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34023" w:rsidRPr="00E34023" w:rsidTr="00AA6C6D">
        <w:tc>
          <w:tcPr>
            <w:tcW w:w="6408" w:type="dxa"/>
          </w:tcPr>
          <w:bookmarkStart w:id="0" w:name="_Ref280362398"/>
          <w:bookmarkStart w:id="1" w:name="_Toc287363716"/>
          <w:bookmarkStart w:id="2" w:name="_Toc311216699"/>
          <w:bookmarkStart w:id="3" w:name="_Toc317198660"/>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Pr>
                <w:rFonts w:eastAsia="Times New Roman"/>
                <w:b/>
                <w:noProof/>
                <w:sz w:val="22"/>
                <w:szCs w:val="22"/>
                <w:lang w:val="en-US"/>
              </w:rPr>
              <mc:AlternateContent>
                <mc:Choice Requires="wpg">
                  <w:drawing>
                    <wp:anchor distT="0" distB="0" distL="114300" distR="114300" simplePos="0" relativeHeight="251660800" behindDoc="0" locked="0" layoutInCell="1" allowOverlap="1" wp14:anchorId="0017B2F8" wp14:editId="28397F54">
                      <wp:simplePos x="0" y="0"/>
                      <wp:positionH relativeFrom="column">
                        <wp:posOffset>-52705</wp:posOffset>
                      </wp:positionH>
                      <wp:positionV relativeFrom="paragraph">
                        <wp:posOffset>-349250</wp:posOffset>
                      </wp:positionV>
                      <wp:extent cx="295910" cy="312420"/>
                      <wp:effectExtent l="13970" t="8890" r="13970" b="12065"/>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88" name="Line 30"/>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9" name="Line 3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0" name="Line 32"/>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1" name="Line 33"/>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2" name="Line 34"/>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3" name="Freeform 35"/>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36"/>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37"/>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38"/>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39"/>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40"/>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41"/>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42"/>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43"/>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44"/>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45"/>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46"/>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47"/>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48"/>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49"/>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50"/>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51"/>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52"/>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7" o:spid="_x0000_s1026" style="position:absolute;margin-left:-4.1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">
                      <v:line id="Line 30"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81ur8AAADbAAAADwAAAGRycy9kb3ducmV2LnhtbERPTWvCQBC9F/wPywje6kYPVlJXEUUQ&#10;kdJG6XmanSbB7GzIjkn89+6h0OPjfa82g6tVR22oPBuYTRNQxLm3FRcGrpfD6xJUEGSLtWcy8KAA&#10;m/XoZYWp9T1/UZdJoWIIhxQNlCJNqnXIS3IYpr4hjtyvbx1KhG2hbYt9DHe1nifJQjusODaU2NCu&#10;pPyW3Z0B7PhHLj1+fEvT+5N9C7fP/dmYyXjYvoMSGuRf/Oc+WgPLODZ+iT9Ar5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Y81ur8AAADbAAAADwAAAAAAAAAAAAAAAACh&#10;AgAAZHJzL2Rvd25yZXYueG1sUEsFBgAAAAAEAAQA+QAAAI0DAAAAAA==&#10;" strokecolor="white" strokeweight="36e-5mm"/>
                      <v:line id="Line 31"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OQIcIAAADbAAAADwAAAGRycy9kb3ducmV2LnhtbESPQWvCQBSE70L/w/IKvemmPVQbXaW0&#10;FESkaCyen9lnEsy+DdlnEv99t1DwOMzMN8xiNbhaddSGyrOB50kCijj3tuLCwM/hazwDFQTZYu2Z&#10;DNwowGr5MFpgan3Pe+oyKVSEcEjRQCnSpFqHvCSHYeIb4uidfetQomwLbVvsI9zV+iVJXrXDiuNC&#10;iQ19lJRfsqszgB2f5NDj91Ga3m/sNFx2n1tjnh6H9zkooUHu4f/22hqYvcHfl/gD9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sOQIcIAAADbAAAADwAAAAAAAAAAAAAA&#10;AAChAgAAZHJzL2Rvd25yZXYueG1sUEsFBgAAAAAEAAQA+QAAAJADAAAAAA==&#10;" strokecolor="white" strokeweight="36e-5mm"/>
                      <v:line id="Line 32"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vYmMMAAADbAAAADwAAAGRycy9kb3ducmV2LnhtbERPXWvCMBR9H/gfwhV8m6lzTO1MZQiC&#10;AyfYTfDx2tw1pc1NbaJ2/355GOzxcL6Xq9424kadrxwrmIwTEMSF0xWXCr4+N49zED4ga2wck4If&#10;8rDKBg9LTLW784FueShFDGGfogITQptK6QtDFv3YtcSR+3adxRBhV0rd4T2G20Y+JcmLtFhxbDDY&#10;0tpQUedXq+DS1v3kYzaf7pqzyd93dv98Ol6VGg37t1cQgfrwL/5zb7WCRVwfv8QfIL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L2JjDAAAA2wAAAA8AAAAAAAAAAAAA&#10;AAAAoQIAAGRycy9kb3ducmV2LnhtbFBLBQYAAAAABAAEAPkAAACRAwAAAAA=&#10;" strokecolor="white" strokeweight="36e-5mm"/>
                      <v:line id="Line 33"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d9A8UAAADbAAAADwAAAGRycy9kb3ducmV2LnhtbESPQWvCQBSE7wX/w/IEb3WTWqqNriIF&#10;oQUtNCr0+Mw+s8Hs25hdNf33bqHQ4zAz3zCzRWdrcaXWV44VpMMEBHHhdMWlgt129TgB4QOyxtox&#10;KfghD4t572GGmXY3/qJrHkoRIewzVGBCaDIpfWHIoh+6hjh6R9daDFG2pdQt3iLc1vIpSV6kxYrj&#10;gsGG3gwVp/xiFZybU5duxpPRuj6Y/GNtP5+/9xelBv1uOQURqAv/4b/2u1bwmsLvl/gD5P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od9A8UAAADbAAAADwAAAAAAAAAA&#10;AAAAAAChAgAAZHJzL2Rvd25yZXYueG1sUEsFBgAAAAAEAAQA+QAAAJMDAAAAAA==&#10;" strokecolor="white" strokeweight="36e-5mm"/>
                      <v:line id="Line 34"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6UjcIAAADbAAAADwAAAGRycy9kb3ducmV2LnhtbESPQWvCQBSE74L/YXlCb7rRQ6upq4hS&#10;KKUUjdLza/Y1CWbfhuxrkv77bkHwOMzMN8x6O7haddSGyrOB+SwBRZx7W3Fh4HJ+mS5BBUG2WHsm&#10;A78UYLsZj9aYWt/zibpMChUhHFI0UIo0qdYhL8lhmPmGOHrfvnUoUbaFti32Ee5qvUiSR+2w4rhQ&#10;YkP7kvJr9uMMYMdfcu7x41Oa3r/Zp3A9Ht6NeZgMu2dQQoPcw7f2qzWwWsD/l/gD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b6UjcIAAADbAAAADwAAAAAAAAAAAAAA&#10;AAChAgAAZHJzL2Rvd25yZXYueG1sUEsFBgAAAAAEAAQA+QAAAJADAAAAAA==&#10;" strokecolor="white" strokeweight="36e-5mm"/>
                      <v:shape id="Freeform 35"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txC8AA&#10;AADbAAAADwAAAGRycy9kb3ducmV2LnhtbESPzYrCMBSF9wO+Q7iCuzF1BEerUURQBne2ur8016bY&#10;3NQmox2f3gjCLA/n5+MsVp2txY1aXzlWMBomIIgLpysuFRzz7ecUhA/IGmvHpOCPPKyWvY8Fptrd&#10;+UC3LJQijrBPUYEJoUml9IUhi37oGuLonV1rMUTZllK3eI/jtpZfSTKRFiuOBIMNbQwVl+zXRm42&#10;OtkDXb8fZb7ba687kzuj1KDfrecgAnXhP/xu/2gFs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etxC8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36"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M9tcUA&#10;AADbAAAADwAAAGRycy9kb3ducmV2LnhtbESPzWrDMBCE74W8g9hAb7WcNL9OFFMKLS0hh9i55LZY&#10;G9uJtTKWGrtvXxUKPQ4z8w2zTQfTiDt1rrasYBLFIIgLq2suFZzyt6cVCOeRNTaWScE3OUh3o4ct&#10;Jtr2fKR75ksRIOwSVFB53yZSuqIigy6yLXHwLrYz6IPsSqk77APcNHIaxwtpsOawUGFLrxUVt+zL&#10;KHh+9/PmM+P4kEs9M9flfD+4s1KP4+FlA8LT4P/Df+0PrWA9g98v4Qf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oz21xQAAANsAAAAPAAAAAAAAAAAAAAAAAJgCAABkcnMv&#10;ZG93bnJldi54bWxQSwUGAAAAAAQABAD1AAAAig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37"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twhsQA&#10;AADbAAAADwAAAGRycy9kb3ducmV2LnhtbESPQWvCQBSE74X+h+UVvNVN1dYY3UhRih68NIrnR/aZ&#10;hGTfhuxqUn+9Wyj0OMzMN8xqPZhG3KhzlWUFb+MIBHFudcWFgtPx6zUG4TyyxsYyKfghB+v0+WmF&#10;ibY9f9Mt84UIEHYJKii9bxMpXV6SQTe2LXHwLrYz6IPsCqk77APcNHISRR/SYMVhocSWNiXldXY1&#10;Cs5xP59chnp7vcczxGzPxWG6U2r0MnwuQXga/H/4r73XChbv8Psl/ACZ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7cIb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38"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4ci8YA&#10;AADbAAAADwAAAGRycy9kb3ducmV2LnhtbESPQWvCQBSE7wX/w/KEXopu7CHU1E2olqCXCo1iPT6y&#10;zyQ0+zZkN5r++65Q6HGYmW+YVTaaVlypd41lBYt5BIK4tLrhSsHxkM9eQDiPrLG1TAp+yEGWTh5W&#10;mGh740+6Fr4SAcIuQQW1910ipStrMujmtiMO3sX2Bn2QfSV1j7cAN618jqJYGmw4LNTY0aam8rsY&#10;jILia3tebvfr4aOKzQ7fT/nTJs+VepyOb68gPI3+P/zX3mkFyxjuX8IPk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4ci8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39"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H0zcUA&#10;AADbAAAADwAAAGRycy9kb3ducmV2LnhtbESPQWvCQBSE7wX/w/IEb3WjYLVpVhFB6CEXU0F7e80+&#10;k2j2bZpdTeqv7wqFHoeZ+YZJVr2pxY1aV1lWMBlHIIhzqysuFOw/ts8LEM4ja6wtk4IfcrBaDp4S&#10;jLXteEe3zBciQNjFqKD0vomldHlJBt3YNsTBO9nWoA+yLaRusQtwU8tpFL1IgxWHhRIb2pSUX7Kr&#10;UTCb3/eHc57i1/f2+Bk1mwWRTJUaDfv1GwhPvf8P/7XftYLXOTy+h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EfTNxQAAANsAAAAPAAAAAAAAAAAAAAAAAJgCAABkcnMv&#10;ZG93bnJldi54bWxQSwUGAAAAAAQABAD1AAAAig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40"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neb4A&#10;AADbAAAADwAAAGRycy9kb3ducmV2LnhtbERPTYvCMBC9L/gfwgje1tQVRKtRRFgUPFkF8TY0Y1Ns&#10;JqWJtfrrzUHw+Hjfi1VnK9FS40vHCkbDBARx7nTJhYLT8f93CsIHZI2VY1LwJA+rZe9ngal2Dz5Q&#10;m4VCxBD2KSowIdSplD43ZNEPXU0cuatrLIYIm0LqBh8x3FbyL0km0mLJscFgTRtD+S27WwWXdptJ&#10;nq0Tq+V5PKVzd92/jFKDfreegwjUha/4495pBbM4Nn6JP0Au3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i/p3m+AAAA2wAAAA8AAAAAAAAAAAAAAAAAmAIAAGRycy9kb3ducmV2&#10;LnhtbFBLBQYAAAAABAAEAPUAAACD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41"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zRMQA&#10;AADbAAAADwAAAGRycy9kb3ducmV2LnhtbESPzWsCMRTE74X+D+EVvBTN6kF0a5RSEDzZ1g/U22Pz&#10;9oNuXkISdf3vTUHwOMzMb5jZojOtuJAPjWUFw0EGgriwuuFKwW677E9AhIissbVMCm4UYDF/fZlh&#10;ru2Vf+myiZVIEA45KqhjdLmUoajJYBhYR5y80nqDMUlfSe3xmuCmlaMsG0uDDaeFGh191VT8bc5G&#10;gW783pW7b398v63Dsjycuh/vlOq9dZ8fICJ18Rl+tFdawXQK/1/S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gM0T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42"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QmHsYA&#10;AADcAAAADwAAAGRycy9kb3ducmV2LnhtbESPQU8CMRCF7yb+h2ZMvEkrENSVQgwRwkGDgonXyXbc&#10;btxOl22B5d8zBxNvM3lv3vtmOu9Do47UpTqyhfuBAUVcRldzZeFrt7x7BJUyssMmMlk4U4L57Ppq&#10;ioWLJ/6k4zZXSkI4FWjB59wWWqfSU8A0iC2xaD+xC5hl7SrtOjxJeGj00JiJDlizNHhsaeGp/N0e&#10;goW3yeZ9tHndD8erp3HraTf6MA/f1t7e9C/PoDL1+d/8d712gm8EX56RCfTs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QmHsYAAADc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43"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Pb0A&#10;AADcAAAADwAAAGRycy9kb3ducmV2LnhtbERPSwrCMBDdC94hjOBOU12IVKP4QXCptYjLoRnbYjMp&#10;TdTq6Y0guJvH+8582ZpKPKhxpWUFo2EEgjizuuRcQXraDaYgnEfWWFkmBS9ysFx0O3OMtX3ykR6J&#10;z0UIYRejgsL7OpbSZQUZdENbEwfuahuDPsAml7rBZwg3lRxH0UQaLDk0FFjTpqDsltyNgvf2imuS&#10;jt/nKj2k20uSmyxRqt9rVzMQnlr/F//cex3mRyP4PhMukI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oV/Pb0AAADcAAAADwAAAAAAAAAAAAAAAACYAgAAZHJzL2Rvd25yZXYu&#10;eG1sUEsFBgAAAAAEAAQA9QAAAIID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44"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4KNsEA&#10;AADcAAAADwAAAGRycy9kb3ducmV2LnhtbERPS4vCMBC+L/gfwgheFk3tQZZqFFEEUS8+Lt6GZGyr&#10;zaQ0Uev++o0g7G0+vudMZq2txIMaXzpWMBwkIIi1MyXnCk7HVf8HhA/IBivHpOBFHmbTztcEM+Oe&#10;vKfHIeQihrDPUEERQp1J6XVBFv3A1cSRu7jGYoiwyaVp8BnDbSXTJBlJiyXHhgJrWhSkb4e7VbAZ&#10;7VB/83mTn3+P+rpNl6chX5Xqddv5GESgNvyLP+61ifOTFN7PxAvk9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eCjbBAAAA3AAAAA8AAAAAAAAAAAAAAAAAmAIAAGRycy9kb3du&#10;cmV2LnhtbFBLBQYAAAAABAAEAPUAAACG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45"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2R4sAA&#10;AADcAAAADwAAAGRycy9kb3ducmV2LnhtbERPS2rDMBDdF3oHMYXsGjk2LcG1EpJAILtQNweYWOMP&#10;tUZGUmLl9lWh0N083neqbTSjuJPzg2UFq2UGgrixeuBOweXr+LoG4QOyxtEyKXiQh+3m+anCUtuZ&#10;P+leh06kEPYlKuhDmEopfdOTQb+0E3HiWusMhgRdJ7XDOYWbUeZZ9i4NDpwaepzo0FPzXd+Mgmuh&#10;ozznntvaNbHb52ezf5NKLV7i7gNEoBj+xX/uk07zswJ+n0kXyM0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i2R4sAAAADc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46"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urKsIA&#10;AADcAAAADwAAAGRycy9kb3ducmV2LnhtbESPzarCMBCF94LvEEZwp6lXEalGES+Cghv/Fu7GZmyL&#10;zaQ2UevbG0FwN8M555szk1ltCvGgyuWWFfS6EQjixOqcUwWH/bIzAuE8ssbCMil4kYPZtNmYYKzt&#10;k7f02PlUBAi7GBVk3pexlC7JyKDr2pI4aBdbGfRhrVKpK3wGuCnkXxQNpcGcw4UMS1pklFx3dxMo&#10;KPu3zbI8/x8XJ1v7db692JdS7VY9H4PwVPuf+Zte6VA/GsDnmTCBn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S6sqwgAAANwAAAAPAAAAAAAAAAAAAAAAAJgCAABkcnMvZG93&#10;bnJldi54bWxQSwUGAAAAAAQABAD1AAAAhw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47"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rAh8MA&#10;AADcAAAADwAAAGRycy9kb3ducmV2LnhtbERPTWvCQBC9C/6HZYTe6q4WRaKrSKEg2ktj1OuYHZNg&#10;djZmt5r++26h4G0e73MWq87W4k6trxxrGA0VCOLcmYoLDdn+43UGwgdkg7Vj0vBDHlbLfm+BiXEP&#10;/qJ7GgoRQ9gnqKEMoUmk9HlJFv3QNcSRu7jWYoiwLaRp8RHDbS3HSk2lxYpjQ4kNvZeUX9Nvq2F8&#10;yCaZLN62n7dTetydR1t13k21fhl06zmIQF14iv/dGxPnqwn8PRMv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rAh8MAAADc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48"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pT+MIA&#10;AADcAAAADwAAAGRycy9kb3ducmV2LnhtbERPTYvCMBC9L/gfwgje1lQPZbcaRQShIBXsLq7HoRmb&#10;YjMpTdT6783Cwt7m8T5nuR5sK+7U+8axgtk0AUFcOd1wreD7a/f+AcIHZI2tY1LwJA/r1ehtiZl2&#10;Dz7SvQy1iCHsM1RgQugyKX1lyKKfuo44chfXWwwR9rXUPT5iuG3lPElSabHh2GCwo62h6lrerILT&#10;/lzmpjD5j06H0/WQF8+i/FRqMh42CxCBhvAv/nPnOs5PUvh9Jl4gV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qlP4wgAAANwAAAAPAAAAAAAAAAAAAAAAAJgCAABkcnMvZG93&#10;bnJldi54bWxQSwUGAAAAAAQABAD1AAAAhwM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49"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isEA&#10;AADcAAAADwAAAGRycy9kb3ducmV2LnhtbERPTWvCQBC9C/6HZYTedKMHG6KriBKox6ZFr0N2zCZm&#10;Z0N2m6T/vlso9DaP9zn742RbMVDva8cK1qsEBHHpdM2Vgs+PfJmC8AFZY+uYFHyTh+NhPttjpt3I&#10;7zQUoRIxhH2GCkwIXSalLw1Z9CvXEUfu4XqLIcK+krrHMYbbVm6SZCst1hwbDHZ0NlQ+iy+r4HLN&#10;m0I259O9HZ+XJk+luaWDUi+L6bQDEWgK/+I/95uO85NX+H0mXiAP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v54rBAAAA3AAAAA8AAAAAAAAAAAAAAAAAmAIAAGRycy9kb3du&#10;cmV2LnhtbFBLBQYAAAAABAAEAPUAAACGAw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50"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5hxsUA&#10;AADcAAAADwAAAGRycy9kb3ducmV2LnhtbESPQW/CMAyF75P2HyJP4jaSDTZBR0BoGhOXIdHxA6zG&#10;tBWN0zWhlH8/H5C4PcvPn99brAbfqJ66WAe28DI2oIiL4GouLRx+N88zUDEhO2wCk4UrRVgtHx8W&#10;mLlw4T31eSqVQDhmaKFKqc20jkVFHuM4tMSyO4bOY5KxK7Xr8CJw3+hXY961x5rlQ4UtfVZUnPKz&#10;F8r8NPkrtm69O3+Z/ffbzzTX/dTa0dOw/gCVaEh38+166yS+kbRSRhTo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HmHGxQAAANwAAAAPAAAAAAAAAAAAAAAAAJgCAABkcnMv&#10;ZG93bnJldi54bWxQSwUGAAAAAAQABAD1AAAAigM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51"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P0GcQA&#10;AADcAAAADwAAAGRycy9kb3ducmV2LnhtbERP30vDMBB+F/wfwgl7c6ljinZLi4jCwId1m8zXo7k1&#10;pc2lJHHt/OuNIPh2H9/PW5eT7cWZfGgdK7ibZyCIa6dbbhR8HN5uH0GEiKyxd0wKLhSgLK6v1phr&#10;N/KOzvvYiBTCIUcFJsYhlzLUhiyGuRuIE3dy3mJM0DdSexxTuO3lIssepMWWU4PBgV4M1d3+yyqw&#10;2+XRLLafXfN6vH8/+O+qG6tKqdnN9LwCEWmK/+I/90an+dkT/D6TLpD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T9BnEAAAA3AAAAA8AAAAAAAAAAAAAAAAAmAIAAGRycy9k&#10;b3ducmV2LnhtbFBLBQYAAAAABAAEAPUAAACJAw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52"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nH18YA&#10;AADcAAAADwAAAGRycy9kb3ducmV2LnhtbESP3WoCQQyF7wt9hyFCb4rOWmipq6NUoVChFNz6AGEm&#10;+6M7mWVn1K1P31wI3iWck3O+LFaDb9WZ+tgENjCdZKCIbXANVwb2v5/jd1AxITtsA5OBP4qwWj4+&#10;LDB34cI7OhepUhLCMUcDdUpdrnW0NXmMk9ARi1aG3mOSta+06/Ei4b7VL1n2pj02LA01drSpyR6L&#10;kzdgn2fl4VqVIW633/bnunavxWlmzNNo+JiDSjSku/l2/eUEfyr48oxMo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nH18YAAADcAAAADwAAAAAAAAAAAAAAAACYAgAAZHJz&#10;L2Rvd25yZXYueG1sUEsFBgAAAAAEAAQA9QAAAIs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rFonts w:eastAsia="Times New Roman"/>
                <w:b/>
                <w:noProof/>
                <w:sz w:val="22"/>
                <w:szCs w:val="22"/>
                <w:lang w:val="en-US"/>
              </w:rPr>
              <w:drawing>
                <wp:anchor distT="0" distB="0" distL="114300" distR="114300" simplePos="0" relativeHeight="251662848" behindDoc="0" locked="0" layoutInCell="1" allowOverlap="1" wp14:anchorId="40D68BF0" wp14:editId="01C3562D">
                  <wp:simplePos x="0" y="0"/>
                  <wp:positionH relativeFrom="column">
                    <wp:posOffset>610235</wp:posOffset>
                  </wp:positionH>
                  <wp:positionV relativeFrom="paragraph">
                    <wp:posOffset>-318770</wp:posOffset>
                  </wp:positionV>
                  <wp:extent cx="293370" cy="267335"/>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b/>
                <w:noProof/>
                <w:sz w:val="22"/>
                <w:szCs w:val="22"/>
                <w:lang w:val="en-US"/>
              </w:rPr>
              <w:drawing>
                <wp:anchor distT="0" distB="0" distL="114300" distR="114300" simplePos="0" relativeHeight="251661824" behindDoc="0" locked="0" layoutInCell="1" allowOverlap="1" wp14:anchorId="3DCDA39C" wp14:editId="150A7869">
                  <wp:simplePos x="0" y="0"/>
                  <wp:positionH relativeFrom="column">
                    <wp:posOffset>268605</wp:posOffset>
                  </wp:positionH>
                  <wp:positionV relativeFrom="paragraph">
                    <wp:posOffset>-318770</wp:posOffset>
                  </wp:positionV>
                  <wp:extent cx="294640" cy="267335"/>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4023">
              <w:rPr>
                <w:rFonts w:eastAsia="Times New Roman"/>
                <w:b/>
                <w:sz w:val="22"/>
                <w:szCs w:val="22"/>
                <w:lang w:val="en-CA"/>
              </w:rPr>
              <w:t>Joint Collaborative Team on Video Coding (JCT-VC)</w:t>
            </w:r>
          </w:p>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E34023">
              <w:rPr>
                <w:rFonts w:eastAsia="Times New Roman"/>
                <w:b/>
                <w:sz w:val="22"/>
                <w:szCs w:val="22"/>
                <w:lang w:val="en-CA"/>
              </w:rPr>
              <w:t>of ITU-T SG 16 WP 3 and ISO/IEC JTC 1/SC 29/WG 11</w:t>
            </w:r>
          </w:p>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E34023">
              <w:rPr>
                <w:rFonts w:eastAsia="Times New Roman"/>
                <w:sz w:val="22"/>
                <w:szCs w:val="22"/>
                <w:lang w:val="en-CA"/>
              </w:rPr>
              <w:t>15th Meeting: Geneva, CH, 23 Oct. – 1 Nov. 2013</w:t>
            </w:r>
          </w:p>
        </w:tc>
        <w:tc>
          <w:tcPr>
            <w:tcW w:w="316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jc w:val="left"/>
              <w:rPr>
                <w:rFonts w:eastAsia="Times New Roman"/>
                <w:sz w:val="22"/>
                <w:u w:val="single"/>
                <w:lang w:val="en-CA"/>
              </w:rPr>
            </w:pPr>
            <w:r w:rsidRPr="00E34023">
              <w:rPr>
                <w:rFonts w:eastAsia="Times New Roman"/>
                <w:sz w:val="22"/>
                <w:lang w:val="en-CA"/>
              </w:rPr>
              <w:t>Document: JCTVC-O</w:t>
            </w:r>
            <w:r w:rsidR="00951D9E">
              <w:rPr>
                <w:rFonts w:eastAsia="Times New Roman"/>
                <w:sz w:val="22"/>
                <w:u w:val="single"/>
                <w:lang w:val="en-CA"/>
              </w:rPr>
              <w:t>01</w:t>
            </w:r>
            <w:r w:rsidRPr="00E34023">
              <w:rPr>
                <w:rFonts w:eastAsia="Times New Roman"/>
                <w:sz w:val="22"/>
                <w:u w:val="single"/>
                <w:lang w:val="en-CA"/>
              </w:rPr>
              <w:t>75</w:t>
            </w:r>
            <w:r w:rsidR="00951D9E">
              <w:rPr>
                <w:rFonts w:eastAsia="Times New Roman"/>
                <w:sz w:val="22"/>
                <w:u w:val="single"/>
                <w:lang w:val="en-CA"/>
              </w:rPr>
              <w:t>v2</w:t>
            </w:r>
          </w:p>
        </w:tc>
      </w:tr>
    </w:tbl>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0"/>
        <w:jc w:val="left"/>
        <w:rPr>
          <w:rFonts w:eastAsia="Times New Roman"/>
          <w:sz w:val="22"/>
          <w:lang w:val="en-CA"/>
        </w:rPr>
      </w:pPr>
    </w:p>
    <w:tbl>
      <w:tblPr>
        <w:tblW w:w="0" w:type="auto"/>
        <w:tblLayout w:type="fixed"/>
        <w:tblLook w:val="0000" w:firstRow="0" w:lastRow="0" w:firstColumn="0" w:lastColumn="0" w:noHBand="0" w:noVBand="0"/>
      </w:tblPr>
      <w:tblGrid>
        <w:gridCol w:w="6408"/>
        <w:gridCol w:w="3168"/>
      </w:tblGrid>
      <w:tr w:rsidR="00E34023" w:rsidRPr="00E34023" w:rsidTr="00AA6C6D">
        <w:tc>
          <w:tcPr>
            <w:tcW w:w="640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E34023">
              <w:rPr>
                <w:rFonts w:eastAsia="Times New Roman"/>
                <w:b/>
                <w:sz w:val="22"/>
                <w:szCs w:val="22"/>
                <w:lang w:val="en-CA"/>
              </w:rPr>
              <w:t>Joint Collaborative Team on 3D Video Coding Extensions</w:t>
            </w:r>
          </w:p>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E34023">
              <w:rPr>
                <w:rFonts w:eastAsia="Times New Roman"/>
                <w:b/>
                <w:sz w:val="22"/>
                <w:szCs w:val="22"/>
                <w:lang w:val="en-CA"/>
              </w:rPr>
              <w:t>of ITU-T SG 16 WP 3 and ISO/IEC JTC 1/SC 29/WG 11</w:t>
            </w:r>
          </w:p>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E34023">
              <w:rPr>
                <w:rFonts w:eastAsia="Times New Roman"/>
                <w:sz w:val="22"/>
                <w:szCs w:val="22"/>
                <w:lang w:val="en-CA"/>
              </w:rPr>
              <w:t>6th Meeting: Geneva, CH, 25 Oct. – 1 Nov. 2013</w:t>
            </w:r>
          </w:p>
        </w:tc>
        <w:tc>
          <w:tcPr>
            <w:tcW w:w="316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7200"/>
              </w:tabs>
              <w:jc w:val="left"/>
              <w:rPr>
                <w:rFonts w:eastAsia="Times New Roman"/>
                <w:sz w:val="22"/>
                <w:u w:val="single"/>
                <w:lang w:val="en-CA"/>
              </w:rPr>
            </w:pPr>
            <w:r w:rsidRPr="00E34023">
              <w:rPr>
                <w:rFonts w:eastAsia="Times New Roman"/>
                <w:sz w:val="22"/>
                <w:lang w:val="en-CA"/>
              </w:rPr>
              <w:t>Document: JCT3V-F</w:t>
            </w:r>
            <w:r w:rsidR="00951D9E">
              <w:rPr>
                <w:rFonts w:eastAsia="Times New Roman"/>
                <w:sz w:val="22"/>
                <w:u w:val="single"/>
                <w:lang w:val="en-CA"/>
              </w:rPr>
              <w:t>0067v2</w:t>
            </w:r>
          </w:p>
        </w:tc>
      </w:tr>
    </w:tbl>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0"/>
        <w:jc w:val="left"/>
        <w:rPr>
          <w:rFonts w:eastAsia="Times New Roman"/>
          <w:sz w:val="22"/>
          <w:lang w:val="en-CA"/>
        </w:rPr>
      </w:pPr>
    </w:p>
    <w:tbl>
      <w:tblPr>
        <w:tblW w:w="0" w:type="auto"/>
        <w:tblLayout w:type="fixed"/>
        <w:tblLook w:val="0000" w:firstRow="0" w:lastRow="0" w:firstColumn="0" w:lastColumn="0" w:noHBand="0" w:noVBand="0"/>
      </w:tblPr>
      <w:tblGrid>
        <w:gridCol w:w="1458"/>
        <w:gridCol w:w="4050"/>
        <w:gridCol w:w="900"/>
        <w:gridCol w:w="3168"/>
      </w:tblGrid>
      <w:tr w:rsidR="00E34023" w:rsidRPr="00E34023" w:rsidTr="00AA6C6D">
        <w:tc>
          <w:tcPr>
            <w:tcW w:w="145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E34023">
              <w:rPr>
                <w:rFonts w:eastAsia="Times New Roman"/>
                <w:i/>
                <w:sz w:val="22"/>
                <w:szCs w:val="22"/>
                <w:lang w:val="en-CA"/>
              </w:rPr>
              <w:t>Title:</w:t>
            </w:r>
          </w:p>
        </w:tc>
        <w:tc>
          <w:tcPr>
            <w:tcW w:w="8118" w:type="dxa"/>
            <w:gridSpan w:val="3"/>
          </w:tcPr>
          <w:p w:rsidR="00E34023" w:rsidRPr="00E34023" w:rsidRDefault="00951D9E"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b/>
                <w:sz w:val="22"/>
                <w:szCs w:val="22"/>
                <w:lang w:val="en-CA"/>
              </w:rPr>
            </w:pPr>
            <w:r w:rsidRPr="00951D9E">
              <w:rPr>
                <w:rFonts w:eastAsia="Times New Roman"/>
                <w:b/>
                <w:sz w:val="22"/>
                <w:szCs w:val="22"/>
                <w:lang w:val="en-CA"/>
              </w:rPr>
              <w:t>MV-HEVC/SHVC HLS: Indications related to single-loop decoding</w:t>
            </w:r>
          </w:p>
        </w:tc>
      </w:tr>
      <w:tr w:rsidR="00E34023" w:rsidRPr="00E34023" w:rsidTr="00AA6C6D">
        <w:tc>
          <w:tcPr>
            <w:tcW w:w="145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E34023">
              <w:rPr>
                <w:rFonts w:eastAsia="Times New Roman"/>
                <w:i/>
                <w:sz w:val="22"/>
                <w:szCs w:val="22"/>
                <w:lang w:val="en-CA"/>
              </w:rPr>
              <w:t>Status:</w:t>
            </w:r>
          </w:p>
        </w:tc>
        <w:tc>
          <w:tcPr>
            <w:tcW w:w="8118" w:type="dxa"/>
            <w:gridSpan w:val="3"/>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t>Input Document to JCT-VC and JCT-3V</w:t>
            </w:r>
          </w:p>
        </w:tc>
      </w:tr>
      <w:tr w:rsidR="00E34023" w:rsidRPr="00E34023" w:rsidTr="00AA6C6D">
        <w:tc>
          <w:tcPr>
            <w:tcW w:w="145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E34023">
              <w:rPr>
                <w:rFonts w:eastAsia="Times New Roman"/>
                <w:i/>
                <w:sz w:val="22"/>
                <w:szCs w:val="22"/>
                <w:lang w:val="en-CA"/>
              </w:rPr>
              <w:t>Purpose:</w:t>
            </w:r>
          </w:p>
        </w:tc>
        <w:tc>
          <w:tcPr>
            <w:tcW w:w="8118" w:type="dxa"/>
            <w:gridSpan w:val="3"/>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t>Proposal</w:t>
            </w:r>
          </w:p>
        </w:tc>
      </w:tr>
      <w:tr w:rsidR="00E34023" w:rsidRPr="00E34023" w:rsidTr="00AA6C6D">
        <w:tc>
          <w:tcPr>
            <w:tcW w:w="145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E34023">
              <w:rPr>
                <w:rFonts w:eastAsia="Times New Roman"/>
                <w:i/>
                <w:sz w:val="22"/>
                <w:szCs w:val="22"/>
                <w:lang w:val="en-CA"/>
              </w:rPr>
              <w:t>Author(s) or</w:t>
            </w:r>
            <w:r w:rsidRPr="00E34023">
              <w:rPr>
                <w:rFonts w:eastAsia="Times New Roman"/>
                <w:i/>
                <w:sz w:val="22"/>
                <w:szCs w:val="22"/>
                <w:lang w:val="en-CA"/>
              </w:rPr>
              <w:br/>
              <w:t>Contact(s):</w:t>
            </w:r>
          </w:p>
        </w:tc>
        <w:tc>
          <w:tcPr>
            <w:tcW w:w="4050"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t>Miska M. Hannuksela</w:t>
            </w:r>
            <w:r w:rsidRPr="00E34023">
              <w:rPr>
                <w:rFonts w:eastAsia="Times New Roman"/>
                <w:sz w:val="22"/>
                <w:szCs w:val="22"/>
                <w:lang w:val="en-CA"/>
              </w:rPr>
              <w:br/>
              <w:t>Nokia Research Center</w:t>
            </w:r>
            <w:r w:rsidRPr="00E34023">
              <w:rPr>
                <w:rFonts w:eastAsia="Times New Roman"/>
                <w:sz w:val="22"/>
                <w:szCs w:val="22"/>
                <w:lang w:val="en-CA"/>
              </w:rPr>
              <w:br/>
              <w:t>Visiokatu 3, 33720 Tampere, Finland</w:t>
            </w:r>
          </w:p>
        </w:tc>
        <w:tc>
          <w:tcPr>
            <w:tcW w:w="900"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br/>
              <w:t>Tel:</w:t>
            </w:r>
            <w:r w:rsidRPr="00E34023">
              <w:rPr>
                <w:rFonts w:eastAsia="Times New Roman"/>
                <w:sz w:val="22"/>
                <w:szCs w:val="22"/>
                <w:lang w:val="en-CA"/>
              </w:rPr>
              <w:br/>
              <w:t>Email:</w:t>
            </w:r>
          </w:p>
        </w:tc>
        <w:tc>
          <w:tcPr>
            <w:tcW w:w="316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br/>
              <w:t>+358 7180 08000</w:t>
            </w:r>
            <w:r w:rsidRPr="00E34023">
              <w:rPr>
                <w:rFonts w:eastAsia="Times New Roman"/>
                <w:sz w:val="22"/>
                <w:szCs w:val="22"/>
                <w:lang w:val="en-CA"/>
              </w:rPr>
              <w:br/>
              <w:t>miska.hannuksela@nokia.com</w:t>
            </w:r>
          </w:p>
        </w:tc>
      </w:tr>
      <w:tr w:rsidR="00E34023" w:rsidRPr="00E34023" w:rsidTr="00AA6C6D">
        <w:tc>
          <w:tcPr>
            <w:tcW w:w="1458" w:type="dxa"/>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E34023">
              <w:rPr>
                <w:rFonts w:eastAsia="Times New Roman"/>
                <w:i/>
                <w:sz w:val="22"/>
                <w:szCs w:val="22"/>
                <w:lang w:val="en-CA"/>
              </w:rPr>
              <w:t>Source:</w:t>
            </w:r>
          </w:p>
        </w:tc>
        <w:tc>
          <w:tcPr>
            <w:tcW w:w="8118" w:type="dxa"/>
            <w:gridSpan w:val="3"/>
          </w:tcPr>
          <w:p w:rsidR="00E34023" w:rsidRPr="00E34023" w:rsidRDefault="00E34023" w:rsidP="00E34023">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E34023">
              <w:rPr>
                <w:rFonts w:eastAsia="Times New Roman"/>
                <w:sz w:val="22"/>
                <w:szCs w:val="22"/>
                <w:lang w:val="en-CA"/>
              </w:rPr>
              <w:t>Nokia</w:t>
            </w:r>
          </w:p>
        </w:tc>
      </w:tr>
    </w:tbl>
    <w:p w:rsidR="00E34023" w:rsidRPr="00E34023" w:rsidRDefault="00E34023" w:rsidP="00E34023">
      <w:pPr>
        <w:tabs>
          <w:tab w:val="clear" w:pos="794"/>
          <w:tab w:val="clear" w:pos="1191"/>
          <w:tab w:val="clear" w:pos="1588"/>
          <w:tab w:val="clear" w:pos="1985"/>
          <w:tab w:val="left" w:pos="360"/>
          <w:tab w:val="left" w:pos="720"/>
          <w:tab w:val="left" w:pos="1080"/>
          <w:tab w:val="left" w:pos="1440"/>
          <w:tab w:val="left" w:pos="1800"/>
          <w:tab w:val="right" w:pos="9360"/>
        </w:tabs>
        <w:spacing w:before="120" w:after="240"/>
        <w:jc w:val="center"/>
        <w:rPr>
          <w:rFonts w:eastAsia="Times New Roman"/>
          <w:sz w:val="22"/>
          <w:szCs w:val="22"/>
          <w:lang w:val="en-CA"/>
        </w:rPr>
      </w:pPr>
      <w:r w:rsidRPr="00E34023">
        <w:rPr>
          <w:rFonts w:eastAsia="Times New Roman"/>
          <w:sz w:val="22"/>
          <w:szCs w:val="22"/>
          <w:u w:val="single"/>
          <w:lang w:val="en-CA"/>
        </w:rPr>
        <w:t>_____________________________</w:t>
      </w:r>
    </w:p>
    <w:p w:rsidR="00E34023" w:rsidRPr="00E34023" w:rsidRDefault="00E34023" w:rsidP="00E34023">
      <w:pPr>
        <w:tabs>
          <w:tab w:val="clear" w:pos="794"/>
          <w:tab w:val="clear" w:pos="1191"/>
          <w:tab w:val="clear" w:pos="1588"/>
          <w:tab w:val="clear" w:pos="1985"/>
          <w:tab w:val="left" w:pos="360"/>
          <w:tab w:val="left" w:pos="720"/>
          <w:tab w:val="left" w:pos="1080"/>
          <w:tab w:val="left" w:pos="1440"/>
        </w:tabs>
        <w:rPr>
          <w:rFonts w:eastAsia="Times New Roman"/>
          <w:szCs w:val="22"/>
          <w:lang w:val="en-US"/>
        </w:rPr>
      </w:pPr>
      <w:r>
        <w:rPr>
          <w:rFonts w:eastAsia="Times New Roman"/>
          <w:szCs w:val="22"/>
          <w:lang w:val="en-US"/>
        </w:rPr>
        <w:t>This accompanying document includes the detailed proposal as change marks relative to SHVC text.</w:t>
      </w:r>
    </w:p>
    <w:p w:rsidR="00E34023" w:rsidRDefault="00E34023">
      <w:r>
        <w:br w:type="page"/>
      </w:r>
    </w:p>
    <w:tbl>
      <w:tblPr>
        <w:tblW w:w="0" w:type="auto"/>
        <w:tblLayout w:type="fixed"/>
        <w:tblLook w:val="0000" w:firstRow="0" w:lastRow="0" w:firstColumn="0" w:lastColumn="0" w:noHBand="0" w:noVBand="0"/>
      </w:tblPr>
      <w:tblGrid>
        <w:gridCol w:w="6408"/>
        <w:gridCol w:w="3168"/>
      </w:tblGrid>
      <w:tr w:rsidR="007C335F" w:rsidRPr="007D25B0" w:rsidTr="001533A7">
        <w:tc>
          <w:tcPr>
            <w:tcW w:w="6408" w:type="dxa"/>
          </w:tcPr>
          <w:p w:rsidR="007C335F" w:rsidRPr="007D25B0" w:rsidRDefault="00910C04" w:rsidP="001533A7">
            <w:pPr>
              <w:tabs>
                <w:tab w:val="left" w:pos="7200"/>
              </w:tabs>
              <w:spacing w:before="0"/>
              <w:rPr>
                <w:b/>
              </w:rPr>
            </w:pPr>
            <w:r w:rsidRPr="007D25B0">
              <w:rPr>
                <w:b/>
                <w:noProof/>
                <w:lang w:val="en-US"/>
              </w:rPr>
              <w:lastRenderedPageBreak/>
              <mc:AlternateContent>
                <mc:Choice Requires="wpg">
                  <w:drawing>
                    <wp:anchor distT="0" distB="0" distL="114300" distR="114300" simplePos="0" relativeHeight="251656704" behindDoc="0" locked="0" layoutInCell="1" allowOverlap="1" wp14:anchorId="4DBA0B5E" wp14:editId="7552E9F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7D25B0">
              <w:rPr>
                <w:b/>
                <w:noProof/>
                <w:lang w:val="en-US"/>
              </w:rPr>
              <w:drawing>
                <wp:anchor distT="0" distB="0" distL="114300" distR="114300" simplePos="0" relativeHeight="251657728" behindDoc="0" locked="0" layoutInCell="1" allowOverlap="1" wp14:anchorId="08E69A40" wp14:editId="11B843EC">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7D25B0">
              <w:rPr>
                <w:b/>
                <w:noProof/>
                <w:lang w:val="en-US"/>
              </w:rPr>
              <w:drawing>
                <wp:anchor distT="0" distB="0" distL="114300" distR="114300" simplePos="0" relativeHeight="251658752" behindDoc="0" locked="0" layoutInCell="1" allowOverlap="1" wp14:anchorId="651270D3" wp14:editId="0F7F426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7D25B0">
              <w:rPr>
                <w:b/>
              </w:rPr>
              <w:t xml:space="preserve">Joint Collaborative Team on Video Coding </w:t>
            </w:r>
            <w:r w:rsidR="008D66D2" w:rsidRPr="007D25B0">
              <w:rPr>
                <w:b/>
                <w:noProof/>
                <w:szCs w:val="22"/>
              </w:rPr>
              <w:t>(JCT-VC)</w:t>
            </w:r>
          </w:p>
          <w:p w:rsidR="00341BB2" w:rsidRPr="007D25B0" w:rsidRDefault="00341BB2" w:rsidP="00341BB2">
            <w:pPr>
              <w:tabs>
                <w:tab w:val="left" w:pos="7200"/>
              </w:tabs>
              <w:spacing w:before="0"/>
              <w:rPr>
                <w:b/>
                <w:szCs w:val="22"/>
                <w:lang w:val="en-CA"/>
              </w:rPr>
            </w:pPr>
            <w:r w:rsidRPr="007D25B0">
              <w:rPr>
                <w:b/>
                <w:szCs w:val="22"/>
                <w:lang w:val="en-CA"/>
              </w:rPr>
              <w:t>of ITU-T SG 16 WP 3 and ISO/IEC JTC 1/SC 29/WG 11</w:t>
            </w:r>
          </w:p>
          <w:p w:rsidR="007C335F" w:rsidRPr="007D25B0" w:rsidRDefault="00341BB2" w:rsidP="001533A7">
            <w:pPr>
              <w:tabs>
                <w:tab w:val="left" w:pos="7200"/>
              </w:tabs>
              <w:spacing w:before="0"/>
              <w:rPr>
                <w:b/>
              </w:rPr>
            </w:pPr>
            <w:r w:rsidRPr="007D25B0">
              <w:rPr>
                <w:szCs w:val="22"/>
                <w:lang w:val="en-CA"/>
              </w:rPr>
              <w:t>14th Meeting: Vienna, AT, 25 July – 2 Aug. 2013</w:t>
            </w:r>
          </w:p>
        </w:tc>
        <w:tc>
          <w:tcPr>
            <w:tcW w:w="3168" w:type="dxa"/>
          </w:tcPr>
          <w:p w:rsidR="007C335F" w:rsidRPr="007D25B0" w:rsidRDefault="007C335F" w:rsidP="00F01583">
            <w:pPr>
              <w:tabs>
                <w:tab w:val="left" w:pos="7200"/>
              </w:tabs>
            </w:pPr>
            <w:r w:rsidRPr="007D25B0">
              <w:t>Document:</w:t>
            </w:r>
            <w:r w:rsidR="008D66D2" w:rsidRPr="007D25B0">
              <w:rPr>
                <w:noProof/>
              </w:rPr>
              <w:t xml:space="preserve"> </w:t>
            </w:r>
            <w:r w:rsidR="002A3ACF" w:rsidRPr="007D25B0">
              <w:rPr>
                <w:noProof/>
              </w:rPr>
              <w:t>JCTVC-</w:t>
            </w:r>
            <w:r w:rsidR="007C5AC5" w:rsidRPr="007D25B0">
              <w:rPr>
                <w:noProof/>
              </w:rPr>
              <w:t>N1008</w:t>
            </w:r>
            <w:r w:rsidR="008B354C" w:rsidRPr="007D25B0">
              <w:rPr>
                <w:noProof/>
              </w:rPr>
              <w:t>_</w:t>
            </w:r>
            <w:r w:rsidR="00F01583" w:rsidRPr="007D25B0">
              <w:rPr>
                <w:noProof/>
              </w:rPr>
              <w:t>v3</w:t>
            </w:r>
            <w:r w:rsidR="00E870DC" w:rsidRPr="007D25B0">
              <w:rPr>
                <w:noProof/>
              </w:rPr>
              <w:br/>
            </w:r>
          </w:p>
        </w:tc>
      </w:tr>
    </w:tbl>
    <w:p w:rsidR="007C335F" w:rsidRPr="007D25B0"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7D25B0" w:rsidTr="001E1CC2">
        <w:tc>
          <w:tcPr>
            <w:tcW w:w="1458" w:type="dxa"/>
          </w:tcPr>
          <w:p w:rsidR="007C335F" w:rsidRPr="007D25B0" w:rsidRDefault="007C335F" w:rsidP="001533A7">
            <w:pPr>
              <w:spacing w:before="60" w:after="60"/>
              <w:jc w:val="left"/>
              <w:rPr>
                <w:i/>
              </w:rPr>
            </w:pPr>
            <w:r w:rsidRPr="007D25B0">
              <w:rPr>
                <w:i/>
              </w:rPr>
              <w:t>Title:</w:t>
            </w:r>
          </w:p>
        </w:tc>
        <w:tc>
          <w:tcPr>
            <w:tcW w:w="8118" w:type="dxa"/>
            <w:gridSpan w:val="3"/>
          </w:tcPr>
          <w:p w:rsidR="007C335F" w:rsidRPr="007D25B0" w:rsidRDefault="003D4E3A" w:rsidP="00B44456">
            <w:pPr>
              <w:spacing w:before="60" w:after="60"/>
              <w:jc w:val="left"/>
              <w:rPr>
                <w:b/>
              </w:rPr>
            </w:pPr>
            <w:r w:rsidRPr="007D25B0">
              <w:rPr>
                <w:rFonts w:eastAsia="Times New Roman"/>
                <w:b/>
                <w:sz w:val="22"/>
                <w:szCs w:val="22"/>
              </w:rPr>
              <w:t>High efficiency video coding (HEVC) scalable extension</w:t>
            </w:r>
            <w:r w:rsidRPr="007D25B0" w:rsidDel="003D4E3A">
              <w:rPr>
                <w:rFonts w:eastAsia="Times New Roman"/>
                <w:b/>
                <w:sz w:val="22"/>
                <w:szCs w:val="22"/>
              </w:rPr>
              <w:t xml:space="preserve"> </w:t>
            </w:r>
            <w:r w:rsidRPr="007D25B0">
              <w:rPr>
                <w:rFonts w:eastAsia="Times New Roman"/>
                <w:b/>
                <w:sz w:val="22"/>
                <w:szCs w:val="22"/>
              </w:rPr>
              <w:t>d</w:t>
            </w:r>
            <w:r w:rsidR="00341BB2" w:rsidRPr="007D25B0">
              <w:rPr>
                <w:rFonts w:eastAsia="Times New Roman"/>
                <w:b/>
                <w:sz w:val="22"/>
                <w:szCs w:val="22"/>
              </w:rPr>
              <w:t xml:space="preserve">raft </w:t>
            </w:r>
            <w:r w:rsidR="007C5AC5" w:rsidRPr="007D25B0">
              <w:rPr>
                <w:rFonts w:eastAsia="Times New Roman"/>
                <w:b/>
                <w:sz w:val="22"/>
                <w:szCs w:val="22"/>
              </w:rPr>
              <w:t>3</w:t>
            </w:r>
          </w:p>
        </w:tc>
      </w:tr>
      <w:tr w:rsidR="007C335F" w:rsidRPr="007D25B0" w:rsidTr="001E1CC2">
        <w:tc>
          <w:tcPr>
            <w:tcW w:w="1458" w:type="dxa"/>
          </w:tcPr>
          <w:p w:rsidR="007C335F" w:rsidRPr="007D25B0" w:rsidRDefault="007C335F" w:rsidP="001533A7">
            <w:pPr>
              <w:spacing w:before="60" w:after="60"/>
              <w:jc w:val="left"/>
              <w:rPr>
                <w:i/>
              </w:rPr>
            </w:pPr>
            <w:r w:rsidRPr="007D25B0">
              <w:rPr>
                <w:i/>
              </w:rPr>
              <w:t>Status:</w:t>
            </w:r>
          </w:p>
        </w:tc>
        <w:tc>
          <w:tcPr>
            <w:tcW w:w="8118" w:type="dxa"/>
            <w:gridSpan w:val="3"/>
          </w:tcPr>
          <w:p w:rsidR="007C335F" w:rsidRPr="007D25B0" w:rsidRDefault="007C5AC5" w:rsidP="001533A7">
            <w:pPr>
              <w:spacing w:before="60" w:after="60"/>
              <w:jc w:val="left"/>
            </w:pPr>
            <w:r w:rsidRPr="007D25B0">
              <w:t xml:space="preserve">Output </w:t>
            </w:r>
            <w:r w:rsidR="004C6B05" w:rsidRPr="007D25B0">
              <w:t>Document of JCT-</w:t>
            </w:r>
            <w:r w:rsidR="00EF627B" w:rsidRPr="007D25B0">
              <w:rPr>
                <w:noProof/>
                <w:szCs w:val="22"/>
              </w:rPr>
              <w:t>VC</w:t>
            </w:r>
          </w:p>
        </w:tc>
      </w:tr>
      <w:tr w:rsidR="007C335F" w:rsidRPr="007D25B0" w:rsidTr="001E1CC2">
        <w:tc>
          <w:tcPr>
            <w:tcW w:w="1458" w:type="dxa"/>
          </w:tcPr>
          <w:p w:rsidR="007C335F" w:rsidRPr="007D25B0" w:rsidRDefault="007C335F" w:rsidP="001533A7">
            <w:pPr>
              <w:spacing w:before="60" w:after="60"/>
              <w:jc w:val="left"/>
              <w:rPr>
                <w:i/>
              </w:rPr>
            </w:pPr>
            <w:r w:rsidRPr="007D25B0">
              <w:rPr>
                <w:i/>
              </w:rPr>
              <w:t>Purpose:</w:t>
            </w:r>
          </w:p>
        </w:tc>
        <w:tc>
          <w:tcPr>
            <w:tcW w:w="8118" w:type="dxa"/>
            <w:gridSpan w:val="3"/>
          </w:tcPr>
          <w:p w:rsidR="007C335F" w:rsidRPr="007D25B0" w:rsidRDefault="00032915" w:rsidP="001533A7">
            <w:pPr>
              <w:spacing w:before="60" w:after="60"/>
              <w:jc w:val="left"/>
            </w:pPr>
            <w:r w:rsidRPr="007D25B0">
              <w:t>Draft of SHVC</w:t>
            </w:r>
          </w:p>
        </w:tc>
      </w:tr>
      <w:tr w:rsidR="007C335F" w:rsidRPr="007D25B0" w:rsidTr="001E1CC2">
        <w:tc>
          <w:tcPr>
            <w:tcW w:w="1458" w:type="dxa"/>
          </w:tcPr>
          <w:p w:rsidR="007C335F" w:rsidRPr="007D25B0" w:rsidRDefault="007C335F" w:rsidP="001533A7">
            <w:pPr>
              <w:spacing w:before="60" w:after="60"/>
              <w:jc w:val="left"/>
              <w:rPr>
                <w:i/>
              </w:rPr>
            </w:pPr>
            <w:r w:rsidRPr="007D25B0">
              <w:rPr>
                <w:i/>
              </w:rPr>
              <w:t>Author(s) or</w:t>
            </w:r>
            <w:r w:rsidRPr="007D25B0">
              <w:rPr>
                <w:i/>
              </w:rPr>
              <w:br/>
              <w:t>Contact(s):</w:t>
            </w:r>
          </w:p>
        </w:tc>
        <w:tc>
          <w:tcPr>
            <w:tcW w:w="4050" w:type="dxa"/>
          </w:tcPr>
          <w:p w:rsidR="007C335F" w:rsidRPr="007D25B0" w:rsidRDefault="00027EF5" w:rsidP="001533A7">
            <w:pPr>
              <w:spacing w:before="60" w:after="60"/>
              <w:jc w:val="left"/>
            </w:pPr>
            <w:r w:rsidRPr="007D25B0">
              <w:rPr>
                <w:noProof/>
                <w:szCs w:val="22"/>
                <w:lang w:eastAsia="ko-KR"/>
              </w:rPr>
              <w:t>Jianle</w:t>
            </w:r>
            <w:r w:rsidR="007C335F" w:rsidRPr="007D25B0">
              <w:t xml:space="preserve"> Chen</w:t>
            </w:r>
            <w:r w:rsidR="00673D46" w:rsidRPr="007D25B0">
              <w:rPr>
                <w:noProof/>
                <w:szCs w:val="22"/>
                <w:lang w:eastAsia="ko-KR"/>
              </w:rPr>
              <w:t xml:space="preserve">, </w:t>
            </w:r>
            <w:r w:rsidR="007C335F" w:rsidRPr="007D25B0">
              <w:t>Qualcomm</w:t>
            </w:r>
          </w:p>
          <w:p w:rsidR="002A3ACF" w:rsidRPr="007D25B0" w:rsidRDefault="002A3ACF" w:rsidP="004C2750">
            <w:pPr>
              <w:spacing w:before="60" w:after="60"/>
              <w:jc w:val="left"/>
              <w:rPr>
                <w:noProof/>
                <w:szCs w:val="22"/>
                <w:lang w:eastAsia="ko-KR"/>
              </w:rPr>
            </w:pPr>
            <w:r w:rsidRPr="007D25B0">
              <w:rPr>
                <w:noProof/>
                <w:szCs w:val="22"/>
                <w:lang w:eastAsia="ko-KR"/>
              </w:rPr>
              <w:t>Jill Boyce, Vidyo</w:t>
            </w:r>
          </w:p>
          <w:p w:rsidR="00EC0339" w:rsidRPr="007D25B0" w:rsidRDefault="00EC0339" w:rsidP="00EC0339">
            <w:pPr>
              <w:spacing w:before="60" w:after="60"/>
              <w:jc w:val="left"/>
              <w:rPr>
                <w:noProof/>
                <w:szCs w:val="22"/>
                <w:lang w:val="fi-FI" w:eastAsia="ko-KR"/>
              </w:rPr>
            </w:pPr>
            <w:r w:rsidRPr="007D25B0">
              <w:rPr>
                <w:noProof/>
                <w:szCs w:val="22"/>
                <w:lang w:val="fi-FI" w:eastAsia="ko-KR"/>
              </w:rPr>
              <w:t>Yan Ye, InterDigital</w:t>
            </w:r>
          </w:p>
          <w:p w:rsidR="007C335F" w:rsidRPr="007D25B0" w:rsidRDefault="007C335F" w:rsidP="001533A7">
            <w:pPr>
              <w:spacing w:before="60" w:after="60"/>
              <w:jc w:val="left"/>
              <w:rPr>
                <w:lang w:val="fi-FI"/>
              </w:rPr>
            </w:pPr>
            <w:r w:rsidRPr="007D25B0">
              <w:rPr>
                <w:lang w:val="fi-FI"/>
              </w:rPr>
              <w:t xml:space="preserve">Miska </w:t>
            </w:r>
            <w:r w:rsidR="00673D46" w:rsidRPr="007D25B0">
              <w:rPr>
                <w:noProof/>
                <w:szCs w:val="22"/>
                <w:lang w:val="fi-FI" w:eastAsia="ko-KR"/>
              </w:rPr>
              <w:t xml:space="preserve">M. </w:t>
            </w:r>
            <w:r w:rsidRPr="007D25B0">
              <w:rPr>
                <w:lang w:val="fi-FI"/>
              </w:rPr>
              <w:t>Hannuksela</w:t>
            </w:r>
            <w:r w:rsidR="00673D46" w:rsidRPr="007D25B0">
              <w:rPr>
                <w:noProof/>
                <w:szCs w:val="22"/>
                <w:lang w:val="fi-FI" w:eastAsia="ko-KR"/>
              </w:rPr>
              <w:t xml:space="preserve">, </w:t>
            </w:r>
            <w:r w:rsidRPr="007D25B0">
              <w:rPr>
                <w:lang w:val="fi-FI"/>
              </w:rPr>
              <w:t>Nokia</w:t>
            </w:r>
          </w:p>
          <w:p w:rsidR="007C335F" w:rsidRPr="007D25B0" w:rsidRDefault="007C335F" w:rsidP="001533A7">
            <w:pPr>
              <w:spacing w:before="60" w:after="60"/>
              <w:jc w:val="left"/>
              <w:rPr>
                <w:lang w:val="fi-FI"/>
              </w:rPr>
            </w:pPr>
          </w:p>
        </w:tc>
        <w:tc>
          <w:tcPr>
            <w:tcW w:w="900" w:type="dxa"/>
          </w:tcPr>
          <w:p w:rsidR="007C335F" w:rsidRPr="007D25B0" w:rsidRDefault="007C335F" w:rsidP="001533A7">
            <w:pPr>
              <w:spacing w:before="60" w:after="60"/>
              <w:jc w:val="left"/>
            </w:pPr>
            <w:r w:rsidRPr="007D25B0">
              <w:t>Email:</w:t>
            </w:r>
          </w:p>
        </w:tc>
        <w:tc>
          <w:tcPr>
            <w:tcW w:w="3168" w:type="dxa"/>
          </w:tcPr>
          <w:p w:rsidR="00823950" w:rsidRPr="007D25B0" w:rsidRDefault="00D27190" w:rsidP="00673D46">
            <w:pPr>
              <w:spacing w:before="60" w:after="60"/>
              <w:jc w:val="left"/>
              <w:rPr>
                <w:rStyle w:val="Hyperlink"/>
                <w:noProof/>
                <w:szCs w:val="22"/>
                <w:lang w:eastAsia="ko-KR"/>
              </w:rPr>
            </w:pPr>
            <w:hyperlink r:id="rId14" w:history="1">
              <w:r w:rsidR="00673D46" w:rsidRPr="007D25B0">
                <w:rPr>
                  <w:rStyle w:val="Hyperlink"/>
                  <w:noProof/>
                  <w:szCs w:val="22"/>
                  <w:lang w:eastAsia="ko-KR"/>
                </w:rPr>
                <w:t>cjianle@qti.qualcomm.com</w:t>
              </w:r>
            </w:hyperlink>
          </w:p>
          <w:p w:rsidR="00673D46" w:rsidRPr="007D25B0" w:rsidRDefault="00D27190" w:rsidP="00673D46">
            <w:pPr>
              <w:spacing w:before="60" w:after="60"/>
              <w:jc w:val="left"/>
              <w:rPr>
                <w:noProof/>
                <w:szCs w:val="22"/>
                <w:lang w:eastAsia="ko-KR"/>
              </w:rPr>
            </w:pPr>
            <w:hyperlink r:id="rId15" w:history="1">
              <w:r w:rsidR="00673D46" w:rsidRPr="007D25B0">
                <w:rPr>
                  <w:rStyle w:val="Hyperlink"/>
                  <w:noProof/>
                  <w:szCs w:val="22"/>
                  <w:lang w:eastAsia="ko-KR"/>
                </w:rPr>
                <w:t>jill@vidyo.com</w:t>
              </w:r>
            </w:hyperlink>
          </w:p>
          <w:p w:rsidR="00EC0339" w:rsidRPr="007D25B0" w:rsidRDefault="00D27190" w:rsidP="00EC0339">
            <w:pPr>
              <w:spacing w:before="60" w:after="60"/>
              <w:jc w:val="left"/>
              <w:rPr>
                <w:noProof/>
                <w:szCs w:val="22"/>
                <w:lang w:eastAsia="ko-KR"/>
              </w:rPr>
            </w:pPr>
            <w:hyperlink r:id="rId16" w:history="1">
              <w:r w:rsidR="00EC0339" w:rsidRPr="007D25B0">
                <w:rPr>
                  <w:rStyle w:val="Hyperlink"/>
                  <w:noProof/>
                  <w:szCs w:val="22"/>
                  <w:lang w:eastAsia="ko-KR"/>
                </w:rPr>
                <w:t>Yan.Ye@interdigital.com</w:t>
              </w:r>
            </w:hyperlink>
            <w:r w:rsidR="00EC0339" w:rsidRPr="007D25B0">
              <w:rPr>
                <w:noProof/>
                <w:szCs w:val="22"/>
                <w:lang w:eastAsia="ko-KR"/>
              </w:rPr>
              <w:t xml:space="preserve"> </w:t>
            </w:r>
          </w:p>
          <w:p w:rsidR="00673D46" w:rsidRPr="007D25B0" w:rsidRDefault="00D27190" w:rsidP="00C95541">
            <w:pPr>
              <w:spacing w:before="60" w:after="60"/>
              <w:jc w:val="left"/>
              <w:rPr>
                <w:noProof/>
              </w:rPr>
            </w:pPr>
            <w:hyperlink r:id="rId17" w:history="1">
              <w:r w:rsidR="00673D46" w:rsidRPr="007D25B0">
                <w:rPr>
                  <w:rStyle w:val="Hyperlink"/>
                  <w:noProof/>
                </w:rPr>
                <w:t>miska.hannuksela@nokia.com</w:t>
              </w:r>
            </w:hyperlink>
            <w:r w:rsidR="00673D46" w:rsidRPr="007D25B0">
              <w:rPr>
                <w:noProof/>
              </w:rPr>
              <w:t xml:space="preserve"> </w:t>
            </w:r>
          </w:p>
          <w:p w:rsidR="007C335F" w:rsidRPr="007D25B0" w:rsidRDefault="007C335F" w:rsidP="001533A7">
            <w:pPr>
              <w:spacing w:before="60" w:after="60"/>
              <w:jc w:val="left"/>
            </w:pPr>
          </w:p>
        </w:tc>
      </w:tr>
      <w:tr w:rsidR="007C335F" w:rsidRPr="007D25B0" w:rsidTr="001E1CC2">
        <w:tc>
          <w:tcPr>
            <w:tcW w:w="1458" w:type="dxa"/>
          </w:tcPr>
          <w:p w:rsidR="007C335F" w:rsidRPr="007D25B0" w:rsidRDefault="007C335F" w:rsidP="001533A7">
            <w:pPr>
              <w:spacing w:before="60" w:after="60"/>
              <w:jc w:val="left"/>
              <w:rPr>
                <w:i/>
              </w:rPr>
            </w:pPr>
            <w:r w:rsidRPr="007D25B0">
              <w:rPr>
                <w:i/>
              </w:rPr>
              <w:t>Source:</w:t>
            </w:r>
          </w:p>
        </w:tc>
        <w:tc>
          <w:tcPr>
            <w:tcW w:w="8118" w:type="dxa"/>
            <w:gridSpan w:val="3"/>
          </w:tcPr>
          <w:p w:rsidR="007C335F" w:rsidRPr="007D25B0" w:rsidRDefault="007C335F" w:rsidP="001533A7">
            <w:pPr>
              <w:spacing w:before="60" w:after="60"/>
              <w:jc w:val="left"/>
            </w:pPr>
            <w:r w:rsidRPr="007D25B0">
              <w:t>Editor</w:t>
            </w:r>
            <w:r w:rsidR="00E01303" w:rsidRPr="007D25B0">
              <w:t>s</w:t>
            </w:r>
          </w:p>
        </w:tc>
      </w:tr>
    </w:tbl>
    <w:p w:rsidR="007C335F" w:rsidRPr="007D25B0" w:rsidRDefault="007C335F" w:rsidP="001533A7">
      <w:pPr>
        <w:jc w:val="center"/>
      </w:pPr>
      <w:r w:rsidRPr="007D25B0">
        <w:rPr>
          <w:u w:val="single"/>
        </w:rPr>
        <w:t>_____________________________</w:t>
      </w:r>
    </w:p>
    <w:p w:rsidR="007C335F" w:rsidRPr="007D25B0"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66771928"/>
      <w:r w:rsidRPr="007D25B0">
        <w:t>Abstract</w:t>
      </w:r>
      <w:bookmarkEnd w:id="4"/>
      <w:bookmarkEnd w:id="5"/>
      <w:bookmarkEnd w:id="6"/>
      <w:bookmarkEnd w:id="7"/>
      <w:bookmarkEnd w:id="8"/>
      <w:bookmarkEnd w:id="9"/>
      <w:bookmarkEnd w:id="10"/>
      <w:bookmarkEnd w:id="11"/>
      <w:bookmarkEnd w:id="12"/>
      <w:bookmarkEnd w:id="13"/>
    </w:p>
    <w:p w:rsidR="00751F72" w:rsidRPr="007D25B0" w:rsidRDefault="00480060" w:rsidP="00480060">
      <w:pPr>
        <w:pStyle w:val="3N"/>
        <w:rPr>
          <w:lang w:val="en-CA" w:eastAsia="de-DE"/>
        </w:rPr>
      </w:pPr>
      <w:r w:rsidRPr="007D25B0">
        <w:rPr>
          <w:lang w:val="en-CA"/>
        </w:rPr>
        <w:t>This</w:t>
      </w:r>
      <w:r w:rsidR="002E0880" w:rsidRPr="007D25B0">
        <w:rPr>
          <w:lang w:val="en-CA"/>
        </w:rPr>
        <w:t xml:space="preserve"> document contains </w:t>
      </w:r>
      <w:r w:rsidR="003D4E3A" w:rsidRPr="007D25B0">
        <w:rPr>
          <w:lang w:val="en-CA"/>
        </w:rPr>
        <w:t>d</w:t>
      </w:r>
      <w:r w:rsidR="00751F72" w:rsidRPr="007D25B0">
        <w:rPr>
          <w:lang w:val="en-CA"/>
        </w:rPr>
        <w:t xml:space="preserve">raft 3 </w:t>
      </w:r>
      <w:r w:rsidR="00313D5A" w:rsidRPr="007D25B0">
        <w:rPr>
          <w:lang w:val="en-CA"/>
        </w:rPr>
        <w:t xml:space="preserve">text </w:t>
      </w:r>
      <w:r w:rsidR="00751F72" w:rsidRPr="007D25B0">
        <w:rPr>
          <w:lang w:val="en-CA"/>
        </w:rPr>
        <w:t xml:space="preserve">of </w:t>
      </w:r>
      <w:r w:rsidR="003D4E3A" w:rsidRPr="007D25B0">
        <w:rPr>
          <w:noProof/>
          <w:lang w:eastAsia="ko-KR"/>
        </w:rPr>
        <w:t>high efficiency video coding (HEVC)</w:t>
      </w:r>
      <w:r w:rsidR="003D4E3A" w:rsidRPr="007D25B0">
        <w:rPr>
          <w:lang w:val="en-CA"/>
        </w:rPr>
        <w:t xml:space="preserve"> scalable extension</w:t>
      </w:r>
      <w:r w:rsidR="00313D5A" w:rsidRPr="007D25B0">
        <w:rPr>
          <w:lang w:val="en-CA"/>
        </w:rPr>
        <w:t>.</w:t>
      </w:r>
    </w:p>
    <w:p w:rsidR="00476007" w:rsidRPr="007D25B0" w:rsidRDefault="00F07FF9" w:rsidP="007C335F">
      <w:pPr>
        <w:pStyle w:val="3N"/>
        <w:rPr>
          <w:lang w:val="en-CA"/>
        </w:rPr>
      </w:pPr>
      <w:r w:rsidRPr="007D25B0">
        <w:rPr>
          <w:lang w:val="en-CA" w:eastAsia="de-DE"/>
        </w:rPr>
        <w:t xml:space="preserve">In this document, Annex F contains common syntax, semantics and decoding processes for multi-layer video coding extensions and Annex H contains </w:t>
      </w:r>
      <w:r w:rsidR="000D1AA5">
        <w:rPr>
          <w:lang w:val="en-CA" w:eastAsia="de-DE"/>
        </w:rPr>
        <w:t>s</w:t>
      </w:r>
      <w:r w:rsidRPr="007D25B0">
        <w:rPr>
          <w:lang w:val="en-CA" w:eastAsia="de-DE"/>
        </w:rPr>
        <w:t xml:space="preserve">yntax, semantics and decoding processes for </w:t>
      </w:r>
      <w:r w:rsidR="00ED1D3B" w:rsidRPr="007D25B0">
        <w:rPr>
          <w:lang w:val="en-CA" w:eastAsia="de-DE"/>
        </w:rPr>
        <w:t xml:space="preserve">the </w:t>
      </w:r>
      <w:r w:rsidRPr="007D25B0">
        <w:rPr>
          <w:lang w:val="en-CA" w:eastAsia="de-DE"/>
        </w:rPr>
        <w:t>scalable extension</w:t>
      </w:r>
      <w:r w:rsidR="00ED1D3B" w:rsidRPr="007D25B0">
        <w:rPr>
          <w:lang w:val="en-CA" w:eastAsia="de-DE"/>
        </w:rPr>
        <w:t xml:space="preserve">s. </w:t>
      </w:r>
      <w:bookmarkEnd w:id="0"/>
      <w:bookmarkEnd w:id="1"/>
      <w:bookmarkEnd w:id="2"/>
      <w:bookmarkEnd w:id="3"/>
    </w:p>
    <w:p w:rsidR="003475AB" w:rsidRPr="007D25B0" w:rsidRDefault="003475AB" w:rsidP="003475AB">
      <w:pPr>
        <w:jc w:val="center"/>
        <w:rPr>
          <w:b/>
        </w:rPr>
      </w:pPr>
      <w:r w:rsidRPr="007D25B0">
        <w:rPr>
          <w:lang w:val="en-CA"/>
        </w:rPr>
        <w:br w:type="page"/>
      </w:r>
      <w:bookmarkStart w:id="14" w:name="_Toc348633111"/>
      <w:r w:rsidRPr="007D25B0">
        <w:rPr>
          <w:b/>
        </w:rPr>
        <w:lastRenderedPageBreak/>
        <w:t>CONTENTS</w:t>
      </w:r>
      <w:bookmarkEnd w:id="14"/>
    </w:p>
    <w:p w:rsidR="004D7C9F" w:rsidRPr="007D25B0"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7D25B0">
        <w:rPr>
          <w:b w:val="0"/>
        </w:rPr>
        <w:tab/>
      </w:r>
      <w:r w:rsidRPr="007D25B0">
        <w:rPr>
          <w:b w:val="0"/>
          <w:i/>
          <w:sz w:val="20"/>
        </w:rPr>
        <w:t>Page</w:t>
      </w:r>
    </w:p>
    <w:p w:rsidR="00751F72" w:rsidRPr="007D25B0" w:rsidRDefault="0074750D">
      <w:pPr>
        <w:pStyle w:val="TOC1"/>
        <w:rPr>
          <w:rFonts w:asciiTheme="minorHAnsi" w:eastAsiaTheme="minorEastAsia" w:hAnsiTheme="minorHAnsi" w:cstheme="minorBidi"/>
          <w:bCs w:val="0"/>
          <w:sz w:val="22"/>
          <w:szCs w:val="22"/>
          <w:lang w:val="en-US" w:eastAsia="zh-CN"/>
        </w:rPr>
      </w:pPr>
      <w:r w:rsidRPr="007D25B0">
        <w:fldChar w:fldCharType="begin"/>
      </w:r>
      <w:r w:rsidR="003475AB" w:rsidRPr="007D25B0">
        <w:instrText xml:space="preserve"> TOC \o "1-4" \h \z \u </w:instrText>
      </w:r>
      <w:r w:rsidRPr="007D25B0">
        <w:fldChar w:fldCharType="separate"/>
      </w:r>
      <w:hyperlink w:anchor="_Toc366771928" w:history="1">
        <w:r w:rsidR="00751F72" w:rsidRPr="007D25B0">
          <w:rPr>
            <w:rStyle w:val="Hyperlink"/>
          </w:rPr>
          <w:t>Abstract</w:t>
        </w:r>
        <w:r w:rsidR="00751F72" w:rsidRPr="007D25B0">
          <w:rPr>
            <w:webHidden/>
          </w:rPr>
          <w:tab/>
        </w:r>
        <w:r w:rsidR="00751F72" w:rsidRPr="007D25B0">
          <w:rPr>
            <w:webHidden/>
          </w:rPr>
          <w:fldChar w:fldCharType="begin"/>
        </w:r>
        <w:r w:rsidR="00751F72" w:rsidRPr="007D25B0">
          <w:rPr>
            <w:webHidden/>
          </w:rPr>
          <w:instrText xml:space="preserve"> PAGEREF _Toc366771928 \h </w:instrText>
        </w:r>
        <w:r w:rsidR="00751F72" w:rsidRPr="007D25B0">
          <w:rPr>
            <w:webHidden/>
          </w:rPr>
        </w:r>
        <w:r w:rsidR="00751F72" w:rsidRPr="007D25B0">
          <w:rPr>
            <w:webHidden/>
          </w:rPr>
          <w:fldChar w:fldCharType="separate"/>
        </w:r>
        <w:r w:rsidR="00751F72" w:rsidRPr="007D25B0">
          <w:rPr>
            <w:webHidden/>
          </w:rPr>
          <w:t>i</w:t>
        </w:r>
        <w:r w:rsidR="00751F72" w:rsidRPr="007D25B0">
          <w:rPr>
            <w:webHidden/>
          </w:rPr>
          <w:fldChar w:fldCharType="end"/>
        </w:r>
      </w:hyperlink>
    </w:p>
    <w:p w:rsidR="00751F72" w:rsidRPr="007D25B0" w:rsidRDefault="00D27190">
      <w:pPr>
        <w:pStyle w:val="TOC1"/>
        <w:rPr>
          <w:rFonts w:asciiTheme="minorHAnsi" w:eastAsiaTheme="minorEastAsia" w:hAnsiTheme="minorHAnsi" w:cstheme="minorBidi"/>
          <w:bCs w:val="0"/>
          <w:sz w:val="22"/>
          <w:szCs w:val="22"/>
          <w:lang w:val="en-US" w:eastAsia="zh-CN"/>
        </w:rPr>
      </w:pPr>
      <w:hyperlink w:anchor="_Toc366771929" w:history="1">
        <w:r w:rsidR="00751F72" w:rsidRPr="007D25B0">
          <w:rPr>
            <w:rStyle w:val="Hyperlink"/>
            <w:lang w:val="en-US"/>
          </w:rPr>
          <w:t>8</w:t>
        </w:r>
        <w:r w:rsidR="00751F72" w:rsidRPr="007D25B0">
          <w:rPr>
            <w:rFonts w:asciiTheme="minorHAnsi" w:eastAsiaTheme="minorEastAsia" w:hAnsiTheme="minorHAnsi" w:cstheme="minorBidi"/>
            <w:bCs w:val="0"/>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_Toc366771929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30" w:history="1">
        <w:r w:rsidR="00751F72" w:rsidRPr="007D25B0">
          <w:rPr>
            <w:rStyle w:val="Hyperlink"/>
            <w:lang w:val="en-US"/>
          </w:rPr>
          <w:t>8.1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General decoding process</w:t>
        </w:r>
        <w:r w:rsidR="00751F72" w:rsidRPr="007D25B0">
          <w:rPr>
            <w:webHidden/>
          </w:rPr>
          <w:tab/>
        </w:r>
        <w:r w:rsidR="00751F72" w:rsidRPr="007D25B0">
          <w:rPr>
            <w:webHidden/>
          </w:rPr>
          <w:fldChar w:fldCharType="begin"/>
        </w:r>
        <w:r w:rsidR="00751F72" w:rsidRPr="007D25B0">
          <w:rPr>
            <w:webHidden/>
          </w:rPr>
          <w:instrText xml:space="preserve"> PAGEREF _Toc366771930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31" w:history="1">
        <w:r w:rsidR="00751F72" w:rsidRPr="007D25B0">
          <w:rPr>
            <w:rStyle w:val="Hyperlink"/>
            <w:noProof/>
            <w:lang w:val="en-US"/>
          </w:rPr>
          <w:t>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a coded picture with nuh_layer_id equal to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_Toc366771931 \h </w:instrText>
        </w:r>
        <w:r w:rsidR="00751F72" w:rsidRPr="007D25B0">
          <w:rPr>
            <w:noProof/>
            <w:webHidden/>
          </w:rPr>
        </w:r>
        <w:r w:rsidR="00751F72" w:rsidRPr="007D25B0">
          <w:rPr>
            <w:noProof/>
            <w:webHidden/>
          </w:rPr>
          <w:fldChar w:fldCharType="separate"/>
        </w:r>
        <w:r w:rsidR="00751F72" w:rsidRPr="007D25B0">
          <w:rPr>
            <w:noProof/>
            <w:webHidden/>
          </w:rPr>
          <w:t>2</w:t>
        </w:r>
        <w:r w:rsidR="00751F72" w:rsidRPr="007D25B0">
          <w:rPr>
            <w:noProof/>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32" w:history="1">
        <w:r w:rsidR="00751F72" w:rsidRPr="007D25B0">
          <w:rPr>
            <w:rStyle w:val="Hyperlink"/>
            <w:lang w:val="en-US"/>
          </w:rPr>
          <w:t>8.2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NAL unit decoding process</w:t>
        </w:r>
        <w:r w:rsidR="00751F72" w:rsidRPr="007D25B0">
          <w:rPr>
            <w:webHidden/>
          </w:rPr>
          <w:tab/>
        </w:r>
        <w:r w:rsidR="00751F72" w:rsidRPr="007D25B0">
          <w:rPr>
            <w:webHidden/>
          </w:rPr>
          <w:fldChar w:fldCharType="begin"/>
        </w:r>
        <w:r w:rsidR="00751F72" w:rsidRPr="007D25B0">
          <w:rPr>
            <w:webHidden/>
          </w:rPr>
          <w:instrText xml:space="preserve"> PAGEREF _Toc366771932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33" w:history="1">
        <w:r w:rsidR="00751F72" w:rsidRPr="007D25B0">
          <w:rPr>
            <w:rStyle w:val="Hyperlink"/>
            <w:lang w:val="en-US"/>
          </w:rPr>
          <w:t>8.3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Slice decoding process</w:t>
        </w:r>
        <w:r w:rsidR="00751F72" w:rsidRPr="007D25B0">
          <w:rPr>
            <w:webHidden/>
          </w:rPr>
          <w:tab/>
        </w:r>
        <w:r w:rsidR="00751F72" w:rsidRPr="007D25B0">
          <w:rPr>
            <w:webHidden/>
          </w:rPr>
          <w:fldChar w:fldCharType="begin"/>
        </w:r>
        <w:r w:rsidR="00751F72" w:rsidRPr="007D25B0">
          <w:rPr>
            <w:webHidden/>
          </w:rPr>
          <w:instrText xml:space="preserve"> PAGEREF _Toc366771933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35" w:history="1">
        <w:r w:rsidR="00751F72" w:rsidRPr="007D25B0">
          <w:rPr>
            <w:rStyle w:val="Hyperlink"/>
            <w:noProof/>
            <w:lang w:val="en-US"/>
          </w:rPr>
          <w:t>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_Toc366771935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36" w:history="1">
        <w:r w:rsidR="00751F72" w:rsidRPr="007D25B0">
          <w:rPr>
            <w:rStyle w:val="Hyperlink"/>
            <w:noProof/>
            <w:lang w:val="en-US"/>
          </w:rPr>
          <w:t>8.3.3.1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_Toc366771936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D27190">
      <w:pPr>
        <w:pStyle w:val="TOC1"/>
        <w:rPr>
          <w:rFonts w:asciiTheme="minorHAnsi" w:eastAsiaTheme="minorEastAsia" w:hAnsiTheme="minorHAnsi" w:cstheme="minorBidi"/>
          <w:bCs w:val="0"/>
          <w:sz w:val="22"/>
          <w:szCs w:val="22"/>
          <w:lang w:val="en-US" w:eastAsia="zh-CN"/>
        </w:rPr>
      </w:pPr>
      <w:hyperlink w:anchor="_Toc366771937" w:history="1">
        <w:r w:rsidR="00751F72" w:rsidRPr="007D25B0">
          <w:rPr>
            <w:rStyle w:val="Hyperlink"/>
            <w:lang w:val="en-US"/>
          </w:rPr>
          <w:t xml:space="preserve"> Annex C  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_Toc366771937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38" w:history="1">
        <w:r w:rsidR="00751F72" w:rsidRPr="007D25B0">
          <w:rPr>
            <w:rStyle w:val="Hyperlink"/>
            <w:lang w:val="en-US"/>
          </w:rPr>
          <w:t>C.4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Bitstream conformance</w:t>
        </w:r>
        <w:r w:rsidR="00751F72" w:rsidRPr="007D25B0">
          <w:rPr>
            <w:webHidden/>
          </w:rPr>
          <w:tab/>
        </w:r>
        <w:r w:rsidR="00751F72" w:rsidRPr="007D25B0">
          <w:rPr>
            <w:webHidden/>
          </w:rPr>
          <w:fldChar w:fldCharType="begin"/>
        </w:r>
        <w:r w:rsidR="00751F72" w:rsidRPr="007D25B0">
          <w:rPr>
            <w:webHidden/>
          </w:rPr>
          <w:instrText xml:space="preserve"> PAGEREF _Toc366771938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D27190">
      <w:pPr>
        <w:pStyle w:val="TOC1"/>
        <w:rPr>
          <w:rFonts w:asciiTheme="minorHAnsi" w:eastAsiaTheme="minorEastAsia" w:hAnsiTheme="minorHAnsi" w:cstheme="minorBidi"/>
          <w:bCs w:val="0"/>
          <w:sz w:val="22"/>
          <w:szCs w:val="22"/>
          <w:lang w:val="en-US" w:eastAsia="zh-CN"/>
        </w:rPr>
      </w:pPr>
      <w:hyperlink w:anchor="_Toc366771939" w:history="1">
        <w:r w:rsidR="00751F72" w:rsidRPr="007D25B0">
          <w:rPr>
            <w:rStyle w:val="Hyperlink"/>
          </w:rPr>
          <w:t xml:space="preserve"> Annex F  </w:t>
        </w:r>
        <w:r w:rsidR="00751F72" w:rsidRPr="007D25B0">
          <w:rPr>
            <w:rStyle w:val="Hyperlink"/>
            <w:lang w:val="en-US" w:eastAsia="ko-KR"/>
          </w:rPr>
          <w:t xml:space="preserve">Common syntax, semantics and decoding processes </w:t>
        </w:r>
        <w:r w:rsidR="00751F72" w:rsidRPr="007D25B0">
          <w:rPr>
            <w:rStyle w:val="Hyperlink"/>
            <w:lang w:val="en-US"/>
          </w:rPr>
          <w:t xml:space="preserve">for </w:t>
        </w:r>
        <w:r w:rsidR="00751F72" w:rsidRPr="007D25B0">
          <w:rPr>
            <w:rStyle w:val="Hyperlink"/>
            <w:lang w:val="en-US" w:eastAsia="ko-KR"/>
          </w:rPr>
          <w:t>multi-layer video coding extensions</w:t>
        </w:r>
        <w:r w:rsidR="00751F72" w:rsidRPr="007D25B0">
          <w:rPr>
            <w:webHidden/>
          </w:rPr>
          <w:tab/>
        </w:r>
        <w:r w:rsidR="00751F72" w:rsidRPr="007D25B0">
          <w:rPr>
            <w:webHidden/>
          </w:rPr>
          <w:fldChar w:fldCharType="begin"/>
        </w:r>
        <w:r w:rsidR="00751F72" w:rsidRPr="007D25B0">
          <w:rPr>
            <w:webHidden/>
          </w:rPr>
          <w:instrText xml:space="preserve"> PAGEREF _Toc366771939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40" w:history="1">
        <w:r w:rsidR="00751F72" w:rsidRPr="007D25B0">
          <w:rPr>
            <w:rStyle w:val="Hyperlink"/>
            <w:lang w:val="en-US"/>
          </w:rPr>
          <w:t>F.1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Scope</w:t>
        </w:r>
        <w:r w:rsidR="00751F72" w:rsidRPr="007D25B0">
          <w:rPr>
            <w:webHidden/>
          </w:rPr>
          <w:tab/>
        </w:r>
        <w:r w:rsidR="00751F72" w:rsidRPr="007D25B0">
          <w:rPr>
            <w:webHidden/>
          </w:rPr>
          <w:fldChar w:fldCharType="begin"/>
        </w:r>
        <w:r w:rsidR="00751F72" w:rsidRPr="007D25B0">
          <w:rPr>
            <w:webHidden/>
          </w:rPr>
          <w:instrText xml:space="preserve"> PAGEREF _Toc366771940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41" w:history="1">
        <w:r w:rsidR="00751F72" w:rsidRPr="007D25B0">
          <w:rPr>
            <w:rStyle w:val="Hyperlink"/>
            <w:lang w:val="en-US"/>
          </w:rPr>
          <w:t>F.2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_Toc366771941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42" w:history="1">
        <w:r w:rsidR="00751F72" w:rsidRPr="007D25B0">
          <w:rPr>
            <w:rStyle w:val="Hyperlink"/>
            <w:lang w:val="en-US"/>
          </w:rPr>
          <w:t>F.3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Definitions</w:t>
        </w:r>
        <w:r w:rsidR="00751F72" w:rsidRPr="007D25B0">
          <w:rPr>
            <w:webHidden/>
          </w:rPr>
          <w:tab/>
        </w:r>
        <w:r w:rsidR="00751F72" w:rsidRPr="007D25B0">
          <w:rPr>
            <w:webHidden/>
          </w:rPr>
          <w:fldChar w:fldCharType="begin"/>
        </w:r>
        <w:r w:rsidR="00751F72" w:rsidRPr="007D25B0">
          <w:rPr>
            <w:webHidden/>
          </w:rPr>
          <w:instrText xml:space="preserve"> PAGEREF _Toc366771942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43" w:history="1">
        <w:r w:rsidR="00751F72" w:rsidRPr="007D25B0">
          <w:rPr>
            <w:rStyle w:val="Hyperlink"/>
            <w:lang w:val="en-US"/>
          </w:rPr>
          <w:t>F.4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Abbreviations</w:t>
        </w:r>
        <w:r w:rsidR="00751F72" w:rsidRPr="007D25B0">
          <w:rPr>
            <w:webHidden/>
          </w:rPr>
          <w:tab/>
        </w:r>
        <w:r w:rsidR="00751F72" w:rsidRPr="007D25B0">
          <w:rPr>
            <w:webHidden/>
          </w:rPr>
          <w:fldChar w:fldCharType="begin"/>
        </w:r>
        <w:r w:rsidR="00751F72" w:rsidRPr="007D25B0">
          <w:rPr>
            <w:webHidden/>
          </w:rPr>
          <w:instrText xml:space="preserve"> PAGEREF _Toc366771943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44" w:history="1">
        <w:r w:rsidR="00751F72" w:rsidRPr="007D25B0">
          <w:rPr>
            <w:rStyle w:val="Hyperlink"/>
            <w:lang w:val="en-US"/>
          </w:rPr>
          <w:t>F.5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Conventions</w:t>
        </w:r>
        <w:r w:rsidR="00751F72" w:rsidRPr="007D25B0">
          <w:rPr>
            <w:webHidden/>
          </w:rPr>
          <w:tab/>
        </w:r>
        <w:r w:rsidR="00751F72" w:rsidRPr="007D25B0">
          <w:rPr>
            <w:webHidden/>
          </w:rPr>
          <w:fldChar w:fldCharType="begin"/>
        </w:r>
        <w:r w:rsidR="00751F72" w:rsidRPr="007D25B0">
          <w:rPr>
            <w:webHidden/>
          </w:rPr>
          <w:instrText xml:space="preserve"> PAGEREF _Toc366771944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45" w:history="1">
        <w:r w:rsidR="00751F72" w:rsidRPr="007D25B0">
          <w:rPr>
            <w:rStyle w:val="Hyperlink"/>
            <w:lang w:val="en-US"/>
          </w:rPr>
          <w:t>F.6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_Toc366771945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46" w:history="1">
        <w:r w:rsidR="00751F72" w:rsidRPr="007D25B0">
          <w:rPr>
            <w:rStyle w:val="Hyperlink"/>
            <w:lang w:val="en-US"/>
          </w:rPr>
          <w:t>F.7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_Toc366771946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47" w:history="1">
        <w:r w:rsidR="00751F72" w:rsidRPr="007D25B0">
          <w:rPr>
            <w:rStyle w:val="Hyperlink"/>
            <w:noProof/>
          </w:rPr>
          <w:t>F.7.1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Method of specifying 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_Toc366771947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48" w:history="1">
        <w:r w:rsidR="00751F72" w:rsidRPr="007D25B0">
          <w:rPr>
            <w:rStyle w:val="Hyperlink"/>
            <w:noProof/>
          </w:rPr>
          <w:t>F.7.2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Specification of syntax functions, categories, and descriptors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_Toc366771948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49" w:history="1">
        <w:r w:rsidR="00751F72" w:rsidRPr="007D25B0">
          <w:rPr>
            <w:rStyle w:val="Hyperlink"/>
            <w:noProof/>
          </w:rPr>
          <w:t>F.7.3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_Toc366771949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50" w:history="1">
        <w:r w:rsidR="00751F72" w:rsidRPr="007D25B0">
          <w:rPr>
            <w:rStyle w:val="Hyperlink"/>
            <w:noProof/>
            <w:lang w:val="en-US"/>
          </w:rPr>
          <w:t>F.7.3.1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_Toc366771950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51" w:history="1">
        <w:r w:rsidR="00751F72" w:rsidRPr="007D25B0">
          <w:rPr>
            <w:rStyle w:val="Hyperlink"/>
            <w:noProof/>
            <w:lang w:val="en-US"/>
          </w:rPr>
          <w:t>F.7.3.2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and RBSP trailing bits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_Toc366771951 \h </w:instrText>
        </w:r>
        <w:r w:rsidR="00751F72" w:rsidRPr="007D25B0">
          <w:rPr>
            <w:noProof/>
            <w:webHidden/>
          </w:rPr>
        </w:r>
        <w:r w:rsidR="00751F72" w:rsidRPr="007D25B0">
          <w:rPr>
            <w:noProof/>
            <w:webHidden/>
          </w:rPr>
          <w:fldChar w:fldCharType="separate"/>
        </w:r>
        <w:r w:rsidR="00751F72" w:rsidRPr="007D25B0">
          <w:rPr>
            <w:noProof/>
            <w:webHidden/>
          </w:rPr>
          <w:t>7</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52" w:history="1">
        <w:r w:rsidR="00751F72" w:rsidRPr="007D25B0">
          <w:rPr>
            <w:rStyle w:val="Hyperlink"/>
            <w:noProof/>
            <w:lang w:val="en-US"/>
          </w:rPr>
          <w:t>F.7.3.3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_Toc366771952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53" w:history="1">
        <w:r w:rsidR="00751F72" w:rsidRPr="007D25B0">
          <w:rPr>
            <w:rStyle w:val="Hyperlink"/>
            <w:noProof/>
            <w:lang w:val="en-US"/>
          </w:rPr>
          <w:t>F.7.3.4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_Toc366771953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54" w:history="1">
        <w:r w:rsidR="00751F72" w:rsidRPr="007D25B0">
          <w:rPr>
            <w:rStyle w:val="Hyperlink"/>
            <w:noProof/>
            <w:lang w:val="en-US"/>
          </w:rPr>
          <w:t>F.7.3.5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_Toc366771954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55" w:history="1">
        <w:r w:rsidR="00751F72" w:rsidRPr="007D25B0">
          <w:rPr>
            <w:rStyle w:val="Hyperlink"/>
            <w:noProof/>
            <w:lang w:val="en-US"/>
          </w:rPr>
          <w:t>F.7.3.6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_Toc366771955 \h </w:instrText>
        </w:r>
        <w:r w:rsidR="00751F72" w:rsidRPr="007D25B0">
          <w:rPr>
            <w:noProof/>
            <w:webHidden/>
          </w:rPr>
        </w:r>
        <w:r w:rsidR="00751F72" w:rsidRPr="007D25B0">
          <w:rPr>
            <w:noProof/>
            <w:webHidden/>
          </w:rPr>
          <w:fldChar w:fldCharType="separate"/>
        </w:r>
        <w:r w:rsidR="00751F72" w:rsidRPr="007D25B0">
          <w:rPr>
            <w:noProof/>
            <w:webHidden/>
          </w:rPr>
          <w:t>19</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56" w:history="1">
        <w:r w:rsidR="00751F72" w:rsidRPr="007D25B0">
          <w:rPr>
            <w:rStyle w:val="Hyperlink"/>
            <w:noProof/>
            <w:lang w:val="en-US"/>
          </w:rPr>
          <w:t>F.7.3.7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_Toc366771956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57" w:history="1">
        <w:r w:rsidR="00751F72" w:rsidRPr="007D25B0">
          <w:rPr>
            <w:rStyle w:val="Hyperlink"/>
            <w:noProof/>
            <w:lang w:val="en-US"/>
          </w:rPr>
          <w:t>F.7.3.8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_Toc366771957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58" w:history="1">
        <w:r w:rsidR="00751F72" w:rsidRPr="007D25B0">
          <w:rPr>
            <w:rStyle w:val="Hyperlink"/>
            <w:noProof/>
          </w:rPr>
          <w:t>F.7.4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_Toc366771958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59" w:history="1">
        <w:r w:rsidR="00751F72" w:rsidRPr="007D25B0">
          <w:rPr>
            <w:rStyle w:val="Hyperlink"/>
            <w:noProof/>
            <w:lang w:val="en-US"/>
          </w:rPr>
          <w:t>F.7.4.1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_Toc366771959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60" w:history="1">
        <w:r w:rsidR="00751F72" w:rsidRPr="007D25B0">
          <w:rPr>
            <w:rStyle w:val="Hyperlink"/>
            <w:noProof/>
            <w:lang w:val="en-US"/>
          </w:rPr>
          <w:t>F.7.4.2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_Toc366771960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61" w:history="1">
        <w:r w:rsidR="00751F72" w:rsidRPr="007D25B0">
          <w:rPr>
            <w:rStyle w:val="Hyperlink"/>
            <w:noProof/>
            <w:lang w:val="en-US"/>
          </w:rPr>
          <w:t>F.7.4.3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trailing bits, and byte alignment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_Toc366771961 \h </w:instrText>
        </w:r>
        <w:r w:rsidR="00751F72" w:rsidRPr="007D25B0">
          <w:rPr>
            <w:noProof/>
            <w:webHidden/>
          </w:rPr>
        </w:r>
        <w:r w:rsidR="00751F72" w:rsidRPr="007D25B0">
          <w:rPr>
            <w:noProof/>
            <w:webHidden/>
          </w:rPr>
          <w:fldChar w:fldCharType="separate"/>
        </w:r>
        <w:r w:rsidR="00751F72" w:rsidRPr="007D25B0">
          <w:rPr>
            <w:noProof/>
            <w:webHidden/>
          </w:rPr>
          <w:t>24</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62" w:history="1">
        <w:r w:rsidR="00751F72" w:rsidRPr="007D25B0">
          <w:rPr>
            <w:rStyle w:val="Hyperlink"/>
            <w:noProof/>
            <w:lang w:val="en-US"/>
          </w:rPr>
          <w:t>F.7.4.4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_Toc366771962 \h </w:instrText>
        </w:r>
        <w:r w:rsidR="00751F72" w:rsidRPr="007D25B0">
          <w:rPr>
            <w:noProof/>
            <w:webHidden/>
          </w:rPr>
        </w:r>
        <w:r w:rsidR="00751F72" w:rsidRPr="007D25B0">
          <w:rPr>
            <w:noProof/>
            <w:webHidden/>
          </w:rPr>
          <w:fldChar w:fldCharType="separate"/>
        </w:r>
        <w:r w:rsidR="00751F72" w:rsidRPr="007D25B0">
          <w:rPr>
            <w:noProof/>
            <w:webHidden/>
          </w:rPr>
          <w:t>35</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63" w:history="1">
        <w:r w:rsidR="00751F72" w:rsidRPr="007D25B0">
          <w:rPr>
            <w:rStyle w:val="Hyperlink"/>
            <w:noProof/>
            <w:lang w:val="en-US"/>
          </w:rPr>
          <w:t>F.7.4.5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_Toc366771963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64" w:history="1">
        <w:r w:rsidR="00751F72" w:rsidRPr="007D25B0">
          <w:rPr>
            <w:rStyle w:val="Hyperlink"/>
            <w:noProof/>
            <w:lang w:val="en-US"/>
          </w:rPr>
          <w:t>F.7.4.6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_Toc366771964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65" w:history="1">
        <w:r w:rsidR="00751F72" w:rsidRPr="007D25B0">
          <w:rPr>
            <w:rStyle w:val="Hyperlink"/>
            <w:noProof/>
            <w:lang w:val="en-US"/>
          </w:rPr>
          <w:t>F.7.4.7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_Toc366771965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66" w:history="1">
        <w:r w:rsidR="00751F72" w:rsidRPr="007D25B0">
          <w:rPr>
            <w:rStyle w:val="Hyperlink"/>
            <w:noProof/>
            <w:lang w:val="en-US"/>
          </w:rPr>
          <w:t>F.7.4.8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_Toc366771966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67" w:history="1">
        <w:r w:rsidR="00751F72" w:rsidRPr="007D25B0">
          <w:rPr>
            <w:rStyle w:val="Hyperlink"/>
            <w:noProof/>
            <w:lang w:val="en-US"/>
          </w:rPr>
          <w:t>F.7.4.9</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_Toc366771967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68" w:history="1">
        <w:r w:rsidR="00751F72" w:rsidRPr="007D25B0">
          <w:rPr>
            <w:rStyle w:val="Hyperlink"/>
            <w:lang w:val="en-US"/>
          </w:rPr>
          <w:t>F.8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_Toc366771968 \h </w:instrText>
        </w:r>
        <w:r w:rsidR="00751F72" w:rsidRPr="007D25B0">
          <w:rPr>
            <w:webHidden/>
          </w:rPr>
        </w:r>
        <w:r w:rsidR="00751F72" w:rsidRPr="007D25B0">
          <w:rPr>
            <w:webHidden/>
          </w:rPr>
          <w:fldChar w:fldCharType="separate"/>
        </w:r>
        <w:r w:rsidR="00751F72" w:rsidRPr="007D25B0">
          <w:rPr>
            <w:webHidden/>
          </w:rPr>
          <w:t>38</w:t>
        </w:r>
        <w:r w:rsidR="00751F72" w:rsidRPr="007D25B0">
          <w:rPr>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69" w:history="1">
        <w:r w:rsidR="00751F72" w:rsidRPr="007D25B0">
          <w:rPr>
            <w:rStyle w:val="Hyperlink"/>
            <w:noProof/>
          </w:rPr>
          <w:t>F.8.1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_Toc366771969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70" w:history="1">
        <w:r w:rsidR="00751F72" w:rsidRPr="007D25B0">
          <w:rPr>
            <w:rStyle w:val="Hyperlink"/>
            <w:noProof/>
            <w:lang w:val="en-US"/>
          </w:rPr>
          <w:t>F.8.1.1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starting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_Toc366771970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71" w:history="1">
        <w:r w:rsidR="00751F72" w:rsidRPr="007D25B0">
          <w:rPr>
            <w:rStyle w:val="Hyperlink"/>
            <w:noProof/>
            <w:lang w:val="en-US"/>
          </w:rPr>
          <w:t>F.8.1.2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_Toc366771971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72" w:history="1">
        <w:r w:rsidR="00751F72" w:rsidRPr="007D25B0">
          <w:rPr>
            <w:rStyle w:val="Hyperlink"/>
            <w:noProof/>
            <w:lang w:val="en-US"/>
          </w:rPr>
          <w:t>F.8.1.3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Generation of unavailable reference pictures for pictures first in decoding order within a layer</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_Toc366771972 \h </w:instrText>
        </w:r>
        <w:r w:rsidR="00751F72" w:rsidRPr="007D25B0">
          <w:rPr>
            <w:noProof/>
            <w:webHidden/>
          </w:rPr>
        </w:r>
        <w:r w:rsidR="00751F72" w:rsidRPr="007D25B0">
          <w:rPr>
            <w:noProof/>
            <w:webHidden/>
          </w:rPr>
          <w:fldChar w:fldCharType="separate"/>
        </w:r>
        <w:r w:rsidR="00751F72" w:rsidRPr="007D25B0">
          <w:rPr>
            <w:noProof/>
            <w:webHidden/>
          </w:rPr>
          <w:t>40</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73" w:history="1">
        <w:r w:rsidR="00751F72" w:rsidRPr="007D25B0">
          <w:rPr>
            <w:rStyle w:val="Hyperlink"/>
            <w:noProof/>
          </w:rPr>
          <w:t>F.8.2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_Toc366771973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74" w:history="1">
        <w:r w:rsidR="00751F72" w:rsidRPr="007D25B0">
          <w:rPr>
            <w:rStyle w:val="Hyperlink"/>
            <w:noProof/>
          </w:rPr>
          <w:t>F.8.3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_Toc366771974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75" w:history="1">
        <w:r w:rsidR="00751F72" w:rsidRPr="007D25B0">
          <w:rPr>
            <w:rStyle w:val="Hyperlink"/>
            <w:noProof/>
            <w:lang w:val="en-US"/>
          </w:rPr>
          <w:t>F.8.3.1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_Toc366771975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76" w:history="1">
        <w:r w:rsidR="00751F72" w:rsidRPr="007D25B0">
          <w:rPr>
            <w:rStyle w:val="Hyperlink"/>
            <w:noProof/>
            <w:lang w:val="en-US"/>
          </w:rPr>
          <w:t>F.8.3.2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_Toc366771976 \h </w:instrText>
        </w:r>
        <w:r w:rsidR="00751F72" w:rsidRPr="007D25B0">
          <w:rPr>
            <w:noProof/>
            <w:webHidden/>
          </w:rPr>
        </w:r>
        <w:r w:rsidR="00751F72" w:rsidRPr="007D25B0">
          <w:rPr>
            <w:noProof/>
            <w:webHidden/>
          </w:rPr>
          <w:fldChar w:fldCharType="separate"/>
        </w:r>
        <w:r w:rsidR="00751F72" w:rsidRPr="007D25B0">
          <w:rPr>
            <w:noProof/>
            <w:webHidden/>
          </w:rPr>
          <w:t>42</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77" w:history="1">
        <w:r w:rsidR="00751F72" w:rsidRPr="007D25B0">
          <w:rPr>
            <w:rStyle w:val="Hyperlink"/>
            <w:noProof/>
          </w:rPr>
          <w:t>F.8.4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78" w:history="1">
        <w:r w:rsidR="00751F72" w:rsidRPr="007D25B0">
          <w:rPr>
            <w:rStyle w:val="Hyperlink"/>
            <w:noProof/>
          </w:rPr>
          <w:t>F.8.5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_Toc366771978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79" w:history="1">
        <w:r w:rsidR="00751F72" w:rsidRPr="007D25B0">
          <w:rPr>
            <w:rStyle w:val="Hyperlink"/>
            <w:noProof/>
          </w:rPr>
          <w:t>F.8.6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_Toc366771979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80" w:history="1">
        <w:r w:rsidR="00751F72" w:rsidRPr="007D25B0">
          <w:rPr>
            <w:rStyle w:val="Hyperlink"/>
            <w:noProof/>
          </w:rPr>
          <w:t>F.8.7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_Toc366771980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81" w:history="1">
        <w:r w:rsidR="00751F72" w:rsidRPr="007D25B0">
          <w:rPr>
            <w:rStyle w:val="Hyperlink"/>
            <w:lang w:val="en-US"/>
          </w:rPr>
          <w:t>F.9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_Toc366771981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82" w:history="1">
        <w:r w:rsidR="00751F72" w:rsidRPr="007D25B0">
          <w:rPr>
            <w:rStyle w:val="Hyperlink"/>
            <w:lang w:val="en-US"/>
          </w:rPr>
          <w:t>F.10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_Toc366771982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83" w:history="1">
        <w:r w:rsidR="00751F72" w:rsidRPr="007D25B0">
          <w:rPr>
            <w:rStyle w:val="Hyperlink"/>
            <w:lang w:val="en-US"/>
          </w:rPr>
          <w:t>F.11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(Void)</w:t>
        </w:r>
        <w:r w:rsidR="00751F72" w:rsidRPr="007D25B0">
          <w:rPr>
            <w:webHidden/>
          </w:rPr>
          <w:tab/>
        </w:r>
        <w:r w:rsidR="00751F72" w:rsidRPr="007D25B0">
          <w:rPr>
            <w:webHidden/>
          </w:rPr>
          <w:fldChar w:fldCharType="begin"/>
        </w:r>
        <w:r w:rsidR="00751F72" w:rsidRPr="007D25B0">
          <w:rPr>
            <w:webHidden/>
          </w:rPr>
          <w:instrText xml:space="preserve"> PAGEREF _Toc366771983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84" w:history="1">
        <w:r w:rsidR="00751F72" w:rsidRPr="007D25B0">
          <w:rPr>
            <w:rStyle w:val="Hyperlink"/>
            <w:lang w:val="en-US"/>
          </w:rPr>
          <w:t>F.12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_Toc366771984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85" w:history="1">
        <w:r w:rsidR="00751F72" w:rsidRPr="007D25B0">
          <w:rPr>
            <w:rStyle w:val="Hyperlink"/>
            <w:lang w:val="en-US"/>
          </w:rPr>
          <w:t>F.13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_Toc366771985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86" w:history="1">
        <w:r w:rsidR="00751F72" w:rsidRPr="007D25B0">
          <w:rPr>
            <w:rStyle w:val="Hyperlink"/>
            <w:noProof/>
          </w:rPr>
          <w:t>F.13.1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_Toc366771986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87" w:history="1">
        <w:r w:rsidR="00751F72" w:rsidRPr="007D25B0">
          <w:rPr>
            <w:rStyle w:val="Hyperlink"/>
            <w:noProof/>
          </w:rPr>
          <w:t>F.13.2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coded picture buffer (CPB)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88" w:history="1">
        <w:r w:rsidR="00751F72" w:rsidRPr="007D25B0">
          <w:rPr>
            <w:rStyle w:val="Hyperlink"/>
            <w:noProof/>
          </w:rPr>
          <w:t>F.13.3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decoded picture buffer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_Toc366771988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89" w:history="1">
        <w:r w:rsidR="00751F72" w:rsidRPr="007D25B0">
          <w:rPr>
            <w:rStyle w:val="Hyperlink"/>
            <w:noProof/>
            <w:lang w:val="en-US"/>
          </w:rPr>
          <w:t>F.13.3.1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_Toc366771989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90" w:history="1">
        <w:r w:rsidR="00751F72" w:rsidRPr="007D25B0">
          <w:rPr>
            <w:rStyle w:val="Hyperlink"/>
            <w:noProof/>
            <w:lang w:val="en-US"/>
          </w:rPr>
          <w:t>F.13.3.2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Removal of pictures from the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_Toc366771990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91" w:history="1">
        <w:r w:rsidR="00751F72" w:rsidRPr="007D25B0">
          <w:rPr>
            <w:rStyle w:val="Hyperlink"/>
            <w:noProof/>
            <w:lang w:val="en-US"/>
          </w:rPr>
          <w:t>F.13.3.3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Picture output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_Toc366771991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92" w:history="1">
        <w:r w:rsidR="00751F72" w:rsidRPr="007D25B0">
          <w:rPr>
            <w:rStyle w:val="Hyperlink"/>
            <w:noProof/>
            <w:lang w:val="en-US"/>
          </w:rPr>
          <w:t>F.13.3.4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Current decoded picture marking and storage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_Toc366771992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93" w:history="1">
        <w:r w:rsidR="00751F72" w:rsidRPr="007D25B0">
          <w:rPr>
            <w:rStyle w:val="Hyperlink"/>
            <w:noProof/>
          </w:rPr>
          <w:t>F.13.4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Bitstream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_Toc366771993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94" w:history="1">
        <w:r w:rsidR="00751F72" w:rsidRPr="007D25B0">
          <w:rPr>
            <w:rStyle w:val="Hyperlink"/>
            <w:noProof/>
          </w:rPr>
          <w:t>F.13.5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Decoder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_Toc366771994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95" w:history="1">
        <w:r w:rsidR="00751F72" w:rsidRPr="007D25B0">
          <w:rPr>
            <w:rStyle w:val="Hyperlink"/>
            <w:noProof/>
            <w:lang w:val="en-US"/>
          </w:rPr>
          <w:t>F.13.5.1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_Toc366771995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1996" w:history="1">
        <w:r w:rsidR="00751F72" w:rsidRPr="007D25B0">
          <w:rPr>
            <w:rStyle w:val="Hyperlink"/>
            <w:noProof/>
            <w:lang w:val="en-US"/>
          </w:rPr>
          <w:t>F.13.5.2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output order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_Toc366771996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1997" w:history="1">
        <w:r w:rsidR="00751F72" w:rsidRPr="007D25B0">
          <w:rPr>
            <w:rStyle w:val="Hyperlink"/>
            <w:lang w:val="en-US"/>
          </w:rPr>
          <w:t>F.14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SEI messages</w:t>
        </w:r>
        <w:r w:rsidR="00751F72" w:rsidRPr="007D25B0">
          <w:rPr>
            <w:webHidden/>
          </w:rPr>
          <w:tab/>
        </w:r>
        <w:r w:rsidR="00751F72" w:rsidRPr="007D25B0">
          <w:rPr>
            <w:webHidden/>
          </w:rPr>
          <w:fldChar w:fldCharType="begin"/>
        </w:r>
        <w:r w:rsidR="00751F72" w:rsidRPr="007D25B0">
          <w:rPr>
            <w:webHidden/>
          </w:rPr>
          <w:instrText xml:space="preserve"> PAGEREF _Toc366771997 \h </w:instrText>
        </w:r>
        <w:r w:rsidR="00751F72" w:rsidRPr="007D25B0">
          <w:rPr>
            <w:webHidden/>
          </w:rPr>
        </w:r>
        <w:r w:rsidR="00751F72" w:rsidRPr="007D25B0">
          <w:rPr>
            <w:webHidden/>
          </w:rPr>
          <w:fldChar w:fldCharType="separate"/>
        </w:r>
        <w:r w:rsidR="00751F72" w:rsidRPr="007D25B0">
          <w:rPr>
            <w:webHidden/>
          </w:rPr>
          <w:t>51</w:t>
        </w:r>
        <w:r w:rsidR="00751F72" w:rsidRPr="007D25B0">
          <w:rPr>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1999" w:history="1">
        <w:r w:rsidR="00751F72" w:rsidRPr="007D25B0">
          <w:rPr>
            <w:rStyle w:val="Hyperlink"/>
            <w:noProof/>
          </w:rPr>
          <w:t>F.14.1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_Toc366771999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00" w:history="1">
        <w:r w:rsidR="00751F72" w:rsidRPr="007D25B0">
          <w:rPr>
            <w:rStyle w:val="Hyperlink"/>
            <w:noProof/>
            <w:lang w:val="en-US"/>
          </w:rPr>
          <w:t>F.14.1.1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_Toc366772000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01" w:history="1">
        <w:r w:rsidR="00751F72" w:rsidRPr="007D25B0">
          <w:rPr>
            <w:rStyle w:val="Hyperlink"/>
            <w:noProof/>
            <w:lang w:val="en-US"/>
          </w:rPr>
          <w:t>F.14.1.2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_Toc366772001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02" w:history="1">
        <w:r w:rsidR="00751F72" w:rsidRPr="007D25B0">
          <w:rPr>
            <w:rStyle w:val="Hyperlink"/>
            <w:noProof/>
          </w:rPr>
          <w:t>F.14.2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_Toc366772002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03" w:history="1">
        <w:r w:rsidR="00751F72" w:rsidRPr="007D25B0">
          <w:rPr>
            <w:rStyle w:val="Hyperlink"/>
            <w:noProof/>
            <w:lang w:val="en-US"/>
          </w:rPr>
          <w:t>F.14.2.1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_Toc366772003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04" w:history="1">
        <w:r w:rsidR="00751F72" w:rsidRPr="007D25B0">
          <w:rPr>
            <w:rStyle w:val="Hyperlink"/>
            <w:noProof/>
            <w:lang w:val="en-US"/>
          </w:rPr>
          <w:t>F.14.2.2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_Toc366772004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05" w:history="1">
        <w:r w:rsidR="00751F72" w:rsidRPr="007D25B0">
          <w:rPr>
            <w:rStyle w:val="Hyperlink"/>
            <w:lang w:val="en-US"/>
          </w:rPr>
          <w:t>F.15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_Toc366772005 \h </w:instrText>
        </w:r>
        <w:r w:rsidR="00751F72" w:rsidRPr="007D25B0">
          <w:rPr>
            <w:webHidden/>
          </w:rPr>
        </w:r>
        <w:r w:rsidR="00751F72" w:rsidRPr="007D25B0">
          <w:rPr>
            <w:webHidden/>
          </w:rPr>
          <w:fldChar w:fldCharType="separate"/>
        </w:r>
        <w:r w:rsidR="00751F72" w:rsidRPr="007D25B0">
          <w:rPr>
            <w:webHidden/>
          </w:rPr>
          <w:t>54</w:t>
        </w:r>
        <w:r w:rsidR="00751F72" w:rsidRPr="007D25B0">
          <w:rPr>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06" w:history="1">
        <w:r w:rsidR="00751F72" w:rsidRPr="007D25B0">
          <w:rPr>
            <w:rStyle w:val="Hyperlink"/>
            <w:noProof/>
          </w:rPr>
          <w:t>F.15.1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_Toc366772006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07" w:history="1">
        <w:r w:rsidR="00751F72" w:rsidRPr="007D25B0">
          <w:rPr>
            <w:rStyle w:val="Hyperlink"/>
            <w:noProof/>
          </w:rPr>
          <w:t>F.15.2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VUI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_Toc366772007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08" w:history="1">
        <w:r w:rsidR="00751F72" w:rsidRPr="007D25B0">
          <w:rPr>
            <w:rStyle w:val="Hyperlink"/>
            <w:noProof/>
          </w:rPr>
          <w:t>F.15.3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_Toc366772008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09" w:history="1">
        <w:r w:rsidR="00751F72" w:rsidRPr="007D25B0">
          <w:rPr>
            <w:rStyle w:val="Hyperlink"/>
            <w:noProof/>
          </w:rPr>
          <w:t>F.15.3.1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_Toc366772009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10" w:history="1">
        <w:r w:rsidR="00751F72" w:rsidRPr="007D25B0">
          <w:rPr>
            <w:rStyle w:val="Hyperlink"/>
            <w:noProof/>
          </w:rPr>
          <w:t>F.15.3.2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_Toc366772010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11" w:history="1">
        <w:r w:rsidR="00751F72" w:rsidRPr="007D25B0">
          <w:rPr>
            <w:rStyle w:val="Hyperlink"/>
            <w:noProof/>
          </w:rPr>
          <w:t>F.15.3.3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Sub-layer 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_Toc366772011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D27190">
      <w:pPr>
        <w:pStyle w:val="TOC1"/>
        <w:rPr>
          <w:rFonts w:asciiTheme="minorHAnsi" w:eastAsiaTheme="minorEastAsia" w:hAnsiTheme="minorHAnsi" w:cstheme="minorBidi"/>
          <w:bCs w:val="0"/>
          <w:sz w:val="22"/>
          <w:szCs w:val="22"/>
          <w:lang w:val="en-US" w:eastAsia="zh-CN"/>
        </w:rPr>
      </w:pPr>
      <w:hyperlink w:anchor="_Toc366772012" w:history="1">
        <w:r w:rsidR="00751F72" w:rsidRPr="007D25B0">
          <w:rPr>
            <w:rStyle w:val="Hyperlink"/>
          </w:rPr>
          <w:t xml:space="preserve"> Annex H   </w:t>
        </w:r>
        <w:r w:rsidR="00751F72" w:rsidRPr="007D25B0">
          <w:rPr>
            <w:rStyle w:val="Hyperlink"/>
            <w:lang w:val="en-CA"/>
          </w:rPr>
          <w:t>Syntax, semantics and decoding processes for scalable extension</w:t>
        </w:r>
        <w:r w:rsidR="00751F72" w:rsidRPr="007D25B0">
          <w:rPr>
            <w:webHidden/>
          </w:rPr>
          <w:tab/>
        </w:r>
        <w:r w:rsidR="00751F72" w:rsidRPr="007D25B0">
          <w:rPr>
            <w:webHidden/>
          </w:rPr>
          <w:fldChar w:fldCharType="begin"/>
        </w:r>
        <w:r w:rsidR="00751F72" w:rsidRPr="007D25B0">
          <w:rPr>
            <w:webHidden/>
          </w:rPr>
          <w:instrText xml:space="preserve"> PAGEREF _Toc366772012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13" w:history="1">
        <w:r w:rsidR="00751F72" w:rsidRPr="007D25B0">
          <w:rPr>
            <w:rStyle w:val="Hyperlink"/>
            <w:lang w:val="en-CA"/>
          </w:rPr>
          <w:t>H.1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Scope</w:t>
        </w:r>
        <w:r w:rsidR="00751F72" w:rsidRPr="007D25B0">
          <w:rPr>
            <w:webHidden/>
          </w:rPr>
          <w:tab/>
        </w:r>
        <w:r w:rsidR="00751F72" w:rsidRPr="007D25B0">
          <w:rPr>
            <w:webHidden/>
          </w:rPr>
          <w:fldChar w:fldCharType="begin"/>
        </w:r>
        <w:r w:rsidR="00751F72" w:rsidRPr="007D25B0">
          <w:rPr>
            <w:webHidden/>
          </w:rPr>
          <w:instrText xml:space="preserve"> PAGEREF _Toc366772013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14" w:history="1">
        <w:r w:rsidR="00751F72" w:rsidRPr="007D25B0">
          <w:rPr>
            <w:rStyle w:val="Hyperlink"/>
            <w:lang w:val="en-CA"/>
          </w:rPr>
          <w:t>H.2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_Toc366772014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15" w:history="1">
        <w:r w:rsidR="00751F72" w:rsidRPr="007D25B0">
          <w:rPr>
            <w:rStyle w:val="Hyperlink"/>
            <w:lang w:val="en-CA"/>
          </w:rPr>
          <w:t>H.3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Definitions</w:t>
        </w:r>
        <w:r w:rsidR="00751F72" w:rsidRPr="007D25B0">
          <w:rPr>
            <w:webHidden/>
          </w:rPr>
          <w:tab/>
        </w:r>
        <w:r w:rsidR="00751F72" w:rsidRPr="007D25B0">
          <w:rPr>
            <w:webHidden/>
          </w:rPr>
          <w:fldChar w:fldCharType="begin"/>
        </w:r>
        <w:r w:rsidR="00751F72" w:rsidRPr="007D25B0">
          <w:rPr>
            <w:webHidden/>
          </w:rPr>
          <w:instrText xml:space="preserve"> PAGEREF _Toc366772015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16" w:history="1">
        <w:r w:rsidR="00751F72" w:rsidRPr="007D25B0">
          <w:rPr>
            <w:rStyle w:val="Hyperlink"/>
            <w:lang w:val="en-CA"/>
          </w:rPr>
          <w:t>H.4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Abbreviations</w:t>
        </w:r>
        <w:r w:rsidR="00751F72" w:rsidRPr="007D25B0">
          <w:rPr>
            <w:webHidden/>
          </w:rPr>
          <w:tab/>
        </w:r>
        <w:r w:rsidR="00751F72" w:rsidRPr="007D25B0">
          <w:rPr>
            <w:webHidden/>
          </w:rPr>
          <w:fldChar w:fldCharType="begin"/>
        </w:r>
        <w:r w:rsidR="00751F72" w:rsidRPr="007D25B0">
          <w:rPr>
            <w:webHidden/>
          </w:rPr>
          <w:instrText xml:space="preserve"> PAGEREF _Toc366772016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17" w:history="1">
        <w:r w:rsidR="00751F72" w:rsidRPr="007D25B0">
          <w:rPr>
            <w:rStyle w:val="Hyperlink"/>
            <w:lang w:val="en-CA"/>
          </w:rPr>
          <w:t>H.5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Conventions</w:t>
        </w:r>
        <w:r w:rsidR="00751F72" w:rsidRPr="007D25B0">
          <w:rPr>
            <w:webHidden/>
          </w:rPr>
          <w:tab/>
        </w:r>
        <w:r w:rsidR="00751F72" w:rsidRPr="007D25B0">
          <w:rPr>
            <w:webHidden/>
          </w:rPr>
          <w:fldChar w:fldCharType="begin"/>
        </w:r>
        <w:r w:rsidR="00751F72" w:rsidRPr="007D25B0">
          <w:rPr>
            <w:webHidden/>
          </w:rPr>
          <w:instrText xml:space="preserve"> PAGEREF _Toc366772017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18" w:history="1">
        <w:r w:rsidR="00751F72" w:rsidRPr="007D25B0">
          <w:rPr>
            <w:rStyle w:val="Hyperlink"/>
            <w:lang w:val="en-CA"/>
          </w:rPr>
          <w:t>H.6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_Toc366772018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19" w:history="1">
        <w:r w:rsidR="00751F72" w:rsidRPr="007D25B0">
          <w:rPr>
            <w:rStyle w:val="Hyperlink"/>
            <w:noProof/>
          </w:rPr>
          <w:t>H.6.1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_Toc366772019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20" w:history="1">
        <w:r w:rsidR="00751F72" w:rsidRPr="007D25B0">
          <w:rPr>
            <w:rStyle w:val="Hyperlink"/>
            <w:noProof/>
          </w:rPr>
          <w:t>H.6.2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 used in resampling</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_Toc366772020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21" w:history="1">
        <w:r w:rsidR="00751F72" w:rsidRPr="007D25B0">
          <w:rPr>
            <w:rStyle w:val="Hyperlink"/>
            <w:lang w:val="en-CA"/>
          </w:rPr>
          <w:t>H.7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_Toc366772021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22" w:history="1">
        <w:r w:rsidR="00751F72" w:rsidRPr="007D25B0">
          <w:rPr>
            <w:rStyle w:val="Hyperlink"/>
            <w:lang w:val="en-CA"/>
          </w:rPr>
          <w:t>H.8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Decoding processes</w:t>
        </w:r>
        <w:r w:rsidR="00751F72" w:rsidRPr="007D25B0">
          <w:rPr>
            <w:webHidden/>
          </w:rPr>
          <w:tab/>
        </w:r>
        <w:r w:rsidR="00751F72" w:rsidRPr="007D25B0">
          <w:rPr>
            <w:webHidden/>
          </w:rPr>
          <w:fldChar w:fldCharType="begin"/>
        </w:r>
        <w:r w:rsidR="00751F72" w:rsidRPr="007D25B0">
          <w:rPr>
            <w:webHidden/>
          </w:rPr>
          <w:instrText xml:space="preserve"> PAGEREF _Toc366772022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23" w:history="1">
        <w:r w:rsidR="00751F72" w:rsidRPr="007D25B0">
          <w:rPr>
            <w:rStyle w:val="Hyperlink"/>
            <w:noProof/>
          </w:rPr>
          <w:t>H.8.1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_Toc366772023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24" w:history="1">
        <w:r w:rsidR="00751F72" w:rsidRPr="007D25B0">
          <w:rPr>
            <w:rStyle w:val="Hyperlink"/>
            <w:noProof/>
          </w:rPr>
          <w:t>H.8.1.1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_Toc366772024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25" w:history="1">
        <w:r w:rsidR="00751F72" w:rsidRPr="007D25B0">
          <w:rPr>
            <w:rStyle w:val="Hyperlink"/>
            <w:noProof/>
          </w:rPr>
          <w:t>H.8.1.2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inter-layer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_Toc366772025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26" w:history="1">
        <w:r w:rsidR="00751F72" w:rsidRPr="007D25B0">
          <w:rPr>
            <w:rStyle w:val="Hyperlink"/>
            <w:noProof/>
          </w:rPr>
          <w:t>H.8.1.3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Marking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_Toc366772026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27" w:history="1">
        <w:r w:rsidR="00751F72" w:rsidRPr="007D25B0">
          <w:rPr>
            <w:rStyle w:val="Hyperlink"/>
            <w:noProof/>
          </w:rPr>
          <w:t>H.8.1.4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Resampling process for inter layer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_Toc366772027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28" w:history="1">
        <w:r w:rsidR="00751F72" w:rsidRPr="007D25B0">
          <w:rPr>
            <w:rStyle w:val="Hyperlink"/>
            <w:noProof/>
          </w:rPr>
          <w:t>H.8.2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_Toc366772028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29" w:history="1">
        <w:r w:rsidR="00751F72" w:rsidRPr="007D25B0">
          <w:rPr>
            <w:rStyle w:val="Hyperlink"/>
            <w:noProof/>
          </w:rPr>
          <w:t>H.8.3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_Toc366772029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30" w:history="1">
        <w:r w:rsidR="00751F72" w:rsidRPr="007D25B0">
          <w:rPr>
            <w:rStyle w:val="Hyperlink"/>
            <w:noProof/>
            <w:lang w:val="en-US"/>
          </w:rPr>
          <w:t>H.8.3.1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_Toc366772030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31" w:history="1">
        <w:r w:rsidR="00751F72" w:rsidRPr="007D25B0">
          <w:rPr>
            <w:rStyle w:val="Hyperlink"/>
            <w:noProof/>
            <w:lang w:val="en-US"/>
          </w:rPr>
          <w:t>H.8.3.2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_Toc366772031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32" w:history="1">
        <w:r w:rsidR="00751F72" w:rsidRPr="007D25B0">
          <w:rPr>
            <w:rStyle w:val="Hyperlink"/>
            <w:noProof/>
            <w:lang w:val="en-US"/>
          </w:rPr>
          <w:t>H.8.3.3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_Toc366772032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33" w:history="1">
        <w:r w:rsidR="00751F72" w:rsidRPr="007D25B0">
          <w:rPr>
            <w:rStyle w:val="Hyperlink"/>
            <w:noProof/>
            <w:lang w:val="en-US"/>
          </w:rPr>
          <w:t>H.8.3.4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lists construction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_Toc366772033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34" w:history="1">
        <w:r w:rsidR="00751F72" w:rsidRPr="007D25B0">
          <w:rPr>
            <w:rStyle w:val="Hyperlink"/>
            <w:noProof/>
          </w:rPr>
          <w:t>H.8.4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_Toc366772034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35" w:history="1">
        <w:r w:rsidR="00751F72" w:rsidRPr="007D25B0">
          <w:rPr>
            <w:rStyle w:val="Hyperlink"/>
            <w:noProof/>
          </w:rPr>
          <w:t>H.8.5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_Toc366772035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36" w:history="1">
        <w:r w:rsidR="00751F72" w:rsidRPr="007D25B0">
          <w:rPr>
            <w:rStyle w:val="Hyperlink"/>
            <w:noProof/>
          </w:rPr>
          <w:t>H.8.6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_Toc366772036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37" w:history="1">
        <w:r w:rsidR="00751F72" w:rsidRPr="007D25B0">
          <w:rPr>
            <w:rStyle w:val="Hyperlink"/>
            <w:noProof/>
          </w:rPr>
          <w:t>H.8.7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_Toc366772037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38" w:history="1">
        <w:r w:rsidR="00751F72" w:rsidRPr="007D25B0">
          <w:rPr>
            <w:rStyle w:val="Hyperlink"/>
            <w:lang w:val="en-CA"/>
          </w:rPr>
          <w:t>H.9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_Toc366772038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39" w:history="1">
        <w:r w:rsidR="00751F72" w:rsidRPr="007D25B0">
          <w:rPr>
            <w:rStyle w:val="Hyperlink"/>
            <w:lang w:val="en-CA"/>
          </w:rPr>
          <w:t>H.10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_Toc366772039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40" w:history="1">
        <w:r w:rsidR="00751F72" w:rsidRPr="007D25B0">
          <w:rPr>
            <w:rStyle w:val="Hyperlink"/>
            <w:lang w:val="en-CA"/>
          </w:rPr>
          <w:t>H.11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Profiles, tiers, and levels</w:t>
        </w:r>
        <w:r w:rsidR="00751F72" w:rsidRPr="007D25B0">
          <w:rPr>
            <w:webHidden/>
          </w:rPr>
          <w:tab/>
        </w:r>
        <w:r w:rsidR="00751F72" w:rsidRPr="007D25B0">
          <w:rPr>
            <w:webHidden/>
          </w:rPr>
          <w:fldChar w:fldCharType="begin"/>
        </w:r>
        <w:r w:rsidR="00751F72" w:rsidRPr="007D25B0">
          <w:rPr>
            <w:webHidden/>
          </w:rPr>
          <w:instrText xml:space="preserve"> PAGEREF _Toc366772040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41" w:history="1">
        <w:r w:rsidR="00751F72" w:rsidRPr="007D25B0">
          <w:rPr>
            <w:rStyle w:val="Hyperlink"/>
            <w:noProof/>
          </w:rPr>
          <w:t>H.11.1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Profiles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_Toc366772041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42" w:history="1">
        <w:r w:rsidR="00751F72" w:rsidRPr="007D25B0">
          <w:rPr>
            <w:rStyle w:val="Hyperlink"/>
            <w:noProof/>
          </w:rPr>
          <w:t>H.11.1.1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_Toc366772042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D27190">
      <w:pPr>
        <w:pStyle w:val="TOC4"/>
        <w:rPr>
          <w:rFonts w:asciiTheme="minorHAnsi" w:eastAsiaTheme="minorEastAsia" w:hAnsiTheme="minorHAnsi" w:cstheme="minorBidi"/>
          <w:noProof/>
          <w:sz w:val="22"/>
          <w:szCs w:val="22"/>
          <w:lang w:val="en-US" w:eastAsia="zh-CN"/>
        </w:rPr>
      </w:pPr>
      <w:hyperlink w:anchor="_Toc366772043" w:history="1">
        <w:r w:rsidR="00751F72" w:rsidRPr="007D25B0">
          <w:rPr>
            <w:rStyle w:val="Hyperlink"/>
            <w:noProof/>
          </w:rPr>
          <w:t>H.11.1.2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Scalable Main profile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_Toc366772043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D27190">
      <w:pPr>
        <w:pStyle w:val="TOC3"/>
        <w:rPr>
          <w:rFonts w:asciiTheme="minorHAnsi" w:eastAsiaTheme="minorEastAsia" w:hAnsiTheme="minorHAnsi" w:cstheme="minorBidi"/>
          <w:noProof/>
          <w:sz w:val="22"/>
          <w:szCs w:val="22"/>
          <w:lang w:val="en-US" w:eastAsia="zh-CN"/>
        </w:rPr>
      </w:pPr>
      <w:hyperlink w:anchor="_Toc366772044" w:history="1">
        <w:r w:rsidR="00751F72" w:rsidRPr="007D25B0">
          <w:rPr>
            <w:rStyle w:val="Hyperlink"/>
            <w:noProof/>
          </w:rPr>
          <w:t>H.11.2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Tiers and levels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_Toc366772044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45" w:history="1">
        <w:r w:rsidR="00751F72" w:rsidRPr="007D25B0">
          <w:rPr>
            <w:rStyle w:val="Hyperlink"/>
            <w:lang w:val="en-CA"/>
          </w:rPr>
          <w:t>H.12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_Toc366772045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46" w:history="1">
        <w:r w:rsidR="00751F72" w:rsidRPr="007D25B0">
          <w:rPr>
            <w:rStyle w:val="Hyperlink"/>
            <w:lang w:val="en-CA"/>
          </w:rPr>
          <w:t>H.13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_Toc366772046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47" w:history="1">
        <w:r w:rsidR="00751F72" w:rsidRPr="007D25B0">
          <w:rPr>
            <w:rStyle w:val="Hyperlink"/>
            <w:lang w:val="en-CA"/>
          </w:rPr>
          <w:t>H.14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SEI messages</w:t>
        </w:r>
        <w:r w:rsidR="00751F72" w:rsidRPr="007D25B0">
          <w:rPr>
            <w:webHidden/>
          </w:rPr>
          <w:tab/>
        </w:r>
        <w:r w:rsidR="00751F72" w:rsidRPr="007D25B0">
          <w:rPr>
            <w:webHidden/>
          </w:rPr>
          <w:fldChar w:fldCharType="begin"/>
        </w:r>
        <w:r w:rsidR="00751F72" w:rsidRPr="007D25B0">
          <w:rPr>
            <w:webHidden/>
          </w:rPr>
          <w:instrText xml:space="preserve"> PAGEREF _Toc366772047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D27190">
      <w:pPr>
        <w:pStyle w:val="TOC2"/>
        <w:rPr>
          <w:rFonts w:asciiTheme="minorHAnsi" w:eastAsiaTheme="minorEastAsia" w:hAnsiTheme="minorHAnsi" w:cstheme="minorBidi"/>
          <w:sz w:val="22"/>
          <w:szCs w:val="22"/>
          <w:lang w:val="en-US" w:eastAsia="zh-CN"/>
        </w:rPr>
      </w:pPr>
      <w:hyperlink w:anchor="_Toc366772048" w:history="1">
        <w:r w:rsidR="00751F72" w:rsidRPr="007D25B0">
          <w:rPr>
            <w:rStyle w:val="Hyperlink"/>
            <w:lang w:val="en-CA"/>
          </w:rPr>
          <w:t>H.15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_Toc366772048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C6730C" w:rsidRPr="007D25B0" w:rsidRDefault="0074750D" w:rsidP="003475AB">
      <w:pPr>
        <w:pStyle w:val="3EdNotes"/>
        <w:numPr>
          <w:ilvl w:val="0"/>
          <w:numId w:val="0"/>
        </w:numPr>
        <w:ind w:left="284" w:hanging="284"/>
        <w:rPr>
          <w:lang w:val="en-CA"/>
        </w:rPr>
      </w:pPr>
      <w:r w:rsidRPr="007D25B0">
        <w:fldChar w:fldCharType="end"/>
      </w:r>
    </w:p>
    <w:p w:rsidR="00C6730C" w:rsidRPr="007D25B0" w:rsidRDefault="00C6730C" w:rsidP="00C6730C">
      <w:pPr>
        <w:pStyle w:val="3EdNotes"/>
        <w:numPr>
          <w:ilvl w:val="0"/>
          <w:numId w:val="0"/>
        </w:numPr>
        <w:ind w:left="284" w:hanging="284"/>
        <w:rPr>
          <w:lang w:val="en-CA"/>
        </w:rPr>
      </w:pPr>
    </w:p>
    <w:p w:rsidR="008D66D2" w:rsidRPr="007D25B0" w:rsidRDefault="008D66D2" w:rsidP="001533A7">
      <w:pPr>
        <w:pStyle w:val="3EdNotes"/>
        <w:rPr>
          <w:lang w:val="en-CA"/>
        </w:rPr>
        <w:sectPr w:rsidR="008D66D2" w:rsidRPr="007D25B0" w:rsidSect="00E408D1">
          <w:headerReference w:type="even" r:id="rId18"/>
          <w:headerReference w:type="default" r:id="rId19"/>
          <w:footerReference w:type="even" r:id="rId20"/>
          <w:footerReference w:type="default" r:id="rId21"/>
          <w:pgSz w:w="11907" w:h="16834" w:code="9"/>
          <w:pgMar w:top="1089" w:right="1089" w:bottom="1089" w:left="1089" w:header="482" w:footer="482" w:gutter="0"/>
          <w:paperSrc w:first="15" w:other="15"/>
          <w:pgNumType w:fmt="lowerRoman"/>
          <w:cols w:space="720"/>
          <w:titlePg/>
          <w:docGrid w:linePitch="326"/>
        </w:sectPr>
      </w:pPr>
    </w:p>
    <w:p w:rsidR="00896F84" w:rsidRPr="007D25B0" w:rsidRDefault="00896F84" w:rsidP="00896F84">
      <w:pPr>
        <w:rPr>
          <w:i/>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16578974"/>
      <w:bookmarkStart w:id="25" w:name="_Ref19428341"/>
      <w:bookmarkStart w:id="26" w:name="_Ref20133543"/>
      <w:bookmarkStart w:id="27" w:name="_Ref20133547"/>
      <w:bookmarkStart w:id="28" w:name="_Toc20134294"/>
      <w:bookmarkStart w:id="29" w:name="_Ref34466446"/>
      <w:bookmarkStart w:id="30" w:name="_Ref36115734"/>
      <w:bookmarkStart w:id="31" w:name="_Ref36826652"/>
      <w:bookmarkStart w:id="32" w:name="_Ref41631640"/>
      <w:bookmarkStart w:id="33" w:name="_Ref70757751"/>
      <w:bookmarkStart w:id="34" w:name="_Ref70758137"/>
      <w:bookmarkStart w:id="35" w:name="_Toc77680435"/>
      <w:bookmarkStart w:id="36" w:name="_Toc118289073"/>
      <w:bookmarkStart w:id="37" w:name="_Ref170312053"/>
      <w:bookmarkStart w:id="38" w:name="_Ref220342355"/>
      <w:bookmarkStart w:id="39" w:name="_Toc226456596"/>
      <w:bookmarkStart w:id="40" w:name="_Toc248045272"/>
      <w:bookmarkStart w:id="41" w:name="_Ref276143000"/>
      <w:bookmarkStart w:id="42" w:name="_Toc287363796"/>
      <w:bookmarkStart w:id="43" w:name="_Toc311217227"/>
      <w:bookmarkStart w:id="44" w:name="_Ref317098305"/>
      <w:bookmarkStart w:id="45" w:name="_Ref317175078"/>
      <w:bookmarkStart w:id="46" w:name="_Toc317198779"/>
      <w:bookmarkStart w:id="47" w:name="_Ref330057451"/>
      <w:bookmarkStart w:id="48" w:name="_Ref330057476"/>
      <w:bookmarkStart w:id="49" w:name="_Toc341908432"/>
      <w:bookmarkEnd w:id="15"/>
      <w:bookmarkEnd w:id="16"/>
      <w:bookmarkEnd w:id="17"/>
      <w:bookmarkEnd w:id="18"/>
      <w:bookmarkEnd w:id="19"/>
      <w:bookmarkEnd w:id="20"/>
      <w:bookmarkEnd w:id="21"/>
      <w:bookmarkEnd w:id="22"/>
      <w:bookmarkEnd w:id="23"/>
      <w:r w:rsidRPr="007D25B0">
        <w:rPr>
          <w:i/>
          <w:lang w:val="en-CA"/>
        </w:rPr>
        <w:lastRenderedPageBreak/>
        <w:t>Replace subclause 8.1, 8.2 and 8.3</w:t>
      </w:r>
      <w:r w:rsidR="00993ADE" w:rsidRPr="007D25B0">
        <w:rPr>
          <w:i/>
          <w:lang w:val="en-CA"/>
        </w:rPr>
        <w:t>.1</w:t>
      </w:r>
      <w:r w:rsidRPr="007D25B0">
        <w:rPr>
          <w:i/>
          <w:lang w:val="en-CA"/>
        </w:rPr>
        <w:t xml:space="preserve"> with the following </w:t>
      </w:r>
      <w:r w:rsidR="00993ADE" w:rsidRPr="007D25B0">
        <w:rPr>
          <w:i/>
          <w:lang w:val="en-CA"/>
        </w:rPr>
        <w:t xml:space="preserve">and add subclause 8.1.1 </w:t>
      </w:r>
      <w:r w:rsidRPr="007D25B0">
        <w:rPr>
          <w:i/>
          <w:lang w:val="en-CA"/>
        </w:rPr>
        <w:t xml:space="preserve">(with </w:t>
      </w:r>
      <w:r w:rsidR="00993ADE" w:rsidRPr="007D25B0">
        <w:rPr>
          <w:i/>
          <w:lang w:val="en-US"/>
        </w:rPr>
        <w:t>difference</w:t>
      </w:r>
      <w:r w:rsidRPr="007D25B0">
        <w:rPr>
          <w:i/>
          <w:lang w:val="en-CA"/>
        </w:rPr>
        <w:t>ind</w:t>
      </w:r>
      <w:r w:rsidRPr="007D25B0">
        <w:rPr>
          <w:i/>
        </w:rPr>
        <w:t xml:space="preserve">icated in </w:t>
      </w:r>
      <w:proofErr w:type="gramStart"/>
      <w:r w:rsidR="00521AA2" w:rsidRPr="007D25B0">
        <w:rPr>
          <w:i/>
        </w:rPr>
        <w:t xml:space="preserve">turquoise </w:t>
      </w:r>
      <w:r w:rsidRPr="007D25B0">
        <w:rPr>
          <w:i/>
        </w:rPr>
        <w:t>)</w:t>
      </w:r>
      <w:proofErr w:type="gramEnd"/>
      <w:r w:rsidRPr="007D25B0">
        <w:rPr>
          <w:i/>
        </w:rPr>
        <w:t xml:space="preserve">. </w:t>
      </w:r>
    </w:p>
    <w:p w:rsidR="008B3821" w:rsidRPr="007D25B0" w:rsidRDefault="008B3821" w:rsidP="002026D5">
      <w:pPr>
        <w:pStyle w:val="Heading1"/>
        <w:numPr>
          <w:ilvl w:val="0"/>
          <w:numId w:val="45"/>
        </w:numPr>
        <w:tabs>
          <w:tab w:val="clear" w:pos="794"/>
        </w:tabs>
        <w:rPr>
          <w:lang w:val="en-US"/>
        </w:rPr>
      </w:pPr>
      <w:bookmarkStart w:id="50" w:name="_Toc366771929"/>
      <w:r w:rsidRPr="007D25B0">
        <w:rPr>
          <w:lang w:val="en-US"/>
        </w:rPr>
        <w:t>Decoding process</w:t>
      </w:r>
      <w:bookmarkEnd w:id="50"/>
    </w:p>
    <w:p w:rsidR="008B3821" w:rsidRPr="007D25B0" w:rsidRDefault="008B3821" w:rsidP="002026D5">
      <w:pPr>
        <w:pStyle w:val="Heading2"/>
        <w:numPr>
          <w:ilvl w:val="1"/>
          <w:numId w:val="45"/>
        </w:numPr>
        <w:tabs>
          <w:tab w:val="clear" w:pos="794"/>
        </w:tabs>
        <w:rPr>
          <w:lang w:val="en-US"/>
        </w:rPr>
      </w:pPr>
      <w:bookmarkStart w:id="51" w:name="_Toc366771930"/>
      <w:r w:rsidRPr="007D25B0">
        <w:rPr>
          <w:lang w:val="en-US"/>
        </w:rPr>
        <w:t>General decoding process</w:t>
      </w:r>
      <w:bookmarkEnd w:id="51"/>
    </w:p>
    <w:p w:rsidR="008B3821" w:rsidRPr="007D25B0" w:rsidRDefault="008B3821" w:rsidP="008B3821">
      <w:pPr>
        <w:rPr>
          <w:lang w:val="en-US"/>
        </w:rPr>
      </w:pPr>
      <w:r w:rsidRPr="007D25B0">
        <w:rPr>
          <w:lang w:val="en-US"/>
        </w:rPr>
        <w:t>Input to this process is a bitstream. Output of this process is a list of decoded pictures.</w:t>
      </w:r>
    </w:p>
    <w:p w:rsidR="008B3821" w:rsidRPr="007D25B0" w:rsidRDefault="008B3821" w:rsidP="008B3821">
      <w:pPr>
        <w:rPr>
          <w:lang w:val="en-US"/>
        </w:rPr>
      </w:pPr>
      <w:r w:rsidRPr="007D25B0">
        <w:rPr>
          <w:lang w:val="en-US"/>
        </w:rPr>
        <w:t>The layer identifier list TargetDecLayerIdList, which specifies the list of nuh_layer_id values, in increasing order of nuh_layer_id values, of the NAL units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TargetDecLayerIdList, TargetDecLayerIdList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TargetDecLayerIdList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TargetDecLayerIdList contains only one nuh_layer_id value that is equal to 0.</w:t>
      </w:r>
    </w:p>
    <w:p w:rsidR="008B3821" w:rsidRPr="007D25B0" w:rsidRDefault="008B3821" w:rsidP="008B3821">
      <w:pPr>
        <w:rPr>
          <w:lang w:val="en-US"/>
        </w:rPr>
      </w:pPr>
      <w:r w:rsidRPr="007D25B0">
        <w:rPr>
          <w:lang w:val="en-US"/>
        </w:rPr>
        <w:t>The variable HighestTid, which identifies the highest temporal sub-layer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HighestTid, HighestTid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HighestTid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HighestTid is set equal to sps_max_sub_layers_minus1.</w:t>
      </w:r>
    </w:p>
    <w:p w:rsidR="008B3821" w:rsidRPr="007D25B0" w:rsidRDefault="008B3821" w:rsidP="008B3821">
      <w:pPr>
        <w:rPr>
          <w:lang w:val="en-US"/>
        </w:rPr>
      </w:pPr>
      <w:r w:rsidRPr="007D25B0">
        <w:rPr>
          <w:lang w:val="en-US"/>
        </w:rPr>
        <w:t xml:space="preserve">The sub-bitstream extraction process as specified in clause 10 is applied with the bitstream, HighestTid, and TargetDecLayerIdList as </w:t>
      </w:r>
      <w:proofErr w:type="gramStart"/>
      <w:r w:rsidRPr="007D25B0">
        <w:rPr>
          <w:lang w:val="en-US"/>
        </w:rPr>
        <w:t>inputs,</w:t>
      </w:r>
      <w:proofErr w:type="gramEnd"/>
      <w:r w:rsidRPr="007D25B0">
        <w:rPr>
          <w:lang w:val="en-US"/>
        </w:rPr>
        <w:t xml:space="preserve"> and the output is assigned to a bitstream referred to as BitstreamToDecode.</w:t>
      </w:r>
    </w:p>
    <w:p w:rsidR="008B3821" w:rsidRPr="007D25B0" w:rsidRDefault="008B3821" w:rsidP="008B3821">
      <w:pPr>
        <w:rPr>
          <w:lang w:val="en-US"/>
        </w:rPr>
      </w:pPr>
      <w:r w:rsidRPr="007D25B0">
        <w:rPr>
          <w:lang w:val="en-US"/>
        </w:rPr>
        <w:t>The decoding processes specified in the remainder of this subclause apply to each coded picture, referred to as the current picture and denoted by the variable CurrPic, in BitstreamToDecode.</w:t>
      </w:r>
    </w:p>
    <w:p w:rsidR="008B3821" w:rsidRPr="007D25B0" w:rsidRDefault="008B3821" w:rsidP="008B3821">
      <w:pPr>
        <w:rPr>
          <w:lang w:val="en-US"/>
        </w:rPr>
      </w:pPr>
      <w:r w:rsidRPr="007D25B0">
        <w:rPr>
          <w:lang w:val="en-US"/>
        </w:rPr>
        <w:t>Depending on the value of chroma_format_idc, the number of sample arrays of the current picture is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chroma_format_idc is equal to 0, the current picture consists of 1 sample array S</w:t>
      </w:r>
      <w:r w:rsidRPr="007D25B0">
        <w:rPr>
          <w:vertAlign w:val="subscript"/>
          <w:lang w:val="en-US"/>
        </w:rPr>
        <w:t>L</w:t>
      </w:r>
      <w:r w:rsidRPr="007D25B0">
        <w:rPr>
          <w:lang w:val="en-US"/>
        </w:rPr>
        <w:t>.</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(chroma_format_idc is not equal to 0), the current picture consists of 3 sample arrays S</w:t>
      </w:r>
      <w:r w:rsidRPr="007D25B0">
        <w:rPr>
          <w:vertAlign w:val="subscript"/>
          <w:lang w:val="en-US"/>
        </w:rPr>
        <w:t>L</w:t>
      </w:r>
      <w:r w:rsidRPr="007D25B0">
        <w:rPr>
          <w:lang w:val="en-US"/>
        </w:rPr>
        <w:t>, S</w:t>
      </w:r>
      <w:r w:rsidRPr="007D25B0">
        <w:rPr>
          <w:vertAlign w:val="subscript"/>
          <w:lang w:val="en-US"/>
        </w:rPr>
        <w:t>Cb</w:t>
      </w:r>
      <w:r w:rsidRPr="007D25B0">
        <w:rPr>
          <w:lang w:val="en-US"/>
        </w:rPr>
        <w:t>, S</w:t>
      </w:r>
      <w:r w:rsidRPr="007D25B0">
        <w:rPr>
          <w:vertAlign w:val="subscript"/>
          <w:lang w:val="en-US"/>
        </w:rPr>
        <w:t>Cr</w:t>
      </w:r>
      <w:r w:rsidRPr="007D25B0">
        <w:rPr>
          <w:lang w:val="en-US"/>
        </w:rPr>
        <w:t>.</w:t>
      </w:r>
    </w:p>
    <w:p w:rsidR="008B3821" w:rsidRPr="007D25B0" w:rsidRDefault="008B3821" w:rsidP="008B3821">
      <w:pPr>
        <w:rPr>
          <w:lang w:val="en-US"/>
        </w:rPr>
      </w:pPr>
      <w:r w:rsidRPr="007D25B0">
        <w:rPr>
          <w:lang w:val="en-US"/>
        </w:rPr>
        <w:t xml:space="preserve">The decoding process for the current picture takes as inputs the syntax elements and upper-case variables from clause 7. </w:t>
      </w:r>
      <w:proofErr w:type="gramStart"/>
      <w:r w:rsidRPr="007D25B0">
        <w:rPr>
          <w:lang w:val="en-US"/>
        </w:rPr>
        <w:t>When interpreting the semantics of each syntax element in each NAL unit, the term "the bitstream" (or part thereof, e.g. a CVS of the bitstream) refers to BitstreamToDecode (or part thereof).</w:t>
      </w:r>
      <w:proofErr w:type="gramEnd"/>
    </w:p>
    <w:p w:rsidR="008B3821" w:rsidRPr="007D25B0" w:rsidRDefault="008B3821" w:rsidP="008B3821">
      <w:pPr>
        <w:rPr>
          <w:color w:val="000000"/>
          <w:lang w:val="en-US"/>
        </w:rPr>
      </w:pPr>
      <w:r w:rsidRPr="007D25B0">
        <w:rPr>
          <w:color w:val="000000"/>
          <w:lang w:val="en-US"/>
        </w:rPr>
        <w:t>When the current picture is an IRAP picture and has nuh_layer_id equal to 0, the following applies:</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The variable NoClrasOutputFlag is specified as follows: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If the current picture is the first picture in the bitstream,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the current picture is a BLA picture,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some external means not specified in this Specification is available to set NoClrasOutputFlag, NoClrasOutputFlag is set by the external means.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NoClrasOutputFlag is set equal to 0.</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When NoClrasOutputFlag is equal to 1, the variable LayerInitialisedFlag[ i ] is set equal to 0 for all values of i from 0 to 63, inclusive, and the variable FirstPicInLayerDecodedFlag[ i ] is set equal to 0 for all values of i from 1 to 63, inclusive.</w:t>
      </w:r>
    </w:p>
    <w:p w:rsidR="008B3821" w:rsidRPr="007D25B0" w:rsidRDefault="008B3821" w:rsidP="008B3821">
      <w:pPr>
        <w:rPr>
          <w:lang w:val="en-US"/>
        </w:rPr>
      </w:pPr>
      <w:r w:rsidRPr="007D25B0">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8B3821" w:rsidRPr="007D25B0" w:rsidRDefault="008B3821" w:rsidP="008B3821">
      <w:pPr>
        <w:rPr>
          <w:lang w:val="en-US"/>
        </w:rPr>
      </w:pPr>
      <w:r w:rsidRPr="007D25B0">
        <w:rPr>
          <w:lang w:val="en-US"/>
        </w:rPr>
        <w:t>When the current picture is an IRAP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If the current picture with a particular value of nuh_layer_id is an IDR picture, a BLA picture, the first picture with that particular value of nuh_layer_id in the bitstream in decoding order, or the first picture with that particular value </w:t>
      </w:r>
      <w:r w:rsidRPr="007D25B0">
        <w:rPr>
          <w:lang w:val="en-US"/>
        </w:rPr>
        <w:lastRenderedPageBreak/>
        <w:t>of nuh_layer_id that follows an end of sequence NAL unit in decoding order, the variable NoRaslOutputFlag is set equal to 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Otherwise, the variable HandleCraAsBlaFlag is set equal to 0 and the variable NoRaslOutputFlag </w:t>
      </w:r>
      <w:proofErr w:type="gramStart"/>
      <w:r w:rsidRPr="007D25B0">
        <w:rPr>
          <w:lang w:val="en-US"/>
        </w:rPr>
        <w:t>is</w:t>
      </w:r>
      <w:proofErr w:type="gramEnd"/>
      <w:r w:rsidRPr="007D25B0">
        <w:rPr>
          <w:lang w:val="en-US"/>
        </w:rPr>
        <w:t xml:space="preserve"> set equal to 0.</w:t>
      </w:r>
    </w:p>
    <w:p w:rsidR="008B3821" w:rsidRPr="007D25B0" w:rsidRDefault="008B3821" w:rsidP="008B3821">
      <w:pPr>
        <w:rPr>
          <w:lang w:val="en-US"/>
        </w:rPr>
      </w:pPr>
      <w:r w:rsidRPr="007D25B0">
        <w:rPr>
          <w:lang w:val="en-US"/>
        </w:rPr>
        <w:t xml:space="preserve">When the current picture is an IRAP picture and one of the following conditions is true, </w:t>
      </w:r>
      <w:proofErr w:type="gramStart"/>
      <w:r w:rsidRPr="007D25B0">
        <w:rPr>
          <w:lang w:val="en-US"/>
        </w:rPr>
        <w:t>LayerInitialisedFlag[</w:t>
      </w:r>
      <w:proofErr w:type="gramEnd"/>
      <w:r w:rsidRPr="007D25B0">
        <w:rPr>
          <w:lang w:val="en-US"/>
        </w:rPr>
        <w:t> nuh_layer_id ] is set equal to 1:</w:t>
      </w:r>
    </w:p>
    <w:p w:rsidR="008B3821" w:rsidRPr="007D25B0" w:rsidRDefault="008B3821" w:rsidP="008B3821">
      <w:pPr>
        <w:ind w:left="434" w:hanging="434"/>
        <w:rPr>
          <w:lang w:val="en-US"/>
        </w:rPr>
      </w:pPr>
      <w:r w:rsidRPr="007D25B0">
        <w:rPr>
          <w:lang w:val="en-US"/>
        </w:rPr>
        <w:t>–</w:t>
      </w:r>
      <w:r w:rsidRPr="007D25B0">
        <w:rPr>
          <w:lang w:val="en-US"/>
        </w:rPr>
        <w:tab/>
      </w:r>
      <w:proofErr w:type="gramStart"/>
      <w:r w:rsidRPr="007D25B0">
        <w:rPr>
          <w:lang w:val="en-US"/>
        </w:rPr>
        <w:t>nuh_layer_id</w:t>
      </w:r>
      <w:proofErr w:type="gramEnd"/>
      <w:r w:rsidRPr="007D25B0">
        <w:rPr>
          <w:lang w:val="en-US"/>
        </w:rPr>
        <w:t xml:space="preserve"> is equal to 0.</w:t>
      </w:r>
    </w:p>
    <w:p w:rsidR="008B3821" w:rsidRPr="007D25B0" w:rsidRDefault="008B3821" w:rsidP="008B3821">
      <w:pPr>
        <w:ind w:left="434" w:hanging="434"/>
        <w:rPr>
          <w:lang w:val="en-US"/>
        </w:rPr>
      </w:pPr>
      <w:r w:rsidRPr="007D25B0">
        <w:rPr>
          <w:lang w:val="en-US"/>
        </w:rPr>
        <w:t>–</w:t>
      </w:r>
      <w:r w:rsidRPr="007D25B0">
        <w:rPr>
          <w:lang w:val="en-US"/>
        </w:rPr>
        <w:tab/>
        <w:t xml:space="preserve">LayerInitialisedFlag[ nuh_layer_id ] is equal to 0 and LayerInitialisedFlag[ refLayerId ] is equal to 1 for all values of refLayerId equal to </w:t>
      </w:r>
      <w:r w:rsidRPr="007D25B0">
        <w:rPr>
          <w:bCs/>
          <w:lang w:val="en-US"/>
        </w:rPr>
        <w:t>RefLayerId[ </w:t>
      </w:r>
      <w:r w:rsidRPr="007D25B0">
        <w:rPr>
          <w:lang w:val="en-US"/>
        </w:rPr>
        <w:t>nuh_layer_id</w:t>
      </w:r>
      <w:r w:rsidRPr="007D25B0">
        <w:rPr>
          <w:bCs/>
          <w:lang w:val="en-US"/>
        </w:rPr>
        <w:t> ][ j ]</w:t>
      </w:r>
      <w:r w:rsidRPr="007D25B0">
        <w:rPr>
          <w:lang w:val="en-US"/>
        </w:rPr>
        <w:t>, where j is in the range of 0 to NumDirectRefLayers[ nuh_layer_id ] – 1, inclusive.</w:t>
      </w:r>
    </w:p>
    <w:p w:rsidR="008B3821" w:rsidRPr="007D25B0" w:rsidRDefault="008B3821" w:rsidP="008B3821">
      <w:pPr>
        <w:rPr>
          <w:lang w:val="en-US"/>
        </w:rPr>
      </w:pPr>
      <w:r w:rsidRPr="007D25B0">
        <w:rPr>
          <w:lang w:val="en-US"/>
        </w:rPr>
        <w:t xml:space="preserve">When the current picture has nuh_layer_id equal to 0, the decoding process for a coded picture with nuh_layer_id equal to 0 as specified in subclause </w:t>
      </w:r>
      <w:r w:rsidR="002D2385" w:rsidRPr="007D25B0">
        <w:fldChar w:fldCharType="begin"/>
      </w:r>
      <w:r w:rsidR="002D2385" w:rsidRPr="007D25B0">
        <w:instrText xml:space="preserve"> REF _Ref342483621 \r \h  \* MERGEFORMAT </w:instrText>
      </w:r>
      <w:r w:rsidR="002D2385" w:rsidRPr="007D25B0">
        <w:fldChar w:fldCharType="separate"/>
      </w:r>
      <w:r w:rsidRPr="007D25B0">
        <w:rPr>
          <w:lang w:val="en-US"/>
        </w:rPr>
        <w:t>8.1.1</w:t>
      </w:r>
      <w:r w:rsidR="002D2385" w:rsidRPr="007D25B0">
        <w:fldChar w:fldCharType="end"/>
      </w:r>
      <w:r w:rsidRPr="007D25B0">
        <w:rPr>
          <w:lang w:val="en-US"/>
        </w:rPr>
        <w:t xml:space="preserve"> is invoked.</w:t>
      </w:r>
    </w:p>
    <w:p w:rsidR="008B3821" w:rsidRPr="007D25B0" w:rsidRDefault="008B3821" w:rsidP="002026D5">
      <w:pPr>
        <w:pStyle w:val="Heading3"/>
        <w:numPr>
          <w:ilvl w:val="2"/>
          <w:numId w:val="46"/>
        </w:numPr>
        <w:tabs>
          <w:tab w:val="clear" w:pos="794"/>
          <w:tab w:val="clear" w:pos="1191"/>
          <w:tab w:val="left" w:pos="709"/>
        </w:tabs>
        <w:ind w:left="567" w:hanging="567"/>
        <w:rPr>
          <w:lang w:val="en-US"/>
        </w:rPr>
      </w:pPr>
      <w:bookmarkStart w:id="52" w:name="_Toc366771931"/>
      <w:r w:rsidRPr="007D25B0">
        <w:rPr>
          <w:lang w:val="en-US"/>
        </w:rPr>
        <w:t>Decoding process for a coded picture with nuh_layer_id equal to 0</w:t>
      </w:r>
      <w:bookmarkEnd w:id="52"/>
    </w:p>
    <w:p w:rsidR="008B3821" w:rsidRPr="007D25B0" w:rsidRDefault="008B3821" w:rsidP="008B3821">
      <w:pPr>
        <w:rPr>
          <w:lang w:val="en-US"/>
        </w:rPr>
      </w:pPr>
      <w:r w:rsidRPr="007D25B0">
        <w:rPr>
          <w:lang w:val="en-US"/>
        </w:rPr>
        <w:t>When the current picture is a BLA picture that has nal_unit_type equal to BLA_W_LP or is a CRA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the variable UseAltCpbParamsFlag to a value, UseAltCpbParamsFlag is set equal to the value provided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value of UseAltCpbParamsFlag is set equal to 0.</w:t>
      </w:r>
    </w:p>
    <w:p w:rsidR="008B3821" w:rsidRPr="007D25B0" w:rsidRDefault="008B3821" w:rsidP="008B3821">
      <w:pPr>
        <w:pStyle w:val="3N"/>
        <w:rPr>
          <w:lang w:val="en-US"/>
        </w:rPr>
      </w:pPr>
      <w:r w:rsidRPr="007D25B0">
        <w:rPr>
          <w:lang w:val="en-US"/>
        </w:rPr>
        <w:t>Depending on the value of separate_colour_plane_flag, the decoding process is structured as follows: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separate_colour_plane_flag is equal to 0, the decoding process is invoked a single time with the current picture being the output.</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 xml:space="preserve">L, </w:t>
      </w:r>
      <w:r w:rsidRPr="007D25B0">
        <w:rPr>
          <w:lang w:val="en-US"/>
        </w:rPr>
        <w:t>S</w:t>
      </w:r>
      <w:r w:rsidRPr="007D25B0">
        <w:rPr>
          <w:vertAlign w:val="subscript"/>
          <w:lang w:val="en-US"/>
        </w:rPr>
        <w:t>Cb</w:t>
      </w:r>
      <w:r w:rsidRPr="007D25B0">
        <w:rPr>
          <w:lang w:val="en-US"/>
        </w:rPr>
        <w:t>, and S</w:t>
      </w:r>
      <w:r w:rsidRPr="007D25B0">
        <w:rPr>
          <w:vertAlign w:val="subscript"/>
          <w:lang w:val="en-US"/>
        </w:rPr>
        <w:t>Cr</w:t>
      </w:r>
      <w:r w:rsidRPr="007D25B0">
        <w:rPr>
          <w:lang w:val="en-US"/>
        </w:rPr>
        <w:t>, respectively.</w:t>
      </w:r>
    </w:p>
    <w:p w:rsidR="008B3821" w:rsidRPr="007D25B0" w:rsidRDefault="008B3821" w:rsidP="008B3821">
      <w:pPr>
        <w:pStyle w:val="Note1"/>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decoding of NAL units is specified in subclause 8.2.</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processes in subclause 8.3 specify the following decoding processes using syntax elements in the slice segment layer and above:</w:t>
      </w:r>
    </w:p>
    <w:p w:rsidR="008B3821" w:rsidRPr="007D25B0" w:rsidRDefault="008B3821" w:rsidP="008B3821">
      <w:pPr>
        <w:tabs>
          <w:tab w:val="clear" w:pos="1191"/>
          <w:tab w:val="left" w:pos="1200"/>
        </w:tabs>
        <w:ind w:left="1228" w:hanging="434"/>
        <w:rPr>
          <w:lang w:val="en-US"/>
        </w:rPr>
      </w:pPr>
      <w:r w:rsidRPr="007D25B0">
        <w:rPr>
          <w:lang w:val="en-US"/>
        </w:rPr>
        <w:t>–</w:t>
      </w:r>
      <w:r w:rsidRPr="007D25B0">
        <w:rPr>
          <w:lang w:val="en-US"/>
        </w:rPr>
        <w:tab/>
        <w:t>Variables and functions relating to picture order count are derived in subclause 8.3.1.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The decoding process for RPS in subclause 8.3.2 is invoked, wherein reference pictures may be marked as "unused for reference" or "used for long-term reference".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PicOutputFlag is set as follows:</w:t>
      </w:r>
    </w:p>
    <w:p w:rsidR="008B3821" w:rsidRPr="007D25B0" w:rsidRDefault="008B3821" w:rsidP="008B3821">
      <w:pPr>
        <w:ind w:left="1625"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1625"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1228" w:hanging="434"/>
        <w:rPr>
          <w:lang w:val="en-US"/>
        </w:rPr>
      </w:pPr>
      <w:r w:rsidRPr="007D25B0">
        <w:rPr>
          <w:lang w:val="en-US"/>
        </w:rPr>
        <w:lastRenderedPageBreak/>
        <w:t>–</w:t>
      </w:r>
      <w:r w:rsidRPr="007D25B0">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8B3821" w:rsidRPr="007D25B0" w:rsidRDefault="008B3821" w:rsidP="008B3821">
      <w:pPr>
        <w:numPr>
          <w:ilvl w:val="0"/>
          <w:numId w:val="4"/>
        </w:numPr>
        <w:tabs>
          <w:tab w:val="clear" w:pos="794"/>
          <w:tab w:val="left" w:pos="700"/>
        </w:tabs>
        <w:rPr>
          <w:lang w:val="en-US"/>
        </w:rPr>
      </w:pPr>
      <w:r w:rsidRPr="007D25B0">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After all slices of the current picture have been decoded, the decoded picture is marked as "used for short-term reference".</w:t>
      </w:r>
    </w:p>
    <w:p w:rsidR="008B3821" w:rsidRPr="007D25B0" w:rsidRDefault="008B3821" w:rsidP="002026D5">
      <w:pPr>
        <w:pStyle w:val="Heading2"/>
        <w:numPr>
          <w:ilvl w:val="1"/>
          <w:numId w:val="45"/>
        </w:numPr>
        <w:tabs>
          <w:tab w:val="clear" w:pos="794"/>
        </w:tabs>
        <w:rPr>
          <w:lang w:val="en-US"/>
        </w:rPr>
      </w:pPr>
      <w:bookmarkStart w:id="53" w:name="_Toc366771932"/>
      <w:r w:rsidRPr="007D25B0">
        <w:rPr>
          <w:lang w:val="en-US"/>
        </w:rPr>
        <w:t>NAL unit decoding process</w:t>
      </w:r>
      <w:bookmarkEnd w:id="53"/>
    </w:p>
    <w:p w:rsidR="008B3821" w:rsidRPr="007D25B0" w:rsidRDefault="008B3821" w:rsidP="008B3821">
      <w:pPr>
        <w:rPr>
          <w:lang w:val="en-US"/>
        </w:rPr>
      </w:pPr>
      <w:r w:rsidRPr="007D25B0">
        <w:rPr>
          <w:lang w:val="en-US"/>
        </w:rPr>
        <w:t>Inputs to this process are VCL NAL units of the current picture and their associated non-VCL NAL units.</w:t>
      </w:r>
    </w:p>
    <w:p w:rsidR="008B3821" w:rsidRPr="007D25B0" w:rsidRDefault="008B3821" w:rsidP="008B3821">
      <w:pPr>
        <w:rPr>
          <w:lang w:val="en-US"/>
        </w:rPr>
      </w:pPr>
      <w:r w:rsidRPr="007D25B0">
        <w:rPr>
          <w:lang w:val="en-US"/>
        </w:rPr>
        <w:t>Outputs of this process are the parsed RBSP syntax structures encapsulated within the NAL units of the access unit containing the current picture.</w:t>
      </w:r>
    </w:p>
    <w:p w:rsidR="008B3821" w:rsidRPr="007D25B0" w:rsidRDefault="008B3821" w:rsidP="008B3821">
      <w:pPr>
        <w:rPr>
          <w:lang w:val="en-US"/>
        </w:rPr>
      </w:pPr>
      <w:r w:rsidRPr="007D25B0">
        <w:rPr>
          <w:lang w:val="en-US"/>
        </w:rPr>
        <w:t>The decoding process for each NAL unit extracts the RBSP syntax structure from the NAL unit and then parses the RBSP syntax structure.</w:t>
      </w:r>
    </w:p>
    <w:p w:rsidR="008B3821" w:rsidRPr="007D25B0" w:rsidRDefault="008B3821" w:rsidP="002026D5">
      <w:pPr>
        <w:pStyle w:val="Heading2"/>
        <w:numPr>
          <w:ilvl w:val="1"/>
          <w:numId w:val="45"/>
        </w:numPr>
        <w:tabs>
          <w:tab w:val="clear" w:pos="794"/>
        </w:tabs>
        <w:rPr>
          <w:lang w:val="en-US"/>
        </w:rPr>
      </w:pPr>
      <w:bookmarkStart w:id="54" w:name="_Toc366771933"/>
      <w:r w:rsidRPr="007D25B0">
        <w:rPr>
          <w:lang w:val="en-US"/>
        </w:rPr>
        <w:t>Slice decoding process</w:t>
      </w:r>
      <w:bookmarkEnd w:id="54"/>
    </w:p>
    <w:p w:rsidR="008B3821" w:rsidRPr="007D25B0" w:rsidRDefault="008B3821" w:rsidP="002026D5">
      <w:pPr>
        <w:pStyle w:val="Heading3"/>
        <w:numPr>
          <w:ilvl w:val="2"/>
          <w:numId w:val="44"/>
        </w:numPr>
        <w:tabs>
          <w:tab w:val="clear" w:pos="794"/>
          <w:tab w:val="clear" w:pos="1588"/>
          <w:tab w:val="left" w:pos="1276"/>
        </w:tabs>
        <w:ind w:left="0" w:firstLine="0"/>
        <w:rPr>
          <w:lang w:val="en-US"/>
        </w:rPr>
      </w:pPr>
      <w:bookmarkStart w:id="55" w:name="_Toc366771935"/>
      <w:r w:rsidRPr="007D25B0">
        <w:rPr>
          <w:lang w:val="en-US"/>
        </w:rPr>
        <w:t>Decoding process for generating unavailable reference pictures</w:t>
      </w:r>
      <w:bookmarkEnd w:id="55"/>
    </w:p>
    <w:p w:rsidR="008B3821" w:rsidRPr="007D25B0" w:rsidRDefault="008B3821" w:rsidP="002026D5">
      <w:pPr>
        <w:pStyle w:val="Heading4"/>
        <w:numPr>
          <w:ilvl w:val="3"/>
          <w:numId w:val="45"/>
        </w:numPr>
        <w:tabs>
          <w:tab w:val="clear" w:pos="794"/>
          <w:tab w:val="left" w:pos="2127"/>
        </w:tabs>
        <w:rPr>
          <w:lang w:val="en-US"/>
        </w:rPr>
      </w:pPr>
      <w:bookmarkStart w:id="56" w:name="_Toc366771936"/>
      <w:r w:rsidRPr="007D25B0">
        <w:rPr>
          <w:lang w:val="en-US"/>
        </w:rPr>
        <w:t>General decoding process for generating unavailable reference pictures</w:t>
      </w:r>
      <w:bookmarkEnd w:id="56"/>
    </w:p>
    <w:p w:rsidR="008B3821" w:rsidRPr="007D25B0" w:rsidRDefault="008B3821" w:rsidP="008B3821">
      <w:pPr>
        <w:rPr>
          <w:lang w:val="en-US"/>
        </w:rPr>
      </w:pPr>
      <w:r w:rsidRPr="007D25B0">
        <w:rPr>
          <w:lang w:val="en-US"/>
        </w:rPr>
        <w:t>This process is invoked once per coded picture when the current picture is a BLA picture or is a CRA picture with NoRaslOutputFlag equal to 1.</w:t>
      </w:r>
    </w:p>
    <w:p w:rsidR="008B3821" w:rsidRPr="007D25B0" w:rsidRDefault="008B3821" w:rsidP="008B3821">
      <w:pPr>
        <w:spacing w:before="60"/>
        <w:ind w:left="288"/>
        <w:rPr>
          <w:sz w:val="18"/>
          <w:szCs w:val="18"/>
          <w:lang w:val="en-US"/>
        </w:rPr>
      </w:pPr>
      <w:r w:rsidRPr="007D25B0">
        <w:rPr>
          <w:sz w:val="18"/>
          <w:szCs w:val="18"/>
          <w:lang w:val="en-US"/>
        </w:rPr>
        <w:t>NOTE</w:t>
      </w:r>
      <w:r w:rsidRPr="007D25B0">
        <w:rPr>
          <w:lang w:val="en-US"/>
        </w:rPr>
        <w:t> </w:t>
      </w:r>
      <w:r w:rsidRPr="007D25B0">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PocStFoll</w:t>
      </w:r>
      <w:proofErr w:type="gramStart"/>
      <w:r w:rsidRPr="007D25B0">
        <w:rPr>
          <w:lang w:val="en-US"/>
        </w:rPr>
        <w:t>[ i</w:t>
      </w:r>
      <w:proofErr w:type="gramEnd"/>
      <w:r w:rsidRPr="007D25B0">
        <w:rPr>
          <w:lang w:val="en-US"/>
        </w:rPr>
        <w:t>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short-term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RefPicSetStFoll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PocLtFoll</w:t>
      </w:r>
      <w:proofErr w:type="gramStart"/>
      <w:r w:rsidRPr="007D25B0">
        <w:rPr>
          <w:lang w:val="en-US"/>
        </w:rPr>
        <w:t>[ i</w:t>
      </w:r>
      <w:proofErr w:type="gramEnd"/>
      <w:r w:rsidRPr="007D25B0">
        <w:rPr>
          <w:lang w:val="en-US"/>
        </w:rPr>
        <w:t> ].</w:t>
      </w:r>
    </w:p>
    <w:p w:rsidR="008B3821" w:rsidRPr="007D25B0" w:rsidRDefault="008B3821" w:rsidP="008B3821">
      <w:pPr>
        <w:numPr>
          <w:ilvl w:val="0"/>
          <w:numId w:val="8"/>
        </w:numPr>
        <w:tabs>
          <w:tab w:val="clear" w:pos="794"/>
          <w:tab w:val="num" w:pos="1080"/>
        </w:tabs>
        <w:ind w:left="1080"/>
        <w:rPr>
          <w:lang w:val="en-US"/>
        </w:rPr>
      </w:pPr>
      <w:r w:rsidRPr="007D25B0">
        <w:rPr>
          <w:lang w:val="en-US"/>
        </w:rPr>
        <w:t xml:space="preserve">The value of slice_pic_order_cnt_lsb for the generated picture is inferred to be equal to </w:t>
      </w:r>
      <w:proofErr w:type="gramStart"/>
      <w:r w:rsidRPr="007D25B0">
        <w:rPr>
          <w:lang w:val="en-US"/>
        </w:rPr>
        <w:t>( PocLtFoll</w:t>
      </w:r>
      <w:proofErr w:type="gramEnd"/>
      <w:r w:rsidRPr="007D25B0">
        <w:rPr>
          <w:lang w:val="en-US"/>
        </w:rPr>
        <w:t>[ i ] &amp; ( MaxPicOrderCntLsb – 1 )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long-term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RefPicSetLtFoll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8B3821">
      <w:pPr>
        <w:rPr>
          <w:i/>
          <w:lang w:val="en-US"/>
        </w:rPr>
      </w:pPr>
      <w:r w:rsidRPr="007D25B0">
        <w:rPr>
          <w:lang w:val="en-US"/>
        </w:rPr>
        <w:br w:type="page"/>
      </w:r>
      <w:r w:rsidRPr="007D25B0">
        <w:rPr>
          <w:i/>
          <w:lang w:val="en-US"/>
        </w:rPr>
        <w:lastRenderedPageBreak/>
        <w:t xml:space="preserve">Modify clause C.4 as follows: </w:t>
      </w:r>
    </w:p>
    <w:p w:rsidR="008B3821" w:rsidRPr="007D25B0" w:rsidRDefault="008B3821" w:rsidP="009576CF">
      <w:pPr>
        <w:pStyle w:val="3HAnnex"/>
        <w:keepNext/>
        <w:keepLines/>
        <w:numPr>
          <w:ilvl w:val="0"/>
          <w:numId w:val="39"/>
        </w:numPr>
        <w:tabs>
          <w:tab w:val="clear" w:pos="794"/>
        </w:tabs>
        <w:outlineLvl w:val="0"/>
        <w:rPr>
          <w:lang w:val="en-US"/>
        </w:rPr>
      </w:pPr>
      <w:bookmarkStart w:id="57" w:name="_Toc366771937"/>
      <w:r w:rsidRPr="007D25B0">
        <w:rPr>
          <w:lang w:val="en-US"/>
        </w:rPr>
        <w:t>Annex C</w:t>
      </w:r>
      <w:r w:rsidRPr="007D25B0">
        <w:rPr>
          <w:lang w:val="en-US"/>
        </w:rPr>
        <w:br/>
      </w:r>
      <w:r w:rsidRPr="007D25B0">
        <w:rPr>
          <w:lang w:val="en-US"/>
        </w:rPr>
        <w:br/>
        <w:t>Hypothetical reference decoder</w:t>
      </w:r>
      <w:bookmarkEnd w:id="57"/>
      <w:r w:rsidRPr="007D25B0">
        <w:rPr>
          <w:lang w:val="en-US"/>
        </w:rPr>
        <w:br/>
      </w:r>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2026D5">
      <w:pPr>
        <w:pStyle w:val="3H0"/>
        <w:numPr>
          <w:ilvl w:val="1"/>
          <w:numId w:val="43"/>
        </w:numPr>
        <w:tabs>
          <w:tab w:val="clear" w:pos="1020"/>
          <w:tab w:val="num" w:pos="1134"/>
        </w:tabs>
        <w:overflowPunct w:val="0"/>
        <w:autoSpaceDE w:val="0"/>
        <w:autoSpaceDN w:val="0"/>
        <w:adjustRightInd w:val="0"/>
        <w:ind w:left="1134" w:hanging="1134"/>
        <w:textAlignment w:val="baseline"/>
        <w:rPr>
          <w:lang w:val="en-US"/>
        </w:rPr>
      </w:pPr>
      <w:bookmarkStart w:id="58" w:name="_Toc366771938"/>
      <w:r w:rsidRPr="007D25B0">
        <w:rPr>
          <w:lang w:val="en-US"/>
        </w:rPr>
        <w:t>Bitstream conformance</w:t>
      </w:r>
      <w:bookmarkEnd w:id="58"/>
    </w:p>
    <w:p w:rsidR="008B3821" w:rsidRPr="007D25B0" w:rsidRDefault="008B3821" w:rsidP="008B3821">
      <w:pPr>
        <w:pStyle w:val="3N"/>
        <w:rPr>
          <w:i/>
          <w:lang w:val="en-US"/>
        </w:rPr>
      </w:pPr>
      <w:r w:rsidRPr="007D25B0">
        <w:rPr>
          <w:i/>
          <w:lang w:val="en-US"/>
        </w:rPr>
        <w:t xml:space="preserve">Replace the paragraph </w:t>
      </w:r>
    </w:p>
    <w:p w:rsidR="008B3821" w:rsidRPr="007D25B0" w:rsidRDefault="008B3821" w:rsidP="008B3821">
      <w:pPr>
        <w:pStyle w:val="3N"/>
        <w:rPr>
          <w:lang w:val="en-US"/>
        </w:rPr>
      </w:pPr>
      <w:r w:rsidRPr="007D25B0">
        <w:rPr>
          <w:lang w:val="en-US"/>
        </w:rPr>
        <w:t>"The first coded picture in a bitstream shall be an IRAP picture, i.e. an IDR picture, a CRA picture or a BLA picture".</w:t>
      </w:r>
    </w:p>
    <w:p w:rsidR="008B3821" w:rsidRPr="007D25B0" w:rsidRDefault="008B3821" w:rsidP="008B3821">
      <w:pPr>
        <w:rPr>
          <w:i/>
          <w:lang w:val="en-US"/>
        </w:rPr>
      </w:pPr>
      <w:proofErr w:type="gramStart"/>
      <w:r w:rsidRPr="007D25B0">
        <w:rPr>
          <w:i/>
          <w:lang w:val="en-US"/>
        </w:rPr>
        <w:t>with</w:t>
      </w:r>
      <w:proofErr w:type="gramEnd"/>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DA2C50">
      <w:pPr>
        <w:pStyle w:val="3HAnnex"/>
        <w:keepNext/>
        <w:keepLines/>
        <w:numPr>
          <w:ilvl w:val="0"/>
          <w:numId w:val="50"/>
        </w:numPr>
        <w:tabs>
          <w:tab w:val="clear" w:pos="794"/>
        </w:tabs>
        <w:outlineLvl w:val="0"/>
        <w:rPr>
          <w:lang w:val="en-US"/>
        </w:rPr>
      </w:pPr>
      <w:bookmarkStart w:id="59" w:name="_Toc33101255"/>
      <w:bookmarkStart w:id="60" w:name="_Toc351057897"/>
      <w:bookmarkStart w:id="61" w:name="_Toc351335493"/>
      <w:bookmarkStart w:id="62" w:name="_Hlt22614396"/>
      <w:bookmarkStart w:id="63" w:name="_Toc35694271"/>
      <w:bookmarkStart w:id="64" w:name="_Hlt22461470"/>
      <w:bookmarkStart w:id="65" w:name="_Hlt22617966"/>
      <w:bookmarkStart w:id="66" w:name="_Toc327284427"/>
      <w:bookmarkStart w:id="67" w:name="_Toc327290315"/>
      <w:bookmarkStart w:id="68" w:name="_Toc327299358"/>
      <w:bookmarkStart w:id="69" w:name="_Toc327299671"/>
      <w:bookmarkStart w:id="70" w:name="_Toc327284430"/>
      <w:bookmarkStart w:id="71" w:name="_Toc327290318"/>
      <w:bookmarkStart w:id="72" w:name="_Toc327299361"/>
      <w:bookmarkStart w:id="73" w:name="_Toc327299674"/>
      <w:bookmarkStart w:id="74" w:name="_Toc327284431"/>
      <w:bookmarkStart w:id="75" w:name="_Toc327290319"/>
      <w:bookmarkStart w:id="76" w:name="_Toc327299362"/>
      <w:bookmarkStart w:id="77" w:name="_Toc327299675"/>
      <w:bookmarkStart w:id="78" w:name="_Toc327284433"/>
      <w:bookmarkStart w:id="79" w:name="_Toc327290321"/>
      <w:bookmarkStart w:id="80" w:name="_Toc327299364"/>
      <w:bookmarkStart w:id="81" w:name="_Toc327299677"/>
      <w:bookmarkStart w:id="82" w:name="_Toc327284435"/>
      <w:bookmarkStart w:id="83" w:name="_Toc327290323"/>
      <w:bookmarkStart w:id="84" w:name="_Toc327299366"/>
      <w:bookmarkStart w:id="85" w:name="_Toc327299679"/>
      <w:bookmarkStart w:id="86" w:name="_Toc327284439"/>
      <w:bookmarkStart w:id="87" w:name="_Toc327290327"/>
      <w:bookmarkStart w:id="88" w:name="_Toc327299370"/>
      <w:bookmarkStart w:id="89" w:name="_Toc327299683"/>
      <w:bookmarkStart w:id="90" w:name="_Toc327284444"/>
      <w:bookmarkStart w:id="91" w:name="_Toc327290332"/>
      <w:bookmarkStart w:id="92" w:name="_Toc327299375"/>
      <w:bookmarkStart w:id="93" w:name="_Toc327299688"/>
      <w:bookmarkStart w:id="94" w:name="_Toc327284447"/>
      <w:bookmarkStart w:id="95" w:name="_Toc327290335"/>
      <w:bookmarkStart w:id="96" w:name="_Toc327299378"/>
      <w:bookmarkStart w:id="97" w:name="_Toc327299691"/>
      <w:bookmarkStart w:id="98" w:name="_Toc327284448"/>
      <w:bookmarkStart w:id="99" w:name="_Toc327290336"/>
      <w:bookmarkStart w:id="100" w:name="_Toc327299379"/>
      <w:bookmarkStart w:id="101" w:name="_Toc327299692"/>
      <w:bookmarkStart w:id="102" w:name="_Toc327284450"/>
      <w:bookmarkStart w:id="103" w:name="_Toc327290338"/>
      <w:bookmarkStart w:id="104" w:name="_Toc327299381"/>
      <w:bookmarkStart w:id="105" w:name="_Toc327299694"/>
      <w:bookmarkStart w:id="106" w:name="_Toc327299384"/>
      <w:bookmarkStart w:id="107" w:name="_Toc327299697"/>
      <w:bookmarkStart w:id="108" w:name="_Toc330810870"/>
      <w:bookmarkStart w:id="109" w:name="_Toc330812665"/>
      <w:bookmarkStart w:id="110" w:name="_Toc23159757"/>
      <w:bookmarkStart w:id="111" w:name="_Toc328753017"/>
      <w:bookmarkStart w:id="112" w:name="_Toc328753018"/>
      <w:bookmarkStart w:id="113" w:name="_Toc282087387"/>
      <w:bookmarkStart w:id="114" w:name="_Toc324427951"/>
      <w:bookmarkStart w:id="115" w:name="_Toc324427952"/>
      <w:bookmarkStart w:id="116" w:name="_Toc331084363"/>
      <w:bookmarkStart w:id="117" w:name="_Toc331084365"/>
      <w:bookmarkStart w:id="118" w:name="_Toc331084367"/>
      <w:bookmarkStart w:id="119" w:name="_Toc331084368"/>
      <w:bookmarkStart w:id="120" w:name="_Toc331084369"/>
      <w:bookmarkStart w:id="121" w:name="_Toc317198810"/>
      <w:bookmarkStart w:id="122" w:name="_Toc328753037"/>
      <w:bookmarkStart w:id="123" w:name="_Toc328753041"/>
      <w:bookmarkStart w:id="124" w:name="_Toc328753043"/>
      <w:bookmarkStart w:id="125" w:name="_Toc328753044"/>
      <w:bookmarkStart w:id="126" w:name="_Toc328753045"/>
      <w:bookmarkStart w:id="127" w:name="_Toc328753049"/>
      <w:bookmarkStart w:id="128" w:name="_Toc328753051"/>
      <w:bookmarkStart w:id="129" w:name="_Toc328753054"/>
      <w:bookmarkStart w:id="130" w:name="_Toc328753057"/>
      <w:bookmarkStart w:id="131" w:name="_Toc328753059"/>
      <w:bookmarkStart w:id="132" w:name="_Toc335234596"/>
      <w:bookmarkStart w:id="133" w:name="_Toc335234597"/>
      <w:bookmarkStart w:id="134" w:name="_Toc335234600"/>
      <w:bookmarkStart w:id="135" w:name="_Toc335234602"/>
      <w:bookmarkStart w:id="136" w:name="_Toc282087407"/>
      <w:bookmarkStart w:id="137" w:name="_Toc335234780"/>
      <w:bookmarkStart w:id="138" w:name="_Toc327178233"/>
      <w:bookmarkStart w:id="139" w:name="_Toc317097546"/>
      <w:bookmarkStart w:id="140" w:name="_Toc317097989"/>
      <w:bookmarkStart w:id="141" w:name="_Toc317163823"/>
      <w:bookmarkStart w:id="142" w:name="_Toc317163905"/>
      <w:bookmarkStart w:id="143" w:name="_Toc317183550"/>
      <w:bookmarkStart w:id="144" w:name="_Toc317183994"/>
      <w:bookmarkStart w:id="145" w:name="_Toc317097655"/>
      <w:bookmarkStart w:id="146" w:name="_Toc317183659"/>
      <w:bookmarkStart w:id="147" w:name="_Toc330921582"/>
      <w:bookmarkStart w:id="148" w:name="_Toc330921583"/>
      <w:bookmarkStart w:id="149" w:name="_Toc330921584"/>
      <w:bookmarkStart w:id="150" w:name="_Toc330921586"/>
      <w:bookmarkStart w:id="151" w:name="_Toc330921588"/>
      <w:bookmarkStart w:id="152" w:name="_Toc330921619"/>
      <w:bookmarkStart w:id="153" w:name="_Toc330921620"/>
      <w:bookmarkStart w:id="154" w:name="_Toc330921625"/>
      <w:bookmarkStart w:id="155" w:name="_Toc330921628"/>
      <w:bookmarkStart w:id="156" w:name="_Toc330921641"/>
      <w:bookmarkStart w:id="157" w:name="_Toc330921684"/>
      <w:bookmarkStart w:id="158" w:name="_Toc330921685"/>
      <w:bookmarkStart w:id="159" w:name="_Toc330921791"/>
      <w:bookmarkStart w:id="160" w:name="_Toc330921799"/>
      <w:bookmarkStart w:id="161" w:name="_Toc330921800"/>
      <w:bookmarkStart w:id="162" w:name="_Toc330921803"/>
      <w:bookmarkStart w:id="163" w:name="_Toc330921805"/>
      <w:bookmarkStart w:id="164" w:name="_Toc330921811"/>
      <w:bookmarkStart w:id="165" w:name="_Toc330921813"/>
      <w:bookmarkStart w:id="166" w:name="_Toc330921818"/>
      <w:bookmarkStart w:id="167" w:name="_Toc330921821"/>
      <w:bookmarkStart w:id="168" w:name="_Toc328577761"/>
      <w:bookmarkStart w:id="169" w:name="_Toc328598564"/>
      <w:bookmarkStart w:id="170" w:name="_Toc328663209"/>
      <w:bookmarkStart w:id="171" w:name="_Toc328753078"/>
      <w:bookmarkStart w:id="172" w:name="_Toc328577763"/>
      <w:bookmarkStart w:id="173" w:name="_Toc328598566"/>
      <w:bookmarkStart w:id="174" w:name="_Toc328663211"/>
      <w:bookmarkStart w:id="175" w:name="_Toc328753080"/>
      <w:bookmarkStart w:id="176" w:name="_Toc328577768"/>
      <w:bookmarkStart w:id="177" w:name="_Toc328598571"/>
      <w:bookmarkStart w:id="178" w:name="_Toc328663216"/>
      <w:bookmarkStart w:id="179" w:name="_Toc328753085"/>
      <w:bookmarkStart w:id="180" w:name="_Toc328577779"/>
      <w:bookmarkStart w:id="181" w:name="_Toc328598582"/>
      <w:bookmarkStart w:id="182" w:name="_Toc328663227"/>
      <w:bookmarkStart w:id="183" w:name="_Toc328753096"/>
      <w:bookmarkStart w:id="184" w:name="_Toc328577780"/>
      <w:bookmarkStart w:id="185" w:name="_Toc328598583"/>
      <w:bookmarkStart w:id="186" w:name="_Toc328663228"/>
      <w:bookmarkStart w:id="187" w:name="_Toc328753097"/>
      <w:bookmarkStart w:id="188" w:name="_Toc328577781"/>
      <w:bookmarkStart w:id="189" w:name="_Toc328598584"/>
      <w:bookmarkStart w:id="190" w:name="_Toc328663229"/>
      <w:bookmarkStart w:id="191" w:name="_Toc328753098"/>
      <w:bookmarkStart w:id="192" w:name="_Toc328577784"/>
      <w:bookmarkStart w:id="193" w:name="_Toc328598587"/>
      <w:bookmarkStart w:id="194" w:name="_Toc328663232"/>
      <w:bookmarkStart w:id="195" w:name="_Toc328753101"/>
      <w:bookmarkStart w:id="196" w:name="_Toc328577787"/>
      <w:bookmarkStart w:id="197" w:name="_Toc328598590"/>
      <w:bookmarkStart w:id="198" w:name="_Toc328663235"/>
      <w:bookmarkStart w:id="199" w:name="_Toc328753104"/>
      <w:bookmarkStart w:id="200" w:name="_Toc328577788"/>
      <w:bookmarkStart w:id="201" w:name="_Toc328598591"/>
      <w:bookmarkStart w:id="202" w:name="_Toc328663236"/>
      <w:bookmarkStart w:id="203" w:name="_Toc328753105"/>
      <w:bookmarkStart w:id="204" w:name="_Toc328577790"/>
      <w:bookmarkStart w:id="205" w:name="_Toc328598593"/>
      <w:bookmarkStart w:id="206" w:name="_Toc328663238"/>
      <w:bookmarkStart w:id="207" w:name="_Toc328753107"/>
      <w:bookmarkStart w:id="208" w:name="_Toc328577792"/>
      <w:bookmarkStart w:id="209" w:name="_Toc328598595"/>
      <w:bookmarkStart w:id="210" w:name="_Toc328663240"/>
      <w:bookmarkStart w:id="211" w:name="_Toc328753109"/>
      <w:bookmarkStart w:id="212" w:name="_Toc328577793"/>
      <w:bookmarkStart w:id="213" w:name="_Toc328598596"/>
      <w:bookmarkStart w:id="214" w:name="_Toc328663241"/>
      <w:bookmarkStart w:id="215" w:name="_Toc328753110"/>
      <w:bookmarkStart w:id="216" w:name="_Toc328577799"/>
      <w:bookmarkStart w:id="217" w:name="_Toc328598602"/>
      <w:bookmarkStart w:id="218" w:name="_Toc328663247"/>
      <w:bookmarkStart w:id="219" w:name="_Toc328753116"/>
      <w:bookmarkStart w:id="220" w:name="_Toc328577802"/>
      <w:bookmarkStart w:id="221" w:name="_Toc328598605"/>
      <w:bookmarkStart w:id="222" w:name="_Toc328663250"/>
      <w:bookmarkStart w:id="223" w:name="_Toc328753119"/>
      <w:bookmarkStart w:id="224" w:name="_Toc328577803"/>
      <w:bookmarkStart w:id="225" w:name="_Toc328598606"/>
      <w:bookmarkStart w:id="226" w:name="_Toc328663251"/>
      <w:bookmarkStart w:id="227" w:name="_Toc328753120"/>
      <w:bookmarkStart w:id="228" w:name="_Toc328577805"/>
      <w:bookmarkStart w:id="229" w:name="_Toc328598608"/>
      <w:bookmarkStart w:id="230" w:name="_Toc328663253"/>
      <w:bookmarkStart w:id="231" w:name="_Toc328753122"/>
      <w:bookmarkStart w:id="232" w:name="_Toc328577806"/>
      <w:bookmarkStart w:id="233" w:name="_Toc328598609"/>
      <w:bookmarkStart w:id="234" w:name="_Toc328663254"/>
      <w:bookmarkStart w:id="235" w:name="_Toc328753123"/>
      <w:bookmarkStart w:id="236" w:name="_Toc328577808"/>
      <w:bookmarkStart w:id="237" w:name="_Toc328598611"/>
      <w:bookmarkStart w:id="238" w:name="_Toc328663256"/>
      <w:bookmarkStart w:id="239" w:name="_Toc328753125"/>
      <w:bookmarkStart w:id="240" w:name="_Toc328577809"/>
      <w:bookmarkStart w:id="241" w:name="_Toc328598612"/>
      <w:bookmarkStart w:id="242" w:name="_Toc328663257"/>
      <w:bookmarkStart w:id="243" w:name="_Toc328753126"/>
      <w:bookmarkStart w:id="244" w:name="_Toc328577810"/>
      <w:bookmarkStart w:id="245" w:name="_Toc328598613"/>
      <w:bookmarkStart w:id="246" w:name="_Toc328663258"/>
      <w:bookmarkStart w:id="247" w:name="_Toc328753127"/>
      <w:bookmarkStart w:id="248" w:name="_Toc328577811"/>
      <w:bookmarkStart w:id="249" w:name="_Toc328598614"/>
      <w:bookmarkStart w:id="250" w:name="_Toc328663259"/>
      <w:bookmarkStart w:id="251" w:name="_Toc328753128"/>
      <w:bookmarkStart w:id="252" w:name="_Toc328577812"/>
      <w:bookmarkStart w:id="253" w:name="_Toc328598615"/>
      <w:bookmarkStart w:id="254" w:name="_Toc328663260"/>
      <w:bookmarkStart w:id="255" w:name="_Toc328753129"/>
      <w:bookmarkStart w:id="256" w:name="_Toc328577813"/>
      <w:bookmarkStart w:id="257" w:name="_Toc328598616"/>
      <w:bookmarkStart w:id="258" w:name="_Toc328663261"/>
      <w:bookmarkStart w:id="259" w:name="_Toc328753130"/>
      <w:bookmarkStart w:id="260" w:name="_Toc328577817"/>
      <w:bookmarkStart w:id="261" w:name="_Toc328598620"/>
      <w:bookmarkStart w:id="262" w:name="_Toc328663265"/>
      <w:bookmarkStart w:id="263" w:name="_Toc328753134"/>
      <w:bookmarkStart w:id="264" w:name="_Toc328577820"/>
      <w:bookmarkStart w:id="265" w:name="_Toc328598623"/>
      <w:bookmarkStart w:id="266" w:name="_Toc328663268"/>
      <w:bookmarkStart w:id="267" w:name="_Toc328753137"/>
      <w:bookmarkStart w:id="268" w:name="_Toc328577821"/>
      <w:bookmarkStart w:id="269" w:name="_Toc328598624"/>
      <w:bookmarkStart w:id="270" w:name="_Toc328663269"/>
      <w:bookmarkStart w:id="271" w:name="_Toc328753138"/>
      <w:bookmarkStart w:id="272" w:name="_Toc328577822"/>
      <w:bookmarkStart w:id="273" w:name="_Toc328598625"/>
      <w:bookmarkStart w:id="274" w:name="_Toc328663270"/>
      <w:bookmarkStart w:id="275" w:name="_Toc328753139"/>
      <w:bookmarkStart w:id="276" w:name="_Toc328577825"/>
      <w:bookmarkStart w:id="277" w:name="_Toc328598628"/>
      <w:bookmarkStart w:id="278" w:name="_Toc328663273"/>
      <w:bookmarkStart w:id="279" w:name="_Toc328753142"/>
      <w:bookmarkStart w:id="280" w:name="_Toc328577828"/>
      <w:bookmarkStart w:id="281" w:name="_Toc328598631"/>
      <w:bookmarkStart w:id="282" w:name="_Toc328663276"/>
      <w:bookmarkStart w:id="283" w:name="_Toc328753145"/>
      <w:bookmarkStart w:id="284" w:name="_Toc328577829"/>
      <w:bookmarkStart w:id="285" w:name="_Toc328598632"/>
      <w:bookmarkStart w:id="286" w:name="_Toc328663277"/>
      <w:bookmarkStart w:id="287" w:name="_Toc328753146"/>
      <w:bookmarkStart w:id="288" w:name="_Toc328577830"/>
      <w:bookmarkStart w:id="289" w:name="_Toc328598633"/>
      <w:bookmarkStart w:id="290" w:name="_Toc328663278"/>
      <w:bookmarkStart w:id="291" w:name="_Toc328753147"/>
      <w:bookmarkStart w:id="292" w:name="_Toc328577833"/>
      <w:bookmarkStart w:id="293" w:name="_Toc328598636"/>
      <w:bookmarkStart w:id="294" w:name="_Toc328663281"/>
      <w:bookmarkStart w:id="295" w:name="_Toc328753150"/>
      <w:bookmarkStart w:id="296" w:name="_Toc328577836"/>
      <w:bookmarkStart w:id="297" w:name="_Toc328598639"/>
      <w:bookmarkStart w:id="298" w:name="_Toc328663284"/>
      <w:bookmarkStart w:id="299" w:name="_Toc328753153"/>
      <w:bookmarkStart w:id="300" w:name="_Toc328577837"/>
      <w:bookmarkStart w:id="301" w:name="_Toc328598640"/>
      <w:bookmarkStart w:id="302" w:name="_Toc328663285"/>
      <w:bookmarkStart w:id="303" w:name="_Toc328753154"/>
      <w:bookmarkStart w:id="304" w:name="_Toc328577841"/>
      <w:bookmarkStart w:id="305" w:name="_Toc328598644"/>
      <w:bookmarkStart w:id="306" w:name="_Toc328663289"/>
      <w:bookmarkStart w:id="307" w:name="_Toc328753158"/>
      <w:bookmarkStart w:id="308" w:name="_Toc328577844"/>
      <w:bookmarkStart w:id="309" w:name="_Toc328598647"/>
      <w:bookmarkStart w:id="310" w:name="_Toc328663292"/>
      <w:bookmarkStart w:id="311" w:name="_Toc328753161"/>
      <w:bookmarkStart w:id="312" w:name="_Toc328577845"/>
      <w:bookmarkStart w:id="313" w:name="_Toc328598648"/>
      <w:bookmarkStart w:id="314" w:name="_Toc328663293"/>
      <w:bookmarkStart w:id="315" w:name="_Toc328753162"/>
      <w:bookmarkStart w:id="316" w:name="_Toc328577846"/>
      <w:bookmarkStart w:id="317" w:name="_Toc328598649"/>
      <w:bookmarkStart w:id="318" w:name="_Toc328663294"/>
      <w:bookmarkStart w:id="319" w:name="_Toc328753163"/>
      <w:bookmarkStart w:id="320" w:name="_Toc328577848"/>
      <w:bookmarkStart w:id="321" w:name="_Toc328598651"/>
      <w:bookmarkStart w:id="322" w:name="_Toc328663296"/>
      <w:bookmarkStart w:id="323" w:name="_Toc328753165"/>
      <w:bookmarkStart w:id="324" w:name="_Toc328577851"/>
      <w:bookmarkStart w:id="325" w:name="_Toc328598654"/>
      <w:bookmarkStart w:id="326" w:name="_Toc328663299"/>
      <w:bookmarkStart w:id="327" w:name="_Toc328753168"/>
      <w:bookmarkStart w:id="328" w:name="_Toc328577855"/>
      <w:bookmarkStart w:id="329" w:name="_Toc328598658"/>
      <w:bookmarkStart w:id="330" w:name="_Toc328663303"/>
      <w:bookmarkStart w:id="331" w:name="_Toc328753172"/>
      <w:bookmarkStart w:id="332" w:name="_Toc328577856"/>
      <w:bookmarkStart w:id="333" w:name="_Toc328598659"/>
      <w:bookmarkStart w:id="334" w:name="_Toc328663304"/>
      <w:bookmarkStart w:id="335" w:name="_Toc328753173"/>
      <w:bookmarkStart w:id="336" w:name="_Toc328577858"/>
      <w:bookmarkStart w:id="337" w:name="_Toc328598661"/>
      <w:bookmarkStart w:id="338" w:name="_Toc328663306"/>
      <w:bookmarkStart w:id="339" w:name="_Toc328753175"/>
      <w:bookmarkStart w:id="340" w:name="_Toc328577861"/>
      <w:bookmarkStart w:id="341" w:name="_Toc328598664"/>
      <w:bookmarkStart w:id="342" w:name="_Toc328663309"/>
      <w:bookmarkStart w:id="343" w:name="_Toc328753178"/>
      <w:bookmarkStart w:id="344" w:name="_Toc328577862"/>
      <w:bookmarkStart w:id="345" w:name="_Toc328598665"/>
      <w:bookmarkStart w:id="346" w:name="_Toc328663310"/>
      <w:bookmarkStart w:id="347" w:name="_Toc328753179"/>
      <w:bookmarkStart w:id="348" w:name="_Toc328577865"/>
      <w:bookmarkStart w:id="349" w:name="_Toc328598668"/>
      <w:bookmarkStart w:id="350" w:name="_Toc328663313"/>
      <w:bookmarkStart w:id="351" w:name="_Toc328753182"/>
      <w:bookmarkStart w:id="352" w:name="_Toc317097659"/>
      <w:bookmarkStart w:id="353" w:name="_Toc317183663"/>
      <w:bookmarkStart w:id="354" w:name="_Toc317097660"/>
      <w:bookmarkStart w:id="355" w:name="_Toc317183664"/>
      <w:bookmarkStart w:id="356" w:name="_Toc317097661"/>
      <w:bookmarkStart w:id="357" w:name="_Toc317183665"/>
      <w:bookmarkStart w:id="358" w:name="_Toc317097662"/>
      <w:bookmarkStart w:id="359" w:name="_Toc317183666"/>
      <w:bookmarkStart w:id="360" w:name="_Toc317097663"/>
      <w:bookmarkStart w:id="361" w:name="_Toc317183667"/>
      <w:bookmarkStart w:id="362" w:name="_Toc317097664"/>
      <w:bookmarkStart w:id="363" w:name="_Toc317183668"/>
      <w:bookmarkStart w:id="364" w:name="_Toc317097665"/>
      <w:bookmarkStart w:id="365" w:name="_Toc317183669"/>
      <w:bookmarkStart w:id="366" w:name="_Toc317097678"/>
      <w:bookmarkStart w:id="367" w:name="_Toc317183682"/>
      <w:bookmarkStart w:id="368" w:name="_Toc317097686"/>
      <w:bookmarkStart w:id="369" w:name="_Toc317183690"/>
      <w:bookmarkStart w:id="370" w:name="_Toc317097691"/>
      <w:bookmarkStart w:id="371" w:name="_Toc317183695"/>
      <w:bookmarkStart w:id="372" w:name="_Toc317097700"/>
      <w:bookmarkStart w:id="373" w:name="_Toc317183704"/>
      <w:bookmarkStart w:id="374" w:name="_Toc317097708"/>
      <w:bookmarkStart w:id="375" w:name="_Toc317183712"/>
      <w:bookmarkStart w:id="376" w:name="_Toc317097716"/>
      <w:bookmarkStart w:id="377" w:name="_Toc317183720"/>
      <w:bookmarkStart w:id="378" w:name="_Toc317097721"/>
      <w:bookmarkStart w:id="379" w:name="_Toc317183725"/>
      <w:bookmarkStart w:id="380" w:name="_Toc317097730"/>
      <w:bookmarkStart w:id="381" w:name="_Toc317183734"/>
      <w:bookmarkStart w:id="382" w:name="_Toc317097738"/>
      <w:bookmarkStart w:id="383" w:name="_Toc317183742"/>
      <w:bookmarkStart w:id="384" w:name="_Toc317097743"/>
      <w:bookmarkStart w:id="385" w:name="_Toc317183747"/>
      <w:bookmarkStart w:id="386" w:name="_Toc317097749"/>
      <w:bookmarkStart w:id="387" w:name="_Toc317183753"/>
      <w:bookmarkStart w:id="388" w:name="_Toc317097759"/>
      <w:bookmarkStart w:id="389" w:name="_Toc317183763"/>
      <w:bookmarkStart w:id="390" w:name="_Toc317097764"/>
      <w:bookmarkStart w:id="391" w:name="_Toc317183768"/>
      <w:bookmarkStart w:id="392" w:name="_Toc317097770"/>
      <w:bookmarkStart w:id="393" w:name="_Toc317183774"/>
      <w:bookmarkStart w:id="394" w:name="_Toc317097780"/>
      <w:bookmarkStart w:id="395" w:name="_Toc317183784"/>
      <w:bookmarkStart w:id="396" w:name="_Toc317097785"/>
      <w:bookmarkStart w:id="397" w:name="_Toc317183789"/>
      <w:bookmarkStart w:id="398" w:name="_Toc317097791"/>
      <w:bookmarkStart w:id="399" w:name="_Toc317183795"/>
      <w:bookmarkStart w:id="400" w:name="_Toc317097801"/>
      <w:bookmarkStart w:id="401" w:name="_Toc317183805"/>
      <w:bookmarkStart w:id="402" w:name="_Toc317097806"/>
      <w:bookmarkStart w:id="403" w:name="_Toc317183810"/>
      <w:bookmarkStart w:id="404" w:name="_Toc317097812"/>
      <w:bookmarkStart w:id="405" w:name="_Toc317183816"/>
      <w:bookmarkStart w:id="406" w:name="_Toc317097818"/>
      <w:bookmarkStart w:id="407" w:name="_Toc317183822"/>
      <w:bookmarkStart w:id="408" w:name="_Toc328577870"/>
      <w:bookmarkStart w:id="409" w:name="_Toc328598673"/>
      <w:bookmarkStart w:id="410" w:name="_Toc328663318"/>
      <w:bookmarkStart w:id="411" w:name="_Toc328753187"/>
      <w:bookmarkStart w:id="412" w:name="_Toc328577873"/>
      <w:bookmarkStart w:id="413" w:name="_Toc328578354"/>
      <w:bookmarkStart w:id="414" w:name="_Toc328598676"/>
      <w:bookmarkStart w:id="415" w:name="_Toc328599178"/>
      <w:bookmarkStart w:id="416" w:name="_Toc328663321"/>
      <w:bookmarkStart w:id="417" w:name="_Toc328663825"/>
      <w:bookmarkStart w:id="418" w:name="_Toc328663911"/>
      <w:bookmarkStart w:id="419" w:name="_Toc328663997"/>
      <w:bookmarkStart w:id="420" w:name="_Toc328664083"/>
      <w:bookmarkStart w:id="421" w:name="_Toc328664169"/>
      <w:bookmarkStart w:id="422" w:name="_Toc328664256"/>
      <w:bookmarkStart w:id="423" w:name="_Toc328664344"/>
      <w:bookmarkStart w:id="424" w:name="_Toc328664430"/>
      <w:bookmarkStart w:id="425" w:name="_Toc328664791"/>
      <w:bookmarkStart w:id="426" w:name="_Toc328753190"/>
      <w:bookmarkStart w:id="427" w:name="_Toc328753694"/>
      <w:bookmarkStart w:id="428" w:name="_Toc328577886"/>
      <w:bookmarkStart w:id="429" w:name="_Toc328598689"/>
      <w:bookmarkStart w:id="430" w:name="_Toc328663334"/>
      <w:bookmarkStart w:id="431" w:name="_Toc328753203"/>
      <w:bookmarkStart w:id="432" w:name="_Toc328577890"/>
      <w:bookmarkStart w:id="433" w:name="_Toc328598693"/>
      <w:bookmarkStart w:id="434" w:name="_Toc328663338"/>
      <w:bookmarkStart w:id="435" w:name="_Toc328753207"/>
      <w:bookmarkStart w:id="436" w:name="_Toc328577896"/>
      <w:bookmarkStart w:id="437" w:name="_Toc328598699"/>
      <w:bookmarkStart w:id="438" w:name="_Toc328663344"/>
      <w:bookmarkStart w:id="439" w:name="_Toc328753213"/>
      <w:bookmarkStart w:id="440" w:name="_Toc328577897"/>
      <w:bookmarkStart w:id="441" w:name="_Toc328598700"/>
      <w:bookmarkStart w:id="442" w:name="_Toc328663345"/>
      <w:bookmarkStart w:id="443" w:name="_Toc328753214"/>
      <w:bookmarkStart w:id="444" w:name="_Toc328577907"/>
      <w:bookmarkStart w:id="445" w:name="_Toc328598710"/>
      <w:bookmarkStart w:id="446" w:name="_Toc328663355"/>
      <w:bookmarkStart w:id="447" w:name="_Toc328753224"/>
      <w:bookmarkStart w:id="448" w:name="_Toc328577909"/>
      <w:bookmarkStart w:id="449" w:name="_Toc328598712"/>
      <w:bookmarkStart w:id="450" w:name="_Toc328663357"/>
      <w:bookmarkStart w:id="451" w:name="_Toc328753226"/>
      <w:bookmarkStart w:id="452" w:name="_Toc328577912"/>
      <w:bookmarkStart w:id="453" w:name="_Toc328598715"/>
      <w:bookmarkStart w:id="454" w:name="_Toc328663360"/>
      <w:bookmarkStart w:id="455" w:name="_Toc328753229"/>
      <w:bookmarkStart w:id="456" w:name="_Toc328577915"/>
      <w:bookmarkStart w:id="457" w:name="_Toc328598718"/>
      <w:bookmarkStart w:id="458" w:name="_Toc328663363"/>
      <w:bookmarkStart w:id="459" w:name="_Toc328753232"/>
      <w:bookmarkStart w:id="460" w:name="_Toc328577921"/>
      <w:bookmarkStart w:id="461" w:name="_Toc328598724"/>
      <w:bookmarkStart w:id="462" w:name="_Toc328663369"/>
      <w:bookmarkStart w:id="463" w:name="_Toc328753238"/>
      <w:bookmarkStart w:id="464" w:name="_Toc328577932"/>
      <w:bookmarkStart w:id="465" w:name="_Toc328598735"/>
      <w:bookmarkStart w:id="466" w:name="_Toc328663380"/>
      <w:bookmarkStart w:id="467" w:name="_Toc328753249"/>
      <w:bookmarkStart w:id="468" w:name="_Toc328577934"/>
      <w:bookmarkStart w:id="469" w:name="_Toc328598737"/>
      <w:bookmarkStart w:id="470" w:name="_Toc328663382"/>
      <w:bookmarkStart w:id="471" w:name="_Toc328753251"/>
      <w:bookmarkStart w:id="472" w:name="_Toc328577938"/>
      <w:bookmarkStart w:id="473" w:name="_Toc328598741"/>
      <w:bookmarkStart w:id="474" w:name="_Toc328663386"/>
      <w:bookmarkStart w:id="475" w:name="_Toc328753255"/>
      <w:bookmarkStart w:id="476" w:name="_Toc328577940"/>
      <w:bookmarkStart w:id="477" w:name="_Toc328598743"/>
      <w:bookmarkStart w:id="478" w:name="_Toc328663388"/>
      <w:bookmarkStart w:id="479" w:name="_Toc328753257"/>
      <w:bookmarkStart w:id="480" w:name="_Toc328577941"/>
      <w:bookmarkStart w:id="481" w:name="_Toc328598744"/>
      <w:bookmarkStart w:id="482" w:name="_Toc328663389"/>
      <w:bookmarkStart w:id="483" w:name="_Toc328753258"/>
      <w:bookmarkStart w:id="484" w:name="_Toc328577946"/>
      <w:bookmarkStart w:id="485" w:name="_Toc328598749"/>
      <w:bookmarkStart w:id="486" w:name="_Toc328663394"/>
      <w:bookmarkStart w:id="487" w:name="_Toc328753263"/>
      <w:bookmarkStart w:id="488" w:name="_Toc328577957"/>
      <w:bookmarkStart w:id="489" w:name="_Toc328598760"/>
      <w:bookmarkStart w:id="490" w:name="_Toc328663405"/>
      <w:bookmarkStart w:id="491" w:name="_Toc328753274"/>
      <w:bookmarkStart w:id="492" w:name="_Toc328577958"/>
      <w:bookmarkStart w:id="493" w:name="_Toc328598761"/>
      <w:bookmarkStart w:id="494" w:name="_Toc328663406"/>
      <w:bookmarkStart w:id="495" w:name="_Toc328753275"/>
      <w:bookmarkStart w:id="496" w:name="_Toc288383137"/>
      <w:bookmarkStart w:id="497" w:name="_Toc328577995"/>
      <w:bookmarkStart w:id="498" w:name="_Toc328598798"/>
      <w:bookmarkStart w:id="499" w:name="_Toc328663443"/>
      <w:bookmarkStart w:id="500" w:name="_Toc328753312"/>
      <w:bookmarkStart w:id="501" w:name="_Toc328577999"/>
      <w:bookmarkStart w:id="502" w:name="_Toc328598802"/>
      <w:bookmarkStart w:id="503" w:name="_Toc328663447"/>
      <w:bookmarkStart w:id="504" w:name="_Toc328753316"/>
      <w:bookmarkStart w:id="505" w:name="_Toc328578001"/>
      <w:bookmarkStart w:id="506" w:name="_Toc328598804"/>
      <w:bookmarkStart w:id="507" w:name="_Toc328663449"/>
      <w:bookmarkStart w:id="508" w:name="_Toc328753318"/>
      <w:bookmarkStart w:id="509" w:name="_Toc328578003"/>
      <w:bookmarkStart w:id="510" w:name="_Toc328598806"/>
      <w:bookmarkStart w:id="511" w:name="_Toc328663451"/>
      <w:bookmarkStart w:id="512" w:name="_Toc328753320"/>
      <w:bookmarkStart w:id="513" w:name="_Toc328578011"/>
      <w:bookmarkStart w:id="514" w:name="_Toc328598814"/>
      <w:bookmarkStart w:id="515" w:name="_Toc328663459"/>
      <w:bookmarkStart w:id="516" w:name="_Toc328753328"/>
      <w:bookmarkStart w:id="517" w:name="_Toc328578012"/>
      <w:bookmarkStart w:id="518" w:name="_Toc328598815"/>
      <w:bookmarkStart w:id="519" w:name="_Toc328663460"/>
      <w:bookmarkStart w:id="520" w:name="_Toc328753329"/>
      <w:bookmarkStart w:id="521" w:name="_Toc328578055"/>
      <w:bookmarkStart w:id="522" w:name="_Toc328598858"/>
      <w:bookmarkStart w:id="523" w:name="_Toc328663503"/>
      <w:bookmarkStart w:id="524" w:name="_Toc328753372"/>
      <w:bookmarkStart w:id="525" w:name="_Toc328578056"/>
      <w:bookmarkStart w:id="526" w:name="_Toc328598859"/>
      <w:bookmarkStart w:id="527" w:name="_Toc328663504"/>
      <w:bookmarkStart w:id="528" w:name="_Toc328753373"/>
      <w:bookmarkStart w:id="529" w:name="_Toc328578162"/>
      <w:bookmarkStart w:id="530" w:name="_Toc328598965"/>
      <w:bookmarkStart w:id="531" w:name="_Toc328663610"/>
      <w:bookmarkStart w:id="532" w:name="_Toc328753479"/>
      <w:bookmarkStart w:id="533" w:name="_Toc328578170"/>
      <w:bookmarkStart w:id="534" w:name="_Toc328598973"/>
      <w:bookmarkStart w:id="535" w:name="_Toc328663618"/>
      <w:bookmarkStart w:id="536" w:name="_Toc328753487"/>
      <w:bookmarkStart w:id="537" w:name="_Toc328578171"/>
      <w:bookmarkStart w:id="538" w:name="_Toc328598974"/>
      <w:bookmarkStart w:id="539" w:name="_Toc328663619"/>
      <w:bookmarkStart w:id="540" w:name="_Toc328753488"/>
      <w:bookmarkStart w:id="541" w:name="_Toc328578172"/>
      <w:bookmarkStart w:id="542" w:name="_Toc328598975"/>
      <w:bookmarkStart w:id="543" w:name="_Toc328663620"/>
      <w:bookmarkStart w:id="544" w:name="_Toc328753489"/>
      <w:bookmarkStart w:id="545" w:name="_Toc328578174"/>
      <w:bookmarkStart w:id="546" w:name="_Toc328598977"/>
      <w:bookmarkStart w:id="547" w:name="_Toc328663622"/>
      <w:bookmarkStart w:id="548" w:name="_Toc328753491"/>
      <w:bookmarkStart w:id="549" w:name="_Toc328578182"/>
      <w:bookmarkStart w:id="550" w:name="_Toc328598985"/>
      <w:bookmarkStart w:id="551" w:name="_Toc328663630"/>
      <w:bookmarkStart w:id="552" w:name="_Toc328753499"/>
      <w:bookmarkStart w:id="553" w:name="_Toc278305710"/>
      <w:bookmarkStart w:id="554" w:name="_Toc278893662"/>
      <w:bookmarkStart w:id="555" w:name="_Toc278977647"/>
      <w:bookmarkStart w:id="556" w:name="_Toc20221200"/>
      <w:bookmarkStart w:id="557" w:name="_Toc330921832"/>
      <w:bookmarkStart w:id="558" w:name="_Toc330921842"/>
      <w:bookmarkStart w:id="559" w:name="_Toc330921843"/>
      <w:bookmarkStart w:id="560" w:name="_Toc330921844"/>
      <w:bookmarkStart w:id="561" w:name="_Toc330921845"/>
      <w:bookmarkStart w:id="562" w:name="_Toc330921850"/>
      <w:bookmarkStart w:id="563" w:name="_Toc330921851"/>
      <w:bookmarkStart w:id="564" w:name="_Toc330921852"/>
      <w:bookmarkStart w:id="565" w:name="_Toc330921853"/>
      <w:bookmarkStart w:id="566" w:name="_Toc330921854"/>
      <w:bookmarkStart w:id="567" w:name="_Toc330921855"/>
      <w:bookmarkStart w:id="568" w:name="_Toc330921856"/>
      <w:bookmarkStart w:id="569" w:name="_Toc330921858"/>
      <w:bookmarkStart w:id="570" w:name="_Toc330921859"/>
      <w:bookmarkStart w:id="571" w:name="_Toc330921860"/>
      <w:bookmarkStart w:id="572" w:name="_Toc330921861"/>
      <w:bookmarkStart w:id="573" w:name="_Toc330921862"/>
      <w:bookmarkStart w:id="574" w:name="_Toc330921867"/>
      <w:bookmarkStart w:id="575" w:name="_Toc330921868"/>
      <w:bookmarkStart w:id="576" w:name="_Toc330921870"/>
      <w:bookmarkStart w:id="577" w:name="_Toc330921871"/>
      <w:bookmarkStart w:id="578" w:name="_Toc330921872"/>
      <w:bookmarkStart w:id="579" w:name="_Toc330921873"/>
      <w:bookmarkStart w:id="580" w:name="_Toc330921874"/>
      <w:bookmarkStart w:id="581" w:name="_Toc330921879"/>
      <w:bookmarkStart w:id="582" w:name="_Toc330921880"/>
      <w:bookmarkStart w:id="583" w:name="_Toc330921882"/>
      <w:bookmarkStart w:id="584" w:name="_Toc330921883"/>
      <w:bookmarkStart w:id="585" w:name="_Toc330921884"/>
      <w:bookmarkStart w:id="586" w:name="_Toc330921885"/>
      <w:bookmarkStart w:id="587" w:name="_Toc330921890"/>
      <w:bookmarkStart w:id="588" w:name="_Toc330921891"/>
      <w:bookmarkStart w:id="589" w:name="_Toc330921893"/>
      <w:bookmarkStart w:id="590" w:name="_Toc330921894"/>
      <w:bookmarkStart w:id="591" w:name="_Toc330921895"/>
      <w:bookmarkStart w:id="592" w:name="_Toc330921901"/>
      <w:bookmarkStart w:id="593" w:name="_Toc330921902"/>
      <w:bookmarkStart w:id="594" w:name="_Toc330921904"/>
      <w:bookmarkStart w:id="595" w:name="_Toc330921905"/>
      <w:bookmarkStart w:id="596" w:name="_Toc330921907"/>
      <w:bookmarkStart w:id="597" w:name="_Toc330921908"/>
      <w:bookmarkStart w:id="598" w:name="_Toc330921909"/>
      <w:bookmarkStart w:id="599" w:name="_Toc330921913"/>
      <w:bookmarkStart w:id="600" w:name="_Toc330921914"/>
      <w:bookmarkStart w:id="601" w:name="_Toc330921916"/>
      <w:bookmarkStart w:id="602" w:name="_Toc330921917"/>
      <w:bookmarkStart w:id="603" w:name="_Toc330921919"/>
      <w:bookmarkStart w:id="604" w:name="_Toc330921923"/>
      <w:bookmarkStart w:id="605" w:name="_Toc330921924"/>
      <w:bookmarkStart w:id="606" w:name="_Toc330921926"/>
      <w:bookmarkStart w:id="607" w:name="_Toc330921927"/>
      <w:bookmarkStart w:id="608" w:name="_Toc330921929"/>
      <w:bookmarkStart w:id="609" w:name="_Toc330921931"/>
      <w:bookmarkStart w:id="610" w:name="_Toc330921933"/>
      <w:bookmarkStart w:id="611" w:name="_Toc330921936"/>
      <w:bookmarkStart w:id="612" w:name="_Toc330921937"/>
      <w:bookmarkStart w:id="613" w:name="_Toc330921939"/>
      <w:bookmarkStart w:id="614" w:name="_Toc330921940"/>
      <w:bookmarkStart w:id="615" w:name="_Toc330921943"/>
      <w:bookmarkStart w:id="616" w:name="_Toc338608772"/>
      <w:bookmarkStart w:id="617" w:name="_Toc338608774"/>
      <w:bookmarkStart w:id="618" w:name="_Toc24167875"/>
      <w:bookmarkStart w:id="619" w:name="_Toc24168931"/>
      <w:bookmarkStart w:id="620" w:name="_Toc328598990"/>
      <w:bookmarkStart w:id="621" w:name="_Toc328663636"/>
      <w:bookmarkStart w:id="622" w:name="_Toc328753505"/>
      <w:bookmarkStart w:id="623" w:name="_Toc328598993"/>
      <w:bookmarkStart w:id="624" w:name="_Toc328663639"/>
      <w:bookmarkStart w:id="625" w:name="_Toc328753508"/>
      <w:bookmarkStart w:id="626" w:name="_Toc328598996"/>
      <w:bookmarkStart w:id="627" w:name="_Toc328663642"/>
      <w:bookmarkStart w:id="628" w:name="_Toc328753511"/>
      <w:bookmarkStart w:id="629" w:name="_Toc328599001"/>
      <w:bookmarkStart w:id="630" w:name="_Toc328663647"/>
      <w:bookmarkStart w:id="631" w:name="_Toc328753516"/>
      <w:bookmarkStart w:id="632" w:name="_Toc328599003"/>
      <w:bookmarkStart w:id="633" w:name="_Toc328663649"/>
      <w:bookmarkStart w:id="634" w:name="_Toc328753518"/>
      <w:bookmarkStart w:id="635" w:name="_Toc328599006"/>
      <w:bookmarkStart w:id="636" w:name="_Toc328663652"/>
      <w:bookmarkStart w:id="637" w:name="_Toc328753521"/>
      <w:bookmarkStart w:id="638" w:name="_Toc328599008"/>
      <w:bookmarkStart w:id="639" w:name="_Toc328663654"/>
      <w:bookmarkStart w:id="640" w:name="_Toc328753523"/>
      <w:bookmarkStart w:id="641" w:name="_Toc22727479"/>
      <w:bookmarkStart w:id="642" w:name="_Toc22728252"/>
      <w:bookmarkStart w:id="643" w:name="_Toc22728986"/>
      <w:bookmarkStart w:id="644" w:name="_Toc22790490"/>
      <w:bookmarkStart w:id="645" w:name="_Toc22727483"/>
      <w:bookmarkStart w:id="646" w:name="_Toc22728256"/>
      <w:bookmarkStart w:id="647" w:name="_Toc22728990"/>
      <w:bookmarkStart w:id="648" w:name="_Toc22790494"/>
      <w:bookmarkStart w:id="649" w:name="_Toc22006965"/>
      <w:bookmarkStart w:id="650" w:name="_Toc22033244"/>
      <w:bookmarkStart w:id="651" w:name="_Toc330921949"/>
      <w:bookmarkStart w:id="652" w:name="_Toc330921956"/>
      <w:bookmarkStart w:id="653" w:name="_Toc330921957"/>
      <w:bookmarkStart w:id="654" w:name="_Toc330921958"/>
      <w:bookmarkStart w:id="655" w:name="_Toc330921959"/>
      <w:bookmarkStart w:id="656" w:name="_Toc330921960"/>
      <w:bookmarkStart w:id="657" w:name="_Toc311217284"/>
      <w:bookmarkStart w:id="658" w:name="_Toc311217287"/>
      <w:bookmarkStart w:id="659" w:name="_Toc311217291"/>
      <w:bookmarkStart w:id="660" w:name="_Toc311217298"/>
      <w:bookmarkStart w:id="661" w:name="_Toc311217303"/>
      <w:bookmarkStart w:id="662" w:name="_Toc311217312"/>
      <w:bookmarkStart w:id="663" w:name="_Toc311217316"/>
      <w:bookmarkStart w:id="664" w:name="_Toc311217318"/>
      <w:bookmarkStart w:id="665" w:name="_Toc311217320"/>
      <w:bookmarkStart w:id="666" w:name="_Toc311217331"/>
      <w:bookmarkStart w:id="667" w:name="_Toc311217332"/>
      <w:bookmarkStart w:id="668" w:name="_Toc311217333"/>
      <w:bookmarkStart w:id="669" w:name="_Toc311217334"/>
      <w:bookmarkStart w:id="670" w:name="_Toc311217363"/>
      <w:bookmarkStart w:id="671" w:name="_Toc311217416"/>
      <w:bookmarkStart w:id="672" w:name="_Toc311217520"/>
      <w:bookmarkStart w:id="673" w:name="_Toc311217530"/>
      <w:bookmarkStart w:id="674" w:name="_Toc311217535"/>
      <w:bookmarkStart w:id="675" w:name="_Toc311217610"/>
      <w:bookmarkStart w:id="676" w:name="_Toc311217611"/>
      <w:bookmarkStart w:id="677" w:name="_Toc311217686"/>
      <w:bookmarkStart w:id="678" w:name="_Toc311217689"/>
      <w:bookmarkStart w:id="679" w:name="_Toc311217690"/>
      <w:bookmarkStart w:id="680" w:name="_Toc311217691"/>
      <w:bookmarkStart w:id="681" w:name="_Toc311217759"/>
      <w:bookmarkStart w:id="682" w:name="_Toc311217765"/>
      <w:bookmarkStart w:id="683" w:name="_Toc311217825"/>
      <w:bookmarkStart w:id="684" w:name="_Toc311217826"/>
      <w:bookmarkStart w:id="685" w:name="_Toc311217867"/>
      <w:bookmarkStart w:id="686" w:name="_Toc311217872"/>
      <w:bookmarkStart w:id="687" w:name="_Toc311218100"/>
      <w:bookmarkStart w:id="688" w:name="_Toc311218101"/>
      <w:bookmarkStart w:id="689" w:name="_Toc311218106"/>
      <w:bookmarkStart w:id="690" w:name="_Toc311218112"/>
      <w:bookmarkStart w:id="691" w:name="_Toc311218117"/>
      <w:bookmarkStart w:id="692" w:name="_Toc311218125"/>
      <w:bookmarkStart w:id="693" w:name="_Toc311218127"/>
      <w:bookmarkStart w:id="694" w:name="_Toc311218133"/>
      <w:bookmarkStart w:id="695" w:name="_Toc311218135"/>
      <w:bookmarkStart w:id="696" w:name="_Toc311218141"/>
      <w:bookmarkStart w:id="697" w:name="_Toc311218143"/>
      <w:bookmarkStart w:id="698" w:name="_Toc311218146"/>
      <w:bookmarkStart w:id="699" w:name="_Toc311218147"/>
      <w:bookmarkStart w:id="700" w:name="_Toc311218149"/>
      <w:bookmarkStart w:id="701" w:name="_Toc311218323"/>
      <w:bookmarkStart w:id="702" w:name="_Toc311218329"/>
      <w:bookmarkStart w:id="703" w:name="_Toc311218332"/>
      <w:bookmarkStart w:id="704" w:name="_Toc311218341"/>
      <w:bookmarkStart w:id="705" w:name="_Toc311218342"/>
      <w:bookmarkStart w:id="706" w:name="_Toc311218345"/>
      <w:bookmarkStart w:id="707" w:name="_Toc311218349"/>
      <w:bookmarkStart w:id="708" w:name="_Toc311218352"/>
      <w:bookmarkStart w:id="709" w:name="_Toc311218353"/>
      <w:bookmarkStart w:id="710" w:name="_Toc311218354"/>
      <w:bookmarkStart w:id="711" w:name="_Toc311218356"/>
      <w:bookmarkStart w:id="712" w:name="_Toc311218358"/>
      <w:bookmarkStart w:id="713" w:name="_Toc311218446"/>
      <w:bookmarkStart w:id="714" w:name="_Toc311218447"/>
      <w:bookmarkStart w:id="715" w:name="_Toc311218535"/>
      <w:bookmarkStart w:id="716" w:name="_Toc311218537"/>
      <w:bookmarkStart w:id="717" w:name="_Toc311218642"/>
      <w:bookmarkStart w:id="718" w:name="_Toc311218644"/>
      <w:bookmarkStart w:id="719" w:name="_Toc311218749"/>
      <w:bookmarkStart w:id="720" w:name="_Toc311218750"/>
      <w:bookmarkStart w:id="721" w:name="_Toc311218849"/>
      <w:bookmarkStart w:id="722" w:name="_Toc311218851"/>
      <w:bookmarkStart w:id="723" w:name="_Toc311219347"/>
      <w:bookmarkStart w:id="724" w:name="_Toc311219348"/>
      <w:bookmarkStart w:id="725" w:name="_Toc311219815"/>
      <w:bookmarkStart w:id="726" w:name="_Toc311219817"/>
      <w:bookmarkStart w:id="727" w:name="_Toc311219824"/>
      <w:bookmarkStart w:id="728" w:name="_Toc311219841"/>
      <w:bookmarkStart w:id="729" w:name="_Toc311219842"/>
      <w:bookmarkStart w:id="730" w:name="_Toc311219843"/>
      <w:bookmarkStart w:id="731" w:name="_Toc311219844"/>
      <w:bookmarkStart w:id="732" w:name="_Toc311219850"/>
      <w:bookmarkStart w:id="733" w:name="_Toc311219852"/>
      <w:bookmarkStart w:id="734" w:name="_Toc311219853"/>
      <w:bookmarkStart w:id="735" w:name="_Toc311219854"/>
      <w:bookmarkStart w:id="736" w:name="_Toc311219855"/>
      <w:bookmarkStart w:id="737" w:name="_Toc311219856"/>
      <w:bookmarkStart w:id="738" w:name="_Toc311219857"/>
      <w:bookmarkStart w:id="739" w:name="_Toc311219861"/>
      <w:bookmarkStart w:id="740" w:name="_Toc311219867"/>
      <w:bookmarkStart w:id="741" w:name="_Toc311219870"/>
      <w:bookmarkStart w:id="742" w:name="_Toc311219871"/>
      <w:bookmarkStart w:id="743" w:name="_Toc311219872"/>
      <w:bookmarkStart w:id="744" w:name="_Toc311219873"/>
      <w:bookmarkStart w:id="745" w:name="_Toc311219874"/>
      <w:bookmarkStart w:id="746" w:name="_Toc311219875"/>
      <w:bookmarkStart w:id="747" w:name="_Toc311219877"/>
      <w:bookmarkStart w:id="748" w:name="_Toc311219883"/>
      <w:bookmarkStart w:id="749" w:name="_Toc311219886"/>
      <w:bookmarkStart w:id="750" w:name="_Toc311219889"/>
      <w:bookmarkStart w:id="751" w:name="_Toc311219890"/>
      <w:bookmarkStart w:id="752" w:name="_Toc311219891"/>
      <w:bookmarkStart w:id="753" w:name="_Toc311219892"/>
      <w:bookmarkStart w:id="754" w:name="_Toc311219893"/>
      <w:bookmarkStart w:id="755" w:name="_Toc311219895"/>
      <w:bookmarkStart w:id="756" w:name="_Toc311219896"/>
      <w:bookmarkStart w:id="757" w:name="_Toc311219897"/>
      <w:bookmarkStart w:id="758" w:name="_Toc311219898"/>
      <w:bookmarkStart w:id="759" w:name="_Toc311219899"/>
      <w:bookmarkStart w:id="760" w:name="_Toc311219900"/>
      <w:bookmarkStart w:id="761" w:name="_Toc311219901"/>
      <w:bookmarkStart w:id="762" w:name="_Toc311219902"/>
      <w:bookmarkStart w:id="763" w:name="_Toc311219938"/>
      <w:bookmarkStart w:id="764" w:name="_Toc311219940"/>
      <w:bookmarkStart w:id="765" w:name="_Toc311219961"/>
      <w:bookmarkStart w:id="766" w:name="_Toc311219989"/>
      <w:bookmarkStart w:id="767" w:name="_Toc29970785"/>
      <w:bookmarkStart w:id="768" w:name="_Toc29970797"/>
      <w:bookmarkStart w:id="769" w:name="_Toc29970909"/>
      <w:bookmarkStart w:id="770" w:name="_Toc29971021"/>
      <w:bookmarkStart w:id="771" w:name="_Toc29971133"/>
      <w:bookmarkStart w:id="772" w:name="_Toc29971188"/>
      <w:bookmarkStart w:id="773" w:name="_Toc29971192"/>
      <w:bookmarkStart w:id="774" w:name="_Toc29971235"/>
      <w:bookmarkStart w:id="775" w:name="_Toc29971238"/>
      <w:bookmarkStart w:id="776" w:name="_Toc29971240"/>
      <w:bookmarkStart w:id="777" w:name="_Toc29971249"/>
      <w:bookmarkStart w:id="778" w:name="_Toc29971260"/>
      <w:bookmarkStart w:id="779" w:name="_Toc29971279"/>
      <w:bookmarkStart w:id="780" w:name="_Toc29971281"/>
      <w:bookmarkStart w:id="781" w:name="_Toc29971300"/>
      <w:bookmarkStart w:id="782" w:name="_Toc29971302"/>
      <w:bookmarkStart w:id="783" w:name="_Toc29971321"/>
      <w:bookmarkStart w:id="784" w:name="_Toc29971323"/>
      <w:bookmarkStart w:id="785" w:name="_Toc29971342"/>
      <w:bookmarkStart w:id="786" w:name="_Toc29971344"/>
      <w:bookmarkStart w:id="787" w:name="_Toc29971363"/>
      <w:bookmarkStart w:id="788" w:name="_Toc29971365"/>
      <w:bookmarkStart w:id="789" w:name="_Toc29971384"/>
      <w:bookmarkStart w:id="790" w:name="_Toc29971771"/>
      <w:bookmarkStart w:id="791" w:name="_Toc330921963"/>
      <w:bookmarkStart w:id="792" w:name="_Toc330857423"/>
      <w:bookmarkStart w:id="793" w:name="_Toc33078898"/>
      <w:bookmarkStart w:id="794" w:name="_Toc33078899"/>
      <w:bookmarkStart w:id="795" w:name="_Toc24878143"/>
      <w:bookmarkStart w:id="796" w:name="_Toc24878171"/>
      <w:bookmarkStart w:id="797" w:name="_Toc24878199"/>
      <w:bookmarkStart w:id="798" w:name="_Toc24878227"/>
      <w:bookmarkStart w:id="799" w:name="_Toc24878251"/>
      <w:bookmarkStart w:id="800" w:name="_Toc24878277"/>
      <w:bookmarkStart w:id="801" w:name="_Toc24878303"/>
      <w:bookmarkStart w:id="802" w:name="_Toc24878329"/>
      <w:bookmarkStart w:id="803" w:name="_Toc24878352"/>
      <w:bookmarkStart w:id="804" w:name="_Toc24878384"/>
      <w:bookmarkStart w:id="805" w:name="_Toc24878416"/>
      <w:bookmarkStart w:id="806" w:name="_Toc24878448"/>
      <w:bookmarkStart w:id="807" w:name="_Toc24878473"/>
      <w:bookmarkStart w:id="808" w:name="_Toc24878507"/>
      <w:bookmarkStart w:id="809" w:name="_Toc24878541"/>
      <w:bookmarkStart w:id="810" w:name="_Toc24878575"/>
      <w:bookmarkStart w:id="811" w:name="_Toc24878592"/>
      <w:bookmarkStart w:id="812" w:name="_Toc24881337"/>
      <w:bookmarkStart w:id="813" w:name="_Toc24878601"/>
      <w:bookmarkStart w:id="814" w:name="_Toc24878625"/>
      <w:bookmarkStart w:id="815" w:name="_Toc24878649"/>
      <w:bookmarkStart w:id="816" w:name="_Toc24878673"/>
      <w:bookmarkStart w:id="817" w:name="_Toc24878693"/>
      <w:bookmarkStart w:id="818" w:name="_Toc24878742"/>
      <w:bookmarkStart w:id="819" w:name="_Toc24878749"/>
      <w:bookmarkStart w:id="820" w:name="_Toc24878756"/>
      <w:bookmarkStart w:id="821" w:name="_Toc24878778"/>
      <w:bookmarkStart w:id="822" w:name="_Toc24878789"/>
      <w:bookmarkStart w:id="823" w:name="_Toc24878800"/>
      <w:bookmarkStart w:id="824" w:name="_Toc24878822"/>
      <w:bookmarkStart w:id="825" w:name="_Toc24878833"/>
      <w:bookmarkStart w:id="826" w:name="_Toc24878844"/>
      <w:bookmarkStart w:id="827" w:name="_Toc24878855"/>
      <w:bookmarkStart w:id="828" w:name="_Toc24878866"/>
      <w:bookmarkStart w:id="829" w:name="_Toc24878877"/>
      <w:bookmarkStart w:id="830" w:name="_Toc24878888"/>
      <w:bookmarkStart w:id="831" w:name="_Toc24878899"/>
      <w:bookmarkStart w:id="832" w:name="_Toc24878906"/>
      <w:bookmarkStart w:id="833" w:name="_Toc24878913"/>
      <w:bookmarkStart w:id="834" w:name="_Toc24878935"/>
      <w:bookmarkStart w:id="835" w:name="_Toc24878946"/>
      <w:bookmarkStart w:id="836" w:name="_Toc24878957"/>
      <w:bookmarkStart w:id="837" w:name="_Toc24878979"/>
      <w:bookmarkStart w:id="838" w:name="_Toc24878990"/>
      <w:bookmarkStart w:id="839" w:name="_Toc24879001"/>
      <w:bookmarkStart w:id="840" w:name="_Toc24879023"/>
      <w:bookmarkStart w:id="841" w:name="_Toc24879034"/>
      <w:bookmarkStart w:id="842" w:name="_Toc24879045"/>
      <w:bookmarkStart w:id="843" w:name="_Toc24879067"/>
      <w:bookmarkStart w:id="844" w:name="_Toc24879078"/>
      <w:bookmarkStart w:id="845" w:name="_Toc24879089"/>
      <w:bookmarkStart w:id="846" w:name="_Toc24879111"/>
      <w:bookmarkStart w:id="847" w:name="_Toc24879122"/>
      <w:bookmarkStart w:id="848" w:name="_Toc24879133"/>
      <w:bookmarkStart w:id="849" w:name="_Toc24879144"/>
      <w:bookmarkStart w:id="850" w:name="_Toc24881341"/>
      <w:bookmarkStart w:id="851" w:name="_Toc24879150"/>
      <w:bookmarkStart w:id="852" w:name="_Toc24879157"/>
      <w:bookmarkStart w:id="853" w:name="_Toc24879179"/>
      <w:bookmarkStart w:id="854" w:name="_Toc24879190"/>
      <w:bookmarkStart w:id="855" w:name="_Toc24879201"/>
      <w:bookmarkStart w:id="856" w:name="_Toc24879212"/>
      <w:bookmarkStart w:id="857" w:name="_Toc24879223"/>
      <w:bookmarkStart w:id="858" w:name="_Toc24879234"/>
      <w:bookmarkStart w:id="859" w:name="_Toc24879245"/>
      <w:bookmarkStart w:id="860" w:name="_Toc24879256"/>
      <w:bookmarkStart w:id="861" w:name="_Toc24879267"/>
      <w:bookmarkStart w:id="862" w:name="_Toc24879278"/>
      <w:bookmarkStart w:id="863" w:name="_Toc24879289"/>
      <w:bookmarkStart w:id="864" w:name="_Toc24879300"/>
      <w:bookmarkStart w:id="865" w:name="_Toc24879311"/>
      <w:bookmarkStart w:id="866" w:name="_Toc24879322"/>
      <w:bookmarkStart w:id="867" w:name="_Toc24879344"/>
      <w:bookmarkStart w:id="868" w:name="_Toc24879355"/>
      <w:bookmarkStart w:id="869" w:name="_Toc24879366"/>
      <w:bookmarkStart w:id="870" w:name="_Toc24879377"/>
      <w:bookmarkStart w:id="871" w:name="_Toc24879388"/>
      <w:bookmarkStart w:id="872" w:name="_Toc24879399"/>
      <w:bookmarkStart w:id="873" w:name="_Toc24879410"/>
      <w:bookmarkStart w:id="874" w:name="_Toc24879421"/>
      <w:bookmarkStart w:id="875" w:name="_Toc24879432"/>
      <w:bookmarkStart w:id="876" w:name="_Toc24879443"/>
      <w:bookmarkStart w:id="877" w:name="_Toc24879454"/>
      <w:bookmarkStart w:id="878" w:name="_Toc24879465"/>
      <w:bookmarkStart w:id="879" w:name="_Toc24879476"/>
      <w:bookmarkStart w:id="880" w:name="_Toc24879498"/>
      <w:bookmarkStart w:id="881" w:name="_Toc24879509"/>
      <w:bookmarkStart w:id="882" w:name="_Toc24879520"/>
      <w:bookmarkStart w:id="883" w:name="_Toc24879531"/>
      <w:bookmarkStart w:id="884" w:name="_Toc24879542"/>
      <w:bookmarkStart w:id="885" w:name="_Toc24879553"/>
      <w:bookmarkStart w:id="886" w:name="_Toc24879564"/>
      <w:bookmarkStart w:id="887" w:name="_Toc24879575"/>
      <w:bookmarkStart w:id="888" w:name="_Toc24879586"/>
      <w:bookmarkStart w:id="889" w:name="_Toc24879597"/>
      <w:bookmarkStart w:id="890" w:name="_Toc24879608"/>
      <w:bookmarkStart w:id="891" w:name="_Toc24879619"/>
      <w:bookmarkStart w:id="892" w:name="_Toc24879630"/>
      <w:bookmarkStart w:id="893" w:name="_Toc24879641"/>
      <w:bookmarkStart w:id="894" w:name="_Toc24879663"/>
      <w:bookmarkStart w:id="895" w:name="_Toc24879674"/>
      <w:bookmarkStart w:id="896" w:name="_Toc24879696"/>
      <w:bookmarkStart w:id="897" w:name="_Toc24879707"/>
      <w:bookmarkStart w:id="898" w:name="_Toc24879718"/>
      <w:bookmarkStart w:id="899" w:name="_Toc24879729"/>
      <w:bookmarkStart w:id="900" w:name="_Toc24879740"/>
      <w:bookmarkStart w:id="901" w:name="_Toc24879751"/>
      <w:bookmarkStart w:id="902" w:name="_Toc24879762"/>
      <w:bookmarkStart w:id="903" w:name="_Toc24879773"/>
      <w:bookmarkStart w:id="904" w:name="_Toc24879784"/>
      <w:bookmarkStart w:id="905" w:name="_Toc24879795"/>
      <w:bookmarkStart w:id="906" w:name="_Toc24879806"/>
      <w:bookmarkStart w:id="907" w:name="_Toc24879817"/>
      <w:bookmarkStart w:id="908" w:name="_Toc24879828"/>
      <w:bookmarkStart w:id="909" w:name="_Toc24879839"/>
      <w:bookmarkStart w:id="910" w:name="_Toc24881342"/>
      <w:bookmarkStart w:id="911" w:name="_Toc24879845"/>
      <w:bookmarkStart w:id="912" w:name="_Toc24879852"/>
      <w:bookmarkStart w:id="913" w:name="_Toc24879874"/>
      <w:bookmarkStart w:id="914" w:name="_Toc24879885"/>
      <w:bookmarkStart w:id="915" w:name="_Toc24879896"/>
      <w:bookmarkStart w:id="916" w:name="_Toc24879907"/>
      <w:bookmarkStart w:id="917" w:name="_Toc24879918"/>
      <w:bookmarkStart w:id="918" w:name="_Toc24879929"/>
      <w:bookmarkStart w:id="919" w:name="_Toc24879940"/>
      <w:bookmarkStart w:id="920" w:name="_Toc24879951"/>
      <w:bookmarkStart w:id="921" w:name="_Toc24879962"/>
      <w:bookmarkStart w:id="922" w:name="_Toc24879973"/>
      <w:bookmarkStart w:id="923" w:name="_Toc24879984"/>
      <w:bookmarkStart w:id="924" w:name="_Toc24879995"/>
      <w:bookmarkStart w:id="925" w:name="_Toc24880006"/>
      <w:bookmarkStart w:id="926" w:name="_Toc24880017"/>
      <w:bookmarkStart w:id="927" w:name="_Toc24880039"/>
      <w:bookmarkStart w:id="928" w:name="_Toc24880050"/>
      <w:bookmarkStart w:id="929" w:name="_Toc24880061"/>
      <w:bookmarkStart w:id="930" w:name="_Toc24880072"/>
      <w:bookmarkStart w:id="931" w:name="_Toc24880083"/>
      <w:bookmarkStart w:id="932" w:name="_Toc24880094"/>
      <w:bookmarkStart w:id="933" w:name="_Toc24880105"/>
      <w:bookmarkStart w:id="934" w:name="_Toc24880116"/>
      <w:bookmarkStart w:id="935" w:name="_Toc24880127"/>
      <w:bookmarkStart w:id="936" w:name="_Toc24880138"/>
      <w:bookmarkStart w:id="937" w:name="_Toc24880149"/>
      <w:bookmarkStart w:id="938" w:name="_Toc24880160"/>
      <w:bookmarkStart w:id="939" w:name="_Toc24880171"/>
      <w:bookmarkStart w:id="940" w:name="_Toc24880193"/>
      <w:bookmarkStart w:id="941" w:name="_Toc24880204"/>
      <w:bookmarkStart w:id="942" w:name="_Toc24880215"/>
      <w:bookmarkStart w:id="943" w:name="_Toc24880226"/>
      <w:bookmarkStart w:id="944" w:name="_Toc24880237"/>
      <w:bookmarkStart w:id="945" w:name="_Toc24880248"/>
      <w:bookmarkStart w:id="946" w:name="_Toc24880259"/>
      <w:bookmarkStart w:id="947" w:name="_Toc24880270"/>
      <w:bookmarkStart w:id="948" w:name="_Toc24880281"/>
      <w:bookmarkStart w:id="949" w:name="_Toc24880292"/>
      <w:bookmarkStart w:id="950" w:name="_Toc24880303"/>
      <w:bookmarkStart w:id="951" w:name="_Toc24880314"/>
      <w:bookmarkStart w:id="952" w:name="_Toc24880325"/>
      <w:bookmarkStart w:id="953" w:name="_Toc24880336"/>
      <w:bookmarkStart w:id="954" w:name="_Toc24880358"/>
      <w:bookmarkStart w:id="955" w:name="_Toc24880369"/>
      <w:bookmarkStart w:id="956" w:name="_Toc24880391"/>
      <w:bookmarkStart w:id="957" w:name="_Toc24880402"/>
      <w:bookmarkStart w:id="958" w:name="_Toc24880413"/>
      <w:bookmarkStart w:id="959" w:name="_Toc24880424"/>
      <w:bookmarkStart w:id="960" w:name="_Toc24880435"/>
      <w:bookmarkStart w:id="961" w:name="_Toc24880446"/>
      <w:bookmarkStart w:id="962" w:name="_Toc24880457"/>
      <w:bookmarkStart w:id="963" w:name="_Toc24880468"/>
      <w:bookmarkStart w:id="964" w:name="_Toc24880479"/>
      <w:bookmarkStart w:id="965" w:name="_Toc24880490"/>
      <w:bookmarkStart w:id="966" w:name="_Toc24880501"/>
      <w:bookmarkStart w:id="967" w:name="_Toc24880512"/>
      <w:bookmarkStart w:id="968" w:name="_Toc24880523"/>
      <w:bookmarkStart w:id="969" w:name="_Toc24880534"/>
      <w:bookmarkStart w:id="970" w:name="_Toc24881343"/>
      <w:bookmarkStart w:id="971" w:name="_Toc24880540"/>
      <w:bookmarkStart w:id="972" w:name="_Toc24880547"/>
      <w:bookmarkStart w:id="973" w:name="_Toc24880569"/>
      <w:bookmarkStart w:id="974" w:name="_Toc24880580"/>
      <w:bookmarkStart w:id="975" w:name="_Toc24880591"/>
      <w:bookmarkStart w:id="976" w:name="_Toc24880602"/>
      <w:bookmarkStart w:id="977" w:name="_Toc24880613"/>
      <w:bookmarkStart w:id="978" w:name="_Toc24880624"/>
      <w:bookmarkStart w:id="979" w:name="_Toc24880635"/>
      <w:bookmarkStart w:id="980" w:name="_Toc24880646"/>
      <w:bookmarkStart w:id="981" w:name="_Toc24880657"/>
      <w:bookmarkStart w:id="982" w:name="_Toc24880679"/>
      <w:bookmarkStart w:id="983" w:name="_Toc24880690"/>
      <w:bookmarkStart w:id="984" w:name="_Toc24880701"/>
      <w:bookmarkStart w:id="985" w:name="_Toc24880712"/>
      <w:bookmarkStart w:id="986" w:name="_Toc24880723"/>
      <w:bookmarkStart w:id="987" w:name="_Toc24880734"/>
      <w:bookmarkStart w:id="988" w:name="_Toc24880745"/>
      <w:bookmarkStart w:id="989" w:name="_Toc24880756"/>
      <w:bookmarkStart w:id="990" w:name="_Toc24880767"/>
      <w:bookmarkStart w:id="991" w:name="_Toc24880789"/>
      <w:bookmarkStart w:id="992" w:name="_Toc24880800"/>
      <w:bookmarkStart w:id="993" w:name="_Toc24880811"/>
      <w:bookmarkStart w:id="994" w:name="_Toc24880822"/>
      <w:bookmarkStart w:id="995" w:name="_Toc24880833"/>
      <w:bookmarkStart w:id="996" w:name="_Toc24880844"/>
      <w:bookmarkStart w:id="997" w:name="_Toc24880855"/>
      <w:bookmarkStart w:id="998" w:name="_Toc24880866"/>
      <w:bookmarkStart w:id="999" w:name="_Toc24880877"/>
      <w:bookmarkStart w:id="1000" w:name="_Toc24880899"/>
      <w:bookmarkStart w:id="1001" w:name="_Toc24880910"/>
      <w:bookmarkStart w:id="1002" w:name="_Toc24880921"/>
      <w:bookmarkStart w:id="1003" w:name="_Toc24880932"/>
      <w:bookmarkStart w:id="1004" w:name="_Toc24880943"/>
      <w:bookmarkStart w:id="1005" w:name="_Toc24880954"/>
      <w:bookmarkStart w:id="1006" w:name="_Toc24880965"/>
      <w:bookmarkStart w:id="1007" w:name="_Toc24880976"/>
      <w:bookmarkStart w:id="1008" w:name="_Toc24880998"/>
      <w:bookmarkStart w:id="1009" w:name="_Toc24881009"/>
      <w:bookmarkStart w:id="1010" w:name="_Toc24881020"/>
      <w:bookmarkStart w:id="1011" w:name="_Toc24881031"/>
      <w:bookmarkStart w:id="1012" w:name="_Toc24881042"/>
      <w:bookmarkStart w:id="1013" w:name="_Toc24881053"/>
      <w:bookmarkStart w:id="1014" w:name="_Toc24881064"/>
      <w:bookmarkStart w:id="1015" w:name="_Toc24881075"/>
      <w:bookmarkStart w:id="1016" w:name="_Toc24881086"/>
      <w:bookmarkStart w:id="1017" w:name="_Toc33078907"/>
      <w:bookmarkStart w:id="1018" w:name="_Toc24881104"/>
      <w:bookmarkStart w:id="1019" w:name="_Toc33078912"/>
      <w:bookmarkStart w:id="1020" w:name="_Toc33078919"/>
      <w:bookmarkStart w:id="1021" w:name="_Toc24881112"/>
      <w:bookmarkStart w:id="1022" w:name="_Toc24881114"/>
      <w:bookmarkStart w:id="1023" w:name="_Toc24881115"/>
      <w:bookmarkStart w:id="1024" w:name="_Toc24881117"/>
      <w:bookmarkStart w:id="1025" w:name="_Toc33078928"/>
      <w:bookmarkStart w:id="1026" w:name="_Toc23248822"/>
      <w:bookmarkStart w:id="1027" w:name="_Toc23248830"/>
      <w:bookmarkStart w:id="1028" w:name="_Hlt168807772"/>
      <w:bookmarkStart w:id="1029" w:name="_Toc73966554"/>
      <w:bookmarkStart w:id="1030" w:name="_Toc330810998"/>
      <w:bookmarkStart w:id="1031" w:name="_Toc330812793"/>
      <w:bookmarkStart w:id="1032" w:name="_Toc327284572"/>
      <w:bookmarkStart w:id="1033" w:name="_Toc327290460"/>
      <w:bookmarkStart w:id="1034" w:name="_Toc327299505"/>
      <w:bookmarkStart w:id="1035" w:name="_Toc327299818"/>
      <w:bookmarkStart w:id="1036" w:name="_Toc29960185"/>
      <w:bookmarkStart w:id="1037" w:name="_Toc29972050"/>
      <w:bookmarkStart w:id="1038" w:name="_Toc29960222"/>
      <w:bookmarkStart w:id="1039" w:name="_Toc29972087"/>
      <w:bookmarkStart w:id="1040" w:name="_Toc331028443"/>
      <w:bookmarkStart w:id="1041" w:name="_Hlt22605870"/>
      <w:bookmarkStart w:id="1042" w:name="_Toc356148056"/>
      <w:bookmarkStart w:id="1043" w:name="_Toc339889442"/>
      <w:bookmarkStart w:id="1044" w:name="_Toc340052321"/>
      <w:bookmarkStart w:id="1045" w:name="_Toc332305078"/>
      <w:bookmarkStart w:id="1046" w:name="_Toc332305325"/>
      <w:bookmarkStart w:id="1047" w:name="_Toc332971307"/>
      <w:bookmarkStart w:id="1048" w:name="_Toc332979244"/>
      <w:bookmarkStart w:id="1049" w:name="_Toc332982075"/>
      <w:bookmarkStart w:id="1050" w:name="_Toc332982218"/>
      <w:bookmarkStart w:id="1051" w:name="_Toc333174121"/>
      <w:bookmarkStart w:id="1052" w:name="_Toc333174646"/>
      <w:bookmarkStart w:id="1053" w:name="_Toc332305079"/>
      <w:bookmarkStart w:id="1054" w:name="_Toc332305326"/>
      <w:bookmarkStart w:id="1055" w:name="_Toc332971308"/>
      <w:bookmarkStart w:id="1056" w:name="_Toc332979245"/>
      <w:bookmarkStart w:id="1057" w:name="_Toc332982076"/>
      <w:bookmarkStart w:id="1058" w:name="_Toc332982219"/>
      <w:bookmarkStart w:id="1059" w:name="_Toc333174122"/>
      <w:bookmarkStart w:id="1060" w:name="_Toc333174647"/>
      <w:bookmarkStart w:id="1061" w:name="_Toc332305107"/>
      <w:bookmarkStart w:id="1062" w:name="_Toc332305354"/>
      <w:bookmarkStart w:id="1063" w:name="_Toc332971336"/>
      <w:bookmarkStart w:id="1064" w:name="_Toc332979273"/>
      <w:bookmarkStart w:id="1065" w:name="_Toc332982104"/>
      <w:bookmarkStart w:id="1066" w:name="_Toc332982247"/>
      <w:bookmarkStart w:id="1067" w:name="_Toc333174150"/>
      <w:bookmarkStart w:id="1068" w:name="_Toc333174675"/>
      <w:bookmarkStart w:id="1069" w:name="_Toc348545556"/>
      <w:bookmarkStart w:id="1070" w:name="_Toc348629387"/>
      <w:bookmarkStart w:id="1071" w:name="_Toc356148080"/>
      <w:bookmarkStart w:id="1072" w:name="_Toc348545568"/>
      <w:bookmarkStart w:id="1073" w:name="_Toc348629399"/>
      <w:bookmarkStart w:id="1074" w:name="_Toc332305127"/>
      <w:bookmarkStart w:id="1075" w:name="_Toc332305374"/>
      <w:bookmarkStart w:id="1076" w:name="_Toc332971357"/>
      <w:bookmarkStart w:id="1077" w:name="_Toc332979294"/>
      <w:bookmarkStart w:id="1078" w:name="_Toc332982125"/>
      <w:bookmarkStart w:id="1079" w:name="_Toc332982268"/>
      <w:bookmarkStart w:id="1080" w:name="_Toc333174171"/>
      <w:bookmarkStart w:id="1081" w:name="_Toc333174696"/>
      <w:bookmarkStart w:id="1082" w:name="_Toc332305130"/>
      <w:bookmarkStart w:id="1083" w:name="_Toc332305377"/>
      <w:bookmarkStart w:id="1084" w:name="_Toc332971360"/>
      <w:bookmarkStart w:id="1085" w:name="_Toc332979297"/>
      <w:bookmarkStart w:id="1086" w:name="_Toc332982128"/>
      <w:bookmarkStart w:id="1087" w:name="_Toc332982271"/>
      <w:bookmarkStart w:id="1088" w:name="_Toc333174174"/>
      <w:bookmarkStart w:id="1089" w:name="_Toc333174699"/>
      <w:bookmarkStart w:id="1090" w:name="GoHere"/>
      <w:bookmarkStart w:id="1091" w:name="_Toc356148090"/>
      <w:bookmarkStart w:id="1092" w:name="_Toc348545581"/>
      <w:bookmarkStart w:id="1093" w:name="_Toc348629412"/>
      <w:bookmarkStart w:id="1094" w:name="_Toc339889494"/>
      <w:bookmarkStart w:id="1095" w:name="_Toc340052373"/>
      <w:bookmarkStart w:id="1096" w:name="_Toc356148110"/>
      <w:bookmarkStart w:id="1097" w:name="_Toc356148112"/>
      <w:bookmarkStart w:id="1098" w:name="_Toc358989205"/>
      <w:bookmarkStart w:id="1099" w:name="_Toc358990294"/>
      <w:bookmarkStart w:id="1100" w:name="_Toc358990517"/>
      <w:bookmarkStart w:id="1101" w:name="_Toc359074856"/>
      <w:bookmarkStart w:id="1102" w:name="_Toc359075007"/>
      <w:bookmarkStart w:id="1103" w:name="_Toc359083265"/>
      <w:bookmarkStart w:id="1104" w:name="_Toc363478540"/>
      <w:bookmarkStart w:id="1105" w:name="_Toc363478974"/>
      <w:bookmarkStart w:id="1106" w:name="_Toc363479110"/>
      <w:bookmarkStart w:id="1107" w:name="_Toc363586251"/>
      <w:bookmarkStart w:id="1108" w:name="_Toc363586394"/>
      <w:bookmarkStart w:id="1109" w:name="_Toc363586537"/>
      <w:bookmarkStart w:id="1110" w:name="_Toc363586680"/>
      <w:bookmarkStart w:id="1111" w:name="_Toc363646371"/>
      <w:bookmarkStart w:id="1112" w:name="_Toc363478542"/>
      <w:bookmarkStart w:id="1113" w:name="_Toc363478976"/>
      <w:bookmarkStart w:id="1114" w:name="_Toc363479112"/>
      <w:bookmarkStart w:id="1115" w:name="_Toc363586253"/>
      <w:bookmarkStart w:id="1116" w:name="_Toc363586396"/>
      <w:bookmarkStart w:id="1117" w:name="_Toc363586539"/>
      <w:bookmarkStart w:id="1118" w:name="_Toc363586682"/>
      <w:bookmarkStart w:id="1119" w:name="_Toc363646373"/>
      <w:bookmarkStart w:id="1120" w:name="_Toc363478543"/>
      <w:bookmarkStart w:id="1121" w:name="_Toc363478977"/>
      <w:bookmarkStart w:id="1122" w:name="_Toc363479113"/>
      <w:bookmarkStart w:id="1123" w:name="_Toc363586254"/>
      <w:bookmarkStart w:id="1124" w:name="_Toc363586397"/>
      <w:bookmarkStart w:id="1125" w:name="_Toc363586540"/>
      <w:bookmarkStart w:id="1126" w:name="_Toc363586683"/>
      <w:bookmarkStart w:id="1127" w:name="_Toc363646374"/>
      <w:bookmarkStart w:id="1128" w:name="_Toc363478545"/>
      <w:bookmarkStart w:id="1129" w:name="_Toc363478979"/>
      <w:bookmarkStart w:id="1130" w:name="_Toc363479115"/>
      <w:bookmarkStart w:id="1131" w:name="_Toc363586256"/>
      <w:bookmarkStart w:id="1132" w:name="_Toc363586399"/>
      <w:bookmarkStart w:id="1133" w:name="_Toc363586542"/>
      <w:bookmarkStart w:id="1134" w:name="_Toc363586685"/>
      <w:bookmarkStart w:id="1135" w:name="_Toc363646376"/>
      <w:bookmarkStart w:id="1136" w:name="_Toc363478547"/>
      <w:bookmarkStart w:id="1137" w:name="_Toc363478981"/>
      <w:bookmarkStart w:id="1138" w:name="_Toc363479117"/>
      <w:bookmarkStart w:id="1139" w:name="_Toc363586258"/>
      <w:bookmarkStart w:id="1140" w:name="_Toc363586401"/>
      <w:bookmarkStart w:id="1141" w:name="_Toc363586544"/>
      <w:bookmarkStart w:id="1142" w:name="_Toc363586687"/>
      <w:bookmarkStart w:id="1143" w:name="_Toc363646378"/>
      <w:bookmarkStart w:id="1144" w:name="_Toc363478990"/>
      <w:bookmarkStart w:id="1145" w:name="_Toc363479126"/>
      <w:bookmarkStart w:id="1146" w:name="_Toc363586267"/>
      <w:bookmarkStart w:id="1147" w:name="_Toc363586410"/>
      <w:bookmarkStart w:id="1148" w:name="_Toc363586553"/>
      <w:bookmarkStart w:id="1149" w:name="_Toc363586696"/>
      <w:bookmarkStart w:id="1150" w:name="_Toc363646387"/>
      <w:bookmarkStart w:id="1151" w:name="_Toc358989213"/>
      <w:bookmarkStart w:id="1152" w:name="_Toc358990302"/>
      <w:bookmarkStart w:id="1153" w:name="_Toc358990525"/>
      <w:bookmarkStart w:id="1154" w:name="_Toc359074864"/>
      <w:bookmarkStart w:id="1155" w:name="_Toc359075015"/>
      <w:bookmarkStart w:id="1156" w:name="_Toc359083273"/>
      <w:bookmarkStart w:id="1157" w:name="_Toc358989215"/>
      <w:bookmarkStart w:id="1158" w:name="_Toc358990304"/>
      <w:bookmarkStart w:id="1159" w:name="_Toc358990527"/>
      <w:bookmarkStart w:id="1160" w:name="_Toc359074866"/>
      <w:bookmarkStart w:id="1161" w:name="_Toc359075017"/>
      <w:bookmarkStart w:id="1162" w:name="_Toc359083275"/>
      <w:bookmarkStart w:id="1163" w:name="_Toc358989223"/>
      <w:bookmarkStart w:id="1164" w:name="_Toc358990312"/>
      <w:bookmarkStart w:id="1165" w:name="_Toc358990535"/>
      <w:bookmarkStart w:id="1166" w:name="_Toc359074874"/>
      <w:bookmarkStart w:id="1167" w:name="_Toc359075025"/>
      <w:bookmarkStart w:id="1168" w:name="_Toc359083283"/>
      <w:bookmarkStart w:id="1169" w:name="_Toc366771939"/>
      <w:bookmarkStart w:id="1170" w:name="_Toc35136766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7D25B0">
        <w:rPr>
          <w:bCs/>
          <w:noProof/>
          <w:szCs w:val="24"/>
        </w:rPr>
        <w:t>Annex</w:t>
      </w:r>
      <w:r w:rsidRPr="007D25B0">
        <w:rPr>
          <w:noProof/>
          <w:szCs w:val="24"/>
        </w:rPr>
        <w:t xml:space="preserve"> F</w:t>
      </w:r>
      <w:r w:rsidRPr="007D25B0">
        <w:rPr>
          <w:b w:val="0"/>
          <w:noProof/>
          <w:szCs w:val="24"/>
        </w:rPr>
        <w:br/>
      </w:r>
      <w:r w:rsidRPr="007D25B0">
        <w:rPr>
          <w:b w:val="0"/>
          <w:noProof/>
          <w:szCs w:val="24"/>
        </w:rPr>
        <w:br/>
      </w: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bookmarkEnd w:id="1169"/>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8B3821">
      <w:pPr>
        <w:pStyle w:val="3N"/>
        <w:rPr>
          <w:lang w:val="en-US"/>
        </w:rPr>
      </w:pPr>
      <w:r w:rsidRPr="007D25B0">
        <w:rPr>
          <w:lang w:val="en-US"/>
        </w:rPr>
        <w:t xml:space="preserve">This annex specifies the common syntax, semantics and decoding processes for </w:t>
      </w:r>
      <w:r w:rsidRPr="007D25B0">
        <w:rPr>
          <w:lang w:val="en-US" w:eastAsia="ko-KR"/>
        </w:rPr>
        <w:t>multi-layer video coding extensions</w:t>
      </w:r>
      <w:r w:rsidRPr="007D25B0">
        <w:rPr>
          <w:lang w:val="en-US"/>
        </w:rPr>
        <w:t>.</w:t>
      </w:r>
    </w:p>
    <w:p w:rsidR="008B3821" w:rsidRPr="007D25B0" w:rsidRDefault="008B3821" w:rsidP="002026D5">
      <w:pPr>
        <w:pStyle w:val="3H0"/>
        <w:numPr>
          <w:ilvl w:val="1"/>
          <w:numId w:val="47"/>
        </w:numPr>
        <w:tabs>
          <w:tab w:val="clear" w:pos="1020"/>
          <w:tab w:val="num" w:pos="1134"/>
        </w:tabs>
        <w:overflowPunct w:val="0"/>
        <w:autoSpaceDE w:val="0"/>
        <w:autoSpaceDN w:val="0"/>
        <w:adjustRightInd w:val="0"/>
        <w:ind w:left="1134" w:hanging="1134"/>
        <w:textAlignment w:val="baseline"/>
        <w:rPr>
          <w:b w:val="0"/>
          <w:lang w:val="en-US"/>
        </w:rPr>
      </w:pPr>
      <w:bookmarkStart w:id="1171" w:name="_Toc366771940"/>
      <w:r w:rsidRPr="007D25B0">
        <w:rPr>
          <w:lang w:val="en-US"/>
        </w:rPr>
        <w:t>Scope</w:t>
      </w:r>
      <w:bookmarkEnd w:id="1171"/>
    </w:p>
    <w:p w:rsidR="008B3821" w:rsidRPr="007D25B0" w:rsidRDefault="008B3821" w:rsidP="008B3821">
      <w:pPr>
        <w:pStyle w:val="3N"/>
        <w:rPr>
          <w:lang w:val="en-US"/>
        </w:rPr>
      </w:pP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r w:rsidRPr="007D25B0">
        <w:rPr>
          <w:lang w:val="en-US"/>
        </w:rPr>
        <w:t xml:space="preserve"> are specified in this annex with reference made to clauses 2-9 and Annexes A-E and </w:t>
      </w:r>
      <w:r w:rsidR="0074750D" w:rsidRPr="007D25B0">
        <w:rPr>
          <w:lang w:val="en-US"/>
        </w:rPr>
        <w:fldChar w:fldCharType="begin"/>
      </w:r>
      <w:r w:rsidRPr="007D25B0">
        <w:rPr>
          <w:lang w:val="en-US"/>
        </w:rPr>
        <w:instrText xml:space="preserve"> REF _Ref348033633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w:t>
      </w:r>
      <w:r w:rsidR="0074750D" w:rsidRPr="007D25B0">
        <w:rPr>
          <w:lang w:val="en-US"/>
        </w:rPr>
        <w:fldChar w:fldCharType="end"/>
      </w:r>
      <w:r w:rsidRPr="007D25B0">
        <w:rPr>
          <w:lang w:val="en-US"/>
        </w:rPr>
        <w:t>.</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2" w:name="_Toc366771941"/>
      <w:r w:rsidRPr="007D25B0">
        <w:rPr>
          <w:lang w:val="en-US"/>
        </w:rPr>
        <w:t>Normative references</w:t>
      </w:r>
      <w:bookmarkEnd w:id="1172"/>
    </w:p>
    <w:p w:rsidR="008B3821" w:rsidRPr="007D25B0" w:rsidRDefault="008B3821" w:rsidP="008B3821">
      <w:pPr>
        <w:pStyle w:val="3N"/>
        <w:rPr>
          <w:lang w:val="en-US"/>
        </w:rPr>
      </w:pPr>
      <w:r w:rsidRPr="007D25B0">
        <w:rPr>
          <w:lang w:val="en-US"/>
        </w:rPr>
        <w:t>The specifications in clause 2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3" w:name="_Ref364436814"/>
      <w:bookmarkStart w:id="1174" w:name="_Toc366771942"/>
      <w:r w:rsidRPr="007D25B0">
        <w:rPr>
          <w:lang w:val="en-US"/>
        </w:rPr>
        <w:t>Definitions</w:t>
      </w:r>
      <w:bookmarkEnd w:id="1173"/>
      <w:bookmarkEnd w:id="1174"/>
    </w:p>
    <w:p w:rsidR="008B3821" w:rsidRPr="007D25B0" w:rsidRDefault="008B3821" w:rsidP="008B3821">
      <w:pPr>
        <w:pStyle w:val="3N"/>
        <w:rPr>
          <w:lang w:val="en-US"/>
        </w:rPr>
      </w:pPr>
      <w:r w:rsidRPr="007D25B0">
        <w:rPr>
          <w:lang w:val="en-US"/>
        </w:rPr>
        <w:t>For the purpose of this annex, the following definitions apply in addition to the definitions in clause 3. These definitions are either not present in clause 3 or replace definitions in clause 3.</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access</w:t>
      </w:r>
      <w:proofErr w:type="gramEnd"/>
      <w:r w:rsidRPr="007D25B0">
        <w:rPr>
          <w:lang w:val="en-US"/>
        </w:rPr>
        <w:t xml:space="preserve"> unit:</w:t>
      </w:r>
      <w:r w:rsidRPr="007D25B0">
        <w:rPr>
          <w:b w:val="0"/>
          <w:lang w:val="en-US"/>
        </w:rPr>
        <w:t xml:space="preserve"> A set of </w:t>
      </w:r>
      <w:r w:rsidRPr="007D25B0">
        <w:rPr>
          <w:b w:val="0"/>
          <w:i/>
          <w:lang w:val="en-US"/>
        </w:rPr>
        <w:t>NAL units</w:t>
      </w:r>
      <w:r w:rsidRPr="007D25B0">
        <w:rPr>
          <w:b w:val="0"/>
          <w:lang w:val="en-US"/>
        </w:rPr>
        <w:t xml:space="preserve"> that are associated with each other according to a specified classification rule, are consecutive in </w:t>
      </w:r>
      <w:r w:rsidRPr="007D25B0">
        <w:rPr>
          <w:b w:val="0"/>
          <w:i/>
          <w:lang w:val="en-US"/>
        </w:rPr>
        <w:t>decoding order,</w:t>
      </w:r>
      <w:r w:rsidRPr="007D25B0">
        <w:rPr>
          <w:b w:val="0"/>
          <w:lang w:val="en-US"/>
        </w:rPr>
        <w:t xml:space="preserve"> and contain the </w:t>
      </w:r>
      <w:r w:rsidRPr="007D25B0">
        <w:rPr>
          <w:b w:val="0"/>
          <w:i/>
          <w:lang w:val="en-US"/>
        </w:rPr>
        <w:t>VCL NAL units</w:t>
      </w:r>
      <w:r w:rsidRPr="007D25B0">
        <w:rPr>
          <w:b w:val="0"/>
          <w:lang w:val="en-US"/>
        </w:rPr>
        <w:t xml:space="preserve"> of all </w:t>
      </w:r>
      <w:r w:rsidRPr="007D25B0">
        <w:rPr>
          <w:b w:val="0"/>
          <w:i/>
          <w:lang w:val="en-US"/>
        </w:rPr>
        <w:t>coded pictures</w:t>
      </w:r>
      <w:r w:rsidRPr="007D25B0">
        <w:rPr>
          <w:b w:val="0"/>
          <w:lang w:val="en-US"/>
        </w:rPr>
        <w:t xml:space="preserve"> associated with the same output time and their associated non-VCL NAL units.</w:t>
      </w:r>
    </w:p>
    <w:p w:rsidR="008B3821" w:rsidRPr="007D25B0" w:rsidRDefault="008B3821" w:rsidP="008B3821">
      <w:pPr>
        <w:pStyle w:val="Note1"/>
        <w:ind w:left="1209"/>
        <w:rPr>
          <w:lang w:val="en-US"/>
        </w:rPr>
      </w:pPr>
      <w:r w:rsidRPr="007D25B0">
        <w:rPr>
          <w:lang w:val="en-US"/>
        </w:rPr>
        <w:t>NOTE </w:t>
      </w:r>
      <w:fldSimple w:instr=" SEQ NoteCounter \r 1 \* MERGEFORMAT ">
        <w:r w:rsidRPr="007D25B0">
          <w:rPr>
            <w:noProof/>
            <w:lang w:val="en-US"/>
          </w:rPr>
          <w:t>1</w:t>
        </w:r>
      </w:fldSimple>
      <w:r w:rsidRPr="007D25B0">
        <w:rPr>
          <w:lang w:val="en-US"/>
        </w:rPr>
        <w:t> – Pictures in the same access unit are associated with the same picture order count.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associated</w:t>
      </w:r>
      <w:proofErr w:type="gramEnd"/>
      <w:r w:rsidRPr="007D25B0">
        <w:rPr>
          <w:lang w:val="en-US"/>
        </w:rPr>
        <w:t xml:space="preserve"> IRAP picture:</w:t>
      </w:r>
      <w:r w:rsidRPr="007D25B0">
        <w:rPr>
          <w:b w:val="0"/>
          <w:lang w:val="en-US"/>
        </w:rPr>
        <w:t xml:space="preserve"> The previous </w:t>
      </w:r>
      <w:r w:rsidRPr="007D25B0">
        <w:rPr>
          <w:b w:val="0"/>
          <w:i/>
          <w:lang w:val="en-US"/>
        </w:rPr>
        <w:t>IRAP picture</w:t>
      </w:r>
      <w:r w:rsidRPr="007D25B0">
        <w:rPr>
          <w:b w:val="0"/>
          <w:lang w:val="en-US"/>
        </w:rPr>
        <w:t xml:space="preserve"> in </w:t>
      </w:r>
      <w:r w:rsidRPr="007D25B0">
        <w:rPr>
          <w:b w:val="0"/>
          <w:i/>
          <w:lang w:val="en-US"/>
        </w:rPr>
        <w:t>decoding order</w:t>
      </w:r>
      <w:r w:rsidRPr="007D25B0">
        <w:rPr>
          <w:b w:val="0"/>
          <w:lang w:val="en-US"/>
        </w:rPr>
        <w:t xml:space="preserve"> within the same </w:t>
      </w:r>
      <w:r w:rsidRPr="007D25B0">
        <w:rPr>
          <w:b w:val="0"/>
          <w:i/>
          <w:lang w:val="en-US"/>
        </w:rPr>
        <w:t>layer</w:t>
      </w:r>
      <w:r w:rsidRPr="007D25B0">
        <w:rPr>
          <w:b w:val="0"/>
          <w:lang w:val="en-US"/>
        </w:rPr>
        <w:t xml:space="preserve"> (if present).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nuh_</w:t>
      </w:r>
      <w:r w:rsidRPr="007D25B0">
        <w:rPr>
          <w:b w:val="0"/>
          <w:iCs/>
          <w:lang w:val="en-US"/>
        </w:rPr>
        <w:t>layer_id equal to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coded</w:t>
      </w:r>
      <w:proofErr w:type="gramEnd"/>
      <w:r w:rsidRPr="007D25B0">
        <w:rPr>
          <w:lang w:val="en-US"/>
        </w:rPr>
        <w:t xml:space="preserve"> picture:</w:t>
      </w:r>
      <w:r w:rsidRPr="007D25B0">
        <w:rPr>
          <w:b w:val="0"/>
          <w:lang w:val="en-US"/>
        </w:rPr>
        <w:t xml:space="preserve"> A </w:t>
      </w:r>
      <w:r w:rsidRPr="007D25B0">
        <w:rPr>
          <w:b w:val="0"/>
          <w:i/>
          <w:lang w:val="en-US"/>
        </w:rPr>
        <w:t>coded representation</w:t>
      </w:r>
      <w:r w:rsidRPr="007D25B0">
        <w:rPr>
          <w:b w:val="0"/>
          <w:lang w:val="en-US"/>
        </w:rPr>
        <w:t xml:space="preserve"> of a </w:t>
      </w:r>
      <w:r w:rsidRPr="007D25B0">
        <w:rPr>
          <w:b w:val="0"/>
          <w:i/>
          <w:lang w:val="en-US"/>
        </w:rPr>
        <w:t>picture</w:t>
      </w:r>
      <w:r w:rsidRPr="007D25B0">
        <w:rPr>
          <w:b w:val="0"/>
          <w:lang w:val="en-US"/>
        </w:rPr>
        <w:t xml:space="preserve"> comprising </w:t>
      </w:r>
      <w:r w:rsidRPr="007D25B0">
        <w:rPr>
          <w:b w:val="0"/>
          <w:i/>
          <w:lang w:val="en-US"/>
        </w:rPr>
        <w:t>VCL NAL units</w:t>
      </w:r>
      <w:r w:rsidRPr="007D25B0">
        <w:rPr>
          <w:b w:val="0"/>
          <w:lang w:val="en-US"/>
        </w:rPr>
        <w:t xml:space="preserve"> with a particular value of nuh_layer_id within an </w:t>
      </w:r>
      <w:r w:rsidRPr="007D25B0">
        <w:rPr>
          <w:b w:val="0"/>
          <w:i/>
          <w:lang w:val="en-US"/>
        </w:rPr>
        <w:t>access unit</w:t>
      </w:r>
      <w:r w:rsidRPr="007D25B0">
        <w:rPr>
          <w:b w:val="0"/>
          <w:lang w:val="en-US"/>
        </w:rPr>
        <w:t xml:space="preserve"> and containing all </w:t>
      </w:r>
      <w:r w:rsidRPr="007D25B0">
        <w:rPr>
          <w:b w:val="0"/>
          <w:i/>
          <w:lang w:val="en-US"/>
        </w:rPr>
        <w:t>coding tree units</w:t>
      </w:r>
      <w:r w:rsidRPr="007D25B0">
        <w:rPr>
          <w:b w:val="0"/>
          <w:lang w:val="en-US"/>
        </w:rPr>
        <w:t xml:space="preserve"> of the </w:t>
      </w:r>
      <w:r w:rsidRPr="007D25B0">
        <w:rPr>
          <w:b w:val="0"/>
          <w:i/>
          <w:lang w:val="en-US"/>
        </w:rPr>
        <w:t>picture</w:t>
      </w:r>
      <w:r w:rsidRPr="007D25B0">
        <w:rPr>
          <w:b w:val="0"/>
          <w:lang w:val="en-US"/>
        </w:rPr>
        <w:t>.</w:t>
      </w:r>
      <w:r w:rsidRPr="007D25B0">
        <w:rPr>
          <w:b w:val="0"/>
          <w:lang w:val="en-US"/>
        </w:rPr>
        <w:br/>
      </w:r>
    </w:p>
    <w:p w:rsidR="008B3821" w:rsidRPr="007D25B0" w:rsidRDefault="008B3821" w:rsidP="002026D5">
      <w:pPr>
        <w:pStyle w:val="3L1"/>
        <w:keepNext w:val="0"/>
        <w:widowControl/>
        <w:numPr>
          <w:ilvl w:val="0"/>
          <w:numId w:val="48"/>
        </w:numPr>
        <w:spacing w:before="136"/>
        <w:ind w:left="794" w:hanging="794"/>
        <w:rPr>
          <w:b w:val="0"/>
          <w:color w:val="000000"/>
          <w:lang w:val="en-US"/>
        </w:rPr>
      </w:pPr>
      <w:proofErr w:type="gramStart"/>
      <w:r w:rsidRPr="007D25B0">
        <w:rPr>
          <w:bCs w:val="0"/>
          <w:lang w:val="en-US"/>
        </w:rPr>
        <w:t>coded</w:t>
      </w:r>
      <w:proofErr w:type="gramEnd"/>
      <w:r w:rsidRPr="007D25B0">
        <w:rPr>
          <w:bCs w:val="0"/>
          <w:lang w:val="en-US"/>
        </w:rPr>
        <w:t xml:space="preserve"> video sequence (CVS)</w:t>
      </w:r>
      <w:r w:rsidRPr="007D25B0">
        <w:rPr>
          <w:lang w:val="en-US"/>
        </w:rPr>
        <w:t>:</w:t>
      </w:r>
      <w:r w:rsidRPr="007D25B0">
        <w:rPr>
          <w:b w:val="0"/>
          <w:lang w:val="en-US"/>
        </w:rPr>
        <w:t xml:space="preserve"> A sequence of </w:t>
      </w:r>
      <w:r w:rsidRPr="007D25B0">
        <w:rPr>
          <w:b w:val="0"/>
          <w:i/>
          <w:iCs/>
          <w:lang w:val="en-US"/>
        </w:rPr>
        <w:t xml:space="preserve">access units </w:t>
      </w:r>
      <w:r w:rsidRPr="007D25B0">
        <w:rPr>
          <w:b w:val="0"/>
          <w:lang w:val="en-US"/>
        </w:rPr>
        <w:t xml:space="preserve">that consists, in decoding order, of an </w:t>
      </w:r>
      <w:r w:rsidRPr="007D25B0">
        <w:rPr>
          <w:b w:val="0"/>
          <w:i/>
          <w:lang w:val="en-US"/>
        </w:rPr>
        <w:t xml:space="preserve">initial </w:t>
      </w:r>
      <w:r w:rsidRPr="007D25B0">
        <w:rPr>
          <w:b w:val="0"/>
          <w:i/>
          <w:iCs/>
          <w:lang w:val="en-US"/>
        </w:rPr>
        <w:t>IRAP access unit</w:t>
      </w:r>
      <w:r w:rsidRPr="007D25B0">
        <w:rPr>
          <w:b w:val="0"/>
          <w:color w:val="000000"/>
          <w:lang w:val="en-US"/>
        </w:rPr>
        <w:t xml:space="preserve">, followed by zero or more </w:t>
      </w:r>
      <w:r w:rsidRPr="007D25B0">
        <w:rPr>
          <w:b w:val="0"/>
          <w:i/>
          <w:iCs/>
          <w:color w:val="000000"/>
          <w:lang w:val="en-US"/>
        </w:rPr>
        <w:t xml:space="preserve">access units </w:t>
      </w:r>
      <w:r w:rsidRPr="007D25B0">
        <w:rPr>
          <w:b w:val="0"/>
          <w:color w:val="000000"/>
          <w:lang w:val="en-US"/>
        </w:rPr>
        <w:t xml:space="preserve">that are not </w:t>
      </w:r>
      <w:r w:rsidRPr="007D25B0">
        <w:rPr>
          <w:b w:val="0"/>
          <w:i/>
          <w:lang w:val="en-US"/>
        </w:rPr>
        <w:t xml:space="preserve">initial </w:t>
      </w:r>
      <w:r w:rsidRPr="007D25B0">
        <w:rPr>
          <w:b w:val="0"/>
          <w:i/>
          <w:iCs/>
          <w:lang w:val="en-US"/>
        </w:rPr>
        <w:t>IRAP access units</w:t>
      </w:r>
      <w:r w:rsidRPr="007D25B0">
        <w:rPr>
          <w:b w:val="0"/>
          <w:lang w:val="en-US"/>
        </w:rPr>
        <w:t xml:space="preserve">, including all subsequent </w:t>
      </w:r>
      <w:r w:rsidRPr="007D25B0">
        <w:rPr>
          <w:b w:val="0"/>
          <w:i/>
          <w:iCs/>
          <w:lang w:val="en-US"/>
        </w:rPr>
        <w:t xml:space="preserve">access units </w:t>
      </w:r>
      <w:r w:rsidRPr="007D25B0">
        <w:rPr>
          <w:b w:val="0"/>
          <w:lang w:val="en-US"/>
        </w:rPr>
        <w:t xml:space="preserve">up to but not including any subsequent </w:t>
      </w:r>
      <w:r w:rsidRPr="007D25B0">
        <w:rPr>
          <w:b w:val="0"/>
          <w:i/>
          <w:iCs/>
          <w:lang w:val="en-US"/>
        </w:rPr>
        <w:t xml:space="preserve">access unit </w:t>
      </w:r>
      <w:r w:rsidRPr="007D25B0">
        <w:rPr>
          <w:b w:val="0"/>
          <w:lang w:val="en-US"/>
        </w:rPr>
        <w:t xml:space="preserve">that is an </w:t>
      </w:r>
      <w:r w:rsidRPr="007D25B0">
        <w:rPr>
          <w:b w:val="0"/>
          <w:i/>
          <w:lang w:val="en-US"/>
        </w:rPr>
        <w:t xml:space="preserve">initial </w:t>
      </w:r>
      <w:r w:rsidRPr="007D25B0">
        <w:rPr>
          <w:b w:val="0"/>
          <w:i/>
          <w:iCs/>
          <w:lang w:val="en-US"/>
        </w:rPr>
        <w:t>IRAP access unit</w:t>
      </w:r>
      <w:r w:rsidRPr="007D25B0">
        <w:rPr>
          <w:b w:val="0"/>
          <w:color w:val="000000"/>
          <w:lang w:val="en-US"/>
        </w:rPr>
        <w:t>.</w:t>
      </w:r>
    </w:p>
    <w:p w:rsidR="008B3821" w:rsidRPr="007D25B0" w:rsidRDefault="008B3821" w:rsidP="002026D5">
      <w:pPr>
        <w:pStyle w:val="3L1"/>
        <w:keepNext w:val="0"/>
        <w:widowControl/>
        <w:numPr>
          <w:ilvl w:val="0"/>
          <w:numId w:val="48"/>
        </w:numPr>
        <w:spacing w:before="136"/>
        <w:ind w:left="794" w:hanging="794"/>
        <w:rPr>
          <w:i/>
          <w:lang w:val="en-US"/>
        </w:rPr>
      </w:pPr>
      <w:proofErr w:type="gramStart"/>
      <w:r w:rsidRPr="007D25B0">
        <w:rPr>
          <w:lang w:val="en-US"/>
        </w:rPr>
        <w:t>collocated</w:t>
      </w:r>
      <w:proofErr w:type="gramEnd"/>
      <w:r w:rsidRPr="007D25B0">
        <w:rPr>
          <w:lang w:val="en-US"/>
        </w:rPr>
        <w:t xml:space="preserve"> sample:</w:t>
      </w:r>
      <w:r w:rsidRPr="007D25B0">
        <w:rPr>
          <w:b w:val="0"/>
          <w:lang w:val="en-US"/>
        </w:rPr>
        <w:t xml:space="preserve"> A sample TBD.</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may be used for inter-layer prediction of another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indirect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is not a </w:t>
      </w:r>
      <w:r w:rsidRPr="007D25B0">
        <w:rPr>
          <w:b w:val="0"/>
          <w:i/>
          <w:lang w:val="en-US"/>
        </w:rPr>
        <w:t>direct reference layer</w:t>
      </w:r>
      <w:r w:rsidRPr="007D25B0">
        <w:rPr>
          <w:b w:val="0"/>
          <w:lang w:val="en-US"/>
        </w:rPr>
        <w:t xml:space="preserve"> of another </w:t>
      </w:r>
      <w:r w:rsidRPr="007D25B0">
        <w:rPr>
          <w:b w:val="0"/>
          <w:i/>
          <w:lang w:val="en-US"/>
        </w:rPr>
        <w:t>layer</w:t>
      </w:r>
      <w:r w:rsidRPr="007D25B0">
        <w:rPr>
          <w:b w:val="0"/>
          <w:lang w:val="en-US"/>
        </w:rPr>
        <w:t xml:space="preserve"> but is a </w:t>
      </w:r>
      <w:r w:rsidRPr="007D25B0">
        <w:rPr>
          <w:b w:val="0"/>
          <w:i/>
          <w:lang w:val="en-US"/>
        </w:rPr>
        <w:t>direct reference layer</w:t>
      </w:r>
      <w:r w:rsidRPr="007D25B0">
        <w:rPr>
          <w:b w:val="0"/>
          <w:lang w:val="en-US"/>
        </w:rPr>
        <w:t xml:space="preserve"> of a </w:t>
      </w:r>
      <w:r w:rsidRPr="007D25B0">
        <w:rPr>
          <w:b w:val="0"/>
          <w:i/>
          <w:lang w:val="en-US"/>
        </w:rPr>
        <w:t>layer</w:t>
      </w:r>
      <w:r w:rsidRPr="007D25B0">
        <w:rPr>
          <w:b w:val="0"/>
          <w:lang w:val="en-US"/>
        </w:rPr>
        <w:t xml:space="preserve"> that is a </w:t>
      </w:r>
      <w:r w:rsidRPr="007D25B0">
        <w:rPr>
          <w:b w:val="0"/>
          <w:i/>
          <w:lang w:val="en-US"/>
        </w:rPr>
        <w:t>direct reference layer</w:t>
      </w:r>
      <w:r w:rsidRPr="007D25B0">
        <w:rPr>
          <w:b w:val="0"/>
          <w:lang w:val="en-US"/>
        </w:rPr>
        <w:t xml:space="preserve"> or indirect reference </w:t>
      </w:r>
      <w:r w:rsidRPr="007D25B0">
        <w:rPr>
          <w:b w:val="0"/>
          <w:i/>
          <w:lang w:val="en-US"/>
        </w:rPr>
        <w:t>layer</w:t>
      </w:r>
      <w:r w:rsidRPr="007D25B0">
        <w:rPr>
          <w:b w:val="0"/>
          <w:lang w:val="en-US"/>
        </w:rPr>
        <w:t xml:space="preserve"> of a </w:t>
      </w:r>
      <w:r w:rsidRPr="007D25B0">
        <w:rPr>
          <w:b w:val="0"/>
          <w:i/>
          <w:lang w:val="en-US"/>
        </w:rPr>
        <w:t>direct reference layer</w:t>
      </w:r>
      <w:r w:rsidRPr="007D25B0">
        <w:rPr>
          <w:b w:val="0"/>
          <w:lang w:val="en-US"/>
        </w:rPr>
        <w:t xml:space="preserve"> of the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lastRenderedPageBreak/>
        <w:t>initial</w:t>
      </w:r>
      <w:proofErr w:type="gramEnd"/>
      <w:r w:rsidRPr="007D25B0">
        <w:rPr>
          <w:bCs w:val="0"/>
          <w:lang w:val="en-US"/>
        </w:rPr>
        <w:t xml:space="preserve"> intra random access point (IRAP) access unit</w:t>
      </w:r>
      <w:r w:rsidRPr="007D25B0">
        <w:rPr>
          <w:b w:val="0"/>
          <w:lang w:val="en-US"/>
        </w:rPr>
        <w:t xml:space="preserve">: An </w:t>
      </w:r>
      <w:r w:rsidRPr="007D25B0">
        <w:rPr>
          <w:b w:val="0"/>
          <w:i/>
          <w:lang w:val="en-US"/>
        </w:rPr>
        <w:t xml:space="preserve">IRAP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has </w:t>
      </w:r>
      <w:r w:rsidRPr="007D25B0">
        <w:rPr>
          <w:b w:val="0"/>
          <w:color w:val="000000"/>
          <w:lang w:val="en-US"/>
        </w:rPr>
        <w:t>NoRaslOutputFlag equal to 1</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i/>
          <w:iCs/>
          <w:lang w:val="en-US"/>
        </w:rPr>
      </w:pPr>
      <w:proofErr w:type="gramStart"/>
      <w:r w:rsidRPr="007D25B0">
        <w:rPr>
          <w:lang w:val="en-US"/>
        </w:rPr>
        <w:t>inter-layer</w:t>
      </w:r>
      <w:proofErr w:type="gramEnd"/>
      <w:r w:rsidRPr="007D25B0">
        <w:rPr>
          <w:lang w:val="en-US"/>
        </w:rPr>
        <w:t xml:space="preserve"> prediction:</w:t>
      </w:r>
      <w:r w:rsidRPr="007D25B0">
        <w:rPr>
          <w:b w:val="0"/>
          <w:lang w:val="en-US"/>
        </w:rPr>
        <w:t xml:space="preserve"> A </w:t>
      </w:r>
      <w:r w:rsidRPr="007D25B0">
        <w:rPr>
          <w:b w:val="0"/>
          <w:i/>
          <w:iCs/>
          <w:lang w:val="en-US"/>
        </w:rPr>
        <w:t xml:space="preserve">prediction </w:t>
      </w:r>
      <w:r w:rsidRPr="007D25B0">
        <w:rPr>
          <w:b w:val="0"/>
          <w:iCs/>
          <w:lang w:val="en-US"/>
        </w:rPr>
        <w:t xml:space="preserve">in a manner that is dependent on </w:t>
      </w:r>
      <w:r w:rsidRPr="007D25B0">
        <w:rPr>
          <w:b w:val="0"/>
          <w:lang w:val="en-US"/>
        </w:rPr>
        <w:t xml:space="preserve">data elements (e.g. sample values or motion vectors) of </w:t>
      </w:r>
      <w:r w:rsidRPr="007D25B0">
        <w:rPr>
          <w:b w:val="0"/>
          <w:i/>
          <w:lang w:val="en-US"/>
        </w:rPr>
        <w:t>reference pictures</w:t>
      </w:r>
      <w:r w:rsidRPr="007D25B0">
        <w:rPr>
          <w:b w:val="0"/>
          <w:lang w:val="en-US"/>
        </w:rPr>
        <w:t xml:space="preserve"> with a different value of nuh_layer_id than that of the current </w:t>
      </w:r>
      <w:r w:rsidRPr="007D25B0">
        <w:rPr>
          <w:b w:val="0"/>
          <w:i/>
          <w:lang w:val="en-US"/>
        </w:rPr>
        <w:t>picture</w:t>
      </w:r>
      <w:r w:rsidRPr="007D25B0">
        <w:rPr>
          <w:b w:val="0"/>
          <w:i/>
          <w:iCs/>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t>intra</w:t>
      </w:r>
      <w:proofErr w:type="gramEnd"/>
      <w:r w:rsidRPr="007D25B0">
        <w:rPr>
          <w:bCs w:val="0"/>
          <w:lang w:val="en-US"/>
        </w:rPr>
        <w:t xml:space="preserve"> random access point (IRAP) access unit</w:t>
      </w:r>
      <w:r w:rsidRPr="007D25B0">
        <w:rPr>
          <w:b w:val="0"/>
          <w:lang w:val="en-US"/>
        </w:rPr>
        <w:t xml:space="preserve">: An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w:t>
      </w:r>
      <w:r w:rsidRPr="007D25B0">
        <w:rPr>
          <w:b w:val="0"/>
          <w:lang w:val="en-US"/>
        </w:rPr>
        <w:t xml:space="preserve">is an </w:t>
      </w:r>
      <w:r w:rsidRPr="007D25B0">
        <w:rPr>
          <w:b w:val="0"/>
          <w:i/>
          <w:iCs/>
          <w:lang w:val="en-US"/>
        </w:rPr>
        <w:t>IRAP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lang w:val="en-US"/>
        </w:rPr>
        <w:t>layer</w:t>
      </w:r>
      <w:proofErr w:type="gramEnd"/>
      <w:r w:rsidRPr="007D25B0">
        <w:rPr>
          <w:lang w:val="en-US"/>
        </w:rPr>
        <w:t xml:space="preserve"> initialisation picture (LIP):</w:t>
      </w:r>
      <w:r w:rsidRPr="007D25B0">
        <w:rPr>
          <w:b w:val="0"/>
          <w:lang w:val="en-US"/>
        </w:rPr>
        <w:t xml:space="preserve"> A </w:t>
      </w:r>
      <w:r w:rsidRPr="007D25B0">
        <w:rPr>
          <w:b w:val="0"/>
          <w:i/>
          <w:lang w:val="en-US"/>
        </w:rPr>
        <w:t>picture</w:t>
      </w:r>
      <w:r w:rsidRPr="007D25B0">
        <w:rPr>
          <w:b w:val="0"/>
          <w:lang w:val="en-US"/>
        </w:rPr>
        <w:t xml:space="preserve"> that is an IRAP picture with </w:t>
      </w:r>
      <w:r w:rsidRPr="007D25B0">
        <w:rPr>
          <w:b w:val="0"/>
          <w:color w:val="000000"/>
          <w:lang w:val="en-US"/>
        </w:rPr>
        <w:t xml:space="preserve">NoRaslOutputFlag equal to 1 or that is </w:t>
      </w:r>
      <w:r w:rsidRPr="007D25B0">
        <w:rPr>
          <w:b w:val="0"/>
          <w:lang w:val="en-US"/>
        </w:rPr>
        <w:t xml:space="preserve">contained in an </w:t>
      </w:r>
      <w:r w:rsidRPr="007D25B0">
        <w:rPr>
          <w:b w:val="0"/>
          <w:i/>
          <w:lang w:val="en-US"/>
        </w:rPr>
        <w:t>initial IRAP access unit</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leading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precedes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non-base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the same nuh_</w:t>
      </w:r>
      <w:r w:rsidRPr="007D25B0">
        <w:rPr>
          <w:b w:val="0"/>
          <w:iCs/>
          <w:lang w:val="en-US"/>
        </w:rPr>
        <w:t>layer_id value greater than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picture order count:</w:t>
      </w:r>
      <w:r w:rsidRPr="007D25B0">
        <w:rPr>
          <w:b w:val="0"/>
          <w:lang w:val="en-US"/>
        </w:rPr>
        <w:t xml:space="preserve"> A variable that is associated with each </w:t>
      </w:r>
      <w:r w:rsidRPr="007D25B0">
        <w:rPr>
          <w:b w:val="0"/>
          <w:i/>
          <w:lang w:val="en-US"/>
        </w:rPr>
        <w:t>picture</w:t>
      </w:r>
      <w:r w:rsidRPr="007D25B0">
        <w:rPr>
          <w:b w:val="0"/>
          <w:lang w:val="en-US"/>
        </w:rPr>
        <w:t xml:space="preserve"> and that uniquely identifies the associated </w:t>
      </w:r>
      <w:r w:rsidRPr="007D25B0">
        <w:rPr>
          <w:b w:val="0"/>
          <w:i/>
          <w:lang w:val="en-US"/>
        </w:rPr>
        <w:t>picture</w:t>
      </w:r>
      <w:r w:rsidRPr="007D25B0">
        <w:rPr>
          <w:b w:val="0"/>
          <w:lang w:val="en-US"/>
        </w:rPr>
        <w:t xml:space="preserve"> among all </w:t>
      </w:r>
      <w:r w:rsidRPr="007D25B0">
        <w:rPr>
          <w:b w:val="0"/>
          <w:i/>
          <w:lang w:val="en-US"/>
        </w:rPr>
        <w:t>pictures</w:t>
      </w:r>
      <w:r w:rsidRPr="007D25B0">
        <w:rPr>
          <w:b w:val="0"/>
          <w:lang w:val="en-US"/>
        </w:rPr>
        <w:t xml:space="preserve"> with the same value of nuh_layer_id in the </w:t>
      </w:r>
      <w:r w:rsidRPr="007D25B0">
        <w:rPr>
          <w:b w:val="0"/>
          <w:i/>
          <w:lang w:val="en-US"/>
        </w:rPr>
        <w:t>CVS</w:t>
      </w:r>
      <w:r w:rsidRPr="007D25B0">
        <w:rPr>
          <w:b w:val="0"/>
          <w:lang w:val="en-US"/>
        </w:rPr>
        <w:t xml:space="preserve">, and, when the associated </w:t>
      </w:r>
      <w:r w:rsidRPr="007D25B0">
        <w:rPr>
          <w:b w:val="0"/>
          <w:i/>
          <w:lang w:val="en-US"/>
        </w:rPr>
        <w:t>picture</w:t>
      </w:r>
      <w:r w:rsidRPr="007D25B0">
        <w:rPr>
          <w:b w:val="0"/>
          <w:lang w:val="en-US"/>
        </w:rPr>
        <w:t xml:space="preserve"> is to be output from the </w:t>
      </w:r>
      <w:r w:rsidRPr="007D25B0">
        <w:rPr>
          <w:b w:val="0"/>
          <w:i/>
          <w:lang w:val="en-US"/>
        </w:rPr>
        <w:t>decoded picture buffer</w:t>
      </w:r>
      <w:r w:rsidRPr="007D25B0">
        <w:rPr>
          <w:b w:val="0"/>
          <w:lang w:val="en-US"/>
        </w:rPr>
        <w:t xml:space="preserve">, indicates the position of the associated </w:t>
      </w:r>
      <w:r w:rsidRPr="007D25B0">
        <w:rPr>
          <w:b w:val="0"/>
          <w:i/>
          <w:lang w:val="en-US"/>
        </w:rPr>
        <w:t>picture</w:t>
      </w:r>
      <w:r w:rsidRPr="007D25B0">
        <w:rPr>
          <w:b w:val="0"/>
          <w:lang w:val="en-US"/>
        </w:rPr>
        <w:t xml:space="preserve"> in </w:t>
      </w:r>
      <w:r w:rsidRPr="007D25B0">
        <w:rPr>
          <w:b w:val="0"/>
          <w:i/>
          <w:lang w:val="en-US"/>
        </w:rPr>
        <w:t>output order</w:t>
      </w:r>
      <w:r w:rsidRPr="007D25B0">
        <w:rPr>
          <w:b w:val="0"/>
          <w:lang w:val="en-US"/>
        </w:rPr>
        <w:t xml:space="preserve"> relative to the </w:t>
      </w:r>
      <w:r w:rsidRPr="007D25B0">
        <w:rPr>
          <w:b w:val="0"/>
          <w:i/>
          <w:lang w:val="en-US"/>
        </w:rPr>
        <w:t>output order</w:t>
      </w:r>
      <w:r w:rsidRPr="007D25B0">
        <w:rPr>
          <w:b w:val="0"/>
          <w:lang w:val="en-US"/>
        </w:rPr>
        <w:t xml:space="preserve"> positions of the other </w:t>
      </w:r>
      <w:r w:rsidRPr="007D25B0">
        <w:rPr>
          <w:b w:val="0"/>
          <w:i/>
          <w:lang w:val="en-US"/>
        </w:rPr>
        <w:t>pictures</w:t>
      </w:r>
      <w:r w:rsidRPr="007D25B0">
        <w:rPr>
          <w:b w:val="0"/>
          <w:lang w:val="en-US"/>
        </w:rPr>
        <w:t xml:space="preserve"> with the same value of nuh_layer_id in the same </w:t>
      </w:r>
      <w:r w:rsidRPr="007D25B0">
        <w:rPr>
          <w:b w:val="0"/>
          <w:i/>
          <w:lang w:val="en-US"/>
        </w:rPr>
        <w:t>CVS</w:t>
      </w:r>
      <w:r w:rsidRPr="007D25B0">
        <w:rPr>
          <w:b w:val="0"/>
          <w:lang w:val="en-US"/>
        </w:rPr>
        <w:t xml:space="preserve"> that are to be output from the </w:t>
      </w:r>
      <w:r w:rsidRPr="007D25B0">
        <w:rPr>
          <w:b w:val="0"/>
          <w:i/>
          <w:lang w:val="en-US"/>
        </w:rPr>
        <w:t>decoded picture buffer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layer picture:</w:t>
      </w:r>
      <w:r w:rsidRPr="007D25B0">
        <w:rPr>
          <w:b w:val="0"/>
          <w:lang w:val="en-US"/>
        </w:rPr>
        <w:t xml:space="preserve"> A </w:t>
      </w:r>
      <w:r w:rsidRPr="007D25B0">
        <w:rPr>
          <w:b w:val="0"/>
          <w:i/>
          <w:lang w:val="en-US"/>
        </w:rPr>
        <w:t>picture</w:t>
      </w:r>
      <w:r w:rsidRPr="007D25B0">
        <w:rPr>
          <w:b w:val="0"/>
          <w:lang w:val="en-US"/>
        </w:rPr>
        <w:t xml:space="preserve"> in a </w:t>
      </w:r>
      <w:r w:rsidRPr="007D25B0">
        <w:rPr>
          <w:b w:val="0"/>
          <w:i/>
          <w:lang w:val="en-US"/>
        </w:rPr>
        <w:t>direct</w:t>
      </w:r>
      <w:r w:rsidRPr="007D25B0">
        <w:rPr>
          <w:b w:val="0"/>
          <w:lang w:val="en-US"/>
        </w:rPr>
        <w:t xml:space="preserve"> </w:t>
      </w:r>
      <w:r w:rsidRPr="007D25B0">
        <w:rPr>
          <w:b w:val="0"/>
          <w:i/>
          <w:lang w:val="en-US"/>
        </w:rPr>
        <w:t>reference layer</w:t>
      </w:r>
      <w:r w:rsidRPr="007D25B0">
        <w:rPr>
          <w:b w:val="0"/>
          <w:lang w:val="en-US"/>
        </w:rPr>
        <w:t xml:space="preserve"> which is used for inter-layer prediction of the current </w:t>
      </w:r>
      <w:r w:rsidRPr="007D25B0">
        <w:rPr>
          <w:b w:val="0"/>
          <w:i/>
          <w:lang w:val="en-US"/>
        </w:rPr>
        <w:t>picture</w:t>
      </w:r>
      <w:r w:rsidRPr="007D25B0">
        <w:rPr>
          <w:b w:val="0"/>
          <w:lang w:val="en-US"/>
        </w:rPr>
        <w:t xml:space="preserve"> and is in the same access unit as the </w:t>
      </w:r>
      <w:r w:rsidRPr="007D25B0">
        <w:rPr>
          <w:b w:val="0"/>
          <w:i/>
          <w:lang w:val="en-US"/>
        </w:rPr>
        <w:t>current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picture list:</w:t>
      </w:r>
      <w:r w:rsidRPr="007D25B0">
        <w:rPr>
          <w:b w:val="0"/>
          <w:lang w:val="en-US"/>
        </w:rPr>
        <w:t xml:space="preserve"> A list of reference pictures that is used for inter prediction or inter-layer prediction of a P or B slice.</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target</w:t>
      </w:r>
      <w:proofErr w:type="gramEnd"/>
      <w:r w:rsidRPr="007D25B0">
        <w:rPr>
          <w:lang w:val="en-US"/>
        </w:rPr>
        <w:t xml:space="preserve"> output layer:</w:t>
      </w:r>
      <w:r w:rsidRPr="007D25B0">
        <w:rPr>
          <w:b w:val="0"/>
          <w:lang w:val="en-US"/>
        </w:rPr>
        <w:t xml:space="preserve"> A </w:t>
      </w:r>
      <w:r w:rsidRPr="007D25B0">
        <w:rPr>
          <w:b w:val="0"/>
          <w:i/>
          <w:iCs/>
          <w:lang w:val="en-US"/>
        </w:rPr>
        <w:t xml:space="preserve">layer </w:t>
      </w:r>
      <w:r w:rsidRPr="007D25B0">
        <w:rPr>
          <w:b w:val="0"/>
          <w:lang w:val="en-US"/>
        </w:rPr>
        <w:t>that is to be output.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trailing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follows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output</w:t>
      </w:r>
      <w:proofErr w:type="gramEnd"/>
      <w:r w:rsidRPr="007D25B0">
        <w:rPr>
          <w:lang w:val="en-US"/>
        </w:rPr>
        <w:t xml:space="preserve"> time:</w:t>
      </w:r>
      <w:r w:rsidRPr="007D25B0">
        <w:rPr>
          <w:b w:val="0"/>
          <w:lang w:val="en-US"/>
        </w:rPr>
        <w:t xml:space="preserve"> A time when a </w:t>
      </w:r>
      <w:r w:rsidRPr="007D25B0">
        <w:rPr>
          <w:b w:val="0"/>
          <w:i/>
          <w:lang w:val="en-US"/>
        </w:rPr>
        <w:t>decoded</w:t>
      </w:r>
      <w:r w:rsidRPr="007D25B0">
        <w:rPr>
          <w:b w:val="0"/>
          <w:lang w:val="en-US"/>
        </w:rPr>
        <w:t xml:space="preserve"> </w:t>
      </w:r>
      <w:r w:rsidRPr="007D25B0">
        <w:rPr>
          <w:b w:val="0"/>
          <w:i/>
          <w:lang w:val="en-US"/>
        </w:rPr>
        <w:t>picture</w:t>
      </w:r>
      <w:r w:rsidRPr="007D25B0">
        <w:rPr>
          <w:b w:val="0"/>
          <w:lang w:val="en-US"/>
        </w:rPr>
        <w:t xml:space="preserve"> is to be output as specified in Annex C, if the timing information is present in the </w:t>
      </w:r>
      <w:r w:rsidRPr="007D25B0">
        <w:rPr>
          <w:b w:val="0"/>
          <w:i/>
          <w:lang w:val="en-US"/>
        </w:rPr>
        <w:t>coded video sequence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view</w:t>
      </w:r>
      <w:proofErr w:type="gramEnd"/>
      <w:r w:rsidRPr="007D25B0">
        <w:rPr>
          <w:lang w:val="en-US"/>
        </w:rPr>
        <w:t>:</w:t>
      </w:r>
      <w:r w:rsidRPr="007D25B0">
        <w:rPr>
          <w:b w:val="0"/>
          <w:lang w:val="en-US"/>
        </w:rPr>
        <w:t xml:space="preserve"> A sequence of pictures associated with the same value of ViewOrderIdx.</w:t>
      </w:r>
    </w:p>
    <w:p w:rsidR="008B3821" w:rsidRPr="007D25B0" w:rsidRDefault="008B3821" w:rsidP="008B3821">
      <w:pPr>
        <w:pStyle w:val="Note1"/>
        <w:ind w:left="1209"/>
        <w:rPr>
          <w:lang w:val="en-US"/>
        </w:rPr>
      </w:pPr>
      <w:r w:rsidRPr="007D25B0">
        <w:rPr>
          <w:lang w:val="en-US"/>
        </w:rPr>
        <w:t>NOTE </w:t>
      </w:r>
      <w:fldSimple w:instr=" SEQ NoteCounter \* MERGEFORMAT ">
        <w:r w:rsidRPr="007D25B0">
          <w:rPr>
            <w:noProof/>
            <w:lang w:val="en-US"/>
          </w:rPr>
          <w:t>2</w:t>
        </w:r>
      </w:fldSimple>
      <w:r w:rsidRPr="007D25B0">
        <w:rPr>
          <w:lang w:val="en-US"/>
        </w:rPr>
        <w:t> – A view typically represents a sequence of pictures captured by one camera.</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5" w:name="_Toc366771943"/>
      <w:r w:rsidRPr="007D25B0">
        <w:rPr>
          <w:lang w:val="en-US"/>
        </w:rPr>
        <w:t>Abbreviations</w:t>
      </w:r>
      <w:bookmarkEnd w:id="1175"/>
    </w:p>
    <w:p w:rsidR="008B3821" w:rsidRPr="007D25B0" w:rsidRDefault="008B3821" w:rsidP="008B3821">
      <w:pPr>
        <w:pStyle w:val="3N"/>
        <w:rPr>
          <w:lang w:val="en-US"/>
        </w:rPr>
      </w:pPr>
      <w:r w:rsidRPr="007D25B0">
        <w:rPr>
          <w:lang w:val="en-US"/>
        </w:rPr>
        <w:t>The specifications in clause 4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6" w:name="_Toc366771944"/>
      <w:r w:rsidRPr="007D25B0">
        <w:rPr>
          <w:lang w:val="en-US"/>
        </w:rPr>
        <w:t>Conventions</w:t>
      </w:r>
      <w:bookmarkEnd w:id="1176"/>
    </w:p>
    <w:p w:rsidR="008B3821" w:rsidRPr="007D25B0" w:rsidRDefault="008B3821" w:rsidP="008B3821">
      <w:pPr>
        <w:pStyle w:val="3N"/>
        <w:rPr>
          <w:lang w:val="en-US"/>
        </w:rPr>
      </w:pPr>
      <w:r w:rsidRPr="007D25B0">
        <w:rPr>
          <w:lang w:val="en-US"/>
        </w:rPr>
        <w:t>The specifications in clause 5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77" w:name="_Toc366771945"/>
      <w:r w:rsidRPr="007D25B0">
        <w:rPr>
          <w:lang w:val="en-US"/>
        </w:rPr>
        <w:t>Source, coded, decoded and output data formats, scanning processes, and neighbouring relationships</w:t>
      </w:r>
      <w:bookmarkEnd w:id="1177"/>
    </w:p>
    <w:p w:rsidR="008B3821" w:rsidRPr="007D25B0" w:rsidRDefault="008B3821" w:rsidP="008B3821">
      <w:pPr>
        <w:pStyle w:val="3N"/>
        <w:rPr>
          <w:lang w:val="en-US"/>
        </w:rPr>
      </w:pPr>
      <w:r w:rsidRPr="007D25B0">
        <w:rPr>
          <w:lang w:val="en-US"/>
        </w:rPr>
        <w:t>The specifications in clause 6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78" w:name="_Ref364436859"/>
      <w:bookmarkStart w:id="1179" w:name="_Toc366771946"/>
      <w:r w:rsidRPr="007D25B0">
        <w:rPr>
          <w:lang w:val="en-US"/>
        </w:rPr>
        <w:t>Syntax and semantics</w:t>
      </w:r>
      <w:bookmarkEnd w:id="1178"/>
      <w:bookmarkEnd w:id="1179"/>
    </w:p>
    <w:p w:rsidR="008B3821" w:rsidRPr="007D25B0" w:rsidRDefault="008B3821" w:rsidP="008B3821">
      <w:pPr>
        <w:pStyle w:val="3N"/>
        <w:rPr>
          <w:lang w:val="en-US"/>
        </w:rPr>
      </w:pPr>
      <w:r w:rsidRPr="007D25B0">
        <w:rPr>
          <w:lang w:val="en-US"/>
        </w:rPr>
        <w:t>This clause specifies syntax and semantics for CVSs that conform to one or more of the profiles specified in this annex.</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0" w:name="_Toc366771947"/>
      <w:r w:rsidRPr="007D25B0">
        <w:rPr>
          <w:lang w:val="en-US"/>
        </w:rPr>
        <w:t>Method of specifying syntax in tabular form</w:t>
      </w:r>
      <w:bookmarkEnd w:id="1180"/>
    </w:p>
    <w:p w:rsidR="008B3821" w:rsidRPr="007D25B0" w:rsidRDefault="008B3821" w:rsidP="008B3821">
      <w:pPr>
        <w:pStyle w:val="3N"/>
        <w:rPr>
          <w:lang w:val="en-US"/>
        </w:rPr>
      </w:pPr>
      <w:r w:rsidRPr="007D25B0">
        <w:rPr>
          <w:lang w:val="en-US"/>
        </w:rPr>
        <w:t>The specifications in subclause 7.1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1" w:name="_Toc366771948"/>
      <w:r w:rsidRPr="007D25B0">
        <w:rPr>
          <w:lang w:val="en-US"/>
        </w:rPr>
        <w:t>Specification of syntax functions, categories, and descriptors</w:t>
      </w:r>
      <w:bookmarkEnd w:id="1181"/>
    </w:p>
    <w:p w:rsidR="008B3821" w:rsidRPr="007D25B0" w:rsidRDefault="008B3821" w:rsidP="008B3821">
      <w:pPr>
        <w:pStyle w:val="3N"/>
        <w:rPr>
          <w:lang w:val="en-US"/>
        </w:rPr>
      </w:pPr>
      <w:r w:rsidRPr="007D25B0">
        <w:rPr>
          <w:lang w:val="en-US"/>
        </w:rPr>
        <w:t>The specifications in subclause 7.2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2" w:name="_Toc366771949"/>
      <w:r w:rsidRPr="007D25B0">
        <w:rPr>
          <w:lang w:val="en-US"/>
        </w:rPr>
        <w:t>Syntax in tabular form</w:t>
      </w:r>
      <w:bookmarkEnd w:id="1182"/>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3" w:name="_Toc366771950"/>
      <w:r w:rsidRPr="007D25B0">
        <w:rPr>
          <w:lang w:val="en-US"/>
        </w:rPr>
        <w:t>NAL unit syntax</w:t>
      </w:r>
      <w:bookmarkEnd w:id="1183"/>
    </w:p>
    <w:p w:rsidR="008B3821" w:rsidRPr="007D25B0" w:rsidRDefault="008B3821" w:rsidP="008B3821">
      <w:pPr>
        <w:pStyle w:val="3N"/>
        <w:rPr>
          <w:lang w:val="en-US"/>
        </w:rPr>
      </w:pPr>
      <w:r w:rsidRPr="007D25B0">
        <w:rPr>
          <w:lang w:val="en-US"/>
        </w:rPr>
        <w:t>The specifications in subclause 7.3.1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General NAL unit syntax</w:t>
      </w:r>
    </w:p>
    <w:p w:rsidR="008B3821" w:rsidRPr="007D25B0" w:rsidRDefault="008B3821" w:rsidP="008B3821">
      <w:pPr>
        <w:keepNext/>
        <w:rPr>
          <w:lang w:val="en-US"/>
        </w:rPr>
      </w:pPr>
      <w:r w:rsidRPr="007D25B0">
        <w:rPr>
          <w:lang w:val="en-US"/>
        </w:rPr>
        <w:t>The specifications in subclause 7.3.1.1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syntax</w:t>
      </w:r>
    </w:p>
    <w:p w:rsidR="008B3821" w:rsidRPr="007D25B0" w:rsidRDefault="008B3821" w:rsidP="008B3821">
      <w:pPr>
        <w:pStyle w:val="3N"/>
        <w:rPr>
          <w:lang w:val="en-US"/>
        </w:rPr>
      </w:pPr>
      <w:r w:rsidRPr="007D25B0">
        <w:rPr>
          <w:lang w:val="en-US"/>
        </w:rPr>
        <w:t>The specifications in subclause 7.3.1.2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4" w:name="_Toc366771951"/>
      <w:r w:rsidRPr="007D25B0">
        <w:rPr>
          <w:lang w:val="en-US"/>
        </w:rPr>
        <w:t>Raw byte sequence payloads and RBSP trailing bits syntax</w:t>
      </w:r>
      <w:bookmarkEnd w:id="1184"/>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w:t>
      </w:r>
    </w:p>
    <w:p w:rsidR="008B3821" w:rsidRPr="007D25B0" w:rsidRDefault="008B3821" w:rsidP="008B3821">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gridCol w:w="1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video_parameter_set_rbsp( ) {</w:t>
            </w:r>
          </w:p>
        </w:tc>
        <w:tc>
          <w:tcPr>
            <w:tcW w:w="1151" w:type="dxa"/>
            <w:gridSpan w:val="2"/>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video_parameter_set_id</w:t>
            </w:r>
          </w:p>
        </w:tc>
        <w:tc>
          <w:tcPr>
            <w:tcW w:w="1151" w:type="dxa"/>
            <w:gridSpan w:val="2"/>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vps_reserved_three_2bits</w:t>
            </w:r>
          </w:p>
        </w:tc>
        <w:tc>
          <w:tcPr>
            <w:tcW w:w="1151" w:type="dxa"/>
            <w:gridSpan w:val="2"/>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max_layers_minus1</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vps_max_sub_layers_minus1</w:t>
            </w:r>
          </w:p>
        </w:tc>
        <w:tc>
          <w:tcPr>
            <w:tcW w:w="1151" w:type="dxa"/>
            <w:gridSpan w:val="2"/>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vps_temporal_id_nesting_flag</w:t>
            </w:r>
          </w:p>
        </w:tc>
        <w:tc>
          <w:tcPr>
            <w:tcW w:w="1151" w:type="dxa"/>
            <w:gridSpan w:val="2"/>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vps_extension_offset</w:t>
            </w:r>
            <w:r w:rsidRPr="007D25B0">
              <w:rPr>
                <w:rFonts w:ascii="Times New Roman" w:hAnsi="Times New Roman"/>
                <w:lang w:val="en-US"/>
              </w:rPr>
              <w:t xml:space="preserve"> </w:t>
            </w:r>
            <w:r w:rsidRPr="007D25B0">
              <w:rPr>
                <w:rFonts w:ascii="Times New Roman" w:hAnsi="Times New Roman"/>
                <w:b/>
                <w:lang w:val="en-US"/>
              </w:rPr>
              <w:t>//</w:t>
            </w:r>
            <w:r w:rsidRPr="007D25B0">
              <w:rPr>
                <w:rFonts w:ascii="Times New Roman" w:hAnsi="Times New Roman"/>
                <w:lang w:val="en-US"/>
              </w:rPr>
              <w:t>vps_reserved_0xffff_16bits</w:t>
            </w:r>
          </w:p>
        </w:tc>
        <w:tc>
          <w:tcPr>
            <w:tcW w:w="1151" w:type="dxa"/>
            <w:gridSpan w:val="2"/>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profile_tier_level( 1,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vps_sub_layer_ordering_info_present_flag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vps_sub_layer_ordering_info_present_flag ? 0 : vps_max_sub_layers_minus1 );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vps_max_sub_layers_minus1;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vps_max_dec_pic_buffering_minus1</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vps_max_num_reorder_pics</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t>vps_max_latency_increase_plus1</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vps_max_layer_id</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vps_num_layer_sets_minus1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1; i  &lt;=  vps_num_layer_sets_minus1; i++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j = 0; j  &lt;=  vps_max_layer_id; j++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layer_id_included_flag</w:t>
            </w:r>
            <w:r w:rsidRPr="007D25B0">
              <w:rPr>
                <w:rFonts w:ascii="Times New Roman" w:hAnsi="Times New Roman"/>
                <w:lang w:val="en-US"/>
              </w:rPr>
              <w:t>[ i ][ j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vps_timing_info_present_flag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lang w:val="en-US"/>
              </w:rPr>
              <w:t>if( vps_timing_info_present_flag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vps_num_units_in_tick</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vps_time_scale</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vps_poc_proportional_to_timing_flag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vps_poc_proportional_to_timing_flag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vps_num_ticks_poc_diff_one_minus1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vps_num_hrd_parameters</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i = 0; i &lt; vps_num_hrd_parameters;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hrd_layer_set_idx</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cprms_present_flag</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cprms_present_flag[ i ],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
                <w:bCs/>
                <w:lang w:val="en-US"/>
              </w:rPr>
              <w:t>vps_extension_flag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vps_extension_flag ) {</w:t>
            </w:r>
          </w:p>
        </w:tc>
        <w:tc>
          <w:tcPr>
            <w:tcW w:w="1151" w:type="dxa"/>
            <w:gridSpan w:val="2"/>
          </w:tcPr>
          <w:p w:rsidR="008B3821" w:rsidRPr="007D25B0" w:rsidRDefault="008B3821" w:rsidP="00C73469">
            <w:pPr>
              <w:pStyle w:val="tablecell"/>
              <w:rPr>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vps_extension_alignment_bit_equal_to_one</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lastRenderedPageBreak/>
              <w:tab/>
            </w:r>
            <w:r w:rsidRPr="007D25B0">
              <w:rPr>
                <w:rFonts w:ascii="Times New Roman" w:hAnsi="Times New Roman"/>
                <w:bCs/>
                <w:lang w:val="en-US"/>
              </w:rPr>
              <w:tab/>
              <w:t>vps_extension(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vps_extension2_flag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vps_extension2_flag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vps_extension_data_flag</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t>rbsp_trailing_bits(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Video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vps_extension(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avc_base_layer_flag</w:t>
            </w:r>
          </w:p>
        </w:tc>
        <w:tc>
          <w:tcPr>
            <w:tcW w:w="288"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vps_vui_offset</w:t>
            </w:r>
          </w:p>
        </w:tc>
        <w:tc>
          <w:tcPr>
            <w:tcW w:w="1140" w:type="dxa"/>
          </w:tcPr>
          <w:p w:rsidR="008B3821" w:rsidRPr="007D25B0" w:rsidRDefault="008B3821" w:rsidP="00C73469">
            <w:pPr>
              <w:pStyle w:val="tableheading"/>
              <w:keepLines w:val="0"/>
              <w:rPr>
                <w:b w:val="0"/>
                <w:lang w:val="en-US"/>
              </w:rPr>
            </w:pPr>
            <w:r w:rsidRPr="007D25B0">
              <w:rPr>
                <w:b w:val="0"/>
                <w:lang w:val="en-US"/>
              </w:rPr>
              <w:t>u(16)</w:t>
            </w:r>
          </w:p>
        </w:tc>
      </w:tr>
      <w:tr w:rsidR="008B3821" w:rsidRPr="007D25B0" w:rsidTr="00C73469">
        <w:trPr>
          <w:trHeight w:val="289"/>
          <w:jc w:val="center"/>
        </w:trPr>
        <w:tc>
          <w:tcPr>
            <w:tcW w:w="7920" w:type="dxa"/>
          </w:tcPr>
          <w:p w:rsidR="008B3821" w:rsidRPr="007D25B0" w:rsidRDefault="008B3821" w:rsidP="00C73469">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7D25B0">
              <w:rPr>
                <w:bCs/>
                <w:lang w:val="en-US"/>
              </w:rPr>
              <w:tab/>
            </w:r>
            <w:r w:rsidRPr="007D25B0">
              <w:rPr>
                <w:b/>
                <w:bCs/>
                <w:lang w:val="en-US"/>
              </w:rPr>
              <w:t>splitting_flag</w:t>
            </w:r>
          </w:p>
        </w:tc>
        <w:tc>
          <w:tcPr>
            <w:tcW w:w="1140"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MS Mincho"/>
                <w:bCs/>
                <w:lang w:val="en-US"/>
              </w:rPr>
              <w:tab/>
            </w:r>
            <w:r w:rsidRPr="007D25B0">
              <w:rPr>
                <w:rFonts w:eastAsia="Batang"/>
                <w:bCs/>
                <w:lang w:val="en-US" w:eastAsia="ko-KR"/>
              </w:rPr>
              <w:t>for( i = 0, NumScalabilityTypes = 0; i &lt; 16; i++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t>scalability_mask_flag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MS Mincho"/>
                <w:bCs/>
                <w:lang w:val="en-US"/>
              </w:rPr>
              <w:t xml:space="preserve">NumScalabilityTypes += </w:t>
            </w:r>
            <w:r w:rsidRPr="007D25B0">
              <w:rPr>
                <w:rFonts w:eastAsia="Batang"/>
                <w:bCs/>
                <w:lang w:val="en-US" w:eastAsia="ko-KR"/>
              </w:rPr>
              <w:t>scalability_mask_flag[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j = 0; j &lt; ( NumScalabilityTypes − splitting_flag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de-DE" w:eastAsia="ko-KR"/>
              </w:rPr>
              <w:t>dimension_id_len_minus1</w:t>
            </w:r>
            <w:r w:rsidRPr="007D25B0">
              <w:rPr>
                <w:rFonts w:eastAsia="Batang"/>
                <w:bCs/>
                <w:lang w:val="de-DE" w:eastAsia="ko-KR"/>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Cs/>
                <w:lang w:val="en-US" w:eastAsia="ko-KR"/>
              </w:rPr>
              <w:tab/>
            </w:r>
            <w:r w:rsidRPr="007D25B0">
              <w:rPr>
                <w:rFonts w:eastAsia="Batang"/>
                <w:b/>
                <w:bCs/>
                <w:lang w:val="en-US" w:eastAsia="ko-KR"/>
              </w:rPr>
              <w:t>vps_nuh_layer_id_present_flag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Cs/>
                <w:lang w:val="en-US" w:eastAsia="ko-KR"/>
              </w:rPr>
              <w:t>for( i = 1;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if( vps_nuh_layer_id_present_flag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layer_id_in_nuh</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if( !splitting_flag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for( j = 0; j &lt; NumScalabilityTypes;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dimension_id</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NumViews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view_id_len_minus1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for( i = 0; i &lt; NumViews; i++ )</w:t>
            </w:r>
          </w:p>
        </w:tc>
        <w:tc>
          <w:tcPr>
            <w:tcW w:w="1140" w:type="dxa"/>
          </w:tcPr>
          <w:p w:rsidR="008B3821" w:rsidRPr="007D25B0" w:rsidRDefault="008B3821" w:rsidP="00C73469">
            <w:pPr>
              <w:keepNext/>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view_id_val</w:t>
            </w:r>
            <w:r w:rsidRPr="007D25B0">
              <w:rPr>
                <w:rFonts w:eastAsia="Batang"/>
                <w:bCs/>
                <w:lang w:val="en-US" w:eastAsia="ko-KR"/>
              </w:rPr>
              <w:t>[ i ]</w:t>
            </w:r>
          </w:p>
        </w:tc>
        <w:tc>
          <w:tcPr>
            <w:tcW w:w="1140" w:type="dxa"/>
          </w:tcPr>
          <w:p w:rsidR="008B3821" w:rsidRPr="007D25B0" w:rsidRDefault="008B3821" w:rsidP="00C73469">
            <w:pPr>
              <w:keepNext/>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Del="002947EA" w:rsidTr="00C73469">
        <w:trPr>
          <w:trHeight w:val="289"/>
          <w:jc w:val="center"/>
        </w:trPr>
        <w:tc>
          <w:tcPr>
            <w:tcW w:w="7920" w:type="dxa"/>
          </w:tcPr>
          <w:p w:rsidR="008B3821" w:rsidRPr="007D25B0" w:rsidDel="002947EA"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for( j = 0; j &lt; i;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direct_dependency_flag</w:t>
            </w:r>
            <w:r w:rsidRPr="007D25B0">
              <w:rPr>
                <w:rFonts w:eastAsia="Batang"/>
                <w:bCs/>
                <w:lang w:val="en-US" w:eastAsia="ko-KR"/>
              </w:rPr>
              <w:t>[ i ][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max_tid_ref_present_flag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 xml:space="preserve">if( max_tid_ref_present_flag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for( i = 0;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max_tid_il_ref_pics_plus1</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all_ref_layers_active_flag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vps_number_layer_sets_minus1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7D25B0">
              <w:rPr>
                <w:rFonts w:eastAsia="Batang"/>
                <w:b/>
                <w:bCs/>
                <w:lang w:val="de-DE" w:eastAsia="ko-KR"/>
              </w:rPr>
              <w:tab/>
              <w:t>vps_num_profile_tier_level_minus1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i = 1; i  &lt;=  vps_num_profile_tier_level_minus1; i ++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vps_profile_present_flag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bCs/>
                <w:lang w:val="en-US"/>
              </w:rPr>
              <w:t>if( !vps_profile_present_flag[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b/>
                <w:bCs/>
                <w:lang w:val="en-US"/>
              </w:rPr>
              <w:t>profile_ref_minus1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lang w:val="en-US"/>
              </w:rPr>
              <w:t>u(6)</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lang w:val="en-US"/>
              </w:rPr>
              <w:t>profile_tier_level( vps_</w:t>
            </w:r>
            <w:r w:rsidRPr="007D25B0">
              <w:rPr>
                <w:bCs/>
                <w:lang w:val="en-US"/>
              </w:rPr>
              <w:t>profile_present_flag[ i ], vps_max_sub_layers_minus1 )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numOutputLayerSets = vps_number_layer_sets_minus1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more_output_layer_sets_than_default_flag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more_output_layer_sets_than_default_flag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num_add_output_layer_sets_minus1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numOutputLayerSets  +=  num_add_output_layer_sets_minus1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numOutputLayerSets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default_one_target_output_layer_flag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lastRenderedPageBreak/>
              <w:tab/>
            </w:r>
            <w:r w:rsidRPr="007D25B0">
              <w:rPr>
                <w:bCs/>
                <w:lang w:val="en-US"/>
              </w:rPr>
              <w:t xml:space="preserve">for( i = 1; i &lt; </w:t>
            </w:r>
            <w:r w:rsidRPr="007D25B0">
              <w:rPr>
                <w:rFonts w:eastAsia="Batang"/>
                <w:bCs/>
                <w:lang w:val="en-US" w:eastAsia="ko-KR"/>
              </w:rPr>
              <w:t>numOutputLayerSets</w:t>
            </w:r>
            <w:r w:rsidRPr="007D25B0">
              <w:rPr>
                <w:bCs/>
                <w:lang w:val="en-US"/>
              </w:rPr>
              <w:t>;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rFonts w:eastAsia="Batang"/>
                <w:bCs/>
                <w:lang w:val="en-US" w:eastAsia="ko-KR"/>
              </w:rPr>
              <w:tab/>
            </w:r>
            <w:r w:rsidRPr="007D25B0">
              <w:rPr>
                <w:rFonts w:eastAsia="Batang"/>
                <w:bCs/>
                <w:lang w:val="en-US" w:eastAsia="ko-KR"/>
              </w:rPr>
              <w:tab/>
              <w:t>if( i &gt; vps_number_layer_sets_minus1 )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
                <w:bCs/>
                <w:lang w:val="en-US"/>
              </w:rPr>
              <w:t>output_layer_set_idx_minus1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pStyle w:val="tablesyntax"/>
              <w:keepLines w:val="0"/>
              <w:rPr>
                <w:bCs/>
                <w:lang w:val="en-US"/>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lsIdx = output_layer_set_idx_minus1[ i ]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for( j = 0 ; j &lt; NumLayersInIdList[ lsIdx ] − 1</w:t>
            </w:r>
            <w:r w:rsidRPr="007D25B0">
              <w:rPr>
                <w:lang w:val="en-US"/>
              </w:rPr>
              <w:t>; j++)</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b/>
                <w:bCs/>
                <w:lang w:val="en-US"/>
              </w:rPr>
              <w:tab/>
            </w:r>
            <w:r w:rsidRPr="007D25B0">
              <w:rPr>
                <w:b/>
                <w:bCs/>
                <w:lang w:val="en-US"/>
              </w:rPr>
              <w:tab/>
              <w:t>output_layer_flag</w:t>
            </w:r>
            <w:r w:rsidRPr="007D25B0">
              <w:rPr>
                <w:lang w:val="en-US"/>
              </w:rPr>
              <w:t>[ i ]</w:t>
            </w:r>
            <w:r w:rsidRPr="007D25B0">
              <w:rPr>
                <w:bCs/>
                <w:lang w:val="en-US"/>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r>
            <w:r w:rsidRPr="007D25B0">
              <w:rPr>
                <w:b/>
                <w:bCs/>
                <w:lang w:val="en-US"/>
              </w:rPr>
              <w:t>profile_level_tier_idx</w:t>
            </w:r>
            <w:r w:rsidRPr="007D25B0">
              <w:rPr>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b/>
                <w:bCs/>
                <w:lang w:val="en-US"/>
              </w:rPr>
              <w:tab/>
            </w:r>
            <w:r w:rsidRPr="007D25B0">
              <w:rPr>
                <w:bCs/>
                <w:lang w:val="en-US"/>
              </w:rPr>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r>
            <w:r w:rsidRPr="007D25B0">
              <w:rPr>
                <w:rFonts w:eastAsia="Batang"/>
                <w:b/>
                <w:bCs/>
                <w:lang w:val="en-US" w:eastAsia="ko-KR"/>
              </w:rPr>
              <w:t>rep_format_idx_present_flag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t>if( rep_format_idx_present_flag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t>vps_num_rep_formats_minus1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for( i = 0; i  &lt;=  vps_num_rep_formats_minus1;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rep_format(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 xml:space="preserve">if( rep_format_idx_present_flag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t>if( vps_num_rep_formats_minus1 &gt; 0 )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
                <w:bCs/>
                <w:lang w:val="en-US"/>
              </w:rPr>
              <w:t>vps_rep_format_idx</w:t>
            </w:r>
            <w:r w:rsidRPr="007D25B0">
              <w:rPr>
                <w:rFonts w:eastAsia="MS Mincho"/>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
                <w:bCs/>
                <w:lang w:val="en-US" w:eastAsia="ko-KR"/>
              </w:rPr>
              <w:t>max_one_active_ref_layer_flag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t>cross_layer_irap_aligned_flag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b/>
                <w:bCs/>
                <w:lang w:val="en-US"/>
              </w:rPr>
              <w:tab/>
              <w:t>direct_dep_type_len_minus2</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ue(v)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for( j = 0; j &lt; i;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if( direct_dependency_flag[ i ][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direct_dependency_type</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8D0C5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lang w:val="en-US"/>
              </w:rPr>
              <w:tab/>
            </w:r>
            <w:r w:rsidR="008D0C59" w:rsidRPr="007D25B0">
              <w:rPr>
                <w:b/>
                <w:lang w:val="en-CA"/>
              </w:rPr>
              <w:t xml:space="preserve"> single_layer_for_non_irap_flag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7D25B0">
              <w:rPr>
                <w:b/>
                <w:lang w:val="en-US"/>
              </w:rPr>
              <w:tab/>
              <w:t>vps_vui_present_flag</w:t>
            </w:r>
          </w:p>
        </w:tc>
        <w:tc>
          <w:tcPr>
            <w:tcW w:w="1140" w:type="dxa"/>
          </w:tcPr>
          <w:p w:rsidR="008B3821" w:rsidRPr="007D25B0" w:rsidRDefault="008B3821" w:rsidP="00C73469">
            <w:pPr>
              <w:keepNext/>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if( vps_vui_present_flag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vps_vui_alignment_bit_equal_to_one</w:t>
            </w:r>
          </w:p>
        </w:tc>
        <w:tc>
          <w:tcPr>
            <w:tcW w:w="1140" w:type="dxa"/>
          </w:tcPr>
          <w:p w:rsidR="008B3821" w:rsidRPr="007D25B0" w:rsidRDefault="008B3821" w:rsidP="00C73469">
            <w:pPr>
              <w:keepNext/>
              <w:spacing w:before="0" w:after="60"/>
              <w:rPr>
                <w:rFonts w:eastAsia="MS Mincho"/>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r>
            <w:r w:rsidRPr="007D25B0">
              <w:rPr>
                <w:lang w:val="en-US"/>
              </w:rPr>
              <w:tab/>
              <w:t>vps_vui(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w:t>
            </w:r>
          </w:p>
        </w:tc>
        <w:tc>
          <w:tcPr>
            <w:tcW w:w="114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rep_format( ) {</w:t>
            </w:r>
          </w:p>
        </w:tc>
        <w:tc>
          <w:tcPr>
            <w:tcW w:w="1152"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t>chroma_format_vps_idc</w:t>
            </w:r>
          </w:p>
        </w:tc>
        <w:tc>
          <w:tcPr>
            <w:tcW w:w="1152" w:type="dxa"/>
          </w:tcPr>
          <w:p w:rsidR="008B3821" w:rsidRPr="007D25B0" w:rsidRDefault="008B3821" w:rsidP="00C73469">
            <w:pPr>
              <w:keepNext/>
              <w:keepLines/>
              <w:spacing w:before="0" w:after="60"/>
              <w:rPr>
                <w:lang w:val="en-US"/>
              </w:rPr>
            </w:pPr>
            <w:r w:rsidRPr="007D25B0">
              <w:rPr>
                <w:lang w:val="en-US"/>
              </w:rPr>
              <w:t>u(2)</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lang w:val="en-US"/>
              </w:rPr>
              <w:tab/>
              <w:t>if( chroma_format_vps_idc  = =  3 )</w:t>
            </w:r>
          </w:p>
        </w:tc>
        <w:tc>
          <w:tcPr>
            <w:tcW w:w="1152"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r>
            <w:r w:rsidRPr="007D25B0">
              <w:rPr>
                <w:rFonts w:eastAsia="MS Mincho"/>
                <w:b/>
                <w:lang w:val="en-US"/>
              </w:rPr>
              <w:tab/>
              <w:t>separate_colour_plane_vps_flag</w:t>
            </w:r>
          </w:p>
        </w:tc>
        <w:tc>
          <w:tcPr>
            <w:tcW w:w="1152"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pic_width_vps_in_luma_samples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pic_height_vps_in_luma_samples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bit_depth_vps_luma_minus8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bit_depth_vps_chroma_minus8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VPS VUI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vps_vui( ){</w:t>
            </w:r>
          </w:p>
        </w:tc>
        <w:tc>
          <w:tcPr>
            <w:tcW w:w="1153"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r>
            <w:r w:rsidRPr="007D25B0">
              <w:rPr>
                <w:b/>
                <w:lang w:val="en-US"/>
              </w:rPr>
              <w:t>bit_rate_present_vps_flag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b/>
                <w:lang w:val="en-US"/>
              </w:rPr>
              <w:t>pic_rate_present_vps_flag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t>if( bit_rate_present_vps_flag  | |  pic_rate_present_vps_flag )</w:t>
            </w:r>
          </w:p>
        </w:tc>
        <w:tc>
          <w:tcPr>
            <w:tcW w:w="1153"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Batang"/>
                <w:bCs/>
                <w:lang w:val="en-US" w:eastAsia="ko-KR"/>
              </w:rPr>
              <w:tab/>
            </w:r>
            <w:r w:rsidRPr="007D25B0">
              <w:rPr>
                <w:rFonts w:eastAsia="Batang"/>
                <w:bCs/>
                <w:lang w:val="en-US" w:eastAsia="ko-KR"/>
              </w:rPr>
              <w:tab/>
              <w:t>for( i = 0; i  &lt;=  vps_number_layer_sets_minus1; i++ )</w:t>
            </w:r>
          </w:p>
        </w:tc>
        <w:tc>
          <w:tcPr>
            <w:tcW w:w="1153" w:type="dxa"/>
          </w:tcPr>
          <w:p w:rsidR="008B3821" w:rsidRPr="007D25B0" w:rsidRDefault="008B3821" w:rsidP="00C73469">
            <w:pPr>
              <w:keepNext/>
              <w:keepLines/>
              <w:spacing w:before="0" w:after="6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Cs/>
                <w:lang w:val="en-US"/>
              </w:rPr>
              <w:tab/>
            </w:r>
            <w:r w:rsidRPr="007D25B0">
              <w:rPr>
                <w:bCs/>
                <w:lang w:val="en-US"/>
              </w:rPr>
              <w:tab/>
            </w:r>
            <w:r w:rsidRPr="007D25B0">
              <w:rPr>
                <w:bCs/>
                <w:lang w:val="en-US"/>
              </w:rPr>
              <w:tab/>
              <w:t>for( j = 0; j  &lt;=  vps_max_sub_layers_minus1;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bit_rate_present_vps_flag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bit_rate_present_flag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pic_rate_present_vps_flag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pic_rate_present_flag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bCs/>
                <w:lang w:val="en-US"/>
              </w:rPr>
              <w:tab/>
            </w:r>
            <w:r w:rsidRPr="007D25B0">
              <w:rPr>
                <w:bCs/>
                <w:lang w:val="en-US"/>
              </w:rPr>
              <w:tab/>
            </w:r>
            <w:r w:rsidRPr="007D25B0">
              <w:rPr>
                <w:bCs/>
                <w:lang w:val="en-US"/>
              </w:rPr>
              <w:tab/>
            </w:r>
            <w:r w:rsidRPr="007D25B0">
              <w:rPr>
                <w:bCs/>
                <w:lang w:val="en-US"/>
              </w:rPr>
              <w:tab/>
              <w:t>if( bit_rate_present_flag[ i ][ j ] ) {</w:t>
            </w:r>
          </w:p>
        </w:tc>
        <w:tc>
          <w:tcPr>
            <w:tcW w:w="1153"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avg_bit_rate</w:t>
            </w:r>
            <w:r w:rsidRPr="007D25B0">
              <w:rPr>
                <w:bCs/>
                <w:lang w:val="en-US"/>
              </w:rPr>
              <w:t>[ i ][ j ]</w:t>
            </w:r>
          </w:p>
        </w:tc>
        <w:tc>
          <w:tcPr>
            <w:tcW w:w="1153" w:type="dxa"/>
          </w:tcPr>
          <w:p w:rsidR="008B3821" w:rsidRPr="007D25B0" w:rsidRDefault="008B3821" w:rsidP="00C73469">
            <w:pPr>
              <w:pStyle w:val="tablecell"/>
              <w:rPr>
                <w:lang w:val="en-US" w:eastAsia="ko-KR"/>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max_bit_rate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if( pic_rate_present_flag</w:t>
            </w:r>
            <w:r w:rsidRPr="007D25B0">
              <w:rPr>
                <w:bCs/>
                <w:lang w:val="en-US"/>
              </w:rPr>
              <w:t xml:space="preserve">[ i ][ j ] </w:t>
            </w:r>
            <w:r w:rsidRPr="007D25B0">
              <w:rPr>
                <w:lang w:val="en-US"/>
              </w:rPr>
              <w:t>)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constant_pic_rate_idc</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avg_pic_rate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tile_boundaries_aligned_flag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t>ilp_restricted_ref_layers_flag</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ilp_restricted_ref_layers_flag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min_spatial_segment_offset_plus1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min_spatial_segment_offset_plus1[ i ][ j ] &gt; 0 )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ctu_based_offset_enabled_flag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ctu_based_offset_enabled_flag[ i ][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min_horizontal_ctu_offset_plus1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w:t>
            </w:r>
          </w:p>
        </w:tc>
        <w:tc>
          <w:tcPr>
            <w:tcW w:w="1153" w:type="dxa"/>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Sequence parameter set RBSP syntax</w:t>
      </w:r>
    </w:p>
    <w:p w:rsidR="008B3821" w:rsidRPr="007D25B0" w:rsidRDefault="008B3821" w:rsidP="008B3821">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seq_parameter_set_rbsp(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w:t>
            </w:r>
            <w:r w:rsidRPr="007D25B0">
              <w:rPr>
                <w:rFonts w:ascii="Times New Roman" w:hAnsi="Times New Roman"/>
                <w:b/>
                <w:bCs/>
                <w:lang w:val="en-US"/>
              </w:rPr>
              <w:t>video_parameter_set_id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nuh_layer_id  = =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sps_max_sub_layers_minus1</w:t>
            </w:r>
          </w:p>
        </w:tc>
        <w:tc>
          <w:tcPr>
            <w:tcW w:w="1152" w:type="dxa"/>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sps_temporal_id_nesting_flag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profile_tier_level( 1, sps_max_sub_layers_minus1 )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lang w:val="en-US"/>
              </w:rPr>
              <w:tab/>
              <w:t>sps_</w:t>
            </w:r>
            <w:r w:rsidRPr="007D25B0">
              <w:rPr>
                <w:rFonts w:ascii="Times New Roman" w:hAnsi="Times New Roman"/>
                <w:b/>
                <w:bCs/>
                <w:lang w:val="en-US"/>
              </w:rPr>
              <w:t>seq_parameter_set_id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Cs/>
                <w:lang w:val="en-US"/>
              </w:rPr>
              <w:tab/>
              <w:t>if( nuh_layer_id &gt; 0 )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Cs/>
                <w:lang w:val="en-US"/>
              </w:rPr>
              <w:tab/>
            </w:r>
            <w:r w:rsidRPr="007D25B0">
              <w:rPr>
                <w:rFonts w:eastAsia="MS Mincho"/>
                <w:bCs/>
                <w:lang w:val="en-US"/>
              </w:rPr>
              <w:tab/>
            </w:r>
            <w:r w:rsidRPr="007D25B0">
              <w:rPr>
                <w:rFonts w:eastAsia="MS Mincho"/>
                <w:b/>
                <w:lang w:val="en-US"/>
              </w:rPr>
              <w:t>update_rep_format_flag</w:t>
            </w:r>
          </w:p>
        </w:tc>
        <w:tc>
          <w:tcPr>
            <w:tcW w:w="1152" w:type="dxa"/>
          </w:tcPr>
          <w:p w:rsidR="008B3821" w:rsidRPr="007D25B0" w:rsidRDefault="008B3821" w:rsidP="00C73469">
            <w:pPr>
              <w:keepNext/>
              <w:keepLines/>
              <w:spacing w:before="0" w:after="6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bCs/>
                <w:lang w:val="en-US"/>
              </w:rPr>
              <w:tab/>
            </w:r>
            <w:r w:rsidRPr="007D25B0">
              <w:rPr>
                <w:rFonts w:eastAsia="MS Mincho"/>
                <w:lang w:val="en-US"/>
              </w:rPr>
              <w:t>if( update_rep_format_flag )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chroma_format_idc</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pic_width_in_luma_samples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pic_height_in_luma_samples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eastAsia="MS Mincho"/>
                <w:bCs/>
                <w:lang w:val="en-US"/>
              </w:rPr>
              <w:tab/>
            </w:r>
            <w:r w:rsidRPr="007D25B0">
              <w:rPr>
                <w:rFonts w:eastAsia="MS Mincho"/>
                <w:lang w:val="en-US"/>
              </w:rPr>
              <w:t>if( update_rep_format_flag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
                <w:bCs/>
                <w:lang w:val="en-US"/>
              </w:rPr>
              <w:tab/>
            </w:r>
            <w:r w:rsidRPr="007D25B0">
              <w:rPr>
                <w:rFonts w:ascii="Times New Roman" w:hAnsi="Times New Roman"/>
                <w:b/>
                <w:bCs/>
                <w:lang w:val="en-US"/>
              </w:rPr>
              <w:tab/>
              <w:t>bit_depth_luma_minus8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bit_depth_chroma_minus8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t>log2_max_pic_order_cnt_lsb_minus4</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sps_sub_layer_ordering_info_present_flag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sps_sub_layer_ordering_info_present_flag ? 0 : sps_max_sub_layers_minus1 );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sps_max_sub_layers_minus1;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sps_max_dec_pic_buffering_minus1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sps_max_num_reorder_pics</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sps_max_latency_increase_plus1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b/>
                <w:lang w:val="de-DE"/>
              </w:rPr>
              <w:tab/>
              <w:t>log2_min_luma_coding_block_size_minus3</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log2_diff_max_min_luma_coding_block_size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de-DE"/>
              </w:rPr>
              <w:tab/>
            </w:r>
            <w:r w:rsidRPr="007D25B0">
              <w:rPr>
                <w:rFonts w:ascii="Times New Roman" w:hAnsi="Times New Roman"/>
                <w:b/>
                <w:lang w:val="de-DE"/>
              </w:rPr>
              <w:t>log2_min_transform_block_size_minus2</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log2_diff_max_min_transform_block_size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max_transform_hierarchy_depth_inter</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max_transform_hierarchy_depth_intra</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eastAsia="MS Mincho" w:hAnsi="Times New Roman"/>
                <w:b/>
                <w:bCs/>
                <w:lang w:val="en-US" w:eastAsia="ja-JP"/>
              </w:rPr>
              <w:t>scaling_list_enabled_flag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if( scaling_list_enabled_flag ) {</w:t>
            </w:r>
          </w:p>
        </w:tc>
        <w:tc>
          <w:tcPr>
            <w:tcW w:w="1152" w:type="dxa"/>
          </w:tcPr>
          <w:p w:rsidR="008B3821" w:rsidRPr="007D25B0" w:rsidRDefault="008B3821" w:rsidP="00C73469">
            <w:pPr>
              <w:pStyle w:val="tablecell"/>
              <w:rPr>
                <w:lang w:val="en-US"/>
              </w:rPr>
            </w:pP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nuh_layer_id &gt; 0 )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sps_infer_scaling_list_flag</w:t>
            </w:r>
          </w:p>
        </w:tc>
        <w:tc>
          <w:tcPr>
            <w:tcW w:w="1152" w:type="dxa"/>
          </w:tcPr>
          <w:p w:rsidR="008B3821" w:rsidRPr="007D25B0" w:rsidRDefault="008B3821" w:rsidP="00C73469">
            <w:pPr>
              <w:pStyle w:val="tablecell"/>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sps_infer_scaling_list_flag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lastRenderedPageBreak/>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sps_scaling_list_ref_layer_id</w:t>
            </w:r>
          </w:p>
        </w:tc>
        <w:tc>
          <w:tcPr>
            <w:tcW w:w="1152" w:type="dxa"/>
          </w:tcPr>
          <w:p w:rsidR="008B3821" w:rsidRPr="007D25B0" w:rsidRDefault="008B3821" w:rsidP="00C73469">
            <w:pPr>
              <w:pStyle w:val="tablecell"/>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else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eastAsia="MS Mincho" w:hAnsi="Times New Roman"/>
                <w:b/>
                <w:bCs/>
                <w:lang w:val="en-US" w:eastAsia="ja-JP"/>
              </w:rPr>
              <w:t>sps_scaling_list_data_present_flag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sps_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amp_enabled_flag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sample_adaptive_offset_enabled_flag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pcm_enabled_flag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pcm_sample_bit_depth_luma_minus1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pcm_sample_bit_depth_chroma_minus1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de-DE" w:eastAsia="ko-KR"/>
              </w:rPr>
            </w:pPr>
            <w:r w:rsidRPr="007D25B0">
              <w:rPr>
                <w:rFonts w:ascii="Times New Roman" w:hAnsi="Times New Roman"/>
                <w:b/>
                <w:lang w:val="de-DE" w:eastAsia="ko-KR"/>
              </w:rPr>
              <w:tab/>
            </w:r>
            <w:r w:rsidRPr="007D25B0">
              <w:rPr>
                <w:rFonts w:ascii="Times New Roman" w:hAnsi="Times New Roman"/>
                <w:b/>
                <w:lang w:val="de-DE" w:eastAsia="ko-KR"/>
              </w:rPr>
              <w:tab/>
              <w:t>log2_min_pcm_luma_coding_block_size_minus3</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log2_diff_max_min_pcm_luma_coding_block_size</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pcm_loop_filter_disabled_flag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bCs/>
                <w:lang w:val="en-US"/>
              </w:rPr>
              <w:tab/>
              <w:t>num_short_term_ref_pic_sets</w:t>
            </w:r>
          </w:p>
        </w:tc>
        <w:tc>
          <w:tcPr>
            <w:tcW w:w="1152" w:type="dxa"/>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Cs/>
                <w:lang w:val="en-US"/>
              </w:rPr>
              <w:tab/>
              <w:t>for( i = 0; i &lt; num_short_term_ref_pic_sets; 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short_term_ref_pic_set(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rPr>
              <w:t>long_term_ref_pics_present_flag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long_term_ref_pics_present_flag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num_long_term_ref_pics_sps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for( i = 0; i &lt; num_long_term_ref_pics_sps;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lt_ref_pic_poc_lsb_sps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used_by_curr_pic_lt_sps_flag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sps_temporal_mvp_enabled_flag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vui_parameters_present_flag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vui_parameters_present_flag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vui_parameters(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t>sps_extension_flag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rPr>
              <w:tab/>
              <w:t>if( sps_extension_flag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sps_extension(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sps_extension2_flag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sps_extension2_flag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sps_extension_data_flag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rbsp_trailing_bits(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Sequence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sps_extension( ) {</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
                <w:bCs/>
                <w:lang w:val="en-US"/>
              </w:rPr>
            </w:pPr>
            <w:r w:rsidRPr="007D25B0">
              <w:rPr>
                <w:rFonts w:eastAsia="MS Mincho"/>
                <w:b/>
                <w:bCs/>
                <w:lang w:val="en-US"/>
              </w:rPr>
              <w:t>Descriptor</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t>inter_view_</w:t>
            </w:r>
            <w:r w:rsidRPr="007D25B0">
              <w:rPr>
                <w:b/>
                <w:bCs/>
                <w:lang w:val="en-US" w:eastAsia="ja-JP"/>
              </w:rPr>
              <w:t>mv_vert_constraint_flag</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10282C" w:rsidRPr="007D25B0" w:rsidTr="00C73469">
        <w:trPr>
          <w:trHeight w:val="289"/>
          <w:jc w:val="center"/>
        </w:trPr>
        <w:tc>
          <w:tcPr>
            <w:tcW w:w="7920" w:type="dxa"/>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bCs/>
                <w:noProof/>
              </w:rPr>
              <w:tab/>
            </w:r>
            <w:r w:rsidRPr="007D25B0">
              <w:rPr>
                <w:b/>
                <w:bCs/>
                <w:noProof/>
              </w:rPr>
              <w:t>num_</w:t>
            </w:r>
            <w:r w:rsidRPr="007D25B0">
              <w:rPr>
                <w:b/>
                <w:bCs/>
              </w:rPr>
              <w:t>scaled_ref_layer_offsets</w:t>
            </w:r>
          </w:p>
        </w:tc>
        <w:tc>
          <w:tcPr>
            <w:tcW w:w="1151" w:type="dxa"/>
          </w:tcPr>
          <w:p w:rsidR="0010282C" w:rsidRPr="007D25B0" w:rsidRDefault="0010282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rPr>
              <w:t>ue(v)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tab/>
              <w:t>for( i = 0; i &lt; num_scaled_ref_layer_offsets;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scaled_ref_layer_left_offset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scaled_ref_layer_top_offset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scaled_ref_layer_right_offset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scaled_ref_layer_bottom_offset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7D25B0">
              <w:rPr>
                <w:b/>
                <w:bCs/>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Picture parameter set RBSP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pic_parameter_set_rbsp( ) {</w:t>
            </w:r>
          </w:p>
        </w:tc>
        <w:tc>
          <w:tcPr>
            <w:tcW w:w="1157"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pps_pic_parameter_set_id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pps_seq_parameter_set_id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t>dependent_slice_segments_enabled_flag</w:t>
            </w:r>
          </w:p>
        </w:tc>
        <w:tc>
          <w:tcPr>
            <w:tcW w:w="1157"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output_flag_present_flag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eastAsia="ko-KR"/>
              </w:rPr>
              <w:t>num_extra_slice_header_bits</w:t>
            </w:r>
          </w:p>
        </w:tc>
        <w:tc>
          <w:tcPr>
            <w:tcW w:w="1157" w:type="dxa"/>
          </w:tcPr>
          <w:p w:rsidR="008B3821" w:rsidRPr="007D25B0" w:rsidRDefault="008B3821" w:rsidP="00C73469">
            <w:pPr>
              <w:pStyle w:val="tablecell"/>
              <w:keepLines w:val="0"/>
              <w:rPr>
                <w:lang w:val="en-US"/>
              </w:rPr>
            </w:pPr>
            <w:r w:rsidRPr="007D25B0">
              <w:rPr>
                <w:lang w:val="en-US"/>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lang w:val="en-US" w:eastAsia="ko-KR"/>
              </w:rPr>
              <w:t>sign_data_hiding_enabled_flag</w:t>
            </w:r>
          </w:p>
        </w:tc>
        <w:tc>
          <w:tcPr>
            <w:tcW w:w="1157"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b/>
                <w:lang w:val="en-US"/>
              </w:rPr>
              <w:t>cabac_init_present</w:t>
            </w:r>
            <w:r w:rsidRPr="007D25B0">
              <w:rPr>
                <w:rFonts w:ascii="Times New Roman" w:eastAsia="MS Mincho" w:hAnsi="Times New Roman"/>
                <w:b/>
                <w:lang w:val="en-US" w:eastAsia="ja-JP"/>
              </w:rPr>
              <w:t>_flag</w:t>
            </w:r>
          </w:p>
        </w:tc>
        <w:tc>
          <w:tcPr>
            <w:tcW w:w="1157"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num_ref_idx_l0_default_active_minus1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num_ref_idx_l1_default_active_minus1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r>
            <w:r w:rsidRPr="007D25B0">
              <w:rPr>
                <w:rFonts w:ascii="Times New Roman" w:hAnsi="Times New Roman"/>
                <w:b/>
                <w:bCs/>
                <w:lang w:val="en-US"/>
              </w:rPr>
              <w:t>init_qp_minus26</w:t>
            </w:r>
          </w:p>
        </w:tc>
        <w:tc>
          <w:tcPr>
            <w:tcW w:w="1157" w:type="dxa"/>
          </w:tcPr>
          <w:p w:rsidR="008B3821" w:rsidRPr="007D25B0" w:rsidRDefault="008B3821" w:rsidP="00C73469">
            <w:pPr>
              <w:pStyle w:val="tablecell"/>
              <w:keepLines w:val="0"/>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b/>
                <w:bCs/>
                <w:lang w:val="en-US"/>
              </w:rPr>
              <w:tab/>
              <w:t>constrained_intra_pred_flag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diff_cu_qp_delta_depth</w:t>
            </w:r>
          </w:p>
        </w:tc>
        <w:tc>
          <w:tcPr>
            <w:tcW w:w="1157" w:type="dxa"/>
          </w:tcPr>
          <w:p w:rsidR="008B3821" w:rsidRPr="007D25B0" w:rsidRDefault="008B3821" w:rsidP="00C73469">
            <w:pPr>
              <w:pStyle w:val="tablecell"/>
              <w:keepLines w:val="0"/>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pps_cb_qp_offset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pps_cr_qp_offset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t>pps_slice_chroma_qp_offsets_present_flag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weighted_bipred_flag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kern w:val="2"/>
                <w:lang w:val="en-US" w:eastAsia="ko-KR"/>
              </w:rPr>
              <w:tab/>
            </w:r>
            <w:r w:rsidRPr="007D25B0">
              <w:rPr>
                <w:rFonts w:ascii="Times New Roman" w:hAnsi="Times New Roman"/>
                <w:b/>
                <w:bCs/>
                <w:kern w:val="2"/>
                <w:lang w:val="en-US" w:eastAsia="ko-KR"/>
              </w:rPr>
              <w:t>transquant_bypass_enabled_flag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tiles_enabled_flag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entropy_coding_sync_enabled_flag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lang w:val="en-US" w:eastAsia="ko-KR"/>
              </w:rPr>
              <w:t xml:space="preserve">if( </w:t>
            </w:r>
            <w:r w:rsidRPr="007D25B0">
              <w:rPr>
                <w:rFonts w:ascii="Times New Roman" w:hAnsi="Times New Roman"/>
                <w:lang w:val="en-US"/>
              </w:rPr>
              <w:t>tiles_enabled_flag</w:t>
            </w:r>
            <w:r w:rsidRPr="007D25B0">
              <w:rPr>
                <w:rFonts w:ascii="Times New Roman" w:hAnsi="Times New Roman"/>
                <w:lang w:val="en-US" w:eastAsia="ko-KR"/>
              </w:rPr>
              <w:t xml:space="preserve">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b/>
                <w:bCs/>
                <w:lang w:val="en-US"/>
              </w:rPr>
              <w:tab/>
            </w:r>
            <w:r w:rsidRPr="007D25B0">
              <w:rPr>
                <w:rFonts w:ascii="Times New Roman" w:hAnsi="Times New Roman"/>
                <w:b/>
                <w:lang w:val="en-US"/>
              </w:rPr>
              <w:t>num_tile_columns_minus1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num_tile_rows_minus1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uniform_spacing_flag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if( !uniform_spacing_flag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num_tile_columns_minus1;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column_width_minus1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num_tile_rows_minus1;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row_height_minus1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loop_filter_across_tiles_enabled_flag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
                <w:bCs/>
                <w:lang w:val="en-US" w:eastAsia="ko-KR"/>
              </w:rPr>
              <w:tab/>
            </w:r>
            <w:r w:rsidRPr="007D25B0">
              <w:rPr>
                <w:rFonts w:ascii="Times New Roman" w:hAnsi="Times New Roman"/>
                <w:b/>
                <w:bCs/>
                <w:lang w:val="en-US"/>
              </w:rPr>
              <w:t>deblocking_filter_control_present_flag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if( deblocking_filter_control_present_flag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deblocking_filter_override_enabled_flag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pps_deblocking_filter_disabled_flag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!pps_deblocking_filter_disabled_flag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pps_beta_offset_div2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pps_tc_offset_div2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lastRenderedPageBreak/>
              <w:tab/>
              <w:t>if( nuh_layer_id &gt; 0 )</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pps_infer_scaling_list_flag</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pps_infer_scaling_list_flag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pps_scaling_list_ref_layer_id</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else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b/>
                <w:bCs/>
                <w:lang w:val="en-US" w:eastAsia="ja-JP"/>
              </w:rPr>
              <w:t>pps_scaling_list_data_present_flag</w:t>
            </w:r>
          </w:p>
        </w:tc>
        <w:tc>
          <w:tcPr>
            <w:tcW w:w="1157" w:type="dxa"/>
          </w:tcPr>
          <w:p w:rsidR="008B3821" w:rsidRPr="007D25B0" w:rsidRDefault="008B3821" w:rsidP="00C73469">
            <w:pPr>
              <w:pStyle w:val="tablecell"/>
              <w:keepLines w:val="0"/>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pps_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lang w:val="en-US"/>
              </w:rPr>
              <w:tab/>
            </w:r>
            <w:r w:rsidRPr="007D25B0">
              <w:rPr>
                <w:rFonts w:ascii="Times New Roman" w:hAnsi="Times New Roman"/>
                <w:b/>
                <w:lang w:val="en-US"/>
              </w:rPr>
              <w:t>lists_modification_present_flag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lang w:val="en-US" w:eastAsia="ko-KR"/>
              </w:rPr>
              <w:tab/>
            </w:r>
            <w:r w:rsidRPr="007D25B0">
              <w:rPr>
                <w:rFonts w:ascii="Times New Roman" w:hAnsi="Times New Roman"/>
                <w:b/>
                <w:lang w:val="en-US" w:eastAsia="ko-KR"/>
              </w:rPr>
              <w:t>log2_parallel_merge_level_minus2</w:t>
            </w:r>
          </w:p>
        </w:tc>
        <w:tc>
          <w:tcPr>
            <w:tcW w:w="1157" w:type="dxa"/>
          </w:tcPr>
          <w:p w:rsidR="008B3821" w:rsidRPr="007D25B0" w:rsidRDefault="008B3821" w:rsidP="00C73469">
            <w:pPr>
              <w:pStyle w:val="tablecell"/>
              <w:keepLines w:val="0"/>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r>
            <w:r w:rsidRPr="007D25B0">
              <w:rPr>
                <w:rFonts w:ascii="Times New Roman" w:hAnsi="Times New Roman"/>
                <w:b/>
                <w:lang w:val="en-US" w:eastAsia="ko-KR"/>
              </w:rPr>
              <w:t>slice_segment_header_extension_present_flag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bCs/>
                <w:lang w:val="en-US"/>
              </w:rPr>
              <w:tab/>
              <w:t>pps_extension_flag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pps_extension_flag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pps_extension_data_flag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t>rbsp_trailing_bits(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8" w:hanging="1138"/>
        <w:rPr>
          <w:lang w:val="en-US"/>
        </w:rPr>
      </w:pPr>
      <w:r w:rsidRPr="007D25B0">
        <w:rPr>
          <w:lang w:val="en-US"/>
        </w:rPr>
        <w:t>Supplemental enhancement information RBSP syntax</w:t>
      </w:r>
    </w:p>
    <w:p w:rsidR="008B3821" w:rsidRPr="007D25B0" w:rsidRDefault="008B3821" w:rsidP="008B3821">
      <w:pPr>
        <w:pStyle w:val="3N"/>
        <w:rPr>
          <w:lang w:val="en-US"/>
        </w:rPr>
      </w:pPr>
      <w:r w:rsidRPr="007D25B0">
        <w:rPr>
          <w:lang w:val="en-US"/>
        </w:rPr>
        <w:t>The specifications in subclause 7.3.2.4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syntax</w:t>
      </w:r>
    </w:p>
    <w:p w:rsidR="008B3821" w:rsidRPr="007D25B0" w:rsidRDefault="008B3821" w:rsidP="008B3821">
      <w:pPr>
        <w:pStyle w:val="3N"/>
        <w:rPr>
          <w:lang w:val="en-US"/>
        </w:rPr>
      </w:pPr>
      <w:r w:rsidRPr="007D25B0">
        <w:rPr>
          <w:lang w:val="en-US"/>
        </w:rPr>
        <w:t>The specifications in subclause 7.3.2.5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syntax</w:t>
      </w:r>
    </w:p>
    <w:p w:rsidR="008B3821" w:rsidRPr="007D25B0" w:rsidRDefault="008B3821" w:rsidP="008B3821">
      <w:pPr>
        <w:pStyle w:val="3N"/>
        <w:rPr>
          <w:lang w:val="en-US"/>
        </w:rPr>
      </w:pPr>
      <w:r w:rsidRPr="007D25B0">
        <w:rPr>
          <w:lang w:val="en-US"/>
        </w:rPr>
        <w:t>The specifications in subclause 7.3.2.6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syntax</w:t>
      </w:r>
    </w:p>
    <w:p w:rsidR="008B3821" w:rsidRPr="007D25B0" w:rsidRDefault="008B3821" w:rsidP="008B3821">
      <w:pPr>
        <w:pStyle w:val="3N"/>
        <w:rPr>
          <w:lang w:val="en-US"/>
        </w:rPr>
      </w:pPr>
      <w:r w:rsidRPr="007D25B0">
        <w:rPr>
          <w:lang w:val="en-US"/>
        </w:rPr>
        <w:t>The specifications in subclause 7.3.2.7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syntax</w:t>
      </w:r>
    </w:p>
    <w:p w:rsidR="008B3821" w:rsidRPr="007D25B0" w:rsidRDefault="008B3821" w:rsidP="008B3821">
      <w:pPr>
        <w:pStyle w:val="3N"/>
        <w:rPr>
          <w:lang w:val="en-US"/>
        </w:rPr>
      </w:pPr>
      <w:r w:rsidRPr="007D25B0">
        <w:rPr>
          <w:lang w:val="en-US"/>
        </w:rPr>
        <w:t>The specifications in subclause 7.3.2.8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syntax</w:t>
      </w:r>
    </w:p>
    <w:p w:rsidR="008B3821" w:rsidRPr="007D25B0" w:rsidRDefault="008B3821" w:rsidP="008B3821">
      <w:pPr>
        <w:pStyle w:val="3N"/>
        <w:rPr>
          <w:lang w:val="en-US"/>
        </w:rPr>
      </w:pPr>
      <w:r w:rsidRPr="007D25B0">
        <w:rPr>
          <w:lang w:val="en-US"/>
        </w:rPr>
        <w:t>The specifications in subclause 7.3.2.9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syntax</w:t>
      </w:r>
    </w:p>
    <w:p w:rsidR="008B3821" w:rsidRPr="007D25B0" w:rsidRDefault="008B3821" w:rsidP="008B3821">
      <w:pPr>
        <w:pStyle w:val="3N"/>
        <w:rPr>
          <w:lang w:val="en-US"/>
        </w:rPr>
      </w:pPr>
      <w:r w:rsidRPr="007D25B0">
        <w:rPr>
          <w:lang w:val="en-US"/>
        </w:rPr>
        <w:t>The specifications in subclause 7.3.2.10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syntax</w:t>
      </w:r>
    </w:p>
    <w:p w:rsidR="008B3821" w:rsidRPr="007D25B0" w:rsidRDefault="008B3821" w:rsidP="008B3821">
      <w:pPr>
        <w:pStyle w:val="3N"/>
        <w:rPr>
          <w:lang w:val="en-US"/>
        </w:rPr>
      </w:pPr>
      <w:r w:rsidRPr="007D25B0">
        <w:rPr>
          <w:lang w:val="en-US"/>
        </w:rPr>
        <w:t>The specifications in subclause 7.3.2.11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syntax</w:t>
      </w:r>
    </w:p>
    <w:p w:rsidR="008B3821" w:rsidRPr="007D25B0" w:rsidRDefault="008B3821" w:rsidP="008B3821">
      <w:pPr>
        <w:pStyle w:val="3N"/>
        <w:rPr>
          <w:lang w:val="en-US"/>
        </w:rPr>
      </w:pPr>
      <w:r w:rsidRPr="007D25B0">
        <w:rPr>
          <w:lang w:val="en-US"/>
        </w:rPr>
        <w:t>The specifications in subclause 7.3.2.12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5" w:name="_Toc366771952"/>
      <w:r w:rsidRPr="007D25B0">
        <w:rPr>
          <w:lang w:val="en-US"/>
        </w:rPr>
        <w:lastRenderedPageBreak/>
        <w:t>Profile, tier and level syntax</w:t>
      </w:r>
      <w:bookmarkEnd w:id="1185"/>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profile_tier_level(  profilePresentFlag, maxNumSubLayersMinus1 ) {</w:t>
            </w:r>
          </w:p>
        </w:tc>
        <w:tc>
          <w:tcPr>
            <w:tcW w:w="1191" w:type="dxa"/>
          </w:tcPr>
          <w:p w:rsidR="008B3821" w:rsidRPr="007D25B0" w:rsidRDefault="008B3821" w:rsidP="00C73469">
            <w:pPr>
              <w:pStyle w:val="tablecell"/>
              <w:rPr>
                <w:b/>
                <w:lang w:val="en-US"/>
              </w:rPr>
            </w:pPr>
            <w:r w:rsidRPr="007D25B0">
              <w:rPr>
                <w:b/>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profilePresentFlag ) {</w:t>
            </w:r>
          </w:p>
        </w:tc>
        <w:tc>
          <w:tcPr>
            <w:tcW w:w="1191" w:type="dxa"/>
          </w:tcPr>
          <w:p w:rsidR="008B3821" w:rsidRPr="007D25B0" w:rsidRDefault="008B3821" w:rsidP="00C73469">
            <w:pPr>
              <w:pStyle w:val="tablecell"/>
              <w:rPr>
                <w:b/>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general_profile_space</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general_tier_flag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general_profile_idc</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general_profile_compatibility_flag</w:t>
            </w:r>
            <w:r w:rsidRPr="007D25B0">
              <w:rPr>
                <w:rFonts w:ascii="Times New Roman" w:hAnsi="Times New Roman"/>
                <w:bCs/>
                <w:lang w:val="en-US"/>
              </w:rPr>
              <w:t>[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general_progressive_source_flag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general_interlaced_source_flag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general_non_packed_constraint_flag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general_frame_only_constraint_flag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general_reserved_zero_44bits</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general_level_idc</w:t>
            </w:r>
          </w:p>
        </w:tc>
        <w:tc>
          <w:tcPr>
            <w:tcW w:w="1191" w:type="dxa"/>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sub_layer_profile_present_flag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sub_layer_level_present_flag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maxNumSubLayersMinus1 &gt; 0 )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for( i = maxNumSubLayersMinus1; i &lt; 8; i++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reserved_zero_2bits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sub_layer_profile_present_flag[ i ]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sub_layer_profile_space</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sub_layer_tier_flag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sub_layer_profile_idc</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sub_layer_profile_compatibility_flag</w:t>
            </w:r>
            <w:r w:rsidRPr="007D25B0">
              <w:rPr>
                <w:rFonts w:ascii="Times New Roman" w:hAnsi="Times New Roman"/>
                <w:bCs/>
                <w:lang w:val="en-US"/>
              </w:rPr>
              <w:t>[ i ][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sub_layer_progressive_source_flag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sub_layer_interlaced_source_flag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sub_layer_non_packed_constraint_flag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sub_layer_frame_only_constraint_flag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sub_layer_reserved_zero_44bits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sub_layer_level_present_flag[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sub_layer_level_idc</w:t>
            </w:r>
            <w:r w:rsidRPr="007D25B0">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rPr>
              <w:t>}</w:t>
            </w:r>
          </w:p>
        </w:tc>
        <w:tc>
          <w:tcPr>
            <w:tcW w:w="1191" w:type="dxa"/>
          </w:tcPr>
          <w:p w:rsidR="008B3821" w:rsidRPr="007D25B0" w:rsidRDefault="008B3821" w:rsidP="00C73469">
            <w:pPr>
              <w:pStyle w:val="tablecell"/>
              <w:rPr>
                <w:lang w:val="en-US" w:eastAsia="ko-KR"/>
              </w:rPr>
            </w:pPr>
          </w:p>
        </w:tc>
      </w:tr>
    </w:tbl>
    <w:p w:rsidR="008B3821" w:rsidRPr="007D25B0" w:rsidRDefault="008B3821" w:rsidP="008B3821">
      <w:pPr>
        <w:pStyle w:val="3N"/>
        <w:rPr>
          <w:lang w:val="en-US"/>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6" w:name="_Toc366771953"/>
      <w:r w:rsidRPr="007D25B0">
        <w:rPr>
          <w:lang w:val="en-US"/>
        </w:rPr>
        <w:t>Scaling list data syntax</w:t>
      </w:r>
      <w:bookmarkEnd w:id="1186"/>
    </w:p>
    <w:p w:rsidR="008B3821" w:rsidRPr="007D25B0" w:rsidRDefault="008B3821" w:rsidP="008B3821">
      <w:pPr>
        <w:pStyle w:val="3N"/>
        <w:rPr>
          <w:lang w:val="en-US"/>
        </w:rPr>
      </w:pPr>
      <w:r w:rsidRPr="007D25B0">
        <w:rPr>
          <w:lang w:val="en-US"/>
        </w:rPr>
        <w:t>The specifications in subclause 7.3.4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7" w:name="_Toc366771954"/>
      <w:r w:rsidRPr="007D25B0">
        <w:rPr>
          <w:lang w:val="en-US"/>
        </w:rPr>
        <w:t>Supplemental enhancement information message syntax</w:t>
      </w:r>
      <w:bookmarkEnd w:id="1187"/>
    </w:p>
    <w:p w:rsidR="008B3821" w:rsidRPr="007D25B0" w:rsidRDefault="008B3821" w:rsidP="008B3821">
      <w:pPr>
        <w:pStyle w:val="3N"/>
        <w:rPr>
          <w:lang w:val="en-US"/>
        </w:rPr>
      </w:pPr>
      <w:r w:rsidRPr="007D25B0">
        <w:rPr>
          <w:lang w:val="en-US"/>
        </w:rPr>
        <w:t>The specifications in subclause 7.3.5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8" w:name="_Toc366771955"/>
      <w:r w:rsidRPr="007D25B0">
        <w:rPr>
          <w:lang w:val="en-US"/>
        </w:rPr>
        <w:lastRenderedPageBreak/>
        <w:t>Slice segment header syntax</w:t>
      </w:r>
      <w:bookmarkEnd w:id="1188"/>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syntax</w:t>
      </w:r>
    </w:p>
    <w:p w:rsidR="008B3821" w:rsidRPr="007D25B0" w:rsidRDefault="008B3821" w:rsidP="008B3821">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slice_segment_header(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b/>
                <w:lang w:val="en-US" w:eastAsia="ko-KR"/>
              </w:rPr>
              <w:t>first_slice_segment_in_pic_flag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eastAsia="ko-KR"/>
              </w:rPr>
              <w:tab/>
            </w:r>
            <w:r w:rsidRPr="007D25B0">
              <w:rPr>
                <w:rFonts w:ascii="Times New Roman" w:hAnsi="Times New Roman"/>
                <w:bCs/>
                <w:lang w:val="en-US"/>
              </w:rPr>
              <w:t xml:space="preserve">if( </w:t>
            </w:r>
            <w:r w:rsidRPr="007D25B0">
              <w:rPr>
                <w:rFonts w:ascii="Times New Roman" w:hAnsi="Times New Roman"/>
                <w:lang w:val="en-US"/>
              </w:rPr>
              <w:t xml:space="preserve">nal_unit_type  &gt;=  </w:t>
            </w:r>
            <w:r w:rsidRPr="007D25B0">
              <w:rPr>
                <w:rFonts w:ascii="Times New Roman" w:hAnsi="Times New Roman"/>
                <w:lang w:val="en-US" w:eastAsia="ko-KR"/>
              </w:rPr>
              <w:t>BLA_W_LP</w:t>
            </w:r>
            <w:r w:rsidRPr="007D25B0">
              <w:rPr>
                <w:rFonts w:ascii="Times New Roman" w:hAnsi="Times New Roman"/>
                <w:lang w:val="en-US"/>
              </w:rPr>
              <w:t xml:space="preserve">  &amp;&amp;  nal_unit_type  &lt;=  RSV_IRAP_VCL23</w:t>
            </w:r>
            <w:r w:rsidRPr="007D25B0">
              <w:rPr>
                <w:rFonts w:ascii="Times New Roman" w:hAnsi="Times New Roman"/>
                <w:bCs/>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no_output_of_prior_pics_flag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sz w:val="22"/>
                <w:szCs w:val="22"/>
                <w:lang w:val="en-US"/>
              </w:rPr>
            </w:pPr>
            <w:r w:rsidRPr="007D25B0">
              <w:rPr>
                <w:rFonts w:ascii="Times New Roman" w:hAnsi="Times New Roman"/>
                <w:lang w:val="en-US"/>
              </w:rPr>
              <w:tab/>
            </w:r>
            <w:r w:rsidRPr="007D25B0">
              <w:rPr>
                <w:rFonts w:ascii="Times New Roman" w:hAnsi="Times New Roman"/>
                <w:b/>
                <w:lang w:val="en-US"/>
              </w:rPr>
              <w:t>slice_</w:t>
            </w:r>
            <w:r w:rsidRPr="007D25B0">
              <w:rPr>
                <w:rFonts w:ascii="Times New Roman" w:hAnsi="Times New Roman"/>
                <w:b/>
                <w:bCs/>
                <w:lang w:val="en-US"/>
              </w:rPr>
              <w:t>pic_parameter_set_id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t>if( !first_slice_segment_in_pic_flag )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lang w:val="en-US"/>
              </w:rPr>
              <w:t>dependent_slice_segments_enabled_flag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dependent_slice_segment_flag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slice_segment_address</w:t>
            </w:r>
          </w:p>
        </w:tc>
        <w:tc>
          <w:tcPr>
            <w:tcW w:w="1152" w:type="dxa"/>
          </w:tcPr>
          <w:p w:rsidR="008B3821" w:rsidRPr="007D25B0" w:rsidRDefault="008B3821" w:rsidP="00C73469">
            <w:pPr>
              <w:pStyle w:val="tableheading"/>
              <w:rPr>
                <w:b w:val="0"/>
                <w:lang w:val="en-US"/>
              </w:rPr>
            </w:pPr>
            <w:r w:rsidRPr="007D25B0">
              <w:rPr>
                <w:b w:val="0"/>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heading"/>
              <w:rPr>
                <w:b w:val="0"/>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!dependent_slice_segment_flag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 = 0</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bookmarkStart w:id="1189" w:name="_GoBack"/>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poc_reset_flag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bookmarkEnd w:id="1189"/>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num_extra_slice_header_bits &gt; i </w:t>
            </w:r>
            <w:ins w:id="1190" w:author="(v2)" w:date="2013-10-25T17:22:00Z">
              <w:r w:rsidR="00D27190">
                <w:rPr>
                  <w:rFonts w:ascii="Times New Roman" w:hAnsi="Times New Roman"/>
                  <w:lang w:val="en-US" w:eastAsia="ko-KR"/>
                </w:rPr>
                <w:t xml:space="preserve">+ 1 </w:t>
              </w:r>
            </w:ins>
            <w:r w:rsidRPr="007D25B0">
              <w:rPr>
                <w:rFonts w:ascii="Times New Roman" w:hAnsi="Times New Roman"/>
                <w:lang w:val="en-US" w:eastAsia="ko-KR"/>
              </w:rPr>
              <w:t>)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ins w:id="1191" w:author="(v2)" w:date="2013-10-25T17:23:00Z">
              <w:r w:rsidR="00D27190">
                <w:rPr>
                  <w:rFonts w:ascii="Times New Roman" w:hAnsi="Times New Roman"/>
                  <w:lang w:val="en-US" w:eastAsia="ko-KR"/>
                </w:rPr>
                <w:t xml:space="preserve"> </w:t>
              </w:r>
            </w:ins>
            <w:r w:rsidRPr="007D25B0">
              <w:rPr>
                <w:rFonts w:ascii="Times New Roman" w:hAnsi="Times New Roman"/>
                <w:lang w:val="en-US" w:eastAsia="ko-KR"/>
              </w:rPr>
              <w:t>+</w:t>
            </w:r>
            <w:ins w:id="1192" w:author="(v2)" w:date="2013-10-25T17:23:00Z">
              <w:r w:rsidR="00D27190">
                <w:rPr>
                  <w:rFonts w:ascii="Times New Roman" w:hAnsi="Times New Roman"/>
                  <w:lang w:val="en-US" w:eastAsia="ko-KR"/>
                </w:rPr>
                <w:t xml:space="preserve">=2 </w:t>
              </w:r>
            </w:ins>
            <w:del w:id="1193" w:author="(v2)" w:date="2013-10-25T17:23:00Z">
              <w:r w:rsidRPr="007D25B0" w:rsidDel="00D27190">
                <w:rPr>
                  <w:rFonts w:ascii="Times New Roman" w:hAnsi="Times New Roman"/>
                  <w:lang w:val="en-US" w:eastAsia="ko-KR"/>
                </w:rPr>
                <w:delText>+</w:delText>
              </w:r>
            </w:del>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AA6C6D">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del w:id="1194" w:author="Miska Hannuksela" w:date="2013-10-22T16:45:00Z">
              <w:r w:rsidRPr="007D25B0" w:rsidDel="00AA6C6D">
                <w:rPr>
                  <w:b/>
                  <w:lang w:val="en-US"/>
                </w:rPr>
                <w:delText>discardable_flag</w:delText>
              </w:r>
            </w:del>
            <w:ins w:id="1195" w:author="Miska Hannuksela" w:date="2013-10-22T16:45:00Z">
              <w:r w:rsidR="00AA6C6D">
                <w:rPr>
                  <w:b/>
                  <w:lang w:val="en-US"/>
                </w:rPr>
                <w:t>pic_ref_idc</w:t>
              </w:r>
            </w:ins>
          </w:p>
        </w:tc>
        <w:tc>
          <w:tcPr>
            <w:tcW w:w="1152" w:type="dxa"/>
          </w:tcPr>
          <w:p w:rsidR="008B3821" w:rsidRPr="007D25B0" w:rsidRDefault="008B3821" w:rsidP="00C73469">
            <w:pPr>
              <w:pStyle w:val="tablecell"/>
              <w:rPr>
                <w:lang w:val="en-US" w:eastAsia="ko-KR"/>
              </w:rPr>
            </w:pPr>
            <w:r w:rsidRPr="007D25B0">
              <w:rPr>
                <w:lang w:val="en-US" w:eastAsia="ko-KR"/>
              </w:rPr>
              <w:t>u(</w:t>
            </w:r>
            <w:ins w:id="1196" w:author="Miska Hannuksela" w:date="2013-10-22T16:45:00Z">
              <w:r w:rsidR="00AA6C6D">
                <w:rPr>
                  <w:lang w:val="en-US" w:eastAsia="ko-KR"/>
                </w:rPr>
                <w:t>2</w:t>
              </w:r>
            </w:ins>
            <w:del w:id="1197" w:author="Miska Hannuksela" w:date="2013-10-22T16:45:00Z">
              <w:r w:rsidRPr="007D25B0" w:rsidDel="00AA6C6D">
                <w:rPr>
                  <w:lang w:val="en-US" w:eastAsia="ko-KR"/>
                </w:rPr>
                <w:delText>1</w:delText>
              </w:r>
            </w:del>
            <w:r w:rsidRPr="007D25B0">
              <w:rPr>
                <w:lang w:val="en-US" w:eastAsia="ko-KR"/>
              </w:rPr>
              <w:t>)</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w:t>
            </w:r>
            <w:r w:rsidRPr="007D25B0">
              <w:rPr>
                <w:rFonts w:ascii="Times New Roman" w:hAnsi="Times New Roman"/>
                <w:strike/>
                <w:lang w:val="en-US" w:eastAsia="ko-KR"/>
              </w:rPr>
              <w:t>i = 1</w:t>
            </w:r>
            <w:r w:rsidRPr="007D25B0">
              <w:rPr>
                <w:rFonts w:ascii="Times New Roman" w:hAnsi="Times New Roman"/>
                <w:lang w:val="en-US" w:eastAsia="ko-KR"/>
              </w:rPr>
              <w:t>; i &lt; num_extra_slice_header_bits;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slice_reserved_flag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slice_type</w:t>
            </w:r>
          </w:p>
        </w:tc>
        <w:tc>
          <w:tcPr>
            <w:tcW w:w="1152" w:type="dxa"/>
          </w:tcPr>
          <w:p w:rsidR="008B3821" w:rsidRPr="007D25B0" w:rsidRDefault="008B3821" w:rsidP="00C73469">
            <w:pPr>
              <w:pStyle w:val="tableheading"/>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output_flag_present_flag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eastAsia="ko-KR"/>
              </w:rPr>
              <w:tab/>
            </w:r>
            <w:r w:rsidRPr="007D25B0">
              <w:rPr>
                <w:rFonts w:ascii="Times New Roman" w:hAnsi="Times New Roman"/>
                <w:bCs/>
                <w:lang w:val="en-US"/>
              </w:rPr>
              <w:tab/>
              <w:t>if( nuh_layer_id &gt; 0  | |</w:t>
            </w:r>
            <w:r w:rsidRPr="007D25B0">
              <w:rPr>
                <w:rFonts w:ascii="Times New Roman" w:hAnsi="Times New Roman"/>
                <w:bCs/>
                <w:lang w:val="en-US"/>
              </w:rPr>
              <w:br/>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 xml:space="preserve">( </w:t>
            </w:r>
            <w:r w:rsidRPr="007D25B0">
              <w:rPr>
                <w:rFonts w:ascii="Times New Roman" w:hAnsi="Times New Roman"/>
                <w:lang w:val="en-US"/>
              </w:rPr>
              <w:t>nal_unit_type  !=  IDR_W_RADL  &amp;&amp;  nal_unit_type  !=  IDR_N_LP )</w:t>
            </w:r>
            <w:r w:rsidRPr="007D25B0">
              <w:rPr>
                <w:rFonts w:ascii="Times New Roman" w:hAnsi="Times New Roman"/>
                <w:bCs/>
                <w:lang w:val="en-US"/>
              </w:rPr>
              <w:t xml:space="preserve">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slice_pic_order_cnt_lsb</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lang w:val="en-US"/>
              </w:rPr>
              <w:t>nal_unit_type  !=  IDR_W_RADL  &amp;&amp;  nal_unit_type  !=  IDR_N_LP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short_term_ref_pic_set_sps_flag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!short_term_ref_pic_set_sps_flag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short_term_ref_pic_set( </w:t>
            </w:r>
            <w:r w:rsidRPr="007D25B0">
              <w:rPr>
                <w:rFonts w:ascii="Times New Roman" w:hAnsi="Times New Roman"/>
                <w:bCs/>
                <w:lang w:val="en-US"/>
              </w:rPr>
              <w:t>num_short_term_ref_pic_sets </w:t>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else if( </w:t>
            </w:r>
            <w:r w:rsidRPr="007D25B0">
              <w:rPr>
                <w:rFonts w:ascii="Times New Roman" w:hAnsi="Times New Roman"/>
                <w:bCs/>
                <w:lang w:val="en-US"/>
              </w:rPr>
              <w:t>num_short_term_ref_pic_sets &gt; 1</w:t>
            </w:r>
            <w:r w:rsidRPr="007D25B0">
              <w:rPr>
                <w:rFonts w:ascii="Times New Roman" w:hAnsi="Times New Roman"/>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short_term_ref_pic_set_idx</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bCs/>
                <w:lang w:val="en-US" w:eastAsia="ko-KR"/>
              </w:rPr>
              <w:t>long_term_ref_pics_present_flag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lang w:val="en-US" w:eastAsia="ko-KR"/>
              </w:rPr>
              <w:t>if( num_long_term_ref_pics_sps &gt; 0 )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num_long_term_sps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num_long_term_pics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for( i = 0; i &lt; num_long_term_sps + num_long_term_pics;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i &lt; num_long_term_sps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num_long_term_ref_pics_sps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lt_idx_sps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else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lastRenderedPageBreak/>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poc_lsb_lt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rPr>
              <w:t>used_by_curr_pic_lt_flag</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delta_poc_msb_present_flag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xml:space="preserve">if( </w:t>
            </w:r>
            <w:r w:rsidRPr="007D25B0">
              <w:rPr>
                <w:rFonts w:ascii="Times New Roman" w:hAnsi="Times New Roman"/>
                <w:lang w:val="en-US" w:eastAsia="ko-KR"/>
              </w:rPr>
              <w:t>delta_poc_msb_present_flag[ i ]</w:t>
            </w:r>
            <w:r w:rsidRPr="007D25B0">
              <w:rPr>
                <w:rFonts w:ascii="Times New Roman" w:hAnsi="Times New Roman"/>
                <w:bCs/>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delta_poc_msb_cycle_lt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sps_temporal_mvp_enabled_flag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slice_temporal_mvp_enabled_flag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kern w:val="2"/>
                <w:lang w:val="en-US" w:eastAsia="ko-KR"/>
              </w:rPr>
              <w:tab/>
            </w:r>
            <w:r w:rsidRPr="007D25B0">
              <w:rPr>
                <w:rFonts w:ascii="Times New Roman" w:hAnsi="Times New Roman"/>
                <w:kern w:val="2"/>
                <w:lang w:val="en-US" w:eastAsia="ko-KR"/>
              </w:rPr>
              <w:tab/>
              <w:t xml:space="preserve">if( nuh_layer_id &gt; 0  &amp;&amp; </w:t>
            </w:r>
            <w:r w:rsidR="0025148D" w:rsidRPr="007D25B0">
              <w:rPr>
                <w:rFonts w:ascii="Times New Roman" w:hAnsi="Times New Roman"/>
                <w:kern w:val="2"/>
                <w:lang w:val="en-US" w:eastAsia="ko-KR"/>
              </w:rPr>
              <w:t>!</w:t>
            </w:r>
            <w:r w:rsidRPr="007D25B0">
              <w:rPr>
                <w:rFonts w:ascii="Times New Roman" w:hAnsi="Times New Roman"/>
                <w:kern w:val="2"/>
                <w:lang w:val="en-US" w:eastAsia="ko-KR"/>
              </w:rPr>
              <w:t xml:space="preserve"> all_ref_layers_active_flag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eastAsia="Batang"/>
                <w:bCs/>
                <w:lang w:val="en-US" w:eastAsia="ko-KR"/>
              </w:rPr>
              <w:t>NumDirectRefLayers</w:t>
            </w:r>
            <w:r w:rsidRPr="007D25B0">
              <w:rPr>
                <w:rFonts w:ascii="Times New Roman" w:hAnsi="Times New Roman"/>
                <w:kern w:val="2"/>
                <w:lang w:val="en-US" w:eastAsia="ko-KR"/>
              </w:rPr>
              <w:t>[ nuh_layer_id ] &gt; 0 ) {</w:t>
            </w:r>
            <w:r w:rsidRPr="007D25B0">
              <w:rPr>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eastAsia="ko-KR"/>
              </w:rPr>
              <w:t>inter_layer_pred_enabled_flag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t>if( inter_layer_pred_enabled_flag  &amp;&amp;  NumDirectRefLayers[ nuh_layer_id ]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t xml:space="preserve">if( !max_one_active_ref_layer_flag </w:t>
            </w:r>
            <w:r w:rsidRPr="007D25B0">
              <w:rPr>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b/>
                <w:bCs/>
                <w:lang w:val="en-US"/>
              </w:rPr>
              <w:t>num_inter_layer_ref_pics_minus1</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eastAsia="ko-KR"/>
              </w:rPr>
            </w:pPr>
            <w:r w:rsidRPr="007D25B0">
              <w:rPr>
                <w:lang w:val="en-US" w:eastAsia="ko-KR"/>
              </w:rPr>
              <w:tab/>
            </w:r>
            <w:r w:rsidRPr="007D25B0">
              <w:rPr>
                <w:lang w:val="en-US" w:eastAsia="ko-KR"/>
              </w:rPr>
              <w:tab/>
            </w:r>
            <w:r w:rsidRPr="007D25B0">
              <w:rPr>
                <w:lang w:val="en-US" w:eastAsia="ko-KR"/>
              </w:rPr>
              <w:tab/>
            </w:r>
            <w:r w:rsidRPr="007D25B0">
              <w:rPr>
                <w:lang w:val="en-US" w:eastAsia="ko-KR"/>
              </w:rPr>
              <w:tab/>
              <w:t>if( NumActiveRefLayerPics  !=  NumDirectRefLayers[ nuh_layer_id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for( i = 0; i &lt; NumActiveRefLayerPics;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lang w:val="en-US" w:eastAsia="ko-KR"/>
              </w:rPr>
              <w:tab/>
            </w:r>
            <w:r w:rsidRPr="007D25B0">
              <w:rPr>
                <w:lang w:val="en-US" w:eastAsia="ko-KR"/>
              </w:rPr>
              <w:tab/>
            </w:r>
            <w:r w:rsidRPr="007D25B0">
              <w:rPr>
                <w:lang w:val="en-US" w:eastAsia="ko-KR"/>
              </w:rPr>
              <w:tab/>
            </w:r>
            <w:r w:rsidRPr="007D25B0">
              <w:rPr>
                <w:rFonts w:ascii="Times New Roman" w:hAnsi="Times New Roman"/>
                <w:b/>
                <w:bCs/>
                <w:lang w:val="en-US"/>
              </w:rPr>
              <w:t>inter_layer_pred_layer_idc[ </w:t>
            </w:r>
            <w:r w:rsidRPr="007D25B0">
              <w:rPr>
                <w:rFonts w:ascii="Times New Roman" w:hAnsi="Times New Roman"/>
                <w:bCs/>
                <w:lang w:val="en-US"/>
              </w:rPr>
              <w:t>i ]</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eastAsia="Times New Roman" w:hAnsi="Times New Roman"/>
                <w:lang w:val="en-US" w:eastAsia="zh-TW"/>
              </w:rPr>
              <w:tab/>
            </w:r>
            <w:r w:rsidRPr="007D25B0">
              <w:rPr>
                <w:rFonts w:ascii="Times New Roman" w:eastAsia="Times New Roman" w:hAnsi="Times New Roman"/>
                <w:lang w:val="en-US" w:eastAsia="zh-TW"/>
              </w:rPr>
              <w:tab/>
              <w:t>if( sample_adaptive_offset_enabled_flag ) {</w:t>
            </w:r>
          </w:p>
        </w:tc>
        <w:tc>
          <w:tcPr>
            <w:tcW w:w="1152" w:type="dxa"/>
          </w:tcPr>
          <w:p w:rsidR="008B3821" w:rsidRPr="007D25B0" w:rsidRDefault="008B3821" w:rsidP="00C73469">
            <w:pPr>
              <w:pStyle w:val="tablecell"/>
              <w:rPr>
                <w:lang w:val="en-US"/>
              </w:rPr>
            </w:pP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slice_sao_luma_flag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hAnsi="Times New Roman"/>
                <w:b/>
                <w:kern w:val="2"/>
                <w:lang w:val="en-US" w:eastAsia="ko-KR"/>
              </w:rPr>
              <w:t>slice_sao_chroma_flag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w:t>
            </w:r>
          </w:p>
        </w:tc>
        <w:tc>
          <w:tcPr>
            <w:tcW w:w="1152" w:type="dxa"/>
          </w:tcPr>
          <w:p w:rsidR="008B3821" w:rsidRPr="007D25B0" w:rsidDel="004935C5"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t>if( slice_type  = =  P  | |  slice_type  = =  B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num_ref_idx_active_override_flag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if( num_ref_idx_active_override_flag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num_ref_idx_l0_active_minus1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ja-JP"/>
              </w:rPr>
              <w:t xml:space="preserve">slice_type </w:t>
            </w:r>
            <w:r w:rsidRPr="007D25B0">
              <w:rPr>
                <w:rFonts w:ascii="Times New Roman" w:hAnsi="Times New Roman"/>
                <w:lang w:val="en-US"/>
              </w:rPr>
              <w:t xml:space="preserve"> = =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num_ref_idx_l1_active_minus1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lists_modification_present_flag  &amp;&amp;  NumPicTotalCurr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ref_pic_lists_modification(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ja-JP"/>
              </w:rPr>
              <w:t>if( slice_type  =</w:t>
            </w:r>
            <w:r w:rsidRPr="007D25B0">
              <w:rPr>
                <w:rFonts w:ascii="Times New Roman" w:hAnsi="Times New Roman"/>
                <w:lang w:val="en-US" w:eastAsia="ko-KR"/>
              </w:rPr>
              <w:t> </w:t>
            </w:r>
            <w:r w:rsidRPr="007D25B0">
              <w:rPr>
                <w:rFonts w:ascii="Times New Roman" w:hAnsi="Times New Roman"/>
                <w:lang w:val="en-US" w:eastAsia="ja-JP"/>
              </w:rPr>
              <w:t>=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lang w:val="en-US" w:eastAsia="ja-JP"/>
              </w:rPr>
              <w:tab/>
            </w:r>
            <w:r w:rsidRPr="007D25B0">
              <w:rPr>
                <w:rFonts w:ascii="Times New Roman" w:eastAsia="MS Mincho" w:hAnsi="Times New Roman"/>
                <w:lang w:val="en-US" w:eastAsia="ja-JP"/>
              </w:rPr>
              <w:tab/>
            </w:r>
            <w:r w:rsidRPr="007D25B0">
              <w:rPr>
                <w:rFonts w:ascii="Times New Roman" w:hAnsi="Times New Roman"/>
                <w:b/>
                <w:lang w:val="en-US" w:eastAsia="ja-JP"/>
              </w:rPr>
              <w:t>mvd</w:t>
            </w:r>
            <w:r w:rsidRPr="007D25B0">
              <w:rPr>
                <w:rFonts w:ascii="Times New Roman" w:hAnsi="Times New Roman"/>
                <w:b/>
                <w:lang w:val="en-US" w:eastAsia="ko-KR"/>
              </w:rPr>
              <w:t>_</w:t>
            </w:r>
            <w:r w:rsidRPr="007D25B0">
              <w:rPr>
                <w:rFonts w:ascii="Times New Roman" w:hAnsi="Times New Roman"/>
                <w:b/>
                <w:lang w:val="en-US" w:eastAsia="ja-JP"/>
              </w:rPr>
              <w:t>l1</w:t>
            </w:r>
            <w:r w:rsidRPr="007D25B0">
              <w:rPr>
                <w:rFonts w:ascii="Times New Roman" w:hAnsi="Times New Roman"/>
                <w:b/>
                <w:lang w:val="en-US" w:eastAsia="ko-KR"/>
              </w:rPr>
              <w:t>_</w:t>
            </w:r>
            <w:r w:rsidRPr="007D25B0">
              <w:rPr>
                <w:rFonts w:ascii="Times New Roman" w:hAnsi="Times New Roman"/>
                <w:b/>
                <w:lang w:val="en-US" w:eastAsia="ja-JP"/>
              </w:rPr>
              <w:t>zero</w:t>
            </w:r>
            <w:r w:rsidRPr="007D25B0">
              <w:rPr>
                <w:rFonts w:ascii="Times New Roman" w:hAnsi="Times New Roman"/>
                <w:b/>
                <w:lang w:val="en-US" w:eastAsia="ko-KR"/>
              </w:rPr>
              <w:t>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ko-KR"/>
              </w:rPr>
              <w:t>cabac_init_</w:t>
            </w:r>
            <w:r w:rsidRPr="007D25B0">
              <w:rPr>
                <w:rFonts w:ascii="Times New Roman" w:eastAsia="MS Mincho" w:hAnsi="Times New Roman"/>
                <w:lang w:val="en-US" w:eastAsia="ja-JP"/>
              </w:rPr>
              <w:t>present_</w:t>
            </w:r>
            <w:r w:rsidRPr="007D25B0">
              <w:rPr>
                <w:rFonts w:ascii="Times New Roman" w:hAnsi="Times New Roman"/>
                <w:lang w:val="en-US" w:eastAsia="ko-KR"/>
              </w:rPr>
              <w:t>flag</w:t>
            </w:r>
            <w:r w:rsidRPr="007D25B0">
              <w:rPr>
                <w:rFonts w:ascii="Times New Roman" w:hAnsi="Times New Roman"/>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cabac_init_</w:t>
            </w:r>
            <w:r w:rsidRPr="007D25B0">
              <w:rPr>
                <w:rFonts w:ascii="Times New Roman" w:eastAsia="MS Mincho" w:hAnsi="Times New Roman"/>
                <w:b/>
                <w:lang w:val="en-US" w:eastAsia="ja-JP"/>
              </w:rPr>
              <w:t>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slice_temporal_mvp_enabled_flag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slice_type  = =  B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collocated_from_l0_flag</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 collocated_from_l0_flag  &amp;&amp;  num_ref_idx_l0_active_minus1 &gt; 0 )  | |</w:t>
            </w:r>
            <w:r w:rsidRPr="007D25B0">
              <w:rPr>
                <w:rFonts w:ascii="Times New Roman" w:hAnsi="Times New Roman"/>
                <w:lang w:val="en-US" w:eastAsia="ko-KR"/>
              </w:rPr>
              <w:br/>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!collocated_from_l0_flag  &amp;&amp;  num_ref_idx_l1_active_minus1 &gt; 0 )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collocated_ref_idx</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 xml:space="preserve">if( ( weighted_pred_flag  &amp;&amp;  </w:t>
            </w:r>
            <w:r w:rsidRPr="007D25B0">
              <w:rPr>
                <w:rFonts w:ascii="Times New Roman" w:hAnsi="Times New Roman"/>
                <w:lang w:val="en-US" w:eastAsia="ja-JP"/>
              </w:rPr>
              <w:t xml:space="preserve">slice_type  </w:t>
            </w:r>
            <w:r w:rsidRPr="007D25B0">
              <w:rPr>
                <w:rFonts w:ascii="Times New Roman" w:hAnsi="Times New Roman"/>
                <w:lang w:val="en-US"/>
              </w:rPr>
              <w:t>= =  P )  |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 xml:space="preserve"> ( weighted_bipred_flag  &amp;&amp;  slice_type  = =  B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pred_weight_table(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five_minus_max_num_merge_cand</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lastRenderedPageBreak/>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b/>
                <w:lang w:val="en-US"/>
              </w:rPr>
              <w:t>slice_qp_</w:t>
            </w:r>
            <w:r w:rsidRPr="007D25B0">
              <w:rPr>
                <w:rFonts w:ascii="Times New Roman" w:hAnsi="Times New Roman"/>
                <w:b/>
                <w:lang w:val="en-US" w:eastAsia="ja-JP"/>
              </w:rPr>
              <w:t>delta</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pps_slice_chroma_qp_offsets_present_flag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slice_cb_qp_offset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slice_cr_qp_offset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w:t>
            </w:r>
            <w:r w:rsidRPr="007D25B0">
              <w:rPr>
                <w:rFonts w:ascii="Times New Roman" w:hAnsi="Times New Roman"/>
                <w:b/>
                <w:bCs/>
                <w:lang w:val="en-US"/>
              </w:rPr>
              <w:t>deblocking_filter_disabled_flag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!slice_deblocking_filter_disabled_flag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slice_beta_offset_div2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slice_tc_offset_div2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if( pps_loop_filter_across_slices_enabled_flag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 slice_sao_luma_flag  | |  slice_sao_chroma_flag  | |</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!slice_deblocking_filter_disabled_flag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slice_loop_filter_across_slices_enabled_flag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rPr>
              <w:t>if( tiles_enabled_flag  | |  entropy_coding_sync_enabled_flag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num_entry_point_offsets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num_entry_point_offsets &gt;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offset_len_minus1</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for( i = 0; i &lt; num_entry_point_offsets;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entry_point_offset_minus1</w:t>
            </w:r>
            <w:r w:rsidRPr="007D25B0">
              <w:rPr>
                <w:rFonts w:ascii="Times New Roman" w:hAnsi="Times New Roman"/>
                <w:bCs/>
                <w:lang w:val="en-US"/>
              </w:rPr>
              <w:t>[</w:t>
            </w:r>
            <w:r w:rsidRPr="007D25B0">
              <w:rPr>
                <w:rFonts w:ascii="Times New Roman" w:hAnsi="Times New Roman"/>
                <w:lang w:val="en-US"/>
              </w:rPr>
              <w:t> i </w:t>
            </w:r>
            <w:r w:rsidRPr="007D25B0">
              <w:rPr>
                <w:rFonts w:ascii="Times New Roman" w:hAnsi="Times New Roman"/>
                <w:bCs/>
                <w:lang w:val="en-US"/>
              </w:rPr>
              <w:t>]</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slice_segment_header_extension_present_flag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slice_segment_header_extension_length</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i = 0; i &lt; slice_segment_header_extension_length;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rPr>
              <w:t>slice_segment_header_extension_data_byte</w:t>
            </w:r>
            <w:r w:rsidRPr="007D25B0">
              <w:rPr>
                <w:rFonts w:ascii="Times New Roman" w:hAnsi="Times New Roman"/>
                <w:lang w:val="en-US"/>
              </w:rPr>
              <w:t>[ i ]</w:t>
            </w:r>
          </w:p>
        </w:tc>
        <w:tc>
          <w:tcPr>
            <w:tcW w:w="1152" w:type="dxa"/>
          </w:tcPr>
          <w:p w:rsidR="008B3821" w:rsidRPr="007D25B0" w:rsidRDefault="008B3821" w:rsidP="00C73469">
            <w:pPr>
              <w:pStyle w:val="tablecell"/>
              <w:rPr>
                <w:lang w:val="en-US" w:eastAsia="ko-KR"/>
              </w:rPr>
            </w:pPr>
            <w:r w:rsidRPr="007D25B0">
              <w:rPr>
                <w:lang w:val="en-US" w:eastAsia="ko-KR"/>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t>byte_alignment(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eastAsia="ko-KR"/>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syntax</w:t>
      </w:r>
    </w:p>
    <w:p w:rsidR="008B3821" w:rsidRPr="007D25B0" w:rsidRDefault="008B3821" w:rsidP="008B3821">
      <w:pPr>
        <w:pStyle w:val="3N"/>
        <w:rPr>
          <w:lang w:val="en-US"/>
        </w:rPr>
      </w:pPr>
      <w:r w:rsidRPr="007D25B0">
        <w:rPr>
          <w:lang w:val="en-US"/>
        </w:rPr>
        <w:t>The specifications in subclause 7.3.6.2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syntax</w:t>
      </w:r>
    </w:p>
    <w:p w:rsidR="008B3821" w:rsidRPr="007D25B0" w:rsidRDefault="008B3821" w:rsidP="008B3821">
      <w:pPr>
        <w:pStyle w:val="3N"/>
        <w:rPr>
          <w:lang w:val="en-US"/>
        </w:rPr>
      </w:pPr>
      <w:r w:rsidRPr="007D25B0">
        <w:rPr>
          <w:lang w:val="en-US"/>
        </w:rPr>
        <w:t>The specifications in subclause 7.3.6.3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8" w:name="_Toc366771956"/>
      <w:r w:rsidRPr="007D25B0">
        <w:rPr>
          <w:lang w:val="en-US"/>
        </w:rPr>
        <w:t>Short-term reference picture set syntax</w:t>
      </w:r>
      <w:bookmarkEnd w:id="1198"/>
    </w:p>
    <w:p w:rsidR="008B3821" w:rsidRPr="007D25B0" w:rsidRDefault="008B3821" w:rsidP="008B3821">
      <w:pPr>
        <w:pStyle w:val="3N"/>
        <w:rPr>
          <w:lang w:val="en-US" w:eastAsia="zh-CN"/>
        </w:rPr>
      </w:pPr>
      <w:r w:rsidRPr="007D25B0">
        <w:rPr>
          <w:lang w:val="en-US"/>
        </w:rPr>
        <w:t>The specifications in subclause 7.3.7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9" w:name="_Toc366771957"/>
      <w:r w:rsidRPr="007D25B0">
        <w:rPr>
          <w:lang w:val="en-US"/>
        </w:rPr>
        <w:t>Slice segment data syntax</w:t>
      </w:r>
      <w:bookmarkEnd w:id="1199"/>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syntax</w:t>
      </w:r>
    </w:p>
    <w:p w:rsidR="008B3821" w:rsidRPr="007D25B0" w:rsidRDefault="008B3821" w:rsidP="008B3821">
      <w:pPr>
        <w:pStyle w:val="3N"/>
        <w:rPr>
          <w:lang w:val="en-US"/>
        </w:rPr>
      </w:pPr>
      <w:r w:rsidRPr="007D25B0">
        <w:rPr>
          <w:lang w:val="en-US"/>
        </w:rPr>
        <w:t>The specifications in subclause 7.3.8.1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Coding tree unit syntax</w:t>
      </w:r>
    </w:p>
    <w:p w:rsidR="008B3821" w:rsidRPr="007D25B0" w:rsidRDefault="008B3821" w:rsidP="008B3821">
      <w:pPr>
        <w:pStyle w:val="3N"/>
        <w:rPr>
          <w:lang w:val="en-US"/>
        </w:rPr>
      </w:pPr>
      <w:r w:rsidRPr="007D25B0">
        <w:rPr>
          <w:lang w:val="en-US"/>
        </w:rPr>
        <w:t>The specifications in subclause 7.3.8.2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syntax</w:t>
      </w:r>
    </w:p>
    <w:p w:rsidR="008B3821" w:rsidRPr="007D25B0" w:rsidRDefault="008B3821" w:rsidP="008B3821">
      <w:pPr>
        <w:pStyle w:val="3N"/>
        <w:rPr>
          <w:lang w:val="en-US"/>
        </w:rPr>
      </w:pPr>
      <w:r w:rsidRPr="007D25B0">
        <w:rPr>
          <w:lang w:val="en-US"/>
        </w:rPr>
        <w:t>The specifications in subclause 7.3.8.3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syntax</w:t>
      </w:r>
    </w:p>
    <w:p w:rsidR="008B3821" w:rsidRPr="007D25B0" w:rsidRDefault="008B3821" w:rsidP="008B3821">
      <w:pPr>
        <w:pStyle w:val="3N"/>
        <w:rPr>
          <w:lang w:val="en-US"/>
        </w:rPr>
      </w:pPr>
      <w:r w:rsidRPr="007D25B0">
        <w:rPr>
          <w:lang w:val="en-US"/>
        </w:rPr>
        <w:t>The specifications in subclause 7.3.8.4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syntax</w:t>
      </w:r>
    </w:p>
    <w:p w:rsidR="008B3821" w:rsidRPr="007D25B0" w:rsidRDefault="008B3821" w:rsidP="008B3821">
      <w:pPr>
        <w:pStyle w:val="3N"/>
        <w:rPr>
          <w:lang w:val="en-US"/>
        </w:rPr>
      </w:pPr>
      <w:r w:rsidRPr="007D25B0">
        <w:rPr>
          <w:lang w:val="en-US"/>
        </w:rPr>
        <w:t>The specifications in subclause 7.3.8.5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syntax</w:t>
      </w:r>
    </w:p>
    <w:p w:rsidR="008B3821" w:rsidRPr="007D25B0" w:rsidRDefault="008B3821" w:rsidP="008B3821">
      <w:pPr>
        <w:pStyle w:val="3N"/>
        <w:rPr>
          <w:lang w:val="en-US"/>
        </w:rPr>
      </w:pPr>
      <w:r w:rsidRPr="007D25B0">
        <w:rPr>
          <w:lang w:val="en-US"/>
        </w:rPr>
        <w:t>The specifications in subclause 7.3.8.6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syntax</w:t>
      </w:r>
    </w:p>
    <w:p w:rsidR="008B3821" w:rsidRPr="007D25B0" w:rsidRDefault="008B3821" w:rsidP="008B3821">
      <w:pPr>
        <w:pStyle w:val="3N"/>
        <w:rPr>
          <w:lang w:val="en-US"/>
        </w:rPr>
      </w:pPr>
      <w:r w:rsidRPr="007D25B0">
        <w:rPr>
          <w:lang w:val="en-US"/>
        </w:rPr>
        <w:t>The specifications in subclause 7.3.8.7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syntax</w:t>
      </w:r>
    </w:p>
    <w:p w:rsidR="008B3821" w:rsidRPr="007D25B0" w:rsidRDefault="008B3821" w:rsidP="008B3821">
      <w:pPr>
        <w:pStyle w:val="3N"/>
        <w:rPr>
          <w:lang w:val="en-US"/>
        </w:rPr>
      </w:pPr>
      <w:r w:rsidRPr="007D25B0">
        <w:rPr>
          <w:lang w:val="en-US"/>
        </w:rPr>
        <w:t>The specifications in subclause 7.3.8.8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syntax</w:t>
      </w:r>
    </w:p>
    <w:p w:rsidR="008B3821" w:rsidRPr="007D25B0" w:rsidRDefault="008B3821" w:rsidP="008B3821">
      <w:pPr>
        <w:pStyle w:val="3N"/>
        <w:rPr>
          <w:lang w:val="en-US"/>
        </w:rPr>
      </w:pPr>
      <w:r w:rsidRPr="007D25B0">
        <w:rPr>
          <w:lang w:val="en-US"/>
        </w:rPr>
        <w:t>The specifications in subclause 7.3.8.9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syntax</w:t>
      </w:r>
    </w:p>
    <w:p w:rsidR="008B3821" w:rsidRPr="007D25B0" w:rsidRDefault="008B3821" w:rsidP="008B3821">
      <w:pPr>
        <w:pStyle w:val="3N"/>
        <w:rPr>
          <w:lang w:val="en-US"/>
        </w:rPr>
      </w:pPr>
      <w:r w:rsidRPr="007D25B0">
        <w:rPr>
          <w:lang w:val="en-US"/>
        </w:rPr>
        <w:t>The specifications in subclause 7.3.8.10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syntax</w:t>
      </w:r>
    </w:p>
    <w:p w:rsidR="008B3821" w:rsidRPr="007D25B0" w:rsidRDefault="008B3821" w:rsidP="008B3821">
      <w:pPr>
        <w:pStyle w:val="3N"/>
        <w:rPr>
          <w:lang w:val="en-US"/>
        </w:rPr>
      </w:pPr>
      <w:r w:rsidRPr="007D25B0">
        <w:rPr>
          <w:lang w:val="en-US"/>
        </w:rPr>
        <w:t>The specifications in subclause 7.3.8.11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00" w:name="_Toc366771958"/>
      <w:r w:rsidRPr="007D25B0">
        <w:rPr>
          <w:lang w:val="en-US"/>
        </w:rPr>
        <w:t>Semantics</w:t>
      </w:r>
      <w:bookmarkEnd w:id="1200"/>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1" w:name="_Toc366771959"/>
      <w:r w:rsidRPr="007D25B0">
        <w:rPr>
          <w:lang w:val="en-US"/>
        </w:rPr>
        <w:t>General</w:t>
      </w:r>
      <w:bookmarkEnd w:id="1201"/>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2" w:name="_Toc366771960"/>
      <w:r w:rsidRPr="007D25B0">
        <w:rPr>
          <w:lang w:val="en-US"/>
        </w:rPr>
        <w:t>NAL unit semantics</w:t>
      </w:r>
      <w:bookmarkEnd w:id="1202"/>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NAL unit semantics</w:t>
      </w:r>
    </w:p>
    <w:p w:rsidR="008B3821" w:rsidRPr="007D25B0" w:rsidRDefault="008B3821" w:rsidP="008B3821">
      <w:pPr>
        <w:pStyle w:val="3N"/>
        <w:rPr>
          <w:lang w:val="en-US"/>
        </w:rPr>
      </w:pPr>
      <w:r w:rsidRPr="007D25B0">
        <w:rPr>
          <w:lang w:val="en-US"/>
        </w:rPr>
        <w:t>The specifications in subclause 7.4.2.1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semantics</w:t>
      </w:r>
    </w:p>
    <w:p w:rsidR="008B3821" w:rsidRPr="007D25B0" w:rsidRDefault="008B3821" w:rsidP="008B3821">
      <w:pPr>
        <w:pStyle w:val="3N"/>
        <w:rPr>
          <w:lang w:val="en-US"/>
        </w:rPr>
      </w:pPr>
      <w:r w:rsidRPr="007D25B0">
        <w:rPr>
          <w:lang w:val="en-US"/>
        </w:rPr>
        <w:t>The specifications in subclause 7.4.2.2 apply with following modifications and additions.</w:t>
      </w:r>
    </w:p>
    <w:p w:rsidR="008B3821" w:rsidRPr="007D25B0" w:rsidRDefault="008B3821" w:rsidP="008B3821">
      <w:pPr>
        <w:pStyle w:val="3N"/>
        <w:rPr>
          <w:bCs/>
        </w:rPr>
      </w:pPr>
      <w:proofErr w:type="gramStart"/>
      <w:r w:rsidRPr="007D25B0">
        <w:rPr>
          <w:b/>
          <w:bCs/>
          <w:lang w:val="en-US"/>
        </w:rPr>
        <w:t>nal_unit_type</w:t>
      </w:r>
      <w:proofErr w:type="gramEnd"/>
      <w:r w:rsidRPr="007D25B0">
        <w:rPr>
          <w:bCs/>
          <w:lang w:val="en-US"/>
        </w:rPr>
        <w:t xml:space="preserve"> specifies the type of RBSP data structure contained in the NAL unit as specified in Table 7 1.</w:t>
      </w:r>
    </w:p>
    <w:p w:rsidR="008B3821" w:rsidRPr="007D25B0" w:rsidRDefault="008B3821" w:rsidP="008B3821">
      <w:pPr>
        <w:pStyle w:val="3N"/>
        <w:rPr>
          <w:bCs/>
          <w:lang w:val="en-US"/>
        </w:rPr>
      </w:pPr>
      <w:r w:rsidRPr="007D25B0">
        <w:rPr>
          <w:bCs/>
          <w:lang w:val="en-US"/>
        </w:rPr>
        <w:t>When one picture picA of a layer layerA has nal_unit_type equal to TSA_N or TSA_R, each picture in the same access unit as picA in a direct or indirect reference layer of layerA shall have nal_unit_type equal to TSA_N or TSA_R.</w:t>
      </w:r>
    </w:p>
    <w:p w:rsidR="008B3821" w:rsidRPr="007D25B0" w:rsidRDefault="008B3821" w:rsidP="008B3821">
      <w:pPr>
        <w:pStyle w:val="3N"/>
        <w:rPr>
          <w:bCs/>
          <w:lang w:val="en-US"/>
        </w:rPr>
      </w:pPr>
      <w:r w:rsidRPr="007D25B0">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8B3821" w:rsidRPr="007D25B0" w:rsidRDefault="008B3821" w:rsidP="008B3821">
      <w:pPr>
        <w:pStyle w:val="3N"/>
        <w:rPr>
          <w:lang w:val="en-US"/>
        </w:rPr>
      </w:pPr>
      <w:proofErr w:type="gramStart"/>
      <w:r w:rsidRPr="007D25B0">
        <w:rPr>
          <w:b/>
          <w:bCs/>
          <w:lang w:val="en-US"/>
        </w:rPr>
        <w:t>nuh_layer_id</w:t>
      </w:r>
      <w:proofErr w:type="gramEnd"/>
      <w:r w:rsidRPr="007D25B0">
        <w:rPr>
          <w:bCs/>
          <w:lang w:val="en-US"/>
        </w:rPr>
        <w:t xml:space="preserve"> specifies the identifier of the layer</w:t>
      </w:r>
      <w:r w:rsidRPr="007D25B0">
        <w:rPr>
          <w:lang w:val="en-US"/>
        </w:rPr>
        <w:t>.</w:t>
      </w:r>
    </w:p>
    <w:p w:rsidR="008B3821" w:rsidRPr="007D25B0" w:rsidRDefault="008B3821" w:rsidP="008B3821">
      <w:pPr>
        <w:pStyle w:val="3N"/>
        <w:rPr>
          <w:lang w:val="en-US"/>
        </w:rPr>
      </w:pPr>
      <w:r w:rsidRPr="007D25B0">
        <w:rPr>
          <w:lang w:val="en-US"/>
        </w:rPr>
        <w:t xml:space="preserve">When nal_unit_type is equal to AUD_NUT, the value of nuh_layer_id </w:t>
      </w:r>
      <w:r w:rsidRPr="007D25B0">
        <w:rPr>
          <w:lang w:val="en-US" w:eastAsia="de-DE"/>
        </w:rPr>
        <w:t>shall be equal to the minimum of the nuh_layer_id values of all VCL NAL units in the access unit.</w:t>
      </w:r>
    </w:p>
    <w:p w:rsidR="008B3821" w:rsidRPr="007D25B0" w:rsidRDefault="008B3821" w:rsidP="008B3821">
      <w:pPr>
        <w:pStyle w:val="3N"/>
        <w:rPr>
          <w:lang w:val="en-US" w:eastAsia="de-DE"/>
        </w:rPr>
      </w:pPr>
      <w:r w:rsidRPr="007D25B0">
        <w:rPr>
          <w:lang w:val="en-US" w:eastAsia="de-DE"/>
        </w:rPr>
        <w:t>When nal_unit_type is equal to VPS_NUT, the value of nuh_layer_id shall be equal to 0</w:t>
      </w:r>
      <w:r w:rsidRPr="007D25B0">
        <w:rPr>
          <w:szCs w:val="24"/>
          <w:lang w:val="en-US" w:eastAsia="de-DE"/>
        </w:rPr>
        <w:t>. Decoder shall ignore NAL units with nal_unit_type equal to VPS_NUT and nuh_layer_id greater than 0</w:t>
      </w:r>
      <w:r w:rsidRPr="007D25B0">
        <w:rPr>
          <w:lang w:val="en-US" w:eastAsia="de-DE"/>
        </w:rPr>
        <w:t>.</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Encapsulation of an SODB within an RBSP (informative)</w:t>
      </w:r>
    </w:p>
    <w:p w:rsidR="008B3821" w:rsidRPr="007D25B0" w:rsidRDefault="008B3821" w:rsidP="008B3821">
      <w:pPr>
        <w:pStyle w:val="3N"/>
        <w:rPr>
          <w:lang w:val="en-US"/>
        </w:rPr>
      </w:pPr>
      <w:r w:rsidRPr="007D25B0">
        <w:rPr>
          <w:lang w:val="en-US"/>
        </w:rPr>
        <w:t>The specifications in subclause 7.4.2.3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Order of NAL units and association to coded pictures, access units, and coded video sequences</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General</w:t>
      </w:r>
    </w:p>
    <w:p w:rsidR="008B3821" w:rsidRPr="007D25B0" w:rsidRDefault="008B3821" w:rsidP="008B3821">
      <w:pPr>
        <w:pStyle w:val="3N"/>
        <w:rPr>
          <w:lang w:val="en-US"/>
        </w:rPr>
      </w:pPr>
      <w:r w:rsidRPr="007D25B0">
        <w:rPr>
          <w:lang w:val="en-US"/>
        </w:rPr>
        <w:t>The specifications in subclause 7.4.2.4.1 apply with the following additions.</w:t>
      </w:r>
    </w:p>
    <w:p w:rsidR="008B3821" w:rsidRPr="007D25B0" w:rsidRDefault="008B3821" w:rsidP="008B3821">
      <w:pPr>
        <w:pStyle w:val="3N"/>
        <w:rPr>
          <w:lang w:val="en-US"/>
        </w:rPr>
      </w:pPr>
      <w:r w:rsidRPr="007D25B0">
        <w:rPr>
          <w:lang w:val="en-US"/>
        </w:rPr>
        <w:t>A coded picture with nuh_layer_id equal to nuhLayerIdA shall precede, in decoding order, all coded pictures with nuh_layer_id greater than nuhLayerIdA in the same access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VPS, SPS and PPS RBSPs and their activation</w:t>
      </w:r>
    </w:p>
    <w:p w:rsidR="008B3821" w:rsidRPr="007D25B0" w:rsidRDefault="008B3821" w:rsidP="008B3821">
      <w:pPr>
        <w:pStyle w:val="3N"/>
        <w:rPr>
          <w:lang w:val="en-US"/>
        </w:rPr>
      </w:pPr>
      <w:r w:rsidRPr="007D25B0">
        <w:rPr>
          <w:lang w:val="en-US"/>
        </w:rPr>
        <w:t>The specifications in subclause 7.4.2.4.2 apply with the following additions.</w:t>
      </w:r>
    </w:p>
    <w:p w:rsidR="008B3821" w:rsidRPr="007D25B0" w:rsidRDefault="008B3821" w:rsidP="008B3821">
      <w:pPr>
        <w:rPr>
          <w:lang w:val="en-US"/>
        </w:rPr>
      </w:pPr>
      <w:r w:rsidRPr="007D25B0">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rPr>
          <w:lang w:val="en-US"/>
        </w:rPr>
      </w:pPr>
      <w:r w:rsidRPr="007D25B0">
        <w:rPr>
          <w:lang w:val="en-US"/>
        </w:rPr>
        <w:t>An activated VPS RBSP shall remain active until the end of the bitstream or until it is deactivated by another VPS RBSP in an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numPr>
          <w:ilvl w:val="12"/>
          <w:numId w:val="0"/>
        </w:numPr>
        <w:rPr>
          <w:lang w:val="en-US"/>
        </w:rPr>
      </w:pPr>
      <w:r w:rsidRPr="007D25B0">
        <w:rPr>
          <w:lang w:val="en-US"/>
        </w:rPr>
        <w:t>Each PPS RBSP is initially considered not active for any layer with nuh_layer_id greater than 0 at the start of the operation of the decoding process. At most one PPS RBSP is considered active for each non-zero nuh_layer_id value at any given moment during the operation of the decoding process, and the activation of any particular PPS RBSP for a particular non-zero nuh_layer_id value results in the deactivation of the previously-active PPS RBSP for that non-zero nuh_layer_id value (if any).</w:t>
      </w:r>
    </w:p>
    <w:p w:rsidR="008B3821" w:rsidRPr="007D25B0" w:rsidRDefault="008B3821" w:rsidP="008B3821">
      <w:pPr>
        <w:numPr>
          <w:ilvl w:val="12"/>
          <w:numId w:val="0"/>
        </w:numPr>
        <w:rPr>
          <w:lang w:val="en-US"/>
        </w:rPr>
      </w:pPr>
      <w:r w:rsidRPr="007D25B0">
        <w:rPr>
          <w:lang w:val="en-US"/>
        </w:rPr>
        <w:t xml:space="preserve">When a PPS RBSP (with a particular value of pps_pic_parameter_set_id) is not active for a nuh_layer_id value and it is referred to by a coded slice </w:t>
      </w:r>
      <w:r w:rsidRPr="007D25B0">
        <w:rPr>
          <w:lang w:val="en-US" w:eastAsia="ja-JP"/>
        </w:rPr>
        <w:t xml:space="preserve">segment </w:t>
      </w:r>
      <w:r w:rsidRPr="007D25B0">
        <w:rPr>
          <w:lang w:val="en-US"/>
        </w:rPr>
        <w:t>NAL unit (using a value of slice_pic_parameter_set_id equal to the pps_pic_parameter_set_id and having that value of nuh_layer_id), it is activated for that nuh_layer_id value. This PPS RBSP is called the active layer PPS RBSP for that nuh_layer_id value until it is deactivated by the activation of another PPS RBSP for the same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 The nuh_layer_id value of the NAL unit containing the PPS RBSP that is activated for nuh_layer_id equal to nuhLayerIdA shall be less than or equal to nuhLayerIdA. The same PPS RBSP may be the active layer PPS for more than one nuh_layer_id value.</w:t>
      </w:r>
    </w:p>
    <w:p w:rsidR="008B3821" w:rsidRPr="007D25B0" w:rsidRDefault="008B3821" w:rsidP="008B3821">
      <w:pPr>
        <w:numPr>
          <w:ilvl w:val="12"/>
          <w:numId w:val="0"/>
        </w:numPr>
        <w:rPr>
          <w:lang w:val="en-US"/>
        </w:rPr>
      </w:pPr>
      <w:r w:rsidRPr="007D25B0">
        <w:rPr>
          <w:lang w:val="en-US"/>
        </w:rPr>
        <w:t>Any PPS NAL unit containing the value of pps_pic_parameter_set_id for the active layer PPS RBSP for a coded picture shall have the same content as that of the active layer PPS RBSP for the coded picture, unless it follows the last VCL NAL unit of the coded picture and precedes the first VCL NAL unit of another coded picture.</w:t>
      </w:r>
    </w:p>
    <w:p w:rsidR="008B3821" w:rsidRPr="007D25B0" w:rsidRDefault="008B3821" w:rsidP="008B3821">
      <w:pPr>
        <w:numPr>
          <w:ilvl w:val="12"/>
          <w:numId w:val="0"/>
        </w:numPr>
        <w:rPr>
          <w:lang w:val="en-US"/>
        </w:rPr>
      </w:pPr>
      <w:r w:rsidRPr="007D25B0">
        <w:rPr>
          <w:lang w:val="en-US"/>
        </w:rPr>
        <w:t>Each SPS RBSP is initially considered not active for any layer with nuh_layer_id greater than 0 at the start of the operation of the decoding process. At most one SPS RBSP is considered active for each non-zero nuh_layer_id value at any given moment during the operation of the decoding process, and the activation of any particular SPS RBSP for a particular non-zero nuh_layer_id value results in the deactivation of the previously-active SPS RBSP for that non-zero nuh_layer_id value (if any).</w:t>
      </w:r>
    </w:p>
    <w:p w:rsidR="008B3821" w:rsidRPr="007D25B0" w:rsidRDefault="008B3821" w:rsidP="008B3821">
      <w:pPr>
        <w:numPr>
          <w:ilvl w:val="12"/>
          <w:numId w:val="0"/>
        </w:numPr>
        <w:rPr>
          <w:lang w:val="en-US"/>
        </w:rPr>
      </w:pPr>
      <w:r w:rsidRPr="007D25B0">
        <w:rPr>
          <w:lang w:val="en-US"/>
        </w:rPr>
        <w:t>When an SPS RBSP (with a particular value of sps_seq_parameter_set_id) is not already active for a nuh_layer_id value and it is referred to by activation of a PPS RBSP for that nuh_layer_id value (in which pps_seq_parameter_set_id is equal to the sps_seq_parameter_set_id value), it is activated for that nuh_layer_id value. This SPS RBSP is called the active layer SPS RBSP for that nuh_layer_id value until it is deactivated by the activation of another SPS RBSP for the same layer. An SPS RBSP, with that particular value of sps_seq_parameter_set_id shall be available to the decoding process prior to its activation, included in at least one access unit with TemporalId equal to 0 or provided through external means. An activated SPS RBSP for a particular nuh_layer_id value shall remain active for a sequence of pictures in decoding order with that nuh_layer_id value starting from a LIP picture having that nuh_layer_id value, inclusive, until either the next LIP picture with that nuh_layer_id value, exclusive, or the end of the CVS, whichever is earlier. The nuh_layer_id value the NAL unit containing the SPS RBSP that is activated for nuh_layer_id equal to nuhLayerIdA shall be less than or equal to nuhLayerIdA. The same SPS RBSP may be the active layer SPS for more than one nuh_layer_id value.</w:t>
      </w:r>
    </w:p>
    <w:p w:rsidR="008B3821" w:rsidRPr="007D25B0" w:rsidRDefault="008B3821" w:rsidP="008B3821">
      <w:pPr>
        <w:numPr>
          <w:ilvl w:val="12"/>
          <w:numId w:val="0"/>
        </w:numPr>
        <w:rPr>
          <w:lang w:val="en-US"/>
        </w:rPr>
      </w:pPr>
      <w:r w:rsidRPr="007D25B0">
        <w:rPr>
          <w:lang w:val="en-US"/>
        </w:rPr>
        <w:lastRenderedPageBreak/>
        <w:t>Any SPS NAL unit containing the value of sps_seq_parameter_set_id for the active layer SPS RBSP shall have the same content as that of the active layer SPS RBSP unless it follows the last coded picture for which the active layer SPS is required to be active and precedes the first NAL unit activating a SPS of the same value of seq_parameter_set_id.</w:t>
      </w:r>
    </w:p>
    <w:p w:rsidR="008B3821" w:rsidRPr="007D25B0" w:rsidRDefault="008B3821" w:rsidP="008B3821">
      <w:pPr>
        <w:rPr>
          <w:lang w:val="en-US"/>
        </w:rPr>
      </w:pPr>
      <w:r w:rsidRPr="007D25B0">
        <w:rPr>
          <w:lang w:val="en-US"/>
        </w:rPr>
        <w:t>During operation of the decoding process for VCL NAL units with a non-zero nuh_layer_id value, the values of parameters of the active layer SPS for that non-zero nuh_layer_id value, and the active layer PPS RBSP for that non-zero nuh_layer_id value are considered in effect.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access units and their association to CVS</w:t>
      </w:r>
    </w:p>
    <w:p w:rsidR="008B3821" w:rsidRPr="007D25B0" w:rsidRDefault="008B3821" w:rsidP="008B3821">
      <w:pPr>
        <w:pStyle w:val="3N"/>
        <w:rPr>
          <w:lang w:val="en-US"/>
        </w:rPr>
      </w:pPr>
      <w:r w:rsidRPr="007D25B0">
        <w:rPr>
          <w:lang w:val="en-US"/>
        </w:rPr>
        <w:t>The specifications in subclause 7.4.2.4.3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NAL units and coded pictures and association to access units</w:t>
      </w:r>
    </w:p>
    <w:p w:rsidR="008B3821" w:rsidRPr="007D25B0" w:rsidRDefault="008B3821" w:rsidP="008B3821">
      <w:pPr>
        <w:rPr>
          <w:lang w:val="en-US"/>
        </w:rPr>
      </w:pPr>
      <w:r w:rsidRPr="007D25B0">
        <w:rPr>
          <w:lang w:val="en-US"/>
        </w:rPr>
        <w:t>The specifications in subclause 7.4.2.4.4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VCL NAL units and association to coded pictures</w:t>
      </w:r>
    </w:p>
    <w:p w:rsidR="008B3821" w:rsidRPr="007D25B0" w:rsidRDefault="008B3821" w:rsidP="008B3821">
      <w:pPr>
        <w:rPr>
          <w:lang w:val="en-US"/>
        </w:rPr>
      </w:pPr>
      <w:r w:rsidRPr="007D25B0">
        <w:rPr>
          <w:lang w:val="en-US"/>
        </w:rPr>
        <w:t>The specifications in subclause 7.4.2.4.5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3" w:name="_Toc366771961"/>
      <w:r w:rsidRPr="007D25B0">
        <w:rPr>
          <w:lang w:val="en-US"/>
        </w:rPr>
        <w:t>Raw byte sequence payloads, trailing bits, and byte alignment semantics</w:t>
      </w:r>
      <w:bookmarkEnd w:id="1203"/>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 semantics</w:t>
      </w:r>
    </w:p>
    <w:p w:rsidR="008B3821" w:rsidRPr="007D25B0" w:rsidRDefault="008B3821" w:rsidP="008B3821">
      <w:pPr>
        <w:pStyle w:val="3N"/>
        <w:rPr>
          <w:lang w:val="en-US"/>
        </w:rPr>
      </w:pPr>
      <w:r w:rsidRPr="007D25B0">
        <w:rPr>
          <w:lang w:val="en-US"/>
        </w:rPr>
        <w:t>The specifications in subclause 7.4.3.1 apply with following modifications and additions.</w:t>
      </w:r>
    </w:p>
    <w:p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layerSetLayerIdList</w:t>
      </w:r>
      <w:proofErr w:type="gramEnd"/>
      <w:r w:rsidRPr="007D25B0">
        <w:rPr>
          <w:lang w:val="en-US"/>
        </w:rPr>
        <w:t xml:space="preserve"> is replaced by LayerSetLayerIdList.</w:t>
      </w:r>
    </w:p>
    <w:p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numLayersInIdList</w:t>
      </w:r>
      <w:proofErr w:type="gramEnd"/>
      <w:r w:rsidRPr="007D25B0">
        <w:rPr>
          <w:lang w:val="en-US"/>
        </w:rPr>
        <w:t xml:space="preserve"> is replaced by NumLayersInIdList.</w:t>
      </w:r>
    </w:p>
    <w:p w:rsidR="008B3821" w:rsidRPr="007D25B0" w:rsidRDefault="008B3821" w:rsidP="008B3821">
      <w:pPr>
        <w:tabs>
          <w:tab w:val="left" w:pos="2977"/>
        </w:tabs>
        <w:rPr>
          <w:bCs/>
          <w:lang w:val="en-US"/>
        </w:rPr>
      </w:pPr>
      <w:proofErr w:type="gramStart"/>
      <w:r w:rsidRPr="007D25B0">
        <w:rPr>
          <w:b/>
          <w:bCs/>
          <w:lang w:val="en-US"/>
        </w:rPr>
        <w:t>vps_extension_offset</w:t>
      </w:r>
      <w:proofErr w:type="gramEnd"/>
      <w:r w:rsidRPr="007D25B0">
        <w:rPr>
          <w:b/>
          <w:bCs/>
          <w:lang w:val="en-US"/>
        </w:rPr>
        <w:t xml:space="preserve"> </w:t>
      </w:r>
      <w:r w:rsidRPr="007D25B0">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8B3821" w:rsidRPr="007D25B0" w:rsidRDefault="008B3821" w:rsidP="008B3821">
      <w:pPr>
        <w:pStyle w:val="Note1CharCharCharCharCharChar"/>
        <w:rPr>
          <w:lang w:val="en-US"/>
        </w:rPr>
      </w:pPr>
      <w:r w:rsidRPr="007D25B0">
        <w:rPr>
          <w:lang w:val="en-US"/>
        </w:rPr>
        <w:t>NOTE – 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8B3821" w:rsidRPr="007D25B0" w:rsidRDefault="008B3821" w:rsidP="008B3821">
      <w:pPr>
        <w:rPr>
          <w:szCs w:val="22"/>
          <w:lang w:val="en-US"/>
        </w:rPr>
      </w:pPr>
      <w:proofErr w:type="gramStart"/>
      <w:r w:rsidRPr="007D25B0">
        <w:rPr>
          <w:b/>
          <w:szCs w:val="22"/>
          <w:lang w:val="en-US"/>
        </w:rPr>
        <w:t>vps_extension_flag</w:t>
      </w:r>
      <w:proofErr w:type="gramEnd"/>
      <w:r w:rsidRPr="007D25B0">
        <w:rPr>
          <w:szCs w:val="22"/>
          <w:lang w:val="en-US"/>
        </w:rPr>
        <w:t xml:space="preserve"> equal to 0 specifies that no vps_extension( ) syntax structure is present in the VPS RBSP syntax structure. </w:t>
      </w:r>
      <w:proofErr w:type="gramStart"/>
      <w:r w:rsidRPr="007D25B0">
        <w:rPr>
          <w:szCs w:val="22"/>
          <w:lang w:val="en-US"/>
        </w:rPr>
        <w:t>vps_extension_flag</w:t>
      </w:r>
      <w:proofErr w:type="gramEnd"/>
      <w:r w:rsidRPr="007D25B0">
        <w:rPr>
          <w:szCs w:val="22"/>
          <w:lang w:val="en-US"/>
        </w:rPr>
        <w:t xml:space="preserve"> equal to 1 specifies that the vps_extension( ) syntax structure is present in the VPS RBSP syntax structure. When vps_max_layers_minus1 is greater than 0, vps_extension_flag shall be equal to 1.</w:t>
      </w:r>
    </w:p>
    <w:p w:rsidR="008B3821" w:rsidRPr="007D25B0" w:rsidRDefault="008B3821" w:rsidP="008B3821">
      <w:pPr>
        <w:pStyle w:val="3N"/>
        <w:rPr>
          <w:bCs/>
          <w:lang w:val="en-US"/>
        </w:rPr>
      </w:pPr>
      <w:proofErr w:type="gramStart"/>
      <w:r w:rsidRPr="007D25B0">
        <w:rPr>
          <w:b/>
          <w:bCs/>
          <w:lang w:val="en-US"/>
        </w:rPr>
        <w:t>vps_extension_alignment_bit_equal_to_one</w:t>
      </w:r>
      <w:proofErr w:type="gramEnd"/>
      <w:r w:rsidRPr="007D25B0">
        <w:rPr>
          <w:bCs/>
          <w:lang w:val="en-US"/>
        </w:rPr>
        <w:t xml:space="preserve"> shall be equal to 1.</w:t>
      </w:r>
    </w:p>
    <w:p w:rsidR="008B3821" w:rsidRPr="007D25B0" w:rsidRDefault="008B3821" w:rsidP="008B3821">
      <w:pPr>
        <w:pStyle w:val="3N"/>
        <w:rPr>
          <w:lang w:val="en-US"/>
        </w:rPr>
      </w:pPr>
      <w:proofErr w:type="gramStart"/>
      <w:r w:rsidRPr="007D25B0">
        <w:rPr>
          <w:b/>
          <w:lang w:val="en-US"/>
        </w:rPr>
        <w:t>vps_extension2_flag</w:t>
      </w:r>
      <w:proofErr w:type="gramEnd"/>
      <w:r w:rsidRPr="007D25B0">
        <w:rPr>
          <w:lang w:val="en-US"/>
        </w:rPr>
        <w:t xml:space="preserve"> equal to 0 specifies that no vps_extension_data_flag syntax elements are present in the VPS RBSP syntax structure. </w:t>
      </w:r>
      <w:proofErr w:type="gramStart"/>
      <w:r w:rsidRPr="007D25B0">
        <w:rPr>
          <w:lang w:val="en-US"/>
        </w:rPr>
        <w:t>vps_extension2_flag</w:t>
      </w:r>
      <w:proofErr w:type="gramEnd"/>
      <w:r w:rsidRPr="007D25B0">
        <w:rPr>
          <w:lang w:val="en-US"/>
        </w:rPr>
        <w:t xml:space="preserve"> shall be equal to 0 in bitstreams conforming to this version of this Specification. The value of 1 for vps_extension2_flag is reserved for future use by ITU</w:t>
      </w:r>
      <w:r w:rsidRPr="007D25B0">
        <w:rPr>
          <w:lang w:val="en-US"/>
        </w:rPr>
        <w:noBreakHyphen/>
        <w:t>T | ISO/IEC. Decoders shall ignore all data that follow the value 1 for vps_extension2_flag in a VPS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Video parameter set extension semantics</w:t>
      </w:r>
    </w:p>
    <w:p w:rsidR="008B3821" w:rsidRPr="007D25B0" w:rsidRDefault="008B3821" w:rsidP="008B3821">
      <w:pPr>
        <w:rPr>
          <w:lang w:val="en-US"/>
        </w:rPr>
      </w:pPr>
      <w:proofErr w:type="gramStart"/>
      <w:r w:rsidRPr="007D25B0">
        <w:rPr>
          <w:b/>
          <w:lang w:val="en-US"/>
        </w:rPr>
        <w:t>avc_base_layer_flag</w:t>
      </w:r>
      <w:proofErr w:type="gramEnd"/>
      <w:r w:rsidRPr="007D25B0">
        <w:rPr>
          <w:lang w:val="en-US"/>
        </w:rPr>
        <w:t xml:space="preserve"> equal to 1 specifies that the base layer conforms to Rec. ITU-T H.264 | ISO/IEC 14496-10. </w:t>
      </w:r>
      <w:proofErr w:type="gramStart"/>
      <w:r w:rsidRPr="007D25B0">
        <w:rPr>
          <w:lang w:val="en-US"/>
        </w:rPr>
        <w:t>avc_base_layer_flag</w:t>
      </w:r>
      <w:proofErr w:type="gramEnd"/>
      <w:r w:rsidRPr="007D25B0">
        <w:rPr>
          <w:lang w:val="en-US"/>
        </w:rPr>
        <w:t xml:space="preserve"> equal to 0 specifies that the base layer conforms to this Specification.</w:t>
      </w:r>
    </w:p>
    <w:p w:rsidR="008B3821" w:rsidRPr="007D25B0" w:rsidRDefault="008B3821" w:rsidP="008B3821">
      <w:pPr>
        <w:rPr>
          <w:lang w:val="en-US"/>
        </w:rPr>
      </w:pPr>
      <w:r w:rsidRPr="007D25B0">
        <w:rPr>
          <w:lang w:val="en-US"/>
        </w:rPr>
        <w:t>When avc_base_layer_flag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7D25B0">
        <w:rPr>
          <w:lang w:val="en-US"/>
        </w:rPr>
        <w:softHyphen/>
        <w:t>T H.264 | ISO/IEC 14496-10 subclause G.8.8.1 with any value for temporal_id as the input shall result in a set of CVSs, with each CVS conforming to one or more of the profiles specified in Rec. ITU</w:t>
      </w:r>
      <w:r w:rsidRPr="007D25B0">
        <w:rPr>
          <w:lang w:val="en-US"/>
        </w:rPr>
        <w:softHyphen/>
        <w:t>T H.264 | ISO/IEC 14496-10 Annexes A, G and H.</w:t>
      </w:r>
    </w:p>
    <w:p w:rsidR="008B3821" w:rsidRPr="007D25B0" w:rsidRDefault="008B3821" w:rsidP="008B3821">
      <w:pPr>
        <w:tabs>
          <w:tab w:val="left" w:pos="2977"/>
        </w:tabs>
        <w:rPr>
          <w:rFonts w:eastAsia="Times New Roman"/>
          <w:b/>
          <w:lang w:val="en-US"/>
        </w:rPr>
      </w:pPr>
      <w:proofErr w:type="gramStart"/>
      <w:r w:rsidRPr="007D25B0">
        <w:rPr>
          <w:b/>
          <w:bCs/>
          <w:lang w:val="en-US"/>
        </w:rPr>
        <w:t>vps_vui_offset</w:t>
      </w:r>
      <w:proofErr w:type="gramEnd"/>
      <w:r w:rsidRPr="007D25B0">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r w:rsidRPr="007D25B0">
        <w:rPr>
          <w:bCs/>
          <w:lang w:val="en-US"/>
        </w:rPr>
        <w:br/>
      </w:r>
      <w:r w:rsidRPr="007D25B0">
        <w:rPr>
          <w:rFonts w:eastAsia="Times New Roman"/>
          <w:b/>
          <w:lang w:val="en-US"/>
        </w:rPr>
        <w:t xml:space="preserve">splitting_flag </w:t>
      </w:r>
      <w:r w:rsidRPr="007D25B0">
        <w:rPr>
          <w:rFonts w:eastAsia="Times New Roman"/>
          <w:lang w:val="en-US"/>
        </w:rPr>
        <w:t xml:space="preserve">equal to 1 indicates that the </w:t>
      </w:r>
      <w:r w:rsidRPr="007D25B0">
        <w:rPr>
          <w:rFonts w:eastAsia="Batang"/>
          <w:bCs/>
          <w:lang w:eastAsia="ko-KR"/>
        </w:rPr>
        <w:t xml:space="preserve">dimension_id[ i ][ j ] syntax elements are not present and </w:t>
      </w:r>
      <w:r w:rsidRPr="007D25B0">
        <w:rPr>
          <w:rFonts w:eastAsia="Times New Roman"/>
        </w:rPr>
        <w:t>that the binary representation</w:t>
      </w:r>
      <w:r w:rsidRPr="007D25B0">
        <w:rPr>
          <w:rFonts w:eastAsia="Times New Roman"/>
          <w:lang w:val="en-US"/>
        </w:rPr>
        <w:t xml:space="preserve"> of the nuh_layer_id value in the NAL unit header are split into NumScalabilityTypes segments with lengths, in bits, according to the values of dimension_id_len_minus1[ j ] and that the </w:t>
      </w:r>
      <w:r w:rsidRPr="007D25B0">
        <w:rPr>
          <w:rFonts w:eastAsia="Times New Roman"/>
        </w:rPr>
        <w:t xml:space="preserve">values of </w:t>
      </w:r>
      <w:r w:rsidRPr="007D25B0">
        <w:rPr>
          <w:rFonts w:eastAsia="Batang"/>
          <w:bCs/>
          <w:lang w:eastAsia="ko-KR"/>
        </w:rPr>
        <w:lastRenderedPageBreak/>
        <w:t xml:space="preserve">dimension_id[ LayerIdxInVps[ nuh_layer_id ] ][ j ] </w:t>
      </w:r>
      <w:r w:rsidRPr="007D25B0">
        <w:rPr>
          <w:rFonts w:eastAsia="Times New Roman"/>
        </w:rPr>
        <w:t xml:space="preserve">are inferred from the </w:t>
      </w:r>
      <w:r w:rsidRPr="007D25B0">
        <w:rPr>
          <w:rFonts w:eastAsia="Batang"/>
          <w:bCs/>
          <w:lang w:eastAsia="ko-KR"/>
        </w:rPr>
        <w:t>NumScalabilityTypes</w:t>
      </w:r>
      <w:r w:rsidRPr="007D25B0">
        <w:rPr>
          <w:rFonts w:eastAsia="Times New Roman"/>
        </w:rPr>
        <w:t xml:space="preserve"> segments.</w:t>
      </w:r>
      <w:r w:rsidRPr="007D25B0">
        <w:rPr>
          <w:rFonts w:eastAsia="Times New Roman"/>
          <w:lang w:val="en-US"/>
        </w:rPr>
        <w:t xml:space="preserve"> </w:t>
      </w:r>
      <w:proofErr w:type="gramStart"/>
      <w:r w:rsidRPr="007D25B0">
        <w:rPr>
          <w:rFonts w:eastAsia="Times New Roman"/>
          <w:lang w:val="en-US"/>
        </w:rPr>
        <w:t>splitting_flag</w:t>
      </w:r>
      <w:proofErr w:type="gramEnd"/>
      <w:r w:rsidRPr="007D25B0">
        <w:rPr>
          <w:rFonts w:eastAsia="Times New Roman"/>
          <w:lang w:val="en-US"/>
        </w:rPr>
        <w:t xml:space="preserve"> equal to 0 </w:t>
      </w:r>
      <w:r w:rsidRPr="007D25B0">
        <w:rPr>
          <w:rFonts w:eastAsia="Batang"/>
          <w:bCs/>
          <w:lang w:eastAsia="ko-KR"/>
        </w:rPr>
        <w:t>indicates that the syntax elements dimension_id[ i ][ j ] are present</w:t>
      </w:r>
      <w:r w:rsidRPr="007D25B0">
        <w:rPr>
          <w:lang w:val="en-US"/>
        </w:rPr>
        <w:t>.</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b/>
          <w:lang w:val="en-US"/>
        </w:rPr>
        <w:t>scalability_mask_flag</w:t>
      </w:r>
      <w:proofErr w:type="gramStart"/>
      <w:r w:rsidRPr="007D25B0">
        <w:rPr>
          <w:rFonts w:eastAsia="Times New Roman"/>
          <w:lang w:val="en-US"/>
        </w:rPr>
        <w:t>[ i</w:t>
      </w:r>
      <w:proofErr w:type="gramEnd"/>
      <w:r w:rsidRPr="007D25B0">
        <w:rPr>
          <w:rFonts w:eastAsia="Times New Roman"/>
          <w:lang w:val="en-US"/>
        </w:rPr>
        <w:t xml:space="preserve"> ] equal to 1 indicates that dimension_id syntax elements corresponding to the i-th scalability dimension in </w:t>
      </w:r>
      <w:r w:rsidR="0074750D" w:rsidRPr="007D25B0">
        <w:rPr>
          <w:rFonts w:eastAsia="Times New Roman"/>
          <w:lang w:val="en-US"/>
        </w:rPr>
        <w:fldChar w:fldCharType="begin"/>
      </w:r>
      <w:r w:rsidRPr="007D25B0">
        <w:rPr>
          <w:rFonts w:eastAsia="Times New Roman"/>
          <w:lang w:val="en-US"/>
        </w:rPr>
        <w:instrText xml:space="preserve"> REF _Ref342859264 \h </w:instrText>
      </w:r>
      <w:r w:rsidR="007D25B0">
        <w:rPr>
          <w:rFonts w:eastAsia="Times New Roman"/>
          <w:lang w:val="en-US"/>
        </w:rPr>
        <w:instrText xml:space="preserve"> \* MERGEFORMAT </w:instrText>
      </w:r>
      <w:r w:rsidR="0074750D" w:rsidRPr="007D25B0">
        <w:rPr>
          <w:rFonts w:eastAsia="Times New Roman"/>
          <w:lang w:val="en-US"/>
        </w:rPr>
      </w:r>
      <w:r w:rsidR="0074750D" w:rsidRPr="007D25B0">
        <w:rPr>
          <w:rFonts w:eastAsia="Times New Roman"/>
          <w:lang w:val="en-US"/>
        </w:rPr>
        <w:fldChar w:fldCharType="separate"/>
      </w:r>
      <w:r w:rsidRPr="007D25B0">
        <w:t>Table </w:t>
      </w:r>
      <w:r w:rsidRPr="007D25B0">
        <w:rPr>
          <w:rFonts w:eastAsia="Batang"/>
          <w:bCs/>
          <w:lang w:val="en-US" w:eastAsia="ko-KR"/>
        </w:rPr>
        <w:t>F</w:t>
      </w:r>
      <w:r w:rsidRPr="007D25B0">
        <w:noBreakHyphen/>
      </w:r>
      <w:r w:rsidRPr="007D25B0">
        <w:rPr>
          <w:noProof/>
        </w:rPr>
        <w:t>1</w:t>
      </w:r>
      <w:r w:rsidR="0074750D" w:rsidRPr="007D25B0">
        <w:rPr>
          <w:rFonts w:eastAsia="Times New Roman"/>
          <w:lang w:val="en-US"/>
        </w:rPr>
        <w:fldChar w:fldCharType="end"/>
      </w:r>
      <w:r w:rsidRPr="007D25B0">
        <w:rPr>
          <w:rFonts w:eastAsia="Times New Roman"/>
          <w:lang w:val="en-US"/>
        </w:rPr>
        <w:t xml:space="preserve"> are present. scalability_mask_flag</w:t>
      </w:r>
      <w:proofErr w:type="gramStart"/>
      <w:r w:rsidRPr="007D25B0">
        <w:rPr>
          <w:rFonts w:eastAsia="Times New Roman"/>
          <w:lang w:val="en-US"/>
        </w:rPr>
        <w:t>[ i</w:t>
      </w:r>
      <w:proofErr w:type="gramEnd"/>
      <w:r w:rsidRPr="007D25B0">
        <w:rPr>
          <w:rFonts w:eastAsia="Times New Roman"/>
          <w:lang w:val="en-US"/>
        </w:rPr>
        <w:t> ] equal to 0 indicates that dimension_id syntax elements corresponding to the i-th scalability dimension are not present.</w:t>
      </w:r>
    </w:p>
    <w:p w:rsidR="008B3821" w:rsidRPr="007D25B0" w:rsidRDefault="008B3821" w:rsidP="008B3821">
      <w:pPr>
        <w:pStyle w:val="Caption"/>
      </w:pPr>
      <w:r w:rsidRPr="007D25B0">
        <w:t>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1</w:t>
      </w:r>
      <w:r w:rsidR="0074750D" w:rsidRPr="007D25B0">
        <w:fldChar w:fldCharType="end"/>
      </w:r>
      <w:r w:rsidRPr="007D25B0">
        <w:rPr>
          <w:lang w:eastAsia="ko-KR"/>
        </w:rPr>
        <w:t xml:space="preserve"> </w:t>
      </w:r>
      <w:r w:rsidRPr="007D25B0">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7D25B0">
              <w:rPr>
                <w:rFonts w:eastAsia="Batang"/>
                <w:b/>
                <w:bCs/>
                <w:lang w:val="en-US" w:eastAsia="ko-KR"/>
              </w:rPr>
              <w:t>scalability mask</w:t>
            </w:r>
          </w:p>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rFonts w:eastAsia="Batang"/>
                <w:b/>
                <w:bCs/>
                <w:lang w:val="en-US" w:eastAsia="ko-KR"/>
              </w:rPr>
              <w:t>index</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 dimension</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ScalabilityId mapping</w:t>
            </w: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0</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1</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Multiview</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View Order Index</w:t>
            </w:r>
          </w:p>
        </w:tc>
      </w:tr>
      <w:tr w:rsidR="0010282C" w:rsidRPr="007D25B0" w:rsidTr="00C73469">
        <w:trPr>
          <w:jc w:val="center"/>
        </w:trPr>
        <w:tc>
          <w:tcPr>
            <w:tcW w:w="0" w:type="auto"/>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2</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spatial/SNR scalability</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DependencyId</w:t>
            </w:r>
          </w:p>
        </w:tc>
      </w:tr>
      <w:tr w:rsidR="008B3821" w:rsidRPr="007D25B0" w:rsidTr="00C73469">
        <w:trPr>
          <w:jc w:val="center"/>
        </w:trPr>
        <w:tc>
          <w:tcPr>
            <w:tcW w:w="0" w:type="auto"/>
          </w:tcPr>
          <w:p w:rsidR="008B3821"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3</w:t>
            </w:r>
            <w:r w:rsidR="008B3821" w:rsidRPr="007D25B0">
              <w:rPr>
                <w:rFonts w:ascii="Times" w:hAnsi="Times" w:cs="Times"/>
                <w:sz w:val="18"/>
                <w:lang w:val="en-US"/>
              </w:rPr>
              <w:t>-15</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8B3821" w:rsidRPr="007D25B0" w:rsidRDefault="008B3821" w:rsidP="008B3821">
      <w:pPr>
        <w:pStyle w:val="Note1"/>
        <w:rPr>
          <w:lang w:val="en-US"/>
        </w:rPr>
      </w:pPr>
    </w:p>
    <w:p w:rsidR="008B3821" w:rsidRPr="007D25B0" w:rsidRDefault="008B3821" w:rsidP="008B3821">
      <w:pPr>
        <w:pStyle w:val="Note1"/>
        <w:rPr>
          <w:rFonts w:eastAsia="Batang"/>
          <w:b/>
          <w:bCs/>
          <w:lang w:val="en-US" w:eastAsia="ko-KR"/>
        </w:rPr>
      </w:pPr>
      <w:r w:rsidRPr="007D25B0">
        <w:rPr>
          <w:lang w:val="en-US"/>
        </w:rPr>
        <w:t>NOTE </w:t>
      </w:r>
      <w:fldSimple w:instr=" SEQ NoteCounter \* MERGEFORMAT ">
        <w:r w:rsidRPr="007D25B0">
          <w:rPr>
            <w:noProof/>
            <w:lang w:val="en-US"/>
          </w:rPr>
          <w:t>2</w:t>
        </w:r>
      </w:fldSimple>
      <w:r w:rsidRPr="007D25B0">
        <w:rPr>
          <w:lang w:val="en-US"/>
        </w:rPr>
        <w:t> – </w:t>
      </w:r>
      <w:r w:rsidRPr="007D25B0">
        <w:rPr>
          <w:lang w:val="en-US" w:eastAsia="ko-KR"/>
        </w:rPr>
        <w:t xml:space="preserve">It is anticipated that in future 3D extensions of this Specification, scalability mask index 0 will be used to indicate depth maps.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dimension_id_len_</w:t>
      </w:r>
      <w:proofErr w:type="gramStart"/>
      <w:r w:rsidRPr="007D25B0">
        <w:rPr>
          <w:rFonts w:eastAsia="Batang"/>
          <w:b/>
          <w:bCs/>
          <w:lang w:val="en-US" w:eastAsia="ko-KR"/>
        </w:rPr>
        <w:t>minus1</w:t>
      </w:r>
      <w:r w:rsidRPr="007D25B0">
        <w:rPr>
          <w:rFonts w:eastAsia="Batang"/>
          <w:bCs/>
          <w:lang w:val="en-US" w:eastAsia="ko-KR"/>
        </w:rPr>
        <w:t>[</w:t>
      </w:r>
      <w:proofErr w:type="gramEnd"/>
      <w:r w:rsidRPr="007D25B0">
        <w:rPr>
          <w:rFonts w:eastAsia="Batang"/>
          <w:bCs/>
          <w:lang w:val="en-US" w:eastAsia="ko-KR"/>
        </w:rPr>
        <w:t> j ] plus 1 specifies the length, in bits, of the dimension_id[ i ][ j ] syntax element.</w:t>
      </w:r>
    </w:p>
    <w:p w:rsidR="008B3821" w:rsidRPr="007D25B0" w:rsidRDefault="008B3821" w:rsidP="008B3821">
      <w:pPr>
        <w:rPr>
          <w:rFonts w:eastAsia="Batang"/>
          <w:bCs/>
          <w:lang w:val="en-US" w:eastAsia="ko-KR"/>
        </w:rPr>
      </w:pPr>
      <w:r w:rsidRPr="007D25B0">
        <w:rPr>
          <w:rFonts w:eastAsia="Batang"/>
          <w:bCs/>
          <w:lang w:val="en-US" w:eastAsia="ko-KR"/>
        </w:rPr>
        <w:t>When splitting_flag is equal to 1, the following applies:</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r>
      <w:r w:rsidRPr="007D25B0">
        <w:rPr>
          <w:rFonts w:eastAsia="Batang"/>
          <w:bCs/>
          <w:lang w:val="en-US" w:eastAsia="ko-KR"/>
        </w:rPr>
        <w:t>The variable dimBitOffset[ 0 ] is set equal to 0 and for j in the range of 1 to  NumScalabilityTypes − 1 , inclusive, dimBitOffset[ j ]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7D25B0">
        <w:rPr>
          <w:rFonts w:eastAsia="Batang"/>
          <w:bCs/>
          <w:position w:val="-28"/>
          <w:sz w:val="20"/>
          <w:szCs w:val="20"/>
          <w:lang w:val="en-US" w:eastAsia="ko-KR"/>
        </w:rPr>
        <w:object w:dxaOrig="63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1pt;height:29.2pt" o:ole="">
            <v:imagedata r:id="rId22" o:title=""/>
          </v:shape>
          <o:OLEObject Type="Embed" ProgID="Equation.3" ShapeID="_x0000_i1025" DrawAspect="Content" ObjectID="_1444228472" r:id="rId23"/>
        </w:object>
      </w:r>
      <w:r w:rsidRPr="007D25B0">
        <w:rPr>
          <w:rFonts w:eastAsia="Batang"/>
          <w:bCs/>
          <w:sz w:val="20"/>
          <w:szCs w:val="20"/>
          <w:lang w:val="en-US" w:eastAsia="ko-KR"/>
        </w:rPr>
        <w:tab/>
        <w:t>(F</w:t>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1</w:t>
      </w:r>
      <w:r w:rsidR="0074750D" w:rsidRPr="007D25B0">
        <w:rPr>
          <w:sz w:val="20"/>
          <w:szCs w:val="20"/>
          <w:lang w:val="en-US"/>
        </w:rPr>
        <w:fldChar w:fldCharType="end"/>
      </w:r>
      <w:r w:rsidRPr="007D25B0">
        <w:rPr>
          <w:rFonts w:eastAsia="Batang"/>
          <w:bCs/>
          <w:sz w:val="20"/>
          <w:szCs w:val="20"/>
          <w:lang w:val="en-US" w:eastAsia="ko-KR"/>
        </w:rPr>
        <w:t>)</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t>The</w:t>
      </w:r>
      <w:r w:rsidRPr="007D25B0">
        <w:rPr>
          <w:rFonts w:eastAsia="Batang"/>
          <w:bCs/>
          <w:lang w:val="en-US" w:eastAsia="ko-KR"/>
        </w:rPr>
        <w:t xml:space="preserve"> value of </w:t>
      </w:r>
      <w:r w:rsidRPr="007D25B0">
        <w:rPr>
          <w:lang w:val="en-US"/>
        </w:rPr>
        <w:t>dimension</w:t>
      </w:r>
      <w:r w:rsidRPr="007D25B0">
        <w:rPr>
          <w:rFonts w:eastAsia="Batang"/>
          <w:bCs/>
          <w:lang w:val="en-US" w:eastAsia="ko-KR"/>
        </w:rPr>
        <w:t>_id_len_</w:t>
      </w:r>
      <w:proofErr w:type="gramStart"/>
      <w:r w:rsidRPr="007D25B0">
        <w:rPr>
          <w:rFonts w:eastAsia="Batang"/>
          <w:bCs/>
          <w:lang w:val="en-US" w:eastAsia="ko-KR"/>
        </w:rPr>
        <w:t>minus1[</w:t>
      </w:r>
      <w:proofErr w:type="gramEnd"/>
      <w:r w:rsidRPr="007D25B0">
        <w:rPr>
          <w:rFonts w:eastAsia="Batang"/>
          <w:bCs/>
          <w:lang w:val="en-US" w:eastAsia="ko-KR"/>
        </w:rPr>
        <w:t> NumScalabilityTypes − 1 ] is inferred to be equal to 5 − dimBitOffset[ NumScalabilityTypes − 1 ].</w:t>
      </w:r>
    </w:p>
    <w:p w:rsidR="008B3821" w:rsidRPr="007D25B0" w:rsidRDefault="008B3821" w:rsidP="008B3821">
      <w:pPr>
        <w:pStyle w:val="enumlev1"/>
        <w:ind w:left="397"/>
        <w:rPr>
          <w:lang w:val="en-US"/>
        </w:rPr>
      </w:pPr>
      <w:r w:rsidRPr="007D25B0">
        <w:rPr>
          <w:lang w:val="en-US"/>
        </w:rPr>
        <w:t>–</w:t>
      </w:r>
      <w:r w:rsidRPr="007D25B0">
        <w:rPr>
          <w:lang w:val="en-US"/>
        </w:rPr>
        <w:tab/>
        <w:t xml:space="preserve">The value of </w:t>
      </w:r>
      <w:proofErr w:type="gramStart"/>
      <w:r w:rsidRPr="007D25B0">
        <w:rPr>
          <w:lang w:val="en-US"/>
        </w:rPr>
        <w:t>dimBitOffset[</w:t>
      </w:r>
      <w:proofErr w:type="gramEnd"/>
      <w:r w:rsidRPr="007D25B0">
        <w:rPr>
          <w:lang w:val="en-US"/>
        </w:rPr>
        <w:t> </w:t>
      </w:r>
      <w:r w:rsidRPr="007D25B0">
        <w:rPr>
          <w:rFonts w:eastAsia="Batang"/>
          <w:bCs/>
          <w:lang w:val="en-US" w:eastAsia="ko-KR"/>
        </w:rPr>
        <w:t>NumScalabilityTypes</w:t>
      </w:r>
      <w:r w:rsidRPr="007D25B0">
        <w:rPr>
          <w:lang w:val="en-US"/>
        </w:rPr>
        <w:t> ] is set equal to 6.</w:t>
      </w:r>
    </w:p>
    <w:p w:rsidR="008B3821" w:rsidRPr="007D25B0" w:rsidRDefault="008B3821" w:rsidP="008B3821">
      <w:pPr>
        <w:rPr>
          <w:rFonts w:eastAsia="Batang"/>
          <w:bCs/>
          <w:lang w:val="en-US" w:eastAsia="ko-KR"/>
        </w:rPr>
      </w:pPr>
      <w:r w:rsidRPr="007D25B0">
        <w:rPr>
          <w:rFonts w:eastAsia="Batang"/>
          <w:bCs/>
          <w:lang w:val="en-US" w:eastAsia="ko-KR"/>
        </w:rPr>
        <w:t xml:space="preserve">It is a requirement of bitstream conformance that when NumScalabilityTypes is greater than 0, </w:t>
      </w:r>
      <w:proofErr w:type="gramStart"/>
      <w:r w:rsidRPr="007D25B0">
        <w:rPr>
          <w:rFonts w:eastAsia="Batang"/>
          <w:bCs/>
          <w:lang w:val="en-US" w:eastAsia="ko-KR"/>
        </w:rPr>
        <w:t>dimBitOffset[</w:t>
      </w:r>
      <w:proofErr w:type="gramEnd"/>
      <w:r w:rsidRPr="007D25B0">
        <w:rPr>
          <w:rFonts w:eastAsia="Batang"/>
          <w:bCs/>
          <w:lang w:val="en-US" w:eastAsia="ko-KR"/>
        </w:rPr>
        <w:t> NumScalabilityTypes − 1 ] shall be less than 6.</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7D25B0">
        <w:rPr>
          <w:rFonts w:eastAsia="Batang"/>
          <w:b/>
          <w:bCs/>
          <w:lang w:val="en-US" w:eastAsia="ko-KR"/>
        </w:rPr>
        <w:t>vps_nuh_layer_id_present_flag</w:t>
      </w:r>
      <w:proofErr w:type="gramEnd"/>
      <w:r w:rsidRPr="007D25B0">
        <w:rPr>
          <w:rFonts w:eastAsia="Batang"/>
          <w:b/>
          <w:bCs/>
          <w:lang w:val="en-US" w:eastAsia="ko-KR"/>
        </w:rPr>
        <w:t xml:space="preserve"> </w:t>
      </w:r>
      <w:r w:rsidRPr="007D25B0">
        <w:rPr>
          <w:rFonts w:eastAsia="Batang"/>
          <w:bCs/>
          <w:lang w:val="en-US" w:eastAsia="ko-KR"/>
        </w:rPr>
        <w:t>equal to 1</w:t>
      </w:r>
      <w:r w:rsidRPr="007D25B0">
        <w:rPr>
          <w:rFonts w:eastAsia="Batang"/>
          <w:b/>
          <w:bCs/>
          <w:lang w:val="en-US" w:eastAsia="ko-KR"/>
        </w:rPr>
        <w:t xml:space="preserve"> </w:t>
      </w:r>
      <w:r w:rsidRPr="007D25B0">
        <w:rPr>
          <w:rFonts w:eastAsia="Batang"/>
          <w:bCs/>
          <w:lang w:val="en-US" w:eastAsia="ko-KR"/>
        </w:rPr>
        <w:t xml:space="preserve">specifies that layer_id_in_nuh[ i ] for i from 0 to vps_max_layers_minus1, inclusive, are present. </w:t>
      </w:r>
      <w:proofErr w:type="gramStart"/>
      <w:r w:rsidRPr="007D25B0">
        <w:rPr>
          <w:rFonts w:eastAsia="Batang"/>
          <w:bCs/>
          <w:lang w:val="en-US" w:eastAsia="ko-KR"/>
        </w:rPr>
        <w:t>vps_nuh_layer_id_present_flag</w:t>
      </w:r>
      <w:proofErr w:type="gramEnd"/>
      <w:r w:rsidRPr="007D25B0">
        <w:rPr>
          <w:rFonts w:eastAsia="Batang"/>
          <w:bCs/>
          <w:lang w:val="en-US" w:eastAsia="ko-KR"/>
        </w:rPr>
        <w:t xml:space="preserve"> equal to 0 specifies that layer_id_in_nuh[ i ] for i from 0 to vps_max_layers_minus1, inclusive, are not present.</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Batang"/>
          <w:b/>
          <w:bCs/>
          <w:lang w:val="en-US" w:eastAsia="ko-KR"/>
        </w:rPr>
        <w:t>layer_id_in_nuh</w:t>
      </w:r>
      <w:proofErr w:type="gramStart"/>
      <w:r w:rsidRPr="007D25B0">
        <w:rPr>
          <w:rFonts w:eastAsia="Batang"/>
          <w:bCs/>
          <w:lang w:val="en-US" w:eastAsia="ko-KR"/>
        </w:rPr>
        <w:t>[ i</w:t>
      </w:r>
      <w:proofErr w:type="gramEnd"/>
      <w:r w:rsidRPr="007D25B0">
        <w:rPr>
          <w:rFonts w:eastAsia="Batang"/>
          <w:bCs/>
          <w:lang w:val="en-US" w:eastAsia="ko-KR"/>
        </w:rPr>
        <w:t xml:space="preserve"> ] </w:t>
      </w:r>
      <w:r w:rsidRPr="007D25B0">
        <w:rPr>
          <w:rFonts w:eastAsia="Times New Roman"/>
          <w:lang w:val="en-US"/>
        </w:rPr>
        <w:t>specifies the value of the nuh_layer_id syntax element in VCL NAL units of the i-th layer.</w:t>
      </w:r>
      <w:r w:rsidRPr="007D25B0">
        <w:rPr>
          <w:rFonts w:eastAsia="Batang"/>
          <w:bCs/>
          <w:lang w:val="en-US" w:eastAsia="ko-KR"/>
        </w:rPr>
        <w:t xml:space="preserve"> For i in the range of 0 to vps_max_layers_minus1, inclusive, when layer_id_in_nuh</w:t>
      </w:r>
      <w:proofErr w:type="gramStart"/>
      <w:r w:rsidRPr="007D25B0">
        <w:rPr>
          <w:rFonts w:eastAsia="Times New Roman"/>
          <w:lang w:val="en-US"/>
        </w:rPr>
        <w:t>[ i</w:t>
      </w:r>
      <w:proofErr w:type="gramEnd"/>
      <w:r w:rsidRPr="007D25B0">
        <w:rPr>
          <w:rFonts w:eastAsia="Times New Roman"/>
          <w:lang w:val="en-US"/>
        </w:rPr>
        <w:t xml:space="preserve"> ] is </w:t>
      </w:r>
      <w:r w:rsidRPr="007D25B0">
        <w:rPr>
          <w:rFonts w:eastAsia="Batang"/>
          <w:bCs/>
          <w:lang w:val="en-US" w:eastAsia="ko-KR"/>
        </w:rPr>
        <w:t xml:space="preserve">not present, the value </w:t>
      </w:r>
      <w:r w:rsidRPr="007D25B0">
        <w:rPr>
          <w:rFonts w:eastAsia="Times New Roman"/>
          <w:lang w:val="en-US"/>
        </w:rPr>
        <w:t>is inferred to be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lang w:val="en-US"/>
        </w:rPr>
        <w:t>When i is greater than 0, layer_id_in_nuh</w:t>
      </w:r>
      <w:proofErr w:type="gramStart"/>
      <w:r w:rsidRPr="007D25B0">
        <w:rPr>
          <w:rFonts w:eastAsia="Times New Roman"/>
          <w:lang w:val="en-US"/>
        </w:rPr>
        <w:t>[ i</w:t>
      </w:r>
      <w:proofErr w:type="gramEnd"/>
      <w:r w:rsidRPr="007D25B0">
        <w:rPr>
          <w:rFonts w:eastAsia="Times New Roman"/>
          <w:lang w:val="en-US"/>
        </w:rPr>
        <w:t> ] shall be greater than layer_id_in_nuh[ i – 1 ].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For i from 0 to vps_max_layers_minus1, inclusive,</w:t>
      </w:r>
      <w:r w:rsidRPr="007D25B0">
        <w:rPr>
          <w:rFonts w:eastAsia="Times New Roman"/>
          <w:lang w:val="en-US"/>
        </w:rPr>
        <w:t xml:space="preserve"> the variable </w:t>
      </w:r>
      <w:proofErr w:type="gramStart"/>
      <w:r w:rsidRPr="007D25B0">
        <w:rPr>
          <w:rFonts w:eastAsia="Times New Roman"/>
          <w:lang w:val="en-US"/>
        </w:rPr>
        <w:t>LayerIdxInVps[</w:t>
      </w:r>
      <w:proofErr w:type="gramEnd"/>
      <w:r w:rsidRPr="007D25B0">
        <w:rPr>
          <w:rFonts w:eastAsia="Times New Roman"/>
          <w:lang w:val="en-US"/>
        </w:rPr>
        <w:t> layer_id_in_nuh[ i ] ] is set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w:t>
      </w:r>
      <w:proofErr w:type="gramStart"/>
      <w:r w:rsidRPr="007D25B0">
        <w:rPr>
          <w:rFonts w:eastAsia="Batang"/>
          <w:bCs/>
          <w:lang w:val="en-US" w:eastAsia="ko-KR"/>
        </w:rPr>
        <w:t>[ i</w:t>
      </w:r>
      <w:proofErr w:type="gramEnd"/>
      <w:r w:rsidRPr="007D25B0">
        <w:rPr>
          <w:rFonts w:eastAsia="Batang"/>
          <w:bCs/>
          <w:lang w:val="en-US" w:eastAsia="ko-KR"/>
        </w:rPr>
        <w:t xml:space="preserve"> ][ j ] specifies the identifier of the j-th present scalability dimension type of the i-th layer. </w:t>
      </w:r>
      <w:r w:rsidRPr="007D25B0">
        <w:rPr>
          <w:rFonts w:eastAsia="Times New Roman"/>
          <w:lang w:val="en-US"/>
        </w:rPr>
        <w:t xml:space="preserve">The number of bits used for the representation of </w:t>
      </w:r>
      <w:r w:rsidRPr="007D25B0">
        <w:rPr>
          <w:rFonts w:eastAsia="Batang"/>
          <w:bCs/>
          <w:lang w:val="en-US" w:eastAsia="ko-KR"/>
        </w:rPr>
        <w:t>dimension_id</w:t>
      </w:r>
      <w:proofErr w:type="gramStart"/>
      <w:r w:rsidRPr="007D25B0">
        <w:rPr>
          <w:rFonts w:eastAsia="Batang"/>
          <w:bCs/>
          <w:lang w:val="en-US" w:eastAsia="ko-KR"/>
        </w:rPr>
        <w:t>[ i</w:t>
      </w:r>
      <w:proofErr w:type="gramEnd"/>
      <w:r w:rsidRPr="007D25B0">
        <w:rPr>
          <w:rFonts w:eastAsia="Batang"/>
          <w:bCs/>
          <w:lang w:val="en-US" w:eastAsia="ko-KR"/>
        </w:rPr>
        <w:t> ][ j ] is dimension_id_len_minus1[ j ] + 1 bits.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If splitting_flag is equal to 1, for i from 0 to vps_max_layers_minus1, inclusive,</w:t>
      </w:r>
      <w:r w:rsidRPr="007D25B0">
        <w:rPr>
          <w:rFonts w:eastAsia="Times New Roman"/>
          <w:lang w:val="en-US"/>
        </w:rPr>
        <w:t xml:space="preserve"> and </w:t>
      </w:r>
      <w:r w:rsidRPr="007D25B0">
        <w:rPr>
          <w:rFonts w:eastAsia="Batang"/>
          <w:bCs/>
          <w:lang w:val="en-US" w:eastAsia="ko-KR"/>
        </w:rPr>
        <w:t>j from 0 to NumScalabilityTypes − 1, inclusive, dimension_id[ i ][ j ] is inferred to be equal to ( ( layer_id_in_nuh[ i ] &amp; ( (1 &lt;&lt; dimBitOffset[ j + 1 ] ) − 1) ) &gt;&gt; dimBitOffset[ j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Otherwise, for j from 0 to NumScalabilityTypes − 1, inclusive, dimension_</w:t>
      </w:r>
      <w:proofErr w:type="gramStart"/>
      <w:r w:rsidRPr="007D25B0">
        <w:rPr>
          <w:rFonts w:eastAsia="Batang"/>
          <w:bCs/>
          <w:lang w:val="en-US" w:eastAsia="ko-KR"/>
        </w:rPr>
        <w:t>id[</w:t>
      </w:r>
      <w:proofErr w:type="gramEnd"/>
      <w:r w:rsidRPr="007D25B0">
        <w:rPr>
          <w:rFonts w:eastAsia="Batang"/>
          <w:bCs/>
          <w:lang w:val="en-US" w:eastAsia="ko-KR"/>
        </w:rPr>
        <w:t> 0 ][ j ]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2D498B" w:rsidRPr="007D25B0">
        <w:rPr>
          <w:lang w:val="en-CA"/>
        </w:rPr>
        <w:t>DependencyId</w:t>
      </w:r>
      <w:r w:rsidR="002D498B" w:rsidRPr="007D25B0">
        <w:rPr>
          <w:rFonts w:eastAsia="Batang"/>
          <w:bCs/>
          <w:lang w:val="en-CA" w:eastAsia="ko-KR"/>
        </w:rPr>
        <w:t>[ layer_id_in_nuh[ i ] ]</w:t>
      </w:r>
      <w:r w:rsidR="002D498B" w:rsidRPr="007D25B0">
        <w:rPr>
          <w:lang w:val="en-CA"/>
        </w:rPr>
        <w:t xml:space="preserve"> specifying the </w:t>
      </w:r>
      <w:r w:rsidR="002D498B" w:rsidRPr="007D25B0">
        <w:rPr>
          <w:rFonts w:eastAsia="Batang"/>
          <w:bCs/>
          <w:lang w:val="en-CA" w:eastAsia="ko-KR"/>
        </w:rPr>
        <w:t>spatial/SNR</w:t>
      </w:r>
      <w:r w:rsidR="002D498B" w:rsidRPr="007D25B0">
        <w:rPr>
          <w:lang w:val="en-CA"/>
        </w:rPr>
        <w:t xml:space="preserve"> scalability identifier of the i-th layer, </w:t>
      </w:r>
      <w:r w:rsidRPr="007D25B0">
        <w:rPr>
          <w:rFonts w:eastAsia="Batang"/>
          <w:bCs/>
          <w:lang w:val="en-US" w:eastAsia="ko-KR"/>
        </w:rPr>
        <w:t>and the variable ViewScalExtLayerFlag specifying whether the i-th layer is a view scalability extension layer 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7D25B0">
        <w:rPr>
          <w:rFonts w:eastAsia="Batang"/>
          <w:bCs/>
          <w:lang w:val="en-US" w:eastAsia="ko-KR"/>
        </w:rPr>
        <w:lastRenderedPageBreak/>
        <w:t>NumViews = 1</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7D25B0">
        <w:rPr>
          <w:rFonts w:eastAsia="Batang"/>
          <w:bCs/>
          <w:lang w:val="en-US" w:eastAsia="ko-KR"/>
        </w:rPr>
        <w:t>for(</w:t>
      </w:r>
      <w:proofErr w:type="gramEnd"/>
      <w:r w:rsidRPr="007D25B0">
        <w:rPr>
          <w:rFonts w:eastAsia="Batang"/>
          <w:bCs/>
          <w:lang w:val="en-US" w:eastAsia="ko-KR"/>
        </w:rPr>
        <w:t xml:space="preserve"> i = 0; i  &lt;=  vps_max_layers_minus1; i++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lId</w:t>
      </w:r>
      <w:proofErr w:type="gramEnd"/>
      <w:r w:rsidRPr="007D25B0">
        <w:rPr>
          <w:rFonts w:eastAsia="Batang"/>
          <w:bCs/>
          <w:lang w:val="en-US" w:eastAsia="ko-KR"/>
        </w:rPr>
        <w:t xml:space="preserve"> = layer_id_in_nuh[ i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for(</w:t>
      </w:r>
      <w:proofErr w:type="gramEnd"/>
      <w:r w:rsidRPr="007D25B0">
        <w:rPr>
          <w:rFonts w:eastAsia="Batang"/>
          <w:bCs/>
          <w:lang w:val="en-US" w:eastAsia="ko-KR"/>
        </w:rPr>
        <w:t xml:space="preserve"> smIdx= 0, j = 0; smIdx &lt; 16; smIdx++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proofErr w:type="gramStart"/>
      <w:r w:rsidRPr="007D25B0">
        <w:rPr>
          <w:rFonts w:eastAsia="Times New Roman"/>
          <w:bCs/>
          <w:lang w:val="en-US" w:eastAsia="ko-KR"/>
        </w:rPr>
        <w:t>if(</w:t>
      </w:r>
      <w:proofErr w:type="gramEnd"/>
      <w:r w:rsidRPr="007D25B0">
        <w:rPr>
          <w:rFonts w:eastAsia="Times New Roman"/>
          <w:bCs/>
          <w:lang w:val="en-US" w:eastAsia="ko-KR"/>
        </w:rPr>
        <w:t xml:space="preserve"> scalability_mask_flag[ smIdx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r w:rsidRPr="007D25B0">
        <w:rPr>
          <w:rFonts w:eastAsia="Times New Roman"/>
          <w:bCs/>
          <w:lang w:val="en-US" w:eastAsia="ko-KR"/>
        </w:rPr>
        <w:tab/>
        <w:t>ScalabilityId</w:t>
      </w:r>
      <w:proofErr w:type="gramStart"/>
      <w:r w:rsidRPr="007D25B0">
        <w:rPr>
          <w:rFonts w:eastAsia="Times New Roman"/>
          <w:bCs/>
          <w:lang w:val="en-US" w:eastAsia="ko-KR"/>
        </w:rPr>
        <w:t>[ i</w:t>
      </w:r>
      <w:proofErr w:type="gramEnd"/>
      <w:r w:rsidRPr="007D25B0">
        <w:rPr>
          <w:rFonts w:eastAsia="Times New Roman"/>
          <w:bCs/>
          <w:lang w:val="en-US" w:eastAsia="ko-KR"/>
        </w:rPr>
        <w:t> ][ smIdx ] = dimension_id[ i ][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ViewOrderIdx[</w:t>
      </w:r>
      <w:proofErr w:type="gramEnd"/>
      <w:r w:rsidRPr="007D25B0">
        <w:rPr>
          <w:rFonts w:eastAsia="Batang"/>
          <w:bCs/>
          <w:lang w:val="en-US" w:eastAsia="ko-KR"/>
        </w:rPr>
        <w:t> lId ] = ScalabilityId[ i ][ 1 ]</w:t>
      </w:r>
    </w:p>
    <w:p w:rsidR="002D498B" w:rsidRPr="007D25B0" w:rsidRDefault="002D498B"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lang w:val="en-CA"/>
        </w:rPr>
        <w:tab/>
        <w:t>DependencyId</w:t>
      </w:r>
      <w:r w:rsidRPr="007D25B0">
        <w:rPr>
          <w:rFonts w:eastAsia="Batang"/>
          <w:bCs/>
          <w:lang w:val="en-CA" w:eastAsia="ko-KR"/>
        </w:rPr>
        <w:t xml:space="preserve"> </w:t>
      </w:r>
      <w:proofErr w:type="gramStart"/>
      <w:r w:rsidRPr="007D25B0">
        <w:rPr>
          <w:rFonts w:eastAsia="Batang"/>
          <w:bCs/>
          <w:lang w:val="en-CA" w:eastAsia="ko-KR"/>
        </w:rPr>
        <w:t>[ </w:t>
      </w:r>
      <w:r w:rsidRPr="007D25B0">
        <w:rPr>
          <w:rFonts w:eastAsia="Batang"/>
          <w:bCs/>
          <w:lang w:eastAsia="ko-KR"/>
        </w:rPr>
        <w:t>lId</w:t>
      </w:r>
      <w:proofErr w:type="gramEnd"/>
      <w:r w:rsidRPr="007D25B0">
        <w:rPr>
          <w:rFonts w:eastAsia="Batang"/>
          <w:bCs/>
          <w:lang w:eastAsia="ko-KR"/>
        </w:rPr>
        <w:t> </w:t>
      </w:r>
      <w:r w:rsidRPr="007D25B0">
        <w:rPr>
          <w:rFonts w:eastAsia="Batang"/>
          <w:bCs/>
          <w:lang w:val="en-CA" w:eastAsia="ko-KR"/>
        </w:rPr>
        <w:t> ] = ScalabilityId[ i ][ </w:t>
      </w:r>
      <w:r w:rsidR="00ED1D3B" w:rsidRPr="007D25B0">
        <w:rPr>
          <w:rFonts w:eastAsia="Batang"/>
          <w:bCs/>
          <w:lang w:val="en-CA" w:eastAsia="ko-KR"/>
        </w:rPr>
        <w:t>2</w:t>
      </w:r>
      <w:r w:rsidRPr="007D25B0">
        <w:rPr>
          <w:rFonts w:eastAsia="Batang"/>
          <w:bCs/>
          <w:lang w:val="en-CA" w:eastAsia="ko-KR"/>
        </w:rPr>
        <w:t>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if( i &gt; 0  &amp;&amp;  ( ViewOrderIdx[ lId ]  !=  ScalabilityId[ i – 1][ 1 ]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r w:rsidRPr="007D25B0">
        <w:rPr>
          <w:rFonts w:eastAsia="Batang"/>
          <w:bCs/>
          <w:lang w:val="en-US" w:eastAsia="ko-KR"/>
        </w:rPr>
        <w:tab/>
        <w:t>NumViews++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ViewScalExtLayerFlag[</w:t>
      </w:r>
      <w:proofErr w:type="gramEnd"/>
      <w:r w:rsidRPr="007D25B0">
        <w:rPr>
          <w:rFonts w:eastAsia="Batang"/>
          <w:bCs/>
          <w:lang w:val="en-US" w:eastAsia="ko-KR"/>
        </w:rPr>
        <w:t> lId ] = ( ViewOrderIdx[ lId ] &gt; 0 )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w:t>
      </w:r>
    </w:p>
    <w:p w:rsidR="008B3821" w:rsidRPr="007D25B0" w:rsidRDefault="008B3821" w:rsidP="008B3821">
      <w:pPr>
        <w:rPr>
          <w:lang w:val="en-US"/>
        </w:rPr>
      </w:pPr>
      <w:proofErr w:type="gramStart"/>
      <w:r w:rsidRPr="007D25B0">
        <w:rPr>
          <w:rFonts w:eastAsia="Batang"/>
          <w:b/>
          <w:bCs/>
          <w:lang w:val="en-US" w:eastAsia="ko-KR"/>
        </w:rPr>
        <w:t>view_id_len_minus1</w:t>
      </w:r>
      <w:proofErr w:type="gramEnd"/>
      <w:r w:rsidRPr="007D25B0">
        <w:rPr>
          <w:rFonts w:eastAsia="Batang"/>
          <w:bCs/>
          <w:lang w:val="en-US" w:eastAsia="ko-KR"/>
        </w:rPr>
        <w:t xml:space="preserve"> plus 1 specifies the length, in bits, of the view_id_val[ i ] syntax element.</w:t>
      </w:r>
    </w:p>
    <w:p w:rsidR="008B3821" w:rsidRPr="007D25B0" w:rsidRDefault="008B3821" w:rsidP="008B3821">
      <w:pPr>
        <w:rPr>
          <w:bCs/>
          <w:lang w:val="en-US"/>
        </w:rPr>
      </w:pPr>
      <w:r w:rsidRPr="007D25B0">
        <w:rPr>
          <w:rFonts w:eastAsia="Batang"/>
          <w:b/>
          <w:bCs/>
          <w:lang w:val="en-US" w:eastAsia="ko-KR"/>
        </w:rPr>
        <w:t>view_id_val</w:t>
      </w:r>
      <w:proofErr w:type="gramStart"/>
      <w:r w:rsidRPr="007D25B0">
        <w:rPr>
          <w:rFonts w:eastAsia="Batang"/>
          <w:bCs/>
          <w:lang w:val="en-US" w:eastAsia="ko-KR"/>
        </w:rPr>
        <w:t>[ i</w:t>
      </w:r>
      <w:proofErr w:type="gramEnd"/>
      <w:r w:rsidRPr="007D25B0">
        <w:rPr>
          <w:rFonts w:eastAsia="Batang"/>
          <w:bCs/>
          <w:lang w:val="en-US" w:eastAsia="ko-KR"/>
        </w:rPr>
        <w:t xml:space="preserve"> ] specifies the view identifier of the i-th view specified by the VPS. </w:t>
      </w:r>
      <w:r w:rsidRPr="007D25B0">
        <w:rPr>
          <w:lang w:val="en-US"/>
        </w:rPr>
        <w:t xml:space="preserve">The length of the </w:t>
      </w:r>
      <w:r w:rsidRPr="007D25B0">
        <w:rPr>
          <w:rFonts w:eastAsia="Batang"/>
          <w:bCs/>
          <w:lang w:val="en-US" w:eastAsia="ko-KR"/>
        </w:rPr>
        <w:t>view_id_val</w:t>
      </w:r>
      <w:proofErr w:type="gramStart"/>
      <w:r w:rsidRPr="007D25B0">
        <w:rPr>
          <w:rFonts w:eastAsia="Batang"/>
          <w:bCs/>
          <w:lang w:val="en-US" w:eastAsia="ko-KR"/>
        </w:rPr>
        <w:t>[ i</w:t>
      </w:r>
      <w:proofErr w:type="gramEnd"/>
      <w:r w:rsidRPr="007D25B0">
        <w:rPr>
          <w:rFonts w:eastAsia="Batang"/>
          <w:bCs/>
          <w:lang w:val="en-US" w:eastAsia="ko-KR"/>
        </w:rPr>
        <w:t xml:space="preserve"> ] </w:t>
      </w:r>
      <w:r w:rsidRPr="007D25B0">
        <w:rPr>
          <w:lang w:val="en-US"/>
        </w:rPr>
        <w:t xml:space="preserve">syntax element is view_id_len_minus1 + 1 bits. </w:t>
      </w:r>
      <w:r w:rsidRPr="007D25B0">
        <w:rPr>
          <w:bCs/>
          <w:lang w:val="en-US"/>
        </w:rPr>
        <w:t>When not present, the value of view_id_val</w:t>
      </w:r>
      <w:proofErr w:type="gramStart"/>
      <w:r w:rsidRPr="007D25B0">
        <w:rPr>
          <w:bCs/>
          <w:lang w:val="en-US"/>
        </w:rPr>
        <w:t>[ i</w:t>
      </w:r>
      <w:proofErr w:type="gramEnd"/>
      <w:r w:rsidRPr="007D25B0">
        <w:rPr>
          <w:bCs/>
          <w:lang w:val="en-US"/>
        </w:rPr>
        <w:t> ] is inferred to be equal to 0.</w:t>
      </w:r>
    </w:p>
    <w:p w:rsidR="008B3821" w:rsidRPr="007D25B0" w:rsidRDefault="008B3821" w:rsidP="008B3821">
      <w:pPr>
        <w:rPr>
          <w:bCs/>
          <w:lang w:val="en-US"/>
        </w:rPr>
      </w:pPr>
      <w:r w:rsidRPr="007D25B0">
        <w:rPr>
          <w:bCs/>
          <w:lang w:val="en-US"/>
        </w:rPr>
        <w:t xml:space="preserve">For each layer with nuh_layer_id equal to nuhLayerId, the value </w:t>
      </w:r>
      <w:proofErr w:type="gramStart"/>
      <w:r w:rsidRPr="007D25B0">
        <w:rPr>
          <w:bCs/>
          <w:lang w:val="en-US"/>
        </w:rPr>
        <w:t>ViewId[</w:t>
      </w:r>
      <w:proofErr w:type="gramEnd"/>
      <w:r w:rsidRPr="007D25B0">
        <w:rPr>
          <w:bCs/>
          <w:lang w:val="en-US"/>
        </w:rPr>
        <w:t> nuhLayerId ] is set equal to view_id_val[ ViewOrderIdx[ nuhLayerId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direct_dependency_flag</w:t>
      </w:r>
      <w:r w:rsidRPr="007D25B0">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7D25B0">
        <w:rPr>
          <w:rFonts w:eastAsia="Batang"/>
          <w:bCs/>
          <w:lang w:val="en-US" w:eastAsia="ko-KR"/>
        </w:rPr>
        <w:t>[ i</w:t>
      </w:r>
      <w:proofErr w:type="gramEnd"/>
      <w:r w:rsidRPr="007D25B0">
        <w:rPr>
          <w:rFonts w:eastAsia="Batang"/>
          <w:bCs/>
          <w:lang w:val="en-US" w:eastAsia="ko-KR"/>
        </w:rPr>
        <w:t> ][ j ] is not present for i and j in the range of 0 to vps_max_layers_minus1, it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The variables NumDirectRefLayers[ i ]</w:t>
      </w:r>
      <w:r w:rsidR="00911B87" w:rsidRPr="007D25B0">
        <w:rPr>
          <w:rFonts w:eastAsia="Batang"/>
          <w:bCs/>
          <w:lang w:val="en-US" w:eastAsia="ko-KR"/>
        </w:rPr>
        <w:t>,</w:t>
      </w:r>
      <w:r w:rsidRPr="007D25B0">
        <w:rPr>
          <w:rFonts w:eastAsia="Batang"/>
          <w:bCs/>
          <w:lang w:val="en-US" w:eastAsia="ko-KR"/>
        </w:rPr>
        <w:t xml:space="preserve"> </w:t>
      </w:r>
      <w:r w:rsidRPr="007D25B0">
        <w:rPr>
          <w:rFonts w:eastAsia="Batang"/>
          <w:bCs/>
          <w:strike/>
          <w:lang w:val="en-US" w:eastAsia="ko-KR"/>
        </w:rPr>
        <w:t xml:space="preserve">and </w:t>
      </w:r>
      <w:r w:rsidRPr="007D25B0">
        <w:rPr>
          <w:rFonts w:eastAsia="Batang"/>
          <w:bCs/>
          <w:lang w:val="en-US" w:eastAsia="ko-KR"/>
        </w:rPr>
        <w:t xml:space="preserve">RefLayerId[ i ][ j ] </w:t>
      </w:r>
      <w:r w:rsidR="004A5B50" w:rsidRPr="007D25B0">
        <w:rPr>
          <w:rFonts w:eastAsia="Batang"/>
          <w:bCs/>
          <w:lang w:eastAsia="ko-KR"/>
        </w:rPr>
        <w:t xml:space="preserve">SamplePredEnabledFlag[ i ][ j ], MotionPredEnabledFlag[ i ][ j ] </w:t>
      </w:r>
      <w:r w:rsidR="00911B87" w:rsidRPr="007D25B0">
        <w:rPr>
          <w:rFonts w:eastAsia="Batang"/>
          <w:bCs/>
          <w:lang w:val="en-US" w:eastAsia="ko-KR"/>
        </w:rPr>
        <w:t xml:space="preserve">and </w:t>
      </w:r>
      <w:r w:rsidR="00911B87" w:rsidRPr="007D25B0">
        <w:rPr>
          <w:rFonts w:eastAsia="Batang"/>
          <w:bCs/>
          <w:lang w:val="en-CA" w:eastAsia="ko-KR"/>
        </w:rPr>
        <w:t xml:space="preserve">DirectRefLayerIdx[ i ][ j ] </w:t>
      </w:r>
      <w:r w:rsidRPr="007D25B0">
        <w:rPr>
          <w:rFonts w:eastAsia="Batang"/>
          <w:bCs/>
          <w:lang w:val="en-US" w:eastAsia="ko-KR"/>
        </w:rPr>
        <w:t>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7D25B0">
        <w:rPr>
          <w:rFonts w:eastAsia="Batang"/>
          <w:bCs/>
          <w:lang w:val="en-US" w:eastAsia="ko-KR"/>
        </w:rPr>
        <w:t>for( i = 0; i  &lt;=  vps_max_layers_minus1; i++ ) {</w:t>
      </w:r>
      <w:r w:rsidRPr="007D25B0">
        <w:rPr>
          <w:rFonts w:eastAsia="Batang"/>
          <w:bCs/>
          <w:lang w:val="en-US" w:eastAsia="ko-KR"/>
        </w:rPr>
        <w:br/>
      </w:r>
      <w:r w:rsidRPr="007D25B0">
        <w:rPr>
          <w:rFonts w:eastAsia="Batang"/>
          <w:bCs/>
          <w:lang w:val="en-US" w:eastAsia="ko-KR"/>
        </w:rPr>
        <w:tab/>
        <w:t>iNuhLId = layer_id_in_nuh[ i ]</w:t>
      </w:r>
      <w:r w:rsidRPr="007D25B0">
        <w:rPr>
          <w:rFonts w:eastAsia="Batang"/>
          <w:bCs/>
          <w:lang w:val="en-US" w:eastAsia="ko-KR"/>
        </w:rPr>
        <w:br/>
      </w:r>
      <w:r w:rsidRPr="007D25B0">
        <w:rPr>
          <w:rFonts w:eastAsia="Batang"/>
          <w:bCs/>
          <w:lang w:val="en-US" w:eastAsia="ko-KR"/>
        </w:rPr>
        <w:tab/>
        <w:t>NumDirectRefLayers[ iNuhLId ] = 0</w:t>
      </w:r>
      <w:r w:rsidRPr="007D25B0">
        <w:rPr>
          <w:rFonts w:eastAsia="Batang"/>
          <w:bCs/>
          <w:lang w:val="en-US" w:eastAsia="ko-KR"/>
        </w:rPr>
        <w:br/>
      </w:r>
      <w:r w:rsidRPr="007D25B0">
        <w:rPr>
          <w:rFonts w:eastAsia="Batang"/>
          <w:bCs/>
          <w:lang w:val="en-US" w:eastAsia="ko-KR"/>
        </w:rPr>
        <w:tab/>
        <w:t>for( j = 0; j &lt; i; j++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t>if( direct_dependency_flag[ i ][ j ] )</w:t>
      </w:r>
      <w:r w:rsidR="00911B87" w:rsidRPr="007D25B0">
        <w:rPr>
          <w:rFonts w:eastAsia="Batang"/>
          <w:bCs/>
          <w:lang w:val="en-US" w:eastAsia="ko-KR"/>
        </w:rPr>
        <w:t xml:space="preserve">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RefLayerId[ iNuhLId ][ NumDirectRefLayers[ iNuhLId ]++ ] = layer_id_in_nuh[ j ]</w:t>
      </w:r>
      <w:r w:rsidR="00911B87" w:rsidRPr="007D25B0">
        <w:rPr>
          <w:rFonts w:eastAsia="Batang"/>
          <w:bCs/>
          <w:lang w:val="en-US" w:eastAsia="ko-KR"/>
        </w:rPr>
        <w:br/>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eastAsia="ko-KR"/>
        </w:rPr>
        <w:t>SamplePredEnabledFlag[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direct_dependency_type[ i ][ j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1</w:t>
      </w:r>
      <w:r w:rsidR="00DC4C8B" w:rsidRPr="007D25B0">
        <w:rPr>
          <w:rFonts w:eastAsia="Batang"/>
          <w:bCs/>
          <w:lang w:eastAsia="ko-KR"/>
        </w:rPr>
        <w:t> </w:t>
      </w:r>
      <w:r w:rsidR="002373BB" w:rsidRPr="007D25B0">
        <w:rPr>
          <w:rFonts w:eastAsia="Batang"/>
          <w:bCs/>
          <w:lang w:eastAsia="ko-KR"/>
        </w:rPr>
        <w:t>) &amp; 1 )</w:t>
      </w:r>
      <w:r w:rsidR="002373BB" w:rsidRPr="007D25B0">
        <w:rPr>
          <w:rFonts w:eastAsia="Batang"/>
          <w:bCs/>
          <w:lang w:eastAsia="ko-KR"/>
        </w:rPr>
        <w:br/>
      </w:r>
      <w:r w:rsidR="002373BB" w:rsidRPr="007D25B0">
        <w:rPr>
          <w:rFonts w:eastAsia="Batang"/>
          <w:bCs/>
          <w:lang w:eastAsia="ko-KR"/>
        </w:rPr>
        <w:tab/>
      </w:r>
      <w:r w:rsidR="002373BB" w:rsidRPr="007D25B0">
        <w:rPr>
          <w:rFonts w:eastAsia="Batang"/>
          <w:bCs/>
          <w:lang w:eastAsia="ko-KR"/>
        </w:rPr>
        <w:tab/>
      </w:r>
      <w:r w:rsidR="002373BB" w:rsidRPr="007D25B0">
        <w:rPr>
          <w:rFonts w:eastAsia="Batang"/>
          <w:bCs/>
          <w:lang w:eastAsia="ko-KR"/>
        </w:rPr>
        <w:tab/>
        <w:t>MotionPredEnabledFlag[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 direct_dependency_type[ i ][ j ]</w:t>
      </w:r>
      <w:r w:rsidR="00DC4C8B" w:rsidRPr="007D25B0">
        <w:rPr>
          <w:rFonts w:eastAsia="Batang"/>
          <w:bCs/>
          <w:lang w:val="en-US" w:eastAsia="ko-KR"/>
        </w:rPr>
        <w:t> </w:t>
      </w:r>
      <w:r w:rsidR="002373BB" w:rsidRPr="007D25B0">
        <w:rPr>
          <w:rFonts w:eastAsia="Batang"/>
          <w:bCs/>
          <w:lang w:eastAsia="ko-KR"/>
        </w:rPr>
        <w:t>+</w:t>
      </w:r>
      <w:r w:rsidR="00DC4C8B" w:rsidRPr="007D25B0">
        <w:rPr>
          <w:rFonts w:eastAsia="Batang"/>
          <w:bCs/>
          <w:lang w:val="en-US" w:eastAsia="ko-KR"/>
        </w:rPr>
        <w:t> </w:t>
      </w:r>
      <w:r w:rsidR="002373BB" w:rsidRPr="007D25B0">
        <w:rPr>
          <w:rFonts w:eastAsia="Batang"/>
          <w:bCs/>
          <w:lang w:eastAsia="ko-KR"/>
        </w:rPr>
        <w:t>1</w:t>
      </w:r>
      <w:r w:rsidR="00DC4C8B" w:rsidRPr="007D25B0">
        <w:rPr>
          <w:rFonts w:eastAsia="Batang"/>
          <w:bCs/>
          <w:lang w:val="en-US" w:eastAsia="ko-KR"/>
        </w:rPr>
        <w:t> </w:t>
      </w:r>
      <w:r w:rsidR="002373BB" w:rsidRPr="007D25B0">
        <w:rPr>
          <w:rFonts w:eastAsia="Batang"/>
          <w:bCs/>
          <w:lang w:eastAsia="ko-KR"/>
        </w:rPr>
        <w:t>) &amp; 2 ) &gt;&gt; 1 )</w:t>
      </w:r>
      <w:r w:rsidR="002373BB" w:rsidRPr="007D25B0">
        <w:rPr>
          <w:rFonts w:eastAsia="Batang"/>
          <w:bCs/>
          <w:lang w:eastAsia="ko-KR"/>
        </w:rPr>
        <w:br/>
      </w:r>
      <w:r w:rsidR="00911B87" w:rsidRPr="007D25B0">
        <w:rPr>
          <w:rFonts w:eastAsia="Batang"/>
          <w:bCs/>
          <w:lang w:val="en-CA" w:eastAsia="ko-KR"/>
        </w:rPr>
        <w:tab/>
      </w:r>
      <w:r w:rsidR="00911B87" w:rsidRPr="007D25B0">
        <w:rPr>
          <w:rFonts w:eastAsia="Batang"/>
          <w:bCs/>
          <w:lang w:val="en-CA" w:eastAsia="ko-KR"/>
        </w:rPr>
        <w:tab/>
      </w:r>
      <w:r w:rsidR="00911B87" w:rsidRPr="007D25B0">
        <w:rPr>
          <w:rFonts w:eastAsia="Batang"/>
          <w:bCs/>
          <w:lang w:val="en-CA" w:eastAsia="ko-KR"/>
        </w:rPr>
        <w:tab/>
        <w:t>DirectRefLayerIdx[ iNuhLid ][ layer_id_in_nuh[ j ] ] = NumDirectRefLayers[ iNuhLId ] </w:t>
      </w:r>
      <w:r w:rsidR="00911B87" w:rsidRPr="007D25B0">
        <w:rPr>
          <w:rFonts w:eastAsia="Batang"/>
          <w:bCs/>
          <w:lang w:val="en-US" w:eastAsia="ko-KR"/>
        </w:rPr>
        <w:t>–</w:t>
      </w:r>
      <w:r w:rsidR="00911B87" w:rsidRPr="007D25B0">
        <w:rPr>
          <w:rFonts w:eastAsia="Batang"/>
          <w:bCs/>
          <w:lang w:val="en-CA" w:eastAsia="ko-KR"/>
        </w:rPr>
        <w:t> 1</w:t>
      </w:r>
      <w:r w:rsidR="00911B87" w:rsidRPr="007D25B0">
        <w:rPr>
          <w:rFonts w:eastAsia="Batang"/>
          <w:bCs/>
          <w:lang w:val="en-US" w:eastAsia="ko-KR"/>
        </w:rPr>
        <w:tab/>
      </w:r>
      <w:r w:rsidR="00911B87" w:rsidRPr="007D25B0">
        <w:rPr>
          <w:rFonts w:eastAsia="Batang"/>
          <w:bCs/>
          <w:lang w:val="en-US" w:eastAsia="ko-KR"/>
        </w:rPr>
        <w:tab/>
        <w:t>}</w:t>
      </w:r>
      <w:r w:rsidRPr="007D25B0">
        <w:rPr>
          <w:rFonts w:eastAsia="Batang"/>
          <w:bCs/>
          <w:lang w:val="en-US" w:eastAsia="ko-KR"/>
        </w:rPr>
        <w:br/>
        <w:t>}</w:t>
      </w:r>
    </w:p>
    <w:p w:rsidR="008B3821" w:rsidRPr="007D25B0" w:rsidRDefault="008B3821" w:rsidP="008B3821">
      <w:pPr>
        <w:pStyle w:val="3N"/>
        <w:rPr>
          <w:lang w:val="en-US" w:eastAsia="ko-KR"/>
        </w:rPr>
      </w:pPr>
      <w:proofErr w:type="gramStart"/>
      <w:r w:rsidRPr="007D25B0">
        <w:rPr>
          <w:rFonts w:eastAsia="Batang"/>
          <w:b/>
          <w:bCs/>
          <w:lang w:val="en-US" w:eastAsia="ko-KR"/>
        </w:rPr>
        <w:t>max_tid_ref_present_flag</w:t>
      </w:r>
      <w:proofErr w:type="gramEnd"/>
      <w:r w:rsidRPr="007D25B0">
        <w:rPr>
          <w:lang w:val="en-US" w:eastAsia="ko-KR"/>
        </w:rPr>
        <w:t xml:space="preserve"> equal to 1 specifies that the syntax element max_tid_il_ref_pics_plus1[ i ] is present. </w:t>
      </w:r>
      <w:proofErr w:type="gramStart"/>
      <w:r w:rsidRPr="007D25B0">
        <w:rPr>
          <w:rFonts w:eastAsia="Batang"/>
          <w:bCs/>
          <w:lang w:val="en-US" w:eastAsia="ko-KR"/>
        </w:rPr>
        <w:t>max_tid_ref_present_flag</w:t>
      </w:r>
      <w:proofErr w:type="gramEnd"/>
      <w:r w:rsidRPr="007D25B0">
        <w:rPr>
          <w:lang w:val="en-US" w:eastAsia="ko-KR"/>
        </w:rPr>
        <w:t xml:space="preserve"> equal to 0 specifies that the syntax element max_tid_il_ref_pics_plus1[ i ] is not present.</w:t>
      </w:r>
    </w:p>
    <w:p w:rsidR="008B3821" w:rsidRPr="007D25B0" w:rsidRDefault="008B3821" w:rsidP="008B3821">
      <w:pPr>
        <w:pStyle w:val="3N"/>
        <w:rPr>
          <w:szCs w:val="22"/>
          <w:lang w:val="en-US"/>
        </w:rPr>
      </w:pPr>
      <w:r w:rsidRPr="007D25B0">
        <w:rPr>
          <w:b/>
          <w:lang w:val="en-US" w:eastAsia="ko-KR"/>
        </w:rPr>
        <w:t>max_tid_il_ref_pics_plus1</w:t>
      </w:r>
      <w:r w:rsidRPr="007D25B0">
        <w:rPr>
          <w:szCs w:val="22"/>
          <w:lang w:val="en-US"/>
        </w:rPr>
        <w:t>[ i ] equal to 0 specifies that within the CVS non-IRAP picture</w:t>
      </w:r>
      <w:r w:rsidRPr="007D25B0">
        <w:rPr>
          <w:szCs w:val="22"/>
          <w:lang w:val="en-US" w:eastAsia="ko-KR"/>
        </w:rPr>
        <w:t>s with nuh_layer_id equal to layer_id_in_nuh[ i ]</w:t>
      </w:r>
      <w:r w:rsidRPr="007D25B0">
        <w:rPr>
          <w:szCs w:val="22"/>
          <w:lang w:val="en-US"/>
        </w:rPr>
        <w:t xml:space="preserve"> are not used as reference for inter-layer prediction.</w:t>
      </w:r>
      <w:r w:rsidRPr="007D25B0">
        <w:rPr>
          <w:szCs w:val="22"/>
          <w:lang w:val="en-US" w:eastAsia="ko-KR"/>
        </w:rPr>
        <w:t xml:space="preserve"> </w:t>
      </w:r>
      <w:r w:rsidRPr="007D25B0">
        <w:rPr>
          <w:szCs w:val="22"/>
          <w:lang w:val="en-US"/>
        </w:rPr>
        <w:t>max_tid_il_ref_pics_plus1[ i ] greater than 0 specifies that within the CVS pictures with nuh_layer_id equal to layer_id_in_nuh[ i ] and TemporalId greater than max_tid_il_ref_pics_plus1[ i ]</w:t>
      </w:r>
      <w:r w:rsidRPr="007D25B0">
        <w:rPr>
          <w:szCs w:val="22"/>
          <w:lang w:val="en-US" w:eastAsia="ko-KR"/>
        </w:rPr>
        <w:t> </w:t>
      </w:r>
      <w:r w:rsidRPr="007D25B0">
        <w:rPr>
          <w:szCs w:val="22"/>
          <w:lang w:val="en-US"/>
        </w:rPr>
        <w:t>– 1 are not used as reference for inter-layer prediction. When not present, max_tid_il_ref_pics_</w:t>
      </w:r>
      <w:proofErr w:type="gramStart"/>
      <w:r w:rsidRPr="007D25B0">
        <w:rPr>
          <w:szCs w:val="22"/>
          <w:lang w:val="en-US"/>
        </w:rPr>
        <w:t>plus1[</w:t>
      </w:r>
      <w:proofErr w:type="gramEnd"/>
      <w:r w:rsidRPr="007D25B0">
        <w:rPr>
          <w:szCs w:val="22"/>
          <w:lang w:val="en-US"/>
        </w:rPr>
        <w:t> i ] is inferred to be equal to 7.</w:t>
      </w:r>
    </w:p>
    <w:p w:rsidR="008B3821" w:rsidRPr="007D25B0" w:rsidRDefault="008B3821" w:rsidP="008B3821">
      <w:pPr>
        <w:rPr>
          <w:rFonts w:eastAsia="Batang"/>
          <w:bCs/>
          <w:lang w:val="en-US" w:eastAsia="ko-KR"/>
        </w:rPr>
      </w:pPr>
      <w:proofErr w:type="gramStart"/>
      <w:r w:rsidRPr="007D25B0">
        <w:rPr>
          <w:rFonts w:eastAsia="Batang"/>
          <w:b/>
          <w:bCs/>
          <w:lang w:val="en-US" w:eastAsia="ko-KR"/>
        </w:rPr>
        <w:t>all_ref_layers_active_flag</w:t>
      </w:r>
      <w:proofErr w:type="gramEnd"/>
      <w:r w:rsidRPr="007D25B0">
        <w:rPr>
          <w:rFonts w:eastAsia="Batang"/>
          <w:bCs/>
          <w:lang w:val="en-US" w:eastAsia="ko-KR"/>
        </w:rPr>
        <w:t xml:space="preserve"> equal to 1 specifies that for each picture referring to the VPS, the reference layer pictures of all direct reference layers of the layer containing the picture are present in the same access unit as the picture and are included in the </w:t>
      </w:r>
      <w:r w:rsidRPr="007D25B0">
        <w:rPr>
          <w:lang w:val="en-US" w:eastAsia="ko-KR"/>
        </w:rPr>
        <w:t>inter-layer reference picture set of the picture</w:t>
      </w:r>
      <w:r w:rsidRPr="007D25B0">
        <w:rPr>
          <w:rFonts w:eastAsia="Batang"/>
          <w:bCs/>
          <w:lang w:val="en-US" w:eastAsia="ko-KR"/>
        </w:rPr>
        <w:t xml:space="preserve">. </w:t>
      </w:r>
      <w:proofErr w:type="gramStart"/>
      <w:r w:rsidRPr="007D25B0">
        <w:rPr>
          <w:rFonts w:eastAsia="Batang"/>
          <w:bCs/>
          <w:lang w:val="en-US" w:eastAsia="ko-KR"/>
        </w:rPr>
        <w:t>all_ref_layers_active_flag</w:t>
      </w:r>
      <w:proofErr w:type="gramEnd"/>
      <w:r w:rsidRPr="007D25B0">
        <w:rPr>
          <w:rFonts w:eastAsia="Batang"/>
          <w:bCs/>
          <w:lang w:val="en-US" w:eastAsia="ko-KR"/>
        </w:rPr>
        <w:t xml:space="preserve"> equal to 0 specifies that the above restriction may or may not apply.</w:t>
      </w:r>
      <w:r w:rsidR="001E0564" w:rsidRPr="007D25B0">
        <w:rPr>
          <w:rFonts w:eastAsia="Batang"/>
          <w:bCs/>
          <w:lang w:val="en-US" w:eastAsia="ko-KR"/>
        </w:rPr>
        <w:t xml:space="preserve"> </w:t>
      </w:r>
    </w:p>
    <w:p w:rsidR="008B3821" w:rsidRPr="007D25B0" w:rsidRDefault="008B3821" w:rsidP="008B3821">
      <w:pPr>
        <w:rPr>
          <w:rFonts w:eastAsia="Batang"/>
          <w:bCs/>
          <w:lang w:val="en-US" w:eastAsia="ko-KR"/>
        </w:rPr>
      </w:pPr>
      <w:proofErr w:type="gramStart"/>
      <w:r w:rsidRPr="007D25B0">
        <w:rPr>
          <w:rFonts w:eastAsia="Batang"/>
          <w:b/>
          <w:bCs/>
          <w:lang w:val="en-US" w:eastAsia="ko-KR"/>
        </w:rPr>
        <w:t>vps_number_layer_sets_minus1</w:t>
      </w:r>
      <w:proofErr w:type="gramEnd"/>
      <w:r w:rsidRPr="007D25B0">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8B3821" w:rsidRPr="007D25B0" w:rsidRDefault="008B3821" w:rsidP="008B3821">
      <w:pPr>
        <w:rPr>
          <w:rFonts w:eastAsia="Batang"/>
          <w:bCs/>
          <w:lang w:val="en-US" w:eastAsia="ko-KR"/>
        </w:rPr>
      </w:pPr>
      <w:proofErr w:type="gramStart"/>
      <w:r w:rsidRPr="007D25B0">
        <w:rPr>
          <w:rFonts w:eastAsia="Batang"/>
          <w:b/>
          <w:bCs/>
          <w:lang w:val="en-US" w:eastAsia="ko-KR"/>
        </w:rPr>
        <w:t>vps_num_profile_tier_level_minus1</w:t>
      </w:r>
      <w:proofErr w:type="gramEnd"/>
      <w:r w:rsidRPr="007D25B0">
        <w:rPr>
          <w:lang w:val="en-US"/>
        </w:rPr>
        <w:t xml:space="preserve"> plus 1 specifies the number of </w:t>
      </w:r>
      <w:r w:rsidRPr="007D25B0">
        <w:rPr>
          <w:rFonts w:ascii="Times" w:hAnsi="Times"/>
          <w:lang w:val="en-US"/>
        </w:rPr>
        <w:t xml:space="preserve">profile_tier_level( ) </w:t>
      </w:r>
      <w:r w:rsidRPr="007D25B0">
        <w:rPr>
          <w:lang w:val="en-US"/>
        </w:rPr>
        <w:t>syntax structures in the VPS.</w:t>
      </w:r>
    </w:p>
    <w:p w:rsidR="008B3821" w:rsidRPr="007D25B0" w:rsidRDefault="008B3821" w:rsidP="008B3821">
      <w:pPr>
        <w:rPr>
          <w:bCs/>
          <w:lang w:val="en-US"/>
        </w:rPr>
      </w:pPr>
      <w:r w:rsidRPr="007D25B0">
        <w:rPr>
          <w:b/>
          <w:bCs/>
          <w:lang w:val="en-US"/>
        </w:rPr>
        <w:t>vps_profile_present_flag</w:t>
      </w:r>
      <w:proofErr w:type="gramStart"/>
      <w:r w:rsidRPr="007D25B0">
        <w:rPr>
          <w:bCs/>
          <w:lang w:val="en-US"/>
        </w:rPr>
        <w:t>[ i</w:t>
      </w:r>
      <w:proofErr w:type="gramEnd"/>
      <w:r w:rsidRPr="007D25B0">
        <w:rPr>
          <w:bCs/>
          <w:lang w:val="en-US"/>
        </w:rPr>
        <w:t xml:space="preserve"> ] equal to 1 specifies that the profile and tier information for layer set i </w:t>
      </w:r>
      <w:r w:rsidRPr="007D25B0">
        <w:rPr>
          <w:bCs/>
          <w:szCs w:val="22"/>
          <w:lang w:val="en-US"/>
        </w:rPr>
        <w:t>is present in the i-th profile_tier_level( ) syntax structure</w:t>
      </w:r>
      <w:r w:rsidRPr="007D25B0">
        <w:rPr>
          <w:bCs/>
          <w:lang w:val="en-US"/>
        </w:rPr>
        <w:t>.</w:t>
      </w:r>
      <w:r w:rsidRPr="007D25B0">
        <w:rPr>
          <w:b/>
          <w:bCs/>
          <w:lang w:val="en-US"/>
        </w:rPr>
        <w:t xml:space="preserve"> </w:t>
      </w:r>
      <w:r w:rsidRPr="007D25B0">
        <w:rPr>
          <w:bCs/>
          <w:lang w:val="en-US"/>
        </w:rPr>
        <w:t>vps_profile_present_flag</w:t>
      </w:r>
      <w:proofErr w:type="gramStart"/>
      <w:r w:rsidRPr="007D25B0">
        <w:rPr>
          <w:bCs/>
          <w:lang w:val="en-US"/>
        </w:rPr>
        <w:t>[ i</w:t>
      </w:r>
      <w:proofErr w:type="gramEnd"/>
      <w:r w:rsidRPr="007D25B0">
        <w:rPr>
          <w:bCs/>
          <w:lang w:val="en-US"/>
        </w:rPr>
        <w:t xml:space="preserve"> ] </w:t>
      </w:r>
      <w:r w:rsidRPr="007D25B0">
        <w:rPr>
          <w:bCs/>
          <w:szCs w:val="22"/>
          <w:lang w:val="en-US"/>
        </w:rPr>
        <w:t>equal to 0 specifies that profile and tier information is not present in the i-th profile_tier_level( ) syntax structure and is inferred.</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7D25B0">
        <w:rPr>
          <w:b/>
          <w:bCs/>
          <w:lang w:val="en-US"/>
        </w:rPr>
        <w:t>profile_ref_minus1</w:t>
      </w:r>
      <w:r w:rsidRPr="007D25B0">
        <w:rPr>
          <w:bCs/>
          <w:lang w:val="en-US"/>
        </w:rPr>
        <w:t>[ i ] specifies that the profile and tier information for the i-th profile_tier_level( ) syntax structure is inferred to be equal to the profile and tier information for the (profile</w:t>
      </w:r>
      <w:r w:rsidRPr="007D25B0" w:rsidDel="005951AD">
        <w:rPr>
          <w:bCs/>
          <w:lang w:val="en-US"/>
        </w:rPr>
        <w:t xml:space="preserve"> </w:t>
      </w:r>
      <w:r w:rsidRPr="007D25B0">
        <w:rPr>
          <w:bCs/>
          <w:lang w:val="en-US"/>
        </w:rPr>
        <w:t>_ref_minus1[ i ] + 1)-th layer set. The value of profile_ref_</w:t>
      </w:r>
      <w:proofErr w:type="gramStart"/>
      <w:r w:rsidRPr="007D25B0">
        <w:rPr>
          <w:bCs/>
          <w:lang w:val="en-US"/>
        </w:rPr>
        <w:t>minus1[</w:t>
      </w:r>
      <w:proofErr w:type="gramEnd"/>
      <w:r w:rsidRPr="007D25B0">
        <w:rPr>
          <w:bCs/>
          <w:lang w:val="en-US"/>
        </w:rPr>
        <w:t> i ] + 1 shall be less than i.</w:t>
      </w:r>
    </w:p>
    <w:p w:rsidR="008B3821" w:rsidRPr="007D25B0" w:rsidRDefault="008B3821" w:rsidP="008B3821">
      <w:pPr>
        <w:rPr>
          <w:rFonts w:eastAsia="Batang"/>
          <w:b/>
          <w:bCs/>
          <w:lang w:val="en-US" w:eastAsia="ko-KR"/>
        </w:rPr>
      </w:pPr>
      <w:proofErr w:type="gramStart"/>
      <w:r w:rsidRPr="007D25B0">
        <w:rPr>
          <w:rFonts w:eastAsia="Batang"/>
          <w:b/>
          <w:bCs/>
          <w:lang w:val="en-US" w:eastAsia="ko-KR"/>
        </w:rPr>
        <w:lastRenderedPageBreak/>
        <w:t>more_output_layer_sets_than_default_flag</w:t>
      </w:r>
      <w:proofErr w:type="gramEnd"/>
      <w:r w:rsidRPr="007D25B0">
        <w:rPr>
          <w:rFonts w:eastAsia="Batang"/>
          <w:bCs/>
          <w:lang w:val="en-US" w:eastAsia="ko-KR"/>
        </w:rPr>
        <w:t xml:space="preserve"> equal to 1 specifies that the number of output layer sets specified by the VPS is greater than vps_number_layer_sets_minus1 + 1. </w:t>
      </w:r>
      <w:proofErr w:type="gramStart"/>
      <w:r w:rsidRPr="007D25B0">
        <w:rPr>
          <w:rFonts w:eastAsia="Batang"/>
          <w:bCs/>
          <w:lang w:val="en-US" w:eastAsia="ko-KR"/>
        </w:rPr>
        <w:t>more_output_layer_sets_than_default_flag</w:t>
      </w:r>
      <w:proofErr w:type="gramEnd"/>
      <w:r w:rsidRPr="007D25B0">
        <w:rPr>
          <w:rFonts w:eastAsia="Batang"/>
          <w:bCs/>
          <w:lang w:val="en-US" w:eastAsia="ko-KR"/>
        </w:rPr>
        <w:t xml:space="preserve"> equal to 0 specifies that the number of output layer sets specified by the VPS is equal to vps_number_layer_sets_minus1 + 1.</w:t>
      </w:r>
    </w:p>
    <w:p w:rsidR="008B3821" w:rsidRPr="007D25B0" w:rsidRDefault="008B3821" w:rsidP="008B3821">
      <w:pPr>
        <w:rPr>
          <w:rFonts w:eastAsia="Batang"/>
          <w:b/>
          <w:bCs/>
          <w:lang w:val="en-US" w:eastAsia="ko-KR"/>
        </w:rPr>
      </w:pPr>
      <w:proofErr w:type="gramStart"/>
      <w:r w:rsidRPr="007D25B0">
        <w:rPr>
          <w:b/>
          <w:bCs/>
          <w:lang w:val="en-US"/>
        </w:rPr>
        <w:t>num_add_output_layer_sets_minus1</w:t>
      </w:r>
      <w:proofErr w:type="gramEnd"/>
      <w:r w:rsidRPr="007D25B0">
        <w:rPr>
          <w:bCs/>
          <w:lang w:val="en-US"/>
        </w:rPr>
        <w:t xml:space="preserve"> plus 1 </w:t>
      </w:r>
      <w:r w:rsidRPr="007D25B0">
        <w:rPr>
          <w:lang w:val="en-US"/>
        </w:rPr>
        <w:t xml:space="preserve">specifies the number of output layer sets in addition to </w:t>
      </w:r>
      <w:r w:rsidRPr="007D25B0">
        <w:rPr>
          <w:bCs/>
          <w:lang w:val="en-US"/>
        </w:rPr>
        <w:t>the default output layer sets specified by the VPS.</w:t>
      </w:r>
      <w:r w:rsidRPr="007D25B0">
        <w:rPr>
          <w:lang w:val="en-US"/>
        </w:rPr>
        <w:t xml:space="preserve"> The default output layer sets refer to the first </w:t>
      </w:r>
      <w:r w:rsidRPr="007D25B0">
        <w:rPr>
          <w:bCs/>
          <w:lang w:val="en-US"/>
        </w:rPr>
        <w:t>vps_number_layer_sets_minus1 + 1 output layer sets specified by the VPS. For the default output layer sets, either only the highest layer is a target output layer or all layers are target output layers.</w:t>
      </w:r>
    </w:p>
    <w:p w:rsidR="008B3821" w:rsidRPr="007D25B0" w:rsidRDefault="008B3821" w:rsidP="008B3821">
      <w:pPr>
        <w:rPr>
          <w:rFonts w:eastAsia="Batang"/>
          <w:lang w:val="en-US" w:eastAsia="ko-KR"/>
        </w:rPr>
      </w:pPr>
      <w:proofErr w:type="gramStart"/>
      <w:r w:rsidRPr="007D25B0">
        <w:rPr>
          <w:rFonts w:eastAsia="Batang"/>
          <w:b/>
          <w:bCs/>
          <w:lang w:val="en-US" w:eastAsia="ko-KR"/>
        </w:rPr>
        <w:t>default_one_target_output_layer_flag</w:t>
      </w:r>
      <w:proofErr w:type="gramEnd"/>
      <w:r w:rsidRPr="007D25B0">
        <w:rPr>
          <w:rFonts w:eastAsia="Batang"/>
          <w:lang w:val="en-US" w:eastAsia="ko-KR"/>
        </w:rPr>
        <w:t xml:space="preserve"> equal to 1 specifies that only the highest layer in each of the default output layer sets is a target output layer. </w:t>
      </w:r>
      <w:proofErr w:type="gramStart"/>
      <w:r w:rsidRPr="007D25B0">
        <w:rPr>
          <w:rFonts w:eastAsia="Batang"/>
          <w:lang w:val="en-US" w:eastAsia="ko-KR"/>
        </w:rPr>
        <w:t>default_one_target_output_layer_flag</w:t>
      </w:r>
      <w:proofErr w:type="gramEnd"/>
      <w:r w:rsidRPr="007D25B0">
        <w:rPr>
          <w:rFonts w:eastAsia="Batang"/>
          <w:lang w:val="en-US" w:eastAsia="ko-KR"/>
        </w:rPr>
        <w:t xml:space="preserve"> equal to 0 specifies that all layers in each of the default output layer sets are target output layers.</w:t>
      </w:r>
    </w:p>
    <w:p w:rsidR="008B3821" w:rsidRPr="007D25B0" w:rsidRDefault="008B3821" w:rsidP="008B3821">
      <w:pPr>
        <w:rPr>
          <w:lang w:val="en-US"/>
        </w:rPr>
      </w:pPr>
      <w:r w:rsidRPr="007D25B0">
        <w:rPr>
          <w:b/>
          <w:lang w:val="en-US"/>
        </w:rPr>
        <w:t>output_layer_set_idx_</w:t>
      </w:r>
      <w:proofErr w:type="gramStart"/>
      <w:r w:rsidRPr="007D25B0">
        <w:rPr>
          <w:b/>
          <w:lang w:val="en-US"/>
        </w:rPr>
        <w:t>minus1</w:t>
      </w:r>
      <w:r w:rsidRPr="007D25B0">
        <w:rPr>
          <w:lang w:val="en-US"/>
        </w:rPr>
        <w:t>[</w:t>
      </w:r>
      <w:proofErr w:type="gramEnd"/>
      <w:r w:rsidRPr="007D25B0">
        <w:rPr>
          <w:lang w:val="en-US"/>
        </w:rPr>
        <w:t> i ] plus 1</w:t>
      </w:r>
      <w:r w:rsidRPr="007D25B0">
        <w:rPr>
          <w:b/>
          <w:lang w:val="en-US"/>
        </w:rPr>
        <w:t xml:space="preserve"> </w:t>
      </w:r>
      <w:r w:rsidRPr="007D25B0">
        <w:rPr>
          <w:lang w:val="en-US"/>
        </w:rPr>
        <w:t>specifies the index of the layer set for the i-th output layer set. The value of output_layer_set_idx_</w:t>
      </w:r>
      <w:proofErr w:type="gramStart"/>
      <w:r w:rsidRPr="007D25B0">
        <w:rPr>
          <w:lang w:val="en-US"/>
        </w:rPr>
        <w:t>minus1[</w:t>
      </w:r>
      <w:proofErr w:type="gramEnd"/>
      <w:r w:rsidRPr="007D25B0">
        <w:rPr>
          <w:lang w:val="en-US"/>
        </w:rPr>
        <w:t> i ] shall be in the range of 0 to vps_num_layer_sets_minus1 − 1, inclusive. The length of the output_layer_set_idx_minus1[ i ] syntax element is Ceil( Log2( </w:t>
      </w:r>
      <w:r w:rsidRPr="007D25B0">
        <w:rPr>
          <w:bCs/>
          <w:lang w:val="en-US"/>
        </w:rPr>
        <w:t>vps_num_layer_sets_minus1</w:t>
      </w:r>
      <w:r w:rsidRPr="007D25B0">
        <w:rPr>
          <w:lang w:val="en-US"/>
        </w:rPr>
        <w:t> ) ) bits.</w:t>
      </w:r>
    </w:p>
    <w:p w:rsidR="008B3821" w:rsidRPr="007D25B0" w:rsidRDefault="008B3821" w:rsidP="008B3821">
      <w:pPr>
        <w:rPr>
          <w:lang w:val="en-US"/>
        </w:rPr>
      </w:pPr>
      <w:r w:rsidRPr="007D25B0">
        <w:rPr>
          <w:lang w:val="en-US"/>
        </w:rPr>
        <w:t xml:space="preserve">The layer set for </w:t>
      </w:r>
      <w:proofErr w:type="gramStart"/>
      <w:r w:rsidRPr="007D25B0">
        <w:rPr>
          <w:lang w:val="en-US"/>
        </w:rPr>
        <w:t>the i</w:t>
      </w:r>
      <w:proofErr w:type="gramEnd"/>
      <w:r w:rsidRPr="007D25B0">
        <w:rPr>
          <w:lang w:val="en-US"/>
        </w:rPr>
        <w:t>-th output layer set with i in the range of 0 to vps_num_layer_sets_minus1, inclusive, is inferred to be the i-th layer set.</w:t>
      </w:r>
    </w:p>
    <w:p w:rsidR="008B3821" w:rsidRPr="007D25B0" w:rsidRDefault="008B3821" w:rsidP="008B3821">
      <w:pPr>
        <w:rPr>
          <w:lang w:val="en-US"/>
        </w:rPr>
      </w:pPr>
      <w:r w:rsidRPr="007D25B0">
        <w:rPr>
          <w:b/>
          <w:bCs/>
          <w:lang w:val="en-US"/>
        </w:rPr>
        <w:t>output_layer_flag</w:t>
      </w:r>
      <w:proofErr w:type="gramStart"/>
      <w:r w:rsidRPr="007D25B0">
        <w:rPr>
          <w:lang w:val="en-US"/>
        </w:rPr>
        <w:t>[ i</w:t>
      </w:r>
      <w:proofErr w:type="gramEnd"/>
      <w:r w:rsidRPr="007D25B0">
        <w:rPr>
          <w:lang w:val="en-US"/>
        </w:rPr>
        <w:t> ]</w:t>
      </w:r>
      <w:r w:rsidRPr="007D25B0">
        <w:rPr>
          <w:bCs/>
          <w:lang w:val="en-US"/>
        </w:rPr>
        <w:t>[ j ] equal to 1 specifies that the j-th layer in the i-th output layer set is a target output layer. output_layer_flag</w:t>
      </w:r>
      <w:proofErr w:type="gramStart"/>
      <w:r w:rsidRPr="007D25B0">
        <w:rPr>
          <w:lang w:val="en-US"/>
        </w:rPr>
        <w:t>[ i</w:t>
      </w:r>
      <w:proofErr w:type="gramEnd"/>
      <w:r w:rsidRPr="007D25B0">
        <w:rPr>
          <w:lang w:val="en-US"/>
        </w:rPr>
        <w:t> ]</w:t>
      </w:r>
      <w:r w:rsidRPr="007D25B0">
        <w:rPr>
          <w:bCs/>
          <w:lang w:val="en-US"/>
        </w:rPr>
        <w:t>[ j ] equal to 0 specifies that the j-th layer in the i-th output layer set is not a target output layer.</w:t>
      </w:r>
    </w:p>
    <w:p w:rsidR="008B3821" w:rsidRPr="007D25B0" w:rsidRDefault="008B3821" w:rsidP="008B3821">
      <w:pPr>
        <w:rPr>
          <w:bCs/>
          <w:lang w:val="en-US"/>
        </w:rPr>
      </w:pPr>
      <w:r w:rsidRPr="007D25B0">
        <w:rPr>
          <w:b/>
          <w:bCs/>
          <w:lang w:val="en-US"/>
        </w:rPr>
        <w:t>profile_level_tier_idx</w:t>
      </w:r>
      <w:proofErr w:type="gramStart"/>
      <w:r w:rsidRPr="007D25B0">
        <w:rPr>
          <w:lang w:val="en-US"/>
        </w:rPr>
        <w:t>[ i</w:t>
      </w:r>
      <w:proofErr w:type="gramEnd"/>
      <w:r w:rsidRPr="007D25B0">
        <w:rPr>
          <w:lang w:val="en-US"/>
        </w:rPr>
        <w:t> ]</w:t>
      </w:r>
      <w:r w:rsidRPr="007D25B0">
        <w:rPr>
          <w:bCs/>
          <w:lang w:val="en-US"/>
        </w:rPr>
        <w:t xml:space="preserve"> </w:t>
      </w:r>
      <w:r w:rsidRPr="007D25B0">
        <w:rPr>
          <w:lang w:val="en-US"/>
        </w:rPr>
        <w:t xml:space="preserve">specifies the index, into the list of </w:t>
      </w:r>
      <w:r w:rsidRPr="007D25B0">
        <w:rPr>
          <w:bCs/>
          <w:lang w:val="en-US"/>
        </w:rPr>
        <w:t>profile_tier_level( ) syntax structures</w:t>
      </w:r>
      <w:r w:rsidRPr="007D25B0">
        <w:rPr>
          <w:lang w:val="en-US"/>
        </w:rPr>
        <w:t xml:space="preserve"> in the VPS, of the </w:t>
      </w:r>
      <w:r w:rsidRPr="007D25B0">
        <w:rPr>
          <w:bCs/>
          <w:lang w:val="en-US"/>
        </w:rPr>
        <w:t xml:space="preserve">profile_tier_level( ) </w:t>
      </w:r>
      <w:r w:rsidRPr="007D25B0">
        <w:rPr>
          <w:lang w:val="en-US"/>
        </w:rPr>
        <w:t xml:space="preserve">syntax structure that applies to i-th output layer set. The length of the </w:t>
      </w:r>
      <w:r w:rsidRPr="007D25B0">
        <w:rPr>
          <w:bCs/>
          <w:lang w:val="en-US"/>
        </w:rPr>
        <w:t>profile_level_tier_idx</w:t>
      </w:r>
      <w:proofErr w:type="gramStart"/>
      <w:r w:rsidRPr="007D25B0">
        <w:rPr>
          <w:lang w:val="en-US"/>
        </w:rPr>
        <w:t>[ i</w:t>
      </w:r>
      <w:proofErr w:type="gramEnd"/>
      <w:r w:rsidRPr="007D25B0">
        <w:rPr>
          <w:lang w:val="en-US"/>
        </w:rPr>
        <w:t> ] syntax element is Ceil( Log2( </w:t>
      </w:r>
      <w:r w:rsidRPr="007D25B0">
        <w:rPr>
          <w:rFonts w:eastAsia="Batang"/>
          <w:bCs/>
          <w:lang w:val="en-US" w:eastAsia="ko-KR"/>
        </w:rPr>
        <w:t>vps_num_profile_tier_level_minus1 + 1</w:t>
      </w:r>
      <w:r w:rsidRPr="007D25B0">
        <w:rPr>
          <w:lang w:val="en-US"/>
        </w:rPr>
        <w:t> ) ) bits. T</w:t>
      </w:r>
      <w:r w:rsidRPr="007D25B0">
        <w:rPr>
          <w:rFonts w:eastAsia="Batang"/>
          <w:bCs/>
          <w:lang w:val="en-US" w:eastAsia="ko-KR"/>
        </w:rPr>
        <w:t xml:space="preserve">he value of </w:t>
      </w:r>
      <w:r w:rsidRPr="007D25B0">
        <w:rPr>
          <w:bCs/>
          <w:lang w:val="en-US"/>
        </w:rPr>
        <w:t>profile_level_tier_</w:t>
      </w:r>
      <w:proofErr w:type="gramStart"/>
      <w:r w:rsidRPr="007D25B0">
        <w:rPr>
          <w:bCs/>
          <w:lang w:val="en-US"/>
        </w:rPr>
        <w:t>idx</w:t>
      </w:r>
      <w:r w:rsidRPr="007D25B0">
        <w:rPr>
          <w:lang w:val="en-US"/>
        </w:rPr>
        <w:t>[</w:t>
      </w:r>
      <w:proofErr w:type="gramEnd"/>
      <w:r w:rsidRPr="007D25B0">
        <w:rPr>
          <w:lang w:val="en-US"/>
        </w:rPr>
        <w:t> 0 ]</w:t>
      </w:r>
      <w:r w:rsidRPr="007D25B0">
        <w:rPr>
          <w:rFonts w:eastAsia="Batang"/>
          <w:bCs/>
          <w:lang w:val="en-US" w:eastAsia="ko-KR"/>
        </w:rPr>
        <w:t xml:space="preserve"> is inferred to be equal to 0. The value of </w:t>
      </w:r>
      <w:r w:rsidRPr="007D25B0">
        <w:rPr>
          <w:bCs/>
          <w:lang w:val="en-US"/>
        </w:rPr>
        <w:t>profile_level_tier_idx</w:t>
      </w:r>
      <w:proofErr w:type="gramStart"/>
      <w:r w:rsidRPr="007D25B0">
        <w:rPr>
          <w:lang w:val="en-US"/>
        </w:rPr>
        <w:t>[ i</w:t>
      </w:r>
      <w:proofErr w:type="gramEnd"/>
      <w:r w:rsidRPr="007D25B0">
        <w:rPr>
          <w:lang w:val="en-US"/>
        </w:rPr>
        <w:t> ]</w:t>
      </w:r>
      <w:r w:rsidRPr="007D25B0">
        <w:rPr>
          <w:rFonts w:eastAsia="Batang"/>
          <w:bCs/>
          <w:lang w:val="en-US" w:eastAsia="ko-KR"/>
        </w:rPr>
        <w:t xml:space="preserve"> shall be in the range of 0 to vps_num_profile_tier_level_minus1, inclusive</w:t>
      </w:r>
      <w:r w:rsidRPr="007D25B0">
        <w:rPr>
          <w:bCs/>
          <w:lang w:val="en-US"/>
        </w:rPr>
        <w:t>.</w:t>
      </w:r>
    </w:p>
    <w:p w:rsidR="008B3821" w:rsidRPr="007D25B0" w:rsidRDefault="008B3821" w:rsidP="008B3821">
      <w:pPr>
        <w:rPr>
          <w:rFonts w:eastAsia="Batang"/>
          <w:bCs/>
          <w:lang w:val="en-US" w:eastAsia="ko-KR"/>
        </w:rPr>
      </w:pPr>
      <w:proofErr w:type="gramStart"/>
      <w:r w:rsidRPr="007D25B0">
        <w:rPr>
          <w:rFonts w:eastAsia="Batang"/>
          <w:b/>
          <w:bCs/>
          <w:lang w:val="en-US" w:eastAsia="ko-KR"/>
        </w:rPr>
        <w:t>rep_format_idx_present_flag</w:t>
      </w:r>
      <w:proofErr w:type="gramEnd"/>
      <w:r w:rsidRPr="007D25B0">
        <w:rPr>
          <w:rFonts w:eastAsia="Batang"/>
          <w:bCs/>
          <w:lang w:val="en-US" w:eastAsia="ko-KR"/>
        </w:rPr>
        <w:t xml:space="preserve"> equal to 1 specifies that the syntax elements vps_num_rep_formats_minus1 and vps_rep_format_idx[ i ] are present. </w:t>
      </w:r>
      <w:proofErr w:type="gramStart"/>
      <w:r w:rsidRPr="007D25B0">
        <w:rPr>
          <w:rFonts w:eastAsia="Batang"/>
          <w:bCs/>
          <w:lang w:val="en-US" w:eastAsia="ko-KR"/>
        </w:rPr>
        <w:t>rep_format_idx_present_flag</w:t>
      </w:r>
      <w:proofErr w:type="gramEnd"/>
      <w:r w:rsidRPr="007D25B0">
        <w:rPr>
          <w:rFonts w:eastAsia="Batang"/>
          <w:bCs/>
          <w:lang w:val="en-US" w:eastAsia="ko-KR"/>
        </w:rPr>
        <w:t xml:space="preserve"> equal to 0 specifies that the syntax elements vps_num_rep_formats_minus1 and vps_rep_format_idx[ i ] are not present.</w:t>
      </w:r>
    </w:p>
    <w:p w:rsidR="008B3821" w:rsidRPr="007D25B0" w:rsidRDefault="008B3821" w:rsidP="008B3821">
      <w:pPr>
        <w:rPr>
          <w:rFonts w:eastAsia="Batang"/>
          <w:bCs/>
          <w:lang w:val="en-US" w:eastAsia="ko-KR"/>
        </w:rPr>
      </w:pPr>
      <w:proofErr w:type="gramStart"/>
      <w:r w:rsidRPr="007D25B0">
        <w:rPr>
          <w:rFonts w:eastAsia="Batang"/>
          <w:b/>
          <w:bCs/>
          <w:lang w:val="en-US" w:eastAsia="ko-KR"/>
        </w:rPr>
        <w:t>vps_num_rep_formats_minus1</w:t>
      </w:r>
      <w:proofErr w:type="gramEnd"/>
      <w:r w:rsidRPr="007D25B0">
        <w:rPr>
          <w:rFonts w:eastAsia="Batang"/>
          <w:bCs/>
          <w:lang w:val="en-US" w:eastAsia="ko-KR"/>
        </w:rPr>
        <w:t xml:space="preserve"> plus 1 specifies the number of the following rep_format( ) syntax structures in the VPS. When not present, the value of vps_num_rep_formats_minus1 is inferred to be equal to vps_max_layers_minus1.</w:t>
      </w:r>
    </w:p>
    <w:p w:rsidR="008B3821" w:rsidRPr="007D25B0" w:rsidRDefault="008B3821" w:rsidP="008B3821">
      <w:pPr>
        <w:rPr>
          <w:rFonts w:eastAsia="Batang"/>
          <w:bCs/>
          <w:lang w:val="en-US" w:eastAsia="ko-KR"/>
        </w:rPr>
      </w:pPr>
      <w:r w:rsidRPr="007D25B0">
        <w:rPr>
          <w:rFonts w:eastAsia="Batang"/>
          <w:b/>
          <w:bCs/>
          <w:lang w:val="en-US" w:eastAsia="ko-KR"/>
        </w:rPr>
        <w:t>vps_rep_format_idx</w:t>
      </w:r>
      <w:proofErr w:type="gramStart"/>
      <w:r w:rsidRPr="007D25B0">
        <w:rPr>
          <w:rFonts w:eastAsia="Batang"/>
          <w:bCs/>
          <w:lang w:val="en-US" w:eastAsia="ko-KR"/>
        </w:rPr>
        <w:t>[ i</w:t>
      </w:r>
      <w:proofErr w:type="gramEnd"/>
      <w:r w:rsidRPr="007D25B0">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7D25B0">
        <w:rPr>
          <w:rFonts w:eastAsia="Batang"/>
          <w:bCs/>
          <w:lang w:val="en-US" w:eastAsia="ko-KR"/>
        </w:rPr>
        <w:t>[ i</w:t>
      </w:r>
      <w:proofErr w:type="gramEnd"/>
      <w:r w:rsidRPr="007D25B0">
        <w:rPr>
          <w:rFonts w:eastAsia="Batang"/>
          <w:bCs/>
          <w:lang w:val="en-US" w:eastAsia="ko-KR"/>
        </w:rPr>
        <w:t> ] is inferred to be equal to 0. The value of vps_rep_format_idx</w:t>
      </w:r>
      <w:proofErr w:type="gramStart"/>
      <w:r w:rsidRPr="007D25B0">
        <w:rPr>
          <w:rFonts w:eastAsia="Batang"/>
          <w:bCs/>
          <w:lang w:val="en-US" w:eastAsia="ko-KR"/>
        </w:rPr>
        <w:t>[ i</w:t>
      </w:r>
      <w:proofErr w:type="gramEnd"/>
      <w:r w:rsidRPr="007D25B0">
        <w:rPr>
          <w:rFonts w:eastAsia="Batang"/>
          <w:bCs/>
          <w:lang w:val="en-US" w:eastAsia="ko-KR"/>
        </w:rPr>
        <w:t> ] shall be in the range of 0 to vps_num_rep_formats_minus1, inclusive.</w:t>
      </w:r>
    </w:p>
    <w:p w:rsidR="008B3821" w:rsidRPr="007D25B0" w:rsidRDefault="008B3821" w:rsidP="008B3821">
      <w:pPr>
        <w:rPr>
          <w:lang w:val="en-US" w:eastAsia="ko-KR"/>
        </w:rPr>
      </w:pPr>
      <w:proofErr w:type="gramStart"/>
      <w:r w:rsidRPr="007D25B0">
        <w:rPr>
          <w:rFonts w:eastAsia="Batang"/>
          <w:b/>
          <w:bCs/>
          <w:lang w:val="en-US" w:eastAsia="ko-KR"/>
        </w:rPr>
        <w:t>max_one_active_ref_layer_flag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at most one picture is used for inter-layer prediction for each picture in the CVS. </w:t>
      </w:r>
      <w:proofErr w:type="gramStart"/>
      <w:r w:rsidRPr="007D25B0">
        <w:rPr>
          <w:rFonts w:eastAsia="Batang"/>
          <w:bCs/>
          <w:lang w:val="en-US" w:eastAsia="ko-KR"/>
        </w:rPr>
        <w:t>max_one_active_ref_layer_flag</w:t>
      </w:r>
      <w:proofErr w:type="gramEnd"/>
      <w:r w:rsidRPr="007D25B0">
        <w:rPr>
          <w:rFonts w:eastAsia="Batang"/>
          <w:bCs/>
          <w:lang w:val="en-US" w:eastAsia="ko-KR"/>
        </w:rPr>
        <w:t xml:space="preserve"> equal to 0 specifies that more than one picture may be used for inter-layer prediction for each picture in the CVS.</w:t>
      </w:r>
    </w:p>
    <w:p w:rsidR="008B3821" w:rsidRPr="007D25B0" w:rsidRDefault="008B3821" w:rsidP="008B3821">
      <w:pPr>
        <w:rPr>
          <w:lang w:val="en-US" w:eastAsia="ko-KR"/>
        </w:rPr>
      </w:pPr>
      <w:r w:rsidRPr="007D25B0">
        <w:rPr>
          <w:rFonts w:eastAsia="Batang"/>
          <w:b/>
          <w:bCs/>
          <w:lang w:val="en-US" w:eastAsia="ko-KR"/>
        </w:rPr>
        <w:t>cross_layer_irap_aligned_flag</w:t>
      </w:r>
      <w:r w:rsidRPr="007D25B0">
        <w:rPr>
          <w:lang w:val="en-US" w:eastAsia="ko-KR"/>
        </w:rPr>
        <w:t xml:space="preserve"> equal to 1 specifies that IRAP pictures in the</w:t>
      </w:r>
      <w:r w:rsidRPr="007D25B0">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7D25B0">
        <w:rPr>
          <w:lang w:val="en-US" w:eastAsia="ko-KR"/>
        </w:rPr>
        <w:t xml:space="preserve"> VCL NAL units of pictureB have the same value of </w:t>
      </w:r>
      <w:r w:rsidRPr="007D25B0">
        <w:rPr>
          <w:lang w:val="en-US"/>
        </w:rPr>
        <w:t xml:space="preserve">nal_unit_type as that of pictureA. </w:t>
      </w:r>
      <w:proofErr w:type="gramStart"/>
      <w:r w:rsidRPr="007D25B0">
        <w:rPr>
          <w:lang w:val="en-US"/>
        </w:rPr>
        <w:t>cross_layer_irap_aligned_flag</w:t>
      </w:r>
      <w:proofErr w:type="gramEnd"/>
      <w:r w:rsidRPr="007D25B0">
        <w:rPr>
          <w:lang w:val="en-US"/>
        </w:rPr>
        <w:t xml:space="preserve"> equal to 0 </w:t>
      </w:r>
      <w:r w:rsidRPr="007D25B0">
        <w:rPr>
          <w:lang w:val="en-US" w:eastAsia="ko-KR"/>
        </w:rPr>
        <w:t>specifies that the above restriction may or may not apply.</w:t>
      </w:r>
    </w:p>
    <w:p w:rsidR="008B3821" w:rsidRPr="007D25B0" w:rsidRDefault="008B3821" w:rsidP="008B3821">
      <w:pPr>
        <w:rPr>
          <w:szCs w:val="22"/>
          <w:lang w:val="en-US"/>
        </w:rPr>
      </w:pPr>
      <w:proofErr w:type="gramStart"/>
      <w:r w:rsidRPr="007D25B0">
        <w:rPr>
          <w:b/>
          <w:szCs w:val="22"/>
          <w:lang w:val="en-US"/>
        </w:rPr>
        <w:t>direct_dep_type_len_minus2</w:t>
      </w:r>
      <w:proofErr w:type="gramEnd"/>
      <w:r w:rsidRPr="007D25B0">
        <w:rPr>
          <w:szCs w:val="22"/>
          <w:lang w:val="en-US"/>
        </w:rPr>
        <w:t xml:space="preserve"> plus 2 specifies the number of bits of the direct_dependency_type[ i ][ j ] syntax element.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8B3821" w:rsidRPr="007D25B0" w:rsidRDefault="008B3821" w:rsidP="008B3821">
      <w:pPr>
        <w:rPr>
          <w:rFonts w:eastAsia="Batang"/>
          <w:bCs/>
          <w:lang w:val="en-US" w:eastAsia="ko-KR"/>
        </w:rPr>
      </w:pPr>
      <w:r w:rsidRPr="007D25B0">
        <w:rPr>
          <w:b/>
          <w:szCs w:val="22"/>
          <w:lang w:val="en-US"/>
        </w:rPr>
        <w:t>direct_dependency_type</w:t>
      </w:r>
      <w:r w:rsidRPr="007D25B0">
        <w:rPr>
          <w:szCs w:val="22"/>
          <w:lang w:val="en-US"/>
        </w:rPr>
        <w:t xml:space="preserve">[ i ][ j ] indicates the type of dependency between the layer with nuh_layer_id equal layer_id_in_nuh[ i ] and the layer with nuh_layer_id equal to layer_id_in_nuh[ j ]. direct_dependency_type[ i ][ j ] </w:t>
      </w:r>
      <w:r w:rsidRPr="007D25B0">
        <w:rPr>
          <w:rFonts w:eastAsia="Batang"/>
          <w:bCs/>
          <w:lang w:val="en-US" w:eastAsia="ko-KR"/>
        </w:rPr>
        <w:t xml:space="preserve">equal to 0 indicates that the layer with </w:t>
      </w:r>
      <w:r w:rsidRPr="007D25B0">
        <w:rPr>
          <w:szCs w:val="22"/>
          <w:lang w:val="en-US"/>
        </w:rPr>
        <w:t xml:space="preserve">nuh_layer_id equal to layer_id_in_nuh[ j ] is used for inter-layer sample prediction </w:t>
      </w:r>
      <w:r w:rsidR="0025148D" w:rsidRPr="007D25B0">
        <w:rPr>
          <w:szCs w:val="22"/>
          <w:lang w:val="en-US"/>
        </w:rPr>
        <w:t xml:space="preserve">but not for </w:t>
      </w:r>
      <w:r w:rsidRPr="007D25B0">
        <w:rPr>
          <w:szCs w:val="22"/>
          <w:lang w:val="en-US"/>
        </w:rPr>
        <w:t>inter-layer motion 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1 indicates that the layer with </w:t>
      </w:r>
      <w:r w:rsidRPr="007D25B0">
        <w:rPr>
          <w:szCs w:val="22"/>
          <w:lang w:val="en-US"/>
        </w:rPr>
        <w:t xml:space="preserve">nuh_layer_id equal to layer_id_in_nuh[ j ] is used for inter-layer </w:t>
      </w:r>
      <w:r w:rsidR="0025148D" w:rsidRPr="007D25B0">
        <w:rPr>
          <w:szCs w:val="22"/>
          <w:lang w:val="en-US"/>
        </w:rPr>
        <w:t xml:space="preserve">motion </w:t>
      </w:r>
      <w:r w:rsidRPr="007D25B0">
        <w:rPr>
          <w:szCs w:val="22"/>
          <w:lang w:val="en-US"/>
        </w:rPr>
        <w:t xml:space="preserve">prediction but not for inter-layer </w:t>
      </w:r>
      <w:r w:rsidR="0025148D" w:rsidRPr="007D25B0">
        <w:rPr>
          <w:szCs w:val="22"/>
          <w:lang w:val="en-US"/>
        </w:rPr>
        <w:t xml:space="preserve">sample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2 indicates that the layer with </w:t>
      </w:r>
      <w:r w:rsidRPr="007D25B0">
        <w:rPr>
          <w:szCs w:val="22"/>
          <w:lang w:val="en-US"/>
        </w:rPr>
        <w:t xml:space="preserve">nuh_layer_id equal to layer_id_in_nuh[ j ] is used for </w:t>
      </w:r>
      <w:r w:rsidR="0025148D" w:rsidRPr="007D25B0">
        <w:rPr>
          <w:szCs w:val="22"/>
          <w:lang w:val="en-US"/>
        </w:rPr>
        <w:t xml:space="preserve">both </w:t>
      </w:r>
      <w:r w:rsidRPr="007D25B0">
        <w:rPr>
          <w:szCs w:val="22"/>
          <w:lang w:val="en-US"/>
        </w:rPr>
        <w:t xml:space="preserve">inter-layer </w:t>
      </w:r>
      <w:r w:rsidR="0025148D" w:rsidRPr="007D25B0">
        <w:rPr>
          <w:szCs w:val="22"/>
          <w:lang w:val="en-US"/>
        </w:rPr>
        <w:t xml:space="preserve">sample </w:t>
      </w:r>
      <w:r w:rsidRPr="007D25B0">
        <w:rPr>
          <w:szCs w:val="22"/>
          <w:lang w:val="en-US"/>
        </w:rPr>
        <w:t xml:space="preserve">motion prediction </w:t>
      </w:r>
      <w:r w:rsidR="0025148D" w:rsidRPr="007D25B0">
        <w:rPr>
          <w:szCs w:val="22"/>
          <w:lang w:val="en-US"/>
        </w:rPr>
        <w:t xml:space="preserve">and </w:t>
      </w:r>
      <w:r w:rsidRPr="007D25B0">
        <w:rPr>
          <w:szCs w:val="22"/>
          <w:lang w:val="en-US"/>
        </w:rPr>
        <w:t xml:space="preserve"> inter-layer  </w:t>
      </w:r>
      <w:r w:rsidR="0025148D" w:rsidRPr="007D25B0">
        <w:rPr>
          <w:szCs w:val="22"/>
          <w:lang w:val="en-US"/>
        </w:rPr>
        <w:t xml:space="preserve">motion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Although the value of </w:t>
      </w:r>
      <w:r w:rsidRPr="007D25B0">
        <w:rPr>
          <w:rFonts w:eastAsia="Batang"/>
          <w:bCs/>
          <w:lang w:val="en-US" w:eastAsia="ko-KR"/>
        </w:rPr>
        <w:t xml:space="preserve">direct_dependency_type[ i ][ j ] </w:t>
      </w:r>
      <w:r w:rsidRPr="007D25B0">
        <w:rPr>
          <w:szCs w:val="22"/>
          <w:lang w:val="en-US"/>
        </w:rPr>
        <w:t xml:space="preserve">shall be in the range of 0 to 2, inclusive, in this version of this Specification, decoders shall allow values of </w:t>
      </w:r>
      <w:r w:rsidRPr="007D25B0">
        <w:rPr>
          <w:rFonts w:eastAsia="Batang"/>
          <w:bCs/>
          <w:lang w:val="en-US" w:eastAsia="ko-KR"/>
        </w:rPr>
        <w:t>direct_dependency_type[ i ][ j ]</w:t>
      </w:r>
      <w:r w:rsidRPr="007D25B0">
        <w:rPr>
          <w:szCs w:val="22"/>
          <w:lang w:val="en-US"/>
        </w:rPr>
        <w:t xml:space="preserve"> in the range of 3 to 2</w:t>
      </w:r>
      <w:r w:rsidRPr="007D25B0">
        <w:rPr>
          <w:szCs w:val="22"/>
          <w:vertAlign w:val="superscript"/>
          <w:lang w:val="en-US"/>
        </w:rPr>
        <w:t>32</w:t>
      </w:r>
      <w:r w:rsidRPr="007D25B0">
        <w:rPr>
          <w:szCs w:val="22"/>
          <w:lang w:val="en-US"/>
        </w:rPr>
        <w:t> − 2, inclusive, to appear in the syntax.</w:t>
      </w:r>
    </w:p>
    <w:p w:rsidR="008D0C59" w:rsidRPr="007D25B0" w:rsidRDefault="008D0C59" w:rsidP="008D0C59">
      <w:pPr>
        <w:rPr>
          <w:lang w:val="en-CA"/>
        </w:rPr>
      </w:pPr>
      <w:r w:rsidRPr="007D25B0">
        <w:rPr>
          <w:b/>
          <w:lang w:val="en-CA"/>
        </w:rPr>
        <w:lastRenderedPageBreak/>
        <w:t>single_layer_for_non_irap_flag</w:t>
      </w:r>
      <w:r w:rsidRPr="007D25B0">
        <w:rPr>
          <w:lang w:val="en-CA"/>
        </w:rPr>
        <w:t xml:space="preserve"> equal to 1 indicates either </w:t>
      </w:r>
      <w:r w:rsidRPr="007D25B0">
        <w:t>that</w:t>
      </w:r>
      <w:r w:rsidRPr="007D25B0">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7D25B0">
        <w:rPr>
          <w:lang w:val="en-CA"/>
        </w:rPr>
        <w:t>single_layer_for_non_irap_flag</w:t>
      </w:r>
      <w:proofErr w:type="gramEnd"/>
      <w:r w:rsidRPr="007D25B0">
        <w:rPr>
          <w:lang w:val="en-CA"/>
        </w:rPr>
        <w:t xml:space="preserve"> equal to 0 indicates that nuh_layer_id values may or may not be constrained beyond constraints specified in other parts of this </w:t>
      </w:r>
      <w:r w:rsidRPr="007D25B0">
        <w:rPr>
          <w:noProof/>
        </w:rPr>
        <w:t>Recommendation | International Standard</w:t>
      </w:r>
      <w:r w:rsidRPr="007D25B0">
        <w:rPr>
          <w:lang w:val="en-CA"/>
        </w:rPr>
        <w:t>.</w:t>
      </w:r>
    </w:p>
    <w:p w:rsidR="008B3821" w:rsidRPr="007D25B0" w:rsidRDefault="008B3821" w:rsidP="008B3821">
      <w:pPr>
        <w:rPr>
          <w:rFonts w:eastAsia="Batang"/>
          <w:bCs/>
          <w:lang w:val="en-US" w:eastAsia="ko-KR"/>
        </w:rPr>
      </w:pPr>
      <w:proofErr w:type="gramStart"/>
      <w:r w:rsidRPr="007D25B0">
        <w:rPr>
          <w:b/>
          <w:lang w:val="en-US"/>
        </w:rPr>
        <w:t>vps_vui_present_flag</w:t>
      </w:r>
      <w:proofErr w:type="gramEnd"/>
      <w:r w:rsidRPr="007D25B0">
        <w:rPr>
          <w:lang w:val="en-US" w:eastAsia="de-DE"/>
        </w:rPr>
        <w:t xml:space="preserve"> equal to 1 specifies that the vps_vui( ) syntax structure is present in the VPS</w:t>
      </w:r>
      <w:r w:rsidRPr="007D25B0">
        <w:rPr>
          <w:rFonts w:eastAsia="Batang"/>
          <w:bCs/>
          <w:lang w:val="en-US" w:eastAsia="ko-KR"/>
        </w:rPr>
        <w:t xml:space="preserve">. </w:t>
      </w:r>
      <w:proofErr w:type="gramStart"/>
      <w:r w:rsidRPr="007D25B0">
        <w:rPr>
          <w:lang w:val="en-US"/>
        </w:rPr>
        <w:t>vps_vui_present_flag</w:t>
      </w:r>
      <w:proofErr w:type="gramEnd"/>
      <w:r w:rsidRPr="007D25B0">
        <w:rPr>
          <w:lang w:val="en-US" w:eastAsia="de-DE"/>
        </w:rPr>
        <w:t xml:space="preserve"> equal to 0 specifies that the vps_vui( ) syntax structure is not present in the VPS</w:t>
      </w:r>
      <w:r w:rsidRPr="007D25B0">
        <w:rPr>
          <w:rFonts w:eastAsia="Batang"/>
          <w:bCs/>
          <w:lang w:val="en-US" w:eastAsia="ko-KR"/>
        </w:rPr>
        <w:t>.</w:t>
      </w:r>
    </w:p>
    <w:p w:rsidR="008B3821" w:rsidRPr="007D25B0" w:rsidRDefault="008B3821" w:rsidP="008B3821">
      <w:pPr>
        <w:pStyle w:val="3N"/>
        <w:rPr>
          <w:lang w:val="en-US"/>
        </w:rPr>
      </w:pPr>
      <w:proofErr w:type="gramStart"/>
      <w:r w:rsidRPr="007D25B0">
        <w:rPr>
          <w:rFonts w:eastAsia="Batang"/>
          <w:b/>
          <w:bCs/>
          <w:lang w:val="en-US" w:eastAsia="ko-KR"/>
        </w:rPr>
        <w:t>vps_vui_alignment_bit_equal_to_one</w:t>
      </w:r>
      <w:proofErr w:type="gramEnd"/>
      <w:r w:rsidRPr="007D25B0">
        <w:rPr>
          <w:bCs/>
          <w:lang w:val="en-US"/>
        </w:rPr>
        <w:t xml:space="preserve"> shall be equal to 1.</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semantics</w:t>
      </w:r>
    </w:p>
    <w:p w:rsidR="008B3821" w:rsidRPr="007D25B0" w:rsidRDefault="008B3821" w:rsidP="008B3821">
      <w:pPr>
        <w:rPr>
          <w:lang w:val="en-US"/>
        </w:rPr>
      </w:pPr>
      <w:r w:rsidRPr="007D25B0">
        <w:rPr>
          <w:b/>
          <w:lang w:val="en-US"/>
        </w:rPr>
        <w:t>chroma_format_vps_idc</w:t>
      </w:r>
      <w:r w:rsidRPr="007D25B0">
        <w:rPr>
          <w:lang w:val="en-US"/>
        </w:rPr>
        <w:t xml:space="preserve">, </w:t>
      </w:r>
      <w:r w:rsidRPr="007D25B0">
        <w:rPr>
          <w:b/>
          <w:lang w:val="en-US" w:eastAsia="ko-KR"/>
        </w:rPr>
        <w:t>separate_colour_plane_vps_flag</w:t>
      </w:r>
      <w:r w:rsidRPr="007D25B0">
        <w:rPr>
          <w:lang w:val="en-US"/>
        </w:rPr>
        <w:t xml:space="preserve">, </w:t>
      </w:r>
      <w:r w:rsidRPr="007D25B0">
        <w:rPr>
          <w:b/>
          <w:lang w:val="en-US"/>
        </w:rPr>
        <w:t>pic_width_vps_in_luma_samples</w:t>
      </w:r>
      <w:r w:rsidRPr="007D25B0">
        <w:rPr>
          <w:lang w:val="en-US"/>
        </w:rPr>
        <w:t xml:space="preserve">, </w:t>
      </w:r>
      <w:r w:rsidRPr="007D25B0">
        <w:rPr>
          <w:b/>
          <w:lang w:val="en-US"/>
        </w:rPr>
        <w:t>pic_height_vps_in_luma_samples</w:t>
      </w:r>
      <w:r w:rsidRPr="007D25B0">
        <w:rPr>
          <w:lang w:val="en-US"/>
        </w:rPr>
        <w:t xml:space="preserve">, </w:t>
      </w:r>
      <w:r w:rsidRPr="007D25B0">
        <w:rPr>
          <w:b/>
          <w:lang w:val="en-US"/>
        </w:rPr>
        <w:t>bit_depth_vps_luma_minus8</w:t>
      </w:r>
      <w:r w:rsidRPr="007D25B0">
        <w:rPr>
          <w:lang w:val="en-US"/>
        </w:rPr>
        <w:t xml:space="preserve">, and </w:t>
      </w:r>
      <w:r w:rsidRPr="007D25B0">
        <w:rPr>
          <w:b/>
          <w:lang w:val="en-US"/>
        </w:rPr>
        <w:t>bit_depth_vps_chroma_minus8</w:t>
      </w:r>
      <w:r w:rsidRPr="007D25B0">
        <w:rPr>
          <w:lang w:val="en-US"/>
        </w:rPr>
        <w:t xml:space="preserve"> are used for inference of the values of the SPS syntax elements </w:t>
      </w:r>
      <w:r w:rsidRPr="007D25B0">
        <w:rPr>
          <w:lang w:val="en-US" w:eastAsia="ko-KR"/>
        </w:rPr>
        <w:t xml:space="preserve">chroma_format_idc, separate_colour_plane_flag, </w:t>
      </w:r>
      <w:r w:rsidRPr="007D25B0">
        <w:rPr>
          <w:lang w:val="en-US"/>
        </w:rPr>
        <w:t>pic_width_in_luma_samples, pic_height_in_luma_samples, bit_depth_luma_minus8, and bit_depth_chroma_minus8, respectively, for each SPS that refers to the VPS.</w:t>
      </w:r>
    </w:p>
    <w:p w:rsidR="008B3821" w:rsidRPr="007D25B0" w:rsidRDefault="008B3821" w:rsidP="008B3821">
      <w:pPr>
        <w:rPr>
          <w:lang w:val="en-US"/>
        </w:rPr>
      </w:pPr>
      <w:r w:rsidRPr="007D25B0">
        <w:rPr>
          <w:lang w:val="en-US"/>
        </w:rPr>
        <w:t xml:space="preserve">For each of these syntax elements, all constraints, if any, </w:t>
      </w:r>
      <w:proofErr w:type="gramStart"/>
      <w:r w:rsidRPr="007D25B0">
        <w:rPr>
          <w:lang w:val="en-US"/>
        </w:rPr>
        <w:t>that apply</w:t>
      </w:r>
      <w:proofErr w:type="gramEnd"/>
      <w:r w:rsidRPr="007D25B0">
        <w:rPr>
          <w:lang w:val="en-US"/>
        </w:rPr>
        <w:t xml:space="preserve"> to the value of the corresponding SPS syntax element also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VPS VUI semantics</w:t>
      </w:r>
    </w:p>
    <w:p w:rsidR="008B3821" w:rsidRPr="007D25B0" w:rsidRDefault="008B3821" w:rsidP="008B3821">
      <w:pPr>
        <w:rPr>
          <w:rFonts w:eastAsia="Batang"/>
          <w:bCs/>
          <w:lang w:val="en-US" w:eastAsia="ko-KR"/>
        </w:rPr>
      </w:pPr>
      <w:proofErr w:type="gramStart"/>
      <w:r w:rsidRPr="007D25B0">
        <w:rPr>
          <w:b/>
          <w:lang w:val="en-US"/>
        </w:rPr>
        <w:t>bit_rate_present_vps_flag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the syntax element bit_rate_present_flag[ i ][ j ] is present. </w:t>
      </w:r>
      <w:proofErr w:type="gramStart"/>
      <w:r w:rsidRPr="007D25B0">
        <w:rPr>
          <w:lang w:val="en-US"/>
        </w:rPr>
        <w:t>bit_rate_present_vps_flag</w:t>
      </w:r>
      <w:proofErr w:type="gramEnd"/>
      <w:r w:rsidRPr="007D25B0">
        <w:rPr>
          <w:rFonts w:eastAsia="Batang"/>
          <w:bCs/>
          <w:lang w:val="en-US" w:eastAsia="ko-KR"/>
        </w:rPr>
        <w:t xml:space="preserve"> equal to 0 specifies that the syntax element bit_rate_present_flag[ i ][ j ] is not present.</w:t>
      </w:r>
    </w:p>
    <w:p w:rsidR="008B3821" w:rsidRPr="007D25B0" w:rsidRDefault="008B3821" w:rsidP="008B3821">
      <w:pPr>
        <w:rPr>
          <w:rFonts w:eastAsia="Batang"/>
          <w:bCs/>
          <w:lang w:val="en-US" w:eastAsia="ko-KR"/>
        </w:rPr>
      </w:pPr>
      <w:proofErr w:type="gramStart"/>
      <w:r w:rsidRPr="007D25B0">
        <w:rPr>
          <w:b/>
          <w:lang w:val="en-US"/>
        </w:rPr>
        <w:t>pic_rate_present_vps_flag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the syntax element pic_rate_present_flag[ i ][ j ] is present. </w:t>
      </w:r>
      <w:proofErr w:type="gramStart"/>
      <w:r w:rsidRPr="007D25B0">
        <w:rPr>
          <w:rFonts w:eastAsia="Batang"/>
          <w:bCs/>
          <w:lang w:val="en-US" w:eastAsia="ko-KR"/>
        </w:rPr>
        <w:t>pic</w:t>
      </w:r>
      <w:r w:rsidRPr="007D25B0">
        <w:rPr>
          <w:lang w:val="en-US"/>
        </w:rPr>
        <w:t>_rate_present_vps_flag</w:t>
      </w:r>
      <w:proofErr w:type="gramEnd"/>
      <w:r w:rsidRPr="007D25B0">
        <w:rPr>
          <w:rFonts w:eastAsia="Batang"/>
          <w:bCs/>
          <w:lang w:val="en-US" w:eastAsia="ko-KR"/>
        </w:rPr>
        <w:t xml:space="preserve"> equal to 0 specifies that the syntax element pic_rate_present_flag[ i ][ j ] is not present.</w:t>
      </w:r>
    </w:p>
    <w:p w:rsidR="008B3821" w:rsidRPr="007D25B0" w:rsidRDefault="008B3821" w:rsidP="008B3821">
      <w:pPr>
        <w:rPr>
          <w:bCs/>
          <w:lang w:val="en-US"/>
        </w:rPr>
      </w:pPr>
      <w:r w:rsidRPr="007D25B0">
        <w:rPr>
          <w:b/>
          <w:bCs/>
          <w:lang w:val="en-US"/>
        </w:rPr>
        <w:t>bit_rate_present_flag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specifies that the bit rate information for the j-th subset of the i-th layer set is present. bit_rate_present_flag</w:t>
      </w:r>
      <w:proofErr w:type="gramStart"/>
      <w:r w:rsidRPr="007D25B0">
        <w:rPr>
          <w:bCs/>
          <w:lang w:val="en-US"/>
        </w:rPr>
        <w:t>[ i</w:t>
      </w:r>
      <w:proofErr w:type="gramEnd"/>
      <w:r w:rsidRPr="007D25B0">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7D25B0">
        <w:rPr>
          <w:lang w:val="en-US"/>
        </w:rPr>
        <w:t>the layer identifier list associated with the layer set as inputs</w:t>
      </w:r>
      <w:r w:rsidRPr="007D25B0">
        <w:rPr>
          <w:bCs/>
          <w:lang w:val="en-US"/>
        </w:rPr>
        <w:t>. When not present, the value of bit_rate_present_flag</w:t>
      </w:r>
      <w:proofErr w:type="gramStart"/>
      <w:r w:rsidRPr="007D25B0">
        <w:rPr>
          <w:bCs/>
          <w:lang w:val="en-US"/>
        </w:rPr>
        <w:t>[ i</w:t>
      </w:r>
      <w:proofErr w:type="gramEnd"/>
      <w:r w:rsidRPr="007D25B0">
        <w:rPr>
          <w:bCs/>
          <w:lang w:val="en-US"/>
        </w:rPr>
        <w:t> ][ j ] is inferred to be equal to 0.</w:t>
      </w:r>
    </w:p>
    <w:p w:rsidR="008B3821" w:rsidRPr="007D25B0" w:rsidRDefault="008B3821" w:rsidP="008B3821">
      <w:pPr>
        <w:rPr>
          <w:bCs/>
          <w:lang w:val="en-US"/>
        </w:rPr>
      </w:pPr>
      <w:r w:rsidRPr="007D25B0">
        <w:rPr>
          <w:b/>
          <w:bCs/>
          <w:lang w:val="en-US"/>
        </w:rPr>
        <w:t>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specifies that picture rate information for the j-th subset of the i-th layer set is present. 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0 specifies that picture rate information for the j-th subset of the i-th layer set is not present. When not present, the value of 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is inferred to be equal to 0.</w:t>
      </w:r>
    </w:p>
    <w:p w:rsidR="008B3821" w:rsidRPr="007D25B0" w:rsidRDefault="008B3821" w:rsidP="008B3821">
      <w:pPr>
        <w:rPr>
          <w:bCs/>
          <w:lang w:val="en-US"/>
        </w:rPr>
      </w:pPr>
      <w:r w:rsidRPr="007D25B0">
        <w:rPr>
          <w:b/>
          <w:bCs/>
          <w:lang w:val="en-US"/>
        </w:rPr>
        <w:t>avg_bit_rate</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the average bit rate of the j-th subset of the i-th layer set, in bits per second. The value is given by </w:t>
      </w:r>
      <w:proofErr w:type="gramStart"/>
      <w:r w:rsidRPr="007D25B0">
        <w:rPr>
          <w:bCs/>
          <w:lang w:val="en-US"/>
        </w:rPr>
        <w:t>BitRateBPS(</w:t>
      </w:r>
      <w:proofErr w:type="gramEnd"/>
      <w:r w:rsidRPr="007D25B0">
        <w:rPr>
          <w:bCs/>
          <w:lang w:val="en-US"/>
        </w:rPr>
        <w:t> avg_bit_rate[ i ]</w:t>
      </w:r>
      <w:r w:rsidRPr="007D25B0">
        <w:rPr>
          <w:rFonts w:eastAsia="Batang"/>
          <w:bCs/>
          <w:lang w:val="en-US" w:eastAsia="ko-KR"/>
        </w:rPr>
        <w:t>[ j ]</w:t>
      </w:r>
      <w:r w:rsidRPr="007D25B0">
        <w:rPr>
          <w:bCs/>
          <w:lang w:val="en-US"/>
        </w:rPr>
        <w:t> ) with the function BitRateBPS( ) being specified as follows:</w:t>
      </w:r>
    </w:p>
    <w:p w:rsidR="008B3821" w:rsidRPr="007D25B0" w:rsidRDefault="008B3821" w:rsidP="008B3821">
      <w:pPr>
        <w:tabs>
          <w:tab w:val="center" w:pos="4849"/>
          <w:tab w:val="right" w:pos="9700"/>
        </w:tabs>
        <w:spacing w:before="193" w:after="240"/>
        <w:ind w:left="720"/>
        <w:rPr>
          <w:bCs/>
          <w:lang w:val="de-DE"/>
        </w:rPr>
      </w:pPr>
      <w:r w:rsidRPr="007D25B0">
        <w:rPr>
          <w:bCs/>
          <w:lang w:val="de-DE"/>
        </w:rPr>
        <w:t>BitRateBPS( x ) = ( x &amp; ( 2</w:t>
      </w:r>
      <w:r w:rsidRPr="007D25B0">
        <w:rPr>
          <w:bCs/>
          <w:vertAlign w:val="superscript"/>
          <w:lang w:val="de-DE"/>
        </w:rPr>
        <w:t>14</w:t>
      </w:r>
      <w:r w:rsidRPr="007D25B0">
        <w:rPr>
          <w:bCs/>
          <w:lang w:val="de-DE"/>
        </w:rPr>
        <w:t> − 1 ) ) * 10</w:t>
      </w:r>
      <w:r w:rsidRPr="007D25B0">
        <w:rPr>
          <w:bCs/>
          <w:vertAlign w:val="superscript"/>
          <w:lang w:val="de-DE"/>
        </w:rPr>
        <w:t>( 2 + ( x  &gt;&gt;  14 )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2</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Cs/>
          <w:lang w:val="en-US"/>
        </w:rPr>
        <w:t xml:space="preserve">The average bit rate is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bTotal is the number of bits in all NAL units of the j-th subset of the i-th layer set, t</w:t>
      </w:r>
      <w:r w:rsidRPr="007D25B0">
        <w:rPr>
          <w:bCs/>
          <w:vertAlign w:val="subscript"/>
          <w:lang w:val="en-US"/>
        </w:rPr>
        <w:t>1</w:t>
      </w:r>
      <w:r w:rsidRPr="007D25B0">
        <w:rPr>
          <w:bCs/>
          <w:lang w:val="en-US"/>
        </w:rPr>
        <w:t xml:space="preserve"> is the removal time (in seconds) of the first access unit to which the VPS applies, and t</w:t>
      </w:r>
      <w:r w:rsidRPr="007D25B0">
        <w:rPr>
          <w:bCs/>
          <w:vertAlign w:val="subscript"/>
          <w:lang w:val="en-US"/>
        </w:rPr>
        <w:t>2</w:t>
      </w:r>
      <w:r w:rsidRPr="007D25B0">
        <w:rPr>
          <w:bCs/>
          <w:lang w:val="en-US"/>
        </w:rPr>
        <w:t xml:space="preserve"> is the removal time (in seconds) of the last access unit (in decoding order) to which the VPS applies. With x specifying the value of avg_bit_rate</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proofErr w:type="gramStart"/>
      <w:r w:rsidRPr="007D25B0">
        <w:rPr>
          <w:bCs/>
          <w:lang w:val="en-US"/>
        </w:rPr>
        <w:t>( x</w:t>
      </w:r>
      <w:proofErr w:type="gramEnd"/>
      <w:r w:rsidRPr="007D25B0">
        <w:rPr>
          <w:bCs/>
          <w:lang w:val="en-US"/>
        </w:rPr>
        <w:t xml:space="preserve"> &amp; ( 2</w:t>
      </w:r>
      <w:r w:rsidRPr="007D25B0">
        <w:rPr>
          <w:bCs/>
          <w:vertAlign w:val="superscript"/>
          <w:lang w:val="en-US"/>
        </w:rPr>
        <w:t>14</w:t>
      </w:r>
      <w:r w:rsidRPr="007D25B0">
        <w:rPr>
          <w:bCs/>
          <w:lang w:val="en-US"/>
        </w:rPr>
        <w:t> − 1 ) )  = =  Round( bTotal ÷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 10</w:t>
      </w:r>
      <w:r w:rsidRPr="007D25B0">
        <w:rPr>
          <w:bCs/>
          <w:vertAlign w:val="superscript"/>
          <w:lang w:val="en-US"/>
        </w:rPr>
        <w:t>( 2 + ( x  &gt;&gt;  14 ) )</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3</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proofErr w:type="gramStart"/>
      <w:r w:rsidRPr="007D25B0">
        <w:rPr>
          <w:bCs/>
          <w:lang w:val="en-US"/>
        </w:rPr>
        <w:t>( x</w:t>
      </w:r>
      <w:proofErr w:type="gramEnd"/>
      <w:r w:rsidRPr="007D25B0">
        <w:rPr>
          <w:bCs/>
          <w:lang w:val="en-US"/>
        </w:rPr>
        <w:t xml:space="preserve"> &amp; ( 2</w:t>
      </w:r>
      <w:r w:rsidRPr="007D25B0">
        <w:rPr>
          <w:bCs/>
          <w:vertAlign w:val="superscript"/>
          <w:lang w:val="en-US"/>
        </w:rPr>
        <w:t>14</w:t>
      </w:r>
      <w:r w:rsidRPr="007D25B0">
        <w:rPr>
          <w:bCs/>
          <w:lang w:val="en-US"/>
        </w:rPr>
        <w:t> − 1 ) )  = </w:t>
      </w:r>
      <w:proofErr w:type="gramStart"/>
      <w:r w:rsidRPr="007D25B0">
        <w:rPr>
          <w:bCs/>
          <w:lang w:val="en-US"/>
        </w:rPr>
        <w:t>=  0</w:t>
      </w:r>
      <w:proofErr w:type="gramEnd"/>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4</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
          <w:bCs/>
          <w:lang w:val="en-US"/>
        </w:rPr>
        <w:t>max_bit_rate_layer</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an upper bound for the bit rate of the j-th subset of the i-th layer set in any one-second time window of access unit removal time as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xml:space="preserve">. The upper bound for the bit rate in bits per second is given by </w:t>
      </w:r>
      <w:proofErr w:type="gramStart"/>
      <w:r w:rsidRPr="007D25B0">
        <w:rPr>
          <w:bCs/>
          <w:lang w:val="en-US"/>
        </w:rPr>
        <w:t>BitRateBPS(</w:t>
      </w:r>
      <w:proofErr w:type="gramEnd"/>
      <w:r w:rsidRPr="007D25B0">
        <w:rPr>
          <w:bCs/>
          <w:lang w:val="en-US"/>
        </w:rPr>
        <w:t> max_bit_rate_layer[ i ]</w:t>
      </w:r>
      <w:r w:rsidRPr="007D25B0">
        <w:rPr>
          <w:rFonts w:eastAsia="Batang"/>
          <w:bCs/>
          <w:lang w:val="en-US" w:eastAsia="ko-KR"/>
        </w:rPr>
        <w:t>[ j ]</w:t>
      </w:r>
      <w:r w:rsidRPr="007D25B0">
        <w:rPr>
          <w:bCs/>
          <w:lang w:val="en-US"/>
        </w:rPr>
        <w:t xml:space="preserve"> ). The bit rate values are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t</w:t>
      </w:r>
      <w:r w:rsidRPr="007D25B0">
        <w:rPr>
          <w:bCs/>
          <w:vertAlign w:val="subscript"/>
          <w:lang w:val="en-US"/>
        </w:rPr>
        <w:t>1</w:t>
      </w:r>
      <w:r w:rsidRPr="007D25B0">
        <w:rPr>
          <w:bCs/>
          <w:lang w:val="en-US"/>
        </w:rPr>
        <w:t xml:space="preserve"> is any point in time (in seconds), t</w:t>
      </w:r>
      <w:r w:rsidRPr="007D25B0">
        <w:rPr>
          <w:bCs/>
          <w:vertAlign w:val="subscript"/>
          <w:lang w:val="en-US"/>
        </w:rPr>
        <w:t>2</w:t>
      </w:r>
      <w:r w:rsidRPr="007D25B0">
        <w:rPr>
          <w:bCs/>
          <w:lang w:val="en-US"/>
        </w:rPr>
        <w:t xml:space="preserve"> is set equal to t</w:t>
      </w:r>
      <w:r w:rsidRPr="007D25B0">
        <w:rPr>
          <w:bCs/>
          <w:vertAlign w:val="subscript"/>
          <w:lang w:val="en-US"/>
        </w:rPr>
        <w:t>1</w:t>
      </w:r>
      <w:r w:rsidRPr="007D25B0">
        <w:rPr>
          <w:bCs/>
          <w:lang w:val="en-US"/>
        </w:rPr>
        <w:t> + 1 ÷ 100, and bTotal is the number of bits in all NAL units of access units with a removal time greater than or equal to t</w:t>
      </w:r>
      <w:r w:rsidRPr="007D25B0">
        <w:rPr>
          <w:bCs/>
          <w:vertAlign w:val="subscript"/>
          <w:lang w:val="en-US"/>
        </w:rPr>
        <w:t>1</w:t>
      </w:r>
      <w:r w:rsidRPr="007D25B0">
        <w:rPr>
          <w:bCs/>
          <w:lang w:val="en-US"/>
        </w:rPr>
        <w:t xml:space="preserve"> and less than t</w:t>
      </w:r>
      <w:r w:rsidRPr="007D25B0">
        <w:rPr>
          <w:bCs/>
          <w:vertAlign w:val="subscript"/>
          <w:lang w:val="en-US"/>
        </w:rPr>
        <w:t>2</w:t>
      </w:r>
      <w:r w:rsidRPr="007D25B0">
        <w:rPr>
          <w:bCs/>
          <w:lang w:val="en-US"/>
        </w:rPr>
        <w:t>. With x specifying the value of max_bit_rate_layer</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the following condition shall be obeyed for all values of t</w:t>
      </w:r>
      <w:r w:rsidRPr="007D25B0">
        <w:rPr>
          <w:bCs/>
          <w:vertAlign w:val="subscript"/>
          <w:lang w:val="en-US"/>
        </w:rPr>
        <w:t>1</w:t>
      </w:r>
      <w:r w:rsidRPr="007D25B0">
        <w:rPr>
          <w:bCs/>
          <w:lang w:val="en-US"/>
        </w:rPr>
        <w:t>:</w:t>
      </w:r>
    </w:p>
    <w:p w:rsidR="008B3821" w:rsidRPr="007D25B0" w:rsidRDefault="008B3821" w:rsidP="008B3821">
      <w:pPr>
        <w:tabs>
          <w:tab w:val="center" w:pos="4849"/>
          <w:tab w:val="right" w:pos="9700"/>
        </w:tabs>
        <w:spacing w:before="193" w:after="240"/>
        <w:ind w:left="720"/>
        <w:rPr>
          <w:bCs/>
          <w:lang w:val="de-DE"/>
        </w:rPr>
      </w:pPr>
      <w:r w:rsidRPr="007D25B0">
        <w:rPr>
          <w:bCs/>
          <w:lang w:val="de-DE"/>
        </w:rPr>
        <w:t>( x &amp; ( 2</w:t>
      </w:r>
      <w:r w:rsidRPr="007D25B0">
        <w:rPr>
          <w:bCs/>
          <w:vertAlign w:val="superscript"/>
          <w:lang w:val="de-DE"/>
        </w:rPr>
        <w:t>14</w:t>
      </w:r>
      <w:r w:rsidRPr="007D25B0">
        <w:rPr>
          <w:bCs/>
          <w:lang w:val="de-DE"/>
        </w:rPr>
        <w:t> − 1 ) )  &gt;=  bTotal ÷ ( ( t</w:t>
      </w:r>
      <w:r w:rsidRPr="007D25B0">
        <w:rPr>
          <w:bCs/>
          <w:vertAlign w:val="subscript"/>
          <w:lang w:val="de-DE"/>
        </w:rPr>
        <w:t>2</w:t>
      </w:r>
      <w:r w:rsidRPr="007D25B0">
        <w:rPr>
          <w:bCs/>
          <w:lang w:val="de-DE"/>
        </w:rPr>
        <w:t> − t</w:t>
      </w:r>
      <w:r w:rsidRPr="007D25B0">
        <w:rPr>
          <w:bCs/>
          <w:vertAlign w:val="subscript"/>
          <w:lang w:val="de-DE"/>
        </w:rPr>
        <w:t>1</w:t>
      </w:r>
      <w:r w:rsidRPr="007D25B0">
        <w:rPr>
          <w:bCs/>
          <w:lang w:val="de-DE"/>
        </w:rPr>
        <w:t> ) * 10</w:t>
      </w:r>
      <w:r w:rsidRPr="007D25B0">
        <w:rPr>
          <w:bCs/>
          <w:vertAlign w:val="superscript"/>
          <w:lang w:val="de-DE"/>
        </w:rPr>
        <w:t>( 2 + ( x  &gt;&gt;  14 ) )</w:t>
      </w:r>
      <w:r w:rsidRPr="007D25B0">
        <w:rPr>
          <w:bCs/>
          <w:lang w:val="de-DE"/>
        </w:rPr>
        <w:t>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5</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
          <w:bCs/>
          <w:lang w:val="en-US"/>
        </w:rPr>
        <w:lastRenderedPageBreak/>
        <w:t>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7D25B0">
        <w:rPr>
          <w:bCs/>
          <w:vertAlign w:val="subscript"/>
          <w:lang w:val="en-US"/>
        </w:rPr>
        <w:t>1</w:t>
      </w:r>
      <w:r w:rsidRPr="007D25B0">
        <w:rPr>
          <w:bCs/>
          <w:lang w:val="en-US"/>
        </w:rPr>
        <w:t>( tSeg ) is the removal time (in seconds) of the first access unit (in decoding order) of the temporal segment tSeg, t</w:t>
      </w:r>
      <w:r w:rsidRPr="007D25B0">
        <w:rPr>
          <w:bCs/>
          <w:vertAlign w:val="subscript"/>
          <w:lang w:val="en-US"/>
        </w:rPr>
        <w:t>2</w:t>
      </w:r>
      <w:r w:rsidRPr="007D25B0">
        <w:rPr>
          <w:bCs/>
          <w:lang w:val="en-US"/>
        </w:rPr>
        <w:t>( tSeg ) is the removal time (in seconds) of the last access unit (in decoding order) of the temporal segment tSeg, and avgPicRate( tSeg ) is the average picture rate in the temporal segment tSeg, and is specified as follows:</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avgPicRate( tSeg )  = =  Round( auTotal( tSeg ) * 256 ÷ ( t</w:t>
      </w:r>
      <w:r w:rsidRPr="007D25B0">
        <w:rPr>
          <w:bCs/>
          <w:vertAlign w:val="subscript"/>
          <w:lang w:val="en-US"/>
        </w:rPr>
        <w:t>2</w:t>
      </w:r>
      <w:r w:rsidRPr="007D25B0">
        <w:rPr>
          <w:bCs/>
          <w:lang w:val="en-US"/>
        </w:rPr>
        <w:t>( tSeg ) − t</w:t>
      </w:r>
      <w:r w:rsidRPr="007D25B0">
        <w:rPr>
          <w:bCs/>
          <w:vertAlign w:val="subscript"/>
          <w:lang w:val="en-US"/>
        </w:rPr>
        <w:t>1</w:t>
      </w:r>
      <w:r w:rsidRPr="007D25B0">
        <w:rPr>
          <w:bCs/>
          <w:lang w:val="en-US"/>
        </w:rPr>
        <w:t>( tSeg )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6</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Cs/>
          <w:lang w:val="en-US"/>
        </w:rPr>
        <w:t xml:space="preserve">If the j-th subset of the i-th layer set only contains one or two access units or the value of </w:t>
      </w:r>
      <w:proofErr w:type="gramStart"/>
      <w:r w:rsidRPr="007D25B0">
        <w:rPr>
          <w:bCs/>
          <w:lang w:val="en-US"/>
        </w:rPr>
        <w:t>avgPicRate(</w:t>
      </w:r>
      <w:proofErr w:type="gramEnd"/>
      <w:r w:rsidRPr="007D25B0">
        <w:rPr>
          <w:bCs/>
          <w:lang w:val="en-US"/>
        </w:rPr>
        <w:t> tSeg ) is constant over all the temporal segments, the picture rate is constant; otherwise, the picture rate is not constant.</w:t>
      </w:r>
    </w:p>
    <w:p w:rsidR="008B3821" w:rsidRPr="007D25B0" w:rsidRDefault="008B3821" w:rsidP="008B3821">
      <w:pPr>
        <w:rPr>
          <w:bCs/>
          <w:lang w:val="en-US"/>
        </w:rPr>
      </w:pPr>
      <w:r w:rsidRPr="007D25B0">
        <w:rPr>
          <w:bCs/>
          <w:lang w:val="en-US"/>
        </w:rPr>
        <w:t>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0 indicates that the picture rate of the j-th subset of the i-th layer set is not constant.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indicates that the picture rate of the j-th subset of the i-th layer set is constant.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2 indicates that the picture rate of the j-th subset of the i-th layer set may or may not be constant. The value of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shall be in the range of 0 to 2, inclusive.</w:t>
      </w:r>
    </w:p>
    <w:p w:rsidR="008B3821" w:rsidRPr="007D25B0" w:rsidRDefault="008B3821" w:rsidP="008B3821">
      <w:pPr>
        <w:rPr>
          <w:bCs/>
          <w:lang w:val="en-US"/>
        </w:rPr>
      </w:pPr>
      <w:r w:rsidRPr="007D25B0">
        <w:rPr>
          <w:b/>
          <w:bCs/>
          <w:lang w:val="en-US"/>
        </w:rPr>
        <w:t>avg_pic_rate</w:t>
      </w:r>
      <w:proofErr w:type="gramStart"/>
      <w:r w:rsidRPr="007D25B0">
        <w:rPr>
          <w:bCs/>
          <w:lang w:val="en-US"/>
        </w:rPr>
        <w:t>[ i</w:t>
      </w:r>
      <w:proofErr w:type="gramEnd"/>
      <w:r w:rsidRPr="007D25B0">
        <w:rPr>
          <w:bCs/>
          <w:lang w:val="en-US"/>
        </w:rPr>
        <w:t> ] indicates the average picture rate, in units of picture per 256 seconds, of the j-th subset of the layer set. With auTotal being the number of access units in the j-th subset of the i-th layer set, t</w:t>
      </w:r>
      <w:r w:rsidRPr="007D25B0">
        <w:rPr>
          <w:bCs/>
          <w:vertAlign w:val="subscript"/>
          <w:lang w:val="en-US"/>
        </w:rPr>
        <w:t>1</w:t>
      </w:r>
      <w:r w:rsidRPr="007D25B0">
        <w:rPr>
          <w:bCs/>
          <w:lang w:val="en-US"/>
        </w:rPr>
        <w:t xml:space="preserve"> being the removal time (in seconds) of the first access unit to which the VPS applies, and t</w:t>
      </w:r>
      <w:r w:rsidRPr="007D25B0">
        <w:rPr>
          <w:bCs/>
          <w:vertAlign w:val="subscript"/>
          <w:lang w:val="en-US"/>
        </w:rPr>
        <w:t>2</w:t>
      </w:r>
      <w:r w:rsidRPr="007D25B0">
        <w:rPr>
          <w:bCs/>
          <w:lang w:val="en-US"/>
        </w:rPr>
        <w:t xml:space="preserve"> being the removal time (in seconds) of the last access unit (in decoding order) to which the VPS applies,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w:t>
      </w:r>
      <w:proofErr w:type="gramStart"/>
      <w:r w:rsidRPr="007D25B0">
        <w:rPr>
          <w:bCs/>
          <w:lang w:val="en-US"/>
        </w:rPr>
        <w:t>[ i</w:t>
      </w:r>
      <w:proofErr w:type="gramEnd"/>
      <w:r w:rsidRPr="007D25B0">
        <w:rPr>
          <w:bCs/>
          <w:lang w:val="en-US"/>
        </w:rPr>
        <w:t> ]  = =  Round( auTotal * 256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7</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w:t>
      </w:r>
      <w:proofErr w:type="gramStart"/>
      <w:r w:rsidRPr="007D25B0">
        <w:rPr>
          <w:bCs/>
          <w:lang w:val="en-US"/>
        </w:rPr>
        <w:t>[ i</w:t>
      </w:r>
      <w:proofErr w:type="gramEnd"/>
      <w:r w:rsidRPr="007D25B0">
        <w:rPr>
          <w:bCs/>
          <w:lang w:val="en-US"/>
        </w:rPr>
        <w:t>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8</w:t>
      </w:r>
      <w:r w:rsidR="0074750D" w:rsidRPr="007D25B0">
        <w:rPr>
          <w:lang w:val="en-US"/>
        </w:rPr>
        <w:fldChar w:fldCharType="end"/>
      </w:r>
      <w:r w:rsidRPr="007D25B0">
        <w:rPr>
          <w:bCs/>
          <w:lang w:val="en-US"/>
        </w:rPr>
        <w:t>)</w:t>
      </w:r>
    </w:p>
    <w:p w:rsidR="008B3821" w:rsidRPr="007D25B0" w:rsidRDefault="008B3821" w:rsidP="008B3821">
      <w:pPr>
        <w:rPr>
          <w:lang w:val="en-US"/>
        </w:rPr>
      </w:pPr>
      <w:r w:rsidRPr="007D25B0">
        <w:rPr>
          <w:b/>
          <w:lang w:val="en-US"/>
        </w:rPr>
        <w:t>tile_boundaries_aligned_flag</w:t>
      </w:r>
      <w:r w:rsidRPr="007D25B0">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7D25B0">
        <w:rPr>
          <w:lang w:val="en-US"/>
        </w:rPr>
        <w:t>tile_boundaries_aligned_flag</w:t>
      </w:r>
      <w:proofErr w:type="gramEnd"/>
      <w:r w:rsidRPr="007D25B0">
        <w:rPr>
          <w:lang w:val="en-US"/>
        </w:rPr>
        <w:t xml:space="preserve"> equal to 0 indicates that such a restriction may or may not apply.</w:t>
      </w:r>
    </w:p>
    <w:p w:rsidR="008B3821" w:rsidRPr="007D25B0" w:rsidRDefault="008B3821" w:rsidP="008B3821">
      <w:pPr>
        <w:rPr>
          <w:lang w:val="en-US"/>
        </w:rPr>
      </w:pPr>
      <w:proofErr w:type="gramStart"/>
      <w:r w:rsidRPr="007D25B0">
        <w:rPr>
          <w:b/>
          <w:bCs/>
          <w:lang w:val="en-US"/>
        </w:rPr>
        <w:t>ilp_restricted_ref_layers_flag</w:t>
      </w:r>
      <w:proofErr w:type="gramEnd"/>
      <w:r w:rsidRPr="007D25B0">
        <w:rPr>
          <w:lang w:val="en-US"/>
        </w:rPr>
        <w:t xml:space="preserve"> equal to 1 indicates that additional restrictions on inter-layer prediction as specified below apply for each direct reference layer of each layer specified by the VPS. </w:t>
      </w:r>
      <w:proofErr w:type="gramStart"/>
      <w:r w:rsidRPr="007D25B0">
        <w:rPr>
          <w:bCs/>
          <w:lang w:val="en-US"/>
        </w:rPr>
        <w:t>ilp_restricted_ref_layers_flag</w:t>
      </w:r>
      <w:proofErr w:type="gramEnd"/>
      <w:r w:rsidRPr="007D25B0">
        <w:rPr>
          <w:lang w:val="en-US"/>
        </w:rPr>
        <w:t xml:space="preserve"> equal to 0 indicates that additional restrictions on inter-layer prediction may or may not apply.</w:t>
      </w:r>
    </w:p>
    <w:p w:rsidR="008B3821" w:rsidRPr="007D25B0" w:rsidRDefault="008B3821" w:rsidP="008B3821">
      <w:pPr>
        <w:rPr>
          <w:bCs/>
          <w:lang w:val="en-US"/>
        </w:rPr>
      </w:pPr>
      <w:r w:rsidRPr="007D25B0">
        <w:rPr>
          <w:bCs/>
          <w:lang w:val="en-US"/>
        </w:rPr>
        <w:t>The variables refCtbLog2SizeY[ i ][ j ], refPicWidthInCtbsY[ i ][ j ], and refPicHeightInCtbsY[ i ][ j ] are set equal to CtbLog2SizeY, PicWidthInCtbsY, and PicHeightInCtbsY, respectively, of the j-th direct reference layer of the i-th layer.</w:t>
      </w:r>
    </w:p>
    <w:p w:rsidR="008B3821" w:rsidRPr="007D25B0" w:rsidRDefault="008B3821" w:rsidP="008B3821">
      <w:pPr>
        <w:rPr>
          <w:bCs/>
          <w:lang w:val="en-US"/>
        </w:rPr>
      </w:pPr>
      <w:r w:rsidRPr="007D25B0">
        <w:rPr>
          <w:b/>
          <w:bCs/>
          <w:lang w:val="en-US"/>
        </w:rPr>
        <w:t>min_spatial_segment_offset_plus1</w:t>
      </w:r>
      <w:r w:rsidRPr="007D25B0">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7D25B0">
        <w:rPr>
          <w:lang w:val="en-US"/>
        </w:rPr>
        <w:t>min_horizontal_ctu_offset_plus1</w:t>
      </w:r>
      <w:r w:rsidRPr="007D25B0">
        <w:rPr>
          <w:bCs/>
          <w:lang w:val="en-US"/>
        </w:rPr>
        <w:t xml:space="preserve">[ i ][ j ], as specified below. </w:t>
      </w:r>
      <w:r w:rsidRPr="007D25B0">
        <w:rPr>
          <w:lang w:val="en-US"/>
        </w:rPr>
        <w:t>The value of min_spatial_segment_offset_plus1</w:t>
      </w:r>
      <w:r w:rsidRPr="007D25B0">
        <w:rPr>
          <w:bCs/>
          <w:lang w:val="en-US"/>
        </w:rPr>
        <w:t>[ i ][ j ]</w:t>
      </w:r>
      <w:r w:rsidRPr="007D25B0">
        <w:rPr>
          <w:lang w:val="en-US"/>
        </w:rPr>
        <w:t xml:space="preserve"> shall be in the range of 0 to refPicWidthInCtbsY</w:t>
      </w:r>
      <w:r w:rsidRPr="007D25B0">
        <w:rPr>
          <w:bCs/>
          <w:lang w:val="en-US"/>
        </w:rPr>
        <w:t>[ i ][ j ] </w:t>
      </w:r>
      <w:r w:rsidRPr="007D25B0">
        <w:rPr>
          <w:lang w:val="en-US"/>
        </w:rPr>
        <w:t>* refPicHeightInCtbsY</w:t>
      </w:r>
      <w:r w:rsidRPr="007D25B0">
        <w:rPr>
          <w:bCs/>
          <w:lang w:val="en-US"/>
        </w:rPr>
        <w:t>[ i ][ j ]</w:t>
      </w:r>
      <w:r w:rsidRPr="007D25B0">
        <w:rPr>
          <w:lang w:val="en-US"/>
        </w:rPr>
        <w:t>, inclusive.</w:t>
      </w:r>
      <w:r w:rsidRPr="007D25B0">
        <w:rPr>
          <w:bCs/>
          <w:lang w:val="en-US"/>
        </w:rPr>
        <w:t xml:space="preserve"> When</w:t>
      </w:r>
      <w:r w:rsidRPr="007D25B0">
        <w:rPr>
          <w:lang w:val="en-US"/>
        </w:rPr>
        <w:t xml:space="preserve"> not present, the value of </w:t>
      </w:r>
      <w:r w:rsidRPr="007D25B0">
        <w:rPr>
          <w:bCs/>
          <w:lang w:val="en-US"/>
        </w:rPr>
        <w:t>min_spatial_segment_offset_</w:t>
      </w:r>
      <w:proofErr w:type="gramStart"/>
      <w:r w:rsidRPr="007D25B0">
        <w:rPr>
          <w:bCs/>
          <w:lang w:val="en-US"/>
        </w:rPr>
        <w:t>plus1</w:t>
      </w:r>
      <w:r w:rsidRPr="007D25B0">
        <w:rPr>
          <w:lang w:val="en-US"/>
        </w:rPr>
        <w:t>[</w:t>
      </w:r>
      <w:proofErr w:type="gramEnd"/>
      <w:r w:rsidRPr="007D25B0">
        <w:rPr>
          <w:lang w:val="en-US"/>
        </w:rPr>
        <w:t> i ]</w:t>
      </w:r>
      <w:r w:rsidRPr="007D25B0">
        <w:rPr>
          <w:bCs/>
          <w:lang w:val="en-US"/>
        </w:rPr>
        <w:t>[ j ]</w:t>
      </w:r>
      <w:r w:rsidRPr="007D25B0">
        <w:rPr>
          <w:lang w:val="en-US"/>
        </w:rPr>
        <w:t xml:space="preserve"> is inferred to be equal to 0.</w:t>
      </w:r>
    </w:p>
    <w:p w:rsidR="008B3821" w:rsidRPr="007D25B0" w:rsidRDefault="008B3821" w:rsidP="008B3821">
      <w:pPr>
        <w:rPr>
          <w:bCs/>
          <w:lang w:val="en-US"/>
        </w:rPr>
      </w:pPr>
      <w:r w:rsidRPr="007D25B0">
        <w:rPr>
          <w:b/>
          <w:bCs/>
          <w:lang w:val="en-US"/>
        </w:rPr>
        <w:t>ctu_based_offset_enabled_flag</w:t>
      </w:r>
      <w:r w:rsidRPr="007D25B0">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7D25B0">
        <w:rPr>
          <w:lang w:val="en-US"/>
        </w:rPr>
        <w:t>horizontal_ctu_offset</w:t>
      </w:r>
      <w:r w:rsidRPr="007D25B0">
        <w:rPr>
          <w:bCs/>
          <w:lang w:val="en-US"/>
        </w:rPr>
        <w:t>_plus1[ i ][ j ] together. ctu_based_offset_enabled_flag</w:t>
      </w:r>
      <w:proofErr w:type="gramStart"/>
      <w:r w:rsidRPr="007D25B0">
        <w:rPr>
          <w:bCs/>
          <w:lang w:val="en-US"/>
        </w:rPr>
        <w:t>[ i</w:t>
      </w:r>
      <w:proofErr w:type="gramEnd"/>
      <w:r w:rsidRPr="007D25B0">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7D25B0">
        <w:rPr>
          <w:lang w:val="en-US"/>
        </w:rPr>
        <w:t xml:space="preserve"> When not present, the value of ctu_based_offset_enabled_flag</w:t>
      </w:r>
      <w:proofErr w:type="gramStart"/>
      <w:r w:rsidRPr="007D25B0">
        <w:rPr>
          <w:lang w:val="en-US"/>
        </w:rPr>
        <w:t>[ i</w:t>
      </w:r>
      <w:proofErr w:type="gramEnd"/>
      <w:r w:rsidRPr="007D25B0">
        <w:rPr>
          <w:lang w:val="en-US"/>
        </w:rPr>
        <w:t> ] is inferred to be equal to 0.</w:t>
      </w:r>
    </w:p>
    <w:p w:rsidR="008B3821" w:rsidRPr="007D25B0" w:rsidRDefault="008B3821" w:rsidP="008B3821">
      <w:pPr>
        <w:rPr>
          <w:lang w:val="en-US"/>
        </w:rPr>
      </w:pPr>
      <w:r w:rsidRPr="007D25B0">
        <w:rPr>
          <w:b/>
          <w:bCs/>
          <w:lang w:val="en-US"/>
        </w:rPr>
        <w:t>min_horizontal_ctu_offset_plus1</w:t>
      </w:r>
      <w:r w:rsidRPr="007D25B0">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7D25B0">
        <w:rPr>
          <w:lang w:val="en-US"/>
        </w:rPr>
        <w:t>min_spatial_segment_offset_plus1</w:t>
      </w:r>
      <w:r w:rsidRPr="007D25B0">
        <w:rPr>
          <w:bCs/>
          <w:lang w:val="en-US"/>
        </w:rPr>
        <w:t xml:space="preserve">[ i ][ j ], as specified below. </w:t>
      </w:r>
      <w:r w:rsidRPr="007D25B0">
        <w:rPr>
          <w:lang w:val="en-US"/>
        </w:rPr>
        <w:t>The value of min_horizontal_ctu_offset_plus1</w:t>
      </w:r>
      <w:r w:rsidRPr="007D25B0">
        <w:rPr>
          <w:bCs/>
          <w:lang w:val="en-US"/>
        </w:rPr>
        <w:t>[ i ][ j ]</w:t>
      </w:r>
      <w:r w:rsidRPr="007D25B0">
        <w:rPr>
          <w:lang w:val="en-US"/>
        </w:rPr>
        <w:t xml:space="preserve"> shall be in the range of 0 to refPicWidthInCtbsY</w:t>
      </w:r>
      <w:r w:rsidRPr="007D25B0">
        <w:rPr>
          <w:bCs/>
          <w:lang w:val="en-US"/>
        </w:rPr>
        <w:t>[ i ][ j ]</w:t>
      </w:r>
      <w:r w:rsidRPr="007D25B0">
        <w:rPr>
          <w:lang w:val="en-US"/>
        </w:rPr>
        <w:t>, inclusive.</w:t>
      </w:r>
    </w:p>
    <w:p w:rsidR="008B3821" w:rsidRPr="007D25B0" w:rsidRDefault="008B3821" w:rsidP="008B3821">
      <w:pPr>
        <w:rPr>
          <w:lang w:val="en-US"/>
        </w:rPr>
      </w:pPr>
      <w:r w:rsidRPr="007D25B0">
        <w:rPr>
          <w:lang w:val="en-US"/>
        </w:rPr>
        <w:t xml:space="preserve">When </w:t>
      </w:r>
      <w:r w:rsidRPr="007D25B0">
        <w:rPr>
          <w:bCs/>
          <w:lang w:val="en-US"/>
        </w:rPr>
        <w:t>ctu_based_offset_enabled_flag[ i ][ j ] is equal to 1, t</w:t>
      </w:r>
      <w:r w:rsidRPr="007D25B0">
        <w:rPr>
          <w:lang w:val="en-US"/>
        </w:rPr>
        <w:t>he variable minHorizontalCtbOffset[ i ]</w:t>
      </w:r>
      <w:r w:rsidRPr="007D25B0">
        <w:rPr>
          <w:bCs/>
          <w:lang w:val="en-US"/>
        </w:rPr>
        <w:t>[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7D25B0">
        <w:rPr>
          <w:sz w:val="20"/>
          <w:szCs w:val="20"/>
          <w:lang w:val="en-US"/>
        </w:rPr>
        <w:lastRenderedPageBreak/>
        <w:t>minHorizontalCtbOffset[ i ]</w:t>
      </w:r>
      <w:r w:rsidRPr="007D25B0">
        <w:rPr>
          <w:bCs/>
          <w:sz w:val="20"/>
          <w:szCs w:val="20"/>
          <w:lang w:val="en-US"/>
        </w:rPr>
        <w:t xml:space="preserve">[ j ] </w:t>
      </w:r>
      <w:r w:rsidRPr="007D25B0">
        <w:rPr>
          <w:sz w:val="20"/>
          <w:szCs w:val="20"/>
          <w:lang w:val="en-US"/>
        </w:rPr>
        <w:t>= ( min_horizontal_ctu_offset_plus1[ i ]</w:t>
      </w:r>
      <w:r w:rsidRPr="007D25B0">
        <w:rPr>
          <w:bCs/>
          <w:sz w:val="20"/>
          <w:szCs w:val="20"/>
          <w:lang w:val="en-US"/>
        </w:rPr>
        <w:t>[ j ]</w:t>
      </w:r>
      <w:r w:rsidRPr="007D25B0">
        <w:rPr>
          <w:sz w:val="20"/>
          <w:szCs w:val="20"/>
          <w:lang w:val="en-US"/>
        </w:rPr>
        <w:t> &gt; 0 )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9</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 min_horizontal_ctu_offset_plus1[ i ]</w:t>
      </w:r>
      <w:r w:rsidRPr="007D25B0">
        <w:rPr>
          <w:bCs/>
          <w:sz w:val="20"/>
          <w:szCs w:val="20"/>
          <w:lang w:val="en-US"/>
        </w:rPr>
        <w:t>[ j ]</w:t>
      </w:r>
      <w:r w:rsidRPr="007D25B0">
        <w:rPr>
          <w:sz w:val="20"/>
          <w:szCs w:val="20"/>
          <w:lang w:val="en-US"/>
        </w:rPr>
        <w:t> – 1 ) : ( refPicWidthInCtbsY[ i ]</w:t>
      </w:r>
      <w:r w:rsidRPr="007D25B0">
        <w:rPr>
          <w:bCs/>
          <w:sz w:val="20"/>
          <w:szCs w:val="20"/>
          <w:lang w:val="en-US"/>
        </w:rPr>
        <w:t>[ j ]</w:t>
      </w:r>
      <w:r w:rsidRPr="007D25B0">
        <w:rPr>
          <w:sz w:val="20"/>
          <w:szCs w:val="20"/>
          <w:lang w:val="en-US"/>
        </w:rPr>
        <w:t> </w:t>
      </w:r>
      <w:r w:rsidRPr="007D25B0">
        <w:rPr>
          <w:sz w:val="20"/>
          <w:szCs w:val="20"/>
          <w:lang w:val="en-US"/>
        </w:rPr>
        <w:noBreakHyphen/>
        <w:t> 1 )</w:t>
      </w:r>
    </w:p>
    <w:p w:rsidR="008B3821" w:rsidRPr="007D25B0" w:rsidRDefault="008B3821" w:rsidP="008B3821">
      <w:pPr>
        <w:rPr>
          <w:bCs/>
          <w:lang w:val="en-US"/>
        </w:rPr>
      </w:pPr>
      <w:r w:rsidRPr="007D25B0">
        <w:rPr>
          <w:bCs/>
          <w:lang w:val="en-US"/>
        </w:rPr>
        <w:t xml:space="preserve">The variables </w:t>
      </w:r>
      <w:r w:rsidR="00E205BF" w:rsidRPr="007D25B0">
        <w:rPr>
          <w:bCs/>
          <w:lang w:val="en-US"/>
        </w:rPr>
        <w:t>cu</w:t>
      </w:r>
      <w:r w:rsidR="00E205BF" w:rsidRPr="007D25B0">
        <w:rPr>
          <w:noProof/>
          <w:lang w:eastAsia="ko-KR"/>
        </w:rPr>
        <w:t>rPicWidthInSamples</w:t>
      </w:r>
      <w:r w:rsidR="00E205BF" w:rsidRPr="007D25B0">
        <w:rPr>
          <w:vertAlign w:val="subscript"/>
        </w:rPr>
        <w:t>L</w:t>
      </w:r>
      <w:r w:rsidR="00E205BF" w:rsidRPr="007D25B0">
        <w:rPr>
          <w:bCs/>
          <w:lang w:val="en-US"/>
        </w:rPr>
        <w:t>[ i ], cu</w:t>
      </w:r>
      <w:r w:rsidR="00E205BF" w:rsidRPr="007D25B0">
        <w:rPr>
          <w:noProof/>
          <w:lang w:eastAsia="ko-KR"/>
        </w:rPr>
        <w:t>rPicHeightInSamples</w:t>
      </w:r>
      <w:r w:rsidR="00E205BF" w:rsidRPr="007D25B0">
        <w:rPr>
          <w:vertAlign w:val="subscript"/>
        </w:rPr>
        <w:t>L</w:t>
      </w:r>
      <w:r w:rsidR="00E205BF" w:rsidRPr="007D25B0">
        <w:rPr>
          <w:bCs/>
          <w:lang w:val="en-US"/>
        </w:rPr>
        <w:t xml:space="preserve">[ i ], </w:t>
      </w:r>
      <w:r w:rsidRPr="007D25B0">
        <w:rPr>
          <w:bCs/>
          <w:lang w:val="en-US"/>
        </w:rPr>
        <w:t xml:space="preserve">curCtbLog2SizeY[ i ], curPicWidthInCtbsY[ i ], and curPicHeightInCtbsY[ i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w:t>
      </w:r>
      <w:r w:rsidR="00E205BF" w:rsidRPr="007D25B0">
        <w:rPr>
          <w:vertAlign w:val="subscript"/>
        </w:rPr>
        <w:t>L</w:t>
      </w:r>
      <w:r w:rsidR="00E205BF" w:rsidRPr="007D25B0">
        <w:rPr>
          <w:bCs/>
          <w:lang w:val="en-US"/>
        </w:rPr>
        <w:t xml:space="preserve">, </w:t>
      </w:r>
      <w:r w:rsidRPr="007D25B0">
        <w:rPr>
          <w:bCs/>
          <w:lang w:val="en-US"/>
        </w:rPr>
        <w:t>CtbLog2SizeY, PicWidthInCtbsY, and PicHeightInCtbsY, respectively, of the i-th layer.</w:t>
      </w:r>
    </w:p>
    <w:p w:rsidR="007C35E6" w:rsidRPr="007D25B0" w:rsidRDefault="007C35E6" w:rsidP="007C35E6">
      <w:pPr>
        <w:rPr>
          <w:bCs/>
          <w:lang w:val="en-US"/>
        </w:rPr>
      </w:pPr>
      <w:r w:rsidRPr="007D25B0">
        <w:rPr>
          <w:bCs/>
          <w:lang w:val="en-US"/>
        </w:rPr>
        <w:t xml:space="preserve">The variables </w:t>
      </w:r>
      <w:r w:rsidR="00E205BF" w:rsidRPr="007D25B0">
        <w:rPr>
          <w:bCs/>
          <w:lang w:val="en-US"/>
        </w:rPr>
        <w:t>ref</w:t>
      </w:r>
      <w:r w:rsidR="00E205BF" w:rsidRPr="007D25B0">
        <w:rPr>
          <w:noProof/>
          <w:lang w:eastAsia="ko-KR"/>
        </w:rPr>
        <w:t>PicWidthInSamples</w:t>
      </w:r>
      <w:r w:rsidR="00E205BF" w:rsidRPr="007D25B0">
        <w:rPr>
          <w:vertAlign w:val="subscript"/>
        </w:rPr>
        <w:t>L</w:t>
      </w:r>
      <w:r w:rsidR="00E205BF" w:rsidRPr="007D25B0">
        <w:rPr>
          <w:bCs/>
          <w:lang w:val="en-US"/>
        </w:rPr>
        <w:t>[ i ][ j ], ref</w:t>
      </w:r>
      <w:r w:rsidR="00E205BF" w:rsidRPr="007D25B0">
        <w:rPr>
          <w:noProof/>
          <w:lang w:eastAsia="ko-KR"/>
        </w:rPr>
        <w:t>PicHeightInSamples</w:t>
      </w:r>
      <w:r w:rsidR="00E205BF" w:rsidRPr="007D25B0">
        <w:rPr>
          <w:vertAlign w:val="subscript"/>
        </w:rPr>
        <w:t>L</w:t>
      </w:r>
      <w:r w:rsidR="00E205BF" w:rsidRPr="007D25B0">
        <w:rPr>
          <w:bCs/>
          <w:lang w:val="en-US"/>
        </w:rPr>
        <w:t xml:space="preserve">[ i ][ j ], </w:t>
      </w:r>
      <w:r w:rsidRPr="007D25B0">
        <w:rPr>
          <w:bCs/>
          <w:lang w:val="en-US"/>
        </w:rPr>
        <w:t xml:space="preserve">refCtbLog2SizeY[ i ][ j ], refPicWidthInCtbsY[ i ][ j ], and refPicHeightInCtbsY[ i ][ j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PicHeightInSamplesL</w:t>
      </w:r>
      <w:r w:rsidR="00E205BF" w:rsidRPr="007D25B0">
        <w:rPr>
          <w:bCs/>
          <w:lang w:val="en-US"/>
        </w:rPr>
        <w:t xml:space="preserve">, </w:t>
      </w:r>
      <w:r w:rsidRPr="007D25B0">
        <w:rPr>
          <w:bCs/>
          <w:lang w:val="en-US"/>
        </w:rPr>
        <w:t>CtbLog2SizeY, PicWidthInCtbsY, and PicHeightInCtbsY, respectively, of the j-th direct reference layer of the i-th layer.</w:t>
      </w:r>
    </w:p>
    <w:p w:rsidR="007C35E6" w:rsidRPr="007D25B0" w:rsidRDefault="007C35E6" w:rsidP="007C35E6">
      <w:pPr>
        <w:spacing w:before="120"/>
        <w:rPr>
          <w:bCs/>
          <w:lang w:val="en-US"/>
        </w:rPr>
      </w:pPr>
      <w:r w:rsidRPr="007D25B0">
        <w:rPr>
          <w:noProof/>
        </w:rPr>
        <w:t>The variables curScaledRefLayerLeftOffset</w:t>
      </w:r>
      <w:r w:rsidRPr="007D25B0">
        <w:rPr>
          <w:bCs/>
          <w:lang w:val="en-US"/>
        </w:rPr>
        <w:t>[ i ][ j ]</w:t>
      </w:r>
      <w:r w:rsidRPr="007D25B0">
        <w:rPr>
          <w:noProof/>
        </w:rPr>
        <w:t>, curScaledRefLayerTopOffset</w:t>
      </w:r>
      <w:r w:rsidRPr="007D25B0">
        <w:rPr>
          <w:bCs/>
          <w:lang w:val="en-US"/>
        </w:rPr>
        <w:t>[ i ][ j ]</w:t>
      </w:r>
      <w:r w:rsidRPr="007D25B0">
        <w:rPr>
          <w:noProof/>
        </w:rPr>
        <w:t>, curScaledRefLayerRightOffset</w:t>
      </w:r>
      <w:r w:rsidRPr="007D25B0">
        <w:rPr>
          <w:bCs/>
          <w:lang w:val="en-US"/>
        </w:rPr>
        <w:t>[ i ][ j ]</w:t>
      </w:r>
      <w:r w:rsidRPr="007D25B0">
        <w:rPr>
          <w:noProof/>
        </w:rPr>
        <w:t xml:space="preserve"> and curScaledRefLayerBottomOffset</w:t>
      </w:r>
      <w:r w:rsidRPr="007D25B0">
        <w:rPr>
          <w:bCs/>
          <w:lang w:val="en-US"/>
        </w:rPr>
        <w:t>[ i ][ j ]</w:t>
      </w:r>
      <w:r w:rsidRPr="007D25B0">
        <w:rPr>
          <w:noProof/>
        </w:rPr>
        <w:t xml:space="preserve"> </w:t>
      </w:r>
      <w:r w:rsidRPr="007D25B0">
        <w:rPr>
          <w:bCs/>
          <w:lang w:val="en-US"/>
        </w:rPr>
        <w:t>are set equal to</w:t>
      </w:r>
      <w:r w:rsidRPr="007D25B0">
        <w:rPr>
          <w:noProof/>
        </w:rPr>
        <w:t xml:space="preserve"> scaled_ref_layer_left_offset[ j ]&lt;&lt;1, scaled_ref_layer_top_offset[ j ]&lt;&lt;1, scaled_ref_layer_right_offset[ j ]&lt;&lt;1, scaled_ref_layer_bottom_offset [ j ]&lt;&lt;1,</w:t>
      </w:r>
      <w:r w:rsidRPr="007D25B0">
        <w:rPr>
          <w:bCs/>
          <w:lang w:val="en-US"/>
        </w:rPr>
        <w:t xml:space="preserve"> respectively, of the j-th direct reference layer of the i-th layer.</w:t>
      </w:r>
    </w:p>
    <w:p w:rsidR="008B3821" w:rsidRPr="007D25B0" w:rsidRDefault="008B3821" w:rsidP="008B3821">
      <w:pPr>
        <w:rPr>
          <w:lang w:val="en-US"/>
        </w:rPr>
      </w:pPr>
      <w:r w:rsidRPr="007D25B0">
        <w:rPr>
          <w:lang w:val="en-US"/>
        </w:rPr>
        <w:t>The variable colCtbAddr[ i ]</w:t>
      </w:r>
      <w:r w:rsidRPr="007D25B0">
        <w:rPr>
          <w:bCs/>
          <w:lang w:val="en-US"/>
        </w:rPr>
        <w:t>[ j ]</w:t>
      </w:r>
      <w:r w:rsidRPr="007D25B0">
        <w:rPr>
          <w:lang w:val="en-US"/>
        </w:rPr>
        <w:t xml:space="preserve"> that denotes the </w:t>
      </w:r>
      <w:r w:rsidRPr="007D25B0">
        <w:rPr>
          <w:bCs/>
          <w:lang w:val="en-US"/>
        </w:rPr>
        <w:t xml:space="preserve">raster scan </w:t>
      </w:r>
      <w:r w:rsidRPr="007D25B0">
        <w:rPr>
          <w:lang w:val="en-US"/>
        </w:rPr>
        <w:t xml:space="preserve">address of the collocated CTU, in a picture in the j-th direct reference layer of the i-th layer, of the CTU with </w:t>
      </w:r>
      <w:r w:rsidRPr="007D25B0">
        <w:rPr>
          <w:bCs/>
          <w:lang w:val="en-US"/>
        </w:rPr>
        <w:t xml:space="preserve">raster scan </w:t>
      </w:r>
      <w:r w:rsidRPr="007D25B0">
        <w:rPr>
          <w:lang w:val="en-US"/>
        </w:rPr>
        <w:t>address equal to ctbAddr in a picture of the i-th layer is derived as follows:</w:t>
      </w:r>
    </w:p>
    <w:p w:rsidR="00493016" w:rsidRPr="007D25B0" w:rsidRDefault="006725F0" w:rsidP="006725F0">
      <w:pPr>
        <w:ind w:left="437" w:hanging="437"/>
        <w:rPr>
          <w:lang w:val="en-US"/>
        </w:rPr>
      </w:pPr>
      <w:r w:rsidRPr="007D25B0">
        <w:rPr>
          <w:lang w:val="en-US"/>
        </w:rPr>
        <w:t>–</w:t>
      </w:r>
      <w:r w:rsidRPr="007D25B0">
        <w:rPr>
          <w:lang w:val="en-US"/>
        </w:rPr>
        <w:tab/>
      </w:r>
      <w:r w:rsidR="00493016" w:rsidRPr="007D25B0">
        <w:rPr>
          <w:lang w:val="en-US"/>
        </w:rPr>
        <w:t>The variables (</w:t>
      </w:r>
      <w:r w:rsidR="00E205BF" w:rsidRPr="007D25B0">
        <w:rPr>
          <w:lang w:val="en-US"/>
        </w:rPr>
        <w:t> </w:t>
      </w:r>
      <w:r w:rsidR="00493016" w:rsidRPr="007D25B0">
        <w:rPr>
          <w:lang w:val="en-US"/>
        </w:rPr>
        <w:t>xP,</w:t>
      </w:r>
      <w:r w:rsidR="00E205BF" w:rsidRPr="007D25B0">
        <w:rPr>
          <w:lang w:val="en-US"/>
        </w:rPr>
        <w:t> </w:t>
      </w:r>
      <w:r w:rsidR="00493016" w:rsidRPr="007D25B0">
        <w:rPr>
          <w:lang w:val="en-US"/>
        </w:rPr>
        <w:t>yP</w:t>
      </w:r>
      <w:r w:rsidR="00E205BF" w:rsidRPr="007D25B0">
        <w:rPr>
          <w:lang w:val="en-US"/>
        </w:rPr>
        <w:t> </w:t>
      </w:r>
      <w:r w:rsidR="00493016" w:rsidRPr="007D25B0">
        <w:rPr>
          <w:lang w:val="en-US"/>
        </w:rPr>
        <w:t xml:space="preserve">) specifying the </w:t>
      </w:r>
      <w:r w:rsidR="00DE643A" w:rsidRPr="007D25B0">
        <w:rPr>
          <w:lang w:val="en-US"/>
        </w:rPr>
        <w:t>location of the top-left l</w:t>
      </w:r>
      <w:r w:rsidR="00DE643A" w:rsidRPr="007D25B0">
        <w:rPr>
          <w:noProof/>
          <w:lang w:eastAsia="ko-KR"/>
        </w:rPr>
        <w:t xml:space="preserve">uma sample of the CTU with </w:t>
      </w:r>
      <w:r w:rsidR="00DE643A" w:rsidRPr="007D25B0">
        <w:rPr>
          <w:bCs/>
          <w:lang w:val="en-US"/>
        </w:rPr>
        <w:t xml:space="preserve">raster scan </w:t>
      </w:r>
      <w:r w:rsidR="00DE643A" w:rsidRPr="007D25B0">
        <w:rPr>
          <w:lang w:val="en-US"/>
        </w:rPr>
        <w:t>address equal to ctbAddr</w:t>
      </w:r>
      <w:r w:rsidR="00DE643A" w:rsidRPr="007D25B0">
        <w:rPr>
          <w:noProof/>
          <w:lang w:eastAsia="ko-KR"/>
        </w:rPr>
        <w:t xml:space="preserve"> relative to top-left luma luma sample </w:t>
      </w:r>
      <w:r w:rsidR="00DE643A" w:rsidRPr="007D25B0">
        <w:rPr>
          <w:lang w:val="en-US"/>
        </w:rPr>
        <w:t>in a picture of the i-th layer are derived as follows:</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xP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10</w:t>
      </w:r>
      <w:r w:rsidR="0074750D" w:rsidRPr="007D25B0">
        <w:rPr>
          <w:sz w:val="20"/>
          <w:szCs w:val="20"/>
          <w:lang w:val="en-US"/>
        </w:rPr>
        <w:fldChar w:fldCharType="end"/>
      </w:r>
      <w:r w:rsidR="008B3821" w:rsidRPr="007D25B0">
        <w:rPr>
          <w:sz w:val="20"/>
          <w:szCs w:val="20"/>
          <w:lang w:val="en-US"/>
        </w:rPr>
        <w:t>)</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yP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11</w:t>
      </w:r>
      <w:r w:rsidR="0074750D" w:rsidRPr="007D25B0">
        <w:rPr>
          <w:sz w:val="20"/>
          <w:szCs w:val="20"/>
          <w:lang w:val="en-US"/>
        </w:rPr>
        <w:fldChar w:fldCharType="end"/>
      </w:r>
      <w:r w:rsidR="008B3821" w:rsidRPr="007D25B0">
        <w:rPr>
          <w:sz w:val="20"/>
          <w:szCs w:val="20"/>
          <w:lang w:val="en-US"/>
        </w:rPr>
        <w:t>)</w:t>
      </w:r>
    </w:p>
    <w:p w:rsidR="00DE643A" w:rsidRPr="007D25B0" w:rsidRDefault="00DE643A" w:rsidP="00DE643A">
      <w:pPr>
        <w:ind w:left="437" w:hanging="437"/>
        <w:rPr>
          <w:noProof/>
          <w:lang w:eastAsia="ko-KR"/>
        </w:rPr>
      </w:pPr>
      <w:r w:rsidRPr="007D25B0">
        <w:rPr>
          <w:lang w:val="en-US"/>
        </w:rPr>
        <w:t>–</w:t>
      </w:r>
      <w:r w:rsidRPr="007D25B0">
        <w:rPr>
          <w:lang w:val="en-US"/>
        </w:rPr>
        <w:tab/>
      </w:r>
      <w:r w:rsidRPr="007D25B0">
        <w:rPr>
          <w:noProof/>
        </w:rPr>
        <w:t xml:space="preserve">The variables </w:t>
      </w:r>
      <w:r w:rsidRPr="007D25B0">
        <w:rPr>
          <w:bCs/>
          <w:lang w:val="en-US"/>
        </w:rPr>
        <w:t>scaleFactorX[ i ][ j ] and scaleFactorY[ i ][ j ] are derived</w:t>
      </w:r>
      <w:r w:rsidRPr="007D25B0">
        <w:rPr>
          <w:noProof/>
          <w:lang w:eastAsia="ko-KR"/>
        </w:rPr>
        <w:t xml:space="preserve"> as follows:</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lang w:val="en-US"/>
        </w:rPr>
        <w:t>curScaledRefLayerPicWidthInSamples</w:t>
      </w:r>
      <w:r w:rsidRPr="007D25B0">
        <w:rPr>
          <w:vertAlign w:val="subscript"/>
        </w:rPr>
        <w:t>L</w:t>
      </w:r>
      <w:r w:rsidRPr="007D25B0">
        <w:rPr>
          <w:bCs/>
          <w:sz w:val="20"/>
          <w:szCs w:val="20"/>
          <w:lang w:val="en-US"/>
        </w:rPr>
        <w:t>[ i ][ j ] = curPicWidthInSamples</w:t>
      </w:r>
      <w:r w:rsidRPr="007D25B0">
        <w:rPr>
          <w:vertAlign w:val="subscript"/>
        </w:rPr>
        <w:t>L</w:t>
      </w:r>
      <w:r w:rsidRPr="007D25B0">
        <w:rPr>
          <w:bCs/>
          <w:sz w:val="20"/>
          <w:szCs w:val="20"/>
          <w:lang w:val="en-US"/>
        </w:rPr>
        <w:t>[ i ]  – </w:t>
      </w:r>
      <w:r w:rsidRPr="007D25B0">
        <w:rPr>
          <w:bCs/>
          <w:sz w:val="20"/>
          <w:szCs w:val="20"/>
          <w:lang w:val="en-US"/>
        </w:rPr>
        <w:br/>
      </w:r>
      <w:r w:rsidRPr="007D25B0">
        <w:rPr>
          <w:bCs/>
          <w:sz w:val="20"/>
          <w:szCs w:val="20"/>
          <w:lang w:val="en-US"/>
        </w:rPr>
        <w:tab/>
        <w:t>curScaledRefLayerLeftOffset[ i ][ j ] – curScaledRefLayerRightOffset[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12</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noProof/>
          <w:sz w:val="20"/>
          <w:szCs w:val="20"/>
          <w:lang w:eastAsia="ko-KR"/>
        </w:rPr>
        <w:t>curScaledRefLayerPicHeightInSamples</w:t>
      </w:r>
      <w:r w:rsidRPr="007D25B0">
        <w:rPr>
          <w:vertAlign w:val="subscript"/>
        </w:rPr>
        <w:t>L</w:t>
      </w:r>
      <w:r w:rsidRPr="007D25B0">
        <w:rPr>
          <w:bCs/>
          <w:sz w:val="20"/>
          <w:szCs w:val="20"/>
          <w:lang w:val="en-US"/>
        </w:rPr>
        <w:t xml:space="preserve">[ i ][ j ] </w:t>
      </w:r>
      <w:r w:rsidRPr="007D25B0">
        <w:rPr>
          <w:noProof/>
          <w:sz w:val="20"/>
          <w:szCs w:val="20"/>
        </w:rPr>
        <w:t xml:space="preserve"> = cur</w:t>
      </w:r>
      <w:r w:rsidRPr="007D25B0">
        <w:rPr>
          <w:noProof/>
          <w:sz w:val="20"/>
          <w:szCs w:val="20"/>
          <w:lang w:eastAsia="ko-KR"/>
        </w:rPr>
        <w:t>PicHeightInSamples</w:t>
      </w:r>
      <w:r w:rsidRPr="007D25B0">
        <w:rPr>
          <w:vertAlign w:val="subscript"/>
        </w:rPr>
        <w:t>L</w:t>
      </w:r>
      <w:r w:rsidRPr="007D25B0">
        <w:rPr>
          <w:bCs/>
          <w:sz w:val="20"/>
          <w:szCs w:val="20"/>
          <w:lang w:val="en-US"/>
        </w:rPr>
        <w:t>[ i ]</w:t>
      </w:r>
      <w:r w:rsidRPr="007D25B0">
        <w:rPr>
          <w:noProof/>
          <w:sz w:val="20"/>
          <w:szCs w:val="20"/>
        </w:rPr>
        <w:t>  – </w:t>
      </w:r>
      <w:r w:rsidRPr="007D25B0">
        <w:rPr>
          <w:noProof/>
          <w:sz w:val="20"/>
          <w:szCs w:val="20"/>
        </w:rPr>
        <w:br/>
      </w:r>
      <w:r w:rsidRPr="007D25B0">
        <w:rPr>
          <w:noProof/>
          <w:sz w:val="20"/>
          <w:szCs w:val="20"/>
        </w:rPr>
        <w:tab/>
      </w:r>
      <w:r w:rsidRPr="007D25B0">
        <w:rPr>
          <w:bCs/>
          <w:sz w:val="20"/>
          <w:szCs w:val="20"/>
          <w:lang w:val="en-US"/>
        </w:rPr>
        <w:t>curScaledRefLayerTop</w:t>
      </w:r>
      <w:r w:rsidR="00E205BF" w:rsidRPr="007D25B0">
        <w:rPr>
          <w:bCs/>
          <w:sz w:val="20"/>
          <w:szCs w:val="20"/>
          <w:lang w:val="en-US"/>
        </w:rPr>
        <w:t>Offset[ i ][ j ]</w:t>
      </w:r>
      <w:r w:rsidRPr="007D25B0">
        <w:rPr>
          <w:bCs/>
          <w:sz w:val="20"/>
          <w:szCs w:val="20"/>
          <w:lang w:val="en-US"/>
        </w:rPr>
        <w:t> – curScaledRefLayerBottomOffset[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13</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bCs/>
          <w:sz w:val="20"/>
          <w:szCs w:val="20"/>
          <w:lang w:val="en-US"/>
        </w:rPr>
      </w:pPr>
      <w:r w:rsidRPr="007D25B0">
        <w:rPr>
          <w:sz w:val="20"/>
          <w:szCs w:val="20"/>
          <w:lang w:val="en-US"/>
        </w:rPr>
        <w:t>scaleFactorX</w:t>
      </w:r>
      <w:r w:rsidRPr="007D25B0">
        <w:rPr>
          <w:bCs/>
          <w:sz w:val="20"/>
          <w:szCs w:val="20"/>
          <w:lang w:val="en-US"/>
        </w:rPr>
        <w:t>[ i ][ j ] = ( ( refPicWidthInSamples</w:t>
      </w:r>
      <w:r w:rsidRPr="007D25B0">
        <w:rPr>
          <w:vertAlign w:val="subscript"/>
        </w:rPr>
        <w:t>L</w:t>
      </w:r>
      <w:r w:rsidRPr="007D25B0">
        <w:rPr>
          <w:bCs/>
          <w:sz w:val="20"/>
          <w:szCs w:val="20"/>
          <w:lang w:val="en-US"/>
        </w:rPr>
        <w:t xml:space="preserve"> [ i ][ j ]  &lt;&lt; 16 ) + </w:t>
      </w:r>
      <w:r w:rsidRPr="007D25B0">
        <w:rPr>
          <w:bCs/>
          <w:sz w:val="20"/>
          <w:szCs w:val="20"/>
          <w:lang w:val="en-US"/>
        </w:rPr>
        <w:br/>
        <w:t>( curScaledRefLayerPicWidthInSamples</w:t>
      </w:r>
      <w:r w:rsidRPr="007D25B0">
        <w:rPr>
          <w:vertAlign w:val="subscript"/>
        </w:rPr>
        <w:t>L</w:t>
      </w:r>
      <w:r w:rsidRPr="007D25B0">
        <w:rPr>
          <w:bCs/>
          <w:sz w:val="20"/>
          <w:szCs w:val="20"/>
          <w:lang w:val="en-US"/>
        </w:rPr>
        <w:t xml:space="preserve"> [ i ][ j ]&gt;&gt; 1 ) )/curScaledRefLayerPicWidthInSamples</w:t>
      </w:r>
      <w:r w:rsidRPr="007D25B0">
        <w:rPr>
          <w:vertAlign w:val="subscript"/>
        </w:rPr>
        <w:t>L</w:t>
      </w:r>
      <w:r w:rsidRPr="007D25B0">
        <w:rPr>
          <w:bCs/>
          <w:sz w:val="20"/>
          <w:szCs w:val="20"/>
          <w:lang w:val="en-US"/>
        </w:rPr>
        <w:t xml:space="preserve"> [ i ][ j ]</w:t>
      </w:r>
      <w:r w:rsidRPr="007D25B0">
        <w:rPr>
          <w:bCs/>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14</w:t>
      </w:r>
      <w:r w:rsidR="0074750D" w:rsidRPr="007D25B0">
        <w:rPr>
          <w:rFonts w:eastAsia="Batang"/>
          <w:bCs/>
          <w:sz w:val="20"/>
          <w:szCs w:val="20"/>
          <w:lang w:val="en-US" w:eastAsia="ko-KR"/>
        </w:rPr>
        <w:fldChar w:fldCharType="end"/>
      </w:r>
      <w:r w:rsidRPr="007D25B0">
        <w:rPr>
          <w:bCs/>
          <w:sz w:val="20"/>
          <w:szCs w:val="20"/>
          <w:lang w:val="en-US"/>
        </w:rPr>
        <w:t>)</w:t>
      </w:r>
    </w:p>
    <w:p w:rsidR="00EC16EA" w:rsidRPr="007D25B0" w:rsidRDefault="00493016" w:rsidP="00F01583">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rPr>
        <w:t>scaleFactorY</w:t>
      </w:r>
      <w:r w:rsidRPr="007D25B0">
        <w:rPr>
          <w:bCs/>
          <w:sz w:val="20"/>
          <w:szCs w:val="20"/>
          <w:lang w:val="en-US"/>
        </w:rPr>
        <w:t>[ i ][ j ]</w:t>
      </w:r>
      <w:r w:rsidRPr="007D25B0">
        <w:rPr>
          <w:sz w:val="20"/>
          <w:szCs w:val="20"/>
        </w:rPr>
        <w:t xml:space="preserve"> = ( ( </w:t>
      </w:r>
      <w:r w:rsidRPr="007D25B0">
        <w:rPr>
          <w:bCs/>
          <w:sz w:val="20"/>
          <w:szCs w:val="20"/>
          <w:lang w:val="en-US"/>
        </w:rPr>
        <w:t>refPicHeightInSamples</w:t>
      </w:r>
      <w:r w:rsidRPr="007D25B0">
        <w:rPr>
          <w:vertAlign w:val="subscript"/>
        </w:rPr>
        <w:t>L</w:t>
      </w:r>
      <w:r w:rsidRPr="007D25B0">
        <w:rPr>
          <w:bCs/>
          <w:sz w:val="20"/>
          <w:szCs w:val="20"/>
          <w:lang w:val="en-US"/>
        </w:rPr>
        <w:t xml:space="preserve"> [ i ][ j ]</w:t>
      </w:r>
      <w:r w:rsidRPr="007D25B0">
        <w:rPr>
          <w:sz w:val="20"/>
          <w:szCs w:val="20"/>
        </w:rPr>
        <w:t xml:space="preserve"> &lt;&lt; 16 ) + </w:t>
      </w:r>
      <w:r w:rsidRPr="007D25B0">
        <w:rPr>
          <w:sz w:val="20"/>
          <w:szCs w:val="20"/>
        </w:rPr>
        <w:br/>
        <w:t>( curS</w:t>
      </w:r>
      <w:r w:rsidRPr="007D25B0">
        <w:rPr>
          <w:bCs/>
          <w:sz w:val="20"/>
          <w:szCs w:val="20"/>
          <w:lang w:val="en-US"/>
        </w:rPr>
        <w:t>caledRefLayerPicHeightInSamples</w:t>
      </w:r>
      <w:r w:rsidRPr="007D25B0">
        <w:rPr>
          <w:vertAlign w:val="subscript"/>
        </w:rPr>
        <w:t>L</w:t>
      </w:r>
      <w:r w:rsidRPr="007D25B0">
        <w:rPr>
          <w:sz w:val="20"/>
          <w:szCs w:val="20"/>
        </w:rPr>
        <w:t xml:space="preserve"> &gt;&gt; 1 ) ) /</w:t>
      </w:r>
      <w:r w:rsidRPr="007D25B0">
        <w:rPr>
          <w:sz w:val="20"/>
          <w:szCs w:val="20"/>
          <w:lang w:eastAsia="zh-TW"/>
        </w:rPr>
        <w:t xml:space="preserve"> curS</w:t>
      </w:r>
      <w:r w:rsidRPr="007D25B0">
        <w:rPr>
          <w:noProof/>
          <w:sz w:val="20"/>
          <w:szCs w:val="20"/>
          <w:lang w:eastAsia="ko-KR"/>
        </w:rPr>
        <w:t>caledRefLayerPicHeightInSamples</w:t>
      </w:r>
      <w:r w:rsidRPr="007D25B0">
        <w:rPr>
          <w:vertAlign w:val="subscript"/>
        </w:rPr>
        <w:t>L</w:t>
      </w:r>
      <w:r w:rsidRPr="007D25B0">
        <w:rPr>
          <w:bCs/>
          <w:sz w:val="20"/>
          <w:szCs w:val="20"/>
          <w:lang w:val="en-US"/>
        </w:rPr>
        <w:t xml:space="preserve"> [ i ][ j ]</w:t>
      </w:r>
      <w:r w:rsidRPr="007D25B0">
        <w:rPr>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15</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895775" w:rsidRPr="007D25B0" w:rsidRDefault="007C35E6" w:rsidP="007C35E6">
      <w:pPr>
        <w:ind w:left="437" w:hanging="437"/>
        <w:rPr>
          <w:noProof/>
        </w:rPr>
      </w:pPr>
      <w:r w:rsidRPr="007D25B0">
        <w:rPr>
          <w:lang w:val="en-US"/>
        </w:rPr>
        <w:t>–</w:t>
      </w:r>
      <w:r w:rsidRPr="007D25B0">
        <w:rPr>
          <w:lang w:val="en-US"/>
        </w:rPr>
        <w:tab/>
        <w:t>The</w:t>
      </w:r>
      <w:r w:rsidRPr="007D25B0">
        <w:rPr>
          <w:noProof/>
        </w:rPr>
        <w:t xml:space="preserve"> variables </w:t>
      </w:r>
      <w:r w:rsidR="00DE643A" w:rsidRPr="007D25B0">
        <w:rPr>
          <w:noProof/>
        </w:rPr>
        <w:t xml:space="preserve">( xCol[ I ][ j ], yCol xCol[ I ][ j ]) specifying the collocated </w:t>
      </w:r>
      <w:r w:rsidR="00895775" w:rsidRPr="007D25B0">
        <w:rPr>
          <w:noProof/>
        </w:rPr>
        <w:t xml:space="preserve">luma </w:t>
      </w:r>
      <w:r w:rsidR="00DE643A" w:rsidRPr="007D25B0">
        <w:rPr>
          <w:noProof/>
        </w:rPr>
        <w:t xml:space="preserve">sample </w:t>
      </w:r>
      <w:r w:rsidR="00895775" w:rsidRPr="007D25B0">
        <w:rPr>
          <w:noProof/>
        </w:rPr>
        <w:t xml:space="preserve">location </w:t>
      </w:r>
      <w:r w:rsidR="00895775" w:rsidRPr="007D25B0">
        <w:rPr>
          <w:lang w:val="en-US"/>
        </w:rPr>
        <w:t>in a picture in the j-th direct reference layer of the luma sample location ( xP, yP ) in the i-th layer are derived as follows:</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rPr>
        <w:t>xCol</w:t>
      </w:r>
      <w:r w:rsidRPr="007D25B0">
        <w:rPr>
          <w:sz w:val="20"/>
          <w:szCs w:val="20"/>
          <w:lang w:val="en-US"/>
        </w:rPr>
        <w:t xml:space="preserve"> </w:t>
      </w:r>
      <w:r w:rsidR="007C35E6" w:rsidRPr="007D25B0">
        <w:rPr>
          <w:sz w:val="20"/>
          <w:szCs w:val="20"/>
          <w:lang w:val="en-US"/>
        </w:rPr>
        <w:t>[ i ][ j ] = Clip3( 0,</w:t>
      </w:r>
      <w:r w:rsidR="00E205BF" w:rsidRPr="007D25B0">
        <w:rPr>
          <w:sz w:val="20"/>
          <w:szCs w:val="20"/>
          <w:lang w:val="en-US"/>
        </w:rPr>
        <w:t> </w:t>
      </w:r>
      <w:r w:rsidR="007C35E6" w:rsidRPr="007D25B0">
        <w:rPr>
          <w:sz w:val="20"/>
          <w:szCs w:val="20"/>
          <w:lang w:val="en-US"/>
        </w:rPr>
        <w:t>( </w:t>
      </w:r>
      <w:r w:rsidR="007C35E6" w:rsidRPr="007D25B0">
        <w:rPr>
          <w:bCs/>
          <w:sz w:val="20"/>
          <w:szCs w:val="20"/>
          <w:lang w:val="en-US"/>
        </w:rPr>
        <w:t>refPicWidthInSamples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xml:space="preserve">– 1 ), </w:t>
      </w:r>
      <w:r w:rsidR="007C35E6" w:rsidRPr="007D25B0">
        <w:rPr>
          <w:bCs/>
          <w:sz w:val="20"/>
          <w:szCs w:val="20"/>
          <w:lang w:val="en-US"/>
        </w:rPr>
        <w:t>( ( xP </w:t>
      </w:r>
      <w:r w:rsidR="007C35E6" w:rsidRPr="007D25B0">
        <w:rPr>
          <w:bCs/>
          <w:sz w:val="20"/>
          <w:szCs w:val="20"/>
          <w:lang w:val="en-US"/>
        </w:rPr>
        <w:noBreakHyphen/>
        <w:t> curScaledRefLayerLeftOffset[ i ][ j ]) * scaleFactorX[ i ][ j ]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sz w:val="20"/>
          <w:szCs w:val="20"/>
          <w:lang w:val="en-US"/>
        </w:rPr>
        <w:t>16</w:t>
      </w:r>
      <w:r w:rsidR="0074750D" w:rsidRPr="007D25B0">
        <w:rPr>
          <w:sz w:val="20"/>
          <w:szCs w:val="20"/>
          <w:lang w:val="en-US"/>
        </w:rPr>
        <w:fldChar w:fldCharType="end"/>
      </w:r>
      <w:r w:rsidR="007C35E6" w:rsidRPr="007D25B0">
        <w:rPr>
          <w:sz w:val="20"/>
          <w:szCs w:val="20"/>
          <w:lang w:val="en-US"/>
        </w:rPr>
        <w:t>)</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lang w:val="en-US"/>
        </w:rPr>
        <w:t>y</w:t>
      </w:r>
      <w:r w:rsidRPr="007D25B0">
        <w:rPr>
          <w:noProof/>
        </w:rPr>
        <w:t>Col</w:t>
      </w:r>
      <w:r w:rsidRPr="007D25B0">
        <w:rPr>
          <w:sz w:val="20"/>
          <w:szCs w:val="20"/>
          <w:lang w:val="en-US"/>
        </w:rPr>
        <w:t xml:space="preserve"> </w:t>
      </w:r>
      <w:r w:rsidR="007C35E6" w:rsidRPr="007D25B0">
        <w:rPr>
          <w:sz w:val="20"/>
          <w:szCs w:val="20"/>
          <w:lang w:val="en-US"/>
        </w:rPr>
        <w:t>[ i ][ j ] = Clip3( 0 , ( </w:t>
      </w:r>
      <w:r w:rsidR="007C35E6" w:rsidRPr="007D25B0">
        <w:rPr>
          <w:bCs/>
          <w:sz w:val="20"/>
          <w:szCs w:val="20"/>
          <w:lang w:val="en-US"/>
        </w:rPr>
        <w:t>refPicHeightInSamples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1 ), ( ( yP </w:t>
      </w:r>
      <w:r w:rsidR="007C35E6" w:rsidRPr="007D25B0">
        <w:rPr>
          <w:sz w:val="20"/>
          <w:szCs w:val="20"/>
          <w:lang w:val="en-US"/>
        </w:rPr>
        <w:noBreakHyphen/>
        <w:t> curScaledRefLayerTopOffset</w:t>
      </w:r>
      <w:r w:rsidR="007C35E6" w:rsidRPr="007D25B0">
        <w:rPr>
          <w:bCs/>
          <w:sz w:val="20"/>
          <w:szCs w:val="20"/>
          <w:lang w:val="en-US"/>
        </w:rPr>
        <w:t>[ i ][ j ]</w:t>
      </w:r>
      <w:r w:rsidR="007C35E6" w:rsidRPr="007D25B0">
        <w:rPr>
          <w:sz w:val="20"/>
          <w:szCs w:val="20"/>
          <w:lang w:val="en-US"/>
        </w:rPr>
        <w:t>) * scaleFactorY</w:t>
      </w:r>
      <w:r w:rsidR="007C35E6" w:rsidRPr="007D25B0">
        <w:rPr>
          <w:bCs/>
          <w:sz w:val="20"/>
          <w:szCs w:val="20"/>
          <w:lang w:val="en-US"/>
        </w:rPr>
        <w:t>[ i ][ j ]</w:t>
      </w:r>
      <w:r w:rsidR="007C35E6" w:rsidRPr="007D25B0">
        <w:rPr>
          <w:sz w:val="20"/>
          <w:szCs w:val="20"/>
          <w:lang w:val="en-US"/>
        </w:rPr>
        <w:t>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noProof/>
          <w:sz w:val="20"/>
          <w:szCs w:val="20"/>
          <w:lang w:val="en-US"/>
        </w:rPr>
        <w:t>1</w:t>
      </w:r>
      <w:r w:rsidR="0074750D" w:rsidRPr="007D25B0">
        <w:rPr>
          <w:sz w:val="20"/>
          <w:szCs w:val="20"/>
          <w:lang w:val="en-US"/>
        </w:rPr>
        <w:fldChar w:fldCharType="end"/>
      </w:r>
      <w:r w:rsidR="007C35E6" w:rsidRPr="007D25B0">
        <w:rPr>
          <w:sz w:val="20"/>
          <w:szCs w:val="20"/>
          <w:lang w:val="en-US"/>
        </w:rPr>
        <w:t>7)</w:t>
      </w:r>
    </w:p>
    <w:p w:rsidR="007C35E6" w:rsidRPr="007D25B0" w:rsidRDefault="007C35E6" w:rsidP="007C35E6">
      <w:pPr>
        <w:ind w:left="437" w:hanging="437"/>
        <w:rPr>
          <w:lang w:val="en-US"/>
        </w:rPr>
      </w:pPr>
      <w:r w:rsidRPr="007D25B0">
        <w:rPr>
          <w:lang w:val="en-US"/>
        </w:rPr>
        <w:t>–</w:t>
      </w:r>
      <w:r w:rsidRPr="007D25B0">
        <w:rPr>
          <w:lang w:val="en-US"/>
        </w:rPr>
        <w:tab/>
        <w:t>The variable colCtbAddr</w:t>
      </w:r>
      <w:proofErr w:type="gramStart"/>
      <w:r w:rsidRPr="007D25B0">
        <w:rPr>
          <w:lang w:val="en-US"/>
        </w:rPr>
        <w:t>[ i</w:t>
      </w:r>
      <w:proofErr w:type="gramEnd"/>
      <w:r w:rsidRPr="007D25B0">
        <w:rPr>
          <w:lang w:val="en-US"/>
        </w:rPr>
        <w:t> ]</w:t>
      </w:r>
      <w:r w:rsidRPr="007D25B0">
        <w:rPr>
          <w:bCs/>
          <w:lang w:val="en-US"/>
        </w:rPr>
        <w:t>[ j ] is derived as follows:</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xColCtb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xCol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18</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yColCtb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yCol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19</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colCtbAddr</w:t>
      </w:r>
      <w:r w:rsidRPr="007D25B0">
        <w:rPr>
          <w:bCs/>
          <w:sz w:val="20"/>
          <w:szCs w:val="20"/>
          <w:lang w:val="en-US"/>
        </w:rPr>
        <w:t xml:space="preserve">[ i ][ j ] </w:t>
      </w:r>
      <w:r w:rsidRPr="007D25B0">
        <w:rPr>
          <w:sz w:val="20"/>
          <w:szCs w:val="20"/>
          <w:lang w:val="en-US"/>
        </w:rPr>
        <w:t>= xColCtb</w:t>
      </w:r>
      <w:r w:rsidRPr="007D25B0">
        <w:rPr>
          <w:bCs/>
          <w:sz w:val="20"/>
          <w:szCs w:val="20"/>
          <w:lang w:val="en-US"/>
        </w:rPr>
        <w:t>[ i ][ j ]</w:t>
      </w:r>
      <w:r w:rsidRPr="007D25B0">
        <w:rPr>
          <w:sz w:val="20"/>
          <w:szCs w:val="20"/>
          <w:lang w:val="en-US"/>
        </w:rPr>
        <w:t> + ( yColCtb</w:t>
      </w:r>
      <w:r w:rsidRPr="007D25B0">
        <w:rPr>
          <w:bCs/>
          <w:sz w:val="20"/>
          <w:szCs w:val="20"/>
          <w:lang w:val="en-US"/>
        </w:rPr>
        <w:t>[ i ][ j ]</w:t>
      </w:r>
      <w:r w:rsidRPr="007D25B0">
        <w:rPr>
          <w:sz w:val="20"/>
          <w:szCs w:val="20"/>
          <w:lang w:val="en-US"/>
        </w:rPr>
        <w:t> * refPicWidthInCtbsY</w:t>
      </w:r>
      <w:r w:rsidRPr="007D25B0">
        <w:rPr>
          <w:bCs/>
          <w:sz w:val="20"/>
          <w:szCs w:val="20"/>
          <w:lang w:val="en-US"/>
        </w:rPr>
        <w:t>[ i ][ j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20</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bCs/>
          <w:lang w:val="en-US"/>
        </w:rPr>
      </w:pPr>
      <w:r w:rsidRPr="007D25B0">
        <w:rPr>
          <w:bCs/>
          <w:lang w:val="en-US"/>
        </w:rPr>
        <w:t>When min_spatial_segment_offset_</w:t>
      </w:r>
      <w:proofErr w:type="gramStart"/>
      <w:r w:rsidRPr="007D25B0">
        <w:rPr>
          <w:bCs/>
          <w:lang w:val="en-US"/>
        </w:rPr>
        <w:t>plus1[</w:t>
      </w:r>
      <w:proofErr w:type="gramEnd"/>
      <w:r w:rsidRPr="007D25B0">
        <w:rPr>
          <w:bCs/>
          <w:lang w:val="en-US"/>
        </w:rPr>
        <w:t> i ][ j ] is greater than 0, it is a requirement of bitstream conformance that the following shall apply:</w:t>
      </w:r>
    </w:p>
    <w:p w:rsidR="008B3821" w:rsidRPr="007D25B0" w:rsidRDefault="008B3821" w:rsidP="002026D5">
      <w:pPr>
        <w:numPr>
          <w:ilvl w:val="0"/>
          <w:numId w:val="17"/>
        </w:numPr>
        <w:tabs>
          <w:tab w:val="left" w:pos="284"/>
        </w:tabs>
        <w:ind w:left="284" w:hanging="284"/>
        <w:rPr>
          <w:bCs/>
          <w:lang w:val="en-US"/>
        </w:rPr>
      </w:pPr>
      <w:r w:rsidRPr="007D25B0">
        <w:rPr>
          <w:bCs/>
          <w:lang w:val="en-US"/>
        </w:rPr>
        <w:t>If ctu_based_offset_enabled_flag[ i ][ j ] is equal to 0, exactly one of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lastRenderedPageBreak/>
        <w:t xml:space="preserve">In each </w:t>
      </w:r>
      <w:r w:rsidRPr="007D25B0">
        <w:rPr>
          <w:lang w:val="en-US" w:eastAsia="ko-KR"/>
        </w:rPr>
        <w:t>PPS</w:t>
      </w:r>
      <w:r w:rsidRPr="007D25B0">
        <w:rPr>
          <w:bCs/>
          <w:lang w:val="en-US"/>
        </w:rPr>
        <w:t xml:space="preserve"> referred to by a picture in the j-th direct reference layer of the i-th layer, tiles_enabled_flag is equal to 0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slice segment A be any slice segment of a picture of the i-th layer and ctbAddr </w:t>
      </w:r>
      <w:proofErr w:type="gramStart"/>
      <w:r w:rsidRPr="007D25B0">
        <w:rPr>
          <w:bCs/>
          <w:lang w:val="en-US"/>
        </w:rPr>
        <w:t>be</w:t>
      </w:r>
      <w:proofErr w:type="gramEnd"/>
      <w:r w:rsidRPr="007D25B0">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7D25B0">
        <w:rPr>
          <w:bCs/>
          <w:lang w:val="en-US"/>
        </w:rPr>
        <w:t>[ i</w:t>
      </w:r>
      <w:proofErr w:type="gramEnd"/>
      <w:r w:rsidRPr="007D25B0">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7D25B0">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1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tile A be any tile in any picture picA of </w:t>
      </w:r>
      <w:proofErr w:type="gramStart"/>
      <w:r w:rsidRPr="007D25B0">
        <w:rPr>
          <w:bCs/>
          <w:lang w:val="en-US"/>
        </w:rPr>
        <w:t>the i</w:t>
      </w:r>
      <w:proofErr w:type="gramEnd"/>
      <w:r w:rsidRPr="007D25B0">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7D25B0">
        <w:rPr>
          <w:bCs/>
          <w:lang w:val="en-US"/>
        </w:rPr>
        <w:t>[ i</w:t>
      </w:r>
      <w:proofErr w:type="gramEnd"/>
      <w:r w:rsidRPr="007D25B0">
        <w:rPr>
          <w:bCs/>
          <w:lang w:val="en-US"/>
        </w:rPr>
        <w:t> ][ j ]. Let tile C be the tile that is also in picB and follows tile B in decoding order, and between tile B and that tile there are min_spatial_segment_offset_plus1[ i ] </w:t>
      </w:r>
      <w:r w:rsidRPr="007D25B0">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0 and entropy_coding_sync_enabled_flag is equal to 1,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CTU row A be any CTU row in any picture picA of </w:t>
      </w:r>
      <w:proofErr w:type="gramStart"/>
      <w:r w:rsidRPr="007D25B0">
        <w:rPr>
          <w:bCs/>
          <w:lang w:val="en-US"/>
        </w:rPr>
        <w:t>the i</w:t>
      </w:r>
      <w:proofErr w:type="gramEnd"/>
      <w:r w:rsidRPr="007D25B0">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7D25B0">
        <w:rPr>
          <w:bCs/>
          <w:lang w:val="en-US"/>
        </w:rPr>
        <w:t>[ i</w:t>
      </w:r>
      <w:proofErr w:type="gramEnd"/>
      <w:r w:rsidRPr="007D25B0">
        <w:rPr>
          <w:bCs/>
          <w:lang w:val="en-US"/>
        </w:rPr>
        <w:t> ][ j ]. Let CTU row C be the CTU row that is also in picB and follows CTU row B in decoding order, and between CTU row B and that CTU row there are min_spatial_segment_offset_plus1[ i ] </w:t>
      </w:r>
      <w:r w:rsidRPr="007D25B0">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8B3821" w:rsidRPr="007D25B0" w:rsidRDefault="008B3821" w:rsidP="002026D5">
      <w:pPr>
        <w:numPr>
          <w:ilvl w:val="0"/>
          <w:numId w:val="17"/>
        </w:numPr>
        <w:tabs>
          <w:tab w:val="left" w:pos="284"/>
        </w:tabs>
        <w:ind w:left="284" w:hanging="284"/>
        <w:rPr>
          <w:lang w:val="en-US"/>
        </w:rPr>
      </w:pPr>
      <w:r w:rsidRPr="007D25B0">
        <w:rPr>
          <w:bCs/>
          <w:lang w:val="en-US"/>
        </w:rPr>
        <w:t>Otherwise (ctu_based_offset_enabled_flag[ i ][ j ] is equal to 1),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lang w:val="en-US"/>
        </w:rPr>
      </w:pPr>
      <w:r w:rsidRPr="007D25B0">
        <w:rPr>
          <w:bCs/>
          <w:lang w:val="en-US"/>
        </w:rPr>
        <w:t>T</w:t>
      </w:r>
      <w:r w:rsidRPr="007D25B0">
        <w:rPr>
          <w:lang w:val="en-US"/>
        </w:rPr>
        <w:t xml:space="preserve">he variable </w:t>
      </w:r>
      <w:r w:rsidRPr="007D25B0">
        <w:rPr>
          <w:bCs/>
          <w:lang w:val="en-US"/>
        </w:rPr>
        <w:t>refCtbAddr[ i ][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1134"/>
        </w:tabs>
        <w:ind w:left="709"/>
        <w:rPr>
          <w:bCs/>
          <w:sz w:val="20"/>
          <w:szCs w:val="20"/>
          <w:lang w:val="en-US"/>
        </w:rPr>
      </w:pPr>
      <w:r w:rsidRPr="007D25B0">
        <w:rPr>
          <w:sz w:val="20"/>
          <w:szCs w:val="20"/>
          <w:lang w:val="en-US"/>
        </w:rPr>
        <w:tab/>
        <w:t>xOffset[ i ]</w:t>
      </w:r>
      <w:r w:rsidRPr="007D25B0">
        <w:rPr>
          <w:bCs/>
          <w:sz w:val="20"/>
          <w:szCs w:val="20"/>
          <w:lang w:val="en-US"/>
        </w:rPr>
        <w:t xml:space="preserve">[ j ] </w:t>
      </w:r>
      <w:r w:rsidRPr="007D25B0">
        <w:rPr>
          <w:sz w:val="20"/>
          <w:szCs w:val="20"/>
          <w:lang w:val="en-US"/>
        </w:rPr>
        <w:t>= ( ( xColCtb</w:t>
      </w:r>
      <w:r w:rsidRPr="007D25B0">
        <w:rPr>
          <w:bCs/>
          <w:sz w:val="20"/>
          <w:szCs w:val="20"/>
          <w:lang w:val="en-US"/>
        </w:rPr>
        <w:t>[ i ][ j ]</w:t>
      </w:r>
      <w:r w:rsidRPr="007D25B0">
        <w:rPr>
          <w:sz w:val="20"/>
          <w:szCs w:val="20"/>
          <w:lang w:val="en-US"/>
        </w:rPr>
        <w:t> + minHorizontalCtbOffset[ i ]</w:t>
      </w:r>
      <w:r w:rsidRPr="007D25B0">
        <w:rPr>
          <w:bCs/>
          <w:sz w:val="20"/>
          <w:szCs w:val="20"/>
          <w:lang w:val="en-US"/>
        </w:rPr>
        <w:t>[ j ]</w:t>
      </w:r>
      <w:r w:rsidRPr="007D25B0">
        <w:rPr>
          <w:sz w:val="20"/>
          <w:szCs w:val="20"/>
          <w:lang w:val="en-US"/>
        </w:rPr>
        <w:t> ) &gt; ( refPicWidthInCtbsY</w:t>
      </w:r>
      <w:r w:rsidRPr="007D25B0">
        <w:rPr>
          <w:bCs/>
          <w:sz w:val="20"/>
          <w:szCs w:val="20"/>
          <w:lang w:val="en-US"/>
        </w:rPr>
        <w:t>[ i ][ j ]</w:t>
      </w:r>
      <w:r w:rsidRPr="007D25B0">
        <w:rPr>
          <w:sz w:val="20"/>
          <w:szCs w:val="20"/>
          <w:lang w:val="en-US"/>
        </w:rPr>
        <w:t> </w:t>
      </w:r>
      <w:r w:rsidRPr="007D25B0">
        <w:rPr>
          <w:sz w:val="20"/>
          <w:szCs w:val="20"/>
          <w:lang w:val="en-US"/>
        </w:rPr>
        <w:noBreakHyphen/>
        <w:t xml:space="preserve"> 1 ) ) ? </w:t>
      </w:r>
      <w:r w:rsidRPr="007D25B0">
        <w:rPr>
          <w:sz w:val="20"/>
          <w:szCs w:val="20"/>
          <w:lang w:val="en-US"/>
        </w:rPr>
        <w:tab/>
      </w:r>
      <w:r w:rsidRPr="007D25B0">
        <w:rPr>
          <w:sz w:val="20"/>
          <w:szCs w:val="20"/>
          <w:lang w:val="en-US"/>
        </w:rPr>
        <w:tab/>
        <w:t>( refPicWidthInCtbsY</w:t>
      </w:r>
      <w:r w:rsidRPr="007D25B0">
        <w:rPr>
          <w:bCs/>
          <w:sz w:val="20"/>
          <w:szCs w:val="20"/>
          <w:lang w:val="en-US"/>
        </w:rPr>
        <w:t>[ i ][ j ]</w:t>
      </w:r>
      <w:r w:rsidRPr="007D25B0">
        <w:rPr>
          <w:sz w:val="20"/>
          <w:szCs w:val="20"/>
          <w:lang w:val="en-US"/>
        </w:rPr>
        <w:t> </w:t>
      </w:r>
      <w:r w:rsidRPr="007D25B0">
        <w:rPr>
          <w:sz w:val="20"/>
          <w:szCs w:val="20"/>
          <w:lang w:val="en-US"/>
        </w:rPr>
        <w:noBreakHyphen/>
        <w:t> 1 –xColCtb[ i ]</w:t>
      </w:r>
      <w:r w:rsidRPr="007D25B0">
        <w:rPr>
          <w:bCs/>
          <w:sz w:val="20"/>
          <w:szCs w:val="20"/>
          <w:lang w:val="en-US"/>
        </w:rPr>
        <w:t>[ j ]</w:t>
      </w:r>
      <w:r w:rsidRPr="007D25B0">
        <w:rPr>
          <w:sz w:val="20"/>
          <w:szCs w:val="20"/>
          <w:lang w:val="en-US"/>
        </w:rPr>
        <w:t> ) : ( minHorizontalCtbOffset[ i ]</w:t>
      </w:r>
      <w:r w:rsidRPr="007D25B0">
        <w:rPr>
          <w:bCs/>
          <w:sz w:val="20"/>
          <w:szCs w:val="20"/>
          <w:lang w:val="en-US"/>
        </w:rPr>
        <w:t>[ j ]</w:t>
      </w:r>
      <w:r w:rsidRPr="007D25B0">
        <w:rPr>
          <w:sz w:val="20"/>
          <w:szCs w:val="20"/>
          <w:lang w:val="en-US"/>
        </w:rPr>
        <w:t> </w:t>
      </w:r>
      <w:r w:rsidRPr="007D25B0">
        <w:rPr>
          <w:bCs/>
          <w:sz w:val="20"/>
          <w:szCs w:val="20"/>
          <w:lang w:val="en-US"/>
        </w:rPr>
        <w:t>)</w:t>
      </w:r>
      <w:r w:rsidRPr="007D25B0">
        <w:rPr>
          <w:bCs/>
          <w:sz w:val="20"/>
          <w:szCs w:val="20"/>
          <w:lang w:val="en-US"/>
        </w:rPr>
        <w:br/>
      </w:r>
      <w:r w:rsidRPr="007D25B0">
        <w:rPr>
          <w:bCs/>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21</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bCs/>
          <w:sz w:val="20"/>
          <w:lang w:val="en-US"/>
        </w:rPr>
      </w:pPr>
      <w:r w:rsidRPr="007D25B0">
        <w:rPr>
          <w:sz w:val="20"/>
          <w:lang w:val="en-US"/>
        </w:rPr>
        <w:tab/>
        <w:t>yOffset[ i ]</w:t>
      </w:r>
      <w:r w:rsidRPr="007D25B0">
        <w:rPr>
          <w:bCs/>
          <w:sz w:val="20"/>
          <w:szCs w:val="20"/>
          <w:lang w:val="en-US"/>
        </w:rPr>
        <w:t xml:space="preserve">[ j ] </w:t>
      </w:r>
      <w:r w:rsidRPr="007D25B0">
        <w:rPr>
          <w:sz w:val="20"/>
          <w:lang w:val="en-US"/>
        </w:rPr>
        <w:t>= ( min_spatial_segment_offset_plus1</w:t>
      </w:r>
      <w:r w:rsidRPr="007D25B0">
        <w:rPr>
          <w:bCs/>
          <w:sz w:val="20"/>
          <w:lang w:val="en-US"/>
        </w:rPr>
        <w:t>[ i ]</w:t>
      </w:r>
      <w:r w:rsidRPr="007D25B0">
        <w:rPr>
          <w:bCs/>
          <w:sz w:val="20"/>
          <w:szCs w:val="20"/>
          <w:lang w:val="en-US"/>
        </w:rPr>
        <w:t>[ j ]</w:t>
      </w:r>
      <w:r w:rsidRPr="007D25B0">
        <w:rPr>
          <w:sz w:val="20"/>
          <w:lang w:val="en-US"/>
        </w:rPr>
        <w:t> – 1 ) * refPicWidthInCtbsY</w:t>
      </w:r>
      <w:r w:rsidRPr="007D25B0">
        <w:rPr>
          <w:bCs/>
          <w:sz w:val="20"/>
          <w:lang w:val="en-US"/>
        </w:rPr>
        <w:t>[ i ]</w:t>
      </w:r>
      <w:r w:rsidRPr="007D25B0">
        <w:rPr>
          <w:bCs/>
          <w:sz w:val="20"/>
          <w:szCs w:val="20"/>
          <w:lang w:val="en-US"/>
        </w:rPr>
        <w:t>[ j ]</w:t>
      </w:r>
      <w:r w:rsidRPr="007D25B0">
        <w:rPr>
          <w:bCs/>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22</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sz w:val="20"/>
          <w:lang w:val="en-US"/>
        </w:rPr>
      </w:pPr>
      <w:r w:rsidRPr="007D25B0">
        <w:rPr>
          <w:sz w:val="20"/>
          <w:lang w:val="en-US"/>
        </w:rPr>
        <w:tab/>
        <w:t>refCtbAddr</w:t>
      </w:r>
      <w:r w:rsidRPr="007D25B0">
        <w:rPr>
          <w:bCs/>
          <w:sz w:val="20"/>
          <w:lang w:val="en-US"/>
        </w:rPr>
        <w:t>[ i ]</w:t>
      </w:r>
      <w:r w:rsidRPr="007D25B0">
        <w:rPr>
          <w:bCs/>
          <w:sz w:val="20"/>
          <w:szCs w:val="20"/>
          <w:lang w:val="en-US"/>
        </w:rPr>
        <w:t>[ j ]</w:t>
      </w:r>
      <w:r w:rsidRPr="007D25B0">
        <w:rPr>
          <w:bCs/>
          <w:sz w:val="20"/>
          <w:lang w:val="en-US"/>
        </w:rPr>
        <w:t xml:space="preserve"> </w:t>
      </w:r>
      <w:r w:rsidRPr="007D25B0">
        <w:rPr>
          <w:sz w:val="20"/>
          <w:lang w:val="en-US"/>
        </w:rPr>
        <w:t>= colCtbAddr</w:t>
      </w:r>
      <w:r w:rsidRPr="007D25B0">
        <w:rPr>
          <w:bCs/>
          <w:sz w:val="20"/>
          <w:lang w:val="en-US"/>
        </w:rPr>
        <w:t>[ i ]</w:t>
      </w:r>
      <w:r w:rsidRPr="007D25B0">
        <w:rPr>
          <w:bCs/>
          <w:sz w:val="20"/>
          <w:szCs w:val="20"/>
          <w:lang w:val="en-US"/>
        </w:rPr>
        <w:t>[ j ]</w:t>
      </w:r>
      <w:r w:rsidRPr="007D25B0">
        <w:rPr>
          <w:bCs/>
          <w:sz w:val="20"/>
          <w:lang w:val="en-US"/>
        </w:rPr>
        <w:t> + xOffset</w:t>
      </w:r>
      <w:r w:rsidRPr="007D25B0">
        <w:rPr>
          <w:sz w:val="20"/>
          <w:lang w:val="en-US"/>
        </w:rPr>
        <w:t>[ i ]</w:t>
      </w:r>
      <w:r w:rsidRPr="007D25B0">
        <w:rPr>
          <w:bCs/>
          <w:sz w:val="20"/>
          <w:szCs w:val="20"/>
          <w:lang w:val="en-US"/>
        </w:rPr>
        <w:t>[ j ]</w:t>
      </w:r>
      <w:r w:rsidRPr="007D25B0">
        <w:rPr>
          <w:bCs/>
          <w:sz w:val="20"/>
          <w:lang w:val="en-US"/>
        </w:rPr>
        <w:t> + yOffset</w:t>
      </w:r>
      <w:r w:rsidRPr="007D25B0">
        <w:rPr>
          <w:sz w:val="20"/>
          <w:lang w:val="en-US"/>
        </w:rPr>
        <w:t>[ i ]</w:t>
      </w:r>
      <w:r w:rsidRPr="007D25B0">
        <w:rPr>
          <w:bCs/>
          <w:sz w:val="20"/>
          <w:szCs w:val="20"/>
          <w:lang w:val="en-US"/>
        </w:rPr>
        <w:t>[ j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23</w:t>
      </w:r>
      <w:r w:rsidR="0074750D" w:rsidRPr="007D25B0">
        <w:rPr>
          <w:sz w:val="20"/>
          <w:szCs w:val="20"/>
          <w:lang w:val="en-US"/>
        </w:rPr>
        <w:fldChar w:fldCharType="end"/>
      </w:r>
      <w:r w:rsidRPr="007D25B0">
        <w:rPr>
          <w:sz w:val="20"/>
          <w:szCs w:val="20"/>
          <w:lang w:val="en-US"/>
        </w:rPr>
        <w:t>)</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Let CTU A be any CTU in any picture picA of </w:t>
      </w:r>
      <w:proofErr w:type="gramStart"/>
      <w:r w:rsidRPr="007D25B0">
        <w:rPr>
          <w:bCs/>
          <w:lang w:val="en-US"/>
        </w:rPr>
        <w:t>the i</w:t>
      </w:r>
      <w:proofErr w:type="gramEnd"/>
      <w:r w:rsidRPr="007D25B0">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7D25B0">
        <w:rPr>
          <w:bCs/>
          <w:lang w:val="en-US"/>
        </w:rPr>
        <w:t>[ i</w:t>
      </w:r>
      <w:proofErr w:type="gramEnd"/>
      <w:r w:rsidRPr="007D25B0">
        <w:rPr>
          <w:bCs/>
          <w:lang w:val="en-US"/>
        </w:rPr>
        <w:t> ][ j ]. When CTU B is present, the syntax elements of CTU A are constrained such that no sample or syntax elements values in CTU B are used for inter-layer prediction in the decoding process of any samples within CTU A.</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Sequence parameter set RBSP semantics</w:t>
      </w:r>
    </w:p>
    <w:p w:rsidR="008B3821" w:rsidRPr="007D25B0" w:rsidRDefault="008B3821" w:rsidP="008B3821">
      <w:pPr>
        <w:pStyle w:val="3N"/>
        <w:rPr>
          <w:lang w:val="en-US"/>
        </w:rPr>
      </w:pPr>
      <w:r w:rsidRPr="007D25B0">
        <w:rPr>
          <w:lang w:val="en-US"/>
        </w:rPr>
        <w:t>The specifications in subclause 7.4.3.2 apply, with following additions and modifications.</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xml:space="preserve"> – All </w:t>
      </w:r>
      <w:r w:rsidRPr="007D25B0">
        <w:rPr>
          <w:szCs w:val="24"/>
          <w:lang w:val="en-US" w:eastAsia="de-DE"/>
        </w:rPr>
        <w:t>SPSs, regardless of the values of their nuh_layer_id, share the same value space for sps_seq_parameter_set_id</w:t>
      </w:r>
      <w:r w:rsidRPr="007D25B0">
        <w:rPr>
          <w:lang w:val="en-US"/>
        </w:rPr>
        <w:t xml:space="preserve">. In other words, an SPS with nuh_layer_id equal to X and </w:t>
      </w:r>
      <w:r w:rsidRPr="007D25B0">
        <w:rPr>
          <w:szCs w:val="24"/>
          <w:lang w:val="en-US" w:eastAsia="de-DE"/>
        </w:rPr>
        <w:t>sps_seq_parameter_set_id equal to A would update the previously received SPS with nuh_layer_id not equal to X and sps_seq_parameter_set_id equal to A.</w:t>
      </w:r>
    </w:p>
    <w:p w:rsidR="008B3821" w:rsidRPr="007D25B0" w:rsidRDefault="008B3821" w:rsidP="008B3821">
      <w:pPr>
        <w:rPr>
          <w:lang w:val="en-US" w:eastAsia="ko-KR"/>
        </w:rPr>
      </w:pPr>
      <w:proofErr w:type="gramStart"/>
      <w:r w:rsidRPr="007D25B0">
        <w:rPr>
          <w:b/>
          <w:lang w:val="en-US" w:eastAsia="ko-KR"/>
        </w:rPr>
        <w:t>sps_max_sub_layers_minus1</w:t>
      </w:r>
      <w:proofErr w:type="gramEnd"/>
      <w:r w:rsidRPr="007D25B0">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7D25B0">
        <w:rPr>
          <w:lang w:val="en-US" w:eastAsia="ko-KR"/>
        </w:rPr>
        <w:t>When not present sps_max_sub_layers_minus1 is inferred to be equal to vps_max_sub_layers_minus1.</w:t>
      </w:r>
      <w:proofErr w:type="gramEnd"/>
    </w:p>
    <w:p w:rsidR="008B3821" w:rsidRPr="007D25B0" w:rsidRDefault="008B3821" w:rsidP="008B3821">
      <w:pPr>
        <w:rPr>
          <w:lang w:val="en-US" w:eastAsia="ko-KR"/>
        </w:rPr>
      </w:pPr>
      <w:r w:rsidRPr="007D25B0">
        <w:rPr>
          <w:b/>
          <w:lang w:val="en-US" w:eastAsia="ko-KR"/>
        </w:rPr>
        <w:lastRenderedPageBreak/>
        <w:t>update_rep_format_flag</w:t>
      </w:r>
      <w:r w:rsidRPr="007D25B0">
        <w:rPr>
          <w:lang w:val="en-US" w:eastAsia="ko-KR"/>
        </w:rPr>
        <w:t xml:space="preserve"> equal to 1 specifies that the syntax elements chroma_format_idc, separate_colour_plane_flag, pic_width_in_luma_samples, pic_height_in_luma_samples, bit_depth_luma_minus8, and bit_depth_chroma_minus8 are explicitly signalled in the SPS and all the layers with nuh_layer_id greater than zero that refer to this SPS use these values instead of those signalled in the VPS when the nuh_layer_id of the SPS is greater than 0. </w:t>
      </w:r>
      <w:proofErr w:type="gramStart"/>
      <w:r w:rsidRPr="007D25B0">
        <w:rPr>
          <w:lang w:val="en-US" w:eastAsia="ko-KR"/>
        </w:rPr>
        <w:t>update_rep_format_flag</w:t>
      </w:r>
      <w:proofErr w:type="gramEnd"/>
      <w:r w:rsidRPr="007D25B0">
        <w:rPr>
          <w:lang w:val="en-US" w:eastAsia="ko-KR"/>
        </w:rPr>
        <w:t xml:space="preserve"> equal to 0 specifies that the syntax elements chroma_format_idc, separate_colour_plane_flag, pic_width_in_luma_samples, pic_height_in_luma_samples, bit_depth_luma_minus8, and bit_depth_chroma_minus8 are not signalled in the SPS and all the layers that refer to this SPS use the values signaled in the VPS. When not present, the value of update_rep_format_flag is inferred to be equal to 1.</w:t>
      </w:r>
    </w:p>
    <w:p w:rsidR="008B3821" w:rsidRPr="007D25B0" w:rsidRDefault="008B3821" w:rsidP="008B3821">
      <w:pPr>
        <w:rPr>
          <w:lang w:val="en-US" w:eastAsia="ko-KR"/>
        </w:rPr>
      </w:pPr>
      <w:r w:rsidRPr="007D25B0">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If the nuh_layer_id of the active layer SPS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 and the values of chroma_format_idc, separate_colour_plane_flag, pic_width_in_luma_samples, pic_height_in_luma_samples, bit_depth_luma_minus8, and bit_depth_chroma_minus8 of the active layer SPS are ignored.</w:t>
      </w:r>
    </w:p>
    <w:p w:rsidR="008B3821" w:rsidRPr="007D25B0" w:rsidRDefault="008B3821" w:rsidP="008B3821">
      <w:pPr>
        <w:pStyle w:val="Note1"/>
        <w:ind w:left="806"/>
        <w:rPr>
          <w:lang w:val="en-US" w:eastAsia="ko-KR"/>
        </w:rPr>
      </w:pPr>
      <w:r w:rsidRPr="007D25B0">
        <w:rPr>
          <w:lang w:val="en-US" w:eastAsia="ko-KR"/>
        </w:rPr>
        <w:t>NOTE </w:t>
      </w:r>
      <w:fldSimple w:instr=" SEQ NoteCounter \* MERGEFORMAT ">
        <w:r w:rsidRPr="007D25B0">
          <w:rPr>
            <w:noProof/>
            <w:lang w:val="en-US"/>
          </w:rPr>
          <w:t>2</w:t>
        </w:r>
      </w:fldSimple>
      <w:r w:rsidRPr="007D25B0">
        <w:rPr>
          <w:lang w:val="en-US"/>
        </w:rPr>
        <w:t> </w:t>
      </w:r>
      <w:r w:rsidRPr="007D25B0">
        <w:rPr>
          <w:lang w:val="en-US" w:eastAsia="ko-KR"/>
        </w:rPr>
        <w:t xml:space="preserve">– The values are </w:t>
      </w:r>
      <w:r w:rsidRPr="007D25B0">
        <w:rPr>
          <w:lang w:val="en-US"/>
        </w:rPr>
        <w:t>inferred</w:t>
      </w:r>
      <w:r w:rsidRPr="007D25B0">
        <w:rPr>
          <w:lang w:val="en-US" w:eastAsia="ko-KR"/>
        </w:rPr>
        <w:t xml:space="preserve"> from the VPS when an active non-base layer references an SPS which is also used by the base layer, in which case the SPS has nuh_layer_id equal to 0. For an active base layer, the values in the active SPS apply.</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Otherwise (the nuh_layer_id of the active layer SPS is greater than zero), the following applies:</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If update_rep_format_flag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Otherwise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8B3821" w:rsidRPr="007D25B0" w:rsidRDefault="008B3821" w:rsidP="008B3821">
      <w:pPr>
        <w:rPr>
          <w:lang w:val="en-US"/>
        </w:rPr>
      </w:pPr>
      <w:proofErr w:type="gramStart"/>
      <w:r w:rsidRPr="007D25B0">
        <w:rPr>
          <w:b/>
          <w:lang w:val="en-US"/>
        </w:rPr>
        <w:t>chroma_format_idc</w:t>
      </w:r>
      <w:proofErr w:type="gramEnd"/>
      <w:r w:rsidRPr="007D25B0">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8B3821" w:rsidRPr="007D25B0" w:rsidRDefault="008B3821" w:rsidP="008B3821">
      <w:pPr>
        <w:rPr>
          <w:rFonts w:eastAsia="Times New Roman"/>
          <w:lang w:val="en-US"/>
        </w:rPr>
      </w:pPr>
      <w:proofErr w:type="gramStart"/>
      <w:r w:rsidRPr="007D25B0">
        <w:rPr>
          <w:rFonts w:eastAsia="Times New Roman"/>
          <w:b/>
          <w:lang w:val="en-US" w:eastAsia="ja-JP"/>
        </w:rPr>
        <w:t>separate_colour_plane_flag</w:t>
      </w:r>
      <w:proofErr w:type="gramEnd"/>
      <w:r w:rsidRPr="007D25B0">
        <w:rPr>
          <w:rFonts w:eastAsia="Times New Roman"/>
          <w:lang w:val="en-US"/>
        </w:rPr>
        <w:t xml:space="preserve"> equal to 1 specifies that the three colour components of the 4:4:4 chroma format are coded separately. </w:t>
      </w:r>
      <w:proofErr w:type="gramStart"/>
      <w:r w:rsidRPr="007D25B0">
        <w:rPr>
          <w:rFonts w:eastAsia="Times New Roman"/>
          <w:lang w:val="en-US"/>
        </w:rPr>
        <w:t>separate_colour_plane_flag</w:t>
      </w:r>
      <w:proofErr w:type="gramEnd"/>
      <w:r w:rsidRPr="007D25B0">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8B3821" w:rsidRPr="007D25B0" w:rsidRDefault="008B3821" w:rsidP="008B3821">
      <w:pPr>
        <w:pStyle w:val="Note1"/>
        <w:rPr>
          <w:i/>
          <w:lang w:val="en-US"/>
        </w:rPr>
      </w:pPr>
      <w:r w:rsidRPr="007D25B0">
        <w:rPr>
          <w:lang w:val="en-US"/>
        </w:rPr>
        <w:t>NOTE </w:t>
      </w:r>
      <w:fldSimple w:instr=" SEQ NoteCounter \* MERGEFORMAT ">
        <w:r w:rsidRPr="007D25B0">
          <w:rPr>
            <w:noProof/>
            <w:lang w:val="en-US"/>
          </w:rPr>
          <w:t>3</w:t>
        </w:r>
      </w:fldSimple>
      <w:r w:rsidRPr="007D25B0">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8B3821" w:rsidRPr="007D25B0" w:rsidRDefault="008B3821" w:rsidP="008B3821">
      <w:pPr>
        <w:rPr>
          <w:rFonts w:eastAsia="Times New Roman"/>
          <w:lang w:val="en-US"/>
        </w:rPr>
      </w:pPr>
      <w:r w:rsidRPr="007D25B0">
        <w:rPr>
          <w:rFonts w:eastAsia="Times New Roman"/>
          <w:lang w:val="en-US"/>
        </w:rPr>
        <w:t xml:space="preserve">Depending on the value of </w:t>
      </w:r>
      <w:r w:rsidRPr="007D25B0">
        <w:rPr>
          <w:rFonts w:eastAsia="Times New Roman"/>
          <w:lang w:val="en-US" w:eastAsia="ja-JP"/>
        </w:rPr>
        <w:t>separate_colour_plane_flag,</w:t>
      </w:r>
      <w:r w:rsidRPr="007D25B0">
        <w:rPr>
          <w:rFonts w:eastAsia="Times New Roman"/>
          <w:lang w:val="en-US"/>
        </w:rPr>
        <w:t xml:space="preserve"> the value of the variable ChromaArrayType is assigned as follows:</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 xml:space="preserve">If </w:t>
      </w:r>
      <w:r w:rsidRPr="007D25B0">
        <w:rPr>
          <w:rFonts w:eastAsia="Times New Roman"/>
          <w:lang w:val="en-US" w:eastAsia="ja-JP"/>
        </w:rPr>
        <w:t xml:space="preserve">separate_colour_plane_flag is equal to 0, </w:t>
      </w:r>
      <w:r w:rsidRPr="007D25B0">
        <w:rPr>
          <w:rFonts w:eastAsia="Times New Roman"/>
          <w:lang w:val="en-US"/>
        </w:rPr>
        <w:t>ChromaArrayType is set equal to chroma_format_idc.</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Otherwise (</w:t>
      </w:r>
      <w:r w:rsidRPr="007D25B0">
        <w:rPr>
          <w:rFonts w:eastAsia="Times New Roman"/>
          <w:lang w:val="en-US" w:eastAsia="ja-JP"/>
        </w:rPr>
        <w:t>separate_colour_plane_flag is equal to 1</w:t>
      </w:r>
      <w:r w:rsidRPr="007D25B0">
        <w:rPr>
          <w:rFonts w:eastAsia="Times New Roman"/>
          <w:lang w:val="en-US"/>
        </w:rPr>
        <w:t>), ChromaArrayType is set equal to 0.</w:t>
      </w:r>
    </w:p>
    <w:p w:rsidR="008B3821" w:rsidRPr="007D25B0" w:rsidRDefault="008B3821" w:rsidP="008B3821">
      <w:pPr>
        <w:rPr>
          <w:lang w:val="en-US"/>
        </w:rPr>
      </w:pPr>
      <w:proofErr w:type="gramStart"/>
      <w:r w:rsidRPr="007D25B0">
        <w:rPr>
          <w:b/>
          <w:bCs/>
          <w:lang w:val="en-US"/>
        </w:rPr>
        <w:t>pic_width_in_luma_samples</w:t>
      </w:r>
      <w:proofErr w:type="gramEnd"/>
      <w:r w:rsidRPr="007D25B0">
        <w:rPr>
          <w:lang w:val="en-US"/>
        </w:rPr>
        <w:t xml:space="preserve"> specifies the width of each decoded picture in units of luma samples. </w:t>
      </w:r>
      <w:proofErr w:type="gramStart"/>
      <w:r w:rsidRPr="007D25B0">
        <w:rPr>
          <w:lang w:val="en-US"/>
        </w:rPr>
        <w:t>pic_width_in_luma_samples</w:t>
      </w:r>
      <w:proofErr w:type="gramEnd"/>
      <w:r w:rsidRPr="007D25B0">
        <w:rPr>
          <w:lang w:val="en-US"/>
        </w:rPr>
        <w:t xml:space="preserve"> shall not be equal to 0 and shall be an integer multiple of MinCbSizeY. The value of pic_width_in_luma_samples shall be less than or equal to pic_width_vps_in_luma_samples.</w:t>
      </w:r>
    </w:p>
    <w:p w:rsidR="008B3821" w:rsidRPr="007D25B0" w:rsidRDefault="008B3821" w:rsidP="008B3821">
      <w:pPr>
        <w:rPr>
          <w:lang w:val="en-US"/>
        </w:rPr>
      </w:pPr>
      <w:proofErr w:type="gramStart"/>
      <w:r w:rsidRPr="007D25B0">
        <w:rPr>
          <w:b/>
          <w:lang w:val="en-US"/>
        </w:rPr>
        <w:lastRenderedPageBreak/>
        <w:t>pic_height_in_luma_samples</w:t>
      </w:r>
      <w:proofErr w:type="gramEnd"/>
      <w:r w:rsidRPr="007D25B0">
        <w:rPr>
          <w:lang w:val="en-US"/>
        </w:rPr>
        <w:t xml:space="preserve"> specifies the height of each decoded picture in units of luma samples. </w:t>
      </w:r>
      <w:proofErr w:type="gramStart"/>
      <w:r w:rsidRPr="007D25B0">
        <w:rPr>
          <w:lang w:val="en-US"/>
        </w:rPr>
        <w:t>pic_height_in_luma_samples</w:t>
      </w:r>
      <w:proofErr w:type="gramEnd"/>
      <w:r w:rsidRPr="007D25B0">
        <w:rPr>
          <w:lang w:val="en-US"/>
        </w:rPr>
        <w:t xml:space="preserve"> shall not be equal to 0 and shall be an integer multiple of MinCbSizeY. The value of pic_height_in_luma_samples shall be less than or equal to pic_height_vps_in_luma_samples.</w:t>
      </w:r>
    </w:p>
    <w:p w:rsidR="008B3821" w:rsidRPr="007D25B0" w:rsidRDefault="008B3821" w:rsidP="008B3821">
      <w:pPr>
        <w:rPr>
          <w:lang w:val="en-US"/>
        </w:rPr>
      </w:pPr>
      <w:proofErr w:type="gramStart"/>
      <w:r w:rsidRPr="007D25B0">
        <w:rPr>
          <w:b/>
          <w:lang w:val="en-US"/>
        </w:rPr>
        <w:t>bit_depth_luma_minus8</w:t>
      </w:r>
      <w:proofErr w:type="gramEnd"/>
      <w:r w:rsidRPr="007D25B0">
        <w:rPr>
          <w:lang w:val="en-US"/>
        </w:rPr>
        <w:t xml:space="preserve"> specifies the bit depth of the samples of the luma array BitDepth</w:t>
      </w:r>
      <w:r w:rsidRPr="007D25B0">
        <w:rPr>
          <w:vertAlign w:val="subscript"/>
          <w:lang w:val="en-US"/>
        </w:rPr>
        <w:t>Y</w:t>
      </w:r>
      <w:r w:rsidRPr="007D25B0">
        <w:rPr>
          <w:lang w:val="en-US"/>
        </w:rPr>
        <w:t xml:space="preserve"> and the value of the luma quantization parameter range offset QpBdOffset</w:t>
      </w:r>
      <w:r w:rsidRPr="007D25B0">
        <w:rPr>
          <w:vertAlign w:val="subscript"/>
          <w:lang w:val="en-US"/>
        </w:rPr>
        <w:t>Y</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Y</w:t>
      </w:r>
      <w:r w:rsidRPr="007D25B0">
        <w:rPr>
          <w:sz w:val="20"/>
          <w:szCs w:val="20"/>
          <w:vertAlign w:val="subscript"/>
          <w:lang w:val="en-US"/>
        </w:rPr>
        <w:tab/>
      </w:r>
      <w:r w:rsidRPr="007D25B0">
        <w:rPr>
          <w:sz w:val="20"/>
          <w:szCs w:val="20"/>
          <w:lang w:val="en-US"/>
        </w:rPr>
        <w:t>= 8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24</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Y</w:t>
      </w:r>
      <w:r w:rsidRPr="007D25B0">
        <w:rPr>
          <w:sz w:val="20"/>
          <w:szCs w:val="20"/>
          <w:lang w:val="en-US"/>
        </w:rPr>
        <w:tab/>
        <w:t>= 6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25</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proofErr w:type="gramStart"/>
      <w:r w:rsidRPr="007D25B0">
        <w:rPr>
          <w:lang w:val="en-US"/>
        </w:rPr>
        <w:t>bit_depth_luma_minus8</w:t>
      </w:r>
      <w:proofErr w:type="gramEnd"/>
      <w:r w:rsidRPr="007D25B0">
        <w:rPr>
          <w:lang w:val="en-US"/>
        </w:rPr>
        <w:t xml:space="preserve"> shall be in the range of 0 to 6, inclusive. </w:t>
      </w:r>
      <w:proofErr w:type="gramStart"/>
      <w:r w:rsidRPr="007D25B0">
        <w:rPr>
          <w:lang w:val="en-US"/>
        </w:rPr>
        <w:t>bit_depth_luma_minus8</w:t>
      </w:r>
      <w:proofErr w:type="gramEnd"/>
      <w:r w:rsidRPr="007D25B0">
        <w:rPr>
          <w:lang w:val="en-US"/>
        </w:rPr>
        <w:t xml:space="preserve"> shall be less than or equal to bit_depth_vps_luma_minus8.</w:t>
      </w:r>
    </w:p>
    <w:p w:rsidR="008B3821" w:rsidRPr="007D25B0" w:rsidRDefault="008B3821" w:rsidP="008B3821">
      <w:pPr>
        <w:rPr>
          <w:lang w:val="en-US"/>
        </w:rPr>
      </w:pPr>
      <w:proofErr w:type="gramStart"/>
      <w:r w:rsidRPr="007D25B0">
        <w:rPr>
          <w:b/>
          <w:lang w:val="en-US"/>
        </w:rPr>
        <w:t>bit_depth_chroma_minus8</w:t>
      </w:r>
      <w:proofErr w:type="gramEnd"/>
      <w:r w:rsidRPr="007D25B0">
        <w:rPr>
          <w:lang w:val="en-US" w:eastAsia="ko-KR"/>
        </w:rPr>
        <w:t xml:space="preserve"> </w:t>
      </w:r>
      <w:r w:rsidRPr="007D25B0">
        <w:rPr>
          <w:lang w:val="en-US"/>
        </w:rPr>
        <w:t>specifies the bit depth of the samples of the chroma arrays BitDepth</w:t>
      </w:r>
      <w:r w:rsidRPr="007D25B0">
        <w:rPr>
          <w:vertAlign w:val="subscript"/>
          <w:lang w:val="en-US"/>
        </w:rPr>
        <w:t>C</w:t>
      </w:r>
      <w:r w:rsidRPr="007D25B0">
        <w:rPr>
          <w:lang w:val="en-US"/>
        </w:rPr>
        <w:t xml:space="preserve"> and the value of the chroma quantization parameter range offset QpBdOffset</w:t>
      </w:r>
      <w:r w:rsidRPr="007D25B0">
        <w:rPr>
          <w:vertAlign w:val="subscript"/>
          <w:lang w:val="en-US"/>
        </w:rPr>
        <w:t>C</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C</w:t>
      </w:r>
      <w:r w:rsidRPr="007D25B0">
        <w:rPr>
          <w:sz w:val="20"/>
          <w:szCs w:val="20"/>
          <w:lang w:val="en-US"/>
        </w:rPr>
        <w:tab/>
        <w:t>= 8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26</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C</w:t>
      </w:r>
      <w:r w:rsidRPr="007D25B0">
        <w:rPr>
          <w:sz w:val="20"/>
          <w:szCs w:val="20"/>
          <w:lang w:val="en-US"/>
        </w:rPr>
        <w:tab/>
        <w:t>= 6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27</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eastAsia="ko-KR"/>
        </w:rPr>
      </w:pPr>
      <w:proofErr w:type="gramStart"/>
      <w:r w:rsidRPr="007D25B0">
        <w:rPr>
          <w:lang w:val="en-US"/>
        </w:rPr>
        <w:t>bit_depth_chroma_minus8</w:t>
      </w:r>
      <w:proofErr w:type="gramEnd"/>
      <w:r w:rsidRPr="007D25B0">
        <w:rPr>
          <w:lang w:val="en-US"/>
        </w:rPr>
        <w:t xml:space="preserve"> shall be in the range of 0 to 6, inclusive. </w:t>
      </w:r>
      <w:proofErr w:type="gramStart"/>
      <w:r w:rsidRPr="007D25B0">
        <w:rPr>
          <w:lang w:val="en-US"/>
        </w:rPr>
        <w:t>bit_depth_chroma_minus8</w:t>
      </w:r>
      <w:proofErr w:type="gramEnd"/>
      <w:r w:rsidRPr="007D25B0">
        <w:rPr>
          <w:lang w:val="en-US"/>
        </w:rPr>
        <w:t xml:space="preserve"> shall be less than or equal to bit_depth_vps_chroma_minus8.</w:t>
      </w:r>
    </w:p>
    <w:p w:rsidR="008B3821" w:rsidRPr="007D25B0" w:rsidRDefault="008B3821" w:rsidP="008B3821">
      <w:pPr>
        <w:rPr>
          <w:lang w:val="en-US" w:eastAsia="ko-KR"/>
        </w:rPr>
      </w:pPr>
      <w:proofErr w:type="gramStart"/>
      <w:r w:rsidRPr="007D25B0">
        <w:rPr>
          <w:b/>
          <w:lang w:val="en-US" w:eastAsia="ko-KR"/>
        </w:rPr>
        <w:t>sps_infer_scaling_list_flag</w:t>
      </w:r>
      <w:proofErr w:type="gramEnd"/>
      <w:r w:rsidRPr="007D25B0">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7D25B0">
        <w:rPr>
          <w:lang w:val="en-US" w:eastAsia="ko-KR"/>
        </w:rPr>
        <w:t>sps_infer_scaling_list_flag</w:t>
      </w:r>
      <w:proofErr w:type="gramEnd"/>
      <w:r w:rsidRPr="007D25B0">
        <w:rPr>
          <w:lang w:val="en-US" w:eastAsia="ko-KR"/>
        </w:rPr>
        <w:t xml:space="preserve"> equal to 0 specifies that the syntax elements of the scaling list data syntax structure are not inferred. When not present, the value of sps_infer_scaling_list_flag is inferred to be 0.</w:t>
      </w:r>
    </w:p>
    <w:p w:rsidR="008B3821" w:rsidRPr="007D25B0" w:rsidRDefault="008B3821" w:rsidP="008B3821">
      <w:pPr>
        <w:rPr>
          <w:lang w:val="en-US" w:eastAsia="ko-KR"/>
        </w:rPr>
      </w:pPr>
      <w:bookmarkStart w:id="1204" w:name="OLE_LINK1"/>
      <w:proofErr w:type="gramStart"/>
      <w:r w:rsidRPr="007D25B0">
        <w:rPr>
          <w:b/>
          <w:lang w:val="en-US" w:eastAsia="ko-KR"/>
        </w:rPr>
        <w:t>sps_scaling_list_ref_layer_id</w:t>
      </w:r>
      <w:proofErr w:type="gramEnd"/>
      <w:r w:rsidRPr="007D25B0">
        <w:rPr>
          <w:lang w:val="en-US" w:eastAsia="ko-KR"/>
        </w:rPr>
        <w:t xml:space="preserve"> specifies the value of the nuh_layer_id of the layer for which the active SPS is associated with the same scaling list data as the current SPS.</w:t>
      </w:r>
    </w:p>
    <w:bookmarkEnd w:id="1204"/>
    <w:p w:rsidR="008B3821" w:rsidRPr="007D25B0" w:rsidRDefault="008B3821" w:rsidP="008B3821">
      <w:pPr>
        <w:rPr>
          <w:lang w:val="en-US" w:eastAsia="ko-KR"/>
        </w:rPr>
      </w:pPr>
      <w:r w:rsidRPr="007D25B0">
        <w:rPr>
          <w:lang w:val="en-US" w:eastAsia="ko-KR"/>
        </w:rPr>
        <w:t>The value of sps_scaling_list_ref_layer_id shall be in the range of 0 to 62, inclusive.</w:t>
      </w:r>
    </w:p>
    <w:p w:rsidR="008B3821" w:rsidRPr="007D25B0" w:rsidRDefault="008B3821" w:rsidP="008B3821">
      <w:pPr>
        <w:rPr>
          <w:lang w:val="en-US" w:eastAsia="ko-KR"/>
        </w:rPr>
      </w:pPr>
      <w:r w:rsidRPr="007D25B0">
        <w:rPr>
          <w:lang w:val="en-US" w:eastAsia="ko-KR"/>
        </w:rPr>
        <w:t>When avc_base_layer_flag is equal to 1, it is a requirement of bitstream conformance that the value of sps_scaling_list_ref_layer_id shall be greater than 0.</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8B3821" w:rsidRPr="007D25B0" w:rsidRDefault="008B3821" w:rsidP="008B3821">
      <w:pPr>
        <w:rPr>
          <w:lang w:val="en-US" w:eastAsia="ko-KR"/>
        </w:rPr>
      </w:pPr>
      <w:proofErr w:type="gramStart"/>
      <w:r w:rsidRPr="007D25B0">
        <w:rPr>
          <w:rFonts w:eastAsia="MS Mincho"/>
          <w:b/>
          <w:lang w:val="en-US" w:eastAsia="zh-CN"/>
        </w:rPr>
        <w:t>sps_</w:t>
      </w:r>
      <w:r w:rsidRPr="007D25B0">
        <w:rPr>
          <w:rFonts w:eastAsia="MS Mincho"/>
          <w:b/>
          <w:lang w:val="en-US" w:eastAsia="ja-JP"/>
        </w:rPr>
        <w:t>scaling_list</w:t>
      </w:r>
      <w:r w:rsidRPr="007D25B0">
        <w:rPr>
          <w:rFonts w:eastAsia="MS Mincho"/>
          <w:b/>
          <w:lang w:val="en-US" w:eastAsia="zh-CN"/>
        </w:rPr>
        <w:t>_data_present_flag</w:t>
      </w:r>
      <w:proofErr w:type="gramEnd"/>
      <w:r w:rsidRPr="007D25B0">
        <w:rPr>
          <w:rFonts w:eastAsia="MS Mincho"/>
          <w:lang w:val="en-US" w:eastAsia="zh-CN"/>
        </w:rPr>
        <w:t xml:space="preserve"> equal to 1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present in the SPS. </w:t>
      </w:r>
      <w:proofErr w:type="gramStart"/>
      <w:r w:rsidRPr="007D25B0">
        <w:rPr>
          <w:rFonts w:eastAsia="MS Mincho"/>
          <w:lang w:val="en-US" w:eastAsia="zh-CN"/>
        </w:rPr>
        <w:t>sps_scaling_list_data_present_flag</w:t>
      </w:r>
      <w:proofErr w:type="gramEnd"/>
      <w:r w:rsidRPr="007D25B0">
        <w:rPr>
          <w:rFonts w:eastAsia="MS Mincho"/>
          <w:lang w:val="en-US" w:eastAsia="zh-CN"/>
        </w:rPr>
        <w:t xml:space="preserve"> equal to 0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not present in the SPS. When not present, the value of sps_scaling_list_data_present_flag is inferred to be equal to 0.</w:t>
      </w:r>
    </w:p>
    <w:p w:rsidR="008B3821" w:rsidRPr="007D25B0" w:rsidRDefault="008B3821" w:rsidP="008B3821">
      <w:pPr>
        <w:rPr>
          <w:lang w:val="en-US" w:eastAsia="ko-KR"/>
        </w:rPr>
      </w:pPr>
      <w:r w:rsidRPr="007D25B0">
        <w:rPr>
          <w:b/>
          <w:lang w:val="en-US" w:eastAsia="ko-KR"/>
        </w:rPr>
        <w:t>sps_temporal_id_nesting_flag</w:t>
      </w:r>
      <w:r w:rsidRPr="007D25B0">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7D25B0">
        <w:rPr>
          <w:lang w:val="en-US" w:eastAsia="ko-KR"/>
        </w:rPr>
        <w:t>When not present sps_temporal_id_nesting_flag is inferred to be equal to vps_temporal_id_nesting_flag.</w:t>
      </w:r>
      <w:proofErr w:type="gramEnd"/>
    </w:p>
    <w:p w:rsidR="008B3821" w:rsidRPr="007D25B0" w:rsidRDefault="008B3821" w:rsidP="008B3821">
      <w:pPr>
        <w:pStyle w:val="Note1"/>
        <w:rPr>
          <w:lang w:val="en-US" w:eastAsia="ko-KR"/>
        </w:rPr>
      </w:pPr>
      <w:r w:rsidRPr="007D25B0">
        <w:rPr>
          <w:lang w:val="en-US" w:eastAsia="ko-KR"/>
        </w:rPr>
        <w:t>NOTE </w:t>
      </w:r>
      <w:fldSimple w:instr=" SEQ NoteCounter \s 9 \* MERGEFORMAT ">
        <w:r w:rsidRPr="007D25B0">
          <w:rPr>
            <w:noProof/>
            <w:lang w:val="en-US"/>
          </w:rPr>
          <w:t>4</w:t>
        </w:r>
      </w:fldSimple>
      <w:r w:rsidRPr="007D25B0">
        <w:rPr>
          <w:lang w:val="en-US"/>
        </w:rPr>
        <w:t> </w:t>
      </w:r>
      <w:r w:rsidRPr="007D25B0">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8B3821" w:rsidRPr="007D25B0" w:rsidRDefault="008B3821" w:rsidP="008B3821">
      <w:pPr>
        <w:rPr>
          <w:szCs w:val="22"/>
          <w:lang w:val="en-US"/>
        </w:rPr>
      </w:pPr>
      <w:proofErr w:type="gramStart"/>
      <w:r w:rsidRPr="007D25B0">
        <w:rPr>
          <w:b/>
          <w:szCs w:val="22"/>
          <w:lang w:val="en-US"/>
        </w:rPr>
        <w:t>sps_extension_flag</w:t>
      </w:r>
      <w:proofErr w:type="gramEnd"/>
      <w:r w:rsidRPr="007D25B0">
        <w:rPr>
          <w:szCs w:val="22"/>
          <w:lang w:val="en-US"/>
        </w:rPr>
        <w:t xml:space="preserve"> equal to 0 specifies that no sps_extension( ) syntax structure is present in the SPS RBSP syntax structure. </w:t>
      </w:r>
      <w:proofErr w:type="gramStart"/>
      <w:r w:rsidRPr="007D25B0">
        <w:rPr>
          <w:szCs w:val="22"/>
          <w:lang w:val="en-US"/>
        </w:rPr>
        <w:t>sps_extension_flag</w:t>
      </w:r>
      <w:proofErr w:type="gramEnd"/>
      <w:r w:rsidRPr="007D25B0">
        <w:rPr>
          <w:szCs w:val="22"/>
          <w:lang w:val="en-US"/>
        </w:rPr>
        <w:t xml:space="preserve"> equal to 1 specifies that the sps_extension( ) syntax structure is present in the SPS RBSP syntax structure.</w:t>
      </w:r>
    </w:p>
    <w:p w:rsidR="008B3821" w:rsidRPr="007D25B0" w:rsidRDefault="008B3821" w:rsidP="008B3821">
      <w:pPr>
        <w:rPr>
          <w:lang w:val="en-US"/>
        </w:rPr>
      </w:pPr>
      <w:proofErr w:type="gramStart"/>
      <w:r w:rsidRPr="007D25B0">
        <w:rPr>
          <w:b/>
          <w:lang w:val="en-US"/>
        </w:rPr>
        <w:t>sps_extension2_flag</w:t>
      </w:r>
      <w:proofErr w:type="gramEnd"/>
      <w:r w:rsidRPr="007D25B0">
        <w:rPr>
          <w:lang w:val="en-US"/>
        </w:rPr>
        <w:t xml:space="preserve"> equal to 0 specifies that no sps_extension_data_flag syntax elements are present in the SPS RBSP syntax structure. </w:t>
      </w:r>
      <w:proofErr w:type="gramStart"/>
      <w:r w:rsidRPr="007D25B0">
        <w:rPr>
          <w:lang w:val="en-US"/>
        </w:rPr>
        <w:t>sps_extension2_flag</w:t>
      </w:r>
      <w:proofErr w:type="gramEnd"/>
      <w:r w:rsidRPr="007D25B0">
        <w:rPr>
          <w:lang w:val="en-US"/>
        </w:rPr>
        <w:t xml:space="preserve"> shall be equal to 0 in bitstreams conforming to this version of this Specification. The value of 1 for sps_extension2_flag is reserved for future use by ITU-T | ISO/IEC. Decoders shall ignore all sps_extension_data_flag syntax elements that follow the value 1 for sps_extension2_flag in an SPS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Sequence parameter set extension semantics</w:t>
      </w:r>
    </w:p>
    <w:p w:rsidR="008B3821" w:rsidRPr="007D25B0" w:rsidRDefault="008B3821" w:rsidP="008B3821">
      <w:pPr>
        <w:pStyle w:val="3N"/>
        <w:rPr>
          <w:bCs/>
          <w:lang w:val="en-US"/>
        </w:rPr>
      </w:pPr>
      <w:proofErr w:type="gramStart"/>
      <w:r w:rsidRPr="007D25B0">
        <w:rPr>
          <w:rFonts w:eastAsia="Batang"/>
          <w:b/>
          <w:bCs/>
          <w:lang w:val="en-US" w:eastAsia="ko-KR"/>
        </w:rPr>
        <w:t>inter_view_</w:t>
      </w:r>
      <w:r w:rsidRPr="007D25B0">
        <w:rPr>
          <w:b/>
          <w:bCs/>
          <w:lang w:val="en-US" w:eastAsia="ja-JP"/>
        </w:rPr>
        <w:t>mv_vert_constraint_flag</w:t>
      </w:r>
      <w:proofErr w:type="gramEnd"/>
      <w:r w:rsidRPr="007D25B0">
        <w:rPr>
          <w:b/>
          <w:bCs/>
          <w:lang w:val="en-US" w:eastAsia="ja-JP"/>
        </w:rPr>
        <w:t xml:space="preserve"> </w:t>
      </w:r>
      <w:r w:rsidRPr="007D25B0">
        <w:rPr>
          <w:lang w:val="en-US" w:eastAsia="ja-JP"/>
        </w:rPr>
        <w:t xml:space="preserve">equal to 1 specifies that vertical component of motion </w:t>
      </w:r>
      <w:r w:rsidRPr="007D25B0">
        <w:rPr>
          <w:rFonts w:eastAsia="MS Mincho"/>
          <w:lang w:val="en-US" w:eastAsia="ja-JP"/>
        </w:rPr>
        <w:t xml:space="preserve">vectors used for inter-layer prediction are constrained </w:t>
      </w:r>
      <w:r w:rsidRPr="007D25B0">
        <w:rPr>
          <w:lang w:val="en-US" w:eastAsia="ko-KR"/>
        </w:rPr>
        <w:t>in the CVS</w:t>
      </w:r>
      <w:r w:rsidRPr="007D25B0">
        <w:rPr>
          <w:rFonts w:eastAsia="MS Mincho"/>
          <w:lang w:val="en-US" w:eastAsia="ja-JP"/>
        </w:rPr>
        <w:t>.</w:t>
      </w:r>
      <w:r w:rsidRPr="007D25B0">
        <w:rPr>
          <w:rFonts w:eastAsia="MS Mincho"/>
          <w:bCs/>
          <w:lang w:val="en-US" w:eastAsia="ja-JP"/>
        </w:rPr>
        <w:t xml:space="preserve">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equal to 1</w:t>
      </w:r>
      <w:r w:rsidRPr="007D25B0">
        <w:rPr>
          <w:rFonts w:eastAsia="MS Mincho"/>
          <w:lang w:val="en-US" w:eastAsia="ja-JP"/>
        </w:rPr>
        <w:t xml:space="preserve">, </w:t>
      </w:r>
      <w:r w:rsidRPr="007D25B0">
        <w:rPr>
          <w:rFonts w:eastAsia="MS Mincho"/>
          <w:bCs/>
          <w:lang w:val="en-US" w:eastAsia="ja-JP"/>
        </w:rPr>
        <w:t xml:space="preserve">the vertical component of the motion vectors used for inter-layer prediction shall be equal to or less than 56 in units of luma samples.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 xml:space="preserve">equal to </w:t>
      </w:r>
      <w:r w:rsidRPr="007D25B0">
        <w:rPr>
          <w:rFonts w:eastAsia="MS Mincho"/>
          <w:lang w:val="en-US" w:eastAsia="ja-JP"/>
        </w:rPr>
        <w:t>0</w:t>
      </w:r>
      <w:r w:rsidRPr="007D25B0">
        <w:rPr>
          <w:rFonts w:eastAsia="MS Mincho"/>
          <w:bCs/>
          <w:lang w:val="en-US" w:eastAsia="ja-JP"/>
        </w:rPr>
        <w:t>, no constraint for of the vertical component of the motion vectors used for inter-layer prediction is signalled by this flag. W</w:t>
      </w:r>
      <w:r w:rsidRPr="007D25B0">
        <w:rPr>
          <w:bCs/>
          <w:lang w:val="en-US"/>
        </w:rPr>
        <w:t xml:space="preserve">hen not </w:t>
      </w:r>
      <w:r w:rsidRPr="007D25B0">
        <w:rPr>
          <w:rFonts w:eastAsia="MS Mincho"/>
          <w:bCs/>
          <w:lang w:val="en-US" w:eastAsia="ja-JP"/>
        </w:rPr>
        <w:t>present, t</w:t>
      </w:r>
      <w:r w:rsidRPr="007D25B0">
        <w:rPr>
          <w:bCs/>
          <w:lang w:val="en-US"/>
        </w:rPr>
        <w:t xml:space="preserve">he </w:t>
      </w:r>
      <w:r w:rsidRPr="007D25B0">
        <w:rPr>
          <w:rFonts w:eastAsia="Batang"/>
          <w:bCs/>
          <w:lang w:val="en-US" w:eastAsia="ko-KR"/>
        </w:rPr>
        <w:t>inter_view_</w:t>
      </w:r>
      <w:r w:rsidRPr="007D25B0">
        <w:rPr>
          <w:bCs/>
          <w:lang w:val="en-US" w:eastAsia="ja-JP"/>
        </w:rPr>
        <w:t>mv_vert_constraint_flag</w:t>
      </w:r>
      <w:r w:rsidRPr="007D25B0">
        <w:rPr>
          <w:rFonts w:eastAsia="MS Mincho"/>
          <w:bCs/>
          <w:lang w:val="en-US" w:eastAsia="ja-JP"/>
        </w:rPr>
        <w:t xml:space="preserve"> is inferred to be equal to 0</w:t>
      </w:r>
      <w:r w:rsidRPr="007D25B0">
        <w:rPr>
          <w:bCs/>
          <w:lang w:val="en-US"/>
        </w:rPr>
        <w:t>.</w:t>
      </w:r>
    </w:p>
    <w:p w:rsidR="0026394B" w:rsidRPr="007D25B0" w:rsidRDefault="0026394B" w:rsidP="0026394B">
      <w:pPr>
        <w:rPr>
          <w:b/>
        </w:rPr>
      </w:pPr>
      <w:proofErr w:type="gramStart"/>
      <w:r w:rsidRPr="007D25B0">
        <w:rPr>
          <w:b/>
          <w:bCs/>
        </w:rPr>
        <w:t>num_scaled_ref_layer_offsets</w:t>
      </w:r>
      <w:proofErr w:type="gramEnd"/>
      <w:r w:rsidRPr="007D25B0">
        <w:rPr>
          <w:noProof/>
        </w:rPr>
        <w:t xml:space="preserve"> specifies</w:t>
      </w:r>
      <w:r w:rsidRPr="007D25B0">
        <w:t xml:space="preserve"> </w:t>
      </w:r>
      <w:r w:rsidRPr="007D25B0">
        <w:rPr>
          <w:bCs/>
          <w:szCs w:val="22"/>
        </w:rPr>
        <w:t xml:space="preserve">the </w:t>
      </w:r>
      <w:r w:rsidRPr="007D25B0">
        <w:rPr>
          <w:noProof/>
        </w:rPr>
        <w:t xml:space="preserve">number of sets of </w:t>
      </w:r>
      <w:r w:rsidRPr="007D25B0">
        <w:t xml:space="preserve">scaled reference layer offset parameters </w:t>
      </w:r>
      <w:r w:rsidRPr="007D25B0">
        <w:rPr>
          <w:noProof/>
        </w:rPr>
        <w:t xml:space="preserve">that </w:t>
      </w:r>
      <w:r w:rsidRPr="007D25B0">
        <w:t>are present in the SPS.</w:t>
      </w:r>
      <w:r w:rsidRPr="007D25B0">
        <w:rPr>
          <w:noProof/>
        </w:rPr>
        <w:t xml:space="preserve"> The value of </w:t>
      </w:r>
      <w:r w:rsidRPr="007D25B0">
        <w:rPr>
          <w:bCs/>
        </w:rPr>
        <w:t>num_scaled_ref_layer_offsets shall be in the range of 0 to 63, inclusive.</w:t>
      </w:r>
    </w:p>
    <w:p w:rsidR="0026394B" w:rsidRPr="007D25B0" w:rsidRDefault="0026394B" w:rsidP="0026394B">
      <w:pPr>
        <w:pStyle w:val="3N"/>
        <w:rPr>
          <w:noProof/>
        </w:rPr>
      </w:pPr>
      <w:r w:rsidRPr="007D25B0">
        <w:rPr>
          <w:b/>
          <w:noProof/>
        </w:rPr>
        <w:t>scaled_ref_layer_left_offset</w:t>
      </w:r>
      <w:r w:rsidRPr="007D25B0">
        <w:rPr>
          <w:bCs/>
        </w:rPr>
        <w:t>[ i ]</w:t>
      </w:r>
      <w:r w:rsidRPr="007D25B0">
        <w:rPr>
          <w:noProof/>
        </w:rPr>
        <w:t xml:space="preserve"> specifies the horizontal offset between the </w:t>
      </w:r>
      <w:r w:rsidRPr="007D25B0">
        <w:rPr>
          <w:rFonts w:eastAsiaTheme="minorEastAsia"/>
          <w:noProof/>
          <w:lang w:eastAsia="zh-CN"/>
        </w:rPr>
        <w:t>top</w:t>
      </w:r>
      <w:r w:rsidRPr="007D25B0">
        <w:rPr>
          <w:noProof/>
        </w:rPr>
        <w:t xml:space="preserve">-left luma sample of the resampled i-th direct reference layer picture used for inter-layer prediction and the </w:t>
      </w:r>
      <w:r w:rsidRPr="007D25B0">
        <w:rPr>
          <w:noProof/>
          <w:lang w:val="en-US"/>
        </w:rPr>
        <w:t>top</w:t>
      </w:r>
      <w:r w:rsidRPr="007D25B0">
        <w:rPr>
          <w:noProof/>
        </w:rPr>
        <w:t>-left luma sample of the current picture in units of two luma samples. When not present, the value of scaled_ref_layer_left_offset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scaled_ref_layer_top_offset</w:t>
      </w:r>
      <w:r w:rsidRPr="007D25B0">
        <w:rPr>
          <w:bCs/>
        </w:rPr>
        <w:t>[ i ]</w:t>
      </w:r>
      <w:r w:rsidRPr="007D25B0">
        <w:rPr>
          <w:noProof/>
        </w:rPr>
        <w:t xml:space="preserve"> specifies the vertical offset between the </w:t>
      </w:r>
      <w:r w:rsidRPr="007D25B0">
        <w:rPr>
          <w:rFonts w:eastAsiaTheme="minorEastAsia"/>
          <w:noProof/>
          <w:lang w:eastAsia="zh-CN"/>
        </w:rPr>
        <w:t>top</w:t>
      </w:r>
      <w:r w:rsidRPr="007D25B0">
        <w:rPr>
          <w:noProof/>
        </w:rPr>
        <w:t>-left luma sample of the resampled i-th direct reference layer picture used for inter-layer prediction and the top-left luma sample of the current picture in units of two luma samples. When not present, the value of scaled_ref_layer_top_offset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scaled_ref_layer_right_offset</w:t>
      </w:r>
      <w:proofErr w:type="gramStart"/>
      <w:r w:rsidRPr="007D25B0">
        <w:rPr>
          <w:bCs/>
        </w:rPr>
        <w:t>[ i</w:t>
      </w:r>
      <w:proofErr w:type="gramEnd"/>
      <w:r w:rsidRPr="007D25B0">
        <w:rPr>
          <w:bCs/>
        </w:rPr>
        <w:t> ]</w:t>
      </w:r>
      <w:r w:rsidRPr="007D25B0">
        <w:rPr>
          <w:noProof/>
        </w:rPr>
        <w:t xml:space="preserve"> specifies the horizontal offset between the bottom-right luma sample of the resampled i-th direct reference layer picture used for inter-layer prediction and the bottom-right luma sample of the current picture in units of two luma samples. When not present, the value of scaled_ref_layer_right_offset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8B3821" w:rsidRPr="007D25B0" w:rsidRDefault="0026394B" w:rsidP="0026394B">
      <w:pPr>
        <w:pStyle w:val="3N"/>
        <w:rPr>
          <w:lang w:val="en-US"/>
        </w:rPr>
      </w:pPr>
      <w:r w:rsidRPr="007D25B0">
        <w:rPr>
          <w:b/>
          <w:noProof/>
        </w:rPr>
        <w:t>scaled_ref_layer_bottom_offset</w:t>
      </w:r>
      <w:proofErr w:type="gramStart"/>
      <w:r w:rsidRPr="007D25B0">
        <w:rPr>
          <w:bCs/>
        </w:rPr>
        <w:t>[ i</w:t>
      </w:r>
      <w:proofErr w:type="gramEnd"/>
      <w:r w:rsidRPr="007D25B0">
        <w:rPr>
          <w:bCs/>
        </w:rPr>
        <w:t> ]</w:t>
      </w:r>
      <w:r w:rsidRPr="007D25B0">
        <w:rPr>
          <w:b/>
          <w:bCs/>
        </w:rPr>
        <w:t xml:space="preserve"> </w:t>
      </w:r>
      <w:r w:rsidRPr="007D25B0">
        <w:rPr>
          <w:noProof/>
        </w:rPr>
        <w:t xml:space="preserve"> specifies the vertical offset between the bottom-right luma sample of the resampled i-th direct reference layer picture used for inter-layer prediction and the bottom-right luma sample of the current picture in units of two luma samples. When not present, the value of scaled_ref_layer_bottom_offset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parameter set RBSP semantics</w:t>
      </w:r>
    </w:p>
    <w:p w:rsidR="008B3821" w:rsidRPr="007D25B0" w:rsidRDefault="008B3821" w:rsidP="008B3821">
      <w:pPr>
        <w:pStyle w:val="3N"/>
        <w:rPr>
          <w:lang w:val="en-US"/>
        </w:rPr>
      </w:pPr>
      <w:r w:rsidRPr="007D25B0">
        <w:rPr>
          <w:lang w:val="en-US"/>
        </w:rPr>
        <w:t>The specifications in subclause 7.4.3.3 apply, with the following modifications:</w:t>
      </w:r>
    </w:p>
    <w:p w:rsidR="008B3821" w:rsidRPr="007D25B0" w:rsidRDefault="008B3821" w:rsidP="008B3821">
      <w:pPr>
        <w:pStyle w:val="Note1"/>
        <w:rPr>
          <w:lang w:val="en-US"/>
        </w:rPr>
      </w:pPr>
      <w:r w:rsidRPr="007D25B0">
        <w:rPr>
          <w:lang w:val="en-US"/>
        </w:rPr>
        <w:t xml:space="preserve">NOTE – All </w:t>
      </w:r>
      <w:r w:rsidRPr="007D25B0">
        <w:rPr>
          <w:szCs w:val="24"/>
          <w:lang w:val="en-US" w:eastAsia="de-DE"/>
        </w:rPr>
        <w:t>PPSs, regardless of the values of their nuh_layer_id, share the same value space for pps_pic_parameter_set_id</w:t>
      </w:r>
      <w:r w:rsidRPr="007D25B0">
        <w:rPr>
          <w:lang w:val="en-US"/>
        </w:rPr>
        <w:t xml:space="preserve">. In other words, a PPS with nuh_layer_id equal to X and </w:t>
      </w:r>
      <w:r w:rsidRPr="007D25B0">
        <w:rPr>
          <w:szCs w:val="24"/>
          <w:lang w:val="en-US" w:eastAsia="de-DE"/>
        </w:rPr>
        <w:t>pps_pic_parameter_set_id equal to A would update the previously received PPS with nuh_layer_id not equal to X and pps_pic_parameter_set_id equal to A.</w:t>
      </w:r>
    </w:p>
    <w:p w:rsidR="008B3821" w:rsidRPr="007D25B0" w:rsidRDefault="008B3821" w:rsidP="008B3821">
      <w:pPr>
        <w:pStyle w:val="3N"/>
        <w:rPr>
          <w:lang w:val="en-US"/>
        </w:rPr>
      </w:pPr>
      <w:proofErr w:type="gramStart"/>
      <w:r w:rsidRPr="007D25B0">
        <w:rPr>
          <w:b/>
          <w:lang w:val="en-US"/>
        </w:rPr>
        <w:t>num_extra_slice_header_bits</w:t>
      </w:r>
      <w:proofErr w:type="gramEnd"/>
      <w:r w:rsidRPr="007D25B0">
        <w:rPr>
          <w:lang w:val="en-US"/>
        </w:rPr>
        <w:t xml:space="preserve"> specifies the number of extra slice header bits that are present in the slice header RBSP for coded pictures referring to the PPS. </w:t>
      </w:r>
      <w:proofErr w:type="gramStart"/>
      <w:r w:rsidRPr="007D25B0">
        <w:rPr>
          <w:lang w:val="en-US"/>
        </w:rPr>
        <w:t>num_extra_slice_header_bits</w:t>
      </w:r>
      <w:proofErr w:type="gramEnd"/>
      <w:r w:rsidRPr="007D25B0">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8B3821" w:rsidRPr="007D25B0" w:rsidRDefault="008B3821" w:rsidP="008B3821">
      <w:pPr>
        <w:pStyle w:val="3N"/>
        <w:rPr>
          <w:lang w:val="en-US"/>
        </w:rPr>
      </w:pPr>
      <w:r w:rsidRPr="007D25B0">
        <w:rPr>
          <w:lang w:val="en-US"/>
        </w:rPr>
        <w:t xml:space="preserve">When cross_layer_irap_aligned_flag </w:t>
      </w:r>
      <w:r w:rsidR="00FC1F30" w:rsidRPr="007D25B0">
        <w:rPr>
          <w:lang w:val="en-US"/>
        </w:rPr>
        <w:t xml:space="preserve">is </w:t>
      </w:r>
      <w:r w:rsidRPr="007D25B0">
        <w:rPr>
          <w:lang w:val="en-US"/>
        </w:rPr>
        <w:t>equal to 0, it is a requirement of bitstream conformance that num_extra_slice_header_bits shall be greater than or equal to 1.</w:t>
      </w:r>
    </w:p>
    <w:p w:rsidR="008B3821" w:rsidRPr="007D25B0" w:rsidRDefault="008B3821" w:rsidP="008B3821">
      <w:pPr>
        <w:pStyle w:val="3N"/>
        <w:rPr>
          <w:lang w:val="en-US"/>
        </w:rPr>
      </w:pPr>
      <w:proofErr w:type="gramStart"/>
      <w:r w:rsidRPr="007D25B0">
        <w:rPr>
          <w:b/>
          <w:lang w:val="en-US"/>
        </w:rPr>
        <w:t>pps_infer_scaling_list_flag</w:t>
      </w:r>
      <w:proofErr w:type="gramEnd"/>
      <w:r w:rsidRPr="007D25B0">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7D25B0">
        <w:rPr>
          <w:lang w:val="en-US"/>
        </w:rPr>
        <w:t>pps_infer_scaling_list_flag</w:t>
      </w:r>
      <w:proofErr w:type="gramEnd"/>
      <w:r w:rsidRPr="007D25B0">
        <w:rPr>
          <w:lang w:val="en-US"/>
        </w:rPr>
        <w:t xml:space="preserve"> equal to 0 specifies that the syntax elements of the scaling list data syntax structure of the PPS are not inferred. When not present, the value of pps_infer_scaling_list_flag is inferred to be 0.</w:t>
      </w:r>
    </w:p>
    <w:p w:rsidR="008B3821" w:rsidRPr="007D25B0" w:rsidRDefault="008B3821" w:rsidP="008B3821">
      <w:pPr>
        <w:pStyle w:val="3N"/>
        <w:rPr>
          <w:lang w:val="en-US"/>
        </w:rPr>
      </w:pPr>
      <w:proofErr w:type="gramStart"/>
      <w:r w:rsidRPr="007D25B0">
        <w:rPr>
          <w:b/>
          <w:lang w:val="en-US"/>
        </w:rPr>
        <w:t>pps_scaling_list_ref_layer_id</w:t>
      </w:r>
      <w:proofErr w:type="gramEnd"/>
      <w:r w:rsidRPr="007D25B0">
        <w:rPr>
          <w:lang w:val="en-US"/>
        </w:rPr>
        <w:t xml:space="preserve"> specifies the value of the nuh_layer_id of the layer for which the active PPS is associated with the same scaling list data as the current PPS.</w:t>
      </w:r>
    </w:p>
    <w:p w:rsidR="008B3821" w:rsidRPr="007D25B0" w:rsidRDefault="008B3821" w:rsidP="008B3821">
      <w:pPr>
        <w:pStyle w:val="3N"/>
        <w:rPr>
          <w:lang w:val="en-US"/>
        </w:rPr>
      </w:pPr>
      <w:r w:rsidRPr="007D25B0">
        <w:rPr>
          <w:lang w:val="en-US"/>
        </w:rPr>
        <w:t>The value of pps_scaling_list_ref_layer_id shall be in the range of 0 to 62, inclusive.</w:t>
      </w:r>
    </w:p>
    <w:p w:rsidR="008B3821" w:rsidRPr="007D25B0" w:rsidRDefault="008B3821" w:rsidP="008B3821">
      <w:pPr>
        <w:pStyle w:val="3N"/>
        <w:rPr>
          <w:lang w:val="en-US"/>
        </w:rPr>
      </w:pPr>
      <w:r w:rsidRPr="007D25B0">
        <w:rPr>
          <w:lang w:val="en-US"/>
        </w:rPr>
        <w:t>When avc_base_layer_flag is equal to 1, it is a requirement of bitstream conformance that pps_scaling_list_ref_layer_id shall be greater than 0.</w:t>
      </w:r>
    </w:p>
    <w:p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667018" w:rsidRPr="007D25B0" w:rsidRDefault="008B3821" w:rsidP="008B3821">
      <w:pPr>
        <w:rPr>
          <w:lang w:val="en-US"/>
        </w:rPr>
      </w:pPr>
      <w:proofErr w:type="gramStart"/>
      <w:r w:rsidRPr="007D25B0">
        <w:rPr>
          <w:rFonts w:eastAsia="MS Mincho"/>
          <w:b/>
          <w:bCs/>
          <w:lang w:val="en-US" w:eastAsia="ja-JP"/>
        </w:rPr>
        <w:t>pps_scaling_list_data_present_flag</w:t>
      </w:r>
      <w:proofErr w:type="gramEnd"/>
      <w:r w:rsidRPr="007D25B0">
        <w:rPr>
          <w:b/>
          <w:bCs/>
          <w:lang w:val="en-US"/>
        </w:rPr>
        <w:t xml:space="preserve"> </w:t>
      </w:r>
      <w:r w:rsidRPr="007D25B0">
        <w:rPr>
          <w:bCs/>
          <w:lang w:val="en-US"/>
        </w:rPr>
        <w:t xml:space="preserve">equal to 1 </w:t>
      </w:r>
      <w:r w:rsidRPr="007D25B0">
        <w:rPr>
          <w:lang w:val="en-US"/>
        </w:rPr>
        <w:t xml:space="preserve">specifies that parameters are present in the PPS to modify the scaling lists specified by the active SPS. </w:t>
      </w:r>
      <w:proofErr w:type="gramStart"/>
      <w:r w:rsidRPr="007D25B0">
        <w:rPr>
          <w:lang w:val="en-US"/>
        </w:rPr>
        <w:t>pps_scaling_list_data_present_flag</w:t>
      </w:r>
      <w:proofErr w:type="gramEnd"/>
      <w:r w:rsidRPr="007D25B0">
        <w:rPr>
          <w:lang w:val="en-US"/>
        </w:rPr>
        <w:t xml:space="preserve"> equal to 0 specifies that the scaling list data used for </w:t>
      </w:r>
      <w:r w:rsidRPr="007D25B0">
        <w:rPr>
          <w:lang w:val="en-US"/>
        </w:rPr>
        <w:lastRenderedPageBreak/>
        <w:t xml:space="preserve">the pictures referring to the PPS are inferred to be equal to those specified by the active SPS. When scaling_list_enabled_flag is equal to 0, the value of pps_scaling_list_data_present_flag shall be equal to 0. </w:t>
      </w:r>
      <w:r w:rsidRPr="007D25B0">
        <w:rPr>
          <w:lang w:val="en-US" w:eastAsia="ko-KR"/>
        </w:rPr>
        <w:t xml:space="preserve">When scaling_list_enabled_flag is equal to 1, sps_scaling_list_data_present_flag is equal to 0, and </w:t>
      </w:r>
      <w:r w:rsidRPr="007D25B0">
        <w:rPr>
          <w:rFonts w:eastAsia="MS Mincho"/>
          <w:lang w:val="en-US" w:eastAsia="zh-CN"/>
        </w:rPr>
        <w:t>pps_scaling_list_data_present_flag is equal to 0, the default scaling list data are used to derive</w:t>
      </w:r>
      <w:r w:rsidRPr="007D25B0">
        <w:rPr>
          <w:lang w:val="en-US" w:eastAsia="ko-KR"/>
        </w:rPr>
        <w:t xml:space="preserve"> the array ScalingFactor as described in the </w:t>
      </w:r>
      <w:r w:rsidRPr="007D25B0">
        <w:rPr>
          <w:lang w:val="en-US"/>
        </w:rPr>
        <w:t>scaling list data semantics</w:t>
      </w:r>
      <w:r w:rsidRPr="007D25B0">
        <w:rPr>
          <w:lang w:val="en-US" w:eastAsia="ko-KR"/>
        </w:rPr>
        <w:t xml:space="preserve"> 7.4.5.</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Supplemental enhancement information RBSP semantics</w:t>
      </w:r>
    </w:p>
    <w:p w:rsidR="008B3821" w:rsidRPr="007D25B0" w:rsidRDefault="008B3821" w:rsidP="008B3821">
      <w:pPr>
        <w:pStyle w:val="3N"/>
        <w:rPr>
          <w:lang w:val="en-US"/>
        </w:rPr>
      </w:pPr>
      <w:r w:rsidRPr="007D25B0">
        <w:rPr>
          <w:lang w:val="en-US"/>
        </w:rPr>
        <w:t>The specifications in subclause 7.4.3.4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semantics</w:t>
      </w:r>
    </w:p>
    <w:p w:rsidR="008B3821" w:rsidRPr="007D25B0" w:rsidRDefault="008B3821" w:rsidP="008B3821">
      <w:pPr>
        <w:pStyle w:val="3N"/>
        <w:rPr>
          <w:lang w:val="en-US"/>
        </w:rPr>
      </w:pPr>
      <w:r w:rsidRPr="007D25B0">
        <w:rPr>
          <w:lang w:val="en-US"/>
        </w:rPr>
        <w:t>The specifications in subclause 7.4.3.5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semantics</w:t>
      </w:r>
    </w:p>
    <w:p w:rsidR="008B3821" w:rsidRPr="007D25B0" w:rsidRDefault="008B3821" w:rsidP="008B3821">
      <w:pPr>
        <w:pStyle w:val="3N"/>
        <w:rPr>
          <w:lang w:val="en-US"/>
        </w:rPr>
      </w:pPr>
      <w:r w:rsidRPr="007D25B0">
        <w:rPr>
          <w:lang w:val="en-US"/>
        </w:rPr>
        <w:t>The specifications in subclause 7.4.3.6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semantics</w:t>
      </w:r>
    </w:p>
    <w:p w:rsidR="008B3821" w:rsidRPr="007D25B0" w:rsidRDefault="008B3821" w:rsidP="008B3821">
      <w:pPr>
        <w:pStyle w:val="3N"/>
        <w:rPr>
          <w:lang w:val="en-US"/>
        </w:rPr>
      </w:pPr>
      <w:r w:rsidRPr="007D25B0">
        <w:rPr>
          <w:lang w:val="en-US"/>
        </w:rPr>
        <w:t>The specifications in subclause 7.4.3.7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semantics</w:t>
      </w:r>
    </w:p>
    <w:p w:rsidR="008B3821" w:rsidRPr="007D25B0" w:rsidRDefault="008B3821" w:rsidP="008B3821">
      <w:pPr>
        <w:pStyle w:val="3N"/>
        <w:rPr>
          <w:lang w:val="en-US"/>
        </w:rPr>
      </w:pPr>
      <w:r w:rsidRPr="007D25B0">
        <w:rPr>
          <w:lang w:val="en-US"/>
        </w:rPr>
        <w:t>The specifications in subclause 7.4.3.8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semantics</w:t>
      </w:r>
    </w:p>
    <w:p w:rsidR="008B3821" w:rsidRPr="007D25B0" w:rsidRDefault="008B3821" w:rsidP="008B3821">
      <w:pPr>
        <w:pStyle w:val="3N"/>
        <w:rPr>
          <w:lang w:val="en-US"/>
        </w:rPr>
      </w:pPr>
      <w:r w:rsidRPr="007D25B0">
        <w:rPr>
          <w:lang w:val="en-US"/>
        </w:rPr>
        <w:t>The specifications in subclause 7.4.3.9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semantics</w:t>
      </w:r>
    </w:p>
    <w:p w:rsidR="008B3821" w:rsidRPr="007D25B0" w:rsidRDefault="008B3821" w:rsidP="008B3821">
      <w:pPr>
        <w:pStyle w:val="3N"/>
        <w:rPr>
          <w:lang w:val="en-US"/>
        </w:rPr>
      </w:pPr>
      <w:r w:rsidRPr="007D25B0">
        <w:rPr>
          <w:lang w:val="en-US"/>
        </w:rPr>
        <w:t>The specifications in subclause 7.4.3.10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semantics</w:t>
      </w:r>
    </w:p>
    <w:p w:rsidR="008B3821" w:rsidRPr="007D25B0" w:rsidRDefault="008B3821" w:rsidP="008B3821">
      <w:pPr>
        <w:pStyle w:val="3N"/>
        <w:rPr>
          <w:lang w:val="en-US"/>
        </w:rPr>
      </w:pPr>
      <w:r w:rsidRPr="007D25B0">
        <w:rPr>
          <w:lang w:val="en-US"/>
        </w:rPr>
        <w:t>The specifications in subclause 7.4.3.11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semantics</w:t>
      </w:r>
    </w:p>
    <w:p w:rsidR="008B3821" w:rsidRPr="007D25B0" w:rsidRDefault="008B3821" w:rsidP="008B3821">
      <w:pPr>
        <w:pStyle w:val="3N"/>
        <w:rPr>
          <w:lang w:val="en-US"/>
        </w:rPr>
      </w:pPr>
      <w:r w:rsidRPr="007D25B0">
        <w:rPr>
          <w:lang w:val="en-US"/>
        </w:rPr>
        <w:t>The specifications in subclause 7.4.3.12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5" w:name="_Toc366771962"/>
      <w:r w:rsidRPr="007D25B0">
        <w:rPr>
          <w:lang w:val="en-US"/>
        </w:rPr>
        <w:t>Profile, tier and level semantics</w:t>
      </w:r>
      <w:bookmarkEnd w:id="1205"/>
    </w:p>
    <w:p w:rsidR="008B3821" w:rsidRPr="007D25B0" w:rsidRDefault="008B3821" w:rsidP="008B3821">
      <w:pPr>
        <w:rPr>
          <w:bCs/>
          <w:szCs w:val="22"/>
          <w:lang w:val="en-US"/>
        </w:rPr>
      </w:pPr>
      <w:r w:rsidRPr="007D25B0">
        <w:rPr>
          <w:lang w:val="en-US"/>
        </w:rPr>
        <w:t>The profile_tier_</w:t>
      </w:r>
      <w:proofErr w:type="gramStart"/>
      <w:r w:rsidRPr="007D25B0">
        <w:rPr>
          <w:lang w:val="en-US"/>
        </w:rPr>
        <w:t>level(</w:t>
      </w:r>
      <w:proofErr w:type="gramEnd"/>
      <w:r w:rsidRPr="007D25B0">
        <w:rPr>
          <w:lang w:val="en-US"/>
        </w:rPr>
        <w:t> ) syntax structure provides profile, tier and level information used for a layer set. When the profile_tier_</w:t>
      </w:r>
      <w:proofErr w:type="gramStart"/>
      <w:r w:rsidRPr="007D25B0">
        <w:rPr>
          <w:lang w:val="en-US"/>
        </w:rPr>
        <w:t>level(</w:t>
      </w:r>
      <w:proofErr w:type="gramEnd"/>
      <w:r w:rsidRPr="007D25B0">
        <w:rPr>
          <w:lang w:val="en-US"/>
        </w:rPr>
        <w:t xml:space="preserve"> ) syntax structure is included in a </w:t>
      </w:r>
      <w:r w:rsidRPr="007D25B0">
        <w:rPr>
          <w:rFonts w:eastAsia="MS Mincho"/>
          <w:lang w:val="en-US"/>
        </w:rPr>
        <w:t xml:space="preserve">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specified by the corresponding lsIdx variable in the </w:t>
      </w:r>
      <w:r w:rsidRPr="007D25B0">
        <w:rPr>
          <w:rFonts w:eastAsia="MS Mincho"/>
          <w:lang w:val="en-US"/>
        </w:rPr>
        <w:t xml:space="preserve">vps_extension( ) </w:t>
      </w:r>
      <w:r w:rsidRPr="007D25B0">
        <w:rPr>
          <w:lang w:val="en-US"/>
        </w:rPr>
        <w:t>syntax structure. When the profile_tier_</w:t>
      </w:r>
      <w:proofErr w:type="gramStart"/>
      <w:r w:rsidRPr="007D25B0">
        <w:rPr>
          <w:lang w:val="en-US"/>
        </w:rPr>
        <w:t>level(</w:t>
      </w:r>
      <w:proofErr w:type="gramEnd"/>
      <w:r w:rsidRPr="007D25B0">
        <w:rPr>
          <w:lang w:val="en-US"/>
        </w:rPr>
        <w:t xml:space="preserve"> ) syntax structure is included in a </w:t>
      </w:r>
      <w:r w:rsidRPr="007D25B0">
        <w:rPr>
          <w:rFonts w:eastAsia="MS Mincho"/>
          <w:lang w:val="en-US"/>
        </w:rPr>
        <w:t xml:space="preserve">VPS, but not in a 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the layer set specified by the index 0. </w:t>
      </w:r>
      <w:r w:rsidRPr="007D25B0">
        <w:rPr>
          <w:bCs/>
          <w:szCs w:val="22"/>
          <w:lang w:val="en-US"/>
        </w:rPr>
        <w:t xml:space="preserve">When the </w:t>
      </w:r>
      <w:r w:rsidRPr="007D25B0">
        <w:rPr>
          <w:lang w:val="en-US"/>
        </w:rPr>
        <w:t>profile_tier_</w:t>
      </w:r>
      <w:proofErr w:type="gramStart"/>
      <w:r w:rsidRPr="007D25B0">
        <w:rPr>
          <w:lang w:val="en-US"/>
        </w:rPr>
        <w:t>level(</w:t>
      </w:r>
      <w:proofErr w:type="gramEnd"/>
      <w:r w:rsidRPr="007D25B0">
        <w:rPr>
          <w:lang w:val="en-US"/>
        </w:rPr>
        <w:t xml:space="preserve"> ) </w:t>
      </w:r>
      <w:r w:rsidRPr="007D25B0">
        <w:rPr>
          <w:bCs/>
          <w:szCs w:val="22"/>
          <w:lang w:val="en-US"/>
        </w:rPr>
        <w:t xml:space="preserve">syntax structure is included in an SPS, the layer set to which the </w:t>
      </w:r>
      <w:r w:rsidRPr="007D25B0">
        <w:rPr>
          <w:lang w:val="en-US"/>
        </w:rPr>
        <w:t xml:space="preserve">profile_tier_level( ) </w:t>
      </w:r>
      <w:r w:rsidRPr="007D25B0">
        <w:rPr>
          <w:bCs/>
          <w:szCs w:val="22"/>
          <w:lang w:val="en-US"/>
        </w:rPr>
        <w:t>syntax structure</w:t>
      </w:r>
      <w:r w:rsidRPr="007D25B0">
        <w:rPr>
          <w:lang w:val="en-US"/>
        </w:rPr>
        <w:t xml:space="preserve"> applies is the </w:t>
      </w:r>
      <w:r w:rsidRPr="007D25B0">
        <w:rPr>
          <w:bCs/>
          <w:szCs w:val="22"/>
          <w:lang w:val="en-US"/>
        </w:rPr>
        <w:t>layer set specified by the index 0.</w:t>
      </w:r>
    </w:p>
    <w:p w:rsidR="008B3821" w:rsidRPr="007D25B0" w:rsidRDefault="008B3821" w:rsidP="008B3821">
      <w:pPr>
        <w:rPr>
          <w:lang w:val="en-US"/>
        </w:rPr>
      </w:pPr>
      <w:r w:rsidRPr="007D25B0">
        <w:rPr>
          <w:lang w:val="en-US"/>
        </w:rPr>
        <w:t>For interpretation of the following semantics, CVS refers to the CVS subset associated with the layer set to which the profile_tier_</w:t>
      </w:r>
      <w:proofErr w:type="gramStart"/>
      <w:r w:rsidRPr="007D25B0">
        <w:rPr>
          <w:lang w:val="en-US"/>
        </w:rPr>
        <w:t>level(</w:t>
      </w:r>
      <w:proofErr w:type="gramEnd"/>
      <w:r w:rsidRPr="007D25B0">
        <w:rPr>
          <w:lang w:val="en-US"/>
        </w:rPr>
        <w:t> ) syntax structure applies.</w:t>
      </w:r>
    </w:p>
    <w:p w:rsidR="008B3821" w:rsidRPr="007D25B0" w:rsidRDefault="008B3821" w:rsidP="008B3821">
      <w:pPr>
        <w:pStyle w:val="3N"/>
        <w:rPr>
          <w:lang w:val="en-US"/>
        </w:rPr>
      </w:pPr>
      <w:r w:rsidRPr="007D25B0">
        <w:rPr>
          <w:bCs/>
          <w:szCs w:val="22"/>
          <w:lang w:val="en-US"/>
        </w:rPr>
        <w:t>When the syntax elements general_profile_space, general_tier_flag, general_profile_idc, general_profile_compatibility_flag</w:t>
      </w:r>
      <w:proofErr w:type="gramStart"/>
      <w:r w:rsidRPr="007D25B0">
        <w:rPr>
          <w:bCs/>
          <w:szCs w:val="22"/>
          <w:lang w:val="en-US"/>
        </w:rPr>
        <w:t>[ j</w:t>
      </w:r>
      <w:proofErr w:type="gramEnd"/>
      <w:r w:rsidRPr="007D25B0">
        <w:rPr>
          <w:bCs/>
          <w:szCs w:val="22"/>
          <w:lang w:val="en-US"/>
        </w:rPr>
        <w:t xml:space="preserve"> ], general_progressive_source_flag, general_interlaced_source_flag, </w:t>
      </w:r>
      <w:r w:rsidRPr="007D25B0">
        <w:rPr>
          <w:bCs/>
          <w:lang w:val="en-US"/>
        </w:rPr>
        <w:t xml:space="preserve">general_non_packed_constraint_flag, general_frame_only_constraint_flag, </w:t>
      </w:r>
      <w:r w:rsidRPr="007D25B0">
        <w:rPr>
          <w:bCs/>
          <w:szCs w:val="22"/>
          <w:lang w:val="en-US"/>
        </w:rPr>
        <w:t>general_reserved_zero_44bits are not present for the applicable layer set,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7D25B0">
        <w:rPr>
          <w:bCs/>
          <w:lang w:val="en-US"/>
        </w:rPr>
        <w:t>non_packed_constraint_flag</w:t>
      </w:r>
      <w:r w:rsidRPr="007D25B0">
        <w:rPr>
          <w:bCs/>
          <w:szCs w:val="22"/>
          <w:lang w:val="en-US"/>
        </w:rPr>
        <w:t>[ i ]</w:t>
      </w:r>
      <w:r w:rsidRPr="007D25B0">
        <w:rPr>
          <w:bCs/>
          <w:lang w:val="en-US"/>
        </w:rPr>
        <w:t xml:space="preserve">, </w:t>
      </w:r>
      <w:r w:rsidRPr="007D25B0">
        <w:rPr>
          <w:bCs/>
          <w:szCs w:val="22"/>
          <w:lang w:val="en-US"/>
        </w:rPr>
        <w:t>sub_layer_</w:t>
      </w:r>
      <w:r w:rsidRPr="007D25B0">
        <w:rPr>
          <w:bCs/>
          <w:lang w:val="en-US"/>
        </w:rPr>
        <w:t>frame_only_constraint_flag</w:t>
      </w:r>
      <w:r w:rsidRPr="007D25B0">
        <w:rPr>
          <w:bCs/>
          <w:szCs w:val="22"/>
          <w:lang w:val="en-US"/>
        </w:rPr>
        <w:t>[ i ]</w:t>
      </w:r>
      <w:r w:rsidRPr="007D25B0">
        <w:rPr>
          <w:bCs/>
          <w:lang w:val="en-US"/>
        </w:rPr>
        <w:t xml:space="preserve">, </w:t>
      </w:r>
      <w:r w:rsidRPr="007D25B0">
        <w:rPr>
          <w:bCs/>
          <w:szCs w:val="22"/>
          <w:lang w:val="en-US"/>
        </w:rPr>
        <w:t>sub_layer_reserved_zero_44bits[ i ] are not present for the applicable layer set, and they are present in or inferred for the layer set specified by the index (</w:t>
      </w:r>
      <w:r w:rsidRPr="007D25B0">
        <w:rPr>
          <w:b/>
          <w:bCs/>
          <w:szCs w:val="22"/>
          <w:lang w:val="en-US"/>
        </w:rPr>
        <w:t> </w:t>
      </w:r>
      <w:r w:rsidRPr="007D25B0">
        <w:rPr>
          <w:bCs/>
          <w:szCs w:val="22"/>
          <w:lang w:val="en-US"/>
        </w:rPr>
        <w:t>profile_layer_set_ref_minus1[ lsIdx ] +1 )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lang w:val="en-US"/>
        </w:rPr>
        <w:t>The specifications in subclause 7.4.4 apply, with following modifications.</w:t>
      </w:r>
    </w:p>
    <w:p w:rsidR="008B3821" w:rsidRPr="007D25B0" w:rsidRDefault="008B3821" w:rsidP="008B3821">
      <w:pPr>
        <w:rPr>
          <w:bCs/>
          <w:szCs w:val="22"/>
          <w:lang w:val="en-US"/>
        </w:rPr>
      </w:pPr>
      <w:proofErr w:type="gramStart"/>
      <w:r w:rsidRPr="007D25B0">
        <w:rPr>
          <w:b/>
          <w:bCs/>
          <w:szCs w:val="22"/>
          <w:lang w:val="en-US"/>
        </w:rPr>
        <w:lastRenderedPageBreak/>
        <w:t>general_tier_flag</w:t>
      </w:r>
      <w:proofErr w:type="gramEnd"/>
      <w:r w:rsidRPr="007D25B0">
        <w:rPr>
          <w:bCs/>
          <w:szCs w:val="22"/>
          <w:lang w:val="en-US"/>
        </w:rPr>
        <w:t xml:space="preserve"> specifies the tier context for the interpretation of general_level_idc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9C5DB8" w:rsidRPr="007D25B0">
        <w:rPr>
          <w:bCs/>
          <w:szCs w:val="22"/>
          <w:lang w:val="en-US"/>
        </w:rPr>
        <w:t xml:space="preserve"> or subclause H.11</w:t>
      </w:r>
      <w:r w:rsidRPr="007D25B0">
        <w:rPr>
          <w:bCs/>
          <w:szCs w:val="22"/>
          <w:lang w:val="en-US"/>
        </w:rPr>
        <w:t>.</w:t>
      </w:r>
    </w:p>
    <w:p w:rsidR="008B3821" w:rsidRPr="007D25B0" w:rsidRDefault="008B3821" w:rsidP="008B3821">
      <w:pPr>
        <w:rPr>
          <w:bCs/>
          <w:szCs w:val="22"/>
          <w:lang w:val="en-US"/>
        </w:rPr>
      </w:pPr>
      <w:r w:rsidRPr="007D25B0">
        <w:rPr>
          <w:b/>
          <w:bCs/>
          <w:szCs w:val="22"/>
          <w:lang w:val="en-US"/>
        </w:rPr>
        <w:t>general_profile_idc</w:t>
      </w:r>
      <w:r w:rsidRPr="007D25B0">
        <w:rPr>
          <w:bCs/>
          <w:szCs w:val="22"/>
          <w:lang w:val="en-US"/>
        </w:rPr>
        <w:t xml:space="preserve">, when general_profile_space is equal to 0, indicates a profile to which the CVS conforms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xml:space="preserve">. Bitstreams shall not contain values of general_profile_idc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Other values of general_profile_idc are reserved for future use by ITU-T | ISO/IEC.</w:t>
      </w:r>
    </w:p>
    <w:p w:rsidR="008B3821" w:rsidRPr="007D25B0" w:rsidRDefault="008B3821" w:rsidP="008B3821">
      <w:pPr>
        <w:rPr>
          <w:bCs/>
          <w:szCs w:val="22"/>
          <w:lang w:val="en-US"/>
        </w:rPr>
      </w:pPr>
      <w:r w:rsidRPr="007D25B0">
        <w:rPr>
          <w:b/>
          <w:bCs/>
          <w:szCs w:val="22"/>
          <w:lang w:val="en-US"/>
        </w:rPr>
        <w:t>general_profile_compatibility_flag</w:t>
      </w:r>
      <w:r w:rsidRPr="007D25B0">
        <w:rPr>
          <w:bCs/>
          <w:szCs w:val="22"/>
          <w:lang w:val="en-US"/>
        </w:rPr>
        <w:t>[ j ] equal to 1, when general_profile_space is equal to 0, indicates that the CVS conforms to the profile indicated by general_profile_idc equal to i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When general_profile_space is equal to 0, general_profile_compatibility_</w:t>
      </w:r>
      <w:proofErr w:type="gramStart"/>
      <w:r w:rsidRPr="007D25B0">
        <w:rPr>
          <w:bCs/>
          <w:szCs w:val="22"/>
          <w:lang w:val="en-US"/>
        </w:rPr>
        <w:t>flag[</w:t>
      </w:r>
      <w:proofErr w:type="gramEnd"/>
      <w:r w:rsidRPr="007D25B0">
        <w:rPr>
          <w:bCs/>
          <w:szCs w:val="22"/>
          <w:lang w:val="en-US"/>
        </w:rPr>
        <w:t> general_profile_idc ] shall be equal to 1. The value of general_profile_compatibility_flag</w:t>
      </w:r>
      <w:proofErr w:type="gramStart"/>
      <w:r w:rsidRPr="007D25B0">
        <w:rPr>
          <w:bCs/>
          <w:szCs w:val="22"/>
          <w:lang w:val="en-US"/>
        </w:rPr>
        <w:t>[ j</w:t>
      </w:r>
      <w:proofErr w:type="gramEnd"/>
      <w:r w:rsidRPr="007D25B0">
        <w:rPr>
          <w:bCs/>
          <w:szCs w:val="22"/>
          <w:lang w:val="en-US"/>
        </w:rPr>
        <w:t> ] shall be equal to 0 for any value of j that is not specified as an allowed value of general_profile_idc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w:t>
      </w:r>
    </w:p>
    <w:p w:rsidR="008B3821" w:rsidRPr="007D25B0" w:rsidRDefault="008B3821" w:rsidP="008B3821">
      <w:pPr>
        <w:rPr>
          <w:bCs/>
          <w:szCs w:val="22"/>
          <w:lang w:val="en-US"/>
        </w:rPr>
      </w:pPr>
      <w:proofErr w:type="gramStart"/>
      <w:r w:rsidRPr="007D25B0">
        <w:rPr>
          <w:b/>
          <w:bCs/>
          <w:szCs w:val="22"/>
          <w:lang w:val="en-US"/>
        </w:rPr>
        <w:t>general_level_idc</w:t>
      </w:r>
      <w:proofErr w:type="gramEnd"/>
      <w:r w:rsidRPr="007D25B0">
        <w:rPr>
          <w:b/>
          <w:bCs/>
          <w:szCs w:val="22"/>
          <w:lang w:val="en-US"/>
        </w:rPr>
        <w:t xml:space="preserve"> </w:t>
      </w:r>
      <w:r w:rsidRPr="007D25B0">
        <w:rPr>
          <w:bCs/>
          <w:szCs w:val="22"/>
          <w:lang w:val="en-US"/>
        </w:rPr>
        <w:t xml:space="preserve">indicates a level to which the CVS conforms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xml:space="preserve">. Bitstreams shall not contain values of general_level_idc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Other values of general_level_idc are reserved for future use by ITU-T | ISO/IEC.</w:t>
      </w:r>
    </w:p>
    <w:p w:rsidR="008B3821" w:rsidRPr="007D25B0" w:rsidRDefault="008B3821" w:rsidP="008B3821">
      <w:pPr>
        <w:rPr>
          <w:bCs/>
          <w:szCs w:val="22"/>
          <w:lang w:val="en-US"/>
        </w:rPr>
      </w:pPr>
      <w:r w:rsidRPr="007D25B0">
        <w:rPr>
          <w:b/>
          <w:bCs/>
          <w:szCs w:val="22"/>
          <w:lang w:val="en-US"/>
        </w:rPr>
        <w:t>sub_layer_profile_present_flag</w:t>
      </w:r>
      <w:proofErr w:type="gramStart"/>
      <w:r w:rsidRPr="007D25B0">
        <w:rPr>
          <w:bCs/>
          <w:szCs w:val="22"/>
          <w:lang w:val="en-US"/>
        </w:rPr>
        <w:t>[ i</w:t>
      </w:r>
      <w:proofErr w:type="gramEnd"/>
      <w:r w:rsidRPr="007D25B0">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When profilePresentFlag is equal to 0, sub_layer_profile_present_flag</w:t>
      </w:r>
      <w:proofErr w:type="gramStart"/>
      <w:r w:rsidRPr="007D25B0">
        <w:rPr>
          <w:bCs/>
          <w:szCs w:val="22"/>
          <w:lang w:val="en-US"/>
        </w:rPr>
        <w:t>[ i</w:t>
      </w:r>
      <w:proofErr w:type="gramEnd"/>
      <w:r w:rsidRPr="007D25B0">
        <w:rPr>
          <w:bCs/>
          <w:szCs w:val="22"/>
          <w:lang w:val="en-US"/>
        </w:rPr>
        <w:t> ] shall be equal to 0.</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6" w:name="_Toc366771963"/>
      <w:r w:rsidRPr="007D25B0">
        <w:rPr>
          <w:lang w:val="en-US"/>
        </w:rPr>
        <w:t>Scaling list data semantics</w:t>
      </w:r>
      <w:bookmarkEnd w:id="1206"/>
    </w:p>
    <w:p w:rsidR="008B3821" w:rsidRPr="007D25B0" w:rsidRDefault="008B3821" w:rsidP="008B3821">
      <w:pPr>
        <w:pStyle w:val="3N"/>
        <w:rPr>
          <w:lang w:val="en-US"/>
        </w:rPr>
      </w:pPr>
      <w:r w:rsidRPr="007D25B0">
        <w:rPr>
          <w:lang w:val="en-US"/>
        </w:rPr>
        <w:t>The specifications in subclause 7.4.5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7" w:name="_Toc366771964"/>
      <w:r w:rsidRPr="007D25B0">
        <w:rPr>
          <w:lang w:val="en-US"/>
        </w:rPr>
        <w:t>Supplemental enhancement information message semantics</w:t>
      </w:r>
      <w:bookmarkEnd w:id="1207"/>
    </w:p>
    <w:p w:rsidR="008B3821" w:rsidRPr="007D25B0" w:rsidRDefault="008B3821" w:rsidP="008B3821">
      <w:pPr>
        <w:pStyle w:val="3N"/>
        <w:rPr>
          <w:lang w:val="en-US"/>
        </w:rPr>
      </w:pPr>
      <w:r w:rsidRPr="007D25B0">
        <w:rPr>
          <w:lang w:val="en-US"/>
        </w:rPr>
        <w:t>The specifications in subclause 7.4.6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8" w:name="_Toc366771965"/>
      <w:r w:rsidRPr="007D25B0">
        <w:rPr>
          <w:lang w:val="en-US"/>
        </w:rPr>
        <w:t>Slice segment header semantics</w:t>
      </w:r>
      <w:bookmarkEnd w:id="1208"/>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semantics</w:t>
      </w:r>
    </w:p>
    <w:p w:rsidR="006C5518" w:rsidRPr="007D25B0" w:rsidRDefault="008B3821" w:rsidP="008B3821">
      <w:pPr>
        <w:pStyle w:val="3N"/>
        <w:rPr>
          <w:lang w:val="en-US"/>
        </w:rPr>
      </w:pPr>
      <w:r w:rsidRPr="007D25B0">
        <w:rPr>
          <w:lang w:val="en-US"/>
        </w:rPr>
        <w:t>The specifications in subclause 7.4.7.1 apply with the following modifications.</w:t>
      </w:r>
    </w:p>
    <w:p w:rsidR="008B3821" w:rsidRPr="007D25B0" w:rsidRDefault="008B3821" w:rsidP="008B3821">
      <w:pPr>
        <w:tabs>
          <w:tab w:val="clear" w:pos="794"/>
          <w:tab w:val="left" w:pos="567"/>
        </w:tabs>
        <w:ind w:left="426" w:hanging="426"/>
        <w:rPr>
          <w:lang w:val="en-US"/>
        </w:rPr>
      </w:pPr>
      <w:r w:rsidRPr="007D25B0">
        <w:rPr>
          <w:lang w:val="en-US"/>
        </w:rPr>
        <w:t>–</w:t>
      </w:r>
      <w:r w:rsidRPr="007D25B0">
        <w:rPr>
          <w:lang w:val="en-US"/>
        </w:rPr>
        <w:tab/>
        <w:t>"When nal_unit_type has a value in the range of 16 to 23, inclusive (IRAP picture), slice_type shall be equal to 2." is replaced by</w:t>
      </w:r>
      <w:r w:rsidRPr="007D25B0" w:rsidDel="0090388A">
        <w:rPr>
          <w:lang w:val="en-US"/>
        </w:rPr>
        <w:t xml:space="preserve"> </w:t>
      </w:r>
      <w:r w:rsidRPr="007D25B0">
        <w:rPr>
          <w:lang w:val="en-US"/>
        </w:rPr>
        <w:t>"When nal_unit_type has a value in the range of 16 to 23 and nuh_</w:t>
      </w:r>
      <w:r w:rsidRPr="007D25B0">
        <w:rPr>
          <w:iCs/>
          <w:lang w:val="en-US"/>
        </w:rPr>
        <w:t>layer_id is equal to 0</w:t>
      </w:r>
      <w:r w:rsidRPr="007D25B0">
        <w:rPr>
          <w:lang w:val="en-US"/>
        </w:rPr>
        <w:t>, inclusive (IRAP picture), slice_type shall be equal to 2."</w:t>
      </w:r>
    </w:p>
    <w:p w:rsidR="008B3821" w:rsidRPr="007D25B0" w:rsidRDefault="008B3821" w:rsidP="008B3821">
      <w:pPr>
        <w:rPr>
          <w:lang w:val="en-US"/>
        </w:rPr>
      </w:pPr>
      <w:proofErr w:type="gramStart"/>
      <w:r w:rsidRPr="007D25B0">
        <w:rPr>
          <w:b/>
          <w:lang w:val="en-US"/>
        </w:rPr>
        <w:t>poc_reset_flag</w:t>
      </w:r>
      <w:proofErr w:type="gramEnd"/>
      <w:r w:rsidRPr="007D25B0">
        <w:rPr>
          <w:lang w:val="en-US"/>
        </w:rPr>
        <w:t xml:space="preserve"> equal to 1 specifies that the derived picture order count for the current picture is equal to 0. </w:t>
      </w:r>
      <w:proofErr w:type="gramStart"/>
      <w:r w:rsidRPr="007D25B0">
        <w:rPr>
          <w:lang w:val="en-US"/>
        </w:rPr>
        <w:t>poc_reset_flag</w:t>
      </w:r>
      <w:proofErr w:type="gramEnd"/>
      <w:r w:rsidRPr="007D25B0">
        <w:rPr>
          <w:lang w:val="en-US"/>
        </w:rPr>
        <w:t xml:space="preserve"> equal to 0 specifies that the derived picture order count for the current picture may or may not be equal to 0. It is a requirement of bitstream conformance that when cross_layer_irap_aligned_flag is equal to 1, the value of poc_reset_flag shall be equal to 0. When not present, the value of poc_reset_flag is inferred to be equal to 0.</w:t>
      </w:r>
    </w:p>
    <w:p w:rsidR="00AA6C6D" w:rsidRDefault="008B3821" w:rsidP="008B3821">
      <w:pPr>
        <w:pStyle w:val="3N"/>
        <w:rPr>
          <w:ins w:id="1209" w:author="Miska Hannuksela" w:date="2013-10-22T16:51:00Z"/>
          <w:lang w:val="en-US"/>
        </w:rPr>
      </w:pPr>
      <w:del w:id="1210" w:author="Miska Hannuksela" w:date="2013-10-22T16:45:00Z">
        <w:r w:rsidRPr="007D25B0" w:rsidDel="00AA6C6D">
          <w:rPr>
            <w:b/>
            <w:lang w:val="en-US"/>
          </w:rPr>
          <w:delText>discardable_flag</w:delText>
        </w:r>
      </w:del>
      <w:proofErr w:type="gramStart"/>
      <w:ins w:id="1211" w:author="Miska Hannuksela" w:date="2013-10-22T16:45:00Z">
        <w:r w:rsidR="00AA6C6D">
          <w:rPr>
            <w:b/>
            <w:lang w:val="en-US"/>
          </w:rPr>
          <w:t>pic_ref_idc</w:t>
        </w:r>
      </w:ins>
      <w:proofErr w:type="gramEnd"/>
      <w:r w:rsidRPr="007D25B0">
        <w:rPr>
          <w:lang w:val="en-US"/>
        </w:rPr>
        <w:t xml:space="preserve"> equal to </w:t>
      </w:r>
      <w:ins w:id="1212" w:author="Miska Hannuksela" w:date="2013-10-22T16:45:00Z">
        <w:r w:rsidR="00AA6C6D">
          <w:rPr>
            <w:lang w:val="en-US"/>
          </w:rPr>
          <w:t>3</w:t>
        </w:r>
      </w:ins>
      <w:del w:id="1213" w:author="Miska Hannuksela" w:date="2013-10-22T16:45:00Z">
        <w:r w:rsidRPr="007D25B0" w:rsidDel="00AA6C6D">
          <w:rPr>
            <w:lang w:val="en-US"/>
          </w:rPr>
          <w:delText>1</w:delText>
        </w:r>
      </w:del>
      <w:r w:rsidRPr="007D25B0">
        <w:rPr>
          <w:lang w:val="en-US"/>
        </w:rPr>
        <w:t xml:space="preserve"> specifies that the coded picture is not used as a reference picture for inter prediction and is not used as an inter-layer reference picture in the decoding process of subsequent pictures in decoding order. </w:t>
      </w:r>
    </w:p>
    <w:p w:rsidR="00AA6C6D" w:rsidRDefault="00AA6C6D" w:rsidP="008B3821">
      <w:pPr>
        <w:pStyle w:val="3N"/>
        <w:rPr>
          <w:ins w:id="1214" w:author="Miska Hannuksela" w:date="2013-10-22T16:52:00Z"/>
          <w:szCs w:val="22"/>
          <w:lang w:val="en-CA"/>
        </w:rPr>
      </w:pPr>
      <w:proofErr w:type="gramStart"/>
      <w:ins w:id="1215" w:author="Miska Hannuksela" w:date="2013-10-22T16:46:00Z">
        <w:r>
          <w:rPr>
            <w:lang w:val="en-US"/>
          </w:rPr>
          <w:t>pic_ref_idc</w:t>
        </w:r>
        <w:proofErr w:type="gramEnd"/>
        <w:r>
          <w:rPr>
            <w:lang w:val="en-US"/>
          </w:rPr>
          <w:t xml:space="preserve"> equal to 2 specifies that </w:t>
        </w:r>
        <w:r>
          <w:rPr>
            <w:szCs w:val="22"/>
            <w:lang w:val="en-CA"/>
          </w:rPr>
          <w:t>the picture is</w:t>
        </w:r>
        <w:r w:rsidRPr="00C2783E">
          <w:rPr>
            <w:szCs w:val="22"/>
            <w:lang w:val="en-CA"/>
          </w:rPr>
          <w:t xml:space="preserve"> not used </w:t>
        </w:r>
        <w:r>
          <w:rPr>
            <w:szCs w:val="22"/>
            <w:lang w:val="en-CA"/>
          </w:rPr>
          <w:t xml:space="preserve">as a reference picture </w:t>
        </w:r>
        <w:r w:rsidRPr="00C2783E">
          <w:rPr>
            <w:szCs w:val="22"/>
            <w:lang w:val="en-CA"/>
          </w:rPr>
          <w:t xml:space="preserve">for inter prediction of subsequent pictures </w:t>
        </w:r>
        <w:r>
          <w:rPr>
            <w:szCs w:val="22"/>
            <w:lang w:val="en-CA"/>
          </w:rPr>
          <w:t>in decoding order with</w:t>
        </w:r>
        <w:r w:rsidRPr="00C2783E">
          <w:rPr>
            <w:szCs w:val="22"/>
            <w:lang w:val="en-CA"/>
          </w:rPr>
          <w:t>in the same layer</w:t>
        </w:r>
        <w:r>
          <w:rPr>
            <w:szCs w:val="22"/>
            <w:lang w:val="en-CA"/>
          </w:rPr>
          <w:t xml:space="preserve"> and that the picture</w:t>
        </w:r>
        <w:r w:rsidRPr="00C2783E">
          <w:rPr>
            <w:szCs w:val="22"/>
            <w:lang w:val="en-CA"/>
          </w:rPr>
          <w:t xml:space="preserve"> may be used as </w:t>
        </w:r>
        <w:r>
          <w:rPr>
            <w:szCs w:val="22"/>
            <w:lang w:val="en-CA"/>
          </w:rPr>
          <w:t xml:space="preserve">a reference </w:t>
        </w:r>
      </w:ins>
      <w:ins w:id="1216" w:author="Miska Hannuksela" w:date="2013-10-22T16:47:00Z">
        <w:r>
          <w:rPr>
            <w:szCs w:val="22"/>
            <w:lang w:val="en-CA"/>
          </w:rPr>
          <w:t xml:space="preserve">picture </w:t>
        </w:r>
      </w:ins>
      <w:ins w:id="1217" w:author="Miska Hannuksela" w:date="2013-10-22T16:46:00Z">
        <w:r>
          <w:rPr>
            <w:szCs w:val="22"/>
            <w:lang w:val="en-CA"/>
          </w:rPr>
          <w:t xml:space="preserve">for </w:t>
        </w:r>
        <w:r w:rsidRPr="00C2783E">
          <w:rPr>
            <w:szCs w:val="22"/>
            <w:lang w:val="en-CA"/>
          </w:rPr>
          <w:t>inter-layer</w:t>
        </w:r>
        <w:r>
          <w:rPr>
            <w:szCs w:val="22"/>
            <w:lang w:val="en-CA"/>
          </w:rPr>
          <w:t xml:space="preserve"> prediction.</w:t>
        </w:r>
      </w:ins>
      <w:ins w:id="1218" w:author="Miska Hannuksela" w:date="2013-10-22T16:47:00Z">
        <w:r>
          <w:rPr>
            <w:szCs w:val="22"/>
            <w:lang w:val="en-CA"/>
          </w:rPr>
          <w:t xml:space="preserve"> It is a requirement of bitstream conformance that when pic_ref_idc is equal to 2, the picture shall be a sub-layer non-reference picture. </w:t>
        </w:r>
      </w:ins>
    </w:p>
    <w:p w:rsidR="00AA6C6D" w:rsidRDefault="00AA6C6D" w:rsidP="008B3821">
      <w:pPr>
        <w:pStyle w:val="3N"/>
        <w:rPr>
          <w:ins w:id="1219" w:author="Miska Hannuksela" w:date="2013-10-22T16:52:00Z"/>
          <w:szCs w:val="22"/>
          <w:lang w:val="en-CA"/>
        </w:rPr>
      </w:pPr>
      <w:ins w:id="1220" w:author="Miska Hannuksela" w:date="2013-10-22T16:47:00Z">
        <w:r>
          <w:rPr>
            <w:szCs w:val="22"/>
            <w:lang w:val="en-CA"/>
          </w:rPr>
          <w:t xml:space="preserve">pic_ref_idc equal to 1 specifies that </w:t>
        </w:r>
      </w:ins>
      <w:ins w:id="1221" w:author="Miska Hannuksela" w:date="2013-10-22T16:48:00Z">
        <w:r>
          <w:rPr>
            <w:szCs w:val="22"/>
            <w:lang w:val="en-CA"/>
          </w:rPr>
          <w:t xml:space="preserve">the picture </w:t>
        </w:r>
      </w:ins>
      <w:ins w:id="1222" w:author="Miska Hannuksela" w:date="2013-10-22T16:49:00Z">
        <w:r w:rsidRPr="00C2783E">
          <w:rPr>
            <w:szCs w:val="22"/>
            <w:lang w:val="en-CA"/>
          </w:rPr>
          <w:t>may be used</w:t>
        </w:r>
        <w:r>
          <w:rPr>
            <w:szCs w:val="22"/>
            <w:lang w:val="en-CA"/>
          </w:rPr>
          <w:t xml:space="preserve"> as a reference</w:t>
        </w:r>
        <w:r w:rsidRPr="00C2783E">
          <w:rPr>
            <w:szCs w:val="22"/>
            <w:lang w:val="en-CA"/>
          </w:rPr>
          <w:t xml:space="preserve"> </w:t>
        </w:r>
      </w:ins>
      <w:ins w:id="1223" w:author="Miska Hannuksela" w:date="2013-10-22T16:50:00Z">
        <w:r>
          <w:rPr>
            <w:szCs w:val="22"/>
            <w:lang w:val="en-CA"/>
          </w:rPr>
          <w:t xml:space="preserve">picture </w:t>
        </w:r>
      </w:ins>
      <w:ins w:id="1224" w:author="Miska Hannuksela" w:date="2013-10-22T16:49:00Z">
        <w:r w:rsidRPr="00C2783E">
          <w:rPr>
            <w:szCs w:val="22"/>
            <w:lang w:val="en-CA"/>
          </w:rPr>
          <w:t xml:space="preserve">for inter prediction of subsequent pictures </w:t>
        </w:r>
        <w:r>
          <w:rPr>
            <w:szCs w:val="22"/>
            <w:lang w:val="en-CA"/>
          </w:rPr>
          <w:t xml:space="preserve">in decoding order </w:t>
        </w:r>
        <w:r w:rsidRPr="00C2783E">
          <w:rPr>
            <w:szCs w:val="22"/>
            <w:lang w:val="en-CA"/>
          </w:rPr>
          <w:t xml:space="preserve">that have </w:t>
        </w:r>
        <w:r>
          <w:rPr>
            <w:szCs w:val="22"/>
            <w:lang w:val="en-CA"/>
          </w:rPr>
          <w:t xml:space="preserve">pic_ref_idc equal to 1 or 3 </w:t>
        </w:r>
        <w:r w:rsidRPr="00C2783E">
          <w:rPr>
            <w:szCs w:val="22"/>
            <w:lang w:val="en-CA"/>
          </w:rPr>
          <w:t xml:space="preserve">until the next picture </w:t>
        </w:r>
        <w:r>
          <w:rPr>
            <w:szCs w:val="22"/>
            <w:lang w:val="en-CA"/>
          </w:rPr>
          <w:t xml:space="preserve">in decoding order </w:t>
        </w:r>
        <w:r w:rsidRPr="00C2783E">
          <w:rPr>
            <w:szCs w:val="22"/>
            <w:lang w:val="en-CA"/>
          </w:rPr>
          <w:t>with</w:t>
        </w:r>
        <w:r>
          <w:rPr>
            <w:szCs w:val="22"/>
            <w:lang w:val="en-CA"/>
          </w:rPr>
          <w:t xml:space="preserve"> pic_ref_idc equal to 0 and the same or lower TemporalId value </w:t>
        </w:r>
      </w:ins>
      <w:ins w:id="1225" w:author="Miska Hannuksela" w:date="2013-10-22T16:50:00Z">
        <w:r>
          <w:rPr>
            <w:szCs w:val="22"/>
            <w:lang w:val="en-CA"/>
          </w:rPr>
          <w:t xml:space="preserve">and the same nuh_layer_id value </w:t>
        </w:r>
      </w:ins>
      <w:ins w:id="1226" w:author="Miska Hannuksela" w:date="2013-10-22T16:49:00Z">
        <w:r>
          <w:rPr>
            <w:szCs w:val="22"/>
            <w:lang w:val="en-CA"/>
          </w:rPr>
          <w:t xml:space="preserve">than </w:t>
        </w:r>
      </w:ins>
      <w:ins w:id="1227" w:author="Miska Hannuksela" w:date="2013-10-22T16:50:00Z">
        <w:r>
          <w:rPr>
            <w:szCs w:val="22"/>
            <w:lang w:val="en-CA"/>
          </w:rPr>
          <w:t>those</w:t>
        </w:r>
      </w:ins>
      <w:ins w:id="1228" w:author="Miska Hannuksela" w:date="2013-10-22T16:49:00Z">
        <w:r>
          <w:rPr>
            <w:szCs w:val="22"/>
            <w:lang w:val="en-CA"/>
          </w:rPr>
          <w:t xml:space="preserve"> of the current picture</w:t>
        </w:r>
        <w:r w:rsidRPr="00C2783E">
          <w:rPr>
            <w:szCs w:val="22"/>
            <w:lang w:val="en-CA"/>
          </w:rPr>
          <w:t xml:space="preserve">. </w:t>
        </w:r>
      </w:ins>
      <w:proofErr w:type="gramStart"/>
      <w:ins w:id="1229" w:author="Miska Hannuksela" w:date="2013-10-22T16:51:00Z">
        <w:r>
          <w:rPr>
            <w:szCs w:val="22"/>
            <w:lang w:val="en-CA"/>
          </w:rPr>
          <w:t>pic_ref_idc</w:t>
        </w:r>
        <w:proofErr w:type="gramEnd"/>
        <w:r>
          <w:rPr>
            <w:szCs w:val="22"/>
            <w:lang w:val="en-CA"/>
          </w:rPr>
          <w:t xml:space="preserve"> equal to 1 a</w:t>
        </w:r>
      </w:ins>
      <w:ins w:id="1230" w:author="Miska Hannuksela" w:date="2013-10-22T16:49:00Z">
        <w:r>
          <w:rPr>
            <w:szCs w:val="22"/>
            <w:lang w:val="en-CA"/>
          </w:rPr>
          <w:t>lso specifies that the picture is n</w:t>
        </w:r>
        <w:r w:rsidRPr="00C2783E">
          <w:rPr>
            <w:szCs w:val="22"/>
            <w:lang w:val="en-CA"/>
          </w:rPr>
          <w:t xml:space="preserve">ot used as </w:t>
        </w:r>
        <w:r>
          <w:rPr>
            <w:szCs w:val="22"/>
            <w:lang w:val="en-CA"/>
          </w:rPr>
          <w:t xml:space="preserve">a reference </w:t>
        </w:r>
      </w:ins>
      <w:ins w:id="1231" w:author="Miska Hannuksela" w:date="2013-10-22T16:51:00Z">
        <w:r>
          <w:rPr>
            <w:szCs w:val="22"/>
            <w:lang w:val="en-CA"/>
          </w:rPr>
          <w:t xml:space="preserve">picture </w:t>
        </w:r>
      </w:ins>
      <w:ins w:id="1232" w:author="Miska Hannuksela" w:date="2013-10-22T16:49:00Z">
        <w:r>
          <w:rPr>
            <w:szCs w:val="22"/>
            <w:lang w:val="en-CA"/>
          </w:rPr>
          <w:t xml:space="preserve">for inter-layer prediction and </w:t>
        </w:r>
      </w:ins>
      <w:ins w:id="1233" w:author="Miska Hannuksela" w:date="2013-10-22T16:51:00Z">
        <w:r>
          <w:rPr>
            <w:szCs w:val="22"/>
            <w:lang w:val="en-CA"/>
          </w:rPr>
          <w:t xml:space="preserve">that the picture is </w:t>
        </w:r>
      </w:ins>
      <w:ins w:id="1234" w:author="Miska Hannuksela" w:date="2013-10-22T16:49:00Z">
        <w:r>
          <w:rPr>
            <w:szCs w:val="22"/>
            <w:lang w:val="en-CA"/>
          </w:rPr>
          <w:t xml:space="preserve">not used as a reference </w:t>
        </w:r>
      </w:ins>
      <w:ins w:id="1235" w:author="Miska Hannuksela" w:date="2013-10-22T16:51:00Z">
        <w:r>
          <w:rPr>
            <w:szCs w:val="22"/>
            <w:lang w:val="en-CA"/>
          </w:rPr>
          <w:t xml:space="preserve">picture </w:t>
        </w:r>
      </w:ins>
      <w:ins w:id="1236" w:author="Miska Hannuksela" w:date="2013-10-22T16:49:00Z">
        <w:r>
          <w:rPr>
            <w:szCs w:val="22"/>
            <w:lang w:val="en-CA"/>
          </w:rPr>
          <w:t>for inter prediction of any picture with pic_ref_idc equal to 0 or 2</w:t>
        </w:r>
      </w:ins>
      <w:ins w:id="1237" w:author="Miska Hannuksela" w:date="2013-10-22T16:48:00Z">
        <w:r>
          <w:rPr>
            <w:szCs w:val="22"/>
            <w:lang w:val="en-CA"/>
          </w:rPr>
          <w:t>.</w:t>
        </w:r>
      </w:ins>
      <w:ins w:id="1238" w:author="Miska Hannuksela" w:date="2013-10-22T16:46:00Z">
        <w:r>
          <w:rPr>
            <w:szCs w:val="22"/>
            <w:lang w:val="en-CA"/>
          </w:rPr>
          <w:t xml:space="preserve"> </w:t>
        </w:r>
      </w:ins>
    </w:p>
    <w:p w:rsidR="00AA6C6D" w:rsidRDefault="008B3821" w:rsidP="008B3821">
      <w:pPr>
        <w:pStyle w:val="3N"/>
        <w:rPr>
          <w:ins w:id="1239" w:author="Miska Hannuksela" w:date="2013-10-22T16:53:00Z"/>
          <w:lang w:val="en-US"/>
        </w:rPr>
      </w:pPr>
      <w:del w:id="1240" w:author="Miska Hannuksela" w:date="2013-10-22T16:52:00Z">
        <w:r w:rsidRPr="007D25B0" w:rsidDel="00AA6C6D">
          <w:rPr>
            <w:lang w:val="en-US"/>
          </w:rPr>
          <w:delText>discardable_flag</w:delText>
        </w:r>
      </w:del>
      <w:proofErr w:type="gramStart"/>
      <w:ins w:id="1241" w:author="Miska Hannuksela" w:date="2013-10-22T16:52:00Z">
        <w:r w:rsidR="00AA6C6D">
          <w:rPr>
            <w:lang w:val="en-US"/>
          </w:rPr>
          <w:t>pic_ref_idc</w:t>
        </w:r>
      </w:ins>
      <w:proofErr w:type="gramEnd"/>
      <w:r w:rsidRPr="007D25B0">
        <w:rPr>
          <w:lang w:val="en-US"/>
        </w:rPr>
        <w:t xml:space="preserve"> equal to 0 specifies that the coded picture may be used as a reference picture for inter prediction and may be used as an inter-layer reference picture in the decoding process of subsequent pictures in decoding order. </w:t>
      </w:r>
    </w:p>
    <w:p w:rsidR="008B3821" w:rsidRPr="007D25B0" w:rsidRDefault="008B3821" w:rsidP="008B3821">
      <w:pPr>
        <w:pStyle w:val="3N"/>
        <w:rPr>
          <w:lang w:val="en-US"/>
        </w:rPr>
      </w:pPr>
      <w:r w:rsidRPr="007D25B0">
        <w:rPr>
          <w:lang w:val="en-US"/>
        </w:rPr>
        <w:t xml:space="preserve">When not present, the value of </w:t>
      </w:r>
      <w:del w:id="1242" w:author="Miska Hannuksela" w:date="2013-10-22T16:53:00Z">
        <w:r w:rsidRPr="007D25B0" w:rsidDel="00AA6C6D">
          <w:rPr>
            <w:lang w:val="en-US"/>
          </w:rPr>
          <w:delText>discardable_flag</w:delText>
        </w:r>
      </w:del>
      <w:ins w:id="1243" w:author="Miska Hannuksela" w:date="2013-10-22T16:53:00Z">
        <w:r w:rsidR="00AA6C6D">
          <w:rPr>
            <w:lang w:val="en-US"/>
          </w:rPr>
          <w:t>pic_ref_idc</w:t>
        </w:r>
      </w:ins>
      <w:r w:rsidRPr="007D25B0">
        <w:rPr>
          <w:lang w:val="en-US"/>
        </w:rPr>
        <w:t xml:space="preserve"> is inferred to be equal to 0.</w:t>
      </w:r>
      <w:ins w:id="1244" w:author="Miska Hannuksela" w:date="2013-10-22T17:10:00Z">
        <w:r w:rsidR="006C5518">
          <w:rPr>
            <w:lang w:val="en-US"/>
          </w:rPr>
          <w:t xml:space="preserve"> All slices</w:t>
        </w:r>
      </w:ins>
      <w:ins w:id="1245" w:author="Miska Hannuksela" w:date="2013-10-22T17:11:00Z">
        <w:r w:rsidR="006C5518">
          <w:rPr>
            <w:lang w:val="en-US"/>
          </w:rPr>
          <w:t xml:space="preserve"> of a coded picture shall have the same value of pic_ref_idc.</w:t>
        </w:r>
      </w:ins>
    </w:p>
    <w:p w:rsidR="008B3821" w:rsidRPr="007D25B0" w:rsidRDefault="008B3821" w:rsidP="008B3821">
      <w:pPr>
        <w:rPr>
          <w:lang w:val="en-US" w:eastAsia="ko-KR"/>
        </w:rPr>
      </w:pPr>
      <w:proofErr w:type="gramStart"/>
      <w:r w:rsidRPr="007D25B0">
        <w:rPr>
          <w:b/>
          <w:lang w:val="en-US" w:eastAsia="ko-KR"/>
        </w:rPr>
        <w:lastRenderedPageBreak/>
        <w:t>inter_layer_pred_enabled_flag</w:t>
      </w:r>
      <w:proofErr w:type="gramEnd"/>
      <w:r w:rsidRPr="007D25B0">
        <w:rPr>
          <w:lang w:val="en-US" w:eastAsia="ko-KR"/>
        </w:rPr>
        <w:t xml:space="preserve"> equal to 1 specifies that inter-layer prediction may be used in decoding of the current picture. </w:t>
      </w:r>
      <w:proofErr w:type="gramStart"/>
      <w:r w:rsidRPr="007D25B0">
        <w:rPr>
          <w:lang w:val="en-US" w:eastAsia="ko-KR"/>
        </w:rPr>
        <w:t>inter_layer_pred_enabled_flag</w:t>
      </w:r>
      <w:proofErr w:type="gramEnd"/>
      <w:r w:rsidRPr="007D25B0">
        <w:rPr>
          <w:lang w:val="en-US" w:eastAsia="ko-KR"/>
        </w:rPr>
        <w:t xml:space="preserve"> equal to 0 specifies that inter-layer prediction is not used in decoding of the current picture.</w:t>
      </w:r>
    </w:p>
    <w:p w:rsidR="008B3821" w:rsidRPr="007D25B0" w:rsidRDefault="008B3821" w:rsidP="008B3821">
      <w:pPr>
        <w:rPr>
          <w:lang w:val="en-US" w:eastAsia="ko-KR"/>
        </w:rPr>
      </w:pPr>
      <w:proofErr w:type="gramStart"/>
      <w:r w:rsidRPr="007D25B0">
        <w:rPr>
          <w:b/>
          <w:bCs/>
          <w:lang w:val="en-US"/>
        </w:rPr>
        <w:t>num_inter_layer_ref_pics_minus1</w:t>
      </w:r>
      <w:proofErr w:type="gramEnd"/>
      <w:r w:rsidRPr="007D25B0">
        <w:rPr>
          <w:lang w:val="en-US" w:eastAsia="ko-KR"/>
        </w:rPr>
        <w:t xml:space="preserve"> plus 1 specifies the number of pictures that may be used in decoding of the current picture for inter-layer prediction. The length of the </w:t>
      </w:r>
      <w:r w:rsidRPr="007D25B0">
        <w:rPr>
          <w:bCs/>
          <w:lang w:val="en-US"/>
        </w:rPr>
        <w:t>num_inter_layer_ref_pics_minus1</w:t>
      </w:r>
      <w:r w:rsidRPr="007D25B0">
        <w:rPr>
          <w:lang w:val="en-US" w:eastAsia="ko-KR"/>
        </w:rPr>
        <w:t xml:space="preserve"> syntax element is </w:t>
      </w:r>
      <w:proofErr w:type="gramStart"/>
      <w:r w:rsidRPr="007D25B0">
        <w:rPr>
          <w:lang w:val="en-US" w:eastAsia="ko-KR"/>
        </w:rPr>
        <w:t>Ceil(</w:t>
      </w:r>
      <w:proofErr w:type="gramEnd"/>
      <w:r w:rsidRPr="007D25B0">
        <w:rPr>
          <w:lang w:val="en-US" w:eastAsia="ko-KR"/>
        </w:rPr>
        <w:t> Log2( </w:t>
      </w:r>
      <w:r w:rsidRPr="007D25B0">
        <w:rPr>
          <w:lang w:val="en-US"/>
        </w:rPr>
        <w:t>NumDirectRefLayers[ nuh_layer_id ]</w:t>
      </w:r>
      <w:r w:rsidRPr="007D25B0">
        <w:rPr>
          <w:lang w:val="en-US" w:eastAsia="ko-KR"/>
        </w:rPr>
        <w:t> </w:t>
      </w:r>
      <w:r w:rsidRPr="007D25B0">
        <w:rPr>
          <w:rFonts w:eastAsia="Batang"/>
          <w:bCs/>
          <w:lang w:val="en-US" w:eastAsia="ko-KR"/>
        </w:rPr>
        <w:t>) </w:t>
      </w:r>
      <w:r w:rsidRPr="007D25B0">
        <w:rPr>
          <w:lang w:val="en-US" w:eastAsia="ko-KR"/>
        </w:rPr>
        <w:t xml:space="preserve">) bits. The value of num_inter_layer_ref_pics_minus1 shall be in the range of 0 to </w:t>
      </w:r>
      <w:proofErr w:type="gramStart"/>
      <w:r w:rsidRPr="007D25B0">
        <w:rPr>
          <w:rFonts w:eastAsia="Batang"/>
          <w:bCs/>
          <w:lang w:val="en-US" w:eastAsia="ko-KR"/>
        </w:rPr>
        <w:t>NumDirectRefLayers[</w:t>
      </w:r>
      <w:proofErr w:type="gramEnd"/>
      <w:r w:rsidRPr="007D25B0">
        <w:rPr>
          <w:rFonts w:eastAsia="Batang"/>
          <w:bCs/>
          <w:lang w:val="en-US" w:eastAsia="ko-KR"/>
        </w:rPr>
        <w:t> </w:t>
      </w:r>
      <w:r w:rsidRPr="007D25B0">
        <w:rPr>
          <w:lang w:val="en-US"/>
        </w:rPr>
        <w:t>nuh_layer_id</w:t>
      </w:r>
      <w:r w:rsidRPr="007D25B0">
        <w:rPr>
          <w:rFonts w:eastAsia="Batang"/>
          <w:bCs/>
          <w:lang w:val="en-US" w:eastAsia="ko-KR"/>
        </w:rPr>
        <w:t> ] − 1, inclusive</w:t>
      </w:r>
      <w:r w:rsidRPr="007D25B0">
        <w:rPr>
          <w:lang w:val="en-US" w:eastAsia="ko-KR"/>
        </w:rPr>
        <w:t>.</w:t>
      </w:r>
    </w:p>
    <w:p w:rsidR="008B3821" w:rsidRPr="007D25B0" w:rsidRDefault="008B3821" w:rsidP="008B3821">
      <w:pPr>
        <w:keepNext/>
        <w:rPr>
          <w:lang w:val="en-US" w:eastAsia="ko-KR"/>
        </w:rPr>
      </w:pPr>
      <w:r w:rsidRPr="007D25B0">
        <w:rPr>
          <w:lang w:val="en-US" w:eastAsia="ko-KR"/>
        </w:rPr>
        <w:t>The variable NumActiveRefLayerPics is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if( nuh_layer_id  = =  0  | |  NumDirectRefLayers[ nuh_layer_id ]  = =  0 )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all_ref_layers_active_flag )</w:t>
      </w:r>
      <w:r w:rsidRPr="007D25B0">
        <w:rPr>
          <w:rFonts w:eastAsia="Batang"/>
          <w:bCs/>
          <w:lang w:val="en-US" w:eastAsia="ko-KR"/>
        </w:rPr>
        <w:br/>
      </w:r>
      <w:r w:rsidRPr="007D25B0">
        <w:rPr>
          <w:rFonts w:eastAsia="Batang"/>
          <w:bCs/>
          <w:lang w:val="en-US" w:eastAsia="ko-KR"/>
        </w:rPr>
        <w:tab/>
        <w:t>NumActiveRefLayerPics = NumDirectRefLayers[ nuh_layer_id ]</w:t>
      </w:r>
      <w:r w:rsidRPr="007D25B0">
        <w:rPr>
          <w:rFonts w:eastAsia="Batang"/>
          <w:bCs/>
          <w:lang w:val="en-US" w:eastAsia="ko-KR"/>
        </w:rPr>
        <w:br/>
        <w:t>else if( !inter_layer_pred_enabled_flag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max_one_active_ref_layer_flag  | |  NumDirectRefLayers[ nuh_layer_id ]  = = 1 )</w:t>
      </w:r>
      <w:r w:rsidRPr="007D25B0">
        <w:rPr>
          <w:rFonts w:eastAsia="Batang"/>
          <w:bCs/>
          <w:lang w:val="en-US" w:eastAsia="ko-KR"/>
        </w:rPr>
        <w:br/>
      </w:r>
      <w:r w:rsidRPr="007D25B0">
        <w:rPr>
          <w:rFonts w:eastAsia="Batang"/>
          <w:bCs/>
          <w:lang w:val="en-US" w:eastAsia="ko-KR"/>
        </w:rPr>
        <w:tab/>
        <w:t>NumActiveRefLayerPics = 1</w:t>
      </w:r>
      <w:r w:rsidRPr="007D25B0">
        <w:rPr>
          <w:rFonts w:eastAsia="Batang"/>
          <w:bCs/>
          <w:lang w:val="en-US" w:eastAsia="ko-KR"/>
        </w:rPr>
        <w:br/>
        <w:t>else</w:t>
      </w:r>
      <w:r w:rsidRPr="007D25B0">
        <w:rPr>
          <w:rFonts w:eastAsia="Batang"/>
          <w:bCs/>
          <w:lang w:val="en-US" w:eastAsia="ko-KR"/>
        </w:rPr>
        <w:br/>
      </w:r>
      <w:r w:rsidRPr="007D25B0">
        <w:rPr>
          <w:rFonts w:eastAsia="Batang"/>
          <w:bCs/>
          <w:lang w:val="en-US" w:eastAsia="ko-KR"/>
        </w:rPr>
        <w:tab/>
        <w:t>NumActiveRefLayerPics = num_inter_layer_ref_pics_minus1 + 1</w:t>
      </w:r>
    </w:p>
    <w:p w:rsidR="008B3821" w:rsidRPr="007D25B0" w:rsidRDefault="008B3821" w:rsidP="008B3821">
      <w:pPr>
        <w:rPr>
          <w:lang w:val="en-US" w:eastAsia="ko-KR"/>
        </w:rPr>
      </w:pPr>
      <w:r w:rsidRPr="007D25B0">
        <w:rPr>
          <w:lang w:val="en-US" w:eastAsia="ko-KR"/>
        </w:rPr>
        <w:t>All slices of a coded picture shall have the same value of NumActiveRefLayerPics.</w:t>
      </w:r>
    </w:p>
    <w:p w:rsidR="008B3821" w:rsidRPr="007D25B0" w:rsidRDefault="008B3821" w:rsidP="008B3821">
      <w:pPr>
        <w:rPr>
          <w:bCs/>
          <w:lang w:val="en-US"/>
        </w:rPr>
      </w:pPr>
      <w:r w:rsidRPr="007D25B0">
        <w:rPr>
          <w:b/>
          <w:bCs/>
          <w:lang w:val="en-US"/>
        </w:rPr>
        <w:t>inter_layer_pred_layer_idc</w:t>
      </w:r>
      <w:proofErr w:type="gramStart"/>
      <w:r w:rsidRPr="007D25B0">
        <w:rPr>
          <w:b/>
          <w:bCs/>
          <w:lang w:val="en-US"/>
        </w:rPr>
        <w:t>[ </w:t>
      </w:r>
      <w:r w:rsidRPr="007D25B0">
        <w:rPr>
          <w:bCs/>
          <w:lang w:val="en-US"/>
        </w:rPr>
        <w:t>i</w:t>
      </w:r>
      <w:proofErr w:type="gramEnd"/>
      <w:r w:rsidRPr="007D25B0">
        <w:rPr>
          <w:bCs/>
          <w:lang w:val="en-US"/>
        </w:rPr>
        <w:t> ]</w:t>
      </w:r>
      <w:r w:rsidRPr="007D25B0">
        <w:rPr>
          <w:lang w:val="en-US" w:eastAsia="ko-KR"/>
        </w:rPr>
        <w:t xml:space="preserve"> specifies the variable, RefPicLayerId[ i ], representing the nuh_layer_id of the i-th picture that may be used by the current picture for inter-layer prediction. The length of the syntax element </w:t>
      </w:r>
      <w:r w:rsidRPr="007D25B0">
        <w:rPr>
          <w:bCs/>
          <w:lang w:val="en-US"/>
        </w:rPr>
        <w:t xml:space="preserve">inter_layer_pred_layer_idc[ i ] </w:t>
      </w:r>
      <w:r w:rsidRPr="007D25B0">
        <w:rPr>
          <w:lang w:val="en-US" w:eastAsia="ko-KR"/>
        </w:rPr>
        <w:t>is Ceil( Log2( </w:t>
      </w:r>
      <w:r w:rsidRPr="007D25B0">
        <w:rPr>
          <w:lang w:val="en-US"/>
        </w:rPr>
        <w:t>NumDirectRefLayers[ nuh_layer_id ]</w:t>
      </w:r>
      <w:r w:rsidRPr="007D25B0">
        <w:rPr>
          <w:lang w:val="en-US" w:eastAsia="ko-KR"/>
        </w:rPr>
        <w:t xml:space="preserve"> ) ) bits. The value of </w:t>
      </w:r>
      <w:r w:rsidRPr="007D25B0">
        <w:rPr>
          <w:bCs/>
          <w:lang w:val="en-US"/>
        </w:rPr>
        <w:t>inter_layer_pred_layer_idc</w:t>
      </w:r>
      <w:proofErr w:type="gramStart"/>
      <w:r w:rsidRPr="007D25B0">
        <w:rPr>
          <w:bCs/>
          <w:lang w:val="en-US"/>
        </w:rPr>
        <w:t>[ i</w:t>
      </w:r>
      <w:proofErr w:type="gramEnd"/>
      <w:r w:rsidRPr="007D25B0">
        <w:rPr>
          <w:bCs/>
          <w:lang w:val="en-US"/>
        </w:rPr>
        <w:t xml:space="preserve"> ] </w:t>
      </w:r>
      <w:r w:rsidRPr="007D25B0">
        <w:rPr>
          <w:lang w:val="en-US" w:eastAsia="ko-KR"/>
        </w:rPr>
        <w:t xml:space="preserve">shall be in the range of 0 to </w:t>
      </w:r>
      <w:r w:rsidRPr="007D25B0">
        <w:rPr>
          <w:rFonts w:eastAsia="Batang"/>
          <w:bCs/>
          <w:lang w:val="en-US" w:eastAsia="ko-KR"/>
        </w:rPr>
        <w:t>NumDirectRefLayers[</w:t>
      </w:r>
      <w:r w:rsidRPr="007D25B0">
        <w:rPr>
          <w:lang w:val="en-US"/>
        </w:rPr>
        <w:t> nuh_layer_id </w:t>
      </w:r>
      <w:r w:rsidRPr="007D25B0">
        <w:rPr>
          <w:rFonts w:eastAsia="Batang"/>
          <w:bCs/>
          <w:lang w:val="en-US" w:eastAsia="ko-KR"/>
        </w:rPr>
        <w:t>] − 1, inclusive</w:t>
      </w:r>
      <w:r w:rsidRPr="007D25B0">
        <w:rPr>
          <w:lang w:val="en-US" w:eastAsia="ko-KR"/>
        </w:rPr>
        <w:t xml:space="preserve">. When not present, the value of </w:t>
      </w:r>
      <w:r w:rsidRPr="007D25B0">
        <w:rPr>
          <w:bCs/>
          <w:lang w:val="en-US"/>
        </w:rPr>
        <w:t>inter_layer_pred_layer_idc</w:t>
      </w:r>
      <w:proofErr w:type="gramStart"/>
      <w:r w:rsidRPr="007D25B0">
        <w:rPr>
          <w:bCs/>
          <w:lang w:val="en-US"/>
        </w:rPr>
        <w:t>[ i</w:t>
      </w:r>
      <w:proofErr w:type="gramEnd"/>
      <w:r w:rsidRPr="007D25B0">
        <w:rPr>
          <w:bCs/>
          <w:lang w:val="en-US"/>
        </w:rPr>
        <w:t> ] is inferred to be equal to i.</w:t>
      </w:r>
    </w:p>
    <w:p w:rsidR="008B3821" w:rsidRPr="007D25B0" w:rsidRDefault="008B3821" w:rsidP="008B3821">
      <w:pPr>
        <w:rPr>
          <w:lang w:val="en-US" w:eastAsia="ko-KR"/>
        </w:rPr>
      </w:pPr>
      <w:r w:rsidRPr="007D25B0">
        <w:rPr>
          <w:lang w:val="en-US" w:eastAsia="ko-KR"/>
        </w:rPr>
        <w:t>When i is greater than 0, inter_layer_pred_layer_idc[ i ] shall be greater than inter_layer_pred_layer_idc[ i </w:t>
      </w:r>
      <w:r w:rsidRPr="007D25B0">
        <w:rPr>
          <w:lang w:val="en-US"/>
        </w:rPr>
        <w:t>−</w:t>
      </w:r>
      <w:r w:rsidRPr="007D25B0">
        <w:rPr>
          <w:lang w:val="en-US" w:eastAsia="ko-KR"/>
        </w:rPr>
        <w:t> 1 ].</w:t>
      </w:r>
    </w:p>
    <w:p w:rsidR="008B3821" w:rsidRPr="007D25B0" w:rsidRDefault="008B3821" w:rsidP="008B3821">
      <w:pPr>
        <w:rPr>
          <w:lang w:val="en-US" w:eastAsia="ko-KR"/>
        </w:rPr>
      </w:pPr>
      <w:r w:rsidRPr="007D25B0">
        <w:rPr>
          <w:lang w:val="en-US" w:eastAsia="ko-KR"/>
        </w:rPr>
        <w:t>The variables RefPicLayerId</w:t>
      </w:r>
      <w:proofErr w:type="gramStart"/>
      <w:r w:rsidRPr="007D25B0">
        <w:rPr>
          <w:lang w:val="en-US" w:eastAsia="ko-KR"/>
        </w:rPr>
        <w:t>[ i</w:t>
      </w:r>
      <w:proofErr w:type="gramEnd"/>
      <w:r w:rsidRPr="007D25B0">
        <w:rPr>
          <w:lang w:val="en-US" w:eastAsia="ko-KR"/>
        </w:rPr>
        <w:t> ] for all values of i in the range of 0 to NumActiveRefLayerPics − 1, inclusive, are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 xml:space="preserve">for( i = 0, j = 0; i &lt; </w:t>
      </w:r>
      <w:r w:rsidRPr="007D25B0">
        <w:rPr>
          <w:lang w:val="en-US" w:eastAsia="ko-KR"/>
        </w:rPr>
        <w:t>NumActiveRefLayerPics; i++</w:t>
      </w:r>
      <w:r w:rsidRPr="007D25B0">
        <w:rPr>
          <w:rFonts w:eastAsia="Batang"/>
          <w:bCs/>
          <w:lang w:val="en-US" w:eastAsia="ko-KR"/>
        </w:rPr>
        <w:t>)</w:t>
      </w:r>
      <w:r w:rsidRPr="007D25B0">
        <w:rPr>
          <w:rFonts w:eastAsia="Batang"/>
          <w:bCs/>
          <w:lang w:val="en-US" w:eastAsia="ko-KR"/>
        </w:rPr>
        <w:br/>
      </w:r>
      <w:r w:rsidRPr="007D25B0">
        <w:rPr>
          <w:rFonts w:eastAsia="Batang"/>
          <w:bCs/>
          <w:lang w:val="en-US" w:eastAsia="ko-KR"/>
        </w:rPr>
        <w:tab/>
        <w:t>RefPicLayerId[ i ] = RefLayerId</w:t>
      </w:r>
      <w:r w:rsidRPr="007D25B0">
        <w:rPr>
          <w:lang w:val="en-US" w:eastAsia="ko-KR"/>
        </w:rPr>
        <w:t>[ nuh_layer_id ][ </w:t>
      </w:r>
      <w:r w:rsidRPr="007D25B0">
        <w:rPr>
          <w:lang w:val="en-US"/>
        </w:rPr>
        <w:t>inter_layer_pred_layer_idc[ </w:t>
      </w:r>
      <w:r w:rsidRPr="007D25B0">
        <w:rPr>
          <w:lang w:val="en-US" w:eastAsia="ko-KR"/>
        </w:rPr>
        <w:t>i ] ]</w:t>
      </w:r>
    </w:p>
    <w:p w:rsidR="008B3821" w:rsidRPr="007D25B0" w:rsidRDefault="008B3821" w:rsidP="008B3821">
      <w:pPr>
        <w:rPr>
          <w:lang w:val="en-US" w:eastAsia="ko-KR"/>
        </w:rPr>
      </w:pPr>
      <w:r w:rsidRPr="007D25B0">
        <w:rPr>
          <w:lang w:val="en-US" w:eastAsia="ko-KR"/>
        </w:rPr>
        <w:t xml:space="preserve">All slices of a picture shall have the same value of </w:t>
      </w:r>
      <w:r w:rsidRPr="007D25B0">
        <w:rPr>
          <w:bCs/>
          <w:lang w:val="en-US"/>
        </w:rPr>
        <w:t>inter_layer_pred_layer_idc</w:t>
      </w:r>
      <w:proofErr w:type="gramStart"/>
      <w:r w:rsidRPr="007D25B0">
        <w:rPr>
          <w:bCs/>
          <w:lang w:val="en-US"/>
        </w:rPr>
        <w:t>[ i</w:t>
      </w:r>
      <w:proofErr w:type="gramEnd"/>
      <w:r w:rsidRPr="007D25B0">
        <w:rPr>
          <w:bCs/>
          <w:lang w:val="en-US"/>
        </w:rPr>
        <w:t> ]</w:t>
      </w:r>
      <w:r w:rsidRPr="007D25B0">
        <w:rPr>
          <w:lang w:val="en-US" w:eastAsia="ko-KR"/>
        </w:rPr>
        <w:t xml:space="preserve"> for each value of i in the range of 0 to NumActiveRefLayerPics</w:t>
      </w:r>
      <w:r w:rsidRPr="007D25B0">
        <w:rPr>
          <w:rFonts w:eastAsia="Batang"/>
          <w:bCs/>
          <w:lang w:val="en-US" w:eastAsia="ko-KR"/>
        </w:rPr>
        <w:t> − 1, inclusive</w:t>
      </w:r>
      <w:r w:rsidRPr="007D25B0">
        <w:rPr>
          <w:lang w:val="en-US" w:eastAsia="ko-KR"/>
        </w:rPr>
        <w:t>.</w:t>
      </w:r>
    </w:p>
    <w:p w:rsidR="008B3821" w:rsidRPr="007D25B0" w:rsidRDefault="008B3821" w:rsidP="008B3821">
      <w:pPr>
        <w:rPr>
          <w:lang w:val="en-US" w:eastAsia="ko-KR"/>
        </w:rPr>
      </w:pPr>
      <w:r w:rsidRPr="007D25B0">
        <w:rPr>
          <w:lang w:val="en-US" w:eastAsia="ko-KR"/>
        </w:rPr>
        <w:t>It is a requirement of bitstream conformance that for each value of i in the range of 0 to NumActiveRefLayerPics − 1, inclusive, either of the following two conditions shall be true:</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 of max_tid_il_ref_pics_</w:t>
      </w:r>
      <w:proofErr w:type="gramStart"/>
      <w:r w:rsidRPr="007D25B0">
        <w:rPr>
          <w:lang w:val="en-US" w:eastAsia="ko-KR"/>
        </w:rPr>
        <w:t>plus1[</w:t>
      </w:r>
      <w:proofErr w:type="gramEnd"/>
      <w:r w:rsidRPr="007D25B0">
        <w:rPr>
          <w:lang w:val="en-US" w:eastAsia="ko-KR"/>
        </w:rPr>
        <w:t> </w:t>
      </w:r>
      <w:r w:rsidRPr="007D25B0">
        <w:rPr>
          <w:lang w:val="en-US"/>
        </w:rPr>
        <w:t>LayerIdxInVps[ </w:t>
      </w:r>
      <w:r w:rsidRPr="007D25B0">
        <w:rPr>
          <w:lang w:val="en-US" w:eastAsia="ko-KR"/>
        </w:rPr>
        <w:t>RefPicLayerId[ i ] ] ] is greater than TemporalId.</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values of max_tid_il_ref_pics_plus1[ </w:t>
      </w:r>
      <w:r w:rsidRPr="007D25B0">
        <w:rPr>
          <w:lang w:val="en-US"/>
        </w:rPr>
        <w:t>LayerIdxInVps[ </w:t>
      </w:r>
      <w:r w:rsidRPr="007D25B0">
        <w:rPr>
          <w:lang w:val="en-US" w:eastAsia="ko-KR"/>
        </w:rPr>
        <w:t>RefPicLayerId[ i ] ] ] and TemporalId are both equal to 0 and t</w:t>
      </w:r>
      <w:r w:rsidRPr="007D25B0">
        <w:rPr>
          <w:lang w:val="en-US"/>
        </w:rPr>
        <w:t xml:space="preserve">he picture in the current access unit with nuh_layer_id equal to </w:t>
      </w:r>
      <w:r w:rsidRPr="007D25B0">
        <w:rPr>
          <w:lang w:val="en-US" w:eastAsia="ko-KR"/>
        </w:rPr>
        <w:t>RefPicLayerId[ i ] is an IRAP picture.</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semantics</w:t>
      </w:r>
    </w:p>
    <w:p w:rsidR="008B3821" w:rsidRPr="007D25B0" w:rsidRDefault="008B3821" w:rsidP="008B3821">
      <w:pPr>
        <w:pStyle w:val="3N"/>
        <w:rPr>
          <w:lang w:val="en-US" w:eastAsia="zh-CN"/>
        </w:rPr>
      </w:pPr>
      <w:r w:rsidRPr="007D25B0">
        <w:rPr>
          <w:lang w:val="en-US"/>
        </w:rPr>
        <w:t>The specifications in subclause 7.4.7.2 apply with following modifications.</w:t>
      </w:r>
    </w:p>
    <w:p w:rsidR="008B3821" w:rsidRPr="007D25B0" w:rsidRDefault="008B3821" w:rsidP="008B3821">
      <w:pPr>
        <w:tabs>
          <w:tab w:val="clear" w:pos="794"/>
          <w:tab w:val="left" w:pos="567"/>
        </w:tabs>
        <w:ind w:left="426" w:hanging="426"/>
        <w:rPr>
          <w:szCs w:val="22"/>
          <w:lang w:val="en-US"/>
        </w:rPr>
      </w:pPr>
      <w:r w:rsidRPr="007D25B0">
        <w:rPr>
          <w:lang w:val="en-US"/>
        </w:rPr>
        <w:t>–</w:t>
      </w:r>
      <w:r w:rsidRPr="007D25B0">
        <w:rPr>
          <w:lang w:val="en-US"/>
        </w:rPr>
        <w:tab/>
      </w:r>
      <w:r w:rsidRPr="007D25B0">
        <w:rPr>
          <w:szCs w:val="22"/>
          <w:lang w:val="en-US"/>
        </w:rPr>
        <w:t>Equation (7</w:t>
      </w:r>
      <w:r w:rsidRPr="007D25B0">
        <w:rPr>
          <w:lang w:val="en-US"/>
        </w:rPr>
        <w:noBreakHyphen/>
      </w:r>
      <w:r w:rsidRPr="007D25B0">
        <w:rPr>
          <w:szCs w:val="22"/>
          <w:lang w:val="en-US"/>
        </w:rPr>
        <w:t xml:space="preserve">43) </w:t>
      </w:r>
      <w:r w:rsidRPr="007D25B0">
        <w:rPr>
          <w:lang w:val="en-US"/>
        </w:rPr>
        <w:t>specifying</w:t>
      </w:r>
      <w:r w:rsidRPr="007D25B0">
        <w:rPr>
          <w:szCs w:val="22"/>
          <w:lang w:val="en-US"/>
        </w:rPr>
        <w:t xml:space="preserve"> the derivation of </w:t>
      </w:r>
      <w:r w:rsidRPr="007D25B0">
        <w:rPr>
          <w:lang w:val="en-US"/>
        </w:rPr>
        <w:t xml:space="preserve">NumPicTotalCurr </w:t>
      </w:r>
      <w:r w:rsidRPr="007D25B0">
        <w:rPr>
          <w:szCs w:val="22"/>
          <w:lang w:val="en-US"/>
        </w:rPr>
        <w:t>is replaced by:</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7D25B0">
        <w:rPr>
          <w:sz w:val="20"/>
          <w:szCs w:val="20"/>
          <w:lang w:val="en-US"/>
        </w:rPr>
        <w:t>NumPicTotalCurr = 0</w:t>
      </w:r>
      <w:r w:rsidRPr="007D25B0">
        <w:rPr>
          <w:sz w:val="20"/>
          <w:szCs w:val="20"/>
          <w:lang w:val="en-US"/>
        </w:rPr>
        <w:br/>
        <w:t>for( i = 0; i &lt; NumNegativePics[ CurrRpsIdx ]; i++)</w:t>
      </w:r>
      <w:r w:rsidRPr="007D25B0">
        <w:rPr>
          <w:sz w:val="20"/>
          <w:szCs w:val="20"/>
          <w:lang w:val="en-US"/>
        </w:rPr>
        <w:br/>
      </w:r>
      <w:r w:rsidRPr="007D25B0">
        <w:rPr>
          <w:sz w:val="20"/>
          <w:szCs w:val="20"/>
          <w:lang w:val="en-US"/>
        </w:rPr>
        <w:tab/>
        <w:t>if(UsedByCurrPicS0[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NumPositivePics[ CurrRpsIdx ]; i++)</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28</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t>if(UsedByCurrPicS1[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num_long_term_sps + num_long_term_pics; i++ )</w:t>
      </w:r>
      <w:r w:rsidRPr="007D25B0">
        <w:rPr>
          <w:sz w:val="20"/>
          <w:szCs w:val="20"/>
          <w:lang w:val="en-US"/>
        </w:rPr>
        <w:br/>
      </w:r>
      <w:r w:rsidRPr="007D25B0">
        <w:rPr>
          <w:sz w:val="20"/>
          <w:szCs w:val="20"/>
          <w:lang w:val="en-US"/>
        </w:rPr>
        <w:tab/>
        <w:t>if( UsedByCurrPicLt[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NumPicTotalCurr  +=  NumActiveRefLayerPics</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semantics</w:t>
      </w:r>
    </w:p>
    <w:p w:rsidR="008B3821" w:rsidRPr="007D25B0" w:rsidRDefault="008B3821" w:rsidP="008B3821">
      <w:pPr>
        <w:pStyle w:val="3N"/>
        <w:rPr>
          <w:lang w:val="en-US"/>
        </w:rPr>
      </w:pPr>
      <w:r w:rsidRPr="007D25B0">
        <w:rPr>
          <w:lang w:val="en-US"/>
        </w:rPr>
        <w:t>The specifications in subclause 7.4.7.3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6" w:name="_Toc366771966"/>
      <w:r w:rsidRPr="007D25B0">
        <w:rPr>
          <w:lang w:val="en-US"/>
        </w:rPr>
        <w:lastRenderedPageBreak/>
        <w:t>Short-term reference picture set semantics</w:t>
      </w:r>
      <w:bookmarkEnd w:id="1246"/>
    </w:p>
    <w:p w:rsidR="008B3821" w:rsidRPr="007D25B0" w:rsidRDefault="008B3821" w:rsidP="008B3821">
      <w:pPr>
        <w:pStyle w:val="3N"/>
        <w:rPr>
          <w:lang w:val="en-US" w:eastAsia="zh-CN"/>
        </w:rPr>
      </w:pPr>
      <w:r w:rsidRPr="007D25B0">
        <w:rPr>
          <w:lang w:val="en-US"/>
        </w:rPr>
        <w:t>The specifications in subclause 7.4.8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7" w:name="_Toc366771967"/>
      <w:r w:rsidRPr="007D25B0">
        <w:rPr>
          <w:lang w:val="en-US"/>
        </w:rPr>
        <w:t>Slice segment data semantics</w:t>
      </w:r>
      <w:bookmarkEnd w:id="1247"/>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semantics</w:t>
      </w:r>
    </w:p>
    <w:p w:rsidR="008B3821" w:rsidRPr="007D25B0" w:rsidRDefault="008B3821" w:rsidP="008B3821">
      <w:pPr>
        <w:pStyle w:val="3N"/>
        <w:rPr>
          <w:lang w:val="en-US"/>
        </w:rPr>
      </w:pPr>
      <w:r w:rsidRPr="007D25B0">
        <w:rPr>
          <w:lang w:val="en-US"/>
        </w:rPr>
        <w:t>The specifications in subclause 7.4.9.1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tree unit semantics</w:t>
      </w:r>
    </w:p>
    <w:p w:rsidR="008B3821" w:rsidRPr="007D25B0" w:rsidRDefault="008B3821" w:rsidP="008B3821">
      <w:pPr>
        <w:pStyle w:val="3N"/>
        <w:rPr>
          <w:lang w:val="en-US"/>
        </w:rPr>
      </w:pPr>
      <w:r w:rsidRPr="007D25B0">
        <w:rPr>
          <w:lang w:val="en-US"/>
        </w:rPr>
        <w:t>The specifications in subclause 7.4.9.2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semantics</w:t>
      </w:r>
    </w:p>
    <w:p w:rsidR="008B3821" w:rsidRPr="007D25B0" w:rsidRDefault="008B3821" w:rsidP="008B3821">
      <w:pPr>
        <w:pStyle w:val="3N"/>
        <w:rPr>
          <w:lang w:val="en-US"/>
        </w:rPr>
      </w:pPr>
      <w:r w:rsidRPr="007D25B0">
        <w:rPr>
          <w:lang w:val="en-US"/>
        </w:rPr>
        <w:t>The specifications in subclause 7.4.9.3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semantics</w:t>
      </w:r>
    </w:p>
    <w:p w:rsidR="008B3821" w:rsidRPr="007D25B0" w:rsidRDefault="008B3821" w:rsidP="008B3821">
      <w:pPr>
        <w:pStyle w:val="3N"/>
        <w:rPr>
          <w:lang w:val="en-US"/>
        </w:rPr>
      </w:pPr>
      <w:r w:rsidRPr="007D25B0">
        <w:rPr>
          <w:lang w:val="en-US"/>
        </w:rPr>
        <w:t>The specifications in subclause 7.4.9.4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semantics</w:t>
      </w:r>
    </w:p>
    <w:p w:rsidR="008B3821" w:rsidRPr="007D25B0" w:rsidRDefault="008B3821" w:rsidP="008B3821">
      <w:pPr>
        <w:pStyle w:val="3N"/>
        <w:rPr>
          <w:lang w:val="en-US"/>
        </w:rPr>
      </w:pPr>
      <w:r w:rsidRPr="007D25B0">
        <w:rPr>
          <w:lang w:val="en-US"/>
        </w:rPr>
        <w:t>The specifications in subclause 7.4.9.5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semantics</w:t>
      </w:r>
    </w:p>
    <w:p w:rsidR="008B3821" w:rsidRPr="007D25B0" w:rsidRDefault="008B3821" w:rsidP="008B3821">
      <w:pPr>
        <w:pStyle w:val="3N"/>
        <w:rPr>
          <w:lang w:val="en-US"/>
        </w:rPr>
      </w:pPr>
      <w:r w:rsidRPr="007D25B0">
        <w:rPr>
          <w:lang w:val="en-US"/>
        </w:rPr>
        <w:t>The specifications in subclause 7.4.9.6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semantics</w:t>
      </w:r>
    </w:p>
    <w:p w:rsidR="008B3821" w:rsidRPr="007D25B0" w:rsidRDefault="008B3821" w:rsidP="008B3821">
      <w:pPr>
        <w:pStyle w:val="3N"/>
        <w:rPr>
          <w:lang w:val="en-US"/>
        </w:rPr>
      </w:pPr>
      <w:r w:rsidRPr="007D25B0">
        <w:rPr>
          <w:lang w:val="en-US"/>
        </w:rPr>
        <w:t>The specifications in subclause 7.4.9.7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semantics</w:t>
      </w:r>
    </w:p>
    <w:p w:rsidR="008B3821" w:rsidRPr="007D25B0" w:rsidRDefault="008B3821" w:rsidP="008B3821">
      <w:pPr>
        <w:pStyle w:val="3N"/>
        <w:rPr>
          <w:lang w:val="en-US"/>
        </w:rPr>
      </w:pPr>
      <w:r w:rsidRPr="007D25B0">
        <w:rPr>
          <w:lang w:val="en-US"/>
        </w:rPr>
        <w:t>The specifications in subclause 7.4.9.8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semantics</w:t>
      </w:r>
    </w:p>
    <w:p w:rsidR="008B3821" w:rsidRPr="007D25B0" w:rsidRDefault="008B3821" w:rsidP="008B3821">
      <w:pPr>
        <w:pStyle w:val="3N"/>
        <w:rPr>
          <w:lang w:val="en-US"/>
        </w:rPr>
      </w:pPr>
      <w:r w:rsidRPr="007D25B0">
        <w:rPr>
          <w:lang w:val="en-US"/>
        </w:rPr>
        <w:t>The specifications in subclause 7.4.9.9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semantics</w:t>
      </w:r>
    </w:p>
    <w:p w:rsidR="008B3821" w:rsidRPr="007D25B0" w:rsidRDefault="008B3821" w:rsidP="008B3821">
      <w:pPr>
        <w:pStyle w:val="3N"/>
        <w:rPr>
          <w:lang w:val="en-US"/>
        </w:rPr>
      </w:pPr>
      <w:r w:rsidRPr="007D25B0">
        <w:rPr>
          <w:lang w:val="en-US"/>
        </w:rPr>
        <w:t>The specifications in subclause 7.4.9.10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semantics</w:t>
      </w:r>
    </w:p>
    <w:p w:rsidR="008B3821" w:rsidRPr="007D25B0" w:rsidRDefault="008B3821" w:rsidP="008B3821">
      <w:pPr>
        <w:pStyle w:val="3N"/>
        <w:rPr>
          <w:lang w:val="en-US"/>
        </w:rPr>
      </w:pPr>
      <w:r w:rsidRPr="007D25B0">
        <w:rPr>
          <w:lang w:val="en-US"/>
        </w:rPr>
        <w:t>The specifications in subclause 7.4.9.11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48" w:name="_Toc366771968"/>
      <w:r w:rsidRPr="007D25B0">
        <w:rPr>
          <w:lang w:val="en-US"/>
        </w:rPr>
        <w:t>Decoding process</w:t>
      </w:r>
      <w:bookmarkEnd w:id="1248"/>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9" w:name="_Ref364436892"/>
      <w:bookmarkStart w:id="1250" w:name="_Toc366771969"/>
      <w:r w:rsidRPr="007D25B0">
        <w:rPr>
          <w:lang w:val="en-US"/>
        </w:rPr>
        <w:t>General decoding process</w:t>
      </w:r>
      <w:bookmarkEnd w:id="1249"/>
      <w:bookmarkEnd w:id="1250"/>
    </w:p>
    <w:p w:rsidR="008B3821" w:rsidRPr="007D25B0" w:rsidRDefault="008B3821" w:rsidP="008B3821">
      <w:pPr>
        <w:pStyle w:val="3N"/>
        <w:rPr>
          <w:lang w:val="en-US"/>
        </w:rPr>
      </w:pPr>
      <w:r w:rsidRPr="007D25B0">
        <w:rPr>
          <w:lang w:val="en-US"/>
        </w:rPr>
        <w:t>The specifications in subclause 8.1 apply with following additions.</w:t>
      </w:r>
    </w:p>
    <w:p w:rsidR="008B3821" w:rsidRPr="007D25B0" w:rsidRDefault="008B3821" w:rsidP="008B3821">
      <w:pPr>
        <w:rPr>
          <w:lang w:val="en-US"/>
        </w:rPr>
      </w:pPr>
      <w:r w:rsidRPr="007D25B0">
        <w:rPr>
          <w:lang w:val="en-US"/>
        </w:rPr>
        <w:t>When the current picture has nuh_layer_id greater than 0, the following applies.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Depending on the value of separate_colour_plane_flag, the decoding process is structured as follows:</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If separate_colour_plane_flag is equal to 0, the following decoding process is invoked a single time with the current picture being the output.</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L</w:t>
      </w:r>
      <w:r w:rsidRPr="007D25B0">
        <w:rPr>
          <w:lang w:val="en-US"/>
        </w:rPr>
        <w:t>, S</w:t>
      </w:r>
      <w:r w:rsidRPr="007D25B0">
        <w:rPr>
          <w:vertAlign w:val="subscript"/>
          <w:lang w:val="en-US"/>
        </w:rPr>
        <w:t>Cb,</w:t>
      </w:r>
      <w:r w:rsidRPr="007D25B0">
        <w:rPr>
          <w:lang w:val="en-US"/>
        </w:rPr>
        <w:t xml:space="preserve"> and S</w:t>
      </w:r>
      <w:r w:rsidRPr="007D25B0">
        <w:rPr>
          <w:vertAlign w:val="subscript"/>
          <w:lang w:val="en-US"/>
        </w:rPr>
        <w:t>Cr</w:t>
      </w:r>
      <w:r w:rsidRPr="007D25B0">
        <w:rPr>
          <w:lang w:val="en-US"/>
        </w:rPr>
        <w:t>, respectively.</w:t>
      </w:r>
    </w:p>
    <w:p w:rsidR="008B3821" w:rsidRPr="007D25B0" w:rsidRDefault="008B3821" w:rsidP="008B3821">
      <w:pPr>
        <w:pStyle w:val="Note1"/>
        <w:ind w:left="688"/>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tabs>
          <w:tab w:val="clear" w:pos="794"/>
          <w:tab w:val="left" w:pos="400"/>
        </w:tabs>
        <w:ind w:left="400" w:hanging="400"/>
        <w:rPr>
          <w:lang w:val="en-US"/>
        </w:rPr>
      </w:pPr>
      <w:r w:rsidRPr="007D25B0">
        <w:rPr>
          <w:lang w:val="en-US"/>
        </w:rPr>
        <w:lastRenderedPageBreak/>
        <w:t>–</w:t>
      </w:r>
      <w:r w:rsidRPr="007D25B0">
        <w:rPr>
          <w:lang w:val="en-US"/>
        </w:rPr>
        <w:tab/>
        <w:t>The decoding process operates as follows for the current picture CurrPic.</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002D2385" w:rsidRPr="007D25B0">
        <w:fldChar w:fldCharType="begin"/>
      </w:r>
      <w:r w:rsidR="002D2385" w:rsidRPr="007D25B0">
        <w:instrText xml:space="preserve"> REF _Ref343098647 \r \h  \* MERGEFORMAT </w:instrText>
      </w:r>
      <w:r w:rsidR="002D2385" w:rsidRPr="007D25B0">
        <w:fldChar w:fldCharType="separate"/>
      </w:r>
      <w:r w:rsidRPr="007D25B0">
        <w:rPr>
          <w:lang w:val="en-US"/>
        </w:rPr>
        <w:t>F.8.1.1</w:t>
      </w:r>
      <w:r w:rsidR="002D2385" w:rsidRPr="007D25B0">
        <w:fldChar w:fldCharType="end"/>
      </w:r>
      <w:r w:rsidRPr="007D25B0">
        <w:rPr>
          <w:lang w:val="en-US"/>
        </w:rPr>
        <w:t xml:space="preserve"> is invoked.</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r>
      <w:r w:rsidRPr="007D25B0">
        <w:rPr>
          <w:strike/>
          <w:lang w:val="en-US"/>
        </w:rPr>
        <w:t>When</w:t>
      </w:r>
      <w:r w:rsidRPr="007D25B0">
        <w:rPr>
          <w:lang w:val="en-US"/>
        </w:rPr>
        <w:t xml:space="preserve"> </w:t>
      </w:r>
      <w:r w:rsidR="00E079D6" w:rsidRPr="007D25B0">
        <w:rPr>
          <w:rFonts w:eastAsia="Batang"/>
          <w:bCs/>
          <w:lang w:val="en-US" w:eastAsia="ko-KR"/>
        </w:rPr>
        <w:t xml:space="preserve">If </w:t>
      </w:r>
      <w:proofErr w:type="gramStart"/>
      <w:r w:rsidRPr="007D25B0">
        <w:rPr>
          <w:rFonts w:eastAsia="Batang"/>
          <w:bCs/>
          <w:lang w:val="en-US" w:eastAsia="ko-KR"/>
        </w:rPr>
        <w:t>ViewScalExtLayerFlag</w:t>
      </w:r>
      <w:r w:rsidRPr="007D25B0">
        <w:rPr>
          <w:lang w:val="en-US"/>
        </w:rPr>
        <w:t>[</w:t>
      </w:r>
      <w:proofErr w:type="gramEnd"/>
      <w:r w:rsidRPr="007D25B0">
        <w:rPr>
          <w:lang w:val="en-US"/>
        </w:rPr>
        <w:t xml:space="preserve"> nuh_layer_id ] is equal to 1, the decoding process for a coded picture with nuh_layer_id greater than 0 specified in subclause </w:t>
      </w:r>
      <w:r w:rsidR="0074750D" w:rsidRPr="007D25B0">
        <w:rPr>
          <w:lang w:val="en-US"/>
        </w:rPr>
        <w:fldChar w:fldCharType="begin"/>
      </w:r>
      <w:r w:rsidRPr="007D25B0">
        <w:rPr>
          <w:lang w:val="en-US"/>
        </w:rPr>
        <w:instrText xml:space="preserve"> REF _Ref346393708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G.8.1</w:t>
      </w:r>
      <w:r w:rsidR="0074750D" w:rsidRPr="007D25B0">
        <w:rPr>
          <w:lang w:val="en-US"/>
        </w:rPr>
        <w:fldChar w:fldCharType="end"/>
      </w:r>
      <w:r w:rsidRPr="007D25B0">
        <w:rPr>
          <w:lang w:val="en-US"/>
        </w:rPr>
        <w:t xml:space="preserve"> is invoked.</w:t>
      </w:r>
    </w:p>
    <w:p w:rsidR="00E079D6" w:rsidRPr="007D25B0" w:rsidRDefault="00E079D6" w:rsidP="00E079D6">
      <w:pPr>
        <w:tabs>
          <w:tab w:val="clear" w:pos="794"/>
          <w:tab w:val="left" w:pos="400"/>
        </w:tabs>
        <w:ind w:left="803" w:hanging="400"/>
        <w:rPr>
          <w:noProof/>
        </w:rPr>
      </w:pPr>
      <w:r w:rsidRPr="007D25B0">
        <w:rPr>
          <w:lang w:val="en-CA"/>
        </w:rPr>
        <w:t>–</w:t>
      </w:r>
      <w:r w:rsidRPr="007D25B0">
        <w:rPr>
          <w:lang w:val="en-CA"/>
        </w:rPr>
        <w:tab/>
      </w:r>
      <w:r w:rsidRPr="007D25B0">
        <w:rPr>
          <w:noProof/>
        </w:rPr>
        <w:t xml:space="preserve">Otherwise, when </w:t>
      </w:r>
      <w:proofErr w:type="gramStart"/>
      <w:r w:rsidRPr="007D25B0">
        <w:rPr>
          <w:lang w:val="en-CA"/>
        </w:rPr>
        <w:t>DependencyId</w:t>
      </w:r>
      <w:r w:rsidRPr="007D25B0">
        <w:rPr>
          <w:rFonts w:eastAsia="Batang"/>
          <w:bCs/>
          <w:lang w:val="en-CA" w:eastAsia="ko-KR"/>
        </w:rPr>
        <w:t>[</w:t>
      </w:r>
      <w:proofErr w:type="gramEnd"/>
      <w:r w:rsidRPr="007D25B0">
        <w:rPr>
          <w:rFonts w:eastAsia="Batang"/>
          <w:bCs/>
          <w:lang w:val="en-CA" w:eastAsia="ko-KR"/>
        </w:rPr>
        <w:t> </w:t>
      </w:r>
      <w:r w:rsidRPr="007D25B0">
        <w:rPr>
          <w:lang w:val="en-CA"/>
        </w:rPr>
        <w:t>nuh_layer_id</w:t>
      </w:r>
      <w:r w:rsidRPr="007D25B0">
        <w:rPr>
          <w:rFonts w:eastAsia="Batang"/>
          <w:bCs/>
          <w:lang w:val="en-CA" w:eastAsia="ko-KR"/>
        </w:rPr>
        <w:t>] is greater than 0</w:t>
      </w:r>
      <w:r w:rsidRPr="007D25B0">
        <w:rPr>
          <w:noProof/>
        </w:rPr>
        <w:t>, the decoding process f</w:t>
      </w:r>
      <w:r w:rsidRPr="007D25B0">
        <w:rPr>
          <w:lang w:val="en-CA"/>
        </w:rPr>
        <w:t xml:space="preserve">or a coded picture with nuh_layer_id greater than 0 </w:t>
      </w:r>
      <w:r w:rsidRPr="007D25B0">
        <w:rPr>
          <w:noProof/>
        </w:rPr>
        <w:t xml:space="preserve">specified in subclause H.8.1.1 is invoked. </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After all slices of the current picture have been decoded, the decoding process for ending the decoding of a coded picture with nuh_layer_id greater than 0 specified in subclause </w:t>
      </w:r>
      <w:r w:rsidR="0074750D" w:rsidRPr="007D25B0">
        <w:rPr>
          <w:lang w:val="en-US"/>
        </w:rPr>
        <w:fldChar w:fldCharType="begin"/>
      </w:r>
      <w:r w:rsidRPr="007D25B0">
        <w:rPr>
          <w:lang w:val="en-US"/>
        </w:rPr>
        <w:instrText xml:space="preserve"> REF _Ref346382028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F.8.1.2</w:t>
      </w:r>
      <w:r w:rsidR="0074750D" w:rsidRPr="007D25B0">
        <w:rPr>
          <w:lang w:val="en-US"/>
        </w:rPr>
        <w:fldChar w:fldCharType="end"/>
      </w:r>
      <w:r w:rsidRPr="007D25B0">
        <w:rPr>
          <w:lang w:val="en-US"/>
        </w:rPr>
        <w:t xml:space="preserve"> is invoked.</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51" w:name="_Toc366771970"/>
      <w:r w:rsidRPr="007D25B0">
        <w:rPr>
          <w:lang w:val="en-US"/>
        </w:rPr>
        <w:t>Decoding process for starting the decoding of a coded picture with nuh_layer_id greater than 0</w:t>
      </w:r>
      <w:bookmarkEnd w:id="1251"/>
    </w:p>
    <w:p w:rsidR="008B3821" w:rsidRPr="007D25B0" w:rsidRDefault="008B3821" w:rsidP="008B3821">
      <w:pPr>
        <w:rPr>
          <w:lang w:val="en-US"/>
        </w:rPr>
      </w:pPr>
      <w:r w:rsidRPr="007D25B0">
        <w:rPr>
          <w:lang w:val="en-US"/>
        </w:rPr>
        <w:t>Each picture referred to in this subclause is a complete coded picture.</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11"/>
        </w:numPr>
        <w:tabs>
          <w:tab w:val="clear" w:pos="794"/>
          <w:tab w:val="left" w:pos="700"/>
        </w:tabs>
        <w:ind w:left="700"/>
        <w:rPr>
          <w:lang w:val="en-US"/>
        </w:rPr>
      </w:pPr>
      <w:r w:rsidRPr="007D25B0">
        <w:rPr>
          <w:lang w:val="en-US"/>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Pr="007D25B0">
        <w:t>4</w:t>
      </w:r>
      <w:r w:rsidR="002D2385" w:rsidRPr="007D25B0">
        <w:fldChar w:fldCharType="end"/>
      </w:r>
      <w:r w:rsidRPr="007D25B0">
        <w:rPr>
          <w:lang w:val="en-US"/>
        </w:rPr>
        <w:t>.</w:t>
      </w:r>
    </w:p>
    <w:p w:rsidR="008B3821" w:rsidRPr="007D25B0" w:rsidRDefault="008B3821" w:rsidP="008B3821">
      <w:pPr>
        <w:numPr>
          <w:ilvl w:val="0"/>
          <w:numId w:val="11"/>
        </w:numPr>
        <w:tabs>
          <w:tab w:val="clear" w:pos="794"/>
          <w:tab w:val="left" w:pos="700"/>
        </w:tabs>
        <w:ind w:left="700"/>
        <w:rPr>
          <w:lang w:val="en-US"/>
        </w:rPr>
      </w:pPr>
      <w:r w:rsidRPr="007D25B0">
        <w:rPr>
          <w:lang w:val="en-US"/>
        </w:rPr>
        <w:t>The processes in subclause </w:t>
      </w:r>
      <w:r w:rsidR="0074750D" w:rsidRPr="007D25B0">
        <w:rPr>
          <w:lang w:val="en-US"/>
        </w:rPr>
        <w:fldChar w:fldCharType="begin"/>
      </w:r>
      <w:r w:rsidRPr="007D25B0">
        <w:rPr>
          <w:lang w:val="en-US"/>
        </w:rPr>
        <w:instrText xml:space="preserve"> REF _Ref363319757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w:t>
      </w:r>
      <w:r w:rsidR="0074750D" w:rsidRPr="007D25B0">
        <w:rPr>
          <w:lang w:val="en-US"/>
        </w:rPr>
        <w:fldChar w:fldCharType="end"/>
      </w:r>
      <w:r w:rsidRPr="007D25B0">
        <w:rPr>
          <w:lang w:val="en-US"/>
        </w:rPr>
        <w:t xml:space="preserve"> specify the following decoding processes using syntax elements in the slice segment layer and above: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Variables and functions relating to picture order count are derived in subclause </w:t>
      </w:r>
      <w:r w:rsidR="0074750D" w:rsidRPr="007D25B0">
        <w:rPr>
          <w:lang w:val="en-US"/>
        </w:rPr>
        <w:fldChar w:fldCharType="begin"/>
      </w:r>
      <w:r w:rsidRPr="007D25B0">
        <w:rPr>
          <w:lang w:val="en-US"/>
        </w:rPr>
        <w:instrText xml:space="preserve"> REF _Ref363319686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F.8.3.1</w:t>
      </w:r>
      <w:r w:rsidR="0074750D" w:rsidRPr="007D25B0">
        <w:rPr>
          <w:lang w:val="en-US"/>
        </w:rPr>
        <w:fldChar w:fldCharType="end"/>
      </w:r>
      <w:r w:rsidRPr="007D25B0">
        <w:rPr>
          <w:lang w:val="en-US"/>
        </w:rPr>
        <w:t>. This needs to be invoked only for the first slice segment of a picture. It is a requirement of bitstream conformance that PicOrderCntVal shall remain unchanged within an access unit.</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The decoding process for RPS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 wherein only reference pictures with a nuh_layer_id equal to that of CurrPic may be marked as "unused for reference" or "used for long-term reference" and any picture with a different value of nuh_layer_id is not marked. This needs to be invoked only for the first slice segment of a picture.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 xml:space="preserve">When </w:t>
      </w:r>
      <w:proofErr w:type="gramStart"/>
      <w:r w:rsidRPr="007D25B0">
        <w:rPr>
          <w:lang w:val="en-US"/>
        </w:rPr>
        <w:t>FirstPicInLayerDecodedFlag[</w:t>
      </w:r>
      <w:proofErr w:type="gramEnd"/>
      <w:r w:rsidRPr="007D25B0">
        <w:rPr>
          <w:lang w:val="en-US"/>
        </w:rPr>
        <w:t> nuh_layer_id ] is equal to 0, the decoding process for generating unavailable reference pictures specified in subclause </w:t>
      </w:r>
      <w:r w:rsidR="0074750D" w:rsidRPr="007D25B0">
        <w:rPr>
          <w:lang w:val="en-US"/>
        </w:rPr>
        <w:fldChar w:fldCharType="begin"/>
      </w:r>
      <w:r w:rsidRPr="007D25B0">
        <w:rPr>
          <w:lang w:val="en-US"/>
        </w:rPr>
        <w:instrText xml:space="preserve"> REF _Ref363260402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F.8.1.3</w:t>
      </w:r>
      <w:r w:rsidR="0074750D" w:rsidRPr="007D25B0">
        <w:rPr>
          <w:lang w:val="en-US"/>
        </w:rPr>
        <w:fldChar w:fldCharType="end"/>
      </w:r>
      <w:r w:rsidRPr="007D25B0">
        <w:rPr>
          <w:lang w:val="en-US"/>
        </w:rPr>
        <w:t xml:space="preserve"> is invoked, which needs to be invoked only for the first slice segment of a picture.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52" w:name="_Toc366771971"/>
      <w:r w:rsidRPr="007D25B0">
        <w:rPr>
          <w:lang w:val="en-US"/>
        </w:rPr>
        <w:t>Decoding process for ending the decoding of a coded picture with nuh_layer_id greater than 0</w:t>
      </w:r>
      <w:bookmarkEnd w:id="1252"/>
    </w:p>
    <w:p w:rsidR="008B3821" w:rsidRPr="007D25B0" w:rsidRDefault="008B3821" w:rsidP="008B3821">
      <w:pPr>
        <w:ind w:left="434" w:hanging="434"/>
        <w:rPr>
          <w:lang w:val="en-US"/>
        </w:rPr>
      </w:pPr>
      <w:r w:rsidRPr="007D25B0">
        <w:rPr>
          <w:lang w:val="en-US"/>
        </w:rPr>
        <w:t>PicOutputFlag is set as follows:</w:t>
      </w:r>
    </w:p>
    <w:p w:rsidR="008B3821" w:rsidRPr="007D25B0" w:rsidRDefault="008B3821" w:rsidP="008B3821">
      <w:pPr>
        <w:ind w:left="434"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434" w:hanging="434"/>
        <w:rPr>
          <w:lang w:val="en-US"/>
        </w:rPr>
      </w:pPr>
      <w:r w:rsidRPr="007D25B0">
        <w:rPr>
          <w:lang w:val="en-US"/>
        </w:rPr>
        <w:t>–</w:t>
      </w:r>
      <w:r w:rsidRPr="007D25B0">
        <w:rPr>
          <w:lang w:val="en-US"/>
        </w:rPr>
        <w:tab/>
        <w:t xml:space="preserve">Otherwise, if </w:t>
      </w:r>
      <w:proofErr w:type="gramStart"/>
      <w:r w:rsidRPr="007D25B0">
        <w:rPr>
          <w:lang w:val="en-US"/>
        </w:rPr>
        <w:t>LayerInitialisedFlag[</w:t>
      </w:r>
      <w:proofErr w:type="gramEnd"/>
      <w:r w:rsidRPr="007D25B0">
        <w:rPr>
          <w:lang w:val="en-US"/>
        </w:rPr>
        <w:t> nuh_layer_id ] is equal to 0, PicOutputFlag is set equal to 0.</w:t>
      </w:r>
    </w:p>
    <w:p w:rsidR="008B3821" w:rsidRPr="007D25B0" w:rsidRDefault="008B3821" w:rsidP="008B3821">
      <w:pPr>
        <w:ind w:left="434" w:hanging="434"/>
        <w:rPr>
          <w:lang w:val="en-US"/>
        </w:rPr>
      </w:pPr>
      <w:r w:rsidRPr="007D25B0">
        <w:rPr>
          <w:lang w:val="en-US"/>
        </w:rPr>
        <w:t>–</w:t>
      </w:r>
      <w:r w:rsidRPr="007D25B0">
        <w:rPr>
          <w:lang w:val="en-US"/>
        </w:rPr>
        <w:tab/>
        <w:t>Otherwise, PicOutputFlag is set equal to pic_output_flag.</w:t>
      </w:r>
    </w:p>
    <w:p w:rsidR="00B4106D" w:rsidRDefault="00B4106D" w:rsidP="00B4106D">
      <w:pPr>
        <w:tabs>
          <w:tab w:val="clear" w:pos="1191"/>
          <w:tab w:val="left" w:pos="1200"/>
        </w:tabs>
        <w:rPr>
          <w:ins w:id="1253" w:author="Miska Hannuksela" w:date="2013-10-22T17:20:00Z"/>
          <w:lang w:val="en-US"/>
        </w:rPr>
      </w:pPr>
      <w:ins w:id="1254" w:author="Miska Hannuksela" w:date="2013-10-22T17:20:00Z">
        <w:r>
          <w:rPr>
            <w:lang w:val="en-US"/>
          </w:rPr>
          <w:t>When the coded picture is the first picture with nuh_layer_id greater than 0 in the current access unit, the variable IntraLayerNonRefPresentInAUFlag is set equal to 0.</w:t>
        </w:r>
      </w:ins>
    </w:p>
    <w:p w:rsidR="008B3821" w:rsidRPr="007D25B0" w:rsidRDefault="008B3821" w:rsidP="008B3821">
      <w:pPr>
        <w:tabs>
          <w:tab w:val="clear" w:pos="1191"/>
          <w:tab w:val="left" w:pos="1200"/>
        </w:tabs>
        <w:ind w:left="434" w:hanging="434"/>
        <w:rPr>
          <w:lang w:val="en-US"/>
        </w:rPr>
      </w:pPr>
      <w:r w:rsidRPr="007D25B0">
        <w:rPr>
          <w:lang w:val="en-US"/>
        </w:rPr>
        <w:t>The following applies:</w:t>
      </w:r>
    </w:p>
    <w:p w:rsidR="008B3821" w:rsidRDefault="008B3821" w:rsidP="008B3821">
      <w:pPr>
        <w:ind w:left="434" w:hanging="434"/>
        <w:rPr>
          <w:ins w:id="1255" w:author="Miska Hannuksela" w:date="2013-10-22T17:16:00Z"/>
          <w:lang w:val="en-US"/>
        </w:rPr>
      </w:pPr>
      <w:r w:rsidRPr="007D25B0">
        <w:rPr>
          <w:lang w:val="en-US"/>
        </w:rPr>
        <w:t>–</w:t>
      </w:r>
      <w:r w:rsidRPr="007D25B0">
        <w:rPr>
          <w:lang w:val="en-US"/>
        </w:rPr>
        <w:tab/>
        <w:t xml:space="preserve">If </w:t>
      </w:r>
      <w:del w:id="1256" w:author="Miska Hannuksela" w:date="2013-10-22T17:16:00Z">
        <w:r w:rsidRPr="007D25B0" w:rsidDel="006C5518">
          <w:rPr>
            <w:lang w:val="en-US"/>
          </w:rPr>
          <w:delText>discardable_flag</w:delText>
        </w:r>
      </w:del>
      <w:ins w:id="1257" w:author="Miska Hannuksela" w:date="2013-10-22T17:16:00Z">
        <w:r w:rsidR="006C5518">
          <w:rPr>
            <w:lang w:val="en-US"/>
          </w:rPr>
          <w:t>pic_ref_idc</w:t>
        </w:r>
      </w:ins>
      <w:r w:rsidRPr="007D25B0">
        <w:rPr>
          <w:lang w:val="en-US"/>
        </w:rPr>
        <w:t xml:space="preserve"> is equal to </w:t>
      </w:r>
      <w:ins w:id="1258" w:author="Miska Hannuksela" w:date="2013-10-22T17:16:00Z">
        <w:r w:rsidR="006C5518">
          <w:rPr>
            <w:lang w:val="en-US"/>
          </w:rPr>
          <w:t>3</w:t>
        </w:r>
      </w:ins>
      <w:del w:id="1259" w:author="Miska Hannuksela" w:date="2013-10-22T17:16:00Z">
        <w:r w:rsidRPr="007D25B0" w:rsidDel="006C5518">
          <w:rPr>
            <w:lang w:val="en-US"/>
          </w:rPr>
          <w:delText>1</w:delText>
        </w:r>
      </w:del>
      <w:r w:rsidRPr="007D25B0">
        <w:rPr>
          <w:lang w:val="en-US"/>
        </w:rPr>
        <w:t>, the decoded picture is marked as "unused for reference".</w:t>
      </w:r>
    </w:p>
    <w:p w:rsidR="006C5518" w:rsidRPr="007D25B0" w:rsidRDefault="00B4106D" w:rsidP="008B3821">
      <w:pPr>
        <w:ind w:left="434" w:hanging="434"/>
        <w:rPr>
          <w:lang w:val="en-US"/>
        </w:rPr>
      </w:pPr>
      <w:ins w:id="1260" w:author="Miska Hannuksela" w:date="2013-10-22T17:16:00Z">
        <w:r w:rsidRPr="007D25B0">
          <w:rPr>
            <w:lang w:val="en-US"/>
          </w:rPr>
          <w:t>–</w:t>
        </w:r>
        <w:r w:rsidRPr="007D25B0">
          <w:rPr>
            <w:lang w:val="en-US"/>
          </w:rPr>
          <w:tab/>
        </w:r>
        <w:r>
          <w:rPr>
            <w:lang w:val="en-US"/>
          </w:rPr>
          <w:t xml:space="preserve">Otherwise, if pic_ref_idc is equal to 2, </w:t>
        </w:r>
      </w:ins>
      <w:ins w:id="1261" w:author="Miska Hannuksela" w:date="2013-10-22T17:17:00Z">
        <w:r w:rsidRPr="007D25B0">
          <w:rPr>
            <w:lang w:val="en-US"/>
          </w:rPr>
          <w:t>the decoded picture is marked as "used for short-term reference"</w:t>
        </w:r>
        <w:r>
          <w:rPr>
            <w:lang w:val="en-US"/>
          </w:rPr>
          <w:t xml:space="preserve"> and </w:t>
        </w:r>
      </w:ins>
      <w:ins w:id="1262" w:author="Miska Hannuksela" w:date="2013-10-22T17:21:00Z">
        <w:r>
          <w:rPr>
            <w:lang w:val="en-US"/>
          </w:rPr>
          <w:t xml:space="preserve">the variable </w:t>
        </w:r>
      </w:ins>
      <w:ins w:id="1263" w:author="Miska Hannuksela" w:date="2013-10-22T17:17:00Z">
        <w:r>
          <w:rPr>
            <w:lang w:val="en-US"/>
          </w:rPr>
          <w:t>IntraLayerNonRefPresentInAUFlag is set equal to 1.</w:t>
        </w:r>
      </w:ins>
    </w:p>
    <w:p w:rsidR="008B3821" w:rsidRPr="007D25B0" w:rsidRDefault="008B3821" w:rsidP="008B3821">
      <w:pPr>
        <w:tabs>
          <w:tab w:val="clear" w:pos="1191"/>
          <w:tab w:val="left" w:pos="1200"/>
        </w:tabs>
        <w:ind w:left="434" w:hanging="434"/>
        <w:rPr>
          <w:lang w:val="en-US"/>
        </w:rPr>
      </w:pPr>
      <w:r w:rsidRPr="007D25B0">
        <w:rPr>
          <w:lang w:val="en-US"/>
        </w:rPr>
        <w:t>–</w:t>
      </w:r>
      <w:r w:rsidRPr="007D25B0">
        <w:rPr>
          <w:lang w:val="en-US"/>
        </w:rPr>
        <w:tab/>
        <w:t>Otherwise, the decoded picture is marked as "used for short-term reference".</w:t>
      </w:r>
    </w:p>
    <w:p w:rsidR="008B3821" w:rsidRPr="007D25B0" w:rsidRDefault="008B3821" w:rsidP="008B3821">
      <w:pPr>
        <w:tabs>
          <w:tab w:val="clear" w:pos="1191"/>
          <w:tab w:val="left" w:pos="1200"/>
        </w:tabs>
        <w:rPr>
          <w:lang w:val="en-US"/>
        </w:rPr>
      </w:pPr>
      <w:r w:rsidRPr="007D25B0">
        <w:rPr>
          <w:lang w:val="en-US"/>
        </w:rPr>
        <w:t>When TemporalId is equal to HighestTid</w:t>
      </w:r>
      <w:ins w:id="1264" w:author="Miska Hannuksela" w:date="2013-10-22T17:21:00Z">
        <w:r w:rsidR="00B4106D">
          <w:rPr>
            <w:lang w:val="en-US"/>
          </w:rPr>
          <w:t xml:space="preserve"> or IntraLayerNonrefPresentInAuFlag is equal to 1</w:t>
        </w:r>
      </w:ins>
      <w:r w:rsidRPr="007D25B0">
        <w:rPr>
          <w:lang w:val="en-US"/>
        </w:rPr>
        <w:t xml:space="preserve">, the marking process for sub-layer non-reference pictures not needed for inter-layer prediction specified in subclause </w:t>
      </w:r>
      <w:r w:rsidR="002D2385" w:rsidRPr="007D25B0">
        <w:fldChar w:fldCharType="begin"/>
      </w:r>
      <w:r w:rsidR="002D2385" w:rsidRPr="007D25B0">
        <w:instrText xml:space="preserve"> REF _Ref343168794 \r \h  \* MERGEFORMAT </w:instrText>
      </w:r>
      <w:r w:rsidR="002D2385" w:rsidRPr="007D25B0">
        <w:fldChar w:fldCharType="separate"/>
      </w:r>
      <w:r w:rsidRPr="007D25B0">
        <w:rPr>
          <w:lang w:val="en-US"/>
        </w:rPr>
        <w:t>F.8.1.2.1</w:t>
      </w:r>
      <w:r w:rsidR="002D2385" w:rsidRPr="007D25B0">
        <w:fldChar w:fldCharType="end"/>
      </w:r>
      <w:r w:rsidRPr="007D25B0">
        <w:rPr>
          <w:lang w:val="en-US"/>
        </w:rPr>
        <w:t xml:space="preserve"> is invoked with latestDecLayerId equal to nuh_layer_id as input.</w:t>
      </w:r>
    </w:p>
    <w:p w:rsidR="008B3821" w:rsidRPr="007D25B0" w:rsidRDefault="008B3821" w:rsidP="008B3821">
      <w:pPr>
        <w:tabs>
          <w:tab w:val="clear" w:pos="1191"/>
          <w:tab w:val="left" w:pos="1200"/>
        </w:tabs>
        <w:rPr>
          <w:lang w:val="en-US"/>
        </w:rPr>
      </w:pPr>
      <w:proofErr w:type="gramStart"/>
      <w:r w:rsidRPr="007D25B0">
        <w:rPr>
          <w:lang w:val="en-US"/>
        </w:rPr>
        <w:t>FirstPicInLayerDecodedFlag[</w:t>
      </w:r>
      <w:proofErr w:type="gramEnd"/>
      <w:r w:rsidRPr="007D25B0">
        <w:rPr>
          <w:lang w:val="en-US"/>
        </w:rPr>
        <w:t> nuh_layer_id ] is set equal to 1.</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Marking process for sub-layer non-reference pictures not needed for inter-layer prediction</w:t>
      </w:r>
    </w:p>
    <w:p w:rsidR="008B3821" w:rsidRPr="007D25B0" w:rsidRDefault="008B3821" w:rsidP="008B3821">
      <w:pPr>
        <w:rPr>
          <w:lang w:val="en-US"/>
        </w:rPr>
      </w:pPr>
      <w:r w:rsidRPr="007D25B0">
        <w:rPr>
          <w:lang w:val="en-US"/>
        </w:rPr>
        <w:t>Input to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a</w:t>
      </w:r>
      <w:proofErr w:type="gramEnd"/>
      <w:r w:rsidRPr="007D25B0">
        <w:rPr>
          <w:lang w:val="en-US"/>
        </w:rPr>
        <w:t xml:space="preserve"> nuh_layer_id value latestDecLayerId</w:t>
      </w:r>
    </w:p>
    <w:p w:rsidR="008B3821" w:rsidRPr="007D25B0" w:rsidRDefault="008B3821" w:rsidP="008B3821">
      <w:pPr>
        <w:rPr>
          <w:lang w:val="en-US"/>
        </w:rPr>
      </w:pPr>
      <w:r w:rsidRPr="007D25B0">
        <w:rPr>
          <w:lang w:val="en-US"/>
        </w:rPr>
        <w:lastRenderedPageBreak/>
        <w:t>Output of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potentially</w:t>
      </w:r>
      <w:proofErr w:type="gramEnd"/>
      <w:r w:rsidRPr="007D25B0">
        <w:rPr>
          <w:lang w:val="en-US"/>
        </w:rPr>
        <w:t xml:space="preserve"> updated marking as "unused for reference" for some decoded pictures</w:t>
      </w:r>
    </w:p>
    <w:p w:rsidR="008B3821" w:rsidRPr="007D25B0" w:rsidRDefault="008B3821" w:rsidP="008B3821">
      <w:pPr>
        <w:pStyle w:val="Note1CharCharCharCharCharChar"/>
        <w:rPr>
          <w:lang w:val="en-US"/>
        </w:rPr>
      </w:pPr>
      <w:r w:rsidRPr="007D25B0">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8B3821" w:rsidRPr="007D25B0" w:rsidRDefault="008B3821" w:rsidP="008B3821">
      <w:pPr>
        <w:numPr>
          <w:ilvl w:val="12"/>
          <w:numId w:val="0"/>
        </w:numPr>
        <w:tabs>
          <w:tab w:val="left" w:pos="-720"/>
        </w:tabs>
        <w:rPr>
          <w:lang w:val="en-US"/>
        </w:rPr>
      </w:pPr>
      <w:r w:rsidRPr="007D25B0">
        <w:rPr>
          <w:lang w:val="en-US"/>
        </w:rPr>
        <w:t xml:space="preserve">The variables </w:t>
      </w:r>
      <w:proofErr w:type="gramStart"/>
      <w:r w:rsidRPr="007D25B0">
        <w:rPr>
          <w:lang w:val="en-US"/>
        </w:rPr>
        <w:t>numTargetDecLayers,</w:t>
      </w:r>
      <w:proofErr w:type="gramEnd"/>
      <w:r w:rsidRPr="007D25B0">
        <w:rPr>
          <w:lang w:val="en-US"/>
        </w:rPr>
        <w:t xml:space="preserve"> and latestDecIdx are derived as follows: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numTargetDecLayers</w:t>
      </w:r>
      <w:proofErr w:type="gramEnd"/>
      <w:r w:rsidRPr="007D25B0">
        <w:rPr>
          <w:lang w:val="en-US"/>
        </w:rPr>
        <w:t xml:space="preserve"> is set equal to the number of entries in TargetDecLayerIdList.</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latestDecIdx</w:t>
      </w:r>
      <w:proofErr w:type="gramEnd"/>
      <w:r w:rsidRPr="007D25B0">
        <w:rPr>
          <w:lang w:val="en-US"/>
        </w:rPr>
        <w:t xml:space="preserve"> is set equal to the value of i for which TargetDecLayerIdList[ i ] is equal to latestDecLayerId.</w:t>
      </w:r>
    </w:p>
    <w:p w:rsidR="008B3821" w:rsidRPr="007D25B0" w:rsidRDefault="008B3821" w:rsidP="008B3821">
      <w:pPr>
        <w:numPr>
          <w:ilvl w:val="12"/>
          <w:numId w:val="0"/>
        </w:numPr>
        <w:tabs>
          <w:tab w:val="left" w:pos="-720"/>
        </w:tabs>
        <w:rPr>
          <w:lang w:val="en-US"/>
        </w:rPr>
      </w:pPr>
      <w:r w:rsidRPr="007D25B0">
        <w:rPr>
          <w:lang w:val="en-US"/>
        </w:rPr>
        <w:t>For i in the range of 0 to latestDecIdx, inclusive, the following applies for marking of pictures as "unused for reference":</w:t>
      </w:r>
    </w:p>
    <w:p w:rsidR="008B3821" w:rsidRPr="007D25B0" w:rsidRDefault="008B3821" w:rsidP="008B3821">
      <w:pPr>
        <w:pStyle w:val="enumlev1"/>
        <w:spacing w:before="136"/>
        <w:ind w:left="403" w:hanging="403"/>
        <w:rPr>
          <w:lang w:val="en-US"/>
        </w:rPr>
      </w:pPr>
      <w:r w:rsidRPr="007D25B0">
        <w:rPr>
          <w:lang w:val="en-US"/>
        </w:rPr>
        <w:t>–</w:t>
      </w:r>
      <w:r w:rsidRPr="007D25B0">
        <w:rPr>
          <w:lang w:val="en-US"/>
        </w:rPr>
        <w:tab/>
        <w:t>Let currPic be the picture in the current access unit with nuh_layer_id equal to TargetDecLayerIdList</w:t>
      </w:r>
      <w:proofErr w:type="gramStart"/>
      <w:r w:rsidRPr="007D25B0">
        <w:rPr>
          <w:lang w:val="en-US"/>
        </w:rPr>
        <w:t>[ i</w:t>
      </w:r>
      <w:proofErr w:type="gramEnd"/>
      <w:r w:rsidRPr="007D25B0">
        <w:rPr>
          <w:lang w:val="en-US"/>
        </w:rPr>
        <w:t> ].</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 xml:space="preserve">When currPic is marked as "used for reference" and </w:t>
      </w:r>
      <w:ins w:id="1265" w:author="Miska Hannuksela" w:date="2013-10-22T17:23:00Z">
        <w:r w:rsidR="00B4106D">
          <w:rPr>
            <w:lang w:val="en-US"/>
          </w:rPr>
          <w:t xml:space="preserve">currPic either </w:t>
        </w:r>
      </w:ins>
      <w:r w:rsidRPr="007D25B0">
        <w:rPr>
          <w:lang w:val="en-US"/>
        </w:rPr>
        <w:t>is a sub-layer non-reference picture</w:t>
      </w:r>
      <w:ins w:id="1266" w:author="Miska Hannuksela" w:date="2013-10-22T17:23:00Z">
        <w:r w:rsidR="00B4106D">
          <w:rPr>
            <w:lang w:val="en-US"/>
          </w:rPr>
          <w:t xml:space="preserve"> with </w:t>
        </w:r>
        <w:r w:rsidR="00B4106D" w:rsidRPr="007D25B0">
          <w:rPr>
            <w:lang w:val="en-US"/>
          </w:rPr>
          <w:t>TemporalId equal to HighestTid</w:t>
        </w:r>
        <w:r w:rsidR="00B4106D">
          <w:rPr>
            <w:lang w:val="en-US"/>
          </w:rPr>
          <w:t xml:space="preserve"> or has pic_ref_idc equal to 2</w:t>
        </w:r>
      </w:ins>
      <w:r w:rsidRPr="007D25B0">
        <w:rPr>
          <w:lang w:val="en-US"/>
        </w:rPr>
        <w:t>,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variable currTid is set equal to the value of TemporalId of currPic.</w:t>
      </w:r>
    </w:p>
    <w:p w:rsidR="008B3821" w:rsidRPr="007D25B0" w:rsidRDefault="008B3821" w:rsidP="008B3821">
      <w:pPr>
        <w:pStyle w:val="enumlev1"/>
        <w:spacing w:before="136"/>
        <w:ind w:left="806" w:hanging="403"/>
        <w:rPr>
          <w:lang w:val="en-US" w:eastAsia="ko-KR"/>
        </w:rPr>
      </w:pPr>
      <w:r w:rsidRPr="007D25B0">
        <w:rPr>
          <w:lang w:val="en-US"/>
        </w:rPr>
        <w:t>–</w:t>
      </w:r>
      <w:r w:rsidRPr="007D25B0">
        <w:rPr>
          <w:lang w:val="en-US"/>
        </w:rPr>
        <w:tab/>
        <w:t>The variable remainingInterLayerReferencesFlag is derived as specified in the following:</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7D25B0">
        <w:rPr>
          <w:sz w:val="20"/>
          <w:lang w:val="en-US"/>
        </w:rPr>
        <w:tab/>
      </w:r>
      <w:r w:rsidRPr="007D25B0">
        <w:rPr>
          <w:sz w:val="20"/>
          <w:lang w:val="en-US"/>
        </w:rPr>
        <w:tab/>
        <w:t>remainingInterLayerReferencesFlag = 0</w:t>
      </w:r>
      <w:r w:rsidRPr="007D25B0">
        <w:rPr>
          <w:sz w:val="20"/>
          <w:lang w:val="en-US"/>
        </w:rPr>
        <w:br/>
      </w:r>
      <w:r w:rsidRPr="007D25B0">
        <w:rPr>
          <w:sz w:val="20"/>
          <w:lang w:val="en-US"/>
        </w:rPr>
        <w:tab/>
      </w:r>
      <w:r w:rsidRPr="007D25B0">
        <w:rPr>
          <w:sz w:val="20"/>
          <w:lang w:val="en-US"/>
        </w:rPr>
        <w:tab/>
        <w:t xml:space="preserve">if </w:t>
      </w:r>
      <w:r w:rsidRPr="007D25B0">
        <w:rPr>
          <w:sz w:val="20"/>
          <w:szCs w:val="20"/>
          <w:lang w:val="en-US"/>
        </w:rPr>
        <w:t xml:space="preserve">( </w:t>
      </w:r>
      <w:r w:rsidRPr="007D25B0">
        <w:rPr>
          <w:sz w:val="20"/>
          <w:lang w:val="en-US"/>
        </w:rPr>
        <w:t>currTid</w:t>
      </w:r>
      <w:r w:rsidRPr="007D25B0">
        <w:rPr>
          <w:sz w:val="20"/>
          <w:szCs w:val="20"/>
          <w:lang w:val="en-US"/>
        </w:rPr>
        <w:t xml:space="preserve">  &lt;=  ( max_tid_il_ref_pics_plus1[ LayerIdxInVps[ TargetDecLayerIdList[ i ] ] ] </w:t>
      </w:r>
      <w:r w:rsidRPr="007D25B0">
        <w:rPr>
          <w:lang w:val="en-US"/>
        </w:rPr>
        <w:t>–</w:t>
      </w:r>
      <w:r w:rsidRPr="007D25B0">
        <w:rPr>
          <w:sz w:val="20"/>
          <w:szCs w:val="20"/>
          <w:lang w:val="en-US"/>
        </w:rPr>
        <w:t>1 ) )</w:t>
      </w:r>
      <w:r w:rsidRPr="007D25B0">
        <w:rPr>
          <w:sz w:val="20"/>
          <w:lang w:val="en-US"/>
        </w:rPr>
        <w:br/>
      </w:r>
      <w:r w:rsidRPr="007D25B0">
        <w:rPr>
          <w:sz w:val="20"/>
          <w:lang w:val="en-US"/>
        </w:rPr>
        <w:tab/>
      </w:r>
      <w:r w:rsidRPr="007D25B0">
        <w:rPr>
          <w:sz w:val="20"/>
          <w:lang w:val="en-US"/>
        </w:rPr>
        <w:tab/>
      </w:r>
      <w:r w:rsidRPr="007D25B0">
        <w:rPr>
          <w:sz w:val="20"/>
          <w:lang w:val="en-US"/>
        </w:rPr>
        <w:tab/>
        <w:t>for( j = latestDecIdx + 1; j &lt; numTargetDecLayers; j++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t>for( k = 0; k &lt; NumDirectRefLayers[ TargetDecLayerIdList[ j ] ]; k++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if( TargetDecLayerIdList[ i ]  = =  RefLayerId[ TargetDecLayerIdList[ j ] ][ k ]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remainingInterLayerReferencesFlag = 1</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When remainingInterLayerReferenceFlag is equal to 0, currPic is marked as "unused for reference".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67" w:name="_Toc366771972"/>
      <w:r w:rsidRPr="007D25B0">
        <w:rPr>
          <w:lang w:val="en-US"/>
        </w:rPr>
        <w:t>Generation of unavailable reference pictures for pictures first in decoding order within a layer</w:t>
      </w:r>
      <w:bookmarkEnd w:id="1267"/>
    </w:p>
    <w:p w:rsidR="008B3821" w:rsidRPr="007D25B0" w:rsidRDefault="008B3821" w:rsidP="008B3821">
      <w:pPr>
        <w:numPr>
          <w:ilvl w:val="12"/>
          <w:numId w:val="0"/>
        </w:numPr>
        <w:tabs>
          <w:tab w:val="left" w:pos="-720"/>
        </w:tabs>
        <w:rPr>
          <w:lang w:val="en-US"/>
        </w:rPr>
      </w:pPr>
      <w:r w:rsidRPr="007D25B0">
        <w:rPr>
          <w:lang w:val="en-US"/>
        </w:rPr>
        <w:t xml:space="preserve">This process is invoked for a picture with nuh_layer_id equal to layerId, when </w:t>
      </w:r>
      <w:proofErr w:type="gramStart"/>
      <w:r w:rsidRPr="007D25B0">
        <w:rPr>
          <w:lang w:val="en-US"/>
        </w:rPr>
        <w:t>FirstPicInLayerDecodedFlag[</w:t>
      </w:r>
      <w:proofErr w:type="gramEnd"/>
      <w:r w:rsidRPr="007D25B0">
        <w:rPr>
          <w:lang w:val="en-US"/>
        </w:rPr>
        <w:t> layerId ] is equal to 0.</w:t>
      </w:r>
    </w:p>
    <w:p w:rsidR="008B3821" w:rsidRPr="007D25B0" w:rsidRDefault="008B3821" w:rsidP="008B3821">
      <w:pPr>
        <w:spacing w:before="60"/>
        <w:ind w:left="288"/>
        <w:rPr>
          <w:sz w:val="18"/>
          <w:szCs w:val="18"/>
          <w:lang w:val="en-US"/>
        </w:rPr>
      </w:pPr>
      <w:r w:rsidRPr="007D25B0">
        <w:rPr>
          <w:sz w:val="18"/>
          <w:szCs w:val="18"/>
          <w:lang w:val="en-US"/>
        </w:rPr>
        <w:t xml:space="preserve">NOTE – A cross-layer random access skipped (CL-RAS) picture is a picture with nuh_layer_id equal to layerId such that </w:t>
      </w:r>
      <w:proofErr w:type="gramStart"/>
      <w:r w:rsidRPr="007D25B0">
        <w:rPr>
          <w:sz w:val="18"/>
          <w:szCs w:val="18"/>
          <w:lang w:val="en-US"/>
        </w:rPr>
        <w:t>LayerInitialisedFlag[</w:t>
      </w:r>
      <w:proofErr w:type="gramEnd"/>
      <w:r w:rsidRPr="007D25B0">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4750D" w:rsidRPr="007D25B0">
        <w:rPr>
          <w:sz w:val="18"/>
          <w:szCs w:val="18"/>
          <w:lang w:val="en-US"/>
        </w:rPr>
        <w:fldChar w:fldCharType="begin"/>
      </w:r>
      <w:r w:rsidRPr="007D25B0">
        <w:rPr>
          <w:sz w:val="18"/>
          <w:szCs w:val="18"/>
          <w:lang w:val="en-US"/>
        </w:rPr>
        <w:instrText xml:space="preserve"> REF _Ref363646510 \r \h </w:instrText>
      </w:r>
      <w:r w:rsidR="007D25B0">
        <w:rPr>
          <w:sz w:val="18"/>
          <w:szCs w:val="18"/>
          <w:lang w:val="en-US"/>
        </w:rPr>
        <w:instrText xml:space="preserve"> \* MERGEFORMAT </w:instrText>
      </w:r>
      <w:r w:rsidR="0074750D" w:rsidRPr="007D25B0">
        <w:rPr>
          <w:sz w:val="18"/>
          <w:szCs w:val="18"/>
          <w:lang w:val="en-US"/>
        </w:rPr>
      </w:r>
      <w:r w:rsidR="0074750D" w:rsidRPr="007D25B0">
        <w:rPr>
          <w:sz w:val="18"/>
          <w:szCs w:val="18"/>
          <w:lang w:val="en-US"/>
        </w:rPr>
        <w:fldChar w:fldCharType="separate"/>
      </w:r>
      <w:r w:rsidRPr="007D25B0">
        <w:rPr>
          <w:sz w:val="18"/>
          <w:szCs w:val="18"/>
          <w:lang w:val="en-US"/>
        </w:rPr>
        <w:t>C</w:t>
      </w:r>
      <w:r w:rsidR="0074750D" w:rsidRPr="007D25B0">
        <w:rPr>
          <w:sz w:val="18"/>
          <w:szCs w:val="18"/>
          <w:lang w:val="en-US"/>
        </w:rPr>
        <w:fldChar w:fldCharType="end"/>
      </w:r>
      <w:r w:rsidRPr="007D25B0">
        <w:rPr>
          <w:sz w:val="18"/>
          <w:szCs w:val="18"/>
          <w:lang w:val="en-US"/>
        </w:rPr>
        <w:t>, CL-RAS pictures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8B3821">
      <w:pPr>
        <w:ind w:left="434" w:hanging="434"/>
        <w:rPr>
          <w:lang w:val="en-US"/>
        </w:rPr>
      </w:pPr>
      <w:r w:rsidRPr="007D25B0">
        <w:rPr>
          <w:lang w:val="en-US"/>
        </w:rPr>
        <w:t>–</w:t>
      </w:r>
      <w:r w:rsidRPr="007D25B0">
        <w:rPr>
          <w:lang w:val="en-US"/>
        </w:rPr>
        <w:tab/>
        <w:t>For each RefPicSetStCurrBefore[ i ], with i in the range of 0 to NumPocStCurrBefore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PocStCurrBefore</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RefPicSetStCurrBefore</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RefPicSetStCurrAfter[ i ], with i in the range of 0 to NumPocStCurrAfter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PocStCurrAfter</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RefPicSetStCurrAfter</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lastRenderedPageBreak/>
        <w:t>–</w:t>
      </w:r>
      <w:r w:rsidRPr="007D25B0">
        <w:rPr>
          <w:lang w:val="en-US"/>
        </w:rPr>
        <w:tab/>
        <w:t>For each RefPicSetStFoll</w:t>
      </w:r>
      <w:proofErr w:type="gramStart"/>
      <w:r w:rsidRPr="007D25B0">
        <w:rPr>
          <w:lang w:val="en-US"/>
        </w:rPr>
        <w:t>[ i</w:t>
      </w:r>
      <w:proofErr w:type="gramEnd"/>
      <w:r w:rsidRPr="007D25B0">
        <w:rPr>
          <w:lang w:val="en-US"/>
        </w:rPr>
        <w:t> ], with i in the range of 0 to NumPocStFoll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PocStFoll</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RefPicSetLtCurr[ i ], with i in the range of 0 to NumPocLtCurr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PocLtCurr</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 xml:space="preserve">The value of slice_pic_order_cnt_lsb for the generated picture is inferred to be equal to </w:t>
      </w:r>
      <w:proofErr w:type="gramStart"/>
      <w:r w:rsidRPr="007D25B0">
        <w:rPr>
          <w:lang w:val="en-US"/>
        </w:rPr>
        <w:t>( PocLtCurr</w:t>
      </w:r>
      <w:proofErr w:type="gramEnd"/>
      <w:r w:rsidRPr="007D25B0">
        <w:rPr>
          <w:lang w:val="en-US"/>
        </w:rPr>
        <w:t>[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RefPicSetLtCurr</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RefPicSetLtFoll</w:t>
      </w:r>
      <w:proofErr w:type="gramStart"/>
      <w:r w:rsidRPr="007D25B0">
        <w:rPr>
          <w:lang w:val="en-US"/>
        </w:rPr>
        <w:t>[ i</w:t>
      </w:r>
      <w:proofErr w:type="gramEnd"/>
      <w:r w:rsidRPr="007D25B0">
        <w:rPr>
          <w:lang w:val="en-US"/>
        </w:rPr>
        <w:t> ], with i in the range of 0 to NumPocLtFoll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PocLtFoll</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 xml:space="preserve">The value of slice_pic_order_cnt_lsb for the generated picture is inferred to be equal to </w:t>
      </w:r>
      <w:proofErr w:type="gramStart"/>
      <w:r w:rsidRPr="007D25B0">
        <w:rPr>
          <w:lang w:val="en-US"/>
        </w:rPr>
        <w:t>( PocLtFoll</w:t>
      </w:r>
      <w:proofErr w:type="gramEnd"/>
      <w:r w:rsidRPr="007D25B0">
        <w:rPr>
          <w:lang w:val="en-US"/>
        </w:rPr>
        <w:t>[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8" w:name="_Toc366771973"/>
      <w:r w:rsidRPr="007D25B0">
        <w:rPr>
          <w:lang w:val="en-US"/>
        </w:rPr>
        <w:t>NAL unit decoding process</w:t>
      </w:r>
      <w:bookmarkEnd w:id="1268"/>
    </w:p>
    <w:p w:rsidR="008B3821" w:rsidRPr="007D25B0" w:rsidRDefault="008B3821" w:rsidP="008B3821">
      <w:pPr>
        <w:pStyle w:val="3N"/>
        <w:rPr>
          <w:lang w:val="en-US"/>
        </w:rPr>
      </w:pPr>
      <w:r w:rsidRPr="007D25B0">
        <w:rPr>
          <w:lang w:val="en-US"/>
        </w:rPr>
        <w:t>The specifications in subclause 8.2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9" w:name="_Toc366771974"/>
      <w:r w:rsidRPr="007D25B0">
        <w:rPr>
          <w:lang w:val="en-US"/>
        </w:rPr>
        <w:t>Slice decoding processes</w:t>
      </w:r>
      <w:bookmarkEnd w:id="1269"/>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70" w:name="_Ref364437598"/>
      <w:bookmarkStart w:id="1271" w:name="_Toc366771975"/>
      <w:r w:rsidRPr="007D25B0">
        <w:rPr>
          <w:lang w:val="en-US"/>
        </w:rPr>
        <w:t>Decoding process for picture order count</w:t>
      </w:r>
      <w:bookmarkEnd w:id="1270"/>
      <w:bookmarkEnd w:id="1271"/>
    </w:p>
    <w:p w:rsidR="008B3821" w:rsidRPr="007D25B0" w:rsidRDefault="008B3821" w:rsidP="008B3821">
      <w:pPr>
        <w:rPr>
          <w:lang w:val="en-US"/>
        </w:rPr>
      </w:pPr>
      <w:r w:rsidRPr="007D25B0">
        <w:rPr>
          <w:lang w:val="en-US"/>
        </w:rPr>
        <w:t>Output of this process is PicOrderCntVal, the picture order count of the current picture.</w:t>
      </w:r>
    </w:p>
    <w:p w:rsidR="008B3821" w:rsidRPr="007D25B0" w:rsidRDefault="008B3821" w:rsidP="008B3821">
      <w:pPr>
        <w:rPr>
          <w:lang w:val="en-US" w:eastAsia="ja-JP"/>
        </w:rPr>
      </w:pPr>
      <w:r w:rsidRPr="007D25B0">
        <w:rPr>
          <w:lang w:val="en-US"/>
        </w:rPr>
        <w:t>Picture order counts are used to identify pictures,</w:t>
      </w:r>
      <w:r w:rsidRPr="007D25B0">
        <w:rPr>
          <w:lang w:val="en-US" w:eastAsia="ja-JP"/>
        </w:rPr>
        <w:t xml:space="preserve"> for deriving motion parameters in merge mode and motion vector prediction, and for decoder conformance checking (see subclause </w:t>
      </w:r>
      <w:r w:rsidRPr="007D25B0">
        <w:rPr>
          <w:lang w:val="en-US"/>
        </w:rPr>
        <w:t>C.5</w:t>
      </w:r>
      <w:r w:rsidRPr="007D25B0">
        <w:rPr>
          <w:lang w:val="en-US" w:eastAsia="ja-JP"/>
        </w:rPr>
        <w:t>).</w:t>
      </w:r>
    </w:p>
    <w:p w:rsidR="008B3821" w:rsidRPr="007D25B0" w:rsidRDefault="008B3821" w:rsidP="008B3821">
      <w:pPr>
        <w:rPr>
          <w:lang w:val="en-US" w:eastAsia="ja-JP"/>
        </w:rPr>
      </w:pPr>
      <w:r w:rsidRPr="007D25B0">
        <w:rPr>
          <w:lang w:val="en-US"/>
        </w:rPr>
        <w:t>Each coded picture is associated with a picture order count variable, denoted as PicOrderCntVal.</w:t>
      </w:r>
    </w:p>
    <w:p w:rsidR="008B3821" w:rsidRPr="007D25B0" w:rsidRDefault="008B3821" w:rsidP="008B3821">
      <w:pPr>
        <w:numPr>
          <w:ilvl w:val="12"/>
          <w:numId w:val="0"/>
        </w:numPr>
        <w:rPr>
          <w:lang w:val="en-US"/>
        </w:rPr>
      </w:pPr>
      <w:r w:rsidRPr="007D25B0">
        <w:rPr>
          <w:lang w:val="en-US"/>
        </w:rPr>
        <w:t>When the current picture is not an IRAP picture with NoRaslOutputFlag equal to 1</w:t>
      </w:r>
      <w:r w:rsidRPr="007D25B0">
        <w:rPr>
          <w:color w:val="000000"/>
          <w:lang w:val="en-US"/>
        </w:rPr>
        <w:t>,</w:t>
      </w:r>
      <w:r w:rsidRPr="007D25B0">
        <w:rPr>
          <w:lang w:val="en-US"/>
        </w:rPr>
        <w:t xml:space="preserve"> the variables prevPicOrderCntLsb and prevPicOrderCntMsb are derived as follows:</w:t>
      </w:r>
    </w:p>
    <w:p w:rsidR="008B3821" w:rsidRPr="007D25B0" w:rsidRDefault="008B3821" w:rsidP="008B3821">
      <w:pPr>
        <w:numPr>
          <w:ilvl w:val="0"/>
          <w:numId w:val="8"/>
        </w:numPr>
        <w:textAlignment w:val="auto"/>
        <w:rPr>
          <w:lang w:val="en-US"/>
        </w:rPr>
      </w:pPr>
      <w:r w:rsidRPr="007D25B0">
        <w:rPr>
          <w:lang w:val="en-US"/>
        </w:rPr>
        <w:t>Let prevTid0Pic be the previous picture in decoding order that has TemporalId equal to 0 and nuh_layer_id equal to nuh_layer_id of the current picture</w:t>
      </w:r>
      <w:r w:rsidRPr="007D25B0">
        <w:rPr>
          <w:color w:val="FF0000"/>
          <w:lang w:val="en-US"/>
        </w:rPr>
        <w:t xml:space="preserve"> </w:t>
      </w:r>
      <w:r w:rsidRPr="007D25B0">
        <w:rPr>
          <w:lang w:val="en-US"/>
        </w:rPr>
        <w:t>and that is not a RASL picture, a RADL picture, or a sub-layer non-reference picture, and let prevPicOrderCnt be equal to PicOrderCntVal of prevTid0Pic.</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prevPicOrderCntLsb is set equal to prevPicOrderCnt &amp; </w:t>
      </w:r>
      <w:proofErr w:type="gramStart"/>
      <w:r w:rsidRPr="007D25B0">
        <w:rPr>
          <w:lang w:val="en-US"/>
        </w:rPr>
        <w:t>( MaxPicOrderCntLsb</w:t>
      </w:r>
      <w:proofErr w:type="gramEnd"/>
      <w:r w:rsidRPr="007D25B0">
        <w:rPr>
          <w:lang w:val="en-US"/>
        </w:rPr>
        <w:t> − 1 ).</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prevPicOrderCntMsb is set equal to prevPicOrderCnt − prevPicOrderCntLsb.</w:t>
      </w:r>
    </w:p>
    <w:p w:rsidR="008B3821" w:rsidRPr="007D25B0" w:rsidRDefault="008B3821" w:rsidP="008B3821">
      <w:pPr>
        <w:numPr>
          <w:ilvl w:val="12"/>
          <w:numId w:val="0"/>
        </w:numPr>
        <w:rPr>
          <w:lang w:val="en-US"/>
        </w:rPr>
      </w:pPr>
      <w:r w:rsidRPr="007D25B0">
        <w:rPr>
          <w:lang w:val="en-US"/>
        </w:rPr>
        <w:t>The variable PicOrderCntMsb of the current picture is derived as follows:</w:t>
      </w:r>
    </w:p>
    <w:p w:rsidR="007A6631" w:rsidRPr="007D25B0" w:rsidRDefault="008B3821" w:rsidP="008B3821">
      <w:pPr>
        <w:numPr>
          <w:ilvl w:val="0"/>
          <w:numId w:val="8"/>
        </w:numPr>
        <w:tabs>
          <w:tab w:val="left" w:pos="360"/>
        </w:tabs>
        <w:textAlignment w:val="auto"/>
        <w:rPr>
          <w:lang w:val="en-US"/>
        </w:rPr>
      </w:pPr>
      <w:r w:rsidRPr="007D25B0">
        <w:rPr>
          <w:lang w:val="en-US"/>
        </w:rPr>
        <w:t>If the current picture is an IRAP picture with NoRaslOutputFlag equal to 1, PicOrderCntMsb is set equal to 0.</w:t>
      </w:r>
    </w:p>
    <w:p w:rsidR="008B3821" w:rsidRPr="007D25B0" w:rsidRDefault="008B3821" w:rsidP="008B3821">
      <w:pPr>
        <w:numPr>
          <w:ilvl w:val="0"/>
          <w:numId w:val="8"/>
        </w:numPr>
        <w:tabs>
          <w:tab w:val="left" w:pos="360"/>
        </w:tabs>
        <w:textAlignment w:val="auto"/>
        <w:rPr>
          <w:lang w:val="en-US"/>
        </w:rPr>
      </w:pPr>
      <w:r w:rsidRPr="007D25B0">
        <w:rPr>
          <w:lang w:val="en-US"/>
        </w:rPr>
        <w:t>Otherwise, PicOrderCntMsb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sz w:val="20"/>
          <w:lang w:val="en-US"/>
        </w:rPr>
      </w:pPr>
      <w:r w:rsidRPr="007D25B0">
        <w:rPr>
          <w:sz w:val="20"/>
          <w:lang w:val="en-US"/>
        </w:rPr>
        <w:lastRenderedPageBreak/>
        <w:t>if( ( slice_</w:t>
      </w:r>
      <w:r w:rsidRPr="007D25B0">
        <w:rPr>
          <w:sz w:val="20"/>
          <w:szCs w:val="20"/>
          <w:lang w:val="en-US"/>
        </w:rPr>
        <w:t>pic_order_cnt_lsb</w:t>
      </w:r>
      <w:r w:rsidRPr="007D25B0">
        <w:rPr>
          <w:sz w:val="20"/>
          <w:lang w:val="en-US"/>
        </w:rPr>
        <w:t xml:space="preserve"> &lt; prevPicOrderCntLsb )  &amp;&amp;</w:t>
      </w:r>
      <w:r w:rsidRPr="007D25B0">
        <w:rPr>
          <w:sz w:val="20"/>
          <w:lang w:val="en-US"/>
        </w:rPr>
        <w:br/>
      </w:r>
      <w:r w:rsidRPr="007D25B0">
        <w:rPr>
          <w:sz w:val="20"/>
          <w:lang w:val="en-US"/>
        </w:rPr>
        <w:tab/>
      </w:r>
      <w:r w:rsidRPr="007D25B0">
        <w:rPr>
          <w:sz w:val="20"/>
          <w:lang w:val="en-US"/>
        </w:rPr>
        <w:tab/>
        <w:t>( ( prevPicOrderCntLsb − slice_</w:t>
      </w:r>
      <w:r w:rsidRPr="007D25B0">
        <w:rPr>
          <w:sz w:val="20"/>
          <w:szCs w:val="20"/>
          <w:lang w:val="en-US"/>
        </w:rPr>
        <w:t xml:space="preserve">pic_order_cnt_lsb </w:t>
      </w:r>
      <w:r w:rsidRPr="007D25B0">
        <w:rPr>
          <w:sz w:val="20"/>
          <w:lang w:val="en-US"/>
        </w:rPr>
        <w:t>)  &gt;=  ( MaxPicOrderCntLsb / 2 ) ) )</w:t>
      </w:r>
      <w:r w:rsidRPr="007D25B0">
        <w:rPr>
          <w:sz w:val="20"/>
          <w:lang w:val="en-US"/>
        </w:rPr>
        <w:br/>
      </w:r>
      <w:r w:rsidRPr="007D25B0">
        <w:rPr>
          <w:sz w:val="20"/>
          <w:lang w:val="en-US"/>
        </w:rPr>
        <w:tab/>
        <w:t>PicOrderCntMsb = prevPicOrderCntMsb + MaxPicOrderCntLsb</w:t>
      </w:r>
      <w:r w:rsidRPr="007D25B0">
        <w:rPr>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29</w:t>
      </w:r>
      <w:r w:rsidR="0074750D" w:rsidRPr="007D25B0">
        <w:rPr>
          <w:sz w:val="20"/>
          <w:szCs w:val="20"/>
          <w:lang w:val="en-US"/>
        </w:rPr>
        <w:fldChar w:fldCharType="end"/>
      </w:r>
      <w:r w:rsidRPr="007D25B0">
        <w:rPr>
          <w:sz w:val="20"/>
          <w:szCs w:val="20"/>
          <w:lang w:val="en-US"/>
        </w:rPr>
        <w:t>)</w:t>
      </w:r>
      <w:r w:rsidRPr="007D25B0">
        <w:rPr>
          <w:sz w:val="20"/>
          <w:lang w:val="en-US"/>
        </w:rPr>
        <w:br/>
        <w:t>else if( (slice_</w:t>
      </w:r>
      <w:r w:rsidRPr="007D25B0">
        <w:rPr>
          <w:sz w:val="20"/>
          <w:szCs w:val="20"/>
          <w:lang w:val="en-US"/>
        </w:rPr>
        <w:t>pic_order_cnt_lsb</w:t>
      </w:r>
      <w:r w:rsidRPr="007D25B0">
        <w:rPr>
          <w:sz w:val="20"/>
          <w:lang w:val="en-US"/>
        </w:rPr>
        <w:t xml:space="preserve"> &gt; prevPicOrderCntLsb )  &amp;&amp;</w:t>
      </w:r>
      <w:r w:rsidRPr="007D25B0">
        <w:rPr>
          <w:sz w:val="20"/>
          <w:lang w:val="en-US"/>
        </w:rPr>
        <w:br/>
      </w:r>
      <w:r w:rsidRPr="007D25B0">
        <w:rPr>
          <w:sz w:val="20"/>
          <w:lang w:val="en-US"/>
        </w:rPr>
        <w:tab/>
      </w:r>
      <w:r w:rsidRPr="007D25B0">
        <w:rPr>
          <w:sz w:val="20"/>
          <w:lang w:val="en-US"/>
        </w:rPr>
        <w:tab/>
        <w:t>( (slice_</w:t>
      </w:r>
      <w:r w:rsidRPr="007D25B0">
        <w:rPr>
          <w:sz w:val="20"/>
          <w:szCs w:val="20"/>
          <w:lang w:val="en-US"/>
        </w:rPr>
        <w:t>pic_order_cnt_lsb</w:t>
      </w:r>
      <w:r w:rsidRPr="007D25B0">
        <w:rPr>
          <w:sz w:val="20"/>
          <w:lang w:val="en-US"/>
        </w:rPr>
        <w:t xml:space="preserve"> − prevPicOrderCntLsb ) &gt; ( MaxPicOrderCntLsb / 2 ) ) )</w:t>
      </w:r>
      <w:r w:rsidRPr="007D25B0">
        <w:rPr>
          <w:sz w:val="20"/>
          <w:lang w:val="en-US"/>
        </w:rPr>
        <w:br/>
      </w:r>
      <w:r w:rsidRPr="007D25B0">
        <w:rPr>
          <w:sz w:val="20"/>
          <w:lang w:val="en-US"/>
        </w:rPr>
        <w:tab/>
        <w:t>PicOrderCntMsb = prevPicOrderCntMsb − MaxPicOrderCntLsb</w:t>
      </w:r>
      <w:r w:rsidRPr="007D25B0">
        <w:rPr>
          <w:sz w:val="20"/>
          <w:lang w:val="en-US"/>
        </w:rPr>
        <w:br/>
        <w:t>else</w:t>
      </w:r>
      <w:r w:rsidRPr="007D25B0">
        <w:rPr>
          <w:sz w:val="20"/>
          <w:lang w:val="en-US"/>
        </w:rPr>
        <w:br/>
      </w:r>
      <w:r w:rsidRPr="007D25B0">
        <w:rPr>
          <w:sz w:val="20"/>
          <w:lang w:val="en-US"/>
        </w:rPr>
        <w:tab/>
        <w:t>PicOrderCntMsb = prevPicOrderCntMsb</w:t>
      </w:r>
    </w:p>
    <w:p w:rsidR="008B3821" w:rsidRPr="007D25B0" w:rsidRDefault="008B3821" w:rsidP="008B3821">
      <w:pPr>
        <w:rPr>
          <w:lang w:val="en-US"/>
        </w:rPr>
      </w:pPr>
      <w:r w:rsidRPr="007D25B0">
        <w:rPr>
          <w:lang w:val="en-US"/>
        </w:rPr>
        <w:t>PicOrderCntVal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ind w:left="567"/>
        <w:rPr>
          <w:sz w:val="20"/>
          <w:lang w:val="en-US"/>
        </w:rPr>
      </w:pPr>
      <w:r w:rsidRPr="007D25B0">
        <w:rPr>
          <w:sz w:val="20"/>
          <w:lang w:val="en-US"/>
        </w:rPr>
        <w:t>PicOrderCntVal = PicOrderCntMsb + slice_</w:t>
      </w:r>
      <w:r w:rsidRPr="007D25B0">
        <w:rPr>
          <w:sz w:val="20"/>
          <w:szCs w:val="20"/>
          <w:lang w:val="en-US"/>
        </w:rPr>
        <w:t>pic_order_cnt_lsb</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30</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All IDR pictures will have PicOrderCntVal equal to 0 since slice_pic_order_cnt_lsb is inferred to be 0 for IDR pictures and prevPicOrderCntLsb and prevPicOrderCntMsb are both set equal to 0.</w:t>
      </w:r>
    </w:p>
    <w:p w:rsidR="008B3821" w:rsidRPr="007D25B0" w:rsidRDefault="008B3821" w:rsidP="008B3821">
      <w:pPr>
        <w:rPr>
          <w:lang w:val="en-US"/>
        </w:rPr>
      </w:pPr>
      <w:r w:rsidRPr="007D25B0">
        <w:rPr>
          <w:lang w:val="en-US" w:eastAsia="ja-JP"/>
        </w:rPr>
        <w:t xml:space="preserve">When </w:t>
      </w:r>
      <w:r w:rsidRPr="007D25B0">
        <w:rPr>
          <w:lang w:val="en-US"/>
        </w:rPr>
        <w:t>poc_reset_flag is equal to 1, the following steps apply in the order listed:</w:t>
      </w:r>
    </w:p>
    <w:p w:rsidR="008B3821" w:rsidRPr="007D25B0" w:rsidRDefault="008B3821" w:rsidP="008B3821">
      <w:pPr>
        <w:numPr>
          <w:ilvl w:val="0"/>
          <w:numId w:val="8"/>
        </w:numPr>
        <w:textAlignment w:val="auto"/>
        <w:rPr>
          <w:lang w:val="en-US" w:eastAsia="ja-JP"/>
        </w:rPr>
      </w:pPr>
      <w:r w:rsidRPr="007D25B0">
        <w:rPr>
          <w:lang w:val="en-US"/>
        </w:rPr>
        <w:t>The PicOrderCntVal of each picture that is in the DPB and belongs to the same layer as the current picture is decremented by PicOrderCntVal.</w:t>
      </w:r>
    </w:p>
    <w:p w:rsidR="008B3821" w:rsidRPr="007D25B0" w:rsidRDefault="008B3821" w:rsidP="008B3821">
      <w:pPr>
        <w:numPr>
          <w:ilvl w:val="0"/>
          <w:numId w:val="8"/>
        </w:numPr>
        <w:textAlignment w:val="auto"/>
        <w:rPr>
          <w:lang w:val="en-US" w:eastAsia="ja-JP"/>
        </w:rPr>
      </w:pPr>
      <w:r w:rsidRPr="007D25B0">
        <w:rPr>
          <w:lang w:val="en-US"/>
        </w:rPr>
        <w:t>PicOrderCntVal is set equal to 0.</w:t>
      </w:r>
    </w:p>
    <w:p w:rsidR="008B3821" w:rsidRPr="007D25B0" w:rsidRDefault="008B3821" w:rsidP="008B3821">
      <w:pPr>
        <w:rPr>
          <w:lang w:val="en-US"/>
        </w:rPr>
      </w:pPr>
      <w:r w:rsidRPr="007D25B0">
        <w:rPr>
          <w:lang w:val="en-US" w:eastAsia="ja-JP"/>
        </w:rPr>
        <w:t>The value of PicOrderCntVal</w:t>
      </w:r>
      <w:r w:rsidRPr="007D25B0">
        <w:rPr>
          <w:lang w:val="en-US"/>
        </w:rPr>
        <w:t xml:space="preserve"> shall be in the range of −2</w:t>
      </w:r>
      <w:r w:rsidRPr="007D25B0">
        <w:rPr>
          <w:vertAlign w:val="superscript"/>
          <w:lang w:val="en-US"/>
        </w:rPr>
        <w:t>31</w:t>
      </w:r>
      <w:r w:rsidRPr="007D25B0">
        <w:rPr>
          <w:lang w:val="en-US"/>
        </w:rPr>
        <w:t xml:space="preserve"> to 2</w:t>
      </w:r>
      <w:r w:rsidRPr="007D25B0">
        <w:rPr>
          <w:vertAlign w:val="superscript"/>
          <w:lang w:val="en-US"/>
        </w:rPr>
        <w:t>31</w:t>
      </w:r>
      <w:r w:rsidRPr="007D25B0">
        <w:rPr>
          <w:lang w:val="en-US"/>
        </w:rPr>
        <w:t> − 1, inclusive. In one CVS, the PicOrderCntVal values for any two coded pictures in the same layer shall not be the same.</w:t>
      </w:r>
    </w:p>
    <w:p w:rsidR="008B3821" w:rsidRPr="007D25B0" w:rsidRDefault="008B3821" w:rsidP="008B3821">
      <w:pPr>
        <w:rPr>
          <w:lang w:val="en-US"/>
        </w:rPr>
      </w:pPr>
      <w:r w:rsidRPr="007D25B0">
        <w:rPr>
          <w:lang w:val="en-US"/>
        </w:rPr>
        <w:t xml:space="preserve">The function </w:t>
      </w:r>
      <w:proofErr w:type="gramStart"/>
      <w:r w:rsidRPr="007D25B0">
        <w:rPr>
          <w:lang w:val="en-US"/>
        </w:rPr>
        <w:t>PicOrderCnt(</w:t>
      </w:r>
      <w:proofErr w:type="gramEnd"/>
      <w:r w:rsidRPr="007D25B0">
        <w:rPr>
          <w:lang w:val="en-US"/>
        </w:rPr>
        <w:t xml:space="preserve"> picX ) is specified as follows:</w:t>
      </w:r>
    </w:p>
    <w:p w:rsidR="008B3821" w:rsidRPr="007D25B0" w:rsidRDefault="008B3821" w:rsidP="008B3821">
      <w:pPr>
        <w:pStyle w:val="Equation"/>
        <w:ind w:left="567"/>
        <w:rPr>
          <w:sz w:val="20"/>
          <w:lang w:val="en-US"/>
        </w:rPr>
      </w:pPr>
      <w:proofErr w:type="gramStart"/>
      <w:r w:rsidRPr="007D25B0">
        <w:rPr>
          <w:sz w:val="20"/>
          <w:lang w:val="en-US"/>
        </w:rPr>
        <w:t>PicOrderCnt(</w:t>
      </w:r>
      <w:proofErr w:type="gramEnd"/>
      <w:r w:rsidRPr="007D25B0">
        <w:rPr>
          <w:sz w:val="20"/>
          <w:lang w:val="en-US"/>
        </w:rPr>
        <w:t xml:space="preserve"> picX ) = PicOrderCntVal of the picture picX</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31</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 xml:space="preserve">The function </w:t>
      </w:r>
      <w:proofErr w:type="gramStart"/>
      <w:r w:rsidRPr="007D25B0">
        <w:rPr>
          <w:lang w:val="en-US"/>
        </w:rPr>
        <w:t>DiffPicOrderCnt(</w:t>
      </w:r>
      <w:proofErr w:type="gramEnd"/>
      <w:r w:rsidRPr="007D25B0">
        <w:rPr>
          <w:lang w:val="en-US"/>
        </w:rPr>
        <w:t> picA, picB ) is specified as follows:</w:t>
      </w:r>
    </w:p>
    <w:p w:rsidR="008B3821" w:rsidRPr="007D25B0" w:rsidRDefault="008B3821" w:rsidP="008B3821">
      <w:pPr>
        <w:pStyle w:val="Equation"/>
        <w:ind w:left="567"/>
        <w:rPr>
          <w:sz w:val="20"/>
          <w:lang w:val="en-US"/>
        </w:rPr>
      </w:pPr>
      <w:proofErr w:type="gramStart"/>
      <w:r w:rsidRPr="007D25B0">
        <w:rPr>
          <w:sz w:val="20"/>
          <w:lang w:val="en-US"/>
        </w:rPr>
        <w:t>DiffPicOrderCnt(</w:t>
      </w:r>
      <w:proofErr w:type="gramEnd"/>
      <w:r w:rsidRPr="007D25B0">
        <w:rPr>
          <w:sz w:val="20"/>
          <w:lang w:val="en-US"/>
        </w:rPr>
        <w:t xml:space="preserve"> picA, picB ) = PicOrderCnt( picA ) − PicOrderCnt( picB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32</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 xml:space="preserve">The bitstream shall not contain data that result in values of </w:t>
      </w:r>
      <w:proofErr w:type="gramStart"/>
      <w:r w:rsidRPr="007D25B0">
        <w:rPr>
          <w:lang w:val="en-US"/>
        </w:rPr>
        <w:t>DiffPicOrderCnt(</w:t>
      </w:r>
      <w:proofErr w:type="gramEnd"/>
      <w:r w:rsidRPr="007D25B0">
        <w:rPr>
          <w:lang w:val="en-US"/>
        </w:rPr>
        <w:t> picA, picB ) used in the decoding process that are not in the range of −2</w:t>
      </w:r>
      <w:r w:rsidRPr="007D25B0">
        <w:rPr>
          <w:vertAlign w:val="superscript"/>
          <w:lang w:val="en-US"/>
        </w:rPr>
        <w:t>15</w:t>
      </w:r>
      <w:r w:rsidRPr="007D25B0">
        <w:rPr>
          <w:lang w:val="en-US"/>
        </w:rPr>
        <w:t xml:space="preserve"> to 2</w:t>
      </w:r>
      <w:r w:rsidRPr="007D25B0">
        <w:rPr>
          <w:vertAlign w:val="superscript"/>
          <w:lang w:val="en-US"/>
        </w:rPr>
        <w:t>15</w:t>
      </w:r>
      <w:r w:rsidRPr="007D25B0">
        <w:rPr>
          <w:lang w:val="en-US"/>
        </w:rPr>
        <w:t> − 1, inclusive.</w:t>
      </w:r>
    </w:p>
    <w:p w:rsidR="008B3821" w:rsidRPr="007D25B0" w:rsidRDefault="008B3821" w:rsidP="008B3821">
      <w:pPr>
        <w:pStyle w:val="3N"/>
        <w:ind w:left="403"/>
        <w:rPr>
          <w:sz w:val="18"/>
          <w:szCs w:val="18"/>
          <w:lang w:val="en-US"/>
        </w:rPr>
      </w:pPr>
      <w:r w:rsidRPr="007D25B0">
        <w:rPr>
          <w:sz w:val="18"/>
          <w:szCs w:val="18"/>
          <w:lang w:val="en-US"/>
        </w:rPr>
        <w:t>NOTE </w:t>
      </w:r>
      <w:fldSimple w:instr=" SEQ NoteCounter \s 9 \* MERGEFORMAT ">
        <w:r w:rsidRPr="007D25B0">
          <w:rPr>
            <w:noProof/>
            <w:sz w:val="18"/>
            <w:szCs w:val="18"/>
            <w:lang w:val="en-US"/>
          </w:rPr>
          <w:t>2</w:t>
        </w:r>
      </w:fldSimple>
      <w:r w:rsidRPr="007D25B0">
        <w:rPr>
          <w:sz w:val="18"/>
          <w:szCs w:val="18"/>
          <w:lang w:val="en-US"/>
        </w:rPr>
        <w:t> – Let X be the current picture and Y and Z be two other pictures in the same sequence, Y and Z are considered to be in the same output order direction from X when both DiffPicOrderCnt</w:t>
      </w:r>
      <w:proofErr w:type="gramStart"/>
      <w:r w:rsidRPr="007D25B0">
        <w:rPr>
          <w:sz w:val="18"/>
          <w:szCs w:val="18"/>
          <w:lang w:val="en-US"/>
        </w:rPr>
        <w:t>( X</w:t>
      </w:r>
      <w:proofErr w:type="gramEnd"/>
      <w:r w:rsidRPr="007D25B0">
        <w:rPr>
          <w:sz w:val="18"/>
          <w:szCs w:val="18"/>
          <w:lang w:val="en-US"/>
        </w:rPr>
        <w:t>, Y ) and DiffPicOrderCnt( X, Z ) are positive or both are negative.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72" w:name="_Ref364437627"/>
      <w:bookmarkStart w:id="1273" w:name="_Toc366771976"/>
      <w:r w:rsidRPr="007D25B0">
        <w:rPr>
          <w:lang w:val="en-US"/>
        </w:rPr>
        <w:t>Decoding process for reference picture set</w:t>
      </w:r>
      <w:bookmarkEnd w:id="1272"/>
      <w:bookmarkEnd w:id="1273"/>
    </w:p>
    <w:p w:rsidR="008B3821" w:rsidRPr="007D25B0" w:rsidRDefault="008B3821" w:rsidP="008B3821">
      <w:pPr>
        <w:rPr>
          <w:lang w:val="en-US"/>
        </w:rPr>
      </w:pPr>
      <w:r w:rsidRPr="007D25B0">
        <w:rPr>
          <w:lang w:val="en-US"/>
        </w:rPr>
        <w:t>This process is invoked once per picture, after decoding of a slice header but prior to the decoding of any coding unit and prior to the decoding process for reference picture list construction for the slice as specified in subclause 8.3.3. This process may result in one or more reference pictures in the DPB being marked as "unused for reference" or "used for long-term reference". This subclause marks only the pictures with the same value of nuh_layer_id and does not mark any picture with a nuh_layer_id different from the current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The RPS is an absolute description of the reference pictures used in the decoding process of the current and future coded pictures. The RPS signalling is explicit in the sense that all reference pictures included in the RPS are listed explicitly.</w:t>
      </w:r>
    </w:p>
    <w:p w:rsidR="008B3821" w:rsidRPr="007D25B0" w:rsidRDefault="008B3821" w:rsidP="008B3821">
      <w:pPr>
        <w:rPr>
          <w:lang w:val="en-US"/>
        </w:rPr>
      </w:pPr>
      <w:r w:rsidRPr="007D25B0">
        <w:rPr>
          <w:lang w:val="en-US"/>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8B3821" w:rsidRPr="007D25B0" w:rsidRDefault="008B3821" w:rsidP="008B3821">
      <w:pPr>
        <w:rPr>
          <w:lang w:val="en-US"/>
        </w:rPr>
      </w:pPr>
      <w:r w:rsidRPr="007D25B0">
        <w:rPr>
          <w:lang w:val="en-US"/>
        </w:rPr>
        <w:t>The variable currPicLayerId is set to be the nuh_layer_id of the current picture.</w:t>
      </w:r>
    </w:p>
    <w:p w:rsidR="008B3821" w:rsidRPr="007D25B0" w:rsidRDefault="008B3821" w:rsidP="008B3821">
      <w:pPr>
        <w:rPr>
          <w:lang w:val="en-US"/>
        </w:rPr>
      </w:pPr>
      <w:r w:rsidRPr="007D25B0">
        <w:rPr>
          <w:lang w:val="en-US"/>
        </w:rPr>
        <w:t>When the current picture is an IRAP picture with NoRaslOutputFlag equal to 1, all reference pictures with nuh_layer_id equal to currPicLayerId currently in the DPB (if any) are marked as "unused for reference".</w:t>
      </w:r>
    </w:p>
    <w:p w:rsidR="008B3821" w:rsidRPr="007D25B0" w:rsidRDefault="008B3821" w:rsidP="008B3821">
      <w:pPr>
        <w:rPr>
          <w:lang w:val="en-US"/>
        </w:rPr>
      </w:pPr>
      <w:r w:rsidRPr="007D25B0">
        <w:rPr>
          <w:lang w:val="en-US"/>
        </w:rPr>
        <w:t>Short-term reference pictures are identified by their PicOrderCntVal values. Long-term reference pictures are identified either by their PicOrderCntVal values or their slice_pic_order_cnt_lsb values.</w:t>
      </w:r>
    </w:p>
    <w:p w:rsidR="008B3821" w:rsidRPr="007D25B0" w:rsidRDefault="008B3821" w:rsidP="008B3821">
      <w:pPr>
        <w:rPr>
          <w:lang w:val="en-US" w:eastAsia="ko-KR"/>
        </w:rPr>
      </w:pPr>
      <w:r w:rsidRPr="007D25B0">
        <w:rPr>
          <w:lang w:val="en-US"/>
        </w:rPr>
        <w:t xml:space="preserve">Five lists of picture order count values are constructed to derive the RPS. These five lists are </w:t>
      </w:r>
      <w:r w:rsidRPr="007D25B0">
        <w:rPr>
          <w:lang w:val="en-US"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Otherwise, the following applies:</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ind w:left="562"/>
        <w:jc w:val="left"/>
        <w:rPr>
          <w:lang w:val="en-US" w:eastAsia="ko-KR"/>
        </w:rPr>
      </w:pPr>
      <w:r w:rsidRPr="007D25B0">
        <w:rPr>
          <w:lang w:val="en-US"/>
        </w:rPr>
        <w:t>for( i = 0, j = 0, k = 0; i &lt; NumNegativePics[ Curr</w:t>
      </w:r>
      <w:r w:rsidRPr="007D25B0">
        <w:rPr>
          <w:bCs/>
          <w:lang w:val="en-US"/>
        </w:rPr>
        <w:t>RpsIdx</w:t>
      </w:r>
      <w:r w:rsidRPr="007D25B0">
        <w:rPr>
          <w:lang w:val="en-US"/>
        </w:rPr>
        <w:t> ] ; i++ )</w:t>
      </w:r>
      <w:r w:rsidRPr="007D25B0">
        <w:rPr>
          <w:lang w:val="en-US"/>
        </w:rPr>
        <w:br/>
      </w:r>
      <w:r w:rsidRPr="007D25B0">
        <w:rPr>
          <w:lang w:val="en-US"/>
        </w:rPr>
        <w:tab/>
        <w:t>if(</w:t>
      </w:r>
      <w:r w:rsidRPr="007D25B0">
        <w:rPr>
          <w:bCs/>
          <w:lang w:val="en-US"/>
        </w:rPr>
        <w:t xml:space="preserve"> UsedByCurrPicS0[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PocStCurrBefore[ j++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eastAsia="ko-KR"/>
        </w:rPr>
        <w:t>NumPocStCurrBefore = j</w:t>
      </w:r>
      <w:r w:rsidRPr="007D25B0">
        <w:rPr>
          <w:lang w:val="en-US"/>
        </w:rPr>
        <w:br/>
      </w:r>
      <w:r w:rsidRPr="007D25B0">
        <w:rPr>
          <w:lang w:val="en-US"/>
        </w:rPr>
        <w:br/>
        <w:t>for( i = 0, j = 0; i &lt; NumPositivePics[ Curr</w:t>
      </w:r>
      <w:r w:rsidRPr="007D25B0">
        <w:rPr>
          <w:bCs/>
          <w:lang w:val="en-US"/>
        </w:rPr>
        <w:t>RpsIdx</w:t>
      </w:r>
      <w:r w:rsidRPr="007D25B0">
        <w:rPr>
          <w:lang w:val="en-US"/>
        </w:rPr>
        <w:t> ]; i++ )</w:t>
      </w:r>
      <w:r w:rsidRPr="007D25B0">
        <w:rPr>
          <w:lang w:val="en-US"/>
        </w:rPr>
        <w:br/>
      </w:r>
      <w:r w:rsidRPr="007D25B0">
        <w:rPr>
          <w:lang w:val="en-US"/>
        </w:rPr>
        <w:tab/>
        <w:t>if( Used</w:t>
      </w:r>
      <w:r w:rsidRPr="007D25B0">
        <w:rPr>
          <w:bCs/>
          <w:lang w:val="en-US"/>
        </w:rPr>
        <w:t>ByCurrPicS1[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PocStCurrAfter[ j++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eastAsia="ko-KR"/>
        </w:rPr>
        <w:t>NumPocStCurrAfter = j</w:t>
      </w:r>
      <w:r w:rsidRPr="007D25B0">
        <w:rPr>
          <w:lang w:val="en-US" w:eastAsia="ko-KR"/>
        </w:rPr>
        <w:br/>
        <w:t>NumPocStFoll = k</w:t>
      </w:r>
      <w:r w:rsidRPr="007D25B0">
        <w:rPr>
          <w:lang w:val="en-US"/>
        </w:rPr>
        <w:tab/>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33</w:t>
      </w:r>
      <w:r w:rsidR="0074750D" w:rsidRPr="007D25B0">
        <w:rPr>
          <w:lang w:val="en-US"/>
        </w:rPr>
        <w:fldChar w:fldCharType="end"/>
      </w:r>
      <w:r w:rsidRPr="007D25B0">
        <w:rPr>
          <w:lang w:val="en-US"/>
        </w:rPr>
        <w:t>)</w:t>
      </w:r>
      <w:r w:rsidRPr="007D25B0">
        <w:rPr>
          <w:lang w:val="en-US"/>
        </w:rPr>
        <w:br/>
        <w:t xml:space="preserve">for( i = 0, j = 0, k = 0; i &lt; </w:t>
      </w:r>
      <w:r w:rsidRPr="007D25B0">
        <w:rPr>
          <w:bCs/>
          <w:lang w:val="en-US"/>
        </w:rPr>
        <w:t>num_long_term_sps + num_long_term_pics</w:t>
      </w:r>
      <w:r w:rsidRPr="007D25B0">
        <w:rPr>
          <w:lang w:val="en-US"/>
        </w:rPr>
        <w:t>; i++ ) {</w:t>
      </w:r>
      <w:r w:rsidRPr="007D25B0">
        <w:rPr>
          <w:lang w:val="en-US"/>
        </w:rPr>
        <w:br/>
      </w:r>
      <w:r w:rsidRPr="007D25B0">
        <w:rPr>
          <w:lang w:val="en-US"/>
        </w:rPr>
        <w:tab/>
        <w:t>pocLt = PocLsbLt[ i ]</w:t>
      </w:r>
      <w:r w:rsidRPr="007D25B0">
        <w:rPr>
          <w:lang w:val="en-US"/>
        </w:rPr>
        <w:br/>
      </w:r>
      <w:r w:rsidRPr="007D25B0">
        <w:rPr>
          <w:lang w:val="en-US"/>
        </w:rPr>
        <w:tab/>
        <w:t>if( delta_poc_msb_present_flag[ i ] )</w:t>
      </w:r>
      <w:r w:rsidRPr="007D25B0">
        <w:rPr>
          <w:lang w:val="en-US"/>
        </w:rPr>
        <w:br/>
      </w:r>
      <w:r w:rsidRPr="007D25B0">
        <w:rPr>
          <w:lang w:val="en-US"/>
        </w:rPr>
        <w:tab/>
      </w:r>
      <w:r w:rsidRPr="007D25B0">
        <w:rPr>
          <w:lang w:val="en-US"/>
        </w:rPr>
        <w:tab/>
        <w:t xml:space="preserve">pocLt  +=  PicOrderCntVal − </w:t>
      </w:r>
      <w:r w:rsidRPr="007D25B0">
        <w:rPr>
          <w:lang w:val="en-US"/>
        </w:rPr>
        <w:tab/>
        <w:t>DeltaPocMsbCycleLt[ i ] * MaxPicOrderCntLsb −</w:t>
      </w:r>
      <w:r w:rsidRPr="007D25B0">
        <w:rPr>
          <w:lang w:val="en-US"/>
        </w:rPr>
        <w:br/>
      </w:r>
      <w:r w:rsidRPr="007D25B0">
        <w:rPr>
          <w:lang w:val="en-US"/>
        </w:rPr>
        <w:tab/>
      </w:r>
      <w:r w:rsidRPr="007D25B0">
        <w:rPr>
          <w:lang w:val="en-US"/>
        </w:rPr>
        <w:tab/>
      </w:r>
      <w:r w:rsidRPr="007D25B0">
        <w:rPr>
          <w:lang w:val="en-US"/>
        </w:rPr>
        <w:tab/>
      </w:r>
      <w:r w:rsidRPr="007D25B0">
        <w:rPr>
          <w:lang w:val="en-US"/>
        </w:rPr>
        <w:tab/>
        <w:t>PicOrderCntVal &amp; ( MaxPicOrderCntLsb − 1 )</w:t>
      </w:r>
      <w:r w:rsidRPr="007D25B0">
        <w:rPr>
          <w:lang w:val="en-US"/>
        </w:rPr>
        <w:br/>
      </w:r>
      <w:r w:rsidRPr="007D25B0">
        <w:rPr>
          <w:lang w:val="en-US"/>
        </w:rPr>
        <w:tab/>
        <w:t>if( UsedByCurrPicLt</w:t>
      </w:r>
      <w:r w:rsidRPr="007D25B0">
        <w:rPr>
          <w:bCs/>
          <w:lang w:val="en-US"/>
        </w:rPr>
        <w:t>[ i ]</w:t>
      </w:r>
      <w:r w:rsidRPr="007D25B0">
        <w:rPr>
          <w:lang w:val="en-US"/>
        </w:rPr>
        <w:t xml:space="preserve"> ) {</w:t>
      </w:r>
      <w:r w:rsidRPr="007D25B0">
        <w:rPr>
          <w:lang w:val="en-US"/>
        </w:rPr>
        <w:br/>
      </w:r>
      <w:r w:rsidRPr="007D25B0">
        <w:rPr>
          <w:lang w:val="en-US"/>
        </w:rPr>
        <w:tab/>
      </w:r>
      <w:r w:rsidRPr="007D25B0">
        <w:rPr>
          <w:lang w:val="en-US"/>
        </w:rPr>
        <w:tab/>
        <w:t>PocLtCurr[ j ] = pocLt</w:t>
      </w:r>
      <w:r w:rsidRPr="007D25B0">
        <w:rPr>
          <w:lang w:val="en-US"/>
        </w:rPr>
        <w:br/>
      </w:r>
      <w:r w:rsidRPr="007D25B0">
        <w:rPr>
          <w:lang w:val="en-US"/>
        </w:rPr>
        <w:tab/>
      </w:r>
      <w:r w:rsidRPr="007D25B0">
        <w:rPr>
          <w:lang w:val="en-US"/>
        </w:rPr>
        <w:tab/>
        <w:t>CurrDeltaPocMsbPresentFlag[ j++ ] = delta_poc_msb_present_flag[ i ]</w:t>
      </w:r>
      <w:r w:rsidRPr="007D25B0">
        <w:rPr>
          <w:lang w:val="en-US"/>
        </w:rPr>
        <w:br/>
      </w:r>
      <w:r w:rsidRPr="007D25B0">
        <w:rPr>
          <w:lang w:val="en-US"/>
        </w:rPr>
        <w:tab/>
        <w:t>} else {</w:t>
      </w:r>
      <w:r w:rsidRPr="007D25B0">
        <w:rPr>
          <w:lang w:val="en-US"/>
        </w:rPr>
        <w:br/>
      </w:r>
      <w:r w:rsidRPr="007D25B0">
        <w:rPr>
          <w:lang w:val="en-US"/>
        </w:rPr>
        <w:tab/>
      </w:r>
      <w:r w:rsidRPr="007D25B0">
        <w:rPr>
          <w:lang w:val="en-US"/>
        </w:rPr>
        <w:tab/>
        <w:t>PocLtFoll[ k ] = pocLt</w:t>
      </w:r>
      <w:r w:rsidRPr="007D25B0">
        <w:rPr>
          <w:lang w:val="en-US"/>
        </w:rPr>
        <w:br/>
      </w:r>
      <w:r w:rsidRPr="007D25B0">
        <w:rPr>
          <w:lang w:val="en-US"/>
        </w:rPr>
        <w:tab/>
      </w:r>
      <w:r w:rsidRPr="007D25B0">
        <w:rPr>
          <w:lang w:val="en-US"/>
        </w:rPr>
        <w:tab/>
        <w:t>FollDeltaPocMsbPresentFlag[ k++ ] = delta_poc_msb_present_flag[ i ]</w:t>
      </w:r>
      <w:r w:rsidRPr="007D25B0">
        <w:rPr>
          <w:lang w:val="en-US"/>
        </w:rPr>
        <w:br/>
      </w:r>
      <w:r w:rsidRPr="007D25B0">
        <w:rPr>
          <w:lang w:val="en-US"/>
        </w:rPr>
        <w:tab/>
        <w:t>}</w:t>
      </w:r>
      <w:r w:rsidRPr="007D25B0">
        <w:rPr>
          <w:lang w:val="en-US"/>
        </w:rPr>
        <w:br/>
        <w:t>}</w:t>
      </w:r>
      <w:r w:rsidRPr="007D25B0">
        <w:rPr>
          <w:lang w:val="en-US"/>
        </w:rPr>
        <w:br/>
      </w:r>
      <w:r w:rsidRPr="007D25B0">
        <w:rPr>
          <w:lang w:val="en-US" w:eastAsia="ko-KR"/>
        </w:rPr>
        <w:t>NumPocLtCurr = j</w:t>
      </w:r>
      <w:r w:rsidRPr="007D25B0">
        <w:rPr>
          <w:lang w:val="en-US" w:eastAsia="ko-KR"/>
        </w:rPr>
        <w:br/>
        <w:t>NumPocLtFoll = k</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jc w:val="left"/>
        <w:rPr>
          <w:lang w:val="en-US"/>
        </w:rPr>
      </w:pPr>
      <w:proofErr w:type="gramStart"/>
      <w:r w:rsidRPr="007D25B0">
        <w:rPr>
          <w:bCs/>
          <w:lang w:val="en-US"/>
        </w:rPr>
        <w:t>where</w:t>
      </w:r>
      <w:proofErr w:type="gramEnd"/>
      <w:r w:rsidRPr="007D25B0">
        <w:rPr>
          <w:bCs/>
          <w:lang w:val="en-US"/>
        </w:rPr>
        <w:t xml:space="preserve"> PicOrderCntVal is the picture order count of the current picture as specified in subclause </w:t>
      </w:r>
      <w:r w:rsidR="0074750D" w:rsidRPr="007D25B0">
        <w:rPr>
          <w:bCs/>
          <w:lang w:val="en-US"/>
        </w:rPr>
        <w:fldChar w:fldCharType="begin"/>
      </w:r>
      <w:r w:rsidRPr="007D25B0">
        <w:rPr>
          <w:bCs/>
          <w:lang w:val="en-US"/>
        </w:rPr>
        <w:instrText xml:space="preserve"> REF _Ref363319686 \r \h </w:instrText>
      </w:r>
      <w:r w:rsidR="007D25B0">
        <w:rPr>
          <w:bCs/>
          <w:lang w:val="en-US"/>
        </w:rPr>
        <w:instrText xml:space="preserve"> \* MERGEFORMAT </w:instrText>
      </w:r>
      <w:r w:rsidR="0074750D" w:rsidRPr="007D25B0">
        <w:rPr>
          <w:bCs/>
          <w:lang w:val="en-US"/>
        </w:rPr>
      </w:r>
      <w:r w:rsidR="0074750D" w:rsidRPr="007D25B0">
        <w:rPr>
          <w:bCs/>
          <w:lang w:val="en-US"/>
        </w:rPr>
        <w:fldChar w:fldCharType="separate"/>
      </w:r>
      <w:r w:rsidRPr="007D25B0">
        <w:rPr>
          <w:bCs/>
          <w:lang w:val="en-US"/>
        </w:rPr>
        <w:t>F.8.3.1</w:t>
      </w:r>
      <w:r w:rsidR="0074750D" w:rsidRPr="007D25B0">
        <w:rPr>
          <w:bCs/>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A value of Curr</w:t>
      </w:r>
      <w:r w:rsidRPr="007D25B0">
        <w:rPr>
          <w:bCs/>
          <w:sz w:val="18"/>
          <w:szCs w:val="18"/>
          <w:lang w:val="en-US"/>
        </w:rPr>
        <w:t>RpsIdx</w:t>
      </w:r>
      <w:r w:rsidRPr="007D25B0" w:rsidDel="00CF55AE">
        <w:rPr>
          <w:sz w:val="18"/>
          <w:szCs w:val="18"/>
          <w:lang w:val="en-US"/>
        </w:rPr>
        <w:t xml:space="preserve"> </w:t>
      </w:r>
      <w:r w:rsidRPr="007D25B0">
        <w:rPr>
          <w:sz w:val="18"/>
          <w:szCs w:val="18"/>
          <w:lang w:val="en-US"/>
        </w:rPr>
        <w:t>in the range of 0 to num_short_term_ref_pic_sets − 1, inclusive, indicates that a candidate short-term RPS from the active SPS is being used, where Curr</w:t>
      </w:r>
      <w:r w:rsidRPr="007D25B0">
        <w:rPr>
          <w:bCs/>
          <w:sz w:val="18"/>
          <w:szCs w:val="18"/>
          <w:lang w:val="en-US"/>
        </w:rPr>
        <w:t>RpsIdx</w:t>
      </w:r>
      <w:r w:rsidRPr="007D25B0">
        <w:rPr>
          <w:sz w:val="18"/>
          <w:szCs w:val="18"/>
          <w:lang w:val="en-US"/>
        </w:rPr>
        <w:t xml:space="preserve"> is the index of the candidate short-term RPS into the list of candidate short-term RPSs signalled in the active SPS. Curr</w:t>
      </w:r>
      <w:r w:rsidRPr="007D25B0">
        <w:rPr>
          <w:bCs/>
          <w:sz w:val="18"/>
          <w:szCs w:val="18"/>
          <w:lang w:val="en-US"/>
        </w:rPr>
        <w:t>RpsIdx</w:t>
      </w:r>
      <w:r w:rsidRPr="007D25B0">
        <w:rPr>
          <w:sz w:val="18"/>
          <w:szCs w:val="18"/>
          <w:lang w:val="en-US"/>
        </w:rPr>
        <w:t xml:space="preserve"> equal to num_short_term_ref_pic_sets indicates that the short-term RPS of the current picture is directly signalled in the slice header.</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w:t>
      </w:r>
      <w:proofErr w:type="gramStart"/>
      <w:r w:rsidRPr="007D25B0">
        <w:rPr>
          <w:lang w:val="en-US" w:eastAsia="ko-KR"/>
        </w:rPr>
        <w:t>[ i</w:t>
      </w:r>
      <w:proofErr w:type="gramEnd"/>
      <w:r w:rsidRPr="007D25B0">
        <w:rPr>
          <w:lang w:val="en-US" w:eastAsia="ko-KR"/>
        </w:rPr>
        <w:t>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w:t>
      </w:r>
      <w:proofErr w:type="gramStart"/>
      <w:r w:rsidRPr="007D25B0">
        <w:rPr>
          <w:lang w:val="en-US" w:eastAsia="ko-KR"/>
        </w:rPr>
        <w:t>[ i</w:t>
      </w:r>
      <w:proofErr w:type="gramEnd"/>
      <w:r w:rsidRPr="007D25B0">
        <w:rPr>
          <w:lang w:val="en-US" w:eastAsia="ko-KR"/>
        </w:rPr>
        <w:t>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w:t>
      </w:r>
      <w:proofErr w:type="gramStart"/>
      <w:r w:rsidRPr="007D25B0">
        <w:rPr>
          <w:lang w:val="en-US" w:eastAsia="ko-KR"/>
        </w:rPr>
        <w:t>[ i</w:t>
      </w:r>
      <w:proofErr w:type="gramEnd"/>
      <w:r w:rsidRPr="007D25B0">
        <w:rPr>
          <w:lang w:val="en-US" w:eastAsia="ko-KR"/>
        </w:rPr>
        <w:t>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w:t>
      </w:r>
      <w:proofErr w:type="gramStart"/>
      <w:r w:rsidRPr="007D25B0">
        <w:rPr>
          <w:lang w:val="en-US" w:eastAsia="ko-KR"/>
        </w:rPr>
        <w:t>[ i</w:t>
      </w:r>
      <w:proofErr w:type="gramEnd"/>
      <w:r w:rsidRPr="007D25B0">
        <w:rPr>
          <w:lang w:val="en-US" w:eastAsia="ko-KR"/>
        </w:rPr>
        <w:t>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w:t>
      </w:r>
      <w:proofErr w:type="gramStart"/>
      <w:r w:rsidRPr="007D25B0">
        <w:rPr>
          <w:lang w:val="en-US" w:eastAsia="ko-KR"/>
        </w:rPr>
        <w:t>[ i</w:t>
      </w:r>
      <w:proofErr w:type="gramEnd"/>
      <w:r w:rsidRPr="007D25B0">
        <w:rPr>
          <w:lang w:val="en-US" w:eastAsia="ko-KR"/>
        </w:rPr>
        <w:t> ] is equal to PocLtCurr[ j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w:t>
      </w:r>
      <w:proofErr w:type="gramStart"/>
      <w:r w:rsidRPr="007D25B0">
        <w:rPr>
          <w:lang w:val="en-US" w:eastAsia="ko-KR"/>
        </w:rPr>
        <w:t>[ i</w:t>
      </w:r>
      <w:proofErr w:type="gramEnd"/>
      <w:r w:rsidRPr="007D25B0">
        <w:rPr>
          <w:lang w:val="en-US" w:eastAsia="ko-KR"/>
        </w:rPr>
        <w:t>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w:t>
      </w:r>
      <w:proofErr w:type="gramStart"/>
      <w:r w:rsidRPr="007D25B0">
        <w:rPr>
          <w:lang w:val="en-US" w:eastAsia="ko-KR"/>
        </w:rPr>
        <w:t>[ i</w:t>
      </w:r>
      <w:proofErr w:type="gramEnd"/>
      <w:r w:rsidRPr="007D25B0">
        <w:rPr>
          <w:lang w:val="en-US" w:eastAsia="ko-KR"/>
        </w:rPr>
        <w:t>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w:t>
      </w:r>
      <w:proofErr w:type="gramStart"/>
      <w:r w:rsidRPr="007D25B0">
        <w:rPr>
          <w:lang w:val="en-US" w:eastAsia="ko-KR"/>
        </w:rPr>
        <w:t>[ i</w:t>
      </w:r>
      <w:proofErr w:type="gramEnd"/>
      <w:r w:rsidRPr="007D25B0">
        <w:rPr>
          <w:lang w:val="en-US" w:eastAsia="ko-KR"/>
        </w:rPr>
        <w:t>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w:t>
      </w:r>
      <w:proofErr w:type="gramStart"/>
      <w:r w:rsidRPr="007D25B0">
        <w:rPr>
          <w:lang w:val="en-US" w:eastAsia="ko-KR"/>
        </w:rPr>
        <w:t>[ i</w:t>
      </w:r>
      <w:proofErr w:type="gramEnd"/>
      <w:r w:rsidRPr="007D25B0">
        <w:rPr>
          <w:lang w:val="en-US" w:eastAsia="ko-KR"/>
        </w:rPr>
        <w:t> ] is equal to PocStFoll[ j ].</w:t>
      </w:r>
    </w:p>
    <w:p w:rsidR="008B3821" w:rsidRPr="007D25B0" w:rsidRDefault="008B3821" w:rsidP="002026D5">
      <w:pPr>
        <w:numPr>
          <w:ilvl w:val="0"/>
          <w:numId w:val="42"/>
        </w:numPr>
        <w:rPr>
          <w:lang w:val="en-US" w:eastAsia="ko-KR"/>
        </w:rPr>
      </w:pPr>
      <w:r w:rsidRPr="007D25B0">
        <w:rPr>
          <w:lang w:val="en-US" w:eastAsia="ko-KR"/>
        </w:rPr>
        <w:lastRenderedPageBreak/>
        <w:t>There shall be no j in the range of 0 to NumPocLtFoll − 1, inclusive, where j is not equal to i, for which PocLtFoll</w:t>
      </w:r>
      <w:proofErr w:type="gramStart"/>
      <w:r w:rsidRPr="007D25B0">
        <w:rPr>
          <w:lang w:val="en-US" w:eastAsia="ko-KR"/>
        </w:rPr>
        <w:t>[ i</w:t>
      </w:r>
      <w:proofErr w:type="gramEnd"/>
      <w:r w:rsidRPr="007D25B0">
        <w:rPr>
          <w:lang w:val="en-US" w:eastAsia="ko-KR"/>
        </w:rPr>
        <w:t> ] is equal to PocLtFoll[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w:t>
      </w:r>
      <w:proofErr w:type="gramStart"/>
      <w:r w:rsidRPr="007D25B0">
        <w:rPr>
          <w:lang w:val="en-US" w:eastAsia="ko-KR"/>
        </w:rPr>
        <w:t>[ i</w:t>
      </w:r>
      <w:proofErr w:type="gramEnd"/>
      <w:r w:rsidRPr="007D25B0">
        <w:rPr>
          <w:lang w:val="en-US" w:eastAsia="ko-KR"/>
        </w:rPr>
        <w:t> ] is equal to PocLtCurr[ j ].</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w:t>
      </w:r>
      <w:proofErr w:type="gramStart"/>
      <w:r w:rsidRPr="007D25B0">
        <w:rPr>
          <w:lang w:val="en-US" w:eastAsia="ko-KR"/>
        </w:rPr>
        <w:t>[ i</w:t>
      </w:r>
      <w:proofErr w:type="gramEnd"/>
      <w:r w:rsidRPr="007D25B0">
        <w:rPr>
          <w:lang w:val="en-US" w:eastAsia="ko-KR"/>
        </w:rPr>
        <w:t>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 PocLtCurr[ j ] &amp; ( MaxPicOrderCntLsb − 1 )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w:t>
      </w:r>
      <w:proofErr w:type="gramStart"/>
      <w:r w:rsidRPr="007D25B0">
        <w:rPr>
          <w:lang w:val="en-US" w:eastAsia="ko-KR"/>
        </w:rPr>
        <w:t>[ i</w:t>
      </w:r>
      <w:proofErr w:type="gramEnd"/>
      <w:r w:rsidRPr="007D25B0">
        <w:rPr>
          <w:lang w:val="en-US" w:eastAsia="ko-KR"/>
        </w:rPr>
        <w:t>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 PocLtFoll[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 PocLtCurr[ j ] &amp; ( MaxPicOrderCntLsb − 1 ) ).</w:t>
      </w:r>
    </w:p>
    <w:p w:rsidR="008B3821" w:rsidRPr="007D25B0" w:rsidRDefault="008B3821" w:rsidP="008B3821">
      <w:pPr>
        <w:rPr>
          <w:lang w:val="en-US"/>
        </w:rPr>
      </w:pPr>
      <w:r w:rsidRPr="007D25B0">
        <w:rPr>
          <w:lang w:val="en-US"/>
        </w:rPr>
        <w:t>The variable NumPicTotalCurr is derived as specified in subclause 7.4.7.2. It is a requirement of bitstream conformance that the following applies to the value of NumPicTotalCurr:</w:t>
      </w:r>
    </w:p>
    <w:p w:rsidR="008B3821" w:rsidRPr="007D25B0" w:rsidRDefault="008B3821" w:rsidP="002026D5">
      <w:pPr>
        <w:numPr>
          <w:ilvl w:val="0"/>
          <w:numId w:val="42"/>
        </w:numPr>
        <w:rPr>
          <w:lang w:val="en-US" w:eastAsia="ko-KR"/>
        </w:rPr>
      </w:pPr>
      <w:r w:rsidRPr="007D25B0">
        <w:rPr>
          <w:lang w:val="en-US" w:eastAsia="ko-KR"/>
        </w:rPr>
        <w:t xml:space="preserve">If nuh_layer_id is equal to 0 and the current picture is a BLA picture or a CRA picture, the value of </w:t>
      </w:r>
      <w:r w:rsidRPr="007D25B0">
        <w:rPr>
          <w:lang w:val="en-US"/>
        </w:rPr>
        <w:t>NumPicTotalCurr shall be equal to 0.</w:t>
      </w:r>
    </w:p>
    <w:p w:rsidR="008B3821" w:rsidRPr="007D25B0" w:rsidRDefault="008B3821" w:rsidP="002026D5">
      <w:pPr>
        <w:numPr>
          <w:ilvl w:val="0"/>
          <w:numId w:val="42"/>
        </w:numPr>
        <w:rPr>
          <w:lang w:val="en-US"/>
        </w:rPr>
      </w:pPr>
      <w:r w:rsidRPr="007D25B0">
        <w:rPr>
          <w:lang w:val="en-US"/>
        </w:rPr>
        <w:t>Otherwise, when the current picture contains a P or B slice, the value of NumPicTotalCurr shall not be equal to 0.</w:t>
      </w:r>
    </w:p>
    <w:p w:rsidR="008B3821" w:rsidRPr="007D25B0" w:rsidRDefault="008B3821" w:rsidP="008B3821">
      <w:pPr>
        <w:rPr>
          <w:lang w:val="en-US"/>
        </w:rPr>
      </w:pPr>
      <w:r w:rsidRPr="007D25B0">
        <w:rPr>
          <w:lang w:val="en-US" w:eastAsia="ko-KR"/>
        </w:rPr>
        <w:t xml:space="preserve">The RPS of the current picture consists of five RPS lists; </w:t>
      </w:r>
      <w:r w:rsidRPr="007D25B0">
        <w:rPr>
          <w:lang w:val="en-US"/>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3</w:t>
        </w:r>
      </w:fldSimple>
      <w:r w:rsidRPr="007D25B0">
        <w:rPr>
          <w:sz w:val="18"/>
          <w:szCs w:val="18"/>
          <w:lang w:val="en-US"/>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7D25B0">
        <w:rPr>
          <w:i/>
          <w:sz w:val="18"/>
          <w:szCs w:val="18"/>
          <w:lang w:val="en-US"/>
        </w:rPr>
        <w:t xml:space="preserve"> not</w:t>
      </w:r>
      <w:r w:rsidRPr="007D25B0">
        <w:rPr>
          <w:sz w:val="18"/>
          <w:szCs w:val="18"/>
          <w:lang w:val="en-US"/>
        </w:rPr>
        <w:t xml:space="preserve"> used for inter prediction of the current picture but may be used in inter prediction for one or more pictures that follow the current picture in decoding order.</w:t>
      </w:r>
    </w:p>
    <w:p w:rsidR="008B3821" w:rsidRPr="007D25B0" w:rsidRDefault="008B3821" w:rsidP="008B3821">
      <w:pPr>
        <w:rPr>
          <w:lang w:val="en-US" w:eastAsia="ko-KR"/>
        </w:rPr>
      </w:pPr>
      <w:r w:rsidRPr="007D25B0">
        <w:rPr>
          <w:lang w:val="en-US" w:eastAsia="ko-KR"/>
        </w:rPr>
        <w:t>The derivation process for the RPS and picture marking are performed according to the following ordered steps:</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NumPocLtCurr; i++ )</w:t>
      </w:r>
      <w:r w:rsidRPr="007D25B0">
        <w:rPr>
          <w:lang w:val="en-US" w:eastAsia="ko-KR"/>
        </w:rPr>
        <w:br/>
      </w:r>
      <w:r w:rsidRPr="007D25B0">
        <w:rPr>
          <w:lang w:val="en-US" w:eastAsia="ko-KR"/>
        </w:rPr>
        <w:tab/>
        <w:t>if( !</w:t>
      </w:r>
      <w:r w:rsidRPr="007D25B0">
        <w:rPr>
          <w:szCs w:val="22"/>
          <w:lang w:val="en-US"/>
        </w:rPr>
        <w:t>CurrDeltaPocMsbPresentFlag[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lastRenderedPageBreak/>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34</w:t>
      </w:r>
      <w:r w:rsidR="0074750D" w:rsidRPr="007D25B0">
        <w:rPr>
          <w:lang w:val="en-US"/>
        </w:rPr>
        <w:fldChar w:fldCharType="end"/>
      </w:r>
      <w:r w:rsidRPr="007D25B0">
        <w:rPr>
          <w:lang w:val="en-US"/>
        </w:rPr>
        <w:t>)</w:t>
      </w:r>
      <w:r w:rsidRPr="007D25B0">
        <w:rPr>
          <w:szCs w:val="22"/>
          <w:lang w:val="en-US"/>
        </w:rPr>
        <w:br/>
      </w:r>
      <w:r w:rsidRPr="007D25B0">
        <w:rPr>
          <w:lang w:val="en-US" w:eastAsia="ko-KR"/>
        </w:rPr>
        <w:t>for( i = 0; i &lt; NumPocLtFoll; i++ )</w:t>
      </w:r>
      <w:r w:rsidRPr="007D25B0">
        <w:rPr>
          <w:lang w:val="en-US" w:eastAsia="ko-KR"/>
        </w:rPr>
        <w:br/>
      </w:r>
      <w:r w:rsidRPr="007D25B0">
        <w:rPr>
          <w:lang w:val="en-US" w:eastAsia="ko-KR"/>
        </w:rPr>
        <w:tab/>
        <w:t>if( !</w:t>
      </w:r>
      <w:r w:rsidRPr="007D25B0">
        <w:rPr>
          <w:szCs w:val="22"/>
          <w:lang w:val="en-US"/>
        </w:rPr>
        <w:t>FollDeltaPocMsbPresentFlag[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p>
    <w:p w:rsidR="008B3821" w:rsidRPr="007D25B0" w:rsidRDefault="008B3821" w:rsidP="002026D5">
      <w:pPr>
        <w:numPr>
          <w:ilvl w:val="0"/>
          <w:numId w:val="18"/>
        </w:numPr>
        <w:textAlignment w:val="auto"/>
        <w:rPr>
          <w:lang w:val="en-US" w:eastAsia="ko-KR"/>
        </w:rPr>
      </w:pPr>
      <w:r w:rsidRPr="007D25B0">
        <w:rPr>
          <w:lang w:val="en-US" w:eastAsia="ko-KR"/>
        </w:rPr>
        <w:t xml:space="preserve">All reference pictures that are included in RefPicSetLtCurr and RefPicSetLtFoll and with nuh_layer_id equal to </w:t>
      </w:r>
      <w:r w:rsidRPr="007D25B0">
        <w:rPr>
          <w:lang w:val="en-US"/>
        </w:rPr>
        <w:t xml:space="preserve">currPicLayerId </w:t>
      </w:r>
      <w:r w:rsidRPr="007D25B0">
        <w:rPr>
          <w:lang w:val="en-US" w:eastAsia="ko-KR"/>
        </w:rPr>
        <w:t>are marked as "used for long-term reference".</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US" w:eastAsia="ko-KR"/>
        </w:rPr>
      </w:pPr>
      <w:r w:rsidRPr="007D25B0">
        <w:rPr>
          <w:lang w:val="en-US" w:eastAsia="ko-KR"/>
        </w:rPr>
        <w:t>for( i = 0; i &lt; NumPocStCurrBefore;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PocStCurrBefore[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RefPicSetStCurrBefore[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RefPicSetStCurrBefore[ i ] = "no reference picture"</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NumPocStCurrAfter;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PocStCurrAfter[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RefPicSetStCurrAfter[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RefPicSetStCurrAfter[ i ] = "no reference picture"</w:t>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35</w:t>
      </w:r>
      <w:r w:rsidR="0074750D" w:rsidRPr="007D25B0">
        <w:rPr>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NumPocStFoll;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RefPicSetStFoll[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RefPicSetStFoll[ i ] = "no reference picture"</w:t>
      </w:r>
    </w:p>
    <w:p w:rsidR="008B3821" w:rsidRPr="007D25B0" w:rsidRDefault="008B3821" w:rsidP="002026D5">
      <w:pPr>
        <w:numPr>
          <w:ilvl w:val="0"/>
          <w:numId w:val="18"/>
        </w:numPr>
        <w:textAlignment w:val="auto"/>
        <w:rPr>
          <w:lang w:val="en-US" w:eastAsia="ko-KR"/>
        </w:rPr>
      </w:pPr>
      <w:r w:rsidRPr="007D25B0">
        <w:rPr>
          <w:bCs/>
          <w:lang w:val="en-US"/>
        </w:rPr>
        <w:t>All</w:t>
      </w:r>
      <w:r w:rsidRPr="007D25B0">
        <w:rPr>
          <w:lang w:val="en-US"/>
        </w:rPr>
        <w:t xml:space="preserve"> reference pictures </w:t>
      </w:r>
      <w:r w:rsidRPr="007D25B0">
        <w:rPr>
          <w:lang w:val="en-US" w:eastAsia="ko-KR"/>
        </w:rPr>
        <w:t xml:space="preserve">in the DPB </w:t>
      </w:r>
      <w:r w:rsidRPr="007D25B0">
        <w:rPr>
          <w:lang w:val="en-US"/>
        </w:rPr>
        <w:t xml:space="preserve">that are not included in </w:t>
      </w:r>
      <w:r w:rsidRPr="007D25B0">
        <w:rPr>
          <w:lang w:val="en-US" w:eastAsia="ko-KR"/>
        </w:rPr>
        <w:t xml:space="preserve">RefPicSetLtCurr, RefPicSetLtFoll, RefPicSetStCurrBefore, RefPicSetStCurrAfter, or RefPicSetStFoll and with nuh_layer_id equal to </w:t>
      </w:r>
      <w:r w:rsidRPr="007D25B0">
        <w:rPr>
          <w:lang w:val="en-US"/>
        </w:rPr>
        <w:t xml:space="preserve">currPicLayerId </w:t>
      </w:r>
      <w:r w:rsidRPr="007D25B0">
        <w:rPr>
          <w:lang w:val="en-US" w:eastAsia="ko-KR"/>
        </w:rPr>
        <w:t>are</w:t>
      </w:r>
      <w:r w:rsidRPr="007D25B0">
        <w:rPr>
          <w:lang w:val="en-US"/>
        </w:rPr>
        <w:t xml:space="preserve"> marked as "unused for reference".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4</w:t>
        </w:r>
      </w:fldSimple>
      <w:r w:rsidRPr="007D25B0">
        <w:rPr>
          <w:sz w:val="18"/>
          <w:szCs w:val="18"/>
          <w:lang w:val="en-US"/>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5</w:t>
        </w:r>
      </w:fldSimple>
      <w:r w:rsidRPr="007D25B0">
        <w:rPr>
          <w:sz w:val="18"/>
          <w:szCs w:val="18"/>
          <w:lang w:val="en-US"/>
        </w:rPr>
        <w:t xml:space="preserve"> – A </w:t>
      </w:r>
      <w:r w:rsidRPr="007D25B0">
        <w:rPr>
          <w:sz w:val="18"/>
          <w:szCs w:val="18"/>
          <w:lang w:val="en-US" w:eastAsia="ko-KR"/>
        </w:rPr>
        <w:t>picture cannot be included in more than one of the five RPS lists</w:t>
      </w:r>
      <w:r w:rsidRPr="007D25B0">
        <w:rPr>
          <w:sz w:val="18"/>
          <w:szCs w:val="18"/>
          <w:lang w:val="en-US"/>
        </w:rPr>
        <w:t>.</w:t>
      </w:r>
    </w:p>
    <w:p w:rsidR="008B3821" w:rsidRPr="007D25B0" w:rsidRDefault="008B3821" w:rsidP="008B3821">
      <w:pPr>
        <w:keepNext/>
        <w:rPr>
          <w:lang w:val="en-US" w:eastAsia="ko-KR"/>
        </w:rPr>
      </w:pPr>
      <w:r w:rsidRPr="007D25B0">
        <w:rPr>
          <w:lang w:val="en-US" w:eastAsia="ko-KR"/>
        </w:rPr>
        <w:t>It is a requirement of bitstream conformance that the RPS is restricted as follows:</w:t>
      </w:r>
    </w:p>
    <w:p w:rsidR="008B3821" w:rsidRPr="007D25B0" w:rsidRDefault="008B3821" w:rsidP="002026D5">
      <w:pPr>
        <w:keepNext/>
        <w:numPr>
          <w:ilvl w:val="0"/>
          <w:numId w:val="42"/>
        </w:numPr>
        <w:tabs>
          <w:tab w:val="left" w:pos="360"/>
        </w:tabs>
        <w:textAlignment w:val="auto"/>
        <w:rPr>
          <w:lang w:val="en-US" w:eastAsia="ko-KR"/>
        </w:rPr>
      </w:pPr>
      <w:r w:rsidRPr="007D25B0">
        <w:rPr>
          <w:lang w:val="en-US" w:eastAsia="ko-KR"/>
        </w:rPr>
        <w:t>There shall be no entry in RefPicSetStCurrBefore, RefPicSetStCurrAfter, or RefPicSetLtCurr for which one or more of the following are true: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equal to "no reference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sub-layer non-reference picture and has TemporalId equal to that of the current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picture that has TemporalId greater than that of the current picture.</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There shall be no entry in RefPicSetLtCurr or RefPicSetLtFoll for which the difference between the picture order count value of the current picture and the picture order count value of the entry is greater than or equal to 2</w:t>
      </w:r>
      <w:r w:rsidRPr="007D25B0">
        <w:rPr>
          <w:vertAlign w:val="superscript"/>
          <w:lang w:val="en-US" w:eastAsia="ko-KR"/>
        </w:rPr>
        <w:t>24</w:t>
      </w:r>
      <w:r w:rsidRPr="007D25B0">
        <w:rPr>
          <w:lang w:val="en-US" w:eastAsia="ko-KR"/>
        </w:rPr>
        <w:t>.</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When the current picture is a TSA picture, there shall be no picture included in the RPS with TemporalId greater than or equal to the TemporalId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lastRenderedPageBreak/>
        <w:t>When the current picture is an STSA picture, there shall be no picture included in RefPicSetStCurrBefore, RefPicSetStCurrAfter, or RefPicSetLtCurr that has TemporalId equal to that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CRA picture, there shall be no picture included in the RPS that precedes, in decoding order, any preceding IRAP picture in decoding order (when present).</w:t>
      </w:r>
    </w:p>
    <w:p w:rsidR="008B3821" w:rsidRPr="007D25B0" w:rsidRDefault="008B3821" w:rsidP="002026D5">
      <w:pPr>
        <w:numPr>
          <w:ilvl w:val="0"/>
          <w:numId w:val="42"/>
        </w:numPr>
        <w:tabs>
          <w:tab w:val="left" w:pos="360"/>
        </w:tabs>
        <w:textAlignment w:val="auto"/>
        <w:rPr>
          <w:rFonts w:eastAsia="Times New Roman"/>
          <w:color w:val="000000"/>
          <w:lang w:val="en-US"/>
        </w:rPr>
      </w:pPr>
      <w:r w:rsidRPr="007D25B0">
        <w:rPr>
          <w:rFonts w:eastAsia="Times New Roman"/>
          <w:lang w:val="en-US"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7D25B0">
        <w:rPr>
          <w:lang w:val="en-US"/>
        </w:rPr>
        <w:t>subclause 8.3.3</w:t>
      </w:r>
      <w:r w:rsidRPr="007D25B0">
        <w:rPr>
          <w:rFonts w:eastAsia="Times New Roman"/>
          <w:lang w:val="en-US" w:eastAsia="ko-KR"/>
        </w:rPr>
        <w:t>.</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trailing picture, there shall be no picture in the RPS that precedes the associated IRAP picture in output order or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RADL picture, there shall be no picture included in RefPicSetStCurrBefore, RefPicSetStCurrAfter, or RefPicSetLtCurr that is any of the following:</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RASL picture</w:t>
      </w:r>
    </w:p>
    <w:p w:rsidR="008B3821" w:rsidRPr="007D25B0" w:rsidRDefault="008B3821" w:rsidP="002026D5">
      <w:pPr>
        <w:numPr>
          <w:ilvl w:val="1"/>
          <w:numId w:val="42"/>
        </w:numPr>
        <w:tabs>
          <w:tab w:val="left" w:pos="360"/>
        </w:tabs>
        <w:textAlignment w:val="auto"/>
        <w:rPr>
          <w:rFonts w:eastAsia="Times New Roman"/>
          <w:color w:val="000000"/>
          <w:lang w:val="en-US"/>
        </w:rPr>
      </w:pPr>
      <w:r w:rsidRPr="007D25B0">
        <w:rPr>
          <w:rFonts w:eastAsia="Times New Roman"/>
          <w:lang w:val="en-US" w:eastAsia="ko-KR"/>
        </w:rPr>
        <w:t xml:space="preserve">A picture that was generated by the decoding process for generating unavailable reference pictures as specified in </w:t>
      </w:r>
      <w:r w:rsidRPr="007D25B0">
        <w:rPr>
          <w:lang w:val="en-US"/>
        </w:rPr>
        <w:t>subclause 8.3.3</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picture that precedes the associated IRAP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sps_temporal_id_nesting_flag is equal to 1, the following applies:</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Let tIdA be the value of TemporalId of the current picture picA.</w:t>
      </w:r>
    </w:p>
    <w:p w:rsidR="008B3821" w:rsidRPr="007D25B0" w:rsidRDefault="008B3821" w:rsidP="008B3821">
      <w:pPr>
        <w:rPr>
          <w:lang w:val="en-US"/>
        </w:rPr>
      </w:pPr>
      <w:r w:rsidRPr="007D25B0">
        <w:rPr>
          <w:rFonts w:eastAsia="Times New Roman"/>
          <w:lang w:val="en-US"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74" w:name="_Toc366771977"/>
      <w:r w:rsidRPr="007D25B0">
        <w:rPr>
          <w:lang w:val="en-US"/>
        </w:rPr>
        <w:t>Decoding process for coding units coded in intra prediction mode</w:t>
      </w:r>
      <w:bookmarkEnd w:id="1274"/>
    </w:p>
    <w:p w:rsidR="008B3821" w:rsidRPr="007D25B0" w:rsidRDefault="008B3821" w:rsidP="008B3821">
      <w:pPr>
        <w:pStyle w:val="3N"/>
        <w:rPr>
          <w:lang w:val="en-US"/>
        </w:rPr>
      </w:pPr>
      <w:r w:rsidRPr="007D25B0">
        <w:rPr>
          <w:lang w:val="en-US"/>
        </w:rPr>
        <w:t>The specifications in subclause 8.4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75" w:name="_Ref364437673"/>
      <w:bookmarkStart w:id="1276" w:name="_Toc366771978"/>
      <w:r w:rsidRPr="007D25B0">
        <w:rPr>
          <w:lang w:val="en-US"/>
        </w:rPr>
        <w:t>Decoding process for coding units coded in inter prediction mode</w:t>
      </w:r>
      <w:bookmarkEnd w:id="1275"/>
      <w:bookmarkEnd w:id="1276"/>
    </w:p>
    <w:p w:rsidR="008B3821" w:rsidRPr="007D25B0" w:rsidRDefault="008B3821" w:rsidP="008B3821">
      <w:pPr>
        <w:pStyle w:val="3N"/>
        <w:rPr>
          <w:lang w:val="en-US"/>
        </w:rPr>
      </w:pPr>
      <w:r w:rsidRPr="007D25B0">
        <w:rPr>
          <w:lang w:val="en-US"/>
        </w:rPr>
        <w:t>The specifications in subclause 8.5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77" w:name="_Toc366771979"/>
      <w:r w:rsidRPr="007D25B0">
        <w:rPr>
          <w:lang w:val="en-US"/>
        </w:rPr>
        <w:t>Scaling, transformation and array construction process prior to deblocking filter process</w:t>
      </w:r>
      <w:bookmarkEnd w:id="1277"/>
    </w:p>
    <w:p w:rsidR="008B3821" w:rsidRPr="007D25B0" w:rsidRDefault="008B3821" w:rsidP="008B3821">
      <w:pPr>
        <w:pStyle w:val="3N"/>
        <w:rPr>
          <w:lang w:val="en-US"/>
        </w:rPr>
      </w:pPr>
      <w:r w:rsidRPr="007D25B0">
        <w:rPr>
          <w:lang w:val="en-US"/>
        </w:rPr>
        <w:t>The specifications in subclause 8.6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78" w:name="_Toc366771980"/>
      <w:r w:rsidRPr="007D25B0">
        <w:rPr>
          <w:lang w:val="en-US"/>
        </w:rPr>
        <w:t>In-loop filter process</w:t>
      </w:r>
      <w:bookmarkEnd w:id="1278"/>
    </w:p>
    <w:p w:rsidR="008B3821" w:rsidRPr="007D25B0" w:rsidRDefault="008B3821" w:rsidP="008B3821">
      <w:pPr>
        <w:pStyle w:val="3N"/>
        <w:rPr>
          <w:lang w:val="en-US"/>
        </w:rPr>
      </w:pPr>
      <w:r w:rsidRPr="007D25B0">
        <w:rPr>
          <w:lang w:val="en-US"/>
        </w:rPr>
        <w:t>The specifications in subclause 8.7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79" w:name="_Toc366771981"/>
      <w:r w:rsidRPr="007D25B0">
        <w:rPr>
          <w:lang w:val="en-US"/>
        </w:rPr>
        <w:t>Parsing process</w:t>
      </w:r>
      <w:bookmarkEnd w:id="1279"/>
    </w:p>
    <w:p w:rsidR="008B3821" w:rsidRPr="007D25B0" w:rsidRDefault="008B3821" w:rsidP="008B3821">
      <w:pPr>
        <w:pStyle w:val="3N"/>
        <w:rPr>
          <w:lang w:val="en-US"/>
        </w:rPr>
      </w:pPr>
      <w:r w:rsidRPr="007D25B0">
        <w:rPr>
          <w:lang w:val="en-US"/>
        </w:rPr>
        <w:t>The specifications in clause 9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80" w:name="_Toc366771982"/>
      <w:r w:rsidRPr="007D25B0">
        <w:rPr>
          <w:lang w:val="en-US"/>
        </w:rPr>
        <w:t>Specification of bitstream subsets</w:t>
      </w:r>
      <w:bookmarkEnd w:id="1280"/>
    </w:p>
    <w:p w:rsidR="008B3821" w:rsidRPr="007D25B0" w:rsidRDefault="008B3821" w:rsidP="008B3821">
      <w:pPr>
        <w:pStyle w:val="3N"/>
        <w:rPr>
          <w:lang w:val="en-US"/>
        </w:rPr>
      </w:pPr>
      <w:r w:rsidRPr="007D25B0">
        <w:rPr>
          <w:lang w:val="en-US"/>
        </w:rPr>
        <w:t>The specifications in clause 10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81" w:name="_Toc366771983"/>
      <w:r w:rsidRPr="007D25B0">
        <w:rPr>
          <w:lang w:val="en-US"/>
        </w:rPr>
        <w:t>(Void)</w:t>
      </w:r>
      <w:bookmarkEnd w:id="1281"/>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82" w:name="_Ref364437770"/>
      <w:bookmarkStart w:id="1283" w:name="_Toc366771984"/>
      <w:r w:rsidRPr="007D25B0">
        <w:rPr>
          <w:lang w:val="en-US"/>
        </w:rPr>
        <w:t>Byte stream format</w:t>
      </w:r>
      <w:bookmarkEnd w:id="1282"/>
      <w:bookmarkEnd w:id="1283"/>
    </w:p>
    <w:p w:rsidR="008B3821" w:rsidRPr="007D25B0" w:rsidRDefault="008B3821" w:rsidP="008B3821">
      <w:pPr>
        <w:pStyle w:val="3N"/>
        <w:rPr>
          <w:lang w:val="en-US"/>
        </w:rPr>
      </w:pPr>
      <w:r w:rsidRPr="007D25B0">
        <w:rPr>
          <w:lang w:val="en-US"/>
        </w:rPr>
        <w:t>The specifications in Annex B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84" w:name="_Ref364437780"/>
      <w:bookmarkStart w:id="1285" w:name="_Toc366771985"/>
      <w:r w:rsidRPr="007D25B0">
        <w:rPr>
          <w:lang w:val="en-US"/>
        </w:rPr>
        <w:lastRenderedPageBreak/>
        <w:t>Hypothetical reference decoder</w:t>
      </w:r>
      <w:bookmarkEnd w:id="1284"/>
      <w:bookmarkEnd w:id="1285"/>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86" w:name="_Toc366771986"/>
      <w:r w:rsidRPr="007D25B0">
        <w:rPr>
          <w:lang w:val="en-US"/>
        </w:rPr>
        <w:t>General</w:t>
      </w:r>
      <w:bookmarkEnd w:id="1286"/>
    </w:p>
    <w:p w:rsidR="008B3821" w:rsidRPr="007D25B0" w:rsidRDefault="008B3821" w:rsidP="008B3821">
      <w:pPr>
        <w:pStyle w:val="3N"/>
        <w:rPr>
          <w:lang w:val="en-US"/>
        </w:rPr>
      </w:pPr>
      <w:r w:rsidRPr="007D25B0">
        <w:rPr>
          <w:lang w:val="en-US"/>
        </w:rPr>
        <w:t>The specifications in subclause C.1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87" w:name="_Toc366771987"/>
      <w:r w:rsidRPr="007D25B0">
        <w:rPr>
          <w:lang w:val="en-US"/>
        </w:rPr>
        <w:t>Operation of coded picture buffer (CPB)</w:t>
      </w:r>
      <w:bookmarkEnd w:id="1287"/>
    </w:p>
    <w:p w:rsidR="008B3821" w:rsidRPr="007D25B0" w:rsidRDefault="008B3821" w:rsidP="008B3821">
      <w:pPr>
        <w:pStyle w:val="3N"/>
        <w:rPr>
          <w:lang w:val="en-US"/>
        </w:rPr>
      </w:pPr>
      <w:r w:rsidRPr="007D25B0">
        <w:rPr>
          <w:lang w:val="en-US"/>
        </w:rPr>
        <w:t>The specifications in subclause C.2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BLA_W_RADL or BLA_N_LP" with "a BLA access unit for which each coded picture has nal_unit_type equal to BLA_W_RADL or BLA_N_LP".</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BLA_W_LP" with "a BLA access unit for which each coded picture has nal_unit_type equal to BLA_W_LP".</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"picture n" with "access unit n".</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w:t>
      </w:r>
      <w:proofErr w:type="gramStart"/>
      <w:r w:rsidRPr="007D25B0">
        <w:rPr>
          <w:lang w:val="en-US"/>
        </w:rPr>
        <w:t>AuNominalRemovalTime[</w:t>
      </w:r>
      <w:proofErr w:type="gramEnd"/>
      <w:r w:rsidRPr="007D25B0">
        <w:rPr>
          <w:lang w:val="en-US"/>
        </w:rPr>
        <w:t> prevNonDiscardablePic ] is the nominal removal time of the preceding picture in decoding order with TemporalId equal to 0 that is not a RASL, RADL or sub-layer non-reference picture", with "AuNominalRemovalTime[ prevNonDiscardablePic ] is the nominal removal time of the preceding access unit in decoding order, each picture of which is with TemporalId equal to 0 that is not a RASL, RADL or sub-layer non-reference picture".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88" w:name="_Toc366771988"/>
      <w:r w:rsidRPr="007D25B0">
        <w:rPr>
          <w:lang w:val="en-US"/>
        </w:rPr>
        <w:t>Operation of the decoded picture buffer (DPB)</w:t>
      </w:r>
      <w:bookmarkEnd w:id="1288"/>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89" w:name="_Toc366771989"/>
      <w:r w:rsidRPr="007D25B0">
        <w:rPr>
          <w:lang w:val="en-US"/>
        </w:rPr>
        <w:t>General</w:t>
      </w:r>
      <w:bookmarkEnd w:id="1289"/>
    </w:p>
    <w:p w:rsidR="008B3821" w:rsidRPr="007D25B0" w:rsidRDefault="008B3821" w:rsidP="008B3821">
      <w:pPr>
        <w:rPr>
          <w:lang w:val="en-US"/>
        </w:rPr>
      </w:pPr>
      <w:r w:rsidRPr="007D25B0">
        <w:rPr>
          <w:lang w:val="en-US"/>
        </w:rPr>
        <w:t>The specifications in this subclause apply independently to each set of DPB parameters selected as specified in subclause C.1.</w:t>
      </w:r>
    </w:p>
    <w:p w:rsidR="008B3821" w:rsidRPr="007D25B0" w:rsidRDefault="008B3821" w:rsidP="008B3821">
      <w:pPr>
        <w:rPr>
          <w:lang w:val="en-US"/>
        </w:rPr>
      </w:pPr>
      <w:r w:rsidRPr="007D25B0">
        <w:rPr>
          <w:lang w:val="en-US"/>
        </w:rPr>
        <w:t xml:space="preserve">The decoded picture buffer contains picture storage buffers. Each of the picture storage buffers may contain a decoded picture that is marked as "used for reference" or is held for future output. The processes specified in subclauses </w:t>
      </w:r>
      <w:r w:rsidR="002D2385" w:rsidRPr="007D25B0">
        <w:fldChar w:fldCharType="begin"/>
      </w:r>
      <w:r w:rsidR="002D2385" w:rsidRPr="007D25B0">
        <w:instrText xml:space="preserve"> REF _Ref358379441 \r \h  \* MERGEFORMAT </w:instrText>
      </w:r>
      <w:r w:rsidR="002D2385" w:rsidRPr="007D25B0">
        <w:fldChar w:fldCharType="separate"/>
      </w:r>
      <w:r w:rsidRPr="007D25B0">
        <w:rPr>
          <w:lang w:val="en-US"/>
        </w:rPr>
        <w:t>F.13.3.2</w:t>
      </w:r>
      <w:r w:rsidR="002D2385" w:rsidRPr="007D25B0">
        <w:fldChar w:fldCharType="end"/>
      </w:r>
      <w:r w:rsidRPr="007D25B0">
        <w:rPr>
          <w:lang w:val="en-US"/>
        </w:rPr>
        <w:t xml:space="preserve">, </w:t>
      </w:r>
      <w:r w:rsidR="002D2385" w:rsidRPr="007D25B0">
        <w:fldChar w:fldCharType="begin"/>
      </w:r>
      <w:r w:rsidR="002D2385" w:rsidRPr="007D25B0">
        <w:instrText xml:space="preserve"> REF _Ref36829708 \r \h  \* MERGEFORMAT </w:instrText>
      </w:r>
      <w:r w:rsidR="002D2385" w:rsidRPr="007D25B0">
        <w:fldChar w:fldCharType="separate"/>
      </w:r>
      <w:r w:rsidRPr="007D25B0">
        <w:rPr>
          <w:lang w:val="en-US"/>
        </w:rPr>
        <w:t>F.13.3.3</w:t>
      </w:r>
      <w:r w:rsidR="002D2385" w:rsidRPr="007D25B0">
        <w:fldChar w:fldCharType="end"/>
      </w:r>
      <w:r w:rsidRPr="007D25B0">
        <w:rPr>
          <w:lang w:val="en-US"/>
        </w:rPr>
        <w:t xml:space="preserve"> and </w:t>
      </w:r>
      <w:r w:rsidR="002D2385" w:rsidRPr="007D25B0">
        <w:fldChar w:fldCharType="begin"/>
      </w:r>
      <w:r w:rsidR="002D2385" w:rsidRPr="007D25B0">
        <w:instrText xml:space="preserve"> REF _Ref306290220 \r \h  \* MERGEFORMAT </w:instrText>
      </w:r>
      <w:r w:rsidR="002D2385" w:rsidRPr="007D25B0">
        <w:fldChar w:fldCharType="separate"/>
      </w:r>
      <w:r w:rsidRPr="007D25B0">
        <w:rPr>
          <w:lang w:val="en-US"/>
        </w:rPr>
        <w:t>F.13.3.4</w:t>
      </w:r>
      <w:r w:rsidR="002D2385" w:rsidRPr="007D25B0">
        <w:fldChar w:fldCharType="end"/>
      </w:r>
      <w:r w:rsidRPr="007D25B0">
        <w:rPr>
          <w:lang w:val="en-US"/>
        </w:rPr>
        <w:t xml:space="preserve"> are sequentially applied as specified below.</w:t>
      </w:r>
    </w:p>
    <w:p w:rsidR="008B3821" w:rsidRPr="007D25B0" w:rsidRDefault="008B3821" w:rsidP="008B3821">
      <w:pPr>
        <w:pStyle w:val="3N"/>
        <w:rPr>
          <w:lang w:val="en-US"/>
        </w:rPr>
      </w:pPr>
      <w:r w:rsidRPr="007D25B0">
        <w:rPr>
          <w:lang w:val="en-US"/>
        </w:rPr>
        <w:t>PicOutputFlag for pictures that are not included in a target output layer is set equal to 0.</w:t>
      </w:r>
    </w:p>
    <w:p w:rsidR="008B3821" w:rsidRPr="007D25B0" w:rsidRDefault="008B3821" w:rsidP="008B3821">
      <w:pPr>
        <w:pStyle w:val="3N"/>
        <w:rPr>
          <w:lang w:val="en-US"/>
        </w:rPr>
      </w:pPr>
      <w:r w:rsidRPr="007D25B0">
        <w:rPr>
          <w:lang w:val="en-US"/>
        </w:rPr>
        <w:t>Decoded pictures with the same DPB output time and with PicOutputFlag equal to 1 are output in ascending order of nuh_layer_id values of these decoded pictures.</w:t>
      </w:r>
    </w:p>
    <w:p w:rsidR="008B3821" w:rsidRPr="007D25B0" w:rsidRDefault="008B3821" w:rsidP="008B3821">
      <w:pPr>
        <w:pStyle w:val="CommentText"/>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0" w:name="_Toc366771990"/>
      <w:r w:rsidRPr="007D25B0">
        <w:rPr>
          <w:lang w:val="en-US"/>
        </w:rPr>
        <w:t>Removal of pictures from the DPB</w:t>
      </w:r>
      <w:bookmarkEnd w:id="1290"/>
    </w:p>
    <w:p w:rsidR="008B3821" w:rsidRPr="007D25B0" w:rsidRDefault="008B3821" w:rsidP="008B3821">
      <w:pPr>
        <w:pStyle w:val="3N"/>
        <w:rPr>
          <w:lang w:val="en-US"/>
        </w:rPr>
      </w:pPr>
      <w:r w:rsidRPr="007D25B0">
        <w:rPr>
          <w:lang w:val="en-US"/>
        </w:rPr>
        <w:t>The specifications in subclause C.3.2 apply separately for each set of decoded pictures with a particular value of nuh_layer_id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removal of pictures from the DPB before decoding of the current picture (but after parsing the slice header of the first slice of the current picture) happens instantaneously at the CPB removal time of the first decoding unit of access unit n (containing the current picture) and proceeds as follows:" with "The removal of pictures from the DPB before decoding of the current picture (but after parsing the slice header of the first slice of the current picture) happens instantaneously at the CPB removal time of the first decoding unit of the picture n and proceeds as follows:".</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1" w:name="_Toc366771991"/>
      <w:r w:rsidRPr="007D25B0">
        <w:rPr>
          <w:lang w:val="en-US"/>
        </w:rPr>
        <w:t>Picture output</w:t>
      </w:r>
      <w:bookmarkEnd w:id="1291"/>
    </w:p>
    <w:p w:rsidR="008B3821" w:rsidRPr="007D25B0" w:rsidRDefault="008B3821" w:rsidP="008B3821">
      <w:pPr>
        <w:tabs>
          <w:tab w:val="clear" w:pos="794"/>
          <w:tab w:val="left" w:pos="400"/>
        </w:tabs>
        <w:rPr>
          <w:lang w:val="en-US"/>
        </w:rPr>
      </w:pPr>
      <w:r w:rsidRPr="007D25B0">
        <w:rPr>
          <w:lang w:val="en-US"/>
        </w:rPr>
        <w:t>The specifications in subclause C.3.3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 xml:space="preserve">Replace "The output of the current picture is specified as follows, </w:t>
      </w:r>
      <w:proofErr w:type="gramStart"/>
      <w:r w:rsidRPr="007D25B0">
        <w:rPr>
          <w:lang w:val="en-US"/>
        </w:rPr>
        <w:t>" with</w:t>
      </w:r>
      <w:proofErr w:type="gramEnd"/>
      <w:r w:rsidRPr="007D25B0">
        <w:rPr>
          <w:lang w:val="en-US"/>
        </w:rPr>
        <w:t xml:space="preserve"> "For each picture of the current access unit, the output of the picture is specified as follows for each picture of the access unit ".</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2" w:name="_Toc366771992"/>
      <w:r w:rsidRPr="007D25B0">
        <w:rPr>
          <w:lang w:val="en-US"/>
        </w:rPr>
        <w:t>Current decoded picture marking and storage</w:t>
      </w:r>
      <w:bookmarkEnd w:id="1292"/>
    </w:p>
    <w:p w:rsidR="008B3821" w:rsidRPr="007D25B0" w:rsidRDefault="008B3821" w:rsidP="008B3821">
      <w:pPr>
        <w:rPr>
          <w:lang w:val="en-US"/>
        </w:rPr>
      </w:pPr>
      <w:r w:rsidRPr="007D25B0">
        <w:rPr>
          <w:lang w:val="en-US"/>
        </w:rPr>
        <w:t xml:space="preserve">The process specified in this subclause happens instantaneously at the CPB removal time of the last decoding unit of picture n, </w:t>
      </w:r>
      <w:r w:rsidRPr="007D25B0">
        <w:rPr>
          <w:iCs/>
          <w:lang w:val="en-US"/>
        </w:rPr>
        <w:t>CpbRemovalTime</w:t>
      </w:r>
      <w:proofErr w:type="gramStart"/>
      <w:r w:rsidRPr="007D25B0">
        <w:rPr>
          <w:iCs/>
          <w:lang w:val="en-US"/>
        </w:rPr>
        <w:t>[</w:t>
      </w:r>
      <w:r w:rsidRPr="007D25B0">
        <w:rPr>
          <w:lang w:val="en-US"/>
        </w:rPr>
        <w:t> n</w:t>
      </w:r>
      <w:proofErr w:type="gramEnd"/>
      <w:r w:rsidRPr="007D25B0">
        <w:rPr>
          <w:iCs/>
          <w:lang w:val="en-US"/>
        </w:rPr>
        <w:t> ]</w:t>
      </w:r>
      <w:r w:rsidRPr="007D25B0">
        <w:rPr>
          <w:lang w:val="en-US"/>
        </w:rPr>
        <w:t>.</w:t>
      </w:r>
    </w:p>
    <w:p w:rsidR="008B3821" w:rsidRPr="007D25B0" w:rsidRDefault="008B3821" w:rsidP="008B3821">
      <w:pPr>
        <w:rPr>
          <w:lang w:val="en-US"/>
        </w:rPr>
      </w:pPr>
      <w:r w:rsidRPr="007D25B0">
        <w:rPr>
          <w:lang w:val="en-US"/>
        </w:rPr>
        <w:t>The current decoded picture is stored in the DPB in an empty picture storage buffer, the DPB fullness is incremented by one, and the current picture is marked as "used for short-term reference".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93" w:name="_Toc366771993"/>
      <w:r w:rsidRPr="007D25B0">
        <w:rPr>
          <w:lang w:val="en-US"/>
        </w:rPr>
        <w:lastRenderedPageBreak/>
        <w:t>Bitstream conformance</w:t>
      </w:r>
      <w:bookmarkEnd w:id="1293"/>
    </w:p>
    <w:p w:rsidR="008B3821" w:rsidRPr="007D25B0" w:rsidRDefault="008B3821" w:rsidP="008B3821">
      <w:pPr>
        <w:rPr>
          <w:lang w:val="en-US"/>
        </w:rPr>
      </w:pPr>
      <w:r w:rsidRPr="007D25B0">
        <w:rPr>
          <w:lang w:val="en-US"/>
        </w:rPr>
        <w:t>A bitstream of coded data conforming to this Specification shall fulfil all requirements specified in this subclause.</w:t>
      </w:r>
    </w:p>
    <w:p w:rsidR="008B3821" w:rsidRPr="007D25B0" w:rsidRDefault="008B3821" w:rsidP="008B3821">
      <w:pPr>
        <w:rPr>
          <w:lang w:val="en-US"/>
        </w:rPr>
      </w:pPr>
      <w:r w:rsidRPr="007D25B0">
        <w:rPr>
          <w:lang w:val="en-US"/>
        </w:rPr>
        <w:t>The bitstream shall be constructed according to the syntax, semantics, and constraints specified in this Specification outside of this annex.</w:t>
      </w:r>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8B3821">
      <w:pPr>
        <w:rPr>
          <w:lang w:val="en-US"/>
        </w:rPr>
      </w:pPr>
      <w:r w:rsidRPr="007D25B0">
        <w:rPr>
          <w:lang w:val="en-US"/>
        </w:rPr>
        <w:t>The bitstream is tested by the HRD for conformance as specified in subclause C.1.</w:t>
      </w:r>
    </w:p>
    <w:p w:rsidR="008B3821" w:rsidRPr="007D25B0" w:rsidRDefault="008B3821" w:rsidP="008B3821">
      <w:pPr>
        <w:rPr>
          <w:lang w:val="en-US"/>
        </w:rPr>
      </w:pPr>
      <w:r w:rsidRPr="007D25B0">
        <w:rPr>
          <w:lang w:val="en-US"/>
        </w:rPr>
        <w:t>Let the nuh_layer_id of the current picture be currPicLayerId.</w:t>
      </w:r>
    </w:p>
    <w:p w:rsidR="008B3821" w:rsidRPr="007D25B0" w:rsidRDefault="008B3821" w:rsidP="008B3821">
      <w:pPr>
        <w:rPr>
          <w:lang w:val="en-US"/>
        </w:rPr>
      </w:pPr>
      <w:r w:rsidRPr="007D25B0">
        <w:rPr>
          <w:lang w:val="en-US"/>
        </w:rPr>
        <w:t>For each current picture, let the variables maxPicOrderCnt and minPicOrderCnt be set equal to the maximum and the minimum, respectively, of the PicOrderCntVal values of the following pictures with nuh_layer_id equal to currPicLayerId: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previous picture in decoding order that has TemporalId equal to 0 and that is not a RASL picture, a RADL picture, or a sub-layer non-reference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short-term reference pictures in the RPS of 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All pictures n that have PicOutputFlag equal to 1, Au</w:t>
      </w:r>
      <w:r w:rsidRPr="007D25B0">
        <w:rPr>
          <w:iCs/>
          <w:lang w:val="en-US"/>
        </w:rPr>
        <w:t>CpbRemovalTime[</w:t>
      </w:r>
      <w:r w:rsidRPr="007D25B0">
        <w:rPr>
          <w:lang w:val="en-US"/>
        </w:rPr>
        <w:t> </w:t>
      </w:r>
      <w:r w:rsidRPr="007D25B0">
        <w:rPr>
          <w:iCs/>
          <w:lang w:val="en-US"/>
        </w:rPr>
        <w:t>n ]</w:t>
      </w:r>
      <w:r w:rsidRPr="007D25B0">
        <w:rPr>
          <w:lang w:val="en-US"/>
        </w:rPr>
        <w:t xml:space="preserve"> less than Au</w:t>
      </w:r>
      <w:r w:rsidRPr="007D25B0">
        <w:rPr>
          <w:iCs/>
          <w:lang w:val="en-US"/>
        </w:rPr>
        <w:t>CpbRemovalTime[</w:t>
      </w:r>
      <w:r w:rsidRPr="007D25B0">
        <w:rPr>
          <w:lang w:val="en-US"/>
        </w:rPr>
        <w:t> </w:t>
      </w:r>
      <w:r w:rsidRPr="007D25B0">
        <w:rPr>
          <w:iCs/>
          <w:lang w:val="en-US"/>
        </w:rPr>
        <w:t>currPic ],</w:t>
      </w:r>
      <w:r w:rsidRPr="007D25B0">
        <w:rPr>
          <w:lang w:val="en-US"/>
        </w:rPr>
        <w:t xml:space="preserve"> and </w:t>
      </w:r>
      <w:r w:rsidRPr="007D25B0">
        <w:rPr>
          <w:iCs/>
          <w:lang w:val="en-US"/>
        </w:rPr>
        <w:t>DpbOutputTime[</w:t>
      </w:r>
      <w:r w:rsidRPr="007D25B0">
        <w:rPr>
          <w:lang w:val="en-US"/>
        </w:rPr>
        <w:t> </w:t>
      </w:r>
      <w:r w:rsidRPr="007D25B0">
        <w:rPr>
          <w:iCs/>
          <w:lang w:val="en-US"/>
        </w:rPr>
        <w:t xml:space="preserve">n ] greater than or equal to </w:t>
      </w:r>
      <w:r w:rsidRPr="007D25B0">
        <w:rPr>
          <w:lang w:val="en-US"/>
        </w:rPr>
        <w:t>Au</w:t>
      </w:r>
      <w:r w:rsidRPr="007D25B0">
        <w:rPr>
          <w:iCs/>
          <w:lang w:val="en-US"/>
        </w:rPr>
        <w:t>CpbRemovalTime[</w:t>
      </w:r>
      <w:r w:rsidRPr="007D25B0">
        <w:rPr>
          <w:lang w:val="en-US"/>
        </w:rPr>
        <w:t> </w:t>
      </w:r>
      <w:r w:rsidRPr="007D25B0">
        <w:rPr>
          <w:iCs/>
          <w:lang w:val="en-US"/>
        </w:rPr>
        <w:t>currPic ]</w:t>
      </w:r>
      <w:r w:rsidRPr="007D25B0">
        <w:rPr>
          <w:lang w:val="en-US"/>
        </w:rPr>
        <w:t>, where currPic is the current picture.</w:t>
      </w:r>
    </w:p>
    <w:p w:rsidR="008B3821" w:rsidRPr="007D25B0" w:rsidRDefault="008B3821" w:rsidP="008B3821">
      <w:pPr>
        <w:rPr>
          <w:lang w:val="en-US"/>
        </w:rPr>
      </w:pPr>
      <w:r w:rsidRPr="007D25B0">
        <w:rPr>
          <w:lang w:val="en-US"/>
        </w:rPr>
        <w:t>All of the following conditions shall be fulfilled for each of the bitstream conformance tests:</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For each access unit n, with n greater than 0, associated with a buffering period SEI message, let the variable deltaTime90k[ </w:t>
      </w:r>
      <w:r w:rsidRPr="007D25B0">
        <w:rPr>
          <w:iCs/>
          <w:lang w:val="en-US"/>
        </w:rPr>
        <w:t>n ]</w:t>
      </w:r>
      <w:r w:rsidRPr="007D25B0">
        <w:rPr>
          <w:lang w:val="en-US"/>
        </w:rPr>
        <w:t xml:space="preserve"> be specified as follows:</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szCs w:val="22"/>
          <w:lang w:val="en-US"/>
        </w:rPr>
        <w:t>deltaTime90k</w:t>
      </w:r>
      <w:proofErr w:type="gramStart"/>
      <w:r w:rsidRPr="007D25B0">
        <w:rPr>
          <w:szCs w:val="22"/>
          <w:lang w:val="en-US"/>
        </w:rPr>
        <w:t>[ n</w:t>
      </w:r>
      <w:proofErr w:type="gramEnd"/>
      <w:r w:rsidRPr="007D25B0">
        <w:rPr>
          <w:szCs w:val="22"/>
          <w:lang w:val="en-US"/>
        </w:rPr>
        <w:t> ]</w:t>
      </w:r>
      <w:r w:rsidRPr="007D25B0">
        <w:rPr>
          <w:szCs w:val="18"/>
          <w:lang w:val="en-US"/>
        </w:rPr>
        <w:t xml:space="preserve"> = 90000 * ( AuNominalRemovalTime[ n ] − AuFinalArrivalTime[ n − 1 ]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36</w:t>
      </w:r>
      <w:r w:rsidR="0074750D" w:rsidRPr="007D25B0">
        <w:rPr>
          <w:lang w:val="en-US"/>
        </w:rPr>
        <w:fldChar w:fldCharType="end"/>
      </w:r>
      <w:r w:rsidRPr="007D25B0">
        <w:rPr>
          <w:rFonts w:eastAsia="Batang"/>
          <w:bCs/>
          <w:lang w:val="en-US" w:eastAsia="ko-KR"/>
        </w:rPr>
        <w:t>)</w:t>
      </w:r>
    </w:p>
    <w:p w:rsidR="008B3821" w:rsidRPr="007D25B0" w:rsidRDefault="008B3821" w:rsidP="008B3821">
      <w:pPr>
        <w:ind w:left="600"/>
        <w:rPr>
          <w:lang w:val="en-US"/>
        </w:rPr>
      </w:pPr>
      <w:r w:rsidRPr="007D25B0">
        <w:rPr>
          <w:lang w:val="en-US"/>
        </w:rPr>
        <w:t xml:space="preserve">The value of </w:t>
      </w:r>
      <w:proofErr w:type="gramStart"/>
      <w:r w:rsidRPr="007D25B0">
        <w:rPr>
          <w:lang w:val="en-US"/>
        </w:rPr>
        <w:t>InitCpbRemovalDelay[</w:t>
      </w:r>
      <w:proofErr w:type="gramEnd"/>
      <w:r w:rsidRPr="007D25B0">
        <w:rPr>
          <w:lang w:val="en-US"/>
        </w:rPr>
        <w:t> SchedSelIdx ] is constrained as follows:</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If cbr_</w:t>
      </w:r>
      <w:proofErr w:type="gramStart"/>
      <w:r w:rsidRPr="007D25B0">
        <w:rPr>
          <w:lang w:val="en-US"/>
        </w:rPr>
        <w:t>flag[</w:t>
      </w:r>
      <w:proofErr w:type="gramEnd"/>
      <w:r w:rsidRPr="007D25B0">
        <w:rPr>
          <w:lang w:val="en-US"/>
        </w:rPr>
        <w:t> SchedSelIdx ] is equal to 0, the following condition shall be true:</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lang w:val="en-US"/>
        </w:rPr>
        <w:t>InitCpbRemovalDelay[ SchedSelIdx ]</w:t>
      </w:r>
      <w:r w:rsidRPr="007D25B0">
        <w:rPr>
          <w:iCs/>
          <w:szCs w:val="18"/>
          <w:lang w:val="en-US"/>
        </w:rPr>
        <w:t xml:space="preserve">  &lt;= </w:t>
      </w:r>
      <w:r w:rsidRPr="007D25B0">
        <w:rPr>
          <w:szCs w:val="18"/>
          <w:lang w:val="en-US"/>
        </w:rPr>
        <w:t xml:space="preserve"> Ceil( </w:t>
      </w:r>
      <w:r w:rsidRPr="007D25B0">
        <w:rPr>
          <w:szCs w:val="22"/>
          <w:lang w:val="en-US"/>
        </w:rPr>
        <w:t>deltaTime90k[ </w:t>
      </w:r>
      <w:r w:rsidRPr="007D25B0">
        <w:rPr>
          <w:iCs/>
          <w:szCs w:val="22"/>
          <w:lang w:val="en-US"/>
        </w:rPr>
        <w:t>n ]</w:t>
      </w:r>
      <w:r w:rsidRPr="007D25B0">
        <w:rPr>
          <w:szCs w:val="22"/>
          <w:lang w:val="en-US"/>
        </w:rPr>
        <w:t xml:space="preserve">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37</w:t>
      </w:r>
      <w:r w:rsidR="0074750D" w:rsidRPr="007D25B0">
        <w:rPr>
          <w:lang w:val="en-US"/>
        </w:rPr>
        <w:fldChar w:fldCharType="end"/>
      </w:r>
      <w:r w:rsidRPr="007D25B0">
        <w:rPr>
          <w:rFonts w:eastAsia="Batang"/>
          <w:bCs/>
          <w:lang w:val="en-US" w:eastAsia="ko-KR"/>
        </w:rPr>
        <w:t>)</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Otherwise (cbr_</w:t>
      </w:r>
      <w:proofErr w:type="gramStart"/>
      <w:r w:rsidRPr="007D25B0">
        <w:rPr>
          <w:lang w:val="en-US"/>
        </w:rPr>
        <w:t>flag[</w:t>
      </w:r>
      <w:proofErr w:type="gramEnd"/>
      <w:r w:rsidRPr="007D25B0">
        <w:rPr>
          <w:lang w:val="en-US"/>
        </w:rPr>
        <w:t> SchedSelIdx ] is equal to 1), the following condition shall be true:</w:t>
      </w:r>
    </w:p>
    <w:p w:rsidR="008B3821" w:rsidRPr="007D25B0" w:rsidRDefault="008B3821" w:rsidP="008B3821">
      <w:pPr>
        <w:tabs>
          <w:tab w:val="clear" w:pos="1191"/>
          <w:tab w:val="clear" w:pos="1985"/>
          <w:tab w:val="center" w:pos="4849"/>
          <w:tab w:val="right" w:pos="9696"/>
        </w:tabs>
        <w:ind w:left="1224"/>
        <w:jc w:val="left"/>
        <w:rPr>
          <w:lang w:val="en-US"/>
        </w:rPr>
      </w:pPr>
      <w:r w:rsidRPr="007D25B0">
        <w:rPr>
          <w:iCs/>
          <w:lang w:val="en-US"/>
        </w:rPr>
        <w:t>Floor( </w:t>
      </w:r>
      <w:r w:rsidRPr="007D25B0">
        <w:rPr>
          <w:szCs w:val="22"/>
          <w:lang w:val="en-US"/>
        </w:rPr>
        <w:t>deltaTime90k[ </w:t>
      </w:r>
      <w:r w:rsidRPr="007D25B0">
        <w:rPr>
          <w:iCs/>
          <w:szCs w:val="22"/>
          <w:lang w:val="en-US"/>
        </w:rPr>
        <w:t>n ]</w:t>
      </w:r>
      <w:r w:rsidRPr="007D25B0">
        <w:rPr>
          <w:lang w:val="en-US"/>
        </w:rPr>
        <w:t xml:space="preserve"> ) &lt;= </w:t>
      </w:r>
      <w:r w:rsidRPr="007D25B0">
        <w:rPr>
          <w:lang w:val="en-US"/>
        </w:rPr>
        <w:tab/>
        <w:t>InitCpbRemovalDelay[ SchedSelIdx ]</w:t>
      </w:r>
      <w:r w:rsidRPr="007D25B0">
        <w:rPr>
          <w:iCs/>
          <w:lang w:val="en-US"/>
        </w:rPr>
        <w:t xml:space="preserve"> &lt;= Ceil( </w:t>
      </w:r>
      <w:r w:rsidRPr="007D25B0">
        <w:rPr>
          <w:szCs w:val="22"/>
          <w:lang w:val="en-US"/>
        </w:rPr>
        <w:t>deltaTime90k[ </w:t>
      </w:r>
      <w:r w:rsidRPr="007D25B0">
        <w:rPr>
          <w:iCs/>
          <w:szCs w:val="22"/>
          <w:lang w:val="en-US"/>
        </w:rPr>
        <w:t>n ]</w:t>
      </w:r>
      <w:r w:rsidRPr="007D25B0">
        <w:rPr>
          <w:lang w:val="en-US"/>
        </w:rPr>
        <w:t xml:space="preserve"> )</w:t>
      </w:r>
      <w:r w:rsidRPr="007D25B0">
        <w:rPr>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38</w:t>
      </w:r>
      <w:r w:rsidR="0074750D" w:rsidRPr="007D25B0">
        <w:rPr>
          <w:lang w:val="en-US"/>
        </w:rPr>
        <w:fldChar w:fldCharType="end"/>
      </w:r>
      <w:r w:rsidRPr="007D25B0">
        <w:rPr>
          <w:rFonts w:eastAsia="Batang"/>
          <w:bCs/>
          <w:lang w:val="en-US" w:eastAsia="ko-KR"/>
        </w:rPr>
        <w:t>)</w:t>
      </w:r>
    </w:p>
    <w:p w:rsidR="008B3821" w:rsidRPr="007D25B0" w:rsidRDefault="008B3821" w:rsidP="008B3821">
      <w:pPr>
        <w:numPr>
          <w:ilvl w:val="12"/>
          <w:numId w:val="0"/>
        </w:numPr>
        <w:tabs>
          <w:tab w:val="clear" w:pos="794"/>
          <w:tab w:val="clear" w:pos="1191"/>
          <w:tab w:val="clear" w:pos="1588"/>
          <w:tab w:val="clear" w:pos="1985"/>
        </w:tabs>
        <w:spacing w:before="120"/>
        <w:ind w:left="1195"/>
        <w:rPr>
          <w:sz w:val="18"/>
          <w:szCs w:val="18"/>
          <w:lang w:val="en-US"/>
        </w:rPr>
      </w:pPr>
      <w:r w:rsidRPr="007D25B0">
        <w:rPr>
          <w:sz w:val="18"/>
          <w:szCs w:val="18"/>
          <w:lang w:val="en-US"/>
        </w:rPr>
        <w:t>NOTE 1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overflow is specified as the condition in which the total number of bits in the CPB is greater than the CPB size. The CPB shall never overflow.</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7D25B0">
        <w:rPr>
          <w:bCs/>
          <w:iCs/>
          <w:lang w:val="en-US"/>
        </w:rPr>
        <w:t>flag</w:t>
      </w:r>
      <w:r w:rsidRPr="007D25B0">
        <w:rPr>
          <w:lang w:val="en-US"/>
        </w:rPr>
        <w:t>[</w:t>
      </w:r>
      <w:proofErr w:type="gramEnd"/>
      <w:r w:rsidRPr="007D25B0">
        <w:rPr>
          <w:lang w:val="en-US"/>
        </w:rPr>
        <w:t> HighestTid ]</w:t>
      </w:r>
      <w:r w:rsidRPr="007D25B0">
        <w:rPr>
          <w:bCs/>
          <w:iCs/>
          <w:lang w:val="en-US"/>
        </w:rPr>
        <w:t xml:space="preserve"> is equal to 0, the CPB shall never underflow.</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The nominal removal times of access units from the CPB (starting from the second access unit in decoding order) shall satisfy the constraints on AuNominalRemovalTime</w:t>
      </w:r>
      <w:proofErr w:type="gramStart"/>
      <w:r w:rsidRPr="007D25B0">
        <w:rPr>
          <w:bCs/>
          <w:iCs/>
          <w:lang w:val="en-US"/>
        </w:rPr>
        <w:t>[ n</w:t>
      </w:r>
      <w:proofErr w:type="gramEnd"/>
      <w:r w:rsidRPr="007D25B0">
        <w:rPr>
          <w:bCs/>
          <w:iCs/>
          <w:lang w:val="en-US"/>
        </w:rPr>
        <w:t> ] and AuCpbRemovalTime[ n ] expressed in subclauses A.4.1 through A.4.2.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 xml:space="preserve">For each current picture, </w:t>
      </w:r>
      <w:r w:rsidRPr="007D25B0">
        <w:rPr>
          <w:bCs/>
          <w:iCs/>
          <w:lang w:val="en-US"/>
        </w:rPr>
        <w:t>after invocation of the process for removal of pictures from the DPB as specified in subclause C.3.2</w:t>
      </w:r>
      <w:r w:rsidRPr="007D25B0">
        <w:rPr>
          <w:lang w:val="en-US"/>
        </w:rPr>
        <w:t>,</w:t>
      </w:r>
      <w:r w:rsidRPr="007D25B0">
        <w:rPr>
          <w:bCs/>
          <w:iCs/>
          <w:lang w:val="en-US"/>
        </w:rPr>
        <w:t xml:space="preserve"> the number of decoded pictures in the DPB, including all pictures n that are marked as "used for reference", or</w:t>
      </w:r>
      <w:r w:rsidRPr="007D25B0">
        <w:rPr>
          <w:lang w:val="en-US"/>
        </w:rPr>
        <w:t xml:space="preserve"> that have PicOutputFlag equal to 1 and Au</w:t>
      </w:r>
      <w:r w:rsidRPr="007D25B0">
        <w:rPr>
          <w:iCs/>
          <w:lang w:val="en-US"/>
        </w:rPr>
        <w:t>CpbRemovalTime</w:t>
      </w:r>
      <w:proofErr w:type="gramStart"/>
      <w:r w:rsidRPr="007D25B0">
        <w:rPr>
          <w:iCs/>
          <w:lang w:val="en-US"/>
        </w:rPr>
        <w:t>[</w:t>
      </w:r>
      <w:r w:rsidRPr="007D25B0">
        <w:rPr>
          <w:lang w:val="en-US"/>
        </w:rPr>
        <w:t> </w:t>
      </w:r>
      <w:r w:rsidRPr="007D25B0">
        <w:rPr>
          <w:iCs/>
          <w:lang w:val="en-US"/>
        </w:rPr>
        <w:t>n</w:t>
      </w:r>
      <w:proofErr w:type="gramEnd"/>
      <w:r w:rsidRPr="007D25B0">
        <w:rPr>
          <w:iCs/>
          <w:lang w:val="en-US"/>
        </w:rPr>
        <w:t> ] less than AuCpbRemovalTime[</w:t>
      </w:r>
      <w:r w:rsidRPr="007D25B0">
        <w:rPr>
          <w:lang w:val="en-US"/>
        </w:rPr>
        <w:t> </w:t>
      </w:r>
      <w:r w:rsidRPr="007D25B0">
        <w:rPr>
          <w:iCs/>
          <w:lang w:val="en-US"/>
        </w:rPr>
        <w:t>currPic ]</w:t>
      </w:r>
      <w:r w:rsidRPr="007D25B0">
        <w:rPr>
          <w:lang w:val="en-US"/>
        </w:rPr>
        <w:t>, where currPic is the current picture</w:t>
      </w:r>
      <w:r w:rsidRPr="007D25B0">
        <w:rPr>
          <w:bCs/>
          <w:iCs/>
          <w:lang w:val="en-US"/>
        </w:rPr>
        <w:t>, shall be less than or equal to sps_max_dec_pic_buffering</w:t>
      </w:r>
      <w:r w:rsidRPr="007D25B0">
        <w:rPr>
          <w:lang w:val="en-US"/>
        </w:rPr>
        <w:t>_minus1</w:t>
      </w:r>
      <w:r w:rsidRPr="007D25B0">
        <w:rPr>
          <w:bCs/>
          <w:iCs/>
          <w:lang w:val="en-US"/>
        </w:rPr>
        <w:t>[ HighestTid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lastRenderedPageBreak/>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C.3.</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For each current picture, the value of maxPicOrderCnt − minPicOrderCnt shall be less than MaxPicOrderCntLsb / 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The value of </w:t>
      </w:r>
      <w:r w:rsidRPr="007D25B0">
        <w:rPr>
          <w:lang w:val="en-US"/>
        </w:rPr>
        <w:t>DpbOutputInterval</w:t>
      </w:r>
      <w:proofErr w:type="gramStart"/>
      <w:r w:rsidRPr="007D25B0">
        <w:rPr>
          <w:lang w:val="en-US"/>
        </w:rPr>
        <w:t>[</w:t>
      </w:r>
      <w:r w:rsidRPr="007D25B0">
        <w:rPr>
          <w:bCs/>
          <w:iCs/>
          <w:lang w:val="en-US"/>
        </w:rPr>
        <w:t> n</w:t>
      </w:r>
      <w:proofErr w:type="gramEnd"/>
      <w:r w:rsidRPr="007D25B0">
        <w:rPr>
          <w:bCs/>
          <w:iCs/>
          <w:lang w:val="en-US"/>
        </w:rPr>
        <w:t> ] as given by Equation </w:t>
      </w:r>
      <w:r w:rsidRPr="007D25B0">
        <w:rPr>
          <w:szCs w:val="22"/>
          <w:lang w:val="en-US"/>
        </w:rPr>
        <w:t>C</w:t>
      </w:r>
      <w:r w:rsidRPr="007D25B0">
        <w:rPr>
          <w:szCs w:val="22"/>
          <w:lang w:val="en-US"/>
        </w:rPr>
        <w:noBreakHyphen/>
        <w:t>17</w:t>
      </w:r>
      <w:r w:rsidRPr="007D25B0">
        <w:rPr>
          <w:bCs/>
          <w:iCs/>
          <w:lang w:val="en-U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7D25B0">
        <w:rPr>
          <w:lang w:val="en-US"/>
        </w:rPr>
        <w:t xml:space="preserve"> using the decoding process specified in clauses 2 through 10</w:t>
      </w:r>
      <w:r w:rsidRPr="007D25B0">
        <w:rPr>
          <w:bCs/>
          <w:iCs/>
          <w:lang w:val="en-US"/>
        </w:rPr>
        <w:t>.</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For each current picture, when </w:t>
      </w:r>
      <w:r w:rsidRPr="007D25B0">
        <w:rPr>
          <w:lang w:val="en-US"/>
        </w:rPr>
        <w:t>sub_pic_cpb_params_in_pic_timing_sei_flag</w:t>
      </w:r>
      <w:r w:rsidRPr="007D25B0">
        <w:rPr>
          <w:bCs/>
          <w:iCs/>
          <w:lang w:val="en-US"/>
        </w:rPr>
        <w:t xml:space="preserve"> is equal to 1, let tmpCpbRemovalDelaySum be derived as follows:</w:t>
      </w:r>
    </w:p>
    <w:p w:rsidR="008B3821" w:rsidRPr="007D25B0" w:rsidRDefault="008B3821" w:rsidP="008B3821">
      <w:pPr>
        <w:tabs>
          <w:tab w:val="clear" w:pos="1191"/>
          <w:tab w:val="clear" w:pos="1985"/>
          <w:tab w:val="center" w:pos="4849"/>
          <w:tab w:val="right" w:pos="9696"/>
        </w:tabs>
        <w:ind w:left="1224"/>
        <w:jc w:val="left"/>
        <w:rPr>
          <w:bCs/>
          <w:iCs/>
          <w:lang w:val="en-US"/>
        </w:rPr>
      </w:pPr>
      <w:proofErr w:type="gramStart"/>
      <w:r w:rsidRPr="007D25B0">
        <w:rPr>
          <w:bCs/>
          <w:iCs/>
          <w:lang w:val="en-US"/>
        </w:rPr>
        <w:t>tmpCpbRemovalDelaySum</w:t>
      </w:r>
      <w:proofErr w:type="gramEnd"/>
      <w:r w:rsidRPr="007D25B0">
        <w:rPr>
          <w:bCs/>
          <w:iCs/>
          <w:lang w:val="en-US"/>
        </w:rPr>
        <w:t xml:space="preserve"> = 0</w:t>
      </w:r>
      <w:r w:rsidRPr="007D25B0">
        <w:rPr>
          <w:bCs/>
          <w:iCs/>
          <w:lang w:val="en-US"/>
        </w:rPr>
        <w:br/>
        <w:t>for( i = 0; i &lt; num_decoding_units_minus1; i++ )</w:t>
      </w:r>
      <w:r w:rsidRPr="007D25B0">
        <w:rPr>
          <w:bCs/>
          <w:iCs/>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39</w:t>
      </w:r>
      <w:r w:rsidR="0074750D" w:rsidRPr="007D25B0">
        <w:rPr>
          <w:lang w:val="en-US"/>
        </w:rPr>
        <w:fldChar w:fldCharType="end"/>
      </w:r>
      <w:r w:rsidRPr="007D25B0">
        <w:rPr>
          <w:rFonts w:eastAsia="Batang"/>
          <w:bCs/>
          <w:lang w:val="en-US" w:eastAsia="ko-KR"/>
        </w:rPr>
        <w:t>)</w:t>
      </w:r>
      <w:r w:rsidRPr="007D25B0">
        <w:rPr>
          <w:bCs/>
          <w:iCs/>
          <w:lang w:val="en-US"/>
        </w:rPr>
        <w:br/>
      </w:r>
      <w:r w:rsidRPr="007D25B0">
        <w:rPr>
          <w:bCs/>
          <w:iCs/>
          <w:lang w:val="en-US"/>
        </w:rPr>
        <w:tab/>
        <w:t>tmpCpbRemovalDelaySum  +=  du_cpb_removal_delay_increment_minus1[ i ] + 1</w:t>
      </w:r>
    </w:p>
    <w:p w:rsidR="008B3821" w:rsidRPr="007D25B0" w:rsidRDefault="008B3821" w:rsidP="008B3821">
      <w:pPr>
        <w:tabs>
          <w:tab w:val="clear" w:pos="1191"/>
          <w:tab w:val="clear" w:pos="1985"/>
          <w:tab w:val="center" w:pos="4849"/>
          <w:tab w:val="right" w:pos="9696"/>
        </w:tabs>
        <w:ind w:left="630"/>
        <w:jc w:val="left"/>
        <w:rPr>
          <w:bCs/>
          <w:iCs/>
          <w:lang w:val="en-US"/>
        </w:rPr>
      </w:pPr>
      <w:r w:rsidRPr="007D25B0">
        <w:rPr>
          <w:bCs/>
          <w:iCs/>
          <w:lang w:val="en-US"/>
        </w:rPr>
        <w:t>The value of ClockSubTick * tmpCpbRemovalDelaySum shall be equal to the difference between the nominal CPB removal time of the current access unit and the nominal CPB removal time of the first decoding unit in the current access unit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94" w:name="_Toc366771994"/>
      <w:r w:rsidRPr="007D25B0">
        <w:rPr>
          <w:lang w:val="en-US"/>
        </w:rPr>
        <w:t>Decoder conformance</w:t>
      </w:r>
      <w:bookmarkEnd w:id="1294"/>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5" w:name="_Toc366771995"/>
      <w:r w:rsidRPr="007D25B0">
        <w:rPr>
          <w:lang w:val="en-US"/>
        </w:rPr>
        <w:t>General</w:t>
      </w:r>
      <w:bookmarkEnd w:id="1295"/>
    </w:p>
    <w:p w:rsidR="008B3821" w:rsidRPr="007D25B0" w:rsidRDefault="008B3821" w:rsidP="008B3821">
      <w:pPr>
        <w:pStyle w:val="3N"/>
        <w:rPr>
          <w:lang w:val="en-US"/>
        </w:rPr>
      </w:pPr>
      <w:r w:rsidRPr="007D25B0">
        <w:rPr>
          <w:lang w:val="en-US"/>
        </w:rPr>
        <w:t>The specifications in subclause C.5.1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6" w:name="_Toc366771996"/>
      <w:r w:rsidRPr="007D25B0">
        <w:rPr>
          <w:lang w:val="en-US"/>
        </w:rPr>
        <w:t>Operation of the output order DPB</w:t>
      </w:r>
      <w:bookmarkEnd w:id="1296"/>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w:t>
      </w:r>
    </w:p>
    <w:p w:rsidR="008B3821" w:rsidRPr="007D25B0" w:rsidRDefault="008B3821" w:rsidP="008B3821">
      <w:pPr>
        <w:rPr>
          <w:lang w:val="en-US"/>
        </w:rPr>
      </w:pPr>
      <w:r w:rsidRPr="007D25B0">
        <w:rPr>
          <w:lang w:val="en-US"/>
        </w:rPr>
        <w:t xml:space="preserve">The decoded picture buffer contains picture storage buffers. The number of picture storage buffers for nuh_layer_id equal to 0 is derived from the active SPS. The number of picture storage buffers for each non-zero nuh_layer_id value is derived from the active layer SPS for that non-zero nuh_layer_id value. Each of the picture storage buffers contains a decoded picture that is marked as "used for reference" or is held for future output. The process for output and removal of pictures from the DPB as specified in subclause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is invoked, followed by the invocation of the process for picture decoding, marking, additional bumping, and storage as specified in subclause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 xml:space="preserve">. The "bumping" process is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and is invoked as specified in subclauses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and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w:t>
      </w:r>
    </w:p>
    <w:p w:rsidR="008B3821" w:rsidRPr="007D25B0" w:rsidRDefault="008B3821" w:rsidP="008B3821">
      <w:pPr>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Output and removal of pictures from the DPB</w:t>
      </w:r>
    </w:p>
    <w:p w:rsidR="008B3821" w:rsidRPr="007D25B0" w:rsidRDefault="008B3821" w:rsidP="008B3821">
      <w:pPr>
        <w:rPr>
          <w:lang w:val="en-US"/>
        </w:rPr>
      </w:pPr>
      <w:r w:rsidRPr="007D25B0">
        <w:rPr>
          <w:lang w:val="en-US"/>
        </w:rPr>
        <w:t>The output and removal of pictures from the DPB before the decoding of the current picture (but after parsing the slice header of the first slice of the current picture) happens instantaneously when the first decoding unit of the current picture is removed from the CPB and proceeds as follows:</w:t>
      </w:r>
    </w:p>
    <w:p w:rsidR="008B3821" w:rsidRPr="007D25B0" w:rsidRDefault="008B3821" w:rsidP="008B3821">
      <w:pPr>
        <w:tabs>
          <w:tab w:val="clear" w:pos="794"/>
          <w:tab w:val="left" w:pos="400"/>
        </w:tabs>
        <w:ind w:left="400" w:hanging="400"/>
        <w:rPr>
          <w:lang w:val="en-US"/>
        </w:rPr>
      </w:pPr>
      <w:r w:rsidRPr="007D25B0">
        <w:rPr>
          <w:lang w:val="en-US"/>
        </w:rPr>
        <w:t>The decoding process for RPS as specified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the current picture is an IRAP picture with NoRaslOutputFlag equal to 1 and with nuh_layer_id equal to 0 that is not picture 0, the following ordered steps are applied:</w:t>
      </w:r>
    </w:p>
    <w:p w:rsidR="008B3821" w:rsidRPr="007D25B0" w:rsidRDefault="008B3821" w:rsidP="008B3821">
      <w:pPr>
        <w:ind w:left="806" w:hanging="403"/>
        <w:rPr>
          <w:lang w:val="en-US"/>
        </w:rPr>
      </w:pPr>
      <w:r w:rsidRPr="007D25B0">
        <w:rPr>
          <w:lang w:val="en-US"/>
        </w:rPr>
        <w:t>1.</w:t>
      </w:r>
      <w:r w:rsidRPr="007D25B0">
        <w:rPr>
          <w:lang w:val="en-US"/>
        </w:rPr>
        <w:tab/>
        <w:t>The variable NoOutputOfPriorPicsFlag is derived for the decoder under test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the current picture is a CRA picture, NoOutputOfPriorPicsFlag is set equal to 1 (regardless of the value of no_output_of_prior_pics_flag).</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if the value of pic_width_in_luma_samples, pic_height_in_luma_samples, or sps_max_dec_pic_buffering_minus1[ HighestTid ] derived from the active SPS is different from the value of pic_width_in_luma_samples, pic_height_in_luma_samples, or sps_max_dec_pic_buffering_minus1[ HighestTid ], respectively, derived from the SPS active for the preceding picture, NoOutputOfPriorPicsFlag may (but should not) be set to 1 by the decoder under test, regardless of the value of no_output_of_prior_pics_flag.</w:t>
      </w:r>
    </w:p>
    <w:p w:rsidR="008B3821" w:rsidRPr="007D25B0" w:rsidRDefault="008B3821" w:rsidP="008B3821">
      <w:pPr>
        <w:pStyle w:val="Note1"/>
        <w:ind w:left="1612"/>
        <w:rPr>
          <w:lang w:val="en-US"/>
        </w:rPr>
      </w:pPr>
      <w:r w:rsidRPr="007D25B0">
        <w:rPr>
          <w:lang w:val="en-US"/>
        </w:rPr>
        <w:t>NOTE – Although setting NoOutputOfPriorPicsFlag equal to no_output_of_prior_pics_flag is preferred under these conditions, the decoder under test is allowed to set NoOutputOfPriorPicsFlag to 1 in this case.</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set equal to no_output_of_prior_pics_flag.</w:t>
      </w:r>
    </w:p>
    <w:p w:rsidR="008B3821" w:rsidRPr="007D25B0" w:rsidRDefault="008B3821" w:rsidP="008B3821">
      <w:pPr>
        <w:ind w:left="806" w:hanging="403"/>
        <w:rPr>
          <w:lang w:val="en-US"/>
        </w:rPr>
      </w:pPr>
      <w:r w:rsidRPr="007D25B0">
        <w:rPr>
          <w:lang w:val="en-US"/>
        </w:rPr>
        <w:lastRenderedPageBreak/>
        <w:t>2.</w:t>
      </w:r>
      <w:r w:rsidRPr="007D25B0">
        <w:rPr>
          <w:lang w:val="en-US"/>
        </w:rPr>
        <w:tab/>
        <w:t>The value of NoOutputOfPriorPicsFlag derived for the decoder under test is applied for the HRD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NoOutputOfPriorPicsFlag is equal to 1, all picture storage buffers in the DPB are emptied without output of the pictures they contain, and the DPB fullness is set equal to 0.</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and the DPB fullness is set equal to 0.</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(the current picture is not an IRAP picture with NoRaslOutputFlag equal to 1 or with nuh_layer_id not equal to 0), all picture storage buffers containing a picture which are marked as "not needed for output" and "unused for reference" are emptied (without output). For each picture storage buffer that is emptied, the DPB fullness is decremented by one. The variable currLayerId is set equal to nuh_layer_id of the current decoded picture and 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while further decrementing the DPB fullness by one for each additional picture storage buffer that is emptied, until none of the following conditions are true:</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(when currLayerId is not equal to 0).</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sps_max_latency_increase_plus1[ HighestTid ] of the active SPS (when currLayerId is equal to 0) or the active layer SPS for the value of currLayerId is not equal to 0 and there is at least one picture with nuh_layer_id equal to currLayerId in the DPB that is marked as "needed for output" for which the associated variable PicLatencyCount[ currLayerId ] is greater than or equal to SpsMaxLatencyPictures[ HighestTid ] derived from the active SPS (when currLayerId is equal to 0) or from the active layer SPS for the value of currLayerId.</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is greater than or equal to sps_max_dec_pic_buffering_</w:t>
      </w:r>
      <w:proofErr w:type="gramStart"/>
      <w:r w:rsidRPr="007D25B0">
        <w:rPr>
          <w:lang w:val="en-US"/>
        </w:rPr>
        <w:t>minus1[</w:t>
      </w:r>
      <w:proofErr w:type="gramEnd"/>
      <w:r w:rsidRPr="007D25B0">
        <w:rPr>
          <w:lang w:val="en-US"/>
        </w:rPr>
        <w:t> HighestTid ] + 1 from the active SPS (when currLayerId is equal to 0) or from the active layer SPS for the value of currLayerId.</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decoding, marking, additional bumping, and storage</w:t>
      </w:r>
    </w:p>
    <w:p w:rsidR="008B3821" w:rsidRPr="007D25B0" w:rsidRDefault="008B3821" w:rsidP="008B3821">
      <w:pPr>
        <w:rPr>
          <w:lang w:val="en-US"/>
        </w:rPr>
      </w:pPr>
      <w:r w:rsidRPr="007D25B0">
        <w:rPr>
          <w:lang w:val="en-US"/>
        </w:rPr>
        <w:t>The processes specified in this subclause happen instantaneously when the last decoding unit of access unit n containing the current picture is removed from the CPB.</w:t>
      </w:r>
    </w:p>
    <w:p w:rsidR="008B3821" w:rsidRPr="007D25B0" w:rsidRDefault="008B3821" w:rsidP="008B3821">
      <w:pPr>
        <w:rPr>
          <w:lang w:val="en-US"/>
        </w:rPr>
      </w:pPr>
      <w:r w:rsidRPr="007D25B0">
        <w:rPr>
          <w:lang w:val="en-US"/>
        </w:rPr>
        <w:t>The variable currLayerId is set equal to nuh_layer_id of the current decoded picture.</w:t>
      </w:r>
    </w:p>
    <w:p w:rsidR="008B3821" w:rsidRPr="007D25B0" w:rsidRDefault="008B3821" w:rsidP="008B3821">
      <w:pPr>
        <w:rPr>
          <w:lang w:val="en-US"/>
        </w:rPr>
      </w:pPr>
      <w:r w:rsidRPr="007D25B0">
        <w:rPr>
          <w:lang w:val="en-US"/>
        </w:rPr>
        <w:t>For each picture in the DPB that is marked as "needed for output" and that has a nuh_layer_id value equal to currLayerId, the associated variable PicLatencyCount[ currLayerId ] is set equal to PicLatencyCount[ currLayerId ] + 1.</w:t>
      </w:r>
    </w:p>
    <w:p w:rsidR="008B3821" w:rsidRPr="007D25B0" w:rsidRDefault="008B3821" w:rsidP="008B3821">
      <w:pPr>
        <w:rPr>
          <w:lang w:val="en-US"/>
        </w:rPr>
      </w:pPr>
      <w:r w:rsidRPr="007D25B0">
        <w:rPr>
          <w:lang w:val="en-US"/>
        </w:rPr>
        <w:t>The current picture is considered as decoded after the last decoding unit of the picture is decoded. The current decoded picture is stored in an empty picture storage buffer in the DPB, and the following applies:</w:t>
      </w:r>
    </w:p>
    <w:p w:rsidR="008B3821" w:rsidRPr="007D25B0" w:rsidRDefault="008B3821" w:rsidP="008B3821">
      <w:pPr>
        <w:pStyle w:val="enumlev1"/>
        <w:ind w:left="397"/>
        <w:rPr>
          <w:lang w:val="en-US"/>
        </w:rPr>
      </w:pPr>
      <w:r w:rsidRPr="007D25B0">
        <w:rPr>
          <w:lang w:val="en-US"/>
        </w:rPr>
        <w:t>–</w:t>
      </w:r>
      <w:r w:rsidRPr="007D25B0">
        <w:rPr>
          <w:lang w:val="en-US"/>
        </w:rPr>
        <w:tab/>
        <w:t>If the current decoded picture has PicOutputFlag equal to 1, it is marked as "needed for output" and its associated variable PicLatencyCount[ currLayerId ] is set equal to 0.</w:t>
      </w:r>
    </w:p>
    <w:p w:rsidR="008B3821" w:rsidRPr="007D25B0" w:rsidRDefault="008B3821" w:rsidP="008B3821">
      <w:pPr>
        <w:pStyle w:val="enumlev1"/>
        <w:ind w:left="397"/>
        <w:rPr>
          <w:lang w:val="en-US"/>
        </w:rPr>
      </w:pPr>
      <w:r w:rsidRPr="007D25B0">
        <w:rPr>
          <w:lang w:val="en-US"/>
        </w:rPr>
        <w:t>–</w:t>
      </w:r>
      <w:r w:rsidRPr="007D25B0">
        <w:rPr>
          <w:lang w:val="en-US"/>
        </w:rPr>
        <w:tab/>
        <w:t>Otherwise (the current decoded picture has PicOutputFlag equal to 0), it is marked as "not needed for output".</w:t>
      </w:r>
    </w:p>
    <w:p w:rsidR="008B3821" w:rsidRPr="007D25B0" w:rsidRDefault="008B3821" w:rsidP="008B3821">
      <w:pPr>
        <w:rPr>
          <w:lang w:val="en-US"/>
        </w:rPr>
      </w:pPr>
      <w:r w:rsidRPr="007D25B0">
        <w:rPr>
          <w:lang w:val="en-US"/>
        </w:rPr>
        <w:t>The current decoded picture is marked as "used for short-term reference".</w:t>
      </w:r>
    </w:p>
    <w:p w:rsidR="008B3821" w:rsidRPr="007D25B0" w:rsidRDefault="008B3821" w:rsidP="008B3821">
      <w:pPr>
        <w:rPr>
          <w:lang w:val="en-US"/>
        </w:rPr>
      </w:pPr>
      <w:r w:rsidRPr="007D25B0">
        <w:rPr>
          <w:lang w:val="en-US"/>
        </w:rPr>
        <w:t>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until none of the following conditions are true:</w:t>
      </w:r>
    </w:p>
    <w:p w:rsidR="008B3821" w:rsidRPr="007D25B0" w:rsidRDefault="008B3821" w:rsidP="008B3821">
      <w:pPr>
        <w:pStyle w:val="enumlev1"/>
        <w:ind w:left="397"/>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if not equal to 0.</w:t>
      </w:r>
    </w:p>
    <w:p w:rsidR="008B3821" w:rsidRPr="007D25B0" w:rsidRDefault="008B3821" w:rsidP="008B3821">
      <w:pPr>
        <w:pStyle w:val="enumlev1"/>
        <w:ind w:left="397"/>
        <w:rPr>
          <w:lang w:val="en-US" w:eastAsia="zh-CN"/>
        </w:rPr>
      </w:pPr>
      <w:r w:rsidRPr="007D25B0">
        <w:rPr>
          <w:lang w:val="en-US"/>
        </w:rPr>
        <w:t>–</w:t>
      </w:r>
      <w:r w:rsidRPr="007D25B0">
        <w:rPr>
          <w:lang w:val="en-US"/>
        </w:rPr>
        <w:tab/>
        <w:t>sps_max_latency_increase_</w:t>
      </w:r>
      <w:proofErr w:type="gramStart"/>
      <w:r w:rsidRPr="007D25B0">
        <w:rPr>
          <w:lang w:val="en-US"/>
        </w:rPr>
        <w:t>plus1[</w:t>
      </w:r>
      <w:proofErr w:type="gramEnd"/>
      <w:r w:rsidRPr="007D25B0">
        <w:rPr>
          <w:lang w:val="en-US"/>
        </w:rPr>
        <w:t> HighestTid ] is not equal to 0 and there is at least one picture with nuh_layer_id equal to currLayerId in the DPB that is marked as "needed for output" for which the associated variable PicLatencyCount[ currLayerId ] that is greater than or equal to Sps</w:t>
      </w:r>
      <w:r w:rsidRPr="007D25B0">
        <w:rPr>
          <w:szCs w:val="22"/>
          <w:lang w:val="en-US"/>
        </w:rPr>
        <w:t>MaxLatencyPictures</w:t>
      </w:r>
      <w:r w:rsidRPr="007D25B0">
        <w:rPr>
          <w:lang w:val="en-US"/>
        </w:rPr>
        <w:t>[ HighestTid ] derived from the active SPS (when currLayerId is equal to 0) or from the active layer SPS for the value of currLayerId (when currLayerId is not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"Bumping" process</w:t>
      </w:r>
    </w:p>
    <w:p w:rsidR="008B3821" w:rsidRPr="007D25B0" w:rsidRDefault="008B3821" w:rsidP="008B3821">
      <w:pPr>
        <w:pStyle w:val="enumlev1"/>
        <w:ind w:left="0" w:firstLine="0"/>
        <w:rPr>
          <w:lang w:val="en-US"/>
        </w:rPr>
      </w:pPr>
      <w:r w:rsidRPr="007D25B0">
        <w:rPr>
          <w:lang w:val="en-US"/>
        </w:rPr>
        <w:t>The "bumping" process consists of the following ordered steps:</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The pictures that are first for output are selected as the ones having the smallest value of PicOrderCntVal of all pictures in the DPB marked as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lastRenderedPageBreak/>
        <w:t>These pictures are cropped, using the conformance cropping window specified in the active SPS for the picture with nuh_layer_id equal to 0 or in the active layer SPS for a non-zero nuh_layer_id value equal to that of the picture, the cropped pictures are output in ascending order of nuh_layer_id, and the pictures are marked as "not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Each picture storage buffer that contains a picture marked as "unused for reference" and that was one of the pictures cropped and output is emptied.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97" w:name="_Ref364437794"/>
      <w:bookmarkStart w:id="1298" w:name="_Toc366771997"/>
      <w:r w:rsidRPr="007D25B0">
        <w:rPr>
          <w:lang w:val="en-US"/>
        </w:rPr>
        <w:t>SEI messages</w:t>
      </w:r>
      <w:bookmarkEnd w:id="1297"/>
      <w:bookmarkEnd w:id="1298"/>
    </w:p>
    <w:p w:rsidR="008B3821" w:rsidRPr="007D25B0" w:rsidRDefault="008B3821" w:rsidP="008B3821">
      <w:pPr>
        <w:pStyle w:val="3N"/>
        <w:rPr>
          <w:lang w:val="en-US"/>
        </w:rPr>
      </w:pPr>
      <w:r w:rsidRPr="007D25B0">
        <w:rPr>
          <w:lang w:val="en-US"/>
        </w:rPr>
        <w:t>The specifications in Annex D together with the extensions and modifications specified in this subclause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99" w:name="_Toc366771998"/>
      <w:bookmarkStart w:id="1300" w:name="_Toc366771999"/>
      <w:bookmarkEnd w:id="1299"/>
      <w:r w:rsidRPr="007D25B0">
        <w:rPr>
          <w:lang w:val="en-US"/>
        </w:rPr>
        <w:t>SEI message syntax</w:t>
      </w:r>
      <w:bookmarkEnd w:id="1300"/>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01" w:name="_Toc366772000"/>
      <w:r w:rsidRPr="007D25B0">
        <w:rPr>
          <w:lang w:val="en-US"/>
        </w:rPr>
        <w:t xml:space="preserve">Layers </w:t>
      </w:r>
      <w:r w:rsidR="00376DE2" w:rsidRPr="007D25B0">
        <w:rPr>
          <w:lang w:val="en-US"/>
        </w:rPr>
        <w:t xml:space="preserve">not </w:t>
      </w:r>
      <w:r w:rsidRPr="007D25B0">
        <w:rPr>
          <w:lang w:val="en-US"/>
        </w:rPr>
        <w:t>present SEI message syntax</w:t>
      </w:r>
      <w:bookmarkEnd w:id="1301"/>
    </w:p>
    <w:p w:rsidR="008B3821" w:rsidRPr="007D25B0" w:rsidRDefault="008B3821" w:rsidP="008B3821">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layers_not_present( payloadSize ) {</w:t>
            </w:r>
          </w:p>
        </w:tc>
        <w:tc>
          <w:tcPr>
            <w:tcW w:w="1152" w:type="dxa"/>
          </w:tcPr>
          <w:p w:rsidR="008B3821" w:rsidRPr="007D25B0" w:rsidRDefault="008B3821" w:rsidP="00C73469">
            <w:pPr>
              <w:pStyle w:val="tablecell"/>
              <w:rPr>
                <w:lang w:val="en-US"/>
              </w:rPr>
            </w:pPr>
            <w:r w:rsidRPr="007D25B0">
              <w:rPr>
                <w:b/>
                <w:bCs/>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lp_sei_active_vps_id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vps_</w:t>
            </w:r>
            <w:r w:rsidRPr="007D25B0">
              <w:rPr>
                <w:rFonts w:ascii="Times New Roman" w:hAnsi="Times New Roman"/>
                <w:bCs/>
                <w:lang w:val="en-US"/>
              </w:rPr>
              <w:t>max_layers_minus1</w:t>
            </w:r>
            <w:r w:rsidRPr="007D25B0">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r>
            <w:r w:rsidRPr="007D25B0">
              <w:rPr>
                <w:rFonts w:ascii="Times New Roman" w:hAnsi="Times New Roman"/>
                <w:b/>
                <w:bCs/>
                <w:lang w:val="en-US"/>
              </w:rPr>
              <w:tab/>
              <w:t>layer_not_present_flag</w:t>
            </w:r>
            <w:r w:rsidRPr="007D25B0">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w:t>
            </w:r>
            <w:r w:rsidRPr="007D25B0">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eastAsia="zh-CN"/>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02" w:name="_Toc366772001"/>
      <w:r w:rsidRPr="007D25B0">
        <w:rPr>
          <w:lang w:val="en-US"/>
        </w:rPr>
        <w:t>Inter-layer constrained tile sets SEI message syntax</w:t>
      </w:r>
      <w:bookmarkEnd w:id="1302"/>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inter_layer_constrained_tile_sets( payloadSize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il_all_tiles_exact_sample_value_match_flag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il_one_tile_per_tile_set_flag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w:t>
            </w:r>
            <w:r w:rsidR="00910C04" w:rsidRPr="007D25B0">
              <w:rPr>
                <w:rFonts w:ascii="Times New Roman" w:hAnsi="Times New Roman"/>
                <w:lang w:val="en-US"/>
              </w:rPr>
              <w:t>il_</w:t>
            </w:r>
            <w:r w:rsidRPr="007D25B0">
              <w:rPr>
                <w:rFonts w:ascii="Times New Roman" w:hAnsi="Times New Roman"/>
                <w:lang w:val="en-US"/>
              </w:rPr>
              <w:t>one_tile_per_tile_set_flag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de-DE"/>
              </w:rPr>
              <w:t>il_num_sets_in_message_minus1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il_num_sets_in_message_minus1 )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rPr>
              <w:t>skipped_tile_set_present_flag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lang w:val="en-US"/>
              </w:rPr>
              <w:t xml:space="preserve">numSignificantSets = </w:t>
            </w:r>
            <w:r w:rsidRPr="007D25B0">
              <w:rPr>
                <w:rFonts w:ascii="Times New Roman" w:hAnsi="Times New Roman"/>
                <w:lang w:val="en-US"/>
              </w:rPr>
              <w:t>il_num_sets_in_message_minus1</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lang w:val="en-US"/>
              </w:rPr>
              <w:t>– skipped_tile_set_present_flag + 1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9C2F7B">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i = 0; i &lt; </w:t>
            </w:r>
            <w:r w:rsidRPr="007D25B0">
              <w:rPr>
                <w:lang w:val="en-US"/>
              </w:rPr>
              <w:t>numSignificantSets</w:t>
            </w:r>
            <w:r w:rsidRPr="007D25B0">
              <w:rPr>
                <w:rFonts w:ascii="Times New Roman" w:hAnsi="Times New Roman"/>
                <w:lang w:val="en-US"/>
              </w:rPr>
              <w:t>; i++ ) {</w:t>
            </w:r>
          </w:p>
        </w:tc>
        <w:tc>
          <w:tcPr>
            <w:tcW w:w="1157" w:type="dxa"/>
          </w:tcPr>
          <w:p w:rsidR="008B3821" w:rsidRPr="007D25B0" w:rsidRDefault="008B3821" w:rsidP="00C73469">
            <w:pPr>
              <w:pStyle w:val="tableheading"/>
              <w:overflowPunct/>
              <w:autoSpaceDE/>
              <w:autoSpaceDN/>
              <w:adjustRightInd/>
              <w:jc w:val="left"/>
              <w:textAlignment w:val="auto"/>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ilcts_id</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num_tile_rects_in_set_minus1</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j = 0; j &lt;= </w:t>
            </w:r>
            <w:r w:rsidR="00910C04" w:rsidRPr="007D25B0">
              <w:rPr>
                <w:rFonts w:ascii="Times New Roman" w:hAnsi="Times New Roman"/>
                <w:lang w:val="en-US"/>
              </w:rPr>
              <w:t>il_</w:t>
            </w:r>
            <w:r w:rsidRPr="007D25B0">
              <w:rPr>
                <w:rFonts w:ascii="Times New Roman" w:hAnsi="Times New Roman"/>
                <w:lang w:val="en-US"/>
              </w:rPr>
              <w:t>num_tile_rects_in_set_minus1[ i ]; j++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top_left_tile_index[ </w:t>
            </w:r>
            <w:r w:rsidRPr="007D25B0">
              <w:rPr>
                <w:rFonts w:ascii="Times New Roman" w:hAnsi="Times New Roman"/>
                <w:lang w:val="en-US"/>
              </w:rPr>
              <w:t>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il_</w:t>
            </w:r>
            <w:r w:rsidRPr="007D25B0">
              <w:rPr>
                <w:rFonts w:ascii="Times New Roman" w:hAnsi="Times New Roman"/>
                <w:b/>
                <w:bCs/>
                <w:lang w:val="en-US"/>
              </w:rPr>
              <w:t>bottom_right_tile_index</w:t>
            </w:r>
            <w:r w:rsidRPr="007D25B0">
              <w:rPr>
                <w:rFonts w:ascii="Times New Roman" w:hAnsi="Times New Roman"/>
                <w:bCs/>
                <w:lang w:val="en-US"/>
              </w:rPr>
              <w:t>[ 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Cs/>
                <w:lang w:val="en-US" w:eastAsia="ja-JP"/>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b/>
                <w:lang w:val="en-US"/>
              </w:rPr>
              <w:t>ilc_idc</w:t>
            </w:r>
            <w:r w:rsidRPr="007D25B0">
              <w:rPr>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r>
            <w:r w:rsidRPr="007D25B0">
              <w:rPr>
                <w:rFonts w:ascii="Times New Roman" w:hAnsi="Times New Roman"/>
                <w:bCs/>
                <w:lang w:val="en-US" w:eastAsia="ja-JP"/>
              </w:rPr>
              <w:tab/>
              <w:t>if ( !il_all_tiles_exact_sample_value_match_flag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il_exact_sample_value_match_flag</w:t>
            </w:r>
            <w:r w:rsidRPr="007D25B0">
              <w:rPr>
                <w:rFonts w:ascii="Times New Roman" w:hAnsi="Times New Roman"/>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 else</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all_tiles_</w:t>
            </w:r>
            <w:r w:rsidRPr="007D25B0">
              <w:rPr>
                <w:rFonts w:ascii="Times New Roman" w:hAnsi="Times New Roman"/>
                <w:b/>
                <w:bCs/>
                <w:lang w:val="en-US" w:eastAsia="ja-JP"/>
              </w:rPr>
              <w:t>ilc_idc</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bl>
    <w:p w:rsidR="008B3821" w:rsidRPr="007D25B0" w:rsidRDefault="008B3821" w:rsidP="008B3821">
      <w:pPr>
        <w:pStyle w:val="3N"/>
        <w:rPr>
          <w:lang w:val="en-US"/>
        </w:rPr>
      </w:pP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03" w:name="_Toc366772002"/>
      <w:r w:rsidRPr="007D25B0">
        <w:rPr>
          <w:lang w:val="en-US"/>
        </w:rPr>
        <w:lastRenderedPageBreak/>
        <w:t>SEI message semantics</w:t>
      </w:r>
      <w:bookmarkEnd w:id="1303"/>
    </w:p>
    <w:p w:rsidR="008B3821" w:rsidRPr="007D25B0" w:rsidRDefault="008B3821" w:rsidP="008B3821">
      <w:pPr>
        <w:pStyle w:val="Caption"/>
      </w:pPr>
      <w:r w:rsidRPr="007D25B0">
        <w:t xml:space="preserve">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2</w:t>
      </w:r>
      <w:r w:rsidR="0074750D" w:rsidRPr="007D25B0">
        <w:fldChar w:fldCharType="end"/>
      </w:r>
      <w:r w:rsidRPr="007D25B0">
        <w:t xml:space="preserve"> – Persistence scope of SEI messages (informative)</w:t>
      </w:r>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Persistence scope</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 xml:space="preserve">The access unit containing the SEI message and up to but not including the next access unit, in decoding order, that contains a layers </w:t>
            </w:r>
            <w:r w:rsidR="00376DE2" w:rsidRPr="007D25B0">
              <w:rPr>
                <w:lang w:val="en-US"/>
              </w:rPr>
              <w:t xml:space="preserve">not </w:t>
            </w:r>
            <w:r w:rsidRPr="007D25B0">
              <w:rPr>
                <w:lang w:val="en-US"/>
              </w:rPr>
              <w:t>present change SEI message or the end of the CVS, whichever is earlier in decoding order</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The CVS containing the SEI message</w:t>
            </w:r>
          </w:p>
        </w:tc>
      </w:tr>
    </w:tbl>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04" w:name="_Toc366772003"/>
      <w:r w:rsidRPr="007D25B0">
        <w:rPr>
          <w:lang w:val="en-US"/>
        </w:rPr>
        <w:t>Layers not present SEI message semantics</w:t>
      </w:r>
      <w:bookmarkEnd w:id="1304"/>
    </w:p>
    <w:p w:rsidR="008B3821" w:rsidRPr="007D25B0" w:rsidRDefault="008B3821" w:rsidP="008B3821">
      <w:pPr>
        <w:rPr>
          <w:lang w:val="en-US"/>
        </w:rPr>
      </w:pPr>
      <w:r w:rsidRPr="007D25B0">
        <w:rPr>
          <w:lang w:val="en-US"/>
        </w:rPr>
        <w:t>The layers not present SEI message provides a mechanism for signalling that VCL NAL units of particular layers indicated by the VPS are not present in a particular set of access units.</w:t>
      </w:r>
    </w:p>
    <w:p w:rsidR="008B3821" w:rsidRPr="007D25B0" w:rsidRDefault="008B3821" w:rsidP="008B3821">
      <w:pPr>
        <w:widowControl w:val="0"/>
        <w:rPr>
          <w:lang w:val="en-US"/>
        </w:rPr>
      </w:pPr>
      <w:r w:rsidRPr="007D25B0">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7D25B0">
        <w:rPr>
          <w:lang w:val="en-US"/>
        </w:rPr>
        <w:t>order, that</w:t>
      </w:r>
      <w:proofErr w:type="gramEnd"/>
      <w:r w:rsidRPr="007D25B0">
        <w:rPr>
          <w:lang w:val="en-US"/>
        </w:rPr>
        <w:t xml:space="preserve"> contains a layers not present change SEI message or the end of the CVS, whichever is earlier in decoding order.</w:t>
      </w:r>
    </w:p>
    <w:p w:rsidR="008B3821" w:rsidRPr="007D25B0" w:rsidRDefault="008B3821" w:rsidP="008B3821">
      <w:pPr>
        <w:widowControl w:val="0"/>
        <w:rPr>
          <w:lang w:val="en-US"/>
        </w:rPr>
      </w:pPr>
      <w:r w:rsidRPr="007D25B0">
        <w:rPr>
          <w:lang w:val="en-US"/>
        </w:rPr>
        <w:t>When present, the layers not present SEI message applies to the target access units.</w:t>
      </w:r>
    </w:p>
    <w:p w:rsidR="008B3821" w:rsidRPr="007D25B0" w:rsidRDefault="008B3821" w:rsidP="008B3821">
      <w:pPr>
        <w:rPr>
          <w:lang w:val="en-US"/>
        </w:rPr>
      </w:pPr>
      <w:r w:rsidRPr="007D25B0">
        <w:rPr>
          <w:lang w:val="en-US"/>
        </w:rPr>
        <w:t>A layers not present SEI message shall not be included in a scalable nesting SEI message.</w:t>
      </w:r>
    </w:p>
    <w:p w:rsidR="008B3821" w:rsidRPr="007D25B0" w:rsidRDefault="008B3821" w:rsidP="008B3821">
      <w:pPr>
        <w:rPr>
          <w:lang w:val="en-US"/>
        </w:rPr>
      </w:pPr>
      <w:r w:rsidRPr="007D25B0">
        <w:rPr>
          <w:lang w:val="en-US"/>
        </w:rPr>
        <w:t>A layers not present SEI message shall not be included in an SEI NAL unit with TemporalId greater than 0.</w:t>
      </w:r>
    </w:p>
    <w:p w:rsidR="008B3821" w:rsidRPr="007D25B0" w:rsidRDefault="008B3821" w:rsidP="008B3821">
      <w:pPr>
        <w:pStyle w:val="3N"/>
        <w:rPr>
          <w:lang w:val="en-US"/>
        </w:rPr>
      </w:pPr>
      <w:proofErr w:type="gramStart"/>
      <w:r w:rsidRPr="007D25B0">
        <w:rPr>
          <w:b/>
          <w:lang w:val="en-US"/>
        </w:rPr>
        <w:t>lp_sei_active_vps_id</w:t>
      </w:r>
      <w:proofErr w:type="gramEnd"/>
      <w:r w:rsidRPr="007D25B0">
        <w:rPr>
          <w:lang w:val="en-US"/>
        </w:rPr>
        <w:t xml:space="preserve"> identifies the active VPS of the CVS containing the layers not present SEI message. The value of lp_sei_active_vps_id shall be equal to the value of vps_</w:t>
      </w:r>
      <w:r w:rsidRPr="007D25B0">
        <w:rPr>
          <w:bCs/>
          <w:lang w:val="en-US"/>
        </w:rPr>
        <w:t>video_parameter_set_id</w:t>
      </w:r>
      <w:r w:rsidRPr="007D25B0">
        <w:rPr>
          <w:lang w:val="en-US"/>
        </w:rPr>
        <w:t xml:space="preserve"> of the active VPS for the VCL NAL units of the access unit containing the SEI message.</w:t>
      </w:r>
    </w:p>
    <w:p w:rsidR="008B3821" w:rsidRPr="007D25B0" w:rsidRDefault="008B3821" w:rsidP="008B3821">
      <w:pPr>
        <w:rPr>
          <w:lang w:val="en-US"/>
        </w:rPr>
      </w:pPr>
      <w:r w:rsidRPr="007D25B0">
        <w:rPr>
          <w:b/>
          <w:lang w:val="en-US"/>
        </w:rPr>
        <w:t>layer_not_present_flag</w:t>
      </w:r>
      <w:proofErr w:type="gramStart"/>
      <w:r w:rsidRPr="007D25B0">
        <w:rPr>
          <w:bCs/>
          <w:lang w:val="en-US"/>
        </w:rPr>
        <w:t>[ i</w:t>
      </w:r>
      <w:proofErr w:type="gramEnd"/>
      <w:r w:rsidRPr="007D25B0">
        <w:rPr>
          <w:bCs/>
          <w:lang w:val="en-US"/>
        </w:rPr>
        <w:t> ]</w:t>
      </w:r>
      <w:r w:rsidRPr="007D25B0">
        <w:rPr>
          <w:lang w:val="en-US"/>
        </w:rPr>
        <w:t xml:space="preserve"> equal to 1 indicates that there are no VCL NAL units with nuh_layer_id equal to </w:t>
      </w:r>
      <w:r w:rsidRPr="007D25B0">
        <w:rPr>
          <w:rFonts w:eastAsia="Batang"/>
          <w:bCs/>
          <w:lang w:val="en-US" w:eastAsia="ko-KR"/>
        </w:rPr>
        <w:t>layer_id_in_nuh</w:t>
      </w:r>
      <w:r w:rsidRPr="007D25B0">
        <w:rPr>
          <w:lang w:val="en-US"/>
        </w:rPr>
        <w:t>[ i ] present in the target access units. layer_not_present_flag</w:t>
      </w:r>
      <w:r w:rsidRPr="007D25B0">
        <w:rPr>
          <w:bCs/>
          <w:lang w:val="en-US"/>
        </w:rPr>
        <w:t>[ i ]</w:t>
      </w:r>
      <w:r w:rsidRPr="007D25B0">
        <w:rPr>
          <w:lang w:val="en-US"/>
        </w:rPr>
        <w:t xml:space="preserve"> equal to 0 indicates that there may or may not be VCL NAL units with nuh_layer_id equal to layer_id_in_nuh[ i ] present in the target access units.</w:t>
      </w:r>
    </w:p>
    <w:p w:rsidR="008B3821" w:rsidRPr="007D25B0" w:rsidRDefault="008B3821" w:rsidP="008B3821">
      <w:pPr>
        <w:rPr>
          <w:rFonts w:eastAsia="Batang"/>
          <w:bCs/>
          <w:lang w:val="en-US" w:eastAsia="ko-KR"/>
        </w:rPr>
      </w:pPr>
      <w:r w:rsidRPr="007D25B0">
        <w:rPr>
          <w:lang w:val="en-US"/>
        </w:rPr>
        <w:t>When layer_not_present_flag</w:t>
      </w:r>
      <w:r w:rsidRPr="007D25B0">
        <w:rPr>
          <w:bCs/>
          <w:lang w:val="en-US"/>
        </w:rPr>
        <w:t>[ i ]</w:t>
      </w:r>
      <w:r w:rsidRPr="007D25B0">
        <w:rPr>
          <w:lang w:val="en-US"/>
        </w:rPr>
        <w:t xml:space="preserve"> is equal to 0 and i is greater than 0, layer_not_present_flag[ LayerIdxInVps[ RefLayerId[ layer_id_in_nuh[ i ] ][ j ] ] ] shall be equal to 0 for all values of j in the range of 0 to </w:t>
      </w:r>
      <w:r w:rsidRPr="007D25B0">
        <w:rPr>
          <w:rFonts w:eastAsia="Batang"/>
          <w:bCs/>
          <w:lang w:val="en-US" w:eastAsia="ko-KR"/>
        </w:rPr>
        <w:t>NumDirectRefLayers[ layer_id_in_nuh[</w:t>
      </w:r>
      <w:r w:rsidRPr="007D25B0">
        <w:rPr>
          <w:lang w:val="en-US"/>
        </w:rPr>
        <w:t> i ] </w:t>
      </w:r>
      <w:r w:rsidRPr="007D25B0">
        <w:rPr>
          <w:rFonts w:eastAsia="Batang"/>
          <w:bCs/>
          <w:lang w:val="en-US" w:eastAsia="ko-KR"/>
        </w:rPr>
        <w:t>] </w:t>
      </w:r>
      <w:r w:rsidRPr="007D25B0">
        <w:rPr>
          <w:lang w:val="en-US"/>
        </w:rPr>
        <w:t>− </w:t>
      </w:r>
      <w:r w:rsidRPr="007D25B0">
        <w:rPr>
          <w:rFonts w:eastAsia="Batang"/>
          <w:bCs/>
          <w:lang w:val="en-US" w:eastAsia="ko-KR"/>
        </w:rPr>
        <w:t>1, inclusive.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05" w:name="_Toc366772004"/>
      <w:r w:rsidRPr="007D25B0">
        <w:rPr>
          <w:lang w:val="en-US"/>
        </w:rPr>
        <w:t>Inter-layer constrained tile sets SEI message semantics</w:t>
      </w:r>
      <w:bookmarkEnd w:id="1305"/>
    </w:p>
    <w:p w:rsidR="008B3821" w:rsidRPr="007D25B0" w:rsidRDefault="008B3821" w:rsidP="008B3821">
      <w:pPr>
        <w:rPr>
          <w:lang w:val="en-US"/>
        </w:rPr>
      </w:pPr>
      <w:r w:rsidRPr="007D25B0">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8B3821" w:rsidRPr="007D25B0" w:rsidRDefault="008B3821" w:rsidP="008B3821">
      <w:pPr>
        <w:rPr>
          <w:lang w:val="en-US"/>
        </w:rPr>
      </w:pPr>
      <w:r w:rsidRPr="007D25B0">
        <w:rPr>
          <w:lang w:val="en-US"/>
        </w:rPr>
        <w:t>The inter-layer constrained tile sets SEI message shall not be present for a layer when tiles_enabled_flag is equal to 0 for any PPS that is active in the layer.</w:t>
      </w:r>
    </w:p>
    <w:p w:rsidR="008B3821" w:rsidRPr="007D25B0" w:rsidRDefault="008B3821" w:rsidP="008B3821">
      <w:pPr>
        <w:rPr>
          <w:lang w:val="en-US"/>
        </w:rPr>
      </w:pPr>
      <w:r w:rsidRPr="007D25B0">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8B3821" w:rsidRPr="007D25B0" w:rsidRDefault="008B3821" w:rsidP="008B3821">
      <w:pPr>
        <w:rPr>
          <w:lang w:val="en-US"/>
        </w:rPr>
      </w:pPr>
      <w:r w:rsidRPr="007D25B0">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8B3821" w:rsidRPr="007D25B0" w:rsidRDefault="008B3821" w:rsidP="008B3821">
      <w:pPr>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8B3821" w:rsidRPr="007D25B0" w:rsidRDefault="008B3821" w:rsidP="008B3821">
      <w:pPr>
        <w:rPr>
          <w:lang w:val="en-US"/>
        </w:rPr>
      </w:pPr>
      <w:r w:rsidRPr="007D25B0">
        <w:rPr>
          <w:lang w:val="en-US"/>
        </w:rPr>
        <w:t>When more than one inter-layer constrained tile sets SEI message is present within the access units of a CVS, they shall contain identical content.</w:t>
      </w:r>
    </w:p>
    <w:p w:rsidR="008B3821" w:rsidRPr="007D25B0" w:rsidRDefault="008B3821" w:rsidP="008B3821">
      <w:pPr>
        <w:rPr>
          <w:lang w:val="en-US"/>
        </w:rPr>
      </w:pPr>
      <w:r w:rsidRPr="007D25B0">
        <w:rPr>
          <w:lang w:val="en-US"/>
        </w:rPr>
        <w:t>The number of inter-layer constrained tile sets SEI messages in each access unit shall not exceed 5.</w:t>
      </w:r>
    </w:p>
    <w:p w:rsidR="008B3821" w:rsidRPr="007D25B0" w:rsidRDefault="008B3821" w:rsidP="008B3821">
      <w:pPr>
        <w:rPr>
          <w:lang w:val="en-US"/>
        </w:rPr>
      </w:pPr>
      <w:r w:rsidRPr="007D25B0">
        <w:rPr>
          <w:b/>
          <w:lang w:val="en-US"/>
        </w:rPr>
        <w:t>il_all_tiles_exact_sample_value_match_flag</w:t>
      </w:r>
      <w:r w:rsidRPr="007D25B0">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w:t>
      </w:r>
      <w:r w:rsidRPr="007D25B0">
        <w:rPr>
          <w:lang w:val="en-US"/>
        </w:rPr>
        <w:lastRenderedPageBreak/>
        <w:t>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8B3821" w:rsidRPr="007D25B0" w:rsidRDefault="008B3821" w:rsidP="008B3821">
      <w:pPr>
        <w:rPr>
          <w:lang w:val="en-US"/>
        </w:rPr>
      </w:pPr>
      <w:proofErr w:type="gramStart"/>
      <w:r w:rsidRPr="007D25B0">
        <w:rPr>
          <w:b/>
          <w:lang w:val="en-US"/>
        </w:rPr>
        <w:t>il_one_tile_per_tile_set_flag</w:t>
      </w:r>
      <w:proofErr w:type="gramEnd"/>
      <w:r w:rsidRPr="007D25B0">
        <w:rPr>
          <w:lang w:val="en-US"/>
        </w:rPr>
        <w:t xml:space="preserve"> equal to 1 indicates that each inter-layer constrained tile set contains one tile, and il_num_sets_in_message_minus1 is not present. If il_one_tile_per_tile_set_flag is equal to zero, tile sets are signalled explicitly.</w:t>
      </w:r>
    </w:p>
    <w:p w:rsidR="008B3821" w:rsidRPr="007D25B0" w:rsidRDefault="008B3821" w:rsidP="008B3821">
      <w:pPr>
        <w:rPr>
          <w:lang w:val="en-US"/>
        </w:rPr>
      </w:pPr>
      <w:proofErr w:type="gramStart"/>
      <w:r w:rsidRPr="007D25B0">
        <w:rPr>
          <w:b/>
          <w:lang w:val="en-US"/>
        </w:rPr>
        <w:t>il_num_sets_in_message_minus1</w:t>
      </w:r>
      <w:proofErr w:type="gramEnd"/>
      <w:r w:rsidRPr="007D25B0">
        <w:rPr>
          <w:lang w:val="en-US"/>
        </w:rPr>
        <w:t xml:space="preserve"> plus 1 specifies the number of inter-layer tile sets identified in the SEI message. The value of il_num_sets_in_message_minus1 shall be in the range of 0 to 255, inclusive.</w:t>
      </w:r>
    </w:p>
    <w:p w:rsidR="008B3821" w:rsidRPr="007D25B0" w:rsidRDefault="008B3821" w:rsidP="008B3821">
      <w:pPr>
        <w:rPr>
          <w:lang w:val="en-US"/>
        </w:rPr>
      </w:pPr>
      <w:r w:rsidRPr="007D25B0">
        <w:rPr>
          <w:b/>
          <w:lang w:val="en-US"/>
        </w:rPr>
        <w:t xml:space="preserve">skipped_tile_set_present_flag </w:t>
      </w:r>
      <w:r w:rsidRPr="007D25B0">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7D25B0">
        <w:rPr>
          <w:rFonts w:eastAsia="Batang"/>
          <w:bCs/>
          <w:lang w:val="en-US" w:eastAsia="ko-KR"/>
        </w:rPr>
        <w:t xml:space="preserve">RefLayerId[ ictsNuhLayerId ][ NumDirectRefLayers[ ictsNuhLayerId ] – 1 ] </w:t>
      </w:r>
      <w:r w:rsidRPr="007D25B0">
        <w:rPr>
          <w:lang w:val="en-US"/>
        </w:rPr>
        <w:t xml:space="preserve">and no residual_coding syntax structure is present in any transform unit of the identified tile set, where ictsNuhLayerId is the value of nuh_layer_id of this message. </w:t>
      </w:r>
      <w:proofErr w:type="gramStart"/>
      <w:r w:rsidRPr="007D25B0">
        <w:rPr>
          <w:lang w:val="en-US"/>
        </w:rPr>
        <w:t>skipped_tile_set_present_flag</w:t>
      </w:r>
      <w:proofErr w:type="gramEnd"/>
      <w:r w:rsidRPr="007D25B0">
        <w:rPr>
          <w:lang w:val="en-US"/>
        </w:rPr>
        <w:t xml:space="preserve"> equal to 0 does not indicate a bitstream constraint within the CVS.</w:t>
      </w:r>
      <w:r w:rsidR="00910C04" w:rsidRPr="007D25B0">
        <w:rPr>
          <w:lang w:val="en-US"/>
        </w:rPr>
        <w:t xml:space="preserve"> When not present, the value of skipped_tile_set_present_flag is inferred to be equal to 0.</w:t>
      </w:r>
    </w:p>
    <w:p w:rsidR="008B3821" w:rsidRPr="007D25B0" w:rsidRDefault="008B3821" w:rsidP="008B3821">
      <w:pPr>
        <w:rPr>
          <w:lang w:val="en-US"/>
        </w:rPr>
      </w:pPr>
      <w:r w:rsidRPr="007D25B0">
        <w:rPr>
          <w:b/>
          <w:lang w:val="en-US"/>
        </w:rPr>
        <w:t>ilcts_id</w:t>
      </w:r>
      <w:proofErr w:type="gramStart"/>
      <w:r w:rsidRPr="007D25B0">
        <w:rPr>
          <w:lang w:val="en-US"/>
        </w:rPr>
        <w:t>[ i</w:t>
      </w:r>
      <w:proofErr w:type="gramEnd"/>
      <w:r w:rsidRPr="007D25B0">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7D25B0">
        <w:rPr>
          <w:lang w:val="en-US"/>
        </w:rPr>
        <w:t>[ i</w:t>
      </w:r>
      <w:proofErr w:type="gramEnd"/>
      <w:r w:rsidRPr="007D25B0">
        <w:rPr>
          <w:lang w:val="en-US"/>
        </w:rPr>
        <w:t> ] shall be in the range of 0 to 2</w:t>
      </w:r>
      <w:r w:rsidRPr="007D25B0">
        <w:rPr>
          <w:vertAlign w:val="superscript"/>
          <w:lang w:val="en-US"/>
        </w:rPr>
        <w:t>32</w:t>
      </w:r>
      <w:r w:rsidRPr="007D25B0">
        <w:rPr>
          <w:lang w:val="en-US"/>
        </w:rPr>
        <w:t xml:space="preserve"> − 2, inclusive.</w:t>
      </w:r>
    </w:p>
    <w:p w:rsidR="008B3821" w:rsidRPr="007D25B0" w:rsidRDefault="008B3821" w:rsidP="008B3821">
      <w:pPr>
        <w:rPr>
          <w:lang w:val="en-US"/>
        </w:rPr>
      </w:pPr>
      <w:r w:rsidRPr="007D25B0">
        <w:rPr>
          <w:lang w:val="en-US"/>
        </w:rPr>
        <w:t>Values of ilcts_id</w:t>
      </w:r>
      <w:proofErr w:type="gramStart"/>
      <w:r w:rsidRPr="007D25B0">
        <w:rPr>
          <w:lang w:val="en-US"/>
        </w:rPr>
        <w:t>[ i</w:t>
      </w:r>
      <w:proofErr w:type="gramEnd"/>
      <w:r w:rsidRPr="007D25B0">
        <w:rPr>
          <w:lang w:val="en-US"/>
        </w:rPr>
        <w:t> ] from 0 to 255 and from 512 to 2</w:t>
      </w:r>
      <w:r w:rsidRPr="007D25B0">
        <w:rPr>
          <w:vertAlign w:val="superscript"/>
          <w:lang w:val="en-US"/>
        </w:rPr>
        <w:t>31</w:t>
      </w:r>
      <w:r w:rsidRPr="007D25B0">
        <w:rPr>
          <w:lang w:val="en-US"/>
        </w:rPr>
        <w:t xml:space="preserve"> − 1 may be used as determined by the application. Values of ilcts_id</w:t>
      </w:r>
      <w:proofErr w:type="gramStart"/>
      <w:r w:rsidRPr="007D25B0">
        <w:rPr>
          <w:lang w:val="en-US"/>
        </w:rPr>
        <w:t>[ i</w:t>
      </w:r>
      <w:proofErr w:type="gramEnd"/>
      <w:r w:rsidRPr="007D25B0">
        <w:rPr>
          <w:lang w:val="en-US"/>
        </w:rPr>
        <w:t> ] from 256 to 511 and from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are reserved for future use by ITU-T | ISO/IEC. Decoders encountering a value of ilcts_id</w:t>
      </w:r>
      <w:proofErr w:type="gramStart"/>
      <w:r w:rsidRPr="007D25B0">
        <w:rPr>
          <w:lang w:val="en-US"/>
        </w:rPr>
        <w:t>[ i</w:t>
      </w:r>
      <w:proofErr w:type="gramEnd"/>
      <w:r w:rsidRPr="007D25B0">
        <w:rPr>
          <w:lang w:val="en-US"/>
        </w:rPr>
        <w:t> ] in the range of 256 to 511 or in the range of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shall ignore (remove from the bitstream and discard) it.</w:t>
      </w:r>
    </w:p>
    <w:p w:rsidR="008B3821" w:rsidRPr="007D25B0" w:rsidRDefault="008B3821" w:rsidP="008B3821">
      <w:pPr>
        <w:rPr>
          <w:lang w:val="en-US"/>
        </w:rPr>
      </w:pPr>
      <w:r w:rsidRPr="007D25B0">
        <w:rPr>
          <w:b/>
          <w:lang w:val="en-US"/>
        </w:rPr>
        <w:t>il_num_tile_rects_in_set_</w:t>
      </w:r>
      <w:proofErr w:type="gramStart"/>
      <w:r w:rsidRPr="007D25B0">
        <w:rPr>
          <w:b/>
          <w:lang w:val="en-US"/>
        </w:rPr>
        <w:t>minus1</w:t>
      </w:r>
      <w:r w:rsidRPr="007D25B0">
        <w:rPr>
          <w:lang w:val="en-US"/>
        </w:rPr>
        <w:t>[</w:t>
      </w:r>
      <w:proofErr w:type="gramEnd"/>
      <w:r w:rsidRPr="007D25B0">
        <w:rPr>
          <w:lang w:val="en-US"/>
        </w:rPr>
        <w:t> i ] plus 1 specifies the number of rectangular regions of tiles in the i-th identified inter-layer constrained tile set. The value of il_num_tile_rects_in_set_</w:t>
      </w:r>
      <w:proofErr w:type="gramStart"/>
      <w:r w:rsidRPr="007D25B0">
        <w:rPr>
          <w:lang w:val="en-US"/>
        </w:rPr>
        <w:t>minus1[</w:t>
      </w:r>
      <w:proofErr w:type="gramEnd"/>
      <w:r w:rsidRPr="007D25B0">
        <w:rPr>
          <w:lang w:val="en-US"/>
        </w:rPr>
        <w:t> i ] shall be in the range of 0 to (num_tile_columns_minus1 + 1) * (num_tile_rows_minus1 + 1) − 1, inclusive.</w:t>
      </w:r>
    </w:p>
    <w:p w:rsidR="008B3821" w:rsidRPr="007D25B0" w:rsidRDefault="008B3821" w:rsidP="008B3821">
      <w:pPr>
        <w:rPr>
          <w:lang w:val="en-US"/>
        </w:rPr>
      </w:pPr>
      <w:r w:rsidRPr="007D25B0">
        <w:rPr>
          <w:b/>
          <w:lang w:val="en-US"/>
        </w:rPr>
        <w:t>il_top_left_tile_index</w:t>
      </w:r>
      <w:r w:rsidRPr="007D25B0">
        <w:rPr>
          <w:lang w:val="en-US"/>
        </w:rPr>
        <w:t xml:space="preserve">[ i ][ j ] and </w:t>
      </w:r>
      <w:r w:rsidRPr="007D25B0">
        <w:rPr>
          <w:b/>
          <w:lang w:val="en-US"/>
        </w:rPr>
        <w:t>il_bottom_right_tile_index</w:t>
      </w:r>
      <w:r w:rsidRPr="007D25B0">
        <w:rPr>
          <w:lang w:val="en-US"/>
        </w:rPr>
        <w:t>[ i ][ j ] identify the tile position of the top-left tile and the tile position of the bottom-right tile in a rectangular region of the i-th identified inter-layer constrained tile set, respectively, in tile raster scan order.</w:t>
      </w:r>
    </w:p>
    <w:p w:rsidR="008B3821" w:rsidRPr="007D25B0" w:rsidRDefault="008B3821" w:rsidP="008B3821">
      <w:pPr>
        <w:rPr>
          <w:lang w:val="en-US"/>
        </w:rPr>
      </w:pPr>
      <w:r w:rsidRPr="007D25B0">
        <w:rPr>
          <w:b/>
          <w:lang w:val="en-US"/>
        </w:rPr>
        <w:t>il_exact_sample_value_match_flag</w:t>
      </w:r>
      <w:r w:rsidRPr="007D25B0">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8B3821" w:rsidRPr="007D25B0" w:rsidRDefault="008B3821" w:rsidP="008B3821">
      <w:pPr>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8B3821" w:rsidRPr="007D25B0" w:rsidRDefault="008B3821" w:rsidP="008B3821">
      <w:pPr>
        <w:rPr>
          <w:lang w:val="en-US"/>
        </w:rPr>
      </w:pPr>
      <w:r w:rsidRPr="007D25B0">
        <w:rPr>
          <w:b/>
          <w:lang w:val="en-US"/>
        </w:rPr>
        <w:t>ilc_idc</w:t>
      </w:r>
      <w:proofErr w:type="gramStart"/>
      <w:r w:rsidRPr="007D25B0">
        <w:rPr>
          <w:lang w:val="en-US"/>
        </w:rPr>
        <w:t>[ i</w:t>
      </w:r>
      <w:proofErr w:type="gramEnd"/>
      <w:r w:rsidRPr="007D25B0">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7D25B0">
        <w:rPr>
          <w:lang w:val="en-US"/>
        </w:rPr>
        <w:t>[ i</w:t>
      </w:r>
      <w:proofErr w:type="gramEnd"/>
      <w:r w:rsidRPr="007D25B0">
        <w:rPr>
          <w:lang w:val="en-US"/>
        </w:rPr>
        <w:t> ][ j ] equal to 2 indicates that, within the CVS, no prediction block in the i-th identified tile set with nuh_layer_id equal to ictsNuhLayerId is predicted from an inter-layer reference picture. ilc_idc</w:t>
      </w:r>
      <w:proofErr w:type="gramStart"/>
      <w:r w:rsidRPr="007D25B0">
        <w:rPr>
          <w:lang w:val="en-US"/>
        </w:rPr>
        <w:t>[ i</w:t>
      </w:r>
      <w:proofErr w:type="gramEnd"/>
      <w:r w:rsidRPr="007D25B0">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7D25B0">
        <w:rPr>
          <w:lang w:val="en-US"/>
        </w:rPr>
        <w:t>[ i</w:t>
      </w:r>
      <w:proofErr w:type="gramEnd"/>
      <w:r w:rsidRPr="007D25B0">
        <w:rPr>
          <w:lang w:val="en-US"/>
        </w:rPr>
        <w:t> ] equal to 3 is reserved.</w:t>
      </w:r>
    </w:p>
    <w:p w:rsidR="008B3821" w:rsidRPr="007D25B0" w:rsidRDefault="008B3821" w:rsidP="008B3821">
      <w:pPr>
        <w:rPr>
          <w:lang w:val="en-US"/>
        </w:rPr>
      </w:pPr>
      <w:r w:rsidRPr="007D25B0">
        <w:rPr>
          <w:b/>
          <w:lang w:val="en-US"/>
        </w:rPr>
        <w:t>all_tiles_ilc_idc</w:t>
      </w:r>
      <w:r w:rsidRPr="007D25B0">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7D25B0">
        <w:rPr>
          <w:lang w:val="en-US"/>
        </w:rPr>
        <w:t>all_tiles_ilc_idc</w:t>
      </w:r>
      <w:proofErr w:type="gramEnd"/>
      <w:r w:rsidRPr="007D25B0">
        <w:rPr>
          <w:lang w:val="en-US"/>
        </w:rPr>
        <w:t xml:space="preserve"> equal to 2 indicates that, within the CVS, no prediction block in each identified tile with nuh_layer_id equal to ictsNuhLayerId is predicted from an inter-layer reference picture. </w:t>
      </w:r>
      <w:proofErr w:type="gramStart"/>
      <w:r w:rsidRPr="007D25B0">
        <w:rPr>
          <w:lang w:val="en-US"/>
        </w:rPr>
        <w:t>all_tiles_ilc_idc</w:t>
      </w:r>
      <w:proofErr w:type="gramEnd"/>
      <w:r w:rsidRPr="007D25B0">
        <w:rPr>
          <w:lang w:val="en-US"/>
        </w:rPr>
        <w:t xml:space="preserve"> equal to 0 indicates that, within the CVS, the inter-layer prediction process may or </w:t>
      </w:r>
      <w:r w:rsidRPr="007D25B0">
        <w:rPr>
          <w:lang w:val="en-US"/>
        </w:rPr>
        <w:lastRenderedPageBreak/>
        <w:t>may not be constrained for the tile having nuh_layer_id equal to ictsNuhLayerId. The value of all_tiles_ilc_idc equal to 3 is reserved.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06" w:name="_Ref364437801"/>
      <w:bookmarkStart w:id="1307" w:name="_Toc366772005"/>
      <w:r w:rsidRPr="007D25B0">
        <w:rPr>
          <w:lang w:val="en-US"/>
        </w:rPr>
        <w:t>Video usability information</w:t>
      </w:r>
      <w:bookmarkEnd w:id="1306"/>
      <w:bookmarkEnd w:id="1307"/>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08" w:name="_Toc366772006"/>
      <w:r w:rsidRPr="007D25B0">
        <w:rPr>
          <w:lang w:val="en-US"/>
        </w:rPr>
        <w:t>General</w:t>
      </w:r>
      <w:bookmarkEnd w:id="1308"/>
    </w:p>
    <w:p w:rsidR="008B3821" w:rsidRPr="007D25B0" w:rsidRDefault="008B3821" w:rsidP="008B3821">
      <w:pPr>
        <w:rPr>
          <w:lang w:val="en-US"/>
        </w:rPr>
      </w:pPr>
      <w:r w:rsidRPr="007D25B0">
        <w:rPr>
          <w:lang w:val="en-US"/>
        </w:rPr>
        <w:t>The specifications in clause E.1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09" w:name="_Toc366772007"/>
      <w:r w:rsidRPr="007D25B0">
        <w:rPr>
          <w:lang w:val="en-US"/>
        </w:rPr>
        <w:t>VUI syntax</w:t>
      </w:r>
      <w:bookmarkEnd w:id="1309"/>
    </w:p>
    <w:p w:rsidR="008B3821" w:rsidRPr="007D25B0" w:rsidRDefault="008B3821" w:rsidP="008B3821">
      <w:pPr>
        <w:rPr>
          <w:lang w:val="en-US"/>
        </w:rPr>
      </w:pPr>
      <w:r w:rsidRPr="007D25B0">
        <w:rPr>
          <w:lang w:val="en-US"/>
        </w:rPr>
        <w:t>The specifications in clause E.2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pPr>
      <w:bookmarkStart w:id="1310" w:name="_Toc366772008"/>
      <w:r w:rsidRPr="007D25B0">
        <w:t>VUI semantics</w:t>
      </w:r>
      <w:bookmarkEnd w:id="1310"/>
    </w:p>
    <w:p w:rsidR="008B3821" w:rsidRPr="007D25B0" w:rsidRDefault="008B3821" w:rsidP="002026D5">
      <w:pPr>
        <w:pStyle w:val="3H2"/>
        <w:keepLines w:val="0"/>
        <w:numPr>
          <w:ilvl w:val="3"/>
          <w:numId w:val="39"/>
        </w:numPr>
        <w:tabs>
          <w:tab w:val="clear" w:pos="720"/>
          <w:tab w:val="num" w:pos="1134"/>
        </w:tabs>
        <w:ind w:left="1134" w:hanging="1134"/>
      </w:pPr>
      <w:bookmarkStart w:id="1311" w:name="_Toc366772009"/>
      <w:r w:rsidRPr="007D25B0">
        <w:t>VUI parameters semantics</w:t>
      </w:r>
      <w:bookmarkEnd w:id="1311"/>
    </w:p>
    <w:p w:rsidR="008B3821" w:rsidRPr="007D25B0" w:rsidRDefault="008B3821" w:rsidP="008B3821">
      <w:pPr>
        <w:rPr>
          <w:lang w:val="en-US"/>
        </w:rPr>
      </w:pPr>
      <w:r w:rsidRPr="007D25B0">
        <w:rPr>
          <w:lang w:val="en-US"/>
        </w:rPr>
        <w:t>The specifications in clause E.3.1 apply with the following modifications and additions.</w:t>
      </w:r>
    </w:p>
    <w:p w:rsidR="008B3821" w:rsidRPr="007D25B0" w:rsidRDefault="008B3821" w:rsidP="008B3821">
      <w:pPr>
        <w:rPr>
          <w:lang w:val="en-US"/>
        </w:rPr>
      </w:pPr>
      <w:proofErr w:type="gramStart"/>
      <w:r w:rsidRPr="007D25B0">
        <w:rPr>
          <w:lang w:val="en-US"/>
        </w:rPr>
        <w:t>vui_timing_info_present_flag</w:t>
      </w:r>
      <w:proofErr w:type="gramEnd"/>
      <w:r w:rsidRPr="007D25B0">
        <w:rPr>
          <w:lang w:val="en-US"/>
        </w:rPr>
        <w:t xml:space="preserve"> equal to 1 specifies that vui_num_units_in_tick, vui_time_scale, vui_poc_proportional_to_timing_flag, and vui_hrd_parameters_present_flag are present in the vui_parameters( ) syntax structure. </w:t>
      </w:r>
      <w:proofErr w:type="gramStart"/>
      <w:r w:rsidRPr="007D25B0">
        <w:rPr>
          <w:lang w:val="en-US"/>
        </w:rPr>
        <w:t>vui_timing_info_present_flag</w:t>
      </w:r>
      <w:proofErr w:type="gramEnd"/>
      <w:r w:rsidRPr="007D25B0">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8B3821" w:rsidRPr="007D25B0" w:rsidRDefault="008B3821" w:rsidP="002026D5">
      <w:pPr>
        <w:pStyle w:val="3H2"/>
        <w:keepLines w:val="0"/>
        <w:numPr>
          <w:ilvl w:val="3"/>
          <w:numId w:val="39"/>
        </w:numPr>
        <w:tabs>
          <w:tab w:val="clear" w:pos="720"/>
          <w:tab w:val="num" w:pos="1134"/>
        </w:tabs>
        <w:ind w:left="1134" w:hanging="1134"/>
      </w:pPr>
      <w:bookmarkStart w:id="1312" w:name="_Toc366772010"/>
      <w:r w:rsidRPr="007D25B0">
        <w:t>HRD parameters semantics</w:t>
      </w:r>
      <w:bookmarkEnd w:id="1312"/>
    </w:p>
    <w:p w:rsidR="008B3821" w:rsidRPr="007D25B0" w:rsidRDefault="008B3821" w:rsidP="008B3821">
      <w:pPr>
        <w:rPr>
          <w:lang w:val="en-US"/>
        </w:rPr>
      </w:pPr>
      <w:r w:rsidRPr="007D25B0">
        <w:rPr>
          <w:lang w:val="en-US"/>
        </w:rPr>
        <w:t>The specifications in clause E.3.2 apply.</w:t>
      </w:r>
    </w:p>
    <w:p w:rsidR="008B3821" w:rsidRPr="007D25B0" w:rsidRDefault="008B3821" w:rsidP="002026D5">
      <w:pPr>
        <w:pStyle w:val="3H2"/>
        <w:keepLines w:val="0"/>
        <w:numPr>
          <w:ilvl w:val="3"/>
          <w:numId w:val="39"/>
        </w:numPr>
        <w:tabs>
          <w:tab w:val="clear" w:pos="720"/>
          <w:tab w:val="num" w:pos="1134"/>
        </w:tabs>
        <w:ind w:left="1134" w:hanging="1134"/>
      </w:pPr>
      <w:bookmarkStart w:id="1313" w:name="_Toc366772011"/>
      <w:r w:rsidRPr="007D25B0">
        <w:t>Sub-layer HRD parameters semantics</w:t>
      </w:r>
      <w:bookmarkEnd w:id="1313"/>
    </w:p>
    <w:p w:rsidR="008B3821" w:rsidRPr="007D25B0" w:rsidRDefault="008B3821" w:rsidP="008B3821">
      <w:pPr>
        <w:rPr>
          <w:lang w:val="en-US"/>
        </w:rPr>
      </w:pPr>
      <w:r w:rsidRPr="007D25B0">
        <w:rPr>
          <w:lang w:val="en-US"/>
        </w:rPr>
        <w:t>The specifications in clause E.3.3 apply.</w:t>
      </w:r>
    </w:p>
    <w:p w:rsidR="008B3821" w:rsidRPr="007D25B0" w:rsidRDefault="008B3821" w:rsidP="00944988">
      <w:pPr>
        <w:rPr>
          <w:lang w:val="en-CA"/>
        </w:rPr>
      </w:pPr>
    </w:p>
    <w:p w:rsidR="0056407A" w:rsidRPr="007D25B0" w:rsidRDefault="00944988" w:rsidP="002026D5">
      <w:pPr>
        <w:pStyle w:val="Annex1"/>
        <w:keepNext/>
        <w:keepLines/>
        <w:numPr>
          <w:ilvl w:val="0"/>
          <w:numId w:val="40"/>
        </w:numPr>
        <w:spacing w:before="480"/>
        <w:outlineLvl w:val="0"/>
        <w:rPr>
          <w:b w:val="0"/>
          <w:sz w:val="24"/>
          <w:szCs w:val="24"/>
        </w:rPr>
      </w:pPr>
      <w:bookmarkStart w:id="1314" w:name="_Ref348033633"/>
      <w:r w:rsidRPr="007D25B0">
        <w:rPr>
          <w:lang w:val="en-CA"/>
        </w:rPr>
        <w:br w:type="page"/>
      </w:r>
      <w:bookmarkStart w:id="1315" w:name="_Toc356824313"/>
      <w:bookmarkStart w:id="1316" w:name="_Toc356148114"/>
      <w:bookmarkStart w:id="1317" w:name="_Toc366772012"/>
      <w:bookmarkEnd w:id="1314"/>
      <w:r w:rsidR="00853430" w:rsidRPr="007D25B0">
        <w:rPr>
          <w:b w:val="0"/>
          <w:bCs/>
          <w:noProof/>
          <w:sz w:val="24"/>
          <w:szCs w:val="24"/>
        </w:rPr>
        <w:lastRenderedPageBreak/>
        <w:t xml:space="preserve">Annex </w:t>
      </w:r>
      <w:r w:rsidR="004C3322" w:rsidRPr="007D25B0">
        <w:rPr>
          <w:b w:val="0"/>
          <w:bCs/>
          <w:noProof/>
          <w:sz w:val="24"/>
          <w:szCs w:val="24"/>
        </w:rPr>
        <w:t xml:space="preserve">H </w:t>
      </w:r>
      <w:r w:rsidR="00A86920" w:rsidRPr="007D25B0">
        <w:rPr>
          <w:b w:val="0"/>
          <w:bCs/>
          <w:noProof/>
          <w:sz w:val="24"/>
          <w:szCs w:val="24"/>
        </w:rPr>
        <w:br/>
      </w:r>
      <w:r w:rsidR="00A86920" w:rsidRPr="007D25B0">
        <w:rPr>
          <w:b w:val="0"/>
          <w:bCs/>
          <w:noProof/>
          <w:sz w:val="24"/>
          <w:szCs w:val="24"/>
        </w:rPr>
        <w:br/>
      </w:r>
      <w:r w:rsidR="00941625" w:rsidRPr="007D25B0">
        <w:rPr>
          <w:b w:val="0"/>
          <w:sz w:val="24"/>
          <w:szCs w:val="24"/>
          <w:lang w:val="en-CA"/>
        </w:rPr>
        <w:t xml:space="preserve">Syntax, semantics and decoding processes for </w:t>
      </w:r>
      <w:r w:rsidR="00C6730C" w:rsidRPr="007D25B0">
        <w:rPr>
          <w:b w:val="0"/>
          <w:sz w:val="24"/>
          <w:szCs w:val="24"/>
          <w:lang w:val="en-CA"/>
        </w:rPr>
        <w:t>scalable</w:t>
      </w:r>
      <w:r w:rsidR="008F095A" w:rsidRPr="007D25B0">
        <w:rPr>
          <w:b w:val="0"/>
          <w:sz w:val="24"/>
          <w:szCs w:val="24"/>
          <w:lang w:val="en-CA"/>
        </w:rPr>
        <w:t xml:space="preserve"> </w:t>
      </w:r>
      <w:bookmarkEnd w:id="1170"/>
      <w:bookmarkEnd w:id="1315"/>
      <w:bookmarkEnd w:id="1316"/>
      <w:r w:rsidR="00941625" w:rsidRPr="007D25B0">
        <w:rPr>
          <w:b w:val="0"/>
          <w:sz w:val="24"/>
          <w:szCs w:val="24"/>
          <w:lang w:val="en-CA"/>
        </w:rPr>
        <w:t>extension</w:t>
      </w:r>
      <w:bookmarkEnd w:id="1317"/>
      <w:r w:rsidR="00C6730C" w:rsidRPr="007D25B0">
        <w:rPr>
          <w:b w:val="0"/>
          <w:noProof/>
          <w:sz w:val="24"/>
          <w:szCs w:val="24"/>
        </w:rPr>
        <w:br/>
      </w:r>
    </w:p>
    <w:p w:rsidR="00944988" w:rsidRPr="007D25B0" w:rsidRDefault="00944988" w:rsidP="00944988">
      <w:pPr>
        <w:pStyle w:val="AnnexRef"/>
        <w:rPr>
          <w:lang w:val="en-CA"/>
        </w:rPr>
      </w:pPr>
      <w:r w:rsidRPr="007D25B0">
        <w:rPr>
          <w:lang w:val="en-CA"/>
        </w:rPr>
        <w:t>(This annex forms an integral part of this Recommendation | International Standard)</w:t>
      </w:r>
    </w:p>
    <w:p w:rsidR="00944988" w:rsidRPr="007D25B0" w:rsidRDefault="00944988" w:rsidP="00944988">
      <w:pPr>
        <w:pStyle w:val="3N"/>
        <w:rPr>
          <w:lang w:val="en-CA"/>
        </w:rPr>
      </w:pPr>
      <w:r w:rsidRPr="007D25B0">
        <w:rPr>
          <w:lang w:val="en-CA"/>
        </w:rPr>
        <w:t>This annex specifies syntax, semantics</w:t>
      </w:r>
      <w:r w:rsidR="00941625" w:rsidRPr="007D25B0">
        <w:rPr>
          <w:lang w:val="en-CA"/>
        </w:rPr>
        <w:t xml:space="preserve"> and </w:t>
      </w:r>
      <w:r w:rsidRPr="007D25B0">
        <w:rPr>
          <w:lang w:val="en-CA"/>
        </w:rPr>
        <w:t>decoding processes</w:t>
      </w:r>
      <w:proofErr w:type="gramStart"/>
      <w:r w:rsidR="00E702E5" w:rsidRPr="007D25B0">
        <w:rPr>
          <w:lang w:val="en-CA"/>
        </w:rPr>
        <w:t>,</w:t>
      </w:r>
      <w:r w:rsidRPr="007D25B0">
        <w:rPr>
          <w:lang w:val="en-CA"/>
        </w:rPr>
        <w:t>for</w:t>
      </w:r>
      <w:proofErr w:type="gramEnd"/>
      <w:r w:rsidRPr="007D25B0">
        <w:rPr>
          <w:lang w:val="en-CA"/>
        </w:rPr>
        <w:t xml:space="preserve"> </w:t>
      </w:r>
      <w:r w:rsidR="00C6730C" w:rsidRPr="007D25B0">
        <w:rPr>
          <w:lang w:val="en-CA"/>
        </w:rPr>
        <w:t>scalable</w:t>
      </w:r>
      <w:r w:rsidR="008F095A" w:rsidRPr="007D25B0">
        <w:rPr>
          <w:lang w:val="en-CA"/>
        </w:rPr>
        <w:t xml:space="preserve"> </w:t>
      </w:r>
      <w:r w:rsidR="00941625" w:rsidRPr="007D25B0">
        <w:rPr>
          <w:lang w:val="en-CA"/>
        </w:rPr>
        <w:t>exetnsion</w:t>
      </w:r>
      <w:r w:rsidRPr="007D25B0">
        <w:rPr>
          <w:lang w:val="en-CA"/>
        </w:rPr>
        <w:t xml:space="preserve"> that use the syntax, semantics, and decoding process specified in clauses 2-9 </w:t>
      </w:r>
      <w:r w:rsidR="00ED0B46" w:rsidRPr="007D25B0">
        <w:rPr>
          <w:lang w:val="en-CA"/>
        </w:rPr>
        <w:t>and Annex A-F</w:t>
      </w:r>
      <w:r w:rsidRPr="007D25B0">
        <w:rPr>
          <w:lang w:val="en-CA"/>
        </w:rPr>
        <w:t xml:space="preserve">. </w:t>
      </w:r>
    </w:p>
    <w:p w:rsidR="00944988" w:rsidRPr="007D25B0" w:rsidRDefault="00944988" w:rsidP="002026D5">
      <w:pPr>
        <w:pStyle w:val="Annex2"/>
        <w:numPr>
          <w:ilvl w:val="1"/>
          <w:numId w:val="39"/>
        </w:numPr>
        <w:rPr>
          <w:lang w:val="en-CA"/>
        </w:rPr>
      </w:pPr>
      <w:bookmarkStart w:id="1318" w:name="_Toc357439288"/>
      <w:bookmarkStart w:id="1319" w:name="_Toc356824314"/>
      <w:bookmarkStart w:id="1320" w:name="_Toc356148115"/>
      <w:bookmarkStart w:id="1321" w:name="_Toc348629434"/>
      <w:bookmarkStart w:id="1322" w:name="_Toc351367661"/>
      <w:bookmarkStart w:id="1323" w:name="_Toc366772013"/>
      <w:r w:rsidRPr="007D25B0">
        <w:rPr>
          <w:lang w:val="en-CA"/>
        </w:rPr>
        <w:t>Scope</w:t>
      </w:r>
      <w:bookmarkEnd w:id="1318"/>
      <w:bookmarkEnd w:id="1319"/>
      <w:bookmarkEnd w:id="1320"/>
      <w:bookmarkEnd w:id="1321"/>
      <w:bookmarkEnd w:id="1322"/>
      <w:bookmarkEnd w:id="1323"/>
    </w:p>
    <w:p w:rsidR="00944988" w:rsidRPr="007D25B0" w:rsidRDefault="00ED0B46" w:rsidP="00944988">
      <w:pPr>
        <w:pStyle w:val="3N"/>
        <w:rPr>
          <w:lang w:val="en-CA"/>
        </w:rPr>
      </w:pPr>
      <w:r w:rsidRPr="007D25B0">
        <w:rPr>
          <w:lang w:val="en-CA"/>
        </w:rPr>
        <w:t xml:space="preserve">Decoding process and bitstreams </w:t>
      </w:r>
      <w:r w:rsidR="00944988" w:rsidRPr="007D25B0">
        <w:rPr>
          <w:lang w:val="en-CA"/>
        </w:rPr>
        <w:t>conforming to this annex are completely specified in this annex with reference made to clauses 2-9 and Annexes A-</w:t>
      </w:r>
      <w:r w:rsidR="007101E4" w:rsidRPr="007D25B0">
        <w:rPr>
          <w:lang w:val="en-CA"/>
        </w:rPr>
        <w:t>F</w:t>
      </w:r>
      <w:r w:rsidR="00944988" w:rsidRPr="007D25B0">
        <w:rPr>
          <w:lang w:val="en-CA"/>
        </w:rPr>
        <w:t>.</w:t>
      </w:r>
    </w:p>
    <w:p w:rsidR="00944988" w:rsidRPr="007D25B0" w:rsidRDefault="00944988" w:rsidP="002026D5">
      <w:pPr>
        <w:pStyle w:val="Annex2"/>
        <w:numPr>
          <w:ilvl w:val="1"/>
          <w:numId w:val="39"/>
        </w:numPr>
        <w:rPr>
          <w:lang w:val="en-CA"/>
        </w:rPr>
      </w:pPr>
      <w:bookmarkStart w:id="1324" w:name="_Toc357439289"/>
      <w:bookmarkStart w:id="1325" w:name="_Toc356824315"/>
      <w:bookmarkStart w:id="1326" w:name="_Toc356148116"/>
      <w:bookmarkStart w:id="1327" w:name="_Toc348629435"/>
      <w:bookmarkStart w:id="1328" w:name="_Toc351367662"/>
      <w:bookmarkStart w:id="1329" w:name="_Toc366772014"/>
      <w:r w:rsidRPr="007D25B0">
        <w:rPr>
          <w:lang w:val="en-CA"/>
        </w:rPr>
        <w:t>Normative references</w:t>
      </w:r>
      <w:bookmarkEnd w:id="1324"/>
      <w:bookmarkEnd w:id="1325"/>
      <w:bookmarkEnd w:id="1326"/>
      <w:bookmarkEnd w:id="1327"/>
      <w:bookmarkEnd w:id="1328"/>
      <w:bookmarkEnd w:id="1329"/>
    </w:p>
    <w:p w:rsidR="00944988" w:rsidRPr="007D25B0" w:rsidRDefault="00944988" w:rsidP="00944988">
      <w:pPr>
        <w:pStyle w:val="3N"/>
        <w:rPr>
          <w:lang w:val="en-CA"/>
        </w:rPr>
      </w:pPr>
      <w:r w:rsidRPr="007D25B0">
        <w:rPr>
          <w:lang w:val="en-CA"/>
        </w:rPr>
        <w:t>The specifications in clause 2 apply.</w:t>
      </w:r>
    </w:p>
    <w:p w:rsidR="00944988" w:rsidRPr="007D25B0" w:rsidRDefault="00944988" w:rsidP="002026D5">
      <w:pPr>
        <w:pStyle w:val="Annex2"/>
        <w:numPr>
          <w:ilvl w:val="1"/>
          <w:numId w:val="39"/>
        </w:numPr>
        <w:rPr>
          <w:lang w:val="en-CA"/>
        </w:rPr>
      </w:pPr>
      <w:bookmarkStart w:id="1330" w:name="_Toc357439290"/>
      <w:bookmarkStart w:id="1331" w:name="_Toc356824316"/>
      <w:bookmarkStart w:id="1332" w:name="_Toc356148117"/>
      <w:bookmarkStart w:id="1333" w:name="_Toc348629436"/>
      <w:bookmarkStart w:id="1334" w:name="_Toc351367663"/>
      <w:bookmarkStart w:id="1335" w:name="_Toc366772015"/>
      <w:r w:rsidRPr="007D25B0">
        <w:rPr>
          <w:lang w:val="en-CA"/>
        </w:rPr>
        <w:t>Definitions</w:t>
      </w:r>
      <w:bookmarkEnd w:id="1330"/>
      <w:bookmarkEnd w:id="1331"/>
      <w:bookmarkEnd w:id="1332"/>
      <w:bookmarkEnd w:id="1333"/>
      <w:bookmarkEnd w:id="1334"/>
      <w:bookmarkEnd w:id="1335"/>
    </w:p>
    <w:p w:rsidR="001A5CE9" w:rsidRPr="007D25B0" w:rsidRDefault="001A5CE9" w:rsidP="001A5CE9">
      <w:pPr>
        <w:pStyle w:val="3N"/>
        <w:rPr>
          <w:lang w:val="en-CA"/>
        </w:rPr>
      </w:pPr>
      <w:bookmarkStart w:id="1336" w:name="_Toc357439291"/>
      <w:bookmarkStart w:id="1337" w:name="_Toc356824317"/>
      <w:bookmarkStart w:id="1338" w:name="_Toc356148118"/>
      <w:bookmarkStart w:id="1339" w:name="_Toc348629437"/>
      <w:bookmarkStart w:id="1340" w:name="_Toc351367664"/>
      <w:r w:rsidRPr="007D25B0">
        <w:rPr>
          <w:lang w:val="en-CA"/>
        </w:rPr>
        <w:t xml:space="preserve">The specifications in clause </w:t>
      </w:r>
      <w:r w:rsidR="002D2385" w:rsidRPr="007D25B0">
        <w:fldChar w:fldCharType="begin"/>
      </w:r>
      <w:r w:rsidR="002D2385" w:rsidRPr="007D25B0">
        <w:instrText xml:space="preserve"> REF _Ref364436814 \r \h  \* MERGEFORMAT </w:instrText>
      </w:r>
      <w:r w:rsidR="002D2385" w:rsidRPr="007D25B0">
        <w:fldChar w:fldCharType="separate"/>
      </w:r>
      <w:r w:rsidRPr="007D25B0">
        <w:rPr>
          <w:lang w:val="en-CA"/>
        </w:rPr>
        <w:t>F.3</w:t>
      </w:r>
      <w:r w:rsidR="002D2385" w:rsidRPr="007D25B0">
        <w:fldChar w:fldCharType="end"/>
      </w:r>
      <w:r w:rsidRPr="007D25B0">
        <w:rPr>
          <w:lang w:val="en-CA"/>
        </w:rPr>
        <w:t xml:space="preserve"> apply.</w:t>
      </w:r>
    </w:p>
    <w:p w:rsidR="00944988" w:rsidRPr="007D25B0" w:rsidRDefault="00944988" w:rsidP="001A5CE9">
      <w:pPr>
        <w:pStyle w:val="Annex2"/>
        <w:numPr>
          <w:ilvl w:val="1"/>
          <w:numId w:val="39"/>
        </w:numPr>
        <w:rPr>
          <w:lang w:val="en-CA"/>
        </w:rPr>
      </w:pPr>
      <w:bookmarkStart w:id="1341" w:name="_Toc366772016"/>
      <w:r w:rsidRPr="007D25B0">
        <w:rPr>
          <w:lang w:val="en-CA"/>
        </w:rPr>
        <w:t>Abbreviations</w:t>
      </w:r>
      <w:bookmarkEnd w:id="1336"/>
      <w:bookmarkEnd w:id="1337"/>
      <w:bookmarkEnd w:id="1338"/>
      <w:bookmarkEnd w:id="1339"/>
      <w:bookmarkEnd w:id="1340"/>
      <w:bookmarkEnd w:id="1341"/>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 4 apply. </w:t>
      </w:r>
    </w:p>
    <w:p w:rsidR="00944988" w:rsidRPr="007D25B0" w:rsidRDefault="00944988" w:rsidP="002026D5">
      <w:pPr>
        <w:pStyle w:val="Annex2"/>
        <w:numPr>
          <w:ilvl w:val="1"/>
          <w:numId w:val="39"/>
        </w:numPr>
        <w:rPr>
          <w:lang w:val="en-CA"/>
        </w:rPr>
      </w:pPr>
      <w:bookmarkStart w:id="1342" w:name="_Toc357439292"/>
      <w:bookmarkStart w:id="1343" w:name="_Toc356824318"/>
      <w:bookmarkStart w:id="1344" w:name="_Toc356148119"/>
      <w:bookmarkStart w:id="1345" w:name="_Toc348629438"/>
      <w:bookmarkStart w:id="1346" w:name="_Toc351367665"/>
      <w:bookmarkStart w:id="1347" w:name="_Toc366772017"/>
      <w:r w:rsidRPr="007D25B0">
        <w:rPr>
          <w:lang w:val="en-CA"/>
        </w:rPr>
        <w:t>Conventions</w:t>
      </w:r>
      <w:bookmarkEnd w:id="1342"/>
      <w:bookmarkEnd w:id="1343"/>
      <w:bookmarkEnd w:id="1344"/>
      <w:bookmarkEnd w:id="1345"/>
      <w:bookmarkEnd w:id="1346"/>
      <w:bookmarkEnd w:id="1347"/>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w:t>
      </w:r>
      <w:r w:rsidR="00AC53FA" w:rsidRPr="007D25B0">
        <w:rPr>
          <w:lang w:val="en-CA"/>
        </w:rPr>
        <w:t> </w:t>
      </w:r>
      <w:r w:rsidRPr="007D25B0">
        <w:rPr>
          <w:lang w:val="en-CA"/>
        </w:rPr>
        <w:t>5 apply.</w:t>
      </w:r>
    </w:p>
    <w:p w:rsidR="00944988" w:rsidRPr="007D25B0" w:rsidRDefault="00944988" w:rsidP="002026D5">
      <w:pPr>
        <w:pStyle w:val="Annex2"/>
        <w:numPr>
          <w:ilvl w:val="1"/>
          <w:numId w:val="39"/>
        </w:numPr>
        <w:rPr>
          <w:lang w:val="en-CA"/>
        </w:rPr>
      </w:pPr>
      <w:bookmarkStart w:id="1348" w:name="_Toc357439293"/>
      <w:bookmarkStart w:id="1349" w:name="_Toc356824319"/>
      <w:bookmarkStart w:id="1350" w:name="_Toc356148120"/>
      <w:bookmarkStart w:id="1351" w:name="_Toc348629439"/>
      <w:bookmarkStart w:id="1352" w:name="_Toc351367666"/>
      <w:bookmarkStart w:id="1353" w:name="_Toc366772018"/>
      <w:r w:rsidRPr="007D25B0">
        <w:rPr>
          <w:lang w:val="en-CA"/>
        </w:rPr>
        <w:t>Source, coded, decoded and output data formats, scanning processes, and neighbouring relationships</w:t>
      </w:r>
      <w:bookmarkEnd w:id="1348"/>
      <w:bookmarkEnd w:id="1349"/>
      <w:bookmarkEnd w:id="1350"/>
      <w:bookmarkEnd w:id="1351"/>
      <w:bookmarkEnd w:id="1352"/>
      <w:bookmarkEnd w:id="1353"/>
    </w:p>
    <w:p w:rsidR="009B5E7F" w:rsidRPr="007D25B0" w:rsidRDefault="009B5E7F" w:rsidP="002026D5">
      <w:pPr>
        <w:pStyle w:val="Annex3"/>
        <w:numPr>
          <w:ilvl w:val="2"/>
          <w:numId w:val="39"/>
        </w:numPr>
        <w:tabs>
          <w:tab w:val="clear" w:pos="1440"/>
        </w:tabs>
        <w:textAlignment w:val="auto"/>
      </w:pPr>
      <w:bookmarkStart w:id="1354" w:name="_Ref364437398"/>
      <w:bookmarkStart w:id="1355" w:name="_Toc366772019"/>
      <w:r w:rsidRPr="007D25B0">
        <w:t>Derivation process for reference layer sample location</w:t>
      </w:r>
      <w:bookmarkEnd w:id="1354"/>
      <w:bookmarkEnd w:id="1355"/>
    </w:p>
    <w:p w:rsidR="00944988" w:rsidRPr="007D25B0" w:rsidRDefault="00944988" w:rsidP="00944988">
      <w:pPr>
        <w:pStyle w:val="3N"/>
        <w:rPr>
          <w:lang w:val="en-CA"/>
        </w:rPr>
      </w:pPr>
      <w:r w:rsidRPr="007D25B0">
        <w:rPr>
          <w:lang w:val="en-CA"/>
        </w:rPr>
        <w:t>The specification in clause</w:t>
      </w:r>
      <w:r w:rsidR="00AC53FA" w:rsidRPr="007D25B0">
        <w:rPr>
          <w:lang w:val="en-CA"/>
        </w:rPr>
        <w:t> </w:t>
      </w:r>
      <w:r w:rsidRPr="007D25B0">
        <w:rPr>
          <w:lang w:val="en-CA"/>
        </w:rPr>
        <w:t xml:space="preserve">6 </w:t>
      </w:r>
      <w:r w:rsidR="003363C8" w:rsidRPr="007D25B0">
        <w:t xml:space="preserve">and all its subclauses </w:t>
      </w:r>
      <w:r w:rsidRPr="007D25B0">
        <w:rPr>
          <w:lang w:val="en-CA"/>
        </w:rPr>
        <w:t>apply</w:t>
      </w:r>
      <w:r w:rsidR="003363C8" w:rsidRPr="007D25B0">
        <w:t xml:space="preserve"> with the following additions</w:t>
      </w:r>
      <w:r w:rsidRPr="007D25B0">
        <w:rPr>
          <w:lang w:val="en-CA"/>
        </w:rPr>
        <w:t xml:space="preserve">. </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356" w:name="_Toc357439294"/>
      <w:bookmarkStart w:id="1357" w:name="_Toc356824320"/>
      <w:r w:rsidRPr="007D25B0">
        <w:rPr>
          <w:noProof/>
          <w:sz w:val="20"/>
          <w:szCs w:val="20"/>
        </w:rPr>
        <w:t xml:space="preserve">Input to this process </w:t>
      </w:r>
      <w:r w:rsidR="00021B77" w:rsidRPr="007D25B0">
        <w:rPr>
          <w:noProof/>
          <w:sz w:val="20"/>
          <w:szCs w:val="20"/>
        </w:rPr>
        <w:t>is</w:t>
      </w:r>
      <w:r w:rsidRPr="007D25B0">
        <w:rPr>
          <w:noProof/>
          <w:sz w:val="20"/>
          <w:szCs w:val="20"/>
          <w:lang w:eastAsia="ko-KR"/>
        </w:rPr>
        <w:t xml:space="preserve"> a luma location ( xP, yP ) relative to the top-left luma sample of the current picture.</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Output of this process is</w:t>
      </w:r>
      <w:r w:rsidR="00021B77" w:rsidRPr="007D25B0">
        <w:rPr>
          <w:noProof/>
          <w:sz w:val="20"/>
          <w:szCs w:val="20"/>
        </w:rPr>
        <w:t xml:space="preserve"> </w:t>
      </w:r>
      <w:r w:rsidRPr="007D25B0">
        <w:rPr>
          <w:noProof/>
          <w:sz w:val="20"/>
          <w:szCs w:val="20"/>
          <w:lang w:eastAsia="ko-KR"/>
        </w:rPr>
        <w:t>a luma location ( xRef, yRef ) relative to the top-left luma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The variables </w:t>
      </w:r>
      <w:r w:rsidRPr="007D25B0">
        <w:rPr>
          <w:noProof/>
          <w:sz w:val="20"/>
          <w:szCs w:val="20"/>
          <w:lang w:eastAsia="ko-KR"/>
        </w:rPr>
        <w:t>xRef and yRef are derived as follows:</w:t>
      </w:r>
    </w:p>
    <w:p w:rsidR="00021B77" w:rsidRPr="007D25B0" w:rsidRDefault="003363C8" w:rsidP="003363C8">
      <w:pPr>
        <w:pStyle w:val="Equation"/>
        <w:spacing w:before="136" w:after="0"/>
        <w:ind w:left="630"/>
        <w:rPr>
          <w:noProof/>
          <w:sz w:val="20"/>
          <w:szCs w:val="20"/>
          <w:lang w:eastAsia="ko-KR"/>
        </w:rPr>
      </w:pPr>
      <w:proofErr w:type="gramStart"/>
      <w:r w:rsidRPr="007D25B0">
        <w:rPr>
          <w:sz w:val="20"/>
          <w:szCs w:val="20"/>
        </w:rPr>
        <w:t>xRef</w:t>
      </w:r>
      <w:proofErr w:type="gramEnd"/>
      <w:r w:rsidRPr="007D25B0">
        <w:rPr>
          <w:sz w:val="20"/>
          <w:szCs w:val="20"/>
        </w:rPr>
        <w:t xml:space="preserve"> = ( ( xP </w:t>
      </w:r>
      <w:r w:rsidRPr="007D25B0">
        <w:rPr>
          <w:noProof/>
          <w:sz w:val="20"/>
          <w:szCs w:val="20"/>
          <w:lang w:eastAsia="ko-KR"/>
        </w:rPr>
        <w:noBreakHyphen/>
        <w:t> </w:t>
      </w:r>
      <w:r w:rsidRPr="007D25B0">
        <w:rPr>
          <w:noProof/>
          <w:sz w:val="20"/>
          <w:szCs w:val="20"/>
        </w:rPr>
        <w:t>ScaledRefLayerLeftOffset </w:t>
      </w:r>
      <w:r w:rsidRPr="007D25B0">
        <w:rPr>
          <w:sz w:val="20"/>
          <w:szCs w:val="20"/>
        </w:rPr>
        <w:t>) * ScaleFactorX + ( 1 &lt;&lt; 15 ) ) &gt;&gt; 16</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\r 1 \* ARABIC </w:instrText>
      </w:r>
      <w:r w:rsidR="0074750D" w:rsidRPr="007D25B0">
        <w:rPr>
          <w:noProof/>
          <w:sz w:val="20"/>
          <w:szCs w:val="20"/>
        </w:rPr>
        <w:fldChar w:fldCharType="separate"/>
      </w:r>
      <w:r w:rsidR="001A5CE9" w:rsidRPr="007D25B0">
        <w:rPr>
          <w:noProof/>
          <w:sz w:val="20"/>
          <w:szCs w:val="20"/>
        </w:rPr>
        <w:t>1</w:t>
      </w:r>
      <w:r w:rsidR="0074750D" w:rsidRPr="007D25B0">
        <w:rPr>
          <w:noProof/>
          <w:sz w:val="20"/>
          <w:szCs w:val="20"/>
        </w:rPr>
        <w:fldChar w:fldCharType="end"/>
      </w:r>
      <w:r w:rsidRPr="007D25B0">
        <w:rPr>
          <w:noProof/>
          <w:sz w:val="20"/>
          <w:szCs w:val="20"/>
          <w:lang w:eastAsia="ko-KR"/>
        </w:rPr>
        <w:t>)</w:t>
      </w:r>
    </w:p>
    <w:p w:rsidR="003363C8" w:rsidRPr="007D25B0" w:rsidRDefault="00021B77" w:rsidP="003363C8">
      <w:pPr>
        <w:pStyle w:val="Equation"/>
        <w:spacing w:before="136" w:after="0"/>
        <w:ind w:left="630"/>
        <w:rPr>
          <w:sz w:val="20"/>
          <w:szCs w:val="20"/>
        </w:rPr>
      </w:pPr>
      <w:proofErr w:type="gramStart"/>
      <w:r w:rsidRPr="007D25B0">
        <w:rPr>
          <w:sz w:val="20"/>
          <w:szCs w:val="20"/>
        </w:rPr>
        <w:t>yRef</w:t>
      </w:r>
      <w:proofErr w:type="gramEnd"/>
      <w:r w:rsidRPr="007D25B0">
        <w:rPr>
          <w:sz w:val="20"/>
          <w:szCs w:val="20"/>
        </w:rPr>
        <w:t xml:space="preserve"> = ( ( yP </w:t>
      </w:r>
      <w:r w:rsidRPr="007D25B0">
        <w:rPr>
          <w:noProof/>
          <w:sz w:val="20"/>
          <w:szCs w:val="20"/>
          <w:lang w:eastAsia="ko-KR"/>
        </w:rPr>
        <w:noBreakHyphen/>
        <w:t> </w:t>
      </w:r>
      <w:r w:rsidRPr="007D25B0">
        <w:rPr>
          <w:noProof/>
          <w:sz w:val="20"/>
          <w:szCs w:val="20"/>
        </w:rPr>
        <w:t>ScaledRefLayerTopOffset </w:t>
      </w:r>
      <w:r w:rsidRPr="007D25B0">
        <w:rPr>
          <w:sz w:val="20"/>
          <w:szCs w:val="20"/>
        </w:rPr>
        <w:t>) * </w:t>
      </w:r>
      <w:r w:rsidRPr="007D25B0">
        <w:rPr>
          <w:noProof/>
          <w:sz w:val="20"/>
          <w:szCs w:val="20"/>
          <w:lang w:eastAsia="ko-KR"/>
        </w:rPr>
        <w:t>ScaleFactorY</w:t>
      </w:r>
      <w:r w:rsidRPr="007D25B0">
        <w:rPr>
          <w:sz w:val="20"/>
          <w:szCs w:val="20"/>
        </w:rPr>
        <w:t> + ( 1 &lt;&lt; 15 ) ) &gt;&gt; 16</w:t>
      </w:r>
      <w:r w:rsidRPr="007D25B0">
        <w:rPr>
          <w:sz w:val="20"/>
          <w:szCs w:val="20"/>
        </w:rPr>
        <w:tab/>
      </w:r>
      <w:r w:rsidR="003363C8"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2</w:t>
      </w:r>
      <w:r w:rsidR="0074750D" w:rsidRPr="007D25B0">
        <w:rPr>
          <w:noProof/>
          <w:sz w:val="20"/>
          <w:szCs w:val="20"/>
        </w:rPr>
        <w:fldChar w:fldCharType="end"/>
      </w:r>
      <w:r w:rsidR="003363C8" w:rsidRPr="007D25B0">
        <w:rPr>
          <w:noProof/>
          <w:sz w:val="20"/>
          <w:szCs w:val="20"/>
          <w:lang w:eastAsia="ko-KR"/>
        </w:rPr>
        <w:t>)</w:t>
      </w:r>
    </w:p>
    <w:p w:rsidR="003363C8" w:rsidRPr="007D25B0" w:rsidRDefault="003363C8" w:rsidP="002026D5">
      <w:pPr>
        <w:pStyle w:val="Annex3"/>
        <w:numPr>
          <w:ilvl w:val="2"/>
          <w:numId w:val="39"/>
        </w:numPr>
        <w:tabs>
          <w:tab w:val="clear" w:pos="1440"/>
        </w:tabs>
        <w:textAlignment w:val="auto"/>
      </w:pPr>
      <w:bookmarkStart w:id="1358" w:name="_Toc351667785"/>
      <w:bookmarkStart w:id="1359" w:name="_Ref351668463"/>
      <w:bookmarkStart w:id="1360" w:name="_Ref351668475"/>
      <w:bookmarkStart w:id="1361" w:name="_Ref364437312"/>
      <w:bookmarkStart w:id="1362" w:name="_Ref364437331"/>
      <w:bookmarkStart w:id="1363" w:name="_Toc366772020"/>
      <w:r w:rsidRPr="007D25B0">
        <w:t>Derivation process for reference layer sample location used in resampling</w:t>
      </w:r>
      <w:bookmarkEnd w:id="1358"/>
      <w:bookmarkEnd w:id="1359"/>
      <w:bookmarkEnd w:id="1360"/>
      <w:bookmarkEnd w:id="1361"/>
      <w:bookmarkEnd w:id="1362"/>
      <w:bookmarkEnd w:id="1363"/>
    </w:p>
    <w:p w:rsidR="003363C8" w:rsidRPr="007D25B0" w:rsidRDefault="003363C8" w:rsidP="003363C8">
      <w:pPr>
        <w:rPr>
          <w:noProof/>
          <w:lang w:eastAsia="ko-KR"/>
        </w:rPr>
      </w:pPr>
      <w:r w:rsidRPr="007D25B0">
        <w:rPr>
          <w:noProof/>
          <w:lang w:eastAsia="ko-KR"/>
        </w:rPr>
        <w:t>Inputs to this process are</w:t>
      </w:r>
    </w:p>
    <w:p w:rsidR="003363C8" w:rsidRPr="007D25B0" w:rsidRDefault="003363C8" w:rsidP="001A5CE9">
      <w:pPr>
        <w:pStyle w:val="3N"/>
        <w:rPr>
          <w:noProof/>
        </w:rPr>
      </w:pPr>
      <w:r w:rsidRPr="007D25B0">
        <w:rPr>
          <w:noProof/>
        </w:rPr>
        <w:t>–</w:t>
      </w:r>
      <w:r w:rsidRPr="007D25B0">
        <w:rPr>
          <w:noProof/>
        </w:rPr>
        <w:tab/>
      </w:r>
      <w:proofErr w:type="gramStart"/>
      <w:r w:rsidRPr="007D25B0">
        <w:t>a</w:t>
      </w:r>
      <w:proofErr w:type="gramEnd"/>
      <w:r w:rsidRPr="007D25B0">
        <w:t xml:space="preserve"> variable cIdx specifying the color component index,</w:t>
      </w:r>
    </w:p>
    <w:p w:rsidR="003363C8" w:rsidRPr="007D25B0" w:rsidRDefault="003363C8" w:rsidP="001A5CE9">
      <w:pPr>
        <w:pStyle w:val="3N"/>
        <w:rPr>
          <w:noProof/>
        </w:rPr>
      </w:pPr>
      <w:r w:rsidRPr="007D25B0">
        <w:rPr>
          <w:noProof/>
        </w:rPr>
        <w:t>–</w:t>
      </w:r>
      <w:r w:rsidRPr="007D25B0">
        <w:rPr>
          <w:noProof/>
        </w:rPr>
        <w:tab/>
        <w:t>a sample location ( xP, yP ) relative to the top-left sample of the color component of the current picture specified by cIdx.</w:t>
      </w:r>
    </w:p>
    <w:p w:rsidR="003363C8" w:rsidRPr="007D25B0" w:rsidRDefault="003363C8" w:rsidP="003363C8">
      <w:r w:rsidRPr="007D25B0">
        <w:rPr>
          <w:noProof/>
          <w:lang w:eastAsia="ko-KR"/>
        </w:rPr>
        <w:t>Output of this process is</w:t>
      </w:r>
      <w:r w:rsidRPr="007D25B0">
        <w:rPr>
          <w:lang w:eastAsia="ko-KR"/>
        </w:rPr>
        <w:t xml:space="preserve"> a sample location </w:t>
      </w:r>
      <w:proofErr w:type="gramStart"/>
      <w:r w:rsidRPr="007D25B0">
        <w:rPr>
          <w:lang w:eastAsia="ko-KR"/>
        </w:rPr>
        <w:t xml:space="preserve">( </w:t>
      </w:r>
      <w:r w:rsidRPr="007D25B0">
        <w:t>xRef16</w:t>
      </w:r>
      <w:proofErr w:type="gramEnd"/>
      <w:r w:rsidRPr="007D25B0">
        <w:t>, yRef16 ) specifying the reference layer sample location in units of 1/16-th sample relative to the top-left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lang w:eastAsia="ko-KR"/>
        </w:rPr>
        <w:t>The variables offsetX and offsetY are derived as follows:</w:t>
      </w:r>
    </w:p>
    <w:p w:rsidR="003363C8" w:rsidRPr="007D25B0" w:rsidRDefault="003363C8" w:rsidP="003363C8">
      <w:pPr>
        <w:pStyle w:val="Equation"/>
        <w:spacing w:before="136" w:after="0"/>
        <w:ind w:left="630"/>
        <w:rPr>
          <w:sz w:val="20"/>
          <w:szCs w:val="20"/>
          <w:lang w:eastAsia="ko-KR"/>
        </w:rPr>
      </w:pPr>
      <w:r w:rsidRPr="007D25B0">
        <w:rPr>
          <w:noProof/>
          <w:sz w:val="20"/>
          <w:szCs w:val="20"/>
        </w:rPr>
        <w:t>offsetX = ScaledRefLayerLeftOffset / ( ( cIdx = = 0)  ?  1 :  SubWidthC)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3</w:t>
      </w:r>
      <w:r w:rsidR="0074750D" w:rsidRPr="007D25B0">
        <w:rPr>
          <w:noProof/>
          <w:sz w:val="20"/>
          <w:szCs w:val="20"/>
        </w:rPr>
        <w:fldChar w:fldCharType="end"/>
      </w:r>
      <w:r w:rsidRPr="007D25B0">
        <w:rPr>
          <w:noProof/>
          <w:sz w:val="20"/>
          <w:szCs w:val="20"/>
          <w:lang w:eastAsia="ko-KR"/>
        </w:rPr>
        <w:t>)</w:t>
      </w:r>
      <w:r w:rsidRPr="007D25B0">
        <w:rPr>
          <w:sz w:val="20"/>
          <w:szCs w:val="20"/>
        </w:rPr>
        <w:br/>
      </w:r>
      <w:r w:rsidRPr="007D25B0">
        <w:rPr>
          <w:noProof/>
          <w:sz w:val="20"/>
          <w:szCs w:val="20"/>
        </w:rPr>
        <w:t>offsetY = ScaledRefLayerTopOffset / ( ( cIdx = = 0)  ?  1 :  SubHeightC)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4</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rPr>
          <w:sz w:val="20"/>
          <w:szCs w:val="20"/>
        </w:rPr>
      </w:pPr>
      <w:r w:rsidRPr="007D25B0">
        <w:rPr>
          <w:sz w:val="20"/>
          <w:szCs w:val="20"/>
        </w:rPr>
        <w:t>The variables phaseY and addY are derived as follows:</w:t>
      </w:r>
    </w:p>
    <w:p w:rsidR="003363C8" w:rsidRPr="007D25B0" w:rsidRDefault="003363C8" w:rsidP="003363C8">
      <w:pPr>
        <w:pStyle w:val="Equation"/>
        <w:spacing w:before="136" w:after="0"/>
        <w:ind w:left="630"/>
        <w:rPr>
          <w:noProof/>
          <w:sz w:val="20"/>
          <w:szCs w:val="20"/>
          <w:lang w:eastAsia="ko-KR"/>
        </w:rPr>
      </w:pPr>
      <w:proofErr w:type="gramStart"/>
      <w:r w:rsidRPr="007D25B0">
        <w:rPr>
          <w:sz w:val="20"/>
          <w:szCs w:val="20"/>
          <w:lang w:eastAsia="ko-KR"/>
        </w:rPr>
        <w:lastRenderedPageBreak/>
        <w:t>p</w:t>
      </w:r>
      <w:r w:rsidRPr="007D25B0">
        <w:rPr>
          <w:sz w:val="20"/>
          <w:szCs w:val="20"/>
        </w:rPr>
        <w:t>haseY</w:t>
      </w:r>
      <w:proofErr w:type="gramEnd"/>
      <w:r w:rsidRPr="007D25B0">
        <w:rPr>
          <w:sz w:val="20"/>
          <w:szCs w:val="20"/>
        </w:rPr>
        <w:t xml:space="preserve"> = (cIdx = = 0) ? </w:t>
      </w:r>
      <w:proofErr w:type="gramStart"/>
      <w:r w:rsidRPr="007D25B0">
        <w:rPr>
          <w:sz w:val="20"/>
          <w:szCs w:val="20"/>
        </w:rPr>
        <w:t>0 :</w:t>
      </w:r>
      <w:proofErr w:type="gramEnd"/>
      <w:r w:rsidRPr="007D25B0">
        <w:rPr>
          <w:sz w:val="20"/>
          <w:szCs w:val="20"/>
        </w:rPr>
        <w:t xml:space="preserve"> 1</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5</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spacing w:before="136" w:after="0"/>
        <w:ind w:left="630"/>
        <w:rPr>
          <w:sz w:val="20"/>
          <w:szCs w:val="20"/>
          <w:lang w:eastAsia="ko-KR"/>
        </w:rPr>
      </w:pPr>
      <w:proofErr w:type="gramStart"/>
      <w:r w:rsidRPr="007D25B0">
        <w:rPr>
          <w:sz w:val="20"/>
          <w:szCs w:val="20"/>
        </w:rPr>
        <w:t>addY</w:t>
      </w:r>
      <w:proofErr w:type="gramEnd"/>
      <w:r w:rsidRPr="007D25B0">
        <w:rPr>
          <w:sz w:val="20"/>
          <w:szCs w:val="20"/>
        </w:rPr>
        <w:t xml:space="preserve"> = </w:t>
      </w:r>
      <w:r w:rsidR="007C47A2" w:rsidRPr="007D25B0">
        <w:rPr>
          <w:sz w:val="20"/>
          <w:szCs w:val="20"/>
        </w:rPr>
        <w:t>( ScaleFactorY * phaseY + 2 ) &gt;&gt; 2</w:t>
      </w:r>
      <w:r w:rsidRPr="007D25B0">
        <w:rPr>
          <w:sz w:val="20"/>
          <w:szCs w:val="20"/>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6</w:t>
      </w:r>
      <w:r w:rsidR="0074750D" w:rsidRPr="007D25B0">
        <w:rPr>
          <w:noProof/>
          <w:sz w:val="20"/>
          <w:szCs w:val="20"/>
        </w:rPr>
        <w:fldChar w:fldCharType="end"/>
      </w:r>
      <w:r w:rsidRPr="007D25B0">
        <w:rPr>
          <w:noProof/>
          <w:sz w:val="20"/>
          <w:szCs w:val="20"/>
          <w:lang w:eastAsia="ko-KR"/>
        </w:rPr>
        <w:t>)</w:t>
      </w:r>
    </w:p>
    <w:p w:rsidR="003363C8" w:rsidRPr="007D25B0" w:rsidRDefault="003363C8" w:rsidP="003363C8">
      <w:r w:rsidRPr="007D25B0">
        <w:t>The variables xRef16 and yRef16 are derived as follows:</w:t>
      </w:r>
    </w:p>
    <w:p w:rsidR="003363C8" w:rsidRPr="007D25B0" w:rsidRDefault="003363C8" w:rsidP="003363C8">
      <w:pPr>
        <w:pStyle w:val="Equation"/>
        <w:spacing w:before="136" w:after="0"/>
        <w:ind w:left="630"/>
        <w:rPr>
          <w:sz w:val="20"/>
          <w:szCs w:val="20"/>
        </w:rPr>
      </w:pPr>
      <w:r w:rsidRPr="007D25B0">
        <w:rPr>
          <w:sz w:val="20"/>
          <w:szCs w:val="20"/>
        </w:rPr>
        <w:t>xRef16 = ( ( ( xP – </w:t>
      </w:r>
      <w:r w:rsidRPr="007D25B0">
        <w:rPr>
          <w:noProof/>
          <w:sz w:val="20"/>
          <w:szCs w:val="20"/>
          <w:lang w:eastAsia="ko-KR"/>
        </w:rPr>
        <w:t>offsetX ) </w:t>
      </w:r>
      <w:r w:rsidRPr="007D25B0">
        <w:rPr>
          <w:sz w:val="20"/>
          <w:szCs w:val="20"/>
        </w:rPr>
        <w:t>* ScaleFactorX  + ( 1 &lt;&lt; 11 ) ) &gt;&gt; </w:t>
      </w:r>
      <w:r w:rsidRPr="007D25B0">
        <w:rPr>
          <w:sz w:val="20"/>
          <w:szCs w:val="20"/>
          <w:lang w:eastAsia="ko-KR"/>
        </w:rPr>
        <w:t>12</w:t>
      </w:r>
      <w:r w:rsidRPr="007D25B0">
        <w:rPr>
          <w:sz w:val="20"/>
          <w:szCs w:val="20"/>
        </w:rPr>
        <w:t> )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7</w:t>
      </w:r>
      <w:r w:rsidR="0074750D" w:rsidRPr="007D25B0">
        <w:rPr>
          <w:noProof/>
          <w:sz w:val="20"/>
          <w:szCs w:val="20"/>
        </w:rPr>
        <w:fldChar w:fldCharType="end"/>
      </w:r>
      <w:r w:rsidRPr="007D25B0">
        <w:rPr>
          <w:noProof/>
          <w:sz w:val="20"/>
          <w:szCs w:val="20"/>
          <w:lang w:eastAsia="ko-KR"/>
        </w:rPr>
        <w:t>)</w:t>
      </w:r>
      <w:r w:rsidRPr="007D25B0">
        <w:rPr>
          <w:sz w:val="20"/>
          <w:szCs w:val="20"/>
        </w:rPr>
        <w:br/>
        <w:t>yRef16 = ( ( ( yP – </w:t>
      </w:r>
      <w:r w:rsidRPr="007D25B0">
        <w:rPr>
          <w:noProof/>
          <w:sz w:val="20"/>
          <w:szCs w:val="20"/>
          <w:lang w:eastAsia="ko-KR"/>
        </w:rPr>
        <w:t>offsetY )</w:t>
      </w:r>
      <w:r w:rsidRPr="007D25B0">
        <w:rPr>
          <w:sz w:val="20"/>
          <w:szCs w:val="20"/>
        </w:rPr>
        <w:t> * ScaleFactorY + addY + ( 1 &lt;&lt; 11 ) ) &gt;&gt; </w:t>
      </w:r>
      <w:r w:rsidRPr="007D25B0">
        <w:rPr>
          <w:sz w:val="20"/>
          <w:szCs w:val="20"/>
          <w:lang w:eastAsia="ko-KR"/>
        </w:rPr>
        <w:t>12</w:t>
      </w:r>
      <w:r w:rsidRPr="007D25B0">
        <w:rPr>
          <w:sz w:val="20"/>
          <w:szCs w:val="20"/>
        </w:rPr>
        <w:t> ) –  ( phaseY &lt;&lt; 2 )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8</w:t>
      </w:r>
      <w:r w:rsidR="0074750D" w:rsidRPr="007D25B0">
        <w:rPr>
          <w:noProof/>
          <w:sz w:val="20"/>
          <w:szCs w:val="20"/>
        </w:rPr>
        <w:fldChar w:fldCharType="end"/>
      </w:r>
      <w:r w:rsidRPr="007D25B0">
        <w:rPr>
          <w:noProof/>
          <w:sz w:val="20"/>
          <w:szCs w:val="20"/>
          <w:lang w:eastAsia="ko-KR"/>
        </w:rPr>
        <w:t>)</w:t>
      </w:r>
    </w:p>
    <w:p w:rsidR="00944988" w:rsidRPr="007D25B0" w:rsidRDefault="00944988" w:rsidP="002026D5">
      <w:pPr>
        <w:pStyle w:val="Annex2"/>
        <w:numPr>
          <w:ilvl w:val="1"/>
          <w:numId w:val="39"/>
        </w:numPr>
        <w:rPr>
          <w:sz w:val="20"/>
          <w:lang w:val="en-CA"/>
        </w:rPr>
      </w:pPr>
      <w:bookmarkStart w:id="1364" w:name="_Toc356148121"/>
      <w:bookmarkStart w:id="1365" w:name="_Toc348629440"/>
      <w:bookmarkStart w:id="1366" w:name="_Toc351367667"/>
      <w:bookmarkStart w:id="1367" w:name="_Toc366772021"/>
      <w:r w:rsidRPr="007D25B0">
        <w:rPr>
          <w:sz w:val="20"/>
          <w:lang w:val="en-CA"/>
        </w:rPr>
        <w:t>Syntax and semantics</w:t>
      </w:r>
      <w:bookmarkEnd w:id="1356"/>
      <w:bookmarkEnd w:id="1357"/>
      <w:bookmarkEnd w:id="1364"/>
      <w:bookmarkEnd w:id="1365"/>
      <w:bookmarkEnd w:id="1366"/>
      <w:bookmarkEnd w:id="1367"/>
    </w:p>
    <w:p w:rsidR="00ED0B46" w:rsidRPr="007D25B0" w:rsidRDefault="00ED0B46" w:rsidP="00ED0B46">
      <w:pPr>
        <w:pStyle w:val="3N"/>
        <w:rPr>
          <w:lang w:val="en-CA"/>
        </w:rPr>
      </w:pPr>
      <w:r w:rsidRPr="007D25B0">
        <w:rPr>
          <w:lang w:val="en-CA"/>
        </w:rPr>
        <w:t>The specifications in subclause</w:t>
      </w:r>
      <w:r w:rsidR="004C44E5" w:rsidRPr="007D25B0">
        <w:rPr>
          <w:lang w:val="en-CA"/>
        </w:rPr>
        <w:t xml:space="preserve"> </w:t>
      </w:r>
      <w:r w:rsidR="002D2385" w:rsidRPr="007D25B0">
        <w:fldChar w:fldCharType="begin"/>
      </w:r>
      <w:r w:rsidR="002D2385" w:rsidRPr="007D25B0">
        <w:instrText xml:space="preserve"> REF _Ref364436859 \r \h  \* MERGEFORMAT </w:instrText>
      </w:r>
      <w:r w:rsidR="002D2385" w:rsidRPr="007D25B0">
        <w:fldChar w:fldCharType="separate"/>
      </w:r>
      <w:r w:rsidR="004C44E5" w:rsidRPr="007D25B0">
        <w:rPr>
          <w:lang w:val="en-CA"/>
        </w:rPr>
        <w:t>F.7</w:t>
      </w:r>
      <w:r w:rsidR="002D2385" w:rsidRPr="007D25B0">
        <w:fldChar w:fldCharType="end"/>
      </w:r>
      <w:r w:rsidRPr="007D25B0">
        <w:t xml:space="preserve"> and all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368" w:name="_Toc351057968"/>
      <w:bookmarkStart w:id="1369" w:name="_Toc351335564"/>
      <w:bookmarkStart w:id="1370" w:name="_Toc351057980"/>
      <w:bookmarkStart w:id="1371" w:name="_Toc351335576"/>
      <w:bookmarkStart w:id="1372" w:name="_Toc357439316"/>
      <w:bookmarkStart w:id="1373" w:name="_Toc356824342"/>
      <w:bookmarkStart w:id="1374" w:name="_Toc356148143"/>
      <w:bookmarkStart w:id="1375" w:name="_Toc348629460"/>
      <w:bookmarkStart w:id="1376" w:name="_Toc351367691"/>
      <w:bookmarkStart w:id="1377" w:name="_Toc366772022"/>
      <w:bookmarkEnd w:id="1368"/>
      <w:bookmarkEnd w:id="1369"/>
      <w:bookmarkEnd w:id="1370"/>
      <w:bookmarkEnd w:id="1371"/>
      <w:r w:rsidRPr="007D25B0">
        <w:rPr>
          <w:lang w:val="en-CA"/>
        </w:rPr>
        <w:t>Decoding process</w:t>
      </w:r>
      <w:r w:rsidR="00665193" w:rsidRPr="007D25B0">
        <w:rPr>
          <w:lang w:val="en-CA"/>
        </w:rPr>
        <w:t>es</w:t>
      </w:r>
      <w:bookmarkEnd w:id="1372"/>
      <w:bookmarkEnd w:id="1373"/>
      <w:bookmarkEnd w:id="1374"/>
      <w:bookmarkEnd w:id="1375"/>
      <w:bookmarkEnd w:id="1376"/>
      <w:bookmarkEnd w:id="1377"/>
    </w:p>
    <w:p w:rsidR="009B75C0" w:rsidRPr="007D25B0" w:rsidRDefault="00A77488" w:rsidP="002026D5">
      <w:pPr>
        <w:pStyle w:val="Annex3"/>
        <w:numPr>
          <w:ilvl w:val="2"/>
          <w:numId w:val="39"/>
        </w:numPr>
        <w:tabs>
          <w:tab w:val="clear" w:pos="1440"/>
        </w:tabs>
        <w:textAlignment w:val="auto"/>
        <w:rPr>
          <w:noProof/>
        </w:rPr>
      </w:pPr>
      <w:bookmarkStart w:id="1378" w:name="_Toc347485200"/>
      <w:bookmarkStart w:id="1379" w:name="_Toc348629495"/>
      <w:bookmarkStart w:id="1380" w:name="_Toc348630649"/>
      <w:bookmarkStart w:id="1381" w:name="_Toc348631607"/>
      <w:bookmarkStart w:id="1382" w:name="_Toc348631886"/>
      <w:bookmarkStart w:id="1383" w:name="_Toc348632154"/>
      <w:bookmarkStart w:id="1384" w:name="_Toc348632894"/>
      <w:bookmarkStart w:id="1385" w:name="_Toc348633151"/>
      <w:bookmarkStart w:id="1386" w:name="_Toc351667809"/>
      <w:bookmarkStart w:id="1387" w:name="_Toc366772023"/>
      <w:bookmarkStart w:id="1388" w:name="_Ref346393708"/>
      <w:bookmarkStart w:id="1389" w:name="_Ref351062399"/>
      <w:bookmarkStart w:id="1390" w:name="_Toc357439317"/>
      <w:bookmarkStart w:id="1391" w:name="_Toc356824343"/>
      <w:bookmarkStart w:id="1392" w:name="_Toc356148144"/>
      <w:bookmarkStart w:id="1393" w:name="_Toc348629461"/>
      <w:bookmarkStart w:id="1394" w:name="_Toc351367692"/>
      <w:r w:rsidRPr="007D25B0">
        <w:rPr>
          <w:noProof/>
        </w:rPr>
        <w:t>General</w:t>
      </w:r>
      <w:r w:rsidR="009B75C0" w:rsidRPr="007D25B0">
        <w:rPr>
          <w:noProof/>
        </w:rPr>
        <w:t xml:space="preserve"> decoding process</w:t>
      </w:r>
      <w:bookmarkEnd w:id="1378"/>
      <w:bookmarkEnd w:id="1379"/>
      <w:bookmarkEnd w:id="1380"/>
      <w:bookmarkEnd w:id="1381"/>
      <w:bookmarkEnd w:id="1382"/>
      <w:bookmarkEnd w:id="1383"/>
      <w:bookmarkEnd w:id="1384"/>
      <w:bookmarkEnd w:id="1385"/>
      <w:bookmarkEnd w:id="1386"/>
      <w:bookmarkEnd w:id="1387"/>
    </w:p>
    <w:p w:rsidR="009B75C0" w:rsidRPr="007D25B0" w:rsidRDefault="009B75C0" w:rsidP="00965C32">
      <w:pPr>
        <w:rPr>
          <w:lang w:val="en-CA"/>
        </w:rPr>
      </w:pPr>
      <w:r w:rsidRPr="007D25B0">
        <w:rPr>
          <w:noProof/>
        </w:rPr>
        <w:t xml:space="preserve">The specifications of subclause </w:t>
      </w:r>
      <w:r w:rsidR="002D2385" w:rsidRPr="007D25B0">
        <w:fldChar w:fldCharType="begin"/>
      </w:r>
      <w:r w:rsidR="002D2385" w:rsidRPr="007D25B0">
        <w:instrText xml:space="preserve"> REF _Ref364436892 \r \h  \* MERGEFORMAT </w:instrText>
      </w:r>
      <w:r w:rsidR="002D2385" w:rsidRPr="007D25B0">
        <w:fldChar w:fldCharType="separate"/>
      </w:r>
      <w:r w:rsidR="004C44E5" w:rsidRPr="007D25B0">
        <w:rPr>
          <w:noProof/>
        </w:rPr>
        <w:t>F.8.1</w:t>
      </w:r>
      <w:r w:rsidR="002D2385" w:rsidRPr="007D25B0">
        <w:fldChar w:fldCharType="end"/>
      </w:r>
      <w:r w:rsidRPr="007D25B0">
        <w:rPr>
          <w:noProof/>
        </w:rPr>
        <w:t>apply.</w:t>
      </w:r>
    </w:p>
    <w:p w:rsidR="00944988" w:rsidRPr="007D25B0" w:rsidRDefault="00C85A7A" w:rsidP="00CA7539">
      <w:pPr>
        <w:pStyle w:val="Annex4"/>
      </w:pPr>
      <w:bookmarkStart w:id="1395" w:name="_Toc366772024"/>
      <w:r w:rsidRPr="007D25B0">
        <w:t>D</w:t>
      </w:r>
      <w:r w:rsidR="00665193" w:rsidRPr="007D25B0">
        <w:t>ecoding</w:t>
      </w:r>
      <w:r w:rsidR="00944988" w:rsidRPr="007D25B0">
        <w:t xml:space="preserve"> process</w:t>
      </w:r>
      <w:bookmarkEnd w:id="1388"/>
      <w:r w:rsidRPr="007D25B0">
        <w:t xml:space="preserve"> for a coded picture with nuh_layer_id greater than 0</w:t>
      </w:r>
      <w:bookmarkEnd w:id="1389"/>
      <w:bookmarkEnd w:id="1390"/>
      <w:bookmarkEnd w:id="1391"/>
      <w:bookmarkEnd w:id="1392"/>
      <w:bookmarkEnd w:id="1393"/>
      <w:bookmarkEnd w:id="1394"/>
      <w:bookmarkEnd w:id="1395"/>
    </w:p>
    <w:p w:rsidR="00944988" w:rsidRPr="007D25B0" w:rsidRDefault="00944988" w:rsidP="00944988">
      <w:pPr>
        <w:rPr>
          <w:lang w:val="en-CA"/>
        </w:rPr>
      </w:pPr>
      <w:r w:rsidRPr="007D25B0">
        <w:rPr>
          <w:lang w:val="en-CA"/>
        </w:rPr>
        <w:t>The decoding process operates as follows for the current picture CurrPic:</w:t>
      </w:r>
    </w:p>
    <w:p w:rsidR="00944988" w:rsidRPr="007D25B0" w:rsidRDefault="00944988" w:rsidP="00CA7539">
      <w:pPr>
        <w:numPr>
          <w:ilvl w:val="0"/>
          <w:numId w:val="13"/>
        </w:numPr>
        <w:tabs>
          <w:tab w:val="clear" w:pos="794"/>
          <w:tab w:val="left" w:pos="700"/>
        </w:tabs>
        <w:rPr>
          <w:lang w:val="en-CA"/>
        </w:rPr>
      </w:pPr>
      <w:r w:rsidRPr="007D25B0">
        <w:rPr>
          <w:lang w:val="en-CA"/>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00C6730C" w:rsidRPr="007D25B0">
        <w:rPr>
          <w:lang w:val="en-CA"/>
        </w:rPr>
        <w:t>8.2</w:t>
      </w:r>
      <w:r w:rsidR="002D2385" w:rsidRPr="007D25B0">
        <w:fldChar w:fldCharType="end"/>
      </w:r>
      <w:r w:rsidR="00C6730C" w:rsidRPr="007D25B0">
        <w:rPr>
          <w:lang w:val="en-CA"/>
        </w:rPr>
        <w:t>.</w:t>
      </w:r>
    </w:p>
    <w:p w:rsidR="00944988" w:rsidRPr="007D25B0" w:rsidRDefault="00944988" w:rsidP="0026233E">
      <w:pPr>
        <w:numPr>
          <w:ilvl w:val="0"/>
          <w:numId w:val="13"/>
        </w:numPr>
        <w:tabs>
          <w:tab w:val="clear" w:pos="794"/>
        </w:tabs>
        <w:rPr>
          <w:lang w:val="en-CA"/>
        </w:rPr>
      </w:pPr>
      <w:r w:rsidRPr="007D25B0">
        <w:rPr>
          <w:lang w:val="en-CA"/>
        </w:rPr>
        <w:t xml:space="preserve">The </w:t>
      </w:r>
      <w:r w:rsidR="005F4AEE" w:rsidRPr="007D25B0">
        <w:rPr>
          <w:lang w:val="en-CA"/>
        </w:rPr>
        <w:t xml:space="preserve">processes in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005F4AEE" w:rsidRPr="007D25B0">
        <w:rPr>
          <w:lang w:val="en-CA"/>
        </w:rPr>
        <w:t xml:space="preserve"> and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005F4AEE" w:rsidRPr="007D25B0">
        <w:rPr>
          <w:lang w:val="en-CA"/>
        </w:rPr>
        <w:t xml:space="preserve"> </w:t>
      </w:r>
      <w:r w:rsidRPr="007D25B0">
        <w:rPr>
          <w:lang w:val="en-CA"/>
        </w:rPr>
        <w:t xml:space="preserve">specify the </w:t>
      </w:r>
      <w:r w:rsidR="005F4AEE" w:rsidRPr="007D25B0">
        <w:rPr>
          <w:lang w:val="en-CA"/>
        </w:rPr>
        <w:t xml:space="preserve">following </w:t>
      </w:r>
      <w:r w:rsidRPr="007D25B0">
        <w:rPr>
          <w:lang w:val="en-CA"/>
        </w:rPr>
        <w:t>decoding processes using syntax elements in the slice segment layer and above:</w:t>
      </w:r>
    </w:p>
    <w:p w:rsidR="00DA421F" w:rsidRPr="007D25B0" w:rsidRDefault="00DA421F"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r>
      <w:r w:rsidR="00ED0B46" w:rsidRPr="007D25B0">
        <w:t>Prior to decoding the first slice of the current picture</w:t>
      </w:r>
      <w:r w:rsidRPr="007D25B0">
        <w:rPr>
          <w:lang w:val="en-CA"/>
        </w:rPr>
        <w:t xml:space="preserve">,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Pr="007D25B0">
        <w:rPr>
          <w:lang w:val="en-CA"/>
        </w:rPr>
        <w:t xml:space="preserve"> is invoked.</w:t>
      </w:r>
    </w:p>
    <w:p w:rsidR="00944988" w:rsidRPr="007D25B0" w:rsidRDefault="00944988"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t>At the beginning of the decoding process for each P or B slice, the decoding process for reference picture lists construction specified in subclause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Pr="007D25B0">
        <w:rPr>
          <w:lang w:val="en-CA"/>
        </w:rPr>
        <w:t xml:space="preserve"> is invoked for derivation of reference picture list 0 (RefPicList0), and when decoding a B slice, reference picture list 1 (RefPicList1).</w:t>
      </w:r>
    </w:p>
    <w:p w:rsidR="00944988" w:rsidRPr="007D25B0" w:rsidRDefault="00944988" w:rsidP="0026233E">
      <w:pPr>
        <w:numPr>
          <w:ilvl w:val="0"/>
          <w:numId w:val="13"/>
        </w:numPr>
        <w:tabs>
          <w:tab w:val="clear" w:pos="794"/>
        </w:tabs>
        <w:rPr>
          <w:lang w:val="en-CA"/>
        </w:rPr>
      </w:pPr>
      <w:r w:rsidRPr="007D25B0">
        <w:rPr>
          <w:lang w:val="en-CA"/>
        </w:rPr>
        <w:t>The processes in subclauses </w:t>
      </w:r>
      <w:r w:rsidR="002D2385" w:rsidRPr="007D25B0">
        <w:fldChar w:fldCharType="begin"/>
      </w:r>
      <w:r w:rsidR="002D2385" w:rsidRPr="007D25B0">
        <w:instrText xml:space="preserve"> REF _Ref364437014 \r \h  \* MERGEFORMAT </w:instrText>
      </w:r>
      <w:r w:rsidR="002D2385" w:rsidRPr="007D25B0">
        <w:fldChar w:fldCharType="separate"/>
      </w:r>
      <w:r w:rsidR="004C44E5" w:rsidRPr="007D25B0">
        <w:rPr>
          <w:lang w:val="en-CA"/>
        </w:rPr>
        <w:t>H.8.4</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_Ref364437022 \r \h  \* MERGEFORMAT </w:instrText>
      </w:r>
      <w:r w:rsidR="002D2385" w:rsidRPr="007D25B0">
        <w:fldChar w:fldCharType="separate"/>
      </w:r>
      <w:r w:rsidR="004C44E5" w:rsidRPr="007D25B0">
        <w:rPr>
          <w:lang w:val="en-CA"/>
        </w:rPr>
        <w:t>H.8.5</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_Ref364437029 \r \h  \* MERGEFORMAT </w:instrText>
      </w:r>
      <w:r w:rsidR="002D2385" w:rsidRPr="007D25B0">
        <w:fldChar w:fldCharType="separate"/>
      </w:r>
      <w:r w:rsidR="004C44E5" w:rsidRPr="007D25B0">
        <w:rPr>
          <w:lang w:val="en-CA"/>
        </w:rPr>
        <w:t>H.8.6</w:t>
      </w:r>
      <w:r w:rsidR="002D2385" w:rsidRPr="007D25B0">
        <w:fldChar w:fldCharType="end"/>
      </w:r>
      <w:r w:rsidRPr="007D25B0">
        <w:rPr>
          <w:lang w:val="en-CA"/>
        </w:rPr>
        <w:t xml:space="preserve">, and </w:t>
      </w:r>
      <w:r w:rsidR="002D2385" w:rsidRPr="007D25B0">
        <w:fldChar w:fldCharType="begin"/>
      </w:r>
      <w:r w:rsidR="002D2385" w:rsidRPr="007D25B0">
        <w:instrText xml:space="preserve"> REF _Ref364437036 \r \h  \* MERGEFORMAT </w:instrText>
      </w:r>
      <w:r w:rsidR="002D2385" w:rsidRPr="007D25B0">
        <w:fldChar w:fldCharType="separate"/>
      </w:r>
      <w:r w:rsidR="004C44E5" w:rsidRPr="007D25B0">
        <w:rPr>
          <w:lang w:val="en-CA"/>
        </w:rPr>
        <w:t>H.8.7</w:t>
      </w:r>
      <w:r w:rsidR="002D2385" w:rsidRPr="007D25B0">
        <w:fldChar w:fldCharType="end"/>
      </w:r>
      <w:r w:rsidR="00AD0685" w:rsidRPr="007D25B0">
        <w:rPr>
          <w:lang w:val="en-CA"/>
        </w:rPr>
        <w:t xml:space="preserve"> </w:t>
      </w:r>
      <w:r w:rsidR="00DD0C03" w:rsidRPr="007D25B0">
        <w:rPr>
          <w:lang w:val="en-CA"/>
        </w:rPr>
        <w:t xml:space="preserve">specify </w:t>
      </w:r>
      <w:r w:rsidRPr="007D25B0">
        <w:rPr>
          <w:lang w:val="en-CA"/>
        </w:rPr>
        <w:t xml:space="preserve">decoding processes using syntax elements in </w:t>
      </w:r>
      <w:r w:rsidR="00DD0C03" w:rsidRPr="007D25B0">
        <w:rPr>
          <w:lang w:val="en-CA"/>
        </w:rPr>
        <w:t>all syntax structure layers</w:t>
      </w:r>
      <w:r w:rsidRPr="007D25B0">
        <w:rPr>
          <w:lang w:val="en-CA"/>
        </w:rPr>
        <w:t>.</w:t>
      </w:r>
      <w:r w:rsidR="00DD0C03" w:rsidRPr="007D25B0">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7D25B0" w:rsidRDefault="005F4AEE" w:rsidP="0026233E">
      <w:pPr>
        <w:numPr>
          <w:ilvl w:val="0"/>
          <w:numId w:val="13"/>
        </w:numPr>
        <w:tabs>
          <w:tab w:val="clear" w:pos="794"/>
        </w:tabs>
        <w:rPr>
          <w:lang w:val="en-CA"/>
        </w:rPr>
      </w:pPr>
      <w:r w:rsidRPr="007D25B0">
        <w:rPr>
          <w:lang w:val="en-CA"/>
        </w:rPr>
        <w:t xml:space="preserve">After </w:t>
      </w:r>
      <w:r w:rsidR="00B97714" w:rsidRPr="007D25B0">
        <w:rPr>
          <w:lang w:val="en-CA"/>
        </w:rPr>
        <w:t xml:space="preserve">all slices </w:t>
      </w:r>
      <w:r w:rsidRPr="007D25B0">
        <w:rPr>
          <w:lang w:val="en-CA"/>
        </w:rPr>
        <w:t>of the current picture</w:t>
      </w:r>
      <w:r w:rsidR="00B97714" w:rsidRPr="007D25B0">
        <w:rPr>
          <w:lang w:val="en-CA"/>
        </w:rPr>
        <w:t xml:space="preserve"> have been decoded</w:t>
      </w:r>
      <w:r w:rsidRPr="007D25B0">
        <w:rPr>
          <w:lang w:val="en-CA"/>
        </w:rPr>
        <w:t xml:space="preserve">, the marking process for ending the decoding of a coded picture with nuh_layer_id greater than 0 specified in subclause </w:t>
      </w:r>
      <w:r w:rsidR="002D2385" w:rsidRPr="007D25B0">
        <w:fldChar w:fldCharType="begin"/>
      </w:r>
      <w:r w:rsidR="002D2385" w:rsidRPr="007D25B0">
        <w:instrText xml:space="preserve"> REF _Ref355956155 \r \h  \* MERGEFORMAT </w:instrText>
      </w:r>
      <w:r w:rsidR="002D2385" w:rsidRPr="007D25B0">
        <w:fldChar w:fldCharType="separate"/>
      </w:r>
      <w:r w:rsidR="004C44E5" w:rsidRPr="007D25B0">
        <w:rPr>
          <w:lang w:val="en-CA"/>
        </w:rPr>
        <w:t>H.8.1.3</w:t>
      </w:r>
      <w:r w:rsidR="002D2385" w:rsidRPr="007D25B0">
        <w:fldChar w:fldCharType="end"/>
      </w:r>
      <w:r w:rsidRPr="007D25B0">
        <w:rPr>
          <w:lang w:val="en-CA"/>
        </w:rPr>
        <w:t xml:space="preserve"> is invoked.</w:t>
      </w:r>
    </w:p>
    <w:p w:rsidR="00AB2CDA" w:rsidRPr="007D25B0" w:rsidRDefault="00AB2CDA" w:rsidP="00CA7539">
      <w:pPr>
        <w:pStyle w:val="Annex4"/>
      </w:pPr>
      <w:bookmarkStart w:id="1396" w:name="_Toc351335582"/>
      <w:bookmarkStart w:id="1397" w:name="_Ref346526853"/>
      <w:bookmarkStart w:id="1398" w:name="_Toc357439318"/>
      <w:bookmarkStart w:id="1399" w:name="_Toc356824344"/>
      <w:bookmarkStart w:id="1400" w:name="_Toc356148145"/>
      <w:bookmarkStart w:id="1401" w:name="_Toc348629462"/>
      <w:bookmarkStart w:id="1402" w:name="_Toc351367693"/>
      <w:bookmarkStart w:id="1403" w:name="_Toc366772025"/>
      <w:bookmarkStart w:id="1404" w:name="_Ref346440968"/>
      <w:bookmarkEnd w:id="1396"/>
      <w:r w:rsidRPr="007D25B0">
        <w:t>Decoding process for inter-layer reference picture set</w:t>
      </w:r>
      <w:bookmarkEnd w:id="1397"/>
      <w:bookmarkEnd w:id="1398"/>
      <w:bookmarkEnd w:id="1399"/>
      <w:bookmarkEnd w:id="1400"/>
      <w:bookmarkEnd w:id="1401"/>
      <w:bookmarkEnd w:id="1402"/>
      <w:bookmarkEnd w:id="1403"/>
    </w:p>
    <w:p w:rsidR="00AB2CDA" w:rsidRPr="007D25B0" w:rsidRDefault="000C4DDD" w:rsidP="00AB2CDA">
      <w:pPr>
        <w:pStyle w:val="3N"/>
        <w:rPr>
          <w:lang w:val="en-CA"/>
        </w:rPr>
      </w:pPr>
      <w:r w:rsidRPr="007D25B0">
        <w:t>Output</w:t>
      </w:r>
      <w:r w:rsidR="00813A55" w:rsidRPr="007D25B0">
        <w:t>s</w:t>
      </w:r>
      <w:r w:rsidRPr="007D25B0">
        <w:t xml:space="preserve"> of this process </w:t>
      </w:r>
      <w:r w:rsidR="00704F8A" w:rsidRPr="007D25B0">
        <w:t xml:space="preserve">are </w:t>
      </w:r>
      <w:r w:rsidRPr="007D25B0">
        <w:t xml:space="preserve">updated </w:t>
      </w:r>
      <w:r w:rsidR="00AB2CDA" w:rsidRPr="007D25B0">
        <w:rPr>
          <w:lang w:val="en-CA"/>
        </w:rPr>
        <w:t>list</w:t>
      </w:r>
      <w:r w:rsidR="00BA0427" w:rsidRPr="007D25B0">
        <w:rPr>
          <w:lang w:val="en-CA"/>
        </w:rPr>
        <w:t>s</w:t>
      </w:r>
      <w:r w:rsidR="00AB2CDA" w:rsidRPr="007D25B0">
        <w:rPr>
          <w:lang w:val="en-CA"/>
        </w:rPr>
        <w:t xml:space="preserve"> of inter-layer </w:t>
      </w:r>
      <w:r w:rsidR="00C6730C" w:rsidRPr="007D25B0">
        <w:rPr>
          <w:lang w:val="en-CA" w:eastAsia="ko-KR"/>
        </w:rPr>
        <w:t xml:space="preserve">reference </w:t>
      </w:r>
      <w:r w:rsidR="00AB2CDA" w:rsidRPr="007D25B0">
        <w:rPr>
          <w:lang w:val="en-CA"/>
        </w:rPr>
        <w:t xml:space="preserve">pictures </w:t>
      </w:r>
      <w:r w:rsidR="00BA0427" w:rsidRPr="007D25B0">
        <w:rPr>
          <w:lang w:val="en-US" w:eastAsia="ko-KR"/>
        </w:rPr>
        <w:t>RefPicSetInterLayer0 and RefPicSetInterLayer1 and the variables NumActiveRefLayerPics0 and NumActiveRefLayerPics1</w:t>
      </w:r>
      <w:r w:rsidR="00AB2CDA" w:rsidRPr="007D25B0">
        <w:rPr>
          <w:lang w:val="en-CA"/>
        </w:rPr>
        <w:t>.</w:t>
      </w:r>
    </w:p>
    <w:p w:rsidR="00C42F69" w:rsidRPr="007D25B0" w:rsidRDefault="00C42F69" w:rsidP="00AB2CDA">
      <w:pPr>
        <w:pStyle w:val="3N"/>
        <w:rPr>
          <w:lang w:val="en-CA" w:eastAsia="ko-KR"/>
        </w:rPr>
      </w:pPr>
      <w:r w:rsidRPr="007D25B0">
        <w:rPr>
          <w:lang w:val="en-CA"/>
        </w:rPr>
        <w:t>The variable currLayerId is set equal to nuh_layer_id of the current decoded picture</w:t>
      </w:r>
      <w:r w:rsidRPr="007D25B0">
        <w:rPr>
          <w:lang w:val="en-CA" w:eastAsia="ko-KR"/>
        </w:rPr>
        <w:t xml:space="preserve"> </w:t>
      </w:r>
    </w:p>
    <w:p w:rsidR="00BA0427" w:rsidRPr="007D25B0" w:rsidRDefault="00BA0427" w:rsidP="00BA0427">
      <w:pPr>
        <w:pStyle w:val="3N"/>
        <w:rPr>
          <w:lang w:val="en-US"/>
        </w:rPr>
      </w:pPr>
      <w:r w:rsidRPr="007D25B0">
        <w:rPr>
          <w:lang w:val="en-US" w:eastAsia="ko-KR"/>
        </w:rPr>
        <w:t>The lists RefPicSetInterLayer0 and RefPicSetInterLayer1 are first emptied, NumActiveRefLayerPics0 and NumActiveRefLayerPics1 are set equal to 0 and the following applies:</w:t>
      </w:r>
    </w:p>
    <w:p w:rsidR="00F760C8" w:rsidRPr="007D25B0"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7D25B0">
        <w:rPr>
          <w:sz w:val="20"/>
          <w:lang w:val="en-US"/>
        </w:rPr>
        <w:t xml:space="preserve">for( i = 0; i &lt; </w:t>
      </w:r>
      <w:r w:rsidRPr="007D25B0">
        <w:rPr>
          <w:sz w:val="20"/>
          <w:szCs w:val="20"/>
          <w:lang w:val="en-US" w:eastAsia="ko-KR"/>
        </w:rPr>
        <w:t>NumActiveRefLayerPics;</w:t>
      </w:r>
      <w:r w:rsidRPr="007D25B0">
        <w:rPr>
          <w:sz w:val="20"/>
          <w:lang w:val="en-US"/>
        </w:rPr>
        <w:t xml:space="preserve"> i++ ) {</w:t>
      </w:r>
      <w:r w:rsidRPr="007D25B0">
        <w:rPr>
          <w:sz w:val="20"/>
          <w:lang w:val="en-US"/>
        </w:rPr>
        <w:br/>
      </w:r>
      <w:r w:rsidRPr="007D25B0">
        <w:rPr>
          <w:sz w:val="20"/>
          <w:lang w:val="en-US"/>
        </w:rPr>
        <w:tab/>
        <w:t>if( there is a picture picX in the DPB that is in the same access unit as the current picture and has</w:t>
      </w:r>
      <w:r w:rsidRPr="007D25B0">
        <w:rPr>
          <w:sz w:val="20"/>
          <w:lang w:val="en-US"/>
        </w:rPr>
        <w:br/>
      </w:r>
      <w:r w:rsidRPr="007D25B0">
        <w:rPr>
          <w:sz w:val="20"/>
          <w:lang w:val="en-US"/>
        </w:rPr>
        <w:tab/>
      </w:r>
      <w:r w:rsidRPr="007D25B0">
        <w:rPr>
          <w:sz w:val="20"/>
          <w:lang w:val="en-US"/>
        </w:rPr>
        <w:tab/>
        <w:t>nuh_layer_id equal to RefPicLayerId[ i ] ) {</w:t>
      </w:r>
      <w:r w:rsidRPr="007D25B0">
        <w:rPr>
          <w:sz w:val="20"/>
          <w:lang w:val="en-US"/>
        </w:rPr>
        <w:br/>
      </w:r>
      <w:r w:rsidRPr="007D25B0">
        <w:rPr>
          <w:sz w:val="20"/>
          <w:lang w:val="en-CA"/>
        </w:rPr>
        <w:tab/>
      </w:r>
      <w:r w:rsidRPr="007D25B0">
        <w:rPr>
          <w:sz w:val="20"/>
          <w:lang w:val="en-CA"/>
        </w:rPr>
        <w:tab/>
        <w:t xml:space="preserve">an interlayer reference picture rsPic is derived by invoking </w:t>
      </w:r>
      <w:r w:rsidRPr="007D25B0">
        <w:rPr>
          <w:noProof/>
          <w:sz w:val="20"/>
        </w:rPr>
        <w:t xml:space="preserve">the subclause </w:t>
      </w:r>
      <w:r w:rsidR="002D2385" w:rsidRPr="007D25B0">
        <w:fldChar w:fldCharType="begin"/>
      </w:r>
      <w:r w:rsidR="002D2385" w:rsidRPr="007D25B0">
        <w:instrText xml:space="preserve"> REF _Ref348598817 \r \h  \* MERGEFORMAT </w:instrText>
      </w:r>
      <w:r w:rsidR="002D2385" w:rsidRPr="007D25B0">
        <w:fldChar w:fldCharType="separate"/>
      </w:r>
      <w:r w:rsidRPr="007D25B0">
        <w:rPr>
          <w:noProof/>
          <w:sz w:val="20"/>
        </w:rPr>
        <w:t>H.8.1.4</w:t>
      </w:r>
      <w:r w:rsidR="002D2385" w:rsidRPr="007D25B0">
        <w:fldChar w:fldCharType="end"/>
      </w:r>
      <w:r w:rsidRPr="007D25B0">
        <w:t xml:space="preserve"> </w:t>
      </w:r>
      <w:r w:rsidRPr="007D25B0">
        <w:rPr>
          <w:noProof/>
          <w:sz w:val="20"/>
        </w:rPr>
        <w:t xml:space="preserve">with </w:t>
      </w:r>
      <w:r w:rsidRPr="007D25B0">
        <w:rPr>
          <w:sz w:val="20"/>
          <w:lang w:val="en-CA"/>
        </w:rPr>
        <w:t>picX</w:t>
      </w:r>
      <w:r w:rsidRPr="007D25B0">
        <w:rPr>
          <w:noProof/>
          <w:sz w:val="20"/>
        </w:rPr>
        <w:t xml:space="preserve"> and</w:t>
      </w:r>
      <w:r w:rsidRPr="007D25B0">
        <w:rPr>
          <w:noProof/>
          <w:sz w:val="20"/>
        </w:rPr>
        <w:br/>
      </w:r>
      <w:r w:rsidRPr="007D25B0">
        <w:rPr>
          <w:noProof/>
          <w:sz w:val="20"/>
        </w:rPr>
        <w:tab/>
      </w:r>
      <w:r w:rsidRPr="007D25B0">
        <w:rPr>
          <w:noProof/>
          <w:sz w:val="20"/>
        </w:rPr>
        <w:tab/>
      </w:r>
      <w:r w:rsidRPr="007D25B0">
        <w:rPr>
          <w:noProof/>
          <w:sz w:val="20"/>
        </w:rPr>
        <w:tab/>
      </w:r>
      <w:r w:rsidR="0096183D" w:rsidRPr="007D25B0" w:rsidDel="00DA2A67">
        <w:rPr>
          <w:rFonts w:eastAsia="Batang"/>
          <w:bCs/>
          <w:sz w:val="20"/>
          <w:szCs w:val="20"/>
          <w:lang w:val="en-CA" w:eastAsia="ko-KR"/>
        </w:rPr>
        <w:t xml:space="preserve"> </w:t>
      </w:r>
      <w:r w:rsidR="00DA2A67" w:rsidRPr="007D25B0">
        <w:rPr>
          <w:noProof/>
          <w:sz w:val="20"/>
        </w:rPr>
        <w:t xml:space="preserve"> </w:t>
      </w:r>
      <w:r w:rsidR="0096183D" w:rsidRPr="007D25B0">
        <w:rPr>
          <w:noProof/>
          <w:sz w:val="20"/>
        </w:rPr>
        <w:t>RefPicLayerId</w:t>
      </w:r>
      <w:r w:rsidR="003F34A9" w:rsidRPr="007D25B0">
        <w:rPr>
          <w:noProof/>
          <w:sz w:val="20"/>
        </w:rPr>
        <w:t>[ i ]</w:t>
      </w:r>
      <w:r w:rsidR="0096183D" w:rsidRPr="007D25B0">
        <w:rPr>
          <w:noProof/>
          <w:sz w:val="20"/>
        </w:rPr>
        <w:t xml:space="preserve"> </w:t>
      </w:r>
      <w:r w:rsidRPr="007D25B0">
        <w:rPr>
          <w:noProof/>
          <w:sz w:val="20"/>
        </w:rPr>
        <w:t>given as inputs</w:t>
      </w:r>
      <w:r w:rsidRPr="007D25B0">
        <w:rPr>
          <w:sz w:val="20"/>
          <w:lang w:val="en-US"/>
        </w:rPr>
        <w:t xml:space="preserve"> </w:t>
      </w:r>
      <w:r w:rsidRPr="007D25B0">
        <w:rPr>
          <w:sz w:val="20"/>
          <w:lang w:val="en-US"/>
        </w:rPr>
        <w:br/>
      </w:r>
      <w:r w:rsidRPr="007D25B0">
        <w:rPr>
          <w:sz w:val="20"/>
          <w:lang w:val="en-US"/>
        </w:rPr>
        <w:tab/>
      </w:r>
      <w:r w:rsidRPr="007D25B0">
        <w:rPr>
          <w:sz w:val="20"/>
          <w:lang w:val="en-US"/>
        </w:rPr>
        <w:tab/>
      </w:r>
      <w:r w:rsidR="003F6962" w:rsidRPr="007D25B0">
        <w:rPr>
          <w:sz w:val="20"/>
          <w:lang w:val="en-US"/>
        </w:rPr>
        <w:t>if( ( ViewId[ nuh_layer_id ]  &lt;=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&lt;=  ViewId[ RefPicLayerId[ i ] ] )  | |</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t>( ViewId[ nuh_layer_id ]  &gt;=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&gt;=  ViewId[ RefPicLayerId[ i ] ] ) ) {</w:t>
      </w:r>
      <w:r w:rsidR="003F6962" w:rsidRPr="007D25B0">
        <w:rPr>
          <w:sz w:val="20"/>
          <w:lang w:val="en-US"/>
        </w:rPr>
        <w:br/>
      </w:r>
      <w:r w:rsidR="003B4A7A" w:rsidRPr="007D25B0">
        <w:rPr>
          <w:sz w:val="20"/>
          <w:lang w:val="en-US"/>
        </w:rPr>
        <w:tab/>
      </w:r>
      <w:r w:rsidR="003B4A7A" w:rsidRPr="007D25B0">
        <w:rPr>
          <w:sz w:val="20"/>
          <w:lang w:val="en-US"/>
        </w:rPr>
        <w:tab/>
      </w:r>
      <w:r w:rsidR="003B4A7A" w:rsidRPr="007D25B0">
        <w:rPr>
          <w:sz w:val="20"/>
          <w:lang w:val="en-US"/>
        </w:rPr>
        <w:tab/>
      </w:r>
      <w:r w:rsidRPr="007D25B0">
        <w:rPr>
          <w:sz w:val="20"/>
          <w:lang w:val="en-US"/>
        </w:rPr>
        <w:t>RefPicSetInterLayer0[ NumActiveRefLayerPics0 ] = rsPic</w:t>
      </w:r>
      <w:r w:rsidRPr="007D25B0">
        <w:rPr>
          <w:sz w:val="20"/>
          <w:lang w:val="en-US"/>
        </w:rPr>
        <w:br/>
      </w:r>
      <w:r w:rsidRPr="007D25B0">
        <w:rPr>
          <w:sz w:val="20"/>
          <w:lang w:val="en-US"/>
        </w:rPr>
        <w:tab/>
      </w:r>
      <w:r w:rsidRPr="007D25B0">
        <w:rPr>
          <w:sz w:val="20"/>
          <w:lang w:val="en-US"/>
        </w:rPr>
        <w:tab/>
      </w:r>
      <w:r w:rsidR="003B4A7A" w:rsidRPr="007D25B0">
        <w:rPr>
          <w:sz w:val="20"/>
          <w:lang w:val="en-US"/>
        </w:rPr>
        <w:tab/>
      </w:r>
      <w:r w:rsidRPr="007D25B0">
        <w:rPr>
          <w:sz w:val="20"/>
          <w:lang w:val="en-US"/>
        </w:rPr>
        <w:t>RefPicSetInterLayer0[ NumActiveRefLayerPics0++ ] is marked as "used for long-term reference"</w:t>
      </w:r>
      <w:r w:rsidRPr="007D25B0">
        <w:rPr>
          <w:sz w:val="20"/>
          <w:lang w:val="en-US"/>
        </w:rPr>
        <w:br/>
      </w:r>
      <w:r w:rsidRPr="007D25B0">
        <w:rPr>
          <w:sz w:val="20"/>
          <w:lang w:val="en-US"/>
        </w:rPr>
        <w:tab/>
      </w:r>
      <w:r w:rsidRPr="007D25B0">
        <w:rPr>
          <w:sz w:val="20"/>
          <w:lang w:val="en-US"/>
        </w:rPr>
        <w:tab/>
        <w:t>}</w:t>
      </w:r>
      <w:r w:rsidR="005F252F" w:rsidRPr="007D25B0">
        <w:rPr>
          <w:sz w:val="20"/>
          <w:lang w:val="en-US"/>
        </w:rPr>
        <w:t xml:space="preserve"> else {</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 xml:space="preserve">RefPicSetInterLayer1[ NumActiveRefLayerPics1 ] = </w:t>
      </w:r>
      <w:r w:rsidR="00B55E6A" w:rsidRPr="007D25B0">
        <w:rPr>
          <w:sz w:val="20"/>
          <w:lang w:val="en-US"/>
        </w:rPr>
        <w:t>rsPic</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RefPicSetInterLayer1[ NumActiveRefLayerPics1++ ] is marked as "used for long-term reference"</w:t>
      </w:r>
      <w:r w:rsidRPr="007D25B0">
        <w:rPr>
          <w:sz w:val="20"/>
          <w:lang w:val="en-US"/>
        </w:rPr>
        <w:br/>
      </w:r>
      <w:r w:rsidR="00B55E6A" w:rsidRPr="007D25B0">
        <w:rPr>
          <w:sz w:val="20"/>
          <w:lang w:val="en-US"/>
        </w:rPr>
        <w:tab/>
      </w:r>
      <w:r w:rsidR="00B55E6A" w:rsidRPr="007D25B0">
        <w:rPr>
          <w:sz w:val="20"/>
          <w:lang w:val="en-US"/>
        </w:rPr>
        <w:tab/>
        <w:t>}</w:t>
      </w:r>
      <w:r w:rsidR="00B55E6A" w:rsidRPr="007D25B0">
        <w:rPr>
          <w:sz w:val="20"/>
          <w:lang w:val="en-US"/>
        </w:rPr>
        <w:br/>
      </w:r>
      <w:r w:rsidRPr="007D25B0">
        <w:rPr>
          <w:sz w:val="20"/>
          <w:lang w:val="en-US"/>
        </w:rPr>
        <w:tab/>
        <w:t>} else</w:t>
      </w:r>
      <w:r w:rsidRPr="007D25B0">
        <w:rPr>
          <w:sz w:val="20"/>
          <w:lang w:val="en-US"/>
        </w:rPr>
        <w:br/>
      </w:r>
      <w:r w:rsidRPr="007D25B0">
        <w:rPr>
          <w:sz w:val="20"/>
          <w:lang w:val="en-US"/>
        </w:rPr>
        <w:lastRenderedPageBreak/>
        <w:tab/>
      </w:r>
      <w:r w:rsidRPr="007D25B0">
        <w:rPr>
          <w:sz w:val="20"/>
          <w:lang w:val="en-US"/>
        </w:rPr>
        <w:tab/>
        <w:t>RefPicSetInterLayer0[ NumActiveRefLayerPics0++ ] = "no reference picture"</w:t>
      </w:r>
      <w:r w:rsidRPr="007D25B0">
        <w:rPr>
          <w:sz w:val="20"/>
          <w:lang w:val="en-US"/>
        </w:rPr>
        <w:br/>
        <w:t>}</w:t>
      </w:r>
    </w:p>
    <w:p w:rsidR="002B1006" w:rsidRPr="007D25B0" w:rsidRDefault="002B1006" w:rsidP="002B1006">
      <w:pPr>
        <w:pStyle w:val="3N"/>
        <w:rPr>
          <w:lang w:val="en-CA"/>
        </w:rPr>
      </w:pPr>
      <w:bookmarkStart w:id="1405" w:name="_Ref346872782"/>
      <w:bookmarkStart w:id="1406" w:name="_Ref346528291"/>
      <w:r w:rsidRPr="007D25B0">
        <w:rPr>
          <w:lang w:val="en-CA"/>
        </w:rPr>
        <w:t>There shall be no entry equal to "no reference picture" in RefPicSetInterLayer</w:t>
      </w:r>
      <w:r w:rsidR="00F760C8" w:rsidRPr="007D25B0">
        <w:rPr>
          <w:lang w:val="en-CA"/>
        </w:rPr>
        <w:t xml:space="preserve">0 </w:t>
      </w:r>
      <w:r w:rsidR="00F760C8" w:rsidRPr="007D25B0">
        <w:rPr>
          <w:lang w:val="en-US"/>
        </w:rPr>
        <w:t>or RefPicSetInterLayer1</w:t>
      </w:r>
      <w:r w:rsidRPr="007D25B0">
        <w:rPr>
          <w:lang w:val="en-CA"/>
        </w:rPr>
        <w:t>.</w:t>
      </w:r>
    </w:p>
    <w:p w:rsidR="003F6962" w:rsidRPr="007D25B0" w:rsidRDefault="003F6962" w:rsidP="003F6962">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2B4E97" w:rsidRPr="007D25B0">
        <w:rPr>
          <w:szCs w:val="22"/>
          <w:lang w:val="en-US"/>
        </w:rPr>
        <w:t>For</w:t>
      </w:r>
      <w:r w:rsidRPr="007D25B0">
        <w:rPr>
          <w:szCs w:val="22"/>
          <w:lang w:val="en-US"/>
        </w:rPr>
        <w:t xml:space="preserve"> </w:t>
      </w:r>
      <w:r w:rsidR="002B4E97" w:rsidRPr="007D25B0">
        <w:rPr>
          <w:szCs w:val="22"/>
          <w:lang w:val="en-US"/>
        </w:rPr>
        <w:t>the profiles defined in Annex H</w:t>
      </w:r>
      <w:r w:rsidRPr="007D25B0">
        <w:rPr>
          <w:szCs w:val="22"/>
          <w:lang w:val="en-US"/>
        </w:rPr>
        <w:t>, RefPicSetInterLayer1 is always empty since the value of ViewId</w:t>
      </w:r>
      <w:proofErr w:type="gramStart"/>
      <w:r w:rsidRPr="007D25B0">
        <w:rPr>
          <w:szCs w:val="22"/>
          <w:lang w:val="en-US"/>
        </w:rPr>
        <w:t>[ i</w:t>
      </w:r>
      <w:proofErr w:type="gramEnd"/>
      <w:r w:rsidRPr="007D25B0">
        <w:rPr>
          <w:szCs w:val="22"/>
          <w:lang w:val="en-US"/>
        </w:rPr>
        <w:t> ] is equal to zero for all layers</w:t>
      </w:r>
      <w:r w:rsidRPr="007D25B0">
        <w:rPr>
          <w:sz w:val="18"/>
          <w:szCs w:val="18"/>
          <w:lang w:val="en-US" w:eastAsia="de-DE"/>
        </w:rPr>
        <w:t>.</w:t>
      </w:r>
    </w:p>
    <w:p w:rsidR="00B457EF" w:rsidRPr="007D25B0" w:rsidRDefault="00B457EF" w:rsidP="002B1006">
      <w:pPr>
        <w:pStyle w:val="3N"/>
        <w:rPr>
          <w:lang w:eastAsia="ko-KR"/>
        </w:rPr>
      </w:pPr>
      <w:r w:rsidRPr="007D25B0">
        <w:t xml:space="preserve">If the current picture is a RADL picture, there shall be no entry in the </w:t>
      </w:r>
      <w:r w:rsidRPr="007D25B0">
        <w:rPr>
          <w:lang w:eastAsia="ko-KR"/>
        </w:rPr>
        <w:t>RefPicSetInterLayer</w:t>
      </w:r>
      <w:r w:rsidR="00704F8A" w:rsidRPr="007D25B0">
        <w:rPr>
          <w:lang w:eastAsia="ko-KR"/>
        </w:rPr>
        <w:t>0 or RefPicSetInterLayer1</w:t>
      </w:r>
      <w:r w:rsidRPr="007D25B0">
        <w:rPr>
          <w:lang w:eastAsia="ko-KR"/>
        </w:rPr>
        <w:t xml:space="preserve"> that is a RASL picture. </w:t>
      </w:r>
    </w:p>
    <w:p w:rsidR="00704F8A" w:rsidRPr="007D25B0" w:rsidRDefault="00704F8A" w:rsidP="00704F8A">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Pr="007D25B0">
        <w:rPr>
          <w:sz w:val="18"/>
          <w:szCs w:val="18"/>
          <w:lang w:val="en-US" w:eastAsia="de-DE"/>
        </w:rPr>
        <w:t>An access unit may contain both RASL and RADL pictures.</w:t>
      </w:r>
    </w:p>
    <w:p w:rsidR="00153FC4" w:rsidRPr="007D25B0" w:rsidRDefault="0060070E" w:rsidP="00CA7539">
      <w:pPr>
        <w:pStyle w:val="Annex4"/>
      </w:pPr>
      <w:bookmarkStart w:id="1407" w:name="_Ref355956155"/>
      <w:bookmarkStart w:id="1408" w:name="_Toc357439319"/>
      <w:bookmarkStart w:id="1409" w:name="_Toc356824345"/>
      <w:bookmarkStart w:id="1410" w:name="_Toc356148146"/>
      <w:bookmarkStart w:id="1411" w:name="_Toc348629463"/>
      <w:bookmarkStart w:id="1412" w:name="_Toc351367694"/>
      <w:bookmarkStart w:id="1413" w:name="_Toc366772026"/>
      <w:r w:rsidRPr="007D25B0">
        <w:t>Marking</w:t>
      </w:r>
      <w:r w:rsidR="00153FC4" w:rsidRPr="007D25B0">
        <w:t xml:space="preserve"> process for ending the decoding of a coded picture with nuh_layer_id greater than 0</w:t>
      </w:r>
      <w:bookmarkEnd w:id="1405"/>
      <w:bookmarkEnd w:id="1407"/>
      <w:bookmarkEnd w:id="1408"/>
      <w:bookmarkEnd w:id="1409"/>
      <w:bookmarkEnd w:id="1410"/>
      <w:bookmarkEnd w:id="1411"/>
      <w:bookmarkEnd w:id="1412"/>
      <w:bookmarkEnd w:id="1413"/>
    </w:p>
    <w:p w:rsidR="00376730" w:rsidRPr="007D25B0" w:rsidRDefault="00376730" w:rsidP="00376730">
      <w:pPr>
        <w:pStyle w:val="3N"/>
        <w:rPr>
          <w:lang w:val="en-CA"/>
        </w:rPr>
      </w:pPr>
      <w:r w:rsidRPr="007D25B0">
        <w:rPr>
          <w:lang w:val="en-CA"/>
        </w:rPr>
        <w:t>Output of this process is:</w:t>
      </w:r>
    </w:p>
    <w:p w:rsidR="00376730" w:rsidRPr="007D25B0" w:rsidRDefault="00376730" w:rsidP="00376730">
      <w:pPr>
        <w:pStyle w:val="3N"/>
        <w:rPr>
          <w:lang w:val="en-CA"/>
        </w:rPr>
      </w:pPr>
      <w:r w:rsidRPr="007D25B0">
        <w:rPr>
          <w:lang w:val="en-CA"/>
        </w:rPr>
        <w:t>–</w:t>
      </w:r>
      <w:r w:rsidRPr="007D25B0">
        <w:rPr>
          <w:lang w:val="en-CA"/>
        </w:rPr>
        <w:tab/>
      </w:r>
      <w:proofErr w:type="gramStart"/>
      <w:r w:rsidR="00E006F1" w:rsidRPr="007D25B0">
        <w:rPr>
          <w:lang w:val="en-CA"/>
        </w:rPr>
        <w:t>a</w:t>
      </w:r>
      <w:proofErr w:type="gramEnd"/>
      <w:r w:rsidR="00E006F1" w:rsidRPr="007D25B0">
        <w:rPr>
          <w:lang w:val="en-CA"/>
        </w:rPr>
        <w:t xml:space="preserve"> potentially </w:t>
      </w:r>
      <w:r w:rsidRPr="007D25B0">
        <w:rPr>
          <w:lang w:val="en-CA"/>
        </w:rPr>
        <w:t>updated marking as "used for short-term reference" for some decoded pictures</w:t>
      </w:r>
      <w:r w:rsidR="00195DB1" w:rsidRPr="007D25B0">
        <w:rPr>
          <w:lang w:val="en-CA"/>
        </w:rPr>
        <w:t>.</w:t>
      </w:r>
      <w:r w:rsidRPr="007D25B0">
        <w:rPr>
          <w:lang w:val="en-CA"/>
        </w:rPr>
        <w:t xml:space="preserve"> </w:t>
      </w:r>
    </w:p>
    <w:p w:rsidR="00376730" w:rsidRPr="007D25B0" w:rsidRDefault="00376730" w:rsidP="00376730">
      <w:pPr>
        <w:pStyle w:val="Equation"/>
        <w:tabs>
          <w:tab w:val="clear" w:pos="794"/>
          <w:tab w:val="clear" w:pos="1588"/>
          <w:tab w:val="left" w:pos="851"/>
          <w:tab w:val="left" w:pos="1134"/>
          <w:tab w:val="left" w:pos="1418"/>
        </w:tabs>
        <w:rPr>
          <w:sz w:val="20"/>
          <w:lang w:val="en-CA"/>
        </w:rPr>
      </w:pPr>
      <w:r w:rsidRPr="007D25B0">
        <w:rPr>
          <w:sz w:val="20"/>
          <w:lang w:val="en-CA"/>
        </w:rPr>
        <w:t>The following applies.</w:t>
      </w:r>
    </w:p>
    <w:p w:rsidR="00153FC4" w:rsidRPr="007D25B0"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7D25B0">
        <w:rPr>
          <w:sz w:val="20"/>
          <w:lang w:val="en-CA"/>
        </w:rPr>
        <w:t>for(</w:t>
      </w:r>
      <w:proofErr w:type="gramEnd"/>
      <w:r w:rsidRPr="007D25B0">
        <w:rPr>
          <w:sz w:val="20"/>
          <w:lang w:val="en-CA"/>
        </w:rPr>
        <w:t xml:space="preserve"> i = 0; i &lt; </w:t>
      </w:r>
      <w:r w:rsidR="00E7010C" w:rsidRPr="007D25B0">
        <w:rPr>
          <w:sz w:val="20"/>
          <w:lang w:val="en-CA"/>
        </w:rPr>
        <w:t xml:space="preserve"> </w:t>
      </w:r>
      <w:r w:rsidR="00265FD0" w:rsidRPr="007D25B0">
        <w:rPr>
          <w:sz w:val="20"/>
          <w:szCs w:val="20"/>
          <w:lang w:eastAsia="ko-KR"/>
        </w:rPr>
        <w:t>NumActiveRefLayerPics</w:t>
      </w:r>
      <w:r w:rsidR="001C4402" w:rsidRPr="007D25B0">
        <w:rPr>
          <w:sz w:val="20"/>
          <w:szCs w:val="20"/>
          <w:lang w:eastAsia="ko-KR"/>
        </w:rPr>
        <w:t>0</w:t>
      </w:r>
      <w:r w:rsidRPr="007D25B0">
        <w:rPr>
          <w:sz w:val="20"/>
          <w:lang w:val="en-CA"/>
        </w:rPr>
        <w:t xml:space="preserve">; i++ ) </w:t>
      </w:r>
      <w:r w:rsidRPr="007D25B0">
        <w:rPr>
          <w:sz w:val="20"/>
          <w:lang w:val="en-CA"/>
        </w:rPr>
        <w:br/>
      </w:r>
      <w:r w:rsidRPr="007D25B0">
        <w:rPr>
          <w:sz w:val="20"/>
          <w:lang w:val="en-CA"/>
        </w:rPr>
        <w:tab/>
        <w:t>RefPicSetInterLayer</w:t>
      </w:r>
      <w:r w:rsidR="001C4402" w:rsidRPr="007D25B0">
        <w:rPr>
          <w:sz w:val="20"/>
          <w:lang w:val="en-CA"/>
        </w:rPr>
        <w:t>0</w:t>
      </w:r>
      <w:r w:rsidRPr="007D25B0">
        <w:rPr>
          <w:sz w:val="20"/>
          <w:lang w:val="en-CA"/>
        </w:rPr>
        <w:t>[ i ] is marked as "used for short-term reference"</w:t>
      </w:r>
      <w:r w:rsidR="00E7010C" w:rsidRPr="007D25B0">
        <w:rPr>
          <w:sz w:val="20"/>
          <w:lang w:val="en-CA"/>
        </w:rPr>
        <w:t xml:space="preserve"> </w:t>
      </w:r>
    </w:p>
    <w:p w:rsidR="001C4402" w:rsidRPr="007D25B0"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7D25B0">
        <w:rPr>
          <w:sz w:val="20"/>
          <w:szCs w:val="20"/>
          <w:lang w:val="en-US"/>
        </w:rPr>
        <w:t>for(</w:t>
      </w:r>
      <w:proofErr w:type="gramEnd"/>
      <w:r w:rsidRPr="007D25B0">
        <w:rPr>
          <w:sz w:val="20"/>
          <w:szCs w:val="20"/>
          <w:lang w:val="en-US"/>
        </w:rPr>
        <w:t xml:space="preserve"> i = 0; i &lt;  </w:t>
      </w:r>
      <w:r w:rsidRPr="007D25B0">
        <w:rPr>
          <w:sz w:val="20"/>
          <w:szCs w:val="20"/>
          <w:lang w:val="en-US" w:eastAsia="ko-KR"/>
        </w:rPr>
        <w:t>NumActiveRefLayerPics1</w:t>
      </w:r>
      <w:r w:rsidRPr="007D25B0">
        <w:rPr>
          <w:sz w:val="20"/>
          <w:szCs w:val="20"/>
          <w:lang w:val="en-US"/>
        </w:rPr>
        <w:t>; i++ )</w:t>
      </w:r>
      <w:r w:rsidRPr="007D25B0">
        <w:rPr>
          <w:sz w:val="20"/>
          <w:szCs w:val="20"/>
          <w:lang w:val="en-US"/>
        </w:rPr>
        <w:br/>
      </w:r>
      <w:r w:rsidRPr="007D25B0">
        <w:rPr>
          <w:sz w:val="20"/>
          <w:szCs w:val="20"/>
          <w:lang w:val="en-US"/>
        </w:rPr>
        <w:tab/>
        <w:t>RefPicSetInterLayer1[ i ] is marked as "used for short-term reference"</w:t>
      </w:r>
    </w:p>
    <w:p w:rsidR="00EA1617" w:rsidRPr="007D25B0" w:rsidRDefault="00EA1617" w:rsidP="00EA1617">
      <w:pPr>
        <w:pStyle w:val="Annex4"/>
      </w:pPr>
      <w:bookmarkStart w:id="1414" w:name="_Toc366772027"/>
      <w:bookmarkStart w:id="1415" w:name="_Toc357439320"/>
      <w:bookmarkStart w:id="1416" w:name="_Toc356824346"/>
      <w:r w:rsidRPr="007D25B0">
        <w:t>Resampling process for inter layer reference pictures</w:t>
      </w:r>
      <w:bookmarkEnd w:id="1414"/>
    </w:p>
    <w:p w:rsidR="006636F6" w:rsidRPr="007D25B0" w:rsidRDefault="00EA1617" w:rsidP="00504B15">
      <w:pPr>
        <w:rPr>
          <w:noProof/>
          <w:lang w:eastAsia="ko-KR"/>
        </w:rPr>
      </w:pPr>
      <w:r w:rsidRPr="007D25B0">
        <w:rPr>
          <w:noProof/>
          <w:lang w:eastAsia="ko-KR"/>
        </w:rPr>
        <w:t>Input to this process is</w:t>
      </w:r>
      <w:r w:rsidR="006636F6" w:rsidRPr="007D25B0">
        <w:rPr>
          <w:noProof/>
          <w:lang w:eastAsia="ko-KR"/>
        </w:rPr>
        <w:t>:</w:t>
      </w:r>
    </w:p>
    <w:p w:rsidR="006636F6" w:rsidRPr="007D25B0" w:rsidRDefault="001A5CE9" w:rsidP="001A5CE9">
      <w:pPr>
        <w:ind w:left="434" w:hanging="434"/>
        <w:rPr>
          <w:noProof/>
        </w:rPr>
      </w:pPr>
      <w:r w:rsidRPr="007D25B0">
        <w:rPr>
          <w:noProof/>
        </w:rPr>
        <w:t>–</w:t>
      </w:r>
      <w:r w:rsidRPr="007D25B0">
        <w:rPr>
          <w:noProof/>
        </w:rPr>
        <w:tab/>
      </w:r>
      <w:proofErr w:type="gramStart"/>
      <w:r w:rsidR="00EA1617" w:rsidRPr="007D25B0">
        <w:rPr>
          <w:lang w:val="en-CA"/>
        </w:rPr>
        <w:t>a</w:t>
      </w:r>
      <w:proofErr w:type="gramEnd"/>
      <w:r w:rsidR="00EA1617" w:rsidRPr="007D25B0">
        <w:rPr>
          <w:lang w:val="en-CA"/>
        </w:rPr>
        <w:t xml:space="preserve"> decoded reference layer picture rlPic</w:t>
      </w:r>
    </w:p>
    <w:p w:rsidR="0052559F" w:rsidRPr="007D25B0" w:rsidRDefault="001A5CE9" w:rsidP="001A5CE9">
      <w:pPr>
        <w:ind w:left="434" w:hanging="434"/>
        <w:rPr>
          <w:noProof/>
        </w:rPr>
      </w:pPr>
      <w:r w:rsidRPr="007D25B0">
        <w:rPr>
          <w:noProof/>
        </w:rPr>
        <w:t>–</w:t>
      </w:r>
      <w:r w:rsidRPr="007D25B0">
        <w:rPr>
          <w:noProof/>
        </w:rPr>
        <w:tab/>
      </w:r>
      <w:proofErr w:type="gramStart"/>
      <w:r w:rsidR="006636F6" w:rsidRPr="007D25B0">
        <w:rPr>
          <w:lang w:val="en-CA"/>
        </w:rPr>
        <w:t>a</w:t>
      </w:r>
      <w:proofErr w:type="gramEnd"/>
      <w:r w:rsidR="00DA2A67" w:rsidRPr="007D25B0">
        <w:rPr>
          <w:lang w:val="en-CA"/>
        </w:rPr>
        <w:t xml:space="preserve"> variable </w:t>
      </w:r>
      <w:r w:rsidR="003F34A9" w:rsidRPr="007D25B0">
        <w:rPr>
          <w:lang w:val="en-CA"/>
        </w:rPr>
        <w:t>r</w:t>
      </w:r>
      <w:r w:rsidR="00755D80" w:rsidRPr="007D25B0">
        <w:rPr>
          <w:lang w:val="en-CA"/>
        </w:rPr>
        <w:t>L</w:t>
      </w:r>
      <w:r w:rsidR="003F34A9" w:rsidRPr="007D25B0">
        <w:rPr>
          <w:lang w:val="en-CA"/>
        </w:rPr>
        <w:t>Id specifies</w:t>
      </w:r>
      <w:r w:rsidR="006636F6" w:rsidRPr="007D25B0">
        <w:rPr>
          <w:lang w:val="en-CA"/>
        </w:rPr>
        <w:t xml:space="preserve"> </w:t>
      </w:r>
      <w:r w:rsidR="00D72B8D" w:rsidRPr="007D25B0">
        <w:rPr>
          <w:lang w:val="en-CA"/>
        </w:rPr>
        <w:t xml:space="preserve"> the</w:t>
      </w:r>
      <w:r w:rsidR="003F34A9" w:rsidRPr="007D25B0">
        <w:rPr>
          <w:lang w:val="en-CA"/>
        </w:rPr>
        <w:t xml:space="preserve">layer id of </w:t>
      </w:r>
      <w:r w:rsidR="0052559F" w:rsidRPr="007D25B0">
        <w:rPr>
          <w:lang w:val="en-CA"/>
        </w:rPr>
        <w:t xml:space="preserve">reference layer </w:t>
      </w:r>
      <w:r w:rsidR="003F34A9" w:rsidRPr="007D25B0">
        <w:rPr>
          <w:lang w:val="en-CA"/>
        </w:rPr>
        <w:t xml:space="preserve">picture </w:t>
      </w:r>
      <w:r w:rsidR="00EA1617" w:rsidRPr="007D25B0">
        <w:rPr>
          <w:lang w:val="en-CA"/>
        </w:rPr>
        <w:t>.</w:t>
      </w:r>
      <w:r w:rsidR="0052559F" w:rsidRPr="007D25B0">
        <w:rPr>
          <w:lang w:val="en-CA"/>
        </w:rPr>
        <w:t xml:space="preserve"> </w:t>
      </w:r>
    </w:p>
    <w:p w:rsidR="00EA1617" w:rsidRPr="007D25B0" w:rsidRDefault="00EA1617" w:rsidP="00EA1617">
      <w:pPr>
        <w:rPr>
          <w:noProof/>
        </w:rPr>
      </w:pPr>
      <w:r w:rsidRPr="007D25B0">
        <w:rPr>
          <w:noProof/>
          <w:lang w:eastAsia="ko-KR"/>
        </w:rPr>
        <w:t>Output of this process is</w:t>
      </w:r>
      <w:r w:rsidRPr="007D25B0">
        <w:rPr>
          <w:noProof/>
        </w:rPr>
        <w:tab/>
        <w:t xml:space="preserve">the resampled reference layer picture rsPic. </w:t>
      </w:r>
    </w:p>
    <w:p w:rsidR="00EA1617" w:rsidRPr="007D25B0" w:rsidRDefault="00EA1617" w:rsidP="00EA1617">
      <w:pPr>
        <w:spacing w:before="120"/>
        <w:rPr>
          <w:noProof/>
        </w:rPr>
      </w:pPr>
      <w:r w:rsidRPr="007D25B0">
        <w:rPr>
          <w:noProof/>
        </w:rPr>
        <w:t xml:space="preserve">The variables </w:t>
      </w:r>
      <w:r w:rsidRPr="007D25B0">
        <w:rPr>
          <w:noProof/>
          <w:lang w:eastAsia="ko-KR"/>
        </w:rPr>
        <w:t xml:space="preserve">PicWidthInSamplesL </w:t>
      </w:r>
      <w:r w:rsidRPr="007D25B0">
        <w:rPr>
          <w:noProof/>
        </w:rPr>
        <w:t xml:space="preserve">and </w:t>
      </w:r>
      <w:r w:rsidRPr="007D25B0">
        <w:rPr>
          <w:noProof/>
          <w:lang w:eastAsia="ko-KR"/>
        </w:rPr>
        <w:t xml:space="preserve">PicHeightInSamplesL </w:t>
      </w:r>
      <w:r w:rsidRPr="007D25B0">
        <w:rPr>
          <w:noProof/>
        </w:rPr>
        <w:t xml:space="preserve">are set equal to </w:t>
      </w:r>
      <w:r w:rsidRPr="007D25B0">
        <w:t>pic_width_in_luma_samples and pic_height_in_luma_samples</w:t>
      </w:r>
      <w:r w:rsidRPr="007D25B0">
        <w:rPr>
          <w:noProof/>
        </w:rPr>
        <w:t xml:space="preserve">, respectively. </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7D25B0">
        <w:rPr>
          <w:noProof/>
          <w:sz w:val="20"/>
          <w:szCs w:val="20"/>
        </w:rPr>
        <w:t xml:space="preserve">The variables </w:t>
      </w:r>
      <w:r w:rsidRPr="007D25B0">
        <w:rPr>
          <w:noProof/>
          <w:sz w:val="20"/>
          <w:szCs w:val="20"/>
          <w:lang w:eastAsia="ko-KR"/>
        </w:rPr>
        <w:t>RefLayerPicWidthInSamplesL</w:t>
      </w:r>
      <w:r w:rsidRPr="007D25B0">
        <w:rPr>
          <w:noProof/>
          <w:sz w:val="20"/>
          <w:szCs w:val="20"/>
        </w:rPr>
        <w:t xml:space="preserve"> and </w:t>
      </w:r>
      <w:r w:rsidRPr="007D25B0">
        <w:rPr>
          <w:noProof/>
          <w:sz w:val="20"/>
          <w:szCs w:val="20"/>
          <w:lang w:eastAsia="ko-KR"/>
        </w:rPr>
        <w:t>RefLayerPicHeightInSamplesL</w:t>
      </w:r>
      <w:r w:rsidRPr="007D25B0">
        <w:rPr>
          <w:noProof/>
          <w:sz w:val="20"/>
          <w:szCs w:val="20"/>
        </w:rPr>
        <w:t xml:space="preserve"> are set equal to the width and height of the decoded reference layer picture rlPic in units of luma samples, respectively. </w:t>
      </w:r>
    </w:p>
    <w:p w:rsidR="00EA1617" w:rsidRPr="007D25B0" w:rsidRDefault="00EA1617" w:rsidP="00EA1617">
      <w:pPr>
        <w:spacing w:before="120"/>
        <w:rPr>
          <w:noProof/>
        </w:rPr>
      </w:pPr>
      <w:r w:rsidRPr="007D25B0">
        <w:rPr>
          <w:noProof/>
        </w:rPr>
        <w:t xml:space="preserve">The variables PicWidthInSamplesC, PicHeightInSamplesC, RefLayerPicWidthInSamplesC, and RefLayerPicHeightInSamplesC are derived as follows: </w:t>
      </w:r>
    </w:p>
    <w:p w:rsidR="00EA1617" w:rsidRPr="007D25B0" w:rsidRDefault="00EA1617" w:rsidP="00C63CF2">
      <w:pPr>
        <w:pStyle w:val="Equation"/>
        <w:spacing w:before="136" w:after="0"/>
        <w:ind w:left="630"/>
        <w:rPr>
          <w:noProof/>
          <w:sz w:val="20"/>
          <w:szCs w:val="20"/>
        </w:rPr>
      </w:pPr>
      <w:r w:rsidRPr="007D25B0">
        <w:rPr>
          <w:noProof/>
          <w:sz w:val="20"/>
          <w:szCs w:val="20"/>
        </w:rPr>
        <w:t xml:space="preserve">PicWidthInSamplesC  = </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9</w:t>
      </w:r>
      <w:r w:rsidR="0074750D" w:rsidRPr="007D25B0">
        <w:rPr>
          <w:noProof/>
          <w:sz w:val="20"/>
          <w:szCs w:val="20"/>
        </w:rPr>
        <w:fldChar w:fldCharType="end"/>
      </w:r>
      <w:r w:rsidRPr="007D25B0">
        <w:rPr>
          <w:noProof/>
          <w:sz w:val="20"/>
          <w:szCs w:val="20"/>
          <w:lang w:eastAsia="ko-KR"/>
        </w:rPr>
        <w:t>)</w:t>
      </w:r>
      <w:r w:rsidRPr="007D25B0">
        <w:rPr>
          <w:noProof/>
          <w:sz w:val="20"/>
          <w:szCs w:val="20"/>
        </w:rPr>
        <w:br/>
        <w:t xml:space="preserve">PicHeightInSamplesC = </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10</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RefLayerPicWidthInSamplesC  = RefLayer</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11</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RefLayerPicHeightInSamplesC = RefLayer</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12</w:t>
      </w:r>
      <w:r w:rsidR="0074750D" w:rsidRPr="007D25B0">
        <w:rPr>
          <w:noProof/>
          <w:sz w:val="20"/>
          <w:szCs w:val="20"/>
        </w:rPr>
        <w:fldChar w:fldCharType="end"/>
      </w:r>
      <w:r w:rsidRPr="007D25B0">
        <w:rPr>
          <w:noProof/>
          <w:sz w:val="20"/>
          <w:szCs w:val="20"/>
          <w:lang w:eastAsia="ko-KR"/>
        </w:rPr>
        <w:t>)</w:t>
      </w:r>
    </w:p>
    <w:p w:rsidR="00DA2A67" w:rsidRPr="007D25B0" w:rsidRDefault="003F34A9" w:rsidP="00EA1617">
      <w:pPr>
        <w:spacing w:before="120"/>
        <w:rPr>
          <w:noProof/>
        </w:rPr>
      </w:pPr>
      <w:r w:rsidRPr="007D25B0">
        <w:rPr>
          <w:rFonts w:eastAsia="Batang"/>
          <w:bCs/>
          <w:lang w:val="en-CA" w:eastAsia="ko-KR"/>
        </w:rPr>
        <w:t>The variable currLayerId is set equal to nuh_layer_id of the current picture</w:t>
      </w:r>
      <w:r w:rsidR="00755D80" w:rsidRPr="007D25B0">
        <w:rPr>
          <w:rFonts w:eastAsia="Batang"/>
          <w:bCs/>
          <w:lang w:val="en-CA" w:eastAsia="ko-KR"/>
        </w:rPr>
        <w:t>.</w:t>
      </w:r>
      <w:r w:rsidRPr="007D25B0">
        <w:rPr>
          <w:rFonts w:eastAsia="Batang"/>
          <w:bCs/>
          <w:lang w:val="en-CA" w:eastAsia="ko-KR"/>
        </w:rPr>
        <w:t xml:space="preserve"> </w:t>
      </w:r>
      <w:r w:rsidR="00D242E9" w:rsidRPr="007D25B0">
        <w:rPr>
          <w:rFonts w:eastAsia="Batang"/>
          <w:bCs/>
          <w:lang w:val="en-CA" w:eastAsia="ko-KR"/>
        </w:rPr>
        <w:t xml:space="preserve">The variable dRlIdx is set equal to </w:t>
      </w:r>
      <w:proofErr w:type="gramStart"/>
      <w:r w:rsidR="00DA2A67" w:rsidRPr="007D25B0">
        <w:rPr>
          <w:rFonts w:eastAsia="Batang"/>
          <w:bCs/>
          <w:lang w:val="en-CA" w:eastAsia="ko-KR"/>
        </w:rPr>
        <w:t>DirectRefLayerIdx[</w:t>
      </w:r>
      <w:proofErr w:type="gramEnd"/>
      <w:r w:rsidR="00DA2A67" w:rsidRPr="007D25B0">
        <w:rPr>
          <w:rFonts w:eastAsia="Batang"/>
          <w:bCs/>
          <w:lang w:val="en-CA" w:eastAsia="ko-KR"/>
        </w:rPr>
        <w:t> currLayerId ][ </w:t>
      </w:r>
      <w:r w:rsidR="00D72B8D" w:rsidRPr="007D25B0">
        <w:rPr>
          <w:noProof/>
        </w:rPr>
        <w:t>rLId</w:t>
      </w:r>
      <w:r w:rsidR="00DA2A67" w:rsidRPr="007D25B0">
        <w:rPr>
          <w:noProof/>
        </w:rPr>
        <w:t> ]</w:t>
      </w:r>
      <w:r w:rsidR="00D242E9" w:rsidRPr="007D25B0">
        <w:rPr>
          <w:noProof/>
        </w:rPr>
        <w:t>.</w:t>
      </w:r>
    </w:p>
    <w:p w:rsidR="00EA1617" w:rsidRPr="007D25B0" w:rsidRDefault="00EA1617" w:rsidP="00EA1617">
      <w:pPr>
        <w:spacing w:before="120"/>
        <w:rPr>
          <w:noProof/>
        </w:rPr>
      </w:pPr>
      <w:r w:rsidRPr="007D25B0">
        <w:rPr>
          <w:noProof/>
        </w:rPr>
        <w:t>The variables ScaledRefLayerLeftOffset, ScaledRefLayerTopOffset, ScaledRefLayerRightOffset and ScaledRefLayerBottomOffset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rPr>
        <w:t>ScaledRefLayerLeftOffset = scaled_ref_layer_left_offset</w:t>
      </w:r>
      <w:r w:rsidR="006C6192" w:rsidRPr="007D25B0">
        <w:rPr>
          <w:noProof/>
          <w:sz w:val="20"/>
          <w:szCs w:val="20"/>
        </w:rPr>
        <w:t>[</w:t>
      </w:r>
      <w:r w:rsidR="0052559F" w:rsidRPr="007D25B0">
        <w:rPr>
          <w:noProof/>
          <w:sz w:val="20"/>
          <w:szCs w:val="20"/>
        </w:rPr>
        <w:t>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13</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ScaledRefLayerTopOffset = scaled_ref_layer_top_offset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14</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ScaledRefLayerRightOffset = scaled_ref_layer_right_offset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15</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ScaledRefLayerBottomOffset = scaled_ref_layer_bottom_offset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spacing w:before="120"/>
        <w:rPr>
          <w:noProof/>
        </w:rPr>
      </w:pPr>
      <w:r w:rsidRPr="007D25B0">
        <w:rPr>
          <w:noProof/>
        </w:rPr>
        <w:t xml:space="preserve">The variables </w:t>
      </w:r>
      <w:r w:rsidRPr="007D25B0">
        <w:rPr>
          <w:noProof/>
          <w:lang w:eastAsia="ko-KR"/>
        </w:rPr>
        <w:t>ScaledRefLayerPicWidthInSamplesL</w:t>
      </w:r>
      <w:r w:rsidRPr="007D25B0">
        <w:rPr>
          <w:noProof/>
        </w:rPr>
        <w:t xml:space="preserve"> and </w:t>
      </w:r>
      <w:r w:rsidRPr="007D25B0">
        <w:rPr>
          <w:noProof/>
          <w:lang w:eastAsia="ko-KR"/>
        </w:rPr>
        <w:t>ScaledRefLayerPicHeightInSamplesL</w:t>
      </w:r>
      <w:r w:rsidRPr="007D25B0">
        <w:rPr>
          <w:noProof/>
        </w:rPr>
        <w:t xml:space="preserve">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t>ScaledRefLayerPicWidthInSamplesL</w:t>
      </w:r>
      <w:r w:rsidRPr="007D25B0">
        <w:rPr>
          <w:noProof/>
          <w:sz w:val="20"/>
          <w:szCs w:val="20"/>
        </w:rPr>
        <w:t xml:space="preserve"> = </w:t>
      </w:r>
      <w:r w:rsidRPr="007D25B0">
        <w:rPr>
          <w:noProof/>
          <w:sz w:val="20"/>
          <w:szCs w:val="20"/>
          <w:lang w:eastAsia="ko-KR"/>
        </w:rPr>
        <w:t>PicWidthInSamplesL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ScaledRefLayerLeftOffset  – ScaledRefLayerRightOffset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17</w:t>
      </w:r>
      <w:r w:rsidR="0074750D" w:rsidRPr="007D25B0">
        <w:rPr>
          <w:noProof/>
          <w:sz w:val="20"/>
          <w:szCs w:val="20"/>
        </w:rPr>
        <w:fldChar w:fldCharType="end"/>
      </w:r>
      <w:r w:rsidRPr="007D25B0">
        <w:rPr>
          <w:noProof/>
          <w:sz w:val="20"/>
          <w:szCs w:val="20"/>
          <w:lang w:eastAsia="ko-KR"/>
        </w:rPr>
        <w:t>)</w:t>
      </w:r>
      <w:r w:rsidRPr="007D25B0">
        <w:rPr>
          <w:noProof/>
          <w:sz w:val="20"/>
          <w:szCs w:val="20"/>
        </w:rPr>
        <w:br/>
      </w:r>
      <w:r w:rsidRPr="007D25B0">
        <w:rPr>
          <w:noProof/>
          <w:sz w:val="20"/>
          <w:szCs w:val="20"/>
          <w:lang w:eastAsia="ko-KR"/>
        </w:rPr>
        <w:t>ScaledRefLayerPicHeightInSamplesL</w:t>
      </w:r>
      <w:r w:rsidRPr="007D25B0">
        <w:rPr>
          <w:noProof/>
          <w:sz w:val="20"/>
          <w:szCs w:val="20"/>
        </w:rPr>
        <w:t xml:space="preserve"> = </w:t>
      </w:r>
      <w:r w:rsidRPr="007D25B0">
        <w:rPr>
          <w:noProof/>
          <w:sz w:val="20"/>
          <w:szCs w:val="20"/>
          <w:lang w:eastAsia="ko-KR"/>
        </w:rPr>
        <w:t>PicHeightInSamplesL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ScaledRefLayerTopOffset – ScaledRefLayerBottomOffset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18</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 The variables </w:t>
      </w:r>
      <w:r w:rsidRPr="007D25B0">
        <w:rPr>
          <w:noProof/>
          <w:sz w:val="20"/>
          <w:szCs w:val="20"/>
          <w:lang w:eastAsia="ko-KR"/>
        </w:rPr>
        <w:t>ScaleFactorX</w:t>
      </w:r>
      <w:r w:rsidRPr="007D25B0">
        <w:rPr>
          <w:sz w:val="20"/>
          <w:szCs w:val="20"/>
        </w:rPr>
        <w:t xml:space="preserve"> </w:t>
      </w:r>
      <w:r w:rsidRPr="007D25B0">
        <w:rPr>
          <w:noProof/>
          <w:sz w:val="20"/>
          <w:szCs w:val="20"/>
          <w:lang w:eastAsia="ko-KR"/>
        </w:rPr>
        <w:t>and ScaleFactorY</w:t>
      </w:r>
      <w:r w:rsidRPr="007D25B0">
        <w:rPr>
          <w:sz w:val="20"/>
          <w:szCs w:val="20"/>
        </w:rPr>
        <w:t xml:space="preserve"> </w:t>
      </w:r>
      <w:r w:rsidRPr="007D25B0">
        <w:rPr>
          <w:noProof/>
          <w:sz w:val="20"/>
          <w:szCs w:val="20"/>
          <w:lang w:eastAsia="ko-KR"/>
        </w:rPr>
        <w:t>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lastRenderedPageBreak/>
        <w:t>ScaleFactorX</w:t>
      </w:r>
      <w:r w:rsidRPr="007D25B0">
        <w:rPr>
          <w:sz w:val="20"/>
          <w:szCs w:val="20"/>
        </w:rPr>
        <w:t xml:space="preserve"> = ( ( </w:t>
      </w:r>
      <w:r w:rsidRPr="007D25B0">
        <w:rPr>
          <w:noProof/>
          <w:sz w:val="20"/>
          <w:szCs w:val="20"/>
          <w:lang w:eastAsia="ko-KR"/>
        </w:rPr>
        <w:t xml:space="preserve">RefLayerPicWidthInSamplesL </w:t>
      </w:r>
      <w:r w:rsidRPr="007D25B0">
        <w:rPr>
          <w:sz w:val="20"/>
          <w:szCs w:val="20"/>
        </w:rPr>
        <w:t>&lt;&lt; 16 ) + ( </w:t>
      </w:r>
      <w:r w:rsidRPr="007D25B0">
        <w:rPr>
          <w:noProof/>
          <w:sz w:val="20"/>
          <w:szCs w:val="20"/>
          <w:lang w:eastAsia="ko-KR"/>
        </w:rPr>
        <w:t>ScaledRefLayerPicWidthInSamplesL</w:t>
      </w:r>
      <w:r w:rsidRPr="007D25B0">
        <w:rPr>
          <w:sz w:val="20"/>
          <w:szCs w:val="20"/>
        </w:rPr>
        <w:t xml:space="preserve"> &gt;&gt; 1 ) ) /</w:t>
      </w:r>
      <w:r w:rsidRPr="007D25B0">
        <w:rPr>
          <w:rFonts w:hint="eastAsia"/>
          <w:sz w:val="20"/>
          <w:szCs w:val="20"/>
          <w:lang w:eastAsia="zh-TW"/>
        </w:rPr>
        <w:t xml:space="preserve"> </w:t>
      </w:r>
      <w:r w:rsidRPr="007D25B0">
        <w:rPr>
          <w:noProof/>
          <w:sz w:val="20"/>
          <w:szCs w:val="20"/>
          <w:lang w:eastAsia="ko-KR"/>
        </w:rPr>
        <w:t>ScaledRefLayerPicWidthInSamplesL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19</w:t>
      </w:r>
      <w:r w:rsidR="0074750D" w:rsidRPr="007D25B0">
        <w:rPr>
          <w:noProof/>
          <w:sz w:val="20"/>
          <w:szCs w:val="20"/>
        </w:rPr>
        <w:fldChar w:fldCharType="end"/>
      </w:r>
      <w:r w:rsidRPr="007D25B0">
        <w:rPr>
          <w:noProof/>
          <w:sz w:val="20"/>
          <w:szCs w:val="20"/>
          <w:lang w:eastAsia="ko-KR"/>
        </w:rPr>
        <w:t>)</w:t>
      </w:r>
      <w:r w:rsidRPr="007D25B0">
        <w:rPr>
          <w:rFonts w:hint="eastAsia"/>
          <w:sz w:val="20"/>
          <w:szCs w:val="20"/>
          <w:lang w:eastAsia="zh-TW"/>
        </w:rPr>
        <w:br/>
      </w:r>
      <w:r w:rsidRPr="007D25B0">
        <w:rPr>
          <w:sz w:val="20"/>
          <w:szCs w:val="20"/>
        </w:rPr>
        <w:t>ScaleFactorY = ( ( </w:t>
      </w:r>
      <w:r w:rsidRPr="007D25B0">
        <w:rPr>
          <w:noProof/>
          <w:sz w:val="20"/>
          <w:szCs w:val="20"/>
          <w:lang w:eastAsia="ko-KR"/>
        </w:rPr>
        <w:t>RefLayerPicHeightInSamplesL</w:t>
      </w:r>
      <w:r w:rsidRPr="007D25B0">
        <w:rPr>
          <w:sz w:val="20"/>
          <w:szCs w:val="20"/>
        </w:rPr>
        <w:t xml:space="preserve"> &lt;&lt; 16 ) + ( </w:t>
      </w:r>
      <w:r w:rsidRPr="007D25B0">
        <w:rPr>
          <w:noProof/>
          <w:sz w:val="20"/>
          <w:szCs w:val="20"/>
          <w:lang w:eastAsia="ko-KR"/>
        </w:rPr>
        <w:t>ScaledRefLayerPicHeightInSamplesL</w:t>
      </w:r>
      <w:r w:rsidRPr="007D25B0">
        <w:rPr>
          <w:sz w:val="20"/>
          <w:szCs w:val="20"/>
        </w:rPr>
        <w:t xml:space="preserve"> &gt;&gt; 1 ) ) /</w:t>
      </w:r>
      <w:r w:rsidRPr="007D25B0">
        <w:rPr>
          <w:sz w:val="20"/>
          <w:szCs w:val="20"/>
          <w:lang w:eastAsia="zh-TW"/>
        </w:rPr>
        <w:t xml:space="preserve"> </w:t>
      </w:r>
      <w:r w:rsidRPr="007D25B0">
        <w:rPr>
          <w:noProof/>
          <w:sz w:val="20"/>
          <w:szCs w:val="20"/>
          <w:lang w:eastAsia="ko-KR"/>
        </w:rPr>
        <w:t>ScaledRefLayerPicHeightInSamplesL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20</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tabs>
          <w:tab w:val="left" w:pos="400"/>
        </w:tabs>
        <w:rPr>
          <w:noProof/>
        </w:rPr>
      </w:pPr>
      <w:r w:rsidRPr="007D25B0">
        <w:rPr>
          <w:noProof/>
        </w:rPr>
        <w:t>The following steps are applied to derive the resampled inter layer reference picture rsPic.</w:t>
      </w:r>
    </w:p>
    <w:p w:rsidR="00EA1617" w:rsidRPr="007D25B0" w:rsidRDefault="00EA1617" w:rsidP="00EA1617">
      <w:pPr>
        <w:ind w:left="434" w:hanging="434"/>
        <w:rPr>
          <w:noProof/>
        </w:rPr>
      </w:pPr>
      <w:r w:rsidRPr="007D25B0">
        <w:rPr>
          <w:noProof/>
        </w:rPr>
        <w:t>–</w:t>
      </w:r>
      <w:r w:rsidRPr="007D25B0">
        <w:rPr>
          <w:noProof/>
        </w:rPr>
        <w:tab/>
        <w:t xml:space="preserve">if </w:t>
      </w:r>
      <w:r w:rsidRPr="007D25B0">
        <w:rPr>
          <w:noProof/>
          <w:lang w:eastAsia="ko-KR"/>
        </w:rPr>
        <w:t>PicWidthInSamplesL</w:t>
      </w:r>
      <w:r w:rsidRPr="007D25B0">
        <w:rPr>
          <w:noProof/>
        </w:rPr>
        <w:t xml:space="preserve"> is equal to </w:t>
      </w:r>
      <w:r w:rsidRPr="007D25B0">
        <w:rPr>
          <w:noProof/>
          <w:lang w:eastAsia="ko-KR"/>
        </w:rPr>
        <w:t>RefLayerPicWidthInSamplesL and PicHeightInSamplesL</w:t>
      </w:r>
      <w:r w:rsidRPr="007D25B0">
        <w:rPr>
          <w:noProof/>
        </w:rPr>
        <w:t xml:space="preserve"> is equal to </w:t>
      </w:r>
      <w:r w:rsidRPr="007D25B0">
        <w:rPr>
          <w:noProof/>
          <w:lang w:eastAsia="ko-KR"/>
        </w:rPr>
        <w:t xml:space="preserve">RefLayerPicHeightInSamplesL and the values of </w:t>
      </w:r>
      <w:r w:rsidRPr="007D25B0">
        <w:rPr>
          <w:noProof/>
        </w:rPr>
        <w:t>ScaledRefLayerLeftOffset, ScaledRefLayerTopOffset, ScaledRefLayerRightOffset and ScaledRefLayerBottomOffset are all equal to 0</w:t>
      </w:r>
    </w:p>
    <w:p w:rsidR="00EA1617" w:rsidRPr="007D25B0" w:rsidRDefault="00EA1617" w:rsidP="002026D5">
      <w:pPr>
        <w:numPr>
          <w:ilvl w:val="1"/>
          <w:numId w:val="14"/>
        </w:numPr>
        <w:rPr>
          <w:noProof/>
        </w:rPr>
      </w:pPr>
      <w:r w:rsidRPr="007D25B0">
        <w:rPr>
          <w:noProof/>
        </w:rPr>
        <w:t>rsPic is set</w:t>
      </w:r>
      <w:r w:rsidR="0055551F" w:rsidRPr="007D25B0">
        <w:rPr>
          <w:noProof/>
        </w:rPr>
        <w:t xml:space="preserve"> equal</w:t>
      </w:r>
      <w:r w:rsidRPr="007D25B0">
        <w:rPr>
          <w:noProof/>
        </w:rPr>
        <w:t xml:space="preserve"> to rlPic</w:t>
      </w:r>
      <w:r w:rsidR="004A12F3" w:rsidRPr="007D25B0">
        <w:rPr>
          <w:noProof/>
        </w:rPr>
        <w:t>.</w:t>
      </w:r>
    </w:p>
    <w:p w:rsidR="00EA1617" w:rsidRPr="007D25B0" w:rsidRDefault="00EA1617" w:rsidP="00EA1617">
      <w:pPr>
        <w:ind w:left="434" w:hanging="434"/>
        <w:rPr>
          <w:noProof/>
        </w:rPr>
      </w:pPr>
      <w:r w:rsidRPr="007D25B0">
        <w:rPr>
          <w:noProof/>
        </w:rPr>
        <w:t>–</w:t>
      </w:r>
      <w:r w:rsidRPr="007D25B0">
        <w:rPr>
          <w:noProof/>
        </w:rPr>
        <w:tab/>
        <w:t>otherwise, rsPic is derived as follows:</w:t>
      </w:r>
    </w:p>
    <w:p w:rsidR="004A12F3" w:rsidRPr="007D25B0" w:rsidRDefault="004A12F3" w:rsidP="002026D5">
      <w:pPr>
        <w:pStyle w:val="ListParagraph"/>
        <w:numPr>
          <w:ilvl w:val="1"/>
          <w:numId w:val="14"/>
        </w:numPr>
        <w:tabs>
          <w:tab w:val="clear" w:pos="1191"/>
        </w:tabs>
        <w:rPr>
          <w:noProof/>
        </w:rPr>
      </w:pPr>
      <w:r w:rsidRPr="007D25B0">
        <w:t xml:space="preserve">The </w:t>
      </w:r>
      <w:r w:rsidR="00C675A6" w:rsidRPr="007D25B0">
        <w:rPr>
          <w:noProof/>
        </w:rPr>
        <w:t>PicOrderCntVal</w:t>
      </w:r>
      <w:r w:rsidRPr="007D25B0">
        <w:rPr>
          <w:noProof/>
        </w:rPr>
        <w:t xml:space="preserve"> </w:t>
      </w:r>
      <w:r w:rsidR="00C675A6" w:rsidRPr="007D25B0">
        <w:rPr>
          <w:noProof/>
        </w:rPr>
        <w:t xml:space="preserve">value </w:t>
      </w:r>
      <w:r w:rsidRPr="007D25B0">
        <w:rPr>
          <w:noProof/>
        </w:rPr>
        <w:t xml:space="preserve">of rsPic is set equal to the </w:t>
      </w:r>
      <w:r w:rsidR="00C675A6" w:rsidRPr="007D25B0">
        <w:rPr>
          <w:noProof/>
        </w:rPr>
        <w:t>PicOrderCntVal</w:t>
      </w:r>
      <w:r w:rsidRPr="007D25B0">
        <w:rPr>
          <w:noProof/>
        </w:rPr>
        <w:t xml:space="preserve"> </w:t>
      </w:r>
      <w:r w:rsidR="00C675A6" w:rsidRPr="007D25B0">
        <w:rPr>
          <w:noProof/>
        </w:rPr>
        <w:t xml:space="preserve">value </w:t>
      </w:r>
      <w:r w:rsidRPr="007D25B0">
        <w:rPr>
          <w:noProof/>
        </w:rPr>
        <w:t>of rlPic.</w:t>
      </w:r>
    </w:p>
    <w:p w:rsidR="00EA1617" w:rsidRPr="007D25B0" w:rsidRDefault="00DA2A67" w:rsidP="00D242E9">
      <w:pPr>
        <w:pStyle w:val="ListParagraph"/>
        <w:numPr>
          <w:ilvl w:val="1"/>
          <w:numId w:val="14"/>
        </w:numPr>
        <w:tabs>
          <w:tab w:val="clear" w:pos="1191"/>
        </w:tabs>
        <w:rPr>
          <w:noProof/>
        </w:rPr>
      </w:pPr>
      <w:r w:rsidRPr="007D25B0">
        <w:rPr>
          <w:lang w:val="en-CA"/>
        </w:rPr>
        <w:t>W</w:t>
      </w:r>
      <w:r w:rsidR="00D242E9" w:rsidRPr="007D25B0">
        <w:rPr>
          <w:lang w:val="en-CA"/>
        </w:rPr>
        <w:t>he</w:t>
      </w:r>
      <w:r w:rsidRPr="007D25B0">
        <w:rPr>
          <w:lang w:val="en-CA"/>
        </w:rPr>
        <w:t xml:space="preserve">n </w:t>
      </w:r>
      <w:proofErr w:type="gramStart"/>
      <w:r w:rsidR="00D242E9" w:rsidRPr="007D25B0">
        <w:rPr>
          <w:lang w:val="en-CA"/>
        </w:rPr>
        <w:t>SamplePredEnabledFlag</w:t>
      </w:r>
      <w:r w:rsidRPr="007D25B0">
        <w:rPr>
          <w:lang w:val="en-CA"/>
        </w:rPr>
        <w:t>[</w:t>
      </w:r>
      <w:proofErr w:type="gramEnd"/>
      <w:r w:rsidRPr="007D25B0">
        <w:rPr>
          <w:lang w:val="en-CA"/>
        </w:rPr>
        <w:t> </w:t>
      </w:r>
      <w:r w:rsidR="00D242E9" w:rsidRPr="007D25B0">
        <w:rPr>
          <w:lang w:val="en-CA"/>
        </w:rPr>
        <w:t>currLayerId</w:t>
      </w:r>
      <w:r w:rsidRPr="007D25B0">
        <w:rPr>
          <w:lang w:val="en-CA"/>
        </w:rPr>
        <w:t> ][ </w:t>
      </w:r>
      <w:r w:rsidR="00D72B8D" w:rsidRPr="007D25B0">
        <w:rPr>
          <w:lang w:val="en-CA"/>
        </w:rPr>
        <w:t>rLId</w:t>
      </w:r>
      <w:r w:rsidRPr="007D25B0">
        <w:rPr>
          <w:lang w:val="en-CA"/>
        </w:rPr>
        <w:t xml:space="preserve"> ] </w:t>
      </w:r>
      <w:r w:rsidR="00D242E9" w:rsidRPr="007D25B0">
        <w:rPr>
          <w:lang w:val="en-CA"/>
        </w:rPr>
        <w:t xml:space="preserve">is equal to 1, </w:t>
      </w:r>
      <w:r w:rsidR="00D242E9" w:rsidRPr="007D25B0">
        <w:rPr>
          <w:noProof/>
        </w:rPr>
        <w:t xml:space="preserve">the </w:t>
      </w:r>
      <w:r w:rsidR="00EA1617" w:rsidRPr="007D25B0">
        <w:rPr>
          <w:noProof/>
        </w:rPr>
        <w:t xml:space="preserve">picture sample resampling process 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E907A9" w:rsidRPr="007D25B0">
        <w:rPr>
          <w:noProof/>
        </w:rPr>
        <w:t>H.8.1.4.1</w:t>
      </w:r>
      <w:r w:rsidR="002D2385" w:rsidRPr="007D25B0">
        <w:fldChar w:fldCharType="end"/>
      </w:r>
      <w:r w:rsidR="00EA1617" w:rsidRPr="007D25B0">
        <w:rPr>
          <w:noProof/>
        </w:rPr>
        <w:t xml:space="preserve"> is invoked with </w:t>
      </w:r>
      <w:r w:rsidR="00D242E9" w:rsidRPr="007D25B0">
        <w:rPr>
          <w:noProof/>
        </w:rPr>
        <w:t>the sample arrays</w:t>
      </w:r>
      <w:r w:rsidR="00EA1617" w:rsidRPr="007D25B0">
        <w:rPr>
          <w:noProof/>
        </w:rPr>
        <w:t xml:space="preserve"> of </w:t>
      </w:r>
      <w:r w:rsidR="00D242E9" w:rsidRPr="007D25B0">
        <w:rPr>
          <w:noProof/>
        </w:rPr>
        <w:t xml:space="preserve">reference layer picture </w:t>
      </w:r>
      <w:r w:rsidR="00EA1617" w:rsidRPr="007D25B0">
        <w:rPr>
          <w:noProof/>
        </w:rPr>
        <w:t xml:space="preserve">rlPic as input, and with the </w:t>
      </w:r>
      <w:r w:rsidR="00D242E9" w:rsidRPr="007D25B0">
        <w:rPr>
          <w:noProof/>
        </w:rPr>
        <w:t>sample arrays</w:t>
      </w:r>
      <w:r w:rsidR="00EA1617" w:rsidRPr="007D25B0">
        <w:rPr>
          <w:noProof/>
        </w:rPr>
        <w:t xml:space="preserve"> of </w:t>
      </w:r>
      <w:r w:rsidR="00D242E9" w:rsidRPr="007D25B0">
        <w:rPr>
          <w:noProof/>
        </w:rPr>
        <w:t xml:space="preserve">resampled picture </w:t>
      </w:r>
      <w:r w:rsidR="00EA1617" w:rsidRPr="007D25B0">
        <w:rPr>
          <w:noProof/>
        </w:rPr>
        <w:t>rsPic as output.</w:t>
      </w:r>
    </w:p>
    <w:p w:rsidR="00E056F8" w:rsidRPr="007D25B0" w:rsidRDefault="00EA1617" w:rsidP="002026D5">
      <w:pPr>
        <w:pStyle w:val="ListParagraph"/>
        <w:numPr>
          <w:ilvl w:val="1"/>
          <w:numId w:val="14"/>
        </w:numPr>
        <w:tabs>
          <w:tab w:val="clear" w:pos="1191"/>
        </w:tabs>
        <w:rPr>
          <w:noProof/>
        </w:rPr>
      </w:pPr>
      <w:r w:rsidRPr="007D25B0">
        <w:rPr>
          <w:noProof/>
        </w:rPr>
        <w:t xml:space="preserve">When </w:t>
      </w:r>
      <w:proofErr w:type="gramStart"/>
      <w:r w:rsidR="00D242E9" w:rsidRPr="007D25B0">
        <w:rPr>
          <w:lang w:val="en-CA"/>
        </w:rPr>
        <w:t>MotionPredEnabledFlag[</w:t>
      </w:r>
      <w:proofErr w:type="gramEnd"/>
      <w:r w:rsidR="00D242E9" w:rsidRPr="007D25B0">
        <w:rPr>
          <w:lang w:val="en-CA"/>
        </w:rPr>
        <w:t> currLayerId ][ </w:t>
      </w:r>
      <w:r w:rsidR="00D72B8D" w:rsidRPr="007D25B0">
        <w:rPr>
          <w:lang w:val="en-CA"/>
        </w:rPr>
        <w:t>rL</w:t>
      </w:r>
      <w:r w:rsidR="00D242E9" w:rsidRPr="007D25B0">
        <w:rPr>
          <w:lang w:val="en-CA"/>
        </w:rPr>
        <w:t>Id ]</w:t>
      </w:r>
      <w:r w:rsidR="0007230D" w:rsidRPr="007D25B0">
        <w:rPr>
          <w:noProof/>
        </w:rPr>
        <w:t xml:space="preserve"> </w:t>
      </w:r>
      <w:r w:rsidRPr="007D25B0">
        <w:rPr>
          <w:noProof/>
        </w:rPr>
        <w:t xml:space="preserve">is equal to 1, the picture motion field resampling process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noProof/>
        </w:rPr>
        <w:t>H.8.1.4.2</w:t>
      </w:r>
      <w:r w:rsidR="002D2385" w:rsidRPr="007D25B0">
        <w:fldChar w:fldCharType="end"/>
      </w:r>
      <w:r w:rsidR="004C44E5" w:rsidRPr="007D25B0">
        <w:rPr>
          <w:noProof/>
        </w:rPr>
        <w:t xml:space="preserve"> </w:t>
      </w:r>
      <w:r w:rsidRPr="007D25B0">
        <w:rPr>
          <w:noProof/>
        </w:rPr>
        <w:t xml:space="preserve">is invoked with </w:t>
      </w:r>
      <w:r w:rsidR="005C51E0" w:rsidRPr="007D25B0">
        <w:rPr>
          <w:noProof/>
        </w:rPr>
        <w:t xml:space="preserve">refereence layer picture </w:t>
      </w:r>
      <w:r w:rsidR="00231C6F" w:rsidRPr="007D25B0">
        <w:rPr>
          <w:noProof/>
        </w:rPr>
        <w:t>rlPic</w:t>
      </w:r>
      <w:r w:rsidR="005C51E0" w:rsidRPr="007D25B0">
        <w:rPr>
          <w:noProof/>
        </w:rPr>
        <w:t xml:space="preserve"> and its motion field</w:t>
      </w:r>
      <w:r w:rsidRPr="007D25B0">
        <w:rPr>
          <w:noProof/>
        </w:rPr>
        <w:t xml:space="preserve"> as input</w:t>
      </w:r>
      <w:r w:rsidR="00DC29BD" w:rsidRPr="007D25B0">
        <w:rPr>
          <w:noProof/>
        </w:rPr>
        <w:t>s</w:t>
      </w:r>
      <w:r w:rsidRPr="007D25B0">
        <w:rPr>
          <w:noProof/>
        </w:rPr>
        <w:t xml:space="preserve">, and with the  motion field of </w:t>
      </w:r>
      <w:r w:rsidR="005C51E0" w:rsidRPr="007D25B0">
        <w:rPr>
          <w:noProof/>
        </w:rPr>
        <w:t>resampled picture rsPic</w:t>
      </w:r>
      <w:r w:rsidR="00E056F8" w:rsidRPr="007D25B0">
        <w:rPr>
          <w:noProof/>
        </w:rPr>
        <w:t xml:space="preserve"> </w:t>
      </w:r>
      <w:r w:rsidRPr="007D25B0">
        <w:rPr>
          <w:noProof/>
        </w:rPr>
        <w:t>as output.</w:t>
      </w:r>
    </w:p>
    <w:p w:rsidR="00EA1617" w:rsidRPr="007D25B0" w:rsidRDefault="00EA1617" w:rsidP="00EA1617">
      <w:pPr>
        <w:pStyle w:val="Annex5"/>
        <w:ind w:left="2232"/>
      </w:pPr>
      <w:bookmarkStart w:id="1417" w:name="_Ref348598889"/>
      <w:r w:rsidRPr="007D25B0">
        <w:t>Resampling process of picture sample values</w:t>
      </w:r>
      <w:bookmarkEnd w:id="1417"/>
      <w:r w:rsidRPr="007D25B0">
        <w:t xml:space="preserve"> </w:t>
      </w:r>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 array rlPicSample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Cr</w:t>
      </w:r>
      <w:r w:rsidRPr="007D25B0">
        <w:rPr>
          <w:noProof/>
        </w:rPr>
        <w:t xml:space="preserve"> of chroma samples of the component Cr</w:t>
      </w:r>
    </w:p>
    <w:p w:rsidR="00EA1617" w:rsidRPr="007D25B0" w:rsidRDefault="00EA1617" w:rsidP="00EA1617">
      <w:pPr>
        <w:tabs>
          <w:tab w:val="left" w:pos="284"/>
        </w:tabs>
        <w:ind w:left="284" w:hanging="284"/>
        <w:rPr>
          <w:noProof/>
          <w:lang w:eastAsia="ko-KR"/>
        </w:rPr>
      </w:pPr>
      <w:r w:rsidRPr="007D25B0">
        <w:rPr>
          <w:noProof/>
          <w:lang w:eastAsia="ko-KR"/>
        </w:rPr>
        <w:t>Outputs of this process are:</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PicWidthInSamplesL </w:t>
      </w:r>
      <w:r w:rsidRPr="007D25B0">
        <w:rPr>
          <w:noProof/>
        </w:rPr>
        <w:t>) x ( </w:t>
      </w:r>
      <w:r w:rsidRPr="007D25B0">
        <w:rPr>
          <w:noProof/>
          <w:lang w:eastAsia="ko-KR"/>
        </w:rPr>
        <w:t>PicHeightInSamplesL </w:t>
      </w:r>
      <w:r w:rsidRPr="007D25B0">
        <w:rPr>
          <w:noProof/>
        </w:rPr>
        <w:t>) array rsPicSample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PicWidthInSamplesC </w:t>
      </w:r>
      <w:r w:rsidRPr="007D25B0">
        <w:rPr>
          <w:noProof/>
        </w:rPr>
        <w:t>) x ( </w:t>
      </w:r>
      <w:r w:rsidRPr="007D25B0">
        <w:rPr>
          <w:noProof/>
          <w:lang w:eastAsia="ko-KR"/>
        </w:rPr>
        <w:t>PicHeightInSamplesC</w:t>
      </w:r>
      <w:r w:rsidRPr="007D25B0">
        <w:rPr>
          <w:noProof/>
        </w:rPr>
        <w:t> ) array rsPicSample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PicWidthInSamplesC</w:t>
      </w:r>
      <w:r w:rsidRPr="007D25B0">
        <w:rPr>
          <w:noProof/>
        </w:rPr>
        <w:t>) x ( </w:t>
      </w:r>
      <w:r w:rsidRPr="007D25B0">
        <w:rPr>
          <w:noProof/>
          <w:lang w:eastAsia="ko-KR"/>
        </w:rPr>
        <w:t>PicHeightInSamplesC</w:t>
      </w:r>
      <w:r w:rsidRPr="007D25B0">
        <w:rPr>
          <w:noProof/>
        </w:rPr>
        <w:t> ) array rsPicSample</w:t>
      </w:r>
      <w:r w:rsidRPr="007D25B0">
        <w:rPr>
          <w:noProof/>
          <w:vertAlign w:val="subscript"/>
        </w:rPr>
        <w:t>Cr</w:t>
      </w:r>
      <w:r w:rsidRPr="007D25B0">
        <w:rPr>
          <w:noProof/>
        </w:rPr>
        <w:t xml:space="preserve"> of chroma samples of the component Cr. </w:t>
      </w:r>
    </w:p>
    <w:p w:rsidR="00EA1617" w:rsidRPr="007D25B0" w:rsidRDefault="00EA1617" w:rsidP="00EA1617">
      <w:pPr>
        <w:rPr>
          <w:noProof/>
          <w:lang w:eastAsia="ko-KR"/>
        </w:rPr>
      </w:pPr>
      <w:r w:rsidRPr="007D25B0">
        <w:rPr>
          <w:noProof/>
          <w:lang w:eastAsia="ko-KR"/>
        </w:rPr>
        <w:t xml:space="preserve">The luma sample array </w:t>
      </w:r>
      <w:r w:rsidRPr="007D25B0">
        <w:rPr>
          <w:noProof/>
        </w:rPr>
        <w:t>rsPicSample</w:t>
      </w:r>
      <w:r w:rsidRPr="007D25B0">
        <w:rPr>
          <w:noProof/>
          <w:vertAlign w:val="subscript"/>
        </w:rPr>
        <w:t>L</w:t>
      </w:r>
      <w:r w:rsidRPr="007D25B0">
        <w:rPr>
          <w:noProof/>
        </w:rPr>
        <w:t xml:space="preserve"> </w:t>
      </w:r>
      <w:r w:rsidRPr="007D25B0">
        <w:rPr>
          <w:noProof/>
          <w:lang w:eastAsia="ko-KR"/>
        </w:rPr>
        <w:t xml:space="preserve">is derived by invoking the luma sample resampling process specified in subclause </w:t>
      </w:r>
      <w:r w:rsidR="002D2385" w:rsidRPr="007D25B0">
        <w:fldChar w:fldCharType="begin"/>
      </w:r>
      <w:r w:rsidR="002D2385" w:rsidRPr="007D25B0">
        <w:instrText xml:space="preserve"> REF _Ref348598872 \r \h  \* MERGEFORMAT </w:instrText>
      </w:r>
      <w:r w:rsidR="002D2385" w:rsidRPr="007D25B0">
        <w:fldChar w:fldCharType="separate"/>
      </w:r>
      <w:r w:rsidR="00E907A9" w:rsidRPr="007D25B0">
        <w:rPr>
          <w:noProof/>
          <w:lang w:eastAsia="ko-KR"/>
        </w:rPr>
        <w:t>H.8.1.4.1.1</w:t>
      </w:r>
      <w:r w:rsidR="002D2385" w:rsidRPr="007D25B0">
        <w:fldChar w:fldCharType="end"/>
      </w:r>
      <w:r w:rsidRPr="007D25B0">
        <w:t xml:space="preserve"> </w:t>
      </w:r>
      <w:r w:rsidRPr="007D25B0">
        <w:rPr>
          <w:noProof/>
          <w:lang w:eastAsia="ko-KR"/>
        </w:rPr>
        <w:t xml:space="preserve">with the </w:t>
      </w:r>
      <w:r w:rsidRPr="007D25B0">
        <w:rPr>
          <w:noProof/>
        </w:rPr>
        <w:t xml:space="preserve">reference luma sample </w:t>
      </w:r>
      <w:r w:rsidRPr="007D25B0">
        <w:rPr>
          <w:noProof/>
          <w:lang w:eastAsia="ko-KR"/>
        </w:rPr>
        <w:t>array rlPicSample</w:t>
      </w:r>
      <w:r w:rsidRPr="007D25B0">
        <w:rPr>
          <w:noProof/>
          <w:vertAlign w:val="subscript"/>
        </w:rPr>
        <w:t>L</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Cb</w:t>
      </w:r>
      <w:r w:rsidRPr="007D25B0">
        <w:rPr>
          <w:noProof/>
          <w:lang w:eastAsia="ko-KR"/>
        </w:rPr>
        <w:t xml:space="preserve"> of the chroma component Cb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reference </w:t>
      </w:r>
      <w:r w:rsidRPr="007D25B0">
        <w:rPr>
          <w:noProof/>
        </w:rPr>
        <w:t xml:space="preserve">chroma sample </w:t>
      </w:r>
      <w:r w:rsidRPr="007D25B0">
        <w:rPr>
          <w:noProof/>
          <w:lang w:eastAsia="ko-KR"/>
        </w:rPr>
        <w:t>array rlPicSample</w:t>
      </w:r>
      <w:r w:rsidRPr="007D25B0">
        <w:rPr>
          <w:noProof/>
          <w:vertAlign w:val="subscript"/>
        </w:rPr>
        <w:t>Cb</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Cr</w:t>
      </w:r>
      <w:r w:rsidRPr="007D25B0">
        <w:rPr>
          <w:noProof/>
          <w:lang w:eastAsia="ko-KR"/>
        </w:rPr>
        <w:t xml:space="preserve"> of the chroma component Cr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w:t>
      </w:r>
      <w:r w:rsidRPr="007D25B0">
        <w:rPr>
          <w:noProof/>
        </w:rPr>
        <w:t xml:space="preserve">reference sample </w:t>
      </w:r>
      <w:r w:rsidRPr="007D25B0">
        <w:rPr>
          <w:noProof/>
          <w:lang w:eastAsia="ko-KR"/>
        </w:rPr>
        <w:t>array rlPicSample</w:t>
      </w:r>
      <w:r w:rsidRPr="007D25B0">
        <w:rPr>
          <w:noProof/>
          <w:vertAlign w:val="subscript"/>
        </w:rPr>
        <w:t>Cr</w:t>
      </w:r>
      <w:r w:rsidRPr="007D25B0">
        <w:rPr>
          <w:noProof/>
          <w:lang w:eastAsia="ko-KR"/>
        </w:rPr>
        <w:t xml:space="preserve"> given as input.</w:t>
      </w:r>
    </w:p>
    <w:p w:rsidR="00EA1617" w:rsidRPr="007D25B0" w:rsidRDefault="00EA1617" w:rsidP="00EA1617">
      <w:pPr>
        <w:pStyle w:val="Annex6"/>
      </w:pPr>
      <w:bookmarkStart w:id="1418" w:name="_Ref348598872"/>
      <w:r w:rsidRPr="007D25B0">
        <w:t>Resampling process of luma sample values</w:t>
      </w:r>
      <w:bookmarkEnd w:id="1418"/>
      <w:r w:rsidRPr="007D25B0">
        <w:t xml:space="preserve"> </w:t>
      </w:r>
    </w:p>
    <w:p w:rsidR="00EA1617" w:rsidRPr="007D25B0" w:rsidRDefault="00EA1617" w:rsidP="00EA1617">
      <w:pPr>
        <w:rPr>
          <w:noProof/>
        </w:rPr>
      </w:pPr>
      <w:r w:rsidRPr="007D25B0">
        <w:rPr>
          <w:noProof/>
          <w:lang w:eastAsia="ko-KR"/>
        </w:rPr>
        <w:t xml:space="preserve">Input to this process is the reference </w:t>
      </w:r>
      <w:r w:rsidRPr="007D25B0">
        <w:rPr>
          <w:noProof/>
        </w:rPr>
        <w:t>luma sample array rlPicSample</w:t>
      </w:r>
      <w:r w:rsidRPr="007D25B0">
        <w:rPr>
          <w:noProof/>
          <w:vertAlign w:val="subscript"/>
        </w:rPr>
        <w:t>L.</w:t>
      </w:r>
      <w:r w:rsidRPr="007D25B0">
        <w:rPr>
          <w:noProof/>
        </w:rPr>
        <w:t xml:space="preserve">  </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w:t>
      </w:r>
      <w:r w:rsidRPr="007D25B0">
        <w:rPr>
          <w:noProof/>
        </w:rPr>
        <w:t>the resampled luma sample array rsPicSample</w:t>
      </w:r>
      <w:r w:rsidRPr="007D25B0">
        <w:rPr>
          <w:noProof/>
          <w:vertAlign w:val="subscript"/>
        </w:rPr>
        <w:t>L</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L</w:t>
      </w:r>
      <w:r w:rsidRPr="007D25B0">
        <w:rPr>
          <w:noProof/>
        </w:rPr>
        <w:t>, rightEnd</w:t>
      </w:r>
      <w:r w:rsidRPr="007D25B0">
        <w:rPr>
          <w:noProof/>
          <w:vertAlign w:val="subscript"/>
        </w:rPr>
        <w:t>L</w:t>
      </w:r>
      <w:r w:rsidRPr="007D25B0">
        <w:rPr>
          <w:noProof/>
        </w:rPr>
        <w:t>, topStart</w:t>
      </w:r>
      <w:r w:rsidRPr="007D25B0">
        <w:rPr>
          <w:noProof/>
          <w:vertAlign w:val="subscript"/>
        </w:rPr>
        <w:t>L</w:t>
      </w:r>
      <w:r w:rsidRPr="007D25B0">
        <w:rPr>
          <w:noProof/>
        </w:rPr>
        <w:t>, and bottomEnd</w:t>
      </w:r>
      <w:r w:rsidRPr="007D25B0">
        <w:rPr>
          <w:noProof/>
          <w:vertAlign w:val="subscript"/>
        </w:rPr>
        <w:t>L</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L</w:t>
      </w:r>
      <w:r w:rsidRPr="007D25B0">
        <w:rPr>
          <w:noProof/>
        </w:rPr>
        <w:t xml:space="preserve"> = ScaledRefLayerLeftOffset</w:t>
      </w:r>
      <w:r w:rsidRPr="007D25B0">
        <w:rPr>
          <w:noProof/>
        </w:rPr>
        <w:br/>
        <w:t>rightEnd</w:t>
      </w:r>
      <w:r w:rsidRPr="007D25B0">
        <w:rPr>
          <w:noProof/>
          <w:vertAlign w:val="subscript"/>
        </w:rPr>
        <w:t>L</w:t>
      </w:r>
      <w:r w:rsidRPr="007D25B0">
        <w:rPr>
          <w:noProof/>
        </w:rPr>
        <w:t xml:space="preserve"> = PicWidthInSamplesL – ScaledRefLayerRightOffset</w:t>
      </w:r>
      <w:r w:rsidRPr="007D25B0">
        <w:rPr>
          <w:noProof/>
        </w:rPr>
        <w:br/>
        <w:t>topStart</w:t>
      </w:r>
      <w:r w:rsidRPr="007D25B0">
        <w:rPr>
          <w:noProof/>
          <w:vertAlign w:val="subscript"/>
        </w:rPr>
        <w:t>L</w:t>
      </w:r>
      <w:r w:rsidRPr="007D25B0">
        <w:rPr>
          <w:noProof/>
        </w:rPr>
        <w:t xml:space="preserve"> = ScaledRefLayerTopOffset</w:t>
      </w:r>
      <w:r w:rsidRPr="007D25B0">
        <w:rPr>
          <w:noProof/>
        </w:rPr>
        <w:br/>
        <w:t>bottomEnd</w:t>
      </w:r>
      <w:r w:rsidRPr="007D25B0">
        <w:rPr>
          <w:noProof/>
          <w:vertAlign w:val="subscript"/>
        </w:rPr>
        <w:t>L</w:t>
      </w:r>
      <w:r w:rsidRPr="007D25B0">
        <w:rPr>
          <w:noProof/>
        </w:rPr>
        <w:t xml:space="preserve"> = PicHeightInSamplesL – ScaledRefLayerBottomOffset</w:t>
      </w:r>
    </w:p>
    <w:p w:rsidR="00EA1617" w:rsidRPr="007D25B0" w:rsidRDefault="00EA1617" w:rsidP="00EA1617">
      <w:pPr>
        <w:rPr>
          <w:noProof/>
        </w:rPr>
      </w:pPr>
      <w:r w:rsidRPr="007D25B0">
        <w:rPr>
          <w:noProof/>
        </w:rPr>
        <w:t xml:space="preserve">The luma samples </w:t>
      </w:r>
      <w:r w:rsidRPr="007D25B0">
        <w:rPr>
          <w:noProof/>
          <w:lang w:eastAsia="ko-KR"/>
        </w:rPr>
        <w:t>rsPicSample</w:t>
      </w:r>
      <w:r w:rsidRPr="007D25B0">
        <w:rPr>
          <w:noProof/>
          <w:vertAlign w:val="subscript"/>
          <w:lang w:eastAsia="ko-KR"/>
        </w:rPr>
        <w:t>L</w:t>
      </w:r>
      <w:r w:rsidRPr="007D25B0">
        <w:rPr>
          <w:noProof/>
          <w:lang w:eastAsia="ko-KR"/>
        </w:rPr>
        <w:t xml:space="preserve"> [ xP ][ yP ] with ( xP = 0 ... PicWidthInSamplesL </w:t>
      </w:r>
      <w:r w:rsidRPr="007D25B0">
        <w:t>–</w:t>
      </w:r>
      <w:r w:rsidRPr="007D25B0">
        <w:rPr>
          <w:noProof/>
          <w:lang w:eastAsia="ko-KR"/>
        </w:rPr>
        <w:t> 1, yP = 0 ... PicHeightInSamplesL </w:t>
      </w:r>
      <w:r w:rsidRPr="007D25B0">
        <w:t>–</w:t>
      </w:r>
      <w:r w:rsidRPr="007D25B0">
        <w:rPr>
          <w:noProof/>
          <w:lang w:eastAsia="ko-KR"/>
        </w:rPr>
        <w:t xml:space="preserve"> 1) </w:t>
      </w:r>
      <w:r w:rsidRPr="007D25B0">
        <w:rPr>
          <w:noProof/>
        </w:rPr>
        <w:t xml:space="preserve">are derived </w:t>
      </w:r>
      <w:r w:rsidRPr="007D25B0">
        <w:rPr>
          <w:noProof/>
          <w:lang w:eastAsia="ko-KR"/>
        </w:rPr>
        <w:t>by invoking the luma sample interpolation process</w:t>
      </w:r>
      <w:r w:rsidRPr="007D25B0">
        <w:t xml:space="preserve"> specified in subclause </w:t>
      </w:r>
      <w:r w:rsidR="002D2385" w:rsidRPr="007D25B0">
        <w:fldChar w:fldCharType="begin"/>
      </w:r>
      <w:r w:rsidR="002D2385" w:rsidRPr="007D25B0">
        <w:instrText xml:space="preserve"> REF _Ref347127882 \r \h  \* MERGEFORMAT </w:instrText>
      </w:r>
      <w:r w:rsidR="002D2385" w:rsidRPr="007D25B0">
        <w:fldChar w:fldCharType="separate"/>
      </w:r>
      <w:r w:rsidR="00E907A9" w:rsidRPr="007D25B0">
        <w:t>H.8.1.4.1.3</w:t>
      </w:r>
      <w:r w:rsidR="002D2385" w:rsidRPr="007D25B0">
        <w:fldChar w:fldCharType="end"/>
      </w:r>
      <w:r w:rsidRPr="007D25B0">
        <w:t xml:space="preserve"> with </w:t>
      </w:r>
      <w:r w:rsidRPr="007D25B0">
        <w:rPr>
          <w:noProof/>
        </w:rPr>
        <w:t>rlPicSample</w:t>
      </w:r>
      <w:r w:rsidRPr="007D25B0">
        <w:rPr>
          <w:noProof/>
          <w:vertAlign w:val="subscript"/>
        </w:rPr>
        <w:t>L</w:t>
      </w:r>
      <w:r w:rsidRPr="007D25B0">
        <w:t xml:space="preserve"> and luma sample location ( Clip3( </w:t>
      </w:r>
      <w:r w:rsidRPr="007D25B0">
        <w:rPr>
          <w:noProof/>
        </w:rPr>
        <w:t>leftStart</w:t>
      </w:r>
      <w:r w:rsidRPr="007D25B0">
        <w:rPr>
          <w:noProof/>
          <w:vertAlign w:val="subscript"/>
        </w:rPr>
        <w:t>L</w:t>
      </w:r>
      <w:r w:rsidRPr="007D25B0">
        <w:t>, </w:t>
      </w:r>
      <w:r w:rsidRPr="007D25B0">
        <w:rPr>
          <w:noProof/>
        </w:rPr>
        <w:t>rightEnd</w:t>
      </w:r>
      <w:r w:rsidRPr="007D25B0">
        <w:rPr>
          <w:noProof/>
          <w:vertAlign w:val="subscript"/>
        </w:rPr>
        <w:t>L</w:t>
      </w:r>
      <w:r w:rsidRPr="007D25B0">
        <w:rPr>
          <w:noProof/>
        </w:rPr>
        <w:t> </w:t>
      </w:r>
      <w:r w:rsidRPr="007D25B0">
        <w:t>– 1, xP ), Clip3( </w:t>
      </w:r>
      <w:r w:rsidRPr="007D25B0">
        <w:rPr>
          <w:noProof/>
        </w:rPr>
        <w:t>topStart</w:t>
      </w:r>
      <w:r w:rsidRPr="007D25B0">
        <w:rPr>
          <w:noProof/>
          <w:vertAlign w:val="subscript"/>
        </w:rPr>
        <w:t>L</w:t>
      </w:r>
      <w:r w:rsidRPr="007D25B0">
        <w:t>, </w:t>
      </w:r>
      <w:r w:rsidRPr="007D25B0">
        <w:rPr>
          <w:noProof/>
        </w:rPr>
        <w:t>bottomEnd</w:t>
      </w:r>
      <w:r w:rsidRPr="007D25B0">
        <w:rPr>
          <w:noProof/>
          <w:vertAlign w:val="subscript"/>
        </w:rPr>
        <w:t>L</w:t>
      </w:r>
      <w:r w:rsidRPr="007D25B0">
        <w:rPr>
          <w:noProof/>
        </w:rPr>
        <w:t> </w:t>
      </w:r>
      <w:r w:rsidRPr="007D25B0">
        <w:t xml:space="preserve">– 1, yP ) ) given as inputs and </w:t>
      </w:r>
      <w:r w:rsidRPr="007D25B0">
        <w:rPr>
          <w:noProof/>
          <w:lang w:eastAsia="ko-KR"/>
        </w:rPr>
        <w:t>rsPicSample</w:t>
      </w:r>
      <w:r w:rsidRPr="007D25B0">
        <w:rPr>
          <w:noProof/>
          <w:vertAlign w:val="subscript"/>
          <w:lang w:eastAsia="ko-KR"/>
        </w:rPr>
        <w:t>L</w:t>
      </w:r>
      <w:r w:rsidRPr="007D25B0">
        <w:rPr>
          <w:noProof/>
          <w:lang w:eastAsia="ko-KR"/>
        </w:rPr>
        <w:t xml:space="preserve">[ xP ][ yP ] </w:t>
      </w:r>
      <w:r w:rsidRPr="007D25B0">
        <w:t>as output.</w:t>
      </w:r>
    </w:p>
    <w:p w:rsidR="00EA1617" w:rsidRPr="007D25B0" w:rsidRDefault="00EA1617" w:rsidP="00EA1617">
      <w:pPr>
        <w:pStyle w:val="Annex6"/>
      </w:pPr>
      <w:bookmarkStart w:id="1419" w:name="_Ref348037885"/>
      <w:r w:rsidRPr="007D25B0">
        <w:lastRenderedPageBreak/>
        <w:t>Resampling process of chroma sample values</w:t>
      </w:r>
      <w:bookmarkEnd w:id="1419"/>
      <w:r w:rsidRPr="007D25B0">
        <w:t xml:space="preserve"> </w:t>
      </w:r>
    </w:p>
    <w:p w:rsidR="00EA1617" w:rsidRPr="007D25B0" w:rsidRDefault="00EA1617" w:rsidP="00EA1617">
      <w:pPr>
        <w:rPr>
          <w:noProof/>
        </w:rPr>
      </w:pPr>
      <w:r w:rsidRPr="007D25B0">
        <w:rPr>
          <w:noProof/>
          <w:lang w:eastAsia="ko-KR"/>
        </w:rPr>
        <w:t xml:space="preserve">Input to this process is </w:t>
      </w:r>
      <w:r w:rsidRPr="007D25B0">
        <w:rPr>
          <w:noProof/>
        </w:rPr>
        <w:t>the  reference chroma sample array rlPicSample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lang w:eastAsia="ko-KR"/>
        </w:rPr>
        <w:t>Output of this process is the resampled chroma sample</w:t>
      </w:r>
      <w:r w:rsidRPr="007D25B0">
        <w:rPr>
          <w:noProof/>
        </w:rPr>
        <w:t xml:space="preserve"> array rsPicSample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C</w:t>
      </w:r>
      <w:r w:rsidRPr="007D25B0">
        <w:rPr>
          <w:noProof/>
        </w:rPr>
        <w:t>, rightEnd</w:t>
      </w:r>
      <w:r w:rsidRPr="007D25B0">
        <w:rPr>
          <w:noProof/>
          <w:vertAlign w:val="subscript"/>
        </w:rPr>
        <w:t>C</w:t>
      </w:r>
      <w:r w:rsidRPr="007D25B0">
        <w:rPr>
          <w:noProof/>
        </w:rPr>
        <w:t>, topStart</w:t>
      </w:r>
      <w:r w:rsidRPr="007D25B0">
        <w:rPr>
          <w:noProof/>
          <w:vertAlign w:val="subscript"/>
        </w:rPr>
        <w:t>C</w:t>
      </w:r>
      <w:r w:rsidRPr="007D25B0">
        <w:rPr>
          <w:noProof/>
        </w:rPr>
        <w:t>, and bottomEnd</w:t>
      </w:r>
      <w:r w:rsidRPr="007D25B0">
        <w:rPr>
          <w:noProof/>
          <w:vertAlign w:val="subscript"/>
        </w:rPr>
        <w:t>C</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C</w:t>
      </w:r>
      <w:r w:rsidRPr="007D25B0">
        <w:rPr>
          <w:noProof/>
        </w:rPr>
        <w:t xml:space="preserve"> = ScaledRefLayerLeftOffset</w:t>
      </w:r>
      <w:r w:rsidRPr="007D25B0">
        <w:rPr>
          <w:noProof/>
          <w:lang w:eastAsia="ko-KR"/>
        </w:rPr>
        <w:t> / </w:t>
      </w:r>
      <w:r w:rsidRPr="007D25B0">
        <w:rPr>
          <w:noProof/>
        </w:rPr>
        <w:t>SubWidthC</w:t>
      </w:r>
      <w:r w:rsidRPr="007D25B0">
        <w:rPr>
          <w:noProof/>
        </w:rPr>
        <w:br/>
        <w:t>rightEnd</w:t>
      </w:r>
      <w:r w:rsidRPr="007D25B0">
        <w:rPr>
          <w:noProof/>
          <w:vertAlign w:val="subscript"/>
        </w:rPr>
        <w:t>C</w:t>
      </w:r>
      <w:r w:rsidRPr="007D25B0">
        <w:rPr>
          <w:noProof/>
        </w:rPr>
        <w:t xml:space="preserve"> = ( PicWidthInSamplesL– ScaledRefLayerRightOffset</w:t>
      </w:r>
      <w:r w:rsidRPr="007D25B0">
        <w:rPr>
          <w:noProof/>
          <w:lang w:eastAsia="ko-KR"/>
        </w:rPr>
        <w:t> ) / </w:t>
      </w:r>
      <w:r w:rsidRPr="007D25B0">
        <w:rPr>
          <w:noProof/>
        </w:rPr>
        <w:t>SubWidthC</w:t>
      </w:r>
      <w:r w:rsidRPr="007D25B0">
        <w:rPr>
          <w:noProof/>
        </w:rPr>
        <w:br/>
        <w:t>topStart</w:t>
      </w:r>
      <w:r w:rsidRPr="007D25B0">
        <w:rPr>
          <w:noProof/>
          <w:vertAlign w:val="subscript"/>
        </w:rPr>
        <w:t>C</w:t>
      </w:r>
      <w:r w:rsidRPr="007D25B0">
        <w:rPr>
          <w:noProof/>
        </w:rPr>
        <w:t xml:space="preserve"> = ScaledRefLayerTopOffset</w:t>
      </w:r>
      <w:r w:rsidRPr="007D25B0">
        <w:rPr>
          <w:noProof/>
          <w:lang w:eastAsia="ko-KR"/>
        </w:rPr>
        <w:t> / </w:t>
      </w:r>
      <w:r w:rsidRPr="007D25B0">
        <w:rPr>
          <w:noProof/>
        </w:rPr>
        <w:t>SubHeightC</w:t>
      </w:r>
      <w:r w:rsidRPr="007D25B0">
        <w:rPr>
          <w:noProof/>
        </w:rPr>
        <w:br/>
        <w:t>bottomEnd</w:t>
      </w:r>
      <w:r w:rsidRPr="007D25B0">
        <w:rPr>
          <w:noProof/>
          <w:vertAlign w:val="subscript"/>
        </w:rPr>
        <w:t>C</w:t>
      </w:r>
      <w:r w:rsidRPr="007D25B0">
        <w:rPr>
          <w:noProof/>
        </w:rPr>
        <w:t xml:space="preserve"> = ( PicHeightInSamplesL– ScaledRefLayerBottomOffset</w:t>
      </w:r>
      <w:r w:rsidRPr="007D25B0">
        <w:rPr>
          <w:noProof/>
          <w:lang w:eastAsia="ko-KR"/>
        </w:rPr>
        <w:t> </w:t>
      </w:r>
      <w:r w:rsidRPr="007D25B0">
        <w:rPr>
          <w:noProof/>
        </w:rPr>
        <w:t>)</w:t>
      </w:r>
      <w:r w:rsidRPr="007D25B0">
        <w:rPr>
          <w:noProof/>
          <w:lang w:eastAsia="ko-KR"/>
        </w:rPr>
        <w:t> / </w:t>
      </w:r>
      <w:r w:rsidRPr="007D25B0">
        <w:rPr>
          <w:noProof/>
        </w:rPr>
        <w:t>SubHeightC</w:t>
      </w:r>
    </w:p>
    <w:p w:rsidR="00EA1617" w:rsidRPr="007D25B0" w:rsidRDefault="00EA1617" w:rsidP="00EA1617">
      <w:pPr>
        <w:rPr>
          <w:noProof/>
        </w:rPr>
      </w:pPr>
      <w:r w:rsidRPr="007D25B0">
        <w:rPr>
          <w:noProof/>
        </w:rPr>
        <w:t xml:space="preserve">The chroma samples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 with ( xP</w:t>
      </w:r>
      <w:r w:rsidRPr="007D25B0">
        <w:rPr>
          <w:noProof/>
          <w:vertAlign w:val="subscript"/>
          <w:lang w:eastAsia="ko-KR"/>
        </w:rPr>
        <w:t>C</w:t>
      </w:r>
      <w:r w:rsidRPr="007D25B0">
        <w:rPr>
          <w:noProof/>
          <w:lang w:eastAsia="ko-KR"/>
        </w:rPr>
        <w:t> = 0 ... </w:t>
      </w:r>
      <w:r w:rsidRPr="007D25B0">
        <w:rPr>
          <w:noProof/>
        </w:rPr>
        <w:t>PicWidthInSamplesC</w:t>
      </w:r>
      <w:r w:rsidRPr="007D25B0">
        <w:rPr>
          <w:noProof/>
          <w:lang w:eastAsia="ko-KR"/>
        </w:rPr>
        <w:t> </w:t>
      </w:r>
      <w:r w:rsidRPr="007D25B0">
        <w:t>–</w:t>
      </w:r>
      <w:r w:rsidRPr="007D25B0">
        <w:rPr>
          <w:noProof/>
          <w:lang w:eastAsia="ko-KR"/>
        </w:rPr>
        <w:t> 1, yP</w:t>
      </w:r>
      <w:r w:rsidRPr="007D25B0">
        <w:rPr>
          <w:noProof/>
          <w:vertAlign w:val="subscript"/>
          <w:lang w:eastAsia="ko-KR"/>
        </w:rPr>
        <w:t>C</w:t>
      </w:r>
      <w:r w:rsidRPr="007D25B0">
        <w:rPr>
          <w:noProof/>
          <w:lang w:eastAsia="ko-KR"/>
        </w:rPr>
        <w:t> = 0 ... </w:t>
      </w:r>
      <w:r w:rsidRPr="007D25B0">
        <w:rPr>
          <w:noProof/>
        </w:rPr>
        <w:t>PicHeightInSamplesC</w:t>
      </w:r>
      <w:r w:rsidRPr="007D25B0">
        <w:rPr>
          <w:noProof/>
          <w:lang w:eastAsia="ko-KR"/>
        </w:rPr>
        <w:t> </w:t>
      </w:r>
      <w:r w:rsidRPr="007D25B0">
        <w:t>–</w:t>
      </w:r>
      <w:r w:rsidRPr="007D25B0">
        <w:rPr>
          <w:noProof/>
          <w:lang w:eastAsia="ko-KR"/>
        </w:rPr>
        <w:t xml:space="preserve"> 1) </w:t>
      </w:r>
      <w:r w:rsidRPr="007D25B0">
        <w:rPr>
          <w:noProof/>
        </w:rPr>
        <w:t xml:space="preserve">are derived </w:t>
      </w:r>
      <w:r w:rsidRPr="007D25B0">
        <w:rPr>
          <w:noProof/>
          <w:lang w:eastAsia="ko-KR"/>
        </w:rPr>
        <w:t>by invoking the chroma sample interpolation process</w:t>
      </w:r>
      <w:r w:rsidRPr="007D25B0">
        <w:t xml:space="preserve"> specified in subclause </w:t>
      </w:r>
      <w:r w:rsidR="002D2385" w:rsidRPr="007D25B0">
        <w:fldChar w:fldCharType="begin"/>
      </w:r>
      <w:r w:rsidR="002D2385" w:rsidRPr="007D25B0">
        <w:instrText xml:space="preserve"> REF _Ref347151884 \r \h  \* MERGEFORMAT </w:instrText>
      </w:r>
      <w:r w:rsidR="002D2385" w:rsidRPr="007D25B0">
        <w:fldChar w:fldCharType="separate"/>
      </w:r>
      <w:r w:rsidR="00E907A9" w:rsidRPr="007D25B0">
        <w:t>H.8.1.4.1.4</w:t>
      </w:r>
      <w:r w:rsidR="002D2385" w:rsidRPr="007D25B0">
        <w:fldChar w:fldCharType="end"/>
      </w:r>
      <w:r w:rsidRPr="007D25B0">
        <w:t xml:space="preserve"> with </w:t>
      </w:r>
      <w:r w:rsidRPr="007D25B0">
        <w:rPr>
          <w:noProof/>
        </w:rPr>
        <w:t>rlPicSample</w:t>
      </w:r>
      <w:r w:rsidRPr="007D25B0">
        <w:rPr>
          <w:noProof/>
          <w:vertAlign w:val="subscript"/>
        </w:rPr>
        <w:t>C</w:t>
      </w:r>
      <w:r w:rsidRPr="007D25B0">
        <w:t xml:space="preserve"> and chroma sample location ( Clip3( </w:t>
      </w:r>
      <w:r w:rsidRPr="007D25B0">
        <w:rPr>
          <w:noProof/>
        </w:rPr>
        <w:t>leftStart</w:t>
      </w:r>
      <w:r w:rsidRPr="007D25B0">
        <w:rPr>
          <w:noProof/>
          <w:vertAlign w:val="subscript"/>
        </w:rPr>
        <w:t>C</w:t>
      </w:r>
      <w:r w:rsidRPr="007D25B0">
        <w:rPr>
          <w:noProof/>
          <w:lang w:eastAsia="ko-KR"/>
        </w:rPr>
        <w:t>, </w:t>
      </w:r>
      <w:r w:rsidRPr="007D25B0">
        <w:rPr>
          <w:noProof/>
        </w:rPr>
        <w:t>rightEnd</w:t>
      </w:r>
      <w:r w:rsidRPr="007D25B0">
        <w:rPr>
          <w:noProof/>
          <w:vertAlign w:val="subscript"/>
        </w:rPr>
        <w:t>C</w:t>
      </w:r>
      <w:r w:rsidRPr="007D25B0">
        <w:rPr>
          <w:noProof/>
        </w:rPr>
        <w:t> </w:t>
      </w:r>
      <w:r w:rsidRPr="007D25B0">
        <w:rPr>
          <w:noProof/>
          <w:lang w:eastAsia="ko-KR"/>
        </w:rPr>
        <w:noBreakHyphen/>
        <w:t> 1</w:t>
      </w:r>
      <w:r w:rsidRPr="007D25B0">
        <w:t>, </w:t>
      </w:r>
      <w:r w:rsidRPr="007D25B0">
        <w:rPr>
          <w:noProof/>
          <w:lang w:eastAsia="ko-KR"/>
        </w:rPr>
        <w:t>xP</w:t>
      </w:r>
      <w:r w:rsidRPr="007D25B0">
        <w:rPr>
          <w:noProof/>
          <w:vertAlign w:val="subscript"/>
          <w:lang w:eastAsia="ko-KR"/>
        </w:rPr>
        <w:t>C</w:t>
      </w:r>
      <w:r w:rsidRPr="007D25B0">
        <w:rPr>
          <w:noProof/>
          <w:lang w:eastAsia="ko-KR"/>
        </w:rPr>
        <w:t> )</w:t>
      </w:r>
      <w:r w:rsidRPr="007D25B0">
        <w:t>, Clip3( topStart</w:t>
      </w:r>
      <w:r w:rsidRPr="007D25B0">
        <w:rPr>
          <w:vertAlign w:val="subscript"/>
        </w:rPr>
        <w:t>C</w:t>
      </w:r>
      <w:r w:rsidRPr="007D25B0">
        <w:t>, bottomEnd</w:t>
      </w:r>
      <w:r w:rsidRPr="007D25B0">
        <w:rPr>
          <w:vertAlign w:val="subscript"/>
        </w:rPr>
        <w:t>C</w:t>
      </w:r>
      <w:r w:rsidRPr="007D25B0">
        <w:t> – 1, y</w:t>
      </w:r>
      <w:r w:rsidRPr="007D25B0">
        <w:rPr>
          <w:noProof/>
          <w:lang w:eastAsia="ko-KR"/>
        </w:rPr>
        <w:t>P</w:t>
      </w:r>
      <w:r w:rsidRPr="007D25B0">
        <w:rPr>
          <w:noProof/>
          <w:vertAlign w:val="subscript"/>
          <w:lang w:eastAsia="ko-KR"/>
        </w:rPr>
        <w:t>C</w:t>
      </w:r>
      <w:r w:rsidRPr="007D25B0">
        <w:t xml:space="preserve"> ) ) given as inputs and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xml:space="preserve"> ] </w:t>
      </w:r>
      <w:r w:rsidRPr="007D25B0">
        <w:t>as output.</w:t>
      </w:r>
    </w:p>
    <w:p w:rsidR="00EA1617" w:rsidRPr="007D25B0" w:rsidRDefault="00EA1617" w:rsidP="00EA1617">
      <w:pPr>
        <w:pStyle w:val="Annex6"/>
        <w:rPr>
          <w:noProof/>
          <w:lang w:eastAsia="ko-KR"/>
        </w:rPr>
      </w:pPr>
      <w:bookmarkStart w:id="1420" w:name="_Ref347127882"/>
      <w:r w:rsidRPr="007D25B0">
        <w:rPr>
          <w:noProof/>
          <w:lang w:eastAsia="ko-KR"/>
        </w:rPr>
        <w:t>Luma sample interpolation process</w:t>
      </w:r>
      <w:bookmarkEnd w:id="1420"/>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the luma reference sample array rlPicSample</w:t>
      </w:r>
      <w:r w:rsidRPr="007D25B0">
        <w:rPr>
          <w:noProof/>
          <w:vertAlign w:val="subscript"/>
        </w:rPr>
        <w:t>L</w:t>
      </w:r>
      <w:r w:rsidRPr="007D25B0">
        <w:rPr>
          <w:noProof/>
        </w:rPr>
        <w:t>,</w:t>
      </w:r>
    </w:p>
    <w:p w:rsidR="00EA1617" w:rsidRPr="007D25B0" w:rsidRDefault="00EA1617" w:rsidP="00040449">
      <w:pPr>
        <w:ind w:left="434" w:hanging="434"/>
        <w:rPr>
          <w:noProof/>
        </w:rPr>
      </w:pPr>
      <w:r w:rsidRPr="007D25B0">
        <w:rPr>
          <w:noProof/>
        </w:rPr>
        <w:t>–</w:t>
      </w:r>
      <w:r w:rsidRPr="007D25B0">
        <w:rPr>
          <w:noProof/>
        </w:rPr>
        <w:tab/>
      </w:r>
      <w:proofErr w:type="gramStart"/>
      <w:r w:rsidRPr="007D25B0">
        <w:rPr>
          <w:lang w:eastAsia="ko-KR"/>
        </w:rPr>
        <w:t>a</w:t>
      </w:r>
      <w:proofErr w:type="gramEnd"/>
      <w:r w:rsidRPr="007D25B0">
        <w:rPr>
          <w:lang w:eastAsia="ko-KR"/>
        </w:rPr>
        <w:t xml:space="preserve"> luma sample location ( xP, yP ) relative to the top-left luma sample of the current picture.</w:t>
      </w:r>
    </w:p>
    <w:p w:rsidR="00EA1617" w:rsidRPr="007D25B0" w:rsidRDefault="00EA1617" w:rsidP="00EA1617">
      <w:pPr>
        <w:tabs>
          <w:tab w:val="left" w:pos="284"/>
        </w:tabs>
        <w:ind w:left="284" w:hanging="284"/>
        <w:rPr>
          <w:noProof/>
          <w:vertAlign w:val="subscript"/>
        </w:rPr>
      </w:pPr>
      <w:r w:rsidRPr="007D25B0">
        <w:rPr>
          <w:noProof/>
          <w:lang w:eastAsia="ko-KR"/>
        </w:rPr>
        <w:t>Output of this process is a interpolated luma sample value intLumaS</w:t>
      </w:r>
      <w:r w:rsidRPr="007D25B0">
        <w:rPr>
          <w:noProof/>
        </w:rPr>
        <w:t>ample</w:t>
      </w:r>
      <w:r w:rsidRPr="007D25B0">
        <w:rPr>
          <w:noProof/>
          <w:vertAlign w:val="subscript"/>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_Ref351655790 \h  \* MERGEFORMAT </w:instrText>
      </w:r>
      <w:r w:rsidRPr="007D25B0">
        <w:fldChar w:fldCharType="separate"/>
      </w:r>
      <w:r w:rsidR="00E907A9" w:rsidRPr="007D25B0">
        <w:t>Table H</w:t>
      </w:r>
      <w:r w:rsidR="00E907A9" w:rsidRPr="007D25B0">
        <w:noBreakHyphen/>
        <w:t>1</w:t>
      </w:r>
      <w:r w:rsidRPr="007D25B0">
        <w:fldChar w:fldCharType="end"/>
      </w:r>
      <w:r w:rsidR="00EA1617" w:rsidRPr="007D25B0">
        <w:rPr>
          <w:rFonts w:ascii="Times New Roman" w:hAnsi="Times New Roman"/>
        </w:rPr>
        <w:t xml:space="preserve"> specifies the 8-tap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L</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7 used for the luma resampling process. </w:t>
      </w:r>
    </w:p>
    <w:p w:rsidR="00EA1617" w:rsidRPr="007D25B0" w:rsidRDefault="00EA1617" w:rsidP="00EA1617">
      <w:pPr>
        <w:pStyle w:val="Caption"/>
      </w:pPr>
      <w:bookmarkStart w:id="1421" w:name="_Ref351654170"/>
      <w:bookmarkStart w:id="1422" w:name="_Ref351655790"/>
      <w:r w:rsidRPr="007D25B0">
        <w:t>Table </w:t>
      </w:r>
      <w:r w:rsidR="00E907A9" w:rsidRPr="007D25B0">
        <w:t>H</w:t>
      </w:r>
      <w:r w:rsidRPr="007D25B0">
        <w:noBreakHyphen/>
      </w:r>
      <w:bookmarkEnd w:id="1421"/>
      <w:r w:rsidR="0074750D" w:rsidRPr="007D25B0">
        <w:fldChar w:fldCharType="begin"/>
      </w:r>
      <w:r w:rsidRPr="007D25B0">
        <w:instrText xml:space="preserve"> SEQ Table \* ARABIC \r 1 </w:instrText>
      </w:r>
      <w:r w:rsidR="0074750D" w:rsidRPr="007D25B0">
        <w:fldChar w:fldCharType="separate"/>
      </w:r>
      <w:r w:rsidRPr="007D25B0">
        <w:t>1</w:t>
      </w:r>
      <w:r w:rsidR="0074750D" w:rsidRPr="007D25B0">
        <w:fldChar w:fldCharType="end"/>
      </w:r>
      <w:bookmarkEnd w:id="1422"/>
      <w:r w:rsidRPr="007D25B0">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7D25B0"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szCs w:val="18"/>
              </w:rPr>
            </w:pPr>
            <w:r w:rsidRPr="007D25B0">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szCs w:val="18"/>
              </w:rPr>
            </w:pPr>
            <w:r w:rsidRPr="007D25B0">
              <w:rPr>
                <w:sz w:val="18"/>
                <w:szCs w:val="18"/>
              </w:rPr>
              <w:t>interpolation filter coefficients</w:t>
            </w:r>
          </w:p>
        </w:tc>
      </w:tr>
      <w:tr w:rsidR="00EA1617" w:rsidRPr="007D25B0"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0 ]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2 ]</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4 ]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6 ]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7 ]</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26</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52</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r>
    </w:tbl>
    <w:p w:rsidR="00EA1617" w:rsidRPr="007D25B0" w:rsidRDefault="00EA1617" w:rsidP="00EA1617">
      <w:pPr>
        <w:rPr>
          <w:noProof/>
          <w:lang w:eastAsia="ko-KR"/>
        </w:rPr>
      </w:pPr>
      <w:r w:rsidRPr="007D25B0">
        <w:rPr>
          <w:noProof/>
        </w:rPr>
        <w:t xml:space="preserve">The value of the interpolated luma sample </w:t>
      </w:r>
      <w:r w:rsidRPr="007D25B0">
        <w:rPr>
          <w:noProof/>
          <w:lang w:eastAsia="ko-KR"/>
        </w:rPr>
        <w:t xml:space="preserve">IntLumaSample  is derived by applying </w:t>
      </w:r>
      <w:r w:rsidRPr="007D25B0">
        <w:rPr>
          <w:noProof/>
        </w:rPr>
        <w:t>the following ordered steps:</w:t>
      </w:r>
    </w:p>
    <w:p w:rsidR="00EA1617" w:rsidRPr="007D25B0" w:rsidRDefault="00EA1617" w:rsidP="002026D5">
      <w:pPr>
        <w:numPr>
          <w:ilvl w:val="0"/>
          <w:numId w:val="38"/>
        </w:numPr>
        <w:tabs>
          <w:tab w:val="clear" w:pos="794"/>
          <w:tab w:val="clear" w:pos="1191"/>
          <w:tab w:val="clear" w:pos="1588"/>
          <w:tab w:val="clear" w:pos="1985"/>
        </w:tabs>
      </w:pPr>
      <w:r w:rsidRPr="007D25B0">
        <w:t xml:space="preserve">The derivation process for reference layer sample location used in resampling as specified in subclause </w:t>
      </w:r>
      <w:r w:rsidR="002D2385" w:rsidRPr="007D25B0">
        <w:fldChar w:fldCharType="begin"/>
      </w:r>
      <w:r w:rsidR="002D2385" w:rsidRPr="007D25B0">
        <w:instrText xml:space="preserve"> REF _Ref364437312 \r \h  \* MERGEFORMAT </w:instrText>
      </w:r>
      <w:r w:rsidR="002D2385" w:rsidRPr="007D25B0">
        <w:fldChar w:fldCharType="separate"/>
      </w:r>
      <w:r w:rsidR="004C44E5" w:rsidRPr="007D25B0">
        <w:t>H.6.2</w:t>
      </w:r>
      <w:r w:rsidR="002D2385" w:rsidRPr="007D25B0">
        <w:fldChar w:fldCharType="end"/>
      </w:r>
      <w:r w:rsidRPr="007D25B0">
        <w:t xml:space="preserve"> is invoked with cIdx equal to 0 and luma sample location ( xP, yP ) given as the inputs and ( xRef16, yRef16 ) in units of 1/16-th sample  as output.</w:t>
      </w:r>
    </w:p>
    <w:p w:rsidR="00EA1617" w:rsidRPr="007D25B0" w:rsidRDefault="00EA1617" w:rsidP="002026D5">
      <w:pPr>
        <w:numPr>
          <w:ilvl w:val="0"/>
          <w:numId w:val="38"/>
        </w:numPr>
        <w:tabs>
          <w:tab w:val="clear" w:pos="794"/>
          <w:tab w:val="clear" w:pos="1191"/>
          <w:tab w:val="clear" w:pos="1588"/>
          <w:tab w:val="clear" w:pos="1985"/>
        </w:tabs>
      </w:pPr>
      <w:r w:rsidRPr="007D25B0">
        <w:t>The variables xRef and xPhase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xRef</w:t>
      </w:r>
      <w:proofErr w:type="gramEnd"/>
      <w:r w:rsidRPr="007D25B0">
        <w:rPr>
          <w:rFonts w:ascii="Times New Roman" w:hAnsi="Times New Roman"/>
          <w:sz w:val="20"/>
          <w:szCs w:val="20"/>
        </w:rPr>
        <w:t>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xPhase</w:t>
      </w:r>
      <w:proofErr w:type="gramEnd"/>
      <w:r w:rsidRPr="007D25B0">
        <w:rPr>
          <w:rFonts w:ascii="Times New Roman" w:hAnsi="Times New Roman"/>
          <w:sz w:val="20"/>
          <w:szCs w:val="20"/>
        </w:rPr>
        <w:t> = ( xRef16 )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variables yRef and yPhase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yRef</w:t>
      </w:r>
      <w:proofErr w:type="gramEnd"/>
      <w:r w:rsidRPr="007D25B0">
        <w:rPr>
          <w:rFonts w:ascii="Times New Roman" w:hAnsi="Times New Roman"/>
          <w:sz w:val="20"/>
          <w:szCs w:val="20"/>
        </w:rPr>
        <w:t>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lastRenderedPageBreak/>
        <w:t>yPhase</w:t>
      </w:r>
      <w:proofErr w:type="gramEnd"/>
      <w:r w:rsidRPr="007D25B0">
        <w:rPr>
          <w:rFonts w:ascii="Times New Roman" w:hAnsi="Times New Roman"/>
          <w:sz w:val="20"/>
          <w:szCs w:val="20"/>
        </w:rPr>
        <w:t>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668F1" w:rsidRPr="007D25B0" w:rsidRDefault="002668F1" w:rsidP="002026D5">
      <w:pPr>
        <w:numPr>
          <w:ilvl w:val="0"/>
          <w:numId w:val="38"/>
        </w:numPr>
        <w:tabs>
          <w:tab w:val="clear" w:pos="794"/>
          <w:tab w:val="clear" w:pos="1191"/>
          <w:tab w:val="clear" w:pos="1588"/>
          <w:tab w:val="clear" w:pos="1985"/>
        </w:tabs>
      </w:pPr>
      <w:r w:rsidRPr="007D25B0">
        <w:t>The variables shift1, shift2 and offset are derived as follows:</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Y</w:t>
      </w:r>
      <w:r w:rsidRPr="007D25B0">
        <w:rPr>
          <w:rFonts w:ascii="Times New Roman" w:hAnsi="Times New Roman"/>
          <w:sz w:val="20"/>
          <w:szCs w:val="20"/>
        </w:rPr>
        <w:t> – 8</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25</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Y</w:t>
      </w:r>
      <w:r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26</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2668F1" w:rsidRPr="007D25B0" w:rsidRDefault="002668F1" w:rsidP="002668F1">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offset</w:t>
      </w:r>
      <w:proofErr w:type="gramEnd"/>
      <w:r w:rsidRPr="007D25B0">
        <w:rPr>
          <w:rFonts w:ascii="Times New Roman" w:hAnsi="Times New Roman"/>
          <w:sz w:val="20"/>
          <w:szCs w:val="20"/>
        </w:rPr>
        <w:t xml:space="preserve"> =1 &lt;&lt; (</w:t>
      </w:r>
      <w:r w:rsidR="009C2210" w:rsidRPr="007D25B0">
        <w:rPr>
          <w:rFonts w:ascii="Times New Roman" w:hAnsi="Times New Roman"/>
          <w:sz w:val="20"/>
          <w:szCs w:val="20"/>
        </w:rPr>
        <w:t> </w:t>
      </w:r>
      <w:r w:rsidRPr="007D25B0">
        <w:rPr>
          <w:rFonts w:ascii="Times New Roman" w:hAnsi="Times New Roman"/>
          <w:sz w:val="20"/>
          <w:szCs w:val="20"/>
        </w:rPr>
        <w:t>shift2 – 1).</w:t>
      </w:r>
      <w:r w:rsidR="00CD3F93"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27</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sample value tempArray</w:t>
      </w:r>
      <w:proofErr w:type="gramStart"/>
      <w:r w:rsidRPr="007D25B0">
        <w:t>[ n</w:t>
      </w:r>
      <w:proofErr w:type="gramEnd"/>
      <w:r w:rsidR="00007E24" w:rsidRPr="007D25B0">
        <w:t> </w:t>
      </w:r>
      <w:r w:rsidRPr="007D25B0">
        <w:t>] with n = 0</w:t>
      </w:r>
      <w:r w:rsidR="00007E24" w:rsidRPr="007D25B0">
        <w:t> … </w:t>
      </w:r>
      <w:r w:rsidRPr="007D25B0">
        <w:t>7,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proofErr w:type="gramStart"/>
      <w:r w:rsidRPr="007D25B0">
        <w:rPr>
          <w:rFonts w:ascii="Times New Roman" w:hAnsi="Times New Roman"/>
          <w:sz w:val="20"/>
          <w:szCs w:val="20"/>
        </w:rPr>
        <w:t>yPosRL</w:t>
      </w:r>
      <w:proofErr w:type="gramEnd"/>
      <w:r w:rsidRPr="007D25B0">
        <w:rPr>
          <w:rFonts w:ascii="Times New Roman" w:hAnsi="Times New Roman"/>
          <w:sz w:val="20"/>
          <w:szCs w:val="20"/>
        </w:rPr>
        <w:t xml:space="preserve"> = </w:t>
      </w:r>
      <w:r w:rsidRPr="007D25B0">
        <w:rPr>
          <w:rFonts w:ascii="Times New Roman" w:hAnsi="Times New Roman"/>
          <w:noProof/>
          <w:sz w:val="20"/>
          <w:szCs w:val="20"/>
          <w:lang w:eastAsia="ko-KR"/>
        </w:rPr>
        <w:t>Clip3( 0, RefLayerPicHeightInSamplesL</w:t>
      </w:r>
      <w:r w:rsidRPr="007D25B0">
        <w:rPr>
          <w:rFonts w:ascii="Times New Roman" w:hAnsi="Times New Roman"/>
          <w:noProof/>
          <w:sz w:val="20"/>
          <w:szCs w:val="20"/>
        </w:rPr>
        <w:t xml:space="preserve">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n</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sz w:val="20"/>
          <w:szCs w:val="20"/>
        </w:rPr>
      </w:pPr>
      <w:r w:rsidRPr="007D25B0">
        <w:rPr>
          <w:rFonts w:ascii="Times New Roman" w:hAnsi="Times New Roman"/>
          <w:noProof/>
          <w:sz w:val="20"/>
          <w:szCs w:val="20"/>
          <w:lang w:eastAsia="ko-KR"/>
        </w:rPr>
        <w:t>refW</w:t>
      </w:r>
      <w:r w:rsidR="0006365F" w:rsidRPr="007D25B0">
        <w:rPr>
          <w:rFonts w:ascii="Times New Roman" w:eastAsia="SimSun" w:hAnsi="Times New Roman"/>
          <w:noProof/>
          <w:sz w:val="20"/>
          <w:szCs w:val="20"/>
          <w:lang w:val="en-US" w:eastAsia="zh-CN"/>
        </w:rPr>
        <w:t>   </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RefLayerPicWidthInSamplesL</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 xml:space="preserve">tempArray[n] = </w:t>
      </w:r>
      <w:r w:rsidR="00CD3F93"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L</w:t>
      </w:r>
      <w:r w:rsidRPr="007D25B0">
        <w:rPr>
          <w:rFonts w:ascii="Times New Roman" w:hAnsi="Times New Roman"/>
          <w:sz w:val="20"/>
          <w:szCs w:val="20"/>
        </w:rPr>
        <w:t>[ xPhase, 0 ]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1 ]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2 ]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3 ]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4 ]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5 ]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6 ]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7 ]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4),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00CD3F93" w:rsidRPr="007D25B0">
        <w:rPr>
          <w:rFonts w:ascii="Times New Roman" w:hAnsi="Times New Roman"/>
          <w:sz w:val="20"/>
          <w:szCs w:val="20"/>
        </w:rPr>
        <w:t> )</w:t>
      </w:r>
      <w:r w:rsidR="00CD3F93"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8"/>
        </w:numPr>
        <w:tabs>
          <w:tab w:val="clear" w:pos="794"/>
          <w:tab w:val="clear" w:pos="1191"/>
          <w:tab w:val="clear" w:pos="1588"/>
          <w:tab w:val="clear" w:pos="1985"/>
        </w:tabs>
      </w:pPr>
      <w:r w:rsidRPr="007D25B0">
        <w:rPr>
          <w:noProof/>
          <w:lang w:eastAsia="ko-KR"/>
        </w:rPr>
        <w:t>The interpolated luma sample value intLumaSample</w:t>
      </w:r>
      <w:r w:rsidRPr="007D25B0">
        <w:t xml:space="preserve"> is derived as follows.</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 xml:space="preserve">intLumaSample </w:t>
      </w:r>
      <w:r w:rsidRPr="007D25B0">
        <w:rPr>
          <w:rFonts w:ascii="Times New Roman" w:hAnsi="Times New Roman"/>
          <w:sz w:val="20"/>
          <w:szCs w:val="20"/>
        </w:rPr>
        <w:t>= ( f</w:t>
      </w:r>
      <w:r w:rsidRPr="007D25B0">
        <w:rPr>
          <w:rFonts w:ascii="Times New Roman" w:hAnsi="Times New Roman"/>
          <w:sz w:val="20"/>
          <w:szCs w:val="20"/>
          <w:vertAlign w:val="subscript"/>
        </w:rPr>
        <w:t>L</w:t>
      </w:r>
      <w:r w:rsidRPr="007D25B0">
        <w:rPr>
          <w:rFonts w:ascii="Times New Roman" w:hAnsi="Times New Roman"/>
          <w:sz w:val="20"/>
          <w:szCs w:val="20"/>
        </w:rPr>
        <w:t>[ yPhase, 0 ] * tempArray [ 0 ]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1 ] * tempArray [ 1 ]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2 ] * tempArray [ 2 ]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3 ] * tempArray [ 3 ]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4 ] * tempArray [ 4 ]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noProof/>
          <w:sz w:val="20"/>
          <w:szCs w:val="20"/>
          <w:lang w:eastAsia="ko-KR"/>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5 ] * tempArray [ 5 ]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6 ] * tempArray [ 6 ]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7 ] * tempArray [ 7 ]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002234C3"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&gt;&gt;</w:t>
      </w:r>
      <w:r w:rsidRPr="007D25B0">
        <w:rPr>
          <w:rFonts w:ascii="Times New Roman" w:hAnsi="Times New Roman"/>
          <w:noProof/>
          <w:sz w:val="20"/>
          <w:szCs w:val="20"/>
          <w:lang w:eastAsia="ko-KR"/>
        </w:rPr>
        <w:t> </w:t>
      </w:r>
      <w:r w:rsidR="002234C3"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intLumaSample </w:t>
      </w:r>
      <w:r w:rsidRPr="007D25B0">
        <w:rPr>
          <w:rFonts w:ascii="Times New Roman" w:hAnsi="Times New Roman"/>
          <w:sz w:val="20"/>
          <w:szCs w:val="20"/>
        </w:rPr>
        <w:t>=</w:t>
      </w:r>
      <w:r w:rsidRPr="007D25B0">
        <w:rPr>
          <w:rFonts w:ascii="Times New Roman" w:hAnsi="Times New Roman"/>
          <w:noProof/>
          <w:sz w:val="20"/>
          <w:szCs w:val="20"/>
          <w:lang w:eastAsia="ko-KR"/>
        </w:rPr>
        <w:t> Clip3( 0, ( 1 &lt;&lt; </w:t>
      </w:r>
      <w:r w:rsidRPr="007D25B0">
        <w:rPr>
          <w:rFonts w:ascii="Times New Roman" w:hAnsi="Times New Roman"/>
          <w:sz w:val="20"/>
          <w:szCs w:val="20"/>
        </w:rPr>
        <w:t>BitDepth</w:t>
      </w:r>
      <w:r w:rsidRPr="007D25B0">
        <w:rPr>
          <w:rFonts w:ascii="Times New Roman" w:hAnsi="Times New Roman"/>
          <w:sz w:val="20"/>
          <w:szCs w:val="20"/>
          <w:vertAlign w:val="subscript"/>
        </w:rPr>
        <w:t>Y</w:t>
      </w:r>
      <w:r w:rsidRPr="007D25B0">
        <w:rPr>
          <w:rFonts w:ascii="Times New Roman" w:hAnsi="Times New Roman"/>
          <w:noProof/>
          <w:sz w:val="20"/>
          <w:szCs w:val="20"/>
          <w:lang w:eastAsia="ko-KR"/>
        </w:rPr>
        <w:t>) – 1 , intLumaSample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6"/>
        <w:rPr>
          <w:noProof/>
          <w:lang w:eastAsia="ko-KR"/>
        </w:rPr>
      </w:pPr>
      <w:bookmarkStart w:id="1423" w:name="_Ref347151884"/>
      <w:r w:rsidRPr="007D25B0">
        <w:rPr>
          <w:noProof/>
          <w:lang w:eastAsia="ko-KR"/>
        </w:rPr>
        <w:t>Chroma sample interpolation process</w:t>
      </w:r>
      <w:bookmarkEnd w:id="1423"/>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r>
      <w:r w:rsidRPr="007D25B0">
        <w:rPr>
          <w:noProof/>
          <w:lang w:eastAsia="ko-KR"/>
        </w:rPr>
        <w:t xml:space="preserve">the </w:t>
      </w:r>
      <w:r w:rsidRPr="007D25B0">
        <w:rPr>
          <w:noProof/>
        </w:rPr>
        <w:t>chroma reference sample array rlPicSample</w:t>
      </w:r>
      <w:r w:rsidRPr="007D25B0">
        <w:rPr>
          <w:noProof/>
          <w:vertAlign w:val="subscript"/>
          <w:lang w:eastAsia="ko-KR"/>
        </w:rPr>
        <w:t>C</w:t>
      </w:r>
      <w:r w:rsidRPr="007D25B0">
        <w:rPr>
          <w:noProof/>
        </w:rPr>
        <w:t>,</w:t>
      </w:r>
    </w:p>
    <w:p w:rsidR="00EA1617" w:rsidRPr="007D25B0" w:rsidRDefault="00EA1617" w:rsidP="00040449">
      <w:pPr>
        <w:ind w:left="434" w:hanging="434"/>
        <w:rPr>
          <w:noProof/>
        </w:rPr>
      </w:pPr>
      <w:r w:rsidRPr="007D25B0">
        <w:rPr>
          <w:noProof/>
        </w:rPr>
        <w:t>–</w:t>
      </w:r>
      <w:r w:rsidRPr="007D25B0">
        <w:rPr>
          <w:noProof/>
        </w:rPr>
        <w:tab/>
      </w:r>
      <w:proofErr w:type="gramStart"/>
      <w:r w:rsidRPr="007D25B0">
        <w:rPr>
          <w:lang w:eastAsia="ko-KR"/>
        </w:rPr>
        <w:t>a</w:t>
      </w:r>
      <w:proofErr w:type="gramEnd"/>
      <w:r w:rsidRPr="007D25B0">
        <w:rPr>
          <w:lang w:eastAsia="ko-KR"/>
        </w:rPr>
        <w:t xml:space="preserve"> chroma sample location ( xP</w:t>
      </w:r>
      <w:r w:rsidRPr="007D25B0">
        <w:rPr>
          <w:noProof/>
          <w:vertAlign w:val="subscript"/>
          <w:lang w:eastAsia="ko-KR"/>
        </w:rPr>
        <w:t>C</w:t>
      </w:r>
      <w:r w:rsidRPr="007D25B0">
        <w:rPr>
          <w:lang w:eastAsia="ko-KR"/>
        </w:rPr>
        <w:t>, yP</w:t>
      </w:r>
      <w:r w:rsidRPr="007D25B0">
        <w:rPr>
          <w:noProof/>
          <w:vertAlign w:val="subscript"/>
          <w:lang w:eastAsia="ko-KR"/>
        </w:rPr>
        <w:t>C</w:t>
      </w:r>
      <w:r w:rsidRPr="007D25B0">
        <w:rPr>
          <w:lang w:eastAsia="ko-KR"/>
        </w:rPr>
        <w:t> ) relative to the top-left chorma sample of the current picture.</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a interpolated chroma sample value </w:t>
      </w:r>
      <w:r w:rsidRPr="007D25B0">
        <w:rPr>
          <w:noProof/>
        </w:rPr>
        <w:t>intChromaSample</w:t>
      </w:r>
      <w:r w:rsidRPr="007D25B0">
        <w:rPr>
          <w:noProof/>
          <w:lang w:eastAsia="ko-KR"/>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_Ref351656607 \h  \* MERGEFORMAT </w:instrText>
      </w:r>
      <w:r w:rsidRPr="007D25B0">
        <w:fldChar w:fldCharType="separate"/>
      </w:r>
      <w:r w:rsidR="00EA1617" w:rsidRPr="007D25B0">
        <w:rPr>
          <w:rFonts w:ascii="Times New Roman" w:hAnsi="Times New Roman"/>
        </w:rPr>
        <w:t>Table </w:t>
      </w:r>
      <w:r w:rsidR="00E907A9" w:rsidRPr="007D25B0">
        <w:rPr>
          <w:rFonts w:ascii="Times New Roman" w:hAnsi="Times New Roman"/>
        </w:rPr>
        <w:t>H</w:t>
      </w:r>
      <w:r w:rsidR="00EA1617" w:rsidRPr="007D25B0">
        <w:rPr>
          <w:rFonts w:ascii="Times New Roman" w:hAnsi="Times New Roman"/>
        </w:rPr>
        <w:noBreakHyphen/>
        <w:t>2</w:t>
      </w:r>
      <w:r w:rsidRPr="007D25B0">
        <w:fldChar w:fldCharType="end"/>
      </w:r>
      <w:r w:rsidR="00EA1617" w:rsidRPr="007D25B0">
        <w:rPr>
          <w:rFonts w:ascii="Times New Roman" w:hAnsi="Times New Roman"/>
        </w:rPr>
        <w:t xml:space="preserve"> specifies the 4-tap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C</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3 used for the chroma resampling process. </w:t>
      </w:r>
    </w:p>
    <w:p w:rsidR="00EA1617" w:rsidRPr="007D25B0" w:rsidRDefault="00EA1617" w:rsidP="00EA1617">
      <w:pPr>
        <w:pStyle w:val="Caption"/>
      </w:pPr>
      <w:bookmarkStart w:id="1424" w:name="_Ref351656607"/>
      <w:r w:rsidRPr="007D25B0">
        <w:lastRenderedPageBreak/>
        <w:t>Table </w:t>
      </w:r>
      <w:r w:rsidR="00EB0647" w:rsidRPr="007D25B0">
        <w:t>H</w:t>
      </w:r>
      <w:r w:rsidRPr="007D25B0">
        <w:noBreakHyphen/>
      </w:r>
      <w:r w:rsidR="0074750D" w:rsidRPr="007D25B0">
        <w:fldChar w:fldCharType="begin"/>
      </w:r>
      <w:r w:rsidRPr="007D25B0">
        <w:instrText xml:space="preserve"> SEQ Table \* ARABIC </w:instrText>
      </w:r>
      <w:r w:rsidR="0074750D" w:rsidRPr="007D25B0">
        <w:fldChar w:fldCharType="separate"/>
      </w:r>
      <w:r w:rsidRPr="007D25B0">
        <w:t>2</w:t>
      </w:r>
      <w:r w:rsidR="0074750D" w:rsidRPr="007D25B0">
        <w:fldChar w:fldCharType="end"/>
      </w:r>
      <w:bookmarkEnd w:id="1424"/>
      <w:r w:rsidRPr="007D25B0">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7D25B0"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rPr>
            </w:pPr>
            <w:r w:rsidRPr="007D25B0">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rPr>
            </w:pPr>
            <w:r w:rsidRPr="007D25B0">
              <w:rPr>
                <w:sz w:val="18"/>
              </w:rPr>
              <w:t>interpolation filter coefficients</w:t>
            </w:r>
          </w:p>
        </w:tc>
      </w:tr>
      <w:tr w:rsidR="00EA1617" w:rsidRPr="007D25B0"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3 ]</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38507D"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−2</w:t>
            </w:r>
          </w:p>
        </w:tc>
      </w:tr>
    </w:tbl>
    <w:p w:rsidR="00EA1617" w:rsidRPr="007D25B0" w:rsidRDefault="00EA1617" w:rsidP="00EA1617">
      <w:pPr>
        <w:rPr>
          <w:noProof/>
          <w:lang w:eastAsia="ko-KR"/>
        </w:rPr>
      </w:pPr>
      <w:r w:rsidRPr="007D25B0">
        <w:rPr>
          <w:noProof/>
        </w:rPr>
        <w:t xml:space="preserve">The value of the </w:t>
      </w:r>
      <w:r w:rsidRPr="007D25B0">
        <w:rPr>
          <w:noProof/>
          <w:lang w:eastAsia="ko-KR"/>
        </w:rPr>
        <w:t xml:space="preserve">interpolated chroma sample value </w:t>
      </w:r>
      <w:r w:rsidRPr="007D25B0">
        <w:rPr>
          <w:noProof/>
        </w:rPr>
        <w:t xml:space="preserve">intChromaSample </w:t>
      </w:r>
      <w:r w:rsidRPr="007D25B0">
        <w:rPr>
          <w:noProof/>
          <w:lang w:eastAsia="ko-KR"/>
        </w:rPr>
        <w:t xml:space="preserve">is derived by applying </w:t>
      </w:r>
      <w:r w:rsidRPr="007D25B0">
        <w:rPr>
          <w:noProof/>
        </w:rPr>
        <w:t>the following ordered steps:</w:t>
      </w:r>
    </w:p>
    <w:p w:rsidR="00EA1617" w:rsidRPr="007D25B0" w:rsidRDefault="00EA1617" w:rsidP="002026D5">
      <w:pPr>
        <w:numPr>
          <w:ilvl w:val="0"/>
          <w:numId w:val="37"/>
        </w:numPr>
        <w:tabs>
          <w:tab w:val="clear" w:pos="794"/>
          <w:tab w:val="clear" w:pos="1191"/>
          <w:tab w:val="clear" w:pos="1588"/>
          <w:tab w:val="clear" w:pos="1985"/>
        </w:tabs>
      </w:pPr>
      <w:r w:rsidRPr="007D25B0">
        <w:t xml:space="preserve">The derivation process for reference layer sample location in resampling as specified in subclause </w:t>
      </w:r>
      <w:r w:rsidR="002D2385" w:rsidRPr="007D25B0">
        <w:fldChar w:fldCharType="begin"/>
      </w:r>
      <w:r w:rsidR="002D2385" w:rsidRPr="007D25B0">
        <w:instrText xml:space="preserve"> REF _Ref364437331 \r \h  \* MERGEFORMAT </w:instrText>
      </w:r>
      <w:r w:rsidR="002D2385" w:rsidRPr="007D25B0">
        <w:fldChar w:fldCharType="separate"/>
      </w:r>
      <w:r w:rsidR="004C44E5" w:rsidRPr="007D25B0">
        <w:t>H.6.2</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w:t>
      </w:r>
      <w:r w:rsidRPr="007D25B0">
        <w:rPr>
          <w:noProof/>
        </w:rPr>
        <w:t>cIdx</w:t>
      </w:r>
      <w:r w:rsidRPr="007D25B0">
        <w:t xml:space="preserve"> and chroma sample location (</w:t>
      </w:r>
      <w:r w:rsidRPr="007D25B0">
        <w:rPr>
          <w:noProof/>
          <w:lang w:eastAsia="ko-KR"/>
        </w:rPr>
        <w:t> xP</w:t>
      </w:r>
      <w:r w:rsidRPr="007D25B0">
        <w:rPr>
          <w:noProof/>
          <w:vertAlign w:val="subscript"/>
          <w:lang w:eastAsia="ko-KR"/>
        </w:rPr>
        <w:t>C</w:t>
      </w:r>
      <w:r w:rsidRPr="007D25B0">
        <w:rPr>
          <w:noProof/>
          <w:lang w:eastAsia="ko-KR"/>
        </w:rPr>
        <w:t>, yP</w:t>
      </w:r>
      <w:r w:rsidRPr="007D25B0">
        <w:rPr>
          <w:noProof/>
          <w:vertAlign w:val="subscript"/>
          <w:lang w:eastAsia="ko-KR"/>
        </w:rPr>
        <w:t>C</w:t>
      </w:r>
      <w:r w:rsidRPr="007D25B0">
        <w:rPr>
          <w:noProof/>
          <w:lang w:eastAsia="ko-KR"/>
        </w:rPr>
        <w:t> </w:t>
      </w:r>
      <w:r w:rsidRPr="007D25B0">
        <w:t>) given as the inputs and ( xRef16, yRef16 ) in units of 1/16-th sample as output. </w:t>
      </w:r>
    </w:p>
    <w:p w:rsidR="00EA1617" w:rsidRPr="007D25B0" w:rsidRDefault="00EA1617" w:rsidP="002026D5">
      <w:pPr>
        <w:numPr>
          <w:ilvl w:val="0"/>
          <w:numId w:val="37"/>
        </w:numPr>
        <w:tabs>
          <w:tab w:val="clear" w:pos="794"/>
          <w:tab w:val="clear" w:pos="1191"/>
          <w:tab w:val="clear" w:pos="1588"/>
          <w:tab w:val="clear" w:pos="1985"/>
        </w:tabs>
      </w:pPr>
      <w:r w:rsidRPr="007D25B0">
        <w:t>The variables xRef and xPhase are derived by</w:t>
      </w:r>
    </w:p>
    <w:p w:rsidR="00AF61E9"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xRef</w:t>
      </w:r>
      <w:proofErr w:type="gramEnd"/>
      <w:r w:rsidRPr="007D25B0">
        <w:rPr>
          <w:rFonts w:ascii="Times New Roman" w:hAnsi="Times New Roman"/>
          <w:sz w:val="20"/>
          <w:szCs w:val="20"/>
        </w:rPr>
        <w:t>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noProof/>
        </w:rPr>
        <w:fldChar w:fldCharType="begin"/>
      </w:r>
      <w:r w:rsidR="00841AE6" w:rsidRPr="007D25B0">
        <w:rPr>
          <w:rFonts w:ascii="Times New Roman" w:hAnsi="Times New Roman"/>
          <w:noProof/>
          <w:sz w:val="20"/>
          <w:szCs w:val="20"/>
        </w:rPr>
        <w:instrText xml:space="preserve"> SEQ Equation \* ARABIC </w:instrText>
      </w:r>
      <w:r w:rsidR="0074750D" w:rsidRPr="007D25B0">
        <w:rPr>
          <w:noProof/>
        </w:rPr>
        <w:fldChar w:fldCharType="separate"/>
      </w:r>
      <w:r w:rsidR="00B84836" w:rsidRPr="007D25B0">
        <w:rPr>
          <w:rFonts w:ascii="Times New Roman" w:hAnsi="Times New Roman"/>
          <w:noProof/>
          <w:sz w:val="20"/>
          <w:szCs w:val="20"/>
        </w:rPr>
        <w:t>32</w:t>
      </w:r>
      <w:r w:rsidR="0074750D" w:rsidRPr="007D25B0">
        <w:rPr>
          <w:noProof/>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xPhase</w:t>
      </w:r>
      <w:proofErr w:type="gramEnd"/>
      <w:r w:rsidRPr="007D25B0">
        <w:rPr>
          <w:rFonts w:ascii="Times New Roman" w:hAnsi="Times New Roman"/>
          <w:sz w:val="20"/>
          <w:szCs w:val="20"/>
        </w:rPr>
        <w:t> = ( xRef16 )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variables yRef and yPhase are derived by</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yRef</w:t>
      </w:r>
      <w:proofErr w:type="gramEnd"/>
      <w:r w:rsidRPr="007D25B0">
        <w:rPr>
          <w:rFonts w:ascii="Times New Roman" w:hAnsi="Times New Roman"/>
          <w:sz w:val="20"/>
          <w:szCs w:val="20"/>
        </w:rPr>
        <w:t>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yPhase</w:t>
      </w:r>
      <w:proofErr w:type="gramEnd"/>
      <w:r w:rsidRPr="007D25B0">
        <w:rPr>
          <w:rFonts w:ascii="Times New Roman" w:hAnsi="Times New Roman"/>
          <w:sz w:val="20"/>
          <w:szCs w:val="20"/>
        </w:rPr>
        <w:t>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35</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CE1BE4" w:rsidP="002026D5">
      <w:pPr>
        <w:numPr>
          <w:ilvl w:val="0"/>
          <w:numId w:val="37"/>
        </w:numPr>
        <w:tabs>
          <w:tab w:val="clear" w:pos="794"/>
          <w:tab w:val="clear" w:pos="1191"/>
          <w:tab w:val="clear" w:pos="1588"/>
          <w:tab w:val="clear" w:pos="1985"/>
        </w:tabs>
      </w:pPr>
      <w:r w:rsidRPr="007D25B0">
        <w:rPr>
          <w:noProof/>
          <w:lang w:eastAsia="ko-KR"/>
        </w:rPr>
        <w:t>The variables shift1, shift2 and offset are derived as follows:</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C</w:t>
      </w:r>
      <w:r w:rsidRPr="007D25B0">
        <w:rPr>
          <w:rFonts w:ascii="Times New Roman" w:hAnsi="Times New Roman"/>
          <w:sz w:val="20"/>
          <w:szCs w:val="20"/>
        </w:rPr>
        <w:t> – 8</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36</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C</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37</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offset</w:t>
      </w:r>
      <w:proofErr w:type="gramEnd"/>
      <w:r w:rsidRPr="007D25B0">
        <w:rPr>
          <w:rFonts w:ascii="Times New Roman" w:hAnsi="Times New Roman"/>
          <w:sz w:val="20"/>
          <w:szCs w:val="20"/>
        </w:rPr>
        <w:t xml:space="preserve"> =1 &lt;&lt; ( shift2 – 1)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sample value tempArray</w:t>
      </w:r>
      <w:proofErr w:type="gramStart"/>
      <w:r w:rsidRPr="007D25B0">
        <w:t>[ n</w:t>
      </w:r>
      <w:proofErr w:type="gramEnd"/>
      <w:r w:rsidRPr="007D25B0">
        <w:t> ] with n = 0 </w:t>
      </w:r>
      <w:r w:rsidR="002F2BE9" w:rsidRPr="007D25B0">
        <w:t>…</w:t>
      </w:r>
      <w:r w:rsidRPr="007D25B0">
        <w:t> 3,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proofErr w:type="gramStart"/>
      <w:r w:rsidRPr="007D25B0">
        <w:rPr>
          <w:rFonts w:ascii="Times New Roman" w:hAnsi="Times New Roman"/>
          <w:sz w:val="20"/>
          <w:szCs w:val="20"/>
        </w:rPr>
        <w:t>yPosRL</w:t>
      </w:r>
      <w:proofErr w:type="gramEnd"/>
      <w:r w:rsidRPr="007D25B0">
        <w:rPr>
          <w:rFonts w:ascii="Times New Roman" w:hAnsi="Times New Roman"/>
          <w:sz w:val="20"/>
          <w:szCs w:val="20"/>
        </w:rPr>
        <w:t xml:space="preserve"> = </w:t>
      </w:r>
      <w:r w:rsidRPr="007D25B0">
        <w:rPr>
          <w:rFonts w:ascii="Times New Roman" w:hAnsi="Times New Roman"/>
          <w:noProof/>
          <w:sz w:val="20"/>
          <w:szCs w:val="20"/>
          <w:lang w:eastAsia="ko-KR"/>
        </w:rPr>
        <w:t>Clip3(</w:t>
      </w:r>
      <w:r w:rsidRPr="007D25B0">
        <w:rPr>
          <w:rFonts w:ascii="Times New Roman" w:hAnsi="Times New Roman"/>
          <w:sz w:val="20"/>
          <w:szCs w:val="20"/>
        </w:rPr>
        <w:t> </w:t>
      </w:r>
      <w:r w:rsidRPr="007D25B0">
        <w:rPr>
          <w:rFonts w:ascii="Times New Roman" w:hAnsi="Times New Roman"/>
          <w:noProof/>
          <w:sz w:val="20"/>
          <w:szCs w:val="20"/>
          <w:lang w:eastAsia="ko-KR"/>
        </w:rPr>
        <w:t>0</w:t>
      </w:r>
      <w:r w:rsidRPr="007D25B0">
        <w:rPr>
          <w:rFonts w:ascii="Times New Roman" w:hAnsi="Times New Roman"/>
          <w:sz w:val="20"/>
          <w:szCs w:val="20"/>
        </w:rPr>
        <w:t> </w:t>
      </w:r>
      <w:r w:rsidRPr="007D25B0">
        <w:rPr>
          <w:rFonts w:ascii="Times New Roman" w:hAnsi="Times New Roman"/>
          <w:noProof/>
          <w:sz w:val="20"/>
          <w:szCs w:val="20"/>
          <w:lang w:eastAsia="ko-KR"/>
        </w:rPr>
        <w:t>,</w:t>
      </w:r>
      <w:r w:rsidRPr="007D25B0">
        <w:rPr>
          <w:rFonts w:ascii="Times New Roman" w:hAnsi="Times New Roman"/>
          <w:sz w:val="20"/>
          <w:szCs w:val="20"/>
        </w:rPr>
        <w:t> </w:t>
      </w:r>
      <w:r w:rsidRPr="007D25B0">
        <w:rPr>
          <w:rFonts w:ascii="Times New Roman" w:hAnsi="Times New Roman"/>
          <w:noProof/>
          <w:sz w:val="20"/>
          <w:szCs w:val="20"/>
          <w:lang w:eastAsia="ko-KR"/>
        </w:rPr>
        <w:t>RefLayerPicHeightInSamplesC</w:t>
      </w:r>
      <w:r w:rsidRPr="007D25B0">
        <w:rPr>
          <w:rFonts w:ascii="Times New Roman" w:hAnsi="Times New Roman"/>
          <w:sz w:val="20"/>
          <w:szCs w:val="20"/>
        </w:rPr>
        <w:t> – 1, yRef + n – 1 )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noProof/>
          <w:sz w:val="20"/>
          <w:szCs w:val="20"/>
          <w:lang w:eastAsia="ko-KR"/>
        </w:rPr>
        <w:t>refWC</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RefLayerPicWidthInSamplesC</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tempArray[n] = </w:t>
      </w:r>
      <w:r w:rsidR="002F2BE9"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C</w:t>
      </w:r>
      <w:r w:rsidRPr="007D25B0">
        <w:rPr>
          <w:rFonts w:ascii="Times New Roman" w:hAnsi="Times New Roman"/>
          <w:sz w:val="20"/>
          <w:szCs w:val="20"/>
        </w:rPr>
        <w:t>[ xPhase, 0 ]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1 ]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2 ]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3 ]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w:t>
      </w:r>
      <w:r w:rsidRPr="007D25B0">
        <w:rPr>
          <w:rFonts w:ascii="Times New Roman" w:hAnsi="Times New Roman"/>
          <w:noProof/>
          <w:sz w:val="20"/>
          <w:szCs w:val="20"/>
        </w:rPr>
        <w:t> </w:t>
      </w:r>
      <w:r w:rsidRPr="007D25B0">
        <w:rPr>
          <w:rFonts w:ascii="Times New Roman" w:hAnsi="Times New Roman"/>
          <w:noProof/>
          <w:sz w:val="20"/>
          <w:szCs w:val="20"/>
          <w:lang w:eastAsia="ko-KR"/>
        </w:rPr>
        <w:t>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 ]</w:t>
      </w:r>
      <w:r w:rsidR="002F2BE9" w:rsidRPr="007D25B0">
        <w:rPr>
          <w:rFonts w:ascii="Times New Roman" w:hAnsi="Times New Roman"/>
          <w:sz w:val="20"/>
          <w:szCs w:val="20"/>
        </w:rPr>
        <w:t xml:space="preserve">  )</w:t>
      </w:r>
      <w:r w:rsidR="002F2BE9"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7"/>
        </w:numPr>
        <w:tabs>
          <w:tab w:val="clear" w:pos="794"/>
          <w:tab w:val="clear" w:pos="1191"/>
          <w:tab w:val="clear" w:pos="1588"/>
          <w:tab w:val="clear" w:pos="1985"/>
        </w:tabs>
      </w:pPr>
      <w:r w:rsidRPr="007D25B0">
        <w:rPr>
          <w:noProof/>
          <w:lang w:eastAsia="ko-KR"/>
        </w:rPr>
        <w:t xml:space="preserve">The interpolated chroma sample value </w:t>
      </w:r>
      <w:r w:rsidRPr="007D25B0">
        <w:rPr>
          <w:noProof/>
        </w:rPr>
        <w:t>intChromaSample</w:t>
      </w:r>
      <w:r w:rsidRPr="007D25B0">
        <w:t xml:space="preserve"> is derived as follows.</w:t>
      </w:r>
    </w:p>
    <w:p w:rsidR="00EA1617" w:rsidRPr="007D25B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rPr>
        <w:t xml:space="preserve"> </w:t>
      </w:r>
      <w:r w:rsidRPr="007D25B0">
        <w:rPr>
          <w:rFonts w:ascii="Times New Roman" w:hAnsi="Times New Roman"/>
          <w:sz w:val="20"/>
          <w:szCs w:val="20"/>
        </w:rPr>
        <w:t>= (f</w:t>
      </w:r>
      <w:r w:rsidRPr="007D25B0">
        <w:rPr>
          <w:rFonts w:ascii="Times New Roman" w:hAnsi="Times New Roman"/>
          <w:sz w:val="20"/>
          <w:szCs w:val="20"/>
          <w:vertAlign w:val="subscript"/>
        </w:rPr>
        <w:t>C</w:t>
      </w:r>
      <w:r w:rsidRPr="007D25B0">
        <w:rPr>
          <w:rFonts w:ascii="Times New Roman" w:hAnsi="Times New Roman"/>
          <w:sz w:val="20"/>
          <w:szCs w:val="20"/>
        </w:rPr>
        <w:t>[ yPhase, 0 ] * tempArray [ 0 ]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1 ] * tempArray [ 1 ]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2 ] * tempArray [ 2 ]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3 ] * tempArray [ 3 ]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002F2BE9"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&gt;&gt;</w:t>
      </w:r>
      <w:r w:rsidRPr="007D25B0">
        <w:rPr>
          <w:rFonts w:ascii="Times New Roman" w:hAnsi="Times New Roman"/>
          <w:noProof/>
          <w:lang w:eastAsia="ko-KR"/>
        </w:rPr>
        <w:t> </w:t>
      </w:r>
      <w:r w:rsidR="002F2BE9"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noProof/>
          <w:lang w:eastAsia="ko-KR"/>
        </w:rPr>
        <w:t xml:space="preserve"> </w:t>
      </w:r>
      <w:r w:rsidRPr="007D25B0">
        <w:rPr>
          <w:rFonts w:ascii="Times New Roman" w:hAnsi="Times New Roman"/>
          <w:sz w:val="20"/>
          <w:szCs w:val="20"/>
        </w:rPr>
        <w:t>=</w:t>
      </w:r>
      <w:r w:rsidRPr="007D25B0">
        <w:rPr>
          <w:rFonts w:ascii="Times New Roman" w:hAnsi="Times New Roman"/>
          <w:noProof/>
          <w:lang w:eastAsia="ko-KR"/>
        </w:rPr>
        <w:t xml:space="preserve"> </w:t>
      </w:r>
      <w:r w:rsidRPr="007D25B0">
        <w:rPr>
          <w:rFonts w:ascii="Times New Roman" w:hAnsi="Times New Roman"/>
          <w:noProof/>
          <w:sz w:val="20"/>
          <w:lang w:eastAsia="ko-KR"/>
        </w:rPr>
        <w:t>Clip3( 0, ( 1 &lt;&lt; </w:t>
      </w:r>
      <w:proofErr w:type="gramStart"/>
      <w:r w:rsidRPr="007D25B0">
        <w:rPr>
          <w:rFonts w:ascii="Times New Roman" w:hAnsi="Times New Roman"/>
          <w:sz w:val="20"/>
          <w:szCs w:val="20"/>
        </w:rPr>
        <w:t>BitDepth</w:t>
      </w:r>
      <w:r w:rsidRPr="007D25B0">
        <w:rPr>
          <w:rFonts w:ascii="Times New Roman" w:hAnsi="Times New Roman"/>
          <w:sz w:val="20"/>
          <w:szCs w:val="20"/>
          <w:vertAlign w:val="subscript"/>
        </w:rPr>
        <w:t>C</w:t>
      </w:r>
      <w:r w:rsidRPr="007D25B0">
        <w:rPr>
          <w:rFonts w:ascii="Times New Roman" w:hAnsi="Times New Roman"/>
          <w:sz w:val="20"/>
          <w:szCs w:val="20"/>
        </w:rPr>
        <w:t> </w:t>
      </w:r>
      <w:r w:rsidRPr="007D25B0">
        <w:rPr>
          <w:rFonts w:ascii="Times New Roman" w:hAnsi="Times New Roman"/>
          <w:noProof/>
          <w:sz w:val="20"/>
          <w:lang w:eastAsia="ko-KR"/>
        </w:rPr>
        <w:t>)</w:t>
      </w:r>
      <w:proofErr w:type="gramEnd"/>
      <w:r w:rsidRPr="007D25B0">
        <w:rPr>
          <w:rFonts w:ascii="Times New Roman" w:hAnsi="Times New Roman"/>
          <w:noProof/>
          <w:sz w:val="20"/>
          <w:lang w:eastAsia="ko-KR"/>
        </w:rPr>
        <w:t> – 1 ,</w:t>
      </w:r>
      <w:r w:rsidRPr="007D25B0">
        <w:rPr>
          <w:rFonts w:ascii="Times New Roman" w:hAnsi="Times New Roman"/>
          <w:noProof/>
          <w:lang w:eastAsia="ko-KR"/>
        </w:rPr>
        <w:t> </w:t>
      </w:r>
      <w:r w:rsidRPr="007D25B0">
        <w:rPr>
          <w:rFonts w:ascii="Times New Roman" w:hAnsi="Times New Roman"/>
          <w:noProof/>
          <w:sz w:val="20"/>
          <w:szCs w:val="20"/>
        </w:rPr>
        <w:t>intChromaSample</w:t>
      </w:r>
      <w:r w:rsidRPr="007D25B0">
        <w:rPr>
          <w:rFonts w:ascii="Times New Roman" w:hAnsi="Times New Roman"/>
          <w:noProof/>
          <w:lang w:eastAsia="ko-KR"/>
        </w:rPr>
        <w:t> </w:t>
      </w:r>
      <w:r w:rsidRPr="007D25B0">
        <w:rPr>
          <w:rFonts w:ascii="Times New Roman" w:hAnsi="Times New Roman"/>
          <w:noProof/>
          <w:sz w:val="20"/>
          <w:lang w:eastAsia="ko-KR"/>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5"/>
        <w:ind w:left="2232"/>
      </w:pPr>
      <w:bookmarkStart w:id="1425" w:name="_Ref364437164"/>
      <w:r w:rsidRPr="007D25B0">
        <w:t>Resampling process of  picture motion field</w:t>
      </w:r>
      <w:bookmarkEnd w:id="1425"/>
      <w:r w:rsidRPr="007D25B0">
        <w:t xml:space="preserve"> </w:t>
      </w:r>
    </w:p>
    <w:p w:rsidR="00231C6F" w:rsidRPr="007D25B0" w:rsidRDefault="00EA1617" w:rsidP="00EA1617">
      <w:pPr>
        <w:rPr>
          <w:noProof/>
          <w:lang w:eastAsia="ko-KR"/>
        </w:rPr>
      </w:pPr>
      <w:r w:rsidRPr="007D25B0">
        <w:rPr>
          <w:noProof/>
          <w:lang w:eastAsia="ko-KR"/>
        </w:rPr>
        <w:t>Input</w:t>
      </w:r>
      <w:r w:rsidR="00716758" w:rsidRPr="007D25B0">
        <w:rPr>
          <w:noProof/>
          <w:lang w:eastAsia="ko-KR"/>
        </w:rPr>
        <w:t>s</w:t>
      </w:r>
      <w:r w:rsidRPr="007D25B0">
        <w:rPr>
          <w:noProof/>
          <w:lang w:eastAsia="ko-KR"/>
        </w:rPr>
        <w:t xml:space="preserve"> to this process </w:t>
      </w:r>
      <w:r w:rsidR="00231C6F" w:rsidRPr="007D25B0">
        <w:rPr>
          <w:noProof/>
          <w:lang w:eastAsia="ko-KR"/>
        </w:rPr>
        <w:t>are</w:t>
      </w:r>
      <w:r w:rsidR="00AF61E9" w:rsidRPr="007D25B0">
        <w:rPr>
          <w:noProof/>
          <w:lang w:eastAsia="ko-KR"/>
        </w:rPr>
        <w:t>:</w:t>
      </w:r>
    </w:p>
    <w:p w:rsidR="00231C6F" w:rsidRPr="007D25B0" w:rsidRDefault="00D72B8D" w:rsidP="00D72B8D">
      <w:pPr>
        <w:ind w:left="434" w:hanging="434"/>
        <w:rPr>
          <w:noProof/>
        </w:rPr>
      </w:pPr>
      <w:r w:rsidRPr="007D25B0">
        <w:rPr>
          <w:noProof/>
        </w:rPr>
        <w:lastRenderedPageBreak/>
        <w:t>–</w:t>
      </w:r>
      <w:r w:rsidRPr="007D25B0">
        <w:rPr>
          <w:noProof/>
          <w:lang w:eastAsia="ko-KR"/>
        </w:rPr>
        <w:tab/>
      </w:r>
      <w:proofErr w:type="gramStart"/>
      <w:r w:rsidR="00231C6F" w:rsidRPr="007D25B0">
        <w:rPr>
          <w:lang w:val="en-CA"/>
        </w:rPr>
        <w:t>the</w:t>
      </w:r>
      <w:proofErr w:type="gramEnd"/>
      <w:r w:rsidR="00231C6F" w:rsidRPr="007D25B0">
        <w:rPr>
          <w:lang w:val="en-CA"/>
        </w:rPr>
        <w:t xml:space="preserve"> decoded reference layer picture rlPic</w:t>
      </w:r>
      <w:r w:rsidR="00AF61E9" w:rsidRPr="007D25B0">
        <w:rPr>
          <w:lang w:val="en-CA"/>
        </w:rPr>
        <w:t>,</w:t>
      </w:r>
    </w:p>
    <w:p w:rsidR="00EA1617" w:rsidRPr="007D25B0" w:rsidRDefault="00D72B8D" w:rsidP="00D72B8D">
      <w:pPr>
        <w:ind w:left="434" w:hanging="434"/>
        <w:rPr>
          <w:noProof/>
        </w:rPr>
      </w:pPr>
      <w:r w:rsidRPr="007D25B0">
        <w:rPr>
          <w:noProof/>
        </w:rPr>
        <w:t>–</w:t>
      </w:r>
      <w:r w:rsidRPr="007D25B0">
        <w:rPr>
          <w:noProof/>
          <w:lang w:eastAsia="ko-KR"/>
        </w:rPr>
        <w:tab/>
      </w:r>
      <w:r w:rsidR="00231C6F" w:rsidRPr="007D25B0">
        <w:rPr>
          <w:noProof/>
        </w:rPr>
        <w:t xml:space="preserve">the variable </w:t>
      </w:r>
      <w:r w:rsidR="00EA1617" w:rsidRPr="007D25B0">
        <w:rPr>
          <w:noProof/>
        </w:rPr>
        <w:t xml:space="preserve">rlPicMotion specifying the motion field of the </w:t>
      </w:r>
      <w:r w:rsidR="00716758" w:rsidRPr="007D25B0">
        <w:rPr>
          <w:noProof/>
        </w:rPr>
        <w:t xml:space="preserve">reference layer </w:t>
      </w:r>
      <w:r w:rsidR="00EA1617" w:rsidRPr="007D25B0">
        <w:rPr>
          <w:noProof/>
        </w:rPr>
        <w:t>picture rlPic</w:t>
      </w:r>
      <w:r w:rsidR="00AF61E9" w:rsidRPr="007D25B0">
        <w:rPr>
          <w:noProof/>
          <w:szCs w:val="22"/>
        </w:rPr>
        <w:t>,</w:t>
      </w:r>
    </w:p>
    <w:p w:rsidR="00EA1617" w:rsidRPr="007D25B0" w:rsidRDefault="00EA1617" w:rsidP="00EA1617">
      <w:pPr>
        <w:rPr>
          <w:noProof/>
        </w:rPr>
      </w:pPr>
      <w:r w:rsidRPr="007D25B0">
        <w:rPr>
          <w:noProof/>
          <w:lang w:eastAsia="ko-KR"/>
        </w:rPr>
        <w:t>Output of this process is</w:t>
      </w:r>
      <w:r w:rsidRPr="007D25B0">
        <w:rPr>
          <w:noProof/>
        </w:rPr>
        <w:t xml:space="preserve"> rsPicMotion specifying the motion field of the resampled picture</w:t>
      </w:r>
      <w:r w:rsidR="00716758" w:rsidRPr="007D25B0">
        <w:rPr>
          <w:noProof/>
        </w:rPr>
        <w:t xml:space="preserve"> rsPic</w:t>
      </w:r>
      <w:r w:rsidRPr="007D25B0">
        <w:rPr>
          <w:noProof/>
        </w:rPr>
        <w:t>.</w:t>
      </w:r>
    </w:p>
    <w:p w:rsidR="00EA1617" w:rsidRPr="007D25B0" w:rsidRDefault="00EA1617" w:rsidP="00EA1617">
      <w:pPr>
        <w:tabs>
          <w:tab w:val="left" w:pos="400"/>
        </w:tabs>
        <w:rPr>
          <w:noProof/>
        </w:rPr>
      </w:pPr>
      <w:r w:rsidRPr="007D25B0">
        <w:rPr>
          <w:noProof/>
        </w:rPr>
        <w:t>The motion field of rlPic specified by rlPicMotion consists of:</w:t>
      </w:r>
    </w:p>
    <w:p w:rsidR="00EA1617" w:rsidRPr="007D25B0" w:rsidRDefault="00D72B8D" w:rsidP="00D72B8D">
      <w:pPr>
        <w:ind w:left="434" w:hanging="434"/>
        <w:rPr>
          <w:noProof/>
        </w:rPr>
      </w:pPr>
      <w:r w:rsidRPr="007D25B0">
        <w:rPr>
          <w:noProof/>
        </w:rPr>
        <w:t>–</w:t>
      </w:r>
      <w:r w:rsidRPr="007D25B0">
        <w:rPr>
          <w:noProof/>
          <w:lang w:eastAsia="ko-KR"/>
        </w:rPr>
        <w:tab/>
      </w:r>
      <w:r w:rsidR="00EA1617" w:rsidRPr="007D25B0">
        <w:rPr>
          <w:noProof/>
        </w:rPr>
        <w:t>a (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 array predModeRL specifies the prediction modes of the reference layer picture rlPic,</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arrays refIdxLXRL specify the reference indices of the reference layer picture rlPic</w:t>
      </w:r>
      <w:r w:rsidR="00EA1617" w:rsidRPr="007D25B0">
        <w:rPr>
          <w:noProof/>
        </w:rPr>
        <w:t xml:space="preserve">,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mvLXRL specify the luma motion vectors of the reference layer picture </w:t>
      </w:r>
      <w:r w:rsidR="00EA1617" w:rsidRPr="007D25B0">
        <w:rPr>
          <w:noProof/>
        </w:rPr>
        <w:t xml:space="preserve">rlPic,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predFlagLXRL specify the prediction list utilization flags of the reference layer picture </w:t>
      </w:r>
      <w:r w:rsidR="00EA1617" w:rsidRPr="007D25B0">
        <w:rPr>
          <w:noProof/>
        </w:rPr>
        <w:t xml:space="preserve">rlPic, </w:t>
      </w:r>
      <w:r w:rsidR="00EA1617" w:rsidRPr="007D25B0">
        <w:rPr>
          <w:noProof/>
          <w:lang w:eastAsia="ko-KR"/>
        </w:rPr>
        <w:t>with X = 0,1.</w:t>
      </w:r>
    </w:p>
    <w:p w:rsidR="00EA1617" w:rsidRPr="007D25B0" w:rsidRDefault="00EA1617" w:rsidP="00EA1617">
      <w:pPr>
        <w:tabs>
          <w:tab w:val="left" w:pos="400"/>
        </w:tabs>
        <w:rPr>
          <w:noProof/>
        </w:rPr>
      </w:pPr>
      <w:r w:rsidRPr="007D25B0">
        <w:rPr>
          <w:noProof/>
        </w:rPr>
        <w:t>The resampled motion field specified by rsPicMotion consists of:</w:t>
      </w:r>
    </w:p>
    <w:p w:rsidR="00EA1617" w:rsidRPr="007D25B0" w:rsidRDefault="00EA1617" w:rsidP="00D72B8D">
      <w:pPr>
        <w:ind w:left="434" w:hanging="434"/>
        <w:rPr>
          <w:noProof/>
        </w:rPr>
      </w:pPr>
      <w:r w:rsidRPr="007D25B0">
        <w:rPr>
          <w:noProof/>
        </w:rPr>
        <w:t>–</w:t>
      </w:r>
      <w:r w:rsidRPr="007D25B0">
        <w:rPr>
          <w:noProof/>
        </w:rPr>
        <w:tab/>
        <w:t>a ( PicWidthInSamplesL ) x ( PicHeightInSamplesL ) array predMode specifies the prediction modes of the resampled picture,</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refIdxLX </w:t>
      </w:r>
      <w:r w:rsidRPr="007D25B0">
        <w:rPr>
          <w:noProof/>
        </w:rPr>
        <w:t>specify the reference indexes of the resampled picture, with X = 0,1,</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mvLX </w:t>
      </w:r>
      <w:r w:rsidRPr="007D25B0">
        <w:rPr>
          <w:noProof/>
        </w:rPr>
        <w:t xml:space="preserve"> specify the luma motion vectors of the resampled picture, with X = 0,1,</w:t>
      </w:r>
    </w:p>
    <w:p w:rsidR="00EA1617" w:rsidRPr="007D25B0" w:rsidRDefault="00EA1617" w:rsidP="002026D5">
      <w:pPr>
        <w:numPr>
          <w:ilvl w:val="0"/>
          <w:numId w:val="14"/>
        </w:numPr>
        <w:rPr>
          <w:noProof/>
          <w:lang w:eastAsia="ko-KR"/>
        </w:rPr>
      </w:pPr>
      <w:r w:rsidRPr="007D25B0">
        <w:rPr>
          <w:noProof/>
          <w:lang w:eastAsia="ko-KR"/>
        </w:rPr>
        <w:t xml:space="preserve">two </w:t>
      </w:r>
      <w:r w:rsidRPr="007D25B0">
        <w:rPr>
          <w:noProof/>
        </w:rPr>
        <w:t xml:space="preserve">( PicWidthInSamplesL ) x ( PicHeightInSamplesL ) arrays </w:t>
      </w:r>
      <w:r w:rsidRPr="007D25B0">
        <w:rPr>
          <w:noProof/>
          <w:lang w:eastAsia="ko-KR"/>
        </w:rPr>
        <w:t>predFlagLX specify the prediction list utilization flags of the resampled picture</w:t>
      </w:r>
      <w:r w:rsidRPr="007D25B0">
        <w:rPr>
          <w:noProof/>
        </w:rPr>
        <w:t xml:space="preserve">, </w:t>
      </w:r>
      <w:r w:rsidRPr="007D25B0">
        <w:rPr>
          <w:noProof/>
          <w:lang w:eastAsia="ko-KR"/>
        </w:rPr>
        <w:t>with X = 0,1</w:t>
      </w:r>
      <w:r w:rsidRPr="007D25B0">
        <w:rPr>
          <w:noProof/>
        </w:rPr>
        <w:t>.</w:t>
      </w:r>
    </w:p>
    <w:p w:rsidR="00EA1617" w:rsidRPr="007D25B0" w:rsidRDefault="00EA1617" w:rsidP="00EA1617">
      <w:pPr>
        <w:tabs>
          <w:tab w:val="left" w:pos="284"/>
        </w:tabs>
      </w:pPr>
      <w:r w:rsidRPr="007D25B0">
        <w:t xml:space="preserve">For each luma sample location </w:t>
      </w:r>
      <w:r w:rsidR="009F7DB0" w:rsidRPr="007D25B0">
        <w:t>xPb = </w:t>
      </w:r>
      <w:r w:rsidRPr="007D25B0">
        <w:t>0 ... </w:t>
      </w:r>
      <w:proofErr w:type="gramStart"/>
      <w:r w:rsidRPr="007D25B0">
        <w:t>( (</w:t>
      </w:r>
      <w:proofErr w:type="gramEnd"/>
      <w:r w:rsidRPr="007D25B0">
        <w:t> </w:t>
      </w:r>
      <w:r w:rsidRPr="007D25B0">
        <w:rPr>
          <w:noProof/>
        </w:rPr>
        <w:t>PicWidthInSamplesL + 15 ) &gt;&gt; 4 ) − 1</w:t>
      </w:r>
      <w:r w:rsidRPr="007D25B0">
        <w:t xml:space="preserve"> and </w:t>
      </w:r>
      <w:r w:rsidR="009F7DB0" w:rsidRPr="007D25B0">
        <w:t>yPb = </w:t>
      </w:r>
      <w:r w:rsidRPr="007D25B0">
        <w:t>0 … ( (</w:t>
      </w:r>
      <w:r w:rsidRPr="007D25B0">
        <w:rPr>
          <w:noProof/>
        </w:rPr>
        <w:t> PicHeightInSamplesL + 15 ) &gt;&gt; 4) − 1</w:t>
      </w:r>
      <w:r w:rsidRPr="007D25B0">
        <w:t xml:space="preserve">, </w:t>
      </w:r>
    </w:p>
    <w:p w:rsidR="00EA1617" w:rsidRPr="007D25B0" w:rsidRDefault="00EA1617" w:rsidP="00EA1617">
      <w:pPr>
        <w:ind w:left="1228" w:hanging="434"/>
        <w:rPr>
          <w:noProof/>
          <w:lang w:eastAsia="ko-KR"/>
        </w:rPr>
      </w:pPr>
      <w:r w:rsidRPr="007D25B0">
        <w:rPr>
          <w:noProof/>
        </w:rPr>
        <w:t>–</w:t>
      </w:r>
      <w:r w:rsidRPr="007D25B0">
        <w:rPr>
          <w:noProof/>
        </w:rPr>
        <w:tab/>
        <w:t xml:space="preserve">The variables </w:t>
      </w:r>
      <w:r w:rsidRPr="007D25B0">
        <w:rPr>
          <w:noProof/>
          <w:lang w:eastAsia="ko-KR"/>
        </w:rPr>
        <w:t>xP and yP are set to ( xPb  &lt;&lt; 4 ) and ( yPb  &lt;&lt; 4 ), respectively,</w:t>
      </w:r>
    </w:p>
    <w:p w:rsidR="00EA1617" w:rsidRPr="007D25B0" w:rsidRDefault="00EA1617" w:rsidP="00EA1617">
      <w:pPr>
        <w:ind w:left="1228" w:hanging="434"/>
        <w:rPr>
          <w:noProof/>
          <w:lang w:eastAsia="ko-KR"/>
        </w:rPr>
      </w:pPr>
      <w:r w:rsidRPr="007D25B0">
        <w:rPr>
          <w:noProof/>
        </w:rPr>
        <w:t>–</w:t>
      </w:r>
      <w:r w:rsidRPr="007D25B0">
        <w:rPr>
          <w:noProof/>
        </w:rPr>
        <w:tab/>
      </w:r>
      <w:r w:rsidRPr="007D25B0">
        <w:rPr>
          <w:noProof/>
          <w:lang w:eastAsia="ko-KR"/>
        </w:rPr>
        <w:t xml:space="preserve">The variables </w:t>
      </w:r>
      <w:r w:rsidRPr="007D25B0">
        <w:rPr>
          <w:noProof/>
        </w:rPr>
        <w:t xml:space="preserve">predMode[xP][yP], </w:t>
      </w:r>
      <w:r w:rsidRPr="007D25B0">
        <w:rPr>
          <w:noProof/>
          <w:lang w:eastAsia="ko-KR"/>
        </w:rPr>
        <w:t>refIdxLX</w:t>
      </w:r>
      <w:r w:rsidRPr="007D25B0">
        <w:rPr>
          <w:noProof/>
        </w:rPr>
        <w:t>[xP][yP],</w:t>
      </w:r>
      <w:r w:rsidRPr="007D25B0">
        <w:rPr>
          <w:noProof/>
          <w:lang w:eastAsia="ko-KR"/>
        </w:rPr>
        <w:t> mvLX</w:t>
      </w:r>
      <w:r w:rsidRPr="007D25B0">
        <w:rPr>
          <w:noProof/>
        </w:rPr>
        <w:t>[xP][yP] and predFlagLX[xP][yP], with X = 0,1,</w:t>
      </w:r>
      <w:r w:rsidRPr="007D25B0">
        <w:rPr>
          <w:noProof/>
          <w:lang w:eastAsia="ko-KR"/>
        </w:rPr>
        <w:t xml:space="preserve"> of the resampled picture are derived by invoking inter layer motion </w:t>
      </w:r>
      <w:r w:rsidR="003501D3" w:rsidRPr="007D25B0">
        <w:rPr>
          <w:noProof/>
          <w:lang w:eastAsia="ko-KR"/>
        </w:rPr>
        <w:t xml:space="preserve">parameters </w:t>
      </w:r>
      <w:r w:rsidRPr="007D25B0">
        <w:rPr>
          <w:noProof/>
          <w:lang w:eastAsia="ko-KR"/>
        </w:rPr>
        <w:t xml:space="preserve">derivation process </w:t>
      </w:r>
      <w:r w:rsidRPr="007D25B0">
        <w:rPr>
          <w:noProof/>
        </w:rPr>
        <w:t xml:space="preserve">specified in subclause </w:t>
      </w:r>
      <w:r w:rsidR="002D2385" w:rsidRPr="007D25B0">
        <w:fldChar w:fldCharType="begin"/>
      </w:r>
      <w:r w:rsidR="002D2385" w:rsidRPr="007D25B0">
        <w:instrText xml:space="preserve"> REF _Ref348599073 \r \h  \* MERGEFORMAT </w:instrText>
      </w:r>
      <w:r w:rsidR="002D2385" w:rsidRPr="007D25B0">
        <w:fldChar w:fldCharType="separate"/>
      </w:r>
      <w:r w:rsidR="00E907A9" w:rsidRPr="007D25B0">
        <w:rPr>
          <w:noProof/>
        </w:rPr>
        <w:t>H.8.1.4.2.1</w:t>
      </w:r>
      <w:r w:rsidR="002D2385" w:rsidRPr="007D25B0">
        <w:fldChar w:fldCharType="end"/>
      </w:r>
      <w:r w:rsidRPr="007D25B0">
        <w:rPr>
          <w:noProof/>
        </w:rPr>
        <w:t xml:space="preserve"> </w:t>
      </w:r>
      <w:r w:rsidRPr="007D25B0">
        <w:rPr>
          <w:noProof/>
          <w:lang w:eastAsia="ko-KR"/>
        </w:rPr>
        <w:t xml:space="preserve">with the luma location ( xP, yP ), </w:t>
      </w:r>
      <w:r w:rsidR="00293925" w:rsidRPr="007D25B0">
        <w:rPr>
          <w:lang w:val="en-CA"/>
        </w:rPr>
        <w:t>rlPic</w:t>
      </w:r>
      <w:r w:rsidR="00293925" w:rsidRPr="007D25B0">
        <w:rPr>
          <w:noProof/>
          <w:lang w:eastAsia="ko-KR"/>
        </w:rPr>
        <w:t xml:space="preserve"> , </w:t>
      </w:r>
      <w:r w:rsidRPr="007D25B0">
        <w:rPr>
          <w:noProof/>
          <w:lang w:eastAsia="ko-KR"/>
        </w:rPr>
        <w:t>predModeRL, refIdxLXRL, mvLXRL and predFlagLXRL, with X = 0,1, given as input.</w:t>
      </w:r>
    </w:p>
    <w:p w:rsidR="00EA1617" w:rsidRPr="007D25B0" w:rsidRDefault="00EA1617" w:rsidP="00EA1617">
      <w:pPr>
        <w:pStyle w:val="Annex6"/>
      </w:pPr>
      <w:bookmarkStart w:id="1426" w:name="_Ref348599073"/>
      <w:r w:rsidRPr="007D25B0">
        <w:rPr>
          <w:noProof/>
        </w:rPr>
        <w:t>Derivation process for inter layer motion</w:t>
      </w:r>
      <w:bookmarkEnd w:id="1426"/>
      <w:r w:rsidR="003501D3" w:rsidRPr="007D25B0">
        <w:rPr>
          <w:noProof/>
        </w:rPr>
        <w:t xml:space="preserve"> parameters</w:t>
      </w:r>
    </w:p>
    <w:p w:rsidR="00EA1617" w:rsidRPr="007D25B0" w:rsidRDefault="00EA1617" w:rsidP="00EA1617">
      <w:pPr>
        <w:rPr>
          <w:noProof/>
          <w:lang w:eastAsia="ko-KR"/>
        </w:rPr>
      </w:pPr>
      <w:r w:rsidRPr="007D25B0">
        <w:rPr>
          <w:noProof/>
          <w:lang w:eastAsia="ko-KR"/>
        </w:rPr>
        <w:t>Inputs to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a luma location ( xP, yP ) specifying the top-left sample of the current luma prediction block relative to the top-left luma sample of the </w:t>
      </w:r>
      <w:r w:rsidR="003501D3" w:rsidRPr="007D25B0">
        <w:rPr>
          <w:noProof/>
          <w:lang w:eastAsia="ko-KR"/>
        </w:rPr>
        <w:t xml:space="preserve">resampled </w:t>
      </w:r>
      <w:r w:rsidR="00EA1617" w:rsidRPr="007D25B0">
        <w:rPr>
          <w:noProof/>
          <w:lang w:eastAsia="ko-KR"/>
        </w:rPr>
        <w:t>picture,</w:t>
      </w:r>
    </w:p>
    <w:p w:rsidR="0095669D" w:rsidRPr="007D25B0" w:rsidRDefault="006F7718" w:rsidP="006F7718">
      <w:pPr>
        <w:ind w:left="434" w:hanging="434"/>
        <w:rPr>
          <w:noProof/>
        </w:rPr>
      </w:pPr>
      <w:r w:rsidRPr="007D25B0">
        <w:rPr>
          <w:noProof/>
        </w:rPr>
        <w:t>–</w:t>
      </w:r>
      <w:r w:rsidRPr="007D25B0">
        <w:rPr>
          <w:noProof/>
          <w:lang w:eastAsia="ko-KR"/>
        </w:rPr>
        <w:tab/>
      </w:r>
      <w:proofErr w:type="gramStart"/>
      <w:r w:rsidR="0095669D" w:rsidRPr="007D25B0">
        <w:rPr>
          <w:lang w:val="en-CA"/>
        </w:rPr>
        <w:t>the</w:t>
      </w:r>
      <w:proofErr w:type="gramEnd"/>
      <w:r w:rsidR="0095669D" w:rsidRPr="007D25B0">
        <w:rPr>
          <w:lang w:val="en-CA"/>
        </w:rPr>
        <w:t xml:space="preserve"> decoded reference layer picture rlPic</w:t>
      </w:r>
    </w:p>
    <w:p w:rsidR="00EA1617" w:rsidRPr="007D25B0" w:rsidRDefault="006F7718" w:rsidP="006F7718">
      <w:pPr>
        <w:ind w:left="434" w:hanging="434"/>
        <w:rPr>
          <w:noProof/>
        </w:rPr>
      </w:pPr>
      <w:r w:rsidRPr="007D25B0">
        <w:rPr>
          <w:noProof/>
        </w:rPr>
        <w:t>–</w:t>
      </w:r>
      <w:r w:rsidRPr="007D25B0">
        <w:rPr>
          <w:noProof/>
          <w:lang w:eastAsia="ko-KR"/>
        </w:rPr>
        <w:tab/>
      </w:r>
      <w:r w:rsidR="00EA1617" w:rsidRPr="007D25B0">
        <w:rPr>
          <w:noProof/>
        </w:rPr>
        <w:t>the reference layer prediction mode</w:t>
      </w:r>
      <w:r w:rsidR="000D0BF2" w:rsidRPr="007D25B0">
        <w:rPr>
          <w:noProof/>
        </w:rPr>
        <w:t xml:space="preserve"> </w:t>
      </w:r>
      <w:r w:rsidR="00EA1617" w:rsidRPr="007D25B0">
        <w:rPr>
          <w:noProof/>
        </w:rPr>
        <w:t>array predModeRL,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reference index </w:t>
      </w:r>
      <w:r w:rsidR="00EA1617" w:rsidRPr="007D25B0">
        <w:rPr>
          <w:noProof/>
          <w:lang w:eastAsia="ko-KR"/>
        </w:rPr>
        <w:t>arrays refIdxL0RL and refIdxL1RL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motion vector </w:t>
      </w:r>
      <w:r w:rsidR="00EA1617" w:rsidRPr="007D25B0">
        <w:rPr>
          <w:noProof/>
          <w:lang w:eastAsia="ko-KR"/>
        </w:rPr>
        <w:t>arrays mvL0RL and mvL1RL</w:t>
      </w:r>
    </w:p>
    <w:p w:rsidR="00EA1617" w:rsidRPr="007D25B0" w:rsidRDefault="003501D3"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w:t>
      </w:r>
      <w:r w:rsidR="00EA1617" w:rsidRPr="007D25B0">
        <w:rPr>
          <w:noProof/>
          <w:lang w:eastAsia="ko-KR"/>
        </w:rPr>
        <w:t>prediction list utilization flag arrays predFlagL0RL and predFlagL1RL.</w:t>
      </w:r>
    </w:p>
    <w:p w:rsidR="00EA1617" w:rsidRPr="007D25B0" w:rsidRDefault="00EA1617" w:rsidP="00EA1617">
      <w:pPr>
        <w:rPr>
          <w:noProof/>
          <w:lang w:eastAsia="ko-KR"/>
        </w:rPr>
      </w:pPr>
      <w:r w:rsidRPr="007D25B0">
        <w:rPr>
          <w:noProof/>
          <w:lang w:eastAsia="ko-KR"/>
        </w:rPr>
        <w:t>Outputs of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a derived prediction mode predMode,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two derived motion vectors mvL0 and mvL1</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derived reference indices refIdxL0 and refIdxL1 </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two </w:t>
      </w:r>
      <w:r w:rsidR="00EA1617" w:rsidRPr="007D25B0">
        <w:rPr>
          <w:noProof/>
          <w:lang w:eastAsia="ko-KR"/>
        </w:rPr>
        <w:t>derived</w:t>
      </w:r>
      <w:r w:rsidR="00EA1617" w:rsidRPr="007D25B0">
        <w:rPr>
          <w:noProof/>
        </w:rPr>
        <w:t xml:space="preserve"> prediction list </w:t>
      </w:r>
      <w:r w:rsidR="00EA1617" w:rsidRPr="007D25B0">
        <w:rPr>
          <w:noProof/>
          <w:lang w:eastAsia="ko-KR"/>
        </w:rPr>
        <w:t xml:space="preserve">utilization </w:t>
      </w:r>
      <w:r w:rsidR="00EA1617" w:rsidRPr="007D25B0">
        <w:rPr>
          <w:noProof/>
        </w:rPr>
        <w:t xml:space="preserve">flags </w:t>
      </w:r>
      <w:r w:rsidR="00EA1617" w:rsidRPr="007D25B0">
        <w:rPr>
          <w:noProof/>
          <w:lang w:eastAsia="ko-KR"/>
        </w:rPr>
        <w:t>predFlagL0 and predFlagL1.</w:t>
      </w:r>
    </w:p>
    <w:p w:rsidR="00EA1617" w:rsidRPr="007D25B0" w:rsidRDefault="00EA1617" w:rsidP="00EA1617">
      <w:pPr>
        <w:rPr>
          <w:rFonts w:eastAsia="MS Mincho"/>
          <w:noProof/>
          <w:lang w:eastAsia="ja-JP"/>
        </w:rPr>
      </w:pPr>
      <w:r w:rsidRPr="007D25B0">
        <w:rPr>
          <w:rFonts w:eastAsia="MS Mincho"/>
          <w:noProof/>
          <w:lang w:eastAsia="ja-JP"/>
        </w:rPr>
        <w:t>T</w:t>
      </w:r>
      <w:r w:rsidRPr="007D25B0">
        <w:rPr>
          <w:noProof/>
          <w:lang w:eastAsia="ko-KR"/>
        </w:rPr>
        <w:t>he variables predMode, mvLX, refIdxLX, refPicOrderCntLX, and predFlagLX are derived as follows.</w:t>
      </w:r>
    </w:p>
    <w:p w:rsidR="00EA1617" w:rsidRPr="007D25B0" w:rsidRDefault="00EA1617" w:rsidP="002026D5">
      <w:pPr>
        <w:numPr>
          <w:ilvl w:val="0"/>
          <w:numId w:val="41"/>
        </w:numPr>
        <w:tabs>
          <w:tab w:val="clear" w:pos="794"/>
          <w:tab w:val="left" w:pos="810"/>
        </w:tabs>
        <w:rPr>
          <w:noProof/>
          <w:lang w:eastAsia="ko-KR"/>
        </w:rPr>
      </w:pPr>
      <w:r w:rsidRPr="007D25B0">
        <w:rPr>
          <w:noProof/>
          <w:lang w:eastAsia="ko-KR"/>
        </w:rPr>
        <w:t xml:space="preserve">The center location (xPCtr, yPCtr) of the luma prediction block is derived as follows </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xPCtr = xP + 8</w:t>
      </w:r>
      <w:bookmarkStart w:id="1427" w:name="OLE_LINK6"/>
      <w:bookmarkStart w:id="1428" w:name="OLE_LINK7"/>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44</w:t>
      </w:r>
      <w:r w:rsidR="0074750D" w:rsidRPr="007D25B0">
        <w:rPr>
          <w:noProof/>
          <w:sz w:val="20"/>
          <w:szCs w:val="20"/>
        </w:rPr>
        <w:fldChar w:fldCharType="end"/>
      </w:r>
      <w:r w:rsidRPr="007D25B0">
        <w:rPr>
          <w:noProof/>
          <w:sz w:val="20"/>
          <w:szCs w:val="20"/>
          <w:lang w:eastAsia="ko-KR"/>
        </w:rPr>
        <w:t>)</w:t>
      </w:r>
      <w:bookmarkEnd w:id="1427"/>
      <w:bookmarkEnd w:id="1428"/>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lastRenderedPageBreak/>
        <w:t>yPCtr = yP + 8</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45</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t xml:space="preserve">The derivation process for reference layer luma sample location specified in subclause </w:t>
      </w:r>
      <w:r w:rsidR="002D2385" w:rsidRPr="007D25B0">
        <w:fldChar w:fldCharType="begin"/>
      </w:r>
      <w:r w:rsidR="002D2385" w:rsidRPr="007D25B0">
        <w:instrText xml:space="preserve"> REF _Ref364437398 \r \h  \* MERGEFORMAT </w:instrText>
      </w:r>
      <w:r w:rsidR="002D2385" w:rsidRPr="007D25B0">
        <w:fldChar w:fldCharType="separate"/>
      </w:r>
      <w:r w:rsidR="004C44E5" w:rsidRPr="007D25B0">
        <w:t>H.6.1</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luma location </w:t>
      </w:r>
      <w:proofErr w:type="gramStart"/>
      <w:r w:rsidRPr="007D25B0">
        <w:t>(</w:t>
      </w:r>
      <w:r w:rsidRPr="007D25B0">
        <w:rPr>
          <w:noProof/>
          <w:lang w:eastAsia="ko-KR"/>
        </w:rPr>
        <w:t> xPCtr</w:t>
      </w:r>
      <w:proofErr w:type="gramEnd"/>
      <w:r w:rsidRPr="007D25B0">
        <w:rPr>
          <w:noProof/>
          <w:lang w:eastAsia="ko-KR"/>
        </w:rPr>
        <w:t>, yPCtr </w:t>
      </w:r>
      <w:r w:rsidRPr="007D25B0">
        <w:t>) given as the inputs and ( </w:t>
      </w:r>
      <w:r w:rsidRPr="007D25B0">
        <w:rPr>
          <w:noProof/>
          <w:lang w:eastAsia="ko-KR"/>
        </w:rPr>
        <w:t>xRef</w:t>
      </w:r>
      <w:r w:rsidRPr="007D25B0">
        <w:t>, </w:t>
      </w:r>
      <w:r w:rsidRPr="007D25B0">
        <w:rPr>
          <w:noProof/>
          <w:lang w:eastAsia="ko-KR"/>
        </w:rPr>
        <w:t>yRef </w:t>
      </w:r>
      <w:r w:rsidRPr="007D25B0">
        <w:t>) as output.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The collocated position (xRL, yRL) is derived as follows</w:t>
      </w:r>
      <w:r w:rsidR="00AF61E9" w:rsidRPr="007D25B0">
        <w:rPr>
          <w:noProof/>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xRL = ( </w:t>
      </w:r>
      <w:r w:rsidR="00CE0F62" w:rsidRPr="007D25B0">
        <w:rPr>
          <w:noProof/>
          <w:sz w:val="20"/>
          <w:szCs w:val="20"/>
          <w:lang w:eastAsia="ko-KR"/>
        </w:rPr>
        <w:t>( </w:t>
      </w:r>
      <w:r w:rsidRPr="007D25B0">
        <w:rPr>
          <w:noProof/>
          <w:sz w:val="20"/>
          <w:szCs w:val="20"/>
          <w:lang w:eastAsia="ko-KR"/>
        </w:rPr>
        <w:t>xRef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yRL = ( </w:t>
      </w:r>
      <w:r w:rsidR="00CE0F62" w:rsidRPr="007D25B0">
        <w:rPr>
          <w:noProof/>
          <w:sz w:val="20"/>
          <w:szCs w:val="20"/>
          <w:lang w:eastAsia="ko-KR"/>
        </w:rPr>
        <w:t>( </w:t>
      </w:r>
      <w:r w:rsidRPr="007D25B0">
        <w:rPr>
          <w:noProof/>
          <w:sz w:val="20"/>
          <w:szCs w:val="20"/>
          <w:lang w:eastAsia="ko-KR"/>
        </w:rPr>
        <w:t>yRef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47</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 xml:space="preserve">The </w:t>
      </w:r>
      <w:r w:rsidR="006D79E7" w:rsidRPr="007D25B0">
        <w:rPr>
          <w:noProof/>
          <w:lang w:eastAsia="ko-KR"/>
        </w:rPr>
        <w:t xml:space="preserve">prediction mode </w:t>
      </w:r>
      <w:r w:rsidR="003C0EB3" w:rsidRPr="007D25B0">
        <w:rPr>
          <w:noProof/>
          <w:lang w:eastAsia="ko-KR"/>
        </w:rPr>
        <w:t>predMode[ xP ][ yP ]</w:t>
      </w:r>
      <w:r w:rsidRPr="007D25B0">
        <w:rPr>
          <w:noProof/>
          <w:lang w:eastAsia="ko-KR"/>
        </w:rPr>
        <w:t xml:space="preserve"> is derived as follows</w:t>
      </w:r>
      <w:r w:rsidR="003C0EB3" w:rsidRPr="007D25B0">
        <w:rPr>
          <w:noProof/>
          <w:lang w:eastAsia="ko-KR"/>
        </w:rPr>
        <w:t>:</w:t>
      </w:r>
      <w:r w:rsidRPr="007D25B0">
        <w:rPr>
          <w:noProof/>
          <w:lang w:eastAsia="ko-KR"/>
        </w:rPr>
        <w:t xml:space="preserve"> </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If ( xRL &lt; 0 ) or ( xRL &gt;= RefLayerPicWidthInSamplesL ) or ( yRL &lt; 0 ) or ( yRL &gt;= RefLayerPicHeightInSamplesL ), predMode[ xP ][ yP ] is set to MODE_INTRA.</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250EA6" w:rsidRPr="007D25B0">
        <w:rPr>
          <w:noProof/>
          <w:lang w:eastAsia="ko-KR"/>
        </w:rPr>
        <w:t>the following applies:</w:t>
      </w:r>
    </w:p>
    <w:p w:rsidR="00EA1617" w:rsidRPr="007D25B0"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7D25B0">
        <w:rPr>
          <w:noProof/>
          <w:sz w:val="20"/>
          <w:szCs w:val="20"/>
          <w:lang w:eastAsia="ko-KR"/>
        </w:rPr>
        <w:t>predMode[ xP ][ yP ] = predModeRL[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48</w:t>
      </w:r>
      <w:r w:rsidR="0074750D" w:rsidRPr="007D25B0">
        <w:rPr>
          <w:noProof/>
          <w:sz w:val="20"/>
          <w:szCs w:val="20"/>
        </w:rPr>
        <w:fldChar w:fldCharType="end"/>
      </w:r>
      <w:r w:rsidRPr="007D25B0">
        <w:rPr>
          <w:noProof/>
          <w:sz w:val="20"/>
          <w:szCs w:val="20"/>
          <w:lang w:eastAsia="ko-KR"/>
        </w:rPr>
        <w:t>)</w:t>
      </w:r>
    </w:p>
    <w:p w:rsidR="003C0EB3" w:rsidRPr="007D25B0" w:rsidRDefault="003C0EB3" w:rsidP="002026D5">
      <w:pPr>
        <w:numPr>
          <w:ilvl w:val="0"/>
          <w:numId w:val="41"/>
        </w:numPr>
        <w:tabs>
          <w:tab w:val="clear" w:pos="1191"/>
          <w:tab w:val="left" w:pos="9090"/>
        </w:tabs>
        <w:ind w:right="500"/>
        <w:rPr>
          <w:noProof/>
          <w:lang w:eastAsia="ko-KR"/>
        </w:rPr>
      </w:pPr>
      <w:r w:rsidRPr="007D25B0">
        <w:rPr>
          <w:noProof/>
          <w:lang w:eastAsia="ko-KR"/>
        </w:rPr>
        <w:t xml:space="preserve">The </w:t>
      </w:r>
      <w:r w:rsidR="0027016C" w:rsidRPr="007D25B0">
        <w:rPr>
          <w:noProof/>
          <w:lang w:eastAsia="ko-KR"/>
        </w:rPr>
        <w:t>variable</w:t>
      </w:r>
      <w:r w:rsidR="00885B27" w:rsidRPr="007D25B0">
        <w:rPr>
          <w:noProof/>
          <w:lang w:eastAsia="ko-KR"/>
        </w:rPr>
        <w:t>s</w:t>
      </w:r>
      <w:r w:rsidR="0027016C" w:rsidRPr="007D25B0">
        <w:rPr>
          <w:noProof/>
          <w:lang w:eastAsia="ko-KR"/>
        </w:rPr>
        <w:t xml:space="preserve"> mvL0[ xP ][ yP ], mvL1[ xP ][ yP ], refIdxL0[ xP ][ yP ], refIdxL1[ xP ][ yP ], predFlagL0[ xP ][ yP ] and predFlagL1[ xP ][ yP ]</w:t>
      </w:r>
      <w:r w:rsidRPr="007D25B0">
        <w:rPr>
          <w:noProof/>
          <w:lang w:eastAsia="ko-KR"/>
        </w:rPr>
        <w:t xml:space="preserve"> </w:t>
      </w:r>
      <w:r w:rsidR="00716758" w:rsidRPr="007D25B0">
        <w:rPr>
          <w:noProof/>
          <w:lang w:eastAsia="ko-KR"/>
        </w:rPr>
        <w:t>are</w:t>
      </w:r>
      <w:r w:rsidRPr="007D25B0">
        <w:rPr>
          <w:noProof/>
          <w:lang w:eastAsia="ko-KR"/>
        </w:rPr>
        <w:t xml:space="preserve"> derived as follows:</w:t>
      </w:r>
    </w:p>
    <w:p w:rsidR="006E0648"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If predMode[ xP ][ yP ] is equal to MODE_INTER, </w:t>
      </w:r>
      <w:r w:rsidR="006E0648" w:rsidRPr="007D25B0">
        <w:rPr>
          <w:noProof/>
          <w:lang w:eastAsia="ko-KR"/>
        </w:rPr>
        <w:t>the following applies</w:t>
      </w:r>
    </w:p>
    <w:p w:rsidR="006E0648" w:rsidRPr="007D25B0" w:rsidRDefault="00C45CBE"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The variable colPb specifies the luma prediction block covering the location given by ( xRL, yRL ) inside the reference </w:t>
      </w:r>
      <w:r w:rsidR="009C208B" w:rsidRPr="007D25B0">
        <w:rPr>
          <w:noProof/>
          <w:lang w:eastAsia="ko-KR"/>
        </w:rPr>
        <w:t xml:space="preserve">layer </w:t>
      </w:r>
      <w:r w:rsidRPr="007D25B0">
        <w:rPr>
          <w:noProof/>
          <w:lang w:eastAsia="ko-KR"/>
        </w:rPr>
        <w:t xml:space="preserve">picture specified by rlPic. </w:t>
      </w:r>
      <w:r w:rsidR="006E0648" w:rsidRPr="007D25B0">
        <w:rPr>
          <w:noProof/>
          <w:lang w:eastAsia="ko-KR"/>
        </w:rPr>
        <w:t>The 16</w:t>
      </w:r>
      <w:r w:rsidR="0083360A" w:rsidRPr="007D25B0">
        <w:rPr>
          <w:noProof/>
          <w:lang w:eastAsia="ko-KR"/>
        </w:rPr>
        <w:t> </w:t>
      </w:r>
      <w:r w:rsidR="006E0648" w:rsidRPr="007D25B0">
        <w:rPr>
          <w:noProof/>
          <w:lang w:eastAsia="ko-KR"/>
        </w:rPr>
        <w:t>x</w:t>
      </w:r>
      <w:r w:rsidR="0083360A" w:rsidRPr="007D25B0">
        <w:rPr>
          <w:noProof/>
          <w:lang w:eastAsia="ko-KR"/>
        </w:rPr>
        <w:t> </w:t>
      </w:r>
      <w:r w:rsidR="006E0648" w:rsidRPr="007D25B0">
        <w:rPr>
          <w:noProof/>
          <w:lang w:eastAsia="ko-KR"/>
        </w:rPr>
        <w:t xml:space="preserve">16 coding block with </w:t>
      </w:r>
      <w:r w:rsidR="009C208B" w:rsidRPr="007D25B0">
        <w:rPr>
          <w:noProof/>
          <w:lang w:eastAsia="ko-KR"/>
        </w:rPr>
        <w:t>top-left</w:t>
      </w:r>
      <w:r w:rsidR="006E0648" w:rsidRPr="007D25B0">
        <w:rPr>
          <w:noProof/>
          <w:lang w:eastAsia="ko-KR"/>
        </w:rPr>
        <w:t xml:space="preserve"> luma location ( xP, yP ) relative to the top-left luma sample of the </w:t>
      </w:r>
      <w:r w:rsidR="00CD61E0" w:rsidRPr="007D25B0">
        <w:rPr>
          <w:noProof/>
          <w:lang w:eastAsia="ko-KR"/>
        </w:rPr>
        <w:t>resampled</w:t>
      </w:r>
      <w:r w:rsidR="006E0648" w:rsidRPr="007D25B0">
        <w:rPr>
          <w:noProof/>
          <w:lang w:eastAsia="ko-KR"/>
        </w:rPr>
        <w:t xml:space="preserve"> picture</w:t>
      </w:r>
      <w:r w:rsidR="00CD61E0" w:rsidRPr="007D25B0">
        <w:rPr>
          <w:noProof/>
          <w:lang w:eastAsia="ko-KR"/>
        </w:rPr>
        <w:t xml:space="preserve"> </w:t>
      </w:r>
      <w:r w:rsidR="006E0648" w:rsidRPr="007D25B0">
        <w:rPr>
          <w:noProof/>
          <w:lang w:eastAsia="ko-KR"/>
        </w:rPr>
        <w:t>is set associated with the slice contain</w:t>
      </w:r>
      <w:r w:rsidRPr="007D25B0">
        <w:rPr>
          <w:noProof/>
          <w:lang w:eastAsia="ko-KR"/>
        </w:rPr>
        <w:t>ing</w:t>
      </w:r>
      <w:r w:rsidR="006E0648" w:rsidRPr="007D25B0">
        <w:rPr>
          <w:noProof/>
          <w:lang w:eastAsia="ko-KR"/>
        </w:rPr>
        <w:t xml:space="preserve"> the prediction block</w:t>
      </w:r>
      <w:r w:rsidR="00DF298D" w:rsidRPr="007D25B0">
        <w:rPr>
          <w:noProof/>
          <w:lang w:eastAsia="ko-KR"/>
        </w:rPr>
        <w:t xml:space="preserve"> colPb</w:t>
      </w:r>
      <w:r w:rsidR="009C511D" w:rsidRPr="007D25B0">
        <w:rPr>
          <w:noProof/>
          <w:lang w:eastAsia="ko-KR"/>
        </w:rPr>
        <w:t xml:space="preserve"> inside the reference </w:t>
      </w:r>
      <w:r w:rsidR="009C208B" w:rsidRPr="007D25B0">
        <w:rPr>
          <w:noProof/>
          <w:lang w:eastAsia="ko-KR"/>
        </w:rPr>
        <w:t xml:space="preserve">layer </w:t>
      </w:r>
      <w:r w:rsidR="009C511D" w:rsidRPr="007D25B0">
        <w:rPr>
          <w:noProof/>
          <w:lang w:eastAsia="ko-KR"/>
        </w:rPr>
        <w:t>picture specified by rlPic</w:t>
      </w:r>
      <w:r w:rsidR="00DF298D" w:rsidRPr="007D25B0">
        <w:rPr>
          <w:noProof/>
          <w:lang w:eastAsia="ko-KR"/>
        </w:rPr>
        <w:t>.</w:t>
      </w:r>
      <w:r w:rsidR="006E0648" w:rsidRPr="007D25B0">
        <w:rPr>
          <w:noProof/>
          <w:lang w:eastAsia="ko-KR"/>
        </w:rPr>
        <w:t xml:space="preserve"> </w:t>
      </w:r>
    </w:p>
    <w:p w:rsidR="00EA1617" w:rsidRPr="007D25B0" w:rsidRDefault="006E0648"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For </w:t>
      </w:r>
      <w:r w:rsidR="00EA1617" w:rsidRPr="007D25B0">
        <w:rPr>
          <w:noProof/>
          <w:lang w:eastAsia="ko-KR"/>
        </w:rPr>
        <w:t>each X = 0, 1, the following applies</w:t>
      </w:r>
      <w:r w:rsidR="00BB15D1" w:rsidRPr="007D25B0">
        <w:rPr>
          <w:noProof/>
          <w:lang w:eastAsia="ko-KR"/>
        </w:rPr>
        <w:t>:</w:t>
      </w:r>
    </w:p>
    <w:p w:rsidR="005B4151" w:rsidRPr="007D25B0" w:rsidRDefault="00EB7CBD"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w:t>
      </w:r>
      <w:r w:rsidR="003D2D36" w:rsidRPr="007D25B0">
        <w:rPr>
          <w:noProof/>
          <w:lang w:eastAsia="ko-KR"/>
        </w:rPr>
        <w:t>s</w:t>
      </w:r>
      <w:r w:rsidRPr="007D25B0">
        <w:rPr>
          <w:noProof/>
          <w:lang w:eastAsia="ko-KR"/>
        </w:rPr>
        <w:t xml:space="preserve"> refIdxLX[ xP ][ yP ] and predFlagLX[ xP ][ yP ] are </w:t>
      </w:r>
      <w:r w:rsidR="005B4151" w:rsidRPr="007D25B0">
        <w:rPr>
          <w:noProof/>
          <w:lang w:eastAsia="ko-KR"/>
        </w:rPr>
        <w:t>derived as follows:</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refIdxLX[ xP ][ yP ] = refIdxLXRL[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49</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predFlagLX[ xP ][ yP ] = predFlagLXRL[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50</w:t>
      </w:r>
      <w:r w:rsidR="0074750D" w:rsidRPr="007D25B0">
        <w:rPr>
          <w:noProof/>
          <w:sz w:val="20"/>
          <w:szCs w:val="20"/>
        </w:rPr>
        <w:fldChar w:fldCharType="end"/>
      </w:r>
      <w:r w:rsidRPr="007D25B0">
        <w:rPr>
          <w:noProof/>
          <w:sz w:val="20"/>
          <w:szCs w:val="20"/>
          <w:lang w:eastAsia="ko-KR"/>
        </w:rPr>
        <w:t>)</w:t>
      </w:r>
    </w:p>
    <w:p w:rsidR="003D2D36" w:rsidRPr="007D25B0" w:rsidRDefault="003D2D36" w:rsidP="002026D5">
      <w:pPr>
        <w:numPr>
          <w:ilvl w:val="4"/>
          <w:numId w:val="15"/>
        </w:numPr>
        <w:tabs>
          <w:tab w:val="clear" w:pos="794"/>
          <w:tab w:val="clear" w:pos="1191"/>
          <w:tab w:val="clear" w:pos="1588"/>
          <w:tab w:val="clear" w:pos="2000"/>
          <w:tab w:val="left" w:pos="1620"/>
          <w:tab w:val="left" w:pos="1985"/>
        </w:tabs>
        <w:rPr>
          <w:noProof/>
          <w:lang w:eastAsia="ko-KR"/>
        </w:rPr>
      </w:pPr>
      <w:bookmarkStart w:id="1429" w:name="OLE_LINK469"/>
      <w:bookmarkStart w:id="1430" w:name="OLE_LINK470"/>
      <w:bookmarkStart w:id="1431" w:name="OLE_LINK461"/>
      <w:bookmarkStart w:id="1432" w:name="OLE_LINK462"/>
      <w:bookmarkStart w:id="1433" w:name="OLE_LINK82"/>
      <w:bookmarkStart w:id="1434" w:name="OLE_LINK439"/>
      <w:bookmarkStart w:id="1435" w:name="OLE_LINK440"/>
      <w:r w:rsidRPr="007D25B0">
        <w:rPr>
          <w:noProof/>
          <w:lang w:eastAsia="ko-KR"/>
        </w:rPr>
        <w:t>The variable mvLX[ xP ][ yP ][ 0 ]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ScaledRefLayerPicWidthInSamplesL is not equal to RefLayerPicWidthInSamplesL, mvLX[ xP ][ yP ][ 0 ] is derived as follows:</w:t>
      </w:r>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w:t>
      </w:r>
      <w:bookmarkEnd w:id="1429"/>
      <w:bookmarkEnd w:id="1430"/>
      <w:r w:rsidRPr="007D25B0">
        <w:rPr>
          <w:noProof/>
          <w:sz w:val="20"/>
          <w:szCs w:val="20"/>
          <w:lang w:eastAsia="ko-KR"/>
        </w:rPr>
        <w:t>MV</w:t>
      </w:r>
      <w:r w:rsidRPr="007D25B0">
        <w:rPr>
          <w:rFonts w:hint="eastAsia"/>
          <w:noProof/>
          <w:sz w:val="20"/>
          <w:szCs w:val="20"/>
        </w:rPr>
        <w:t>X</w:t>
      </w:r>
      <w:r w:rsidRPr="007D25B0">
        <w:rPr>
          <w:noProof/>
          <w:sz w:val="20"/>
          <w:szCs w:val="20"/>
          <w:lang w:eastAsia="ko-KR"/>
        </w:rPr>
        <w:t xml:space="preserve"> </w:t>
      </w:r>
      <w:bookmarkEnd w:id="1431"/>
      <w:bookmarkEnd w:id="1432"/>
      <w:bookmarkEnd w:id="1433"/>
      <w:r w:rsidRPr="007D25B0">
        <w:rPr>
          <w:noProof/>
          <w:sz w:val="20"/>
          <w:szCs w:val="20"/>
          <w:lang w:eastAsia="ko-KR"/>
        </w:rPr>
        <w:t xml:space="preserve">= </w:t>
      </w:r>
      <w:bookmarkStart w:id="1436" w:name="OLE_LINK463"/>
      <w:bookmarkStart w:id="1437" w:name="OLE_LINK464"/>
      <w:bookmarkStart w:id="1438" w:name="OLE_LINK465"/>
      <w:bookmarkStart w:id="1439" w:name="OLE_LINK466"/>
      <w:bookmarkStart w:id="1440" w:name="OLE_LINK74"/>
      <w:bookmarkStart w:id="1441" w:name="OLE_LINK75"/>
      <w:r w:rsidRPr="007D25B0">
        <w:rPr>
          <w:noProof/>
          <w:sz w:val="20"/>
          <w:szCs w:val="20"/>
          <w:lang w:eastAsia="ko-KR"/>
        </w:rPr>
        <w:t>Clip3(</w:t>
      </w:r>
      <w:bookmarkEnd w:id="1436"/>
      <w:bookmarkEnd w:id="1437"/>
      <w:r w:rsidRPr="007D25B0">
        <w:rPr>
          <w:noProof/>
          <w:sz w:val="20"/>
          <w:szCs w:val="20"/>
          <w:lang w:eastAsia="ko-KR"/>
        </w:rPr>
        <w:t> −4096, 4095,</w:t>
      </w:r>
      <w:bookmarkEnd w:id="1438"/>
      <w:bookmarkEnd w:id="1439"/>
      <w:r w:rsidRPr="007D25B0">
        <w:rPr>
          <w:noProof/>
          <w:sz w:val="20"/>
          <w:szCs w:val="20"/>
          <w:lang w:eastAsia="ko-KR"/>
        </w:rPr>
        <w:t> ( ( ScaledRefLayerPicWidthInSamplesL</w:t>
      </w:r>
      <w:r w:rsidRPr="007D25B0">
        <w:rPr>
          <w:noProof/>
          <w:sz w:val="20"/>
          <w:szCs w:val="20"/>
        </w:rPr>
        <w:t xml:space="preserve"> </w:t>
      </w:r>
      <w:r w:rsidRPr="007D25B0">
        <w:rPr>
          <w:noProof/>
          <w:sz w:val="20"/>
          <w:szCs w:val="20"/>
          <w:lang w:eastAsia="ko-KR"/>
        </w:rPr>
        <w:t>&lt;&lt; 8 ) </w:t>
      </w:r>
      <w:bookmarkStart w:id="1442" w:name="OLE_LINK447"/>
      <w:bookmarkStart w:id="1443" w:name="OLE_LINK448"/>
      <w:r w:rsidRPr="007D25B0">
        <w:rPr>
          <w:noProof/>
          <w:sz w:val="20"/>
          <w:szCs w:val="20"/>
          <w:lang w:eastAsia="ko-KR"/>
        </w:rPr>
        <w:t>+ (</w:t>
      </w:r>
      <w:bookmarkStart w:id="1444" w:name="OLE_LINK72"/>
      <w:bookmarkStart w:id="1445" w:name="OLE_LINK73"/>
      <w:r w:rsidRPr="007D25B0">
        <w:rPr>
          <w:noProof/>
          <w:sz w:val="20"/>
          <w:szCs w:val="20"/>
          <w:lang w:eastAsia="ko-KR"/>
        </w:rPr>
        <w:t> </w:t>
      </w:r>
      <w:bookmarkEnd w:id="1444"/>
      <w:bookmarkEnd w:id="1445"/>
      <w:r w:rsidRPr="007D25B0">
        <w:rPr>
          <w:noProof/>
          <w:sz w:val="20"/>
          <w:szCs w:val="20"/>
          <w:lang w:eastAsia="ko-KR"/>
        </w:rPr>
        <w:t>RefLayerPicWidthInSamplesL &gt;&gt; 1 )</w:t>
      </w:r>
      <w:bookmarkEnd w:id="1442"/>
      <w:bookmarkEnd w:id="1443"/>
      <w:r w:rsidRPr="007D25B0">
        <w:rPr>
          <w:noProof/>
          <w:sz w:val="20"/>
          <w:szCs w:val="20"/>
          <w:lang w:eastAsia="ko-KR"/>
        </w:rPr>
        <w:t> ) / RefLayerPicWidthInSamplesL)</w:t>
      </w:r>
      <w:bookmarkEnd w:id="1440"/>
      <w:bookmarkEnd w:id="1441"/>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51</w:t>
      </w:r>
      <w:r w:rsidR="0074750D" w:rsidRPr="007D25B0">
        <w:rPr>
          <w:noProof/>
          <w:sz w:val="20"/>
          <w:szCs w:val="20"/>
        </w:rPr>
        <w:fldChar w:fldCharType="end"/>
      </w:r>
      <w:r w:rsidRPr="007D25B0">
        <w:rPr>
          <w:noProof/>
          <w:sz w:val="20"/>
          <w:szCs w:val="20"/>
          <w:lang w:eastAsia="ko-KR"/>
        </w:rPr>
        <w:t>)</w:t>
      </w:r>
      <w:bookmarkEnd w:id="1434"/>
      <w:bookmarkEnd w:id="1435"/>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][0] = Clip3( −32768, 32767, Sign(</w:t>
      </w:r>
      <w:bookmarkStart w:id="1446" w:name="OLE_LINK87"/>
      <w:bookmarkStart w:id="1447" w:name="OLE_LINK88"/>
      <w:r w:rsidRPr="007D25B0">
        <w:rPr>
          <w:noProof/>
          <w:sz w:val="20"/>
          <w:szCs w:val="20"/>
          <w:lang w:eastAsia="ko-KR"/>
        </w:rPr>
        <w:t>scaleFactorMV</w:t>
      </w:r>
      <w:r w:rsidRPr="007D25B0">
        <w:rPr>
          <w:noProof/>
          <w:sz w:val="20"/>
          <w:szCs w:val="20"/>
        </w:rPr>
        <w:t>X</w:t>
      </w:r>
      <w:r w:rsidRPr="007D25B0">
        <w:rPr>
          <w:noProof/>
          <w:sz w:val="20"/>
          <w:szCs w:val="20"/>
          <w:lang w:eastAsia="ko-KR"/>
        </w:rPr>
        <w:t xml:space="preserve"> * </w:t>
      </w:r>
      <w:r w:rsidRPr="007D25B0">
        <w:rPr>
          <w:rFonts w:hint="eastAsia"/>
          <w:noProof/>
          <w:sz w:val="20"/>
          <w:szCs w:val="20"/>
        </w:rPr>
        <w:br/>
      </w:r>
      <w:r w:rsidRPr="007D25B0">
        <w:rPr>
          <w:noProof/>
          <w:sz w:val="20"/>
          <w:szCs w:val="20"/>
          <w:lang w:eastAsia="ko-KR"/>
        </w:rPr>
        <w:t>mvLXRL[ xRL ][ yRL ][ 0 ]</w:t>
      </w:r>
      <w:bookmarkEnd w:id="1446"/>
      <w:bookmarkEnd w:id="1447"/>
      <w:r w:rsidRPr="007D25B0">
        <w:rPr>
          <w:noProof/>
          <w:sz w:val="20"/>
          <w:szCs w:val="20"/>
          <w:lang w:eastAsia="ko-KR"/>
        </w:rPr>
        <w:t> ) * </w:t>
      </w:r>
      <w:r w:rsidRPr="007D25B0">
        <w:rPr>
          <w:noProof/>
          <w:sz w:val="20"/>
          <w:szCs w:val="20"/>
          <w:lang w:eastAsia="ko-KR"/>
        </w:rPr>
        <w:tab/>
        <w:t>( ( Abs ( scaleFactorMV</w:t>
      </w:r>
      <w:r w:rsidRPr="007D25B0">
        <w:rPr>
          <w:noProof/>
          <w:sz w:val="20"/>
          <w:szCs w:val="20"/>
        </w:rPr>
        <w:t>X</w:t>
      </w:r>
      <w:r w:rsidRPr="007D25B0">
        <w:rPr>
          <w:noProof/>
          <w:sz w:val="20"/>
          <w:szCs w:val="20"/>
          <w:lang w:eastAsia="ko-KR"/>
        </w:rPr>
        <w:t> * mvLXRL[ xRL ][ yRL ][ 0 ] )</w:t>
      </w:r>
      <w:r w:rsidRPr="007D25B0">
        <w:rPr>
          <w:rFonts w:hint="eastAsia"/>
          <w:noProof/>
          <w:sz w:val="20"/>
          <w:szCs w:val="20"/>
        </w:rPr>
        <w:br/>
      </w:r>
      <w:r w:rsidRPr="007D25B0">
        <w:rPr>
          <w:noProof/>
          <w:sz w:val="20"/>
          <w:szCs w:val="20"/>
          <w:lang w:eastAsia="ko-KR"/>
        </w:rPr>
        <w:t xml:space="preserve"> + 127 ) &gt;&gt; 8 ) ) </w:t>
      </w:r>
      <w:r w:rsidRPr="007D25B0">
        <w:rPr>
          <w:rFonts w:hint="eastAsia"/>
          <w:noProof/>
          <w:sz w:val="20"/>
          <w:szCs w:val="20"/>
        </w:rPr>
        <w:tab/>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52</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][ 0 ] = mvLXRL[ xRL ][ yRL ][ 0 ]</w:t>
      </w:r>
      <w:r w:rsidRPr="007D25B0">
        <w:rPr>
          <w:rFonts w:hint="eastAsia"/>
          <w:noProof/>
          <w:sz w:val="20"/>
          <w:szCs w:val="20"/>
        </w:rPr>
        <w:t xml:space="preserve"> </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53</w:t>
      </w:r>
      <w:r w:rsidR="0074750D" w:rsidRPr="007D25B0">
        <w:rPr>
          <w:noProof/>
          <w:sz w:val="20"/>
          <w:szCs w:val="20"/>
        </w:rPr>
        <w:fldChar w:fldCharType="end"/>
      </w:r>
      <w:r w:rsidRPr="007D25B0">
        <w:rPr>
          <w:noProof/>
          <w:sz w:val="20"/>
          <w:szCs w:val="20"/>
          <w:lang w:eastAsia="ko-KR"/>
        </w:rPr>
        <w:t>)</w:t>
      </w:r>
    </w:p>
    <w:p w:rsidR="00885B27" w:rsidRPr="007D25B0" w:rsidRDefault="00885B27"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 mvLX[ xP ][ yP ][ 1 ]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ScaledRefLayerPicHeightInSamplesL is not equal to RefLayerPicHeightInSamplesL, mvLX[ xP ][ yP ][ 1 ] is derived as follows: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scaleFactorMV</w:t>
      </w:r>
      <w:r w:rsidRPr="007D25B0">
        <w:rPr>
          <w:rFonts w:hint="eastAsia"/>
          <w:noProof/>
          <w:sz w:val="20"/>
          <w:szCs w:val="20"/>
        </w:rPr>
        <w:t>Y</w:t>
      </w:r>
      <w:r w:rsidRPr="007D25B0">
        <w:rPr>
          <w:noProof/>
          <w:sz w:val="20"/>
          <w:szCs w:val="20"/>
          <w:lang w:eastAsia="ko-KR"/>
        </w:rPr>
        <w:t xml:space="preserve"> = Clip3( −4096, 4095, ( ( ScaledRefLayerPicHeightInSamplesL</w:t>
      </w:r>
      <w:r w:rsidRPr="007D25B0">
        <w:rPr>
          <w:noProof/>
          <w:sz w:val="20"/>
          <w:szCs w:val="20"/>
        </w:rPr>
        <w:t xml:space="preserve"> </w:t>
      </w:r>
      <w:r w:rsidRPr="007D25B0">
        <w:rPr>
          <w:noProof/>
          <w:sz w:val="20"/>
          <w:szCs w:val="20"/>
          <w:lang w:eastAsia="ko-KR"/>
        </w:rPr>
        <w:t>&lt;&lt; 8 ) + ( RefLayerPicHeightInSamplesL &gt;&gt; 1 ) ) / RefLayerPicHeightInSamplesL)</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54</w:t>
      </w:r>
      <w:r w:rsidR="0074750D" w:rsidRPr="007D25B0">
        <w:rPr>
          <w:noProof/>
          <w:sz w:val="20"/>
          <w:szCs w:val="20"/>
        </w:rPr>
        <w:fldChar w:fldCharType="end"/>
      </w:r>
      <w:r w:rsidRPr="007D25B0">
        <w:rPr>
          <w:noProof/>
          <w:sz w:val="20"/>
          <w:szCs w:val="20"/>
          <w:lang w:eastAsia="ko-KR"/>
        </w:rPr>
        <w:t>)</w:t>
      </w:r>
    </w:p>
    <w:p w:rsidR="00EA1617" w:rsidRPr="007D25B0"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w:t>
      </w:r>
      <w:r w:rsidRPr="007D25B0">
        <w:rPr>
          <w:rFonts w:hint="eastAsia"/>
          <w:noProof/>
          <w:sz w:val="20"/>
          <w:szCs w:val="20"/>
        </w:rPr>
        <w:t>1</w:t>
      </w:r>
      <w:r w:rsidRPr="007D25B0">
        <w:rPr>
          <w:noProof/>
          <w:sz w:val="20"/>
          <w:szCs w:val="20"/>
          <w:lang w:eastAsia="ko-KR"/>
        </w:rPr>
        <w:t> ] = Clip3( −32768, 32767, Sign(scaleFactorMV</w:t>
      </w:r>
      <w:r w:rsidRPr="007D25B0">
        <w:rPr>
          <w:rFonts w:hint="eastAsia"/>
          <w:noProof/>
          <w:sz w:val="20"/>
          <w:szCs w:val="20"/>
        </w:rPr>
        <w:t>Y</w:t>
      </w:r>
      <w:r w:rsidRPr="007D25B0">
        <w:rPr>
          <w:noProof/>
          <w:sz w:val="20"/>
          <w:szCs w:val="20"/>
          <w:lang w:eastAsia="ko-KR"/>
        </w:rPr>
        <w:t> * </w:t>
      </w:r>
      <w:r w:rsidRPr="007D25B0">
        <w:rPr>
          <w:noProof/>
          <w:sz w:val="20"/>
          <w:szCs w:val="20"/>
        </w:rPr>
        <w:br/>
      </w:r>
      <w:r w:rsidRPr="007D25B0">
        <w:rPr>
          <w:noProof/>
          <w:sz w:val="20"/>
          <w:szCs w:val="20"/>
          <w:lang w:eastAsia="ko-KR"/>
        </w:rPr>
        <w:t>mvLXRL[ xRL ][ yRL ][ </w:t>
      </w:r>
      <w:r w:rsidRPr="007D25B0">
        <w:rPr>
          <w:rFonts w:hint="eastAsia"/>
          <w:noProof/>
          <w:sz w:val="20"/>
          <w:szCs w:val="20"/>
        </w:rPr>
        <w:t>1</w:t>
      </w:r>
      <w:r w:rsidRPr="007D25B0">
        <w:rPr>
          <w:noProof/>
          <w:sz w:val="20"/>
          <w:szCs w:val="20"/>
          <w:lang w:eastAsia="ko-KR"/>
        </w:rPr>
        <w:t> ] ) * </w:t>
      </w:r>
      <w:r w:rsidRPr="007D25B0">
        <w:rPr>
          <w:noProof/>
          <w:sz w:val="20"/>
          <w:szCs w:val="20"/>
          <w:lang w:eastAsia="ko-KR"/>
        </w:rPr>
        <w:tab/>
        <w:t>( ( Abs  ( scaleFactorMV</w:t>
      </w:r>
      <w:r w:rsidRPr="007D25B0">
        <w:rPr>
          <w:rFonts w:hint="eastAsia"/>
          <w:noProof/>
          <w:sz w:val="20"/>
          <w:szCs w:val="20"/>
        </w:rPr>
        <w:t>Y</w:t>
      </w:r>
      <w:r w:rsidRPr="007D25B0">
        <w:rPr>
          <w:noProof/>
          <w:sz w:val="20"/>
          <w:szCs w:val="20"/>
          <w:lang w:eastAsia="ko-KR"/>
        </w:rPr>
        <w:t> * mvLXRL[ xRL ][ yRL ][ </w:t>
      </w:r>
      <w:r w:rsidRPr="007D25B0">
        <w:rPr>
          <w:rFonts w:hint="eastAsia"/>
          <w:noProof/>
          <w:sz w:val="20"/>
          <w:szCs w:val="20"/>
        </w:rPr>
        <w:t>1</w:t>
      </w:r>
      <w:r w:rsidRPr="007D25B0">
        <w:rPr>
          <w:noProof/>
          <w:sz w:val="20"/>
          <w:szCs w:val="20"/>
          <w:lang w:eastAsia="ko-KR"/>
        </w:rPr>
        <w:t> ] )</w:t>
      </w:r>
      <w:r w:rsidRPr="007D25B0">
        <w:rPr>
          <w:noProof/>
          <w:sz w:val="20"/>
          <w:szCs w:val="20"/>
        </w:rPr>
        <w:br/>
      </w:r>
      <w:r w:rsidRPr="007D25B0">
        <w:rPr>
          <w:noProof/>
          <w:sz w:val="20"/>
          <w:szCs w:val="20"/>
          <w:lang w:eastAsia="ko-KR"/>
        </w:rPr>
        <w:t> + 127 ) &gt;&gt; 8 ) )</w:t>
      </w:r>
      <w:r w:rsidRPr="007D25B0">
        <w:rPr>
          <w:noProof/>
          <w:sz w:val="20"/>
          <w:szCs w:val="20"/>
        </w:rPr>
        <w:tab/>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55</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][ 1 ] = mvLXRL[ xRL ][ yRL ][ 1 ]</w:t>
      </w:r>
      <w:r w:rsidRPr="007D25B0">
        <w:rPr>
          <w:noProof/>
          <w:sz w:val="20"/>
          <w:szCs w:val="20"/>
        </w:rPr>
        <w:t xml:space="preserve"> </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56</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BB15D1" w:rsidRPr="007D25B0">
        <w:rPr>
          <w:noProof/>
          <w:lang w:eastAsia="ko-KR"/>
        </w:rPr>
        <w:t xml:space="preserve"> (</w:t>
      </w:r>
      <w:r w:rsidRPr="007D25B0">
        <w:rPr>
          <w:noProof/>
          <w:lang w:eastAsia="ko-KR"/>
        </w:rPr>
        <w:t>predMode[ xP ][ yP ] is equal to MODE_INTRA</w:t>
      </w:r>
      <w:r w:rsidR="00BB15D1" w:rsidRPr="007D25B0">
        <w:rPr>
          <w:noProof/>
          <w:lang w:eastAsia="ko-KR"/>
        </w:rPr>
        <w:t>), the following applies:</w:t>
      </w:r>
    </w:p>
    <w:p w:rsidR="00EA1617" w:rsidRPr="007D25B0" w:rsidRDefault="00EA1617"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both components of mvL0[ xP ][ yP ] and mvL1[ xP ][ yP ] are set to 0, refIdxL0[ xP ][ yP ] and refIdxL1[ xP ][ yP ] are set to </w:t>
      </w:r>
      <w:r w:rsidRPr="007D25B0">
        <w:t>–</w:t>
      </w:r>
      <w:r w:rsidRPr="007D25B0">
        <w:rPr>
          <w:noProof/>
          <w:lang w:eastAsia="ko-KR"/>
        </w:rPr>
        <w:t>1, predFlagL0[ xP ][ yP ] and predFlagL1[ xP ][ yP ] are set to 0.</w:t>
      </w:r>
    </w:p>
    <w:p w:rsidR="00EA1617" w:rsidRPr="007D25B0" w:rsidRDefault="00EA1617" w:rsidP="00C107D5">
      <w:pPr>
        <w:pStyle w:val="3N"/>
      </w:pPr>
    </w:p>
    <w:p w:rsidR="00F50FE3" w:rsidRPr="007D25B0" w:rsidRDefault="00F50FE3" w:rsidP="002026D5">
      <w:pPr>
        <w:pStyle w:val="Annex3"/>
        <w:numPr>
          <w:ilvl w:val="2"/>
          <w:numId w:val="39"/>
        </w:numPr>
        <w:tabs>
          <w:tab w:val="clear" w:pos="1440"/>
        </w:tabs>
        <w:textAlignment w:val="auto"/>
        <w:rPr>
          <w:lang w:val="en-CA"/>
        </w:rPr>
      </w:pPr>
      <w:bookmarkStart w:id="1448" w:name="_Toc356148147"/>
      <w:bookmarkStart w:id="1449" w:name="_Toc348629464"/>
      <w:bookmarkStart w:id="1450" w:name="_Toc351367695"/>
      <w:bookmarkStart w:id="1451" w:name="_Toc366772028"/>
      <w:r w:rsidRPr="007D25B0">
        <w:rPr>
          <w:lang w:val="en-CA"/>
        </w:rPr>
        <w:t>NAL unit decoding process</w:t>
      </w:r>
      <w:bookmarkEnd w:id="1415"/>
      <w:bookmarkEnd w:id="1416"/>
      <w:bookmarkEnd w:id="1448"/>
      <w:bookmarkEnd w:id="1449"/>
      <w:bookmarkEnd w:id="1450"/>
      <w:bookmarkEnd w:id="1451"/>
    </w:p>
    <w:p w:rsidR="000D0D3F" w:rsidRPr="007D25B0" w:rsidRDefault="000D0D3F" w:rsidP="000D0D3F">
      <w:pPr>
        <w:rPr>
          <w:lang w:val="en-CA"/>
        </w:rPr>
      </w:pPr>
      <w:bookmarkStart w:id="1452" w:name="_Ref351062409"/>
      <w:bookmarkStart w:id="1453" w:name="_Toc357439321"/>
      <w:bookmarkStart w:id="1454" w:name="_Toc356824347"/>
      <w:bookmarkStart w:id="1455" w:name="_Toc356148148"/>
      <w:bookmarkStart w:id="1456" w:name="_Toc348629466"/>
      <w:bookmarkStart w:id="1457" w:name="_Toc351367696"/>
      <w:bookmarkEnd w:id="1404"/>
      <w:bookmarkEnd w:id="1406"/>
      <w:r w:rsidRPr="007D25B0">
        <w:rPr>
          <w:lang w:val="en-CA"/>
        </w:rPr>
        <w:t xml:space="preserve">The </w:t>
      </w:r>
      <w:proofErr w:type="gramStart"/>
      <w:r w:rsidRPr="007D25B0">
        <w:rPr>
          <w:lang w:val="en-CA"/>
        </w:rPr>
        <w:t xml:space="preserve">specification in subclause </w:t>
      </w:r>
      <w:r w:rsidR="004C44E5" w:rsidRPr="007D25B0">
        <w:rPr>
          <w:lang w:val="en-CA"/>
        </w:rPr>
        <w:t>8.2</w:t>
      </w:r>
      <w:r w:rsidRPr="007D25B0">
        <w:rPr>
          <w:lang w:val="en-CA"/>
        </w:rPr>
        <w:t xml:space="preserve"> apply</w:t>
      </w:r>
      <w:proofErr w:type="gramEnd"/>
      <w:r w:rsidRPr="007D25B0">
        <w:rPr>
          <w:lang w:val="en-CA"/>
        </w:rPr>
        <w:t>.</w:t>
      </w:r>
    </w:p>
    <w:p w:rsidR="00944988" w:rsidRPr="007D25B0" w:rsidRDefault="00F50FE3" w:rsidP="002026D5">
      <w:pPr>
        <w:pStyle w:val="Annex3"/>
        <w:numPr>
          <w:ilvl w:val="2"/>
          <w:numId w:val="39"/>
        </w:numPr>
        <w:tabs>
          <w:tab w:val="clear" w:pos="1440"/>
        </w:tabs>
        <w:textAlignment w:val="auto"/>
        <w:rPr>
          <w:lang w:val="en-CA"/>
        </w:rPr>
      </w:pPr>
      <w:bookmarkStart w:id="1458" w:name="_Toc366772029"/>
      <w:r w:rsidRPr="007D25B0">
        <w:rPr>
          <w:lang w:val="en-CA"/>
        </w:rPr>
        <w:t>S</w:t>
      </w:r>
      <w:r w:rsidR="00944988" w:rsidRPr="007D25B0">
        <w:rPr>
          <w:lang w:val="en-CA"/>
        </w:rPr>
        <w:t>lice decoding processes</w:t>
      </w:r>
      <w:bookmarkEnd w:id="1452"/>
      <w:bookmarkEnd w:id="1453"/>
      <w:bookmarkEnd w:id="1454"/>
      <w:bookmarkEnd w:id="1455"/>
      <w:bookmarkEnd w:id="1456"/>
      <w:bookmarkEnd w:id="1457"/>
      <w:bookmarkEnd w:id="1458"/>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59" w:name="_Toc363646430"/>
      <w:bookmarkStart w:id="1460" w:name="_Toc366772030"/>
      <w:r w:rsidRPr="007D25B0">
        <w:rPr>
          <w:lang w:val="en-US"/>
        </w:rPr>
        <w:t>Decoding process for picture order count</w:t>
      </w:r>
      <w:bookmarkEnd w:id="1459"/>
      <w:bookmarkEnd w:id="1460"/>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_Ref364437598 \r \h  \* MERGEFORMAT </w:instrText>
      </w:r>
      <w:r w:rsidR="002D2385" w:rsidRPr="007D25B0">
        <w:fldChar w:fldCharType="separate"/>
      </w:r>
      <w:r w:rsidR="004C44E5" w:rsidRPr="007D25B0">
        <w:rPr>
          <w:lang w:val="en-US"/>
        </w:rPr>
        <w:t>F.8.3.1</w:t>
      </w:r>
      <w:r w:rsidR="002D2385" w:rsidRPr="007D25B0">
        <w:fldChar w:fldCharType="end"/>
      </w:r>
      <w:r w:rsidRPr="007D25B0">
        <w:rPr>
          <w:lang w:val="en-US"/>
        </w:rPr>
        <w:t xml:space="preserve">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61" w:name="_Toc350926544"/>
      <w:bookmarkStart w:id="1462" w:name="_Toc363646431"/>
      <w:bookmarkStart w:id="1463" w:name="_Toc366772031"/>
      <w:r w:rsidRPr="007D25B0">
        <w:rPr>
          <w:lang w:val="en-US"/>
        </w:rPr>
        <w:t>Decoding process for reference picture set</w:t>
      </w:r>
      <w:bookmarkEnd w:id="1461"/>
      <w:bookmarkEnd w:id="1462"/>
      <w:bookmarkEnd w:id="1463"/>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_Ref364437627 \r \h  \* MERGEFORMAT </w:instrText>
      </w:r>
      <w:r w:rsidR="002D2385" w:rsidRPr="007D25B0">
        <w:fldChar w:fldCharType="separate"/>
      </w:r>
      <w:r w:rsidR="004C44E5" w:rsidRPr="007D25B0">
        <w:rPr>
          <w:lang w:val="en-US"/>
        </w:rPr>
        <w:t>F.8.3.2</w:t>
      </w:r>
      <w:r w:rsidR="002D2385" w:rsidRPr="007D25B0">
        <w:fldChar w:fldCharType="end"/>
      </w:r>
      <w:r w:rsidR="004C44E5" w:rsidRPr="007D25B0">
        <w:rPr>
          <w:lang w:val="en-US"/>
        </w:rPr>
        <w:t xml:space="preserve"> </w:t>
      </w:r>
      <w:r w:rsidRPr="007D25B0">
        <w:rPr>
          <w:lang w:val="en-US"/>
        </w:rPr>
        <w:t>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64" w:name="_Toc363646432"/>
      <w:bookmarkStart w:id="1465" w:name="_Toc366772032"/>
      <w:r w:rsidRPr="007D25B0">
        <w:rPr>
          <w:lang w:val="en-US"/>
        </w:rPr>
        <w:t>Decoding process for generating unavailable reference pictures</w:t>
      </w:r>
      <w:bookmarkEnd w:id="1464"/>
      <w:bookmarkEnd w:id="1465"/>
    </w:p>
    <w:p w:rsidR="00D44B28" w:rsidRPr="007D25B0" w:rsidRDefault="00D44B28" w:rsidP="00D44B28">
      <w:pPr>
        <w:pStyle w:val="3N"/>
        <w:rPr>
          <w:lang w:val="en-US"/>
        </w:rPr>
      </w:pPr>
      <w:r w:rsidRPr="007D25B0">
        <w:rPr>
          <w:lang w:val="en-US"/>
        </w:rPr>
        <w:t>The specifications in subclause 8.3.3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66" w:name="_Ref361089034"/>
      <w:bookmarkStart w:id="1467" w:name="_Toc363646433"/>
      <w:bookmarkStart w:id="1468" w:name="_Toc366772033"/>
      <w:r w:rsidRPr="007D25B0">
        <w:rPr>
          <w:lang w:val="en-US"/>
        </w:rPr>
        <w:t>Decoding process for reference picture lists construction</w:t>
      </w:r>
      <w:bookmarkEnd w:id="1466"/>
      <w:bookmarkEnd w:id="1467"/>
      <w:bookmarkEnd w:id="1468"/>
    </w:p>
    <w:p w:rsidR="00D44B28" w:rsidRPr="007D25B0" w:rsidRDefault="00D44B28" w:rsidP="00D44B28">
      <w:pPr>
        <w:keepNext/>
        <w:keepLines/>
        <w:rPr>
          <w:lang w:val="en-US"/>
        </w:rPr>
      </w:pPr>
      <w:bookmarkStart w:id="1469" w:name="_Toc360899811"/>
      <w:bookmarkStart w:id="1470" w:name="_Toc360900055"/>
      <w:bookmarkStart w:id="1471" w:name="_Toc361055005"/>
      <w:bookmarkStart w:id="1472" w:name="_Toc361058682"/>
      <w:bookmarkStart w:id="1473" w:name="_Toc361058839"/>
      <w:bookmarkStart w:id="1474" w:name="_Toc361058985"/>
      <w:bookmarkStart w:id="1475" w:name="_Toc361059130"/>
      <w:bookmarkStart w:id="1476" w:name="_Toc361059340"/>
      <w:bookmarkStart w:id="1477" w:name="_Toc361059486"/>
      <w:bookmarkStart w:id="1478" w:name="_Toc361059632"/>
      <w:bookmarkStart w:id="1479" w:name="_Toc361059778"/>
      <w:bookmarkStart w:id="1480" w:name="_Toc361063269"/>
      <w:bookmarkStart w:id="1481" w:name="_Toc361063417"/>
      <w:bookmarkStart w:id="1482" w:name="_Toc361063563"/>
      <w:bookmarkStart w:id="1483" w:name="_Toc361063713"/>
      <w:bookmarkStart w:id="1484" w:name="_Toc361063859"/>
      <w:bookmarkStart w:id="1485" w:name="_Toc361064005"/>
      <w:bookmarkStart w:id="1486" w:name="_Toc361064152"/>
      <w:bookmarkStart w:id="1487" w:name="_Toc361066251"/>
      <w:bookmarkStart w:id="1488" w:name="_Toc361066397"/>
      <w:bookmarkStart w:id="1489" w:name="_Toc361066544"/>
      <w:bookmarkStart w:id="1490" w:name="_Toc361066690"/>
      <w:bookmarkStart w:id="1491" w:name="_Toc361066835"/>
      <w:bookmarkStart w:id="1492" w:name="_Toc361154682"/>
      <w:bookmarkStart w:id="1493" w:name="_Toc360899817"/>
      <w:bookmarkStart w:id="1494" w:name="_Toc360900061"/>
      <w:bookmarkStart w:id="1495" w:name="_Toc361055011"/>
      <w:bookmarkStart w:id="1496" w:name="_Toc361058688"/>
      <w:bookmarkStart w:id="1497" w:name="_Toc361058845"/>
      <w:bookmarkStart w:id="1498" w:name="_Toc361058991"/>
      <w:bookmarkStart w:id="1499" w:name="_Toc361059136"/>
      <w:bookmarkStart w:id="1500" w:name="_Toc361059346"/>
      <w:bookmarkStart w:id="1501" w:name="_Toc361059492"/>
      <w:bookmarkStart w:id="1502" w:name="_Toc361059638"/>
      <w:bookmarkStart w:id="1503" w:name="_Toc361059784"/>
      <w:bookmarkStart w:id="1504" w:name="_Toc361063275"/>
      <w:bookmarkStart w:id="1505" w:name="_Toc361063423"/>
      <w:bookmarkStart w:id="1506" w:name="_Toc361063569"/>
      <w:bookmarkStart w:id="1507" w:name="_Toc361063719"/>
      <w:bookmarkStart w:id="1508" w:name="_Toc361063865"/>
      <w:bookmarkStart w:id="1509" w:name="_Toc361064011"/>
      <w:bookmarkStart w:id="1510" w:name="_Toc361064158"/>
      <w:bookmarkStart w:id="1511" w:name="_Toc361066257"/>
      <w:bookmarkStart w:id="1512" w:name="_Toc361066403"/>
      <w:bookmarkStart w:id="1513" w:name="_Toc361066550"/>
      <w:bookmarkStart w:id="1514" w:name="_Toc361066696"/>
      <w:bookmarkStart w:id="1515" w:name="_Toc361066841"/>
      <w:bookmarkStart w:id="1516" w:name="_Toc361154688"/>
      <w:bookmarkStart w:id="1517" w:name="_Toc360899818"/>
      <w:bookmarkStart w:id="1518" w:name="_Toc360900062"/>
      <w:bookmarkStart w:id="1519" w:name="_Toc361055012"/>
      <w:bookmarkStart w:id="1520" w:name="_Toc361058689"/>
      <w:bookmarkStart w:id="1521" w:name="_Toc361058846"/>
      <w:bookmarkStart w:id="1522" w:name="_Toc361058992"/>
      <w:bookmarkStart w:id="1523" w:name="_Toc361059137"/>
      <w:bookmarkStart w:id="1524" w:name="_Toc361059347"/>
      <w:bookmarkStart w:id="1525" w:name="_Toc361059493"/>
      <w:bookmarkStart w:id="1526" w:name="_Toc361059639"/>
      <w:bookmarkStart w:id="1527" w:name="_Toc361059785"/>
      <w:bookmarkStart w:id="1528" w:name="_Toc361063276"/>
      <w:bookmarkStart w:id="1529" w:name="_Toc361063424"/>
      <w:bookmarkStart w:id="1530" w:name="_Toc361063570"/>
      <w:bookmarkStart w:id="1531" w:name="_Toc361063720"/>
      <w:bookmarkStart w:id="1532" w:name="_Toc361063866"/>
      <w:bookmarkStart w:id="1533" w:name="_Toc361064012"/>
      <w:bookmarkStart w:id="1534" w:name="_Toc361064159"/>
      <w:bookmarkStart w:id="1535" w:name="_Toc361066258"/>
      <w:bookmarkStart w:id="1536" w:name="_Toc361066404"/>
      <w:bookmarkStart w:id="1537" w:name="_Toc361066551"/>
      <w:bookmarkStart w:id="1538" w:name="_Toc361066697"/>
      <w:bookmarkStart w:id="1539" w:name="_Toc361066842"/>
      <w:bookmarkStart w:id="1540" w:name="_Toc361154689"/>
      <w:bookmarkStart w:id="1541" w:name="_Toc360899821"/>
      <w:bookmarkStart w:id="1542" w:name="_Toc360900065"/>
      <w:bookmarkStart w:id="1543" w:name="_Toc361055015"/>
      <w:bookmarkStart w:id="1544" w:name="_Toc361058692"/>
      <w:bookmarkStart w:id="1545" w:name="_Toc361058849"/>
      <w:bookmarkStart w:id="1546" w:name="_Toc361058995"/>
      <w:bookmarkStart w:id="1547" w:name="_Toc361059140"/>
      <w:bookmarkStart w:id="1548" w:name="_Toc361059350"/>
      <w:bookmarkStart w:id="1549" w:name="_Toc361059496"/>
      <w:bookmarkStart w:id="1550" w:name="_Toc361059642"/>
      <w:bookmarkStart w:id="1551" w:name="_Toc361059788"/>
      <w:bookmarkStart w:id="1552" w:name="_Toc361063279"/>
      <w:bookmarkStart w:id="1553" w:name="_Toc361063427"/>
      <w:bookmarkStart w:id="1554" w:name="_Toc361063573"/>
      <w:bookmarkStart w:id="1555" w:name="_Toc361063723"/>
      <w:bookmarkStart w:id="1556" w:name="_Toc361063869"/>
      <w:bookmarkStart w:id="1557" w:name="_Toc361064015"/>
      <w:bookmarkStart w:id="1558" w:name="_Toc361064162"/>
      <w:bookmarkStart w:id="1559" w:name="_Toc361066261"/>
      <w:bookmarkStart w:id="1560" w:name="_Toc361066407"/>
      <w:bookmarkStart w:id="1561" w:name="_Toc361066554"/>
      <w:bookmarkStart w:id="1562" w:name="_Toc361066700"/>
      <w:bookmarkStart w:id="1563" w:name="_Toc361066845"/>
      <w:bookmarkStart w:id="1564" w:name="_Toc361154692"/>
      <w:bookmarkStart w:id="1565" w:name="_Toc360899823"/>
      <w:bookmarkStart w:id="1566" w:name="_Toc360900067"/>
      <w:bookmarkStart w:id="1567" w:name="_Toc361055017"/>
      <w:bookmarkStart w:id="1568" w:name="_Toc361058694"/>
      <w:bookmarkStart w:id="1569" w:name="_Toc361058851"/>
      <w:bookmarkStart w:id="1570" w:name="_Toc361058997"/>
      <w:bookmarkStart w:id="1571" w:name="_Toc361059142"/>
      <w:bookmarkStart w:id="1572" w:name="_Toc361059352"/>
      <w:bookmarkStart w:id="1573" w:name="_Toc361059498"/>
      <w:bookmarkStart w:id="1574" w:name="_Toc361059644"/>
      <w:bookmarkStart w:id="1575" w:name="_Toc361059790"/>
      <w:bookmarkStart w:id="1576" w:name="_Toc361063281"/>
      <w:bookmarkStart w:id="1577" w:name="_Toc361063429"/>
      <w:bookmarkStart w:id="1578" w:name="_Toc361063575"/>
      <w:bookmarkStart w:id="1579" w:name="_Toc361063725"/>
      <w:bookmarkStart w:id="1580" w:name="_Toc361063871"/>
      <w:bookmarkStart w:id="1581" w:name="_Toc361064017"/>
      <w:bookmarkStart w:id="1582" w:name="_Toc361064164"/>
      <w:bookmarkStart w:id="1583" w:name="_Toc361066263"/>
      <w:bookmarkStart w:id="1584" w:name="_Toc361066409"/>
      <w:bookmarkStart w:id="1585" w:name="_Toc361066556"/>
      <w:bookmarkStart w:id="1586" w:name="_Toc361066702"/>
      <w:bookmarkStart w:id="1587" w:name="_Toc361066847"/>
      <w:bookmarkStart w:id="1588" w:name="_Toc361154694"/>
      <w:bookmarkStart w:id="1589" w:name="_Toc360899825"/>
      <w:bookmarkStart w:id="1590" w:name="_Toc360900069"/>
      <w:bookmarkStart w:id="1591" w:name="_Toc361055019"/>
      <w:bookmarkStart w:id="1592" w:name="_Toc361058696"/>
      <w:bookmarkStart w:id="1593" w:name="_Toc361058853"/>
      <w:bookmarkStart w:id="1594" w:name="_Toc361058999"/>
      <w:bookmarkStart w:id="1595" w:name="_Toc361059144"/>
      <w:bookmarkStart w:id="1596" w:name="_Toc361059354"/>
      <w:bookmarkStart w:id="1597" w:name="_Toc361059500"/>
      <w:bookmarkStart w:id="1598" w:name="_Toc361059646"/>
      <w:bookmarkStart w:id="1599" w:name="_Toc361059792"/>
      <w:bookmarkStart w:id="1600" w:name="_Toc361063283"/>
      <w:bookmarkStart w:id="1601" w:name="_Toc361063431"/>
      <w:bookmarkStart w:id="1602" w:name="_Toc361063577"/>
      <w:bookmarkStart w:id="1603" w:name="_Toc361063727"/>
      <w:bookmarkStart w:id="1604" w:name="_Toc361063873"/>
      <w:bookmarkStart w:id="1605" w:name="_Toc361064019"/>
      <w:bookmarkStart w:id="1606" w:name="_Toc361064166"/>
      <w:bookmarkStart w:id="1607" w:name="_Toc361066265"/>
      <w:bookmarkStart w:id="1608" w:name="_Toc361066411"/>
      <w:bookmarkStart w:id="1609" w:name="_Toc361066558"/>
      <w:bookmarkStart w:id="1610" w:name="_Toc361066704"/>
      <w:bookmarkStart w:id="1611" w:name="_Toc361066849"/>
      <w:bookmarkStart w:id="1612" w:name="_Toc361154696"/>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r w:rsidRPr="007D25B0">
        <w:rPr>
          <w:lang w:val="en-US"/>
        </w:rPr>
        <w:t>This process is invoked at the beginning of the decoding process for each P or B slice.</w:t>
      </w:r>
    </w:p>
    <w:p w:rsidR="00D44B28" w:rsidRPr="007D25B0" w:rsidRDefault="00D44B28" w:rsidP="00D44B28">
      <w:pPr>
        <w:rPr>
          <w:lang w:val="en-US"/>
        </w:rPr>
      </w:pPr>
      <w:r w:rsidRPr="007D25B0">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7D25B0" w:rsidRDefault="00D44B28" w:rsidP="00D44B28">
      <w:pPr>
        <w:rPr>
          <w:lang w:val="en-US"/>
        </w:rPr>
      </w:pPr>
      <w:r w:rsidRPr="007D25B0">
        <w:rPr>
          <w:lang w:val="en-US"/>
        </w:rPr>
        <w:t>At the beginning of the decoding process for each slice, the reference picture lists RefPicList0 and, for B slices, RefPicList1 are derived as follows:</w:t>
      </w:r>
    </w:p>
    <w:p w:rsidR="00D44B28" w:rsidRPr="007D25B0" w:rsidRDefault="00D44B28" w:rsidP="00D44B28">
      <w:pPr>
        <w:numPr>
          <w:ilvl w:val="12"/>
          <w:numId w:val="0"/>
        </w:numPr>
        <w:tabs>
          <w:tab w:val="left" w:pos="-720"/>
        </w:tabs>
        <w:rPr>
          <w:lang w:val="en-US" w:eastAsia="ko-KR"/>
        </w:rPr>
      </w:pPr>
      <w:r w:rsidRPr="007D25B0">
        <w:rPr>
          <w:lang w:val="en-US"/>
        </w:rPr>
        <w:t xml:space="preserve">The variable NumRpsCurrTempList0 is set equal to </w:t>
      </w:r>
      <w:proofErr w:type="gramStart"/>
      <w:r w:rsidRPr="007D25B0">
        <w:rPr>
          <w:lang w:val="en-US"/>
        </w:rPr>
        <w:t>Max(</w:t>
      </w:r>
      <w:proofErr w:type="gramEnd"/>
      <w:r w:rsidRPr="007D25B0">
        <w:rPr>
          <w:lang w:val="en-US"/>
        </w:rPr>
        <w:t> num_ref_idx_l0_active_minus1 + 1, NumPicTotalCurr ) and the list RefPicListTemp0 is constructed as follows:</w:t>
      </w:r>
    </w:p>
    <w:p w:rsidR="00D44B28" w:rsidRPr="007D25B0" w:rsidRDefault="00D44B28" w:rsidP="00D44B28">
      <w:pPr>
        <w:pStyle w:val="Equation"/>
        <w:tabs>
          <w:tab w:val="clear" w:pos="794"/>
          <w:tab w:val="clear" w:pos="1588"/>
          <w:tab w:val="left" w:pos="851"/>
          <w:tab w:val="left" w:pos="1134"/>
          <w:tab w:val="left" w:pos="1418"/>
        </w:tabs>
        <w:spacing w:after="0"/>
        <w:ind w:left="567"/>
        <w:rPr>
          <w:sz w:val="20"/>
          <w:lang w:val="en-US"/>
        </w:rPr>
      </w:pPr>
      <w:r w:rsidRPr="007D25B0">
        <w:rPr>
          <w:sz w:val="20"/>
          <w:lang w:val="en-US"/>
        </w:rPr>
        <w:t>rIdx = 0</w:t>
      </w:r>
      <w:r w:rsidRPr="007D25B0">
        <w:rPr>
          <w:sz w:val="20"/>
          <w:lang w:val="en-US"/>
        </w:rPr>
        <w:br/>
        <w:t>while( rIdx &lt; NumRpsCurrTempList0 ) {</w:t>
      </w:r>
      <w:r w:rsidRPr="007D25B0">
        <w:rPr>
          <w:sz w:val="20"/>
          <w:lang w:val="en-US"/>
        </w:rPr>
        <w:br/>
      </w:r>
      <w:r w:rsidRPr="007D25B0">
        <w:rPr>
          <w:sz w:val="20"/>
          <w:lang w:val="en-US"/>
        </w:rPr>
        <w:tab/>
        <w:t>for( i = 0; i &lt; NumPocStCurrBefore  &amp;&amp;  rIdx &lt; NumRpsCurrTempList0; rIdx++, i++ )</w:t>
      </w:r>
      <w:r w:rsidRPr="007D25B0">
        <w:rPr>
          <w:sz w:val="20"/>
          <w:lang w:val="en-US"/>
        </w:rPr>
        <w:br/>
      </w:r>
      <w:r w:rsidRPr="007D25B0">
        <w:rPr>
          <w:sz w:val="20"/>
          <w:lang w:val="en-US"/>
        </w:rPr>
        <w:tab/>
      </w:r>
      <w:r w:rsidRPr="007D25B0">
        <w:rPr>
          <w:sz w:val="20"/>
          <w:lang w:val="en-US"/>
        </w:rPr>
        <w:tab/>
        <w:t>RefPicListTemp0[ rIdx ] = RefPicSetStCurrBefore[ i ]</w:t>
      </w:r>
      <w:r w:rsidRPr="007D25B0">
        <w:rPr>
          <w:sz w:val="20"/>
          <w:lang w:val="en-US"/>
        </w:rPr>
        <w:br/>
      </w:r>
      <w:r w:rsidRPr="007D25B0">
        <w:rPr>
          <w:sz w:val="20"/>
          <w:lang w:val="en-US"/>
        </w:rPr>
        <w:tab/>
        <w:t>for( i = 0; i &lt; NumActiveRefLayerPics0; rIdx++, i++ )</w:t>
      </w:r>
      <w:r w:rsidRPr="007D25B0">
        <w:rPr>
          <w:sz w:val="20"/>
          <w:lang w:val="en-US"/>
        </w:rPr>
        <w:br/>
      </w:r>
      <w:r w:rsidRPr="007D25B0">
        <w:rPr>
          <w:sz w:val="20"/>
          <w:lang w:val="en-US"/>
        </w:rPr>
        <w:tab/>
      </w:r>
      <w:r w:rsidRPr="007D25B0">
        <w:rPr>
          <w:sz w:val="20"/>
          <w:lang w:val="en-US"/>
        </w:rPr>
        <w:tab/>
        <w:t>RefPicListTemp0[ rIdx ] = RefPicSetInterLayer0[ i ]</w:t>
      </w:r>
      <w:r w:rsidRPr="007D25B0">
        <w:rPr>
          <w:sz w:val="20"/>
          <w:lang w:val="en-US"/>
        </w:rPr>
        <w:br/>
      </w:r>
      <w:r w:rsidRPr="007D25B0">
        <w:rPr>
          <w:sz w:val="20"/>
          <w:lang w:val="en-US"/>
        </w:rPr>
        <w:tab/>
        <w:t>for( i = 0;  i &lt; NumPocStCurrAfter  &amp;&amp;  rIdx &lt; NumRpsCurrTempList0;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57</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RefPicListTemp0[ rIdx ] = RefPicSetStCurrAfter[ i ]</w:t>
      </w:r>
      <w:r w:rsidRPr="007D25B0">
        <w:rPr>
          <w:sz w:val="20"/>
          <w:lang w:val="en-US"/>
        </w:rPr>
        <w:br/>
      </w:r>
      <w:r w:rsidRPr="007D25B0">
        <w:rPr>
          <w:sz w:val="20"/>
          <w:lang w:val="en-US"/>
        </w:rPr>
        <w:tab/>
        <w:t>for( i = 0; i &lt; NumPocLtCurr  &amp;&amp;  rIdx &lt; NumRpsCurrTempList0; rIdx++, i++ )</w:t>
      </w:r>
      <w:r w:rsidRPr="007D25B0">
        <w:rPr>
          <w:sz w:val="20"/>
          <w:lang w:val="en-US"/>
        </w:rPr>
        <w:br/>
      </w:r>
      <w:r w:rsidRPr="007D25B0">
        <w:rPr>
          <w:sz w:val="20"/>
          <w:lang w:val="en-US"/>
        </w:rPr>
        <w:tab/>
      </w:r>
      <w:r w:rsidRPr="007D25B0">
        <w:rPr>
          <w:sz w:val="20"/>
          <w:lang w:val="en-US"/>
        </w:rPr>
        <w:tab/>
        <w:t>RefPicListTemp0[ rIdx ] = RefPicSetLtCurr[ i ]</w:t>
      </w:r>
      <w:r w:rsidR="003E5561" w:rsidRPr="007D25B0">
        <w:rPr>
          <w:sz w:val="20"/>
          <w:lang w:val="en-US"/>
        </w:rPr>
        <w:br/>
      </w:r>
      <w:r w:rsidR="003E5561" w:rsidRPr="007D25B0">
        <w:rPr>
          <w:sz w:val="20"/>
          <w:lang w:val="en-US"/>
        </w:rPr>
        <w:tab/>
        <w:t>for( i = 0; i &lt;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RefPicListTemp0[ rIdx ] = RefPicSetInterLayer1[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The list RefPicList0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7D25B0">
        <w:rPr>
          <w:sz w:val="20"/>
          <w:szCs w:val="20"/>
          <w:lang w:val="en-US"/>
        </w:rPr>
        <w:t>for( rIdx = 0; rIdx  &lt;=  num_ref_idx_l0_active_minus1;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58</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RefPicList0[ rIdx ] = ref_pic_list_modification_flag_l0 ? RefPicListTemp0[ list_entry_l0[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RefPicListTemp0[ rIdx ]</w:t>
      </w:r>
    </w:p>
    <w:p w:rsidR="00D44B28" w:rsidRPr="007D25B0" w:rsidRDefault="00D44B28" w:rsidP="00D44B28">
      <w:pPr>
        <w:numPr>
          <w:ilvl w:val="12"/>
          <w:numId w:val="0"/>
        </w:numPr>
        <w:tabs>
          <w:tab w:val="left" w:pos="-720"/>
        </w:tabs>
        <w:rPr>
          <w:lang w:val="en-US" w:eastAsia="ko-KR"/>
        </w:rPr>
      </w:pPr>
      <w:r w:rsidRPr="007D25B0">
        <w:rPr>
          <w:lang w:val="en-US"/>
        </w:rPr>
        <w:t xml:space="preserve">When the slice is a B slice, the variable NumRpsCurrTempList1 is set equal to </w:t>
      </w:r>
      <w:proofErr w:type="gramStart"/>
      <w:r w:rsidRPr="007D25B0">
        <w:rPr>
          <w:lang w:val="en-US"/>
        </w:rPr>
        <w:t>Max(</w:t>
      </w:r>
      <w:proofErr w:type="gramEnd"/>
      <w:r w:rsidRPr="007D25B0">
        <w:rPr>
          <w:lang w:val="en-US"/>
        </w:rPr>
        <w:t> num_ref_idx_l1_active_minus1 + 1, NumPicTotalCurr ) and the list RefPicListTemp1 is constructed as follows:</w:t>
      </w:r>
    </w:p>
    <w:p w:rsidR="00D44B28" w:rsidRPr="007D25B0" w:rsidRDefault="00D44B28" w:rsidP="00D44B28">
      <w:pPr>
        <w:pStyle w:val="Equation"/>
        <w:tabs>
          <w:tab w:val="clear" w:pos="794"/>
          <w:tab w:val="clear" w:pos="1588"/>
          <w:tab w:val="left" w:pos="851"/>
          <w:tab w:val="left" w:pos="1134"/>
          <w:tab w:val="left" w:pos="1418"/>
        </w:tabs>
        <w:ind w:left="567"/>
        <w:rPr>
          <w:sz w:val="20"/>
          <w:lang w:val="en-US"/>
        </w:rPr>
      </w:pPr>
      <w:r w:rsidRPr="007D25B0">
        <w:rPr>
          <w:sz w:val="20"/>
          <w:lang w:val="en-US"/>
        </w:rPr>
        <w:t>rIdx = 0</w:t>
      </w:r>
      <w:r w:rsidRPr="007D25B0">
        <w:rPr>
          <w:sz w:val="20"/>
          <w:lang w:val="en-US"/>
        </w:rPr>
        <w:br/>
        <w:t>while( rIdx &lt; NumRpsCurrTempList1 ) {</w:t>
      </w:r>
      <w:r w:rsidRPr="007D25B0">
        <w:rPr>
          <w:sz w:val="20"/>
          <w:lang w:val="en-US"/>
        </w:rPr>
        <w:br/>
      </w:r>
      <w:r w:rsidRPr="007D25B0">
        <w:rPr>
          <w:sz w:val="20"/>
          <w:lang w:val="en-US"/>
        </w:rPr>
        <w:tab/>
        <w:t>for( i = 0; i &lt; NumPocStCurrAfter  &amp;&amp;  rIdx &lt; NumRpsCurrTempList1; rIdx++, i++ )</w:t>
      </w:r>
      <w:r w:rsidRPr="007D25B0">
        <w:rPr>
          <w:sz w:val="20"/>
          <w:lang w:val="en-US"/>
        </w:rPr>
        <w:br/>
      </w:r>
      <w:r w:rsidRPr="007D25B0">
        <w:rPr>
          <w:sz w:val="20"/>
          <w:lang w:val="en-US"/>
        </w:rPr>
        <w:tab/>
      </w:r>
      <w:r w:rsidRPr="007D25B0">
        <w:rPr>
          <w:sz w:val="20"/>
          <w:lang w:val="en-US"/>
        </w:rPr>
        <w:tab/>
        <w:t>RefPicListTemp1[ rIdx ] = RefPicSetStCurrAfter[ i ]</w:t>
      </w:r>
      <w:r w:rsidR="003E5561" w:rsidRPr="007D25B0">
        <w:rPr>
          <w:sz w:val="20"/>
          <w:lang w:val="en-US"/>
        </w:rPr>
        <w:br/>
      </w:r>
      <w:r w:rsidR="003E5561" w:rsidRPr="007D25B0">
        <w:rPr>
          <w:sz w:val="20"/>
          <w:lang w:val="en-US"/>
        </w:rPr>
        <w:tab/>
        <w:t>for( i = 0; i&lt;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RefPicListTemp1[ rIdx ] = RefPicSetInterLayer1[ i ]</w:t>
      </w:r>
      <w:r w:rsidRPr="007D25B0">
        <w:rPr>
          <w:sz w:val="20"/>
          <w:lang w:val="en-US"/>
        </w:rPr>
        <w:br/>
      </w:r>
      <w:r w:rsidRPr="007D25B0">
        <w:rPr>
          <w:sz w:val="20"/>
          <w:lang w:val="en-US"/>
        </w:rPr>
        <w:tab/>
        <w:t>for( i = 0;  i &lt; NumPocStCurrBefore  &amp;&amp;  rIdx &lt; NumRpsCurrTempList1;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59</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RefPicListTemp1[ rIdx ] = RefPicSetStCurrBefore[ i ]</w:t>
      </w:r>
      <w:r w:rsidRPr="007D25B0">
        <w:rPr>
          <w:sz w:val="20"/>
          <w:lang w:val="en-US"/>
        </w:rPr>
        <w:br/>
      </w:r>
      <w:r w:rsidRPr="007D25B0">
        <w:rPr>
          <w:sz w:val="20"/>
          <w:lang w:val="en-US"/>
        </w:rPr>
        <w:tab/>
        <w:t>for( i = 0; i &lt; NumPocLtCurr  &amp;&amp;  rIdx &lt; NumRpsCurrTempList1; rIdx++, i++ )</w:t>
      </w:r>
      <w:r w:rsidRPr="007D25B0">
        <w:rPr>
          <w:sz w:val="20"/>
          <w:lang w:val="en-US"/>
        </w:rPr>
        <w:br/>
      </w:r>
      <w:r w:rsidRPr="007D25B0">
        <w:rPr>
          <w:sz w:val="20"/>
          <w:lang w:val="en-US"/>
        </w:rPr>
        <w:tab/>
      </w:r>
      <w:r w:rsidRPr="007D25B0">
        <w:rPr>
          <w:sz w:val="20"/>
          <w:lang w:val="en-US"/>
        </w:rPr>
        <w:tab/>
        <w:t>RefPicListTemp1[ rIdx ] = RefPicSetLtCurr[ i ]</w:t>
      </w:r>
      <w:r w:rsidRPr="007D25B0">
        <w:rPr>
          <w:sz w:val="20"/>
          <w:lang w:val="en-US"/>
        </w:rPr>
        <w:br/>
      </w:r>
      <w:r w:rsidRPr="007D25B0">
        <w:rPr>
          <w:sz w:val="20"/>
          <w:lang w:val="en-US"/>
        </w:rPr>
        <w:tab/>
        <w:t>for( i = 0; i&lt; NumActiveRefLayerPics0; rIdx++, i++ )</w:t>
      </w:r>
      <w:r w:rsidRPr="007D25B0">
        <w:rPr>
          <w:sz w:val="20"/>
          <w:lang w:val="en-US"/>
        </w:rPr>
        <w:br/>
      </w:r>
      <w:r w:rsidRPr="007D25B0">
        <w:rPr>
          <w:sz w:val="20"/>
          <w:lang w:val="en-US"/>
        </w:rPr>
        <w:lastRenderedPageBreak/>
        <w:tab/>
      </w:r>
      <w:r w:rsidRPr="007D25B0">
        <w:rPr>
          <w:sz w:val="20"/>
          <w:lang w:val="en-US"/>
        </w:rPr>
        <w:tab/>
        <w:t>RefPicListTemp1[ rIdx ] = RefPicSetInterLayer0[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When the slice is a B slice, the list RefPicList1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7D25B0">
        <w:rPr>
          <w:sz w:val="20"/>
          <w:szCs w:val="20"/>
          <w:lang w:val="en-US"/>
        </w:rPr>
        <w:t>for(</w:t>
      </w:r>
      <w:proofErr w:type="gramEnd"/>
      <w:r w:rsidRPr="007D25B0">
        <w:rPr>
          <w:sz w:val="20"/>
          <w:szCs w:val="20"/>
          <w:lang w:val="en-US"/>
        </w:rPr>
        <w:t xml:space="preserve"> rIdx = 0; rIdx &lt;= num_ref_idx_l1_active_minus1;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60</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RefPicList1[ rIdx ] = ref_pic_list_modification_flag_l1 ? RefPicListTemp1[ list_entry_l1[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RefPicListTemp1[ rIdx ]</w:t>
      </w:r>
    </w:p>
    <w:p w:rsidR="00D44B28" w:rsidRPr="007D25B0" w:rsidRDefault="007346BB" w:rsidP="00074EFE">
      <w:pPr>
        <w:pStyle w:val="3N"/>
        <w:ind w:left="403"/>
        <w:rPr>
          <w:lang w:val="en-CA"/>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F9485E" w:rsidRPr="007D25B0">
        <w:rPr>
          <w:sz w:val="18"/>
          <w:szCs w:val="18"/>
          <w:lang w:val="en-US" w:eastAsia="zh-CN"/>
        </w:rPr>
        <w:t xml:space="preserve">Because motion vectors from inter layer reference pictures are constrained to be zero motion only, </w:t>
      </w:r>
      <w:r w:rsidR="00F9485E" w:rsidRPr="007D25B0">
        <w:rPr>
          <w:sz w:val="18"/>
          <w:szCs w:val="18"/>
          <w:lang w:val="en-US" w:eastAsia="de-DE"/>
        </w:rPr>
        <w:t>an SHVC</w:t>
      </w:r>
      <w:r w:rsidRPr="007D25B0">
        <w:rPr>
          <w:sz w:val="18"/>
          <w:szCs w:val="18"/>
          <w:lang w:val="en-US" w:eastAsia="de-DE"/>
        </w:rPr>
        <w:t xml:space="preserve"> encoder should disable </w:t>
      </w:r>
      <w:r w:rsidR="00C2308A" w:rsidRPr="007D25B0">
        <w:rPr>
          <w:sz w:val="18"/>
          <w:szCs w:val="18"/>
          <w:lang w:val="en-US" w:eastAsia="de-DE"/>
        </w:rPr>
        <w:t>temporal motion vector prediction</w:t>
      </w:r>
      <w:r w:rsidRPr="007D25B0">
        <w:rPr>
          <w:sz w:val="18"/>
          <w:szCs w:val="18"/>
          <w:lang w:val="en-US" w:eastAsia="de-DE"/>
        </w:rPr>
        <w:t xml:space="preserve"> for the current </w:t>
      </w:r>
      <w:r w:rsidR="0050418B" w:rsidRPr="007D25B0">
        <w:rPr>
          <w:sz w:val="18"/>
          <w:szCs w:val="18"/>
          <w:lang w:val="en-US" w:eastAsia="de-DE"/>
        </w:rPr>
        <w:t>picture</w:t>
      </w:r>
      <w:r w:rsidR="000721CD" w:rsidRPr="007D25B0">
        <w:rPr>
          <w:sz w:val="18"/>
          <w:szCs w:val="18"/>
          <w:lang w:val="en-US" w:eastAsia="de-DE"/>
        </w:rPr>
        <w:t>,</w:t>
      </w:r>
      <w:r w:rsidRPr="007D25B0">
        <w:rPr>
          <w:sz w:val="18"/>
          <w:szCs w:val="18"/>
          <w:lang w:val="en-US" w:eastAsia="de-DE"/>
        </w:rPr>
        <w:t xml:space="preserve"> </w:t>
      </w:r>
      <w:r w:rsidR="000721CD" w:rsidRPr="007D25B0">
        <w:rPr>
          <w:sz w:val="18"/>
          <w:szCs w:val="18"/>
          <w:lang w:val="en-US" w:eastAsia="de-DE"/>
        </w:rPr>
        <w:t xml:space="preserve">by setting </w:t>
      </w:r>
      <w:r w:rsidR="000721CD" w:rsidRPr="007D25B0">
        <w:rPr>
          <w:noProof/>
          <w:sz w:val="18"/>
          <w:szCs w:val="18"/>
        </w:rPr>
        <w:t xml:space="preserve">slice_temporal_mvp_enabled_flag to zero, </w:t>
      </w:r>
      <w:r w:rsidRPr="007D25B0">
        <w:rPr>
          <w:sz w:val="18"/>
          <w:szCs w:val="18"/>
          <w:lang w:val="en-US" w:eastAsia="de-DE"/>
        </w:rPr>
        <w:t>when only inter-layer reference pictures exist in the reference picture lists</w:t>
      </w:r>
      <w:r w:rsidRPr="007D25B0">
        <w:rPr>
          <w:noProof/>
          <w:sz w:val="18"/>
          <w:szCs w:val="18"/>
        </w:rPr>
        <w:t xml:space="preserve"> of </w:t>
      </w:r>
      <w:r w:rsidR="0050418B" w:rsidRPr="007D25B0">
        <w:rPr>
          <w:noProof/>
          <w:sz w:val="18"/>
          <w:szCs w:val="18"/>
        </w:rPr>
        <w:t>all slices in the current picture</w:t>
      </w:r>
      <w:r w:rsidR="000721CD" w:rsidRPr="007D25B0">
        <w:rPr>
          <w:noProof/>
          <w:sz w:val="18"/>
          <w:szCs w:val="18"/>
        </w:rPr>
        <w:t>. This avoids the need to send any additiona</w:t>
      </w:r>
      <w:r w:rsidR="00E818EB" w:rsidRPr="007D25B0">
        <w:rPr>
          <w:noProof/>
          <w:sz w:val="18"/>
          <w:szCs w:val="18"/>
        </w:rPr>
        <w:t xml:space="preserve">l </w:t>
      </w:r>
      <w:r w:rsidR="000721CD" w:rsidRPr="007D25B0">
        <w:rPr>
          <w:noProof/>
          <w:sz w:val="18"/>
          <w:szCs w:val="18"/>
        </w:rPr>
        <w:t>syntax elements such as collocated_from_l0_flag and collocated_ref_idx.</w:t>
      </w:r>
    </w:p>
    <w:p w:rsidR="00944988" w:rsidRPr="007D25B0" w:rsidRDefault="00944988" w:rsidP="002026D5">
      <w:pPr>
        <w:pStyle w:val="Annex3"/>
        <w:numPr>
          <w:ilvl w:val="2"/>
          <w:numId w:val="39"/>
        </w:numPr>
        <w:tabs>
          <w:tab w:val="clear" w:pos="1440"/>
        </w:tabs>
        <w:textAlignment w:val="auto"/>
        <w:rPr>
          <w:lang w:val="en-CA"/>
        </w:rPr>
      </w:pPr>
      <w:bookmarkStart w:id="1613" w:name="_Toc357439326"/>
      <w:bookmarkStart w:id="1614" w:name="_Toc356824352"/>
      <w:bookmarkStart w:id="1615" w:name="_Toc356148153"/>
      <w:bookmarkStart w:id="1616" w:name="_Toc348629471"/>
      <w:bookmarkStart w:id="1617" w:name="_Toc351367701"/>
      <w:bookmarkStart w:id="1618" w:name="_Ref364437014"/>
      <w:bookmarkStart w:id="1619" w:name="_Toc366772034"/>
      <w:r w:rsidRPr="007D25B0">
        <w:rPr>
          <w:lang w:val="en-CA"/>
        </w:rPr>
        <w:t>Decoding process for coding units coded in intra prediction mode</w:t>
      </w:r>
      <w:bookmarkEnd w:id="1613"/>
      <w:bookmarkEnd w:id="1614"/>
      <w:bookmarkEnd w:id="1615"/>
      <w:bookmarkEnd w:id="1616"/>
      <w:bookmarkEnd w:id="1617"/>
      <w:bookmarkEnd w:id="1618"/>
      <w:bookmarkEnd w:id="1619"/>
    </w:p>
    <w:p w:rsidR="00944988" w:rsidRPr="007D25B0" w:rsidRDefault="00944988" w:rsidP="00944988">
      <w:pPr>
        <w:pStyle w:val="3N"/>
        <w:rPr>
          <w:lang w:val="en-CA"/>
        </w:rPr>
      </w:pPr>
      <w:r w:rsidRPr="007D25B0">
        <w:rPr>
          <w:lang w:val="en-CA"/>
        </w:rPr>
        <w:t>The specifications in subclause 8.4 apply.</w:t>
      </w:r>
    </w:p>
    <w:p w:rsidR="00944988" w:rsidRPr="007D25B0" w:rsidRDefault="00944988" w:rsidP="002026D5">
      <w:pPr>
        <w:pStyle w:val="Annex3"/>
        <w:numPr>
          <w:ilvl w:val="2"/>
          <w:numId w:val="39"/>
        </w:numPr>
        <w:tabs>
          <w:tab w:val="clear" w:pos="1440"/>
        </w:tabs>
        <w:textAlignment w:val="auto"/>
        <w:rPr>
          <w:lang w:val="en-CA"/>
        </w:rPr>
      </w:pPr>
      <w:bookmarkStart w:id="1620" w:name="_Toc357439327"/>
      <w:bookmarkStart w:id="1621" w:name="_Toc356824353"/>
      <w:bookmarkStart w:id="1622" w:name="_Toc356148154"/>
      <w:bookmarkStart w:id="1623" w:name="_Toc348629472"/>
      <w:bookmarkStart w:id="1624" w:name="_Toc351367702"/>
      <w:bookmarkStart w:id="1625" w:name="_Ref364437022"/>
      <w:bookmarkStart w:id="1626" w:name="_Toc366772035"/>
      <w:r w:rsidRPr="007D25B0">
        <w:rPr>
          <w:lang w:val="en-CA"/>
        </w:rPr>
        <w:t>Decoding process for coding units coded in inter prediction mode</w:t>
      </w:r>
      <w:bookmarkEnd w:id="1620"/>
      <w:bookmarkEnd w:id="1621"/>
      <w:bookmarkEnd w:id="1622"/>
      <w:bookmarkEnd w:id="1623"/>
      <w:bookmarkEnd w:id="1624"/>
      <w:bookmarkEnd w:id="1625"/>
      <w:bookmarkEnd w:id="1626"/>
    </w:p>
    <w:p w:rsidR="009B4CC8" w:rsidRPr="007D25B0" w:rsidRDefault="00944988" w:rsidP="00944988">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_Ref364437673 \r \h  \* MERGEFORMAT </w:instrText>
      </w:r>
      <w:r w:rsidR="002D2385" w:rsidRPr="007D25B0">
        <w:fldChar w:fldCharType="separate"/>
      </w:r>
      <w:r w:rsidR="004C44E5" w:rsidRPr="007D25B0">
        <w:rPr>
          <w:lang w:val="en-CA"/>
        </w:rPr>
        <w:t>F.8.5</w:t>
      </w:r>
      <w:r w:rsidR="002D2385" w:rsidRPr="007D25B0">
        <w:fldChar w:fldCharType="end"/>
      </w:r>
      <w:r w:rsidRPr="007D25B0">
        <w:rPr>
          <w:lang w:val="en-CA"/>
        </w:rPr>
        <w:t xml:space="preserve"> apply</w:t>
      </w:r>
      <w:r w:rsidR="009B4CC8" w:rsidRPr="007D25B0">
        <w:rPr>
          <w:lang w:val="en-CA"/>
        </w:rPr>
        <w:t xml:space="preserve"> with the following </w:t>
      </w:r>
      <w:r w:rsidR="00C9677C" w:rsidRPr="007D25B0">
        <w:rPr>
          <w:lang w:val="en-CA"/>
        </w:rPr>
        <w:t>addtions.</w:t>
      </w:r>
    </w:p>
    <w:p w:rsidR="003864FE" w:rsidRPr="007D25B0" w:rsidRDefault="003864FE" w:rsidP="003864FE">
      <w:pPr>
        <w:ind w:left="3"/>
        <w:rPr>
          <w:noProof/>
          <w:lang w:eastAsia="ko-KR"/>
        </w:rPr>
      </w:pPr>
      <w:r w:rsidRPr="007D25B0">
        <w:rPr>
          <w:noProof/>
          <w:lang w:eastAsia="ja-JP"/>
        </w:rPr>
        <w:t xml:space="preserve">It is a requirement of bitstream conformance that, </w:t>
      </w:r>
      <w:r w:rsidRPr="007D25B0">
        <w:rPr>
          <w:noProof/>
          <w:lang w:eastAsia="ko-KR"/>
        </w:rPr>
        <w:t>for X being replaced by either 0 or 1,</w:t>
      </w:r>
      <w:r w:rsidRPr="007D25B0">
        <w:rPr>
          <w:noProof/>
          <w:lang w:eastAsia="ja-JP"/>
        </w:rPr>
        <w:t xml:space="preserve"> the variables </w:t>
      </w:r>
      <w:r w:rsidRPr="007D25B0">
        <w:rPr>
          <w:noProof/>
          <w:lang w:eastAsia="ko-KR"/>
        </w:rPr>
        <w:t>mvLX[0] and mvLX[1] as an output of the subclause 8.5.3.1 shall be equal to 0 if the value of refIdxLX as an output of the subclause 8.5.3.1 corresponds to a</w:t>
      </w:r>
      <w:r w:rsidR="00A82575" w:rsidRPr="007D25B0">
        <w:rPr>
          <w:noProof/>
          <w:lang w:eastAsia="ko-KR"/>
        </w:rPr>
        <w:t>n</w:t>
      </w:r>
      <w:r w:rsidRPr="007D25B0">
        <w:rPr>
          <w:noProof/>
          <w:lang w:eastAsia="ko-KR"/>
        </w:rPr>
        <w:t xml:space="preserve"> inter-layer reference picture. That is</w:t>
      </w:r>
      <w:r w:rsidRPr="007D25B0">
        <w:rPr>
          <w:noProof/>
          <w:lang w:eastAsia="ja-JP"/>
        </w:rPr>
        <w:t xml:space="preserve">, in any conformant bitstream, </w:t>
      </w:r>
      <w:r w:rsidRPr="007D25B0">
        <w:rPr>
          <w:noProof/>
          <w:lang w:eastAsia="ko-KR"/>
        </w:rPr>
        <w:t>for X being replaced by either 0 or 1,</w:t>
      </w:r>
      <w:r w:rsidRPr="007D25B0">
        <w:rPr>
          <w:noProof/>
          <w:lang w:eastAsia="ja-JP"/>
        </w:rPr>
        <w:t xml:space="preserve"> upon invoking the decoding process in subclause 8.5.3.1, the values of the syntax elements merge_idx, mvp_lX_flag, ref_idx_lX, MvdLX, and mvd_l1_zero_flag shall always result in zero values for mvLX[0] and mvLX[1] when the value of refIdxLX of the reference picture list RefPicListX indicates a</w:t>
      </w:r>
      <w:r w:rsidR="00A82575" w:rsidRPr="007D25B0">
        <w:rPr>
          <w:noProof/>
          <w:lang w:eastAsia="ja-JP"/>
        </w:rPr>
        <w:t>n inter-layer</w:t>
      </w:r>
      <w:r w:rsidRPr="007D25B0">
        <w:rPr>
          <w:noProof/>
          <w:lang w:eastAsia="ja-JP"/>
        </w:rPr>
        <w:t xml:space="preserve"> reference picture. </w:t>
      </w:r>
    </w:p>
    <w:p w:rsidR="00944988" w:rsidRPr="007D25B0" w:rsidRDefault="00944988" w:rsidP="002026D5">
      <w:pPr>
        <w:pStyle w:val="Annex3"/>
        <w:numPr>
          <w:ilvl w:val="2"/>
          <w:numId w:val="39"/>
        </w:numPr>
        <w:tabs>
          <w:tab w:val="clear" w:pos="1440"/>
        </w:tabs>
        <w:textAlignment w:val="auto"/>
        <w:rPr>
          <w:lang w:val="en-CA"/>
        </w:rPr>
      </w:pPr>
      <w:bookmarkStart w:id="1627" w:name="_Toc357439328"/>
      <w:bookmarkStart w:id="1628" w:name="_Toc356824354"/>
      <w:bookmarkStart w:id="1629" w:name="_Toc356148155"/>
      <w:bookmarkStart w:id="1630" w:name="_Toc348629473"/>
      <w:bookmarkStart w:id="1631" w:name="_Toc351367703"/>
      <w:bookmarkStart w:id="1632" w:name="_Ref364437029"/>
      <w:bookmarkStart w:id="1633" w:name="_Toc366772036"/>
      <w:r w:rsidRPr="007D25B0">
        <w:rPr>
          <w:lang w:val="en-CA"/>
        </w:rPr>
        <w:t>Scaling, transformation and array construction process prior to deblocking filter process</w:t>
      </w:r>
      <w:bookmarkEnd w:id="1627"/>
      <w:bookmarkEnd w:id="1628"/>
      <w:bookmarkEnd w:id="1629"/>
      <w:bookmarkEnd w:id="1630"/>
      <w:bookmarkEnd w:id="1631"/>
      <w:bookmarkEnd w:id="1632"/>
      <w:bookmarkEnd w:id="1633"/>
    </w:p>
    <w:p w:rsidR="00944988" w:rsidRPr="007D25B0" w:rsidRDefault="00944988" w:rsidP="00944988">
      <w:pPr>
        <w:pStyle w:val="3N"/>
        <w:rPr>
          <w:lang w:val="en-CA"/>
        </w:rPr>
      </w:pPr>
      <w:r w:rsidRPr="007D25B0">
        <w:rPr>
          <w:lang w:val="en-CA"/>
        </w:rPr>
        <w:t>The specifications in subclause 8.6 apply.</w:t>
      </w:r>
    </w:p>
    <w:p w:rsidR="00944988" w:rsidRPr="007D25B0" w:rsidRDefault="00944988" w:rsidP="002026D5">
      <w:pPr>
        <w:pStyle w:val="Annex3"/>
        <w:numPr>
          <w:ilvl w:val="2"/>
          <w:numId w:val="39"/>
        </w:numPr>
        <w:tabs>
          <w:tab w:val="clear" w:pos="1440"/>
        </w:tabs>
        <w:textAlignment w:val="auto"/>
        <w:rPr>
          <w:lang w:val="en-CA"/>
        </w:rPr>
      </w:pPr>
      <w:bookmarkStart w:id="1634" w:name="_Toc357439329"/>
      <w:bookmarkStart w:id="1635" w:name="_Toc356824355"/>
      <w:bookmarkStart w:id="1636" w:name="_Toc356148156"/>
      <w:bookmarkStart w:id="1637" w:name="_Toc348629474"/>
      <w:bookmarkStart w:id="1638" w:name="_Toc351367704"/>
      <w:bookmarkStart w:id="1639" w:name="_Ref364437036"/>
      <w:bookmarkStart w:id="1640" w:name="_Toc366772037"/>
      <w:r w:rsidRPr="007D25B0">
        <w:rPr>
          <w:lang w:val="en-CA"/>
        </w:rPr>
        <w:t>In-loop filter process</w:t>
      </w:r>
      <w:bookmarkEnd w:id="1634"/>
      <w:bookmarkEnd w:id="1635"/>
      <w:bookmarkEnd w:id="1636"/>
      <w:bookmarkEnd w:id="1637"/>
      <w:bookmarkEnd w:id="1638"/>
      <w:bookmarkEnd w:id="1639"/>
      <w:bookmarkEnd w:id="1640"/>
    </w:p>
    <w:p w:rsidR="00944988" w:rsidRPr="007D25B0" w:rsidRDefault="00944988" w:rsidP="00944988">
      <w:pPr>
        <w:pStyle w:val="3N"/>
        <w:rPr>
          <w:lang w:val="en-CA"/>
        </w:rPr>
      </w:pPr>
      <w:r w:rsidRPr="007D25B0">
        <w:rPr>
          <w:lang w:val="en-CA"/>
        </w:rPr>
        <w:t>The specifications in subclause 8.7 apply.</w:t>
      </w:r>
    </w:p>
    <w:p w:rsidR="00944988" w:rsidRPr="007D25B0" w:rsidRDefault="00944988" w:rsidP="002026D5">
      <w:pPr>
        <w:pStyle w:val="Annex2"/>
        <w:numPr>
          <w:ilvl w:val="1"/>
          <w:numId w:val="39"/>
        </w:numPr>
        <w:rPr>
          <w:lang w:val="en-CA"/>
        </w:rPr>
      </w:pPr>
      <w:bookmarkStart w:id="1641" w:name="_Toc357439330"/>
      <w:bookmarkStart w:id="1642" w:name="_Toc356824356"/>
      <w:bookmarkStart w:id="1643" w:name="_Toc356148157"/>
      <w:bookmarkStart w:id="1644" w:name="_Toc348629475"/>
      <w:bookmarkStart w:id="1645" w:name="_Toc351367705"/>
      <w:bookmarkStart w:id="1646" w:name="_Toc366772038"/>
      <w:r w:rsidRPr="007D25B0">
        <w:rPr>
          <w:lang w:val="en-CA"/>
        </w:rPr>
        <w:t>Parsing process</w:t>
      </w:r>
      <w:bookmarkEnd w:id="1641"/>
      <w:bookmarkEnd w:id="1642"/>
      <w:bookmarkEnd w:id="1643"/>
      <w:bookmarkEnd w:id="1644"/>
      <w:bookmarkEnd w:id="1645"/>
      <w:bookmarkEnd w:id="1646"/>
    </w:p>
    <w:p w:rsidR="00944988" w:rsidRPr="007D25B0" w:rsidRDefault="00944988" w:rsidP="00944988">
      <w:pPr>
        <w:pStyle w:val="3N"/>
        <w:rPr>
          <w:lang w:val="en-CA"/>
        </w:rPr>
      </w:pPr>
      <w:r w:rsidRPr="007D25B0">
        <w:rPr>
          <w:lang w:val="en-CA"/>
        </w:rPr>
        <w:t>The specifications in clause 9 apply.</w:t>
      </w:r>
    </w:p>
    <w:p w:rsidR="00944988" w:rsidRPr="007D25B0" w:rsidRDefault="00944988" w:rsidP="002026D5">
      <w:pPr>
        <w:pStyle w:val="Annex2"/>
        <w:numPr>
          <w:ilvl w:val="1"/>
          <w:numId w:val="39"/>
        </w:numPr>
        <w:rPr>
          <w:lang w:val="en-CA"/>
        </w:rPr>
      </w:pPr>
      <w:bookmarkStart w:id="1647" w:name="_Toc357439331"/>
      <w:bookmarkStart w:id="1648" w:name="_Toc356824357"/>
      <w:bookmarkStart w:id="1649" w:name="_Toc356148158"/>
      <w:bookmarkStart w:id="1650" w:name="_Toc348629476"/>
      <w:bookmarkStart w:id="1651" w:name="_Toc351367706"/>
      <w:bookmarkStart w:id="1652" w:name="_Toc366772039"/>
      <w:r w:rsidRPr="007D25B0">
        <w:rPr>
          <w:lang w:val="en-CA"/>
        </w:rPr>
        <w:t>Specification of bitstream subsets</w:t>
      </w:r>
      <w:bookmarkEnd w:id="1647"/>
      <w:bookmarkEnd w:id="1648"/>
      <w:bookmarkEnd w:id="1649"/>
      <w:bookmarkEnd w:id="1650"/>
      <w:bookmarkEnd w:id="1651"/>
      <w:bookmarkEnd w:id="1652"/>
      <w:r w:rsidRPr="007D25B0">
        <w:rPr>
          <w:lang w:val="en-CA"/>
        </w:rPr>
        <w:t xml:space="preserve"> </w:t>
      </w:r>
    </w:p>
    <w:p w:rsidR="00944988" w:rsidRPr="007D25B0" w:rsidRDefault="00944988" w:rsidP="00944988">
      <w:pPr>
        <w:pStyle w:val="3N"/>
        <w:rPr>
          <w:lang w:val="en-CA"/>
        </w:rPr>
      </w:pPr>
      <w:r w:rsidRPr="007D25B0">
        <w:rPr>
          <w:lang w:val="en-CA"/>
        </w:rPr>
        <w:t>The specifications in clause 10 apply.</w:t>
      </w:r>
    </w:p>
    <w:p w:rsidR="00944988" w:rsidRPr="007D25B0" w:rsidRDefault="00944988" w:rsidP="002026D5">
      <w:pPr>
        <w:pStyle w:val="Annex2"/>
        <w:numPr>
          <w:ilvl w:val="1"/>
          <w:numId w:val="39"/>
        </w:numPr>
        <w:rPr>
          <w:lang w:val="en-CA"/>
        </w:rPr>
      </w:pPr>
      <w:bookmarkStart w:id="1653" w:name="_Ref348007252"/>
      <w:bookmarkStart w:id="1654" w:name="_Toc357439332"/>
      <w:bookmarkStart w:id="1655" w:name="_Toc356824358"/>
      <w:bookmarkStart w:id="1656" w:name="_Toc356148159"/>
      <w:bookmarkStart w:id="1657" w:name="_Toc348629477"/>
      <w:bookmarkStart w:id="1658" w:name="_Toc351367707"/>
      <w:bookmarkStart w:id="1659" w:name="_Toc366772040"/>
      <w:r w:rsidRPr="007D25B0">
        <w:rPr>
          <w:lang w:val="en-CA"/>
        </w:rPr>
        <w:t>Profile</w:t>
      </w:r>
      <w:r w:rsidR="007A4CD0" w:rsidRPr="007D25B0">
        <w:rPr>
          <w:lang w:val="en-CA"/>
        </w:rPr>
        <w:t>s, tiers,</w:t>
      </w:r>
      <w:r w:rsidRPr="007D25B0">
        <w:rPr>
          <w:lang w:val="en-CA"/>
        </w:rPr>
        <w:t xml:space="preserve"> and levels</w:t>
      </w:r>
      <w:bookmarkEnd w:id="1653"/>
      <w:bookmarkEnd w:id="1654"/>
      <w:bookmarkEnd w:id="1655"/>
      <w:bookmarkEnd w:id="1656"/>
      <w:bookmarkEnd w:id="1657"/>
      <w:bookmarkEnd w:id="1658"/>
      <w:bookmarkEnd w:id="1659"/>
    </w:p>
    <w:p w:rsidR="007A4CD0" w:rsidRPr="007D25B0" w:rsidRDefault="007A4CD0" w:rsidP="002026D5">
      <w:pPr>
        <w:pStyle w:val="Annex3"/>
        <w:numPr>
          <w:ilvl w:val="2"/>
          <w:numId w:val="39"/>
        </w:numPr>
        <w:tabs>
          <w:tab w:val="clear" w:pos="1440"/>
        </w:tabs>
        <w:textAlignment w:val="auto"/>
        <w:rPr>
          <w:lang w:val="en-CA"/>
        </w:rPr>
      </w:pPr>
      <w:bookmarkStart w:id="1660" w:name="_Toc357439333"/>
      <w:bookmarkStart w:id="1661" w:name="_Toc356824359"/>
      <w:bookmarkStart w:id="1662" w:name="_Toc356148160"/>
      <w:bookmarkStart w:id="1663" w:name="_Toc348629478"/>
      <w:bookmarkStart w:id="1664" w:name="_Toc351367708"/>
      <w:bookmarkStart w:id="1665" w:name="_Toc366772041"/>
      <w:r w:rsidRPr="007D25B0">
        <w:rPr>
          <w:lang w:val="en-CA"/>
        </w:rPr>
        <w:t>Profiles</w:t>
      </w:r>
      <w:bookmarkEnd w:id="1660"/>
      <w:bookmarkEnd w:id="1661"/>
      <w:bookmarkEnd w:id="1662"/>
      <w:bookmarkEnd w:id="1663"/>
      <w:bookmarkEnd w:id="1664"/>
      <w:bookmarkEnd w:id="1665"/>
    </w:p>
    <w:p w:rsidR="00944988" w:rsidRPr="007D25B0" w:rsidRDefault="00944988" w:rsidP="00920F0C">
      <w:pPr>
        <w:pStyle w:val="Annex4"/>
      </w:pPr>
      <w:bookmarkStart w:id="1666" w:name="_Toc357439334"/>
      <w:bookmarkStart w:id="1667" w:name="_Toc356824360"/>
      <w:bookmarkStart w:id="1668" w:name="_Toc356148161"/>
      <w:bookmarkStart w:id="1669" w:name="_Toc348629479"/>
      <w:bookmarkStart w:id="1670" w:name="_Toc351367709"/>
      <w:bookmarkStart w:id="1671" w:name="_Toc366772042"/>
      <w:r w:rsidRPr="007D25B0">
        <w:t>General</w:t>
      </w:r>
      <w:bookmarkEnd w:id="1666"/>
      <w:bookmarkEnd w:id="1667"/>
      <w:bookmarkEnd w:id="1668"/>
      <w:bookmarkEnd w:id="1669"/>
      <w:bookmarkEnd w:id="1670"/>
      <w:bookmarkEnd w:id="1671"/>
    </w:p>
    <w:p w:rsidR="007A4CD0" w:rsidRPr="007D25B0" w:rsidRDefault="0090496B" w:rsidP="007A4CD0">
      <w:pPr>
        <w:pStyle w:val="3N"/>
        <w:rPr>
          <w:lang w:val="en-CA"/>
        </w:rPr>
      </w:pPr>
      <w:proofErr w:type="gramStart"/>
      <w:r w:rsidRPr="007D25B0">
        <w:rPr>
          <w:lang w:val="en-CA"/>
        </w:rPr>
        <w:t>TBD.</w:t>
      </w:r>
      <w:proofErr w:type="gramEnd"/>
      <w:r w:rsidR="007A4CD0" w:rsidRPr="007D25B0">
        <w:rPr>
          <w:lang w:val="en-CA"/>
        </w:rPr>
        <w:t xml:space="preserve"> </w:t>
      </w:r>
    </w:p>
    <w:p w:rsidR="00C6730C" w:rsidRPr="007D25B0" w:rsidRDefault="00157FE5" w:rsidP="00C6730C">
      <w:pPr>
        <w:pStyle w:val="Annex4"/>
      </w:pPr>
      <w:bookmarkStart w:id="1672" w:name="_Toc366772043"/>
      <w:bookmarkStart w:id="1673" w:name="_Toc356824362"/>
      <w:r w:rsidRPr="007D25B0">
        <w:t>Scalable Main profile</w:t>
      </w:r>
      <w:bookmarkStart w:id="1674" w:name="_Toc356148163"/>
      <w:bookmarkEnd w:id="1672"/>
    </w:p>
    <w:p w:rsidR="00A13D98" w:rsidRPr="007D25B0" w:rsidRDefault="00C449F3" w:rsidP="00920F0C">
      <w:pPr>
        <w:rPr>
          <w:lang w:val="en-CA"/>
        </w:rPr>
      </w:pPr>
      <w:r w:rsidRPr="007D25B0">
        <w:rPr>
          <w:lang w:val="en-CA"/>
        </w:rPr>
        <w:t>Bitstreams conforming to the scalable main profile shall obey</w:t>
      </w:r>
      <w:r w:rsidR="00A13D98" w:rsidRPr="007D25B0">
        <w:rPr>
          <w:lang w:val="en-CA"/>
        </w:rPr>
        <w:t xml:space="preserve"> the following </w:t>
      </w:r>
      <w:r w:rsidRPr="007D25B0">
        <w:rPr>
          <w:lang w:val="en-CA"/>
        </w:rPr>
        <w:t>constraints:</w:t>
      </w:r>
    </w:p>
    <w:p w:rsidR="00F63ADA" w:rsidRPr="007D25B0" w:rsidRDefault="000D0FD2" w:rsidP="00F63ADA">
      <w:pPr>
        <w:ind w:left="434" w:hanging="434"/>
        <w:rPr>
          <w:lang w:val="en-CA" w:eastAsia="zh-CN"/>
        </w:rPr>
      </w:pPr>
      <w:bookmarkStart w:id="1675" w:name="_Toc357439336"/>
      <w:r w:rsidRPr="007D25B0">
        <w:rPr>
          <w:noProof/>
        </w:rPr>
        <w:t>–</w:t>
      </w:r>
      <w:r w:rsidRPr="007D25B0">
        <w:rPr>
          <w:noProof/>
          <w:lang w:eastAsia="ko-KR"/>
        </w:rPr>
        <w:tab/>
      </w:r>
      <w:r w:rsidR="00C449F3" w:rsidRPr="007D25B0">
        <w:rPr>
          <w:noProof/>
        </w:rPr>
        <w:t>The</w:t>
      </w:r>
      <w:r w:rsidR="00C449F3" w:rsidRPr="007D25B0">
        <w:rPr>
          <w:lang w:val="en-CA" w:eastAsia="zh-CN"/>
        </w:rPr>
        <w:t xml:space="preserve"> picture resampling process </w:t>
      </w:r>
      <w:r w:rsidR="00B322CF" w:rsidRPr="007D25B0">
        <w:rPr>
          <w:lang w:val="en-CA" w:eastAsia="zh-CN"/>
        </w:rPr>
        <w:t xml:space="preserve">of picture sample values </w:t>
      </w:r>
      <w:r w:rsidR="00C449F3" w:rsidRPr="007D25B0">
        <w:rPr>
          <w:lang w:val="en-CA" w:eastAsia="zh-CN"/>
        </w:rPr>
        <w:t xml:space="preserve">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4C44E5" w:rsidRPr="007D25B0">
        <w:t>H.8.1.4.1</w:t>
      </w:r>
      <w:r w:rsidR="002D2385" w:rsidRPr="007D25B0">
        <w:fldChar w:fldCharType="end"/>
      </w:r>
      <w:r w:rsidR="00C449F3" w:rsidRPr="007D25B0">
        <w:rPr>
          <w:lang w:val="en-CA" w:eastAsia="zh-CN"/>
        </w:rPr>
        <w:t xml:space="preserve"> shall not be invoked more than once for decoding of each particular picture</w:t>
      </w:r>
      <w:r w:rsidR="00753BC0" w:rsidRPr="007D25B0">
        <w:rPr>
          <w:lang w:val="en-CA" w:eastAsia="zh-CN"/>
        </w:rPr>
        <w:t xml:space="preserve"> and t</w:t>
      </w:r>
      <w:r w:rsidR="006F7718" w:rsidRPr="007D25B0">
        <w:rPr>
          <w:lang w:val="en-CA" w:eastAsia="zh-CN"/>
        </w:rPr>
        <w:t xml:space="preserve">he resampling process of picture motion field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lang w:val="en-CA" w:eastAsia="zh-CN"/>
        </w:rPr>
        <w:t>H.8.1.4.2</w:t>
      </w:r>
      <w:r w:rsidR="002D2385" w:rsidRPr="007D25B0">
        <w:fldChar w:fldCharType="end"/>
      </w:r>
      <w:r w:rsidR="006F7718" w:rsidRPr="007D25B0">
        <w:rPr>
          <w:lang w:val="en-CA" w:eastAsia="zh-CN"/>
        </w:rPr>
        <w:t xml:space="preserve"> shall not be invoked more than once for decoding of each particular picture.</w:t>
      </w:r>
      <w:r w:rsidR="00F63ADA" w:rsidRPr="007D25B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7D25B0" w:rsidRDefault="001866A6" w:rsidP="001866A6">
      <w:pPr>
        <w:ind w:left="434" w:hanging="434"/>
        <w:rPr>
          <w:lang w:val="en-US" w:eastAsia="zh-CN"/>
        </w:rPr>
      </w:pPr>
      <w:r w:rsidRPr="007D25B0">
        <w:rPr>
          <w:lang w:val="en-CA" w:eastAsia="zh-CN"/>
        </w:rPr>
        <w:t>–</w:t>
      </w:r>
      <w:r w:rsidRPr="007D25B0">
        <w:rPr>
          <w:lang w:val="en-CA" w:eastAsia="zh-CN"/>
        </w:rPr>
        <w:tab/>
      </w:r>
      <w:r w:rsidRPr="007D25B0">
        <w:rPr>
          <w:lang w:val="en-US" w:eastAsia="ja-JP"/>
        </w:rPr>
        <w:t xml:space="preserve">When </w:t>
      </w:r>
      <w:r w:rsidRPr="007D25B0">
        <w:rPr>
          <w:rFonts w:eastAsia="Batang"/>
          <w:bCs/>
          <w:lang w:val="en-US" w:eastAsia="ko-KR"/>
        </w:rPr>
        <w:t>DependencyId</w:t>
      </w:r>
      <w:r w:rsidRPr="007D25B0">
        <w:rPr>
          <w:lang w:val="en-US" w:eastAsia="ja-JP"/>
        </w:rPr>
        <w:t xml:space="preserve">[ i ] is equal to 1, ScalabilityId[ LayerIdxInVps [ i ]][ smIdx ] shall be equal to 0 for any smIdx value from 0 to 15, inclusive, that is not equal to </w:t>
      </w:r>
      <w:r w:rsidR="00C2459E" w:rsidRPr="007D25B0">
        <w:rPr>
          <w:lang w:val="en-US" w:eastAsia="ja-JP"/>
        </w:rPr>
        <w:t>2</w:t>
      </w:r>
      <w:r w:rsidRPr="007D25B0">
        <w:rPr>
          <w:lang w:val="en-US" w:eastAsia="ja-JP"/>
        </w:rPr>
        <w:t>, for any coded picture with nuh_layer_id equal to i.</w:t>
      </w:r>
    </w:p>
    <w:p w:rsidR="00E35662" w:rsidRPr="007D25B0" w:rsidRDefault="000D0FD2" w:rsidP="000D0FD2">
      <w:pPr>
        <w:ind w:left="434" w:hanging="434"/>
        <w:rPr>
          <w:sz w:val="21"/>
        </w:rPr>
      </w:pPr>
      <w:r w:rsidRPr="007D25B0">
        <w:rPr>
          <w:noProof/>
        </w:rPr>
        <w:t>–</w:t>
      </w:r>
      <w:r w:rsidRPr="007D25B0">
        <w:rPr>
          <w:noProof/>
          <w:lang w:eastAsia="ko-KR"/>
        </w:rPr>
        <w:tab/>
      </w:r>
      <w:r w:rsidR="00E35662" w:rsidRPr="007D25B0">
        <w:rPr>
          <w:lang w:val="en-CA" w:eastAsia="ko-KR"/>
        </w:rPr>
        <w:t xml:space="preserve">When avc_base_layer_flag equal to 1, it is a requirement of bitstream conformance that </w:t>
      </w:r>
      <w:proofErr w:type="gramStart"/>
      <w:r w:rsidR="00C23C19" w:rsidRPr="007D25B0">
        <w:rPr>
          <w:rFonts w:eastAsia="Batang"/>
          <w:bCs/>
          <w:lang w:eastAsia="ko-KR"/>
        </w:rPr>
        <w:t>MotionPredEnabledFlag</w:t>
      </w:r>
      <w:r w:rsidR="00E35662" w:rsidRPr="007D25B0">
        <w:rPr>
          <w:lang w:val="en-CA" w:eastAsia="ko-KR"/>
        </w:rPr>
        <w:t>[</w:t>
      </w:r>
      <w:proofErr w:type="gramEnd"/>
      <w:r w:rsidR="00E35662" w:rsidRPr="007D25B0">
        <w:rPr>
          <w:lang w:val="en-CA" w:eastAsia="ko-KR"/>
        </w:rPr>
        <w:t> iNuhLId ][ </w:t>
      </w:r>
      <w:r w:rsidR="00710DDC" w:rsidRPr="007D25B0">
        <w:rPr>
          <w:lang w:val="en-CA" w:eastAsia="ko-KR"/>
        </w:rPr>
        <w:t>0 </w:t>
      </w:r>
      <w:r w:rsidR="00E35662" w:rsidRPr="007D25B0">
        <w:rPr>
          <w:lang w:val="en-CA" w:eastAsia="ko-KR"/>
        </w:rPr>
        <w:t>] shall be equal to 0 for iNuhLId equal to any value of nuh_layer_id present in the bitstream.</w:t>
      </w:r>
    </w:p>
    <w:p w:rsidR="007A4CD0" w:rsidRPr="007D25B0" w:rsidRDefault="00A21EA9" w:rsidP="002026D5">
      <w:pPr>
        <w:pStyle w:val="Annex3"/>
        <w:numPr>
          <w:ilvl w:val="2"/>
          <w:numId w:val="39"/>
        </w:numPr>
        <w:tabs>
          <w:tab w:val="clear" w:pos="1440"/>
        </w:tabs>
        <w:textAlignment w:val="auto"/>
        <w:rPr>
          <w:lang w:val="en-CA"/>
        </w:rPr>
      </w:pPr>
      <w:bookmarkStart w:id="1676" w:name="_Toc348629482"/>
      <w:bookmarkStart w:id="1677" w:name="_Toc351367712"/>
      <w:bookmarkStart w:id="1678" w:name="_Toc366772044"/>
      <w:r w:rsidRPr="007D25B0">
        <w:rPr>
          <w:lang w:val="en-CA"/>
        </w:rPr>
        <w:lastRenderedPageBreak/>
        <w:t>Tiers and levels</w:t>
      </w:r>
      <w:bookmarkEnd w:id="1673"/>
      <w:bookmarkEnd w:id="1674"/>
      <w:bookmarkEnd w:id="1675"/>
      <w:bookmarkEnd w:id="1676"/>
      <w:bookmarkEnd w:id="1677"/>
      <w:bookmarkEnd w:id="1678"/>
    </w:p>
    <w:p w:rsidR="00A21EA9" w:rsidRPr="007D25B0" w:rsidRDefault="00A21EA9" w:rsidP="00A21EA9">
      <w:pPr>
        <w:pStyle w:val="3N"/>
        <w:rPr>
          <w:lang w:val="en-CA"/>
        </w:rPr>
      </w:pPr>
      <w:r w:rsidRPr="007D25B0">
        <w:rPr>
          <w:lang w:val="en-CA"/>
        </w:rPr>
        <w:t>TBD</w:t>
      </w:r>
    </w:p>
    <w:p w:rsidR="00944988" w:rsidRPr="007D25B0" w:rsidRDefault="00944988" w:rsidP="002026D5">
      <w:pPr>
        <w:pStyle w:val="Annex2"/>
        <w:numPr>
          <w:ilvl w:val="1"/>
          <w:numId w:val="39"/>
        </w:numPr>
        <w:rPr>
          <w:lang w:val="en-CA"/>
        </w:rPr>
      </w:pPr>
      <w:bookmarkStart w:id="1679" w:name="_Toc357439337"/>
      <w:bookmarkStart w:id="1680" w:name="_Toc356824363"/>
      <w:bookmarkStart w:id="1681" w:name="_Toc356148164"/>
      <w:bookmarkStart w:id="1682" w:name="_Toc348629483"/>
      <w:bookmarkStart w:id="1683" w:name="_Toc351367713"/>
      <w:bookmarkStart w:id="1684" w:name="_Toc366772045"/>
      <w:r w:rsidRPr="007D25B0">
        <w:rPr>
          <w:lang w:val="en-CA"/>
        </w:rPr>
        <w:t>Byte stream format</w:t>
      </w:r>
      <w:bookmarkEnd w:id="1679"/>
      <w:bookmarkEnd w:id="1680"/>
      <w:bookmarkEnd w:id="1681"/>
      <w:bookmarkEnd w:id="1682"/>
      <w:bookmarkEnd w:id="1683"/>
      <w:bookmarkEnd w:id="1684"/>
    </w:p>
    <w:p w:rsidR="00944988" w:rsidRPr="007D25B0" w:rsidRDefault="006D0CA7" w:rsidP="00944988">
      <w:pPr>
        <w:pStyle w:val="3N"/>
        <w:rPr>
          <w:lang w:val="en-CA"/>
        </w:rPr>
      </w:pPr>
      <w:r w:rsidRPr="007D25B0">
        <w:rPr>
          <w:lang w:val="en-CA"/>
        </w:rPr>
        <w:t>The specifications in subclause</w:t>
      </w:r>
      <w:r w:rsidR="00944988" w:rsidRPr="007D25B0">
        <w:rPr>
          <w:lang w:val="en-CA"/>
        </w:rPr>
        <w:t xml:space="preserve"> </w:t>
      </w:r>
      <w:r w:rsidR="002D2385" w:rsidRPr="007D25B0">
        <w:fldChar w:fldCharType="begin"/>
      </w:r>
      <w:r w:rsidR="002D2385" w:rsidRPr="007D25B0">
        <w:instrText xml:space="preserve"> REF _Ref364437770 \r \h  \* MERGEFORMAT </w:instrText>
      </w:r>
      <w:r w:rsidR="002D2385" w:rsidRPr="007D25B0">
        <w:fldChar w:fldCharType="separate"/>
      </w:r>
      <w:r w:rsidR="004C44E5" w:rsidRPr="007D25B0">
        <w:rPr>
          <w:lang w:val="en-CA"/>
        </w:rPr>
        <w:t>F.12</w:t>
      </w:r>
      <w:r w:rsidR="002D2385" w:rsidRPr="007D25B0">
        <w:fldChar w:fldCharType="end"/>
      </w:r>
      <w:r w:rsidR="008917A6" w:rsidRPr="007D25B0">
        <w:rPr>
          <w:lang w:val="en-CA"/>
        </w:rPr>
        <w:t xml:space="preserve"> </w:t>
      </w:r>
      <w:r w:rsidR="00944988" w:rsidRPr="007D25B0">
        <w:rPr>
          <w:lang w:val="en-CA"/>
        </w:rPr>
        <w:t>apply.</w:t>
      </w:r>
    </w:p>
    <w:p w:rsidR="00944988" w:rsidRPr="007D25B0" w:rsidRDefault="00944988" w:rsidP="002026D5">
      <w:pPr>
        <w:pStyle w:val="Annex2"/>
        <w:numPr>
          <w:ilvl w:val="1"/>
          <w:numId w:val="39"/>
        </w:numPr>
        <w:rPr>
          <w:lang w:val="en-CA"/>
        </w:rPr>
      </w:pPr>
      <w:bookmarkStart w:id="1685" w:name="_Toc357439338"/>
      <w:bookmarkStart w:id="1686" w:name="_Toc356824364"/>
      <w:bookmarkStart w:id="1687" w:name="_Toc356148165"/>
      <w:bookmarkStart w:id="1688" w:name="_Toc348629484"/>
      <w:bookmarkStart w:id="1689" w:name="_Toc351367714"/>
      <w:bookmarkStart w:id="1690" w:name="_Toc366772046"/>
      <w:r w:rsidRPr="007D25B0">
        <w:rPr>
          <w:lang w:val="en-CA"/>
        </w:rPr>
        <w:t>Hypothetical reference decoder</w:t>
      </w:r>
      <w:bookmarkEnd w:id="1685"/>
      <w:bookmarkEnd w:id="1686"/>
      <w:bookmarkEnd w:id="1687"/>
      <w:bookmarkEnd w:id="1688"/>
      <w:bookmarkEnd w:id="1689"/>
      <w:bookmarkEnd w:id="1690"/>
    </w:p>
    <w:p w:rsidR="006D0CA7" w:rsidRPr="007D25B0" w:rsidRDefault="006D0CA7" w:rsidP="006D0CA7">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_Ref364437780 \r \h  \* MERGEFORMAT </w:instrText>
      </w:r>
      <w:r w:rsidR="002D2385" w:rsidRPr="007D25B0">
        <w:fldChar w:fldCharType="separate"/>
      </w:r>
      <w:r w:rsidR="004C44E5" w:rsidRPr="007D25B0">
        <w:rPr>
          <w:lang w:val="en-CA"/>
        </w:rPr>
        <w:t>F.13</w:t>
      </w:r>
      <w:r w:rsidR="002D2385" w:rsidRPr="007D25B0">
        <w:fldChar w:fldCharType="end"/>
      </w:r>
      <w:r w:rsidRPr="007D25B0">
        <w:rPr>
          <w:lang w:val="en-CA"/>
        </w:rPr>
        <w:t xml:space="preserve"> and its subclauses apply.</w:t>
      </w:r>
    </w:p>
    <w:p w:rsidR="00944988" w:rsidRPr="007D25B0" w:rsidRDefault="00944988" w:rsidP="002026D5">
      <w:pPr>
        <w:pStyle w:val="Annex2"/>
        <w:numPr>
          <w:ilvl w:val="1"/>
          <w:numId w:val="39"/>
        </w:numPr>
        <w:rPr>
          <w:lang w:val="en-CA"/>
        </w:rPr>
      </w:pPr>
      <w:bookmarkStart w:id="1691" w:name="_Toc357439339"/>
      <w:bookmarkStart w:id="1692" w:name="_Toc356824365"/>
      <w:bookmarkStart w:id="1693" w:name="_Toc356148166"/>
      <w:bookmarkStart w:id="1694" w:name="_Toc348629485"/>
      <w:bookmarkStart w:id="1695" w:name="_Toc351367715"/>
      <w:bookmarkStart w:id="1696" w:name="_Toc366772047"/>
      <w:r w:rsidRPr="007D25B0">
        <w:rPr>
          <w:lang w:val="en-CA"/>
        </w:rPr>
        <w:t>SEI messages</w:t>
      </w:r>
      <w:bookmarkEnd w:id="1691"/>
      <w:bookmarkEnd w:id="1692"/>
      <w:bookmarkEnd w:id="1693"/>
      <w:bookmarkEnd w:id="1694"/>
      <w:bookmarkEnd w:id="1695"/>
      <w:bookmarkEnd w:id="1696"/>
    </w:p>
    <w:p w:rsidR="0045419A" w:rsidRPr="007D25B0" w:rsidRDefault="0045419A" w:rsidP="0045419A">
      <w:pPr>
        <w:pStyle w:val="3N"/>
        <w:rPr>
          <w:lang w:val="en-CA"/>
        </w:rPr>
      </w:pPr>
      <w:r w:rsidRPr="007D25B0">
        <w:rPr>
          <w:lang w:val="en-CA"/>
        </w:rPr>
        <w:t xml:space="preserve">The specifications in Annex D and subclause </w:t>
      </w:r>
      <w:r w:rsidR="002D2385" w:rsidRPr="007D25B0">
        <w:fldChar w:fldCharType="begin"/>
      </w:r>
      <w:r w:rsidR="002D2385" w:rsidRPr="007D25B0">
        <w:instrText xml:space="preserve"> REF _Ref364437794 \r \h  \* MERGEFORMAT </w:instrText>
      </w:r>
      <w:r w:rsidR="002D2385" w:rsidRPr="007D25B0">
        <w:fldChar w:fldCharType="separate"/>
      </w:r>
      <w:r w:rsidR="004C44E5" w:rsidRPr="007D25B0">
        <w:rPr>
          <w:lang w:val="en-CA"/>
        </w:rPr>
        <w:t>F.14</w:t>
      </w:r>
      <w:r w:rsidR="002D2385" w:rsidRPr="007D25B0">
        <w:fldChar w:fldCharType="end"/>
      </w:r>
      <w:r w:rsidR="00C6730C" w:rsidRPr="007D25B0">
        <w:rPr>
          <w:lang w:val="en-CA"/>
        </w:rPr>
        <w:t xml:space="preserve"> and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697" w:name="_Toc356148169"/>
      <w:bookmarkStart w:id="1698" w:name="_Toc357439344"/>
      <w:bookmarkStart w:id="1699" w:name="_Toc356824370"/>
      <w:bookmarkStart w:id="1700" w:name="_Toc356148173"/>
      <w:bookmarkStart w:id="1701" w:name="_Toc348629486"/>
      <w:bookmarkStart w:id="1702" w:name="_Toc351367716"/>
      <w:bookmarkStart w:id="1703" w:name="_Toc366772048"/>
      <w:bookmarkEnd w:id="1697"/>
      <w:r w:rsidRPr="007D25B0">
        <w:rPr>
          <w:lang w:val="en-CA"/>
        </w:rPr>
        <w:t>Video usability information</w:t>
      </w:r>
      <w:bookmarkEnd w:id="1698"/>
      <w:bookmarkEnd w:id="1699"/>
      <w:bookmarkEnd w:id="1700"/>
      <w:bookmarkEnd w:id="1701"/>
      <w:bookmarkEnd w:id="1702"/>
      <w:bookmarkEnd w:id="1703"/>
    </w:p>
    <w:p w:rsidR="00825811" w:rsidRPr="008E14A4" w:rsidRDefault="00825811" w:rsidP="00825811">
      <w:r w:rsidRPr="007D25B0">
        <w:t xml:space="preserve">The specifications in Annex </w:t>
      </w:r>
      <w:r w:rsidR="002D2385" w:rsidRPr="007D25B0">
        <w:fldChar w:fldCharType="begin"/>
      </w:r>
      <w:r w:rsidR="002D2385" w:rsidRPr="007D25B0">
        <w:instrText xml:space="preserve"> REF _Ref364437801 \r \h  \* MERGEFORMAT </w:instrText>
      </w:r>
      <w:r w:rsidR="002D2385" w:rsidRPr="007D25B0">
        <w:fldChar w:fldCharType="separate"/>
      </w:r>
      <w:r w:rsidR="004C44E5" w:rsidRPr="007D25B0">
        <w:t>F.15</w:t>
      </w:r>
      <w:r w:rsidR="002D2385" w:rsidRPr="007D25B0">
        <w:fldChar w:fldCharType="end"/>
      </w:r>
      <w:r w:rsidRPr="007D25B0">
        <w:t xml:space="preserve"> apply.</w:t>
      </w:r>
    </w:p>
    <w:p w:rsidR="008D66D2" w:rsidRPr="00032915" w:rsidRDefault="008D66D2" w:rsidP="00074F68"/>
    <w:sectPr w:rsidR="008D66D2" w:rsidRPr="00032915" w:rsidSect="001533A7">
      <w:headerReference w:type="even" r:id="rId24"/>
      <w:headerReference w:type="default" r:id="rId25"/>
      <w:footerReference w:type="even" r:id="rId26"/>
      <w:footerReference w:type="default" r:id="rId2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7D1" w:rsidRDefault="00AF77D1">
      <w:r>
        <w:separator/>
      </w:r>
    </w:p>
  </w:endnote>
  <w:endnote w:type="continuationSeparator" w:id="0">
    <w:p w:rsidR="00AF77D1" w:rsidRDefault="00AF77D1">
      <w:r>
        <w:continuationSeparator/>
      </w:r>
    </w:p>
  </w:endnote>
  <w:endnote w:type="continuationNotice" w:id="1">
    <w:p w:rsidR="00AF77D1" w:rsidRDefault="00AF77D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190" w:rsidRPr="00CB04EC" w:rsidRDefault="00D27190"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9C202F">
      <w:rPr>
        <w:bCs/>
        <w:noProof/>
        <w:lang w:val="fr-CH"/>
      </w:rPr>
      <w:t>iv</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190" w:rsidRPr="00C37EDE" w:rsidRDefault="00D27190" w:rsidP="00A46EF8">
    <w:pPr>
      <w:rPr>
        <w:b/>
        <w:bCs/>
      </w:rPr>
    </w:pPr>
    <w:r w:rsidRPr="00C37EDE">
      <w:tab/>
    </w: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9C202F">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190" w:rsidRPr="00CB04EC" w:rsidRDefault="00D27190"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9C202F">
      <w:rPr>
        <w:b/>
        <w:bCs/>
        <w:noProof/>
      </w:rPr>
      <w:t>64</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190" w:rsidRPr="00CB04EC" w:rsidRDefault="00D27190"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9C202F">
      <w:rPr>
        <w:bCs/>
        <w:noProof/>
        <w:lang w:val="fr-CH"/>
      </w:rPr>
      <w:t>63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7D1" w:rsidRDefault="00AF77D1">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AF77D1" w:rsidRDefault="00AF77D1"/>
  </w:footnote>
  <w:footnote w:type="continuationSeparator" w:id="0">
    <w:p w:rsidR="00AF77D1" w:rsidRDefault="00AF77D1">
      <w:r>
        <w:continuationSeparator/>
      </w:r>
    </w:p>
  </w:footnote>
  <w:footnote w:type="continuationNotice" w:id="1">
    <w:p w:rsidR="00AF77D1" w:rsidRDefault="00AF77D1">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190" w:rsidRDefault="00D27190"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190" w:rsidRDefault="00D27190"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190" w:rsidRPr="00256CBF" w:rsidRDefault="00D27190"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190" w:rsidRPr="00563383" w:rsidRDefault="00D27190"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6">
    <w:nsid w:val="4F541F0C"/>
    <w:multiLevelType w:val="hybridMultilevel"/>
    <w:tmpl w:val="7A78DB26"/>
    <w:lvl w:ilvl="0" w:tplc="8D4656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6">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7"/>
  </w:num>
  <w:num w:numId="5">
    <w:abstractNumId w:val="20"/>
  </w:num>
  <w:num w:numId="6">
    <w:abstractNumId w:val="37"/>
  </w:num>
  <w:num w:numId="7">
    <w:abstractNumId w:val="34"/>
  </w:num>
  <w:num w:numId="8">
    <w:abstractNumId w:val="33"/>
  </w:num>
  <w:num w:numId="9">
    <w:abstractNumId w:val="10"/>
  </w:num>
  <w:num w:numId="10">
    <w:abstractNumId w:val="30"/>
  </w:num>
  <w:num w:numId="11">
    <w:abstractNumId w:val="12"/>
  </w:num>
  <w:num w:numId="12">
    <w:abstractNumId w:val="26"/>
  </w:num>
  <w:num w:numId="13">
    <w:abstractNumId w:val="3"/>
  </w:num>
  <w:num w:numId="14">
    <w:abstractNumId w:val="31"/>
  </w:num>
  <w:num w:numId="15">
    <w:abstractNumId w:val="16"/>
  </w:num>
  <w:num w:numId="16">
    <w:abstractNumId w:val="19"/>
  </w:num>
  <w:num w:numId="17">
    <w:abstractNumId w:val="13"/>
  </w:num>
  <w:num w:numId="18">
    <w:abstractNumId w:val="39"/>
  </w:num>
  <w:num w:numId="19">
    <w:abstractNumId w:val="41"/>
  </w:num>
  <w:num w:numId="20">
    <w:abstractNumId w:val="38"/>
  </w:num>
  <w:num w:numId="21">
    <w:abstractNumId w:val="23"/>
  </w:num>
  <w:num w:numId="22">
    <w:abstractNumId w:val="28"/>
  </w:num>
  <w:num w:numId="23">
    <w:abstractNumId w:val="29"/>
  </w:num>
  <w:num w:numId="24">
    <w:abstractNumId w:val="7"/>
  </w:num>
  <w:num w:numId="25">
    <w:abstractNumId w:val="11"/>
  </w:num>
  <w:num w:numId="26">
    <w:abstractNumId w:val="24"/>
  </w:num>
  <w:num w:numId="27">
    <w:abstractNumId w:val="14"/>
  </w:num>
  <w:num w:numId="28">
    <w:abstractNumId w:val="15"/>
  </w:num>
  <w:num w:numId="29">
    <w:abstractNumId w:val="5"/>
  </w:num>
  <w:num w:numId="30">
    <w:abstractNumId w:val="40"/>
  </w:num>
  <w:num w:numId="31">
    <w:abstractNumId w:val="42"/>
  </w:num>
  <w:num w:numId="32">
    <w:abstractNumId w:val="21"/>
  </w:num>
  <w:num w:numId="33">
    <w:abstractNumId w:val="4"/>
  </w:num>
  <w:num w:numId="34">
    <w:abstractNumId w:val="6"/>
  </w:num>
  <w:num w:numId="35">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6">
    <w:abstractNumId w:val="18"/>
  </w:num>
  <w:num w:numId="37">
    <w:abstractNumId w:val="9"/>
  </w:num>
  <w:num w:numId="38">
    <w:abstractNumId w:val="35"/>
  </w:num>
  <w:num w:numId="39">
    <w:abstractNumId w:val="36"/>
  </w:num>
  <w:num w:numId="40">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3"/>
  </w:num>
  <w:num w:numId="43">
    <w:abstractNumId w:val="3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8"/>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36"/>
  </w:num>
  <w:num w:numId="50">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CD4"/>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4C5"/>
    <w:rsid w:val="000A08C7"/>
    <w:rsid w:val="000A09D0"/>
    <w:rsid w:val="000A0D56"/>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AA5"/>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4B"/>
    <w:rsid w:val="002639A2"/>
    <w:rsid w:val="00263B39"/>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D5A"/>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E8C"/>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6F9"/>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4E3A"/>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1EE"/>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E9"/>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937"/>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7F7"/>
    <w:rsid w:val="0061689D"/>
    <w:rsid w:val="00616A21"/>
    <w:rsid w:val="00616C35"/>
    <w:rsid w:val="00616C48"/>
    <w:rsid w:val="00617134"/>
    <w:rsid w:val="0061733A"/>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62A"/>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018"/>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615"/>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18"/>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75"/>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28A"/>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46"/>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1F72"/>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31"/>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B0"/>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4FDC"/>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B86"/>
    <w:rsid w:val="00936C4A"/>
    <w:rsid w:val="00936DF8"/>
    <w:rsid w:val="00936F61"/>
    <w:rsid w:val="00936FF4"/>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9E"/>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2F"/>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711"/>
    <w:rsid w:val="009C4743"/>
    <w:rsid w:val="009C4900"/>
    <w:rsid w:val="009C4B8A"/>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C6D"/>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7D1"/>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06D"/>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5E6A"/>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09B"/>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588"/>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90"/>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BB"/>
    <w:rsid w:val="00D93BCC"/>
    <w:rsid w:val="00D93C46"/>
    <w:rsid w:val="00D93C4B"/>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CB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023"/>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583"/>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927"/>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9D"/>
    <w:rsid w:val="00F64431"/>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image" Target="media/image3.wmf"/><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874BD-6ED6-419B-B784-4F889E5EA086}">
  <ds:schemaRefs>
    <ds:schemaRef ds:uri="http://schemas.openxmlformats.org/officeDocument/2006/bibliography"/>
  </ds:schemaRefs>
</ds:datastoreItem>
</file>

<file path=customXml/itemProps2.xml><?xml version="1.0" encoding="utf-8"?>
<ds:datastoreItem xmlns:ds="http://schemas.openxmlformats.org/officeDocument/2006/customXml" ds:itemID="{813FE0FE-D451-4397-B271-48B125F443F3}">
  <ds:schemaRefs>
    <ds:schemaRef ds:uri="http://schemas.openxmlformats.org/officeDocument/2006/bibliography"/>
  </ds:schemaRefs>
</ds:datastoreItem>
</file>

<file path=customXml/itemProps3.xml><?xml version="1.0" encoding="utf-8"?>
<ds:datastoreItem xmlns:ds="http://schemas.openxmlformats.org/officeDocument/2006/customXml" ds:itemID="{AC735768-6D8B-4208-8085-6C0BEBCFF92E}">
  <ds:schemaRefs>
    <ds:schemaRef ds:uri="http://schemas.openxmlformats.org/officeDocument/2006/bibliography"/>
  </ds:schemaRefs>
</ds:datastoreItem>
</file>

<file path=customXml/itemProps4.xml><?xml version="1.0" encoding="utf-8"?>
<ds:datastoreItem xmlns:ds="http://schemas.openxmlformats.org/officeDocument/2006/customXml" ds:itemID="{563AF2C7-ECB6-42F2-8CCF-AFEED4946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33396</Words>
  <Characters>190361</Characters>
  <Application>Microsoft Office Word</Application>
  <DocSecurity>0</DocSecurity>
  <Lines>1586</Lines>
  <Paragraphs>446</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223311</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(v2)</cp:lastModifiedBy>
  <cp:revision>2</cp:revision>
  <cp:lastPrinted>2013-02-13T05:52:00Z</cp:lastPrinted>
  <dcterms:created xsi:type="dcterms:W3CDTF">2013-10-25T14:44:00Z</dcterms:created>
  <dcterms:modified xsi:type="dcterms:W3CDTF">2013-10-25T14:44:00Z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