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367021">
        <w:tc>
          <w:tcPr>
            <w:tcW w:w="6408" w:type="dxa"/>
          </w:tcPr>
          <w:p w:rsidR="006C5D39" w:rsidRPr="00367021" w:rsidRDefault="00A56CA4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A56CA4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3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5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4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367021">
              <w:rPr>
                <w:b/>
                <w:szCs w:val="22"/>
                <w:lang w:val="en-CA"/>
              </w:rPr>
              <w:t xml:space="preserve">Joint </w:t>
            </w:r>
            <w:r w:rsidR="006C5D39" w:rsidRPr="00367021">
              <w:rPr>
                <w:b/>
                <w:szCs w:val="22"/>
                <w:lang w:val="en-CA"/>
              </w:rPr>
              <w:t>Collaborative</w:t>
            </w:r>
            <w:r w:rsidR="00E61DAC" w:rsidRPr="00367021">
              <w:rPr>
                <w:b/>
                <w:szCs w:val="22"/>
                <w:lang w:val="en-CA"/>
              </w:rPr>
              <w:t xml:space="preserve"> Team </w:t>
            </w:r>
            <w:r w:rsidR="006C5D39" w:rsidRPr="00367021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36702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67021">
              <w:rPr>
                <w:b/>
                <w:szCs w:val="22"/>
                <w:lang w:val="en-CA"/>
              </w:rPr>
              <w:t xml:space="preserve">of </w:t>
            </w:r>
            <w:r w:rsidR="007F1F8B" w:rsidRPr="00367021">
              <w:rPr>
                <w:b/>
                <w:szCs w:val="22"/>
                <w:lang w:val="en-CA"/>
              </w:rPr>
              <w:t>ITU-T SG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16 WP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3 and ISO/IEC JTC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1/SC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29/WG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11</w:t>
            </w:r>
          </w:p>
          <w:p w:rsidR="00E61DAC" w:rsidRPr="00367021" w:rsidRDefault="00836C99" w:rsidP="00C10490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</w:t>
            </w:r>
            <w:r w:rsidR="00C10490">
              <w:rPr>
                <w:szCs w:val="22"/>
                <w:lang w:val="en-CA"/>
              </w:rPr>
              <w:t>5</w:t>
            </w:r>
            <w:r w:rsidRPr="005B217D">
              <w:rPr>
                <w:szCs w:val="22"/>
                <w:lang w:val="en-CA"/>
              </w:rPr>
              <w:t xml:space="preserve">th Meeting: </w:t>
            </w:r>
            <w:r w:rsidR="00C10490">
              <w:rPr>
                <w:szCs w:val="22"/>
                <w:lang w:val="en-CA"/>
              </w:rPr>
              <w:t>Geneva</w:t>
            </w:r>
            <w:r w:rsidRPr="00B4194A">
              <w:rPr>
                <w:szCs w:val="22"/>
                <w:lang w:val="en-CA"/>
              </w:rPr>
              <w:t xml:space="preserve">, </w:t>
            </w:r>
            <w:r w:rsidR="00C10490">
              <w:rPr>
                <w:szCs w:val="22"/>
                <w:lang w:val="en-CA"/>
              </w:rPr>
              <w:t>CH</w:t>
            </w:r>
            <w:r w:rsidRPr="00B4194A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2</w:t>
            </w:r>
            <w:r w:rsidR="00C10490">
              <w:rPr>
                <w:szCs w:val="22"/>
                <w:lang w:val="en-CA"/>
              </w:rPr>
              <w:t>3</w:t>
            </w:r>
            <w:r>
              <w:rPr>
                <w:szCs w:val="22"/>
                <w:lang w:val="en-CA"/>
              </w:rPr>
              <w:t xml:space="preserve"> </w:t>
            </w:r>
            <w:r w:rsidR="00C10490">
              <w:rPr>
                <w:szCs w:val="22"/>
                <w:lang w:val="en-CA"/>
              </w:rPr>
              <w:t>Oct.</w:t>
            </w:r>
            <w:r>
              <w:rPr>
                <w:szCs w:val="22"/>
                <w:lang w:val="en-CA"/>
              </w:rPr>
              <w:t xml:space="preserve"> – </w:t>
            </w:r>
            <w:r w:rsidR="00C10490">
              <w:rPr>
                <w:szCs w:val="22"/>
                <w:lang w:val="en-CA"/>
              </w:rPr>
              <w:t>1</w:t>
            </w:r>
            <w:r w:rsidRPr="005E1AC6">
              <w:rPr>
                <w:szCs w:val="22"/>
                <w:lang w:val="en-CA"/>
              </w:rPr>
              <w:t xml:space="preserve"> </w:t>
            </w:r>
            <w:r w:rsidR="00C10490">
              <w:rPr>
                <w:szCs w:val="22"/>
                <w:lang w:val="en-CA"/>
              </w:rPr>
              <w:t>Nov</w:t>
            </w:r>
            <w:r>
              <w:rPr>
                <w:szCs w:val="22"/>
                <w:lang w:val="en-CA"/>
              </w:rPr>
              <w:t>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3</w:t>
            </w:r>
          </w:p>
        </w:tc>
        <w:tc>
          <w:tcPr>
            <w:tcW w:w="3168" w:type="dxa"/>
          </w:tcPr>
          <w:p w:rsidR="008A4B4C" w:rsidRPr="00367021" w:rsidRDefault="00E61DAC" w:rsidP="00B857EC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367021">
              <w:rPr>
                <w:lang w:val="en-CA"/>
              </w:rPr>
              <w:t>Document</w:t>
            </w:r>
            <w:r w:rsidR="006C5D39" w:rsidRPr="00367021">
              <w:rPr>
                <w:lang w:val="en-CA"/>
              </w:rPr>
              <w:t>: JC</w:t>
            </w:r>
            <w:r w:rsidRPr="00367021">
              <w:rPr>
                <w:lang w:val="en-CA"/>
              </w:rPr>
              <w:t>T</w:t>
            </w:r>
            <w:r w:rsidR="006C5D39" w:rsidRPr="00367021">
              <w:rPr>
                <w:lang w:val="en-CA"/>
              </w:rPr>
              <w:t>VC</w:t>
            </w:r>
            <w:r w:rsidRPr="00367021">
              <w:rPr>
                <w:lang w:val="en-CA"/>
              </w:rPr>
              <w:t>-</w:t>
            </w:r>
            <w:r w:rsidR="00C10490">
              <w:rPr>
                <w:lang w:val="en-CA"/>
              </w:rPr>
              <w:t>O</w:t>
            </w:r>
            <w:r w:rsidR="00B857EC">
              <w:rPr>
                <w:lang w:val="en-CA"/>
              </w:rPr>
              <w:t>0161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367021" w:rsidRDefault="002E78E3" w:rsidP="00E34D4E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>Non-SCE4/</w:t>
            </w:r>
            <w:r w:rsidR="00D17D3E">
              <w:rPr>
                <w:b/>
                <w:szCs w:val="22"/>
              </w:rPr>
              <w:t xml:space="preserve">AHG14: </w:t>
            </w:r>
            <w:r w:rsidR="00E34D4E">
              <w:rPr>
                <w:b/>
                <w:szCs w:val="22"/>
              </w:rPr>
              <w:t>Combined b</w:t>
            </w:r>
            <w:r w:rsidR="005B6351">
              <w:rPr>
                <w:b/>
                <w:szCs w:val="22"/>
              </w:rPr>
              <w:t>it-depth and c</w:t>
            </w:r>
            <w:r w:rsidR="001F465B">
              <w:rPr>
                <w:b/>
                <w:szCs w:val="22"/>
              </w:rPr>
              <w:t xml:space="preserve">olor gamut </w:t>
            </w:r>
            <w:r w:rsidR="005B6351">
              <w:rPr>
                <w:b/>
                <w:szCs w:val="22"/>
              </w:rPr>
              <w:t>conversion with</w:t>
            </w:r>
            <w:r w:rsidR="00C10490">
              <w:rPr>
                <w:b/>
                <w:szCs w:val="22"/>
              </w:rPr>
              <w:t xml:space="preserve"> </w:t>
            </w:r>
            <w:r w:rsidR="00EB10C6">
              <w:rPr>
                <w:b/>
                <w:szCs w:val="22"/>
              </w:rPr>
              <w:t xml:space="preserve">3D LUT </w:t>
            </w:r>
            <w:r w:rsidR="0045032A" w:rsidRPr="00367021">
              <w:rPr>
                <w:b/>
                <w:szCs w:val="22"/>
              </w:rPr>
              <w:t xml:space="preserve">for </w:t>
            </w:r>
            <w:r w:rsidR="00FF69BE">
              <w:rPr>
                <w:b/>
                <w:szCs w:val="22"/>
              </w:rPr>
              <w:t>SHVC</w:t>
            </w:r>
            <w:r w:rsidR="001F465B">
              <w:rPr>
                <w:b/>
                <w:szCs w:val="22"/>
              </w:rPr>
              <w:t xml:space="preserve"> color gamut scalability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67021" w:rsidRDefault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>Input Document to JCT-VC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67021" w:rsidRDefault="00E61DAC" w:rsidP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t>Proposal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Author(s) or</w:t>
            </w:r>
            <w:r w:rsidRPr="0036702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Default="00775C51" w:rsidP="00C10490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>Yuwen He, Yan Ye</w:t>
            </w:r>
            <w:r w:rsidR="00836C99">
              <w:rPr>
                <w:szCs w:val="22"/>
              </w:rPr>
              <w:t xml:space="preserve">, </w:t>
            </w:r>
            <w:r w:rsidR="00C10490">
              <w:rPr>
                <w:szCs w:val="22"/>
              </w:rPr>
              <w:t>Jie Dong</w:t>
            </w:r>
            <w:r w:rsidR="00185BEF" w:rsidRPr="00367021">
              <w:rPr>
                <w:szCs w:val="22"/>
                <w:lang w:val="en-CA"/>
              </w:rPr>
              <w:t xml:space="preserve"> </w:t>
            </w:r>
            <w:r w:rsidR="00E61DAC" w:rsidRPr="00367021">
              <w:rPr>
                <w:szCs w:val="22"/>
                <w:lang w:val="en-CA"/>
              </w:rPr>
              <w:br/>
            </w:r>
            <w:r w:rsidRPr="00367021">
              <w:rPr>
                <w:szCs w:val="22"/>
              </w:rPr>
              <w:t>9710 Scranton R-D, #250</w:t>
            </w:r>
            <w:r w:rsidR="00E61DAC" w:rsidRPr="00367021">
              <w:rPr>
                <w:szCs w:val="22"/>
                <w:lang w:val="en-CA"/>
              </w:rPr>
              <w:br/>
            </w:r>
            <w:r w:rsidRPr="00367021">
              <w:rPr>
                <w:szCs w:val="22"/>
              </w:rPr>
              <w:t>San Diego, CA 92121</w:t>
            </w:r>
            <w:r w:rsidR="00E61DAC" w:rsidRPr="00367021">
              <w:rPr>
                <w:szCs w:val="22"/>
                <w:lang w:val="en-CA"/>
              </w:rPr>
              <w:br/>
            </w:r>
            <w:r w:rsidRPr="00367021">
              <w:rPr>
                <w:szCs w:val="22"/>
                <w:lang w:val="en-CA"/>
              </w:rPr>
              <w:t>USA</w:t>
            </w:r>
          </w:p>
          <w:p w:rsidR="005210B2" w:rsidRDefault="005210B2" w:rsidP="00C10490">
            <w:pPr>
              <w:spacing w:before="60" w:after="60"/>
              <w:rPr>
                <w:szCs w:val="22"/>
                <w:lang w:val="en-CA"/>
              </w:rPr>
            </w:pPr>
          </w:p>
          <w:p w:rsidR="005210B2" w:rsidRPr="00367021" w:rsidRDefault="005210B2" w:rsidP="00C10490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E61DAC" w:rsidRPr="00367021" w:rsidRDefault="00E61DAC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  <w:t>Tel:</w:t>
            </w:r>
            <w:r w:rsidRPr="00367021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836C99" w:rsidRPr="00367021" w:rsidRDefault="00E61DAC" w:rsidP="00C10490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</w:r>
            <w:r w:rsidR="00775C51" w:rsidRPr="00367021">
              <w:rPr>
                <w:szCs w:val="22"/>
              </w:rPr>
              <w:t>+1-858-210-4819</w:t>
            </w:r>
            <w:r w:rsidRPr="00367021">
              <w:rPr>
                <w:szCs w:val="22"/>
                <w:lang w:val="en-CA"/>
              </w:rPr>
              <w:br/>
            </w:r>
            <w:hyperlink r:id="rId10" w:history="1">
              <w:r w:rsidR="00F27B57" w:rsidRPr="00367021">
                <w:rPr>
                  <w:rStyle w:val="Hyperlink"/>
                  <w:szCs w:val="22"/>
                  <w:lang w:val="en-CA"/>
                </w:rPr>
                <w:t>yuwen.he@interdigital.com</w:t>
              </w:r>
            </w:hyperlink>
            <w:r w:rsidR="00F27B57" w:rsidRPr="00367021">
              <w:rPr>
                <w:szCs w:val="22"/>
                <w:lang w:val="en-CA"/>
              </w:rPr>
              <w:t xml:space="preserve"> </w:t>
            </w:r>
            <w:hyperlink r:id="rId11" w:history="1">
              <w:r w:rsidR="00F27B57" w:rsidRPr="00367021">
                <w:rPr>
                  <w:rStyle w:val="Hyperlink"/>
                  <w:szCs w:val="22"/>
                  <w:lang w:val="en-CA"/>
                </w:rPr>
                <w:t>yan.ye@interdigital.com</w:t>
              </w:r>
            </w:hyperlink>
            <w:r w:rsidR="00836C99">
              <w:t xml:space="preserve"> </w:t>
            </w:r>
            <w:hyperlink r:id="rId12" w:history="1">
              <w:r w:rsidR="00C10490" w:rsidRPr="00CC2689">
                <w:rPr>
                  <w:rStyle w:val="Hyperlink"/>
                  <w:szCs w:val="22"/>
                  <w:lang w:val="en-CA"/>
                </w:rPr>
                <w:t>jie.dong@interdigital.com</w:t>
              </w:r>
            </w:hyperlink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Default="00775C51" w:rsidP="00FF69BE">
            <w:pPr>
              <w:spacing w:before="60" w:after="60"/>
              <w:rPr>
                <w:szCs w:val="22"/>
              </w:rPr>
            </w:pPr>
            <w:proofErr w:type="spellStart"/>
            <w:r w:rsidRPr="00367021">
              <w:rPr>
                <w:szCs w:val="22"/>
              </w:rPr>
              <w:t>InterDigital</w:t>
            </w:r>
            <w:proofErr w:type="spellEnd"/>
            <w:r w:rsidRPr="00367021">
              <w:rPr>
                <w:szCs w:val="22"/>
              </w:rPr>
              <w:t xml:space="preserve"> Communications, </w:t>
            </w:r>
            <w:r w:rsidR="00FF69BE">
              <w:rPr>
                <w:szCs w:val="22"/>
              </w:rPr>
              <w:t>Inc.</w:t>
            </w:r>
          </w:p>
          <w:p w:rsidR="00B83368" w:rsidRPr="00367021" w:rsidRDefault="00B83368" w:rsidP="00FF69BE">
            <w:pPr>
              <w:spacing w:before="60" w:after="60"/>
              <w:rPr>
                <w:szCs w:val="22"/>
                <w:lang w:val="en-CA"/>
              </w:rPr>
            </w:pP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DB314A" w:rsidRDefault="00E66A90" w:rsidP="002509E8">
      <w:pPr>
        <w:jc w:val="both"/>
        <w:rPr>
          <w:rFonts w:eastAsia="Malgun Gothic"/>
          <w:kern w:val="2"/>
        </w:rPr>
      </w:pPr>
      <w:r>
        <w:rPr>
          <w:rFonts w:eastAsia="Malgun Gothic"/>
          <w:kern w:val="2"/>
        </w:rPr>
        <w:t>This proposal describe</w:t>
      </w:r>
      <w:r>
        <w:rPr>
          <w:rFonts w:hint="eastAsia"/>
          <w:kern w:val="2"/>
          <w:lang w:eastAsia="zh-CN"/>
        </w:rPr>
        <w:t>s</w:t>
      </w:r>
      <w:r w:rsidR="000D371B">
        <w:rPr>
          <w:rFonts w:eastAsia="Malgun Gothic"/>
          <w:kern w:val="2"/>
        </w:rPr>
        <w:t xml:space="preserve"> </w:t>
      </w:r>
      <w:r w:rsidR="0082421D">
        <w:rPr>
          <w:kern w:val="2"/>
          <w:lang w:eastAsia="zh-CN"/>
        </w:rPr>
        <w:t>a</w:t>
      </w:r>
      <w:r w:rsidR="005B6351">
        <w:rPr>
          <w:kern w:val="2"/>
          <w:lang w:eastAsia="zh-CN"/>
        </w:rPr>
        <w:t xml:space="preserve"> </w:t>
      </w:r>
      <w:r w:rsidR="00200E85">
        <w:rPr>
          <w:kern w:val="2"/>
          <w:lang w:eastAsia="zh-CN"/>
        </w:rPr>
        <w:t xml:space="preserve">combined </w:t>
      </w:r>
      <w:r w:rsidR="005B6351">
        <w:rPr>
          <w:kern w:val="2"/>
          <w:lang w:eastAsia="zh-CN"/>
        </w:rPr>
        <w:t xml:space="preserve">bit-depth and </w:t>
      </w:r>
      <w:r w:rsidR="0082421D">
        <w:rPr>
          <w:kern w:val="2"/>
          <w:lang w:eastAsia="zh-CN"/>
        </w:rPr>
        <w:t xml:space="preserve">color gamut conversion </w:t>
      </w:r>
      <w:r w:rsidR="00547BE9">
        <w:rPr>
          <w:kern w:val="2"/>
          <w:lang w:eastAsia="zh-CN"/>
        </w:rPr>
        <w:t>method</w:t>
      </w:r>
      <w:r w:rsidR="0082421D">
        <w:rPr>
          <w:kern w:val="2"/>
          <w:lang w:eastAsia="zh-CN"/>
        </w:rPr>
        <w:t xml:space="preserve"> with 3D LUT for </w:t>
      </w:r>
      <w:r w:rsidR="002A7294">
        <w:rPr>
          <w:kern w:val="2"/>
          <w:lang w:eastAsia="zh-CN"/>
        </w:rPr>
        <w:t>SHVC</w:t>
      </w:r>
      <w:r w:rsidR="00B834FD">
        <w:rPr>
          <w:kern w:val="2"/>
          <w:lang w:eastAsia="zh-CN"/>
        </w:rPr>
        <w:t xml:space="preserve"> </w:t>
      </w:r>
      <w:r w:rsidR="0082421D">
        <w:rPr>
          <w:kern w:val="2"/>
          <w:lang w:eastAsia="zh-CN"/>
        </w:rPr>
        <w:t>color gamut scalability</w:t>
      </w:r>
      <w:r w:rsidR="00547BE9">
        <w:rPr>
          <w:kern w:val="2"/>
          <w:lang w:eastAsia="zh-CN"/>
        </w:rPr>
        <w:t xml:space="preserve"> (CGS)</w:t>
      </w:r>
      <w:r>
        <w:rPr>
          <w:rFonts w:hint="eastAsia"/>
          <w:kern w:val="2"/>
          <w:lang w:eastAsia="zh-CN"/>
        </w:rPr>
        <w:t>.</w:t>
      </w:r>
      <w:r w:rsidR="000D371B">
        <w:rPr>
          <w:rFonts w:eastAsia="Malgun Gothic"/>
          <w:kern w:val="2"/>
        </w:rPr>
        <w:t xml:space="preserve"> </w:t>
      </w:r>
      <w:r w:rsidR="005B6351">
        <w:rPr>
          <w:rFonts w:eastAsia="Malgun Gothic"/>
          <w:kern w:val="2"/>
        </w:rPr>
        <w:t xml:space="preserve">In one of </w:t>
      </w:r>
      <w:r w:rsidR="00200E85">
        <w:rPr>
          <w:rFonts w:eastAsia="Malgun Gothic"/>
          <w:kern w:val="2"/>
        </w:rPr>
        <w:t xml:space="preserve">the SCE4 </w:t>
      </w:r>
      <w:r w:rsidR="005B6351">
        <w:rPr>
          <w:rFonts w:eastAsia="Malgun Gothic"/>
          <w:kern w:val="2"/>
        </w:rPr>
        <w:t xml:space="preserve">color gamut scalability tests, </w:t>
      </w:r>
      <w:r w:rsidR="005B6351">
        <w:rPr>
          <w:kern w:val="2"/>
          <w:lang w:eastAsia="zh-CN"/>
        </w:rPr>
        <w:t>the</w:t>
      </w:r>
      <w:r w:rsidR="005B6351">
        <w:rPr>
          <w:rFonts w:hint="eastAsia"/>
          <w:kern w:val="2"/>
          <w:lang w:eastAsia="zh-CN"/>
        </w:rPr>
        <w:t xml:space="preserve"> base layer </w:t>
      </w:r>
      <w:r w:rsidR="005B6351">
        <w:rPr>
          <w:kern w:val="2"/>
          <w:lang w:eastAsia="zh-CN"/>
        </w:rPr>
        <w:t xml:space="preserve">video </w:t>
      </w:r>
      <w:r w:rsidR="0085652C">
        <w:rPr>
          <w:kern w:val="2"/>
          <w:lang w:eastAsia="zh-CN"/>
        </w:rPr>
        <w:t xml:space="preserve">format </w:t>
      </w:r>
      <w:r w:rsidR="005B6351">
        <w:rPr>
          <w:kern w:val="2"/>
          <w:lang w:eastAsia="zh-CN"/>
        </w:rPr>
        <w:t xml:space="preserve">is 8-bit 1080p </w:t>
      </w:r>
      <w:proofErr w:type="gramStart"/>
      <w:r w:rsidR="005B6351">
        <w:rPr>
          <w:kern w:val="2"/>
          <w:lang w:eastAsia="zh-CN"/>
        </w:rPr>
        <w:t>BT.709,</w:t>
      </w:r>
      <w:proofErr w:type="gramEnd"/>
      <w:r w:rsidR="005B6351">
        <w:rPr>
          <w:kern w:val="2"/>
          <w:lang w:eastAsia="zh-CN"/>
        </w:rPr>
        <w:t xml:space="preserve"> and the enhancement layer </w:t>
      </w:r>
      <w:r w:rsidR="0085652C">
        <w:rPr>
          <w:kern w:val="2"/>
          <w:lang w:eastAsia="zh-CN"/>
        </w:rPr>
        <w:t xml:space="preserve">video format </w:t>
      </w:r>
      <w:r w:rsidR="005B6351">
        <w:rPr>
          <w:kern w:val="2"/>
          <w:lang w:eastAsia="zh-CN"/>
        </w:rPr>
        <w:t>is 10-bit 3840x2160 BT.2020</w:t>
      </w:r>
      <w:r w:rsidR="005B6351">
        <w:rPr>
          <w:rFonts w:hint="eastAsia"/>
          <w:kern w:val="2"/>
          <w:lang w:eastAsia="zh-CN"/>
        </w:rPr>
        <w:t>.</w:t>
      </w:r>
      <w:r w:rsidR="005B6351">
        <w:rPr>
          <w:kern w:val="2"/>
          <w:lang w:eastAsia="zh-CN"/>
        </w:rPr>
        <w:t xml:space="preserve"> The</w:t>
      </w:r>
      <w:r w:rsidR="00200E85">
        <w:rPr>
          <w:kern w:val="2"/>
          <w:lang w:eastAsia="zh-CN"/>
        </w:rPr>
        <w:t>refore</w:t>
      </w:r>
      <w:r w:rsidR="005B6351">
        <w:rPr>
          <w:kern w:val="2"/>
          <w:lang w:eastAsia="zh-CN"/>
        </w:rPr>
        <w:t xml:space="preserve"> </w:t>
      </w:r>
      <w:r w:rsidR="00200E85">
        <w:rPr>
          <w:kern w:val="2"/>
          <w:lang w:eastAsia="zh-CN"/>
        </w:rPr>
        <w:t xml:space="preserve">both </w:t>
      </w:r>
      <w:r w:rsidR="005B6351">
        <w:rPr>
          <w:kern w:val="2"/>
          <w:lang w:eastAsia="zh-CN"/>
        </w:rPr>
        <w:t>bit-depth conversion and color gamut conversion need to be addressed in inter-layer process</w:t>
      </w:r>
      <w:r w:rsidR="00200E85">
        <w:rPr>
          <w:kern w:val="2"/>
          <w:lang w:eastAsia="zh-CN"/>
        </w:rPr>
        <w:t>ing</w:t>
      </w:r>
      <w:r w:rsidR="004F46C8">
        <w:rPr>
          <w:kern w:val="2"/>
          <w:lang w:eastAsia="zh-CN"/>
        </w:rPr>
        <w:t xml:space="preserve">, in addition to </w:t>
      </w:r>
      <w:proofErr w:type="spellStart"/>
      <w:r w:rsidR="004F46C8">
        <w:rPr>
          <w:kern w:val="2"/>
          <w:lang w:eastAsia="zh-CN"/>
        </w:rPr>
        <w:t>upsampling</w:t>
      </w:r>
      <w:proofErr w:type="spellEnd"/>
      <w:r w:rsidR="005B6351">
        <w:rPr>
          <w:kern w:val="2"/>
          <w:lang w:eastAsia="zh-CN"/>
        </w:rPr>
        <w:t>. T</w:t>
      </w:r>
      <w:r w:rsidR="00B834FD">
        <w:rPr>
          <w:kern w:val="2"/>
          <w:lang w:eastAsia="zh-CN"/>
        </w:rPr>
        <w:t xml:space="preserve">he </w:t>
      </w:r>
      <w:r w:rsidR="00200E85">
        <w:rPr>
          <w:kern w:val="2"/>
          <w:lang w:eastAsia="zh-CN"/>
        </w:rPr>
        <w:t xml:space="preserve">proposed </w:t>
      </w:r>
      <w:r w:rsidR="004F46C8">
        <w:rPr>
          <w:kern w:val="2"/>
          <w:lang w:eastAsia="zh-CN"/>
        </w:rPr>
        <w:t xml:space="preserve">method uses combined </w:t>
      </w:r>
      <w:r w:rsidR="002509E8">
        <w:rPr>
          <w:kern w:val="2"/>
          <w:lang w:eastAsia="zh-CN"/>
        </w:rPr>
        <w:t xml:space="preserve">3D LUT for color gamut conversion </w:t>
      </w:r>
      <w:r w:rsidR="004F46C8">
        <w:rPr>
          <w:kern w:val="2"/>
          <w:lang w:eastAsia="zh-CN"/>
        </w:rPr>
        <w:t>and</w:t>
      </w:r>
      <w:r w:rsidR="002509E8">
        <w:rPr>
          <w:kern w:val="2"/>
          <w:lang w:eastAsia="zh-CN"/>
        </w:rPr>
        <w:t xml:space="preserve"> </w:t>
      </w:r>
      <w:r w:rsidR="00CE2CD1">
        <w:rPr>
          <w:kern w:val="2"/>
          <w:lang w:eastAsia="zh-CN"/>
        </w:rPr>
        <w:t xml:space="preserve">bit-depth conversion </w:t>
      </w:r>
      <w:r w:rsidR="004F46C8">
        <w:rPr>
          <w:kern w:val="2"/>
          <w:lang w:eastAsia="zh-CN"/>
        </w:rPr>
        <w:t>in one step</w:t>
      </w:r>
      <w:r w:rsidR="002509E8">
        <w:rPr>
          <w:kern w:val="2"/>
          <w:lang w:eastAsia="zh-CN"/>
        </w:rPr>
        <w:t xml:space="preserve">. </w:t>
      </w:r>
      <w:r w:rsidR="004F46C8">
        <w:rPr>
          <w:kern w:val="2"/>
          <w:lang w:eastAsia="zh-CN"/>
        </w:rPr>
        <w:t>The proposed method has</w:t>
      </w:r>
      <w:r w:rsidR="002509E8">
        <w:rPr>
          <w:kern w:val="2"/>
          <w:lang w:eastAsia="zh-CN"/>
        </w:rPr>
        <w:t xml:space="preserve"> three advantages compared to </w:t>
      </w:r>
      <w:r w:rsidR="004F46C8">
        <w:rPr>
          <w:kern w:val="2"/>
          <w:lang w:eastAsia="zh-CN"/>
        </w:rPr>
        <w:t xml:space="preserve">keeping </w:t>
      </w:r>
      <w:r w:rsidR="002509E8">
        <w:rPr>
          <w:kern w:val="2"/>
          <w:lang w:eastAsia="zh-CN"/>
        </w:rPr>
        <w:t xml:space="preserve">color </w:t>
      </w:r>
      <w:r w:rsidR="004F46C8">
        <w:rPr>
          <w:kern w:val="2"/>
          <w:lang w:eastAsia="zh-CN"/>
        </w:rPr>
        <w:t xml:space="preserve">gamut </w:t>
      </w:r>
      <w:r w:rsidR="002509E8">
        <w:rPr>
          <w:kern w:val="2"/>
          <w:lang w:eastAsia="zh-CN"/>
        </w:rPr>
        <w:t>conversion and bit-depth conversion separate</w:t>
      </w:r>
      <w:r w:rsidR="00CE2CD1">
        <w:rPr>
          <w:kern w:val="2"/>
          <w:lang w:eastAsia="zh-CN"/>
        </w:rPr>
        <w:t>,</w:t>
      </w:r>
      <w:r w:rsidR="002509E8">
        <w:rPr>
          <w:kern w:val="2"/>
          <w:lang w:eastAsia="zh-CN"/>
        </w:rPr>
        <w:t xml:space="preserve"> (1) </w:t>
      </w:r>
      <w:r w:rsidR="004F46C8">
        <w:rPr>
          <w:kern w:val="2"/>
          <w:lang w:eastAsia="zh-CN"/>
        </w:rPr>
        <w:t xml:space="preserve">higher coding efficiency, (2) </w:t>
      </w:r>
      <w:r w:rsidR="002509E8">
        <w:rPr>
          <w:kern w:val="2"/>
          <w:lang w:eastAsia="zh-CN"/>
        </w:rPr>
        <w:t xml:space="preserve">higher precision </w:t>
      </w:r>
      <w:r w:rsidR="004F46C8">
        <w:rPr>
          <w:kern w:val="2"/>
          <w:lang w:eastAsia="zh-CN"/>
        </w:rPr>
        <w:t>and fewer</w:t>
      </w:r>
      <w:r w:rsidR="002509E8">
        <w:rPr>
          <w:kern w:val="2"/>
          <w:lang w:eastAsia="zh-CN"/>
        </w:rPr>
        <w:t xml:space="preserve"> rounding errors, (3)</w:t>
      </w:r>
      <w:r w:rsidR="00A72B09">
        <w:rPr>
          <w:kern w:val="2"/>
          <w:lang w:eastAsia="zh-CN"/>
        </w:rPr>
        <w:t xml:space="preserve"> </w:t>
      </w:r>
      <w:r w:rsidR="00E504B8">
        <w:rPr>
          <w:kern w:val="2"/>
          <w:lang w:eastAsia="zh-CN"/>
        </w:rPr>
        <w:t xml:space="preserve">no change to </w:t>
      </w:r>
      <w:proofErr w:type="spellStart"/>
      <w:r w:rsidR="00A72B09">
        <w:rPr>
          <w:kern w:val="2"/>
          <w:lang w:eastAsia="zh-CN"/>
        </w:rPr>
        <w:t>upsampling</w:t>
      </w:r>
      <w:proofErr w:type="spellEnd"/>
      <w:r w:rsidR="00A72B09">
        <w:rPr>
          <w:kern w:val="2"/>
          <w:lang w:eastAsia="zh-CN"/>
        </w:rPr>
        <w:t xml:space="preserve"> </w:t>
      </w:r>
      <w:r w:rsidR="00E504B8">
        <w:rPr>
          <w:kern w:val="2"/>
          <w:lang w:eastAsia="zh-CN"/>
        </w:rPr>
        <w:t>in SHVC draft 3</w:t>
      </w:r>
      <w:r w:rsidR="002509E8">
        <w:rPr>
          <w:kern w:val="2"/>
          <w:lang w:eastAsia="zh-CN"/>
        </w:rPr>
        <w:t xml:space="preserve">. </w:t>
      </w:r>
      <w:r w:rsidR="00F643B4">
        <w:rPr>
          <w:kern w:val="2"/>
          <w:lang w:eastAsia="zh-CN"/>
        </w:rPr>
        <w:t xml:space="preserve">Compared to </w:t>
      </w:r>
      <w:r w:rsidR="00200E85">
        <w:rPr>
          <w:kern w:val="2"/>
          <w:lang w:eastAsia="zh-CN"/>
        </w:rPr>
        <w:t>the SCE4 anchors</w:t>
      </w:r>
      <w:r w:rsidR="00F643B4">
        <w:rPr>
          <w:kern w:val="2"/>
          <w:lang w:eastAsia="zh-CN"/>
        </w:rPr>
        <w:t xml:space="preserve">, the proposed scheme reportedly achieves </w:t>
      </w:r>
      <w:r w:rsidR="00F643B4">
        <w:rPr>
          <w:rFonts w:eastAsia="Malgun Gothic"/>
          <w:kern w:val="2"/>
        </w:rPr>
        <w:t xml:space="preserve">average {Y, U, V} BD rate gain of {-15.3%, -15.7%, -22.9%} and {-10.0%, -8.7%, -16.6%} for AI and RA-2x, respectively. </w:t>
      </w:r>
      <w:r w:rsidR="00B834FD">
        <w:rPr>
          <w:kern w:val="2"/>
          <w:lang w:eastAsia="zh-CN"/>
        </w:rPr>
        <w:t xml:space="preserve">Compared to </w:t>
      </w:r>
      <w:r w:rsidR="00844A9E">
        <w:rPr>
          <w:kern w:val="2"/>
          <w:lang w:eastAsia="zh-CN"/>
        </w:rPr>
        <w:t xml:space="preserve">keeping </w:t>
      </w:r>
      <w:r w:rsidR="005B6351">
        <w:rPr>
          <w:kern w:val="2"/>
          <w:lang w:eastAsia="zh-CN"/>
        </w:rPr>
        <w:t>bit-depth and color gamut conversion separate</w:t>
      </w:r>
      <w:r w:rsidR="00B834FD">
        <w:rPr>
          <w:kern w:val="2"/>
          <w:lang w:eastAsia="zh-CN"/>
        </w:rPr>
        <w:t xml:space="preserve">, </w:t>
      </w:r>
      <w:r w:rsidR="00DB314A">
        <w:rPr>
          <w:kern w:val="2"/>
          <w:lang w:eastAsia="zh-CN"/>
        </w:rPr>
        <w:t xml:space="preserve">the proposed scheme reportedly achieves </w:t>
      </w:r>
      <w:r w:rsidR="007C6AE8">
        <w:rPr>
          <w:rFonts w:eastAsia="Malgun Gothic"/>
          <w:kern w:val="2"/>
        </w:rPr>
        <w:t xml:space="preserve">average </w:t>
      </w:r>
      <w:r w:rsidR="00B834FD">
        <w:rPr>
          <w:rFonts w:eastAsia="Malgun Gothic"/>
          <w:kern w:val="2"/>
        </w:rPr>
        <w:t xml:space="preserve">{Y, U, V} </w:t>
      </w:r>
      <w:r w:rsidR="007C6AE8">
        <w:rPr>
          <w:rFonts w:eastAsia="Malgun Gothic"/>
          <w:kern w:val="2"/>
        </w:rPr>
        <w:t xml:space="preserve">BD </w:t>
      </w:r>
      <w:r w:rsidR="00B834FD">
        <w:rPr>
          <w:rFonts w:eastAsia="Malgun Gothic"/>
          <w:kern w:val="2"/>
        </w:rPr>
        <w:t xml:space="preserve">rate </w:t>
      </w:r>
      <w:r w:rsidR="007C6AE8">
        <w:rPr>
          <w:rFonts w:eastAsia="Malgun Gothic"/>
          <w:kern w:val="2"/>
        </w:rPr>
        <w:t xml:space="preserve">gain </w:t>
      </w:r>
      <w:r w:rsidR="00DB314A">
        <w:rPr>
          <w:rFonts w:eastAsia="Malgun Gothic"/>
          <w:kern w:val="2"/>
        </w:rPr>
        <w:t xml:space="preserve">of </w:t>
      </w:r>
      <w:r w:rsidR="00B834FD">
        <w:rPr>
          <w:rFonts w:eastAsia="Malgun Gothic"/>
          <w:kern w:val="2"/>
        </w:rPr>
        <w:t>{-</w:t>
      </w:r>
      <w:r w:rsidR="005F7ADF">
        <w:rPr>
          <w:rFonts w:eastAsia="Malgun Gothic"/>
          <w:kern w:val="2"/>
        </w:rPr>
        <w:t>2</w:t>
      </w:r>
      <w:r w:rsidR="00B834FD">
        <w:rPr>
          <w:rFonts w:eastAsia="Malgun Gothic"/>
          <w:kern w:val="2"/>
        </w:rPr>
        <w:t>.</w:t>
      </w:r>
      <w:r w:rsidR="00430818">
        <w:rPr>
          <w:rFonts w:eastAsia="Malgun Gothic"/>
          <w:kern w:val="2"/>
        </w:rPr>
        <w:t>4</w:t>
      </w:r>
      <w:r w:rsidR="00B834FD">
        <w:rPr>
          <w:rFonts w:eastAsia="Malgun Gothic"/>
          <w:kern w:val="2"/>
        </w:rPr>
        <w:t>%, -</w:t>
      </w:r>
      <w:r w:rsidR="00430818">
        <w:rPr>
          <w:rFonts w:eastAsia="Malgun Gothic"/>
          <w:kern w:val="2"/>
        </w:rPr>
        <w:t>2</w:t>
      </w:r>
      <w:r w:rsidR="00B834FD">
        <w:rPr>
          <w:rFonts w:eastAsia="Malgun Gothic"/>
          <w:kern w:val="2"/>
        </w:rPr>
        <w:t>.</w:t>
      </w:r>
      <w:r w:rsidR="00430818">
        <w:rPr>
          <w:rFonts w:eastAsia="Malgun Gothic"/>
          <w:kern w:val="2"/>
        </w:rPr>
        <w:t>9</w:t>
      </w:r>
      <w:r w:rsidR="00B834FD">
        <w:rPr>
          <w:rFonts w:eastAsia="Malgun Gothic"/>
          <w:kern w:val="2"/>
        </w:rPr>
        <w:t>%, -</w:t>
      </w:r>
      <w:r w:rsidR="00430818">
        <w:rPr>
          <w:rFonts w:eastAsia="Malgun Gothic"/>
          <w:kern w:val="2"/>
        </w:rPr>
        <w:t>5</w:t>
      </w:r>
      <w:r w:rsidR="00B834FD">
        <w:rPr>
          <w:rFonts w:eastAsia="Malgun Gothic"/>
          <w:kern w:val="2"/>
        </w:rPr>
        <w:t>.</w:t>
      </w:r>
      <w:r w:rsidR="00430818">
        <w:rPr>
          <w:rFonts w:eastAsia="Malgun Gothic"/>
          <w:kern w:val="2"/>
        </w:rPr>
        <w:t>3</w:t>
      </w:r>
      <w:r w:rsidR="00B834FD">
        <w:rPr>
          <w:rFonts w:eastAsia="Malgun Gothic"/>
          <w:kern w:val="2"/>
        </w:rPr>
        <w:t xml:space="preserve">%}, </w:t>
      </w:r>
      <w:r w:rsidR="005B6351">
        <w:rPr>
          <w:rFonts w:eastAsia="Malgun Gothic"/>
          <w:kern w:val="2"/>
        </w:rPr>
        <w:t xml:space="preserve">and </w:t>
      </w:r>
      <w:r w:rsidR="00B834FD">
        <w:rPr>
          <w:rFonts w:eastAsia="Malgun Gothic"/>
          <w:kern w:val="2"/>
        </w:rPr>
        <w:t>{-</w:t>
      </w:r>
      <w:r w:rsidR="005B6351">
        <w:rPr>
          <w:rFonts w:eastAsia="Malgun Gothic"/>
          <w:kern w:val="2"/>
        </w:rPr>
        <w:t>1</w:t>
      </w:r>
      <w:r w:rsidR="00B834FD">
        <w:rPr>
          <w:rFonts w:eastAsia="Malgun Gothic"/>
          <w:kern w:val="2"/>
        </w:rPr>
        <w:t>.</w:t>
      </w:r>
      <w:r w:rsidR="00430818">
        <w:rPr>
          <w:rFonts w:eastAsia="Malgun Gothic"/>
          <w:kern w:val="2"/>
        </w:rPr>
        <w:t>0</w:t>
      </w:r>
      <w:r w:rsidR="00B834FD">
        <w:rPr>
          <w:rFonts w:eastAsia="Malgun Gothic"/>
          <w:kern w:val="2"/>
        </w:rPr>
        <w:t>%, -</w:t>
      </w:r>
      <w:r w:rsidR="00430818">
        <w:rPr>
          <w:rFonts w:eastAsia="Malgun Gothic"/>
          <w:kern w:val="2"/>
        </w:rPr>
        <w:t>1</w:t>
      </w:r>
      <w:r w:rsidR="00B834FD">
        <w:rPr>
          <w:rFonts w:eastAsia="Malgun Gothic"/>
          <w:kern w:val="2"/>
        </w:rPr>
        <w:t>.</w:t>
      </w:r>
      <w:r w:rsidR="00430818">
        <w:rPr>
          <w:rFonts w:eastAsia="Malgun Gothic"/>
          <w:kern w:val="2"/>
        </w:rPr>
        <w:t>5</w:t>
      </w:r>
      <w:r w:rsidR="00B834FD">
        <w:rPr>
          <w:rFonts w:eastAsia="Malgun Gothic"/>
          <w:kern w:val="2"/>
        </w:rPr>
        <w:t>%, -</w:t>
      </w:r>
      <w:r w:rsidR="00430818">
        <w:rPr>
          <w:rFonts w:eastAsia="Malgun Gothic"/>
          <w:kern w:val="2"/>
        </w:rPr>
        <w:t>4</w:t>
      </w:r>
      <w:r w:rsidR="00B834FD">
        <w:rPr>
          <w:rFonts w:eastAsia="Malgun Gothic"/>
          <w:kern w:val="2"/>
        </w:rPr>
        <w:t>.</w:t>
      </w:r>
      <w:r w:rsidR="00430818">
        <w:rPr>
          <w:rFonts w:eastAsia="Malgun Gothic"/>
          <w:kern w:val="2"/>
        </w:rPr>
        <w:t>1</w:t>
      </w:r>
      <w:r w:rsidR="00B834FD">
        <w:rPr>
          <w:rFonts w:eastAsia="Malgun Gothic"/>
          <w:kern w:val="2"/>
        </w:rPr>
        <w:t xml:space="preserve">%} for </w:t>
      </w:r>
      <w:r w:rsidR="005B6351">
        <w:rPr>
          <w:rFonts w:eastAsia="Malgun Gothic"/>
          <w:kern w:val="2"/>
        </w:rPr>
        <w:t xml:space="preserve">AI and </w:t>
      </w:r>
      <w:r w:rsidR="00B834FD">
        <w:rPr>
          <w:rFonts w:eastAsia="Malgun Gothic"/>
          <w:kern w:val="2"/>
        </w:rPr>
        <w:t>RA</w:t>
      </w:r>
      <w:r w:rsidR="00F643B4">
        <w:rPr>
          <w:rFonts w:eastAsia="Malgun Gothic"/>
          <w:kern w:val="2"/>
        </w:rPr>
        <w:t>-2x</w:t>
      </w:r>
      <w:r w:rsidR="00B834FD">
        <w:rPr>
          <w:rFonts w:eastAsia="Malgun Gothic"/>
          <w:kern w:val="2"/>
        </w:rPr>
        <w:t xml:space="preserve">, respectively. </w:t>
      </w:r>
    </w:p>
    <w:p w:rsidR="00F35982" w:rsidRPr="005B217D" w:rsidRDefault="00F35982" w:rsidP="00DB314A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E23768" w:rsidRDefault="00200E85" w:rsidP="00DB314A">
      <w:pPr>
        <w:jc w:val="both"/>
        <w:rPr>
          <w:lang w:val="en-CA" w:eastAsia="ko-KR"/>
        </w:rPr>
      </w:pPr>
      <w:r>
        <w:rPr>
          <w:lang w:val="en-CA" w:eastAsia="ko-KR"/>
        </w:rPr>
        <w:t>SCE4 is currently studying c</w:t>
      </w:r>
      <w:r w:rsidR="00142491">
        <w:rPr>
          <w:lang w:val="en-CA" w:eastAsia="ko-KR"/>
        </w:rPr>
        <w:t xml:space="preserve">olor gamut </w:t>
      </w:r>
      <w:r>
        <w:rPr>
          <w:lang w:val="en-CA" w:eastAsia="ko-KR"/>
        </w:rPr>
        <w:t xml:space="preserve">and bit depth </w:t>
      </w:r>
      <w:r w:rsidR="00142491">
        <w:rPr>
          <w:lang w:val="en-CA" w:eastAsia="ko-KR"/>
        </w:rPr>
        <w:t xml:space="preserve">scalability </w:t>
      </w:r>
      <w:r w:rsidR="00A56CA4">
        <w:rPr>
          <w:lang w:val="en-CA" w:eastAsia="ko-KR"/>
        </w:rPr>
        <w:fldChar w:fldCharType="begin"/>
      </w:r>
      <w:r w:rsidR="00142491">
        <w:rPr>
          <w:lang w:val="en-CA" w:eastAsia="ko-KR"/>
        </w:rPr>
        <w:instrText xml:space="preserve"> REF _Ref361222766 \n \h </w:instrText>
      </w:r>
      <w:r w:rsidR="00A56CA4">
        <w:rPr>
          <w:lang w:val="en-CA" w:eastAsia="ko-KR"/>
        </w:rPr>
      </w:r>
      <w:r w:rsidR="00A56CA4">
        <w:rPr>
          <w:lang w:val="en-CA" w:eastAsia="ko-KR"/>
        </w:rPr>
        <w:fldChar w:fldCharType="separate"/>
      </w:r>
      <w:r w:rsidR="00236453">
        <w:rPr>
          <w:lang w:val="en-CA" w:eastAsia="ko-KR"/>
        </w:rPr>
        <w:t>[3]</w:t>
      </w:r>
      <w:r w:rsidR="00A56CA4">
        <w:rPr>
          <w:lang w:val="en-CA" w:eastAsia="ko-KR"/>
        </w:rPr>
        <w:fldChar w:fldCharType="end"/>
      </w:r>
      <w:r w:rsidR="00142491">
        <w:rPr>
          <w:lang w:val="en-CA" w:eastAsia="ko-KR"/>
        </w:rPr>
        <w:t xml:space="preserve">. </w:t>
      </w:r>
      <w:r>
        <w:rPr>
          <w:lang w:val="en-CA" w:eastAsia="ko-KR"/>
        </w:rPr>
        <w:t xml:space="preserve">One of the SCE4 </w:t>
      </w:r>
      <w:r w:rsidR="00E23768">
        <w:rPr>
          <w:lang w:val="en-CA" w:eastAsia="ko-KR"/>
        </w:rPr>
        <w:t>test case</w:t>
      </w:r>
      <w:r>
        <w:rPr>
          <w:lang w:val="en-CA" w:eastAsia="ko-KR"/>
        </w:rPr>
        <w:t>s, where</w:t>
      </w:r>
      <w:r w:rsidR="00E23768">
        <w:rPr>
          <w:lang w:val="en-CA" w:eastAsia="ko-KR"/>
        </w:rPr>
        <w:t xml:space="preserve"> </w:t>
      </w:r>
      <w:r>
        <w:rPr>
          <w:lang w:val="en-CA" w:eastAsia="ko-KR"/>
        </w:rPr>
        <w:t xml:space="preserve">the </w:t>
      </w:r>
      <w:r w:rsidR="00142491">
        <w:rPr>
          <w:lang w:val="en-CA" w:eastAsia="ko-KR"/>
        </w:rPr>
        <w:t xml:space="preserve">base layer </w:t>
      </w:r>
      <w:r>
        <w:rPr>
          <w:lang w:val="en-CA" w:eastAsia="ko-KR"/>
        </w:rPr>
        <w:t xml:space="preserve">is in 1080p, </w:t>
      </w:r>
      <w:r w:rsidR="00142491">
        <w:rPr>
          <w:lang w:val="en-CA" w:eastAsia="ko-KR"/>
        </w:rPr>
        <w:t>8-bit</w:t>
      </w:r>
      <w:r>
        <w:rPr>
          <w:lang w:val="en-CA" w:eastAsia="ko-KR"/>
        </w:rPr>
        <w:t>, and</w:t>
      </w:r>
      <w:r w:rsidR="00142491">
        <w:rPr>
          <w:lang w:val="en-CA" w:eastAsia="ko-KR"/>
        </w:rPr>
        <w:t xml:space="preserve"> BT.709 gamut and </w:t>
      </w:r>
      <w:r>
        <w:rPr>
          <w:lang w:val="en-CA" w:eastAsia="ko-KR"/>
        </w:rPr>
        <w:t xml:space="preserve">the </w:t>
      </w:r>
      <w:r w:rsidR="00142491">
        <w:rPr>
          <w:lang w:val="en-CA" w:eastAsia="ko-KR"/>
        </w:rPr>
        <w:t xml:space="preserve">enhancement layer </w:t>
      </w:r>
      <w:r>
        <w:rPr>
          <w:lang w:val="en-CA" w:eastAsia="ko-KR"/>
        </w:rPr>
        <w:t xml:space="preserve">is in 4Kx2K, </w:t>
      </w:r>
      <w:r w:rsidR="00142491">
        <w:rPr>
          <w:lang w:val="en-CA" w:eastAsia="ko-KR"/>
        </w:rPr>
        <w:t>10-bit</w:t>
      </w:r>
      <w:r>
        <w:rPr>
          <w:lang w:val="en-CA" w:eastAsia="ko-KR"/>
        </w:rPr>
        <w:t>, and</w:t>
      </w:r>
      <w:r w:rsidR="00142491">
        <w:rPr>
          <w:lang w:val="en-CA" w:eastAsia="ko-KR"/>
        </w:rPr>
        <w:t xml:space="preserve"> BT.2020 </w:t>
      </w:r>
      <w:r w:rsidR="00E23768">
        <w:rPr>
          <w:lang w:val="en-CA" w:eastAsia="ko-KR"/>
        </w:rPr>
        <w:t>gamut</w:t>
      </w:r>
      <w:r>
        <w:rPr>
          <w:lang w:val="en-CA" w:eastAsia="ko-KR"/>
        </w:rPr>
        <w:t>, represents a</w:t>
      </w:r>
      <w:r w:rsidR="00142491">
        <w:rPr>
          <w:lang w:val="en-CA" w:eastAsia="ko-KR"/>
        </w:rPr>
        <w:t xml:space="preserve"> </w:t>
      </w:r>
      <w:r w:rsidR="00E23768">
        <w:rPr>
          <w:lang w:val="en-CA" w:eastAsia="ko-KR"/>
        </w:rPr>
        <w:t xml:space="preserve">practical application in which base layer is for HDTV service and enhancement layer for UHDTV service. </w:t>
      </w:r>
      <w:r>
        <w:rPr>
          <w:lang w:val="en-CA" w:eastAsia="ko-KR"/>
        </w:rPr>
        <w:t>Because t</w:t>
      </w:r>
      <w:r w:rsidR="00E23768">
        <w:rPr>
          <w:lang w:val="en-CA" w:eastAsia="ko-KR"/>
        </w:rPr>
        <w:t>he bit-depth, color gamut and resolution of</w:t>
      </w:r>
      <w:r>
        <w:rPr>
          <w:lang w:val="en-CA" w:eastAsia="ko-KR"/>
        </w:rPr>
        <w:t xml:space="preserve"> the</w:t>
      </w:r>
      <w:r w:rsidR="00E23768">
        <w:rPr>
          <w:lang w:val="en-CA" w:eastAsia="ko-KR"/>
        </w:rPr>
        <w:t xml:space="preserve"> two layers are </w:t>
      </w:r>
      <w:r>
        <w:rPr>
          <w:lang w:val="en-CA" w:eastAsia="ko-KR"/>
        </w:rPr>
        <w:t xml:space="preserve">all </w:t>
      </w:r>
      <w:r w:rsidR="00E23768">
        <w:rPr>
          <w:lang w:val="en-CA" w:eastAsia="ko-KR"/>
        </w:rPr>
        <w:t>different</w:t>
      </w:r>
      <w:r>
        <w:rPr>
          <w:lang w:val="en-CA" w:eastAsia="ko-KR"/>
        </w:rPr>
        <w:t>, bit</w:t>
      </w:r>
      <w:r w:rsidR="00E23768">
        <w:rPr>
          <w:lang w:val="en-CA" w:eastAsia="ko-KR"/>
        </w:rPr>
        <w:t xml:space="preserve">-depth conversion, color gamut conversion and </w:t>
      </w:r>
      <w:proofErr w:type="spellStart"/>
      <w:r w:rsidR="00E23768">
        <w:rPr>
          <w:lang w:val="en-CA" w:eastAsia="ko-KR"/>
        </w:rPr>
        <w:t>upsampling</w:t>
      </w:r>
      <w:proofErr w:type="spellEnd"/>
      <w:r w:rsidR="00E23768">
        <w:rPr>
          <w:lang w:val="en-CA" w:eastAsia="ko-KR"/>
        </w:rPr>
        <w:t xml:space="preserve"> process are needed in inter-layer process to generate inter-layer reference picture</w:t>
      </w:r>
      <w:r w:rsidR="00B3042F">
        <w:rPr>
          <w:lang w:val="en-CA" w:eastAsia="ko-KR"/>
        </w:rPr>
        <w:t>s</w:t>
      </w:r>
      <w:r w:rsidR="00E23768">
        <w:rPr>
          <w:lang w:val="en-CA" w:eastAsia="ko-KR"/>
        </w:rPr>
        <w:t xml:space="preserve"> from </w:t>
      </w:r>
      <w:r w:rsidR="00B3042F">
        <w:rPr>
          <w:lang w:val="en-CA" w:eastAsia="ko-KR"/>
        </w:rPr>
        <w:t xml:space="preserve">the </w:t>
      </w:r>
      <w:r w:rsidR="00E23768">
        <w:rPr>
          <w:lang w:val="en-CA" w:eastAsia="ko-KR"/>
        </w:rPr>
        <w:t>BL reconstructed picture</w:t>
      </w:r>
      <w:r w:rsidR="00B3042F">
        <w:rPr>
          <w:lang w:val="en-CA" w:eastAsia="ko-KR"/>
        </w:rPr>
        <w:t>s</w:t>
      </w:r>
      <w:r w:rsidR="00E23768">
        <w:rPr>
          <w:lang w:val="en-CA" w:eastAsia="ko-KR"/>
        </w:rPr>
        <w:t xml:space="preserve"> for </w:t>
      </w:r>
      <w:r w:rsidR="00B3042F">
        <w:rPr>
          <w:lang w:val="en-CA" w:eastAsia="ko-KR"/>
        </w:rPr>
        <w:t xml:space="preserve">efficient </w:t>
      </w:r>
      <w:r w:rsidR="00E23768">
        <w:rPr>
          <w:lang w:val="en-CA" w:eastAsia="ko-KR"/>
        </w:rPr>
        <w:t>EL coding. Bordes et</w:t>
      </w:r>
      <w:r w:rsidR="0070459C">
        <w:rPr>
          <w:lang w:val="en-CA" w:eastAsia="ko-KR"/>
        </w:rPr>
        <w:t xml:space="preserve"> </w:t>
      </w:r>
      <w:r w:rsidR="00E23768">
        <w:rPr>
          <w:lang w:val="en-CA" w:eastAsia="ko-KR"/>
        </w:rPr>
        <w:t>al</w:t>
      </w:r>
      <w:r w:rsidR="0070459C">
        <w:rPr>
          <w:lang w:val="en-CA" w:eastAsia="ko-KR"/>
        </w:rPr>
        <w:t>.</w:t>
      </w:r>
      <w:r w:rsidR="00E23768">
        <w:rPr>
          <w:lang w:val="en-CA" w:eastAsia="ko-KR"/>
        </w:rPr>
        <w:t xml:space="preserve"> </w:t>
      </w:r>
      <w:r w:rsidR="00A56CA4">
        <w:rPr>
          <w:lang w:val="en-CA" w:eastAsia="ko-KR"/>
        </w:rPr>
        <w:fldChar w:fldCharType="begin"/>
      </w:r>
      <w:r w:rsidR="00E23768">
        <w:rPr>
          <w:lang w:val="en-CA" w:eastAsia="ko-KR"/>
        </w:rPr>
        <w:instrText xml:space="preserve"> REF _Ref361223284 \n \h </w:instrText>
      </w:r>
      <w:r w:rsidR="00A56CA4">
        <w:rPr>
          <w:lang w:val="en-CA" w:eastAsia="ko-KR"/>
        </w:rPr>
      </w:r>
      <w:r w:rsidR="00A56CA4">
        <w:rPr>
          <w:lang w:val="en-CA" w:eastAsia="ko-KR"/>
        </w:rPr>
        <w:fldChar w:fldCharType="separate"/>
      </w:r>
      <w:r w:rsidR="00236453">
        <w:rPr>
          <w:lang w:val="en-CA" w:eastAsia="ko-KR"/>
        </w:rPr>
        <w:t>[4]</w:t>
      </w:r>
      <w:r w:rsidR="00A56CA4">
        <w:rPr>
          <w:lang w:val="en-CA" w:eastAsia="ko-KR"/>
        </w:rPr>
        <w:fldChar w:fldCharType="end"/>
      </w:r>
      <w:r w:rsidR="00E23768">
        <w:rPr>
          <w:lang w:val="en-CA" w:eastAsia="ko-KR"/>
        </w:rPr>
        <w:t xml:space="preserve"> proposed </w:t>
      </w:r>
      <w:r w:rsidR="0070459C">
        <w:rPr>
          <w:lang w:val="en-CA" w:eastAsia="ko-KR"/>
        </w:rPr>
        <w:t xml:space="preserve">tri-linear interpolation based </w:t>
      </w:r>
      <w:r w:rsidR="00E23768">
        <w:rPr>
          <w:lang w:val="en-CA" w:eastAsia="ko-KR"/>
        </w:rPr>
        <w:t>3D LUT for color gamut conversion</w:t>
      </w:r>
      <w:r w:rsidR="0070459C">
        <w:rPr>
          <w:lang w:val="en-CA" w:eastAsia="ko-KR"/>
        </w:rPr>
        <w:t xml:space="preserve">, </w:t>
      </w:r>
      <w:r w:rsidR="00B3042F">
        <w:rPr>
          <w:lang w:val="en-CA" w:eastAsia="ko-KR"/>
        </w:rPr>
        <w:t>which</w:t>
      </w:r>
      <w:r w:rsidR="0070459C">
        <w:rPr>
          <w:lang w:val="en-CA" w:eastAsia="ko-KR"/>
        </w:rPr>
        <w:t xml:space="preserve"> achieved accurate </w:t>
      </w:r>
      <w:r w:rsidR="00B3042F">
        <w:rPr>
          <w:lang w:val="en-CA" w:eastAsia="ko-KR"/>
        </w:rPr>
        <w:t xml:space="preserve">color gamut </w:t>
      </w:r>
      <w:r w:rsidR="0070459C">
        <w:rPr>
          <w:lang w:val="en-CA" w:eastAsia="ko-KR"/>
        </w:rPr>
        <w:t xml:space="preserve">conversion and </w:t>
      </w:r>
      <w:r w:rsidR="00B3042F">
        <w:rPr>
          <w:lang w:val="en-CA" w:eastAsia="ko-KR"/>
        </w:rPr>
        <w:t xml:space="preserve">improved </w:t>
      </w:r>
      <w:r w:rsidR="0070459C">
        <w:rPr>
          <w:lang w:val="en-CA" w:eastAsia="ko-KR"/>
        </w:rPr>
        <w:t>coding performance</w:t>
      </w:r>
      <w:r w:rsidR="00E23768">
        <w:rPr>
          <w:lang w:val="en-CA" w:eastAsia="ko-KR"/>
        </w:rPr>
        <w:t>.</w:t>
      </w:r>
      <w:r w:rsidR="0070459C">
        <w:rPr>
          <w:lang w:val="en-CA" w:eastAsia="ko-KR"/>
        </w:rPr>
        <w:t xml:space="preserve"> </w:t>
      </w:r>
      <w:proofErr w:type="spellStart"/>
      <w:r w:rsidR="0070459C">
        <w:t>Ugur</w:t>
      </w:r>
      <w:proofErr w:type="spellEnd"/>
      <w:r w:rsidR="0070459C">
        <w:t xml:space="preserve"> et al. </w:t>
      </w:r>
      <w:r w:rsidR="00A56CA4">
        <w:fldChar w:fldCharType="begin"/>
      </w:r>
      <w:r w:rsidR="0070459C">
        <w:instrText xml:space="preserve"> REF _Ref368919539 \n \h </w:instrText>
      </w:r>
      <w:r w:rsidR="00A56CA4">
        <w:fldChar w:fldCharType="separate"/>
      </w:r>
      <w:r w:rsidR="00236453">
        <w:t>[6]</w:t>
      </w:r>
      <w:r w:rsidR="00A56CA4">
        <w:fldChar w:fldCharType="end"/>
      </w:r>
      <w:r w:rsidR="0070459C">
        <w:t xml:space="preserve"> and Alshina et al. </w:t>
      </w:r>
      <w:r w:rsidR="00A56CA4">
        <w:fldChar w:fldCharType="begin"/>
      </w:r>
      <w:r w:rsidR="0070459C">
        <w:instrText xml:space="preserve"> REF _Ref368919573 \n \h </w:instrText>
      </w:r>
      <w:r w:rsidR="00A56CA4">
        <w:fldChar w:fldCharType="separate"/>
      </w:r>
      <w:r w:rsidR="00236453">
        <w:t>[7]</w:t>
      </w:r>
      <w:r w:rsidR="00A56CA4">
        <w:fldChar w:fldCharType="end"/>
      </w:r>
      <w:r w:rsidR="0070459C">
        <w:t xml:space="preserve"> proposed combined bit-depth conversion and </w:t>
      </w:r>
      <w:proofErr w:type="spellStart"/>
      <w:r w:rsidR="0070459C">
        <w:t>upsampling</w:t>
      </w:r>
      <w:proofErr w:type="spellEnd"/>
      <w:r w:rsidR="0070459C">
        <w:t xml:space="preserve"> process to reduce complexity while keeping high </w:t>
      </w:r>
      <w:proofErr w:type="spellStart"/>
      <w:r w:rsidR="0070459C">
        <w:t>upsampling</w:t>
      </w:r>
      <w:proofErr w:type="spellEnd"/>
      <w:r w:rsidR="0070459C">
        <w:t xml:space="preserve"> precision. </w:t>
      </w:r>
    </w:p>
    <w:p w:rsidR="00F943D8" w:rsidRDefault="00844A9E" w:rsidP="00DB314A">
      <w:pPr>
        <w:jc w:val="both"/>
        <w:rPr>
          <w:lang w:eastAsia="ko-KR"/>
        </w:rPr>
      </w:pPr>
      <w:r>
        <w:rPr>
          <w:lang w:eastAsia="ko-KR"/>
        </w:rPr>
        <w:t>In this contribution, a combined 3D LUT is proposed to perform b</w:t>
      </w:r>
      <w:r w:rsidR="0070459C">
        <w:rPr>
          <w:lang w:eastAsia="ko-KR"/>
        </w:rPr>
        <w:t xml:space="preserve">it-depth conversion </w:t>
      </w:r>
      <w:r>
        <w:rPr>
          <w:lang w:eastAsia="ko-KR"/>
        </w:rPr>
        <w:t>and</w:t>
      </w:r>
      <w:r w:rsidR="0070459C">
        <w:rPr>
          <w:lang w:eastAsia="ko-KR"/>
        </w:rPr>
        <w:t xml:space="preserve"> color gamut conversion </w:t>
      </w:r>
      <w:r>
        <w:rPr>
          <w:lang w:eastAsia="ko-KR"/>
        </w:rPr>
        <w:t>in one step</w:t>
      </w:r>
      <w:r w:rsidR="00F943D8">
        <w:rPr>
          <w:lang w:eastAsia="ko-KR"/>
        </w:rPr>
        <w:t xml:space="preserve">. </w:t>
      </w:r>
      <w:r>
        <w:rPr>
          <w:lang w:eastAsia="ko-KR"/>
        </w:rPr>
        <w:t xml:space="preserve">In the combined 3D LUT method, the LUT inputs are in 8-bit, and the LUT outputs are in 10-bit. By </w:t>
      </w:r>
      <w:r w:rsidR="00F943D8">
        <w:rPr>
          <w:lang w:eastAsia="ko-KR"/>
        </w:rPr>
        <w:t>consider</w:t>
      </w:r>
      <w:r>
        <w:rPr>
          <w:lang w:eastAsia="ko-KR"/>
        </w:rPr>
        <w:t>ing</w:t>
      </w:r>
      <w:r w:rsidR="00F943D8">
        <w:rPr>
          <w:lang w:eastAsia="ko-KR"/>
        </w:rPr>
        <w:t xml:space="preserve"> bit-depth conversion distortion and color gamut conversion jointly in the 3D LUT derivation process</w:t>
      </w:r>
      <w:r>
        <w:rPr>
          <w:lang w:eastAsia="ko-KR"/>
        </w:rPr>
        <w:t xml:space="preserve">, </w:t>
      </w:r>
      <w:r w:rsidR="005663B5">
        <w:rPr>
          <w:lang w:eastAsia="ko-KR"/>
        </w:rPr>
        <w:t>higher inter layer prediction accuracy</w:t>
      </w:r>
      <w:r>
        <w:rPr>
          <w:lang w:eastAsia="ko-KR"/>
        </w:rPr>
        <w:t xml:space="preserve"> and therefore higher EL coding efficiency is achieved</w:t>
      </w:r>
      <w:r w:rsidR="00F943D8">
        <w:rPr>
          <w:lang w:eastAsia="ko-KR"/>
        </w:rPr>
        <w:t xml:space="preserve">. </w:t>
      </w:r>
      <w:r w:rsidR="00A56CA4">
        <w:rPr>
          <w:lang w:eastAsia="ko-KR"/>
        </w:rPr>
        <w:fldChar w:fldCharType="begin"/>
      </w:r>
      <w:r w:rsidR="00AF1B7A">
        <w:rPr>
          <w:lang w:eastAsia="ko-KR"/>
        </w:rPr>
        <w:instrText xml:space="preserve"> REF _Ref368921395 \h </w:instrText>
      </w:r>
      <w:r w:rsidR="00A56CA4">
        <w:rPr>
          <w:lang w:eastAsia="ko-KR"/>
        </w:rPr>
      </w:r>
      <w:r w:rsidR="00A56CA4">
        <w:rPr>
          <w:lang w:eastAsia="ko-KR"/>
        </w:rPr>
        <w:fldChar w:fldCharType="separate"/>
      </w:r>
      <w:r w:rsidR="00437298">
        <w:t xml:space="preserve">Figure </w:t>
      </w:r>
      <w:r w:rsidR="00437298">
        <w:rPr>
          <w:noProof/>
        </w:rPr>
        <w:t>1</w:t>
      </w:r>
      <w:r w:rsidR="00A56CA4">
        <w:rPr>
          <w:lang w:eastAsia="ko-KR"/>
        </w:rPr>
        <w:fldChar w:fldCharType="end"/>
      </w:r>
      <w:r w:rsidR="00AF1B7A">
        <w:rPr>
          <w:lang w:eastAsia="ko-KR"/>
        </w:rPr>
        <w:t xml:space="preserve"> is the workflow of the inter-layer process for </w:t>
      </w:r>
      <w:r w:rsidR="00437298">
        <w:rPr>
          <w:lang w:eastAsia="ko-KR"/>
        </w:rPr>
        <w:t xml:space="preserve">the proposed method that </w:t>
      </w:r>
      <w:r w:rsidR="00437298">
        <w:rPr>
          <w:lang w:eastAsia="ko-KR"/>
        </w:rPr>
        <w:lastRenderedPageBreak/>
        <w:t xml:space="preserve">combines </w:t>
      </w:r>
      <w:r w:rsidR="00AF1B7A">
        <w:rPr>
          <w:lang w:eastAsia="ko-KR"/>
        </w:rPr>
        <w:t xml:space="preserve">color gamut conversion and bit-depth conversion. The </w:t>
      </w:r>
      <w:r w:rsidR="00437298">
        <w:rPr>
          <w:lang w:eastAsia="ko-KR"/>
        </w:rPr>
        <w:t>combined</w:t>
      </w:r>
      <w:r w:rsidR="00AF1B7A">
        <w:rPr>
          <w:lang w:eastAsia="ko-KR"/>
        </w:rPr>
        <w:t xml:space="preserve"> 3D LUT is applied in color gamut conversion, and the </w:t>
      </w:r>
      <w:proofErr w:type="spellStart"/>
      <w:r w:rsidR="00AF1B7A">
        <w:rPr>
          <w:lang w:eastAsia="ko-KR"/>
        </w:rPr>
        <w:t>upsamping</w:t>
      </w:r>
      <w:proofErr w:type="spellEnd"/>
      <w:r w:rsidR="00AF1B7A">
        <w:rPr>
          <w:lang w:eastAsia="ko-KR"/>
        </w:rPr>
        <w:t xml:space="preserve"> process is </w:t>
      </w:r>
      <w:r w:rsidR="00FD428E">
        <w:rPr>
          <w:lang w:eastAsia="ko-KR"/>
        </w:rPr>
        <w:t xml:space="preserve">kept </w:t>
      </w:r>
      <w:r w:rsidR="00AF1B7A">
        <w:rPr>
          <w:lang w:eastAsia="ko-KR"/>
        </w:rPr>
        <w:t xml:space="preserve">exactly </w:t>
      </w:r>
      <w:r w:rsidR="00FD428E">
        <w:rPr>
          <w:lang w:eastAsia="ko-KR"/>
        </w:rPr>
        <w:t xml:space="preserve">the </w:t>
      </w:r>
      <w:r w:rsidR="00AF1B7A">
        <w:rPr>
          <w:lang w:eastAsia="ko-KR"/>
        </w:rPr>
        <w:t xml:space="preserve">same as SHM-3.0.1 </w:t>
      </w:r>
      <w:r w:rsidR="00A56CA4">
        <w:rPr>
          <w:lang w:eastAsia="ko-KR"/>
        </w:rPr>
        <w:fldChar w:fldCharType="begin"/>
      </w:r>
      <w:r w:rsidR="00AF1B7A">
        <w:rPr>
          <w:lang w:eastAsia="ko-KR"/>
        </w:rPr>
        <w:instrText xml:space="preserve"> REF _Ref361224128 \n \h </w:instrText>
      </w:r>
      <w:r w:rsidR="00A56CA4">
        <w:rPr>
          <w:lang w:eastAsia="ko-KR"/>
        </w:rPr>
      </w:r>
      <w:r w:rsidR="00A56CA4">
        <w:rPr>
          <w:lang w:eastAsia="ko-KR"/>
        </w:rPr>
        <w:fldChar w:fldCharType="separate"/>
      </w:r>
      <w:r w:rsidR="00437298">
        <w:rPr>
          <w:lang w:eastAsia="ko-KR"/>
        </w:rPr>
        <w:t>[1]</w:t>
      </w:r>
      <w:r w:rsidR="00A56CA4">
        <w:rPr>
          <w:lang w:eastAsia="ko-KR"/>
        </w:rPr>
        <w:fldChar w:fldCharType="end"/>
      </w:r>
      <w:r w:rsidR="00AF1B7A">
        <w:rPr>
          <w:lang w:eastAsia="ko-KR"/>
        </w:rPr>
        <w:t xml:space="preserve"> without any changes.</w:t>
      </w:r>
      <w:r w:rsidR="00437298" w:rsidRPr="00437298">
        <w:rPr>
          <w:lang w:eastAsia="ko-KR"/>
        </w:rPr>
        <w:t xml:space="preserve"> </w:t>
      </w:r>
      <w:r w:rsidR="00437298">
        <w:rPr>
          <w:lang w:eastAsia="ko-KR"/>
        </w:rPr>
        <w:t xml:space="preserve">In comparison, </w:t>
      </w:r>
      <w:r w:rsidR="00A56CA4">
        <w:rPr>
          <w:lang w:eastAsia="ko-KR"/>
        </w:rPr>
        <w:fldChar w:fldCharType="begin"/>
      </w:r>
      <w:r w:rsidR="00437298">
        <w:rPr>
          <w:lang w:eastAsia="ko-KR"/>
        </w:rPr>
        <w:instrText xml:space="preserve"> REF _Ref368989057 \h </w:instrText>
      </w:r>
      <w:r w:rsidR="00A56CA4">
        <w:rPr>
          <w:lang w:eastAsia="ko-KR"/>
        </w:rPr>
      </w:r>
      <w:r w:rsidR="00A56CA4">
        <w:rPr>
          <w:lang w:eastAsia="ko-KR"/>
        </w:rPr>
        <w:fldChar w:fldCharType="separate"/>
      </w:r>
      <w:r w:rsidR="00437298">
        <w:t xml:space="preserve">Figure </w:t>
      </w:r>
      <w:r w:rsidR="00437298">
        <w:rPr>
          <w:noProof/>
        </w:rPr>
        <w:t>2</w:t>
      </w:r>
      <w:r w:rsidR="00A56CA4">
        <w:rPr>
          <w:lang w:eastAsia="ko-KR"/>
        </w:rPr>
        <w:fldChar w:fldCharType="end"/>
      </w:r>
      <w:r w:rsidR="00437298">
        <w:rPr>
          <w:lang w:eastAsia="ko-KR"/>
        </w:rPr>
        <w:t xml:space="preserve"> is the workflow of the inter-layer process where color gamut conversion is kept separate from bit-depth conversion, and where bit-depth conversion is combined with </w:t>
      </w:r>
      <w:proofErr w:type="spellStart"/>
      <w:r w:rsidR="00437298">
        <w:rPr>
          <w:lang w:eastAsia="ko-KR"/>
        </w:rPr>
        <w:t>upsampling</w:t>
      </w:r>
      <w:proofErr w:type="spellEnd"/>
      <w:r w:rsidR="00437298">
        <w:rPr>
          <w:lang w:eastAsia="ko-KR"/>
        </w:rPr>
        <w:t xml:space="preserve"> as proposed in </w:t>
      </w:r>
      <w:r w:rsidR="00A56CA4">
        <w:rPr>
          <w:lang w:eastAsia="ko-KR"/>
        </w:rPr>
        <w:fldChar w:fldCharType="begin"/>
      </w:r>
      <w:r w:rsidR="00437298">
        <w:rPr>
          <w:lang w:eastAsia="ko-KR"/>
        </w:rPr>
        <w:instrText xml:space="preserve"> REF _Ref368919539 \n \h </w:instrText>
      </w:r>
      <w:r w:rsidR="00A56CA4">
        <w:rPr>
          <w:lang w:eastAsia="ko-KR"/>
        </w:rPr>
      </w:r>
      <w:r w:rsidR="00A56CA4">
        <w:rPr>
          <w:lang w:eastAsia="ko-KR"/>
        </w:rPr>
        <w:fldChar w:fldCharType="separate"/>
      </w:r>
      <w:r w:rsidR="00437298">
        <w:rPr>
          <w:lang w:eastAsia="ko-KR"/>
        </w:rPr>
        <w:t>[6]</w:t>
      </w:r>
      <w:r w:rsidR="00A56CA4">
        <w:rPr>
          <w:lang w:eastAsia="ko-KR"/>
        </w:rPr>
        <w:fldChar w:fldCharType="end"/>
      </w:r>
      <w:r w:rsidR="00A56CA4">
        <w:rPr>
          <w:lang w:eastAsia="ko-KR"/>
        </w:rPr>
        <w:fldChar w:fldCharType="begin"/>
      </w:r>
      <w:r w:rsidR="00437298">
        <w:rPr>
          <w:lang w:eastAsia="ko-KR"/>
        </w:rPr>
        <w:instrText xml:space="preserve"> REF _Ref368919573 \n \h </w:instrText>
      </w:r>
      <w:r w:rsidR="00A56CA4">
        <w:rPr>
          <w:lang w:eastAsia="ko-KR"/>
        </w:rPr>
      </w:r>
      <w:r w:rsidR="00A56CA4">
        <w:rPr>
          <w:lang w:eastAsia="ko-KR"/>
        </w:rPr>
        <w:fldChar w:fldCharType="separate"/>
      </w:r>
      <w:r w:rsidR="00437298">
        <w:rPr>
          <w:lang w:eastAsia="ko-KR"/>
        </w:rPr>
        <w:t>[7]</w:t>
      </w:r>
      <w:r w:rsidR="00A56CA4">
        <w:rPr>
          <w:lang w:eastAsia="ko-KR"/>
        </w:rPr>
        <w:fldChar w:fldCharType="end"/>
      </w:r>
      <w:r w:rsidR="00437298">
        <w:rPr>
          <w:lang w:eastAsia="ko-KR"/>
        </w:rPr>
        <w:t xml:space="preserve">. The 3D LUT with 8-bit inputs and </w:t>
      </w:r>
      <w:r w:rsidR="00846A78">
        <w:rPr>
          <w:lang w:eastAsia="ko-KR"/>
        </w:rPr>
        <w:t xml:space="preserve">8-bit </w:t>
      </w:r>
      <w:r w:rsidR="00437298">
        <w:rPr>
          <w:lang w:eastAsia="ko-KR"/>
        </w:rPr>
        <w:t xml:space="preserve">outputs is used in color gamut conversion in </w:t>
      </w:r>
      <w:r w:rsidR="00A56CA4">
        <w:rPr>
          <w:lang w:eastAsia="ko-KR"/>
        </w:rPr>
        <w:fldChar w:fldCharType="begin"/>
      </w:r>
      <w:r w:rsidR="00437298">
        <w:rPr>
          <w:lang w:eastAsia="ko-KR"/>
        </w:rPr>
        <w:instrText xml:space="preserve"> REF _Ref368989057 \h </w:instrText>
      </w:r>
      <w:r w:rsidR="00A56CA4">
        <w:rPr>
          <w:lang w:eastAsia="ko-KR"/>
        </w:rPr>
      </w:r>
      <w:r w:rsidR="00A56CA4">
        <w:rPr>
          <w:lang w:eastAsia="ko-KR"/>
        </w:rPr>
        <w:fldChar w:fldCharType="separate"/>
      </w:r>
      <w:r w:rsidR="00437298">
        <w:t xml:space="preserve">Figure </w:t>
      </w:r>
      <w:r w:rsidR="00437298">
        <w:rPr>
          <w:noProof/>
        </w:rPr>
        <w:t>2</w:t>
      </w:r>
      <w:r w:rsidR="00A56CA4">
        <w:rPr>
          <w:lang w:eastAsia="ko-KR"/>
        </w:rPr>
        <w:fldChar w:fldCharType="end"/>
      </w:r>
      <w:r w:rsidR="00437298">
        <w:rPr>
          <w:lang w:eastAsia="ko-KR"/>
        </w:rPr>
        <w:t>.</w:t>
      </w:r>
    </w:p>
    <w:p w:rsidR="00444756" w:rsidRDefault="00444756" w:rsidP="00DB314A">
      <w:pPr>
        <w:jc w:val="both"/>
        <w:rPr>
          <w:lang w:eastAsia="ko-KR"/>
        </w:rPr>
      </w:pPr>
    </w:p>
    <w:p w:rsidR="001F4185" w:rsidRDefault="001F4185" w:rsidP="001F4185">
      <w:pPr>
        <w:jc w:val="center"/>
      </w:pPr>
      <w:r>
        <w:object w:dxaOrig="7970" w:dyaOrig="9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9.2pt;height:45.65pt" o:ole="">
            <v:imagedata r:id="rId13" o:title=""/>
          </v:shape>
          <o:OLEObject Type="Embed" ProgID="Visio.Drawing.11" ShapeID="_x0000_i1025" DrawAspect="Content" ObjectID="_1444101996" r:id="rId14"/>
        </w:object>
      </w:r>
    </w:p>
    <w:p w:rsidR="001F4185" w:rsidRDefault="004F6111" w:rsidP="004F6111">
      <w:pPr>
        <w:pStyle w:val="Caption"/>
        <w:jc w:val="center"/>
        <w:rPr>
          <w:b w:val="0"/>
        </w:rPr>
      </w:pPr>
      <w:bookmarkStart w:id="0" w:name="_Ref368921395"/>
      <w:r>
        <w:t xml:space="preserve">Figure </w:t>
      </w:r>
      <w:fldSimple w:instr=" SEQ Figure \* ARABIC ">
        <w:r>
          <w:rPr>
            <w:noProof/>
          </w:rPr>
          <w:t>1</w:t>
        </w:r>
      </w:fldSimple>
      <w:bookmarkEnd w:id="0"/>
      <w:r w:rsidR="001F4185">
        <w:t xml:space="preserve">. </w:t>
      </w:r>
      <w:r w:rsidR="001F4185" w:rsidRPr="00112578">
        <w:rPr>
          <w:b w:val="0"/>
        </w:rPr>
        <w:t>Color gamut conversion and bit-depth conversion combined process</w:t>
      </w:r>
    </w:p>
    <w:p w:rsidR="00A72B09" w:rsidRDefault="00A72B09"/>
    <w:p w:rsidR="00437298" w:rsidRDefault="00437298" w:rsidP="00437298">
      <w:pPr>
        <w:jc w:val="center"/>
      </w:pPr>
      <w:r>
        <w:object w:dxaOrig="7970" w:dyaOrig="893">
          <v:shape id="_x0000_i1026" type="#_x0000_t75" style="width:399.2pt;height:45.15pt" o:ole="">
            <v:imagedata r:id="rId15" o:title=""/>
          </v:shape>
          <o:OLEObject Type="Embed" ProgID="Visio.Drawing.11" ShapeID="_x0000_i1026" DrawAspect="Content" ObjectID="_1444101997" r:id="rId16"/>
        </w:object>
      </w:r>
    </w:p>
    <w:p w:rsidR="00437298" w:rsidRPr="00112578" w:rsidRDefault="00437298" w:rsidP="00437298">
      <w:pPr>
        <w:pStyle w:val="Caption"/>
        <w:jc w:val="center"/>
        <w:rPr>
          <w:b w:val="0"/>
        </w:rPr>
      </w:pPr>
      <w:bookmarkStart w:id="1" w:name="_Ref368989057"/>
      <w:r>
        <w:t xml:space="preserve">Figure </w:t>
      </w:r>
      <w:r w:rsidR="00A56CA4">
        <w:fldChar w:fldCharType="begin"/>
      </w:r>
      <w:r>
        <w:instrText xml:space="preserve"> SEQ Figure \* ARABIC </w:instrText>
      </w:r>
      <w:r w:rsidR="00A56CA4">
        <w:fldChar w:fldCharType="separate"/>
      </w:r>
      <w:r w:rsidR="004F6111">
        <w:rPr>
          <w:noProof/>
        </w:rPr>
        <w:t>2</w:t>
      </w:r>
      <w:r w:rsidR="00A56CA4">
        <w:fldChar w:fldCharType="end"/>
      </w:r>
      <w:bookmarkEnd w:id="1"/>
      <w:r>
        <w:t xml:space="preserve">. </w:t>
      </w:r>
      <w:r w:rsidRPr="00112578">
        <w:rPr>
          <w:b w:val="0"/>
        </w:rPr>
        <w:t>Color gamut conversion and bit-depth conversion separate process</w:t>
      </w:r>
    </w:p>
    <w:p w:rsidR="001F4185" w:rsidRDefault="001F4185" w:rsidP="00DB314A">
      <w:pPr>
        <w:jc w:val="both"/>
        <w:rPr>
          <w:lang w:eastAsia="ko-KR"/>
        </w:rPr>
      </w:pPr>
    </w:p>
    <w:p w:rsidR="000D371B" w:rsidRPr="00361FB2" w:rsidRDefault="00F943D8" w:rsidP="00DB314A">
      <w:pPr>
        <w:jc w:val="both"/>
        <w:rPr>
          <w:lang w:eastAsia="ko-KR"/>
        </w:rPr>
      </w:pPr>
      <w:r>
        <w:rPr>
          <w:lang w:eastAsia="ko-KR"/>
        </w:rPr>
        <w:t>In order to reduce the computation complexity of color gamut conversion with 3D LUT, the tri-linear interpolation is substituted by tetrahedral interpolation</w:t>
      </w:r>
      <w:r w:rsidR="00AF1B7A">
        <w:rPr>
          <w:lang w:eastAsia="ko-KR"/>
        </w:rPr>
        <w:t xml:space="preserve"> in 3D LUT interpolation process</w:t>
      </w:r>
      <w:r>
        <w:rPr>
          <w:lang w:eastAsia="ko-KR"/>
        </w:rPr>
        <w:t>.</w:t>
      </w:r>
      <w:r w:rsidR="00AF1B7A">
        <w:rPr>
          <w:lang w:eastAsia="ko-KR"/>
        </w:rPr>
        <w:t xml:space="preserve"> As explained in </w:t>
      </w:r>
      <w:r w:rsidR="00A56CA4">
        <w:rPr>
          <w:lang w:eastAsia="ko-KR"/>
        </w:rPr>
        <w:fldChar w:fldCharType="begin"/>
      </w:r>
      <w:r w:rsidR="007419D6">
        <w:rPr>
          <w:lang w:eastAsia="ko-KR"/>
        </w:rPr>
        <w:instrText xml:space="preserve"> REF _Ref361223284 \n \h </w:instrText>
      </w:r>
      <w:r w:rsidR="00A56CA4">
        <w:rPr>
          <w:lang w:eastAsia="ko-KR"/>
        </w:rPr>
      </w:r>
      <w:r w:rsidR="00A56CA4">
        <w:rPr>
          <w:lang w:eastAsia="ko-KR"/>
        </w:rPr>
        <w:fldChar w:fldCharType="separate"/>
      </w:r>
      <w:r w:rsidR="00236453">
        <w:rPr>
          <w:lang w:eastAsia="ko-KR"/>
        </w:rPr>
        <w:t>[4]</w:t>
      </w:r>
      <w:r w:rsidR="00A56CA4">
        <w:rPr>
          <w:lang w:eastAsia="ko-KR"/>
        </w:rPr>
        <w:fldChar w:fldCharType="end"/>
      </w:r>
      <w:r w:rsidR="007419D6">
        <w:rPr>
          <w:lang w:eastAsia="ko-KR"/>
        </w:rPr>
        <w:t xml:space="preserve">, tri-linear interpolation uses 8 vertices of the smallest octant </w:t>
      </w:r>
      <w:r w:rsidR="00361FB2">
        <w:rPr>
          <w:lang w:eastAsia="ko-KR"/>
        </w:rPr>
        <w:t>en</w:t>
      </w:r>
      <w:r w:rsidR="007419D6">
        <w:rPr>
          <w:lang w:eastAsia="ko-KR"/>
        </w:rPr>
        <w:t xml:space="preserve">compassing the point </w:t>
      </w:r>
      <w:r w:rsidR="00ED3E12">
        <w:rPr>
          <w:lang w:eastAsia="ko-KR"/>
        </w:rPr>
        <w:t xml:space="preserve">to be interpolated </w:t>
      </w:r>
      <w:r w:rsidR="00D21A01">
        <w:rPr>
          <w:lang w:eastAsia="ko-KR"/>
        </w:rPr>
        <w:t>for linear-interpolation in three directions.</w:t>
      </w:r>
      <w:r>
        <w:rPr>
          <w:lang w:eastAsia="ko-KR"/>
        </w:rPr>
        <w:t xml:space="preserve"> </w:t>
      </w:r>
      <w:r w:rsidR="00D21A01">
        <w:rPr>
          <w:lang w:eastAsia="ko-KR"/>
        </w:rPr>
        <w:t xml:space="preserve">Take </w:t>
      </w:r>
      <w:r w:rsidR="00A56CA4">
        <w:rPr>
          <w:lang w:eastAsia="ko-KR"/>
        </w:rPr>
        <w:fldChar w:fldCharType="begin"/>
      </w:r>
      <w:r w:rsidR="00D21A01">
        <w:rPr>
          <w:lang w:eastAsia="ko-KR"/>
        </w:rPr>
        <w:instrText xml:space="preserve"> REF _Ref368923007 \h </w:instrText>
      </w:r>
      <w:r w:rsidR="00A56CA4">
        <w:rPr>
          <w:lang w:eastAsia="ko-KR"/>
        </w:rPr>
      </w:r>
      <w:r w:rsidR="00A56CA4">
        <w:rPr>
          <w:lang w:eastAsia="ko-KR"/>
        </w:rPr>
        <w:fldChar w:fldCharType="separate"/>
      </w:r>
      <w:r w:rsidR="00236453">
        <w:t xml:space="preserve">Figure </w:t>
      </w:r>
      <w:r w:rsidR="00236453">
        <w:rPr>
          <w:noProof/>
        </w:rPr>
        <w:t>3</w:t>
      </w:r>
      <w:r w:rsidR="00A56CA4">
        <w:rPr>
          <w:lang w:eastAsia="ko-KR"/>
        </w:rPr>
        <w:fldChar w:fldCharType="end"/>
      </w:r>
      <w:r w:rsidR="00D21A01">
        <w:rPr>
          <w:lang w:eastAsia="ko-KR"/>
        </w:rPr>
        <w:t xml:space="preserve"> as an example, P(y</w:t>
      </w:r>
      <w:proofErr w:type="gramStart"/>
      <w:r w:rsidR="00D21A01">
        <w:rPr>
          <w:lang w:eastAsia="ko-KR"/>
        </w:rPr>
        <w:t>,u,v</w:t>
      </w:r>
      <w:proofErr w:type="gramEnd"/>
      <w:r w:rsidR="00D21A01">
        <w:rPr>
          <w:lang w:eastAsia="ko-KR"/>
        </w:rPr>
        <w:t xml:space="preserve">) is the point to be interpolated, </w:t>
      </w:r>
      <w:r w:rsidR="00A500CF">
        <w:rPr>
          <w:lang w:eastAsia="ko-KR"/>
        </w:rPr>
        <w:t xml:space="preserve">and </w:t>
      </w:r>
      <w:r w:rsidR="00D21A01">
        <w:rPr>
          <w:lang w:eastAsia="ko-KR"/>
        </w:rPr>
        <w:t>it is encomp</w:t>
      </w:r>
      <w:r w:rsidR="00361FB2">
        <w:rPr>
          <w:lang w:eastAsia="ko-KR"/>
        </w:rPr>
        <w:t>assed in the octant wh</w:t>
      </w:r>
      <w:r w:rsidR="00A500CF">
        <w:rPr>
          <w:lang w:eastAsia="ko-KR"/>
        </w:rPr>
        <w:t>ose</w:t>
      </w:r>
      <w:r w:rsidR="00361FB2">
        <w:rPr>
          <w:lang w:eastAsia="ko-KR"/>
        </w:rPr>
        <w:t xml:space="preserve"> vertices are P</w:t>
      </w:r>
      <w:r w:rsidR="00361FB2" w:rsidRPr="00361FB2">
        <w:rPr>
          <w:vertAlign w:val="subscript"/>
          <w:lang w:eastAsia="ko-KR"/>
        </w:rPr>
        <w:t>0</w:t>
      </w:r>
      <w:r w:rsidR="00361FB2">
        <w:rPr>
          <w:lang w:eastAsia="ko-KR"/>
        </w:rPr>
        <w:t>, P</w:t>
      </w:r>
      <w:r w:rsidR="00361FB2" w:rsidRPr="00361FB2">
        <w:rPr>
          <w:vertAlign w:val="subscript"/>
          <w:lang w:eastAsia="ko-KR"/>
        </w:rPr>
        <w:t>1</w:t>
      </w:r>
      <w:r w:rsidR="00361FB2">
        <w:rPr>
          <w:lang w:eastAsia="ko-KR"/>
        </w:rPr>
        <w:t>, P</w:t>
      </w:r>
      <w:r w:rsidR="00361FB2" w:rsidRPr="00361FB2">
        <w:rPr>
          <w:vertAlign w:val="subscript"/>
          <w:lang w:eastAsia="ko-KR"/>
        </w:rPr>
        <w:t>2</w:t>
      </w:r>
      <w:r w:rsidR="00361FB2">
        <w:rPr>
          <w:lang w:eastAsia="ko-KR"/>
        </w:rPr>
        <w:t>, P</w:t>
      </w:r>
      <w:r w:rsidR="00361FB2" w:rsidRPr="00361FB2">
        <w:rPr>
          <w:vertAlign w:val="subscript"/>
          <w:lang w:eastAsia="ko-KR"/>
        </w:rPr>
        <w:t>3</w:t>
      </w:r>
      <w:r w:rsidR="00361FB2">
        <w:rPr>
          <w:lang w:eastAsia="ko-KR"/>
        </w:rPr>
        <w:t>, P</w:t>
      </w:r>
      <w:r w:rsidR="00361FB2" w:rsidRPr="00361FB2">
        <w:rPr>
          <w:vertAlign w:val="subscript"/>
          <w:lang w:eastAsia="ko-KR"/>
        </w:rPr>
        <w:t>4</w:t>
      </w:r>
      <w:r w:rsidR="00361FB2">
        <w:rPr>
          <w:lang w:eastAsia="ko-KR"/>
        </w:rPr>
        <w:t>, P</w:t>
      </w:r>
      <w:r w:rsidR="00361FB2">
        <w:rPr>
          <w:vertAlign w:val="subscript"/>
          <w:lang w:eastAsia="ko-KR"/>
        </w:rPr>
        <w:t>5</w:t>
      </w:r>
      <w:r w:rsidR="00361FB2">
        <w:rPr>
          <w:lang w:eastAsia="ko-KR"/>
        </w:rPr>
        <w:t>, P</w:t>
      </w:r>
      <w:r w:rsidR="00361FB2">
        <w:rPr>
          <w:vertAlign w:val="subscript"/>
          <w:lang w:eastAsia="ko-KR"/>
        </w:rPr>
        <w:t>6</w:t>
      </w:r>
      <w:r w:rsidR="00361FB2">
        <w:rPr>
          <w:lang w:eastAsia="ko-KR"/>
        </w:rPr>
        <w:t>, P</w:t>
      </w:r>
      <w:r w:rsidR="00361FB2">
        <w:rPr>
          <w:vertAlign w:val="subscript"/>
          <w:lang w:eastAsia="ko-KR"/>
        </w:rPr>
        <w:t>7</w:t>
      </w:r>
      <w:r w:rsidR="00361FB2" w:rsidRPr="00361FB2">
        <w:rPr>
          <w:lang w:eastAsia="ko-KR"/>
        </w:rPr>
        <w:t xml:space="preserve">. </w:t>
      </w:r>
      <w:r w:rsidR="00A500CF">
        <w:rPr>
          <w:lang w:eastAsia="ko-KR"/>
        </w:rPr>
        <w:t>The tri-linear interpolation is calculated with Equation (1)(2)(3) for each component.</w:t>
      </w:r>
    </w:p>
    <w:p w:rsidR="007419D6" w:rsidRPr="00137D9C" w:rsidRDefault="007419D6" w:rsidP="001716E7">
      <w:pPr>
        <w:spacing w:after="120"/>
        <w:jc w:val="right"/>
      </w:pPr>
      <m:oMath>
        <m:r>
          <w:rPr>
            <w:rFonts w:ascii="Cambria Math" w:hAnsi="Cambria Math"/>
          </w:rPr>
          <m:t>Y=K×</m:t>
        </m:r>
        <m:nary>
          <m:naryPr>
            <m:chr m:val="∑"/>
            <m:limLoc m:val="undOvr"/>
            <m:supHide m:val="on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i=0,1</m:t>
            </m:r>
          </m:sub>
          <m:sup/>
          <m:e>
            <m:nary>
              <m:naryPr>
                <m:chr m:val="∑"/>
                <m:limLoc m:val="undOvr"/>
                <m:supHide m:val="on"/>
                <m:ctrlPr>
                  <w:rPr>
                    <w:rFonts w:ascii="Cambria Math" w:hAnsi="Cambria Math"/>
                    <w:i/>
                  </w:rPr>
                </m:ctrlPr>
              </m:naryPr>
              <m:sub>
                <m:r>
                  <w:rPr>
                    <w:rFonts w:ascii="Cambria Math" w:hAnsi="Cambria Math"/>
                  </w:rPr>
                  <m:t>j=0,1</m:t>
                </m:r>
              </m:sub>
              <m:sup/>
              <m:e>
                <m:nary>
                  <m:naryPr>
                    <m:chr m:val="∑"/>
                    <m:limLoc m:val="undOvr"/>
                    <m:supHide m:val="on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k=0,1</m:t>
                    </m:r>
                  </m:sub>
                  <m:sup/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(y)×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(u)×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k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(v)×</m:t>
                    </m:r>
                  </m:e>
                </m:nary>
              </m:e>
            </m:nary>
          </m:e>
        </m:nary>
        <m:r>
          <m:rPr>
            <m:sty m:val="p"/>
          </m:rPr>
          <w:rPr>
            <w:rFonts w:ascii="Cambria Math" w:hAnsi="Cambria Math"/>
          </w:rPr>
          <m:t>LUT[(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  <m:r>
          <m:rPr>
            <m:sty m:val="p"/>
          </m:rP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m:rPr>
            <m:sty m:val="p"/>
          </m:rPr>
          <w:rPr>
            <w:rFonts w:ascii="Cambria Math" w:hAnsi="Cambria Math"/>
          </w:rPr>
          <m:t>)].Y</m:t>
        </m:r>
      </m:oMath>
      <w:r w:rsidR="001716E7">
        <w:t xml:space="preserve">         (1)</w:t>
      </w:r>
    </w:p>
    <w:p w:rsidR="007419D6" w:rsidRPr="00137D9C" w:rsidRDefault="007419D6" w:rsidP="001716E7">
      <w:pPr>
        <w:spacing w:after="120"/>
        <w:jc w:val="right"/>
      </w:pPr>
      <m:oMath>
        <m:r>
          <w:rPr>
            <w:rFonts w:ascii="Cambria Math" w:hAnsi="Cambria Math"/>
          </w:rPr>
          <m:t>U=K×</m:t>
        </m:r>
        <m:nary>
          <m:naryPr>
            <m:chr m:val="∑"/>
            <m:limLoc m:val="undOvr"/>
            <m:supHide m:val="on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i=0,1</m:t>
            </m:r>
          </m:sub>
          <m:sup/>
          <m:e>
            <m:nary>
              <m:naryPr>
                <m:chr m:val="∑"/>
                <m:limLoc m:val="undOvr"/>
                <m:supHide m:val="on"/>
                <m:ctrlPr>
                  <w:rPr>
                    <w:rFonts w:ascii="Cambria Math" w:hAnsi="Cambria Math"/>
                    <w:i/>
                  </w:rPr>
                </m:ctrlPr>
              </m:naryPr>
              <m:sub>
                <m:r>
                  <w:rPr>
                    <w:rFonts w:ascii="Cambria Math" w:hAnsi="Cambria Math"/>
                  </w:rPr>
                  <m:t>j=0,1</m:t>
                </m:r>
              </m:sub>
              <m:sup/>
              <m:e>
                <m:nary>
                  <m:naryPr>
                    <m:chr m:val="∑"/>
                    <m:limLoc m:val="undOvr"/>
                    <m:supHide m:val="on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k=0,1</m:t>
                    </m:r>
                  </m:sub>
                  <m:sup/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(y)×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(u)×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k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(v)×</m:t>
                    </m:r>
                  </m:e>
                </m:nary>
              </m:e>
            </m:nary>
          </m:e>
        </m:nary>
        <m:r>
          <m:rPr>
            <m:sty m:val="p"/>
          </m:rPr>
          <w:rPr>
            <w:rFonts w:ascii="Cambria Math" w:hAnsi="Cambria Math"/>
          </w:rPr>
          <m:t>LUT[(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  <m:r>
          <m:rPr>
            <m:sty m:val="p"/>
          </m:rP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m:rPr>
            <m:sty m:val="p"/>
          </m:rPr>
          <w:rPr>
            <w:rFonts w:ascii="Cambria Math" w:hAnsi="Cambria Math"/>
          </w:rPr>
          <m:t>)].U</m:t>
        </m:r>
      </m:oMath>
      <w:r w:rsidR="001716E7">
        <w:t xml:space="preserve">         (2)</w:t>
      </w:r>
    </w:p>
    <w:p w:rsidR="007419D6" w:rsidRPr="00137D9C" w:rsidRDefault="007419D6" w:rsidP="001716E7">
      <w:pPr>
        <w:spacing w:after="120"/>
        <w:jc w:val="right"/>
      </w:pPr>
      <m:oMath>
        <m:r>
          <w:rPr>
            <w:rFonts w:ascii="Cambria Math" w:hAnsi="Cambria Math"/>
          </w:rPr>
          <m:t>V=K×</m:t>
        </m:r>
        <m:nary>
          <m:naryPr>
            <m:chr m:val="∑"/>
            <m:limLoc m:val="undOvr"/>
            <m:supHide m:val="on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i=0,1</m:t>
            </m:r>
          </m:sub>
          <m:sup/>
          <m:e>
            <m:nary>
              <m:naryPr>
                <m:chr m:val="∑"/>
                <m:limLoc m:val="undOvr"/>
                <m:supHide m:val="on"/>
                <m:ctrlPr>
                  <w:rPr>
                    <w:rFonts w:ascii="Cambria Math" w:hAnsi="Cambria Math"/>
                    <w:i/>
                  </w:rPr>
                </m:ctrlPr>
              </m:naryPr>
              <m:sub>
                <m:r>
                  <w:rPr>
                    <w:rFonts w:ascii="Cambria Math" w:hAnsi="Cambria Math"/>
                  </w:rPr>
                  <m:t>j=0,1</m:t>
                </m:r>
              </m:sub>
              <m:sup/>
              <m:e>
                <m:nary>
                  <m:naryPr>
                    <m:chr m:val="∑"/>
                    <m:limLoc m:val="undOvr"/>
                    <m:supHide m:val="on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k=0,1</m:t>
                    </m:r>
                  </m:sub>
                  <m:sup/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(y)×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(u)×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k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(v)×</m:t>
                    </m:r>
                  </m:e>
                </m:nary>
              </m:e>
            </m:nary>
          </m:e>
        </m:nary>
        <m:r>
          <m:rPr>
            <m:sty m:val="p"/>
          </m:rPr>
          <w:rPr>
            <w:rFonts w:ascii="Cambria Math" w:hAnsi="Cambria Math"/>
          </w:rPr>
          <m:t>LUT[(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  <m:r>
          <m:rPr>
            <m:sty m:val="p"/>
          </m:rP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m:rPr>
            <m:sty m:val="p"/>
          </m:rPr>
          <w:rPr>
            <w:rFonts w:ascii="Cambria Math" w:hAnsi="Cambria Math"/>
          </w:rPr>
          <m:t>)].V</m:t>
        </m:r>
      </m:oMath>
      <w:r w:rsidR="001716E7">
        <w:t xml:space="preserve">         (3)</w:t>
      </w:r>
    </w:p>
    <w:p w:rsidR="007419D6" w:rsidRDefault="007419D6" w:rsidP="007419D6">
      <w:pPr>
        <w:spacing w:after="120"/>
      </w:pPr>
      <m:oMathPara>
        <m:oMath>
          <m:r>
            <w:rPr>
              <w:rFonts w:ascii="Cambria Math" w:hAnsi="Cambria Math"/>
            </w:rPr>
            <m:t>K=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  <m:r>
                <w:rPr>
                  <w:rFonts w:ascii="Cambria Math" w:hAnsi="Cambria Math"/>
                </w:rPr>
                <m:t>)×(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  <m:r>
                <w:rPr>
                  <w:rFonts w:ascii="Cambria Math" w:hAnsi="Cambria Math"/>
                </w:rPr>
                <m:t>)×(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  <m:r>
                <w:rPr>
                  <w:rFonts w:ascii="Cambria Math" w:hAnsi="Cambria Math"/>
                </w:rPr>
                <m:t>)</m:t>
              </m:r>
            </m:den>
          </m:f>
        </m:oMath>
      </m:oMathPara>
    </w:p>
    <w:p w:rsidR="001716E7" w:rsidRDefault="00A56CA4" w:rsidP="001716E7">
      <w:pPr>
        <w:spacing w:after="120"/>
        <w:jc w:val="center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y</m:t>
            </m:r>
          </m:e>
        </m:d>
        <m:r>
          <w:rPr>
            <w:rFonts w:ascii="Cambria Math" w:hAnsi="Cambria Math"/>
          </w:rPr>
          <m:t>=dy</m:t>
        </m:r>
      </m:oMath>
      <w:r w:rsidR="00361FB2">
        <w:t>;</w:t>
      </w:r>
      <w:r w:rsidR="001716E7">
        <w:t xml:space="preserve">  </w:t>
      </w:r>
      <w:r w:rsidR="00361FB2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y</m:t>
            </m:r>
          </m:e>
        </m:d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-dy</m:t>
        </m:r>
      </m:oMath>
      <w:r w:rsidR="001716E7">
        <w:t>;</w:t>
      </w:r>
    </w:p>
    <w:p w:rsidR="00361FB2" w:rsidRPr="00137D9C" w:rsidRDefault="00A56CA4" w:rsidP="001716E7">
      <w:pPr>
        <w:spacing w:after="120"/>
        <w:jc w:val="center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u</m:t>
            </m:r>
          </m:e>
        </m:d>
        <m:r>
          <w:rPr>
            <w:rFonts w:ascii="Cambria Math" w:hAnsi="Cambria Math"/>
          </w:rPr>
          <m:t>=du</m:t>
        </m:r>
      </m:oMath>
      <w:r w:rsidR="001716E7">
        <w:t xml:space="preserve">; 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u</m:t>
            </m:r>
          </m:e>
        </m:d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-du</m:t>
        </m:r>
      </m:oMath>
      <w:r w:rsidR="001716E7">
        <w:t>;</w:t>
      </w:r>
    </w:p>
    <w:p w:rsidR="001716E7" w:rsidRPr="00137D9C" w:rsidRDefault="00A56CA4" w:rsidP="001716E7">
      <w:pPr>
        <w:spacing w:after="120"/>
        <w:jc w:val="center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v</m:t>
            </m:r>
          </m:e>
        </m:d>
        <m:r>
          <w:rPr>
            <w:rFonts w:ascii="Cambria Math" w:hAnsi="Cambria Math"/>
          </w:rPr>
          <m:t>=dv</m:t>
        </m:r>
      </m:oMath>
      <w:r w:rsidR="001716E7">
        <w:t xml:space="preserve">; 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v</m:t>
            </m:r>
          </m:e>
        </m:d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-dv</m:t>
        </m:r>
      </m:oMath>
      <w:r w:rsidR="001716E7">
        <w:t>;</w:t>
      </w:r>
    </w:p>
    <w:p w:rsidR="001716E7" w:rsidRDefault="00ED3E12" w:rsidP="00ED3E12">
      <w:pPr>
        <w:spacing w:after="120"/>
        <w:jc w:val="both"/>
      </w:pPr>
      <w:r>
        <w:t xml:space="preserve">In tetrahedral interpolation, it only uses 4 vertices of the tetrahedron containing the point to be interpolated for calculation. </w:t>
      </w:r>
      <w:r w:rsidR="00A500CF">
        <w:t xml:space="preserve">The point P </w:t>
      </w:r>
      <w:r>
        <w:t xml:space="preserve">in </w:t>
      </w:r>
      <w:r w:rsidR="00A56CA4">
        <w:fldChar w:fldCharType="begin"/>
      </w:r>
      <w:r>
        <w:instrText xml:space="preserve"> REF _Ref368923007 \h </w:instrText>
      </w:r>
      <w:r w:rsidR="00A56CA4">
        <w:fldChar w:fldCharType="separate"/>
      </w:r>
      <w:r w:rsidR="00236453">
        <w:t xml:space="preserve">Figure </w:t>
      </w:r>
      <w:r w:rsidR="00236453">
        <w:rPr>
          <w:noProof/>
        </w:rPr>
        <w:t>3</w:t>
      </w:r>
      <w:r w:rsidR="00A56CA4">
        <w:fldChar w:fldCharType="end"/>
      </w:r>
      <w:r>
        <w:t xml:space="preserve"> </w:t>
      </w:r>
      <w:r w:rsidR="00A500CF">
        <w:t xml:space="preserve">is encompassed in the tetrahedron whose vertices are </w:t>
      </w:r>
      <w:r w:rsidR="00A500CF">
        <w:rPr>
          <w:lang w:eastAsia="ko-KR"/>
        </w:rPr>
        <w:t>P</w:t>
      </w:r>
      <w:r w:rsidR="00A500CF" w:rsidRPr="00361FB2">
        <w:rPr>
          <w:vertAlign w:val="subscript"/>
          <w:lang w:eastAsia="ko-KR"/>
        </w:rPr>
        <w:t>0</w:t>
      </w:r>
      <w:r w:rsidR="00A500CF">
        <w:rPr>
          <w:lang w:eastAsia="ko-KR"/>
        </w:rPr>
        <w:t>, P</w:t>
      </w:r>
      <w:r w:rsidR="00A500CF" w:rsidRPr="00361FB2">
        <w:rPr>
          <w:vertAlign w:val="subscript"/>
          <w:lang w:eastAsia="ko-KR"/>
        </w:rPr>
        <w:t>1</w:t>
      </w:r>
      <w:r w:rsidR="00A500CF">
        <w:rPr>
          <w:lang w:eastAsia="ko-KR"/>
        </w:rPr>
        <w:t>, P</w:t>
      </w:r>
      <w:r w:rsidR="00A500CF">
        <w:rPr>
          <w:vertAlign w:val="subscript"/>
          <w:lang w:eastAsia="ko-KR"/>
        </w:rPr>
        <w:t>5</w:t>
      </w:r>
      <w:r w:rsidR="00A500CF">
        <w:rPr>
          <w:lang w:eastAsia="ko-KR"/>
        </w:rPr>
        <w:t xml:space="preserve">, </w:t>
      </w:r>
      <w:proofErr w:type="gramStart"/>
      <w:r w:rsidR="00A500CF">
        <w:rPr>
          <w:lang w:eastAsia="ko-KR"/>
        </w:rPr>
        <w:t>P</w:t>
      </w:r>
      <w:r w:rsidR="00A500CF">
        <w:rPr>
          <w:vertAlign w:val="subscript"/>
          <w:lang w:eastAsia="ko-KR"/>
        </w:rPr>
        <w:t>7</w:t>
      </w:r>
      <w:proofErr w:type="gramEnd"/>
      <w:r w:rsidR="00A500CF" w:rsidRPr="00ED3E12">
        <w:rPr>
          <w:lang w:eastAsia="ko-KR"/>
        </w:rPr>
        <w:t>.</w:t>
      </w:r>
      <w:r w:rsidR="00A500CF">
        <w:rPr>
          <w:vertAlign w:val="subscript"/>
          <w:lang w:eastAsia="ko-KR"/>
        </w:rPr>
        <w:t xml:space="preserve"> </w:t>
      </w:r>
      <w:r w:rsidR="00A500CF">
        <w:t>The tetrahedral interpolation is calculated in Equation (4)(5)(6)</w:t>
      </w:r>
      <w:r>
        <w:t xml:space="preserve"> for each component</w:t>
      </w:r>
      <w:r w:rsidR="00A500CF">
        <w:t xml:space="preserve">. </w:t>
      </w:r>
    </w:p>
    <w:p w:rsidR="00A2602A" w:rsidRPr="00A2602A" w:rsidRDefault="00A500CF" w:rsidP="00A500CF">
      <w:pPr>
        <w:spacing w:after="120"/>
        <w:jc w:val="right"/>
      </w:pPr>
      <m:oMath>
        <m:r>
          <w:rPr>
            <w:rFonts w:ascii="Cambria Math" w:hAnsi="Cambria Math"/>
          </w:rPr>
          <m:t>Y=T×((y1-y0)×</m:t>
        </m:r>
        <m:r>
          <m:rPr>
            <m:sty m:val="p"/>
          </m:rPr>
          <w:rPr>
            <w:rFonts w:ascii="Cambria Math" w:hAnsi="Cambria Math"/>
          </w:rPr>
          <m:t>LUT[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].Y </m:t>
        </m:r>
      </m:oMath>
      <w:r w:rsidR="00A2602A">
        <w:t>+dy</w:t>
      </w:r>
      <m:oMath>
        <m:r>
          <w:rPr>
            <w:rFonts w:ascii="Cambria Math" w:hAnsi="Cambria Math"/>
          </w:rPr>
          <m:t xml:space="preserve"> ×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LUT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</m:t>
                    </m:r>
                  </m:sub>
                </m:sSub>
              </m:e>
            </m:d>
            <m:r>
              <m:rPr>
                <m:sty m:val="p"/>
              </m:rPr>
              <w:rPr>
                <w:rFonts w:ascii="Cambria Math" w:hAnsi="Cambria Math"/>
              </w:rPr>
              <m:t>.Y</m:t>
            </m:r>
            <m:r>
              <w:rPr>
                <w:rFonts w:ascii="Cambria Math" w:hAnsi="Cambria Math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</w:rPr>
              <m:t>LUT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0</m:t>
                    </m:r>
                  </m:sub>
                </m:sSub>
              </m:e>
            </m:d>
            <m:r>
              <m:rPr>
                <m:sty m:val="p"/>
              </m:rPr>
              <w:rPr>
                <w:rFonts w:ascii="Cambria Math" w:hAnsi="Cambria Math"/>
              </w:rPr>
              <m:t>.Y</m:t>
            </m:r>
            <m:ctrlPr>
              <w:rPr>
                <w:rFonts w:ascii="Cambria Math" w:hAnsi="Cambria Math"/>
              </w:rPr>
            </m:ctrlPr>
          </m:e>
        </m:d>
        <m:r>
          <m:rPr>
            <m:sty m:val="p"/>
          </m:rPr>
          <w:rPr>
            <w:rFonts w:ascii="Cambria Math" w:hAnsi="Cambria Math"/>
          </w:rPr>
          <m:t xml:space="preserve">                                         </m:t>
        </m:r>
      </m:oMath>
    </w:p>
    <w:p w:rsidR="00A500CF" w:rsidRPr="00137D9C" w:rsidRDefault="00A2602A" w:rsidP="00A500CF">
      <w:pPr>
        <w:spacing w:after="120"/>
        <w:jc w:val="right"/>
      </w:pPr>
      <m:oMath>
        <m:r>
          <m:rPr>
            <m:sty m:val="p"/>
          </m:rPr>
          <w:rPr>
            <w:rFonts w:ascii="Cambria Math" w:hAnsi="Cambria Math"/>
          </w:rPr>
          <m:t>+du</m:t>
        </m:r>
        <m:r>
          <w:rPr>
            <w:rFonts w:ascii="Cambria Math" w:hAnsi="Cambria Math"/>
          </w:rPr>
          <m:t>×(</m:t>
        </m:r>
        <m:r>
          <m:rPr>
            <m:sty m:val="p"/>
          </m:rPr>
          <w:rPr>
            <w:rFonts w:ascii="Cambria Math" w:hAnsi="Cambria Math"/>
          </w:rPr>
          <m:t>LUT[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5</m:t>
            </m:r>
          </m:sub>
        </m:sSub>
        <m:r>
          <m:rPr>
            <m:sty m:val="p"/>
          </m:rPr>
          <w:rPr>
            <w:rFonts w:ascii="Cambria Math" w:hAnsi="Cambria Math"/>
          </w:rPr>
          <m:t>].Y</m:t>
        </m:r>
        <m:r>
          <w:rPr>
            <w:rFonts w:ascii="Cambria Math" w:hAnsi="Cambria Math"/>
          </w:rPr>
          <m:t>-</m:t>
        </m:r>
        <m:r>
          <m:rPr>
            <m:sty m:val="p"/>
          </m:rPr>
          <w:rPr>
            <w:rFonts w:ascii="Cambria Math" w:hAnsi="Cambria Math"/>
          </w:rPr>
          <m:t>LUT[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</w:rPr>
          <m:t>].Y)+dv</m:t>
        </m:r>
        <m:r>
          <w:rPr>
            <w:rFonts w:ascii="Cambria Math" w:hAnsi="Cambria Math"/>
          </w:rPr>
          <m:t>×(</m:t>
        </m:r>
        <m:r>
          <m:rPr>
            <m:sty m:val="p"/>
          </m:rPr>
          <w:rPr>
            <w:rFonts w:ascii="Cambria Math" w:hAnsi="Cambria Math"/>
          </w:rPr>
          <m:t>LUT[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7</m:t>
            </m:r>
          </m:sub>
        </m:sSub>
        <m:r>
          <m:rPr>
            <m:sty m:val="p"/>
          </m:rPr>
          <w:rPr>
            <w:rFonts w:ascii="Cambria Math" w:hAnsi="Cambria Math"/>
          </w:rPr>
          <m:t>].Y</m:t>
        </m:r>
        <m:r>
          <w:rPr>
            <w:rFonts w:ascii="Cambria Math" w:hAnsi="Cambria Math"/>
          </w:rPr>
          <m:t>-</m:t>
        </m:r>
        <m:r>
          <m:rPr>
            <m:sty m:val="p"/>
          </m:rPr>
          <w:rPr>
            <w:rFonts w:ascii="Cambria Math" w:hAnsi="Cambria Math"/>
          </w:rPr>
          <m:t>LUT[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5</m:t>
            </m:r>
          </m:sub>
        </m:sSub>
        <m:r>
          <m:rPr>
            <m:sty m:val="p"/>
          </m:rPr>
          <w:rPr>
            <w:rFonts w:ascii="Cambria Math" w:hAnsi="Cambria Math"/>
          </w:rPr>
          <m:t>].Y))</m:t>
        </m:r>
        <m:r>
          <w:rPr>
            <w:rFonts w:ascii="Cambria Math" w:hAnsi="Cambria Math"/>
          </w:rPr>
          <m:t xml:space="preserve"> </m:t>
        </m:r>
      </m:oMath>
      <w:r>
        <w:t xml:space="preserve">     (</w:t>
      </w:r>
      <w:r w:rsidR="00ED3E12">
        <w:t>4</w:t>
      </w:r>
      <w:r w:rsidR="00A500CF">
        <w:t>)</w:t>
      </w:r>
    </w:p>
    <w:p w:rsidR="00ED3E12" w:rsidRPr="00A2602A" w:rsidRDefault="00ED3E12" w:rsidP="00ED3E12">
      <w:pPr>
        <w:spacing w:after="120"/>
        <w:jc w:val="right"/>
      </w:pPr>
      <m:oMath>
        <m:r>
          <w:rPr>
            <w:rFonts w:ascii="Cambria Math" w:hAnsi="Cambria Math"/>
          </w:rPr>
          <m:t>U=T×((y1-y0)×</m:t>
        </m:r>
        <m:r>
          <m:rPr>
            <m:sty m:val="p"/>
          </m:rPr>
          <w:rPr>
            <w:rFonts w:ascii="Cambria Math" w:hAnsi="Cambria Math"/>
          </w:rPr>
          <m:t>LUT[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</w:rPr>
          <m:t>].U</m:t>
        </m:r>
      </m:oMath>
      <w:r>
        <w:t>+dy</w:t>
      </w:r>
      <m:oMath>
        <m:r>
          <w:rPr>
            <w:rFonts w:ascii="Cambria Math" w:hAnsi="Cambria Math"/>
          </w:rPr>
          <m:t xml:space="preserve"> ×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LUT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</m:t>
                    </m:r>
                  </m:sub>
                </m:sSub>
              </m:e>
            </m:d>
            <m:r>
              <m:rPr>
                <m:sty m:val="p"/>
              </m:rPr>
              <w:rPr>
                <w:rFonts w:ascii="Cambria Math" w:hAnsi="Cambria Math"/>
              </w:rPr>
              <m:t>.U</m:t>
            </m:r>
            <m:r>
              <w:rPr>
                <w:rFonts w:ascii="Cambria Math" w:hAnsi="Cambria Math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</w:rPr>
              <m:t>LUT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0</m:t>
                    </m:r>
                  </m:sub>
                </m:sSub>
              </m:e>
            </m:d>
            <m:r>
              <m:rPr>
                <m:sty m:val="p"/>
              </m:rPr>
              <w:rPr>
                <w:rFonts w:ascii="Cambria Math" w:hAnsi="Cambria Math"/>
              </w:rPr>
              <m:t>.U</m:t>
            </m:r>
            <m:ctrlPr>
              <w:rPr>
                <w:rFonts w:ascii="Cambria Math" w:hAnsi="Cambria Math"/>
              </w:rPr>
            </m:ctrlPr>
          </m:e>
        </m:d>
        <m:r>
          <m:rPr>
            <m:sty m:val="p"/>
          </m:rPr>
          <w:rPr>
            <w:rFonts w:ascii="Cambria Math" w:hAnsi="Cambria Math"/>
          </w:rPr>
          <m:t xml:space="preserve">                                         </m:t>
        </m:r>
      </m:oMath>
    </w:p>
    <w:p w:rsidR="00ED3E12" w:rsidRDefault="00ED3E12" w:rsidP="00ED3E12">
      <w:pPr>
        <w:spacing w:after="120"/>
        <w:jc w:val="right"/>
      </w:pPr>
      <m:oMath>
        <m:r>
          <m:rPr>
            <m:sty m:val="p"/>
          </m:rPr>
          <w:rPr>
            <w:rFonts w:ascii="Cambria Math" w:hAnsi="Cambria Math"/>
          </w:rPr>
          <m:t>+du</m:t>
        </m:r>
        <m:r>
          <w:rPr>
            <w:rFonts w:ascii="Cambria Math" w:hAnsi="Cambria Math"/>
          </w:rPr>
          <m:t>×(</m:t>
        </m:r>
        <m:r>
          <m:rPr>
            <m:sty m:val="p"/>
          </m:rPr>
          <w:rPr>
            <w:rFonts w:ascii="Cambria Math" w:hAnsi="Cambria Math"/>
          </w:rPr>
          <m:t>LUT[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5</m:t>
            </m:r>
          </m:sub>
        </m:sSub>
        <m:r>
          <m:rPr>
            <m:sty m:val="p"/>
          </m:rPr>
          <w:rPr>
            <w:rFonts w:ascii="Cambria Math" w:hAnsi="Cambria Math"/>
          </w:rPr>
          <m:t>].U</m:t>
        </m:r>
        <m:r>
          <w:rPr>
            <w:rFonts w:ascii="Cambria Math" w:hAnsi="Cambria Math"/>
          </w:rPr>
          <m:t>-</m:t>
        </m:r>
        <m:r>
          <m:rPr>
            <m:sty m:val="p"/>
          </m:rPr>
          <w:rPr>
            <w:rFonts w:ascii="Cambria Math" w:hAnsi="Cambria Math"/>
          </w:rPr>
          <m:t>LUT[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</w:rPr>
          <m:t>].U)+dv</m:t>
        </m:r>
        <m:r>
          <w:rPr>
            <w:rFonts w:ascii="Cambria Math" w:hAnsi="Cambria Math"/>
          </w:rPr>
          <m:t>×(</m:t>
        </m:r>
        <m:r>
          <m:rPr>
            <m:sty m:val="p"/>
          </m:rPr>
          <w:rPr>
            <w:rFonts w:ascii="Cambria Math" w:hAnsi="Cambria Math"/>
          </w:rPr>
          <m:t>LUT[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7</m:t>
            </m:r>
          </m:sub>
        </m:sSub>
        <m:r>
          <m:rPr>
            <m:sty m:val="p"/>
          </m:rPr>
          <w:rPr>
            <w:rFonts w:ascii="Cambria Math" w:hAnsi="Cambria Math"/>
          </w:rPr>
          <m:t>].U</m:t>
        </m:r>
        <m:r>
          <w:rPr>
            <w:rFonts w:ascii="Cambria Math" w:hAnsi="Cambria Math"/>
          </w:rPr>
          <m:t>-</m:t>
        </m:r>
        <m:r>
          <m:rPr>
            <m:sty m:val="p"/>
          </m:rPr>
          <w:rPr>
            <w:rFonts w:ascii="Cambria Math" w:hAnsi="Cambria Math"/>
          </w:rPr>
          <m:t>LUT[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5</m:t>
            </m:r>
          </m:sub>
        </m:sSub>
        <m:r>
          <m:rPr>
            <m:sty m:val="p"/>
          </m:rPr>
          <w:rPr>
            <w:rFonts w:ascii="Cambria Math" w:hAnsi="Cambria Math"/>
          </w:rPr>
          <m:t>].U))</m:t>
        </m:r>
        <m:r>
          <w:rPr>
            <w:rFonts w:ascii="Cambria Math" w:hAnsi="Cambria Math"/>
          </w:rPr>
          <m:t xml:space="preserve"> </m:t>
        </m:r>
      </m:oMath>
      <w:r>
        <w:t xml:space="preserve">     (5)</w:t>
      </w:r>
    </w:p>
    <w:p w:rsidR="00ED3E12" w:rsidRPr="00A2602A" w:rsidRDefault="004857F0" w:rsidP="00ED3E12">
      <w:pPr>
        <w:spacing w:after="120"/>
        <w:jc w:val="right"/>
      </w:pPr>
      <m:oMath>
        <m:r>
          <w:rPr>
            <w:rFonts w:ascii="Cambria Math" w:hAnsi="Cambria Math"/>
          </w:rPr>
          <m:t>V=T×((y1-y0)×</m:t>
        </m:r>
        <m:r>
          <m:rPr>
            <m:sty m:val="p"/>
          </m:rPr>
          <w:rPr>
            <w:rFonts w:ascii="Cambria Math" w:hAnsi="Cambria Math"/>
          </w:rPr>
          <m:t>LUT[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</w:rPr>
          <m:t>].V</m:t>
        </m:r>
      </m:oMath>
      <w:r w:rsidR="00ED3E12">
        <w:t>+dy</w:t>
      </w:r>
      <m:oMath>
        <m:r>
          <w:rPr>
            <w:rFonts w:ascii="Cambria Math" w:hAnsi="Cambria Math"/>
          </w:rPr>
          <m:t xml:space="preserve"> ×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LUT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</m:t>
                    </m:r>
                  </m:sub>
                </m:sSub>
              </m:e>
            </m:d>
            <m:r>
              <m:rPr>
                <m:sty m:val="p"/>
              </m:rPr>
              <w:rPr>
                <w:rFonts w:ascii="Cambria Math" w:hAnsi="Cambria Math"/>
              </w:rPr>
              <m:t>.V</m:t>
            </m:r>
            <m:r>
              <w:rPr>
                <w:rFonts w:ascii="Cambria Math" w:hAnsi="Cambria Math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</w:rPr>
              <m:t>LUT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0</m:t>
                    </m:r>
                  </m:sub>
                </m:sSub>
              </m:e>
            </m:d>
            <m:r>
              <m:rPr>
                <m:sty m:val="p"/>
              </m:rPr>
              <w:rPr>
                <w:rFonts w:ascii="Cambria Math" w:hAnsi="Cambria Math"/>
              </w:rPr>
              <m:t>.V</m:t>
            </m:r>
            <m:ctrlPr>
              <w:rPr>
                <w:rFonts w:ascii="Cambria Math" w:hAnsi="Cambria Math"/>
              </w:rPr>
            </m:ctrlPr>
          </m:e>
        </m:d>
        <m:r>
          <m:rPr>
            <m:sty m:val="p"/>
          </m:rPr>
          <w:rPr>
            <w:rFonts w:ascii="Cambria Math" w:hAnsi="Cambria Math"/>
          </w:rPr>
          <m:t xml:space="preserve">                                         </m:t>
        </m:r>
      </m:oMath>
    </w:p>
    <w:p w:rsidR="00ED3E12" w:rsidRDefault="00ED3E12" w:rsidP="00ED3E12">
      <w:pPr>
        <w:spacing w:after="120"/>
        <w:jc w:val="right"/>
      </w:pPr>
      <m:oMath>
        <m:r>
          <m:rPr>
            <m:sty m:val="p"/>
          </m:rPr>
          <w:rPr>
            <w:rFonts w:ascii="Cambria Math" w:hAnsi="Cambria Math"/>
          </w:rPr>
          <m:t>+du</m:t>
        </m:r>
        <m:r>
          <w:rPr>
            <w:rFonts w:ascii="Cambria Math" w:hAnsi="Cambria Math"/>
          </w:rPr>
          <m:t>×(</m:t>
        </m:r>
        <m:r>
          <m:rPr>
            <m:sty m:val="p"/>
          </m:rPr>
          <w:rPr>
            <w:rFonts w:ascii="Cambria Math" w:hAnsi="Cambria Math"/>
          </w:rPr>
          <m:t>LUT[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5</m:t>
            </m:r>
          </m:sub>
        </m:sSub>
        <m:r>
          <m:rPr>
            <m:sty m:val="p"/>
          </m:rPr>
          <w:rPr>
            <w:rFonts w:ascii="Cambria Math" w:hAnsi="Cambria Math"/>
          </w:rPr>
          <m:t>].V</m:t>
        </m:r>
        <m:r>
          <w:rPr>
            <w:rFonts w:ascii="Cambria Math" w:hAnsi="Cambria Math"/>
          </w:rPr>
          <m:t>-</m:t>
        </m:r>
        <m:r>
          <m:rPr>
            <m:sty m:val="p"/>
          </m:rPr>
          <w:rPr>
            <w:rFonts w:ascii="Cambria Math" w:hAnsi="Cambria Math"/>
          </w:rPr>
          <m:t>LUT[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</w:rPr>
          <m:t>].V)+dv</m:t>
        </m:r>
        <m:r>
          <w:rPr>
            <w:rFonts w:ascii="Cambria Math" w:hAnsi="Cambria Math"/>
          </w:rPr>
          <m:t>×(</m:t>
        </m:r>
        <m:r>
          <m:rPr>
            <m:sty m:val="p"/>
          </m:rPr>
          <w:rPr>
            <w:rFonts w:ascii="Cambria Math" w:hAnsi="Cambria Math"/>
          </w:rPr>
          <m:t>LUT[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7</m:t>
            </m:r>
          </m:sub>
        </m:sSub>
        <m:r>
          <m:rPr>
            <m:sty m:val="p"/>
          </m:rPr>
          <w:rPr>
            <w:rFonts w:ascii="Cambria Math" w:hAnsi="Cambria Math"/>
          </w:rPr>
          <m:t>].V</m:t>
        </m:r>
        <m:r>
          <w:rPr>
            <w:rFonts w:ascii="Cambria Math" w:hAnsi="Cambria Math"/>
          </w:rPr>
          <m:t>-</m:t>
        </m:r>
        <m:r>
          <m:rPr>
            <m:sty m:val="p"/>
          </m:rPr>
          <w:rPr>
            <w:rFonts w:ascii="Cambria Math" w:hAnsi="Cambria Math"/>
          </w:rPr>
          <m:t>LUT[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5</m:t>
            </m:r>
          </m:sub>
        </m:sSub>
        <m:r>
          <m:rPr>
            <m:sty m:val="p"/>
          </m:rPr>
          <w:rPr>
            <w:rFonts w:ascii="Cambria Math" w:hAnsi="Cambria Math"/>
          </w:rPr>
          <m:t>].V))</m:t>
        </m:r>
        <m:r>
          <w:rPr>
            <w:rFonts w:ascii="Cambria Math" w:hAnsi="Cambria Math"/>
          </w:rPr>
          <m:t xml:space="preserve"> </m:t>
        </m:r>
      </m:oMath>
      <w:r>
        <w:t xml:space="preserve">     (6)</w:t>
      </w:r>
    </w:p>
    <w:p w:rsidR="00ED3E12" w:rsidRDefault="00ED3E12" w:rsidP="00ED3E12">
      <w:pPr>
        <w:spacing w:after="120"/>
        <w:jc w:val="center"/>
      </w:pPr>
      <m:oMath>
        <m:r>
          <w:rPr>
            <w:rFonts w:ascii="Cambria Math" w:hAnsi="Cambria Math"/>
          </w:rPr>
          <m:t>T=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y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y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  <m:r>
              <w:rPr>
                <w:rFonts w:ascii="Cambria Math" w:hAnsi="Cambria Math"/>
              </w:rPr>
              <m:t>)</m:t>
            </m:r>
          </m:den>
        </m:f>
        <m:r>
          <w:rPr>
            <w:rFonts w:ascii="Cambria Math" w:hAnsi="Cambria Math"/>
          </w:rPr>
          <m:t xml:space="preserve"> </m:t>
        </m:r>
      </m:oMath>
      <w:r w:rsidR="00112578">
        <w:t xml:space="preserve"> </w:t>
      </w:r>
      <w:r>
        <w:t>=</w:t>
      </w:r>
      <w:r w:rsidR="00112578"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u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u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  <m:r>
              <w:rPr>
                <w:rFonts w:ascii="Cambria Math" w:hAnsi="Cambria Math"/>
              </w:rPr>
              <m:t>)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  <m:r>
              <w:rPr>
                <w:rFonts w:ascii="Cambria Math" w:hAnsi="Cambria Math"/>
              </w:rPr>
              <m:t>)</m:t>
            </m:r>
          </m:den>
        </m:f>
      </m:oMath>
    </w:p>
    <w:p w:rsidR="00A500CF" w:rsidRPr="00137D9C" w:rsidRDefault="00B038B6" w:rsidP="00236453">
      <w:pPr>
        <w:spacing w:after="120"/>
        <w:jc w:val="both"/>
      </w:pPr>
      <w:r>
        <w:lastRenderedPageBreak/>
        <w:t>Compared with tri-linear interpolation, tetrahedral interpolation is simpler. We also compared the color gamut conversion accuracy and coding performance between tetrahedral and tri-linear, the performance of tetrahedral interpolation is almost the same as tri-linear interpolation.</w:t>
      </w:r>
    </w:p>
    <w:p w:rsidR="00D21A01" w:rsidRDefault="00D21A01" w:rsidP="00D21A01">
      <w:pPr>
        <w:jc w:val="center"/>
      </w:pPr>
      <w:r>
        <w:object w:dxaOrig="5474" w:dyaOrig="3659">
          <v:shape id="_x0000_i1027" type="#_x0000_t75" style="width:272.95pt;height:183.2pt" o:ole="">
            <v:imagedata r:id="rId17" o:title=""/>
          </v:shape>
          <o:OLEObject Type="Embed" ProgID="Visio.Drawing.11" ShapeID="_x0000_i1027" DrawAspect="Content" ObjectID="_1444101998" r:id="rId18"/>
        </w:object>
      </w:r>
    </w:p>
    <w:p w:rsidR="00D21A01" w:rsidRPr="00112578" w:rsidRDefault="00D21A01" w:rsidP="00D21A01">
      <w:pPr>
        <w:pStyle w:val="Caption"/>
        <w:jc w:val="center"/>
        <w:rPr>
          <w:b w:val="0"/>
        </w:rPr>
      </w:pPr>
      <w:bookmarkStart w:id="2" w:name="_Ref368923007"/>
      <w:bookmarkStart w:id="3" w:name="_Ref368923002"/>
      <w:r>
        <w:t xml:space="preserve">Figure </w:t>
      </w:r>
      <w:fldSimple w:instr=" SEQ Figure \* ARABIC ">
        <w:r w:rsidR="004857F0">
          <w:rPr>
            <w:noProof/>
          </w:rPr>
          <w:t>3</w:t>
        </w:r>
      </w:fldSimple>
      <w:bookmarkEnd w:id="2"/>
      <w:r>
        <w:t xml:space="preserve">. </w:t>
      </w:r>
      <w:r w:rsidRPr="00112578">
        <w:rPr>
          <w:b w:val="0"/>
        </w:rPr>
        <w:t>Tetrahedral interpolation</w:t>
      </w:r>
      <w:bookmarkEnd w:id="3"/>
    </w:p>
    <w:p w:rsidR="001F4185" w:rsidRDefault="00B038B6" w:rsidP="00DB314A">
      <w:pPr>
        <w:jc w:val="both"/>
        <w:rPr>
          <w:lang w:eastAsia="ko-KR"/>
        </w:rPr>
      </w:pPr>
      <w:r>
        <w:rPr>
          <w:lang w:eastAsia="ko-KR"/>
        </w:rPr>
        <w:t>There are 6 choices to determine the tetrahedron containing the point to be interpolated in the octant given that P</w:t>
      </w:r>
      <w:r w:rsidRPr="00B038B6">
        <w:rPr>
          <w:vertAlign w:val="subscript"/>
          <w:lang w:eastAsia="ko-KR"/>
        </w:rPr>
        <w:t>0</w:t>
      </w:r>
      <w:r>
        <w:rPr>
          <w:lang w:eastAsia="ko-KR"/>
        </w:rPr>
        <w:t xml:space="preserve"> and P</w:t>
      </w:r>
      <w:r w:rsidRPr="00B038B6">
        <w:rPr>
          <w:vertAlign w:val="subscript"/>
          <w:lang w:eastAsia="ko-KR"/>
        </w:rPr>
        <w:t>7</w:t>
      </w:r>
      <w:r>
        <w:rPr>
          <w:lang w:eastAsia="ko-KR"/>
        </w:rPr>
        <w:t xml:space="preserve"> have to be included in the tetrahedron. </w:t>
      </w:r>
      <w:r w:rsidR="00A56CA4">
        <w:rPr>
          <w:lang w:eastAsia="ko-KR"/>
        </w:rPr>
        <w:fldChar w:fldCharType="begin"/>
      </w:r>
      <w:r>
        <w:rPr>
          <w:lang w:eastAsia="ko-KR"/>
        </w:rPr>
        <w:instrText xml:space="preserve"> REF _Ref368927269 \h </w:instrText>
      </w:r>
      <w:r w:rsidR="00A56CA4">
        <w:rPr>
          <w:lang w:eastAsia="ko-KR"/>
        </w:rPr>
      </w:r>
      <w:r w:rsidR="00A56CA4">
        <w:rPr>
          <w:lang w:eastAsia="ko-KR"/>
        </w:rPr>
        <w:fldChar w:fldCharType="separate"/>
      </w:r>
      <w:r w:rsidR="00236453">
        <w:t xml:space="preserve">Figure </w:t>
      </w:r>
      <w:r w:rsidR="00236453">
        <w:rPr>
          <w:noProof/>
        </w:rPr>
        <w:t>4</w:t>
      </w:r>
      <w:r w:rsidR="00A56CA4">
        <w:rPr>
          <w:lang w:eastAsia="ko-KR"/>
        </w:rPr>
        <w:fldChar w:fldCharType="end"/>
      </w:r>
      <w:r>
        <w:rPr>
          <w:lang w:eastAsia="ko-KR"/>
        </w:rPr>
        <w:t xml:space="preserve"> lists 6 cases. The lookup table is designed for fast decision instead of checking the relationship of each two components: y and u, y and v, u and v. </w:t>
      </w:r>
    </w:p>
    <w:p w:rsidR="00FC7B65" w:rsidRDefault="00FC7B65" w:rsidP="00FC7B65">
      <w:pPr>
        <w:jc w:val="center"/>
      </w:pPr>
      <w:r>
        <w:object w:dxaOrig="8298" w:dyaOrig="5023">
          <v:shape id="_x0000_i1028" type="#_x0000_t75" style="width:414.8pt;height:250.95pt" o:ole="">
            <v:imagedata r:id="rId19" o:title=""/>
          </v:shape>
          <o:OLEObject Type="Embed" ProgID="Visio.Drawing.11" ShapeID="_x0000_i1028" DrawAspect="Content" ObjectID="_1444101999" r:id="rId20"/>
        </w:object>
      </w:r>
    </w:p>
    <w:p w:rsidR="00FC7B65" w:rsidRPr="00112578" w:rsidRDefault="00142491" w:rsidP="00142491">
      <w:pPr>
        <w:pStyle w:val="Caption"/>
        <w:jc w:val="center"/>
        <w:rPr>
          <w:b w:val="0"/>
        </w:rPr>
      </w:pPr>
      <w:bookmarkStart w:id="4" w:name="_Ref368927269"/>
      <w:r>
        <w:t xml:space="preserve">Figure </w:t>
      </w:r>
      <w:fldSimple w:instr=" SEQ Figure \* ARABIC ">
        <w:r w:rsidR="004857F0">
          <w:rPr>
            <w:noProof/>
          </w:rPr>
          <w:t>4</w:t>
        </w:r>
      </w:fldSimple>
      <w:bookmarkEnd w:id="4"/>
      <w:r>
        <w:t xml:space="preserve">. </w:t>
      </w:r>
      <w:r w:rsidRPr="00112578">
        <w:rPr>
          <w:b w:val="0"/>
        </w:rPr>
        <w:t>Tetrahedr</w:t>
      </w:r>
      <w:r w:rsidR="00E23768" w:rsidRPr="00112578">
        <w:rPr>
          <w:b w:val="0"/>
        </w:rPr>
        <w:t xml:space="preserve">on to encompass </w:t>
      </w:r>
      <w:r w:rsidR="00B038B6" w:rsidRPr="00112578">
        <w:rPr>
          <w:b w:val="0"/>
        </w:rPr>
        <w:t xml:space="preserve">the </w:t>
      </w:r>
      <w:r w:rsidR="00E23768" w:rsidRPr="00112578">
        <w:rPr>
          <w:b w:val="0"/>
        </w:rPr>
        <w:t>point P</w:t>
      </w:r>
      <w:r w:rsidR="00B038B6" w:rsidRPr="00112578">
        <w:rPr>
          <w:b w:val="0"/>
        </w:rPr>
        <w:t xml:space="preserve"> to be interpolated</w:t>
      </w:r>
      <w:r w:rsidRPr="00112578">
        <w:rPr>
          <w:b w:val="0"/>
        </w:rPr>
        <w:t xml:space="preserve"> </w:t>
      </w:r>
    </w:p>
    <w:p w:rsidR="00FC7B65" w:rsidRDefault="00FC7B65" w:rsidP="00FC7B65">
      <w:pPr>
        <w:jc w:val="center"/>
        <w:rPr>
          <w:lang w:eastAsia="ko-KR"/>
        </w:rPr>
      </w:pPr>
    </w:p>
    <w:p w:rsidR="00DB314A" w:rsidRPr="003E2C27" w:rsidRDefault="00E34D4E" w:rsidP="00DB314A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  <w:jc w:val="both"/>
      </w:pPr>
      <w:r>
        <w:t>3D LUT derivation</w:t>
      </w:r>
      <w:r w:rsidR="006E6ABA">
        <w:t xml:space="preserve"> and coding</w:t>
      </w:r>
    </w:p>
    <w:p w:rsidR="00624028" w:rsidRDefault="006E6ABA" w:rsidP="00565058">
      <w:pPr>
        <w:tabs>
          <w:tab w:val="clear" w:pos="360"/>
        </w:tabs>
        <w:overflowPunct/>
        <w:jc w:val="both"/>
        <w:textAlignment w:val="auto"/>
        <w:rPr>
          <w:lang w:eastAsia="ko-KR"/>
        </w:rPr>
      </w:pPr>
      <w:r>
        <w:rPr>
          <w:lang w:eastAsia="ko-KR"/>
        </w:rPr>
        <w:t xml:space="preserve">The 3D LUTs used in our simulations are trained offline. </w:t>
      </w:r>
      <w:r w:rsidR="00112578">
        <w:rPr>
          <w:lang w:eastAsia="ko-KR"/>
        </w:rPr>
        <w:t>The 3D LUT derivation process</w:t>
      </w:r>
      <w:r>
        <w:rPr>
          <w:lang w:eastAsia="ko-KR"/>
        </w:rPr>
        <w:t>es</w:t>
      </w:r>
      <w:r w:rsidR="00112578">
        <w:rPr>
          <w:lang w:eastAsia="ko-KR"/>
        </w:rPr>
        <w:t xml:space="preserve"> for </w:t>
      </w:r>
      <w:r>
        <w:rPr>
          <w:lang w:eastAsia="ko-KR"/>
        </w:rPr>
        <w:t xml:space="preserve">the methods in </w:t>
      </w:r>
      <w:r w:rsidR="00A56CA4">
        <w:rPr>
          <w:lang w:eastAsia="ko-KR"/>
        </w:rPr>
        <w:fldChar w:fldCharType="begin"/>
      </w:r>
      <w:r>
        <w:rPr>
          <w:lang w:eastAsia="ko-KR"/>
        </w:rPr>
        <w:instrText xml:space="preserve"> REF _Ref368921395 \h </w:instrText>
      </w:r>
      <w:r w:rsidR="00A56CA4">
        <w:rPr>
          <w:lang w:eastAsia="ko-KR"/>
        </w:rPr>
      </w:r>
      <w:r w:rsidR="00A56CA4">
        <w:rPr>
          <w:lang w:eastAsia="ko-KR"/>
        </w:rPr>
        <w:fldChar w:fldCharType="separate"/>
      </w:r>
      <w:r>
        <w:t xml:space="preserve">Figure </w:t>
      </w:r>
      <w:r>
        <w:rPr>
          <w:noProof/>
        </w:rPr>
        <w:t>1</w:t>
      </w:r>
      <w:r w:rsidR="00A56CA4">
        <w:rPr>
          <w:lang w:eastAsia="ko-KR"/>
        </w:rPr>
        <w:fldChar w:fldCharType="end"/>
      </w:r>
      <w:r>
        <w:rPr>
          <w:lang w:eastAsia="ko-KR"/>
        </w:rPr>
        <w:t xml:space="preserve"> and </w:t>
      </w:r>
      <w:r w:rsidR="00A56CA4">
        <w:rPr>
          <w:lang w:eastAsia="ko-KR"/>
        </w:rPr>
        <w:fldChar w:fldCharType="begin"/>
      </w:r>
      <w:r>
        <w:rPr>
          <w:lang w:eastAsia="ko-KR"/>
        </w:rPr>
        <w:instrText xml:space="preserve"> REF _Ref368989057 \h </w:instrText>
      </w:r>
      <w:r w:rsidR="00A56CA4">
        <w:rPr>
          <w:lang w:eastAsia="ko-KR"/>
        </w:rPr>
      </w:r>
      <w:r w:rsidR="00A56CA4">
        <w:rPr>
          <w:lang w:eastAsia="ko-KR"/>
        </w:rPr>
        <w:fldChar w:fldCharType="separate"/>
      </w:r>
      <w:r>
        <w:t xml:space="preserve">Figure </w:t>
      </w:r>
      <w:r>
        <w:rPr>
          <w:noProof/>
        </w:rPr>
        <w:t>2</w:t>
      </w:r>
      <w:r w:rsidR="00A56CA4">
        <w:rPr>
          <w:lang w:eastAsia="ko-KR"/>
        </w:rPr>
        <w:fldChar w:fldCharType="end"/>
      </w:r>
      <w:r w:rsidR="00112578">
        <w:rPr>
          <w:lang w:eastAsia="ko-KR"/>
        </w:rPr>
        <w:t xml:space="preserve"> </w:t>
      </w:r>
      <w:r>
        <w:rPr>
          <w:lang w:eastAsia="ko-KR"/>
        </w:rPr>
        <w:t xml:space="preserve">are </w:t>
      </w:r>
      <w:r w:rsidR="00112578">
        <w:rPr>
          <w:lang w:eastAsia="ko-KR"/>
        </w:rPr>
        <w:t xml:space="preserve">depicted in </w:t>
      </w:r>
      <w:r w:rsidR="00A56CA4">
        <w:rPr>
          <w:lang w:eastAsia="ko-KR"/>
        </w:rPr>
        <w:fldChar w:fldCharType="begin"/>
      </w:r>
      <w:r w:rsidR="00112578">
        <w:rPr>
          <w:lang w:eastAsia="ko-KR"/>
        </w:rPr>
        <w:instrText xml:space="preserve"> REF _Ref368928533 \h </w:instrText>
      </w:r>
      <w:r w:rsidR="00A56CA4">
        <w:rPr>
          <w:lang w:eastAsia="ko-KR"/>
        </w:rPr>
      </w:r>
      <w:r w:rsidR="00A56CA4">
        <w:rPr>
          <w:lang w:eastAsia="ko-KR"/>
        </w:rPr>
        <w:fldChar w:fldCharType="separate"/>
      </w:r>
      <w:r>
        <w:t xml:space="preserve">Figure </w:t>
      </w:r>
      <w:r>
        <w:rPr>
          <w:noProof/>
        </w:rPr>
        <w:t>5</w:t>
      </w:r>
      <w:r w:rsidR="00A56CA4">
        <w:rPr>
          <w:lang w:eastAsia="ko-KR"/>
        </w:rPr>
        <w:fldChar w:fldCharType="end"/>
      </w:r>
      <w:r w:rsidR="00112578">
        <w:rPr>
          <w:lang w:eastAsia="ko-KR"/>
        </w:rPr>
        <w:t xml:space="preserve"> </w:t>
      </w:r>
      <w:r>
        <w:rPr>
          <w:lang w:eastAsia="ko-KR"/>
        </w:rPr>
        <w:t xml:space="preserve">and </w:t>
      </w:r>
      <w:r w:rsidR="00A56CA4">
        <w:rPr>
          <w:lang w:eastAsia="ko-KR"/>
        </w:rPr>
        <w:fldChar w:fldCharType="begin"/>
      </w:r>
      <w:r>
        <w:rPr>
          <w:lang w:eastAsia="ko-KR"/>
        </w:rPr>
        <w:instrText xml:space="preserve"> REF _Ref368994376 \h </w:instrText>
      </w:r>
      <w:r w:rsidR="00A56CA4">
        <w:rPr>
          <w:lang w:eastAsia="ko-KR"/>
        </w:rPr>
      </w:r>
      <w:r w:rsidR="00A56CA4">
        <w:rPr>
          <w:lang w:eastAsia="ko-KR"/>
        </w:rPr>
        <w:fldChar w:fldCharType="separate"/>
      </w:r>
      <w:r>
        <w:t xml:space="preserve">Figure </w:t>
      </w:r>
      <w:r>
        <w:rPr>
          <w:noProof/>
        </w:rPr>
        <w:t>6</w:t>
      </w:r>
      <w:r w:rsidR="00A56CA4">
        <w:rPr>
          <w:lang w:eastAsia="ko-KR"/>
        </w:rPr>
        <w:fldChar w:fldCharType="end"/>
      </w:r>
      <w:r>
        <w:rPr>
          <w:lang w:eastAsia="ko-KR"/>
        </w:rPr>
        <w:t xml:space="preserve">, </w:t>
      </w:r>
      <w:r w:rsidR="00112578">
        <w:rPr>
          <w:lang w:eastAsia="ko-KR"/>
        </w:rPr>
        <w:t xml:space="preserve">respectively. The 3D LUT derivation for </w:t>
      </w:r>
      <w:r>
        <w:rPr>
          <w:lang w:eastAsia="ko-KR"/>
        </w:rPr>
        <w:t xml:space="preserve">the SCE4 test case with </w:t>
      </w:r>
      <w:r w:rsidR="00112578">
        <w:rPr>
          <w:lang w:eastAsia="ko-KR"/>
        </w:rPr>
        <w:t>10-bit</w:t>
      </w:r>
      <w:r>
        <w:rPr>
          <w:lang w:eastAsia="ko-KR"/>
        </w:rPr>
        <w:t xml:space="preserve"> BL and 10-bit EL</w:t>
      </w:r>
      <w:r w:rsidR="00112578">
        <w:rPr>
          <w:lang w:eastAsia="ko-KR"/>
        </w:rPr>
        <w:t xml:space="preserve"> is shown in </w:t>
      </w:r>
      <w:r w:rsidR="00A56CA4">
        <w:rPr>
          <w:lang w:eastAsia="ko-KR"/>
        </w:rPr>
        <w:fldChar w:fldCharType="begin"/>
      </w:r>
      <w:r w:rsidR="00112578">
        <w:rPr>
          <w:lang w:eastAsia="ko-KR"/>
        </w:rPr>
        <w:instrText xml:space="preserve"> REF _Ref352793169 \h </w:instrText>
      </w:r>
      <w:r w:rsidR="00A56CA4">
        <w:rPr>
          <w:lang w:eastAsia="ko-KR"/>
        </w:rPr>
      </w:r>
      <w:r w:rsidR="00A56CA4">
        <w:rPr>
          <w:lang w:eastAsia="ko-KR"/>
        </w:rPr>
        <w:fldChar w:fldCharType="separate"/>
      </w:r>
      <w:r w:rsidR="00236453">
        <w:t xml:space="preserve">Figure </w:t>
      </w:r>
      <w:r w:rsidR="00236453">
        <w:rPr>
          <w:noProof/>
        </w:rPr>
        <w:t>7</w:t>
      </w:r>
      <w:r w:rsidR="00A56CA4">
        <w:rPr>
          <w:lang w:eastAsia="ko-KR"/>
        </w:rPr>
        <w:fldChar w:fldCharType="end"/>
      </w:r>
      <w:r w:rsidR="00112578">
        <w:rPr>
          <w:lang w:eastAsia="ko-KR"/>
        </w:rPr>
        <w:t xml:space="preserve">. All 3D LUTs are off-line trained based on base layer reconstructed signal and </w:t>
      </w:r>
      <w:r w:rsidR="00B83368">
        <w:rPr>
          <w:lang w:eastAsia="ko-KR"/>
        </w:rPr>
        <w:t xml:space="preserve">enhancement layer </w:t>
      </w:r>
      <w:r w:rsidR="00112578">
        <w:rPr>
          <w:lang w:eastAsia="ko-KR"/>
        </w:rPr>
        <w:t xml:space="preserve">downsampled </w:t>
      </w:r>
      <w:r w:rsidR="00B83368">
        <w:rPr>
          <w:lang w:eastAsia="ko-KR"/>
        </w:rPr>
        <w:t xml:space="preserve">signal </w:t>
      </w:r>
      <w:r>
        <w:rPr>
          <w:lang w:eastAsia="ko-KR"/>
        </w:rPr>
        <w:t xml:space="preserve">at the </w:t>
      </w:r>
      <w:r w:rsidR="00B83368">
        <w:rPr>
          <w:lang w:eastAsia="ko-KR"/>
        </w:rPr>
        <w:t>whole sequence</w:t>
      </w:r>
      <w:r>
        <w:rPr>
          <w:lang w:eastAsia="ko-KR"/>
        </w:rPr>
        <w:t xml:space="preserve"> level</w:t>
      </w:r>
      <w:r w:rsidR="00B83368">
        <w:rPr>
          <w:lang w:eastAsia="ko-KR"/>
        </w:rPr>
        <w:t xml:space="preserve"> with </w:t>
      </w:r>
      <w:r>
        <w:rPr>
          <w:lang w:eastAsia="ko-KR"/>
        </w:rPr>
        <w:t>L</w:t>
      </w:r>
      <w:r w:rsidR="00B83368">
        <w:rPr>
          <w:lang w:eastAsia="ko-KR"/>
        </w:rPr>
        <w:t xml:space="preserve">east </w:t>
      </w:r>
      <w:r>
        <w:rPr>
          <w:lang w:eastAsia="ko-KR"/>
        </w:rPr>
        <w:t>S</w:t>
      </w:r>
      <w:r w:rsidR="00B83368">
        <w:rPr>
          <w:lang w:eastAsia="ko-KR"/>
        </w:rPr>
        <w:t xml:space="preserve">quare method. The bit-depth conversion in </w:t>
      </w:r>
      <w:r w:rsidR="00A56CA4">
        <w:rPr>
          <w:lang w:eastAsia="ko-KR"/>
        </w:rPr>
        <w:fldChar w:fldCharType="begin"/>
      </w:r>
      <w:r>
        <w:rPr>
          <w:lang w:eastAsia="ko-KR"/>
        </w:rPr>
        <w:instrText xml:space="preserve"> REF _Ref368994376 \h </w:instrText>
      </w:r>
      <w:r w:rsidR="00A56CA4">
        <w:rPr>
          <w:lang w:eastAsia="ko-KR"/>
        </w:rPr>
      </w:r>
      <w:r w:rsidR="00A56CA4">
        <w:rPr>
          <w:lang w:eastAsia="ko-KR"/>
        </w:rPr>
        <w:fldChar w:fldCharType="separate"/>
      </w:r>
      <w:r>
        <w:t xml:space="preserve">Figure </w:t>
      </w:r>
      <w:r>
        <w:rPr>
          <w:noProof/>
        </w:rPr>
        <w:t>6</w:t>
      </w:r>
      <w:r w:rsidR="00A56CA4">
        <w:rPr>
          <w:lang w:eastAsia="ko-KR"/>
        </w:rPr>
        <w:fldChar w:fldCharType="end"/>
      </w:r>
      <w:r>
        <w:rPr>
          <w:lang w:eastAsia="ko-KR"/>
        </w:rPr>
        <w:t xml:space="preserve"> </w:t>
      </w:r>
      <w:r w:rsidR="00B83368">
        <w:rPr>
          <w:lang w:eastAsia="ko-KR"/>
        </w:rPr>
        <w:t xml:space="preserve">is the same as that in content generation </w:t>
      </w:r>
      <w:r w:rsidR="00A56CA4">
        <w:rPr>
          <w:lang w:eastAsia="ko-KR"/>
        </w:rPr>
        <w:fldChar w:fldCharType="begin"/>
      </w:r>
      <w:r w:rsidR="00B83368">
        <w:rPr>
          <w:lang w:eastAsia="ko-KR"/>
        </w:rPr>
        <w:instrText xml:space="preserve"> REF _Ref361223857 \n \h </w:instrText>
      </w:r>
      <w:r w:rsidR="00A56CA4">
        <w:rPr>
          <w:lang w:eastAsia="ko-KR"/>
        </w:rPr>
      </w:r>
      <w:r w:rsidR="00A56CA4">
        <w:rPr>
          <w:lang w:eastAsia="ko-KR"/>
        </w:rPr>
        <w:fldChar w:fldCharType="separate"/>
      </w:r>
      <w:r>
        <w:rPr>
          <w:lang w:eastAsia="ko-KR"/>
        </w:rPr>
        <w:t>[5]</w:t>
      </w:r>
      <w:r w:rsidR="00A56CA4">
        <w:rPr>
          <w:lang w:eastAsia="ko-KR"/>
        </w:rPr>
        <w:fldChar w:fldCharType="end"/>
      </w:r>
      <w:r w:rsidR="00B83368">
        <w:rPr>
          <w:lang w:eastAsia="ko-KR"/>
        </w:rPr>
        <w:t>, where simple offset and shifting is applied.</w:t>
      </w:r>
    </w:p>
    <w:p w:rsidR="00B83368" w:rsidRDefault="00B83368" w:rsidP="00565058">
      <w:pPr>
        <w:tabs>
          <w:tab w:val="clear" w:pos="360"/>
        </w:tabs>
        <w:overflowPunct/>
        <w:jc w:val="both"/>
        <w:textAlignment w:val="auto"/>
        <w:rPr>
          <w:lang w:eastAsia="ko-KR"/>
        </w:rPr>
      </w:pPr>
    </w:p>
    <w:p w:rsidR="00B83368" w:rsidRPr="00B83368" w:rsidRDefault="00B83368" w:rsidP="00B83368"/>
    <w:p w:rsidR="007F1AB4" w:rsidRDefault="00B83368" w:rsidP="00E11893">
      <w:pPr>
        <w:jc w:val="center"/>
      </w:pPr>
      <w:r>
        <w:object w:dxaOrig="7730" w:dyaOrig="2065">
          <v:shape id="_x0000_i1029" type="#_x0000_t75" style="width:347.65pt;height:91.9pt" o:ole="">
            <v:imagedata r:id="rId21" o:title=""/>
          </v:shape>
          <o:OLEObject Type="Embed" ProgID="Visio.Drawing.11" ShapeID="_x0000_i1029" DrawAspect="Content" ObjectID="_1444102000" r:id="rId22"/>
        </w:object>
      </w:r>
    </w:p>
    <w:p w:rsidR="007F1AB4" w:rsidRDefault="00112578" w:rsidP="00112578">
      <w:pPr>
        <w:pStyle w:val="Caption"/>
        <w:jc w:val="center"/>
        <w:rPr>
          <w:b w:val="0"/>
        </w:rPr>
      </w:pPr>
      <w:bookmarkStart w:id="5" w:name="_Ref368928533"/>
      <w:r>
        <w:t xml:space="preserve">Figure </w:t>
      </w:r>
      <w:r w:rsidR="00A56CA4">
        <w:fldChar w:fldCharType="begin"/>
      </w:r>
      <w:r w:rsidR="00FB0742">
        <w:instrText xml:space="preserve"> SEQ Figure \* ARABIC </w:instrText>
      </w:r>
      <w:r w:rsidR="00A56CA4">
        <w:fldChar w:fldCharType="separate"/>
      </w:r>
      <w:r w:rsidR="004857F0">
        <w:rPr>
          <w:noProof/>
        </w:rPr>
        <w:t>5</w:t>
      </w:r>
      <w:r w:rsidR="00A56CA4">
        <w:fldChar w:fldCharType="end"/>
      </w:r>
      <w:bookmarkEnd w:id="5"/>
      <w:r>
        <w:t xml:space="preserve">. </w:t>
      </w:r>
      <w:r w:rsidRPr="00112578">
        <w:rPr>
          <w:b w:val="0"/>
        </w:rPr>
        <w:t>10-bit 3D LUT derivation for base 8-bit coding configuration</w:t>
      </w:r>
    </w:p>
    <w:p w:rsidR="006E6ABA" w:rsidRDefault="006E6ABA" w:rsidP="006E6ABA">
      <w:pPr>
        <w:pStyle w:val="Caption"/>
        <w:jc w:val="center"/>
      </w:pPr>
      <w:r>
        <w:object w:dxaOrig="9403" w:dyaOrig="2178">
          <v:shape id="_x0000_i1030" type="#_x0000_t75" style="width:397.05pt;height:91.9pt" o:ole="">
            <v:imagedata r:id="rId23" o:title=""/>
          </v:shape>
          <o:OLEObject Type="Embed" ProgID="Visio.Drawing.11" ShapeID="_x0000_i1030" DrawAspect="Content" ObjectID="_1444102001" r:id="rId24"/>
        </w:object>
      </w:r>
    </w:p>
    <w:p w:rsidR="006E6ABA" w:rsidRDefault="006E6ABA" w:rsidP="006E6ABA">
      <w:pPr>
        <w:pStyle w:val="Caption"/>
        <w:jc w:val="center"/>
        <w:rPr>
          <w:b w:val="0"/>
        </w:rPr>
      </w:pPr>
      <w:bookmarkStart w:id="6" w:name="_Ref368994376"/>
      <w:r>
        <w:t xml:space="preserve">Figure </w:t>
      </w:r>
      <w:r w:rsidR="00A56CA4">
        <w:fldChar w:fldCharType="begin"/>
      </w:r>
      <w:r>
        <w:instrText xml:space="preserve"> SEQ Figure \* ARABIC </w:instrText>
      </w:r>
      <w:r w:rsidR="00A56CA4">
        <w:fldChar w:fldCharType="separate"/>
      </w:r>
      <w:r w:rsidR="004857F0">
        <w:rPr>
          <w:noProof/>
        </w:rPr>
        <w:t>6</w:t>
      </w:r>
      <w:r w:rsidR="00A56CA4">
        <w:fldChar w:fldCharType="end"/>
      </w:r>
      <w:bookmarkEnd w:id="6"/>
      <w:r>
        <w:t xml:space="preserve">. </w:t>
      </w:r>
      <w:r w:rsidRPr="00112578">
        <w:rPr>
          <w:b w:val="0"/>
        </w:rPr>
        <w:t>8-bit 3D LUT derivation for base 8-bit coding configuration</w:t>
      </w:r>
    </w:p>
    <w:p w:rsidR="00B83368" w:rsidRPr="00B83368" w:rsidRDefault="00B83368" w:rsidP="00B83368"/>
    <w:p w:rsidR="007F1AB4" w:rsidRDefault="00E34D4E" w:rsidP="00E11893">
      <w:pPr>
        <w:jc w:val="center"/>
      </w:pPr>
      <w:r>
        <w:object w:dxaOrig="7730" w:dyaOrig="2245">
          <v:shape id="_x0000_i1031" type="#_x0000_t75" style="width:355.7pt;height:103.7pt" o:ole="">
            <v:imagedata r:id="rId25" o:title=""/>
          </v:shape>
          <o:OLEObject Type="Embed" ProgID="Visio.Drawing.11" ShapeID="_x0000_i1031" DrawAspect="Content" ObjectID="_1444102002" r:id="rId26"/>
        </w:object>
      </w:r>
    </w:p>
    <w:p w:rsidR="00112578" w:rsidRPr="00112578" w:rsidRDefault="00E11893" w:rsidP="00112578">
      <w:pPr>
        <w:pStyle w:val="Caption"/>
        <w:jc w:val="center"/>
        <w:rPr>
          <w:b w:val="0"/>
        </w:rPr>
      </w:pPr>
      <w:bookmarkStart w:id="7" w:name="_Ref352793169"/>
      <w:r>
        <w:t xml:space="preserve">Figure </w:t>
      </w:r>
      <w:r w:rsidR="00A56CA4">
        <w:fldChar w:fldCharType="begin"/>
      </w:r>
      <w:r w:rsidR="00EA2D55">
        <w:instrText xml:space="preserve"> SEQ Figure \* ARABIC </w:instrText>
      </w:r>
      <w:r w:rsidR="00A56CA4">
        <w:fldChar w:fldCharType="separate"/>
      </w:r>
      <w:r w:rsidR="004857F0">
        <w:rPr>
          <w:noProof/>
        </w:rPr>
        <w:t>7</w:t>
      </w:r>
      <w:r w:rsidR="00A56CA4">
        <w:fldChar w:fldCharType="end"/>
      </w:r>
      <w:bookmarkEnd w:id="7"/>
      <w:r>
        <w:t xml:space="preserve">. </w:t>
      </w:r>
      <w:r w:rsidR="00112578" w:rsidRPr="00112578">
        <w:rPr>
          <w:b w:val="0"/>
        </w:rPr>
        <w:t xml:space="preserve">10-bit 3D LUT derivation for base </w:t>
      </w:r>
      <w:r w:rsidR="00112578">
        <w:rPr>
          <w:b w:val="0"/>
        </w:rPr>
        <w:t>10</w:t>
      </w:r>
      <w:r w:rsidR="00112578" w:rsidRPr="00112578">
        <w:rPr>
          <w:b w:val="0"/>
        </w:rPr>
        <w:t>-bit coding configuration</w:t>
      </w:r>
    </w:p>
    <w:p w:rsidR="00FC7B65" w:rsidRDefault="00FC7B65" w:rsidP="00B83368">
      <w:pPr>
        <w:pStyle w:val="Caption"/>
      </w:pPr>
    </w:p>
    <w:p w:rsidR="006E6ABA" w:rsidRDefault="006E6ABA" w:rsidP="006E6ABA">
      <w:pPr>
        <w:jc w:val="both"/>
      </w:pPr>
      <w:bookmarkStart w:id="8" w:name="_Toc341951811"/>
      <w:r>
        <w:t xml:space="preserve">We use the same entropy coding method as that in </w:t>
      </w:r>
      <w:r w:rsidR="00A56CA4">
        <w:fldChar w:fldCharType="begin"/>
      </w:r>
      <w:r w:rsidR="00477F54">
        <w:instrText xml:space="preserve"> REF _Ref370118570 \r \h </w:instrText>
      </w:r>
      <w:r w:rsidR="00A56CA4">
        <w:fldChar w:fldCharType="separate"/>
      </w:r>
      <w:r w:rsidR="00477F54">
        <w:t>[8]</w:t>
      </w:r>
      <w:r w:rsidR="00A56CA4">
        <w:fldChar w:fldCharType="end"/>
      </w:r>
      <w:r>
        <w:t xml:space="preserve"> for 3D LUT coding. The input and the output bit-depth are signaled in the 3D LUT to support both 8-bit input LUT and 10-bit input LUT. In our simulations, the 3D LUT is signaled in the PPS extension, in the same way as in </w:t>
      </w:r>
      <w:r w:rsidR="00A56CA4">
        <w:fldChar w:fldCharType="begin"/>
      </w:r>
      <w:r w:rsidR="00CE3314">
        <w:instrText xml:space="preserve"> REF _Ref361223284 \n \h  \* MERGEFORMAT </w:instrText>
      </w:r>
      <w:r w:rsidR="00A56CA4">
        <w:fldChar w:fldCharType="separate"/>
      </w:r>
      <w:r>
        <w:t>[4</w:t>
      </w:r>
      <w:proofErr w:type="gramStart"/>
      <w:r>
        <w:t>]</w:t>
      </w:r>
      <w:proofErr w:type="gramEnd"/>
      <w:r w:rsidR="00A56CA4">
        <w:fldChar w:fldCharType="end"/>
      </w:r>
      <w:r w:rsidR="00A56CA4">
        <w:fldChar w:fldCharType="begin"/>
      </w:r>
      <w:r w:rsidR="00B046FF">
        <w:instrText xml:space="preserve"> REF _Ref370118570 \r \h </w:instrText>
      </w:r>
      <w:r w:rsidR="00A56CA4">
        <w:fldChar w:fldCharType="separate"/>
      </w:r>
      <w:r w:rsidR="00B046FF">
        <w:t>[8]</w:t>
      </w:r>
      <w:r w:rsidR="00A56CA4">
        <w:fldChar w:fldCharType="end"/>
      </w:r>
      <w:r>
        <w:t xml:space="preserve">. </w:t>
      </w:r>
      <w:r w:rsidR="00A56CA4">
        <w:fldChar w:fldCharType="begin"/>
      </w:r>
      <w:r w:rsidR="008A63B6">
        <w:instrText xml:space="preserve"> REF _Ref369002250 \h </w:instrText>
      </w:r>
      <w:r w:rsidR="00A56CA4">
        <w:fldChar w:fldCharType="separate"/>
      </w:r>
      <w:proofErr w:type="gramStart"/>
      <w:r w:rsidR="008A63B6">
        <w:t xml:space="preserve">Table </w:t>
      </w:r>
      <w:r w:rsidR="008A63B6">
        <w:rPr>
          <w:noProof/>
        </w:rPr>
        <w:t>1</w:t>
      </w:r>
      <w:r w:rsidR="00A56CA4">
        <w:fldChar w:fldCharType="end"/>
      </w:r>
      <w:r w:rsidR="008A63B6">
        <w:t xml:space="preserve"> are</w:t>
      </w:r>
      <w:proofErr w:type="gramEnd"/>
      <w:r w:rsidR="008A63B6">
        <w:t xml:space="preserve"> the parameters of color gamut conversion with 3D LUT coded in PPS.</w:t>
      </w:r>
    </w:p>
    <w:p w:rsidR="00900089" w:rsidRDefault="00900089" w:rsidP="006E6ABA">
      <w:pPr>
        <w:jc w:val="both"/>
      </w:pPr>
    </w:p>
    <w:p w:rsidR="002F3315" w:rsidRDefault="002F3315" w:rsidP="00881582">
      <w:pPr>
        <w:pStyle w:val="Caption"/>
        <w:jc w:val="center"/>
      </w:pPr>
      <w:bookmarkStart w:id="9" w:name="_Ref369002250"/>
      <w:r>
        <w:t xml:space="preserve">Table </w:t>
      </w:r>
      <w:r w:rsidR="00A56CA4">
        <w:fldChar w:fldCharType="begin"/>
      </w:r>
      <w:r>
        <w:instrText xml:space="preserve"> SEQ Table \* ARABIC </w:instrText>
      </w:r>
      <w:r w:rsidR="00A56CA4">
        <w:fldChar w:fldCharType="separate"/>
      </w:r>
      <w:r>
        <w:rPr>
          <w:noProof/>
        </w:rPr>
        <w:t>1</w:t>
      </w:r>
      <w:r w:rsidR="00A56CA4">
        <w:fldChar w:fldCharType="end"/>
      </w:r>
      <w:bookmarkEnd w:id="9"/>
      <w:r>
        <w:t xml:space="preserve">. </w:t>
      </w:r>
      <w:r w:rsidR="008A63B6">
        <w:t>Color gamut conversion parameter</w:t>
      </w:r>
      <w:r>
        <w:t xml:space="preserve"> signaling in PPS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47"/>
        <w:gridCol w:w="1347"/>
      </w:tblGrid>
      <w:tr w:rsidR="002F3315" w:rsidRPr="003F7009" w:rsidTr="00E504B8">
        <w:trPr>
          <w:cantSplit/>
          <w:jc w:val="center"/>
        </w:trPr>
        <w:tc>
          <w:tcPr>
            <w:tcW w:w="6447" w:type="dxa"/>
          </w:tcPr>
          <w:p w:rsidR="002F3315" w:rsidRPr="003F7009" w:rsidRDefault="002F3315" w:rsidP="002F3315">
            <w:pPr>
              <w:pStyle w:val="tablesyntax"/>
              <w:keepLines w:val="0"/>
              <w:rPr>
                <w:b/>
                <w:bCs/>
                <w:noProof/>
              </w:rPr>
            </w:pPr>
            <w:r w:rsidRPr="003F7009">
              <w:rPr>
                <w:b/>
                <w:bCs/>
                <w:noProof/>
              </w:rPr>
              <w:tab/>
            </w:r>
            <w:r>
              <w:rPr>
                <w:noProof/>
              </w:rPr>
              <w:t>color_gamut_conversion_param</w:t>
            </w:r>
            <w:r w:rsidRPr="00AE65B9">
              <w:rPr>
                <w:noProof/>
              </w:rPr>
              <w:t>( ) {</w:t>
            </w:r>
          </w:p>
        </w:tc>
        <w:tc>
          <w:tcPr>
            <w:tcW w:w="1347" w:type="dxa"/>
          </w:tcPr>
          <w:p w:rsidR="002F3315" w:rsidRPr="00AE65B9" w:rsidRDefault="002F3315" w:rsidP="00E504B8">
            <w:pPr>
              <w:pStyle w:val="tablesyntax"/>
              <w:keepLines w:val="0"/>
              <w:rPr>
                <w:b/>
                <w:bCs/>
                <w:noProof/>
              </w:rPr>
            </w:pPr>
            <w:r w:rsidRPr="00AE65B9">
              <w:rPr>
                <w:b/>
                <w:noProof/>
              </w:rPr>
              <w:t>Descriptor</w:t>
            </w:r>
          </w:p>
        </w:tc>
      </w:tr>
      <w:tr w:rsidR="002F3315" w:rsidRPr="003F7009" w:rsidTr="00E504B8">
        <w:trPr>
          <w:cantSplit/>
          <w:jc w:val="center"/>
        </w:trPr>
        <w:tc>
          <w:tcPr>
            <w:tcW w:w="6447" w:type="dxa"/>
          </w:tcPr>
          <w:p w:rsidR="002F3315" w:rsidRPr="003F7009" w:rsidRDefault="002F3315" w:rsidP="00881582">
            <w:pPr>
              <w:pStyle w:val="tablesyntax"/>
              <w:keepLines w:val="0"/>
              <w:rPr>
                <w:b/>
                <w:bCs/>
                <w:noProof/>
              </w:rPr>
            </w:pPr>
            <w:r w:rsidRPr="003F7009">
              <w:rPr>
                <w:noProof/>
              </w:rPr>
              <w:tab/>
            </w:r>
            <w:r w:rsidRPr="003F7009">
              <w:rPr>
                <w:b/>
                <w:bCs/>
                <w:noProof/>
              </w:rPr>
              <w:tab/>
            </w:r>
            <w:r>
              <w:rPr>
                <w:rFonts w:eastAsia="MS Mincho"/>
                <w:b/>
                <w:lang w:val="en-US"/>
              </w:rPr>
              <w:t>bit_depth_input</w:t>
            </w:r>
            <w:r w:rsidRPr="007D25B0">
              <w:rPr>
                <w:rFonts w:eastAsia="MS Mincho"/>
                <w:b/>
                <w:lang w:val="en-US"/>
              </w:rPr>
              <w:t>_</w:t>
            </w:r>
            <w:r w:rsidR="00CA6541">
              <w:rPr>
                <w:rFonts w:eastAsia="MS Mincho"/>
                <w:b/>
                <w:lang w:val="en-US"/>
              </w:rPr>
              <w:t>luma_</w:t>
            </w:r>
            <w:r w:rsidRPr="007D25B0">
              <w:rPr>
                <w:rFonts w:eastAsia="MS Mincho"/>
                <w:b/>
                <w:lang w:val="en-US"/>
              </w:rPr>
              <w:t>minus8</w:t>
            </w:r>
          </w:p>
        </w:tc>
        <w:tc>
          <w:tcPr>
            <w:tcW w:w="1347" w:type="dxa"/>
          </w:tcPr>
          <w:p w:rsidR="002F3315" w:rsidRPr="003F7009" w:rsidRDefault="002F3315" w:rsidP="00881582">
            <w:pPr>
              <w:pStyle w:val="tablesyntax"/>
              <w:keepLines w:val="0"/>
              <w:rPr>
                <w:noProof/>
              </w:rPr>
            </w:pPr>
            <w:r>
              <w:rPr>
                <w:noProof/>
              </w:rPr>
              <w:t>u</w:t>
            </w:r>
            <w:r w:rsidR="00881582">
              <w:rPr>
                <w:noProof/>
              </w:rPr>
              <w:t>e</w:t>
            </w:r>
            <w:r>
              <w:rPr>
                <w:noProof/>
              </w:rPr>
              <w:t>(</w:t>
            </w:r>
            <w:r w:rsidR="00881582">
              <w:rPr>
                <w:noProof/>
              </w:rPr>
              <w:t>v</w:t>
            </w:r>
            <w:r>
              <w:rPr>
                <w:noProof/>
              </w:rPr>
              <w:t>)</w:t>
            </w:r>
          </w:p>
        </w:tc>
      </w:tr>
      <w:tr w:rsidR="00CA6541" w:rsidRPr="003F7009" w:rsidTr="00E504B8">
        <w:trPr>
          <w:cantSplit/>
          <w:jc w:val="center"/>
        </w:trPr>
        <w:tc>
          <w:tcPr>
            <w:tcW w:w="6447" w:type="dxa"/>
          </w:tcPr>
          <w:p w:rsidR="00CA6541" w:rsidRPr="003F7009" w:rsidRDefault="00CA6541" w:rsidP="00CA6541">
            <w:pPr>
              <w:pStyle w:val="tablesyntax"/>
              <w:keepLines w:val="0"/>
              <w:rPr>
                <w:noProof/>
              </w:rPr>
            </w:pPr>
            <w:r>
              <w:rPr>
                <w:noProof/>
              </w:rPr>
              <w:tab/>
            </w:r>
            <w:r>
              <w:rPr>
                <w:noProof/>
              </w:rPr>
              <w:tab/>
            </w:r>
            <w:proofErr w:type="spellStart"/>
            <w:r>
              <w:rPr>
                <w:rFonts w:eastAsia="MS Mincho"/>
                <w:b/>
                <w:lang w:val="en-US"/>
              </w:rPr>
              <w:t>bit_depth_input</w:t>
            </w:r>
            <w:r w:rsidRPr="007D25B0">
              <w:rPr>
                <w:rFonts w:eastAsia="MS Mincho"/>
                <w:b/>
                <w:lang w:val="en-US"/>
              </w:rPr>
              <w:t>_</w:t>
            </w:r>
            <w:r>
              <w:rPr>
                <w:rFonts w:eastAsia="MS Mincho"/>
                <w:b/>
                <w:lang w:val="en-US"/>
              </w:rPr>
              <w:t>chroma_delta</w:t>
            </w:r>
            <w:proofErr w:type="spellEnd"/>
          </w:p>
        </w:tc>
        <w:tc>
          <w:tcPr>
            <w:tcW w:w="1347" w:type="dxa"/>
          </w:tcPr>
          <w:p w:rsidR="00CA6541" w:rsidRDefault="00CA6541" w:rsidP="00881582">
            <w:pPr>
              <w:pStyle w:val="tablesyntax"/>
              <w:keepLines w:val="0"/>
              <w:rPr>
                <w:noProof/>
              </w:rPr>
            </w:pPr>
            <w:r>
              <w:rPr>
                <w:noProof/>
              </w:rPr>
              <w:t>ue(v)</w:t>
            </w:r>
          </w:p>
        </w:tc>
      </w:tr>
      <w:tr w:rsidR="002F3315" w:rsidRPr="003F7009" w:rsidTr="00E504B8">
        <w:trPr>
          <w:cantSplit/>
          <w:jc w:val="center"/>
        </w:trPr>
        <w:tc>
          <w:tcPr>
            <w:tcW w:w="6447" w:type="dxa"/>
          </w:tcPr>
          <w:p w:rsidR="002F3315" w:rsidRPr="003F7009" w:rsidRDefault="002F3315" w:rsidP="00CA6541">
            <w:pPr>
              <w:pStyle w:val="tablesyntax"/>
              <w:keepLines w:val="0"/>
              <w:rPr>
                <w:b/>
                <w:bCs/>
                <w:noProof/>
              </w:rPr>
            </w:pPr>
            <w:r w:rsidRPr="003F7009">
              <w:rPr>
                <w:noProof/>
              </w:rPr>
              <w:tab/>
            </w:r>
            <w:r w:rsidRPr="003F7009">
              <w:rPr>
                <w:b/>
                <w:bCs/>
                <w:noProof/>
              </w:rPr>
              <w:tab/>
            </w:r>
            <w:proofErr w:type="spellStart"/>
            <w:r w:rsidR="00881582">
              <w:rPr>
                <w:rFonts w:eastAsia="MS Mincho"/>
                <w:b/>
                <w:lang w:val="en-US"/>
              </w:rPr>
              <w:t>bit_depth_output</w:t>
            </w:r>
            <w:r w:rsidR="00881582" w:rsidRPr="007D25B0">
              <w:rPr>
                <w:rFonts w:eastAsia="MS Mincho"/>
                <w:b/>
                <w:lang w:val="en-US"/>
              </w:rPr>
              <w:t>_</w:t>
            </w:r>
            <w:r w:rsidR="00CA6541">
              <w:rPr>
                <w:rFonts w:eastAsia="MS Mincho"/>
                <w:b/>
                <w:lang w:val="en-US"/>
              </w:rPr>
              <w:t>luma_delta</w:t>
            </w:r>
            <w:proofErr w:type="spellEnd"/>
          </w:p>
        </w:tc>
        <w:tc>
          <w:tcPr>
            <w:tcW w:w="1347" w:type="dxa"/>
          </w:tcPr>
          <w:p w:rsidR="002F3315" w:rsidRPr="003F7009" w:rsidRDefault="002F3315" w:rsidP="00E504B8">
            <w:pPr>
              <w:pStyle w:val="tablesyntax"/>
              <w:keepLines w:val="0"/>
              <w:rPr>
                <w:noProof/>
              </w:rPr>
            </w:pPr>
            <w:r>
              <w:rPr>
                <w:noProof/>
              </w:rPr>
              <w:t>ue(v)</w:t>
            </w:r>
          </w:p>
        </w:tc>
      </w:tr>
      <w:tr w:rsidR="00CA6541" w:rsidRPr="003F7009" w:rsidTr="00E504B8">
        <w:trPr>
          <w:cantSplit/>
          <w:jc w:val="center"/>
        </w:trPr>
        <w:tc>
          <w:tcPr>
            <w:tcW w:w="6447" w:type="dxa"/>
          </w:tcPr>
          <w:p w:rsidR="00CA6541" w:rsidRPr="003F7009" w:rsidRDefault="00CA6541" w:rsidP="00CA6541">
            <w:pPr>
              <w:pStyle w:val="tablesyntax"/>
              <w:keepLines w:val="0"/>
              <w:rPr>
                <w:noProof/>
              </w:rPr>
            </w:pPr>
            <w:r>
              <w:rPr>
                <w:noProof/>
              </w:rPr>
              <w:tab/>
            </w:r>
            <w:r>
              <w:rPr>
                <w:noProof/>
              </w:rPr>
              <w:tab/>
            </w:r>
            <w:proofErr w:type="spellStart"/>
            <w:r>
              <w:rPr>
                <w:rFonts w:eastAsia="MS Mincho"/>
                <w:b/>
                <w:lang w:val="en-US"/>
              </w:rPr>
              <w:t>bit_depth_output</w:t>
            </w:r>
            <w:r w:rsidRPr="007D25B0">
              <w:rPr>
                <w:rFonts w:eastAsia="MS Mincho"/>
                <w:b/>
                <w:lang w:val="en-US"/>
              </w:rPr>
              <w:t>_</w:t>
            </w:r>
            <w:r>
              <w:rPr>
                <w:rFonts w:eastAsia="MS Mincho"/>
                <w:b/>
                <w:lang w:val="en-US"/>
              </w:rPr>
              <w:t>chroma_delta</w:t>
            </w:r>
            <w:proofErr w:type="spellEnd"/>
          </w:p>
        </w:tc>
        <w:tc>
          <w:tcPr>
            <w:tcW w:w="1347" w:type="dxa"/>
          </w:tcPr>
          <w:p w:rsidR="00CA6541" w:rsidRDefault="00CA6541" w:rsidP="00E504B8">
            <w:pPr>
              <w:pStyle w:val="tablesyntax"/>
              <w:keepLines w:val="0"/>
              <w:rPr>
                <w:noProof/>
              </w:rPr>
            </w:pPr>
            <w:r>
              <w:rPr>
                <w:noProof/>
              </w:rPr>
              <w:t>ue(v)</w:t>
            </w:r>
          </w:p>
        </w:tc>
      </w:tr>
      <w:tr w:rsidR="00CA6541" w:rsidRPr="00D64398" w:rsidTr="00E504B8">
        <w:trPr>
          <w:cantSplit/>
          <w:jc w:val="center"/>
        </w:trPr>
        <w:tc>
          <w:tcPr>
            <w:tcW w:w="6447" w:type="dxa"/>
          </w:tcPr>
          <w:p w:rsidR="00CA6541" w:rsidRPr="00503FBE" w:rsidRDefault="00CA6541" w:rsidP="00503FBE">
            <w:pPr>
              <w:pStyle w:val="tablesyntax"/>
              <w:keepLines w:val="0"/>
              <w:rPr>
                <w:b/>
                <w:noProof/>
              </w:rPr>
            </w:pPr>
            <w:r>
              <w:rPr>
                <w:noProof/>
              </w:rPr>
              <w:tab/>
            </w:r>
            <w:r>
              <w:rPr>
                <w:noProof/>
              </w:rPr>
              <w:tab/>
            </w:r>
            <w:r w:rsidRPr="00503FBE">
              <w:rPr>
                <w:b/>
                <w:noProof/>
              </w:rPr>
              <w:t>layer_num_of_3D_LUT</w:t>
            </w:r>
          </w:p>
        </w:tc>
        <w:tc>
          <w:tcPr>
            <w:tcW w:w="1347" w:type="dxa"/>
          </w:tcPr>
          <w:p w:rsidR="00CA6541" w:rsidRPr="00D64398" w:rsidRDefault="00CA6541" w:rsidP="00E504B8">
            <w:pPr>
              <w:pStyle w:val="tablesyntax"/>
              <w:keepLines w:val="0"/>
              <w:rPr>
                <w:bCs/>
                <w:noProof/>
              </w:rPr>
            </w:pPr>
            <w:r>
              <w:rPr>
                <w:bCs/>
                <w:noProof/>
              </w:rPr>
              <w:t>ue(v)</w:t>
            </w:r>
          </w:p>
        </w:tc>
      </w:tr>
      <w:tr w:rsidR="00CA6541" w:rsidRPr="00D64398" w:rsidTr="00E504B8">
        <w:trPr>
          <w:cantSplit/>
          <w:jc w:val="center"/>
        </w:trPr>
        <w:tc>
          <w:tcPr>
            <w:tcW w:w="6447" w:type="dxa"/>
          </w:tcPr>
          <w:p w:rsidR="00CA6541" w:rsidRPr="00D64398" w:rsidRDefault="00CA6541" w:rsidP="00E504B8">
            <w:pPr>
              <w:pStyle w:val="tablesyntax"/>
              <w:keepLines w:val="0"/>
              <w:rPr>
                <w:noProof/>
              </w:rPr>
            </w:pPr>
            <w:r>
              <w:rPr>
                <w:noProof/>
              </w:rPr>
              <w:tab/>
            </w:r>
            <w:r>
              <w:rPr>
                <w:noProof/>
              </w:rPr>
              <w:tab/>
            </w:r>
            <w:r w:rsidRPr="00D64398">
              <w:rPr>
                <w:noProof/>
              </w:rPr>
              <w:t>3D_LUT()</w:t>
            </w:r>
          </w:p>
        </w:tc>
        <w:tc>
          <w:tcPr>
            <w:tcW w:w="1347" w:type="dxa"/>
          </w:tcPr>
          <w:p w:rsidR="00CA6541" w:rsidRPr="00D64398" w:rsidRDefault="00CA6541" w:rsidP="00E504B8">
            <w:pPr>
              <w:pStyle w:val="tablesyntax"/>
              <w:keepLines w:val="0"/>
              <w:rPr>
                <w:bCs/>
                <w:noProof/>
              </w:rPr>
            </w:pPr>
          </w:p>
        </w:tc>
      </w:tr>
      <w:tr w:rsidR="00CA6541" w:rsidRPr="003F7009" w:rsidTr="00E504B8">
        <w:trPr>
          <w:cantSplit/>
          <w:jc w:val="center"/>
        </w:trPr>
        <w:tc>
          <w:tcPr>
            <w:tcW w:w="6447" w:type="dxa"/>
          </w:tcPr>
          <w:p w:rsidR="00CA6541" w:rsidRPr="003F7009" w:rsidRDefault="00CA6541" w:rsidP="00E504B8">
            <w:pPr>
              <w:pStyle w:val="tablesyntax"/>
              <w:keepLines w:val="0"/>
              <w:rPr>
                <w:bCs/>
                <w:noProof/>
                <w:lang w:eastAsia="ko-KR"/>
              </w:rPr>
            </w:pPr>
            <w:r w:rsidRPr="003F7009">
              <w:rPr>
                <w:bCs/>
                <w:noProof/>
                <w:lang w:eastAsia="ko-KR"/>
              </w:rPr>
              <w:tab/>
              <w:t>}</w:t>
            </w:r>
          </w:p>
        </w:tc>
        <w:tc>
          <w:tcPr>
            <w:tcW w:w="1347" w:type="dxa"/>
          </w:tcPr>
          <w:p w:rsidR="00CA6541" w:rsidRPr="003F7009" w:rsidRDefault="00CA6541" w:rsidP="00E504B8">
            <w:pPr>
              <w:pStyle w:val="tablesyntax"/>
              <w:keepLines w:val="0"/>
              <w:rPr>
                <w:bCs/>
                <w:noProof/>
                <w:lang w:eastAsia="ko-KR"/>
              </w:rPr>
            </w:pPr>
          </w:p>
        </w:tc>
      </w:tr>
    </w:tbl>
    <w:p w:rsidR="002F3315" w:rsidRDefault="00881582" w:rsidP="006E6ABA">
      <w:pPr>
        <w:jc w:val="both"/>
      </w:pPr>
      <w:r>
        <w:rPr>
          <w:rFonts w:eastAsia="MS Mincho"/>
          <w:b/>
        </w:rPr>
        <w:t>bit_depth_input</w:t>
      </w:r>
      <w:r w:rsidRPr="007D25B0">
        <w:rPr>
          <w:rFonts w:eastAsia="MS Mincho"/>
          <w:b/>
        </w:rPr>
        <w:t>_</w:t>
      </w:r>
      <w:r w:rsidR="00CA6541">
        <w:rPr>
          <w:rFonts w:eastAsia="MS Mincho"/>
          <w:b/>
        </w:rPr>
        <w:t>luma_</w:t>
      </w:r>
      <w:proofErr w:type="gramStart"/>
      <w:r w:rsidRPr="007D25B0">
        <w:rPr>
          <w:rFonts w:eastAsia="MS Mincho"/>
          <w:b/>
        </w:rPr>
        <w:t>minus8</w:t>
      </w:r>
      <w:r w:rsidR="00503FBE" w:rsidRPr="00503FBE">
        <w:rPr>
          <w:rFonts w:eastAsia="MS Mincho"/>
        </w:rPr>
        <w:t xml:space="preserve"> </w:t>
      </w:r>
      <w:r w:rsidRPr="00503FBE">
        <w:rPr>
          <w:rFonts w:eastAsia="MS Mincho"/>
        </w:rPr>
        <w:t>:</w:t>
      </w:r>
      <w:proofErr w:type="gramEnd"/>
      <w:r w:rsidRPr="00503FBE">
        <w:rPr>
          <w:rFonts w:eastAsia="MS Mincho"/>
        </w:rPr>
        <w:t xml:space="preserve"> (bit_depth_input_</w:t>
      </w:r>
      <w:r w:rsidR="00CA6541">
        <w:rPr>
          <w:rFonts w:eastAsia="MS Mincho"/>
        </w:rPr>
        <w:t>luma_</w:t>
      </w:r>
      <w:r w:rsidRPr="00503FBE">
        <w:rPr>
          <w:rFonts w:eastAsia="MS Mincho"/>
        </w:rPr>
        <w:t xml:space="preserve">minus8+8) is the bit-depth of the input </w:t>
      </w:r>
      <w:proofErr w:type="spellStart"/>
      <w:r w:rsidR="00B965BB">
        <w:rPr>
          <w:rFonts w:eastAsia="MS Mincho"/>
        </w:rPr>
        <w:t>luma</w:t>
      </w:r>
      <w:proofErr w:type="spellEnd"/>
      <w:r w:rsidR="00B965BB">
        <w:rPr>
          <w:rFonts w:eastAsia="MS Mincho"/>
        </w:rPr>
        <w:t xml:space="preserve"> </w:t>
      </w:r>
      <w:r w:rsidRPr="00503FBE">
        <w:rPr>
          <w:rFonts w:eastAsia="MS Mincho"/>
        </w:rPr>
        <w:t>signal for 3D LUT</w:t>
      </w:r>
      <w:r w:rsidR="00503FBE">
        <w:rPr>
          <w:rFonts w:eastAsia="MS Mincho"/>
        </w:rPr>
        <w:t>.</w:t>
      </w:r>
    </w:p>
    <w:p w:rsidR="00B965BB" w:rsidRDefault="00B965BB" w:rsidP="00B965BB">
      <w:pPr>
        <w:jc w:val="both"/>
      </w:pPr>
      <w:proofErr w:type="spellStart"/>
      <w:r>
        <w:rPr>
          <w:rFonts w:eastAsia="MS Mincho"/>
          <w:b/>
        </w:rPr>
        <w:t>bit_depth_input</w:t>
      </w:r>
      <w:r w:rsidRPr="007D25B0">
        <w:rPr>
          <w:rFonts w:eastAsia="MS Mincho"/>
          <w:b/>
        </w:rPr>
        <w:t>_</w:t>
      </w:r>
      <w:r>
        <w:rPr>
          <w:rFonts w:eastAsia="MS Mincho"/>
          <w:b/>
        </w:rPr>
        <w:t>chroma_</w:t>
      </w:r>
      <w:proofErr w:type="gramStart"/>
      <w:r>
        <w:rPr>
          <w:rFonts w:eastAsia="MS Mincho"/>
          <w:b/>
        </w:rPr>
        <w:t>delta</w:t>
      </w:r>
      <w:proofErr w:type="spellEnd"/>
      <w:r w:rsidRPr="00503FBE">
        <w:rPr>
          <w:rFonts w:eastAsia="MS Mincho"/>
        </w:rPr>
        <w:t xml:space="preserve"> :</w:t>
      </w:r>
      <w:proofErr w:type="gramEnd"/>
      <w:r w:rsidRPr="00503FBE">
        <w:rPr>
          <w:rFonts w:eastAsia="MS Mincho"/>
        </w:rPr>
        <w:t xml:space="preserve"> (</w:t>
      </w:r>
      <w:proofErr w:type="spellStart"/>
      <w:r w:rsidRPr="00503FBE">
        <w:rPr>
          <w:rFonts w:eastAsia="MS Mincho"/>
        </w:rPr>
        <w:t>bit_depth_input_</w:t>
      </w:r>
      <w:r>
        <w:rPr>
          <w:rFonts w:eastAsia="MS Mincho"/>
        </w:rPr>
        <w:t>chroma_delta</w:t>
      </w:r>
      <w:r w:rsidRPr="00503FBE">
        <w:rPr>
          <w:rFonts w:eastAsia="MS Mincho"/>
        </w:rPr>
        <w:t>+bit_depth_input_</w:t>
      </w:r>
      <w:r>
        <w:rPr>
          <w:rFonts w:eastAsia="MS Mincho"/>
        </w:rPr>
        <w:t>luma</w:t>
      </w:r>
      <w:proofErr w:type="spellEnd"/>
      <w:r w:rsidRPr="00503FBE">
        <w:rPr>
          <w:rFonts w:eastAsia="MS Mincho"/>
        </w:rPr>
        <w:t xml:space="preserve">) is the bit-depth of the input </w:t>
      </w:r>
      <w:proofErr w:type="spellStart"/>
      <w:r>
        <w:rPr>
          <w:rFonts w:eastAsia="MS Mincho"/>
        </w:rPr>
        <w:t>chroma</w:t>
      </w:r>
      <w:proofErr w:type="spellEnd"/>
      <w:r>
        <w:rPr>
          <w:rFonts w:eastAsia="MS Mincho"/>
        </w:rPr>
        <w:t xml:space="preserve"> </w:t>
      </w:r>
      <w:r w:rsidRPr="00503FBE">
        <w:rPr>
          <w:rFonts w:eastAsia="MS Mincho"/>
        </w:rPr>
        <w:t>signal for 3D LUT</w:t>
      </w:r>
      <w:r>
        <w:rPr>
          <w:rFonts w:eastAsia="MS Mincho"/>
        </w:rPr>
        <w:t>.</w:t>
      </w:r>
    </w:p>
    <w:p w:rsidR="00881582" w:rsidRDefault="00881582" w:rsidP="00881582">
      <w:pPr>
        <w:jc w:val="both"/>
        <w:rPr>
          <w:rFonts w:eastAsia="MS Mincho"/>
          <w:b/>
        </w:rPr>
      </w:pPr>
      <w:proofErr w:type="spellStart"/>
      <w:r>
        <w:rPr>
          <w:rFonts w:eastAsia="MS Mincho"/>
          <w:b/>
        </w:rPr>
        <w:t>bit_depth_output_</w:t>
      </w:r>
      <w:r w:rsidR="00B965BB">
        <w:rPr>
          <w:rFonts w:eastAsia="MS Mincho"/>
          <w:b/>
        </w:rPr>
        <w:t>luma_</w:t>
      </w:r>
      <w:proofErr w:type="gramStart"/>
      <w:r w:rsidR="00B965BB">
        <w:rPr>
          <w:rFonts w:eastAsia="MS Mincho"/>
          <w:b/>
        </w:rPr>
        <w:t>delta</w:t>
      </w:r>
      <w:proofErr w:type="spellEnd"/>
      <w:r w:rsidR="00503FBE" w:rsidRPr="00503FBE">
        <w:rPr>
          <w:rFonts w:eastAsia="MS Mincho"/>
        </w:rPr>
        <w:t xml:space="preserve"> </w:t>
      </w:r>
      <w:r w:rsidRPr="00503FBE">
        <w:rPr>
          <w:rFonts w:eastAsia="MS Mincho"/>
        </w:rPr>
        <w:t>:</w:t>
      </w:r>
      <w:proofErr w:type="gramEnd"/>
      <w:r w:rsidRPr="00503FBE">
        <w:rPr>
          <w:rFonts w:eastAsia="MS Mincho"/>
        </w:rPr>
        <w:t xml:space="preserve"> (</w:t>
      </w:r>
      <w:proofErr w:type="spellStart"/>
      <w:r w:rsidRPr="00503FBE">
        <w:rPr>
          <w:rFonts w:eastAsia="MS Mincho"/>
        </w:rPr>
        <w:t>bit_depth_output_</w:t>
      </w:r>
      <w:r w:rsidR="00B965BB">
        <w:rPr>
          <w:rFonts w:eastAsia="MS Mincho"/>
        </w:rPr>
        <w:t>luma_delta</w:t>
      </w:r>
      <w:r w:rsidRPr="00503FBE">
        <w:rPr>
          <w:rFonts w:eastAsia="MS Mincho"/>
        </w:rPr>
        <w:t>+</w:t>
      </w:r>
      <w:r w:rsidR="00B965BB" w:rsidRPr="00503FBE">
        <w:rPr>
          <w:rFonts w:eastAsia="MS Mincho"/>
        </w:rPr>
        <w:t>bit_depth_input_</w:t>
      </w:r>
      <w:r w:rsidR="00B965BB">
        <w:rPr>
          <w:rFonts w:eastAsia="MS Mincho"/>
        </w:rPr>
        <w:t>luma</w:t>
      </w:r>
      <w:proofErr w:type="spellEnd"/>
      <w:r w:rsidRPr="00503FBE">
        <w:rPr>
          <w:rFonts w:eastAsia="MS Mincho"/>
        </w:rPr>
        <w:t xml:space="preserve">) is the bit-depth of the output </w:t>
      </w:r>
      <w:proofErr w:type="spellStart"/>
      <w:r w:rsidR="00B965BB">
        <w:rPr>
          <w:rFonts w:eastAsia="MS Mincho"/>
        </w:rPr>
        <w:t>luma</w:t>
      </w:r>
      <w:proofErr w:type="spellEnd"/>
      <w:r w:rsidR="00B965BB">
        <w:rPr>
          <w:rFonts w:eastAsia="MS Mincho"/>
        </w:rPr>
        <w:t xml:space="preserve"> </w:t>
      </w:r>
      <w:r w:rsidRPr="00503FBE">
        <w:rPr>
          <w:rFonts w:eastAsia="MS Mincho"/>
        </w:rPr>
        <w:t>signal for 3D LUT, which is used for clipping operations in color gamut conversion process</w:t>
      </w:r>
      <w:r w:rsidR="00503FBE">
        <w:rPr>
          <w:rFonts w:eastAsia="MS Mincho"/>
        </w:rPr>
        <w:t>.</w:t>
      </w:r>
    </w:p>
    <w:p w:rsidR="00B965BB" w:rsidRDefault="00B965BB" w:rsidP="00B965BB">
      <w:pPr>
        <w:jc w:val="both"/>
        <w:rPr>
          <w:rFonts w:eastAsia="MS Mincho"/>
          <w:b/>
        </w:rPr>
      </w:pPr>
      <w:proofErr w:type="spellStart"/>
      <w:r>
        <w:rPr>
          <w:rFonts w:eastAsia="MS Mincho"/>
          <w:b/>
        </w:rPr>
        <w:lastRenderedPageBreak/>
        <w:t>bit_depth_output_chroma_</w:t>
      </w:r>
      <w:proofErr w:type="gramStart"/>
      <w:r>
        <w:rPr>
          <w:rFonts w:eastAsia="MS Mincho"/>
          <w:b/>
        </w:rPr>
        <w:t>delta</w:t>
      </w:r>
      <w:proofErr w:type="spellEnd"/>
      <w:r w:rsidRPr="00503FBE">
        <w:rPr>
          <w:rFonts w:eastAsia="MS Mincho"/>
        </w:rPr>
        <w:t xml:space="preserve"> :</w:t>
      </w:r>
      <w:proofErr w:type="gramEnd"/>
      <w:r w:rsidRPr="00503FBE">
        <w:rPr>
          <w:rFonts w:eastAsia="MS Mincho"/>
        </w:rPr>
        <w:t xml:space="preserve"> (</w:t>
      </w:r>
      <w:proofErr w:type="spellStart"/>
      <w:r w:rsidRPr="00503FBE">
        <w:rPr>
          <w:rFonts w:eastAsia="MS Mincho"/>
        </w:rPr>
        <w:t>bit_depth_output_</w:t>
      </w:r>
      <w:r>
        <w:rPr>
          <w:rFonts w:eastAsia="MS Mincho"/>
        </w:rPr>
        <w:t>chroma_delta</w:t>
      </w:r>
      <w:r w:rsidRPr="00503FBE">
        <w:rPr>
          <w:rFonts w:eastAsia="MS Mincho"/>
        </w:rPr>
        <w:t>+bit_depth_input_</w:t>
      </w:r>
      <w:r>
        <w:rPr>
          <w:rFonts w:eastAsia="MS Mincho"/>
        </w:rPr>
        <w:t>luma</w:t>
      </w:r>
      <w:proofErr w:type="spellEnd"/>
      <w:r w:rsidRPr="00503FBE">
        <w:rPr>
          <w:rFonts w:eastAsia="MS Mincho"/>
        </w:rPr>
        <w:t xml:space="preserve">) is the bit-depth of the output </w:t>
      </w:r>
      <w:proofErr w:type="spellStart"/>
      <w:r>
        <w:rPr>
          <w:rFonts w:eastAsia="MS Mincho"/>
        </w:rPr>
        <w:t>chroma</w:t>
      </w:r>
      <w:proofErr w:type="spellEnd"/>
      <w:r>
        <w:rPr>
          <w:rFonts w:eastAsia="MS Mincho"/>
        </w:rPr>
        <w:t xml:space="preserve"> </w:t>
      </w:r>
      <w:r w:rsidRPr="00503FBE">
        <w:rPr>
          <w:rFonts w:eastAsia="MS Mincho"/>
        </w:rPr>
        <w:t>signal for 3D LUT, which is used for clipping operations in color gamut conversion process</w:t>
      </w:r>
      <w:r>
        <w:rPr>
          <w:rFonts w:eastAsia="MS Mincho"/>
        </w:rPr>
        <w:t>.</w:t>
      </w:r>
    </w:p>
    <w:p w:rsidR="00881582" w:rsidRDefault="00503FBE" w:rsidP="00881582">
      <w:pPr>
        <w:jc w:val="both"/>
      </w:pPr>
      <w:r w:rsidRPr="00503FBE">
        <w:rPr>
          <w:b/>
          <w:noProof/>
        </w:rPr>
        <w:t>layer_num_of_3D_LUT</w:t>
      </w:r>
      <w:r w:rsidR="00881582" w:rsidRPr="00503FBE">
        <w:rPr>
          <w:rFonts w:eastAsia="MS Mincho"/>
        </w:rPr>
        <w:t xml:space="preserve">: </w:t>
      </w:r>
      <w:r w:rsidRPr="00503FBE">
        <w:rPr>
          <w:rFonts w:eastAsia="MS Mincho"/>
        </w:rPr>
        <w:t xml:space="preserve">it is </w:t>
      </w:r>
      <w:r w:rsidR="001E45EE">
        <w:rPr>
          <w:rFonts w:eastAsia="MS Mincho"/>
        </w:rPr>
        <w:t xml:space="preserve">number of layers of 3D LUT octant tree. It is </w:t>
      </w:r>
      <w:r w:rsidRPr="00503FBE">
        <w:rPr>
          <w:rFonts w:eastAsia="MS Mincho"/>
        </w:rPr>
        <w:t xml:space="preserve">used to </w:t>
      </w:r>
      <w:r w:rsidR="00B87CE3">
        <w:rPr>
          <w:rFonts w:eastAsia="MS Mincho"/>
        </w:rPr>
        <w:t>calculate</w:t>
      </w:r>
      <w:r w:rsidR="00881582" w:rsidRPr="00503FBE">
        <w:rPr>
          <w:rFonts w:eastAsia="MS Mincho"/>
        </w:rPr>
        <w:t xml:space="preserve"> the size of 3D LUT</w:t>
      </w:r>
      <w:r w:rsidRPr="00503FBE">
        <w:rPr>
          <w:rFonts w:eastAsia="MS Mincho"/>
        </w:rPr>
        <w:t>.</w:t>
      </w:r>
      <w:r w:rsidR="00881582" w:rsidRPr="00503FBE">
        <w:rPr>
          <w:rFonts w:eastAsia="MS Mincho"/>
        </w:rPr>
        <w:t xml:space="preserve"> </w:t>
      </w:r>
      <w:r w:rsidRPr="00503FBE">
        <w:rPr>
          <w:rFonts w:eastAsia="MS Mincho"/>
        </w:rPr>
        <w:t>The size of 3D LUT in one dimension</w:t>
      </w:r>
      <w:r w:rsidR="00881582" w:rsidRPr="00503FBE">
        <w:rPr>
          <w:rFonts w:eastAsia="MS Mincho"/>
        </w:rPr>
        <w:t xml:space="preserve"> is equal to </w:t>
      </w:r>
      <w:r w:rsidRPr="00503FBE">
        <w:rPr>
          <w:rFonts w:eastAsia="MS Mincho"/>
        </w:rPr>
        <w:t>(</w:t>
      </w:r>
      <w:r w:rsidR="00881582" w:rsidRPr="00503FBE">
        <w:rPr>
          <w:rFonts w:eastAsia="MS Mincho"/>
        </w:rPr>
        <w:t>(1&lt;&lt;</w:t>
      </w:r>
      <w:r w:rsidRPr="00503FBE">
        <w:rPr>
          <w:rFonts w:eastAsia="MS Mincho"/>
        </w:rPr>
        <w:t>(</w:t>
      </w:r>
      <w:r w:rsidRPr="00503FBE">
        <w:rPr>
          <w:noProof/>
        </w:rPr>
        <w:t xml:space="preserve"> layer_num_of_3D_LUT</w:t>
      </w:r>
      <w:r w:rsidRPr="00503FBE">
        <w:rPr>
          <w:rFonts w:eastAsia="MS Mincho"/>
        </w:rPr>
        <w:t xml:space="preserve">-1))+1), e.g. if </w:t>
      </w:r>
      <w:r w:rsidRPr="00503FBE">
        <w:rPr>
          <w:noProof/>
        </w:rPr>
        <w:t>layer_num_of_3D_LUT</w:t>
      </w:r>
      <w:r w:rsidRPr="00503FBE">
        <w:rPr>
          <w:rFonts w:eastAsia="MS Mincho"/>
        </w:rPr>
        <w:t xml:space="preserve"> is 4, then the total 3D LUT size is 9x9x9.</w:t>
      </w:r>
    </w:p>
    <w:p w:rsidR="004857F0" w:rsidRPr="00FC7B65" w:rsidRDefault="00503FBE" w:rsidP="006E6ABA">
      <w:pPr>
        <w:jc w:val="both"/>
      </w:pPr>
      <w:r w:rsidRPr="00D64398">
        <w:rPr>
          <w:noProof/>
        </w:rPr>
        <w:t>3D_LUT()</w:t>
      </w:r>
      <w:r>
        <w:rPr>
          <w:noProof/>
        </w:rPr>
        <w:t xml:space="preserve">: it is same as that defined in </w:t>
      </w:r>
      <w:r w:rsidR="00A56CA4">
        <w:rPr>
          <w:noProof/>
        </w:rPr>
        <w:fldChar w:fldCharType="begin"/>
      </w:r>
      <w:r w:rsidR="00477F54">
        <w:rPr>
          <w:noProof/>
        </w:rPr>
        <w:instrText xml:space="preserve"> REF _Ref370118570 \r \h </w:instrText>
      </w:r>
      <w:r w:rsidR="00A56CA4">
        <w:rPr>
          <w:noProof/>
        </w:rPr>
      </w:r>
      <w:r w:rsidR="00A56CA4">
        <w:rPr>
          <w:noProof/>
        </w:rPr>
        <w:fldChar w:fldCharType="separate"/>
      </w:r>
      <w:r w:rsidR="00477F54">
        <w:rPr>
          <w:noProof/>
        </w:rPr>
        <w:t>[8]</w:t>
      </w:r>
      <w:r w:rsidR="00A56CA4">
        <w:rPr>
          <w:noProof/>
        </w:rPr>
        <w:fldChar w:fldCharType="end"/>
      </w:r>
      <w:r w:rsidR="0029612F">
        <w:t xml:space="preserve"> with extension to support that the input and output bit-</w:t>
      </w:r>
      <w:proofErr w:type="spellStart"/>
      <w:r w:rsidR="0029612F">
        <w:t>dpeth</w:t>
      </w:r>
      <w:proofErr w:type="spellEnd"/>
      <w:r w:rsidR="0029612F">
        <w:t xml:space="preserve"> are different</w:t>
      </w:r>
      <w:r>
        <w:rPr>
          <w:noProof/>
        </w:rPr>
        <w:t>.</w:t>
      </w:r>
    </w:p>
    <w:p w:rsidR="00F35982" w:rsidRPr="006D1415" w:rsidRDefault="00A832F5" w:rsidP="00F35982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Simulation results</w:t>
      </w:r>
      <w:r w:rsidR="00F35982" w:rsidRPr="006D1415">
        <w:t xml:space="preserve"> </w:t>
      </w:r>
      <w:bookmarkEnd w:id="8"/>
    </w:p>
    <w:p w:rsidR="00D87811" w:rsidRDefault="00F35982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  <w:r>
        <w:t xml:space="preserve">The compression performance is measured using BD rate </w:t>
      </w:r>
      <w:r w:rsidR="00CB5345">
        <w:t xml:space="preserve">compared with </w:t>
      </w:r>
      <w:r w:rsidR="002E78E3">
        <w:t xml:space="preserve">SCE4 anchors, using </w:t>
      </w:r>
      <w:r w:rsidR="006E6ABA">
        <w:t>the SCE4 test conditions</w:t>
      </w:r>
      <w:r w:rsidR="0048059A">
        <w:t xml:space="preserve"> </w:t>
      </w:r>
      <w:r w:rsidR="00A56CA4">
        <w:fldChar w:fldCharType="begin"/>
      </w:r>
      <w:r w:rsidR="0048059A">
        <w:instrText xml:space="preserve"> REF _Ref361224130 \r \h </w:instrText>
      </w:r>
      <w:r w:rsidR="00A56CA4">
        <w:fldChar w:fldCharType="separate"/>
      </w:r>
      <w:r w:rsidR="00236453">
        <w:t>[2]</w:t>
      </w:r>
      <w:r w:rsidR="00A56CA4">
        <w:fldChar w:fldCharType="end"/>
      </w:r>
      <w:r>
        <w:t xml:space="preserve">. </w:t>
      </w:r>
      <w:r w:rsidR="00452338">
        <w:t xml:space="preserve">There are </w:t>
      </w:r>
      <w:r w:rsidR="007A63E0">
        <w:t>two coding configurations: 10-bit base and 8-bit base.</w:t>
      </w:r>
      <w:r w:rsidR="00CB5345">
        <w:t xml:space="preserve"> </w:t>
      </w:r>
      <w:r w:rsidR="007A63E0">
        <w:t>For 10-bit base coding, 10</w:t>
      </w:r>
      <w:r w:rsidR="00444756">
        <w:t>-</w:t>
      </w:r>
      <w:r w:rsidR="007A63E0">
        <w:t xml:space="preserve">bit 3D LUT </w:t>
      </w:r>
      <w:r w:rsidR="00444756">
        <w:t xml:space="preserve">derived as previously described </w:t>
      </w:r>
      <w:r w:rsidR="007A63E0">
        <w:t xml:space="preserve">is always used. For 8-bit base coding, </w:t>
      </w:r>
      <w:r w:rsidR="002E78E3">
        <w:t xml:space="preserve">we conducted two tests: 1) we used the proposed method in </w:t>
      </w:r>
      <w:r w:rsidR="00A56CA4">
        <w:fldChar w:fldCharType="begin"/>
      </w:r>
      <w:r w:rsidR="002E5D24">
        <w:instrText xml:space="preserve"> REF _Ref368921395 \h </w:instrText>
      </w:r>
      <w:r w:rsidR="00A56CA4">
        <w:fldChar w:fldCharType="separate"/>
      </w:r>
      <w:r w:rsidR="002E5D24">
        <w:t xml:space="preserve">Figure </w:t>
      </w:r>
      <w:r w:rsidR="002E5D24">
        <w:rPr>
          <w:noProof/>
        </w:rPr>
        <w:t>1</w:t>
      </w:r>
      <w:r w:rsidR="00A56CA4">
        <w:fldChar w:fldCharType="end"/>
      </w:r>
      <w:r w:rsidR="002E5D24">
        <w:t>;</w:t>
      </w:r>
      <w:r w:rsidR="002E78E3">
        <w:t xml:space="preserve"> 2) we used the alternative method in </w:t>
      </w:r>
      <w:r w:rsidR="00A56CA4">
        <w:fldChar w:fldCharType="begin"/>
      </w:r>
      <w:r w:rsidR="002E5D24">
        <w:instrText xml:space="preserve"> REF _Ref368989057 \h </w:instrText>
      </w:r>
      <w:r w:rsidR="00A56CA4">
        <w:fldChar w:fldCharType="separate"/>
      </w:r>
      <w:r w:rsidR="002E5D24">
        <w:t xml:space="preserve">Figure </w:t>
      </w:r>
      <w:r w:rsidR="002E5D24">
        <w:rPr>
          <w:noProof/>
        </w:rPr>
        <w:t>2</w:t>
      </w:r>
      <w:r w:rsidR="00A56CA4">
        <w:fldChar w:fldCharType="end"/>
      </w:r>
      <w:r w:rsidR="007A63E0">
        <w:t xml:space="preserve">. </w:t>
      </w:r>
      <w:r w:rsidR="008A63B6">
        <w:t xml:space="preserve">The 3D LUT size is </w:t>
      </w:r>
      <w:r w:rsidR="00B87CE3">
        <w:t xml:space="preserve">17x17x17 </w:t>
      </w:r>
      <w:r w:rsidR="008A63B6">
        <w:t xml:space="preserve">for all tests. </w:t>
      </w:r>
      <w:r w:rsidR="00A56CA4">
        <w:fldChar w:fldCharType="begin"/>
      </w:r>
      <w:r w:rsidR="002E5D24">
        <w:instrText xml:space="preserve"> REF _Ref368998184 \h </w:instrText>
      </w:r>
      <w:r w:rsidR="00A56CA4">
        <w:fldChar w:fldCharType="separate"/>
      </w:r>
      <w:r w:rsidR="002E5D24">
        <w:t xml:space="preserve">Table </w:t>
      </w:r>
      <w:r w:rsidR="002E5D24">
        <w:rPr>
          <w:noProof/>
        </w:rPr>
        <w:t>2</w:t>
      </w:r>
      <w:r w:rsidR="00A56CA4">
        <w:fldChar w:fldCharType="end"/>
      </w:r>
      <w:r w:rsidR="009621C8">
        <w:t xml:space="preserve"> </w:t>
      </w:r>
      <w:r w:rsidR="00AF2592">
        <w:t xml:space="preserve">gives </w:t>
      </w:r>
      <w:r w:rsidR="0048059A">
        <w:t xml:space="preserve">the detailed average BD rate reduction </w:t>
      </w:r>
      <w:r w:rsidR="00250D93">
        <w:t xml:space="preserve">for </w:t>
      </w:r>
      <w:r w:rsidR="004F6111">
        <w:t>combined</w:t>
      </w:r>
      <w:r w:rsidR="00250D93">
        <w:t xml:space="preserve"> 3D LUT </w:t>
      </w:r>
      <w:r w:rsidR="00444756">
        <w:t xml:space="preserve">(as in </w:t>
      </w:r>
      <w:r w:rsidR="00A56CA4">
        <w:fldChar w:fldCharType="begin"/>
      </w:r>
      <w:r w:rsidR="00711345">
        <w:instrText xml:space="preserve"> REF _Ref368921395 \h </w:instrText>
      </w:r>
      <w:r w:rsidR="00A56CA4">
        <w:fldChar w:fldCharType="separate"/>
      </w:r>
      <w:r w:rsidR="00711345">
        <w:t xml:space="preserve">Figure </w:t>
      </w:r>
      <w:r w:rsidR="00711345">
        <w:rPr>
          <w:noProof/>
        </w:rPr>
        <w:t>1</w:t>
      </w:r>
      <w:r w:rsidR="00A56CA4">
        <w:fldChar w:fldCharType="end"/>
      </w:r>
      <w:r w:rsidR="00444756">
        <w:t xml:space="preserve">) </w:t>
      </w:r>
      <w:r w:rsidR="0048059A">
        <w:t xml:space="preserve">compared with </w:t>
      </w:r>
      <w:r w:rsidR="002E78E3">
        <w:t>SCE4 anchors</w:t>
      </w:r>
      <w:r w:rsidR="00AF2592">
        <w:t xml:space="preserve">. </w:t>
      </w:r>
      <w:r w:rsidR="00A56CA4">
        <w:fldChar w:fldCharType="begin"/>
      </w:r>
      <w:r w:rsidR="002E5D24">
        <w:instrText xml:space="preserve"> REF _Ref369001934 \h </w:instrText>
      </w:r>
      <w:r w:rsidR="00A56CA4">
        <w:fldChar w:fldCharType="separate"/>
      </w:r>
      <w:r w:rsidR="002E5D24">
        <w:t xml:space="preserve">Table </w:t>
      </w:r>
      <w:r w:rsidR="002E5D24">
        <w:rPr>
          <w:noProof/>
        </w:rPr>
        <w:t>3</w:t>
      </w:r>
      <w:r w:rsidR="00A56CA4">
        <w:fldChar w:fldCharType="end"/>
      </w:r>
      <w:r w:rsidR="00E41828">
        <w:t xml:space="preserve"> </w:t>
      </w:r>
      <w:r w:rsidR="00D87811">
        <w:t>give</w:t>
      </w:r>
      <w:r w:rsidR="009621C8">
        <w:t>s</w:t>
      </w:r>
      <w:r w:rsidR="00D87811">
        <w:t xml:space="preserve"> the </w:t>
      </w:r>
      <w:r w:rsidR="009621C8">
        <w:t xml:space="preserve">detailed </w:t>
      </w:r>
      <w:r w:rsidR="00D87811">
        <w:t>average BD rate reduction</w:t>
      </w:r>
      <w:r w:rsidR="009621C8">
        <w:t xml:space="preserve"> for </w:t>
      </w:r>
      <w:r w:rsidR="00250D93">
        <w:t xml:space="preserve">8-bit 3D LUT </w:t>
      </w:r>
      <w:r w:rsidR="00444756">
        <w:t xml:space="preserve">(as in </w:t>
      </w:r>
      <w:r w:rsidR="00A56CA4">
        <w:fldChar w:fldCharType="begin"/>
      </w:r>
      <w:r w:rsidR="00711345">
        <w:instrText xml:space="preserve"> REF _Ref368989057 \h </w:instrText>
      </w:r>
      <w:r w:rsidR="00A56CA4">
        <w:fldChar w:fldCharType="separate"/>
      </w:r>
      <w:r w:rsidR="00711345">
        <w:t xml:space="preserve">Figure </w:t>
      </w:r>
      <w:r w:rsidR="00711345">
        <w:rPr>
          <w:noProof/>
        </w:rPr>
        <w:t>2</w:t>
      </w:r>
      <w:r w:rsidR="00A56CA4">
        <w:fldChar w:fldCharType="end"/>
      </w:r>
      <w:r w:rsidR="00444756">
        <w:t xml:space="preserve">) </w:t>
      </w:r>
      <w:r w:rsidR="00250D93">
        <w:t xml:space="preserve">compared with </w:t>
      </w:r>
      <w:r w:rsidR="002E78E3">
        <w:t>SCE4 anchors</w:t>
      </w:r>
      <w:r w:rsidR="009621C8">
        <w:t>.</w:t>
      </w:r>
      <w:r w:rsidR="00250D93">
        <w:t xml:space="preserve"> </w:t>
      </w:r>
      <w:r w:rsidR="00A56CA4">
        <w:rPr>
          <w:rStyle w:val="CommentReference"/>
        </w:rPr>
        <w:fldChar w:fldCharType="begin"/>
      </w:r>
      <w:r w:rsidR="002E5D24">
        <w:instrText xml:space="preserve"> REF _Ref368911035 \h </w:instrText>
      </w:r>
      <w:r w:rsidR="00A56CA4">
        <w:rPr>
          <w:rStyle w:val="CommentReference"/>
        </w:rPr>
      </w:r>
      <w:r w:rsidR="00A56CA4">
        <w:rPr>
          <w:rStyle w:val="CommentReference"/>
        </w:rPr>
        <w:fldChar w:fldCharType="separate"/>
      </w:r>
      <w:r w:rsidR="002E5D24">
        <w:t xml:space="preserve">Table </w:t>
      </w:r>
      <w:r w:rsidR="002E5D24">
        <w:rPr>
          <w:noProof/>
        </w:rPr>
        <w:t>4</w:t>
      </w:r>
      <w:r w:rsidR="00A56CA4">
        <w:rPr>
          <w:rStyle w:val="CommentReference"/>
        </w:rPr>
        <w:fldChar w:fldCharType="end"/>
      </w:r>
      <w:r w:rsidR="00250D93">
        <w:t xml:space="preserve"> gives the detailed average BD rate reduction for </w:t>
      </w:r>
      <w:r w:rsidR="002E78E3">
        <w:t xml:space="preserve">the proposed method in </w:t>
      </w:r>
      <w:r w:rsidR="00A56CA4">
        <w:fldChar w:fldCharType="begin"/>
      </w:r>
      <w:r w:rsidR="002E5D24">
        <w:instrText xml:space="preserve"> REF _Ref368921395 \h </w:instrText>
      </w:r>
      <w:r w:rsidR="00A56CA4">
        <w:fldChar w:fldCharType="separate"/>
      </w:r>
      <w:r w:rsidR="002E5D24">
        <w:t xml:space="preserve">Figure </w:t>
      </w:r>
      <w:r w:rsidR="002E5D24">
        <w:rPr>
          <w:noProof/>
        </w:rPr>
        <w:t>1</w:t>
      </w:r>
      <w:r w:rsidR="00A56CA4">
        <w:fldChar w:fldCharType="end"/>
      </w:r>
      <w:r w:rsidR="002E78E3">
        <w:t xml:space="preserve">, using the </w:t>
      </w:r>
      <w:r w:rsidR="00711345">
        <w:t xml:space="preserve">8-bit 3D LUT </w:t>
      </w:r>
      <w:r w:rsidR="002E78E3">
        <w:t xml:space="preserve">method in </w:t>
      </w:r>
      <w:r w:rsidR="00A56CA4">
        <w:fldChar w:fldCharType="begin"/>
      </w:r>
      <w:r w:rsidR="002E5D24">
        <w:instrText xml:space="preserve"> REF _Ref368989057 \h </w:instrText>
      </w:r>
      <w:r w:rsidR="00A56CA4">
        <w:fldChar w:fldCharType="separate"/>
      </w:r>
      <w:r w:rsidR="002E5D24">
        <w:t xml:space="preserve">Figure </w:t>
      </w:r>
      <w:r w:rsidR="002E5D24">
        <w:rPr>
          <w:noProof/>
        </w:rPr>
        <w:t>2</w:t>
      </w:r>
      <w:r w:rsidR="00A56CA4">
        <w:fldChar w:fldCharType="end"/>
      </w:r>
      <w:r w:rsidR="002E78E3">
        <w:t xml:space="preserve"> as reference</w:t>
      </w:r>
      <w:r w:rsidR="00732350">
        <w:t xml:space="preserve">. </w:t>
      </w:r>
    </w:p>
    <w:p w:rsidR="00F643B4" w:rsidRDefault="00D87811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rFonts w:eastAsia="Malgun Gothic"/>
          <w:kern w:val="2"/>
        </w:rPr>
      </w:pPr>
      <w:r>
        <w:rPr>
          <w:kern w:val="2"/>
          <w:lang w:eastAsia="zh-CN"/>
        </w:rPr>
        <w:t>As shown in</w:t>
      </w:r>
      <w:r w:rsidR="00E41828">
        <w:rPr>
          <w:kern w:val="2"/>
          <w:lang w:eastAsia="zh-CN"/>
        </w:rPr>
        <w:t xml:space="preserve"> </w:t>
      </w:r>
      <w:r w:rsidR="00A56CA4">
        <w:rPr>
          <w:kern w:val="2"/>
          <w:lang w:eastAsia="zh-CN"/>
        </w:rPr>
        <w:fldChar w:fldCharType="begin"/>
      </w:r>
      <w:r w:rsidR="008A63B6">
        <w:rPr>
          <w:kern w:val="2"/>
          <w:lang w:eastAsia="zh-CN"/>
        </w:rPr>
        <w:instrText xml:space="preserve"> REF _Ref368998184 \h </w:instrText>
      </w:r>
      <w:r w:rsidR="00A56CA4">
        <w:rPr>
          <w:kern w:val="2"/>
          <w:lang w:eastAsia="zh-CN"/>
        </w:rPr>
      </w:r>
      <w:r w:rsidR="00A56CA4">
        <w:rPr>
          <w:kern w:val="2"/>
          <w:lang w:eastAsia="zh-CN"/>
        </w:rPr>
        <w:fldChar w:fldCharType="separate"/>
      </w:r>
      <w:r w:rsidR="008A63B6">
        <w:t xml:space="preserve">Table </w:t>
      </w:r>
      <w:r w:rsidR="008A63B6">
        <w:rPr>
          <w:noProof/>
        </w:rPr>
        <w:t>2</w:t>
      </w:r>
      <w:r w:rsidR="00A56CA4">
        <w:rPr>
          <w:kern w:val="2"/>
          <w:lang w:eastAsia="zh-CN"/>
        </w:rPr>
        <w:fldChar w:fldCharType="end"/>
      </w:r>
      <w:r w:rsidR="00711345">
        <w:rPr>
          <w:kern w:val="2"/>
          <w:lang w:eastAsia="zh-CN"/>
        </w:rPr>
        <w:t xml:space="preserve">, compared with SCE4 anchors, </w:t>
      </w:r>
      <w:r>
        <w:rPr>
          <w:kern w:val="2"/>
          <w:lang w:eastAsia="zh-CN"/>
        </w:rPr>
        <w:t xml:space="preserve">the proposed </w:t>
      </w:r>
      <w:r w:rsidR="00711345">
        <w:rPr>
          <w:kern w:val="2"/>
          <w:lang w:eastAsia="zh-CN"/>
        </w:rPr>
        <w:t xml:space="preserve">combined </w:t>
      </w:r>
      <w:r w:rsidR="00250D93">
        <w:rPr>
          <w:kern w:val="2"/>
          <w:lang w:eastAsia="zh-CN"/>
        </w:rPr>
        <w:t xml:space="preserve">bit-depth and color gamut conversion </w:t>
      </w:r>
      <w:r>
        <w:rPr>
          <w:kern w:val="2"/>
          <w:lang w:eastAsia="zh-CN"/>
        </w:rPr>
        <w:t xml:space="preserve">scheme achieves </w:t>
      </w:r>
      <w:r>
        <w:rPr>
          <w:rFonts w:eastAsia="Malgun Gothic"/>
          <w:kern w:val="2"/>
        </w:rPr>
        <w:t>average {Y, U, V} BD rate gain of {-</w:t>
      </w:r>
      <w:r w:rsidR="00F643B4">
        <w:rPr>
          <w:rFonts w:eastAsia="Malgun Gothic"/>
          <w:kern w:val="2"/>
        </w:rPr>
        <w:t>15</w:t>
      </w:r>
      <w:r>
        <w:rPr>
          <w:rFonts w:eastAsia="Malgun Gothic"/>
          <w:kern w:val="2"/>
        </w:rPr>
        <w:t>.</w:t>
      </w:r>
      <w:r w:rsidR="00F643B4">
        <w:rPr>
          <w:rFonts w:eastAsia="Malgun Gothic"/>
          <w:kern w:val="2"/>
        </w:rPr>
        <w:t>3</w:t>
      </w:r>
      <w:r>
        <w:rPr>
          <w:rFonts w:eastAsia="Malgun Gothic"/>
          <w:kern w:val="2"/>
        </w:rPr>
        <w:t>%, -</w:t>
      </w:r>
      <w:r w:rsidR="00F643B4">
        <w:rPr>
          <w:rFonts w:eastAsia="Malgun Gothic"/>
          <w:kern w:val="2"/>
        </w:rPr>
        <w:t>15.7</w:t>
      </w:r>
      <w:r>
        <w:rPr>
          <w:rFonts w:eastAsia="Malgun Gothic"/>
          <w:kern w:val="2"/>
        </w:rPr>
        <w:t>.</w:t>
      </w:r>
      <w:r w:rsidR="00250D93">
        <w:rPr>
          <w:rFonts w:eastAsia="Malgun Gothic"/>
          <w:kern w:val="2"/>
        </w:rPr>
        <w:t>0</w:t>
      </w:r>
      <w:r>
        <w:rPr>
          <w:rFonts w:eastAsia="Malgun Gothic"/>
          <w:kern w:val="2"/>
        </w:rPr>
        <w:t>%, -</w:t>
      </w:r>
      <w:r w:rsidR="00F643B4">
        <w:rPr>
          <w:rFonts w:eastAsia="Malgun Gothic"/>
          <w:kern w:val="2"/>
        </w:rPr>
        <w:t>22.9</w:t>
      </w:r>
      <w:r>
        <w:rPr>
          <w:rFonts w:eastAsia="Malgun Gothic"/>
          <w:kern w:val="2"/>
        </w:rPr>
        <w:t>%}, and {-</w:t>
      </w:r>
      <w:r w:rsidR="00F643B4">
        <w:rPr>
          <w:rFonts w:eastAsia="Malgun Gothic"/>
          <w:kern w:val="2"/>
        </w:rPr>
        <w:t>10</w:t>
      </w:r>
      <w:r>
        <w:rPr>
          <w:rFonts w:eastAsia="Malgun Gothic"/>
          <w:kern w:val="2"/>
        </w:rPr>
        <w:t>.</w:t>
      </w:r>
      <w:r w:rsidR="00F643B4">
        <w:rPr>
          <w:rFonts w:eastAsia="Malgun Gothic"/>
          <w:kern w:val="2"/>
        </w:rPr>
        <w:t>0</w:t>
      </w:r>
      <w:r>
        <w:rPr>
          <w:rFonts w:eastAsia="Malgun Gothic"/>
          <w:kern w:val="2"/>
        </w:rPr>
        <w:t>%, -</w:t>
      </w:r>
      <w:r w:rsidR="00F643B4">
        <w:rPr>
          <w:rFonts w:eastAsia="Malgun Gothic"/>
          <w:kern w:val="2"/>
        </w:rPr>
        <w:t>8</w:t>
      </w:r>
      <w:r>
        <w:rPr>
          <w:rFonts w:eastAsia="Malgun Gothic"/>
          <w:kern w:val="2"/>
        </w:rPr>
        <w:t>.</w:t>
      </w:r>
      <w:r w:rsidR="00F643B4">
        <w:rPr>
          <w:rFonts w:eastAsia="Malgun Gothic"/>
          <w:kern w:val="2"/>
        </w:rPr>
        <w:t>7</w:t>
      </w:r>
      <w:r>
        <w:rPr>
          <w:rFonts w:eastAsia="Malgun Gothic"/>
          <w:kern w:val="2"/>
        </w:rPr>
        <w:t>%, -</w:t>
      </w:r>
      <w:r w:rsidR="00F643B4">
        <w:rPr>
          <w:rFonts w:eastAsia="Malgun Gothic"/>
          <w:kern w:val="2"/>
        </w:rPr>
        <w:t>16</w:t>
      </w:r>
      <w:r>
        <w:rPr>
          <w:rFonts w:eastAsia="Malgun Gothic"/>
          <w:kern w:val="2"/>
        </w:rPr>
        <w:t>.</w:t>
      </w:r>
      <w:r w:rsidR="00F643B4">
        <w:rPr>
          <w:rFonts w:eastAsia="Malgun Gothic"/>
          <w:kern w:val="2"/>
        </w:rPr>
        <w:t>6</w:t>
      </w:r>
      <w:r>
        <w:rPr>
          <w:rFonts w:eastAsia="Malgun Gothic"/>
          <w:kern w:val="2"/>
        </w:rPr>
        <w:t xml:space="preserve">%} for </w:t>
      </w:r>
      <w:r w:rsidR="00250D93">
        <w:rPr>
          <w:rFonts w:eastAsia="Malgun Gothic"/>
          <w:kern w:val="2"/>
        </w:rPr>
        <w:t>AI</w:t>
      </w:r>
      <w:r w:rsidR="00711345">
        <w:rPr>
          <w:rFonts w:eastAsia="Malgun Gothic"/>
          <w:kern w:val="2"/>
        </w:rPr>
        <w:t xml:space="preserve"> and</w:t>
      </w:r>
      <w:r w:rsidR="00250D93">
        <w:rPr>
          <w:rFonts w:eastAsia="Malgun Gothic"/>
          <w:kern w:val="2"/>
        </w:rPr>
        <w:t xml:space="preserve"> </w:t>
      </w:r>
      <w:r>
        <w:rPr>
          <w:rFonts w:eastAsia="Malgun Gothic"/>
          <w:kern w:val="2"/>
        </w:rPr>
        <w:t>RA</w:t>
      </w:r>
      <w:r w:rsidR="00250D93">
        <w:rPr>
          <w:rFonts w:eastAsia="Malgun Gothic"/>
          <w:kern w:val="2"/>
        </w:rPr>
        <w:t>-2x</w:t>
      </w:r>
      <w:r w:rsidR="00711345">
        <w:rPr>
          <w:rFonts w:eastAsia="Malgun Gothic"/>
          <w:kern w:val="2"/>
        </w:rPr>
        <w:t>,</w:t>
      </w:r>
      <w:r>
        <w:rPr>
          <w:rFonts w:eastAsia="Malgun Gothic"/>
          <w:kern w:val="2"/>
        </w:rPr>
        <w:t xml:space="preserve"> respectively</w:t>
      </w:r>
      <w:r w:rsidR="00711345">
        <w:rPr>
          <w:rFonts w:eastAsia="Malgun Gothic"/>
          <w:kern w:val="2"/>
        </w:rPr>
        <w:t xml:space="preserve">. As shown in </w:t>
      </w:r>
      <w:r w:rsidR="00A56CA4">
        <w:rPr>
          <w:kern w:val="2"/>
          <w:lang w:eastAsia="zh-CN"/>
        </w:rPr>
        <w:fldChar w:fldCharType="begin"/>
      </w:r>
      <w:r w:rsidR="00711345">
        <w:rPr>
          <w:kern w:val="2"/>
          <w:lang w:eastAsia="zh-CN"/>
        </w:rPr>
        <w:instrText xml:space="preserve"> REF _Ref368911035 \h </w:instrText>
      </w:r>
      <w:r w:rsidR="00A56CA4">
        <w:rPr>
          <w:kern w:val="2"/>
          <w:lang w:eastAsia="zh-CN"/>
        </w:rPr>
      </w:r>
      <w:r w:rsidR="00A56CA4">
        <w:rPr>
          <w:kern w:val="2"/>
          <w:lang w:eastAsia="zh-CN"/>
        </w:rPr>
        <w:fldChar w:fldCharType="separate"/>
      </w:r>
      <w:r w:rsidR="00711345">
        <w:t xml:space="preserve">Table </w:t>
      </w:r>
      <w:r w:rsidR="00711345">
        <w:rPr>
          <w:noProof/>
        </w:rPr>
        <w:t>4</w:t>
      </w:r>
      <w:r w:rsidR="00A56CA4">
        <w:rPr>
          <w:kern w:val="2"/>
          <w:lang w:eastAsia="zh-CN"/>
        </w:rPr>
        <w:fldChar w:fldCharType="end"/>
      </w:r>
      <w:r w:rsidR="00711345">
        <w:rPr>
          <w:kern w:val="2"/>
          <w:lang w:eastAsia="zh-CN"/>
        </w:rPr>
        <w:t>,</w:t>
      </w:r>
      <w:r w:rsidR="00250D93">
        <w:rPr>
          <w:rFonts w:eastAsia="Malgun Gothic"/>
          <w:kern w:val="2"/>
        </w:rPr>
        <w:t xml:space="preserve"> compared with </w:t>
      </w:r>
      <w:r w:rsidR="00711345">
        <w:rPr>
          <w:rFonts w:eastAsia="Malgun Gothic"/>
          <w:kern w:val="2"/>
        </w:rPr>
        <w:t xml:space="preserve">using the 8-bit 3D LUT method in </w:t>
      </w:r>
      <w:r w:rsidR="00A56CA4">
        <w:fldChar w:fldCharType="begin"/>
      </w:r>
      <w:r w:rsidR="00711345">
        <w:instrText xml:space="preserve"> REF _Ref368989057 \h </w:instrText>
      </w:r>
      <w:r w:rsidR="00A56CA4">
        <w:fldChar w:fldCharType="separate"/>
      </w:r>
      <w:r w:rsidR="00711345">
        <w:t xml:space="preserve">Figure </w:t>
      </w:r>
      <w:r w:rsidR="00711345">
        <w:rPr>
          <w:noProof/>
        </w:rPr>
        <w:t>2</w:t>
      </w:r>
      <w:r w:rsidR="00A56CA4">
        <w:fldChar w:fldCharType="end"/>
      </w:r>
      <w:r w:rsidR="00250D93">
        <w:rPr>
          <w:rFonts w:eastAsia="Malgun Gothic"/>
          <w:kern w:val="2"/>
        </w:rPr>
        <w:t xml:space="preserve">, </w:t>
      </w:r>
      <w:r w:rsidR="00711345">
        <w:rPr>
          <w:rFonts w:eastAsia="Malgun Gothic"/>
          <w:kern w:val="2"/>
        </w:rPr>
        <w:t xml:space="preserve">the proposed method </w:t>
      </w:r>
      <w:r w:rsidR="00250D93">
        <w:rPr>
          <w:kern w:val="2"/>
          <w:lang w:eastAsia="zh-CN"/>
        </w:rPr>
        <w:t xml:space="preserve">achieves </w:t>
      </w:r>
      <w:r w:rsidR="00250D93">
        <w:rPr>
          <w:rFonts w:eastAsia="Malgun Gothic"/>
          <w:kern w:val="2"/>
        </w:rPr>
        <w:t>average {Y, U, V} BD rate gain of {-2.</w:t>
      </w:r>
      <w:r w:rsidR="004F72E7">
        <w:rPr>
          <w:rFonts w:eastAsia="Malgun Gothic"/>
          <w:kern w:val="2"/>
        </w:rPr>
        <w:t>4</w:t>
      </w:r>
      <w:r w:rsidR="00250D93">
        <w:rPr>
          <w:rFonts w:eastAsia="Malgun Gothic"/>
          <w:kern w:val="2"/>
        </w:rPr>
        <w:t>%, -</w:t>
      </w:r>
      <w:r w:rsidR="004F72E7">
        <w:rPr>
          <w:rFonts w:eastAsia="Malgun Gothic"/>
          <w:kern w:val="2"/>
        </w:rPr>
        <w:t>2</w:t>
      </w:r>
      <w:r w:rsidR="00250D93">
        <w:rPr>
          <w:rFonts w:eastAsia="Malgun Gothic"/>
          <w:kern w:val="2"/>
        </w:rPr>
        <w:t>.</w:t>
      </w:r>
      <w:r w:rsidR="004F72E7">
        <w:rPr>
          <w:rFonts w:eastAsia="Malgun Gothic"/>
          <w:kern w:val="2"/>
        </w:rPr>
        <w:t>9</w:t>
      </w:r>
      <w:r w:rsidR="00250D93">
        <w:rPr>
          <w:rFonts w:eastAsia="Malgun Gothic"/>
          <w:kern w:val="2"/>
        </w:rPr>
        <w:t>%, -</w:t>
      </w:r>
      <w:r w:rsidR="004F72E7">
        <w:rPr>
          <w:rFonts w:eastAsia="Malgun Gothic"/>
          <w:kern w:val="2"/>
        </w:rPr>
        <w:t>5</w:t>
      </w:r>
      <w:r w:rsidR="00250D93">
        <w:rPr>
          <w:rFonts w:eastAsia="Malgun Gothic"/>
          <w:kern w:val="2"/>
        </w:rPr>
        <w:t>.</w:t>
      </w:r>
      <w:r w:rsidR="004F72E7">
        <w:rPr>
          <w:rFonts w:eastAsia="Malgun Gothic"/>
          <w:kern w:val="2"/>
        </w:rPr>
        <w:t>3</w:t>
      </w:r>
      <w:r w:rsidR="00250D93">
        <w:rPr>
          <w:rFonts w:eastAsia="Malgun Gothic"/>
          <w:kern w:val="2"/>
        </w:rPr>
        <w:t>%}, and {-</w:t>
      </w:r>
      <w:r w:rsidR="004F6111">
        <w:rPr>
          <w:rFonts w:eastAsia="Malgun Gothic"/>
          <w:kern w:val="2"/>
        </w:rPr>
        <w:t>1</w:t>
      </w:r>
      <w:r w:rsidR="00250D93">
        <w:rPr>
          <w:rFonts w:eastAsia="Malgun Gothic"/>
          <w:kern w:val="2"/>
        </w:rPr>
        <w:t>.</w:t>
      </w:r>
      <w:r w:rsidR="004F72E7">
        <w:rPr>
          <w:rFonts w:eastAsia="Malgun Gothic"/>
          <w:kern w:val="2"/>
        </w:rPr>
        <w:t>0</w:t>
      </w:r>
      <w:r w:rsidR="00250D93">
        <w:rPr>
          <w:rFonts w:eastAsia="Malgun Gothic"/>
          <w:kern w:val="2"/>
        </w:rPr>
        <w:t>%, -</w:t>
      </w:r>
      <w:r w:rsidR="004F72E7">
        <w:rPr>
          <w:rFonts w:eastAsia="Malgun Gothic"/>
          <w:kern w:val="2"/>
        </w:rPr>
        <w:t>1</w:t>
      </w:r>
      <w:r w:rsidR="00250D93">
        <w:rPr>
          <w:rFonts w:eastAsia="Malgun Gothic"/>
          <w:kern w:val="2"/>
        </w:rPr>
        <w:t>.</w:t>
      </w:r>
      <w:r w:rsidR="004F72E7">
        <w:rPr>
          <w:rFonts w:eastAsia="Malgun Gothic"/>
          <w:kern w:val="2"/>
        </w:rPr>
        <w:t>5</w:t>
      </w:r>
      <w:r w:rsidR="00250D93">
        <w:rPr>
          <w:rFonts w:eastAsia="Malgun Gothic"/>
          <w:kern w:val="2"/>
        </w:rPr>
        <w:t>%, -</w:t>
      </w:r>
      <w:r w:rsidR="004F72E7">
        <w:rPr>
          <w:rFonts w:eastAsia="Malgun Gothic"/>
          <w:kern w:val="2"/>
        </w:rPr>
        <w:t>4</w:t>
      </w:r>
      <w:r w:rsidR="00250D93">
        <w:rPr>
          <w:rFonts w:eastAsia="Malgun Gothic"/>
          <w:kern w:val="2"/>
        </w:rPr>
        <w:t>.</w:t>
      </w:r>
      <w:r w:rsidR="004F72E7">
        <w:rPr>
          <w:rFonts w:eastAsia="Malgun Gothic"/>
          <w:kern w:val="2"/>
        </w:rPr>
        <w:t>1</w:t>
      </w:r>
      <w:r w:rsidR="00250D93">
        <w:rPr>
          <w:rFonts w:eastAsia="Malgun Gothic"/>
          <w:kern w:val="2"/>
        </w:rPr>
        <w:t>%} for AI</w:t>
      </w:r>
      <w:r w:rsidR="00711345">
        <w:rPr>
          <w:rFonts w:eastAsia="Malgun Gothic"/>
          <w:kern w:val="2"/>
        </w:rPr>
        <w:t xml:space="preserve"> and</w:t>
      </w:r>
      <w:r w:rsidR="00250D93">
        <w:rPr>
          <w:rFonts w:eastAsia="Malgun Gothic"/>
          <w:kern w:val="2"/>
        </w:rPr>
        <w:t xml:space="preserve"> RA-2x</w:t>
      </w:r>
      <w:r w:rsidR="00711345">
        <w:rPr>
          <w:rFonts w:eastAsia="Malgun Gothic"/>
          <w:kern w:val="2"/>
        </w:rPr>
        <w:t>,</w:t>
      </w:r>
      <w:r w:rsidR="00250D93">
        <w:rPr>
          <w:rFonts w:eastAsia="Malgun Gothic"/>
          <w:kern w:val="2"/>
        </w:rPr>
        <w:t xml:space="preserve"> respectively</w:t>
      </w:r>
      <w:r>
        <w:rPr>
          <w:rFonts w:eastAsia="Malgun Gothic"/>
          <w:kern w:val="2"/>
        </w:rPr>
        <w:t xml:space="preserve">. </w:t>
      </w:r>
    </w:p>
    <w:p w:rsidR="005E02BF" w:rsidRDefault="005E02BF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rFonts w:eastAsia="Malgun Gothic"/>
          <w:kern w:val="2"/>
        </w:rPr>
      </w:pPr>
      <w:r>
        <w:rPr>
          <w:rFonts w:eastAsia="Malgun Gothic"/>
          <w:kern w:val="2"/>
        </w:rPr>
        <w:t xml:space="preserve">We also decoded 8-bit base anchor </w:t>
      </w:r>
      <w:proofErr w:type="spellStart"/>
      <w:r>
        <w:rPr>
          <w:rFonts w:eastAsia="Malgun Gothic"/>
          <w:kern w:val="2"/>
        </w:rPr>
        <w:t>bitstreams</w:t>
      </w:r>
      <w:proofErr w:type="spellEnd"/>
      <w:r>
        <w:rPr>
          <w:rFonts w:eastAsia="Malgun Gothic"/>
          <w:kern w:val="2"/>
        </w:rPr>
        <w:t xml:space="preserve"> and those </w:t>
      </w:r>
      <w:proofErr w:type="spellStart"/>
      <w:r>
        <w:rPr>
          <w:rFonts w:eastAsia="Malgun Gothic"/>
          <w:kern w:val="2"/>
        </w:rPr>
        <w:t>bitstreams</w:t>
      </w:r>
      <w:proofErr w:type="spellEnd"/>
      <w:r>
        <w:rPr>
          <w:rFonts w:eastAsia="Malgun Gothic"/>
          <w:kern w:val="2"/>
        </w:rPr>
        <w:t xml:space="preserve"> of 8-bit base test with 10-bit 3D LUT on the desktop to compare the decoding time. The decoding time is 94.6% for AI-2x, and 105.6% for RA-2x compared with anchor, respectively. </w:t>
      </w:r>
    </w:p>
    <w:p w:rsidR="005E02BF" w:rsidRDefault="005E02BF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</w:p>
    <w:p w:rsidR="00F35982" w:rsidRDefault="00F35982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  <w:r>
        <w:t>Readers are referred to the accompanying spreadsheet</w:t>
      </w:r>
      <w:r w:rsidR="000E2454">
        <w:t>s</w:t>
      </w:r>
      <w:r>
        <w:t xml:space="preserve"> for further detail</w:t>
      </w:r>
      <w:r w:rsidR="00452338">
        <w:t>s</w:t>
      </w:r>
      <w:r>
        <w:t xml:space="preserve">. </w:t>
      </w:r>
      <w:r w:rsidR="00B87CE3">
        <w:t xml:space="preserve">The encoding time </w:t>
      </w:r>
      <w:del w:id="10" w:author="He Yuwen" w:date="2013-10-24T06:19:00Z">
        <w:r w:rsidR="00B87CE3" w:rsidDel="00476D2B">
          <w:delText>and decoding time are</w:delText>
        </w:r>
      </w:del>
      <w:ins w:id="11" w:author="He Yuwen" w:date="2013-10-24T06:19:00Z">
        <w:r w:rsidR="00476D2B">
          <w:t>is</w:t>
        </w:r>
      </w:ins>
      <w:r w:rsidR="00B87CE3">
        <w:t xml:space="preserve"> not </w:t>
      </w:r>
      <w:r w:rsidR="0091223E">
        <w:t>reliable</w:t>
      </w:r>
      <w:r w:rsidR="00B87CE3">
        <w:t xml:space="preserve"> because the </w:t>
      </w:r>
      <w:r w:rsidR="0091223E">
        <w:t xml:space="preserve">cores in </w:t>
      </w:r>
      <w:r w:rsidR="00B87CE3">
        <w:t xml:space="preserve">grid </w:t>
      </w:r>
      <w:r w:rsidR="0091223E">
        <w:t>for simulations are</w:t>
      </w:r>
      <w:r w:rsidR="00B87CE3">
        <w:t xml:space="preserve"> not homogeneous.</w:t>
      </w:r>
      <w:ins w:id="12" w:author="He Yuwen" w:date="2013-10-24T06:19:00Z">
        <w:r w:rsidR="00476D2B">
          <w:t xml:space="preserve"> The decoding time </w:t>
        </w:r>
      </w:ins>
      <w:ins w:id="13" w:author="He Yuwen" w:date="2013-10-24T06:40:00Z">
        <w:r w:rsidR="007820B3">
          <w:t>was</w:t>
        </w:r>
      </w:ins>
      <w:ins w:id="14" w:author="He Yuwen" w:date="2013-10-24T06:19:00Z">
        <w:r w:rsidR="00476D2B">
          <w:t xml:space="preserve"> collected from the same workstation.</w:t>
        </w:r>
      </w:ins>
    </w:p>
    <w:p w:rsidR="00CA3890" w:rsidRDefault="00CA3890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  <w:r>
        <w:t>“</w:t>
      </w:r>
      <w:r w:rsidR="007A63E0" w:rsidRPr="007A63E0">
        <w:t>SHM3.0.1_</w:t>
      </w:r>
      <w:r w:rsidR="00B83368">
        <w:t>scbd</w:t>
      </w:r>
      <w:r w:rsidR="007A63E0" w:rsidRPr="007A63E0">
        <w:t>_bugfix(IDCC)_vs_</w:t>
      </w:r>
      <w:r w:rsidR="007A63E0">
        <w:t>8bit_</w:t>
      </w:r>
      <w:r w:rsidR="007A63E0" w:rsidRPr="007A63E0">
        <w:t>Tetra</w:t>
      </w:r>
      <w:r w:rsidR="007A63E0">
        <w:t>3DLUT</w:t>
      </w:r>
      <w:ins w:id="15" w:author="He Yuwen" w:date="2013-10-24T06:19:00Z">
        <w:r w:rsidR="00476D2B">
          <w:t>_dectime_update</w:t>
        </w:r>
      </w:ins>
      <w:r w:rsidR="007A63E0" w:rsidRPr="007A63E0">
        <w:t>.xls</w:t>
      </w:r>
      <w:r w:rsidR="007A63E0">
        <w:t xml:space="preserve">” is </w:t>
      </w:r>
      <w:r w:rsidR="00E34D4E">
        <w:t xml:space="preserve">the data sheet </w:t>
      </w:r>
      <w:r w:rsidR="007A63E0">
        <w:t xml:space="preserve">for the results of using 8 bit 3D LUT for base layer 8 bit coding test compared with </w:t>
      </w:r>
      <w:r w:rsidR="00711345">
        <w:t>SCE4 anchors</w:t>
      </w:r>
      <w:r>
        <w:t>.</w:t>
      </w:r>
    </w:p>
    <w:p w:rsidR="00CA3890" w:rsidRDefault="00CA3890" w:rsidP="00CA3890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  <w:r>
        <w:t>“</w:t>
      </w:r>
      <w:r w:rsidR="007A63E0" w:rsidRPr="007A63E0">
        <w:t>SHM3.0.1_scbd_bugfix(IDCC)_vs_</w:t>
      </w:r>
      <w:r w:rsidR="007A63E0">
        <w:t>10bit_</w:t>
      </w:r>
      <w:r w:rsidR="007A63E0" w:rsidRPr="007A63E0">
        <w:t>Tetra</w:t>
      </w:r>
      <w:r w:rsidR="007A63E0">
        <w:t>3DLUT</w:t>
      </w:r>
      <w:ins w:id="16" w:author="He Yuwen" w:date="2013-10-24T06:20:00Z">
        <w:r w:rsidR="00476D2B">
          <w:t>_dectime_update</w:t>
        </w:r>
      </w:ins>
      <w:r w:rsidR="007A63E0" w:rsidRPr="007A63E0">
        <w:t>.xls</w:t>
      </w:r>
      <w:r>
        <w:t xml:space="preserve">” is </w:t>
      </w:r>
      <w:r w:rsidR="00E34D4E">
        <w:t xml:space="preserve">the data sheet </w:t>
      </w:r>
      <w:r>
        <w:t xml:space="preserve">for the results of </w:t>
      </w:r>
      <w:r w:rsidR="007A63E0">
        <w:t>using 10 bit 3D LUT for base layer 8 bit coding test compared with</w:t>
      </w:r>
      <w:r w:rsidR="00711345">
        <w:t xml:space="preserve"> SCE4 anchors</w:t>
      </w:r>
      <w:r>
        <w:t>.</w:t>
      </w:r>
    </w:p>
    <w:p w:rsidR="00CA3890" w:rsidRDefault="00CA3890" w:rsidP="00CA3890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  <w:r>
        <w:t>“</w:t>
      </w:r>
      <w:r w:rsidR="007A63E0" w:rsidRPr="007A63E0">
        <w:t>SHM3.0.1_scbd_bugfix(IDCC)_</w:t>
      </w:r>
      <w:r w:rsidR="007A63E0">
        <w:t>8bit_</w:t>
      </w:r>
      <w:r w:rsidR="007A63E0" w:rsidRPr="007A63E0">
        <w:t>vs_</w:t>
      </w:r>
      <w:r w:rsidR="007A63E0">
        <w:t>10bit_</w:t>
      </w:r>
      <w:r w:rsidR="007A63E0" w:rsidRPr="007A63E0">
        <w:t>Tetra</w:t>
      </w:r>
      <w:r w:rsidR="007A63E0">
        <w:t>3DLUT</w:t>
      </w:r>
      <w:ins w:id="17" w:author="He Yuwen" w:date="2013-10-24T06:20:00Z">
        <w:r w:rsidR="00476D2B">
          <w:t>_dectime_update</w:t>
        </w:r>
      </w:ins>
      <w:r w:rsidR="007A63E0" w:rsidRPr="007A63E0">
        <w:t>.xls</w:t>
      </w:r>
      <w:r>
        <w:t xml:space="preserve">” is </w:t>
      </w:r>
      <w:r w:rsidR="00E34D4E">
        <w:t xml:space="preserve">the data sheet </w:t>
      </w:r>
      <w:r>
        <w:t>for the results</w:t>
      </w:r>
      <w:r w:rsidR="007A63E0">
        <w:t xml:space="preserve"> of using 10 bit 3D LUT for base layer 8 bit coding test compared with </w:t>
      </w:r>
      <w:r w:rsidR="00711345">
        <w:t xml:space="preserve">using </w:t>
      </w:r>
      <w:r w:rsidR="007A63E0">
        <w:t>8</w:t>
      </w:r>
      <w:r w:rsidR="00711345">
        <w:t>-</w:t>
      </w:r>
      <w:r w:rsidR="007A63E0">
        <w:t>bit 3D LUT</w:t>
      </w:r>
      <w:r>
        <w:t>.</w:t>
      </w:r>
    </w:p>
    <w:p w:rsidR="00DB673C" w:rsidRDefault="00DB673C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</w:p>
    <w:p w:rsidR="00032A2C" w:rsidRDefault="00032A2C" w:rsidP="00032A2C">
      <w:pPr>
        <w:pStyle w:val="Caption"/>
        <w:jc w:val="center"/>
      </w:pPr>
      <w:bookmarkStart w:id="18" w:name="_Ref368998184"/>
      <w:bookmarkStart w:id="19" w:name="_Ref361310567"/>
      <w:r>
        <w:t xml:space="preserve">Table </w:t>
      </w:r>
      <w:r w:rsidR="00A56CA4">
        <w:fldChar w:fldCharType="begin"/>
      </w:r>
      <w:r>
        <w:instrText xml:space="preserve"> SEQ Table \* ARABIC </w:instrText>
      </w:r>
      <w:r w:rsidR="00A56CA4">
        <w:fldChar w:fldCharType="separate"/>
      </w:r>
      <w:r w:rsidR="002F3315">
        <w:rPr>
          <w:noProof/>
        </w:rPr>
        <w:t>2</w:t>
      </w:r>
      <w:r w:rsidR="00A56CA4">
        <w:fldChar w:fldCharType="end"/>
      </w:r>
      <w:bookmarkEnd w:id="18"/>
      <w:r>
        <w:t>. Average BD rate reduction for combined 3D LUT</w:t>
      </w:r>
      <w:r w:rsidRPr="008E65DC">
        <w:t xml:space="preserve"> </w:t>
      </w:r>
      <w:r>
        <w:t>compared with SCE4 anchors</w:t>
      </w:r>
    </w:p>
    <w:tbl>
      <w:tblPr>
        <w:tblW w:w="8313" w:type="dxa"/>
        <w:jc w:val="center"/>
        <w:tblInd w:w="108" w:type="dxa"/>
        <w:tblLook w:val="04A0"/>
      </w:tblPr>
      <w:tblGrid>
        <w:gridCol w:w="3327"/>
        <w:gridCol w:w="831"/>
        <w:gridCol w:w="831"/>
        <w:gridCol w:w="831"/>
        <w:gridCol w:w="831"/>
        <w:gridCol w:w="831"/>
        <w:gridCol w:w="831"/>
      </w:tblGrid>
      <w:tr w:rsidR="00430818" w:rsidRPr="00430818" w:rsidTr="00430818">
        <w:trPr>
          <w:trHeight w:val="240"/>
          <w:jc w:val="center"/>
        </w:trPr>
        <w:tc>
          <w:tcPr>
            <w:tcW w:w="3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493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>AI HEVC 2x 10-bit base</w:t>
            </w:r>
          </w:p>
        </w:tc>
        <w:tc>
          <w:tcPr>
            <w:tcW w:w="249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>AI HEVC 2x 8-bit base</w:t>
            </w:r>
          </w:p>
        </w:tc>
      </w:tr>
      <w:tr w:rsidR="00430818" w:rsidRPr="00430818" w:rsidTr="00430818">
        <w:trPr>
          <w:trHeight w:val="240"/>
          <w:jc w:val="center"/>
        </w:trPr>
        <w:tc>
          <w:tcPr>
            <w:tcW w:w="3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430818" w:rsidRPr="00430818" w:rsidTr="00430818">
        <w:trPr>
          <w:trHeight w:val="240"/>
          <w:jc w:val="center"/>
        </w:trPr>
        <w:tc>
          <w:tcPr>
            <w:tcW w:w="332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430818" w:rsidRPr="00430818" w:rsidTr="00430818">
        <w:trPr>
          <w:trHeight w:val="240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Class A+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-15.4%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-15.5%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-22.2%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-15.3%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-15.7%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-22.9%</w:t>
            </w:r>
          </w:p>
        </w:tc>
      </w:tr>
      <w:tr w:rsidR="00430818" w:rsidRPr="00430818" w:rsidTr="00430818">
        <w:trPr>
          <w:trHeight w:val="240"/>
          <w:jc w:val="center"/>
        </w:trPr>
        <w:tc>
          <w:tcPr>
            <w:tcW w:w="332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Overall (Test </w:t>
            </w:r>
            <w:proofErr w:type="spellStart"/>
            <w:r w:rsidRPr="00430818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>vs</w:t>
            </w:r>
            <w:proofErr w:type="spellEnd"/>
            <w:r w:rsidRPr="00430818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 Ref)</w:t>
            </w: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-15.4%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-15.5%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-22.2%</w:t>
            </w: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-15.3%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-15.7%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-22.9%</w:t>
            </w:r>
          </w:p>
        </w:tc>
      </w:tr>
      <w:tr w:rsidR="00430818" w:rsidRPr="00430818" w:rsidTr="00430818">
        <w:trPr>
          <w:trHeight w:val="240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  <w:t xml:space="preserve">Overall (Test </w:t>
            </w:r>
            <w:proofErr w:type="spellStart"/>
            <w:r w:rsidRPr="00430818"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  <w:t>vs</w:t>
            </w:r>
            <w:proofErr w:type="spellEnd"/>
            <w:r w:rsidRPr="00430818"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  <w:t xml:space="preserve"> single layer)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7.1%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9.3%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9.8%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11.3%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1.9%</w:t>
            </w:r>
          </w:p>
        </w:tc>
      </w:tr>
      <w:tr w:rsidR="00430818" w:rsidRPr="00430818" w:rsidTr="00430818">
        <w:trPr>
          <w:trHeight w:val="240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  <w:t xml:space="preserve">Overall (Ref </w:t>
            </w:r>
            <w:proofErr w:type="spellStart"/>
            <w:r w:rsidRPr="00430818"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  <w:t>vs</w:t>
            </w:r>
            <w:proofErr w:type="spellEnd"/>
            <w:r w:rsidRPr="00430818"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  <w:t xml:space="preserve"> single layer)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26.8%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29.4%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28.9%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29.8%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32.1%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32.1%</w:t>
            </w:r>
          </w:p>
        </w:tc>
      </w:tr>
      <w:tr w:rsidR="00430818" w:rsidRPr="00430818" w:rsidTr="00430818">
        <w:trPr>
          <w:trHeight w:val="240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7F7F7F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b/>
                <w:bCs/>
                <w:color w:val="7F7F7F"/>
                <w:sz w:val="18"/>
                <w:szCs w:val="18"/>
                <w:lang w:eastAsia="zh-CN"/>
              </w:rPr>
              <w:t xml:space="preserve">EL only (Test </w:t>
            </w:r>
            <w:proofErr w:type="spellStart"/>
            <w:r w:rsidRPr="00430818">
              <w:rPr>
                <w:rFonts w:eastAsia="Times New Roman"/>
                <w:b/>
                <w:bCs/>
                <w:color w:val="7F7F7F"/>
                <w:sz w:val="18"/>
                <w:szCs w:val="18"/>
                <w:lang w:eastAsia="zh-CN"/>
              </w:rPr>
              <w:t>vs</w:t>
            </w:r>
            <w:proofErr w:type="spellEnd"/>
            <w:r w:rsidRPr="00430818">
              <w:rPr>
                <w:rFonts w:eastAsia="Times New Roman"/>
                <w:b/>
                <w:bCs/>
                <w:color w:val="7F7F7F"/>
                <w:sz w:val="18"/>
                <w:szCs w:val="18"/>
                <w:lang w:eastAsia="zh-CN"/>
              </w:rPr>
              <w:t xml:space="preserve"> Ref)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7F7F7F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7F7F7F"/>
                <w:sz w:val="18"/>
                <w:szCs w:val="18"/>
                <w:lang w:eastAsia="zh-CN"/>
              </w:rPr>
              <w:t>-28.2%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7F7F7F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7F7F7F"/>
                <w:sz w:val="18"/>
                <w:szCs w:val="18"/>
                <w:lang w:eastAsia="zh-CN"/>
              </w:rPr>
              <w:t>-27.8%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7F7F7F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7F7F7F"/>
                <w:sz w:val="18"/>
                <w:szCs w:val="18"/>
                <w:lang w:eastAsia="zh-CN"/>
              </w:rPr>
              <w:t>-33.7%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7F7F7F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7F7F7F"/>
                <w:sz w:val="18"/>
                <w:szCs w:val="18"/>
                <w:lang w:eastAsia="zh-CN"/>
              </w:rPr>
              <w:t>-28.3%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7F7F7F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7F7F7F"/>
                <w:sz w:val="18"/>
                <w:szCs w:val="18"/>
                <w:lang w:eastAsia="zh-CN"/>
              </w:rPr>
              <w:t>-28.3%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7F7F7F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7F7F7F"/>
                <w:sz w:val="18"/>
                <w:szCs w:val="18"/>
                <w:lang w:eastAsia="zh-CN"/>
              </w:rPr>
              <w:t>-34.6%</w:t>
            </w:r>
          </w:p>
        </w:tc>
      </w:tr>
      <w:tr w:rsidR="00430818" w:rsidRPr="00430818" w:rsidTr="00430818">
        <w:trPr>
          <w:trHeight w:val="240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1D1B11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b/>
                <w:bCs/>
                <w:color w:val="1D1B11"/>
                <w:sz w:val="18"/>
                <w:szCs w:val="18"/>
                <w:lang w:eastAsia="zh-CN"/>
              </w:rPr>
              <w:t xml:space="preserve">Overall (Test EL+BL </w:t>
            </w:r>
            <w:proofErr w:type="spellStart"/>
            <w:r w:rsidRPr="00430818">
              <w:rPr>
                <w:rFonts w:eastAsia="Times New Roman"/>
                <w:b/>
                <w:bCs/>
                <w:color w:val="1D1B11"/>
                <w:sz w:val="18"/>
                <w:szCs w:val="18"/>
                <w:lang w:eastAsia="zh-CN"/>
              </w:rPr>
              <w:t>vs</w:t>
            </w:r>
            <w:proofErr w:type="spellEnd"/>
            <w:r w:rsidRPr="00430818">
              <w:rPr>
                <w:rFonts w:eastAsia="Times New Roman"/>
                <w:b/>
                <w:bCs/>
                <w:color w:val="1D1B11"/>
                <w:sz w:val="18"/>
                <w:szCs w:val="18"/>
                <w:lang w:eastAsia="zh-CN"/>
              </w:rPr>
              <w:t xml:space="preserve"> single EL+BL)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1D1B11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1D1B11"/>
                <w:sz w:val="18"/>
                <w:szCs w:val="18"/>
                <w:lang w:eastAsia="zh-CN"/>
              </w:rPr>
              <w:t>-30.0%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1D1B11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1D1B11"/>
                <w:sz w:val="18"/>
                <w:szCs w:val="18"/>
                <w:lang w:eastAsia="zh-CN"/>
              </w:rPr>
              <w:t>-28.5%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1D1B11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1D1B11"/>
                <w:sz w:val="18"/>
                <w:szCs w:val="18"/>
                <w:lang w:eastAsia="zh-CN"/>
              </w:rPr>
              <w:t>-35.2%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1D1B11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1D1B11"/>
                <w:sz w:val="18"/>
                <w:szCs w:val="18"/>
                <w:lang w:eastAsia="zh-CN"/>
              </w:rPr>
              <w:t>-28.2%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1D1B11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1D1B11"/>
                <w:sz w:val="18"/>
                <w:szCs w:val="18"/>
                <w:lang w:eastAsia="zh-CN"/>
              </w:rPr>
              <w:t>-27.3%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1D1B11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1D1B11"/>
                <w:sz w:val="18"/>
                <w:szCs w:val="18"/>
                <w:lang w:eastAsia="zh-CN"/>
              </w:rPr>
              <w:t>-34.4%</w:t>
            </w:r>
          </w:p>
        </w:tc>
      </w:tr>
      <w:tr w:rsidR="00430818" w:rsidRPr="00430818" w:rsidTr="00430818">
        <w:trPr>
          <w:trHeight w:val="240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249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122.6%</w:t>
            </w:r>
          </w:p>
        </w:tc>
        <w:tc>
          <w:tcPr>
            <w:tcW w:w="249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82.5%</w:t>
            </w:r>
          </w:p>
        </w:tc>
      </w:tr>
      <w:tr w:rsidR="00430818" w:rsidRPr="00430818" w:rsidTr="00430818">
        <w:trPr>
          <w:trHeight w:val="240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24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20" w:author="He Yuwen" w:date="2013-10-24T06:16:00Z">
              <w:r w:rsidRPr="00430818" w:rsidDel="00B44D52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115.5%</w:delText>
              </w:r>
            </w:del>
            <w:ins w:id="21" w:author="He Yuwen" w:date="2013-10-24T06:16:00Z">
              <w:r w:rsidR="00B44D52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t>95.6%</w:t>
              </w:r>
            </w:ins>
          </w:p>
        </w:tc>
        <w:tc>
          <w:tcPr>
            <w:tcW w:w="24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22" w:author="He Yuwen" w:date="2013-10-24T06:16:00Z">
              <w:r w:rsidRPr="00430818" w:rsidDel="00B44D52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84.1%</w:delText>
              </w:r>
            </w:del>
            <w:ins w:id="23" w:author="He Yuwen" w:date="2013-10-24T06:16:00Z">
              <w:r w:rsidR="00B44D52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t>94.6%</w:t>
              </w:r>
            </w:ins>
          </w:p>
        </w:tc>
      </w:tr>
      <w:tr w:rsidR="00430818" w:rsidRPr="00430818" w:rsidTr="00430818">
        <w:trPr>
          <w:trHeight w:val="240"/>
          <w:jc w:val="center"/>
        </w:trPr>
        <w:tc>
          <w:tcPr>
            <w:tcW w:w="3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</w:tr>
      <w:tr w:rsidR="00430818" w:rsidRPr="00430818" w:rsidTr="00430818">
        <w:trPr>
          <w:trHeight w:val="240"/>
          <w:jc w:val="center"/>
        </w:trPr>
        <w:tc>
          <w:tcPr>
            <w:tcW w:w="332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2493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>RA HEVC 2x 10-bit base</w:t>
            </w:r>
          </w:p>
        </w:tc>
        <w:tc>
          <w:tcPr>
            <w:tcW w:w="249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>RA HEVC 2x 8-bit base</w:t>
            </w:r>
          </w:p>
        </w:tc>
      </w:tr>
      <w:tr w:rsidR="00430818" w:rsidRPr="00430818" w:rsidTr="00430818">
        <w:trPr>
          <w:trHeight w:val="240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430818" w:rsidRPr="00430818" w:rsidTr="00430818">
        <w:trPr>
          <w:trHeight w:val="240"/>
          <w:jc w:val="center"/>
        </w:trPr>
        <w:tc>
          <w:tcPr>
            <w:tcW w:w="332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lastRenderedPageBreak/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430818" w:rsidRPr="00430818" w:rsidTr="00430818">
        <w:trPr>
          <w:trHeight w:val="240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Class A+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-10.5%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-9.1%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-17.2%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-10.0%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-8.7%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-16.6%</w:t>
            </w:r>
          </w:p>
        </w:tc>
      </w:tr>
      <w:tr w:rsidR="00430818" w:rsidRPr="00430818" w:rsidTr="00430818">
        <w:trPr>
          <w:trHeight w:val="240"/>
          <w:jc w:val="center"/>
        </w:trPr>
        <w:tc>
          <w:tcPr>
            <w:tcW w:w="332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Overall (Test </w:t>
            </w:r>
            <w:proofErr w:type="spellStart"/>
            <w:r w:rsidRPr="00430818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>vs</w:t>
            </w:r>
            <w:proofErr w:type="spellEnd"/>
            <w:r w:rsidRPr="00430818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 Ref)</w:t>
            </w: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-10.5%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-9.1%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-17.2%</w:t>
            </w: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-10.0%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-8.7%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-16.6%</w:t>
            </w:r>
          </w:p>
        </w:tc>
      </w:tr>
      <w:tr w:rsidR="00430818" w:rsidRPr="00430818" w:rsidTr="00430818">
        <w:trPr>
          <w:trHeight w:val="240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  <w:t xml:space="preserve">Overall (Test </w:t>
            </w:r>
            <w:proofErr w:type="spellStart"/>
            <w:r w:rsidRPr="00430818"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  <w:t>vs</w:t>
            </w:r>
            <w:proofErr w:type="spellEnd"/>
            <w:r w:rsidRPr="00430818"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  <w:t xml:space="preserve"> single layer)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18.3%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23.3%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9.6%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20.3%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24.7%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11.2%</w:t>
            </w:r>
          </w:p>
        </w:tc>
      </w:tr>
      <w:tr w:rsidR="00430818" w:rsidRPr="00430818" w:rsidTr="00430818">
        <w:trPr>
          <w:trHeight w:val="240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  <w:t xml:space="preserve">Overall (Ref </w:t>
            </w:r>
            <w:proofErr w:type="spellStart"/>
            <w:r w:rsidRPr="00430818"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  <w:t>vs</w:t>
            </w:r>
            <w:proofErr w:type="spellEnd"/>
            <w:r w:rsidRPr="00430818"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  <w:t xml:space="preserve"> single layer)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32.3%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35.5%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33.0%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33.8%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36.4%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33.9%</w:t>
            </w:r>
          </w:p>
        </w:tc>
      </w:tr>
      <w:tr w:rsidR="00430818" w:rsidRPr="00430818" w:rsidTr="00430818">
        <w:trPr>
          <w:trHeight w:val="240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7F7F7F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b/>
                <w:bCs/>
                <w:color w:val="7F7F7F"/>
                <w:sz w:val="18"/>
                <w:szCs w:val="18"/>
                <w:lang w:eastAsia="zh-CN"/>
              </w:rPr>
              <w:t xml:space="preserve">EL only (Test </w:t>
            </w:r>
            <w:proofErr w:type="spellStart"/>
            <w:r w:rsidRPr="00430818">
              <w:rPr>
                <w:rFonts w:eastAsia="Times New Roman"/>
                <w:b/>
                <w:bCs/>
                <w:color w:val="7F7F7F"/>
                <w:sz w:val="18"/>
                <w:szCs w:val="18"/>
                <w:lang w:eastAsia="zh-CN"/>
              </w:rPr>
              <w:t>vs</w:t>
            </w:r>
            <w:proofErr w:type="spellEnd"/>
            <w:r w:rsidRPr="00430818">
              <w:rPr>
                <w:rFonts w:eastAsia="Times New Roman"/>
                <w:b/>
                <w:bCs/>
                <w:color w:val="7F7F7F"/>
                <w:sz w:val="18"/>
                <w:szCs w:val="18"/>
                <w:lang w:eastAsia="zh-CN"/>
              </w:rPr>
              <w:t xml:space="preserve"> Ref)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7F7F7F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7F7F7F"/>
                <w:sz w:val="18"/>
                <w:szCs w:val="18"/>
                <w:lang w:eastAsia="zh-CN"/>
              </w:rPr>
              <w:t>-18.9%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7F7F7F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7F7F7F"/>
                <w:sz w:val="18"/>
                <w:szCs w:val="18"/>
                <w:lang w:eastAsia="zh-CN"/>
              </w:rPr>
              <w:t>-17.0%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7F7F7F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7F7F7F"/>
                <w:sz w:val="18"/>
                <w:szCs w:val="18"/>
                <w:lang w:eastAsia="zh-CN"/>
              </w:rPr>
              <w:t>-24.6%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7F7F7F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7F7F7F"/>
                <w:sz w:val="18"/>
                <w:szCs w:val="18"/>
                <w:lang w:eastAsia="zh-CN"/>
              </w:rPr>
              <w:t>-18.4%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7F7F7F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7F7F7F"/>
                <w:sz w:val="18"/>
                <w:szCs w:val="18"/>
                <w:lang w:eastAsia="zh-CN"/>
              </w:rPr>
              <w:t>-16.5%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7F7F7F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7F7F7F"/>
                <w:sz w:val="18"/>
                <w:szCs w:val="18"/>
                <w:lang w:eastAsia="zh-CN"/>
              </w:rPr>
              <w:t>-23.9%</w:t>
            </w:r>
          </w:p>
        </w:tc>
      </w:tr>
      <w:tr w:rsidR="00430818" w:rsidRPr="00430818" w:rsidTr="00430818">
        <w:trPr>
          <w:trHeight w:val="240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7F7F7F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b/>
                <w:bCs/>
                <w:color w:val="7F7F7F"/>
                <w:sz w:val="18"/>
                <w:szCs w:val="18"/>
                <w:lang w:eastAsia="zh-CN"/>
              </w:rPr>
              <w:t xml:space="preserve">Overall (Test EL+BL </w:t>
            </w:r>
            <w:proofErr w:type="spellStart"/>
            <w:r w:rsidRPr="00430818">
              <w:rPr>
                <w:rFonts w:eastAsia="Times New Roman"/>
                <w:b/>
                <w:bCs/>
                <w:color w:val="7F7F7F"/>
                <w:sz w:val="18"/>
                <w:szCs w:val="18"/>
                <w:lang w:eastAsia="zh-CN"/>
              </w:rPr>
              <w:t>vs</w:t>
            </w:r>
            <w:proofErr w:type="spellEnd"/>
            <w:r w:rsidRPr="00430818">
              <w:rPr>
                <w:rFonts w:eastAsia="Times New Roman"/>
                <w:b/>
                <w:bCs/>
                <w:color w:val="7F7F7F"/>
                <w:sz w:val="18"/>
                <w:szCs w:val="18"/>
                <w:lang w:eastAsia="zh-CN"/>
              </w:rPr>
              <w:t xml:space="preserve"> single EL+BL)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7F7F7F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7F7F7F"/>
                <w:sz w:val="18"/>
                <w:szCs w:val="18"/>
                <w:lang w:eastAsia="zh-CN"/>
              </w:rPr>
              <w:t>-21.3%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7F7F7F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7F7F7F"/>
                <w:sz w:val="18"/>
                <w:szCs w:val="18"/>
                <w:lang w:eastAsia="zh-CN"/>
              </w:rPr>
              <w:t>-17.0%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7F7F7F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7F7F7F"/>
                <w:sz w:val="18"/>
                <w:szCs w:val="18"/>
                <w:lang w:eastAsia="zh-CN"/>
              </w:rPr>
              <w:t>-27.0%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7F7F7F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7F7F7F"/>
                <w:sz w:val="18"/>
                <w:szCs w:val="18"/>
                <w:lang w:eastAsia="zh-CN"/>
              </w:rPr>
              <w:t>-20.1%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7F7F7F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7F7F7F"/>
                <w:sz w:val="18"/>
                <w:szCs w:val="18"/>
                <w:lang w:eastAsia="zh-CN"/>
              </w:rPr>
              <w:t>-16.4%</w:t>
            </w: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7F7F7F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7F7F7F"/>
                <w:sz w:val="18"/>
                <w:szCs w:val="18"/>
                <w:lang w:eastAsia="zh-CN"/>
              </w:rPr>
              <w:t>-26.2%</w:t>
            </w:r>
          </w:p>
        </w:tc>
      </w:tr>
      <w:tr w:rsidR="00430818" w:rsidRPr="00430818" w:rsidTr="00430818">
        <w:trPr>
          <w:trHeight w:val="240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249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114.8%</w:t>
            </w:r>
          </w:p>
        </w:tc>
        <w:tc>
          <w:tcPr>
            <w:tcW w:w="249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91.1%</w:t>
            </w:r>
          </w:p>
        </w:tc>
      </w:tr>
      <w:tr w:rsidR="00430818" w:rsidRPr="00430818" w:rsidTr="00430818">
        <w:trPr>
          <w:trHeight w:val="240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24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24" w:author="He Yuwen" w:date="2013-10-24T06:17:00Z">
              <w:r w:rsidRPr="00430818" w:rsidDel="00B44D52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110.1%</w:delText>
              </w:r>
            </w:del>
            <w:ins w:id="25" w:author="He Yuwen" w:date="2013-10-24T06:17:00Z">
              <w:r w:rsidR="00B44D52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t>105.6%</w:t>
              </w:r>
            </w:ins>
          </w:p>
        </w:tc>
        <w:tc>
          <w:tcPr>
            <w:tcW w:w="24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26" w:author="He Yuwen" w:date="2013-10-24T06:17:00Z">
              <w:r w:rsidRPr="00430818" w:rsidDel="00B44D52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104.5%</w:delText>
              </w:r>
            </w:del>
            <w:ins w:id="27" w:author="He Yuwen" w:date="2013-10-24T06:17:00Z">
              <w:r w:rsidR="00B44D52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t>105.6%</w:t>
              </w:r>
            </w:ins>
          </w:p>
        </w:tc>
      </w:tr>
    </w:tbl>
    <w:p w:rsidR="00032A2C" w:rsidRDefault="00032A2C" w:rsidP="00032A2C">
      <w:pPr>
        <w:spacing w:before="0"/>
      </w:pPr>
    </w:p>
    <w:p w:rsidR="00032A2C" w:rsidRDefault="00032A2C" w:rsidP="00560DCB">
      <w:pPr>
        <w:pStyle w:val="Caption"/>
        <w:jc w:val="center"/>
      </w:pPr>
    </w:p>
    <w:p w:rsidR="00CD623F" w:rsidRDefault="004E0C98" w:rsidP="00560DCB">
      <w:pPr>
        <w:pStyle w:val="Caption"/>
        <w:jc w:val="center"/>
      </w:pPr>
      <w:bookmarkStart w:id="28" w:name="_Ref369001934"/>
      <w:r>
        <w:t xml:space="preserve">Table </w:t>
      </w:r>
      <w:r w:rsidR="00A56CA4">
        <w:fldChar w:fldCharType="begin"/>
      </w:r>
      <w:r w:rsidR="00EA2D55">
        <w:instrText xml:space="preserve"> SEQ Table \* ARABIC </w:instrText>
      </w:r>
      <w:r w:rsidR="00A56CA4">
        <w:fldChar w:fldCharType="separate"/>
      </w:r>
      <w:r w:rsidR="002F3315">
        <w:rPr>
          <w:noProof/>
        </w:rPr>
        <w:t>3</w:t>
      </w:r>
      <w:r w:rsidR="00A56CA4">
        <w:fldChar w:fldCharType="end"/>
      </w:r>
      <w:bookmarkEnd w:id="19"/>
      <w:bookmarkEnd w:id="28"/>
      <w:r w:rsidR="00560DCB">
        <w:t xml:space="preserve">. </w:t>
      </w:r>
      <w:r w:rsidR="00000874">
        <w:t>Average BD rate reduction for 8 bit 3D LUT</w:t>
      </w:r>
      <w:r w:rsidR="008E65DC">
        <w:t xml:space="preserve"> compared with </w:t>
      </w:r>
      <w:r w:rsidR="00AC774F">
        <w:t>SCE4 anchors</w:t>
      </w:r>
    </w:p>
    <w:tbl>
      <w:tblPr>
        <w:tblW w:w="8227" w:type="dxa"/>
        <w:jc w:val="center"/>
        <w:tblInd w:w="108" w:type="dxa"/>
        <w:tblLook w:val="04A0"/>
      </w:tblPr>
      <w:tblGrid>
        <w:gridCol w:w="3241"/>
        <w:gridCol w:w="831"/>
        <w:gridCol w:w="831"/>
        <w:gridCol w:w="831"/>
        <w:gridCol w:w="831"/>
        <w:gridCol w:w="831"/>
        <w:gridCol w:w="831"/>
      </w:tblGrid>
      <w:tr w:rsidR="00430818" w:rsidRPr="00430818" w:rsidTr="00430818">
        <w:trPr>
          <w:trHeight w:val="240"/>
          <w:jc w:val="center"/>
        </w:trPr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493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>AI HEVC 2x 10-bit base</w:t>
            </w:r>
          </w:p>
        </w:tc>
        <w:tc>
          <w:tcPr>
            <w:tcW w:w="249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>AI HEVC 2x 8-bit base</w:t>
            </w:r>
          </w:p>
        </w:tc>
      </w:tr>
      <w:tr w:rsidR="00430818" w:rsidRPr="00430818" w:rsidTr="00430818">
        <w:trPr>
          <w:trHeight w:val="240"/>
          <w:jc w:val="center"/>
        </w:trPr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430818" w:rsidRPr="00430818" w:rsidTr="00430818">
        <w:trPr>
          <w:trHeight w:val="240"/>
          <w:jc w:val="center"/>
        </w:trPr>
        <w:tc>
          <w:tcPr>
            <w:tcW w:w="324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430818" w:rsidRPr="00430818" w:rsidTr="00430818">
        <w:trPr>
          <w:trHeight w:val="240"/>
          <w:jc w:val="center"/>
        </w:trPr>
        <w:tc>
          <w:tcPr>
            <w:tcW w:w="32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Class A+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-15.4%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-15.5%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-22.2%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-13.2%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-13.2%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-18.9%</w:t>
            </w:r>
          </w:p>
        </w:tc>
      </w:tr>
      <w:tr w:rsidR="00430818" w:rsidRPr="00430818" w:rsidTr="00430818">
        <w:trPr>
          <w:trHeight w:val="240"/>
          <w:jc w:val="center"/>
        </w:trPr>
        <w:tc>
          <w:tcPr>
            <w:tcW w:w="324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Overall (Test </w:t>
            </w:r>
            <w:proofErr w:type="spellStart"/>
            <w:r w:rsidRPr="00430818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>vs</w:t>
            </w:r>
            <w:proofErr w:type="spellEnd"/>
            <w:r w:rsidRPr="00430818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 Ref)</w:t>
            </w: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-15.4%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-15.5%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-22.2%</w:t>
            </w: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-13.2%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-13.2%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-18.9%</w:t>
            </w:r>
          </w:p>
        </w:tc>
      </w:tr>
      <w:tr w:rsidR="00430818" w:rsidRPr="00430818" w:rsidTr="00430818">
        <w:trPr>
          <w:trHeight w:val="240"/>
          <w:jc w:val="center"/>
        </w:trPr>
        <w:tc>
          <w:tcPr>
            <w:tcW w:w="32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  <w:t xml:space="preserve">Overall (Test </w:t>
            </w:r>
            <w:proofErr w:type="spellStart"/>
            <w:r w:rsidRPr="00430818"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  <w:t>vs</w:t>
            </w:r>
            <w:proofErr w:type="spellEnd"/>
            <w:r w:rsidRPr="00430818"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  <w:t xml:space="preserve"> single layer)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7.1%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9.3%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12.6%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14.7%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7.2%</w:t>
            </w:r>
          </w:p>
        </w:tc>
      </w:tr>
      <w:tr w:rsidR="00430818" w:rsidRPr="00430818" w:rsidTr="00430818">
        <w:trPr>
          <w:trHeight w:val="240"/>
          <w:jc w:val="center"/>
        </w:trPr>
        <w:tc>
          <w:tcPr>
            <w:tcW w:w="32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  <w:t xml:space="preserve">Overall (Ref </w:t>
            </w:r>
            <w:proofErr w:type="spellStart"/>
            <w:r w:rsidRPr="00430818"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  <w:t>vs</w:t>
            </w:r>
            <w:proofErr w:type="spellEnd"/>
            <w:r w:rsidRPr="00430818"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  <w:t xml:space="preserve"> single layer)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26.8%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29.4%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28.9%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29.8%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32.1%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32.1%</w:t>
            </w:r>
          </w:p>
        </w:tc>
      </w:tr>
      <w:tr w:rsidR="00430818" w:rsidRPr="00430818" w:rsidTr="00430818">
        <w:trPr>
          <w:trHeight w:val="240"/>
          <w:jc w:val="center"/>
        </w:trPr>
        <w:tc>
          <w:tcPr>
            <w:tcW w:w="32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7F7F7F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b/>
                <w:bCs/>
                <w:color w:val="7F7F7F"/>
                <w:sz w:val="18"/>
                <w:szCs w:val="18"/>
                <w:lang w:eastAsia="zh-CN"/>
              </w:rPr>
              <w:t xml:space="preserve">EL only (Test </w:t>
            </w:r>
            <w:proofErr w:type="spellStart"/>
            <w:r w:rsidRPr="00430818">
              <w:rPr>
                <w:rFonts w:eastAsia="Times New Roman"/>
                <w:b/>
                <w:bCs/>
                <w:color w:val="7F7F7F"/>
                <w:sz w:val="18"/>
                <w:szCs w:val="18"/>
                <w:lang w:eastAsia="zh-CN"/>
              </w:rPr>
              <w:t>vs</w:t>
            </w:r>
            <w:proofErr w:type="spellEnd"/>
            <w:r w:rsidRPr="00430818">
              <w:rPr>
                <w:rFonts w:eastAsia="Times New Roman"/>
                <w:b/>
                <w:bCs/>
                <w:color w:val="7F7F7F"/>
                <w:sz w:val="18"/>
                <w:szCs w:val="18"/>
                <w:lang w:eastAsia="zh-CN"/>
              </w:rPr>
              <w:t xml:space="preserve"> Ref)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7F7F7F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7F7F7F"/>
                <w:sz w:val="18"/>
                <w:szCs w:val="18"/>
                <w:lang w:eastAsia="zh-CN"/>
              </w:rPr>
              <w:t>-28.2%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7F7F7F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7F7F7F"/>
                <w:sz w:val="18"/>
                <w:szCs w:val="18"/>
                <w:lang w:eastAsia="zh-CN"/>
              </w:rPr>
              <w:t>-27.8%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7F7F7F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7F7F7F"/>
                <w:sz w:val="18"/>
                <w:szCs w:val="18"/>
                <w:lang w:eastAsia="zh-CN"/>
              </w:rPr>
              <w:t>-33.7%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7F7F7F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7F7F7F"/>
                <w:sz w:val="18"/>
                <w:szCs w:val="18"/>
                <w:lang w:eastAsia="zh-CN"/>
              </w:rPr>
              <w:t>-24.6%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7F7F7F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7F7F7F"/>
                <w:sz w:val="18"/>
                <w:szCs w:val="18"/>
                <w:lang w:eastAsia="zh-CN"/>
              </w:rPr>
              <w:t>-24.3%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7F7F7F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7F7F7F"/>
                <w:sz w:val="18"/>
                <w:szCs w:val="18"/>
                <w:lang w:eastAsia="zh-CN"/>
              </w:rPr>
              <w:t>-29.4%</w:t>
            </w:r>
          </w:p>
        </w:tc>
      </w:tr>
      <w:tr w:rsidR="00430818" w:rsidRPr="00430818" w:rsidTr="00430818">
        <w:trPr>
          <w:trHeight w:val="240"/>
          <w:jc w:val="center"/>
        </w:trPr>
        <w:tc>
          <w:tcPr>
            <w:tcW w:w="32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1D1B11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b/>
                <w:bCs/>
                <w:color w:val="1D1B11"/>
                <w:sz w:val="18"/>
                <w:szCs w:val="18"/>
                <w:lang w:eastAsia="zh-CN"/>
              </w:rPr>
              <w:t xml:space="preserve">Overall (Test EL+BL </w:t>
            </w:r>
            <w:proofErr w:type="spellStart"/>
            <w:r w:rsidRPr="00430818">
              <w:rPr>
                <w:rFonts w:eastAsia="Times New Roman"/>
                <w:b/>
                <w:bCs/>
                <w:color w:val="1D1B11"/>
                <w:sz w:val="18"/>
                <w:szCs w:val="18"/>
                <w:lang w:eastAsia="zh-CN"/>
              </w:rPr>
              <w:t>vs</w:t>
            </w:r>
            <w:proofErr w:type="spellEnd"/>
            <w:r w:rsidRPr="00430818">
              <w:rPr>
                <w:rFonts w:eastAsia="Times New Roman"/>
                <w:b/>
                <w:bCs/>
                <w:color w:val="1D1B11"/>
                <w:sz w:val="18"/>
                <w:szCs w:val="18"/>
                <w:lang w:eastAsia="zh-CN"/>
              </w:rPr>
              <w:t xml:space="preserve"> single EL+BL)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1D1B11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1D1B11"/>
                <w:sz w:val="18"/>
                <w:szCs w:val="18"/>
                <w:lang w:eastAsia="zh-CN"/>
              </w:rPr>
              <w:t>-30.0%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1D1B11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1D1B11"/>
                <w:sz w:val="18"/>
                <w:szCs w:val="18"/>
                <w:lang w:eastAsia="zh-CN"/>
              </w:rPr>
              <w:t>-28.5%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1D1B11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1D1B11"/>
                <w:sz w:val="18"/>
                <w:szCs w:val="18"/>
                <w:lang w:eastAsia="zh-CN"/>
              </w:rPr>
              <w:t>-35.2%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1D1B11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1D1B11"/>
                <w:sz w:val="18"/>
                <w:szCs w:val="18"/>
                <w:lang w:eastAsia="zh-CN"/>
              </w:rPr>
              <w:t>-26.0%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1D1B11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1D1B11"/>
                <w:sz w:val="18"/>
                <w:szCs w:val="18"/>
                <w:lang w:eastAsia="zh-CN"/>
              </w:rPr>
              <w:t>-24.7%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1D1B11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1D1B11"/>
                <w:sz w:val="18"/>
                <w:szCs w:val="18"/>
                <w:lang w:eastAsia="zh-CN"/>
              </w:rPr>
              <w:t>-30.5%</w:t>
            </w:r>
          </w:p>
        </w:tc>
      </w:tr>
      <w:tr w:rsidR="00430818" w:rsidRPr="00430818" w:rsidTr="00430818">
        <w:trPr>
          <w:trHeight w:val="240"/>
          <w:jc w:val="center"/>
        </w:trPr>
        <w:tc>
          <w:tcPr>
            <w:tcW w:w="32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249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122.6%</w:t>
            </w:r>
          </w:p>
        </w:tc>
        <w:tc>
          <w:tcPr>
            <w:tcW w:w="249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77.7%</w:t>
            </w:r>
          </w:p>
        </w:tc>
      </w:tr>
      <w:tr w:rsidR="00430818" w:rsidRPr="00430818" w:rsidTr="00430818">
        <w:trPr>
          <w:trHeight w:val="240"/>
          <w:jc w:val="center"/>
        </w:trPr>
        <w:tc>
          <w:tcPr>
            <w:tcW w:w="32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24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29" w:author="He Yuwen" w:date="2013-10-24T06:17:00Z">
              <w:r w:rsidRPr="00430818" w:rsidDel="00B44D52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115.5%</w:delText>
              </w:r>
            </w:del>
            <w:ins w:id="30" w:author="He Yuwen" w:date="2013-10-24T06:17:00Z">
              <w:r w:rsidR="00B44D52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t>95.6%</w:t>
              </w:r>
            </w:ins>
          </w:p>
        </w:tc>
        <w:tc>
          <w:tcPr>
            <w:tcW w:w="24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31" w:author="He Yuwen" w:date="2013-10-24T06:17:00Z">
              <w:r w:rsidRPr="00430818" w:rsidDel="00B44D52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82.4%</w:delText>
              </w:r>
            </w:del>
            <w:ins w:id="32" w:author="He Yuwen" w:date="2013-10-24T06:17:00Z">
              <w:r w:rsidR="00B44D52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t>97.6%</w:t>
              </w:r>
            </w:ins>
          </w:p>
        </w:tc>
      </w:tr>
      <w:tr w:rsidR="00430818" w:rsidRPr="00430818" w:rsidTr="00430818">
        <w:trPr>
          <w:trHeight w:val="240"/>
          <w:jc w:val="center"/>
        </w:trPr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</w:tr>
      <w:tr w:rsidR="00430818" w:rsidRPr="00430818" w:rsidTr="00430818">
        <w:trPr>
          <w:trHeight w:val="240"/>
          <w:jc w:val="center"/>
        </w:trPr>
        <w:tc>
          <w:tcPr>
            <w:tcW w:w="324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2493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>RA HEVC 2x 10-bit base</w:t>
            </w:r>
          </w:p>
        </w:tc>
        <w:tc>
          <w:tcPr>
            <w:tcW w:w="249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>RA HEVC 2x 8-bit base</w:t>
            </w:r>
          </w:p>
        </w:tc>
      </w:tr>
      <w:tr w:rsidR="00430818" w:rsidRPr="00430818" w:rsidTr="00430818">
        <w:trPr>
          <w:trHeight w:val="240"/>
          <w:jc w:val="center"/>
        </w:trPr>
        <w:tc>
          <w:tcPr>
            <w:tcW w:w="32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430818" w:rsidRPr="00430818" w:rsidTr="00430818">
        <w:trPr>
          <w:trHeight w:val="240"/>
          <w:jc w:val="center"/>
        </w:trPr>
        <w:tc>
          <w:tcPr>
            <w:tcW w:w="324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430818" w:rsidRPr="00430818" w:rsidTr="00430818">
        <w:trPr>
          <w:trHeight w:val="240"/>
          <w:jc w:val="center"/>
        </w:trPr>
        <w:tc>
          <w:tcPr>
            <w:tcW w:w="32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Class A+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-10.5%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-9.1%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-17.2%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-9.1%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-7.3%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-13.2%</w:t>
            </w:r>
          </w:p>
        </w:tc>
      </w:tr>
      <w:tr w:rsidR="00430818" w:rsidRPr="00430818" w:rsidTr="00430818">
        <w:trPr>
          <w:trHeight w:val="240"/>
          <w:jc w:val="center"/>
        </w:trPr>
        <w:tc>
          <w:tcPr>
            <w:tcW w:w="324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Overall (Test </w:t>
            </w:r>
            <w:proofErr w:type="spellStart"/>
            <w:r w:rsidRPr="00430818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>vs</w:t>
            </w:r>
            <w:proofErr w:type="spellEnd"/>
            <w:r w:rsidRPr="00430818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 Ref)</w:t>
            </w: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-10.5%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-9.1%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-17.2%</w:t>
            </w: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-9.1%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-7.3%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-13.2%</w:t>
            </w:r>
          </w:p>
        </w:tc>
      </w:tr>
      <w:tr w:rsidR="00430818" w:rsidRPr="00430818" w:rsidTr="00430818">
        <w:trPr>
          <w:trHeight w:val="240"/>
          <w:jc w:val="center"/>
        </w:trPr>
        <w:tc>
          <w:tcPr>
            <w:tcW w:w="32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  <w:t xml:space="preserve">Overall (Test </w:t>
            </w:r>
            <w:proofErr w:type="spellStart"/>
            <w:r w:rsidRPr="00430818"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  <w:t>vs</w:t>
            </w:r>
            <w:proofErr w:type="spellEnd"/>
            <w:r w:rsidRPr="00430818"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  <w:t xml:space="preserve"> single layer)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18.3%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23.3%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9.6%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21.5%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26.7%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15.7%</w:t>
            </w:r>
          </w:p>
        </w:tc>
      </w:tr>
      <w:tr w:rsidR="00430818" w:rsidRPr="00430818" w:rsidTr="00430818">
        <w:trPr>
          <w:trHeight w:val="240"/>
          <w:jc w:val="center"/>
        </w:trPr>
        <w:tc>
          <w:tcPr>
            <w:tcW w:w="32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  <w:t xml:space="preserve">Overall (Ref </w:t>
            </w:r>
            <w:proofErr w:type="spellStart"/>
            <w:r w:rsidRPr="00430818"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  <w:t>vs</w:t>
            </w:r>
            <w:proofErr w:type="spellEnd"/>
            <w:r w:rsidRPr="00430818"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  <w:t xml:space="preserve"> single layer)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32.3%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35.5%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33.0%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33.8%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36.4%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sz w:val="18"/>
                <w:szCs w:val="18"/>
                <w:lang w:eastAsia="zh-CN"/>
              </w:rPr>
              <w:t>33.9%</w:t>
            </w:r>
          </w:p>
        </w:tc>
      </w:tr>
      <w:tr w:rsidR="00430818" w:rsidRPr="00430818" w:rsidTr="00430818">
        <w:trPr>
          <w:trHeight w:val="240"/>
          <w:jc w:val="center"/>
        </w:trPr>
        <w:tc>
          <w:tcPr>
            <w:tcW w:w="32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7F7F7F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b/>
                <w:bCs/>
                <w:color w:val="7F7F7F"/>
                <w:sz w:val="18"/>
                <w:szCs w:val="18"/>
                <w:lang w:eastAsia="zh-CN"/>
              </w:rPr>
              <w:t xml:space="preserve">EL only (Test </w:t>
            </w:r>
            <w:proofErr w:type="spellStart"/>
            <w:r w:rsidRPr="00430818">
              <w:rPr>
                <w:rFonts w:eastAsia="Times New Roman"/>
                <w:b/>
                <w:bCs/>
                <w:color w:val="7F7F7F"/>
                <w:sz w:val="18"/>
                <w:szCs w:val="18"/>
                <w:lang w:eastAsia="zh-CN"/>
              </w:rPr>
              <w:t>vs</w:t>
            </w:r>
            <w:proofErr w:type="spellEnd"/>
            <w:r w:rsidRPr="00430818">
              <w:rPr>
                <w:rFonts w:eastAsia="Times New Roman"/>
                <w:b/>
                <w:bCs/>
                <w:color w:val="7F7F7F"/>
                <w:sz w:val="18"/>
                <w:szCs w:val="18"/>
                <w:lang w:eastAsia="zh-CN"/>
              </w:rPr>
              <w:t xml:space="preserve"> Ref)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7F7F7F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7F7F7F"/>
                <w:sz w:val="18"/>
                <w:szCs w:val="18"/>
                <w:lang w:eastAsia="zh-CN"/>
              </w:rPr>
              <w:t>-18.9%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7F7F7F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7F7F7F"/>
                <w:sz w:val="18"/>
                <w:szCs w:val="18"/>
                <w:lang w:eastAsia="zh-CN"/>
              </w:rPr>
              <w:t>-17.0%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7F7F7F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7F7F7F"/>
                <w:sz w:val="18"/>
                <w:szCs w:val="18"/>
                <w:lang w:eastAsia="zh-CN"/>
              </w:rPr>
              <w:t>-24.6%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7F7F7F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7F7F7F"/>
                <w:sz w:val="18"/>
                <w:szCs w:val="18"/>
                <w:lang w:eastAsia="zh-CN"/>
              </w:rPr>
              <w:t>-16.8%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7F7F7F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7F7F7F"/>
                <w:sz w:val="18"/>
                <w:szCs w:val="18"/>
                <w:lang w:eastAsia="zh-CN"/>
              </w:rPr>
              <w:t>-14.4%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7F7F7F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7F7F7F"/>
                <w:sz w:val="18"/>
                <w:szCs w:val="18"/>
                <w:lang w:eastAsia="zh-CN"/>
              </w:rPr>
              <w:t>-19.9%</w:t>
            </w:r>
          </w:p>
        </w:tc>
      </w:tr>
      <w:tr w:rsidR="00430818" w:rsidRPr="00430818" w:rsidTr="00430818">
        <w:trPr>
          <w:trHeight w:val="240"/>
          <w:jc w:val="center"/>
        </w:trPr>
        <w:tc>
          <w:tcPr>
            <w:tcW w:w="32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7F7F7F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b/>
                <w:bCs/>
                <w:color w:val="7F7F7F"/>
                <w:sz w:val="18"/>
                <w:szCs w:val="18"/>
                <w:lang w:eastAsia="zh-CN"/>
              </w:rPr>
              <w:t xml:space="preserve">Overall (Test EL+BL </w:t>
            </w:r>
            <w:proofErr w:type="spellStart"/>
            <w:r w:rsidRPr="00430818">
              <w:rPr>
                <w:rFonts w:eastAsia="Times New Roman"/>
                <w:b/>
                <w:bCs/>
                <w:color w:val="7F7F7F"/>
                <w:sz w:val="18"/>
                <w:szCs w:val="18"/>
                <w:lang w:eastAsia="zh-CN"/>
              </w:rPr>
              <w:t>vs</w:t>
            </w:r>
            <w:proofErr w:type="spellEnd"/>
            <w:r w:rsidRPr="00430818">
              <w:rPr>
                <w:rFonts w:eastAsia="Times New Roman"/>
                <w:b/>
                <w:bCs/>
                <w:color w:val="7F7F7F"/>
                <w:sz w:val="18"/>
                <w:szCs w:val="18"/>
                <w:lang w:eastAsia="zh-CN"/>
              </w:rPr>
              <w:t xml:space="preserve"> single EL+BL)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7F7F7F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7F7F7F"/>
                <w:sz w:val="18"/>
                <w:szCs w:val="18"/>
                <w:lang w:eastAsia="zh-CN"/>
              </w:rPr>
              <w:t>-21.3%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7F7F7F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7F7F7F"/>
                <w:sz w:val="18"/>
                <w:szCs w:val="18"/>
                <w:lang w:eastAsia="zh-CN"/>
              </w:rPr>
              <w:t>-17.0%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7F7F7F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7F7F7F"/>
                <w:sz w:val="18"/>
                <w:szCs w:val="18"/>
                <w:lang w:eastAsia="zh-CN"/>
              </w:rPr>
              <w:t>-27.0%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7F7F7F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7F7F7F"/>
                <w:sz w:val="18"/>
                <w:szCs w:val="18"/>
                <w:lang w:eastAsia="zh-CN"/>
              </w:rPr>
              <w:t>-19.1%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7F7F7F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7F7F7F"/>
                <w:sz w:val="18"/>
                <w:szCs w:val="18"/>
                <w:lang w:eastAsia="zh-CN"/>
              </w:rPr>
              <w:t>-15.0%</w:t>
            </w: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7F7F7F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7F7F7F"/>
                <w:sz w:val="18"/>
                <w:szCs w:val="18"/>
                <w:lang w:eastAsia="zh-CN"/>
              </w:rPr>
              <w:t>-22.9%</w:t>
            </w:r>
          </w:p>
        </w:tc>
      </w:tr>
      <w:tr w:rsidR="00430818" w:rsidRPr="00430818" w:rsidTr="00430818">
        <w:trPr>
          <w:trHeight w:val="240"/>
          <w:jc w:val="center"/>
        </w:trPr>
        <w:tc>
          <w:tcPr>
            <w:tcW w:w="32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249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114.8%</w:t>
            </w:r>
          </w:p>
        </w:tc>
        <w:tc>
          <w:tcPr>
            <w:tcW w:w="249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85.5%</w:t>
            </w:r>
          </w:p>
        </w:tc>
      </w:tr>
      <w:tr w:rsidR="00430818" w:rsidRPr="00430818" w:rsidTr="00430818">
        <w:trPr>
          <w:trHeight w:val="240"/>
          <w:jc w:val="center"/>
        </w:trPr>
        <w:tc>
          <w:tcPr>
            <w:tcW w:w="32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430818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24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33" w:author="He Yuwen" w:date="2013-10-24T06:17:00Z">
              <w:r w:rsidRPr="00430818" w:rsidDel="00B44D52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110.1%</w:delText>
              </w:r>
            </w:del>
            <w:ins w:id="34" w:author="He Yuwen" w:date="2013-10-24T06:17:00Z">
              <w:r w:rsidR="00B44D52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t>105.6%</w:t>
              </w:r>
            </w:ins>
          </w:p>
        </w:tc>
        <w:tc>
          <w:tcPr>
            <w:tcW w:w="24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0818" w:rsidRPr="00430818" w:rsidRDefault="00430818" w:rsidP="0043081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35" w:author="He Yuwen" w:date="2013-10-24T06:17:00Z">
              <w:r w:rsidRPr="00430818" w:rsidDel="00B44D52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96.2%</w:delText>
              </w:r>
            </w:del>
            <w:ins w:id="36" w:author="He Yuwen" w:date="2013-10-24T06:17:00Z">
              <w:r w:rsidR="00B44D52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t>106.5%</w:t>
              </w:r>
            </w:ins>
          </w:p>
        </w:tc>
      </w:tr>
    </w:tbl>
    <w:p w:rsidR="0085652C" w:rsidRPr="0085652C" w:rsidRDefault="0085652C" w:rsidP="0085652C">
      <w:pPr>
        <w:rPr>
          <w:sz w:val="18"/>
          <w:szCs w:val="18"/>
        </w:rPr>
      </w:pPr>
    </w:p>
    <w:p w:rsidR="008E65DC" w:rsidRDefault="008E65DC" w:rsidP="008E65DC">
      <w:pPr>
        <w:pStyle w:val="Caption"/>
        <w:jc w:val="center"/>
      </w:pPr>
      <w:bookmarkStart w:id="37" w:name="_Ref368911035"/>
      <w:proofErr w:type="gramStart"/>
      <w:r>
        <w:t xml:space="preserve">Table </w:t>
      </w:r>
      <w:r w:rsidR="00A56CA4">
        <w:fldChar w:fldCharType="begin"/>
      </w:r>
      <w:r>
        <w:instrText xml:space="preserve"> SEQ Table \* ARABIC </w:instrText>
      </w:r>
      <w:r w:rsidR="00A56CA4">
        <w:fldChar w:fldCharType="separate"/>
      </w:r>
      <w:r w:rsidR="002F3315">
        <w:rPr>
          <w:noProof/>
        </w:rPr>
        <w:t>4</w:t>
      </w:r>
      <w:r w:rsidR="00A56CA4">
        <w:fldChar w:fldCharType="end"/>
      </w:r>
      <w:bookmarkEnd w:id="37"/>
      <w:r>
        <w:t>.</w:t>
      </w:r>
      <w:proofErr w:type="gramEnd"/>
      <w:r>
        <w:t xml:space="preserve"> Average BD rate reduction for 10-bit 3D LUT</w:t>
      </w:r>
      <w:r w:rsidRPr="008E65DC">
        <w:t xml:space="preserve"> </w:t>
      </w:r>
      <w:r>
        <w:t>compared with 8-bit 3D LUT</w:t>
      </w:r>
    </w:p>
    <w:tbl>
      <w:tblPr>
        <w:tblW w:w="5820" w:type="dxa"/>
        <w:jc w:val="center"/>
        <w:tblInd w:w="108" w:type="dxa"/>
        <w:tblLook w:val="04A0"/>
      </w:tblPr>
      <w:tblGrid>
        <w:gridCol w:w="3327"/>
        <w:gridCol w:w="831"/>
        <w:gridCol w:w="831"/>
        <w:gridCol w:w="831"/>
      </w:tblGrid>
      <w:tr w:rsidR="00884DEF" w:rsidRPr="00884DEF" w:rsidTr="00884DEF">
        <w:trPr>
          <w:trHeight w:val="240"/>
          <w:jc w:val="center"/>
        </w:trPr>
        <w:tc>
          <w:tcPr>
            <w:tcW w:w="33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493" w:type="dxa"/>
            <w:gridSpan w:val="3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>AI HEVC 2x 8-bit base</w:t>
            </w:r>
          </w:p>
        </w:tc>
      </w:tr>
      <w:tr w:rsidR="00884DEF" w:rsidRPr="00884DEF" w:rsidTr="00884DEF">
        <w:trPr>
          <w:trHeight w:val="240"/>
          <w:jc w:val="center"/>
        </w:trPr>
        <w:tc>
          <w:tcPr>
            <w:tcW w:w="33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884DEF" w:rsidRPr="00884DEF" w:rsidTr="00884DEF">
        <w:trPr>
          <w:trHeight w:val="240"/>
          <w:jc w:val="center"/>
        </w:trPr>
        <w:tc>
          <w:tcPr>
            <w:tcW w:w="332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884DEF" w:rsidRPr="00884DEF" w:rsidTr="00884DEF">
        <w:trPr>
          <w:trHeight w:val="240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Class A+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-2.4%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-2.9%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sz w:val="18"/>
                <w:szCs w:val="18"/>
                <w:lang w:eastAsia="zh-CN"/>
              </w:rPr>
              <w:t>-5.3%</w:t>
            </w:r>
          </w:p>
        </w:tc>
      </w:tr>
      <w:tr w:rsidR="00884DEF" w:rsidRPr="00884DEF" w:rsidTr="00884DEF">
        <w:trPr>
          <w:trHeight w:val="240"/>
          <w:jc w:val="center"/>
        </w:trPr>
        <w:tc>
          <w:tcPr>
            <w:tcW w:w="332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Overall (Test </w:t>
            </w:r>
            <w:proofErr w:type="spellStart"/>
            <w:r w:rsidRPr="00884DE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>vs</w:t>
            </w:r>
            <w:proofErr w:type="spellEnd"/>
            <w:r w:rsidRPr="00884DE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 Ref)</w:t>
            </w: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-2.4%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-2.9%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sz w:val="18"/>
                <w:szCs w:val="18"/>
                <w:lang w:eastAsia="zh-CN"/>
              </w:rPr>
              <w:t>-5.3%</w:t>
            </w:r>
          </w:p>
        </w:tc>
      </w:tr>
      <w:tr w:rsidR="00884DEF" w:rsidRPr="00884DEF" w:rsidTr="00884DEF">
        <w:trPr>
          <w:trHeight w:val="240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  <w:t xml:space="preserve">Overall (Test </w:t>
            </w:r>
            <w:proofErr w:type="spellStart"/>
            <w:r w:rsidRPr="00884DEF"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  <w:t>vs</w:t>
            </w:r>
            <w:proofErr w:type="spellEnd"/>
            <w:r w:rsidRPr="00884DEF"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  <w:t xml:space="preserve"> single layer)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sz w:val="18"/>
                <w:szCs w:val="18"/>
                <w:lang w:eastAsia="zh-CN"/>
              </w:rPr>
              <w:t>9.8%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sz w:val="18"/>
                <w:szCs w:val="18"/>
                <w:lang w:eastAsia="zh-CN"/>
              </w:rPr>
              <w:t>11.3%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sz w:val="18"/>
                <w:szCs w:val="18"/>
                <w:lang w:eastAsia="zh-CN"/>
              </w:rPr>
              <w:t>1.9%</w:t>
            </w:r>
          </w:p>
        </w:tc>
      </w:tr>
      <w:tr w:rsidR="00884DEF" w:rsidRPr="00884DEF" w:rsidTr="00884DEF">
        <w:trPr>
          <w:trHeight w:val="240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  <w:t xml:space="preserve">Overall (Ref </w:t>
            </w:r>
            <w:proofErr w:type="spellStart"/>
            <w:r w:rsidRPr="00884DEF"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  <w:t>vs</w:t>
            </w:r>
            <w:proofErr w:type="spellEnd"/>
            <w:r w:rsidRPr="00884DEF"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  <w:t xml:space="preserve"> single layer)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sz w:val="18"/>
                <w:szCs w:val="18"/>
                <w:lang w:eastAsia="zh-CN"/>
              </w:rPr>
              <w:t>12.6%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sz w:val="18"/>
                <w:szCs w:val="18"/>
                <w:lang w:eastAsia="zh-CN"/>
              </w:rPr>
              <w:t>14.7%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sz w:val="18"/>
                <w:szCs w:val="18"/>
                <w:lang w:eastAsia="zh-CN"/>
              </w:rPr>
              <w:t>7.2%</w:t>
            </w:r>
          </w:p>
        </w:tc>
      </w:tr>
      <w:tr w:rsidR="00884DEF" w:rsidRPr="00884DEF" w:rsidTr="00884DEF">
        <w:trPr>
          <w:trHeight w:val="240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7F7F7F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b/>
                <w:bCs/>
                <w:color w:val="7F7F7F"/>
                <w:sz w:val="18"/>
                <w:szCs w:val="18"/>
                <w:lang w:eastAsia="zh-CN"/>
              </w:rPr>
              <w:t xml:space="preserve">EL only (Test </w:t>
            </w:r>
            <w:proofErr w:type="spellStart"/>
            <w:r w:rsidRPr="00884DEF">
              <w:rPr>
                <w:rFonts w:eastAsia="Times New Roman"/>
                <w:b/>
                <w:bCs/>
                <w:color w:val="7F7F7F"/>
                <w:sz w:val="18"/>
                <w:szCs w:val="18"/>
                <w:lang w:eastAsia="zh-CN"/>
              </w:rPr>
              <w:t>vs</w:t>
            </w:r>
            <w:proofErr w:type="spellEnd"/>
            <w:r w:rsidRPr="00884DEF">
              <w:rPr>
                <w:rFonts w:eastAsia="Times New Roman"/>
                <w:b/>
                <w:bCs/>
                <w:color w:val="7F7F7F"/>
                <w:sz w:val="18"/>
                <w:szCs w:val="18"/>
                <w:lang w:eastAsia="zh-CN"/>
              </w:rPr>
              <w:t xml:space="preserve"> Ref)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7F7F7F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color w:val="7F7F7F"/>
                <w:sz w:val="18"/>
                <w:szCs w:val="18"/>
                <w:lang w:eastAsia="zh-CN"/>
              </w:rPr>
              <w:t>-5.0%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7F7F7F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color w:val="7F7F7F"/>
                <w:sz w:val="18"/>
                <w:szCs w:val="18"/>
                <w:lang w:eastAsia="zh-CN"/>
              </w:rPr>
              <w:t>-5.4%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7F7F7F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color w:val="7F7F7F"/>
                <w:sz w:val="18"/>
                <w:szCs w:val="18"/>
                <w:lang w:eastAsia="zh-CN"/>
              </w:rPr>
              <w:t>-8.0%</w:t>
            </w:r>
          </w:p>
        </w:tc>
      </w:tr>
      <w:tr w:rsidR="00884DEF" w:rsidRPr="00884DEF" w:rsidTr="00884DEF">
        <w:trPr>
          <w:trHeight w:val="240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1D1B11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b/>
                <w:bCs/>
                <w:color w:val="1D1B11"/>
                <w:sz w:val="18"/>
                <w:szCs w:val="18"/>
                <w:lang w:eastAsia="zh-CN"/>
              </w:rPr>
              <w:t xml:space="preserve">Overall (Test EL+BL </w:t>
            </w:r>
            <w:proofErr w:type="spellStart"/>
            <w:r w:rsidRPr="00884DEF">
              <w:rPr>
                <w:rFonts w:eastAsia="Times New Roman"/>
                <w:b/>
                <w:bCs/>
                <w:color w:val="1D1B11"/>
                <w:sz w:val="18"/>
                <w:szCs w:val="18"/>
                <w:lang w:eastAsia="zh-CN"/>
              </w:rPr>
              <w:t>vs</w:t>
            </w:r>
            <w:proofErr w:type="spellEnd"/>
            <w:r w:rsidRPr="00884DEF">
              <w:rPr>
                <w:rFonts w:eastAsia="Times New Roman"/>
                <w:b/>
                <w:bCs/>
                <w:color w:val="1D1B11"/>
                <w:sz w:val="18"/>
                <w:szCs w:val="18"/>
                <w:lang w:eastAsia="zh-CN"/>
              </w:rPr>
              <w:t xml:space="preserve"> single EL+BL)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1D1B11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color w:val="1D1B11"/>
                <w:sz w:val="18"/>
                <w:szCs w:val="18"/>
                <w:lang w:eastAsia="zh-CN"/>
              </w:rPr>
              <w:t>-28.2%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1D1B11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color w:val="1D1B11"/>
                <w:sz w:val="18"/>
                <w:szCs w:val="18"/>
                <w:lang w:eastAsia="zh-CN"/>
              </w:rPr>
              <w:t>-27.3%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1D1B11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color w:val="1D1B11"/>
                <w:sz w:val="18"/>
                <w:szCs w:val="18"/>
                <w:lang w:eastAsia="zh-CN"/>
              </w:rPr>
              <w:t>-34.4%</w:t>
            </w:r>
          </w:p>
        </w:tc>
      </w:tr>
      <w:tr w:rsidR="00884DEF" w:rsidRPr="00884DEF" w:rsidTr="00884DEF">
        <w:trPr>
          <w:trHeight w:val="240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249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106.1%</w:t>
            </w:r>
          </w:p>
        </w:tc>
      </w:tr>
      <w:tr w:rsidR="00884DEF" w:rsidRPr="00884DEF" w:rsidTr="00884DEF">
        <w:trPr>
          <w:trHeight w:val="240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24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38" w:author="He Yuwen" w:date="2013-10-24T06:18:00Z">
              <w:r w:rsidRPr="00884DEF" w:rsidDel="00B44D52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102.2%</w:delText>
              </w:r>
            </w:del>
            <w:ins w:id="39" w:author="He Yuwen" w:date="2013-10-24T06:18:00Z">
              <w:r w:rsidR="00B44D52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t>96.9%</w:t>
              </w:r>
            </w:ins>
          </w:p>
        </w:tc>
      </w:tr>
      <w:tr w:rsidR="00884DEF" w:rsidRPr="00884DEF" w:rsidTr="00884DEF">
        <w:trPr>
          <w:trHeight w:val="240"/>
          <w:jc w:val="center"/>
        </w:trPr>
        <w:tc>
          <w:tcPr>
            <w:tcW w:w="3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</w:tr>
      <w:tr w:rsidR="00884DEF" w:rsidRPr="00884DEF" w:rsidTr="00884DEF">
        <w:trPr>
          <w:trHeight w:val="240"/>
          <w:jc w:val="center"/>
        </w:trPr>
        <w:tc>
          <w:tcPr>
            <w:tcW w:w="332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249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>RA HEVC 2x 8-bit base</w:t>
            </w:r>
          </w:p>
        </w:tc>
      </w:tr>
      <w:tr w:rsidR="00884DEF" w:rsidRPr="00884DEF" w:rsidTr="00884DEF">
        <w:trPr>
          <w:trHeight w:val="240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884DEF" w:rsidRPr="00884DEF" w:rsidTr="00884DEF">
        <w:trPr>
          <w:trHeight w:val="240"/>
          <w:jc w:val="center"/>
        </w:trPr>
        <w:tc>
          <w:tcPr>
            <w:tcW w:w="332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884DEF" w:rsidRPr="00884DEF" w:rsidTr="00884DEF">
        <w:trPr>
          <w:trHeight w:val="240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Class A+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-1.5%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sz w:val="18"/>
                <w:szCs w:val="18"/>
                <w:lang w:eastAsia="zh-CN"/>
              </w:rPr>
              <w:t>-4.1%</w:t>
            </w:r>
          </w:p>
        </w:tc>
      </w:tr>
      <w:tr w:rsidR="00884DEF" w:rsidRPr="00884DEF" w:rsidTr="00884DEF">
        <w:trPr>
          <w:trHeight w:val="240"/>
          <w:jc w:val="center"/>
        </w:trPr>
        <w:tc>
          <w:tcPr>
            <w:tcW w:w="332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Overall (Test </w:t>
            </w:r>
            <w:proofErr w:type="spellStart"/>
            <w:r w:rsidRPr="00884DE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>vs</w:t>
            </w:r>
            <w:proofErr w:type="spellEnd"/>
            <w:r w:rsidRPr="00884DE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 Ref)</w:t>
            </w: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-1.5%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sz w:val="18"/>
                <w:szCs w:val="18"/>
                <w:lang w:eastAsia="zh-CN"/>
              </w:rPr>
              <w:t>-4.1%</w:t>
            </w:r>
          </w:p>
        </w:tc>
      </w:tr>
      <w:tr w:rsidR="00884DEF" w:rsidRPr="00884DEF" w:rsidTr="00884DEF">
        <w:trPr>
          <w:trHeight w:val="240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  <w:t xml:space="preserve">Overall (Test </w:t>
            </w:r>
            <w:proofErr w:type="spellStart"/>
            <w:r w:rsidRPr="00884DEF"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  <w:t>vs</w:t>
            </w:r>
            <w:proofErr w:type="spellEnd"/>
            <w:r w:rsidRPr="00884DEF"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  <w:t xml:space="preserve"> single layer)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sz w:val="18"/>
                <w:szCs w:val="18"/>
                <w:lang w:eastAsia="zh-CN"/>
              </w:rPr>
              <w:t>20.3%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sz w:val="18"/>
                <w:szCs w:val="18"/>
                <w:lang w:eastAsia="zh-CN"/>
              </w:rPr>
              <w:t>24.7%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sz w:val="18"/>
                <w:szCs w:val="18"/>
                <w:lang w:eastAsia="zh-CN"/>
              </w:rPr>
              <w:t>11.2%</w:t>
            </w:r>
          </w:p>
        </w:tc>
      </w:tr>
      <w:tr w:rsidR="00884DEF" w:rsidRPr="00884DEF" w:rsidTr="00884DEF">
        <w:trPr>
          <w:trHeight w:val="240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  <w:t xml:space="preserve">Overall (Ref </w:t>
            </w:r>
            <w:proofErr w:type="spellStart"/>
            <w:r w:rsidRPr="00884DEF"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  <w:t>vs</w:t>
            </w:r>
            <w:proofErr w:type="spellEnd"/>
            <w:r w:rsidRPr="00884DEF"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  <w:t xml:space="preserve"> single layer)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sz w:val="18"/>
                <w:szCs w:val="18"/>
                <w:lang w:eastAsia="zh-CN"/>
              </w:rPr>
              <w:t>21.5%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sz w:val="18"/>
                <w:szCs w:val="18"/>
                <w:lang w:eastAsia="zh-CN"/>
              </w:rPr>
              <w:t>26.7%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sz w:val="18"/>
                <w:szCs w:val="18"/>
                <w:lang w:eastAsia="zh-CN"/>
              </w:rPr>
              <w:t>15.7%</w:t>
            </w:r>
          </w:p>
        </w:tc>
      </w:tr>
      <w:tr w:rsidR="00884DEF" w:rsidRPr="00884DEF" w:rsidTr="00884DEF">
        <w:trPr>
          <w:trHeight w:val="240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7F7F7F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b/>
                <w:bCs/>
                <w:color w:val="7F7F7F"/>
                <w:sz w:val="18"/>
                <w:szCs w:val="18"/>
                <w:lang w:eastAsia="zh-CN"/>
              </w:rPr>
              <w:lastRenderedPageBreak/>
              <w:t xml:space="preserve">EL only (Test </w:t>
            </w:r>
            <w:proofErr w:type="spellStart"/>
            <w:r w:rsidRPr="00884DEF">
              <w:rPr>
                <w:rFonts w:eastAsia="Times New Roman"/>
                <w:b/>
                <w:bCs/>
                <w:color w:val="7F7F7F"/>
                <w:sz w:val="18"/>
                <w:szCs w:val="18"/>
                <w:lang w:eastAsia="zh-CN"/>
              </w:rPr>
              <w:t>vs</w:t>
            </w:r>
            <w:proofErr w:type="spellEnd"/>
            <w:r w:rsidRPr="00884DEF">
              <w:rPr>
                <w:rFonts w:eastAsia="Times New Roman"/>
                <w:b/>
                <w:bCs/>
                <w:color w:val="7F7F7F"/>
                <w:sz w:val="18"/>
                <w:szCs w:val="18"/>
                <w:lang w:eastAsia="zh-CN"/>
              </w:rPr>
              <w:t xml:space="preserve"> Ref)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7F7F7F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color w:val="7F7F7F"/>
                <w:sz w:val="18"/>
                <w:szCs w:val="18"/>
                <w:lang w:eastAsia="zh-CN"/>
              </w:rPr>
              <w:t>-2.0%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7F7F7F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color w:val="7F7F7F"/>
                <w:sz w:val="18"/>
                <w:szCs w:val="18"/>
                <w:lang w:eastAsia="zh-CN"/>
              </w:rPr>
              <w:t>-2.5%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7F7F7F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color w:val="7F7F7F"/>
                <w:sz w:val="18"/>
                <w:szCs w:val="18"/>
                <w:lang w:eastAsia="zh-CN"/>
              </w:rPr>
              <w:t>-5.4%</w:t>
            </w:r>
          </w:p>
        </w:tc>
      </w:tr>
      <w:tr w:rsidR="00884DEF" w:rsidRPr="00884DEF" w:rsidTr="00884DEF">
        <w:trPr>
          <w:trHeight w:val="240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7F7F7F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b/>
                <w:bCs/>
                <w:color w:val="7F7F7F"/>
                <w:sz w:val="18"/>
                <w:szCs w:val="18"/>
                <w:lang w:eastAsia="zh-CN"/>
              </w:rPr>
              <w:t xml:space="preserve">Overall (Test EL+BL </w:t>
            </w:r>
            <w:proofErr w:type="spellStart"/>
            <w:r w:rsidRPr="00884DEF">
              <w:rPr>
                <w:rFonts w:eastAsia="Times New Roman"/>
                <w:b/>
                <w:bCs/>
                <w:color w:val="7F7F7F"/>
                <w:sz w:val="18"/>
                <w:szCs w:val="18"/>
                <w:lang w:eastAsia="zh-CN"/>
              </w:rPr>
              <w:t>vs</w:t>
            </w:r>
            <w:proofErr w:type="spellEnd"/>
            <w:r w:rsidRPr="00884DEF">
              <w:rPr>
                <w:rFonts w:eastAsia="Times New Roman"/>
                <w:b/>
                <w:bCs/>
                <w:color w:val="7F7F7F"/>
                <w:sz w:val="18"/>
                <w:szCs w:val="18"/>
                <w:lang w:eastAsia="zh-CN"/>
              </w:rPr>
              <w:t xml:space="preserve"> single EL+BL)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7F7F7F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color w:val="7F7F7F"/>
                <w:sz w:val="18"/>
                <w:szCs w:val="18"/>
                <w:lang w:eastAsia="zh-CN"/>
              </w:rPr>
              <w:t>-20.1%</w:t>
            </w:r>
          </w:p>
        </w:tc>
        <w:tc>
          <w:tcPr>
            <w:tcW w:w="8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7F7F7F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color w:val="7F7F7F"/>
                <w:sz w:val="18"/>
                <w:szCs w:val="18"/>
                <w:lang w:eastAsia="zh-CN"/>
              </w:rPr>
              <w:t>-16.4%</w:t>
            </w: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7F7F7F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color w:val="7F7F7F"/>
                <w:sz w:val="18"/>
                <w:szCs w:val="18"/>
                <w:lang w:eastAsia="zh-CN"/>
              </w:rPr>
              <w:t>-26.2%</w:t>
            </w:r>
          </w:p>
        </w:tc>
      </w:tr>
      <w:tr w:rsidR="00884DEF" w:rsidRPr="00884DEF" w:rsidTr="00884DEF">
        <w:trPr>
          <w:trHeight w:val="240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249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106.6%</w:t>
            </w:r>
          </w:p>
        </w:tc>
      </w:tr>
      <w:tr w:rsidR="00884DEF" w:rsidRPr="00884DEF" w:rsidTr="00884DEF">
        <w:trPr>
          <w:trHeight w:val="240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884DEF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24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4DEF" w:rsidRPr="00884DEF" w:rsidRDefault="00884DEF" w:rsidP="00884DE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del w:id="40" w:author="He Yuwen" w:date="2013-10-24T06:18:00Z">
              <w:r w:rsidRPr="00884DEF" w:rsidDel="00B44D52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delText>108.6%</w:delText>
              </w:r>
            </w:del>
            <w:ins w:id="41" w:author="He Yuwen" w:date="2013-10-24T06:18:00Z">
              <w:r w:rsidR="00B44D52">
                <w:rPr>
                  <w:rFonts w:eastAsia="Times New Roman"/>
                  <w:color w:val="000000"/>
                  <w:sz w:val="18"/>
                  <w:szCs w:val="18"/>
                  <w:lang w:eastAsia="zh-CN"/>
                </w:rPr>
                <w:t>99.1%</w:t>
              </w:r>
            </w:ins>
          </w:p>
        </w:tc>
      </w:tr>
    </w:tbl>
    <w:p w:rsidR="008E65DC" w:rsidRPr="008E65DC" w:rsidRDefault="008E65DC" w:rsidP="008E65DC"/>
    <w:p w:rsidR="00026E1D" w:rsidRPr="006D1415" w:rsidRDefault="00873BB5" w:rsidP="00026E1D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Conclusions</w:t>
      </w:r>
      <w:r w:rsidR="00026E1D" w:rsidRPr="006D1415">
        <w:t xml:space="preserve"> </w:t>
      </w:r>
    </w:p>
    <w:p w:rsidR="00026E1D" w:rsidRDefault="00D75A72" w:rsidP="007506E6">
      <w:pPr>
        <w:jc w:val="both"/>
      </w:pPr>
      <w:r>
        <w:t>In</w:t>
      </w:r>
      <w:r w:rsidR="00921BD0">
        <w:t xml:space="preserve"> this proposal</w:t>
      </w:r>
      <w:r>
        <w:t xml:space="preserve">, </w:t>
      </w:r>
      <w:r w:rsidR="00D17D3E">
        <w:t>the bit-depth</w:t>
      </w:r>
      <w:r w:rsidR="00921BD0">
        <w:t xml:space="preserve"> </w:t>
      </w:r>
      <w:r w:rsidR="008C23AA">
        <w:t>conversion</w:t>
      </w:r>
      <w:r w:rsidR="00D17D3E">
        <w:t xml:space="preserve"> and color gamut </w:t>
      </w:r>
      <w:r w:rsidR="008C23AA">
        <w:t>conversion</w:t>
      </w:r>
      <w:r w:rsidR="00D17D3E">
        <w:t xml:space="preserve"> </w:t>
      </w:r>
      <w:r w:rsidR="008C23AA">
        <w:t xml:space="preserve">are </w:t>
      </w:r>
      <w:r w:rsidR="00D17D3E">
        <w:t xml:space="preserve">combined </w:t>
      </w:r>
      <w:r w:rsidR="002E78E3">
        <w:t xml:space="preserve">into one combined </w:t>
      </w:r>
      <w:r w:rsidR="008C23AA">
        <w:t xml:space="preserve">3D LUT </w:t>
      </w:r>
      <w:r w:rsidR="00921BD0">
        <w:t xml:space="preserve">for </w:t>
      </w:r>
      <w:r w:rsidR="00FF69BE">
        <w:t>SHVC</w:t>
      </w:r>
      <w:r w:rsidR="00D17D3E">
        <w:t xml:space="preserve"> </w:t>
      </w:r>
      <w:r w:rsidR="008C23AA">
        <w:t xml:space="preserve">color gamut scalability </w:t>
      </w:r>
      <w:r w:rsidR="00D17D3E">
        <w:t>coding</w:t>
      </w:r>
      <w:r w:rsidR="00921BD0">
        <w:t>. The</w:t>
      </w:r>
      <w:r>
        <w:t xml:space="preserve"> </w:t>
      </w:r>
      <w:r w:rsidR="00D17D3E">
        <w:t xml:space="preserve">bit-depth </w:t>
      </w:r>
      <w:r w:rsidR="008C23AA">
        <w:t>difference between base layer and enhancement layer</w:t>
      </w:r>
      <w:r w:rsidR="00D17D3E">
        <w:t xml:space="preserve"> is </w:t>
      </w:r>
      <w:r w:rsidR="008C23AA">
        <w:t>taken into account</w:t>
      </w:r>
      <w:r w:rsidR="00D17D3E">
        <w:t xml:space="preserve"> </w:t>
      </w:r>
      <w:r w:rsidR="008C23AA">
        <w:t>during</w:t>
      </w:r>
      <w:r w:rsidR="00D17D3E">
        <w:t xml:space="preserve"> 3D LUT </w:t>
      </w:r>
      <w:r w:rsidR="008C23AA">
        <w:t>derivation</w:t>
      </w:r>
      <w:r w:rsidR="00D17D3E">
        <w:t xml:space="preserve"> process</w:t>
      </w:r>
      <w:r w:rsidR="008C23AA">
        <w:t>.</w:t>
      </w:r>
      <w:r w:rsidR="00D17D3E">
        <w:t xml:space="preserve"> </w:t>
      </w:r>
      <w:r w:rsidR="008C23AA">
        <w:t xml:space="preserve">Compared with </w:t>
      </w:r>
      <w:r w:rsidR="002E78E3">
        <w:t xml:space="preserve">keeping </w:t>
      </w:r>
      <w:r w:rsidR="008C23AA">
        <w:t xml:space="preserve">bit-depth conversion and color gamut conversion </w:t>
      </w:r>
      <w:r w:rsidR="00F643B4">
        <w:t>separate</w:t>
      </w:r>
      <w:r w:rsidR="008C23AA">
        <w:t xml:space="preserve">, the combined method can </w:t>
      </w:r>
      <w:r w:rsidR="00D17D3E">
        <w:t>achieve higher coding efficiency</w:t>
      </w:r>
      <w:r w:rsidR="00D71DD8">
        <w:t xml:space="preserve"> </w:t>
      </w:r>
      <w:r w:rsidR="002E78E3">
        <w:t xml:space="preserve">, with average </w:t>
      </w:r>
      <w:r w:rsidR="00D71DD8">
        <w:t xml:space="preserve">BD rate </w:t>
      </w:r>
      <w:r w:rsidR="00B83368">
        <w:t>gain</w:t>
      </w:r>
      <w:r w:rsidR="002E78E3">
        <w:t>s</w:t>
      </w:r>
      <w:r w:rsidR="004E0C98">
        <w:t xml:space="preserve"> </w:t>
      </w:r>
      <w:r w:rsidR="002E78E3">
        <w:t>of</w:t>
      </w:r>
      <w:r w:rsidR="00D71DD8">
        <w:t xml:space="preserve"> </w:t>
      </w:r>
      <w:r w:rsidR="00B83368">
        <w:t>{-</w:t>
      </w:r>
      <w:r w:rsidR="00F643B4" w:rsidRPr="00F643B4">
        <w:t>2</w:t>
      </w:r>
      <w:r w:rsidR="00D71DD8" w:rsidRPr="00F643B4">
        <w:t>.</w:t>
      </w:r>
      <w:r w:rsidR="00423952">
        <w:t>4</w:t>
      </w:r>
      <w:r w:rsidR="00D71DD8" w:rsidRPr="00F643B4">
        <w:t>%</w:t>
      </w:r>
      <w:r w:rsidR="00B83368">
        <w:t>, -</w:t>
      </w:r>
      <w:r w:rsidR="00423952">
        <w:t>2</w:t>
      </w:r>
      <w:r w:rsidR="00B83368">
        <w:t>.</w:t>
      </w:r>
      <w:r w:rsidR="00423952">
        <w:t>9</w:t>
      </w:r>
      <w:r w:rsidR="00B83368">
        <w:t>%, -</w:t>
      </w:r>
      <w:r w:rsidR="00423952">
        <w:t>5</w:t>
      </w:r>
      <w:r w:rsidR="00B83368">
        <w:t>.</w:t>
      </w:r>
      <w:r w:rsidR="00423952">
        <w:t>3</w:t>
      </w:r>
      <w:r w:rsidR="00B83368">
        <w:t>%}</w:t>
      </w:r>
      <w:r w:rsidR="00D71DD8">
        <w:t xml:space="preserve"> for AI and </w:t>
      </w:r>
      <w:r w:rsidR="00B83368">
        <w:t>{-</w:t>
      </w:r>
      <w:r w:rsidR="00F643B4" w:rsidRPr="00F643B4">
        <w:t>1</w:t>
      </w:r>
      <w:r w:rsidR="00D71DD8" w:rsidRPr="00F643B4">
        <w:t>.</w:t>
      </w:r>
      <w:r w:rsidR="00423952">
        <w:t>0</w:t>
      </w:r>
      <w:r w:rsidR="00D71DD8" w:rsidRPr="00F643B4">
        <w:t>%</w:t>
      </w:r>
      <w:r w:rsidR="00B83368">
        <w:t>, -</w:t>
      </w:r>
      <w:r w:rsidR="00423952">
        <w:t>1</w:t>
      </w:r>
      <w:r w:rsidR="00B83368">
        <w:t>.</w:t>
      </w:r>
      <w:r w:rsidR="00423952">
        <w:t>5</w:t>
      </w:r>
      <w:r w:rsidR="00B83368">
        <w:t>%, -</w:t>
      </w:r>
      <w:r w:rsidR="00423952">
        <w:t>4</w:t>
      </w:r>
      <w:r w:rsidR="00B83368">
        <w:t>.</w:t>
      </w:r>
      <w:r w:rsidR="00423952">
        <w:t>1</w:t>
      </w:r>
      <w:r w:rsidR="00B83368">
        <w:t>%}</w:t>
      </w:r>
      <w:r w:rsidR="00D71DD8">
        <w:t xml:space="preserve"> for RA</w:t>
      </w:r>
      <w:r w:rsidR="00F643B4">
        <w:t>-2x</w:t>
      </w:r>
      <w:r w:rsidR="00921BD0">
        <w:t xml:space="preserve">. </w:t>
      </w:r>
    </w:p>
    <w:p w:rsidR="00921BD0" w:rsidRDefault="00921BD0" w:rsidP="00F35982"/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712F60" w:rsidRDefault="00F35982" w:rsidP="00712F60">
      <w:pPr>
        <w:jc w:val="both"/>
        <w:rPr>
          <w:b/>
          <w:szCs w:val="22"/>
        </w:rPr>
      </w:pPr>
      <w:r>
        <w:rPr>
          <w:b/>
          <w:szCs w:val="22"/>
        </w:rPr>
        <w:t xml:space="preserve">InterDigital Communications, </w:t>
      </w:r>
      <w:r w:rsidR="000519EF">
        <w:rPr>
          <w:b/>
          <w:szCs w:val="22"/>
        </w:rPr>
        <w:t xml:space="preserve">Inc. </w:t>
      </w:r>
      <w:r w:rsidRPr="00A01439">
        <w:rPr>
          <w:b/>
          <w:szCs w:val="22"/>
        </w:rPr>
        <w:t xml:space="preserve">may 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 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F35982" w:rsidRPr="005B217D" w:rsidRDefault="00F35982" w:rsidP="00712F60">
      <w:pPr>
        <w:jc w:val="both"/>
        <w:rPr>
          <w:szCs w:val="22"/>
          <w:lang w:val="en-CA"/>
        </w:rPr>
      </w:pPr>
    </w:p>
    <w:p w:rsidR="00F35982" w:rsidRPr="00855F5E" w:rsidRDefault="00F35982" w:rsidP="00F35982">
      <w:pPr>
        <w:pStyle w:val="Heading1"/>
        <w:numPr>
          <w:ilvl w:val="0"/>
          <w:numId w:val="0"/>
        </w:numPr>
        <w:jc w:val="both"/>
      </w:pPr>
      <w:bookmarkStart w:id="42" w:name="_Toc258950902"/>
      <w:bookmarkStart w:id="43" w:name="_Toc341951835"/>
      <w:r w:rsidRPr="00855F5E">
        <w:rPr>
          <w:rFonts w:hint="eastAsia"/>
        </w:rPr>
        <w:t>References</w:t>
      </w:r>
      <w:bookmarkEnd w:id="42"/>
      <w:bookmarkEnd w:id="43"/>
    </w:p>
    <w:p w:rsidR="00B67E05" w:rsidRDefault="00BB38CF" w:rsidP="00F35982">
      <w:pPr>
        <w:pStyle w:val="SPIEreferencelisting"/>
        <w:rPr>
          <w:sz w:val="22"/>
        </w:rPr>
      </w:pPr>
      <w:bookmarkStart w:id="44" w:name="_Ref361224128"/>
      <w:bookmarkStart w:id="45" w:name="_Ref341953128"/>
      <w:bookmarkStart w:id="46" w:name="_Ref352504500"/>
      <w:bookmarkStart w:id="47" w:name="_Ref295304050"/>
      <w:bookmarkStart w:id="48" w:name="_Ref305686033"/>
      <w:bookmarkStart w:id="49" w:name="_Ref352522379"/>
      <w:bookmarkStart w:id="50" w:name="_Ref211137291"/>
      <w:r w:rsidRPr="00EB6114">
        <w:rPr>
          <w:sz w:val="22"/>
        </w:rPr>
        <w:t>J. Chen, J. Boyce, Y. Ye, M. M. Hannuksela, “S</w:t>
      </w:r>
      <w:r w:rsidR="00C10490">
        <w:rPr>
          <w:sz w:val="22"/>
        </w:rPr>
        <w:t>calable High Efficiency Video Coding Test Model 3 (SHM3)</w:t>
      </w:r>
      <w:r w:rsidRPr="00EB6114">
        <w:rPr>
          <w:sz w:val="22"/>
        </w:rPr>
        <w:t>”, JCTVC-</w:t>
      </w:r>
      <w:r w:rsidR="00C10490">
        <w:rPr>
          <w:sz w:val="22"/>
        </w:rPr>
        <w:t>N</w:t>
      </w:r>
      <w:r w:rsidRPr="00EB6114">
        <w:rPr>
          <w:sz w:val="22"/>
        </w:rPr>
        <w:t xml:space="preserve">1007, </w:t>
      </w:r>
      <w:r w:rsidR="00C10490">
        <w:rPr>
          <w:sz w:val="22"/>
        </w:rPr>
        <w:t>Jul</w:t>
      </w:r>
      <w:r w:rsidRPr="00EB6114">
        <w:rPr>
          <w:sz w:val="22"/>
        </w:rPr>
        <w:t>. 2013.</w:t>
      </w:r>
      <w:bookmarkEnd w:id="44"/>
    </w:p>
    <w:p w:rsidR="007D3277" w:rsidRDefault="007D3277" w:rsidP="00F35982">
      <w:pPr>
        <w:pStyle w:val="SPIEreferencelisting"/>
        <w:rPr>
          <w:sz w:val="22"/>
        </w:rPr>
      </w:pPr>
      <w:bookmarkStart w:id="51" w:name="_Ref361224130"/>
      <w:r w:rsidRPr="00C1202B">
        <w:rPr>
          <w:sz w:val="22"/>
        </w:rPr>
        <w:t xml:space="preserve">X. </w:t>
      </w:r>
      <w:r>
        <w:rPr>
          <w:sz w:val="22"/>
        </w:rPr>
        <w:t>Li</w:t>
      </w:r>
      <w:r w:rsidRPr="00C1202B">
        <w:rPr>
          <w:sz w:val="22"/>
        </w:rPr>
        <w:t xml:space="preserve">, </w:t>
      </w:r>
      <w:r>
        <w:rPr>
          <w:sz w:val="22"/>
        </w:rPr>
        <w:t>J. Boyce, P. Onno, Y. Ye, “Common SHM test conditions and software reference configurations”, JCTVC-</w:t>
      </w:r>
      <w:r w:rsidR="00C10490">
        <w:rPr>
          <w:sz w:val="22"/>
        </w:rPr>
        <w:t>N</w:t>
      </w:r>
      <w:r>
        <w:rPr>
          <w:sz w:val="22"/>
        </w:rPr>
        <w:t xml:space="preserve">1009, </w:t>
      </w:r>
      <w:r w:rsidR="00C10490">
        <w:rPr>
          <w:sz w:val="22"/>
        </w:rPr>
        <w:t>Jul</w:t>
      </w:r>
      <w:r>
        <w:rPr>
          <w:sz w:val="22"/>
        </w:rPr>
        <w:t>. 2013.</w:t>
      </w:r>
      <w:bookmarkEnd w:id="51"/>
    </w:p>
    <w:p w:rsidR="002B1D1D" w:rsidRDefault="00C10490" w:rsidP="00F35982">
      <w:pPr>
        <w:pStyle w:val="SPIEreferencelisting"/>
        <w:rPr>
          <w:sz w:val="22"/>
        </w:rPr>
      </w:pPr>
      <w:bookmarkStart w:id="52" w:name="_Ref361222766"/>
      <w:bookmarkEnd w:id="45"/>
      <w:bookmarkEnd w:id="46"/>
      <w:r>
        <w:rPr>
          <w:sz w:val="22"/>
        </w:rPr>
        <w:t>A</w:t>
      </w:r>
      <w:r w:rsidR="00BB38CF" w:rsidRPr="00EB6114">
        <w:rPr>
          <w:sz w:val="22"/>
        </w:rPr>
        <w:t xml:space="preserve">. </w:t>
      </w:r>
      <w:r>
        <w:rPr>
          <w:sz w:val="22"/>
        </w:rPr>
        <w:t>Segall</w:t>
      </w:r>
      <w:r w:rsidR="00BB38CF" w:rsidRPr="00EB6114">
        <w:rPr>
          <w:sz w:val="22"/>
        </w:rPr>
        <w:t xml:space="preserve">, </w:t>
      </w:r>
      <w:r>
        <w:rPr>
          <w:sz w:val="22"/>
        </w:rPr>
        <w:t>P</w:t>
      </w:r>
      <w:r w:rsidR="00BB38CF" w:rsidRPr="00EB6114">
        <w:rPr>
          <w:sz w:val="22"/>
        </w:rPr>
        <w:t xml:space="preserve">. </w:t>
      </w:r>
      <w:r>
        <w:rPr>
          <w:sz w:val="22"/>
        </w:rPr>
        <w:t>Bordes</w:t>
      </w:r>
      <w:r w:rsidR="00BB38CF" w:rsidRPr="00EB6114">
        <w:rPr>
          <w:sz w:val="22"/>
        </w:rPr>
        <w:t xml:space="preserve">, </w:t>
      </w:r>
      <w:r w:rsidR="00EB10C6">
        <w:rPr>
          <w:sz w:val="22"/>
        </w:rPr>
        <w:t xml:space="preserve">C. Auyeung, X. Li, E. Alshina, A. Duenas, </w:t>
      </w:r>
      <w:r w:rsidR="00BB38CF" w:rsidRPr="00EB6114">
        <w:rPr>
          <w:sz w:val="22"/>
        </w:rPr>
        <w:t>“</w:t>
      </w:r>
      <w:r w:rsidR="00EB10C6">
        <w:rPr>
          <w:sz w:val="22"/>
        </w:rPr>
        <w:t>Description of Core Experiment SCE4: Color Gamut and Bit-Depth Scalability</w:t>
      </w:r>
      <w:r w:rsidR="00BB38CF" w:rsidRPr="00EB6114">
        <w:rPr>
          <w:sz w:val="22"/>
        </w:rPr>
        <w:t>”, JCTVC-</w:t>
      </w:r>
      <w:r w:rsidR="00EB10C6">
        <w:rPr>
          <w:sz w:val="22"/>
        </w:rPr>
        <w:t>N1104</w:t>
      </w:r>
      <w:r w:rsidR="00BB38CF" w:rsidRPr="00EB6114">
        <w:rPr>
          <w:sz w:val="22"/>
        </w:rPr>
        <w:t xml:space="preserve">, </w:t>
      </w:r>
      <w:r w:rsidR="00EB10C6">
        <w:rPr>
          <w:sz w:val="22"/>
        </w:rPr>
        <w:t>Jul</w:t>
      </w:r>
      <w:r w:rsidR="00BB38CF" w:rsidRPr="00EB6114">
        <w:rPr>
          <w:sz w:val="22"/>
        </w:rPr>
        <w:t>. 2013.</w:t>
      </w:r>
      <w:bookmarkEnd w:id="52"/>
    </w:p>
    <w:p w:rsidR="00BB38CF" w:rsidRDefault="00EB10C6" w:rsidP="00F35982">
      <w:pPr>
        <w:pStyle w:val="SPIEreferencelisting"/>
        <w:rPr>
          <w:sz w:val="22"/>
        </w:rPr>
      </w:pPr>
      <w:bookmarkStart w:id="53" w:name="_Ref361223284"/>
      <w:r>
        <w:rPr>
          <w:sz w:val="22"/>
        </w:rPr>
        <w:t>P</w:t>
      </w:r>
      <w:r w:rsidRPr="007D3277">
        <w:rPr>
          <w:sz w:val="22"/>
        </w:rPr>
        <w:t xml:space="preserve">. </w:t>
      </w:r>
      <w:r>
        <w:rPr>
          <w:sz w:val="22"/>
        </w:rPr>
        <w:t>Bordes, P</w:t>
      </w:r>
      <w:r w:rsidR="007D3277" w:rsidRPr="007D3277">
        <w:rPr>
          <w:sz w:val="22"/>
        </w:rPr>
        <w:t xml:space="preserve">. </w:t>
      </w:r>
      <w:r>
        <w:rPr>
          <w:sz w:val="22"/>
        </w:rPr>
        <w:t>Andrivon</w:t>
      </w:r>
      <w:r w:rsidR="007D3277" w:rsidRPr="007D3277">
        <w:rPr>
          <w:sz w:val="22"/>
        </w:rPr>
        <w:t xml:space="preserve">, </w:t>
      </w:r>
      <w:r>
        <w:rPr>
          <w:sz w:val="22"/>
        </w:rPr>
        <w:t>F. Hiron</w:t>
      </w:r>
      <w:r w:rsidR="007D3277" w:rsidRPr="007D3277">
        <w:rPr>
          <w:sz w:val="22"/>
        </w:rPr>
        <w:t>, “</w:t>
      </w:r>
      <w:r>
        <w:rPr>
          <w:sz w:val="22"/>
        </w:rPr>
        <w:t>AHG14</w:t>
      </w:r>
      <w:r w:rsidR="007D3277" w:rsidRPr="007D3277">
        <w:rPr>
          <w:sz w:val="22"/>
        </w:rPr>
        <w:t>:</w:t>
      </w:r>
      <w:r>
        <w:rPr>
          <w:sz w:val="22"/>
        </w:rPr>
        <w:t xml:space="preserve"> Color Gamut Scalable Video Coding using 3D LUT: New Results</w:t>
      </w:r>
      <w:r w:rsidR="007D3277" w:rsidRPr="007D3277">
        <w:rPr>
          <w:sz w:val="22"/>
        </w:rPr>
        <w:t>”, JCTVC-</w:t>
      </w:r>
      <w:r>
        <w:rPr>
          <w:sz w:val="22"/>
        </w:rPr>
        <w:t>N</w:t>
      </w:r>
      <w:r w:rsidR="007D3277" w:rsidRPr="007D3277">
        <w:rPr>
          <w:sz w:val="22"/>
        </w:rPr>
        <w:t>0</w:t>
      </w:r>
      <w:r>
        <w:rPr>
          <w:sz w:val="22"/>
        </w:rPr>
        <w:t>168</w:t>
      </w:r>
      <w:r w:rsidR="007D3277" w:rsidRPr="007D3277">
        <w:rPr>
          <w:sz w:val="22"/>
        </w:rPr>
        <w:t xml:space="preserve">, </w:t>
      </w:r>
      <w:r>
        <w:rPr>
          <w:sz w:val="22"/>
        </w:rPr>
        <w:t>Jul</w:t>
      </w:r>
      <w:r w:rsidR="007D3277" w:rsidRPr="007D3277">
        <w:rPr>
          <w:sz w:val="22"/>
        </w:rPr>
        <w:t>. 2013.</w:t>
      </w:r>
      <w:bookmarkEnd w:id="53"/>
    </w:p>
    <w:p w:rsidR="007D3277" w:rsidRDefault="00EB10C6" w:rsidP="00F35982">
      <w:pPr>
        <w:pStyle w:val="SPIEreferencelisting"/>
        <w:rPr>
          <w:sz w:val="22"/>
        </w:rPr>
      </w:pPr>
      <w:bookmarkStart w:id="54" w:name="_Ref361223857"/>
      <w:r>
        <w:rPr>
          <w:sz w:val="22"/>
        </w:rPr>
        <w:t>P</w:t>
      </w:r>
      <w:r w:rsidR="007D3277" w:rsidRPr="007D3277">
        <w:rPr>
          <w:sz w:val="22"/>
        </w:rPr>
        <w:t xml:space="preserve">. </w:t>
      </w:r>
      <w:r>
        <w:rPr>
          <w:sz w:val="22"/>
        </w:rPr>
        <w:t>Andrivon</w:t>
      </w:r>
      <w:r w:rsidR="007D3277" w:rsidRPr="007D3277">
        <w:rPr>
          <w:sz w:val="22"/>
        </w:rPr>
        <w:t xml:space="preserve">, </w:t>
      </w:r>
      <w:r>
        <w:rPr>
          <w:sz w:val="22"/>
        </w:rPr>
        <w:t>P</w:t>
      </w:r>
      <w:r w:rsidR="007D3277" w:rsidRPr="007D3277">
        <w:rPr>
          <w:sz w:val="22"/>
        </w:rPr>
        <w:t xml:space="preserve">. </w:t>
      </w:r>
      <w:r>
        <w:rPr>
          <w:sz w:val="22"/>
        </w:rPr>
        <w:t>Bordes</w:t>
      </w:r>
      <w:r w:rsidR="007D3277" w:rsidRPr="007D3277">
        <w:rPr>
          <w:sz w:val="22"/>
        </w:rPr>
        <w:t>, “</w:t>
      </w:r>
      <w:r>
        <w:rPr>
          <w:sz w:val="22"/>
        </w:rPr>
        <w:t>AHG14: Wide Color Gamut Test Material Creation</w:t>
      </w:r>
      <w:r w:rsidR="007D3277" w:rsidRPr="007D3277">
        <w:rPr>
          <w:sz w:val="22"/>
        </w:rPr>
        <w:t>”, JCTVC-</w:t>
      </w:r>
      <w:r>
        <w:rPr>
          <w:sz w:val="22"/>
        </w:rPr>
        <w:t>N</w:t>
      </w:r>
      <w:r w:rsidR="007D3277" w:rsidRPr="007D3277">
        <w:rPr>
          <w:sz w:val="22"/>
        </w:rPr>
        <w:t>0</w:t>
      </w:r>
      <w:r>
        <w:rPr>
          <w:sz w:val="22"/>
        </w:rPr>
        <w:t>163</w:t>
      </w:r>
      <w:r w:rsidR="007D3277" w:rsidRPr="007D3277">
        <w:rPr>
          <w:sz w:val="22"/>
        </w:rPr>
        <w:t xml:space="preserve">, </w:t>
      </w:r>
      <w:r>
        <w:rPr>
          <w:sz w:val="22"/>
        </w:rPr>
        <w:t>Jul</w:t>
      </w:r>
      <w:r w:rsidR="007D3277" w:rsidRPr="007D3277">
        <w:rPr>
          <w:sz w:val="22"/>
        </w:rPr>
        <w:t>. 2013.</w:t>
      </w:r>
      <w:bookmarkEnd w:id="47"/>
      <w:bookmarkEnd w:id="48"/>
      <w:bookmarkEnd w:id="49"/>
      <w:bookmarkEnd w:id="50"/>
      <w:bookmarkEnd w:id="54"/>
    </w:p>
    <w:p w:rsidR="00D17D3E" w:rsidRDefault="00D17D3E" w:rsidP="00F35982">
      <w:pPr>
        <w:pStyle w:val="SPIEreferencelisting"/>
        <w:rPr>
          <w:sz w:val="22"/>
        </w:rPr>
      </w:pPr>
      <w:bookmarkStart w:id="55" w:name="_Ref368919539"/>
      <w:r>
        <w:rPr>
          <w:sz w:val="22"/>
        </w:rPr>
        <w:t>K. Ugur, A. Aminlou, “AHG14: On resampling &amp; color gamut scalability”, JCTVC-N0146, Jul. 2013.</w:t>
      </w:r>
      <w:bookmarkEnd w:id="55"/>
    </w:p>
    <w:p w:rsidR="00D17D3E" w:rsidRDefault="00D17D3E" w:rsidP="00F35982">
      <w:pPr>
        <w:pStyle w:val="SPIEreferencelisting"/>
        <w:rPr>
          <w:sz w:val="22"/>
        </w:rPr>
      </w:pPr>
      <w:bookmarkStart w:id="56" w:name="_Ref368919573"/>
      <w:r>
        <w:rPr>
          <w:sz w:val="22"/>
        </w:rPr>
        <w:t>E. Alshina, A. Alshin, “A</w:t>
      </w:r>
      <w:r w:rsidR="008C23AA">
        <w:rPr>
          <w:sz w:val="22"/>
        </w:rPr>
        <w:t>HG14: On bit-depth scalability support”, JCTVC-N0218, Jul. 2013.</w:t>
      </w:r>
      <w:bookmarkEnd w:id="56"/>
    </w:p>
    <w:p w:rsidR="00477F54" w:rsidRDefault="00477F54" w:rsidP="00F35982">
      <w:pPr>
        <w:pStyle w:val="SPIEreferencelisting"/>
        <w:rPr>
          <w:sz w:val="22"/>
        </w:rPr>
      </w:pPr>
      <w:bookmarkStart w:id="57" w:name="_Ref370118570"/>
      <w:r>
        <w:rPr>
          <w:sz w:val="22"/>
        </w:rPr>
        <w:t xml:space="preserve">P. Bordes, P. Andrivon, F. Hiron, P. Salmon, R. </w:t>
      </w:r>
      <w:proofErr w:type="spellStart"/>
      <w:r>
        <w:rPr>
          <w:sz w:val="22"/>
        </w:rPr>
        <w:t>Boitard</w:t>
      </w:r>
      <w:proofErr w:type="spellEnd"/>
      <w:r>
        <w:rPr>
          <w:sz w:val="22"/>
        </w:rPr>
        <w:t>, “SCE4: Results on 5.3-test1 and 5.3-test2”, JCTVC-O0159, Oct. 2013</w:t>
      </w:r>
      <w:bookmarkEnd w:id="57"/>
    </w:p>
    <w:sectPr w:rsidR="00477F54" w:rsidSect="00A01439">
      <w:footerReference w:type="default" r:id="rId27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4DC3" w:rsidRDefault="00574DC3">
      <w:r>
        <w:separator/>
      </w:r>
    </w:p>
  </w:endnote>
  <w:endnote w:type="continuationSeparator" w:id="0">
    <w:p w:rsidR="00574DC3" w:rsidRDefault="00574D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818" w:rsidRDefault="00430818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A56CA4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A56CA4">
      <w:rPr>
        <w:rStyle w:val="PageNumber"/>
      </w:rPr>
      <w:fldChar w:fldCharType="separate"/>
    </w:r>
    <w:r w:rsidR="007820B3">
      <w:rPr>
        <w:rStyle w:val="PageNumber"/>
        <w:noProof/>
      </w:rPr>
      <w:t>5</w:t>
    </w:r>
    <w:r w:rsidR="00A56CA4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A56CA4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A56CA4">
      <w:rPr>
        <w:rStyle w:val="PageNumber"/>
      </w:rPr>
      <w:fldChar w:fldCharType="separate"/>
    </w:r>
    <w:ins w:id="58" w:author="He Yuwen" w:date="2013-10-24T06:39:00Z">
      <w:r w:rsidR="007820B3">
        <w:rPr>
          <w:rStyle w:val="PageNumber"/>
          <w:noProof/>
        </w:rPr>
        <w:t>2013-10-24</w:t>
      </w:r>
    </w:ins>
    <w:del w:id="59" w:author="He Yuwen" w:date="2013-10-24T06:39:00Z">
      <w:r w:rsidR="00B44D52" w:rsidDel="007820B3">
        <w:rPr>
          <w:rStyle w:val="PageNumber"/>
          <w:noProof/>
        </w:rPr>
        <w:delText>2013-10-23</w:delText>
      </w:r>
    </w:del>
    <w:r w:rsidR="00A56CA4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4DC3" w:rsidRDefault="00574DC3">
      <w:r>
        <w:separator/>
      </w:r>
    </w:p>
  </w:footnote>
  <w:footnote w:type="continuationSeparator" w:id="0">
    <w:p w:rsidR="00574DC3" w:rsidRDefault="00574D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5E5559"/>
    <w:multiLevelType w:val="hybridMultilevel"/>
    <w:tmpl w:val="D0DE5758"/>
    <w:lvl w:ilvl="0" w:tplc="FFFFFFFF">
      <w:start w:val="1"/>
      <w:numFmt w:val="decimal"/>
      <w:pStyle w:val="SPIEreferencelisting"/>
      <w:lvlText w:val="[%1]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7B569E5"/>
    <w:multiLevelType w:val="hybridMultilevel"/>
    <w:tmpl w:val="AF2CCE62"/>
    <w:lvl w:ilvl="0" w:tplc="3C226E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9"/>
  </w:num>
  <w:num w:numId="4">
    <w:abstractNumId w:val="7"/>
  </w:num>
  <w:num w:numId="5">
    <w:abstractNumId w:val="8"/>
  </w:num>
  <w:num w:numId="6">
    <w:abstractNumId w:val="5"/>
  </w:num>
  <w:num w:numId="7">
    <w:abstractNumId w:val="6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 w:numId="12">
    <w:abstractNumId w:val="3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025E"/>
    <w:rsid w:val="00000874"/>
    <w:rsid w:val="00011A3E"/>
    <w:rsid w:val="00016727"/>
    <w:rsid w:val="000247E3"/>
    <w:rsid w:val="00026B97"/>
    <w:rsid w:val="00026E1D"/>
    <w:rsid w:val="00032A2C"/>
    <w:rsid w:val="000458BC"/>
    <w:rsid w:val="00045C41"/>
    <w:rsid w:val="00046C03"/>
    <w:rsid w:val="000519EF"/>
    <w:rsid w:val="00053807"/>
    <w:rsid w:val="0007053F"/>
    <w:rsid w:val="00071CF6"/>
    <w:rsid w:val="00072994"/>
    <w:rsid w:val="0007614F"/>
    <w:rsid w:val="00080FC0"/>
    <w:rsid w:val="000A25E1"/>
    <w:rsid w:val="000A5317"/>
    <w:rsid w:val="000B1C6B"/>
    <w:rsid w:val="000B4FF9"/>
    <w:rsid w:val="000B761B"/>
    <w:rsid w:val="000C09AC"/>
    <w:rsid w:val="000C32FF"/>
    <w:rsid w:val="000C3E7B"/>
    <w:rsid w:val="000D2FEC"/>
    <w:rsid w:val="000D371B"/>
    <w:rsid w:val="000D6439"/>
    <w:rsid w:val="000E00F3"/>
    <w:rsid w:val="000E2454"/>
    <w:rsid w:val="000F158C"/>
    <w:rsid w:val="00100CFA"/>
    <w:rsid w:val="00102F3D"/>
    <w:rsid w:val="00112578"/>
    <w:rsid w:val="001179FF"/>
    <w:rsid w:val="001217A8"/>
    <w:rsid w:val="00123623"/>
    <w:rsid w:val="00124E38"/>
    <w:rsid w:val="0012580B"/>
    <w:rsid w:val="00131B15"/>
    <w:rsid w:val="00131F90"/>
    <w:rsid w:val="0013526E"/>
    <w:rsid w:val="00135AE3"/>
    <w:rsid w:val="00142491"/>
    <w:rsid w:val="00150DB3"/>
    <w:rsid w:val="0016463F"/>
    <w:rsid w:val="00171371"/>
    <w:rsid w:val="001716E7"/>
    <w:rsid w:val="00175A24"/>
    <w:rsid w:val="001801B6"/>
    <w:rsid w:val="00185BEF"/>
    <w:rsid w:val="00187E58"/>
    <w:rsid w:val="00195831"/>
    <w:rsid w:val="00196611"/>
    <w:rsid w:val="001A297E"/>
    <w:rsid w:val="001A368E"/>
    <w:rsid w:val="001A7329"/>
    <w:rsid w:val="001B4441"/>
    <w:rsid w:val="001B4E28"/>
    <w:rsid w:val="001C3525"/>
    <w:rsid w:val="001C4B1B"/>
    <w:rsid w:val="001D1BD2"/>
    <w:rsid w:val="001D4A7D"/>
    <w:rsid w:val="001D72F6"/>
    <w:rsid w:val="001D7D1E"/>
    <w:rsid w:val="001E02BE"/>
    <w:rsid w:val="001E2B98"/>
    <w:rsid w:val="001E3B37"/>
    <w:rsid w:val="001E45EE"/>
    <w:rsid w:val="001F23F8"/>
    <w:rsid w:val="001F2594"/>
    <w:rsid w:val="001F4185"/>
    <w:rsid w:val="001F465B"/>
    <w:rsid w:val="00200E85"/>
    <w:rsid w:val="0020546F"/>
    <w:rsid w:val="002055A6"/>
    <w:rsid w:val="00206460"/>
    <w:rsid w:val="002069B4"/>
    <w:rsid w:val="00215DFC"/>
    <w:rsid w:val="002212DF"/>
    <w:rsid w:val="00222CD4"/>
    <w:rsid w:val="00223F94"/>
    <w:rsid w:val="002264A6"/>
    <w:rsid w:val="00227BA7"/>
    <w:rsid w:val="0023134A"/>
    <w:rsid w:val="00233C1D"/>
    <w:rsid w:val="00236453"/>
    <w:rsid w:val="002506D3"/>
    <w:rsid w:val="002509E8"/>
    <w:rsid w:val="00250D93"/>
    <w:rsid w:val="00252848"/>
    <w:rsid w:val="00263398"/>
    <w:rsid w:val="00266F2F"/>
    <w:rsid w:val="00275BCF"/>
    <w:rsid w:val="00281C66"/>
    <w:rsid w:val="00292257"/>
    <w:rsid w:val="0029231F"/>
    <w:rsid w:val="0029612F"/>
    <w:rsid w:val="002A54E0"/>
    <w:rsid w:val="002A630C"/>
    <w:rsid w:val="002A7294"/>
    <w:rsid w:val="002B1595"/>
    <w:rsid w:val="002B191D"/>
    <w:rsid w:val="002B1D1D"/>
    <w:rsid w:val="002C1763"/>
    <w:rsid w:val="002D0AF6"/>
    <w:rsid w:val="002D1D7D"/>
    <w:rsid w:val="002D205A"/>
    <w:rsid w:val="002D4BC8"/>
    <w:rsid w:val="002E0CE6"/>
    <w:rsid w:val="002E5D24"/>
    <w:rsid w:val="002E78E3"/>
    <w:rsid w:val="002F164D"/>
    <w:rsid w:val="002F2D31"/>
    <w:rsid w:val="002F3315"/>
    <w:rsid w:val="002F52D3"/>
    <w:rsid w:val="002F7341"/>
    <w:rsid w:val="00300227"/>
    <w:rsid w:val="00305881"/>
    <w:rsid w:val="00306206"/>
    <w:rsid w:val="00315B62"/>
    <w:rsid w:val="00317D85"/>
    <w:rsid w:val="00324F5B"/>
    <w:rsid w:val="00327C56"/>
    <w:rsid w:val="003315A1"/>
    <w:rsid w:val="00336AC9"/>
    <w:rsid w:val="003373EC"/>
    <w:rsid w:val="00342BF4"/>
    <w:rsid w:val="00342FF4"/>
    <w:rsid w:val="00346B4C"/>
    <w:rsid w:val="003517A6"/>
    <w:rsid w:val="00361FB2"/>
    <w:rsid w:val="00367021"/>
    <w:rsid w:val="003670C0"/>
    <w:rsid w:val="003706CC"/>
    <w:rsid w:val="00377710"/>
    <w:rsid w:val="003868CC"/>
    <w:rsid w:val="00387363"/>
    <w:rsid w:val="0039386A"/>
    <w:rsid w:val="003A2D8E"/>
    <w:rsid w:val="003A3AB8"/>
    <w:rsid w:val="003A653F"/>
    <w:rsid w:val="003C20E4"/>
    <w:rsid w:val="003D0D8B"/>
    <w:rsid w:val="003D3F43"/>
    <w:rsid w:val="003E25A0"/>
    <w:rsid w:val="003E6F90"/>
    <w:rsid w:val="003F26F4"/>
    <w:rsid w:val="003F5608"/>
    <w:rsid w:val="003F5D0F"/>
    <w:rsid w:val="0040272C"/>
    <w:rsid w:val="00414101"/>
    <w:rsid w:val="0041600C"/>
    <w:rsid w:val="00423952"/>
    <w:rsid w:val="0042509A"/>
    <w:rsid w:val="00430818"/>
    <w:rsid w:val="00433DDB"/>
    <w:rsid w:val="00437298"/>
    <w:rsid w:val="00437619"/>
    <w:rsid w:val="0044414B"/>
    <w:rsid w:val="00444756"/>
    <w:rsid w:val="00445F94"/>
    <w:rsid w:val="0045032A"/>
    <w:rsid w:val="00452338"/>
    <w:rsid w:val="004525FB"/>
    <w:rsid w:val="004646DD"/>
    <w:rsid w:val="0046481A"/>
    <w:rsid w:val="00470ACD"/>
    <w:rsid w:val="004715D0"/>
    <w:rsid w:val="00472C31"/>
    <w:rsid w:val="00476D2B"/>
    <w:rsid w:val="00477F54"/>
    <w:rsid w:val="0048059A"/>
    <w:rsid w:val="004857F0"/>
    <w:rsid w:val="004935C2"/>
    <w:rsid w:val="004961A0"/>
    <w:rsid w:val="00497F78"/>
    <w:rsid w:val="004A2A63"/>
    <w:rsid w:val="004B210C"/>
    <w:rsid w:val="004B6443"/>
    <w:rsid w:val="004C6686"/>
    <w:rsid w:val="004D08E4"/>
    <w:rsid w:val="004D405F"/>
    <w:rsid w:val="004D5147"/>
    <w:rsid w:val="004E0C98"/>
    <w:rsid w:val="004E0DF4"/>
    <w:rsid w:val="004E4F4F"/>
    <w:rsid w:val="004E6789"/>
    <w:rsid w:val="004F124F"/>
    <w:rsid w:val="004F3778"/>
    <w:rsid w:val="004F46C8"/>
    <w:rsid w:val="004F6111"/>
    <w:rsid w:val="004F61E3"/>
    <w:rsid w:val="004F72E7"/>
    <w:rsid w:val="00502E10"/>
    <w:rsid w:val="00503FBE"/>
    <w:rsid w:val="00507139"/>
    <w:rsid w:val="0051015C"/>
    <w:rsid w:val="00516CF1"/>
    <w:rsid w:val="00520EB4"/>
    <w:rsid w:val="005210B2"/>
    <w:rsid w:val="00522FB8"/>
    <w:rsid w:val="00527374"/>
    <w:rsid w:val="00531AE9"/>
    <w:rsid w:val="005400C9"/>
    <w:rsid w:val="005401D7"/>
    <w:rsid w:val="00547BE9"/>
    <w:rsid w:val="00550A66"/>
    <w:rsid w:val="00560DCB"/>
    <w:rsid w:val="00565058"/>
    <w:rsid w:val="005663B5"/>
    <w:rsid w:val="00567EC7"/>
    <w:rsid w:val="00570013"/>
    <w:rsid w:val="00574DC3"/>
    <w:rsid w:val="005801A2"/>
    <w:rsid w:val="0058767B"/>
    <w:rsid w:val="005905E7"/>
    <w:rsid w:val="005952A5"/>
    <w:rsid w:val="005A0863"/>
    <w:rsid w:val="005A33A1"/>
    <w:rsid w:val="005B0B7B"/>
    <w:rsid w:val="005B1050"/>
    <w:rsid w:val="005B217D"/>
    <w:rsid w:val="005B6351"/>
    <w:rsid w:val="005C174A"/>
    <w:rsid w:val="005C327C"/>
    <w:rsid w:val="005C385F"/>
    <w:rsid w:val="005C5E0C"/>
    <w:rsid w:val="005D23F3"/>
    <w:rsid w:val="005E02BF"/>
    <w:rsid w:val="005E1AC6"/>
    <w:rsid w:val="005F326F"/>
    <w:rsid w:val="005F6F1B"/>
    <w:rsid w:val="005F7ADF"/>
    <w:rsid w:val="006205C0"/>
    <w:rsid w:val="00624028"/>
    <w:rsid w:val="00624B33"/>
    <w:rsid w:val="00630AA2"/>
    <w:rsid w:val="00641F3A"/>
    <w:rsid w:val="00646707"/>
    <w:rsid w:val="00661FD4"/>
    <w:rsid w:val="00662E58"/>
    <w:rsid w:val="00664DCF"/>
    <w:rsid w:val="00667582"/>
    <w:rsid w:val="00677CF9"/>
    <w:rsid w:val="00684FC3"/>
    <w:rsid w:val="006A6122"/>
    <w:rsid w:val="006A6571"/>
    <w:rsid w:val="006B45E6"/>
    <w:rsid w:val="006C409D"/>
    <w:rsid w:val="006C5D39"/>
    <w:rsid w:val="006D1415"/>
    <w:rsid w:val="006E2810"/>
    <w:rsid w:val="006E5417"/>
    <w:rsid w:val="006E6ABA"/>
    <w:rsid w:val="0070459C"/>
    <w:rsid w:val="00710981"/>
    <w:rsid w:val="00711345"/>
    <w:rsid w:val="00712146"/>
    <w:rsid w:val="00712F60"/>
    <w:rsid w:val="00714FD8"/>
    <w:rsid w:val="00720E3B"/>
    <w:rsid w:val="00726C8E"/>
    <w:rsid w:val="00732350"/>
    <w:rsid w:val="007419D6"/>
    <w:rsid w:val="00745F6B"/>
    <w:rsid w:val="007506E6"/>
    <w:rsid w:val="00751D68"/>
    <w:rsid w:val="0075585E"/>
    <w:rsid w:val="00770571"/>
    <w:rsid w:val="00775C51"/>
    <w:rsid w:val="007768FF"/>
    <w:rsid w:val="007820B3"/>
    <w:rsid w:val="007824D3"/>
    <w:rsid w:val="00783B19"/>
    <w:rsid w:val="0079274A"/>
    <w:rsid w:val="00796EE3"/>
    <w:rsid w:val="007A63E0"/>
    <w:rsid w:val="007A7D29"/>
    <w:rsid w:val="007B4AB8"/>
    <w:rsid w:val="007C3E57"/>
    <w:rsid w:val="007C6AE8"/>
    <w:rsid w:val="007D1914"/>
    <w:rsid w:val="007D1F49"/>
    <w:rsid w:val="007D24EA"/>
    <w:rsid w:val="007D2DDA"/>
    <w:rsid w:val="007D3277"/>
    <w:rsid w:val="007D6B91"/>
    <w:rsid w:val="007E208D"/>
    <w:rsid w:val="007E2215"/>
    <w:rsid w:val="007E3E9D"/>
    <w:rsid w:val="007E737B"/>
    <w:rsid w:val="007F1AB4"/>
    <w:rsid w:val="007F1F8B"/>
    <w:rsid w:val="007F67A1"/>
    <w:rsid w:val="00807F96"/>
    <w:rsid w:val="00811C05"/>
    <w:rsid w:val="008206C8"/>
    <w:rsid w:val="00821B53"/>
    <w:rsid w:val="0082421D"/>
    <w:rsid w:val="0083497D"/>
    <w:rsid w:val="00836C99"/>
    <w:rsid w:val="00842038"/>
    <w:rsid w:val="00844A9E"/>
    <w:rsid w:val="00846A78"/>
    <w:rsid w:val="0085652C"/>
    <w:rsid w:val="008607D5"/>
    <w:rsid w:val="0086486C"/>
    <w:rsid w:val="00870E0A"/>
    <w:rsid w:val="00873BB5"/>
    <w:rsid w:val="00874A6C"/>
    <w:rsid w:val="00875AE7"/>
    <w:rsid w:val="00876717"/>
    <w:rsid w:val="00876C65"/>
    <w:rsid w:val="00880E21"/>
    <w:rsid w:val="00881582"/>
    <w:rsid w:val="008842FE"/>
    <w:rsid w:val="00884DEF"/>
    <w:rsid w:val="00896CDD"/>
    <w:rsid w:val="008A4B4C"/>
    <w:rsid w:val="008A63B6"/>
    <w:rsid w:val="008B4891"/>
    <w:rsid w:val="008B6462"/>
    <w:rsid w:val="008B6939"/>
    <w:rsid w:val="008C239F"/>
    <w:rsid w:val="008C23AA"/>
    <w:rsid w:val="008C6C68"/>
    <w:rsid w:val="008E480C"/>
    <w:rsid w:val="008E65DC"/>
    <w:rsid w:val="008F75BE"/>
    <w:rsid w:val="008F7796"/>
    <w:rsid w:val="00900089"/>
    <w:rsid w:val="00907757"/>
    <w:rsid w:val="0091223E"/>
    <w:rsid w:val="009212B0"/>
    <w:rsid w:val="00921534"/>
    <w:rsid w:val="00921BD0"/>
    <w:rsid w:val="009234A5"/>
    <w:rsid w:val="009253BA"/>
    <w:rsid w:val="009336F7"/>
    <w:rsid w:val="009374A7"/>
    <w:rsid w:val="0095627D"/>
    <w:rsid w:val="009621C8"/>
    <w:rsid w:val="00967C7A"/>
    <w:rsid w:val="009718A6"/>
    <w:rsid w:val="0097269A"/>
    <w:rsid w:val="0097480D"/>
    <w:rsid w:val="0098551D"/>
    <w:rsid w:val="00987C4D"/>
    <w:rsid w:val="009921FC"/>
    <w:rsid w:val="00994B75"/>
    <w:rsid w:val="0099518F"/>
    <w:rsid w:val="009955C5"/>
    <w:rsid w:val="009A4B59"/>
    <w:rsid w:val="009A523D"/>
    <w:rsid w:val="009B1466"/>
    <w:rsid w:val="009C24B5"/>
    <w:rsid w:val="009E1448"/>
    <w:rsid w:val="009F0748"/>
    <w:rsid w:val="009F496B"/>
    <w:rsid w:val="00A01439"/>
    <w:rsid w:val="00A02E61"/>
    <w:rsid w:val="00A05CFF"/>
    <w:rsid w:val="00A1286E"/>
    <w:rsid w:val="00A15E85"/>
    <w:rsid w:val="00A17EE7"/>
    <w:rsid w:val="00A208B0"/>
    <w:rsid w:val="00A2602A"/>
    <w:rsid w:val="00A419EE"/>
    <w:rsid w:val="00A500CF"/>
    <w:rsid w:val="00A53BAD"/>
    <w:rsid w:val="00A53FEE"/>
    <w:rsid w:val="00A557CE"/>
    <w:rsid w:val="00A56B97"/>
    <w:rsid w:val="00A56CA4"/>
    <w:rsid w:val="00A6093D"/>
    <w:rsid w:val="00A72B09"/>
    <w:rsid w:val="00A73E90"/>
    <w:rsid w:val="00A76A6D"/>
    <w:rsid w:val="00A83253"/>
    <w:rsid w:val="00A832F5"/>
    <w:rsid w:val="00A978A9"/>
    <w:rsid w:val="00AA6E84"/>
    <w:rsid w:val="00AC774F"/>
    <w:rsid w:val="00AD08D4"/>
    <w:rsid w:val="00AE341B"/>
    <w:rsid w:val="00AE3B38"/>
    <w:rsid w:val="00AF1B7A"/>
    <w:rsid w:val="00AF22F6"/>
    <w:rsid w:val="00AF2592"/>
    <w:rsid w:val="00AF3C98"/>
    <w:rsid w:val="00B020B7"/>
    <w:rsid w:val="00B038B6"/>
    <w:rsid w:val="00B046FF"/>
    <w:rsid w:val="00B07CA7"/>
    <w:rsid w:val="00B1279A"/>
    <w:rsid w:val="00B12B25"/>
    <w:rsid w:val="00B12C12"/>
    <w:rsid w:val="00B13C52"/>
    <w:rsid w:val="00B14379"/>
    <w:rsid w:val="00B2267C"/>
    <w:rsid w:val="00B3042F"/>
    <w:rsid w:val="00B44D52"/>
    <w:rsid w:val="00B5222E"/>
    <w:rsid w:val="00B61C96"/>
    <w:rsid w:val="00B67E05"/>
    <w:rsid w:val="00B70A0D"/>
    <w:rsid w:val="00B73A2A"/>
    <w:rsid w:val="00B76CF4"/>
    <w:rsid w:val="00B83368"/>
    <w:rsid w:val="00B834FD"/>
    <w:rsid w:val="00B84470"/>
    <w:rsid w:val="00B857EC"/>
    <w:rsid w:val="00B859C8"/>
    <w:rsid w:val="00B87CE3"/>
    <w:rsid w:val="00B90899"/>
    <w:rsid w:val="00B94B06"/>
    <w:rsid w:val="00B94C28"/>
    <w:rsid w:val="00B965BB"/>
    <w:rsid w:val="00BB225E"/>
    <w:rsid w:val="00BB38CF"/>
    <w:rsid w:val="00BC10BA"/>
    <w:rsid w:val="00BC276B"/>
    <w:rsid w:val="00BC5AFD"/>
    <w:rsid w:val="00BD6051"/>
    <w:rsid w:val="00BE6479"/>
    <w:rsid w:val="00BF42C4"/>
    <w:rsid w:val="00BF5B1F"/>
    <w:rsid w:val="00C04F43"/>
    <w:rsid w:val="00C0609D"/>
    <w:rsid w:val="00C10490"/>
    <w:rsid w:val="00C115AB"/>
    <w:rsid w:val="00C1202B"/>
    <w:rsid w:val="00C30249"/>
    <w:rsid w:val="00C3723B"/>
    <w:rsid w:val="00C40449"/>
    <w:rsid w:val="00C5614C"/>
    <w:rsid w:val="00C567F9"/>
    <w:rsid w:val="00C606C9"/>
    <w:rsid w:val="00C80288"/>
    <w:rsid w:val="00C806B8"/>
    <w:rsid w:val="00C80F7F"/>
    <w:rsid w:val="00C84003"/>
    <w:rsid w:val="00C87ADE"/>
    <w:rsid w:val="00C90650"/>
    <w:rsid w:val="00C91E1C"/>
    <w:rsid w:val="00C95B36"/>
    <w:rsid w:val="00C97D78"/>
    <w:rsid w:val="00CA3890"/>
    <w:rsid w:val="00CA6541"/>
    <w:rsid w:val="00CB32A4"/>
    <w:rsid w:val="00CB5345"/>
    <w:rsid w:val="00CC2AAE"/>
    <w:rsid w:val="00CC5A42"/>
    <w:rsid w:val="00CD0EAB"/>
    <w:rsid w:val="00CD54F9"/>
    <w:rsid w:val="00CD623F"/>
    <w:rsid w:val="00CE2CD1"/>
    <w:rsid w:val="00CE2FBB"/>
    <w:rsid w:val="00CE3314"/>
    <w:rsid w:val="00CE3CCC"/>
    <w:rsid w:val="00CF34DB"/>
    <w:rsid w:val="00CF4012"/>
    <w:rsid w:val="00CF558F"/>
    <w:rsid w:val="00CF6CC8"/>
    <w:rsid w:val="00D073E2"/>
    <w:rsid w:val="00D115B0"/>
    <w:rsid w:val="00D175BD"/>
    <w:rsid w:val="00D17D3E"/>
    <w:rsid w:val="00D21A01"/>
    <w:rsid w:val="00D32002"/>
    <w:rsid w:val="00D36324"/>
    <w:rsid w:val="00D42D00"/>
    <w:rsid w:val="00D441CA"/>
    <w:rsid w:val="00D446EC"/>
    <w:rsid w:val="00D44EBD"/>
    <w:rsid w:val="00D51BF0"/>
    <w:rsid w:val="00D55942"/>
    <w:rsid w:val="00D56A44"/>
    <w:rsid w:val="00D64AEA"/>
    <w:rsid w:val="00D70E26"/>
    <w:rsid w:val="00D713B6"/>
    <w:rsid w:val="00D71DD8"/>
    <w:rsid w:val="00D75A72"/>
    <w:rsid w:val="00D80576"/>
    <w:rsid w:val="00D807BF"/>
    <w:rsid w:val="00D82FCC"/>
    <w:rsid w:val="00D8333E"/>
    <w:rsid w:val="00D87811"/>
    <w:rsid w:val="00DA17FC"/>
    <w:rsid w:val="00DA5B68"/>
    <w:rsid w:val="00DA7887"/>
    <w:rsid w:val="00DB2C26"/>
    <w:rsid w:val="00DB314A"/>
    <w:rsid w:val="00DB673C"/>
    <w:rsid w:val="00DB7901"/>
    <w:rsid w:val="00DC72C7"/>
    <w:rsid w:val="00DD2BA8"/>
    <w:rsid w:val="00DD559D"/>
    <w:rsid w:val="00DD5C59"/>
    <w:rsid w:val="00DE22FA"/>
    <w:rsid w:val="00DE6556"/>
    <w:rsid w:val="00DE6B43"/>
    <w:rsid w:val="00DF179F"/>
    <w:rsid w:val="00DF5478"/>
    <w:rsid w:val="00DF67C6"/>
    <w:rsid w:val="00E11893"/>
    <w:rsid w:val="00E11923"/>
    <w:rsid w:val="00E23768"/>
    <w:rsid w:val="00E262D4"/>
    <w:rsid w:val="00E34D4E"/>
    <w:rsid w:val="00E36250"/>
    <w:rsid w:val="00E41828"/>
    <w:rsid w:val="00E47763"/>
    <w:rsid w:val="00E504B8"/>
    <w:rsid w:val="00E53C79"/>
    <w:rsid w:val="00E54511"/>
    <w:rsid w:val="00E5721A"/>
    <w:rsid w:val="00E61DAC"/>
    <w:rsid w:val="00E632B7"/>
    <w:rsid w:val="00E6504B"/>
    <w:rsid w:val="00E66A90"/>
    <w:rsid w:val="00E72B80"/>
    <w:rsid w:val="00E75FE3"/>
    <w:rsid w:val="00E8651F"/>
    <w:rsid w:val="00E86C4C"/>
    <w:rsid w:val="00E918C0"/>
    <w:rsid w:val="00E94B78"/>
    <w:rsid w:val="00E96D3D"/>
    <w:rsid w:val="00EA2D55"/>
    <w:rsid w:val="00EB10C6"/>
    <w:rsid w:val="00EB6114"/>
    <w:rsid w:val="00EB7AB1"/>
    <w:rsid w:val="00EC15D4"/>
    <w:rsid w:val="00ED3E12"/>
    <w:rsid w:val="00EE4BCD"/>
    <w:rsid w:val="00EF48CC"/>
    <w:rsid w:val="00EF5F69"/>
    <w:rsid w:val="00F00E58"/>
    <w:rsid w:val="00F13E3C"/>
    <w:rsid w:val="00F16A67"/>
    <w:rsid w:val="00F27B57"/>
    <w:rsid w:val="00F31969"/>
    <w:rsid w:val="00F35982"/>
    <w:rsid w:val="00F412B6"/>
    <w:rsid w:val="00F51EE7"/>
    <w:rsid w:val="00F56547"/>
    <w:rsid w:val="00F570FA"/>
    <w:rsid w:val="00F60A7B"/>
    <w:rsid w:val="00F643B4"/>
    <w:rsid w:val="00F66BE2"/>
    <w:rsid w:val="00F73032"/>
    <w:rsid w:val="00F738EB"/>
    <w:rsid w:val="00F83C5C"/>
    <w:rsid w:val="00F848FC"/>
    <w:rsid w:val="00F85082"/>
    <w:rsid w:val="00F9282A"/>
    <w:rsid w:val="00F943D8"/>
    <w:rsid w:val="00F95B23"/>
    <w:rsid w:val="00F96BAD"/>
    <w:rsid w:val="00FA3690"/>
    <w:rsid w:val="00FB0742"/>
    <w:rsid w:val="00FB0E84"/>
    <w:rsid w:val="00FC7B65"/>
    <w:rsid w:val="00FD01C2"/>
    <w:rsid w:val="00FD428E"/>
    <w:rsid w:val="00FE2F16"/>
    <w:rsid w:val="00FE77F1"/>
    <w:rsid w:val="00FF0CE3"/>
    <w:rsid w:val="00FF69BE"/>
    <w:rsid w:val="00FF7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6481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6481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6481A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nhideWhenUsed/>
    <w:qFormat/>
    <w:rsid w:val="000D371B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b/>
      <w:bCs/>
      <w:sz w:val="20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locked/>
    <w:rsid w:val="000D371B"/>
    <w:rPr>
      <w:b/>
      <w:bCs/>
      <w:lang w:eastAsia="en-US"/>
    </w:rPr>
  </w:style>
  <w:style w:type="paragraph" w:customStyle="1" w:styleId="SPIEreferencelisting">
    <w:name w:val="SPIE reference listing"/>
    <w:basedOn w:val="Normal"/>
    <w:rsid w:val="00F35982"/>
    <w:pPr>
      <w:numPr>
        <w:numId w:val="12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</w:rPr>
  </w:style>
  <w:style w:type="paragraph" w:customStyle="1" w:styleId="tableheading">
    <w:name w:val="table heading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F35982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F3598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sz w:val="20"/>
      <w:lang w:val="en-GB"/>
    </w:rPr>
  </w:style>
  <w:style w:type="table" w:styleId="TableGrid">
    <w:name w:val="Table Grid"/>
    <w:basedOn w:val="TableNormal"/>
    <w:uiPriority w:val="59"/>
    <w:rsid w:val="005B0B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B834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834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834F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8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834FD"/>
    <w:rPr>
      <w:b/>
      <w:bCs/>
    </w:rPr>
  </w:style>
  <w:style w:type="paragraph" w:styleId="Revision">
    <w:name w:val="Revision"/>
    <w:hidden/>
    <w:uiPriority w:val="99"/>
    <w:semiHidden/>
    <w:rsid w:val="0042509A"/>
    <w:rPr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emf"/><Relationship Id="rId18" Type="http://schemas.openxmlformats.org/officeDocument/2006/relationships/oleObject" Target="embeddings/oleObject3.bin"/><Relationship Id="rId26" Type="http://schemas.openxmlformats.org/officeDocument/2006/relationships/oleObject" Target="embeddings/oleObject7.bin"/><Relationship Id="rId3" Type="http://schemas.openxmlformats.org/officeDocument/2006/relationships/styles" Target="styles.xml"/><Relationship Id="rId21" Type="http://schemas.openxmlformats.org/officeDocument/2006/relationships/image" Target="media/image7.emf"/><Relationship Id="rId7" Type="http://schemas.openxmlformats.org/officeDocument/2006/relationships/endnotes" Target="endnotes.xml"/><Relationship Id="rId12" Type="http://schemas.openxmlformats.org/officeDocument/2006/relationships/hyperlink" Target="mailto:jie.dong@interdigital.com" TargetMode="External"/><Relationship Id="rId17" Type="http://schemas.openxmlformats.org/officeDocument/2006/relationships/image" Target="media/image5.emf"/><Relationship Id="rId25" Type="http://schemas.openxmlformats.org/officeDocument/2006/relationships/image" Target="media/image9.emf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yan.ye@interdigital.com" TargetMode="External"/><Relationship Id="rId24" Type="http://schemas.openxmlformats.org/officeDocument/2006/relationships/oleObject" Target="embeddings/oleObject6.bin"/><Relationship Id="rId5" Type="http://schemas.openxmlformats.org/officeDocument/2006/relationships/webSettings" Target="webSettings.xml"/><Relationship Id="rId15" Type="http://schemas.openxmlformats.org/officeDocument/2006/relationships/image" Target="media/image4.emf"/><Relationship Id="rId23" Type="http://schemas.openxmlformats.org/officeDocument/2006/relationships/image" Target="media/image8.emf"/><Relationship Id="rId28" Type="http://schemas.openxmlformats.org/officeDocument/2006/relationships/fontTable" Target="fontTable.xml"/><Relationship Id="rId10" Type="http://schemas.openxmlformats.org/officeDocument/2006/relationships/hyperlink" Target="mailto:yuwen.he@interdigital.com" TargetMode="External"/><Relationship Id="rId19" Type="http://schemas.openxmlformats.org/officeDocument/2006/relationships/image" Target="media/image6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5.bin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A6B52-142E-4A73-BDDB-77227DFF7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2365</TotalTime>
  <Pages>1</Pages>
  <Words>2749</Words>
  <Characters>15674</Characters>
  <Application>Microsoft Office Word</Application>
  <DocSecurity>0</DocSecurity>
  <Lines>130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18387</CharactersWithSpaces>
  <SharedDoc>false</SharedDoc>
  <HLinks>
    <vt:vector size="12" baseType="variant"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3407966</vt:i4>
      </vt:variant>
      <vt:variant>
        <vt:i4>0</vt:i4>
      </vt:variant>
      <vt:variant>
        <vt:i4>0</vt:i4>
      </vt:variant>
      <vt:variant>
        <vt:i4>5</vt:i4>
      </vt:variant>
      <vt:variant>
        <vt:lpwstr>mailto:yuwen.he@interdigital.com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He Yuwen</cp:lastModifiedBy>
  <cp:revision>49</cp:revision>
  <cp:lastPrinted>2013-04-08T19:19:00Z</cp:lastPrinted>
  <dcterms:created xsi:type="dcterms:W3CDTF">2013-07-15T06:05:00Z</dcterms:created>
  <dcterms:modified xsi:type="dcterms:W3CDTF">2013-10-24T13:40:00Z</dcterms:modified>
</cp:coreProperties>
</file>