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347C84" w:rsidRPr="00347C84" w:rsidTr="00EF2613">
        <w:tblPrEx>
          <w:tblCellMar>
            <w:top w:w="0" w:type="dxa"/>
            <w:bottom w:w="0" w:type="dxa"/>
          </w:tblCellMar>
        </w:tblPrEx>
        <w:tc>
          <w:tcPr>
            <w:tcW w:w="6408" w:type="dxa"/>
          </w:tcPr>
          <w:p w:rsidR="00347C84" w:rsidRPr="00347C84" w:rsidRDefault="00347C84" w:rsidP="00347C84">
            <w:pPr>
              <w:tabs>
                <w:tab w:val="clear" w:pos="794"/>
                <w:tab w:val="clear" w:pos="1191"/>
                <w:tab w:val="clear" w:pos="1588"/>
                <w:tab w:val="clear" w:pos="1985"/>
                <w:tab w:val="left" w:pos="360"/>
                <w:tab w:val="left" w:pos="720"/>
                <w:tab w:val="left" w:pos="1080"/>
                <w:tab w:val="left" w:pos="1440"/>
                <w:tab w:val="left" w:pos="7200"/>
              </w:tabs>
              <w:spacing w:before="0"/>
              <w:jc w:val="left"/>
              <w:rPr>
                <w:rFonts w:eastAsia="Times New Roman"/>
                <w:b/>
                <w:sz w:val="22"/>
                <w:szCs w:val="22"/>
                <w:lang w:val="en-CA"/>
              </w:rPr>
            </w:pPr>
            <w:bookmarkStart w:id="0" w:name="_Ref280362398"/>
            <w:bookmarkStart w:id="1" w:name="_Toc287363716"/>
            <w:bookmarkStart w:id="2" w:name="_Toc311216699"/>
            <w:bookmarkStart w:id="3" w:name="_Toc317198660"/>
            <w:r>
              <w:rPr>
                <w:rFonts w:eastAsia="Times New Roman"/>
                <w:b/>
                <w:noProof/>
                <w:sz w:val="22"/>
                <w:szCs w:val="22"/>
                <w:lang w:val="en-US"/>
              </w:rPr>
              <mc:AlternateContent>
                <mc:Choice Requires="wpg">
                  <w:drawing>
                    <wp:anchor distT="0" distB="0" distL="114300" distR="114300" simplePos="0" relativeHeight="251660800" behindDoc="0" locked="0" layoutInCell="1" allowOverlap="1">
                      <wp:simplePos x="0" y="0"/>
                      <wp:positionH relativeFrom="column">
                        <wp:posOffset>-52705</wp:posOffset>
                      </wp:positionH>
                      <wp:positionV relativeFrom="paragraph">
                        <wp:posOffset>-349250</wp:posOffset>
                      </wp:positionV>
                      <wp:extent cx="295910" cy="312420"/>
                      <wp:effectExtent l="13970" t="8890" r="13970" b="12065"/>
                      <wp:wrapNone/>
                      <wp:docPr id="113" name="Group 1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114" name="Line 56"/>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15" name="Line 57"/>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16" name="Line 58"/>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17" name="Line 59"/>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18" name="Line 60"/>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19" name="Freeform 61"/>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0" name="Freeform 62"/>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1" name="Freeform 63"/>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2" name="Freeform 64"/>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3" name="Freeform 65"/>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4" name="Freeform 66"/>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5" name="Freeform 67"/>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6" name="Freeform 68"/>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7" name="Freeform 69"/>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8" name="Freeform 70"/>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9" name="Freeform 71"/>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0" name="Freeform 72"/>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1" name="Freeform 73"/>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2" name="Freeform 74"/>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3" name="Freeform 75"/>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4" name="Freeform 76"/>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5" name="Freeform 77"/>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 name="Freeform 78"/>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3" o:spid="_x0000_s1026" style="position:absolute;margin-left:-4.15pt;margin-top:-27.5pt;width:23.3pt;height:24.6pt;z-index:251660800"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">
                      <v:line id="Line 56"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n8SsEAAADcAAAADwAAAGRycy9kb3ducmV2LnhtbERPTWvCQBC9F/wPywje6kaRVlJXEUUQ&#10;KaVG6XmanSbB7GzIjkn677uFQm/zeJ+z2gyuVh21ofJsYDZNQBHn3lZcGLheDo9LUEGQLdaeycA3&#10;BdisRw8rTK3v+UxdJoWKIRxSNFCKNKnWIS/JYZj6hjhyX751KBG2hbYt9jHc1XqeJE/aYcWxocSG&#10;diXlt+zuDGDHn3Lp8e1Dmt6f7HO4ve9fjZmMh+0LKKFB/sV/7qON82cL+H0mXqDX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GfxKwQAAANwAAAAPAAAAAAAAAAAAAAAA&#10;AKECAABkcnMvZG93bnJldi54bWxQSwUGAAAAAAQABAD5AAAAjwMAAAAA&#10;" strokecolor="white" strokeweight="36e-5mm"/>
                      <v:line id="Line 57"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FVZ0cEAAADcAAAADwAAAGRycy9kb3ducmV2LnhtbERPTWvCQBC9F/wPywje6kbBVlJXEUUQ&#10;KaVG6XmanSbB7GzIjkn677uFQm/zeJ+z2gyuVh21ofJsYDZNQBHn3lZcGLheDo9LUEGQLdaeycA3&#10;BdisRw8rTK3v+UxdJoWKIRxSNFCKNKnWIS/JYZj6hjhyX751KBG2hbYt9jHc1XqeJE/aYcWxocSG&#10;diXlt+zuDGDHn3Lp8e1Dmt6f7HO4ve9fjZmMh+0LKKFB/sV/7qON82cL+H0mXqDX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QVVnRwQAAANwAAAAPAAAAAAAAAAAAAAAA&#10;AKECAABkcnMvZG93bnJldi54bWxQSwUGAAAAAAQABAD5AAAAjwMAAAAA&#10;" strokecolor="white" strokeweight="36e-5mm"/>
                      <v:line id="Line 58"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ynsMcQAAADcAAAADwAAAGRycy9kb3ducmV2LnhtbERP32vCMBB+H/g/hBN8W9NOUemMMgaD&#10;CTpYVfDxbG5Nsbl0TdT63y+Dwd7u4/t5i1VvG3GlzteOFWRJCoK4dLrmSsF+9/Y4B+EDssbGMSm4&#10;k4fVcvCwwFy7G3/StQiViCHsc1RgQmhzKX1pyKJPXEscuS/XWQwRdpXUHd5iuG3kU5pOpcWaY4PB&#10;ll4NlefiYhV8t+c+287m401zMsV6Yz8mx8NFqdGwf3kGEagP/+I/97uO87Mp/D4TL5D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KewxxAAAANwAAAAPAAAAAAAAAAAA&#10;AAAAAKECAABkcnMvZG93bnJldi54bWxQSwUGAAAAAAQABAD5AAAAkgMAAAAA&#10;" strokecolor="white" strokeweight="36e-5mm"/>
                      <v:line id="Line 59"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GVJqsMAAADcAAAADwAAAGRycy9kb3ducmV2LnhtbERP32vCMBB+F/Y/hBv4pmmdqFSjDGEw&#10;wQ3sJvh4Nrem2Fy6Jmr975eB4Nt9fD9vsepsLS7U+sqxgnSYgCAunK64VPD99TaYgfABWWPtmBTc&#10;yMNq+dRbYKbdlXd0yUMpYgj7DBWYEJpMSl8YsuiHriGO3I9rLYYI21LqFq8x3NZylCQTabHi2GCw&#10;obWh4pSfrYLf5tSlH9PZy7Y+mnyztZ/jw/6sVP+5e52DCNSFh/juftdxfjqF/2fiBXL5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xlSarDAAAA3AAAAA8AAAAAAAAAAAAA&#10;AAAAoQIAAGRycy9kb3ducmV2LnhtbFBLBQYAAAAABAAEAPkAAACRAwAAAAA=&#10;" strokecolor="white" strokeweight="36e-5mm"/>
                      <v:line id="Line 60"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T2T8MAAADcAAAADwAAAGRycy9kb3ducmV2LnhtbESPQWvCQBCF74X+h2UK3upGD1pSVxFL&#10;QUopVqXnaXaaBLOzITtN0n/fOQjeZnhv3vtmtRlDY3rqUh3ZwWyagSEuoq+5dHA+vT4+gUmC7LGJ&#10;TA7+KMFmfX+3wtzHgT+pP0ppNIRTjg4qkTa3NhUVBUzT2BKr9hO7gKJrV1rf4aDhobHzLFvYgDVr&#10;Q4Ut7SoqLsff4AB7/pbTgB9f0g7xzS/T5fDy7tzkYdw+gxEa5Wa+Xu+94s+UVp/RCez6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5U9k/DAAAA3AAAAA8AAAAAAAAAAAAA&#10;AAAAoQIAAGRycy9kb3ducmV2LnhtbFBLBQYAAAAABAAEAPkAAACRAwAAAAA=&#10;" strokecolor="white" strokeweight="36e-5mm"/>
                      <v:shape id="Freeform 61"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YnksEA&#10;AADcAAAADwAAAGRycy9kb3ducmV2LnhtbESPQYvCMBCF74L/IYzgTdPuYdWuURZhZfFmq/ehmW3K&#10;NpPaRK3+eiMI3mZ4b973ZrnubSMu1PnasYJ0moAgLp2uuVJwKH4mcxA+IGtsHJOCG3lYr4aDJWba&#10;XXlPlzxUIoawz1CBCaHNpPSlIYt+6lriqP25zmKIa1dJ3eE1httGfiTJp7RYcyQYbGljqPzPzzZy&#10;8/Ro93Sa3atiu9Ne96ZwRqnxqP/+AhGoD2/z6/pXx/rpAp7PxAnk6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HmJ5LBAAAA3AAAAA8AAAAAAAAAAAAAAAAAmAIAAGRycy9kb3du&#10;cmV2LnhtbFBLBQYAAAAABAAEAPUAAACGAw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62"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yHJMUA&#10;AADcAAAADwAAAGRycy9kb3ducmV2LnhtbESPT2vCQBDF74LfYRmht7rR1j9EV5FCS0vxYPTibciO&#10;STQ7G7Jbjd/eORS8zfDevPeb5bpztbpSGyrPBkbDBBRx7m3FhYHD/vN1DipEZIu1ZzJwpwDrVb+3&#10;xNT6G+/omsVCSQiHFA2UMTap1iEvyWEY+oZYtJNvHUZZ20LbFm8S7mo9TpKpdlixNJTY0EdJ+SX7&#10;cwbevuKk/sk42e61fXfn2eS3C0djXgbdZgEqUhef5v/rbyv4Y8GXZ2QCvXo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zIckxQAAANwAAAAPAAAAAAAAAAAAAAAAAJgCAABkcnMv&#10;ZG93bnJldi54bWxQSwUGAAAAAAQABAD1AAAAigM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63"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KusIA&#10;AADcAAAADwAAAGRycy9kb3ducmV2LnhtbERPTWuDQBC9F/Iflgn01qwxpRWTVUJLiIdeakPOgztR&#10;iTsr7kZtfn23UOhtHu9zdvlsOjHS4FrLCtarCARxZXXLtYLT1+EpAeE8ssbOMin4Jgd5tnjYYart&#10;xJ80lr4WIYRdigoa7/tUSlc1ZNCtbE8cuIsdDPoAh1rqAacQbjoZR9GLNNhyaGiwp7eGqmt5MwrO&#10;yfQaX+br++2ePCOWBdcfm6NSj8t5vwXhafb/4j93ocP8eA2/z4QLZPY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P4q6wgAAANwAAAAPAAAAAAAAAAAAAAAAAJgCAABkcnMvZG93&#10;bnJldi54bWxQSwUGAAAAAAQABAD1AAAAhwM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64"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26PMQA&#10;AADcAAAADwAAAGRycy9kb3ducmV2LnhtbERPTWvCQBC9C/0PyxS8FN00B2mjm2CVoJcWmhbtcchO&#10;k2B2NmQ3Gv+9Wyh4m8f7nFU2mlacqXeNZQXP8wgEcWl1w5WC76989gLCeWSNrWVScCUHWfowWWGi&#10;7YU/6Vz4SoQQdgkqqL3vEildWZNBN7cdceB+bW/QB9hXUvd4CeGmlXEULaTBhkNDjR1taipPxWAU&#10;FMfdz+vu4214rxZmj9tD/rTJc6Wmj+N6CcLT6O/if/deh/lxDH/PhAtke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z9ujzEAAAA3AAAAA8AAAAAAAAAAAAAAAAAmAIAAGRycy9k&#10;b3ducmV2LnhtbFBLBQYAAAAABAAEAPUAAACJAw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65"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cakMIA&#10;AADcAAAADwAAAGRycy9kb3ducmV2LnhtbERPS4vCMBC+C/sfwix4s+kqulKNsgiCBy8+wPU2NmPb&#10;3WZSm6jVX28Ewdt8fM8ZTxtTigvVrrCs4CuKQRCnVhecKdhu5p0hCOeRNZaWScGNHEwnH60xJtpe&#10;eUWXtc9ECGGXoILc+yqR0qU5GXSRrYgDd7S1QR9gnUld4zWEm1J243ggDRYcGnKsaJZT+r8+GwX9&#10;7/t295cu8XCa/+7jajYkkkul2p/NzwiEp8a/xS/3Qof53R48nwkXyM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xxqQwgAAANw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66"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Wc1sAA&#10;AADcAAAADwAAAGRycy9kb3ducmV2LnhtbERPTYvCMBC9L/gfwix4W9NVWbRrFBFEwZNVEG9DMzZl&#10;m0lpYq3+eiMIe5vH+5zZorOVaKnxpWMF34MEBHHudMmFguNh/TUB4QOyxsoxKbiTh8W89zHDVLsb&#10;76nNQiFiCPsUFZgQ6lRKnxuy6AeuJo7cxTUWQ4RNIXWDtxhuKzlMkh9pseTYYLCmlaH8L7taBed2&#10;k0meLhOr5Wk0oVN32T2MUv3PbvkLIlAX/sVv91bH+cMxvJ6JF8j5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YWc1sAAAADcAAAADwAAAAAAAAAAAAAAAACYAgAAZHJzL2Rvd25y&#10;ZXYueG1sUEsFBgAAAAAEAAQA9QAAAIUDA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67"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JCKsEA&#10;AADcAAAADwAAAGRycy9kb3ducmV2LnhtbERPS2sCMRC+C/0PYQpepGYVlLI1SikInnyXtrdhM/ug&#10;m0lIoq7/3giCt/n4njNbdKYVZ/KhsaxgNMxAEBdWN1wpOB6Wb+8gQkTW2FomBVcKsJi/9GaYa3vh&#10;HZ33sRIphEOOCuoYXS5lKGoyGIbWESeutN5gTNBXUnu8pHDTynGWTaXBhlNDjY6+air+9yejQDf+&#10;25XHjf8dXNdhWf78dVvvlOq/dp8fICJ18Sl+uFc6zR9P4P5MukDO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2yQirBAAAA3AAAAA8AAAAAAAAAAAAAAAAAmAIAAGRycy9kb3du&#10;cmV2LnhtbFBLBQYAAAAABAAEAPUAAACGAw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68"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3RHkcQA&#10;AADcAAAADwAAAGRycy9kb3ducmV2LnhtbERPS2vCQBC+F/wPywi91Y1RUk1dpRQrPVR8gtchO80G&#10;s7Mxu2r677uFQm/z8T1ntuhsLW7U+sqxguEgAUFcOF1xqeB4eH+agPABWWPtmBR8k4fFvPcww1y7&#10;O+/otg+liCHsc1RgQmhyKX1hyKIfuIY4cl+utRgibEupW7zHcFvLNEkyabHi2GCwoTdDxXl/tQo+&#10;s816tFle0vFqOm4MHUbb5Pmk1GO/e30BEagL/+I/94eO89MMfp+JF8j5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N0R5HEAAAA3AAAAA8AAAAAAAAAAAAAAAAAmAIAAGRycy9k&#10;b3ducmV2LnhtbFBLBQYAAAAABAAEAPUAAACJAw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69"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UessAA&#10;AADcAAAADwAAAGRycy9kb3ducmV2LnhtbERPTYvCMBC9C/sfwix4s6keVLqmRVcEj2stssehGdti&#10;MylNVrv+eiMI3ubxPmeVDaYVV+pdY1nBNIpBEJdWN1wpKI67yRKE88gaW8uk4J8cZOnHaIWJtjc+&#10;0DX3lQgh7BJUUHvfJVK6siaDLrIdceDOtjfoA+wrqXu8hXDTylkcz6XBhkNDjR1911Re8j+j4L49&#10;44ak4/upLX6K7W9emTJXavw5rL9AeBr8W/xy73WYP1vA85lwgUw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ZUessAAAADcAAAADwAAAAAAAAAAAAAAAACYAgAAZHJzL2Rvd25y&#10;ZXYueG1sUEsFBgAAAAAEAAQA9QAAAIUDA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70"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NhvMUA&#10;AADcAAAADwAAAGRycy9kb3ducmV2LnhtbESPQWvCQBCF74L/YRnBi9SNOUhJXaVUBLFeql68DbvT&#10;JDY7G7Krxv5651DobYb35r1vFqveN+pGXawDG5hNM1DENriaSwOn4+blFVRMyA6bwGTgQRFWy+Fg&#10;gYULd/6i2yGVSkI4FmigSqkttI62Io9xGlpi0b5D5zHJ2pXadXiXcN/oPMvm2mPN0lBhSx8V2Z/D&#10;1RvYzfdoJ3zeleffo7185uvTjC/GjEf9+xuoRH36N/9db53g50Irz8gEevkE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A2G8xQAAANwAAAAPAAAAAAAAAAAAAAAAAJgCAABkcnMv&#10;ZG93bnJldi54bWxQSwUGAAAAAAQABAD1AAAAigM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71"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D6aMAA&#10;AADcAAAADwAAAGRycy9kb3ducmV2LnhtbERPS2rDMBDdF3IHMYHuajkuLY0TJSSFQnehTg8wscYf&#10;Yo2MpNrq7atCILt5vO9s99EMYiLne8sKVlkOgri2uudWwff54+kNhA/IGgfLpOCXPOx3i4ctltrO&#10;/EVTFVqRQtiXqKALYSyl9HVHBn1mR+LENdYZDAm6VmqHcwo3gyzy/FUa7Dk1dDjSe0f1tfoxCi7P&#10;OspT4bmpXB3bY3Eyxxep1OMyHjYgAsVwF9/cnzrNL9bw/0y6QO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HD6aMAAAADcAAAADwAAAAAAAAAAAAAAAACYAgAAZHJzL2Rvd25y&#10;ZXYueG1sUEsFBgAAAAAEAAQA9QAAAIUDA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72"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xnlMMA&#10;AADcAAAADwAAAGRycy9kb3ducmV2LnhtbESPQYvCQAyF7wv+hyGCt3WqwrJURxFFUPCiqwdvsRPb&#10;YidTO6PWf785CN5eyMuX9yaz1lXqQU0oPRsY9BNQxJm3JecGDn+r719QISJbrDyTgRcFmE07XxNM&#10;rX/yjh77mCuBcEjRQBFjnWodsoIchr6viWV38Y3DKGOTa9vgU+Cu0sMk+dEOS5YPBda0KCi77u9O&#10;KKhHt+2qPi+Pi5Nv46bcXfzLmF63nY9BRWrjx/y+XluJP5L4UkYU6Ok/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hxnlMMAAADcAAAADwAAAAAAAAAAAAAAAACYAgAAZHJzL2Rv&#10;d25yZXYueG1sUEsFBgAAAAAEAAQA9QAAAIgDA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73"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50MOcMA&#10;AADcAAAADwAAAGRycy9kb3ducmV2LnhtbERPTWvCQBC9F/oflil4M5soFYmuUgShaC/GqNcxOyah&#10;2dk0u2r677uC0Ns83ufMl71pxI06V1tWkEQxCOLC6ppLBfl+PZyCcB5ZY2OZFPySg+Xi9WWOqbZ3&#10;3tEt86UIIexSVFB536ZSuqIigy6yLXHgLrYz6APsSqk7vIdw08hRHE+kwZpDQ4UtrSoqvrOrUTA6&#10;5O+5LMebr59Tdtyek0183k6UGrz1HzMQnnr/L366P3WYP07g8Uy4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50MOcMAAADcAAAADwAAAAAAAAAAAAAAAACYAgAAZHJzL2Rv&#10;d25yZXYueG1sUEsFBgAAAAAEAAQA9QAAAIgDA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74"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2fRsIA&#10;AADcAAAADwAAAGRycy9kb3ducmV2LnhtbERP32vCMBB+H/g/hBP2NlMVRDujDEEoSAd2o+7xaG5N&#10;sbmUJmr975eB4Nt9fD9vvR1sK67U+8axgukkAUFcOd1wreD7a/+2BOEDssbWMSm4k4ftZvSyxlS7&#10;Gx/pWoRaxBD2KSowIXSplL4yZNFPXEccuV/XWwwR9rXUPd5iuG3lLEkW0mLDscFgRztD1bm4WAXl&#10;4afITG6yk14M5fkzy+95sVLqdTx8vIMINISn+OHOdJw/n8H/M/ECuf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Z9GwgAAANwAAAAPAAAAAAAAAAAAAAAAAJgCAABkcnMvZG93&#10;bnJldi54bWxQSwUGAAAAAAQABAD1AAAAhwM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75"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grNMEA&#10;AADcAAAADwAAAGRycy9kb3ducmV2LnhtbERPTWvCQBC9C/6HZYTedNMKElJXESXQHhvFXofsNJuY&#10;nQ3ZbZL++64geJvH+5ztfrKtGKj3tWMFr6sEBHHpdM2Vgss5X6YgfEDW2DomBX/kYb+bz7aYaTfy&#10;Fw1FqEQMYZ+hAhNCl0npS0MW/cp1xJH7cb3FEGFfSd3jGMNtK9+SZCMt1hwbDHZ0NFTeil+r4PSZ&#10;N4VsjofvdrydmjyV5poOSr0spsM7iEBTeIof7g8d56/XcH8mXiB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C4KzTBAAAA3AAAAA8AAAAAAAAAAAAAAAAAmAIAAGRycy9kb3du&#10;cmV2LnhtbFBLBQYAAAAABAAEAPUAAACGAw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76"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hfsYA&#10;AADcAAAADwAAAGRycy9kb3ducmV2LnhtbESP0WrCQBBF3wv+wzKCb82mJpWauoqUWnypkNgPGLJj&#10;EszOxuyapH/fLRT6NsO998ydzW4yrRiod41lBU9RDIK4tLrhSsHX+fD4AsJ5ZI2tZVLwTQ5229nD&#10;BjNtR85pKHwlAoRdhgpq77tMSlfWZNBFtiMO2sX2Bn1Y+0rqHscAN61cxvFKGmw4XKixo7eaymtx&#10;N4Gyvia38qj3p/t7nH88f6aFHFKlFvNp/wrC0+T/zX/pow71kxR+nwkTyO0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z+hfsYAAADcAAAADwAAAAAAAAAAAAAAAACYAgAAZHJz&#10;L2Rvd25yZXYueG1sUEsFBgAAAAAEAAQA9QAAAIs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77"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I0ocQA&#10;AADcAAAADwAAAGRycy9kb3ducmV2LnhtbERPS2sCMRC+F/ofwhR6q9n6KGU1SikKhR7catHrsJlu&#10;lt1MliS6W3+9EQq9zcf3nMVqsK04kw+1YwXPowwEcel0zZWC7/3m6RVEiMgaW8ek4JcCrJb3dwvM&#10;tev5i867WIkUwiFHBSbGLpcylIYshpHriBP347zFmKCvpPbYp3DbynGWvUiLNacGgx29Gyqb3ckq&#10;sNvpwYy3x6ZaH2afe38pmr4olHp8GN7mICIN8V/85/7Qaf5kBrdn0gVye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tyNKHEAAAA3AAAAA8AAAAAAAAAAAAAAAAAmAIAAGRycy9k&#10;b3ducmV2LnhtbFBLBQYAAAAABAAEAPUAAACJAw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78"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mmWMMA&#10;AADcAAAADwAAAGRycy9kb3ducmV2LnhtbERP22oCMRB9L/QfwhR8kW62ilK3G6UKgoII3fYDhmT2&#10;0m4myybq6tc3BaFvczjXyVeDbcWZet84VvCSpCCItTMNVwq+PrfPryB8QDbYOiYFV/KwWj4+5JgZ&#10;d+EPOhehEjGEfYYK6hC6TEqva7LoE9cRR650vcUQYV9J0+MlhttWTtJ0Li02HBtq7GhTk/4pTlaB&#10;Hi/K71tVOr/fH/Txtjaz4rRQavQ0vL+BCDSEf/HdvTNx/nQOf8/EC+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KmmWMMAAADcAAAADwAAAAAAAAAAAAAAAACYAgAAZHJzL2Rv&#10;d25yZXYueG1sUEsFBgAAAAAEAAQA9QAAAIgDA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rFonts w:eastAsia="Times New Roman"/>
                <w:b/>
                <w:noProof/>
                <w:sz w:val="22"/>
                <w:szCs w:val="22"/>
                <w:lang w:val="en-US"/>
              </w:rPr>
              <w:drawing>
                <wp:anchor distT="0" distB="0" distL="114300" distR="114300" simplePos="0" relativeHeight="251662848"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Times New Roman"/>
                <w:b/>
                <w:noProof/>
                <w:sz w:val="22"/>
                <w:szCs w:val="22"/>
                <w:lang w:val="en-US"/>
              </w:rPr>
              <w:drawing>
                <wp:anchor distT="0" distB="0" distL="114300" distR="114300" simplePos="0" relativeHeight="251661824"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47C84">
              <w:rPr>
                <w:rFonts w:eastAsia="Times New Roman"/>
                <w:b/>
                <w:sz w:val="22"/>
                <w:szCs w:val="22"/>
                <w:lang w:val="en-CA"/>
              </w:rPr>
              <w:t>Joint Collaborative Team on Video Coding (JCT-VC)</w:t>
            </w:r>
          </w:p>
          <w:p w:rsidR="00347C84" w:rsidRPr="00347C84" w:rsidRDefault="00347C84" w:rsidP="00347C84">
            <w:pPr>
              <w:tabs>
                <w:tab w:val="clear" w:pos="794"/>
                <w:tab w:val="clear" w:pos="1191"/>
                <w:tab w:val="clear" w:pos="1588"/>
                <w:tab w:val="clear" w:pos="1985"/>
                <w:tab w:val="left" w:pos="360"/>
                <w:tab w:val="left" w:pos="720"/>
                <w:tab w:val="left" w:pos="1080"/>
                <w:tab w:val="left" w:pos="1440"/>
                <w:tab w:val="left" w:pos="7200"/>
              </w:tabs>
              <w:spacing w:before="0"/>
              <w:jc w:val="left"/>
              <w:rPr>
                <w:rFonts w:eastAsia="Times New Roman"/>
                <w:b/>
                <w:sz w:val="22"/>
                <w:szCs w:val="22"/>
                <w:lang w:val="en-CA"/>
              </w:rPr>
            </w:pPr>
            <w:r w:rsidRPr="00347C84">
              <w:rPr>
                <w:rFonts w:eastAsia="Times New Roman"/>
                <w:b/>
                <w:sz w:val="22"/>
                <w:szCs w:val="22"/>
                <w:lang w:val="en-CA"/>
              </w:rPr>
              <w:t>of ITU-T SG 16 WP 3 and ISO/IEC JTC 1/SC 29/WG 11</w:t>
            </w:r>
          </w:p>
          <w:p w:rsidR="00347C84" w:rsidRPr="00347C84" w:rsidRDefault="00347C84" w:rsidP="00347C84">
            <w:pPr>
              <w:tabs>
                <w:tab w:val="clear" w:pos="794"/>
                <w:tab w:val="clear" w:pos="1191"/>
                <w:tab w:val="clear" w:pos="1588"/>
                <w:tab w:val="clear" w:pos="1985"/>
                <w:tab w:val="left" w:pos="360"/>
                <w:tab w:val="left" w:pos="720"/>
                <w:tab w:val="left" w:pos="1080"/>
                <w:tab w:val="left" w:pos="1440"/>
                <w:tab w:val="left" w:pos="7200"/>
              </w:tabs>
              <w:spacing w:before="0"/>
              <w:jc w:val="left"/>
              <w:rPr>
                <w:rFonts w:eastAsia="Times New Roman"/>
                <w:b/>
                <w:sz w:val="22"/>
                <w:szCs w:val="22"/>
                <w:lang w:val="en-CA"/>
              </w:rPr>
            </w:pPr>
            <w:r w:rsidRPr="00347C84">
              <w:rPr>
                <w:rFonts w:eastAsia="Times New Roman"/>
                <w:sz w:val="22"/>
                <w:szCs w:val="22"/>
                <w:lang w:val="en-CA"/>
              </w:rPr>
              <w:t>15th Meeting: Geneva, CH, 23 Oct. – 1 Nov. 2013</w:t>
            </w:r>
          </w:p>
        </w:tc>
        <w:tc>
          <w:tcPr>
            <w:tcW w:w="3168" w:type="dxa"/>
          </w:tcPr>
          <w:p w:rsidR="00347C84" w:rsidRPr="00347C84" w:rsidRDefault="00347C84" w:rsidP="00347C84">
            <w:pPr>
              <w:tabs>
                <w:tab w:val="clear" w:pos="794"/>
                <w:tab w:val="clear" w:pos="1191"/>
                <w:tab w:val="clear" w:pos="1588"/>
                <w:tab w:val="clear" w:pos="1985"/>
                <w:tab w:val="left" w:pos="360"/>
                <w:tab w:val="left" w:pos="720"/>
                <w:tab w:val="left" w:pos="1080"/>
                <w:tab w:val="left" w:pos="1440"/>
                <w:tab w:val="left" w:pos="7200"/>
              </w:tabs>
              <w:jc w:val="left"/>
              <w:rPr>
                <w:rFonts w:eastAsia="Times New Roman"/>
                <w:sz w:val="22"/>
                <w:u w:val="single"/>
                <w:lang w:val="en-CA"/>
              </w:rPr>
            </w:pPr>
            <w:r w:rsidRPr="00347C84">
              <w:rPr>
                <w:rFonts w:eastAsia="Times New Roman"/>
                <w:sz w:val="22"/>
                <w:lang w:val="en-CA"/>
              </w:rPr>
              <w:t>Document: JCTVC-O</w:t>
            </w:r>
            <w:r w:rsidRPr="00347C84">
              <w:rPr>
                <w:rFonts w:eastAsia="Times New Roman"/>
                <w:sz w:val="22"/>
                <w:u w:val="single"/>
                <w:lang w:val="en-CA"/>
              </w:rPr>
              <w:t>0149</w:t>
            </w:r>
          </w:p>
        </w:tc>
      </w:tr>
    </w:tbl>
    <w:p w:rsidR="00347C84" w:rsidRPr="00347C84" w:rsidRDefault="00347C84" w:rsidP="00347C84">
      <w:pPr>
        <w:tabs>
          <w:tab w:val="clear" w:pos="794"/>
          <w:tab w:val="clear" w:pos="1191"/>
          <w:tab w:val="clear" w:pos="1588"/>
          <w:tab w:val="clear" w:pos="1985"/>
          <w:tab w:val="left" w:pos="360"/>
          <w:tab w:val="left" w:pos="720"/>
          <w:tab w:val="left" w:pos="1080"/>
          <w:tab w:val="left" w:pos="1440"/>
        </w:tabs>
        <w:spacing w:before="0"/>
        <w:jc w:val="left"/>
        <w:rPr>
          <w:rFonts w:eastAsia="Times New Roman"/>
          <w:sz w:val="22"/>
          <w:lang w:val="en-CA"/>
        </w:rPr>
      </w:pPr>
    </w:p>
    <w:tbl>
      <w:tblPr>
        <w:tblW w:w="0" w:type="auto"/>
        <w:tblLayout w:type="fixed"/>
        <w:tblLook w:val="0000" w:firstRow="0" w:lastRow="0" w:firstColumn="0" w:lastColumn="0" w:noHBand="0" w:noVBand="0"/>
      </w:tblPr>
      <w:tblGrid>
        <w:gridCol w:w="6408"/>
        <w:gridCol w:w="3168"/>
      </w:tblGrid>
      <w:tr w:rsidR="00347C84" w:rsidRPr="00347C84" w:rsidTr="00EF2613">
        <w:tblPrEx>
          <w:tblCellMar>
            <w:top w:w="0" w:type="dxa"/>
            <w:bottom w:w="0" w:type="dxa"/>
          </w:tblCellMar>
        </w:tblPrEx>
        <w:tc>
          <w:tcPr>
            <w:tcW w:w="6408" w:type="dxa"/>
          </w:tcPr>
          <w:p w:rsidR="00347C84" w:rsidRPr="00347C84" w:rsidRDefault="00347C84" w:rsidP="00347C84">
            <w:pPr>
              <w:tabs>
                <w:tab w:val="clear" w:pos="794"/>
                <w:tab w:val="clear" w:pos="1191"/>
                <w:tab w:val="clear" w:pos="1588"/>
                <w:tab w:val="clear" w:pos="1985"/>
                <w:tab w:val="left" w:pos="360"/>
                <w:tab w:val="left" w:pos="720"/>
                <w:tab w:val="left" w:pos="1080"/>
                <w:tab w:val="left" w:pos="1440"/>
                <w:tab w:val="left" w:pos="7200"/>
              </w:tabs>
              <w:spacing w:before="0"/>
              <w:jc w:val="left"/>
              <w:rPr>
                <w:rFonts w:eastAsia="Times New Roman"/>
                <w:b/>
                <w:sz w:val="22"/>
                <w:szCs w:val="22"/>
                <w:lang w:val="en-CA"/>
              </w:rPr>
            </w:pPr>
            <w:r w:rsidRPr="00347C84">
              <w:rPr>
                <w:rFonts w:eastAsia="Times New Roman"/>
                <w:b/>
                <w:sz w:val="22"/>
                <w:szCs w:val="22"/>
                <w:lang w:val="en-CA"/>
              </w:rPr>
              <w:t>Joint Collaborative Team on 3D Video Coding Extensions</w:t>
            </w:r>
          </w:p>
          <w:p w:rsidR="00347C84" w:rsidRPr="00347C84" w:rsidRDefault="00347C84" w:rsidP="00347C84">
            <w:pPr>
              <w:tabs>
                <w:tab w:val="clear" w:pos="794"/>
                <w:tab w:val="clear" w:pos="1191"/>
                <w:tab w:val="clear" w:pos="1588"/>
                <w:tab w:val="clear" w:pos="1985"/>
                <w:tab w:val="left" w:pos="360"/>
                <w:tab w:val="left" w:pos="720"/>
                <w:tab w:val="left" w:pos="1080"/>
                <w:tab w:val="left" w:pos="1440"/>
                <w:tab w:val="left" w:pos="7200"/>
              </w:tabs>
              <w:spacing w:before="0"/>
              <w:jc w:val="left"/>
              <w:rPr>
                <w:rFonts w:eastAsia="Times New Roman"/>
                <w:b/>
                <w:sz w:val="22"/>
                <w:szCs w:val="22"/>
                <w:lang w:val="en-CA"/>
              </w:rPr>
            </w:pPr>
            <w:r w:rsidRPr="00347C84">
              <w:rPr>
                <w:rFonts w:eastAsia="Times New Roman"/>
                <w:b/>
                <w:sz w:val="22"/>
                <w:szCs w:val="22"/>
                <w:lang w:val="en-CA"/>
              </w:rPr>
              <w:t>of ITU-T SG 16 WP 3 and ISO/IEC JTC 1/SC 29/WG 11</w:t>
            </w:r>
          </w:p>
          <w:p w:rsidR="00347C84" w:rsidRPr="00347C84" w:rsidRDefault="00347C84" w:rsidP="00347C84">
            <w:pPr>
              <w:tabs>
                <w:tab w:val="clear" w:pos="794"/>
                <w:tab w:val="clear" w:pos="1191"/>
                <w:tab w:val="clear" w:pos="1588"/>
                <w:tab w:val="clear" w:pos="1985"/>
                <w:tab w:val="left" w:pos="360"/>
                <w:tab w:val="left" w:pos="720"/>
                <w:tab w:val="left" w:pos="1080"/>
                <w:tab w:val="left" w:pos="1440"/>
                <w:tab w:val="left" w:pos="7200"/>
              </w:tabs>
              <w:spacing w:before="0"/>
              <w:jc w:val="left"/>
              <w:rPr>
                <w:rFonts w:eastAsia="Times New Roman"/>
                <w:b/>
                <w:sz w:val="22"/>
                <w:szCs w:val="22"/>
                <w:lang w:val="en-CA"/>
              </w:rPr>
            </w:pPr>
            <w:r w:rsidRPr="00347C84">
              <w:rPr>
                <w:rFonts w:eastAsia="Times New Roman"/>
                <w:sz w:val="22"/>
                <w:szCs w:val="22"/>
                <w:lang w:val="en-CA"/>
              </w:rPr>
              <w:t>6th Meeting: Geneva, CH, 25 Oct. – 1 Nov. 2013</w:t>
            </w:r>
          </w:p>
        </w:tc>
        <w:tc>
          <w:tcPr>
            <w:tcW w:w="3168" w:type="dxa"/>
          </w:tcPr>
          <w:p w:rsidR="00347C84" w:rsidRPr="00347C84" w:rsidRDefault="00347C84" w:rsidP="00347C84">
            <w:pPr>
              <w:tabs>
                <w:tab w:val="clear" w:pos="794"/>
                <w:tab w:val="clear" w:pos="1191"/>
                <w:tab w:val="clear" w:pos="1588"/>
                <w:tab w:val="clear" w:pos="1985"/>
                <w:tab w:val="left" w:pos="360"/>
                <w:tab w:val="left" w:pos="720"/>
                <w:tab w:val="left" w:pos="1080"/>
                <w:tab w:val="left" w:pos="1440"/>
                <w:tab w:val="left" w:pos="7200"/>
              </w:tabs>
              <w:jc w:val="left"/>
              <w:rPr>
                <w:rFonts w:eastAsia="Times New Roman"/>
                <w:sz w:val="22"/>
                <w:u w:val="single"/>
                <w:lang w:val="en-CA"/>
              </w:rPr>
            </w:pPr>
            <w:r w:rsidRPr="00347C84">
              <w:rPr>
                <w:rFonts w:eastAsia="Times New Roman"/>
                <w:sz w:val="22"/>
                <w:lang w:val="en-CA"/>
              </w:rPr>
              <w:t>Document: JCT3V-F</w:t>
            </w:r>
            <w:r w:rsidRPr="00347C84">
              <w:rPr>
                <w:rFonts w:eastAsia="Times New Roman"/>
                <w:sz w:val="22"/>
                <w:u w:val="single"/>
                <w:lang w:val="en-CA"/>
              </w:rPr>
              <w:t>0056</w:t>
            </w:r>
          </w:p>
        </w:tc>
      </w:tr>
    </w:tbl>
    <w:p w:rsidR="00347C84" w:rsidRPr="00347C84" w:rsidRDefault="00347C84" w:rsidP="00347C84">
      <w:pPr>
        <w:tabs>
          <w:tab w:val="clear" w:pos="794"/>
          <w:tab w:val="clear" w:pos="1191"/>
          <w:tab w:val="clear" w:pos="1588"/>
          <w:tab w:val="clear" w:pos="1985"/>
          <w:tab w:val="left" w:pos="360"/>
          <w:tab w:val="left" w:pos="720"/>
          <w:tab w:val="left" w:pos="1080"/>
          <w:tab w:val="left" w:pos="1440"/>
        </w:tabs>
        <w:spacing w:before="0"/>
        <w:jc w:val="left"/>
        <w:rPr>
          <w:rFonts w:eastAsia="Times New Roman"/>
          <w:sz w:val="22"/>
          <w:lang w:val="en-CA"/>
        </w:rPr>
      </w:pPr>
    </w:p>
    <w:tbl>
      <w:tblPr>
        <w:tblW w:w="0" w:type="auto"/>
        <w:tblLayout w:type="fixed"/>
        <w:tblLook w:val="0000" w:firstRow="0" w:lastRow="0" w:firstColumn="0" w:lastColumn="0" w:noHBand="0" w:noVBand="0"/>
      </w:tblPr>
      <w:tblGrid>
        <w:gridCol w:w="1458"/>
        <w:gridCol w:w="4050"/>
        <w:gridCol w:w="900"/>
        <w:gridCol w:w="3168"/>
      </w:tblGrid>
      <w:tr w:rsidR="00347C84" w:rsidRPr="00347C84" w:rsidTr="00EF2613">
        <w:tblPrEx>
          <w:tblCellMar>
            <w:top w:w="0" w:type="dxa"/>
            <w:bottom w:w="0" w:type="dxa"/>
          </w:tblCellMar>
        </w:tblPrEx>
        <w:tc>
          <w:tcPr>
            <w:tcW w:w="1458" w:type="dxa"/>
          </w:tcPr>
          <w:p w:rsidR="00347C84" w:rsidRPr="00347C84" w:rsidRDefault="00347C84" w:rsidP="00347C84">
            <w:pPr>
              <w:tabs>
                <w:tab w:val="clear" w:pos="794"/>
                <w:tab w:val="clear" w:pos="1191"/>
                <w:tab w:val="clear" w:pos="1588"/>
                <w:tab w:val="clear" w:pos="1985"/>
                <w:tab w:val="left" w:pos="360"/>
                <w:tab w:val="left" w:pos="720"/>
                <w:tab w:val="left" w:pos="1080"/>
                <w:tab w:val="left" w:pos="1440"/>
              </w:tabs>
              <w:spacing w:before="60" w:after="60"/>
              <w:jc w:val="left"/>
              <w:rPr>
                <w:rFonts w:eastAsia="Times New Roman"/>
                <w:i/>
                <w:sz w:val="22"/>
                <w:szCs w:val="22"/>
                <w:lang w:val="en-CA"/>
              </w:rPr>
            </w:pPr>
            <w:r w:rsidRPr="00347C84">
              <w:rPr>
                <w:rFonts w:eastAsia="Times New Roman"/>
                <w:i/>
                <w:sz w:val="22"/>
                <w:szCs w:val="22"/>
                <w:lang w:val="en-CA"/>
              </w:rPr>
              <w:t>Title:</w:t>
            </w:r>
          </w:p>
        </w:tc>
        <w:tc>
          <w:tcPr>
            <w:tcW w:w="8118" w:type="dxa"/>
            <w:gridSpan w:val="3"/>
          </w:tcPr>
          <w:p w:rsidR="00347C84" w:rsidRPr="00347C84" w:rsidRDefault="00347C84" w:rsidP="00347C84">
            <w:pPr>
              <w:tabs>
                <w:tab w:val="clear" w:pos="794"/>
                <w:tab w:val="clear" w:pos="1191"/>
                <w:tab w:val="clear" w:pos="1588"/>
                <w:tab w:val="clear" w:pos="1985"/>
                <w:tab w:val="left" w:pos="360"/>
                <w:tab w:val="left" w:pos="720"/>
                <w:tab w:val="left" w:pos="1080"/>
                <w:tab w:val="left" w:pos="1440"/>
              </w:tabs>
              <w:spacing w:before="60" w:after="60"/>
              <w:jc w:val="left"/>
              <w:rPr>
                <w:rFonts w:eastAsia="Times New Roman"/>
                <w:b/>
                <w:sz w:val="22"/>
                <w:szCs w:val="22"/>
                <w:lang w:val="en-CA"/>
              </w:rPr>
            </w:pPr>
            <w:r w:rsidRPr="00347C84">
              <w:rPr>
                <w:rFonts w:eastAsia="Times New Roman"/>
                <w:b/>
                <w:sz w:val="22"/>
                <w:szCs w:val="22"/>
                <w:lang w:val="en-CA"/>
              </w:rPr>
              <w:t>MV-HEVC/SHVC HLS: on splicing and layer-wise start-up of the decoding</w:t>
            </w:r>
          </w:p>
        </w:tc>
      </w:tr>
      <w:tr w:rsidR="00347C84" w:rsidRPr="00347C84" w:rsidTr="00EF2613">
        <w:tblPrEx>
          <w:tblCellMar>
            <w:top w:w="0" w:type="dxa"/>
            <w:bottom w:w="0" w:type="dxa"/>
          </w:tblCellMar>
        </w:tblPrEx>
        <w:tc>
          <w:tcPr>
            <w:tcW w:w="1458" w:type="dxa"/>
          </w:tcPr>
          <w:p w:rsidR="00347C84" w:rsidRPr="00347C84" w:rsidRDefault="00347C84" w:rsidP="00347C84">
            <w:pPr>
              <w:tabs>
                <w:tab w:val="clear" w:pos="794"/>
                <w:tab w:val="clear" w:pos="1191"/>
                <w:tab w:val="clear" w:pos="1588"/>
                <w:tab w:val="clear" w:pos="1985"/>
                <w:tab w:val="left" w:pos="360"/>
                <w:tab w:val="left" w:pos="720"/>
                <w:tab w:val="left" w:pos="1080"/>
                <w:tab w:val="left" w:pos="1440"/>
              </w:tabs>
              <w:spacing w:before="60" w:after="60"/>
              <w:jc w:val="left"/>
              <w:rPr>
                <w:rFonts w:eastAsia="Times New Roman"/>
                <w:i/>
                <w:sz w:val="22"/>
                <w:szCs w:val="22"/>
                <w:lang w:val="en-CA"/>
              </w:rPr>
            </w:pPr>
            <w:r w:rsidRPr="00347C84">
              <w:rPr>
                <w:rFonts w:eastAsia="Times New Roman"/>
                <w:i/>
                <w:sz w:val="22"/>
                <w:szCs w:val="22"/>
                <w:lang w:val="en-CA"/>
              </w:rPr>
              <w:t>Status:</w:t>
            </w:r>
          </w:p>
        </w:tc>
        <w:tc>
          <w:tcPr>
            <w:tcW w:w="8118" w:type="dxa"/>
            <w:gridSpan w:val="3"/>
          </w:tcPr>
          <w:p w:rsidR="00347C84" w:rsidRPr="00347C84" w:rsidRDefault="00347C84" w:rsidP="00347C84">
            <w:pPr>
              <w:tabs>
                <w:tab w:val="clear" w:pos="794"/>
                <w:tab w:val="clear" w:pos="1191"/>
                <w:tab w:val="clear" w:pos="1588"/>
                <w:tab w:val="clear" w:pos="1985"/>
                <w:tab w:val="left" w:pos="360"/>
                <w:tab w:val="left" w:pos="720"/>
                <w:tab w:val="left" w:pos="1080"/>
                <w:tab w:val="left" w:pos="1440"/>
              </w:tabs>
              <w:spacing w:before="60" w:after="60"/>
              <w:jc w:val="left"/>
              <w:rPr>
                <w:rFonts w:eastAsia="Times New Roman"/>
                <w:sz w:val="22"/>
                <w:szCs w:val="22"/>
                <w:lang w:val="en-CA"/>
              </w:rPr>
            </w:pPr>
            <w:r w:rsidRPr="00347C84">
              <w:rPr>
                <w:rFonts w:eastAsia="Times New Roman"/>
                <w:sz w:val="22"/>
                <w:szCs w:val="22"/>
                <w:lang w:val="en-CA"/>
              </w:rPr>
              <w:t>Input Document to JCT-VC and JCT-3V</w:t>
            </w:r>
          </w:p>
        </w:tc>
      </w:tr>
      <w:tr w:rsidR="00347C84" w:rsidRPr="00347C84" w:rsidTr="00EF2613">
        <w:tblPrEx>
          <w:tblCellMar>
            <w:top w:w="0" w:type="dxa"/>
            <w:bottom w:w="0" w:type="dxa"/>
          </w:tblCellMar>
        </w:tblPrEx>
        <w:tc>
          <w:tcPr>
            <w:tcW w:w="1458" w:type="dxa"/>
          </w:tcPr>
          <w:p w:rsidR="00347C84" w:rsidRPr="00347C84" w:rsidRDefault="00347C84" w:rsidP="00347C84">
            <w:pPr>
              <w:tabs>
                <w:tab w:val="clear" w:pos="794"/>
                <w:tab w:val="clear" w:pos="1191"/>
                <w:tab w:val="clear" w:pos="1588"/>
                <w:tab w:val="clear" w:pos="1985"/>
                <w:tab w:val="left" w:pos="360"/>
                <w:tab w:val="left" w:pos="720"/>
                <w:tab w:val="left" w:pos="1080"/>
                <w:tab w:val="left" w:pos="1440"/>
              </w:tabs>
              <w:spacing w:before="60" w:after="60"/>
              <w:jc w:val="left"/>
              <w:rPr>
                <w:rFonts w:eastAsia="Times New Roman"/>
                <w:i/>
                <w:sz w:val="22"/>
                <w:szCs w:val="22"/>
                <w:lang w:val="en-CA"/>
              </w:rPr>
            </w:pPr>
            <w:r w:rsidRPr="00347C84">
              <w:rPr>
                <w:rFonts w:eastAsia="Times New Roman"/>
                <w:i/>
                <w:sz w:val="22"/>
                <w:szCs w:val="22"/>
                <w:lang w:val="en-CA"/>
              </w:rPr>
              <w:t>Purpose:</w:t>
            </w:r>
          </w:p>
        </w:tc>
        <w:tc>
          <w:tcPr>
            <w:tcW w:w="8118" w:type="dxa"/>
            <w:gridSpan w:val="3"/>
          </w:tcPr>
          <w:p w:rsidR="00347C84" w:rsidRPr="00347C84" w:rsidRDefault="00347C84" w:rsidP="00347C84">
            <w:pPr>
              <w:tabs>
                <w:tab w:val="clear" w:pos="794"/>
                <w:tab w:val="clear" w:pos="1191"/>
                <w:tab w:val="clear" w:pos="1588"/>
                <w:tab w:val="clear" w:pos="1985"/>
                <w:tab w:val="left" w:pos="360"/>
                <w:tab w:val="left" w:pos="720"/>
                <w:tab w:val="left" w:pos="1080"/>
                <w:tab w:val="left" w:pos="1440"/>
              </w:tabs>
              <w:spacing w:before="60" w:after="60"/>
              <w:jc w:val="left"/>
              <w:rPr>
                <w:rFonts w:eastAsia="Times New Roman"/>
                <w:sz w:val="22"/>
                <w:szCs w:val="22"/>
                <w:lang w:val="en-CA"/>
              </w:rPr>
            </w:pPr>
            <w:r w:rsidRPr="00347C84">
              <w:rPr>
                <w:rFonts w:eastAsia="Times New Roman"/>
                <w:sz w:val="22"/>
                <w:szCs w:val="22"/>
                <w:lang w:val="en-CA"/>
              </w:rPr>
              <w:t>Proposal</w:t>
            </w:r>
          </w:p>
        </w:tc>
      </w:tr>
      <w:tr w:rsidR="00347C84" w:rsidRPr="00347C84" w:rsidTr="00EF2613">
        <w:tblPrEx>
          <w:tblCellMar>
            <w:top w:w="0" w:type="dxa"/>
            <w:bottom w:w="0" w:type="dxa"/>
          </w:tblCellMar>
        </w:tblPrEx>
        <w:tc>
          <w:tcPr>
            <w:tcW w:w="1458" w:type="dxa"/>
          </w:tcPr>
          <w:p w:rsidR="00347C84" w:rsidRPr="00347C84" w:rsidRDefault="00347C84" w:rsidP="00347C84">
            <w:pPr>
              <w:tabs>
                <w:tab w:val="clear" w:pos="794"/>
                <w:tab w:val="clear" w:pos="1191"/>
                <w:tab w:val="clear" w:pos="1588"/>
                <w:tab w:val="clear" w:pos="1985"/>
                <w:tab w:val="left" w:pos="360"/>
                <w:tab w:val="left" w:pos="720"/>
                <w:tab w:val="left" w:pos="1080"/>
                <w:tab w:val="left" w:pos="1440"/>
              </w:tabs>
              <w:spacing w:before="60" w:after="60"/>
              <w:jc w:val="left"/>
              <w:rPr>
                <w:rFonts w:eastAsia="Times New Roman"/>
                <w:i/>
                <w:sz w:val="22"/>
                <w:szCs w:val="22"/>
                <w:lang w:val="en-CA"/>
              </w:rPr>
            </w:pPr>
            <w:r w:rsidRPr="00347C84">
              <w:rPr>
                <w:rFonts w:eastAsia="Times New Roman"/>
                <w:i/>
                <w:sz w:val="22"/>
                <w:szCs w:val="22"/>
                <w:lang w:val="en-CA"/>
              </w:rPr>
              <w:t>Author(s) or</w:t>
            </w:r>
            <w:r w:rsidRPr="00347C84">
              <w:rPr>
                <w:rFonts w:eastAsia="Times New Roman"/>
                <w:i/>
                <w:sz w:val="22"/>
                <w:szCs w:val="22"/>
                <w:lang w:val="en-CA"/>
              </w:rPr>
              <w:br/>
              <w:t>Contact(s):</w:t>
            </w:r>
          </w:p>
        </w:tc>
        <w:tc>
          <w:tcPr>
            <w:tcW w:w="4050" w:type="dxa"/>
          </w:tcPr>
          <w:p w:rsidR="00347C84" w:rsidRPr="00347C84" w:rsidRDefault="00347C84" w:rsidP="00347C84">
            <w:pPr>
              <w:tabs>
                <w:tab w:val="clear" w:pos="794"/>
                <w:tab w:val="clear" w:pos="1191"/>
                <w:tab w:val="clear" w:pos="1588"/>
                <w:tab w:val="clear" w:pos="1985"/>
                <w:tab w:val="left" w:pos="360"/>
                <w:tab w:val="left" w:pos="720"/>
                <w:tab w:val="left" w:pos="1080"/>
                <w:tab w:val="left" w:pos="1440"/>
              </w:tabs>
              <w:spacing w:before="60" w:after="60"/>
              <w:jc w:val="left"/>
              <w:rPr>
                <w:rFonts w:eastAsia="Times New Roman"/>
                <w:sz w:val="22"/>
                <w:szCs w:val="22"/>
                <w:lang w:val="en-CA"/>
              </w:rPr>
            </w:pPr>
            <w:r w:rsidRPr="00347C84">
              <w:rPr>
                <w:rFonts w:eastAsia="Times New Roman"/>
                <w:sz w:val="22"/>
                <w:szCs w:val="22"/>
                <w:lang w:val="en-CA"/>
              </w:rPr>
              <w:t>Miska M. Hannuksela</w:t>
            </w:r>
            <w:r w:rsidRPr="00347C84">
              <w:rPr>
                <w:rFonts w:eastAsia="Times New Roman"/>
                <w:sz w:val="22"/>
                <w:szCs w:val="22"/>
                <w:lang w:val="en-CA"/>
              </w:rPr>
              <w:br/>
              <w:t>Nokia Research Center</w:t>
            </w:r>
            <w:r w:rsidRPr="00347C84">
              <w:rPr>
                <w:rFonts w:eastAsia="Times New Roman"/>
                <w:sz w:val="22"/>
                <w:szCs w:val="22"/>
                <w:lang w:val="en-CA"/>
              </w:rPr>
              <w:br/>
              <w:t>Visiokatu 3, 33720 Tampere, Finland</w:t>
            </w:r>
          </w:p>
        </w:tc>
        <w:tc>
          <w:tcPr>
            <w:tcW w:w="900" w:type="dxa"/>
          </w:tcPr>
          <w:p w:rsidR="00347C84" w:rsidRPr="00347C84" w:rsidRDefault="00347C84" w:rsidP="00347C84">
            <w:pPr>
              <w:tabs>
                <w:tab w:val="clear" w:pos="794"/>
                <w:tab w:val="clear" w:pos="1191"/>
                <w:tab w:val="clear" w:pos="1588"/>
                <w:tab w:val="clear" w:pos="1985"/>
                <w:tab w:val="left" w:pos="360"/>
                <w:tab w:val="left" w:pos="720"/>
                <w:tab w:val="left" w:pos="1080"/>
                <w:tab w:val="left" w:pos="1440"/>
              </w:tabs>
              <w:spacing w:before="60" w:after="60"/>
              <w:jc w:val="left"/>
              <w:rPr>
                <w:rFonts w:eastAsia="Times New Roman"/>
                <w:sz w:val="22"/>
                <w:szCs w:val="22"/>
                <w:lang w:val="en-CA"/>
              </w:rPr>
            </w:pPr>
            <w:r w:rsidRPr="00347C84">
              <w:rPr>
                <w:rFonts w:eastAsia="Times New Roman"/>
                <w:sz w:val="22"/>
                <w:szCs w:val="22"/>
                <w:lang w:val="en-CA"/>
              </w:rPr>
              <w:br/>
              <w:t>Tel:</w:t>
            </w:r>
            <w:r w:rsidRPr="00347C84">
              <w:rPr>
                <w:rFonts w:eastAsia="Times New Roman"/>
                <w:sz w:val="22"/>
                <w:szCs w:val="22"/>
                <w:lang w:val="en-CA"/>
              </w:rPr>
              <w:br/>
              <w:t>Email:</w:t>
            </w:r>
          </w:p>
        </w:tc>
        <w:tc>
          <w:tcPr>
            <w:tcW w:w="3168" w:type="dxa"/>
          </w:tcPr>
          <w:p w:rsidR="00347C84" w:rsidRPr="00347C84" w:rsidRDefault="00347C84" w:rsidP="00347C84">
            <w:pPr>
              <w:tabs>
                <w:tab w:val="clear" w:pos="794"/>
                <w:tab w:val="clear" w:pos="1191"/>
                <w:tab w:val="clear" w:pos="1588"/>
                <w:tab w:val="clear" w:pos="1985"/>
                <w:tab w:val="left" w:pos="360"/>
                <w:tab w:val="left" w:pos="720"/>
                <w:tab w:val="left" w:pos="1080"/>
                <w:tab w:val="left" w:pos="1440"/>
              </w:tabs>
              <w:spacing w:before="60" w:after="60"/>
              <w:jc w:val="left"/>
              <w:rPr>
                <w:rFonts w:eastAsia="Times New Roman"/>
                <w:sz w:val="22"/>
                <w:szCs w:val="22"/>
                <w:lang w:val="en-CA"/>
              </w:rPr>
            </w:pPr>
            <w:r w:rsidRPr="00347C84">
              <w:rPr>
                <w:rFonts w:eastAsia="Times New Roman"/>
                <w:sz w:val="22"/>
                <w:szCs w:val="22"/>
                <w:lang w:val="en-CA"/>
              </w:rPr>
              <w:br/>
              <w:t>+358 7180 08000</w:t>
            </w:r>
            <w:r w:rsidRPr="00347C84">
              <w:rPr>
                <w:rFonts w:eastAsia="Times New Roman"/>
                <w:sz w:val="22"/>
                <w:szCs w:val="22"/>
                <w:lang w:val="en-CA"/>
              </w:rPr>
              <w:br/>
              <w:t>miska.hannuksela@nokia.com</w:t>
            </w:r>
          </w:p>
        </w:tc>
      </w:tr>
      <w:tr w:rsidR="00347C84" w:rsidRPr="00347C84" w:rsidTr="00EF2613">
        <w:tblPrEx>
          <w:tblCellMar>
            <w:top w:w="0" w:type="dxa"/>
            <w:bottom w:w="0" w:type="dxa"/>
          </w:tblCellMar>
        </w:tblPrEx>
        <w:tc>
          <w:tcPr>
            <w:tcW w:w="1458" w:type="dxa"/>
          </w:tcPr>
          <w:p w:rsidR="00347C84" w:rsidRPr="00347C84" w:rsidRDefault="00347C84" w:rsidP="00347C84">
            <w:pPr>
              <w:tabs>
                <w:tab w:val="clear" w:pos="794"/>
                <w:tab w:val="clear" w:pos="1191"/>
                <w:tab w:val="clear" w:pos="1588"/>
                <w:tab w:val="clear" w:pos="1985"/>
                <w:tab w:val="left" w:pos="360"/>
                <w:tab w:val="left" w:pos="720"/>
                <w:tab w:val="left" w:pos="1080"/>
                <w:tab w:val="left" w:pos="1440"/>
              </w:tabs>
              <w:spacing w:before="60" w:after="60"/>
              <w:jc w:val="left"/>
              <w:rPr>
                <w:rFonts w:eastAsia="Times New Roman"/>
                <w:i/>
                <w:sz w:val="22"/>
                <w:szCs w:val="22"/>
                <w:lang w:val="en-CA"/>
              </w:rPr>
            </w:pPr>
            <w:r w:rsidRPr="00347C84">
              <w:rPr>
                <w:rFonts w:eastAsia="Times New Roman"/>
                <w:i/>
                <w:sz w:val="22"/>
                <w:szCs w:val="22"/>
                <w:lang w:val="en-CA"/>
              </w:rPr>
              <w:t>Source:</w:t>
            </w:r>
          </w:p>
        </w:tc>
        <w:tc>
          <w:tcPr>
            <w:tcW w:w="8118" w:type="dxa"/>
            <w:gridSpan w:val="3"/>
          </w:tcPr>
          <w:p w:rsidR="00347C84" w:rsidRPr="00347C84" w:rsidRDefault="00347C84" w:rsidP="00347C84">
            <w:pPr>
              <w:tabs>
                <w:tab w:val="clear" w:pos="794"/>
                <w:tab w:val="clear" w:pos="1191"/>
                <w:tab w:val="clear" w:pos="1588"/>
                <w:tab w:val="clear" w:pos="1985"/>
                <w:tab w:val="left" w:pos="360"/>
                <w:tab w:val="left" w:pos="720"/>
                <w:tab w:val="left" w:pos="1080"/>
                <w:tab w:val="left" w:pos="1440"/>
              </w:tabs>
              <w:spacing w:before="60" w:after="60"/>
              <w:jc w:val="left"/>
              <w:rPr>
                <w:rFonts w:eastAsia="Times New Roman"/>
                <w:sz w:val="22"/>
                <w:szCs w:val="22"/>
                <w:lang w:val="en-CA"/>
              </w:rPr>
            </w:pPr>
            <w:r w:rsidRPr="00347C84">
              <w:rPr>
                <w:rFonts w:eastAsia="Times New Roman"/>
                <w:sz w:val="22"/>
                <w:szCs w:val="22"/>
                <w:lang w:val="en-CA"/>
              </w:rPr>
              <w:t>Nokia</w:t>
            </w:r>
          </w:p>
        </w:tc>
      </w:tr>
    </w:tbl>
    <w:p w:rsidR="00347C84" w:rsidRPr="00347C84" w:rsidRDefault="00347C84" w:rsidP="00347C84">
      <w:pPr>
        <w:tabs>
          <w:tab w:val="clear" w:pos="794"/>
          <w:tab w:val="clear" w:pos="1191"/>
          <w:tab w:val="clear" w:pos="1588"/>
          <w:tab w:val="clear" w:pos="1985"/>
          <w:tab w:val="left" w:pos="360"/>
          <w:tab w:val="left" w:pos="720"/>
          <w:tab w:val="left" w:pos="1080"/>
          <w:tab w:val="left" w:pos="1440"/>
          <w:tab w:val="left" w:pos="1800"/>
          <w:tab w:val="right" w:pos="9360"/>
        </w:tabs>
        <w:spacing w:before="120" w:after="240"/>
        <w:jc w:val="center"/>
        <w:rPr>
          <w:rFonts w:eastAsia="Times New Roman"/>
          <w:sz w:val="22"/>
          <w:szCs w:val="22"/>
          <w:lang w:val="en-CA"/>
        </w:rPr>
      </w:pPr>
      <w:r w:rsidRPr="00347C84">
        <w:rPr>
          <w:rFonts w:eastAsia="Times New Roman"/>
          <w:sz w:val="22"/>
          <w:szCs w:val="22"/>
          <w:u w:val="single"/>
          <w:lang w:val="en-CA"/>
        </w:rPr>
        <w:t>_____________________________</w:t>
      </w:r>
    </w:p>
    <w:p w:rsidR="00347C84" w:rsidRPr="00347C84" w:rsidRDefault="00347C84" w:rsidP="00347C84">
      <w:pPr>
        <w:tabs>
          <w:tab w:val="clear" w:pos="794"/>
          <w:tab w:val="clear" w:pos="1191"/>
          <w:tab w:val="clear" w:pos="1588"/>
          <w:tab w:val="clear" w:pos="1985"/>
          <w:tab w:val="left" w:pos="360"/>
          <w:tab w:val="left" w:pos="720"/>
          <w:tab w:val="left" w:pos="1080"/>
          <w:tab w:val="left" w:pos="1440"/>
        </w:tabs>
        <w:rPr>
          <w:rFonts w:eastAsia="Times New Roman"/>
          <w:szCs w:val="22"/>
          <w:lang w:val="en-CA"/>
        </w:rPr>
      </w:pPr>
      <w:r>
        <w:rPr>
          <w:rFonts w:eastAsia="Times New Roman"/>
          <w:szCs w:val="22"/>
          <w:lang w:val="en-CA"/>
        </w:rPr>
        <w:t>This document includes the detailed proposal as change marks relative to the SHVC specification.</w:t>
      </w:r>
    </w:p>
    <w:p w:rsidR="00347C84" w:rsidRDefault="00347C84">
      <w:bookmarkStart w:id="4" w:name="_GoBack"/>
      <w:bookmarkEnd w:id="4"/>
      <w:r>
        <w:br w:type="page"/>
      </w:r>
    </w:p>
    <w:tbl>
      <w:tblPr>
        <w:tblW w:w="0" w:type="auto"/>
        <w:tblLayout w:type="fixed"/>
        <w:tblLook w:val="0000" w:firstRow="0" w:lastRow="0" w:firstColumn="0" w:lastColumn="0" w:noHBand="0" w:noVBand="0"/>
      </w:tblPr>
      <w:tblGrid>
        <w:gridCol w:w="6408"/>
        <w:gridCol w:w="3168"/>
      </w:tblGrid>
      <w:tr w:rsidR="007C335F" w:rsidRPr="007D25B0" w:rsidTr="001533A7">
        <w:tc>
          <w:tcPr>
            <w:tcW w:w="6408" w:type="dxa"/>
          </w:tcPr>
          <w:p w:rsidR="007C335F" w:rsidRPr="007D25B0" w:rsidRDefault="00910C04" w:rsidP="001533A7">
            <w:pPr>
              <w:tabs>
                <w:tab w:val="left" w:pos="7200"/>
              </w:tabs>
              <w:spacing w:before="0"/>
              <w:rPr>
                <w:b/>
              </w:rPr>
            </w:pPr>
            <w:r w:rsidRPr="007D25B0">
              <w:rPr>
                <w:b/>
                <w:noProof/>
                <w:lang w:val="en-US"/>
              </w:rPr>
              <w:lastRenderedPageBreak/>
              <mc:AlternateContent>
                <mc:Choice Requires="wpg">
                  <w:drawing>
                    <wp:anchor distT="0" distB="0" distL="114300" distR="114300" simplePos="0" relativeHeight="251656192" behindDoc="0" locked="0" layoutInCell="1" allowOverlap="1" wp14:anchorId="00CD6AA3" wp14:editId="63809846">
                      <wp:simplePos x="0" y="0"/>
                      <wp:positionH relativeFrom="column">
                        <wp:posOffset>-52705</wp:posOffset>
                      </wp:positionH>
                      <wp:positionV relativeFrom="paragraph">
                        <wp:posOffset>-349250</wp:posOffset>
                      </wp:positionV>
                      <wp:extent cx="295910" cy="312420"/>
                      <wp:effectExtent l="0" t="0" r="46990" b="304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XA+e6EAALe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ZVMMQA&#10;AADbAAAADwAAAGRycy9kb3ducmV2LnhtbESP3WoCMRSE7wu+QzgFb0SzChXdGkULBQURXH2AQ3L2&#10;p92cLJuoW5/eCEIvh5n5hlmsOluLK7W+cqxgPEpAEGtnKi4UnE/fwxkIH5AN1o5JwR95WC17bwtM&#10;jbvxka5ZKESEsE9RQRlCk0rpdUkW/cg1xNHLXWsxRNkW0rR4i3Bby0mSTKXFiuNCiQ19laR/s4tV&#10;oAfz/Ode5M7vdnt9uG/MR3aZK9V/79afIAJ14T/8am+NgskUnl/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VTDEAAAA2wAAAA8AAAAAAAAAAAAAAAAAmAIAAGRycy9k&#10;b3ducmV2LnhtbFBLBQYAAAAABAAEAPUAAACJAw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060705" w:rsidRPr="007D25B0">
              <w:rPr>
                <w:b/>
                <w:noProof/>
                <w:lang w:val="en-US"/>
              </w:rPr>
              <w:drawing>
                <wp:anchor distT="0" distB="0" distL="114300" distR="114300" simplePos="0" relativeHeight="251658240" behindDoc="0" locked="0" layoutInCell="1" allowOverlap="1" wp14:anchorId="575EA3F3" wp14:editId="64C48382">
                  <wp:simplePos x="0" y="0"/>
                  <wp:positionH relativeFrom="column">
                    <wp:posOffset>610235</wp:posOffset>
                  </wp:positionH>
                  <wp:positionV relativeFrom="paragraph">
                    <wp:posOffset>-318770</wp:posOffset>
                  </wp:positionV>
                  <wp:extent cx="293370" cy="267335"/>
                  <wp:effectExtent l="0" t="0" r="0" b="0"/>
                  <wp:wrapNone/>
                  <wp:docPr id="7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anchor>
              </w:drawing>
            </w:r>
            <w:r w:rsidR="00060705" w:rsidRPr="007D25B0">
              <w:rPr>
                <w:b/>
                <w:noProof/>
                <w:lang w:val="en-US"/>
              </w:rPr>
              <w:drawing>
                <wp:anchor distT="0" distB="0" distL="114300" distR="114300" simplePos="0" relativeHeight="251660288" behindDoc="0" locked="0" layoutInCell="1" allowOverlap="1" wp14:anchorId="61F5F116" wp14:editId="332EB12F">
                  <wp:simplePos x="0" y="0"/>
                  <wp:positionH relativeFrom="column">
                    <wp:posOffset>268605</wp:posOffset>
                  </wp:positionH>
                  <wp:positionV relativeFrom="paragraph">
                    <wp:posOffset>-318770</wp:posOffset>
                  </wp:positionV>
                  <wp:extent cx="294640" cy="267335"/>
                  <wp:effectExtent l="0" t="0" r="0" b="0"/>
                  <wp:wrapNone/>
                  <wp:docPr id="79"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anchor>
              </w:drawing>
            </w:r>
            <w:r w:rsidR="007C335F" w:rsidRPr="007D25B0">
              <w:rPr>
                <w:b/>
              </w:rPr>
              <w:t xml:space="preserve">Joint Collaborative Team on Video Coding </w:t>
            </w:r>
            <w:r w:rsidR="008D66D2" w:rsidRPr="007D25B0">
              <w:rPr>
                <w:b/>
                <w:noProof/>
                <w:szCs w:val="22"/>
              </w:rPr>
              <w:t>(JCT-VC)</w:t>
            </w:r>
          </w:p>
          <w:p w:rsidR="00341BB2" w:rsidRPr="007D25B0" w:rsidRDefault="00341BB2" w:rsidP="00341BB2">
            <w:pPr>
              <w:tabs>
                <w:tab w:val="left" w:pos="7200"/>
              </w:tabs>
              <w:spacing w:before="0"/>
              <w:rPr>
                <w:b/>
                <w:szCs w:val="22"/>
                <w:lang w:val="en-CA"/>
              </w:rPr>
            </w:pPr>
            <w:r w:rsidRPr="007D25B0">
              <w:rPr>
                <w:b/>
                <w:szCs w:val="22"/>
                <w:lang w:val="en-CA"/>
              </w:rPr>
              <w:t>of ITU-T SG 16 WP 3 and ISO/IEC JTC 1/SC 29/WG 11</w:t>
            </w:r>
          </w:p>
          <w:p w:rsidR="007C335F" w:rsidRPr="007D25B0" w:rsidRDefault="00341BB2" w:rsidP="001533A7">
            <w:pPr>
              <w:tabs>
                <w:tab w:val="left" w:pos="7200"/>
              </w:tabs>
              <w:spacing w:before="0"/>
              <w:rPr>
                <w:b/>
              </w:rPr>
            </w:pPr>
            <w:r w:rsidRPr="007D25B0">
              <w:rPr>
                <w:szCs w:val="22"/>
                <w:lang w:val="en-CA"/>
              </w:rPr>
              <w:t>14th Meeting: Vienna, AT, 25 July – 2 Aug. 2013</w:t>
            </w:r>
          </w:p>
        </w:tc>
        <w:tc>
          <w:tcPr>
            <w:tcW w:w="3168" w:type="dxa"/>
          </w:tcPr>
          <w:p w:rsidR="007C335F" w:rsidRPr="007D25B0" w:rsidRDefault="007C335F" w:rsidP="00F01583">
            <w:pPr>
              <w:tabs>
                <w:tab w:val="left" w:pos="7200"/>
              </w:tabs>
            </w:pPr>
            <w:r w:rsidRPr="007D25B0">
              <w:t>Document:</w:t>
            </w:r>
            <w:r w:rsidR="008D66D2" w:rsidRPr="007D25B0">
              <w:rPr>
                <w:noProof/>
              </w:rPr>
              <w:t xml:space="preserve"> </w:t>
            </w:r>
            <w:r w:rsidR="002A3ACF" w:rsidRPr="007D25B0">
              <w:rPr>
                <w:noProof/>
              </w:rPr>
              <w:t>JCTVC-</w:t>
            </w:r>
            <w:r w:rsidR="007C5AC5" w:rsidRPr="007D25B0">
              <w:rPr>
                <w:noProof/>
              </w:rPr>
              <w:t>N1008</w:t>
            </w:r>
            <w:r w:rsidR="008B354C" w:rsidRPr="007D25B0">
              <w:rPr>
                <w:noProof/>
              </w:rPr>
              <w:t>_</w:t>
            </w:r>
            <w:r w:rsidR="00F01583" w:rsidRPr="007D25B0">
              <w:rPr>
                <w:noProof/>
              </w:rPr>
              <w:t>v3</w:t>
            </w:r>
            <w:r w:rsidR="00E870DC" w:rsidRPr="007D25B0">
              <w:rPr>
                <w:noProof/>
              </w:rPr>
              <w:br/>
            </w:r>
          </w:p>
        </w:tc>
      </w:tr>
    </w:tbl>
    <w:p w:rsidR="007C335F" w:rsidRPr="007D25B0" w:rsidRDefault="007C335F" w:rsidP="001533A7">
      <w:pPr>
        <w:spacing w:before="0"/>
      </w:pPr>
    </w:p>
    <w:tbl>
      <w:tblPr>
        <w:tblW w:w="0" w:type="auto"/>
        <w:tblLayout w:type="fixed"/>
        <w:tblLook w:val="0000" w:firstRow="0" w:lastRow="0" w:firstColumn="0" w:lastColumn="0" w:noHBand="0" w:noVBand="0"/>
      </w:tblPr>
      <w:tblGrid>
        <w:gridCol w:w="1458"/>
        <w:gridCol w:w="4050"/>
        <w:gridCol w:w="900"/>
        <w:gridCol w:w="3168"/>
      </w:tblGrid>
      <w:tr w:rsidR="007C335F" w:rsidRPr="007D25B0" w:rsidTr="001E1CC2">
        <w:tc>
          <w:tcPr>
            <w:tcW w:w="1458" w:type="dxa"/>
          </w:tcPr>
          <w:p w:rsidR="007C335F" w:rsidRPr="007D25B0" w:rsidRDefault="007C335F" w:rsidP="001533A7">
            <w:pPr>
              <w:spacing w:before="60" w:after="60"/>
              <w:jc w:val="left"/>
              <w:rPr>
                <w:i/>
              </w:rPr>
            </w:pPr>
            <w:r w:rsidRPr="007D25B0">
              <w:rPr>
                <w:i/>
              </w:rPr>
              <w:t>Title:</w:t>
            </w:r>
          </w:p>
        </w:tc>
        <w:tc>
          <w:tcPr>
            <w:tcW w:w="8118" w:type="dxa"/>
            <w:gridSpan w:val="3"/>
          </w:tcPr>
          <w:p w:rsidR="007C335F" w:rsidRPr="007D25B0" w:rsidRDefault="003D4E3A" w:rsidP="00B44456">
            <w:pPr>
              <w:spacing w:before="60" w:after="60"/>
              <w:jc w:val="left"/>
              <w:rPr>
                <w:b/>
              </w:rPr>
            </w:pPr>
            <w:r w:rsidRPr="007D25B0">
              <w:rPr>
                <w:rFonts w:eastAsia="Times New Roman"/>
                <w:b/>
                <w:sz w:val="22"/>
                <w:szCs w:val="22"/>
              </w:rPr>
              <w:t>High efficiency video coding (HEVC) scalable extension</w:t>
            </w:r>
            <w:r w:rsidRPr="007D25B0" w:rsidDel="003D4E3A">
              <w:rPr>
                <w:rFonts w:eastAsia="Times New Roman"/>
                <w:b/>
                <w:sz w:val="22"/>
                <w:szCs w:val="22"/>
              </w:rPr>
              <w:t xml:space="preserve"> </w:t>
            </w:r>
            <w:r w:rsidRPr="007D25B0">
              <w:rPr>
                <w:rFonts w:eastAsia="Times New Roman"/>
                <w:b/>
                <w:sz w:val="22"/>
                <w:szCs w:val="22"/>
              </w:rPr>
              <w:t>d</w:t>
            </w:r>
            <w:r w:rsidR="00341BB2" w:rsidRPr="007D25B0">
              <w:rPr>
                <w:rFonts w:eastAsia="Times New Roman"/>
                <w:b/>
                <w:sz w:val="22"/>
                <w:szCs w:val="22"/>
              </w:rPr>
              <w:t xml:space="preserve">raft </w:t>
            </w:r>
            <w:r w:rsidR="007C5AC5" w:rsidRPr="007D25B0">
              <w:rPr>
                <w:rFonts w:eastAsia="Times New Roman"/>
                <w:b/>
                <w:sz w:val="22"/>
                <w:szCs w:val="22"/>
              </w:rPr>
              <w:t>3</w:t>
            </w:r>
          </w:p>
        </w:tc>
      </w:tr>
      <w:tr w:rsidR="007C335F" w:rsidRPr="007D25B0" w:rsidTr="001E1CC2">
        <w:tc>
          <w:tcPr>
            <w:tcW w:w="1458" w:type="dxa"/>
          </w:tcPr>
          <w:p w:rsidR="007C335F" w:rsidRPr="007D25B0" w:rsidRDefault="007C335F" w:rsidP="001533A7">
            <w:pPr>
              <w:spacing w:before="60" w:after="60"/>
              <w:jc w:val="left"/>
              <w:rPr>
                <w:i/>
              </w:rPr>
            </w:pPr>
            <w:r w:rsidRPr="007D25B0">
              <w:rPr>
                <w:i/>
              </w:rPr>
              <w:t>Status:</w:t>
            </w:r>
          </w:p>
        </w:tc>
        <w:tc>
          <w:tcPr>
            <w:tcW w:w="8118" w:type="dxa"/>
            <w:gridSpan w:val="3"/>
          </w:tcPr>
          <w:p w:rsidR="007C335F" w:rsidRPr="007D25B0" w:rsidRDefault="007C5AC5" w:rsidP="001533A7">
            <w:pPr>
              <w:spacing w:before="60" w:after="60"/>
              <w:jc w:val="left"/>
            </w:pPr>
            <w:r w:rsidRPr="007D25B0">
              <w:t xml:space="preserve">Output </w:t>
            </w:r>
            <w:r w:rsidR="004C6B05" w:rsidRPr="007D25B0">
              <w:t>Document of JCT-</w:t>
            </w:r>
            <w:r w:rsidR="00EF627B" w:rsidRPr="007D25B0">
              <w:rPr>
                <w:noProof/>
                <w:szCs w:val="22"/>
              </w:rPr>
              <w:t>VC</w:t>
            </w:r>
          </w:p>
        </w:tc>
      </w:tr>
      <w:tr w:rsidR="007C335F" w:rsidRPr="007D25B0" w:rsidTr="001E1CC2">
        <w:tc>
          <w:tcPr>
            <w:tcW w:w="1458" w:type="dxa"/>
          </w:tcPr>
          <w:p w:rsidR="007C335F" w:rsidRPr="007D25B0" w:rsidRDefault="007C335F" w:rsidP="001533A7">
            <w:pPr>
              <w:spacing w:before="60" w:after="60"/>
              <w:jc w:val="left"/>
              <w:rPr>
                <w:i/>
              </w:rPr>
            </w:pPr>
            <w:r w:rsidRPr="007D25B0">
              <w:rPr>
                <w:i/>
              </w:rPr>
              <w:t>Purpose:</w:t>
            </w:r>
          </w:p>
        </w:tc>
        <w:tc>
          <w:tcPr>
            <w:tcW w:w="8118" w:type="dxa"/>
            <w:gridSpan w:val="3"/>
          </w:tcPr>
          <w:p w:rsidR="007C335F" w:rsidRPr="007D25B0" w:rsidRDefault="00032915" w:rsidP="001533A7">
            <w:pPr>
              <w:spacing w:before="60" w:after="60"/>
              <w:jc w:val="left"/>
            </w:pPr>
            <w:r w:rsidRPr="007D25B0">
              <w:t>Draft of SHVC</w:t>
            </w:r>
          </w:p>
        </w:tc>
      </w:tr>
      <w:tr w:rsidR="007C335F" w:rsidRPr="007D25B0" w:rsidTr="001E1CC2">
        <w:tc>
          <w:tcPr>
            <w:tcW w:w="1458" w:type="dxa"/>
          </w:tcPr>
          <w:p w:rsidR="007C335F" w:rsidRPr="007D25B0" w:rsidRDefault="007C335F" w:rsidP="001533A7">
            <w:pPr>
              <w:spacing w:before="60" w:after="60"/>
              <w:jc w:val="left"/>
              <w:rPr>
                <w:i/>
              </w:rPr>
            </w:pPr>
            <w:r w:rsidRPr="007D25B0">
              <w:rPr>
                <w:i/>
              </w:rPr>
              <w:t>Author(s) or</w:t>
            </w:r>
            <w:r w:rsidRPr="007D25B0">
              <w:rPr>
                <w:i/>
              </w:rPr>
              <w:br/>
              <w:t>Contact(s):</w:t>
            </w:r>
          </w:p>
        </w:tc>
        <w:tc>
          <w:tcPr>
            <w:tcW w:w="4050" w:type="dxa"/>
          </w:tcPr>
          <w:p w:rsidR="007C335F" w:rsidRPr="007D25B0" w:rsidRDefault="00027EF5" w:rsidP="001533A7">
            <w:pPr>
              <w:spacing w:before="60" w:after="60"/>
              <w:jc w:val="left"/>
            </w:pPr>
            <w:r w:rsidRPr="007D25B0">
              <w:rPr>
                <w:noProof/>
                <w:szCs w:val="22"/>
                <w:lang w:eastAsia="ko-KR"/>
              </w:rPr>
              <w:t>Jianle</w:t>
            </w:r>
            <w:r w:rsidR="007C335F" w:rsidRPr="007D25B0">
              <w:t xml:space="preserve"> Chen</w:t>
            </w:r>
            <w:r w:rsidR="00673D46" w:rsidRPr="007D25B0">
              <w:rPr>
                <w:noProof/>
                <w:szCs w:val="22"/>
                <w:lang w:eastAsia="ko-KR"/>
              </w:rPr>
              <w:t xml:space="preserve">, </w:t>
            </w:r>
            <w:r w:rsidR="007C335F" w:rsidRPr="007D25B0">
              <w:t>Qualcomm</w:t>
            </w:r>
          </w:p>
          <w:p w:rsidR="002A3ACF" w:rsidRPr="007D25B0" w:rsidRDefault="002A3ACF" w:rsidP="004C2750">
            <w:pPr>
              <w:spacing w:before="60" w:after="60"/>
              <w:jc w:val="left"/>
              <w:rPr>
                <w:noProof/>
                <w:szCs w:val="22"/>
                <w:lang w:eastAsia="ko-KR"/>
              </w:rPr>
            </w:pPr>
            <w:r w:rsidRPr="007D25B0">
              <w:rPr>
                <w:noProof/>
                <w:szCs w:val="22"/>
                <w:lang w:eastAsia="ko-KR"/>
              </w:rPr>
              <w:t>Jill Boyce, Vidyo</w:t>
            </w:r>
          </w:p>
          <w:p w:rsidR="00EC0339" w:rsidRPr="007D25B0" w:rsidRDefault="00EC0339" w:rsidP="00EC0339">
            <w:pPr>
              <w:spacing w:before="60" w:after="60"/>
              <w:jc w:val="left"/>
              <w:rPr>
                <w:noProof/>
                <w:szCs w:val="22"/>
                <w:lang w:val="fi-FI" w:eastAsia="ko-KR"/>
              </w:rPr>
            </w:pPr>
            <w:r w:rsidRPr="007D25B0">
              <w:rPr>
                <w:noProof/>
                <w:szCs w:val="22"/>
                <w:lang w:val="fi-FI" w:eastAsia="ko-KR"/>
              </w:rPr>
              <w:t>Yan Ye, InterDigital</w:t>
            </w:r>
          </w:p>
          <w:p w:rsidR="007C335F" w:rsidRPr="007D25B0" w:rsidRDefault="007C335F" w:rsidP="001533A7">
            <w:pPr>
              <w:spacing w:before="60" w:after="60"/>
              <w:jc w:val="left"/>
              <w:rPr>
                <w:lang w:val="fi-FI"/>
              </w:rPr>
            </w:pPr>
            <w:r w:rsidRPr="007D25B0">
              <w:rPr>
                <w:lang w:val="fi-FI"/>
              </w:rPr>
              <w:t xml:space="preserve">Miska </w:t>
            </w:r>
            <w:r w:rsidR="00673D46" w:rsidRPr="007D25B0">
              <w:rPr>
                <w:noProof/>
                <w:szCs w:val="22"/>
                <w:lang w:val="fi-FI" w:eastAsia="ko-KR"/>
              </w:rPr>
              <w:t xml:space="preserve">M. </w:t>
            </w:r>
            <w:r w:rsidRPr="007D25B0">
              <w:rPr>
                <w:lang w:val="fi-FI"/>
              </w:rPr>
              <w:t>Hannuksela</w:t>
            </w:r>
            <w:r w:rsidR="00673D46" w:rsidRPr="007D25B0">
              <w:rPr>
                <w:noProof/>
                <w:szCs w:val="22"/>
                <w:lang w:val="fi-FI" w:eastAsia="ko-KR"/>
              </w:rPr>
              <w:t xml:space="preserve">, </w:t>
            </w:r>
            <w:r w:rsidRPr="007D25B0">
              <w:rPr>
                <w:lang w:val="fi-FI"/>
              </w:rPr>
              <w:t>Nokia</w:t>
            </w:r>
          </w:p>
          <w:p w:rsidR="007C335F" w:rsidRPr="007D25B0" w:rsidRDefault="007C335F" w:rsidP="001533A7">
            <w:pPr>
              <w:spacing w:before="60" w:after="60"/>
              <w:jc w:val="left"/>
              <w:rPr>
                <w:lang w:val="fi-FI"/>
              </w:rPr>
            </w:pPr>
          </w:p>
        </w:tc>
        <w:tc>
          <w:tcPr>
            <w:tcW w:w="900" w:type="dxa"/>
          </w:tcPr>
          <w:p w:rsidR="007C335F" w:rsidRPr="007D25B0" w:rsidRDefault="007C335F" w:rsidP="001533A7">
            <w:pPr>
              <w:spacing w:before="60" w:after="60"/>
              <w:jc w:val="left"/>
            </w:pPr>
            <w:r w:rsidRPr="007D25B0">
              <w:t>Email:</w:t>
            </w:r>
          </w:p>
        </w:tc>
        <w:tc>
          <w:tcPr>
            <w:tcW w:w="3168" w:type="dxa"/>
          </w:tcPr>
          <w:p w:rsidR="00823950" w:rsidRPr="007D25B0" w:rsidRDefault="00857B33" w:rsidP="00673D46">
            <w:pPr>
              <w:spacing w:before="60" w:after="60"/>
              <w:jc w:val="left"/>
              <w:rPr>
                <w:rStyle w:val="Hyperlink"/>
                <w:noProof/>
                <w:szCs w:val="22"/>
                <w:lang w:eastAsia="ko-KR"/>
              </w:rPr>
            </w:pPr>
            <w:hyperlink r:id="rId14" w:history="1">
              <w:r w:rsidR="00673D46" w:rsidRPr="007D25B0">
                <w:rPr>
                  <w:rStyle w:val="Hyperlink"/>
                  <w:noProof/>
                  <w:szCs w:val="22"/>
                  <w:lang w:eastAsia="ko-KR"/>
                </w:rPr>
                <w:t>cjianle@qti.qualcomm.com</w:t>
              </w:r>
            </w:hyperlink>
          </w:p>
          <w:p w:rsidR="00673D46" w:rsidRPr="007D25B0" w:rsidRDefault="00857B33" w:rsidP="00673D46">
            <w:pPr>
              <w:spacing w:before="60" w:after="60"/>
              <w:jc w:val="left"/>
              <w:rPr>
                <w:noProof/>
                <w:szCs w:val="22"/>
                <w:lang w:eastAsia="ko-KR"/>
              </w:rPr>
            </w:pPr>
            <w:hyperlink r:id="rId15" w:history="1">
              <w:r w:rsidR="00673D46" w:rsidRPr="007D25B0">
                <w:rPr>
                  <w:rStyle w:val="Hyperlink"/>
                  <w:noProof/>
                  <w:szCs w:val="22"/>
                  <w:lang w:eastAsia="ko-KR"/>
                </w:rPr>
                <w:t>jill@vidyo.com</w:t>
              </w:r>
            </w:hyperlink>
          </w:p>
          <w:p w:rsidR="00EC0339" w:rsidRPr="007D25B0" w:rsidRDefault="00857B33" w:rsidP="00EC0339">
            <w:pPr>
              <w:spacing w:before="60" w:after="60"/>
              <w:jc w:val="left"/>
              <w:rPr>
                <w:noProof/>
                <w:szCs w:val="22"/>
                <w:lang w:eastAsia="ko-KR"/>
              </w:rPr>
            </w:pPr>
            <w:hyperlink r:id="rId16" w:history="1">
              <w:r w:rsidR="00EC0339" w:rsidRPr="007D25B0">
                <w:rPr>
                  <w:rStyle w:val="Hyperlink"/>
                  <w:noProof/>
                  <w:szCs w:val="22"/>
                  <w:lang w:eastAsia="ko-KR"/>
                </w:rPr>
                <w:t>Yan.Ye@interdigital.com</w:t>
              </w:r>
            </w:hyperlink>
            <w:r w:rsidR="00EC0339" w:rsidRPr="007D25B0">
              <w:rPr>
                <w:noProof/>
                <w:szCs w:val="22"/>
                <w:lang w:eastAsia="ko-KR"/>
              </w:rPr>
              <w:t xml:space="preserve"> </w:t>
            </w:r>
          </w:p>
          <w:p w:rsidR="00673D46" w:rsidRPr="007D25B0" w:rsidRDefault="00857B33" w:rsidP="00C95541">
            <w:pPr>
              <w:spacing w:before="60" w:after="60"/>
              <w:jc w:val="left"/>
              <w:rPr>
                <w:noProof/>
              </w:rPr>
            </w:pPr>
            <w:hyperlink r:id="rId17" w:history="1">
              <w:r w:rsidR="00673D46" w:rsidRPr="007D25B0">
                <w:rPr>
                  <w:rStyle w:val="Hyperlink"/>
                  <w:noProof/>
                </w:rPr>
                <w:t>miska.hannuksela@nokia.com</w:t>
              </w:r>
            </w:hyperlink>
            <w:r w:rsidR="00673D46" w:rsidRPr="007D25B0">
              <w:rPr>
                <w:noProof/>
              </w:rPr>
              <w:t xml:space="preserve"> </w:t>
            </w:r>
          </w:p>
          <w:p w:rsidR="007C335F" w:rsidRPr="007D25B0" w:rsidRDefault="007C335F" w:rsidP="001533A7">
            <w:pPr>
              <w:spacing w:before="60" w:after="60"/>
              <w:jc w:val="left"/>
            </w:pPr>
          </w:p>
        </w:tc>
      </w:tr>
      <w:tr w:rsidR="007C335F" w:rsidRPr="007D25B0" w:rsidTr="001E1CC2">
        <w:tc>
          <w:tcPr>
            <w:tcW w:w="1458" w:type="dxa"/>
          </w:tcPr>
          <w:p w:rsidR="007C335F" w:rsidRPr="007D25B0" w:rsidRDefault="007C335F" w:rsidP="001533A7">
            <w:pPr>
              <w:spacing w:before="60" w:after="60"/>
              <w:jc w:val="left"/>
              <w:rPr>
                <w:i/>
              </w:rPr>
            </w:pPr>
            <w:r w:rsidRPr="007D25B0">
              <w:rPr>
                <w:i/>
              </w:rPr>
              <w:t>Source:</w:t>
            </w:r>
          </w:p>
        </w:tc>
        <w:tc>
          <w:tcPr>
            <w:tcW w:w="8118" w:type="dxa"/>
            <w:gridSpan w:val="3"/>
          </w:tcPr>
          <w:p w:rsidR="007C335F" w:rsidRPr="007D25B0" w:rsidRDefault="007C335F" w:rsidP="001533A7">
            <w:pPr>
              <w:spacing w:before="60" w:after="60"/>
              <w:jc w:val="left"/>
            </w:pPr>
            <w:r w:rsidRPr="007D25B0">
              <w:t>Editor</w:t>
            </w:r>
            <w:r w:rsidR="00E01303" w:rsidRPr="007D25B0">
              <w:t>s</w:t>
            </w:r>
          </w:p>
        </w:tc>
      </w:tr>
    </w:tbl>
    <w:p w:rsidR="007C335F" w:rsidRPr="007D25B0" w:rsidRDefault="007C335F" w:rsidP="001533A7">
      <w:pPr>
        <w:jc w:val="center"/>
      </w:pPr>
      <w:r w:rsidRPr="007D25B0">
        <w:rPr>
          <w:u w:val="single"/>
        </w:rPr>
        <w:t>_____________________________</w:t>
      </w:r>
    </w:p>
    <w:p w:rsidR="007C335F" w:rsidRPr="007D25B0" w:rsidRDefault="007C335F" w:rsidP="001533A7">
      <w:pPr>
        <w:pStyle w:val="Heading1"/>
        <w:numPr>
          <w:ilvl w:val="0"/>
          <w:numId w:val="0"/>
        </w:numPr>
        <w:ind w:left="432" w:hanging="432"/>
      </w:pPr>
      <w:bookmarkStart w:id="5" w:name="_Toc356148046"/>
      <w:bookmarkStart w:id="6" w:name="_Toc345753769"/>
      <w:bookmarkStart w:id="7" w:name="_Toc348629455"/>
      <w:bookmarkStart w:id="8" w:name="_Toc348630608"/>
      <w:bookmarkStart w:id="9" w:name="_Toc348631566"/>
      <w:bookmarkStart w:id="10" w:name="_Toc348631845"/>
      <w:bookmarkStart w:id="11" w:name="_Toc348632113"/>
      <w:bookmarkStart w:id="12" w:name="_Toc348632853"/>
      <w:bookmarkStart w:id="13" w:name="_Toc348633110"/>
      <w:bookmarkStart w:id="14" w:name="_Toc366771928"/>
      <w:r w:rsidRPr="007D25B0">
        <w:t>Abstract</w:t>
      </w:r>
      <w:bookmarkEnd w:id="5"/>
      <w:bookmarkEnd w:id="6"/>
      <w:bookmarkEnd w:id="7"/>
      <w:bookmarkEnd w:id="8"/>
      <w:bookmarkEnd w:id="9"/>
      <w:bookmarkEnd w:id="10"/>
      <w:bookmarkEnd w:id="11"/>
      <w:bookmarkEnd w:id="12"/>
      <w:bookmarkEnd w:id="13"/>
      <w:bookmarkEnd w:id="14"/>
    </w:p>
    <w:p w:rsidR="00751F72" w:rsidRPr="007D25B0" w:rsidRDefault="00480060" w:rsidP="00480060">
      <w:pPr>
        <w:pStyle w:val="3N"/>
        <w:rPr>
          <w:lang w:val="en-CA" w:eastAsia="de-DE"/>
        </w:rPr>
      </w:pPr>
      <w:r w:rsidRPr="007D25B0">
        <w:rPr>
          <w:lang w:val="en-CA"/>
        </w:rPr>
        <w:t>This</w:t>
      </w:r>
      <w:r w:rsidR="002E0880" w:rsidRPr="007D25B0">
        <w:rPr>
          <w:lang w:val="en-CA"/>
        </w:rPr>
        <w:t xml:space="preserve"> document contains </w:t>
      </w:r>
      <w:r w:rsidR="003D4E3A" w:rsidRPr="007D25B0">
        <w:rPr>
          <w:lang w:val="en-CA"/>
        </w:rPr>
        <w:t>d</w:t>
      </w:r>
      <w:r w:rsidR="00751F72" w:rsidRPr="007D25B0">
        <w:rPr>
          <w:lang w:val="en-CA"/>
        </w:rPr>
        <w:t xml:space="preserve">raft 3 </w:t>
      </w:r>
      <w:r w:rsidR="00313D5A" w:rsidRPr="007D25B0">
        <w:rPr>
          <w:lang w:val="en-CA"/>
        </w:rPr>
        <w:t xml:space="preserve">text </w:t>
      </w:r>
      <w:r w:rsidR="00751F72" w:rsidRPr="007D25B0">
        <w:rPr>
          <w:lang w:val="en-CA"/>
        </w:rPr>
        <w:t xml:space="preserve">of </w:t>
      </w:r>
      <w:r w:rsidR="003D4E3A" w:rsidRPr="007D25B0">
        <w:rPr>
          <w:noProof/>
          <w:lang w:eastAsia="ko-KR"/>
        </w:rPr>
        <w:t>high efficiency video coding (HEVC)</w:t>
      </w:r>
      <w:r w:rsidR="003D4E3A" w:rsidRPr="007D25B0">
        <w:rPr>
          <w:lang w:val="en-CA"/>
        </w:rPr>
        <w:t xml:space="preserve"> scalable extension</w:t>
      </w:r>
      <w:r w:rsidR="00313D5A" w:rsidRPr="007D25B0">
        <w:rPr>
          <w:lang w:val="en-CA"/>
        </w:rPr>
        <w:t>.</w:t>
      </w:r>
    </w:p>
    <w:p w:rsidR="00476007" w:rsidRPr="007D25B0" w:rsidRDefault="00F07FF9" w:rsidP="007C335F">
      <w:pPr>
        <w:pStyle w:val="3N"/>
        <w:rPr>
          <w:lang w:val="en-CA"/>
        </w:rPr>
      </w:pPr>
      <w:r w:rsidRPr="007D25B0">
        <w:rPr>
          <w:lang w:val="en-CA" w:eastAsia="de-DE"/>
        </w:rPr>
        <w:t xml:space="preserve">In this document, Annex F contains common syntax, semantics and decoding processes for multi-layer video coding extensions and Annex H contains </w:t>
      </w:r>
      <w:r w:rsidR="000D1AA5">
        <w:rPr>
          <w:lang w:val="en-CA" w:eastAsia="de-DE"/>
        </w:rPr>
        <w:t>s</w:t>
      </w:r>
      <w:r w:rsidRPr="007D25B0">
        <w:rPr>
          <w:lang w:val="en-CA" w:eastAsia="de-DE"/>
        </w:rPr>
        <w:t xml:space="preserve">yntax, semantics and decoding processes for </w:t>
      </w:r>
      <w:r w:rsidR="00ED1D3B" w:rsidRPr="007D25B0">
        <w:rPr>
          <w:lang w:val="en-CA" w:eastAsia="de-DE"/>
        </w:rPr>
        <w:t xml:space="preserve">the </w:t>
      </w:r>
      <w:r w:rsidRPr="007D25B0">
        <w:rPr>
          <w:lang w:val="en-CA" w:eastAsia="de-DE"/>
        </w:rPr>
        <w:t>scalable extension</w:t>
      </w:r>
      <w:r w:rsidR="00ED1D3B" w:rsidRPr="007D25B0">
        <w:rPr>
          <w:lang w:val="en-CA" w:eastAsia="de-DE"/>
        </w:rPr>
        <w:t xml:space="preserve">s. </w:t>
      </w:r>
      <w:bookmarkEnd w:id="0"/>
      <w:bookmarkEnd w:id="1"/>
      <w:bookmarkEnd w:id="2"/>
      <w:bookmarkEnd w:id="3"/>
    </w:p>
    <w:p w:rsidR="003475AB" w:rsidRPr="007D25B0" w:rsidRDefault="003475AB" w:rsidP="003475AB">
      <w:pPr>
        <w:jc w:val="center"/>
        <w:rPr>
          <w:b/>
        </w:rPr>
      </w:pPr>
      <w:r w:rsidRPr="007D25B0">
        <w:rPr>
          <w:lang w:val="en-CA"/>
        </w:rPr>
        <w:br w:type="page"/>
      </w:r>
      <w:bookmarkStart w:id="15" w:name="_Toc348633111"/>
      <w:r w:rsidRPr="007D25B0">
        <w:rPr>
          <w:b/>
        </w:rPr>
        <w:lastRenderedPageBreak/>
        <w:t>CONTENTS</w:t>
      </w:r>
      <w:bookmarkEnd w:id="15"/>
    </w:p>
    <w:p w:rsidR="004D7C9F" w:rsidRPr="007D25B0" w:rsidRDefault="004D7C9F" w:rsidP="004D7C9F">
      <w:pPr>
        <w:pStyle w:val="toc0"/>
        <w:tabs>
          <w:tab w:val="clear" w:pos="9639"/>
          <w:tab w:val="right" w:pos="9718"/>
        </w:tabs>
        <w:rPr>
          <w:b w:val="0"/>
          <w:i/>
          <w:sz w:val="20"/>
        </w:rPr>
      </w:pPr>
      <w:bookmarkStart w:id="16" w:name="_Ref20133025"/>
      <w:bookmarkStart w:id="17" w:name="_Toc20134208"/>
      <w:bookmarkStart w:id="18" w:name="_Toc77680319"/>
      <w:r w:rsidRPr="007D25B0">
        <w:rPr>
          <w:b w:val="0"/>
        </w:rPr>
        <w:tab/>
      </w:r>
      <w:r w:rsidRPr="007D25B0">
        <w:rPr>
          <w:b w:val="0"/>
          <w:i/>
          <w:sz w:val="20"/>
        </w:rPr>
        <w:t>Page</w:t>
      </w:r>
    </w:p>
    <w:p w:rsidR="00751F72" w:rsidRPr="007D25B0" w:rsidRDefault="0074750D">
      <w:pPr>
        <w:pStyle w:val="TOC1"/>
        <w:rPr>
          <w:rFonts w:asciiTheme="minorHAnsi" w:eastAsiaTheme="minorEastAsia" w:hAnsiTheme="minorHAnsi" w:cstheme="minorBidi"/>
          <w:bCs w:val="0"/>
          <w:sz w:val="22"/>
          <w:szCs w:val="22"/>
          <w:lang w:val="en-US" w:eastAsia="zh-CN"/>
        </w:rPr>
      </w:pPr>
      <w:r w:rsidRPr="007D25B0">
        <w:fldChar w:fldCharType="begin"/>
      </w:r>
      <w:r w:rsidR="003475AB" w:rsidRPr="007D25B0">
        <w:instrText xml:space="preserve"> TOC \o "1-4" \h \z \u </w:instrText>
      </w:r>
      <w:r w:rsidRPr="007D25B0">
        <w:fldChar w:fldCharType="separate"/>
      </w:r>
      <w:hyperlink w:anchor="_Toc366771928" w:history="1">
        <w:r w:rsidR="00751F72" w:rsidRPr="007D25B0">
          <w:rPr>
            <w:rStyle w:val="Hyperlink"/>
          </w:rPr>
          <w:t>Abstract</w:t>
        </w:r>
        <w:r w:rsidR="00751F72" w:rsidRPr="007D25B0">
          <w:rPr>
            <w:webHidden/>
          </w:rPr>
          <w:tab/>
        </w:r>
        <w:r w:rsidR="00751F72" w:rsidRPr="007D25B0">
          <w:rPr>
            <w:webHidden/>
          </w:rPr>
          <w:fldChar w:fldCharType="begin"/>
        </w:r>
        <w:r w:rsidR="00751F72" w:rsidRPr="007D25B0">
          <w:rPr>
            <w:webHidden/>
          </w:rPr>
          <w:instrText xml:space="preserve"> PAGEREF _Toc366771928 \h </w:instrText>
        </w:r>
        <w:r w:rsidR="00751F72" w:rsidRPr="007D25B0">
          <w:rPr>
            <w:webHidden/>
          </w:rPr>
        </w:r>
        <w:r w:rsidR="00751F72" w:rsidRPr="007D25B0">
          <w:rPr>
            <w:webHidden/>
          </w:rPr>
          <w:fldChar w:fldCharType="separate"/>
        </w:r>
        <w:r w:rsidR="00751F72" w:rsidRPr="007D25B0">
          <w:rPr>
            <w:webHidden/>
          </w:rPr>
          <w:t>i</w:t>
        </w:r>
        <w:r w:rsidR="00751F72" w:rsidRPr="007D25B0">
          <w:rPr>
            <w:webHidden/>
          </w:rPr>
          <w:fldChar w:fldCharType="end"/>
        </w:r>
      </w:hyperlink>
    </w:p>
    <w:p w:rsidR="00751F72" w:rsidRPr="007D25B0" w:rsidRDefault="00857B33">
      <w:pPr>
        <w:pStyle w:val="TOC1"/>
        <w:rPr>
          <w:rFonts w:asciiTheme="minorHAnsi" w:eastAsiaTheme="minorEastAsia" w:hAnsiTheme="minorHAnsi" w:cstheme="minorBidi"/>
          <w:bCs w:val="0"/>
          <w:sz w:val="22"/>
          <w:szCs w:val="22"/>
          <w:lang w:val="en-US" w:eastAsia="zh-CN"/>
        </w:rPr>
      </w:pPr>
      <w:hyperlink w:anchor="_Toc366771929" w:history="1">
        <w:r w:rsidR="00751F72" w:rsidRPr="007D25B0">
          <w:rPr>
            <w:rStyle w:val="Hyperlink"/>
            <w:lang w:val="en-US"/>
          </w:rPr>
          <w:t>8</w:t>
        </w:r>
        <w:r w:rsidR="00751F72" w:rsidRPr="007D25B0">
          <w:rPr>
            <w:rFonts w:asciiTheme="minorHAnsi" w:eastAsiaTheme="minorEastAsia" w:hAnsiTheme="minorHAnsi" w:cstheme="minorBidi"/>
            <w:bCs w:val="0"/>
            <w:sz w:val="22"/>
            <w:szCs w:val="22"/>
            <w:lang w:val="en-US" w:eastAsia="zh-CN"/>
          </w:rPr>
          <w:tab/>
        </w:r>
        <w:r w:rsidR="00751F72" w:rsidRPr="007D25B0">
          <w:rPr>
            <w:rStyle w:val="Hyperlink"/>
            <w:lang w:val="en-US"/>
          </w:rPr>
          <w:t>Decoding process</w:t>
        </w:r>
        <w:r w:rsidR="00751F72" w:rsidRPr="007D25B0">
          <w:rPr>
            <w:webHidden/>
          </w:rPr>
          <w:tab/>
        </w:r>
        <w:r w:rsidR="00751F72" w:rsidRPr="007D25B0">
          <w:rPr>
            <w:webHidden/>
          </w:rPr>
          <w:fldChar w:fldCharType="begin"/>
        </w:r>
        <w:r w:rsidR="00751F72" w:rsidRPr="007D25B0">
          <w:rPr>
            <w:webHidden/>
          </w:rPr>
          <w:instrText xml:space="preserve"> PAGEREF _Toc366771929 \h </w:instrText>
        </w:r>
        <w:r w:rsidR="00751F72" w:rsidRPr="007D25B0">
          <w:rPr>
            <w:webHidden/>
          </w:rPr>
        </w:r>
        <w:r w:rsidR="00751F72" w:rsidRPr="007D25B0">
          <w:rPr>
            <w:webHidden/>
          </w:rPr>
          <w:fldChar w:fldCharType="separate"/>
        </w:r>
        <w:r w:rsidR="00751F72" w:rsidRPr="007D25B0">
          <w:rPr>
            <w:webHidden/>
          </w:rPr>
          <w:t>1</w:t>
        </w:r>
        <w:r w:rsidR="00751F72" w:rsidRPr="007D25B0">
          <w:rPr>
            <w:webHidden/>
          </w:rPr>
          <w:fldChar w:fldCharType="end"/>
        </w:r>
      </w:hyperlink>
    </w:p>
    <w:p w:rsidR="00751F72" w:rsidRPr="007D25B0" w:rsidRDefault="00857B33">
      <w:pPr>
        <w:pStyle w:val="TOC2"/>
        <w:rPr>
          <w:rFonts w:asciiTheme="minorHAnsi" w:eastAsiaTheme="minorEastAsia" w:hAnsiTheme="minorHAnsi" w:cstheme="minorBidi"/>
          <w:sz w:val="22"/>
          <w:szCs w:val="22"/>
          <w:lang w:val="en-US" w:eastAsia="zh-CN"/>
        </w:rPr>
      </w:pPr>
      <w:hyperlink w:anchor="_Toc366771930" w:history="1">
        <w:r w:rsidR="00751F72" w:rsidRPr="007D25B0">
          <w:rPr>
            <w:rStyle w:val="Hyperlink"/>
            <w:lang w:val="en-US"/>
          </w:rPr>
          <w:t>8.1</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General decoding process</w:t>
        </w:r>
        <w:r w:rsidR="00751F72" w:rsidRPr="007D25B0">
          <w:rPr>
            <w:webHidden/>
          </w:rPr>
          <w:tab/>
        </w:r>
        <w:r w:rsidR="00751F72" w:rsidRPr="007D25B0">
          <w:rPr>
            <w:webHidden/>
          </w:rPr>
          <w:fldChar w:fldCharType="begin"/>
        </w:r>
        <w:r w:rsidR="00751F72" w:rsidRPr="007D25B0">
          <w:rPr>
            <w:webHidden/>
          </w:rPr>
          <w:instrText xml:space="preserve"> PAGEREF _Toc366771930 \h </w:instrText>
        </w:r>
        <w:r w:rsidR="00751F72" w:rsidRPr="007D25B0">
          <w:rPr>
            <w:webHidden/>
          </w:rPr>
        </w:r>
        <w:r w:rsidR="00751F72" w:rsidRPr="007D25B0">
          <w:rPr>
            <w:webHidden/>
          </w:rPr>
          <w:fldChar w:fldCharType="separate"/>
        </w:r>
        <w:r w:rsidR="00751F72" w:rsidRPr="007D25B0">
          <w:rPr>
            <w:webHidden/>
          </w:rPr>
          <w:t>1</w:t>
        </w:r>
        <w:r w:rsidR="00751F72" w:rsidRPr="007D25B0">
          <w:rPr>
            <w:webHidden/>
          </w:rPr>
          <w:fldChar w:fldCharType="end"/>
        </w:r>
      </w:hyperlink>
    </w:p>
    <w:p w:rsidR="00751F72" w:rsidRPr="007D25B0" w:rsidRDefault="00857B33">
      <w:pPr>
        <w:pStyle w:val="TOC3"/>
        <w:rPr>
          <w:rFonts w:asciiTheme="minorHAnsi" w:eastAsiaTheme="minorEastAsia" w:hAnsiTheme="minorHAnsi" w:cstheme="minorBidi"/>
          <w:noProof/>
          <w:sz w:val="22"/>
          <w:szCs w:val="22"/>
          <w:lang w:val="en-US" w:eastAsia="zh-CN"/>
        </w:rPr>
      </w:pPr>
      <w:hyperlink w:anchor="_Toc366771931" w:history="1">
        <w:r w:rsidR="00751F72" w:rsidRPr="007D25B0">
          <w:rPr>
            <w:rStyle w:val="Hyperlink"/>
            <w:noProof/>
            <w:lang w:val="en-US"/>
          </w:rPr>
          <w:t>8.1.1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a coded picture with nuh_layer_id equal to 0</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_Toc366771931 \h </w:instrText>
        </w:r>
        <w:r w:rsidR="00751F72" w:rsidRPr="007D25B0">
          <w:rPr>
            <w:noProof/>
            <w:webHidden/>
          </w:rPr>
        </w:r>
        <w:r w:rsidR="00751F72" w:rsidRPr="007D25B0">
          <w:rPr>
            <w:noProof/>
            <w:webHidden/>
          </w:rPr>
          <w:fldChar w:fldCharType="separate"/>
        </w:r>
        <w:r w:rsidR="00751F72" w:rsidRPr="007D25B0">
          <w:rPr>
            <w:noProof/>
            <w:webHidden/>
          </w:rPr>
          <w:t>2</w:t>
        </w:r>
        <w:r w:rsidR="00751F72" w:rsidRPr="007D25B0">
          <w:rPr>
            <w:noProof/>
            <w:webHidden/>
          </w:rPr>
          <w:fldChar w:fldCharType="end"/>
        </w:r>
      </w:hyperlink>
    </w:p>
    <w:p w:rsidR="00751F72" w:rsidRPr="007D25B0" w:rsidRDefault="00857B33">
      <w:pPr>
        <w:pStyle w:val="TOC2"/>
        <w:rPr>
          <w:rFonts w:asciiTheme="minorHAnsi" w:eastAsiaTheme="minorEastAsia" w:hAnsiTheme="minorHAnsi" w:cstheme="minorBidi"/>
          <w:sz w:val="22"/>
          <w:szCs w:val="22"/>
          <w:lang w:val="en-US" w:eastAsia="zh-CN"/>
        </w:rPr>
      </w:pPr>
      <w:hyperlink w:anchor="_Toc366771932" w:history="1">
        <w:r w:rsidR="00751F72" w:rsidRPr="007D25B0">
          <w:rPr>
            <w:rStyle w:val="Hyperlink"/>
            <w:lang w:val="en-US"/>
          </w:rPr>
          <w:t>8.2</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NAL unit decoding process</w:t>
        </w:r>
        <w:r w:rsidR="00751F72" w:rsidRPr="007D25B0">
          <w:rPr>
            <w:webHidden/>
          </w:rPr>
          <w:tab/>
        </w:r>
        <w:r w:rsidR="00751F72" w:rsidRPr="007D25B0">
          <w:rPr>
            <w:webHidden/>
          </w:rPr>
          <w:fldChar w:fldCharType="begin"/>
        </w:r>
        <w:r w:rsidR="00751F72" w:rsidRPr="007D25B0">
          <w:rPr>
            <w:webHidden/>
          </w:rPr>
          <w:instrText xml:space="preserve"> PAGEREF _Toc366771932 \h </w:instrText>
        </w:r>
        <w:r w:rsidR="00751F72" w:rsidRPr="007D25B0">
          <w:rPr>
            <w:webHidden/>
          </w:rPr>
        </w:r>
        <w:r w:rsidR="00751F72" w:rsidRPr="007D25B0">
          <w:rPr>
            <w:webHidden/>
          </w:rPr>
          <w:fldChar w:fldCharType="separate"/>
        </w:r>
        <w:r w:rsidR="00751F72" w:rsidRPr="007D25B0">
          <w:rPr>
            <w:webHidden/>
          </w:rPr>
          <w:t>3</w:t>
        </w:r>
        <w:r w:rsidR="00751F72" w:rsidRPr="007D25B0">
          <w:rPr>
            <w:webHidden/>
          </w:rPr>
          <w:fldChar w:fldCharType="end"/>
        </w:r>
      </w:hyperlink>
    </w:p>
    <w:p w:rsidR="00751F72" w:rsidRPr="007D25B0" w:rsidRDefault="00857B33">
      <w:pPr>
        <w:pStyle w:val="TOC2"/>
        <w:rPr>
          <w:rFonts w:asciiTheme="minorHAnsi" w:eastAsiaTheme="minorEastAsia" w:hAnsiTheme="minorHAnsi" w:cstheme="minorBidi"/>
          <w:sz w:val="22"/>
          <w:szCs w:val="22"/>
          <w:lang w:val="en-US" w:eastAsia="zh-CN"/>
        </w:rPr>
      </w:pPr>
      <w:hyperlink w:anchor="_Toc366771933" w:history="1">
        <w:r w:rsidR="00751F72" w:rsidRPr="007D25B0">
          <w:rPr>
            <w:rStyle w:val="Hyperlink"/>
            <w:lang w:val="en-US"/>
          </w:rPr>
          <w:t>8.3</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Slice decoding process</w:t>
        </w:r>
        <w:r w:rsidR="00751F72" w:rsidRPr="007D25B0">
          <w:rPr>
            <w:webHidden/>
          </w:rPr>
          <w:tab/>
        </w:r>
        <w:r w:rsidR="00751F72" w:rsidRPr="007D25B0">
          <w:rPr>
            <w:webHidden/>
          </w:rPr>
          <w:fldChar w:fldCharType="begin"/>
        </w:r>
        <w:r w:rsidR="00751F72" w:rsidRPr="007D25B0">
          <w:rPr>
            <w:webHidden/>
          </w:rPr>
          <w:instrText xml:space="preserve"> PAGEREF _Toc366771933 \h </w:instrText>
        </w:r>
        <w:r w:rsidR="00751F72" w:rsidRPr="007D25B0">
          <w:rPr>
            <w:webHidden/>
          </w:rPr>
        </w:r>
        <w:r w:rsidR="00751F72" w:rsidRPr="007D25B0">
          <w:rPr>
            <w:webHidden/>
          </w:rPr>
          <w:fldChar w:fldCharType="separate"/>
        </w:r>
        <w:r w:rsidR="00751F72" w:rsidRPr="007D25B0">
          <w:rPr>
            <w:webHidden/>
          </w:rPr>
          <w:t>3</w:t>
        </w:r>
        <w:r w:rsidR="00751F72" w:rsidRPr="007D25B0">
          <w:rPr>
            <w:webHidden/>
          </w:rPr>
          <w:fldChar w:fldCharType="end"/>
        </w:r>
      </w:hyperlink>
    </w:p>
    <w:p w:rsidR="00751F72" w:rsidRPr="007D25B0" w:rsidRDefault="00857B33">
      <w:pPr>
        <w:pStyle w:val="TOC3"/>
        <w:rPr>
          <w:rFonts w:asciiTheme="minorHAnsi" w:eastAsiaTheme="minorEastAsia" w:hAnsiTheme="minorHAnsi" w:cstheme="minorBidi"/>
          <w:noProof/>
          <w:sz w:val="22"/>
          <w:szCs w:val="22"/>
          <w:lang w:val="en-US" w:eastAsia="zh-CN"/>
        </w:rPr>
      </w:pPr>
      <w:hyperlink w:anchor="_Toc366771935" w:history="1">
        <w:r w:rsidR="00751F72" w:rsidRPr="007D25B0">
          <w:rPr>
            <w:rStyle w:val="Hyperlink"/>
            <w:noProof/>
            <w:lang w:val="en-US"/>
          </w:rPr>
          <w:t>8.3.3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generating unavailable reference pictures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_Toc366771935 \h </w:instrText>
        </w:r>
        <w:r w:rsidR="00751F72" w:rsidRPr="007D25B0">
          <w:rPr>
            <w:noProof/>
            <w:webHidden/>
          </w:rPr>
        </w:r>
        <w:r w:rsidR="00751F72" w:rsidRPr="007D25B0">
          <w:rPr>
            <w:noProof/>
            <w:webHidden/>
          </w:rPr>
          <w:fldChar w:fldCharType="separate"/>
        </w:r>
        <w:r w:rsidR="00751F72" w:rsidRPr="007D25B0">
          <w:rPr>
            <w:noProof/>
            <w:webHidden/>
          </w:rPr>
          <w:t>3</w:t>
        </w:r>
        <w:r w:rsidR="00751F72" w:rsidRPr="007D25B0">
          <w:rPr>
            <w:noProof/>
            <w:webHidden/>
          </w:rPr>
          <w:fldChar w:fldCharType="end"/>
        </w:r>
      </w:hyperlink>
    </w:p>
    <w:p w:rsidR="00751F72" w:rsidRPr="007D25B0" w:rsidRDefault="00857B33">
      <w:pPr>
        <w:pStyle w:val="TOC4"/>
        <w:rPr>
          <w:rFonts w:asciiTheme="minorHAnsi" w:eastAsiaTheme="minorEastAsia" w:hAnsiTheme="minorHAnsi" w:cstheme="minorBidi"/>
          <w:noProof/>
          <w:sz w:val="22"/>
          <w:szCs w:val="22"/>
          <w:lang w:val="en-US" w:eastAsia="zh-CN"/>
        </w:rPr>
      </w:pPr>
      <w:hyperlink w:anchor="_Toc366771936" w:history="1">
        <w:r w:rsidR="00751F72" w:rsidRPr="007D25B0">
          <w:rPr>
            <w:rStyle w:val="Hyperlink"/>
            <w:noProof/>
            <w:lang w:val="en-US"/>
          </w:rPr>
          <w:t>8.3.3.1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General decoding process for generating unavailable reference pictures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_Toc366771936 \h </w:instrText>
        </w:r>
        <w:r w:rsidR="00751F72" w:rsidRPr="007D25B0">
          <w:rPr>
            <w:noProof/>
            <w:webHidden/>
          </w:rPr>
        </w:r>
        <w:r w:rsidR="00751F72" w:rsidRPr="007D25B0">
          <w:rPr>
            <w:noProof/>
            <w:webHidden/>
          </w:rPr>
          <w:fldChar w:fldCharType="separate"/>
        </w:r>
        <w:r w:rsidR="00751F72" w:rsidRPr="007D25B0">
          <w:rPr>
            <w:noProof/>
            <w:webHidden/>
          </w:rPr>
          <w:t>3</w:t>
        </w:r>
        <w:r w:rsidR="00751F72" w:rsidRPr="007D25B0">
          <w:rPr>
            <w:noProof/>
            <w:webHidden/>
          </w:rPr>
          <w:fldChar w:fldCharType="end"/>
        </w:r>
      </w:hyperlink>
    </w:p>
    <w:p w:rsidR="00751F72" w:rsidRPr="007D25B0" w:rsidRDefault="00857B33">
      <w:pPr>
        <w:pStyle w:val="TOC1"/>
        <w:rPr>
          <w:rFonts w:asciiTheme="minorHAnsi" w:eastAsiaTheme="minorEastAsia" w:hAnsiTheme="minorHAnsi" w:cstheme="minorBidi"/>
          <w:bCs w:val="0"/>
          <w:sz w:val="22"/>
          <w:szCs w:val="22"/>
          <w:lang w:val="en-US" w:eastAsia="zh-CN"/>
        </w:rPr>
      </w:pPr>
      <w:hyperlink w:anchor="_Toc366771937" w:history="1">
        <w:r w:rsidR="00751F72" w:rsidRPr="007D25B0">
          <w:rPr>
            <w:rStyle w:val="Hyperlink"/>
            <w:lang w:val="en-US"/>
          </w:rPr>
          <w:t xml:space="preserve"> Annex C  Hypothetical reference decoder</w:t>
        </w:r>
        <w:r w:rsidR="00751F72" w:rsidRPr="007D25B0">
          <w:rPr>
            <w:webHidden/>
          </w:rPr>
          <w:tab/>
        </w:r>
        <w:r w:rsidR="00751F72" w:rsidRPr="007D25B0">
          <w:rPr>
            <w:webHidden/>
          </w:rPr>
          <w:fldChar w:fldCharType="begin"/>
        </w:r>
        <w:r w:rsidR="00751F72" w:rsidRPr="007D25B0">
          <w:rPr>
            <w:webHidden/>
          </w:rPr>
          <w:instrText xml:space="preserve"> PAGEREF _Toc366771937 \h </w:instrText>
        </w:r>
        <w:r w:rsidR="00751F72" w:rsidRPr="007D25B0">
          <w:rPr>
            <w:webHidden/>
          </w:rPr>
        </w:r>
        <w:r w:rsidR="00751F72" w:rsidRPr="007D25B0">
          <w:rPr>
            <w:webHidden/>
          </w:rPr>
          <w:fldChar w:fldCharType="separate"/>
        </w:r>
        <w:r w:rsidR="00751F72" w:rsidRPr="007D25B0">
          <w:rPr>
            <w:webHidden/>
          </w:rPr>
          <w:t>4</w:t>
        </w:r>
        <w:r w:rsidR="00751F72" w:rsidRPr="007D25B0">
          <w:rPr>
            <w:webHidden/>
          </w:rPr>
          <w:fldChar w:fldCharType="end"/>
        </w:r>
      </w:hyperlink>
    </w:p>
    <w:p w:rsidR="00751F72" w:rsidRPr="007D25B0" w:rsidRDefault="00857B33">
      <w:pPr>
        <w:pStyle w:val="TOC2"/>
        <w:rPr>
          <w:rFonts w:asciiTheme="minorHAnsi" w:eastAsiaTheme="minorEastAsia" w:hAnsiTheme="minorHAnsi" w:cstheme="minorBidi"/>
          <w:sz w:val="22"/>
          <w:szCs w:val="22"/>
          <w:lang w:val="en-US" w:eastAsia="zh-CN"/>
        </w:rPr>
      </w:pPr>
      <w:hyperlink w:anchor="_Toc366771938" w:history="1">
        <w:r w:rsidR="00751F72" w:rsidRPr="007D25B0">
          <w:rPr>
            <w:rStyle w:val="Hyperlink"/>
            <w:lang w:val="en-US"/>
          </w:rPr>
          <w:t>C.4</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Bitstream conformance</w:t>
        </w:r>
        <w:r w:rsidR="00751F72" w:rsidRPr="007D25B0">
          <w:rPr>
            <w:webHidden/>
          </w:rPr>
          <w:tab/>
        </w:r>
        <w:r w:rsidR="00751F72" w:rsidRPr="007D25B0">
          <w:rPr>
            <w:webHidden/>
          </w:rPr>
          <w:fldChar w:fldCharType="begin"/>
        </w:r>
        <w:r w:rsidR="00751F72" w:rsidRPr="007D25B0">
          <w:rPr>
            <w:webHidden/>
          </w:rPr>
          <w:instrText xml:space="preserve"> PAGEREF _Toc366771938 \h </w:instrText>
        </w:r>
        <w:r w:rsidR="00751F72" w:rsidRPr="007D25B0">
          <w:rPr>
            <w:webHidden/>
          </w:rPr>
        </w:r>
        <w:r w:rsidR="00751F72" w:rsidRPr="007D25B0">
          <w:rPr>
            <w:webHidden/>
          </w:rPr>
          <w:fldChar w:fldCharType="separate"/>
        </w:r>
        <w:r w:rsidR="00751F72" w:rsidRPr="007D25B0">
          <w:rPr>
            <w:webHidden/>
          </w:rPr>
          <w:t>4</w:t>
        </w:r>
        <w:r w:rsidR="00751F72" w:rsidRPr="007D25B0">
          <w:rPr>
            <w:webHidden/>
          </w:rPr>
          <w:fldChar w:fldCharType="end"/>
        </w:r>
      </w:hyperlink>
    </w:p>
    <w:p w:rsidR="00751F72" w:rsidRPr="007D25B0" w:rsidRDefault="00857B33">
      <w:pPr>
        <w:pStyle w:val="TOC1"/>
        <w:rPr>
          <w:rFonts w:asciiTheme="minorHAnsi" w:eastAsiaTheme="minorEastAsia" w:hAnsiTheme="minorHAnsi" w:cstheme="minorBidi"/>
          <w:bCs w:val="0"/>
          <w:sz w:val="22"/>
          <w:szCs w:val="22"/>
          <w:lang w:val="en-US" w:eastAsia="zh-CN"/>
        </w:rPr>
      </w:pPr>
      <w:hyperlink w:anchor="_Toc366771939" w:history="1">
        <w:r w:rsidR="00751F72" w:rsidRPr="007D25B0">
          <w:rPr>
            <w:rStyle w:val="Hyperlink"/>
          </w:rPr>
          <w:t xml:space="preserve"> Annex F  </w:t>
        </w:r>
        <w:r w:rsidR="00751F72" w:rsidRPr="007D25B0">
          <w:rPr>
            <w:rStyle w:val="Hyperlink"/>
            <w:lang w:val="en-US" w:eastAsia="ko-KR"/>
          </w:rPr>
          <w:t xml:space="preserve">Common syntax, semantics and decoding processes </w:t>
        </w:r>
        <w:r w:rsidR="00751F72" w:rsidRPr="007D25B0">
          <w:rPr>
            <w:rStyle w:val="Hyperlink"/>
            <w:lang w:val="en-US"/>
          </w:rPr>
          <w:t xml:space="preserve">for </w:t>
        </w:r>
        <w:r w:rsidR="00751F72" w:rsidRPr="007D25B0">
          <w:rPr>
            <w:rStyle w:val="Hyperlink"/>
            <w:lang w:val="en-US" w:eastAsia="ko-KR"/>
          </w:rPr>
          <w:t>multi-layer video coding extensions</w:t>
        </w:r>
        <w:r w:rsidR="00751F72" w:rsidRPr="007D25B0">
          <w:rPr>
            <w:webHidden/>
          </w:rPr>
          <w:tab/>
        </w:r>
        <w:r w:rsidR="00751F72" w:rsidRPr="007D25B0">
          <w:rPr>
            <w:webHidden/>
          </w:rPr>
          <w:fldChar w:fldCharType="begin"/>
        </w:r>
        <w:r w:rsidR="00751F72" w:rsidRPr="007D25B0">
          <w:rPr>
            <w:webHidden/>
          </w:rPr>
          <w:instrText xml:space="preserve"> PAGEREF _Toc366771939 \h </w:instrText>
        </w:r>
        <w:r w:rsidR="00751F72" w:rsidRPr="007D25B0">
          <w:rPr>
            <w:webHidden/>
          </w:rPr>
        </w:r>
        <w:r w:rsidR="00751F72" w:rsidRPr="007D25B0">
          <w:rPr>
            <w:webHidden/>
          </w:rPr>
          <w:fldChar w:fldCharType="separate"/>
        </w:r>
        <w:r w:rsidR="00751F72" w:rsidRPr="007D25B0">
          <w:rPr>
            <w:webHidden/>
          </w:rPr>
          <w:t>5</w:t>
        </w:r>
        <w:r w:rsidR="00751F72" w:rsidRPr="007D25B0">
          <w:rPr>
            <w:webHidden/>
          </w:rPr>
          <w:fldChar w:fldCharType="end"/>
        </w:r>
      </w:hyperlink>
    </w:p>
    <w:p w:rsidR="00751F72" w:rsidRPr="007D25B0" w:rsidRDefault="00857B33">
      <w:pPr>
        <w:pStyle w:val="TOC2"/>
        <w:rPr>
          <w:rFonts w:asciiTheme="minorHAnsi" w:eastAsiaTheme="minorEastAsia" w:hAnsiTheme="minorHAnsi" w:cstheme="minorBidi"/>
          <w:sz w:val="22"/>
          <w:szCs w:val="22"/>
          <w:lang w:val="en-US" w:eastAsia="zh-CN"/>
        </w:rPr>
      </w:pPr>
      <w:hyperlink w:anchor="_Toc366771940" w:history="1">
        <w:r w:rsidR="00751F72" w:rsidRPr="007D25B0">
          <w:rPr>
            <w:rStyle w:val="Hyperlink"/>
            <w:lang w:val="en-US"/>
          </w:rPr>
          <w:t>F.1</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Scope</w:t>
        </w:r>
        <w:r w:rsidR="00751F72" w:rsidRPr="007D25B0">
          <w:rPr>
            <w:webHidden/>
          </w:rPr>
          <w:tab/>
        </w:r>
        <w:r w:rsidR="00751F72" w:rsidRPr="007D25B0">
          <w:rPr>
            <w:webHidden/>
          </w:rPr>
          <w:fldChar w:fldCharType="begin"/>
        </w:r>
        <w:r w:rsidR="00751F72" w:rsidRPr="007D25B0">
          <w:rPr>
            <w:webHidden/>
          </w:rPr>
          <w:instrText xml:space="preserve"> PAGEREF _Toc366771940 \h </w:instrText>
        </w:r>
        <w:r w:rsidR="00751F72" w:rsidRPr="007D25B0">
          <w:rPr>
            <w:webHidden/>
          </w:rPr>
        </w:r>
        <w:r w:rsidR="00751F72" w:rsidRPr="007D25B0">
          <w:rPr>
            <w:webHidden/>
          </w:rPr>
          <w:fldChar w:fldCharType="separate"/>
        </w:r>
        <w:r w:rsidR="00751F72" w:rsidRPr="007D25B0">
          <w:rPr>
            <w:webHidden/>
          </w:rPr>
          <w:t>5</w:t>
        </w:r>
        <w:r w:rsidR="00751F72" w:rsidRPr="007D25B0">
          <w:rPr>
            <w:webHidden/>
          </w:rPr>
          <w:fldChar w:fldCharType="end"/>
        </w:r>
      </w:hyperlink>
    </w:p>
    <w:p w:rsidR="00751F72" w:rsidRPr="007D25B0" w:rsidRDefault="00857B33">
      <w:pPr>
        <w:pStyle w:val="TOC2"/>
        <w:rPr>
          <w:rFonts w:asciiTheme="minorHAnsi" w:eastAsiaTheme="minorEastAsia" w:hAnsiTheme="minorHAnsi" w:cstheme="minorBidi"/>
          <w:sz w:val="22"/>
          <w:szCs w:val="22"/>
          <w:lang w:val="en-US" w:eastAsia="zh-CN"/>
        </w:rPr>
      </w:pPr>
      <w:hyperlink w:anchor="_Toc366771941" w:history="1">
        <w:r w:rsidR="00751F72" w:rsidRPr="007D25B0">
          <w:rPr>
            <w:rStyle w:val="Hyperlink"/>
            <w:lang w:val="en-US"/>
          </w:rPr>
          <w:t>F.2</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Normative references</w:t>
        </w:r>
        <w:r w:rsidR="00751F72" w:rsidRPr="007D25B0">
          <w:rPr>
            <w:webHidden/>
          </w:rPr>
          <w:tab/>
        </w:r>
        <w:r w:rsidR="00751F72" w:rsidRPr="007D25B0">
          <w:rPr>
            <w:webHidden/>
          </w:rPr>
          <w:fldChar w:fldCharType="begin"/>
        </w:r>
        <w:r w:rsidR="00751F72" w:rsidRPr="007D25B0">
          <w:rPr>
            <w:webHidden/>
          </w:rPr>
          <w:instrText xml:space="preserve"> PAGEREF _Toc366771941 \h </w:instrText>
        </w:r>
        <w:r w:rsidR="00751F72" w:rsidRPr="007D25B0">
          <w:rPr>
            <w:webHidden/>
          </w:rPr>
        </w:r>
        <w:r w:rsidR="00751F72" w:rsidRPr="007D25B0">
          <w:rPr>
            <w:webHidden/>
          </w:rPr>
          <w:fldChar w:fldCharType="separate"/>
        </w:r>
        <w:r w:rsidR="00751F72" w:rsidRPr="007D25B0">
          <w:rPr>
            <w:webHidden/>
          </w:rPr>
          <w:t>5</w:t>
        </w:r>
        <w:r w:rsidR="00751F72" w:rsidRPr="007D25B0">
          <w:rPr>
            <w:webHidden/>
          </w:rPr>
          <w:fldChar w:fldCharType="end"/>
        </w:r>
      </w:hyperlink>
    </w:p>
    <w:p w:rsidR="00751F72" w:rsidRPr="007D25B0" w:rsidRDefault="00857B33">
      <w:pPr>
        <w:pStyle w:val="TOC2"/>
        <w:rPr>
          <w:rFonts w:asciiTheme="minorHAnsi" w:eastAsiaTheme="minorEastAsia" w:hAnsiTheme="minorHAnsi" w:cstheme="minorBidi"/>
          <w:sz w:val="22"/>
          <w:szCs w:val="22"/>
          <w:lang w:val="en-US" w:eastAsia="zh-CN"/>
        </w:rPr>
      </w:pPr>
      <w:hyperlink w:anchor="_Toc366771942" w:history="1">
        <w:r w:rsidR="00751F72" w:rsidRPr="007D25B0">
          <w:rPr>
            <w:rStyle w:val="Hyperlink"/>
            <w:lang w:val="en-US"/>
          </w:rPr>
          <w:t>F.3</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Definitions</w:t>
        </w:r>
        <w:r w:rsidR="00751F72" w:rsidRPr="007D25B0">
          <w:rPr>
            <w:webHidden/>
          </w:rPr>
          <w:tab/>
        </w:r>
        <w:r w:rsidR="00751F72" w:rsidRPr="007D25B0">
          <w:rPr>
            <w:webHidden/>
          </w:rPr>
          <w:fldChar w:fldCharType="begin"/>
        </w:r>
        <w:r w:rsidR="00751F72" w:rsidRPr="007D25B0">
          <w:rPr>
            <w:webHidden/>
          </w:rPr>
          <w:instrText xml:space="preserve"> PAGEREF _Toc366771942 \h </w:instrText>
        </w:r>
        <w:r w:rsidR="00751F72" w:rsidRPr="007D25B0">
          <w:rPr>
            <w:webHidden/>
          </w:rPr>
        </w:r>
        <w:r w:rsidR="00751F72" w:rsidRPr="007D25B0">
          <w:rPr>
            <w:webHidden/>
          </w:rPr>
          <w:fldChar w:fldCharType="separate"/>
        </w:r>
        <w:r w:rsidR="00751F72" w:rsidRPr="007D25B0">
          <w:rPr>
            <w:webHidden/>
          </w:rPr>
          <w:t>5</w:t>
        </w:r>
        <w:r w:rsidR="00751F72" w:rsidRPr="007D25B0">
          <w:rPr>
            <w:webHidden/>
          </w:rPr>
          <w:fldChar w:fldCharType="end"/>
        </w:r>
      </w:hyperlink>
    </w:p>
    <w:p w:rsidR="00751F72" w:rsidRPr="007D25B0" w:rsidRDefault="00857B33">
      <w:pPr>
        <w:pStyle w:val="TOC2"/>
        <w:rPr>
          <w:rFonts w:asciiTheme="minorHAnsi" w:eastAsiaTheme="minorEastAsia" w:hAnsiTheme="minorHAnsi" w:cstheme="minorBidi"/>
          <w:sz w:val="22"/>
          <w:szCs w:val="22"/>
          <w:lang w:val="en-US" w:eastAsia="zh-CN"/>
        </w:rPr>
      </w:pPr>
      <w:hyperlink w:anchor="_Toc366771943" w:history="1">
        <w:r w:rsidR="00751F72" w:rsidRPr="007D25B0">
          <w:rPr>
            <w:rStyle w:val="Hyperlink"/>
            <w:lang w:val="en-US"/>
          </w:rPr>
          <w:t>F.4</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Abbreviations</w:t>
        </w:r>
        <w:r w:rsidR="00751F72" w:rsidRPr="007D25B0">
          <w:rPr>
            <w:webHidden/>
          </w:rPr>
          <w:tab/>
        </w:r>
        <w:r w:rsidR="00751F72" w:rsidRPr="007D25B0">
          <w:rPr>
            <w:webHidden/>
          </w:rPr>
          <w:fldChar w:fldCharType="begin"/>
        </w:r>
        <w:r w:rsidR="00751F72" w:rsidRPr="007D25B0">
          <w:rPr>
            <w:webHidden/>
          </w:rPr>
          <w:instrText xml:space="preserve"> PAGEREF _Toc366771943 \h </w:instrText>
        </w:r>
        <w:r w:rsidR="00751F72" w:rsidRPr="007D25B0">
          <w:rPr>
            <w:webHidden/>
          </w:rPr>
        </w:r>
        <w:r w:rsidR="00751F72" w:rsidRPr="007D25B0">
          <w:rPr>
            <w:webHidden/>
          </w:rPr>
          <w:fldChar w:fldCharType="separate"/>
        </w:r>
        <w:r w:rsidR="00751F72" w:rsidRPr="007D25B0">
          <w:rPr>
            <w:webHidden/>
          </w:rPr>
          <w:t>6</w:t>
        </w:r>
        <w:r w:rsidR="00751F72" w:rsidRPr="007D25B0">
          <w:rPr>
            <w:webHidden/>
          </w:rPr>
          <w:fldChar w:fldCharType="end"/>
        </w:r>
      </w:hyperlink>
    </w:p>
    <w:p w:rsidR="00751F72" w:rsidRPr="007D25B0" w:rsidRDefault="00857B33">
      <w:pPr>
        <w:pStyle w:val="TOC2"/>
        <w:rPr>
          <w:rFonts w:asciiTheme="minorHAnsi" w:eastAsiaTheme="minorEastAsia" w:hAnsiTheme="minorHAnsi" w:cstheme="minorBidi"/>
          <w:sz w:val="22"/>
          <w:szCs w:val="22"/>
          <w:lang w:val="en-US" w:eastAsia="zh-CN"/>
        </w:rPr>
      </w:pPr>
      <w:hyperlink w:anchor="_Toc366771944" w:history="1">
        <w:r w:rsidR="00751F72" w:rsidRPr="007D25B0">
          <w:rPr>
            <w:rStyle w:val="Hyperlink"/>
            <w:lang w:val="en-US"/>
          </w:rPr>
          <w:t>F.5</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Conventions</w:t>
        </w:r>
        <w:r w:rsidR="00751F72" w:rsidRPr="007D25B0">
          <w:rPr>
            <w:webHidden/>
          </w:rPr>
          <w:tab/>
        </w:r>
        <w:r w:rsidR="00751F72" w:rsidRPr="007D25B0">
          <w:rPr>
            <w:webHidden/>
          </w:rPr>
          <w:fldChar w:fldCharType="begin"/>
        </w:r>
        <w:r w:rsidR="00751F72" w:rsidRPr="007D25B0">
          <w:rPr>
            <w:webHidden/>
          </w:rPr>
          <w:instrText xml:space="preserve"> PAGEREF _Toc366771944 \h </w:instrText>
        </w:r>
        <w:r w:rsidR="00751F72" w:rsidRPr="007D25B0">
          <w:rPr>
            <w:webHidden/>
          </w:rPr>
        </w:r>
        <w:r w:rsidR="00751F72" w:rsidRPr="007D25B0">
          <w:rPr>
            <w:webHidden/>
          </w:rPr>
          <w:fldChar w:fldCharType="separate"/>
        </w:r>
        <w:r w:rsidR="00751F72" w:rsidRPr="007D25B0">
          <w:rPr>
            <w:webHidden/>
          </w:rPr>
          <w:t>6</w:t>
        </w:r>
        <w:r w:rsidR="00751F72" w:rsidRPr="007D25B0">
          <w:rPr>
            <w:webHidden/>
          </w:rPr>
          <w:fldChar w:fldCharType="end"/>
        </w:r>
      </w:hyperlink>
    </w:p>
    <w:p w:rsidR="00751F72" w:rsidRPr="007D25B0" w:rsidRDefault="00857B33">
      <w:pPr>
        <w:pStyle w:val="TOC2"/>
        <w:rPr>
          <w:rFonts w:asciiTheme="minorHAnsi" w:eastAsiaTheme="minorEastAsia" w:hAnsiTheme="minorHAnsi" w:cstheme="minorBidi"/>
          <w:sz w:val="22"/>
          <w:szCs w:val="22"/>
          <w:lang w:val="en-US" w:eastAsia="zh-CN"/>
        </w:rPr>
      </w:pPr>
      <w:hyperlink w:anchor="_Toc366771945" w:history="1">
        <w:r w:rsidR="00751F72" w:rsidRPr="007D25B0">
          <w:rPr>
            <w:rStyle w:val="Hyperlink"/>
            <w:lang w:val="en-US"/>
          </w:rPr>
          <w:t>F.6</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Source, coded, decoded and output data formats, scanning processes, and neighbouring relationships</w:t>
        </w:r>
        <w:r w:rsidR="00751F72" w:rsidRPr="007D25B0">
          <w:rPr>
            <w:webHidden/>
          </w:rPr>
          <w:tab/>
        </w:r>
        <w:r w:rsidR="00751F72" w:rsidRPr="007D25B0">
          <w:rPr>
            <w:webHidden/>
          </w:rPr>
          <w:fldChar w:fldCharType="begin"/>
        </w:r>
        <w:r w:rsidR="00751F72" w:rsidRPr="007D25B0">
          <w:rPr>
            <w:webHidden/>
          </w:rPr>
          <w:instrText xml:space="preserve"> PAGEREF _Toc366771945 \h </w:instrText>
        </w:r>
        <w:r w:rsidR="00751F72" w:rsidRPr="007D25B0">
          <w:rPr>
            <w:webHidden/>
          </w:rPr>
        </w:r>
        <w:r w:rsidR="00751F72" w:rsidRPr="007D25B0">
          <w:rPr>
            <w:webHidden/>
          </w:rPr>
          <w:fldChar w:fldCharType="separate"/>
        </w:r>
        <w:r w:rsidR="00751F72" w:rsidRPr="007D25B0">
          <w:rPr>
            <w:webHidden/>
          </w:rPr>
          <w:t>6</w:t>
        </w:r>
        <w:r w:rsidR="00751F72" w:rsidRPr="007D25B0">
          <w:rPr>
            <w:webHidden/>
          </w:rPr>
          <w:fldChar w:fldCharType="end"/>
        </w:r>
      </w:hyperlink>
    </w:p>
    <w:p w:rsidR="00751F72" w:rsidRPr="007D25B0" w:rsidRDefault="00857B33">
      <w:pPr>
        <w:pStyle w:val="TOC2"/>
        <w:rPr>
          <w:rFonts w:asciiTheme="minorHAnsi" w:eastAsiaTheme="minorEastAsia" w:hAnsiTheme="minorHAnsi" w:cstheme="minorBidi"/>
          <w:sz w:val="22"/>
          <w:szCs w:val="22"/>
          <w:lang w:val="en-US" w:eastAsia="zh-CN"/>
        </w:rPr>
      </w:pPr>
      <w:hyperlink w:anchor="_Toc366771946" w:history="1">
        <w:r w:rsidR="00751F72" w:rsidRPr="007D25B0">
          <w:rPr>
            <w:rStyle w:val="Hyperlink"/>
            <w:lang w:val="en-US"/>
          </w:rPr>
          <w:t>F.7</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Syntax and semantics</w:t>
        </w:r>
        <w:r w:rsidR="00751F72" w:rsidRPr="007D25B0">
          <w:rPr>
            <w:webHidden/>
          </w:rPr>
          <w:tab/>
        </w:r>
        <w:r w:rsidR="00751F72" w:rsidRPr="007D25B0">
          <w:rPr>
            <w:webHidden/>
          </w:rPr>
          <w:fldChar w:fldCharType="begin"/>
        </w:r>
        <w:r w:rsidR="00751F72" w:rsidRPr="007D25B0">
          <w:rPr>
            <w:webHidden/>
          </w:rPr>
          <w:instrText xml:space="preserve"> PAGEREF _Toc366771946 \h </w:instrText>
        </w:r>
        <w:r w:rsidR="00751F72" w:rsidRPr="007D25B0">
          <w:rPr>
            <w:webHidden/>
          </w:rPr>
        </w:r>
        <w:r w:rsidR="00751F72" w:rsidRPr="007D25B0">
          <w:rPr>
            <w:webHidden/>
          </w:rPr>
          <w:fldChar w:fldCharType="separate"/>
        </w:r>
        <w:r w:rsidR="00751F72" w:rsidRPr="007D25B0">
          <w:rPr>
            <w:webHidden/>
          </w:rPr>
          <w:t>6</w:t>
        </w:r>
        <w:r w:rsidR="00751F72" w:rsidRPr="007D25B0">
          <w:rPr>
            <w:webHidden/>
          </w:rPr>
          <w:fldChar w:fldCharType="end"/>
        </w:r>
      </w:hyperlink>
    </w:p>
    <w:p w:rsidR="00751F72" w:rsidRPr="007D25B0" w:rsidRDefault="00857B33">
      <w:pPr>
        <w:pStyle w:val="TOC3"/>
        <w:rPr>
          <w:rFonts w:asciiTheme="minorHAnsi" w:eastAsiaTheme="minorEastAsia" w:hAnsiTheme="minorHAnsi" w:cstheme="minorBidi"/>
          <w:noProof/>
          <w:sz w:val="22"/>
          <w:szCs w:val="22"/>
          <w:lang w:val="en-US" w:eastAsia="zh-CN"/>
        </w:rPr>
      </w:pPr>
      <w:hyperlink w:anchor="_Toc366771947" w:history="1">
        <w:r w:rsidR="00751F72" w:rsidRPr="007D25B0">
          <w:rPr>
            <w:rStyle w:val="Hyperlink"/>
            <w:noProof/>
          </w:rPr>
          <w:t>F.7.1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Method of specifying syntax in tabular form</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_Toc366771947 \h </w:instrText>
        </w:r>
        <w:r w:rsidR="00751F72" w:rsidRPr="007D25B0">
          <w:rPr>
            <w:noProof/>
            <w:webHidden/>
          </w:rPr>
        </w:r>
        <w:r w:rsidR="00751F72" w:rsidRPr="007D25B0">
          <w:rPr>
            <w:noProof/>
            <w:webHidden/>
          </w:rPr>
          <w:fldChar w:fldCharType="separate"/>
        </w:r>
        <w:r w:rsidR="00751F72" w:rsidRPr="007D25B0">
          <w:rPr>
            <w:noProof/>
            <w:webHidden/>
          </w:rPr>
          <w:t>6</w:t>
        </w:r>
        <w:r w:rsidR="00751F72" w:rsidRPr="007D25B0">
          <w:rPr>
            <w:noProof/>
            <w:webHidden/>
          </w:rPr>
          <w:fldChar w:fldCharType="end"/>
        </w:r>
      </w:hyperlink>
    </w:p>
    <w:p w:rsidR="00751F72" w:rsidRPr="007D25B0" w:rsidRDefault="00857B33">
      <w:pPr>
        <w:pStyle w:val="TOC3"/>
        <w:rPr>
          <w:rFonts w:asciiTheme="minorHAnsi" w:eastAsiaTheme="minorEastAsia" w:hAnsiTheme="minorHAnsi" w:cstheme="minorBidi"/>
          <w:noProof/>
          <w:sz w:val="22"/>
          <w:szCs w:val="22"/>
          <w:lang w:val="en-US" w:eastAsia="zh-CN"/>
        </w:rPr>
      </w:pPr>
      <w:hyperlink w:anchor="_Toc366771948" w:history="1">
        <w:r w:rsidR="00751F72" w:rsidRPr="007D25B0">
          <w:rPr>
            <w:rStyle w:val="Hyperlink"/>
            <w:noProof/>
          </w:rPr>
          <w:t>F.7.2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Specification of syntax functions, categories, and descriptors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_Toc366771948 \h </w:instrText>
        </w:r>
        <w:r w:rsidR="00751F72" w:rsidRPr="007D25B0">
          <w:rPr>
            <w:noProof/>
            <w:webHidden/>
          </w:rPr>
        </w:r>
        <w:r w:rsidR="00751F72" w:rsidRPr="007D25B0">
          <w:rPr>
            <w:noProof/>
            <w:webHidden/>
          </w:rPr>
          <w:fldChar w:fldCharType="separate"/>
        </w:r>
        <w:r w:rsidR="00751F72" w:rsidRPr="007D25B0">
          <w:rPr>
            <w:noProof/>
            <w:webHidden/>
          </w:rPr>
          <w:t>6</w:t>
        </w:r>
        <w:r w:rsidR="00751F72" w:rsidRPr="007D25B0">
          <w:rPr>
            <w:noProof/>
            <w:webHidden/>
          </w:rPr>
          <w:fldChar w:fldCharType="end"/>
        </w:r>
      </w:hyperlink>
    </w:p>
    <w:p w:rsidR="00751F72" w:rsidRPr="007D25B0" w:rsidRDefault="00857B33">
      <w:pPr>
        <w:pStyle w:val="TOC3"/>
        <w:rPr>
          <w:rFonts w:asciiTheme="minorHAnsi" w:eastAsiaTheme="minorEastAsia" w:hAnsiTheme="minorHAnsi" w:cstheme="minorBidi"/>
          <w:noProof/>
          <w:sz w:val="22"/>
          <w:szCs w:val="22"/>
          <w:lang w:val="en-US" w:eastAsia="zh-CN"/>
        </w:rPr>
      </w:pPr>
      <w:hyperlink w:anchor="_Toc366771949" w:history="1">
        <w:r w:rsidR="00751F72" w:rsidRPr="007D25B0">
          <w:rPr>
            <w:rStyle w:val="Hyperlink"/>
            <w:noProof/>
          </w:rPr>
          <w:t>F.7.3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Syntax in tabular form</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_Toc366771949 \h </w:instrText>
        </w:r>
        <w:r w:rsidR="00751F72" w:rsidRPr="007D25B0">
          <w:rPr>
            <w:noProof/>
            <w:webHidden/>
          </w:rPr>
        </w:r>
        <w:r w:rsidR="00751F72" w:rsidRPr="007D25B0">
          <w:rPr>
            <w:noProof/>
            <w:webHidden/>
          </w:rPr>
          <w:fldChar w:fldCharType="separate"/>
        </w:r>
        <w:r w:rsidR="00751F72" w:rsidRPr="007D25B0">
          <w:rPr>
            <w:noProof/>
            <w:webHidden/>
          </w:rPr>
          <w:t>6</w:t>
        </w:r>
        <w:r w:rsidR="00751F72" w:rsidRPr="007D25B0">
          <w:rPr>
            <w:noProof/>
            <w:webHidden/>
          </w:rPr>
          <w:fldChar w:fldCharType="end"/>
        </w:r>
      </w:hyperlink>
    </w:p>
    <w:p w:rsidR="00751F72" w:rsidRPr="007D25B0" w:rsidRDefault="00857B33">
      <w:pPr>
        <w:pStyle w:val="TOC4"/>
        <w:rPr>
          <w:rFonts w:asciiTheme="minorHAnsi" w:eastAsiaTheme="minorEastAsia" w:hAnsiTheme="minorHAnsi" w:cstheme="minorBidi"/>
          <w:noProof/>
          <w:sz w:val="22"/>
          <w:szCs w:val="22"/>
          <w:lang w:val="en-US" w:eastAsia="zh-CN"/>
        </w:rPr>
      </w:pPr>
      <w:hyperlink w:anchor="_Toc366771950" w:history="1">
        <w:r w:rsidR="00751F72" w:rsidRPr="007D25B0">
          <w:rPr>
            <w:rStyle w:val="Hyperlink"/>
            <w:noProof/>
            <w:lang w:val="en-US"/>
          </w:rPr>
          <w:t>F.7.3.1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NAL unit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_Toc366771950 \h </w:instrText>
        </w:r>
        <w:r w:rsidR="00751F72" w:rsidRPr="007D25B0">
          <w:rPr>
            <w:noProof/>
            <w:webHidden/>
          </w:rPr>
        </w:r>
        <w:r w:rsidR="00751F72" w:rsidRPr="007D25B0">
          <w:rPr>
            <w:noProof/>
            <w:webHidden/>
          </w:rPr>
          <w:fldChar w:fldCharType="separate"/>
        </w:r>
        <w:r w:rsidR="00751F72" w:rsidRPr="007D25B0">
          <w:rPr>
            <w:noProof/>
            <w:webHidden/>
          </w:rPr>
          <w:t>6</w:t>
        </w:r>
        <w:r w:rsidR="00751F72" w:rsidRPr="007D25B0">
          <w:rPr>
            <w:noProof/>
            <w:webHidden/>
          </w:rPr>
          <w:fldChar w:fldCharType="end"/>
        </w:r>
      </w:hyperlink>
    </w:p>
    <w:p w:rsidR="00751F72" w:rsidRPr="007D25B0" w:rsidRDefault="00857B33">
      <w:pPr>
        <w:pStyle w:val="TOC4"/>
        <w:rPr>
          <w:rFonts w:asciiTheme="minorHAnsi" w:eastAsiaTheme="minorEastAsia" w:hAnsiTheme="minorHAnsi" w:cstheme="minorBidi"/>
          <w:noProof/>
          <w:sz w:val="22"/>
          <w:szCs w:val="22"/>
          <w:lang w:val="en-US" w:eastAsia="zh-CN"/>
        </w:rPr>
      </w:pPr>
      <w:hyperlink w:anchor="_Toc366771951" w:history="1">
        <w:r w:rsidR="00751F72" w:rsidRPr="007D25B0">
          <w:rPr>
            <w:rStyle w:val="Hyperlink"/>
            <w:noProof/>
            <w:lang w:val="en-US"/>
          </w:rPr>
          <w:t>F.7.3.2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Raw byte sequence payloads and RBSP trailing bits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_Toc366771951 \h </w:instrText>
        </w:r>
        <w:r w:rsidR="00751F72" w:rsidRPr="007D25B0">
          <w:rPr>
            <w:noProof/>
            <w:webHidden/>
          </w:rPr>
        </w:r>
        <w:r w:rsidR="00751F72" w:rsidRPr="007D25B0">
          <w:rPr>
            <w:noProof/>
            <w:webHidden/>
          </w:rPr>
          <w:fldChar w:fldCharType="separate"/>
        </w:r>
        <w:r w:rsidR="00751F72" w:rsidRPr="007D25B0">
          <w:rPr>
            <w:noProof/>
            <w:webHidden/>
          </w:rPr>
          <w:t>7</w:t>
        </w:r>
        <w:r w:rsidR="00751F72" w:rsidRPr="007D25B0">
          <w:rPr>
            <w:noProof/>
            <w:webHidden/>
          </w:rPr>
          <w:fldChar w:fldCharType="end"/>
        </w:r>
      </w:hyperlink>
    </w:p>
    <w:p w:rsidR="00751F72" w:rsidRPr="007D25B0" w:rsidRDefault="00857B33">
      <w:pPr>
        <w:pStyle w:val="TOC4"/>
        <w:rPr>
          <w:rFonts w:asciiTheme="minorHAnsi" w:eastAsiaTheme="minorEastAsia" w:hAnsiTheme="minorHAnsi" w:cstheme="minorBidi"/>
          <w:noProof/>
          <w:sz w:val="22"/>
          <w:szCs w:val="22"/>
          <w:lang w:val="en-US" w:eastAsia="zh-CN"/>
        </w:rPr>
      </w:pPr>
      <w:hyperlink w:anchor="_Toc366771952" w:history="1">
        <w:r w:rsidR="00751F72" w:rsidRPr="007D25B0">
          <w:rPr>
            <w:rStyle w:val="Hyperlink"/>
            <w:noProof/>
            <w:lang w:val="en-US"/>
          </w:rPr>
          <w:t>F.7.3.3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Profile, tier and level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_Toc366771952 \h </w:instrText>
        </w:r>
        <w:r w:rsidR="00751F72" w:rsidRPr="007D25B0">
          <w:rPr>
            <w:noProof/>
            <w:webHidden/>
          </w:rPr>
        </w:r>
        <w:r w:rsidR="00751F72" w:rsidRPr="007D25B0">
          <w:rPr>
            <w:noProof/>
            <w:webHidden/>
          </w:rPr>
          <w:fldChar w:fldCharType="separate"/>
        </w:r>
        <w:r w:rsidR="00751F72" w:rsidRPr="007D25B0">
          <w:rPr>
            <w:noProof/>
            <w:webHidden/>
          </w:rPr>
          <w:t>18</w:t>
        </w:r>
        <w:r w:rsidR="00751F72" w:rsidRPr="007D25B0">
          <w:rPr>
            <w:noProof/>
            <w:webHidden/>
          </w:rPr>
          <w:fldChar w:fldCharType="end"/>
        </w:r>
      </w:hyperlink>
    </w:p>
    <w:p w:rsidR="00751F72" w:rsidRPr="007D25B0" w:rsidRDefault="00857B33">
      <w:pPr>
        <w:pStyle w:val="TOC4"/>
        <w:rPr>
          <w:rFonts w:asciiTheme="minorHAnsi" w:eastAsiaTheme="minorEastAsia" w:hAnsiTheme="minorHAnsi" w:cstheme="minorBidi"/>
          <w:noProof/>
          <w:sz w:val="22"/>
          <w:szCs w:val="22"/>
          <w:lang w:val="en-US" w:eastAsia="zh-CN"/>
        </w:rPr>
      </w:pPr>
      <w:hyperlink w:anchor="_Toc366771953" w:history="1">
        <w:r w:rsidR="00751F72" w:rsidRPr="007D25B0">
          <w:rPr>
            <w:rStyle w:val="Hyperlink"/>
            <w:noProof/>
            <w:lang w:val="en-US"/>
          </w:rPr>
          <w:t>F.7.3.4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Scaling list data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_Toc366771953 \h </w:instrText>
        </w:r>
        <w:r w:rsidR="00751F72" w:rsidRPr="007D25B0">
          <w:rPr>
            <w:noProof/>
            <w:webHidden/>
          </w:rPr>
        </w:r>
        <w:r w:rsidR="00751F72" w:rsidRPr="007D25B0">
          <w:rPr>
            <w:noProof/>
            <w:webHidden/>
          </w:rPr>
          <w:fldChar w:fldCharType="separate"/>
        </w:r>
        <w:r w:rsidR="00751F72" w:rsidRPr="007D25B0">
          <w:rPr>
            <w:noProof/>
            <w:webHidden/>
          </w:rPr>
          <w:t>18</w:t>
        </w:r>
        <w:r w:rsidR="00751F72" w:rsidRPr="007D25B0">
          <w:rPr>
            <w:noProof/>
            <w:webHidden/>
          </w:rPr>
          <w:fldChar w:fldCharType="end"/>
        </w:r>
      </w:hyperlink>
    </w:p>
    <w:p w:rsidR="00751F72" w:rsidRPr="007D25B0" w:rsidRDefault="00857B33">
      <w:pPr>
        <w:pStyle w:val="TOC4"/>
        <w:rPr>
          <w:rFonts w:asciiTheme="minorHAnsi" w:eastAsiaTheme="minorEastAsia" w:hAnsiTheme="minorHAnsi" w:cstheme="minorBidi"/>
          <w:noProof/>
          <w:sz w:val="22"/>
          <w:szCs w:val="22"/>
          <w:lang w:val="en-US" w:eastAsia="zh-CN"/>
        </w:rPr>
      </w:pPr>
      <w:hyperlink w:anchor="_Toc366771954" w:history="1">
        <w:r w:rsidR="00751F72" w:rsidRPr="007D25B0">
          <w:rPr>
            <w:rStyle w:val="Hyperlink"/>
            <w:noProof/>
            <w:lang w:val="en-US"/>
          </w:rPr>
          <w:t>F.7.3.5</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Supplemental enhancement information message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_Toc366771954 \h </w:instrText>
        </w:r>
        <w:r w:rsidR="00751F72" w:rsidRPr="007D25B0">
          <w:rPr>
            <w:noProof/>
            <w:webHidden/>
          </w:rPr>
        </w:r>
        <w:r w:rsidR="00751F72" w:rsidRPr="007D25B0">
          <w:rPr>
            <w:noProof/>
            <w:webHidden/>
          </w:rPr>
          <w:fldChar w:fldCharType="separate"/>
        </w:r>
        <w:r w:rsidR="00751F72" w:rsidRPr="007D25B0">
          <w:rPr>
            <w:noProof/>
            <w:webHidden/>
          </w:rPr>
          <w:t>18</w:t>
        </w:r>
        <w:r w:rsidR="00751F72" w:rsidRPr="007D25B0">
          <w:rPr>
            <w:noProof/>
            <w:webHidden/>
          </w:rPr>
          <w:fldChar w:fldCharType="end"/>
        </w:r>
      </w:hyperlink>
    </w:p>
    <w:p w:rsidR="00751F72" w:rsidRPr="007D25B0" w:rsidRDefault="00857B33">
      <w:pPr>
        <w:pStyle w:val="TOC4"/>
        <w:rPr>
          <w:rFonts w:asciiTheme="minorHAnsi" w:eastAsiaTheme="minorEastAsia" w:hAnsiTheme="minorHAnsi" w:cstheme="minorBidi"/>
          <w:noProof/>
          <w:sz w:val="22"/>
          <w:szCs w:val="22"/>
          <w:lang w:val="en-US" w:eastAsia="zh-CN"/>
        </w:rPr>
      </w:pPr>
      <w:hyperlink w:anchor="_Toc366771955" w:history="1">
        <w:r w:rsidR="00751F72" w:rsidRPr="007D25B0">
          <w:rPr>
            <w:rStyle w:val="Hyperlink"/>
            <w:noProof/>
            <w:lang w:val="en-US"/>
          </w:rPr>
          <w:t>F.7.3.6</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Slice segment header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_Toc366771955 \h </w:instrText>
        </w:r>
        <w:r w:rsidR="00751F72" w:rsidRPr="007D25B0">
          <w:rPr>
            <w:noProof/>
            <w:webHidden/>
          </w:rPr>
        </w:r>
        <w:r w:rsidR="00751F72" w:rsidRPr="007D25B0">
          <w:rPr>
            <w:noProof/>
            <w:webHidden/>
          </w:rPr>
          <w:fldChar w:fldCharType="separate"/>
        </w:r>
        <w:r w:rsidR="00751F72" w:rsidRPr="007D25B0">
          <w:rPr>
            <w:noProof/>
            <w:webHidden/>
          </w:rPr>
          <w:t>19</w:t>
        </w:r>
        <w:r w:rsidR="00751F72" w:rsidRPr="007D25B0">
          <w:rPr>
            <w:noProof/>
            <w:webHidden/>
          </w:rPr>
          <w:fldChar w:fldCharType="end"/>
        </w:r>
      </w:hyperlink>
    </w:p>
    <w:p w:rsidR="00751F72" w:rsidRPr="007D25B0" w:rsidRDefault="00857B33">
      <w:pPr>
        <w:pStyle w:val="TOC4"/>
        <w:rPr>
          <w:rFonts w:asciiTheme="minorHAnsi" w:eastAsiaTheme="minorEastAsia" w:hAnsiTheme="minorHAnsi" w:cstheme="minorBidi"/>
          <w:noProof/>
          <w:sz w:val="22"/>
          <w:szCs w:val="22"/>
          <w:lang w:val="en-US" w:eastAsia="zh-CN"/>
        </w:rPr>
      </w:pPr>
      <w:hyperlink w:anchor="_Toc366771956" w:history="1">
        <w:r w:rsidR="00751F72" w:rsidRPr="007D25B0">
          <w:rPr>
            <w:rStyle w:val="Hyperlink"/>
            <w:noProof/>
            <w:lang w:val="en-US"/>
          </w:rPr>
          <w:t>F.7.3.7</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Short-term reference picture set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_Toc366771956 \h </w:instrText>
        </w:r>
        <w:r w:rsidR="00751F72" w:rsidRPr="007D25B0">
          <w:rPr>
            <w:noProof/>
            <w:webHidden/>
          </w:rPr>
        </w:r>
        <w:r w:rsidR="00751F72" w:rsidRPr="007D25B0">
          <w:rPr>
            <w:noProof/>
            <w:webHidden/>
          </w:rPr>
          <w:fldChar w:fldCharType="separate"/>
        </w:r>
        <w:r w:rsidR="00751F72" w:rsidRPr="007D25B0">
          <w:rPr>
            <w:noProof/>
            <w:webHidden/>
          </w:rPr>
          <w:t>21</w:t>
        </w:r>
        <w:r w:rsidR="00751F72" w:rsidRPr="007D25B0">
          <w:rPr>
            <w:noProof/>
            <w:webHidden/>
          </w:rPr>
          <w:fldChar w:fldCharType="end"/>
        </w:r>
      </w:hyperlink>
    </w:p>
    <w:p w:rsidR="00751F72" w:rsidRPr="007D25B0" w:rsidRDefault="00857B33">
      <w:pPr>
        <w:pStyle w:val="TOC4"/>
        <w:rPr>
          <w:rFonts w:asciiTheme="minorHAnsi" w:eastAsiaTheme="minorEastAsia" w:hAnsiTheme="minorHAnsi" w:cstheme="minorBidi"/>
          <w:noProof/>
          <w:sz w:val="22"/>
          <w:szCs w:val="22"/>
          <w:lang w:val="en-US" w:eastAsia="zh-CN"/>
        </w:rPr>
      </w:pPr>
      <w:hyperlink w:anchor="_Toc366771957" w:history="1">
        <w:r w:rsidR="00751F72" w:rsidRPr="007D25B0">
          <w:rPr>
            <w:rStyle w:val="Hyperlink"/>
            <w:noProof/>
            <w:lang w:val="en-US"/>
          </w:rPr>
          <w:t>F.7.3.8</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Slice segment data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_Toc366771957 \h </w:instrText>
        </w:r>
        <w:r w:rsidR="00751F72" w:rsidRPr="007D25B0">
          <w:rPr>
            <w:noProof/>
            <w:webHidden/>
          </w:rPr>
        </w:r>
        <w:r w:rsidR="00751F72" w:rsidRPr="007D25B0">
          <w:rPr>
            <w:noProof/>
            <w:webHidden/>
          </w:rPr>
          <w:fldChar w:fldCharType="separate"/>
        </w:r>
        <w:r w:rsidR="00751F72" w:rsidRPr="007D25B0">
          <w:rPr>
            <w:noProof/>
            <w:webHidden/>
          </w:rPr>
          <w:t>21</w:t>
        </w:r>
        <w:r w:rsidR="00751F72" w:rsidRPr="007D25B0">
          <w:rPr>
            <w:noProof/>
            <w:webHidden/>
          </w:rPr>
          <w:fldChar w:fldCharType="end"/>
        </w:r>
      </w:hyperlink>
    </w:p>
    <w:p w:rsidR="00751F72" w:rsidRPr="007D25B0" w:rsidRDefault="00857B33">
      <w:pPr>
        <w:pStyle w:val="TOC3"/>
        <w:rPr>
          <w:rFonts w:asciiTheme="minorHAnsi" w:eastAsiaTheme="minorEastAsia" w:hAnsiTheme="minorHAnsi" w:cstheme="minorBidi"/>
          <w:noProof/>
          <w:sz w:val="22"/>
          <w:szCs w:val="22"/>
          <w:lang w:val="en-US" w:eastAsia="zh-CN"/>
        </w:rPr>
      </w:pPr>
      <w:hyperlink w:anchor="_Toc366771958" w:history="1">
        <w:r w:rsidR="00751F72" w:rsidRPr="007D25B0">
          <w:rPr>
            <w:rStyle w:val="Hyperlink"/>
            <w:noProof/>
          </w:rPr>
          <w:t>F.7.4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_Toc366771958 \h </w:instrText>
        </w:r>
        <w:r w:rsidR="00751F72" w:rsidRPr="007D25B0">
          <w:rPr>
            <w:noProof/>
            <w:webHidden/>
          </w:rPr>
        </w:r>
        <w:r w:rsidR="00751F72" w:rsidRPr="007D25B0">
          <w:rPr>
            <w:noProof/>
            <w:webHidden/>
          </w:rPr>
          <w:fldChar w:fldCharType="separate"/>
        </w:r>
        <w:r w:rsidR="00751F72" w:rsidRPr="007D25B0">
          <w:rPr>
            <w:noProof/>
            <w:webHidden/>
          </w:rPr>
          <w:t>22</w:t>
        </w:r>
        <w:r w:rsidR="00751F72" w:rsidRPr="007D25B0">
          <w:rPr>
            <w:noProof/>
            <w:webHidden/>
          </w:rPr>
          <w:fldChar w:fldCharType="end"/>
        </w:r>
      </w:hyperlink>
    </w:p>
    <w:p w:rsidR="00751F72" w:rsidRPr="007D25B0" w:rsidRDefault="00857B33">
      <w:pPr>
        <w:pStyle w:val="TOC4"/>
        <w:rPr>
          <w:rFonts w:asciiTheme="minorHAnsi" w:eastAsiaTheme="minorEastAsia" w:hAnsiTheme="minorHAnsi" w:cstheme="minorBidi"/>
          <w:noProof/>
          <w:sz w:val="22"/>
          <w:szCs w:val="22"/>
          <w:lang w:val="en-US" w:eastAsia="zh-CN"/>
        </w:rPr>
      </w:pPr>
      <w:hyperlink w:anchor="_Toc366771959" w:history="1">
        <w:r w:rsidR="00751F72" w:rsidRPr="007D25B0">
          <w:rPr>
            <w:rStyle w:val="Hyperlink"/>
            <w:noProof/>
            <w:lang w:val="en-US"/>
          </w:rPr>
          <w:t>F.7.4.1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General</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_Toc366771959 \h </w:instrText>
        </w:r>
        <w:r w:rsidR="00751F72" w:rsidRPr="007D25B0">
          <w:rPr>
            <w:noProof/>
            <w:webHidden/>
          </w:rPr>
        </w:r>
        <w:r w:rsidR="00751F72" w:rsidRPr="007D25B0">
          <w:rPr>
            <w:noProof/>
            <w:webHidden/>
          </w:rPr>
          <w:fldChar w:fldCharType="separate"/>
        </w:r>
        <w:r w:rsidR="00751F72" w:rsidRPr="007D25B0">
          <w:rPr>
            <w:noProof/>
            <w:webHidden/>
          </w:rPr>
          <w:t>22</w:t>
        </w:r>
        <w:r w:rsidR="00751F72" w:rsidRPr="007D25B0">
          <w:rPr>
            <w:noProof/>
            <w:webHidden/>
          </w:rPr>
          <w:fldChar w:fldCharType="end"/>
        </w:r>
      </w:hyperlink>
    </w:p>
    <w:p w:rsidR="00751F72" w:rsidRPr="007D25B0" w:rsidRDefault="00857B33">
      <w:pPr>
        <w:pStyle w:val="TOC4"/>
        <w:rPr>
          <w:rFonts w:asciiTheme="minorHAnsi" w:eastAsiaTheme="minorEastAsia" w:hAnsiTheme="minorHAnsi" w:cstheme="minorBidi"/>
          <w:noProof/>
          <w:sz w:val="22"/>
          <w:szCs w:val="22"/>
          <w:lang w:val="en-US" w:eastAsia="zh-CN"/>
        </w:rPr>
      </w:pPr>
      <w:hyperlink w:anchor="_Toc366771960" w:history="1">
        <w:r w:rsidR="00751F72" w:rsidRPr="007D25B0">
          <w:rPr>
            <w:rStyle w:val="Hyperlink"/>
            <w:noProof/>
            <w:lang w:val="en-US"/>
          </w:rPr>
          <w:t>F.7.4.2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NAL unit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_Toc366771960 \h </w:instrText>
        </w:r>
        <w:r w:rsidR="00751F72" w:rsidRPr="007D25B0">
          <w:rPr>
            <w:noProof/>
            <w:webHidden/>
          </w:rPr>
        </w:r>
        <w:r w:rsidR="00751F72" w:rsidRPr="007D25B0">
          <w:rPr>
            <w:noProof/>
            <w:webHidden/>
          </w:rPr>
          <w:fldChar w:fldCharType="separate"/>
        </w:r>
        <w:r w:rsidR="00751F72" w:rsidRPr="007D25B0">
          <w:rPr>
            <w:noProof/>
            <w:webHidden/>
          </w:rPr>
          <w:t>22</w:t>
        </w:r>
        <w:r w:rsidR="00751F72" w:rsidRPr="007D25B0">
          <w:rPr>
            <w:noProof/>
            <w:webHidden/>
          </w:rPr>
          <w:fldChar w:fldCharType="end"/>
        </w:r>
      </w:hyperlink>
    </w:p>
    <w:p w:rsidR="00751F72" w:rsidRPr="007D25B0" w:rsidRDefault="00857B33">
      <w:pPr>
        <w:pStyle w:val="TOC4"/>
        <w:rPr>
          <w:rFonts w:asciiTheme="minorHAnsi" w:eastAsiaTheme="minorEastAsia" w:hAnsiTheme="minorHAnsi" w:cstheme="minorBidi"/>
          <w:noProof/>
          <w:sz w:val="22"/>
          <w:szCs w:val="22"/>
          <w:lang w:val="en-US" w:eastAsia="zh-CN"/>
        </w:rPr>
      </w:pPr>
      <w:hyperlink w:anchor="_Toc366771961" w:history="1">
        <w:r w:rsidR="00751F72" w:rsidRPr="007D25B0">
          <w:rPr>
            <w:rStyle w:val="Hyperlink"/>
            <w:noProof/>
            <w:lang w:val="en-US"/>
          </w:rPr>
          <w:t>F.7.4.3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Raw byte sequence payloads, trailing bits, and byte alignment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_Toc366771961 \h </w:instrText>
        </w:r>
        <w:r w:rsidR="00751F72" w:rsidRPr="007D25B0">
          <w:rPr>
            <w:noProof/>
            <w:webHidden/>
          </w:rPr>
        </w:r>
        <w:r w:rsidR="00751F72" w:rsidRPr="007D25B0">
          <w:rPr>
            <w:noProof/>
            <w:webHidden/>
          </w:rPr>
          <w:fldChar w:fldCharType="separate"/>
        </w:r>
        <w:r w:rsidR="00751F72" w:rsidRPr="007D25B0">
          <w:rPr>
            <w:noProof/>
            <w:webHidden/>
          </w:rPr>
          <w:t>24</w:t>
        </w:r>
        <w:r w:rsidR="00751F72" w:rsidRPr="007D25B0">
          <w:rPr>
            <w:noProof/>
            <w:webHidden/>
          </w:rPr>
          <w:fldChar w:fldCharType="end"/>
        </w:r>
      </w:hyperlink>
    </w:p>
    <w:p w:rsidR="00751F72" w:rsidRPr="007D25B0" w:rsidRDefault="00857B33">
      <w:pPr>
        <w:pStyle w:val="TOC4"/>
        <w:rPr>
          <w:rFonts w:asciiTheme="minorHAnsi" w:eastAsiaTheme="minorEastAsia" w:hAnsiTheme="minorHAnsi" w:cstheme="minorBidi"/>
          <w:noProof/>
          <w:sz w:val="22"/>
          <w:szCs w:val="22"/>
          <w:lang w:val="en-US" w:eastAsia="zh-CN"/>
        </w:rPr>
      </w:pPr>
      <w:hyperlink w:anchor="_Toc366771962" w:history="1">
        <w:r w:rsidR="00751F72" w:rsidRPr="007D25B0">
          <w:rPr>
            <w:rStyle w:val="Hyperlink"/>
            <w:noProof/>
            <w:lang w:val="en-US"/>
          </w:rPr>
          <w:t>F.7.4.4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Profile, tier and level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_Toc366771962 \h </w:instrText>
        </w:r>
        <w:r w:rsidR="00751F72" w:rsidRPr="007D25B0">
          <w:rPr>
            <w:noProof/>
            <w:webHidden/>
          </w:rPr>
        </w:r>
        <w:r w:rsidR="00751F72" w:rsidRPr="007D25B0">
          <w:rPr>
            <w:noProof/>
            <w:webHidden/>
          </w:rPr>
          <w:fldChar w:fldCharType="separate"/>
        </w:r>
        <w:r w:rsidR="00751F72" w:rsidRPr="007D25B0">
          <w:rPr>
            <w:noProof/>
            <w:webHidden/>
          </w:rPr>
          <w:t>35</w:t>
        </w:r>
        <w:r w:rsidR="00751F72" w:rsidRPr="007D25B0">
          <w:rPr>
            <w:noProof/>
            <w:webHidden/>
          </w:rPr>
          <w:fldChar w:fldCharType="end"/>
        </w:r>
      </w:hyperlink>
    </w:p>
    <w:p w:rsidR="00751F72" w:rsidRPr="007D25B0" w:rsidRDefault="00857B33">
      <w:pPr>
        <w:pStyle w:val="TOC4"/>
        <w:rPr>
          <w:rFonts w:asciiTheme="minorHAnsi" w:eastAsiaTheme="minorEastAsia" w:hAnsiTheme="minorHAnsi" w:cstheme="minorBidi"/>
          <w:noProof/>
          <w:sz w:val="22"/>
          <w:szCs w:val="22"/>
          <w:lang w:val="en-US" w:eastAsia="zh-CN"/>
        </w:rPr>
      </w:pPr>
      <w:hyperlink w:anchor="_Toc366771963" w:history="1">
        <w:r w:rsidR="00751F72" w:rsidRPr="007D25B0">
          <w:rPr>
            <w:rStyle w:val="Hyperlink"/>
            <w:noProof/>
            <w:lang w:val="en-US"/>
          </w:rPr>
          <w:t>F.7.4.5</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Scaling list data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_Toc366771963 \h </w:instrText>
        </w:r>
        <w:r w:rsidR="00751F72" w:rsidRPr="007D25B0">
          <w:rPr>
            <w:noProof/>
            <w:webHidden/>
          </w:rPr>
        </w:r>
        <w:r w:rsidR="00751F72" w:rsidRPr="007D25B0">
          <w:rPr>
            <w:noProof/>
            <w:webHidden/>
          </w:rPr>
          <w:fldChar w:fldCharType="separate"/>
        </w:r>
        <w:r w:rsidR="00751F72" w:rsidRPr="007D25B0">
          <w:rPr>
            <w:noProof/>
            <w:webHidden/>
          </w:rPr>
          <w:t>36</w:t>
        </w:r>
        <w:r w:rsidR="00751F72" w:rsidRPr="007D25B0">
          <w:rPr>
            <w:noProof/>
            <w:webHidden/>
          </w:rPr>
          <w:fldChar w:fldCharType="end"/>
        </w:r>
      </w:hyperlink>
    </w:p>
    <w:p w:rsidR="00751F72" w:rsidRPr="007D25B0" w:rsidRDefault="00857B33">
      <w:pPr>
        <w:pStyle w:val="TOC4"/>
        <w:rPr>
          <w:rFonts w:asciiTheme="minorHAnsi" w:eastAsiaTheme="minorEastAsia" w:hAnsiTheme="minorHAnsi" w:cstheme="minorBidi"/>
          <w:noProof/>
          <w:sz w:val="22"/>
          <w:szCs w:val="22"/>
          <w:lang w:val="en-US" w:eastAsia="zh-CN"/>
        </w:rPr>
      </w:pPr>
      <w:hyperlink w:anchor="_Toc366771964" w:history="1">
        <w:r w:rsidR="00751F72" w:rsidRPr="007D25B0">
          <w:rPr>
            <w:rStyle w:val="Hyperlink"/>
            <w:noProof/>
            <w:lang w:val="en-US"/>
          </w:rPr>
          <w:t>F.7.4.6</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Supplemental enhancement information message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_Toc366771964 \h </w:instrText>
        </w:r>
        <w:r w:rsidR="00751F72" w:rsidRPr="007D25B0">
          <w:rPr>
            <w:noProof/>
            <w:webHidden/>
          </w:rPr>
        </w:r>
        <w:r w:rsidR="00751F72" w:rsidRPr="007D25B0">
          <w:rPr>
            <w:noProof/>
            <w:webHidden/>
          </w:rPr>
          <w:fldChar w:fldCharType="separate"/>
        </w:r>
        <w:r w:rsidR="00751F72" w:rsidRPr="007D25B0">
          <w:rPr>
            <w:noProof/>
            <w:webHidden/>
          </w:rPr>
          <w:t>36</w:t>
        </w:r>
        <w:r w:rsidR="00751F72" w:rsidRPr="007D25B0">
          <w:rPr>
            <w:noProof/>
            <w:webHidden/>
          </w:rPr>
          <w:fldChar w:fldCharType="end"/>
        </w:r>
      </w:hyperlink>
    </w:p>
    <w:p w:rsidR="00751F72" w:rsidRPr="007D25B0" w:rsidRDefault="00857B33">
      <w:pPr>
        <w:pStyle w:val="TOC4"/>
        <w:rPr>
          <w:rFonts w:asciiTheme="minorHAnsi" w:eastAsiaTheme="minorEastAsia" w:hAnsiTheme="minorHAnsi" w:cstheme="minorBidi"/>
          <w:noProof/>
          <w:sz w:val="22"/>
          <w:szCs w:val="22"/>
          <w:lang w:val="en-US" w:eastAsia="zh-CN"/>
        </w:rPr>
      </w:pPr>
      <w:hyperlink w:anchor="_Toc366771965" w:history="1">
        <w:r w:rsidR="00751F72" w:rsidRPr="007D25B0">
          <w:rPr>
            <w:rStyle w:val="Hyperlink"/>
            <w:noProof/>
            <w:lang w:val="en-US"/>
          </w:rPr>
          <w:t>F.7.4.7</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Slice segment header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_Toc366771965 \h </w:instrText>
        </w:r>
        <w:r w:rsidR="00751F72" w:rsidRPr="007D25B0">
          <w:rPr>
            <w:noProof/>
            <w:webHidden/>
          </w:rPr>
        </w:r>
        <w:r w:rsidR="00751F72" w:rsidRPr="007D25B0">
          <w:rPr>
            <w:noProof/>
            <w:webHidden/>
          </w:rPr>
          <w:fldChar w:fldCharType="separate"/>
        </w:r>
        <w:r w:rsidR="00751F72" w:rsidRPr="007D25B0">
          <w:rPr>
            <w:noProof/>
            <w:webHidden/>
          </w:rPr>
          <w:t>36</w:t>
        </w:r>
        <w:r w:rsidR="00751F72" w:rsidRPr="007D25B0">
          <w:rPr>
            <w:noProof/>
            <w:webHidden/>
          </w:rPr>
          <w:fldChar w:fldCharType="end"/>
        </w:r>
      </w:hyperlink>
    </w:p>
    <w:p w:rsidR="00751F72" w:rsidRPr="007D25B0" w:rsidRDefault="00857B33">
      <w:pPr>
        <w:pStyle w:val="TOC4"/>
        <w:rPr>
          <w:rFonts w:asciiTheme="minorHAnsi" w:eastAsiaTheme="minorEastAsia" w:hAnsiTheme="minorHAnsi" w:cstheme="minorBidi"/>
          <w:noProof/>
          <w:sz w:val="22"/>
          <w:szCs w:val="22"/>
          <w:lang w:val="en-US" w:eastAsia="zh-CN"/>
        </w:rPr>
      </w:pPr>
      <w:hyperlink w:anchor="_Toc366771966" w:history="1">
        <w:r w:rsidR="00751F72" w:rsidRPr="007D25B0">
          <w:rPr>
            <w:rStyle w:val="Hyperlink"/>
            <w:noProof/>
            <w:lang w:val="en-US"/>
          </w:rPr>
          <w:t>F.7.4.8</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Short-term reference picture set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_Toc366771966 \h </w:instrText>
        </w:r>
        <w:r w:rsidR="00751F72" w:rsidRPr="007D25B0">
          <w:rPr>
            <w:noProof/>
            <w:webHidden/>
          </w:rPr>
        </w:r>
        <w:r w:rsidR="00751F72" w:rsidRPr="007D25B0">
          <w:rPr>
            <w:noProof/>
            <w:webHidden/>
          </w:rPr>
          <w:fldChar w:fldCharType="separate"/>
        </w:r>
        <w:r w:rsidR="00751F72" w:rsidRPr="007D25B0">
          <w:rPr>
            <w:noProof/>
            <w:webHidden/>
          </w:rPr>
          <w:t>38</w:t>
        </w:r>
        <w:r w:rsidR="00751F72" w:rsidRPr="007D25B0">
          <w:rPr>
            <w:noProof/>
            <w:webHidden/>
          </w:rPr>
          <w:fldChar w:fldCharType="end"/>
        </w:r>
      </w:hyperlink>
    </w:p>
    <w:p w:rsidR="00751F72" w:rsidRPr="007D25B0" w:rsidRDefault="00857B33">
      <w:pPr>
        <w:pStyle w:val="TOC4"/>
        <w:rPr>
          <w:rFonts w:asciiTheme="minorHAnsi" w:eastAsiaTheme="minorEastAsia" w:hAnsiTheme="minorHAnsi" w:cstheme="minorBidi"/>
          <w:noProof/>
          <w:sz w:val="22"/>
          <w:szCs w:val="22"/>
          <w:lang w:val="en-US" w:eastAsia="zh-CN"/>
        </w:rPr>
      </w:pPr>
      <w:hyperlink w:anchor="_Toc366771967" w:history="1">
        <w:r w:rsidR="00751F72" w:rsidRPr="007D25B0">
          <w:rPr>
            <w:rStyle w:val="Hyperlink"/>
            <w:noProof/>
            <w:lang w:val="en-US"/>
          </w:rPr>
          <w:t>F.7.4.9</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Slice segment data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_Toc366771967 \h </w:instrText>
        </w:r>
        <w:r w:rsidR="00751F72" w:rsidRPr="007D25B0">
          <w:rPr>
            <w:noProof/>
            <w:webHidden/>
          </w:rPr>
        </w:r>
        <w:r w:rsidR="00751F72" w:rsidRPr="007D25B0">
          <w:rPr>
            <w:noProof/>
            <w:webHidden/>
          </w:rPr>
          <w:fldChar w:fldCharType="separate"/>
        </w:r>
        <w:r w:rsidR="00751F72" w:rsidRPr="007D25B0">
          <w:rPr>
            <w:noProof/>
            <w:webHidden/>
          </w:rPr>
          <w:t>38</w:t>
        </w:r>
        <w:r w:rsidR="00751F72" w:rsidRPr="007D25B0">
          <w:rPr>
            <w:noProof/>
            <w:webHidden/>
          </w:rPr>
          <w:fldChar w:fldCharType="end"/>
        </w:r>
      </w:hyperlink>
    </w:p>
    <w:p w:rsidR="00751F72" w:rsidRPr="007D25B0" w:rsidRDefault="00857B33">
      <w:pPr>
        <w:pStyle w:val="TOC2"/>
        <w:rPr>
          <w:rFonts w:asciiTheme="minorHAnsi" w:eastAsiaTheme="minorEastAsia" w:hAnsiTheme="minorHAnsi" w:cstheme="minorBidi"/>
          <w:sz w:val="22"/>
          <w:szCs w:val="22"/>
          <w:lang w:val="en-US" w:eastAsia="zh-CN"/>
        </w:rPr>
      </w:pPr>
      <w:hyperlink w:anchor="_Toc366771968" w:history="1">
        <w:r w:rsidR="00751F72" w:rsidRPr="007D25B0">
          <w:rPr>
            <w:rStyle w:val="Hyperlink"/>
            <w:lang w:val="en-US"/>
          </w:rPr>
          <w:t>F.8</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Decoding process</w:t>
        </w:r>
        <w:r w:rsidR="00751F72" w:rsidRPr="007D25B0">
          <w:rPr>
            <w:webHidden/>
          </w:rPr>
          <w:tab/>
        </w:r>
        <w:r w:rsidR="00751F72" w:rsidRPr="007D25B0">
          <w:rPr>
            <w:webHidden/>
          </w:rPr>
          <w:fldChar w:fldCharType="begin"/>
        </w:r>
        <w:r w:rsidR="00751F72" w:rsidRPr="007D25B0">
          <w:rPr>
            <w:webHidden/>
          </w:rPr>
          <w:instrText xml:space="preserve"> PAGEREF _Toc366771968 \h </w:instrText>
        </w:r>
        <w:r w:rsidR="00751F72" w:rsidRPr="007D25B0">
          <w:rPr>
            <w:webHidden/>
          </w:rPr>
        </w:r>
        <w:r w:rsidR="00751F72" w:rsidRPr="007D25B0">
          <w:rPr>
            <w:webHidden/>
          </w:rPr>
          <w:fldChar w:fldCharType="separate"/>
        </w:r>
        <w:r w:rsidR="00751F72" w:rsidRPr="007D25B0">
          <w:rPr>
            <w:webHidden/>
          </w:rPr>
          <w:t>38</w:t>
        </w:r>
        <w:r w:rsidR="00751F72" w:rsidRPr="007D25B0">
          <w:rPr>
            <w:webHidden/>
          </w:rPr>
          <w:fldChar w:fldCharType="end"/>
        </w:r>
      </w:hyperlink>
    </w:p>
    <w:p w:rsidR="00751F72" w:rsidRPr="007D25B0" w:rsidRDefault="00857B33">
      <w:pPr>
        <w:pStyle w:val="TOC3"/>
        <w:rPr>
          <w:rFonts w:asciiTheme="minorHAnsi" w:eastAsiaTheme="minorEastAsia" w:hAnsiTheme="minorHAnsi" w:cstheme="minorBidi"/>
          <w:noProof/>
          <w:sz w:val="22"/>
          <w:szCs w:val="22"/>
          <w:lang w:val="en-US" w:eastAsia="zh-CN"/>
        </w:rPr>
      </w:pPr>
      <w:hyperlink w:anchor="_Toc366771969" w:history="1">
        <w:r w:rsidR="00751F72" w:rsidRPr="007D25B0">
          <w:rPr>
            <w:rStyle w:val="Hyperlink"/>
            <w:noProof/>
          </w:rPr>
          <w:t>F.8.1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General decoding process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_Toc366771969 \h </w:instrText>
        </w:r>
        <w:r w:rsidR="00751F72" w:rsidRPr="007D25B0">
          <w:rPr>
            <w:noProof/>
            <w:webHidden/>
          </w:rPr>
        </w:r>
        <w:r w:rsidR="00751F72" w:rsidRPr="007D25B0">
          <w:rPr>
            <w:noProof/>
            <w:webHidden/>
          </w:rPr>
          <w:fldChar w:fldCharType="separate"/>
        </w:r>
        <w:r w:rsidR="00751F72" w:rsidRPr="007D25B0">
          <w:rPr>
            <w:noProof/>
            <w:webHidden/>
          </w:rPr>
          <w:t>38</w:t>
        </w:r>
        <w:r w:rsidR="00751F72" w:rsidRPr="007D25B0">
          <w:rPr>
            <w:noProof/>
            <w:webHidden/>
          </w:rPr>
          <w:fldChar w:fldCharType="end"/>
        </w:r>
      </w:hyperlink>
    </w:p>
    <w:p w:rsidR="00751F72" w:rsidRPr="007D25B0" w:rsidRDefault="00857B33">
      <w:pPr>
        <w:pStyle w:val="TOC4"/>
        <w:rPr>
          <w:rFonts w:asciiTheme="minorHAnsi" w:eastAsiaTheme="minorEastAsia" w:hAnsiTheme="minorHAnsi" w:cstheme="minorBidi"/>
          <w:noProof/>
          <w:sz w:val="22"/>
          <w:szCs w:val="22"/>
          <w:lang w:val="en-US" w:eastAsia="zh-CN"/>
        </w:rPr>
      </w:pPr>
      <w:hyperlink w:anchor="_Toc366771970" w:history="1">
        <w:r w:rsidR="00751F72" w:rsidRPr="007D25B0">
          <w:rPr>
            <w:rStyle w:val="Hyperlink"/>
            <w:noProof/>
            <w:lang w:val="en-US"/>
          </w:rPr>
          <w:t>F.8.1.1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starting the decoding of a coded picture with nuh_layer_id greater than 0</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_Toc366771970 \h </w:instrText>
        </w:r>
        <w:r w:rsidR="00751F72" w:rsidRPr="007D25B0">
          <w:rPr>
            <w:noProof/>
            <w:webHidden/>
          </w:rPr>
        </w:r>
        <w:r w:rsidR="00751F72" w:rsidRPr="007D25B0">
          <w:rPr>
            <w:noProof/>
            <w:webHidden/>
          </w:rPr>
          <w:fldChar w:fldCharType="separate"/>
        </w:r>
        <w:r w:rsidR="00751F72" w:rsidRPr="007D25B0">
          <w:rPr>
            <w:noProof/>
            <w:webHidden/>
          </w:rPr>
          <w:t>39</w:t>
        </w:r>
        <w:r w:rsidR="00751F72" w:rsidRPr="007D25B0">
          <w:rPr>
            <w:noProof/>
            <w:webHidden/>
          </w:rPr>
          <w:fldChar w:fldCharType="end"/>
        </w:r>
      </w:hyperlink>
    </w:p>
    <w:p w:rsidR="00751F72" w:rsidRPr="007D25B0" w:rsidRDefault="00857B33">
      <w:pPr>
        <w:pStyle w:val="TOC4"/>
        <w:rPr>
          <w:rFonts w:asciiTheme="minorHAnsi" w:eastAsiaTheme="minorEastAsia" w:hAnsiTheme="minorHAnsi" w:cstheme="minorBidi"/>
          <w:noProof/>
          <w:sz w:val="22"/>
          <w:szCs w:val="22"/>
          <w:lang w:val="en-US" w:eastAsia="zh-CN"/>
        </w:rPr>
      </w:pPr>
      <w:hyperlink w:anchor="_Toc366771971" w:history="1">
        <w:r w:rsidR="00751F72" w:rsidRPr="007D25B0">
          <w:rPr>
            <w:rStyle w:val="Hyperlink"/>
            <w:noProof/>
            <w:lang w:val="en-US"/>
          </w:rPr>
          <w:t>F.8.1.2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ending the decoding of a coded picture with nuh_layer_id greater than 0</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_Toc366771971 \h </w:instrText>
        </w:r>
        <w:r w:rsidR="00751F72" w:rsidRPr="007D25B0">
          <w:rPr>
            <w:noProof/>
            <w:webHidden/>
          </w:rPr>
        </w:r>
        <w:r w:rsidR="00751F72" w:rsidRPr="007D25B0">
          <w:rPr>
            <w:noProof/>
            <w:webHidden/>
          </w:rPr>
          <w:fldChar w:fldCharType="separate"/>
        </w:r>
        <w:r w:rsidR="00751F72" w:rsidRPr="007D25B0">
          <w:rPr>
            <w:noProof/>
            <w:webHidden/>
          </w:rPr>
          <w:t>39</w:t>
        </w:r>
        <w:r w:rsidR="00751F72" w:rsidRPr="007D25B0">
          <w:rPr>
            <w:noProof/>
            <w:webHidden/>
          </w:rPr>
          <w:fldChar w:fldCharType="end"/>
        </w:r>
      </w:hyperlink>
    </w:p>
    <w:p w:rsidR="00751F72" w:rsidRPr="007D25B0" w:rsidRDefault="00857B33">
      <w:pPr>
        <w:pStyle w:val="TOC4"/>
        <w:rPr>
          <w:rFonts w:asciiTheme="minorHAnsi" w:eastAsiaTheme="minorEastAsia" w:hAnsiTheme="minorHAnsi" w:cstheme="minorBidi"/>
          <w:noProof/>
          <w:sz w:val="22"/>
          <w:szCs w:val="22"/>
          <w:lang w:val="en-US" w:eastAsia="zh-CN"/>
        </w:rPr>
      </w:pPr>
      <w:hyperlink w:anchor="_Toc366771972" w:history="1">
        <w:r w:rsidR="00751F72" w:rsidRPr="007D25B0">
          <w:rPr>
            <w:rStyle w:val="Hyperlink"/>
            <w:noProof/>
            <w:lang w:val="en-US"/>
          </w:rPr>
          <w:t>F.8.1.3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Generation of unavailable reference pictures for pictures first in decoding order within a layer</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_Toc366771972 \h </w:instrText>
        </w:r>
        <w:r w:rsidR="00751F72" w:rsidRPr="007D25B0">
          <w:rPr>
            <w:noProof/>
            <w:webHidden/>
          </w:rPr>
        </w:r>
        <w:r w:rsidR="00751F72" w:rsidRPr="007D25B0">
          <w:rPr>
            <w:noProof/>
            <w:webHidden/>
          </w:rPr>
          <w:fldChar w:fldCharType="separate"/>
        </w:r>
        <w:r w:rsidR="00751F72" w:rsidRPr="007D25B0">
          <w:rPr>
            <w:noProof/>
            <w:webHidden/>
          </w:rPr>
          <w:t>40</w:t>
        </w:r>
        <w:r w:rsidR="00751F72" w:rsidRPr="007D25B0">
          <w:rPr>
            <w:noProof/>
            <w:webHidden/>
          </w:rPr>
          <w:fldChar w:fldCharType="end"/>
        </w:r>
      </w:hyperlink>
    </w:p>
    <w:p w:rsidR="00751F72" w:rsidRPr="007D25B0" w:rsidRDefault="00857B33">
      <w:pPr>
        <w:pStyle w:val="TOC3"/>
        <w:rPr>
          <w:rFonts w:asciiTheme="minorHAnsi" w:eastAsiaTheme="minorEastAsia" w:hAnsiTheme="minorHAnsi" w:cstheme="minorBidi"/>
          <w:noProof/>
          <w:sz w:val="22"/>
          <w:szCs w:val="22"/>
          <w:lang w:val="en-US" w:eastAsia="zh-CN"/>
        </w:rPr>
      </w:pPr>
      <w:hyperlink w:anchor="_Toc366771973" w:history="1">
        <w:r w:rsidR="00751F72" w:rsidRPr="007D25B0">
          <w:rPr>
            <w:rStyle w:val="Hyperlink"/>
            <w:noProof/>
          </w:rPr>
          <w:t>F.8.2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NAL unit decoding process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_Toc366771973 \h </w:instrText>
        </w:r>
        <w:r w:rsidR="00751F72" w:rsidRPr="007D25B0">
          <w:rPr>
            <w:noProof/>
            <w:webHidden/>
          </w:rPr>
        </w:r>
        <w:r w:rsidR="00751F72" w:rsidRPr="007D25B0">
          <w:rPr>
            <w:noProof/>
            <w:webHidden/>
          </w:rPr>
          <w:fldChar w:fldCharType="separate"/>
        </w:r>
        <w:r w:rsidR="00751F72" w:rsidRPr="007D25B0">
          <w:rPr>
            <w:noProof/>
            <w:webHidden/>
          </w:rPr>
          <w:t>41</w:t>
        </w:r>
        <w:r w:rsidR="00751F72" w:rsidRPr="007D25B0">
          <w:rPr>
            <w:noProof/>
            <w:webHidden/>
          </w:rPr>
          <w:fldChar w:fldCharType="end"/>
        </w:r>
      </w:hyperlink>
    </w:p>
    <w:p w:rsidR="00751F72" w:rsidRPr="007D25B0" w:rsidRDefault="00857B33">
      <w:pPr>
        <w:pStyle w:val="TOC3"/>
        <w:rPr>
          <w:rFonts w:asciiTheme="minorHAnsi" w:eastAsiaTheme="minorEastAsia" w:hAnsiTheme="minorHAnsi" w:cstheme="minorBidi"/>
          <w:noProof/>
          <w:sz w:val="22"/>
          <w:szCs w:val="22"/>
          <w:lang w:val="en-US" w:eastAsia="zh-CN"/>
        </w:rPr>
      </w:pPr>
      <w:hyperlink w:anchor="_Toc366771974" w:history="1">
        <w:r w:rsidR="00751F72" w:rsidRPr="007D25B0">
          <w:rPr>
            <w:rStyle w:val="Hyperlink"/>
            <w:noProof/>
          </w:rPr>
          <w:t>F.8.3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Slice decoding processes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_Toc366771974 \h </w:instrText>
        </w:r>
        <w:r w:rsidR="00751F72" w:rsidRPr="007D25B0">
          <w:rPr>
            <w:noProof/>
            <w:webHidden/>
          </w:rPr>
        </w:r>
        <w:r w:rsidR="00751F72" w:rsidRPr="007D25B0">
          <w:rPr>
            <w:noProof/>
            <w:webHidden/>
          </w:rPr>
          <w:fldChar w:fldCharType="separate"/>
        </w:r>
        <w:r w:rsidR="00751F72" w:rsidRPr="007D25B0">
          <w:rPr>
            <w:noProof/>
            <w:webHidden/>
          </w:rPr>
          <w:t>41</w:t>
        </w:r>
        <w:r w:rsidR="00751F72" w:rsidRPr="007D25B0">
          <w:rPr>
            <w:noProof/>
            <w:webHidden/>
          </w:rPr>
          <w:fldChar w:fldCharType="end"/>
        </w:r>
      </w:hyperlink>
    </w:p>
    <w:p w:rsidR="00751F72" w:rsidRPr="007D25B0" w:rsidRDefault="00857B33">
      <w:pPr>
        <w:pStyle w:val="TOC4"/>
        <w:rPr>
          <w:rFonts w:asciiTheme="minorHAnsi" w:eastAsiaTheme="minorEastAsia" w:hAnsiTheme="minorHAnsi" w:cstheme="minorBidi"/>
          <w:noProof/>
          <w:sz w:val="22"/>
          <w:szCs w:val="22"/>
          <w:lang w:val="en-US" w:eastAsia="zh-CN"/>
        </w:rPr>
      </w:pPr>
      <w:hyperlink w:anchor="_Toc366771975" w:history="1">
        <w:r w:rsidR="00751F72" w:rsidRPr="007D25B0">
          <w:rPr>
            <w:rStyle w:val="Hyperlink"/>
            <w:noProof/>
            <w:lang w:val="en-US"/>
          </w:rPr>
          <w:t>F.8.3.1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picture order count</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_Toc366771975 \h </w:instrText>
        </w:r>
        <w:r w:rsidR="00751F72" w:rsidRPr="007D25B0">
          <w:rPr>
            <w:noProof/>
            <w:webHidden/>
          </w:rPr>
        </w:r>
        <w:r w:rsidR="00751F72" w:rsidRPr="007D25B0">
          <w:rPr>
            <w:noProof/>
            <w:webHidden/>
          </w:rPr>
          <w:fldChar w:fldCharType="separate"/>
        </w:r>
        <w:r w:rsidR="00751F72" w:rsidRPr="007D25B0">
          <w:rPr>
            <w:noProof/>
            <w:webHidden/>
          </w:rPr>
          <w:t>41</w:t>
        </w:r>
        <w:r w:rsidR="00751F72" w:rsidRPr="007D25B0">
          <w:rPr>
            <w:noProof/>
            <w:webHidden/>
          </w:rPr>
          <w:fldChar w:fldCharType="end"/>
        </w:r>
      </w:hyperlink>
    </w:p>
    <w:p w:rsidR="00751F72" w:rsidRPr="007D25B0" w:rsidRDefault="00857B33">
      <w:pPr>
        <w:pStyle w:val="TOC4"/>
        <w:rPr>
          <w:rFonts w:asciiTheme="minorHAnsi" w:eastAsiaTheme="minorEastAsia" w:hAnsiTheme="minorHAnsi" w:cstheme="minorBidi"/>
          <w:noProof/>
          <w:sz w:val="22"/>
          <w:szCs w:val="22"/>
          <w:lang w:val="en-US" w:eastAsia="zh-CN"/>
        </w:rPr>
      </w:pPr>
      <w:hyperlink w:anchor="_Toc366771976" w:history="1">
        <w:r w:rsidR="00751F72" w:rsidRPr="007D25B0">
          <w:rPr>
            <w:rStyle w:val="Hyperlink"/>
            <w:noProof/>
            <w:lang w:val="en-US"/>
          </w:rPr>
          <w:t>F.8.3.2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reference picture set</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_Toc366771976 \h </w:instrText>
        </w:r>
        <w:r w:rsidR="00751F72" w:rsidRPr="007D25B0">
          <w:rPr>
            <w:noProof/>
            <w:webHidden/>
          </w:rPr>
        </w:r>
        <w:r w:rsidR="00751F72" w:rsidRPr="007D25B0">
          <w:rPr>
            <w:noProof/>
            <w:webHidden/>
          </w:rPr>
          <w:fldChar w:fldCharType="separate"/>
        </w:r>
        <w:r w:rsidR="00751F72" w:rsidRPr="007D25B0">
          <w:rPr>
            <w:noProof/>
            <w:webHidden/>
          </w:rPr>
          <w:t>42</w:t>
        </w:r>
        <w:r w:rsidR="00751F72" w:rsidRPr="007D25B0">
          <w:rPr>
            <w:noProof/>
            <w:webHidden/>
          </w:rPr>
          <w:fldChar w:fldCharType="end"/>
        </w:r>
      </w:hyperlink>
    </w:p>
    <w:p w:rsidR="00751F72" w:rsidRPr="007D25B0" w:rsidRDefault="00857B33">
      <w:pPr>
        <w:pStyle w:val="TOC3"/>
        <w:rPr>
          <w:rFonts w:asciiTheme="minorHAnsi" w:eastAsiaTheme="minorEastAsia" w:hAnsiTheme="minorHAnsi" w:cstheme="minorBidi"/>
          <w:noProof/>
          <w:sz w:val="22"/>
          <w:szCs w:val="22"/>
          <w:lang w:val="en-US" w:eastAsia="zh-CN"/>
        </w:rPr>
      </w:pPr>
      <w:hyperlink w:anchor="_Toc366771977" w:history="1">
        <w:r w:rsidR="00751F72" w:rsidRPr="007D25B0">
          <w:rPr>
            <w:rStyle w:val="Hyperlink"/>
            <w:noProof/>
          </w:rPr>
          <w:t>F.8.4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coding units coded in intra prediction mode</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_Toc366771977 \h </w:instrText>
        </w:r>
        <w:r w:rsidR="00751F72" w:rsidRPr="007D25B0">
          <w:rPr>
            <w:noProof/>
            <w:webHidden/>
          </w:rPr>
        </w:r>
        <w:r w:rsidR="00751F72" w:rsidRPr="007D25B0">
          <w:rPr>
            <w:noProof/>
            <w:webHidden/>
          </w:rPr>
          <w:fldChar w:fldCharType="separate"/>
        </w:r>
        <w:r w:rsidR="00751F72" w:rsidRPr="007D25B0">
          <w:rPr>
            <w:noProof/>
            <w:webHidden/>
          </w:rPr>
          <w:t>46</w:t>
        </w:r>
        <w:r w:rsidR="00751F72" w:rsidRPr="007D25B0">
          <w:rPr>
            <w:noProof/>
            <w:webHidden/>
          </w:rPr>
          <w:fldChar w:fldCharType="end"/>
        </w:r>
      </w:hyperlink>
    </w:p>
    <w:p w:rsidR="00751F72" w:rsidRPr="007D25B0" w:rsidRDefault="00857B33">
      <w:pPr>
        <w:pStyle w:val="TOC3"/>
        <w:rPr>
          <w:rFonts w:asciiTheme="minorHAnsi" w:eastAsiaTheme="minorEastAsia" w:hAnsiTheme="minorHAnsi" w:cstheme="minorBidi"/>
          <w:noProof/>
          <w:sz w:val="22"/>
          <w:szCs w:val="22"/>
          <w:lang w:val="en-US" w:eastAsia="zh-CN"/>
        </w:rPr>
      </w:pPr>
      <w:hyperlink w:anchor="_Toc366771978" w:history="1">
        <w:r w:rsidR="00751F72" w:rsidRPr="007D25B0">
          <w:rPr>
            <w:rStyle w:val="Hyperlink"/>
            <w:noProof/>
          </w:rPr>
          <w:t>F.8.5</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coding units coded in inter prediction mode</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_Toc366771978 \h </w:instrText>
        </w:r>
        <w:r w:rsidR="00751F72" w:rsidRPr="007D25B0">
          <w:rPr>
            <w:noProof/>
            <w:webHidden/>
          </w:rPr>
        </w:r>
        <w:r w:rsidR="00751F72" w:rsidRPr="007D25B0">
          <w:rPr>
            <w:noProof/>
            <w:webHidden/>
          </w:rPr>
          <w:fldChar w:fldCharType="separate"/>
        </w:r>
        <w:r w:rsidR="00751F72" w:rsidRPr="007D25B0">
          <w:rPr>
            <w:noProof/>
            <w:webHidden/>
          </w:rPr>
          <w:t>46</w:t>
        </w:r>
        <w:r w:rsidR="00751F72" w:rsidRPr="007D25B0">
          <w:rPr>
            <w:noProof/>
            <w:webHidden/>
          </w:rPr>
          <w:fldChar w:fldCharType="end"/>
        </w:r>
      </w:hyperlink>
    </w:p>
    <w:p w:rsidR="00751F72" w:rsidRPr="007D25B0" w:rsidRDefault="00857B33">
      <w:pPr>
        <w:pStyle w:val="TOC3"/>
        <w:rPr>
          <w:rFonts w:asciiTheme="minorHAnsi" w:eastAsiaTheme="minorEastAsia" w:hAnsiTheme="minorHAnsi" w:cstheme="minorBidi"/>
          <w:noProof/>
          <w:sz w:val="22"/>
          <w:szCs w:val="22"/>
          <w:lang w:val="en-US" w:eastAsia="zh-CN"/>
        </w:rPr>
      </w:pPr>
      <w:hyperlink w:anchor="_Toc366771979" w:history="1">
        <w:r w:rsidR="00751F72" w:rsidRPr="007D25B0">
          <w:rPr>
            <w:rStyle w:val="Hyperlink"/>
            <w:noProof/>
          </w:rPr>
          <w:t>F.8.6</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Scaling, transformation and array construction process prior to deblocking filter process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_Toc366771979 \h </w:instrText>
        </w:r>
        <w:r w:rsidR="00751F72" w:rsidRPr="007D25B0">
          <w:rPr>
            <w:noProof/>
            <w:webHidden/>
          </w:rPr>
        </w:r>
        <w:r w:rsidR="00751F72" w:rsidRPr="007D25B0">
          <w:rPr>
            <w:noProof/>
            <w:webHidden/>
          </w:rPr>
          <w:fldChar w:fldCharType="separate"/>
        </w:r>
        <w:r w:rsidR="00751F72" w:rsidRPr="007D25B0">
          <w:rPr>
            <w:noProof/>
            <w:webHidden/>
          </w:rPr>
          <w:t>46</w:t>
        </w:r>
        <w:r w:rsidR="00751F72" w:rsidRPr="007D25B0">
          <w:rPr>
            <w:noProof/>
            <w:webHidden/>
          </w:rPr>
          <w:fldChar w:fldCharType="end"/>
        </w:r>
      </w:hyperlink>
    </w:p>
    <w:p w:rsidR="00751F72" w:rsidRPr="007D25B0" w:rsidRDefault="00857B33">
      <w:pPr>
        <w:pStyle w:val="TOC3"/>
        <w:rPr>
          <w:rFonts w:asciiTheme="minorHAnsi" w:eastAsiaTheme="minorEastAsia" w:hAnsiTheme="minorHAnsi" w:cstheme="minorBidi"/>
          <w:noProof/>
          <w:sz w:val="22"/>
          <w:szCs w:val="22"/>
          <w:lang w:val="en-US" w:eastAsia="zh-CN"/>
        </w:rPr>
      </w:pPr>
      <w:hyperlink w:anchor="_Toc366771980" w:history="1">
        <w:r w:rsidR="00751F72" w:rsidRPr="007D25B0">
          <w:rPr>
            <w:rStyle w:val="Hyperlink"/>
            <w:noProof/>
          </w:rPr>
          <w:t>F.8.7</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In-loop filter process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_Toc366771980 \h </w:instrText>
        </w:r>
        <w:r w:rsidR="00751F72" w:rsidRPr="007D25B0">
          <w:rPr>
            <w:noProof/>
            <w:webHidden/>
          </w:rPr>
        </w:r>
        <w:r w:rsidR="00751F72" w:rsidRPr="007D25B0">
          <w:rPr>
            <w:noProof/>
            <w:webHidden/>
          </w:rPr>
          <w:fldChar w:fldCharType="separate"/>
        </w:r>
        <w:r w:rsidR="00751F72" w:rsidRPr="007D25B0">
          <w:rPr>
            <w:noProof/>
            <w:webHidden/>
          </w:rPr>
          <w:t>46</w:t>
        </w:r>
        <w:r w:rsidR="00751F72" w:rsidRPr="007D25B0">
          <w:rPr>
            <w:noProof/>
            <w:webHidden/>
          </w:rPr>
          <w:fldChar w:fldCharType="end"/>
        </w:r>
      </w:hyperlink>
    </w:p>
    <w:p w:rsidR="00751F72" w:rsidRPr="007D25B0" w:rsidRDefault="00857B33">
      <w:pPr>
        <w:pStyle w:val="TOC2"/>
        <w:rPr>
          <w:rFonts w:asciiTheme="minorHAnsi" w:eastAsiaTheme="minorEastAsia" w:hAnsiTheme="minorHAnsi" w:cstheme="minorBidi"/>
          <w:sz w:val="22"/>
          <w:szCs w:val="22"/>
          <w:lang w:val="en-US" w:eastAsia="zh-CN"/>
        </w:rPr>
      </w:pPr>
      <w:hyperlink w:anchor="_Toc366771981" w:history="1">
        <w:r w:rsidR="00751F72" w:rsidRPr="007D25B0">
          <w:rPr>
            <w:rStyle w:val="Hyperlink"/>
            <w:lang w:val="en-US"/>
          </w:rPr>
          <w:t>F.9</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Parsing process</w:t>
        </w:r>
        <w:r w:rsidR="00751F72" w:rsidRPr="007D25B0">
          <w:rPr>
            <w:webHidden/>
          </w:rPr>
          <w:tab/>
        </w:r>
        <w:r w:rsidR="00751F72" w:rsidRPr="007D25B0">
          <w:rPr>
            <w:webHidden/>
          </w:rPr>
          <w:fldChar w:fldCharType="begin"/>
        </w:r>
        <w:r w:rsidR="00751F72" w:rsidRPr="007D25B0">
          <w:rPr>
            <w:webHidden/>
          </w:rPr>
          <w:instrText xml:space="preserve"> PAGEREF _Toc366771981 \h </w:instrText>
        </w:r>
        <w:r w:rsidR="00751F72" w:rsidRPr="007D25B0">
          <w:rPr>
            <w:webHidden/>
          </w:rPr>
        </w:r>
        <w:r w:rsidR="00751F72" w:rsidRPr="007D25B0">
          <w:rPr>
            <w:webHidden/>
          </w:rPr>
          <w:fldChar w:fldCharType="separate"/>
        </w:r>
        <w:r w:rsidR="00751F72" w:rsidRPr="007D25B0">
          <w:rPr>
            <w:webHidden/>
          </w:rPr>
          <w:t>46</w:t>
        </w:r>
        <w:r w:rsidR="00751F72" w:rsidRPr="007D25B0">
          <w:rPr>
            <w:webHidden/>
          </w:rPr>
          <w:fldChar w:fldCharType="end"/>
        </w:r>
      </w:hyperlink>
    </w:p>
    <w:p w:rsidR="00751F72" w:rsidRPr="007D25B0" w:rsidRDefault="00857B33">
      <w:pPr>
        <w:pStyle w:val="TOC2"/>
        <w:rPr>
          <w:rFonts w:asciiTheme="minorHAnsi" w:eastAsiaTheme="minorEastAsia" w:hAnsiTheme="minorHAnsi" w:cstheme="minorBidi"/>
          <w:sz w:val="22"/>
          <w:szCs w:val="22"/>
          <w:lang w:val="en-US" w:eastAsia="zh-CN"/>
        </w:rPr>
      </w:pPr>
      <w:hyperlink w:anchor="_Toc366771982" w:history="1">
        <w:r w:rsidR="00751F72" w:rsidRPr="007D25B0">
          <w:rPr>
            <w:rStyle w:val="Hyperlink"/>
            <w:lang w:val="en-US"/>
          </w:rPr>
          <w:t>F.10</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Specification of bitstream subsets</w:t>
        </w:r>
        <w:r w:rsidR="00751F72" w:rsidRPr="007D25B0">
          <w:rPr>
            <w:webHidden/>
          </w:rPr>
          <w:tab/>
        </w:r>
        <w:r w:rsidR="00751F72" w:rsidRPr="007D25B0">
          <w:rPr>
            <w:webHidden/>
          </w:rPr>
          <w:fldChar w:fldCharType="begin"/>
        </w:r>
        <w:r w:rsidR="00751F72" w:rsidRPr="007D25B0">
          <w:rPr>
            <w:webHidden/>
          </w:rPr>
          <w:instrText xml:space="preserve"> PAGEREF _Toc366771982 \h </w:instrText>
        </w:r>
        <w:r w:rsidR="00751F72" w:rsidRPr="007D25B0">
          <w:rPr>
            <w:webHidden/>
          </w:rPr>
        </w:r>
        <w:r w:rsidR="00751F72" w:rsidRPr="007D25B0">
          <w:rPr>
            <w:webHidden/>
          </w:rPr>
          <w:fldChar w:fldCharType="separate"/>
        </w:r>
        <w:r w:rsidR="00751F72" w:rsidRPr="007D25B0">
          <w:rPr>
            <w:webHidden/>
          </w:rPr>
          <w:t>46</w:t>
        </w:r>
        <w:r w:rsidR="00751F72" w:rsidRPr="007D25B0">
          <w:rPr>
            <w:webHidden/>
          </w:rPr>
          <w:fldChar w:fldCharType="end"/>
        </w:r>
      </w:hyperlink>
    </w:p>
    <w:p w:rsidR="00751F72" w:rsidRPr="007D25B0" w:rsidRDefault="00857B33">
      <w:pPr>
        <w:pStyle w:val="TOC2"/>
        <w:rPr>
          <w:rFonts w:asciiTheme="minorHAnsi" w:eastAsiaTheme="minorEastAsia" w:hAnsiTheme="minorHAnsi" w:cstheme="minorBidi"/>
          <w:sz w:val="22"/>
          <w:szCs w:val="22"/>
          <w:lang w:val="en-US" w:eastAsia="zh-CN"/>
        </w:rPr>
      </w:pPr>
      <w:hyperlink w:anchor="_Toc366771983" w:history="1">
        <w:r w:rsidR="00751F72" w:rsidRPr="007D25B0">
          <w:rPr>
            <w:rStyle w:val="Hyperlink"/>
            <w:lang w:val="en-US"/>
          </w:rPr>
          <w:t>F.11</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(Void)</w:t>
        </w:r>
        <w:r w:rsidR="00751F72" w:rsidRPr="007D25B0">
          <w:rPr>
            <w:webHidden/>
          </w:rPr>
          <w:tab/>
        </w:r>
        <w:r w:rsidR="00751F72" w:rsidRPr="007D25B0">
          <w:rPr>
            <w:webHidden/>
          </w:rPr>
          <w:fldChar w:fldCharType="begin"/>
        </w:r>
        <w:r w:rsidR="00751F72" w:rsidRPr="007D25B0">
          <w:rPr>
            <w:webHidden/>
          </w:rPr>
          <w:instrText xml:space="preserve"> PAGEREF _Toc366771983 \h </w:instrText>
        </w:r>
        <w:r w:rsidR="00751F72" w:rsidRPr="007D25B0">
          <w:rPr>
            <w:webHidden/>
          </w:rPr>
        </w:r>
        <w:r w:rsidR="00751F72" w:rsidRPr="007D25B0">
          <w:rPr>
            <w:webHidden/>
          </w:rPr>
          <w:fldChar w:fldCharType="separate"/>
        </w:r>
        <w:r w:rsidR="00751F72" w:rsidRPr="007D25B0">
          <w:rPr>
            <w:webHidden/>
          </w:rPr>
          <w:t>46</w:t>
        </w:r>
        <w:r w:rsidR="00751F72" w:rsidRPr="007D25B0">
          <w:rPr>
            <w:webHidden/>
          </w:rPr>
          <w:fldChar w:fldCharType="end"/>
        </w:r>
      </w:hyperlink>
    </w:p>
    <w:p w:rsidR="00751F72" w:rsidRPr="007D25B0" w:rsidRDefault="00857B33">
      <w:pPr>
        <w:pStyle w:val="TOC2"/>
        <w:rPr>
          <w:rFonts w:asciiTheme="minorHAnsi" w:eastAsiaTheme="minorEastAsia" w:hAnsiTheme="minorHAnsi" w:cstheme="minorBidi"/>
          <w:sz w:val="22"/>
          <w:szCs w:val="22"/>
          <w:lang w:val="en-US" w:eastAsia="zh-CN"/>
        </w:rPr>
      </w:pPr>
      <w:hyperlink w:anchor="_Toc366771984" w:history="1">
        <w:r w:rsidR="00751F72" w:rsidRPr="007D25B0">
          <w:rPr>
            <w:rStyle w:val="Hyperlink"/>
            <w:lang w:val="en-US"/>
          </w:rPr>
          <w:t>F.12</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Byte stream format</w:t>
        </w:r>
        <w:r w:rsidR="00751F72" w:rsidRPr="007D25B0">
          <w:rPr>
            <w:webHidden/>
          </w:rPr>
          <w:tab/>
        </w:r>
        <w:r w:rsidR="00751F72" w:rsidRPr="007D25B0">
          <w:rPr>
            <w:webHidden/>
          </w:rPr>
          <w:fldChar w:fldCharType="begin"/>
        </w:r>
        <w:r w:rsidR="00751F72" w:rsidRPr="007D25B0">
          <w:rPr>
            <w:webHidden/>
          </w:rPr>
          <w:instrText xml:space="preserve"> PAGEREF _Toc366771984 \h </w:instrText>
        </w:r>
        <w:r w:rsidR="00751F72" w:rsidRPr="007D25B0">
          <w:rPr>
            <w:webHidden/>
          </w:rPr>
        </w:r>
        <w:r w:rsidR="00751F72" w:rsidRPr="007D25B0">
          <w:rPr>
            <w:webHidden/>
          </w:rPr>
          <w:fldChar w:fldCharType="separate"/>
        </w:r>
        <w:r w:rsidR="00751F72" w:rsidRPr="007D25B0">
          <w:rPr>
            <w:webHidden/>
          </w:rPr>
          <w:t>46</w:t>
        </w:r>
        <w:r w:rsidR="00751F72" w:rsidRPr="007D25B0">
          <w:rPr>
            <w:webHidden/>
          </w:rPr>
          <w:fldChar w:fldCharType="end"/>
        </w:r>
      </w:hyperlink>
    </w:p>
    <w:p w:rsidR="00751F72" w:rsidRPr="007D25B0" w:rsidRDefault="00857B33">
      <w:pPr>
        <w:pStyle w:val="TOC2"/>
        <w:rPr>
          <w:rFonts w:asciiTheme="minorHAnsi" w:eastAsiaTheme="minorEastAsia" w:hAnsiTheme="minorHAnsi" w:cstheme="minorBidi"/>
          <w:sz w:val="22"/>
          <w:szCs w:val="22"/>
          <w:lang w:val="en-US" w:eastAsia="zh-CN"/>
        </w:rPr>
      </w:pPr>
      <w:hyperlink w:anchor="_Toc366771985" w:history="1">
        <w:r w:rsidR="00751F72" w:rsidRPr="007D25B0">
          <w:rPr>
            <w:rStyle w:val="Hyperlink"/>
            <w:lang w:val="en-US"/>
          </w:rPr>
          <w:t>F.13</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Hypothetical reference decoder</w:t>
        </w:r>
        <w:r w:rsidR="00751F72" w:rsidRPr="007D25B0">
          <w:rPr>
            <w:webHidden/>
          </w:rPr>
          <w:tab/>
        </w:r>
        <w:r w:rsidR="00751F72" w:rsidRPr="007D25B0">
          <w:rPr>
            <w:webHidden/>
          </w:rPr>
          <w:fldChar w:fldCharType="begin"/>
        </w:r>
        <w:r w:rsidR="00751F72" w:rsidRPr="007D25B0">
          <w:rPr>
            <w:webHidden/>
          </w:rPr>
          <w:instrText xml:space="preserve"> PAGEREF _Toc366771985 \h </w:instrText>
        </w:r>
        <w:r w:rsidR="00751F72" w:rsidRPr="007D25B0">
          <w:rPr>
            <w:webHidden/>
          </w:rPr>
        </w:r>
        <w:r w:rsidR="00751F72" w:rsidRPr="007D25B0">
          <w:rPr>
            <w:webHidden/>
          </w:rPr>
          <w:fldChar w:fldCharType="separate"/>
        </w:r>
        <w:r w:rsidR="00751F72" w:rsidRPr="007D25B0">
          <w:rPr>
            <w:webHidden/>
          </w:rPr>
          <w:t>46</w:t>
        </w:r>
        <w:r w:rsidR="00751F72" w:rsidRPr="007D25B0">
          <w:rPr>
            <w:webHidden/>
          </w:rPr>
          <w:fldChar w:fldCharType="end"/>
        </w:r>
      </w:hyperlink>
    </w:p>
    <w:p w:rsidR="00751F72" w:rsidRPr="007D25B0" w:rsidRDefault="00857B33">
      <w:pPr>
        <w:pStyle w:val="TOC3"/>
        <w:rPr>
          <w:rFonts w:asciiTheme="minorHAnsi" w:eastAsiaTheme="minorEastAsia" w:hAnsiTheme="minorHAnsi" w:cstheme="minorBidi"/>
          <w:noProof/>
          <w:sz w:val="22"/>
          <w:szCs w:val="22"/>
          <w:lang w:val="en-US" w:eastAsia="zh-CN"/>
        </w:rPr>
      </w:pPr>
      <w:hyperlink w:anchor="_Toc366771986" w:history="1">
        <w:r w:rsidR="00751F72" w:rsidRPr="007D25B0">
          <w:rPr>
            <w:rStyle w:val="Hyperlink"/>
            <w:noProof/>
          </w:rPr>
          <w:t>F.13.1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General</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_Toc366771986 \h </w:instrText>
        </w:r>
        <w:r w:rsidR="00751F72" w:rsidRPr="007D25B0">
          <w:rPr>
            <w:noProof/>
            <w:webHidden/>
          </w:rPr>
        </w:r>
        <w:r w:rsidR="00751F72" w:rsidRPr="007D25B0">
          <w:rPr>
            <w:noProof/>
            <w:webHidden/>
          </w:rPr>
          <w:fldChar w:fldCharType="separate"/>
        </w:r>
        <w:r w:rsidR="00751F72" w:rsidRPr="007D25B0">
          <w:rPr>
            <w:noProof/>
            <w:webHidden/>
          </w:rPr>
          <w:t>46</w:t>
        </w:r>
        <w:r w:rsidR="00751F72" w:rsidRPr="007D25B0">
          <w:rPr>
            <w:noProof/>
            <w:webHidden/>
          </w:rPr>
          <w:fldChar w:fldCharType="end"/>
        </w:r>
      </w:hyperlink>
    </w:p>
    <w:p w:rsidR="00751F72" w:rsidRPr="007D25B0" w:rsidRDefault="00857B33">
      <w:pPr>
        <w:pStyle w:val="TOC3"/>
        <w:rPr>
          <w:rFonts w:asciiTheme="minorHAnsi" w:eastAsiaTheme="minorEastAsia" w:hAnsiTheme="minorHAnsi" w:cstheme="minorBidi"/>
          <w:noProof/>
          <w:sz w:val="22"/>
          <w:szCs w:val="22"/>
          <w:lang w:val="en-US" w:eastAsia="zh-CN"/>
        </w:rPr>
      </w:pPr>
      <w:hyperlink w:anchor="_Toc366771987" w:history="1">
        <w:r w:rsidR="00751F72" w:rsidRPr="007D25B0">
          <w:rPr>
            <w:rStyle w:val="Hyperlink"/>
            <w:noProof/>
          </w:rPr>
          <w:t>F.13.2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Operation of coded picture buffer (CPB)</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_Toc366771987 \h </w:instrText>
        </w:r>
        <w:r w:rsidR="00751F72" w:rsidRPr="007D25B0">
          <w:rPr>
            <w:noProof/>
            <w:webHidden/>
          </w:rPr>
        </w:r>
        <w:r w:rsidR="00751F72" w:rsidRPr="007D25B0">
          <w:rPr>
            <w:noProof/>
            <w:webHidden/>
          </w:rPr>
          <w:fldChar w:fldCharType="separate"/>
        </w:r>
        <w:r w:rsidR="00751F72" w:rsidRPr="007D25B0">
          <w:rPr>
            <w:noProof/>
            <w:webHidden/>
          </w:rPr>
          <w:t>46</w:t>
        </w:r>
        <w:r w:rsidR="00751F72" w:rsidRPr="007D25B0">
          <w:rPr>
            <w:noProof/>
            <w:webHidden/>
          </w:rPr>
          <w:fldChar w:fldCharType="end"/>
        </w:r>
      </w:hyperlink>
    </w:p>
    <w:p w:rsidR="00751F72" w:rsidRPr="007D25B0" w:rsidRDefault="00857B33">
      <w:pPr>
        <w:pStyle w:val="TOC3"/>
        <w:rPr>
          <w:rFonts w:asciiTheme="minorHAnsi" w:eastAsiaTheme="minorEastAsia" w:hAnsiTheme="minorHAnsi" w:cstheme="minorBidi"/>
          <w:noProof/>
          <w:sz w:val="22"/>
          <w:szCs w:val="22"/>
          <w:lang w:val="en-US" w:eastAsia="zh-CN"/>
        </w:rPr>
      </w:pPr>
      <w:hyperlink w:anchor="_Toc366771988" w:history="1">
        <w:r w:rsidR="00751F72" w:rsidRPr="007D25B0">
          <w:rPr>
            <w:rStyle w:val="Hyperlink"/>
            <w:noProof/>
          </w:rPr>
          <w:t>F.13.3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Operation of the decoded picture buffer (DPB)</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_Toc366771988 \h </w:instrText>
        </w:r>
        <w:r w:rsidR="00751F72" w:rsidRPr="007D25B0">
          <w:rPr>
            <w:noProof/>
            <w:webHidden/>
          </w:rPr>
        </w:r>
        <w:r w:rsidR="00751F72" w:rsidRPr="007D25B0">
          <w:rPr>
            <w:noProof/>
            <w:webHidden/>
          </w:rPr>
          <w:fldChar w:fldCharType="separate"/>
        </w:r>
        <w:r w:rsidR="00751F72" w:rsidRPr="007D25B0">
          <w:rPr>
            <w:noProof/>
            <w:webHidden/>
          </w:rPr>
          <w:t>47</w:t>
        </w:r>
        <w:r w:rsidR="00751F72" w:rsidRPr="007D25B0">
          <w:rPr>
            <w:noProof/>
            <w:webHidden/>
          </w:rPr>
          <w:fldChar w:fldCharType="end"/>
        </w:r>
      </w:hyperlink>
    </w:p>
    <w:p w:rsidR="00751F72" w:rsidRPr="007D25B0" w:rsidRDefault="00857B33">
      <w:pPr>
        <w:pStyle w:val="TOC4"/>
        <w:rPr>
          <w:rFonts w:asciiTheme="minorHAnsi" w:eastAsiaTheme="minorEastAsia" w:hAnsiTheme="minorHAnsi" w:cstheme="minorBidi"/>
          <w:noProof/>
          <w:sz w:val="22"/>
          <w:szCs w:val="22"/>
          <w:lang w:val="en-US" w:eastAsia="zh-CN"/>
        </w:rPr>
      </w:pPr>
      <w:hyperlink w:anchor="_Toc366771989" w:history="1">
        <w:r w:rsidR="00751F72" w:rsidRPr="007D25B0">
          <w:rPr>
            <w:rStyle w:val="Hyperlink"/>
            <w:noProof/>
            <w:lang w:val="en-US"/>
          </w:rPr>
          <w:t>F.13.3.1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General</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_Toc366771989 \h </w:instrText>
        </w:r>
        <w:r w:rsidR="00751F72" w:rsidRPr="007D25B0">
          <w:rPr>
            <w:noProof/>
            <w:webHidden/>
          </w:rPr>
        </w:r>
        <w:r w:rsidR="00751F72" w:rsidRPr="007D25B0">
          <w:rPr>
            <w:noProof/>
            <w:webHidden/>
          </w:rPr>
          <w:fldChar w:fldCharType="separate"/>
        </w:r>
        <w:r w:rsidR="00751F72" w:rsidRPr="007D25B0">
          <w:rPr>
            <w:noProof/>
            <w:webHidden/>
          </w:rPr>
          <w:t>47</w:t>
        </w:r>
        <w:r w:rsidR="00751F72" w:rsidRPr="007D25B0">
          <w:rPr>
            <w:noProof/>
            <w:webHidden/>
          </w:rPr>
          <w:fldChar w:fldCharType="end"/>
        </w:r>
      </w:hyperlink>
    </w:p>
    <w:p w:rsidR="00751F72" w:rsidRPr="007D25B0" w:rsidRDefault="00857B33">
      <w:pPr>
        <w:pStyle w:val="TOC4"/>
        <w:rPr>
          <w:rFonts w:asciiTheme="minorHAnsi" w:eastAsiaTheme="minorEastAsia" w:hAnsiTheme="minorHAnsi" w:cstheme="minorBidi"/>
          <w:noProof/>
          <w:sz w:val="22"/>
          <w:szCs w:val="22"/>
          <w:lang w:val="en-US" w:eastAsia="zh-CN"/>
        </w:rPr>
      </w:pPr>
      <w:hyperlink w:anchor="_Toc366771990" w:history="1">
        <w:r w:rsidR="00751F72" w:rsidRPr="007D25B0">
          <w:rPr>
            <w:rStyle w:val="Hyperlink"/>
            <w:noProof/>
            <w:lang w:val="en-US"/>
          </w:rPr>
          <w:t>F.13.3.2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Removal of pictures from the DPB</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_Toc366771990 \h </w:instrText>
        </w:r>
        <w:r w:rsidR="00751F72" w:rsidRPr="007D25B0">
          <w:rPr>
            <w:noProof/>
            <w:webHidden/>
          </w:rPr>
        </w:r>
        <w:r w:rsidR="00751F72" w:rsidRPr="007D25B0">
          <w:rPr>
            <w:noProof/>
            <w:webHidden/>
          </w:rPr>
          <w:fldChar w:fldCharType="separate"/>
        </w:r>
        <w:r w:rsidR="00751F72" w:rsidRPr="007D25B0">
          <w:rPr>
            <w:noProof/>
            <w:webHidden/>
          </w:rPr>
          <w:t>47</w:t>
        </w:r>
        <w:r w:rsidR="00751F72" w:rsidRPr="007D25B0">
          <w:rPr>
            <w:noProof/>
            <w:webHidden/>
          </w:rPr>
          <w:fldChar w:fldCharType="end"/>
        </w:r>
      </w:hyperlink>
    </w:p>
    <w:p w:rsidR="00751F72" w:rsidRPr="007D25B0" w:rsidRDefault="00857B33">
      <w:pPr>
        <w:pStyle w:val="TOC4"/>
        <w:rPr>
          <w:rFonts w:asciiTheme="minorHAnsi" w:eastAsiaTheme="minorEastAsia" w:hAnsiTheme="minorHAnsi" w:cstheme="minorBidi"/>
          <w:noProof/>
          <w:sz w:val="22"/>
          <w:szCs w:val="22"/>
          <w:lang w:val="en-US" w:eastAsia="zh-CN"/>
        </w:rPr>
      </w:pPr>
      <w:hyperlink w:anchor="_Toc366771991" w:history="1">
        <w:r w:rsidR="00751F72" w:rsidRPr="007D25B0">
          <w:rPr>
            <w:rStyle w:val="Hyperlink"/>
            <w:noProof/>
            <w:lang w:val="en-US"/>
          </w:rPr>
          <w:t>F.13.3.3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Picture output</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_Toc366771991 \h </w:instrText>
        </w:r>
        <w:r w:rsidR="00751F72" w:rsidRPr="007D25B0">
          <w:rPr>
            <w:noProof/>
            <w:webHidden/>
          </w:rPr>
        </w:r>
        <w:r w:rsidR="00751F72" w:rsidRPr="007D25B0">
          <w:rPr>
            <w:noProof/>
            <w:webHidden/>
          </w:rPr>
          <w:fldChar w:fldCharType="separate"/>
        </w:r>
        <w:r w:rsidR="00751F72" w:rsidRPr="007D25B0">
          <w:rPr>
            <w:noProof/>
            <w:webHidden/>
          </w:rPr>
          <w:t>47</w:t>
        </w:r>
        <w:r w:rsidR="00751F72" w:rsidRPr="007D25B0">
          <w:rPr>
            <w:noProof/>
            <w:webHidden/>
          </w:rPr>
          <w:fldChar w:fldCharType="end"/>
        </w:r>
      </w:hyperlink>
    </w:p>
    <w:p w:rsidR="00751F72" w:rsidRPr="007D25B0" w:rsidRDefault="00857B33">
      <w:pPr>
        <w:pStyle w:val="TOC4"/>
        <w:rPr>
          <w:rFonts w:asciiTheme="minorHAnsi" w:eastAsiaTheme="minorEastAsia" w:hAnsiTheme="minorHAnsi" w:cstheme="minorBidi"/>
          <w:noProof/>
          <w:sz w:val="22"/>
          <w:szCs w:val="22"/>
          <w:lang w:val="en-US" w:eastAsia="zh-CN"/>
        </w:rPr>
      </w:pPr>
      <w:hyperlink w:anchor="_Toc366771992" w:history="1">
        <w:r w:rsidR="00751F72" w:rsidRPr="007D25B0">
          <w:rPr>
            <w:rStyle w:val="Hyperlink"/>
            <w:noProof/>
            <w:lang w:val="en-US"/>
          </w:rPr>
          <w:t>F.13.3.4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Current decoded picture marking and storage</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_Toc366771992 \h </w:instrText>
        </w:r>
        <w:r w:rsidR="00751F72" w:rsidRPr="007D25B0">
          <w:rPr>
            <w:noProof/>
            <w:webHidden/>
          </w:rPr>
        </w:r>
        <w:r w:rsidR="00751F72" w:rsidRPr="007D25B0">
          <w:rPr>
            <w:noProof/>
            <w:webHidden/>
          </w:rPr>
          <w:fldChar w:fldCharType="separate"/>
        </w:r>
        <w:r w:rsidR="00751F72" w:rsidRPr="007D25B0">
          <w:rPr>
            <w:noProof/>
            <w:webHidden/>
          </w:rPr>
          <w:t>47</w:t>
        </w:r>
        <w:r w:rsidR="00751F72" w:rsidRPr="007D25B0">
          <w:rPr>
            <w:noProof/>
            <w:webHidden/>
          </w:rPr>
          <w:fldChar w:fldCharType="end"/>
        </w:r>
      </w:hyperlink>
    </w:p>
    <w:p w:rsidR="00751F72" w:rsidRPr="007D25B0" w:rsidRDefault="00857B33">
      <w:pPr>
        <w:pStyle w:val="TOC3"/>
        <w:rPr>
          <w:rFonts w:asciiTheme="minorHAnsi" w:eastAsiaTheme="minorEastAsia" w:hAnsiTheme="minorHAnsi" w:cstheme="minorBidi"/>
          <w:noProof/>
          <w:sz w:val="22"/>
          <w:szCs w:val="22"/>
          <w:lang w:val="en-US" w:eastAsia="zh-CN"/>
        </w:rPr>
      </w:pPr>
      <w:hyperlink w:anchor="_Toc366771993" w:history="1">
        <w:r w:rsidR="00751F72" w:rsidRPr="007D25B0">
          <w:rPr>
            <w:rStyle w:val="Hyperlink"/>
            <w:noProof/>
          </w:rPr>
          <w:t>F.13.4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Bitstream conformance</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_Toc366771993 \h </w:instrText>
        </w:r>
        <w:r w:rsidR="00751F72" w:rsidRPr="007D25B0">
          <w:rPr>
            <w:noProof/>
            <w:webHidden/>
          </w:rPr>
        </w:r>
        <w:r w:rsidR="00751F72" w:rsidRPr="007D25B0">
          <w:rPr>
            <w:noProof/>
            <w:webHidden/>
          </w:rPr>
          <w:fldChar w:fldCharType="separate"/>
        </w:r>
        <w:r w:rsidR="00751F72" w:rsidRPr="007D25B0">
          <w:rPr>
            <w:noProof/>
            <w:webHidden/>
          </w:rPr>
          <w:t>47</w:t>
        </w:r>
        <w:r w:rsidR="00751F72" w:rsidRPr="007D25B0">
          <w:rPr>
            <w:noProof/>
            <w:webHidden/>
          </w:rPr>
          <w:fldChar w:fldCharType="end"/>
        </w:r>
      </w:hyperlink>
    </w:p>
    <w:p w:rsidR="00751F72" w:rsidRPr="007D25B0" w:rsidRDefault="00857B33">
      <w:pPr>
        <w:pStyle w:val="TOC3"/>
        <w:rPr>
          <w:rFonts w:asciiTheme="minorHAnsi" w:eastAsiaTheme="minorEastAsia" w:hAnsiTheme="minorHAnsi" w:cstheme="minorBidi"/>
          <w:noProof/>
          <w:sz w:val="22"/>
          <w:szCs w:val="22"/>
          <w:lang w:val="en-US" w:eastAsia="zh-CN"/>
        </w:rPr>
      </w:pPr>
      <w:hyperlink w:anchor="_Toc366771994" w:history="1">
        <w:r w:rsidR="00751F72" w:rsidRPr="007D25B0">
          <w:rPr>
            <w:rStyle w:val="Hyperlink"/>
            <w:noProof/>
          </w:rPr>
          <w:t>F.13.5</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Decoder conformance</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_Toc366771994 \h </w:instrText>
        </w:r>
        <w:r w:rsidR="00751F72" w:rsidRPr="007D25B0">
          <w:rPr>
            <w:noProof/>
            <w:webHidden/>
          </w:rPr>
        </w:r>
        <w:r w:rsidR="00751F72" w:rsidRPr="007D25B0">
          <w:rPr>
            <w:noProof/>
            <w:webHidden/>
          </w:rPr>
          <w:fldChar w:fldCharType="separate"/>
        </w:r>
        <w:r w:rsidR="00751F72" w:rsidRPr="007D25B0">
          <w:rPr>
            <w:noProof/>
            <w:webHidden/>
          </w:rPr>
          <w:t>49</w:t>
        </w:r>
        <w:r w:rsidR="00751F72" w:rsidRPr="007D25B0">
          <w:rPr>
            <w:noProof/>
            <w:webHidden/>
          </w:rPr>
          <w:fldChar w:fldCharType="end"/>
        </w:r>
      </w:hyperlink>
    </w:p>
    <w:p w:rsidR="00751F72" w:rsidRPr="007D25B0" w:rsidRDefault="00857B33">
      <w:pPr>
        <w:pStyle w:val="TOC4"/>
        <w:rPr>
          <w:rFonts w:asciiTheme="minorHAnsi" w:eastAsiaTheme="minorEastAsia" w:hAnsiTheme="minorHAnsi" w:cstheme="minorBidi"/>
          <w:noProof/>
          <w:sz w:val="22"/>
          <w:szCs w:val="22"/>
          <w:lang w:val="en-US" w:eastAsia="zh-CN"/>
        </w:rPr>
      </w:pPr>
      <w:hyperlink w:anchor="_Toc366771995" w:history="1">
        <w:r w:rsidR="00751F72" w:rsidRPr="007D25B0">
          <w:rPr>
            <w:rStyle w:val="Hyperlink"/>
            <w:noProof/>
            <w:lang w:val="en-US"/>
          </w:rPr>
          <w:t>F.13.5.1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General</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_Toc366771995 \h </w:instrText>
        </w:r>
        <w:r w:rsidR="00751F72" w:rsidRPr="007D25B0">
          <w:rPr>
            <w:noProof/>
            <w:webHidden/>
          </w:rPr>
        </w:r>
        <w:r w:rsidR="00751F72" w:rsidRPr="007D25B0">
          <w:rPr>
            <w:noProof/>
            <w:webHidden/>
          </w:rPr>
          <w:fldChar w:fldCharType="separate"/>
        </w:r>
        <w:r w:rsidR="00751F72" w:rsidRPr="007D25B0">
          <w:rPr>
            <w:noProof/>
            <w:webHidden/>
          </w:rPr>
          <w:t>49</w:t>
        </w:r>
        <w:r w:rsidR="00751F72" w:rsidRPr="007D25B0">
          <w:rPr>
            <w:noProof/>
            <w:webHidden/>
          </w:rPr>
          <w:fldChar w:fldCharType="end"/>
        </w:r>
      </w:hyperlink>
    </w:p>
    <w:p w:rsidR="00751F72" w:rsidRPr="007D25B0" w:rsidRDefault="00857B33">
      <w:pPr>
        <w:pStyle w:val="TOC4"/>
        <w:rPr>
          <w:rFonts w:asciiTheme="minorHAnsi" w:eastAsiaTheme="minorEastAsia" w:hAnsiTheme="minorHAnsi" w:cstheme="minorBidi"/>
          <w:noProof/>
          <w:sz w:val="22"/>
          <w:szCs w:val="22"/>
          <w:lang w:val="en-US" w:eastAsia="zh-CN"/>
        </w:rPr>
      </w:pPr>
      <w:hyperlink w:anchor="_Toc366771996" w:history="1">
        <w:r w:rsidR="00751F72" w:rsidRPr="007D25B0">
          <w:rPr>
            <w:rStyle w:val="Hyperlink"/>
            <w:noProof/>
            <w:lang w:val="en-US"/>
          </w:rPr>
          <w:t>F.13.5.2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Operation of the output order DPB</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_Toc366771996 \h </w:instrText>
        </w:r>
        <w:r w:rsidR="00751F72" w:rsidRPr="007D25B0">
          <w:rPr>
            <w:noProof/>
            <w:webHidden/>
          </w:rPr>
        </w:r>
        <w:r w:rsidR="00751F72" w:rsidRPr="007D25B0">
          <w:rPr>
            <w:noProof/>
            <w:webHidden/>
          </w:rPr>
          <w:fldChar w:fldCharType="separate"/>
        </w:r>
        <w:r w:rsidR="00751F72" w:rsidRPr="007D25B0">
          <w:rPr>
            <w:noProof/>
            <w:webHidden/>
          </w:rPr>
          <w:t>49</w:t>
        </w:r>
        <w:r w:rsidR="00751F72" w:rsidRPr="007D25B0">
          <w:rPr>
            <w:noProof/>
            <w:webHidden/>
          </w:rPr>
          <w:fldChar w:fldCharType="end"/>
        </w:r>
      </w:hyperlink>
    </w:p>
    <w:p w:rsidR="00751F72" w:rsidRPr="007D25B0" w:rsidRDefault="00857B33">
      <w:pPr>
        <w:pStyle w:val="TOC2"/>
        <w:rPr>
          <w:rFonts w:asciiTheme="minorHAnsi" w:eastAsiaTheme="minorEastAsia" w:hAnsiTheme="minorHAnsi" w:cstheme="minorBidi"/>
          <w:sz w:val="22"/>
          <w:szCs w:val="22"/>
          <w:lang w:val="en-US" w:eastAsia="zh-CN"/>
        </w:rPr>
      </w:pPr>
      <w:hyperlink w:anchor="_Toc366771997" w:history="1">
        <w:r w:rsidR="00751F72" w:rsidRPr="007D25B0">
          <w:rPr>
            <w:rStyle w:val="Hyperlink"/>
            <w:lang w:val="en-US"/>
          </w:rPr>
          <w:t>F.14</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SEI messages</w:t>
        </w:r>
        <w:r w:rsidR="00751F72" w:rsidRPr="007D25B0">
          <w:rPr>
            <w:webHidden/>
          </w:rPr>
          <w:tab/>
        </w:r>
        <w:r w:rsidR="00751F72" w:rsidRPr="007D25B0">
          <w:rPr>
            <w:webHidden/>
          </w:rPr>
          <w:fldChar w:fldCharType="begin"/>
        </w:r>
        <w:r w:rsidR="00751F72" w:rsidRPr="007D25B0">
          <w:rPr>
            <w:webHidden/>
          </w:rPr>
          <w:instrText xml:space="preserve"> PAGEREF _Toc366771997 \h </w:instrText>
        </w:r>
        <w:r w:rsidR="00751F72" w:rsidRPr="007D25B0">
          <w:rPr>
            <w:webHidden/>
          </w:rPr>
        </w:r>
        <w:r w:rsidR="00751F72" w:rsidRPr="007D25B0">
          <w:rPr>
            <w:webHidden/>
          </w:rPr>
          <w:fldChar w:fldCharType="separate"/>
        </w:r>
        <w:r w:rsidR="00751F72" w:rsidRPr="007D25B0">
          <w:rPr>
            <w:webHidden/>
          </w:rPr>
          <w:t>51</w:t>
        </w:r>
        <w:r w:rsidR="00751F72" w:rsidRPr="007D25B0">
          <w:rPr>
            <w:webHidden/>
          </w:rPr>
          <w:fldChar w:fldCharType="end"/>
        </w:r>
      </w:hyperlink>
    </w:p>
    <w:p w:rsidR="00751F72" w:rsidRPr="007D25B0" w:rsidRDefault="00857B33">
      <w:pPr>
        <w:pStyle w:val="TOC3"/>
        <w:rPr>
          <w:rFonts w:asciiTheme="minorHAnsi" w:eastAsiaTheme="minorEastAsia" w:hAnsiTheme="minorHAnsi" w:cstheme="minorBidi"/>
          <w:noProof/>
          <w:sz w:val="22"/>
          <w:szCs w:val="22"/>
          <w:lang w:val="en-US" w:eastAsia="zh-CN"/>
        </w:rPr>
      </w:pPr>
      <w:hyperlink w:anchor="_Toc366771999" w:history="1">
        <w:r w:rsidR="00751F72" w:rsidRPr="007D25B0">
          <w:rPr>
            <w:rStyle w:val="Hyperlink"/>
            <w:noProof/>
          </w:rPr>
          <w:t>F.14.1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SEI message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_Toc366771999 \h </w:instrText>
        </w:r>
        <w:r w:rsidR="00751F72" w:rsidRPr="007D25B0">
          <w:rPr>
            <w:noProof/>
            <w:webHidden/>
          </w:rPr>
        </w:r>
        <w:r w:rsidR="00751F72" w:rsidRPr="007D25B0">
          <w:rPr>
            <w:noProof/>
            <w:webHidden/>
          </w:rPr>
          <w:fldChar w:fldCharType="separate"/>
        </w:r>
        <w:r w:rsidR="00751F72" w:rsidRPr="007D25B0">
          <w:rPr>
            <w:noProof/>
            <w:webHidden/>
          </w:rPr>
          <w:t>51</w:t>
        </w:r>
        <w:r w:rsidR="00751F72" w:rsidRPr="007D25B0">
          <w:rPr>
            <w:noProof/>
            <w:webHidden/>
          </w:rPr>
          <w:fldChar w:fldCharType="end"/>
        </w:r>
      </w:hyperlink>
    </w:p>
    <w:p w:rsidR="00751F72" w:rsidRPr="007D25B0" w:rsidRDefault="00857B33">
      <w:pPr>
        <w:pStyle w:val="TOC4"/>
        <w:rPr>
          <w:rFonts w:asciiTheme="minorHAnsi" w:eastAsiaTheme="minorEastAsia" w:hAnsiTheme="minorHAnsi" w:cstheme="minorBidi"/>
          <w:noProof/>
          <w:sz w:val="22"/>
          <w:szCs w:val="22"/>
          <w:lang w:val="en-US" w:eastAsia="zh-CN"/>
        </w:rPr>
      </w:pPr>
      <w:hyperlink w:anchor="_Toc366772000" w:history="1">
        <w:r w:rsidR="00751F72" w:rsidRPr="007D25B0">
          <w:rPr>
            <w:rStyle w:val="Hyperlink"/>
            <w:noProof/>
            <w:lang w:val="en-US"/>
          </w:rPr>
          <w:t>F.14.1.1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Layers not present SEI message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_Toc366772000 \h </w:instrText>
        </w:r>
        <w:r w:rsidR="00751F72" w:rsidRPr="007D25B0">
          <w:rPr>
            <w:noProof/>
            <w:webHidden/>
          </w:rPr>
        </w:r>
        <w:r w:rsidR="00751F72" w:rsidRPr="007D25B0">
          <w:rPr>
            <w:noProof/>
            <w:webHidden/>
          </w:rPr>
          <w:fldChar w:fldCharType="separate"/>
        </w:r>
        <w:r w:rsidR="00751F72" w:rsidRPr="007D25B0">
          <w:rPr>
            <w:noProof/>
            <w:webHidden/>
          </w:rPr>
          <w:t>51</w:t>
        </w:r>
        <w:r w:rsidR="00751F72" w:rsidRPr="007D25B0">
          <w:rPr>
            <w:noProof/>
            <w:webHidden/>
          </w:rPr>
          <w:fldChar w:fldCharType="end"/>
        </w:r>
      </w:hyperlink>
    </w:p>
    <w:p w:rsidR="00751F72" w:rsidRPr="007D25B0" w:rsidRDefault="00857B33">
      <w:pPr>
        <w:pStyle w:val="TOC4"/>
        <w:rPr>
          <w:rFonts w:asciiTheme="minorHAnsi" w:eastAsiaTheme="minorEastAsia" w:hAnsiTheme="minorHAnsi" w:cstheme="minorBidi"/>
          <w:noProof/>
          <w:sz w:val="22"/>
          <w:szCs w:val="22"/>
          <w:lang w:val="en-US" w:eastAsia="zh-CN"/>
        </w:rPr>
      </w:pPr>
      <w:hyperlink w:anchor="_Toc366772001" w:history="1">
        <w:r w:rsidR="00751F72" w:rsidRPr="007D25B0">
          <w:rPr>
            <w:rStyle w:val="Hyperlink"/>
            <w:noProof/>
            <w:lang w:val="en-US"/>
          </w:rPr>
          <w:t>F.14.1.2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Inter-layer constrained tile sets SEI message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_Toc366772001 \h </w:instrText>
        </w:r>
        <w:r w:rsidR="00751F72" w:rsidRPr="007D25B0">
          <w:rPr>
            <w:noProof/>
            <w:webHidden/>
          </w:rPr>
        </w:r>
        <w:r w:rsidR="00751F72" w:rsidRPr="007D25B0">
          <w:rPr>
            <w:noProof/>
            <w:webHidden/>
          </w:rPr>
          <w:fldChar w:fldCharType="separate"/>
        </w:r>
        <w:r w:rsidR="00751F72" w:rsidRPr="007D25B0">
          <w:rPr>
            <w:noProof/>
            <w:webHidden/>
          </w:rPr>
          <w:t>51</w:t>
        </w:r>
        <w:r w:rsidR="00751F72" w:rsidRPr="007D25B0">
          <w:rPr>
            <w:noProof/>
            <w:webHidden/>
          </w:rPr>
          <w:fldChar w:fldCharType="end"/>
        </w:r>
      </w:hyperlink>
    </w:p>
    <w:p w:rsidR="00751F72" w:rsidRPr="007D25B0" w:rsidRDefault="00857B33">
      <w:pPr>
        <w:pStyle w:val="TOC3"/>
        <w:rPr>
          <w:rFonts w:asciiTheme="minorHAnsi" w:eastAsiaTheme="minorEastAsia" w:hAnsiTheme="minorHAnsi" w:cstheme="minorBidi"/>
          <w:noProof/>
          <w:sz w:val="22"/>
          <w:szCs w:val="22"/>
          <w:lang w:val="en-US" w:eastAsia="zh-CN"/>
        </w:rPr>
      </w:pPr>
      <w:hyperlink w:anchor="_Toc366772002" w:history="1">
        <w:r w:rsidR="00751F72" w:rsidRPr="007D25B0">
          <w:rPr>
            <w:rStyle w:val="Hyperlink"/>
            <w:noProof/>
          </w:rPr>
          <w:t>F.14.2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SEI message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_Toc366772002 \h </w:instrText>
        </w:r>
        <w:r w:rsidR="00751F72" w:rsidRPr="007D25B0">
          <w:rPr>
            <w:noProof/>
            <w:webHidden/>
          </w:rPr>
        </w:r>
        <w:r w:rsidR="00751F72" w:rsidRPr="007D25B0">
          <w:rPr>
            <w:noProof/>
            <w:webHidden/>
          </w:rPr>
          <w:fldChar w:fldCharType="separate"/>
        </w:r>
        <w:r w:rsidR="00751F72" w:rsidRPr="007D25B0">
          <w:rPr>
            <w:noProof/>
            <w:webHidden/>
          </w:rPr>
          <w:t>52</w:t>
        </w:r>
        <w:r w:rsidR="00751F72" w:rsidRPr="007D25B0">
          <w:rPr>
            <w:noProof/>
            <w:webHidden/>
          </w:rPr>
          <w:fldChar w:fldCharType="end"/>
        </w:r>
      </w:hyperlink>
    </w:p>
    <w:p w:rsidR="00751F72" w:rsidRPr="007D25B0" w:rsidRDefault="00857B33">
      <w:pPr>
        <w:pStyle w:val="TOC4"/>
        <w:rPr>
          <w:rFonts w:asciiTheme="minorHAnsi" w:eastAsiaTheme="minorEastAsia" w:hAnsiTheme="minorHAnsi" w:cstheme="minorBidi"/>
          <w:noProof/>
          <w:sz w:val="22"/>
          <w:szCs w:val="22"/>
          <w:lang w:val="en-US" w:eastAsia="zh-CN"/>
        </w:rPr>
      </w:pPr>
      <w:hyperlink w:anchor="_Toc366772003" w:history="1">
        <w:r w:rsidR="00751F72" w:rsidRPr="007D25B0">
          <w:rPr>
            <w:rStyle w:val="Hyperlink"/>
            <w:noProof/>
            <w:lang w:val="en-US"/>
          </w:rPr>
          <w:t>F.14.2.1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Layers not present SEI message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_Toc366772003 \h </w:instrText>
        </w:r>
        <w:r w:rsidR="00751F72" w:rsidRPr="007D25B0">
          <w:rPr>
            <w:noProof/>
            <w:webHidden/>
          </w:rPr>
        </w:r>
        <w:r w:rsidR="00751F72" w:rsidRPr="007D25B0">
          <w:rPr>
            <w:noProof/>
            <w:webHidden/>
          </w:rPr>
          <w:fldChar w:fldCharType="separate"/>
        </w:r>
        <w:r w:rsidR="00751F72" w:rsidRPr="007D25B0">
          <w:rPr>
            <w:noProof/>
            <w:webHidden/>
          </w:rPr>
          <w:t>52</w:t>
        </w:r>
        <w:r w:rsidR="00751F72" w:rsidRPr="007D25B0">
          <w:rPr>
            <w:noProof/>
            <w:webHidden/>
          </w:rPr>
          <w:fldChar w:fldCharType="end"/>
        </w:r>
      </w:hyperlink>
    </w:p>
    <w:p w:rsidR="00751F72" w:rsidRPr="007D25B0" w:rsidRDefault="00857B33">
      <w:pPr>
        <w:pStyle w:val="TOC4"/>
        <w:rPr>
          <w:rFonts w:asciiTheme="minorHAnsi" w:eastAsiaTheme="minorEastAsia" w:hAnsiTheme="minorHAnsi" w:cstheme="minorBidi"/>
          <w:noProof/>
          <w:sz w:val="22"/>
          <w:szCs w:val="22"/>
          <w:lang w:val="en-US" w:eastAsia="zh-CN"/>
        </w:rPr>
      </w:pPr>
      <w:hyperlink w:anchor="_Toc366772004" w:history="1">
        <w:r w:rsidR="00751F72" w:rsidRPr="007D25B0">
          <w:rPr>
            <w:rStyle w:val="Hyperlink"/>
            <w:noProof/>
            <w:lang w:val="en-US"/>
          </w:rPr>
          <w:t>F.14.2.2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Inter-layer constrained tile sets SEI message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_Toc366772004 \h </w:instrText>
        </w:r>
        <w:r w:rsidR="00751F72" w:rsidRPr="007D25B0">
          <w:rPr>
            <w:noProof/>
            <w:webHidden/>
          </w:rPr>
        </w:r>
        <w:r w:rsidR="00751F72" w:rsidRPr="007D25B0">
          <w:rPr>
            <w:noProof/>
            <w:webHidden/>
          </w:rPr>
          <w:fldChar w:fldCharType="separate"/>
        </w:r>
        <w:r w:rsidR="00751F72" w:rsidRPr="007D25B0">
          <w:rPr>
            <w:noProof/>
            <w:webHidden/>
          </w:rPr>
          <w:t>52</w:t>
        </w:r>
        <w:r w:rsidR="00751F72" w:rsidRPr="007D25B0">
          <w:rPr>
            <w:noProof/>
            <w:webHidden/>
          </w:rPr>
          <w:fldChar w:fldCharType="end"/>
        </w:r>
      </w:hyperlink>
    </w:p>
    <w:p w:rsidR="00751F72" w:rsidRPr="007D25B0" w:rsidRDefault="00857B33">
      <w:pPr>
        <w:pStyle w:val="TOC2"/>
        <w:rPr>
          <w:rFonts w:asciiTheme="minorHAnsi" w:eastAsiaTheme="minorEastAsia" w:hAnsiTheme="minorHAnsi" w:cstheme="minorBidi"/>
          <w:sz w:val="22"/>
          <w:szCs w:val="22"/>
          <w:lang w:val="en-US" w:eastAsia="zh-CN"/>
        </w:rPr>
      </w:pPr>
      <w:hyperlink w:anchor="_Toc366772005" w:history="1">
        <w:r w:rsidR="00751F72" w:rsidRPr="007D25B0">
          <w:rPr>
            <w:rStyle w:val="Hyperlink"/>
            <w:lang w:val="en-US"/>
          </w:rPr>
          <w:t>F.15</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Video usability information</w:t>
        </w:r>
        <w:r w:rsidR="00751F72" w:rsidRPr="007D25B0">
          <w:rPr>
            <w:webHidden/>
          </w:rPr>
          <w:tab/>
        </w:r>
        <w:r w:rsidR="00751F72" w:rsidRPr="007D25B0">
          <w:rPr>
            <w:webHidden/>
          </w:rPr>
          <w:fldChar w:fldCharType="begin"/>
        </w:r>
        <w:r w:rsidR="00751F72" w:rsidRPr="007D25B0">
          <w:rPr>
            <w:webHidden/>
          </w:rPr>
          <w:instrText xml:space="preserve"> PAGEREF _Toc366772005 \h </w:instrText>
        </w:r>
        <w:r w:rsidR="00751F72" w:rsidRPr="007D25B0">
          <w:rPr>
            <w:webHidden/>
          </w:rPr>
        </w:r>
        <w:r w:rsidR="00751F72" w:rsidRPr="007D25B0">
          <w:rPr>
            <w:webHidden/>
          </w:rPr>
          <w:fldChar w:fldCharType="separate"/>
        </w:r>
        <w:r w:rsidR="00751F72" w:rsidRPr="007D25B0">
          <w:rPr>
            <w:webHidden/>
          </w:rPr>
          <w:t>54</w:t>
        </w:r>
        <w:r w:rsidR="00751F72" w:rsidRPr="007D25B0">
          <w:rPr>
            <w:webHidden/>
          </w:rPr>
          <w:fldChar w:fldCharType="end"/>
        </w:r>
      </w:hyperlink>
    </w:p>
    <w:p w:rsidR="00751F72" w:rsidRPr="007D25B0" w:rsidRDefault="00857B33">
      <w:pPr>
        <w:pStyle w:val="TOC3"/>
        <w:rPr>
          <w:rFonts w:asciiTheme="minorHAnsi" w:eastAsiaTheme="minorEastAsia" w:hAnsiTheme="minorHAnsi" w:cstheme="minorBidi"/>
          <w:noProof/>
          <w:sz w:val="22"/>
          <w:szCs w:val="22"/>
          <w:lang w:val="en-US" w:eastAsia="zh-CN"/>
        </w:rPr>
      </w:pPr>
      <w:hyperlink w:anchor="_Toc366772006" w:history="1">
        <w:r w:rsidR="00751F72" w:rsidRPr="007D25B0">
          <w:rPr>
            <w:rStyle w:val="Hyperlink"/>
            <w:noProof/>
          </w:rPr>
          <w:t>F.15.1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General</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_Toc366772006 \h </w:instrText>
        </w:r>
        <w:r w:rsidR="00751F72" w:rsidRPr="007D25B0">
          <w:rPr>
            <w:noProof/>
            <w:webHidden/>
          </w:rPr>
        </w:r>
        <w:r w:rsidR="00751F72" w:rsidRPr="007D25B0">
          <w:rPr>
            <w:noProof/>
            <w:webHidden/>
          </w:rPr>
          <w:fldChar w:fldCharType="separate"/>
        </w:r>
        <w:r w:rsidR="00751F72" w:rsidRPr="007D25B0">
          <w:rPr>
            <w:noProof/>
            <w:webHidden/>
          </w:rPr>
          <w:t>54</w:t>
        </w:r>
        <w:r w:rsidR="00751F72" w:rsidRPr="007D25B0">
          <w:rPr>
            <w:noProof/>
            <w:webHidden/>
          </w:rPr>
          <w:fldChar w:fldCharType="end"/>
        </w:r>
      </w:hyperlink>
    </w:p>
    <w:p w:rsidR="00751F72" w:rsidRPr="007D25B0" w:rsidRDefault="00857B33">
      <w:pPr>
        <w:pStyle w:val="TOC3"/>
        <w:rPr>
          <w:rFonts w:asciiTheme="minorHAnsi" w:eastAsiaTheme="minorEastAsia" w:hAnsiTheme="minorHAnsi" w:cstheme="minorBidi"/>
          <w:noProof/>
          <w:sz w:val="22"/>
          <w:szCs w:val="22"/>
          <w:lang w:val="en-US" w:eastAsia="zh-CN"/>
        </w:rPr>
      </w:pPr>
      <w:hyperlink w:anchor="_Toc366772007" w:history="1">
        <w:r w:rsidR="00751F72" w:rsidRPr="007D25B0">
          <w:rPr>
            <w:rStyle w:val="Hyperlink"/>
            <w:noProof/>
          </w:rPr>
          <w:t>F.15.2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VUI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_Toc366772007 \h </w:instrText>
        </w:r>
        <w:r w:rsidR="00751F72" w:rsidRPr="007D25B0">
          <w:rPr>
            <w:noProof/>
            <w:webHidden/>
          </w:rPr>
        </w:r>
        <w:r w:rsidR="00751F72" w:rsidRPr="007D25B0">
          <w:rPr>
            <w:noProof/>
            <w:webHidden/>
          </w:rPr>
          <w:fldChar w:fldCharType="separate"/>
        </w:r>
        <w:r w:rsidR="00751F72" w:rsidRPr="007D25B0">
          <w:rPr>
            <w:noProof/>
            <w:webHidden/>
          </w:rPr>
          <w:t>54</w:t>
        </w:r>
        <w:r w:rsidR="00751F72" w:rsidRPr="007D25B0">
          <w:rPr>
            <w:noProof/>
            <w:webHidden/>
          </w:rPr>
          <w:fldChar w:fldCharType="end"/>
        </w:r>
      </w:hyperlink>
    </w:p>
    <w:p w:rsidR="00751F72" w:rsidRPr="007D25B0" w:rsidRDefault="00857B33">
      <w:pPr>
        <w:pStyle w:val="TOC3"/>
        <w:rPr>
          <w:rFonts w:asciiTheme="minorHAnsi" w:eastAsiaTheme="minorEastAsia" w:hAnsiTheme="minorHAnsi" w:cstheme="minorBidi"/>
          <w:noProof/>
          <w:sz w:val="22"/>
          <w:szCs w:val="22"/>
          <w:lang w:val="en-US" w:eastAsia="zh-CN"/>
        </w:rPr>
      </w:pPr>
      <w:hyperlink w:anchor="_Toc366772008" w:history="1">
        <w:r w:rsidR="00751F72" w:rsidRPr="007D25B0">
          <w:rPr>
            <w:rStyle w:val="Hyperlink"/>
            <w:noProof/>
          </w:rPr>
          <w:t>F.15.3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VUI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_Toc366772008 \h </w:instrText>
        </w:r>
        <w:r w:rsidR="00751F72" w:rsidRPr="007D25B0">
          <w:rPr>
            <w:noProof/>
            <w:webHidden/>
          </w:rPr>
        </w:r>
        <w:r w:rsidR="00751F72" w:rsidRPr="007D25B0">
          <w:rPr>
            <w:noProof/>
            <w:webHidden/>
          </w:rPr>
          <w:fldChar w:fldCharType="separate"/>
        </w:r>
        <w:r w:rsidR="00751F72" w:rsidRPr="007D25B0">
          <w:rPr>
            <w:noProof/>
            <w:webHidden/>
          </w:rPr>
          <w:t>54</w:t>
        </w:r>
        <w:r w:rsidR="00751F72" w:rsidRPr="007D25B0">
          <w:rPr>
            <w:noProof/>
            <w:webHidden/>
          </w:rPr>
          <w:fldChar w:fldCharType="end"/>
        </w:r>
      </w:hyperlink>
    </w:p>
    <w:p w:rsidR="00751F72" w:rsidRPr="007D25B0" w:rsidRDefault="00857B33">
      <w:pPr>
        <w:pStyle w:val="TOC4"/>
        <w:rPr>
          <w:rFonts w:asciiTheme="minorHAnsi" w:eastAsiaTheme="minorEastAsia" w:hAnsiTheme="minorHAnsi" w:cstheme="minorBidi"/>
          <w:noProof/>
          <w:sz w:val="22"/>
          <w:szCs w:val="22"/>
          <w:lang w:val="en-US" w:eastAsia="zh-CN"/>
        </w:rPr>
      </w:pPr>
      <w:hyperlink w:anchor="_Toc366772009" w:history="1">
        <w:r w:rsidR="00751F72" w:rsidRPr="007D25B0">
          <w:rPr>
            <w:rStyle w:val="Hyperlink"/>
            <w:noProof/>
          </w:rPr>
          <w:t>F.15.3.1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VUI parameters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_Toc366772009 \h </w:instrText>
        </w:r>
        <w:r w:rsidR="00751F72" w:rsidRPr="007D25B0">
          <w:rPr>
            <w:noProof/>
            <w:webHidden/>
          </w:rPr>
        </w:r>
        <w:r w:rsidR="00751F72" w:rsidRPr="007D25B0">
          <w:rPr>
            <w:noProof/>
            <w:webHidden/>
          </w:rPr>
          <w:fldChar w:fldCharType="separate"/>
        </w:r>
        <w:r w:rsidR="00751F72" w:rsidRPr="007D25B0">
          <w:rPr>
            <w:noProof/>
            <w:webHidden/>
          </w:rPr>
          <w:t>54</w:t>
        </w:r>
        <w:r w:rsidR="00751F72" w:rsidRPr="007D25B0">
          <w:rPr>
            <w:noProof/>
            <w:webHidden/>
          </w:rPr>
          <w:fldChar w:fldCharType="end"/>
        </w:r>
      </w:hyperlink>
    </w:p>
    <w:p w:rsidR="00751F72" w:rsidRPr="007D25B0" w:rsidRDefault="00857B33">
      <w:pPr>
        <w:pStyle w:val="TOC4"/>
        <w:rPr>
          <w:rFonts w:asciiTheme="minorHAnsi" w:eastAsiaTheme="minorEastAsia" w:hAnsiTheme="minorHAnsi" w:cstheme="minorBidi"/>
          <w:noProof/>
          <w:sz w:val="22"/>
          <w:szCs w:val="22"/>
          <w:lang w:val="en-US" w:eastAsia="zh-CN"/>
        </w:rPr>
      </w:pPr>
      <w:hyperlink w:anchor="_Toc366772010" w:history="1">
        <w:r w:rsidR="00751F72" w:rsidRPr="007D25B0">
          <w:rPr>
            <w:rStyle w:val="Hyperlink"/>
            <w:noProof/>
          </w:rPr>
          <w:t>F.15.3.2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HRD parameters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_Toc366772010 \h </w:instrText>
        </w:r>
        <w:r w:rsidR="00751F72" w:rsidRPr="007D25B0">
          <w:rPr>
            <w:noProof/>
            <w:webHidden/>
          </w:rPr>
        </w:r>
        <w:r w:rsidR="00751F72" w:rsidRPr="007D25B0">
          <w:rPr>
            <w:noProof/>
            <w:webHidden/>
          </w:rPr>
          <w:fldChar w:fldCharType="separate"/>
        </w:r>
        <w:r w:rsidR="00751F72" w:rsidRPr="007D25B0">
          <w:rPr>
            <w:noProof/>
            <w:webHidden/>
          </w:rPr>
          <w:t>54</w:t>
        </w:r>
        <w:r w:rsidR="00751F72" w:rsidRPr="007D25B0">
          <w:rPr>
            <w:noProof/>
            <w:webHidden/>
          </w:rPr>
          <w:fldChar w:fldCharType="end"/>
        </w:r>
      </w:hyperlink>
    </w:p>
    <w:p w:rsidR="00751F72" w:rsidRPr="007D25B0" w:rsidRDefault="00857B33">
      <w:pPr>
        <w:pStyle w:val="TOC4"/>
        <w:rPr>
          <w:rFonts w:asciiTheme="minorHAnsi" w:eastAsiaTheme="minorEastAsia" w:hAnsiTheme="minorHAnsi" w:cstheme="minorBidi"/>
          <w:noProof/>
          <w:sz w:val="22"/>
          <w:szCs w:val="22"/>
          <w:lang w:val="en-US" w:eastAsia="zh-CN"/>
        </w:rPr>
      </w:pPr>
      <w:hyperlink w:anchor="_Toc366772011" w:history="1">
        <w:r w:rsidR="00751F72" w:rsidRPr="007D25B0">
          <w:rPr>
            <w:rStyle w:val="Hyperlink"/>
            <w:noProof/>
          </w:rPr>
          <w:t>F.15.3.3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Sub-layer HRD parameters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_Toc366772011 \h </w:instrText>
        </w:r>
        <w:r w:rsidR="00751F72" w:rsidRPr="007D25B0">
          <w:rPr>
            <w:noProof/>
            <w:webHidden/>
          </w:rPr>
        </w:r>
        <w:r w:rsidR="00751F72" w:rsidRPr="007D25B0">
          <w:rPr>
            <w:noProof/>
            <w:webHidden/>
          </w:rPr>
          <w:fldChar w:fldCharType="separate"/>
        </w:r>
        <w:r w:rsidR="00751F72" w:rsidRPr="007D25B0">
          <w:rPr>
            <w:noProof/>
            <w:webHidden/>
          </w:rPr>
          <w:t>54</w:t>
        </w:r>
        <w:r w:rsidR="00751F72" w:rsidRPr="007D25B0">
          <w:rPr>
            <w:noProof/>
            <w:webHidden/>
          </w:rPr>
          <w:fldChar w:fldCharType="end"/>
        </w:r>
      </w:hyperlink>
    </w:p>
    <w:p w:rsidR="00751F72" w:rsidRPr="007D25B0" w:rsidRDefault="00857B33">
      <w:pPr>
        <w:pStyle w:val="TOC1"/>
        <w:rPr>
          <w:rFonts w:asciiTheme="minorHAnsi" w:eastAsiaTheme="minorEastAsia" w:hAnsiTheme="minorHAnsi" w:cstheme="minorBidi"/>
          <w:bCs w:val="0"/>
          <w:sz w:val="22"/>
          <w:szCs w:val="22"/>
          <w:lang w:val="en-US" w:eastAsia="zh-CN"/>
        </w:rPr>
      </w:pPr>
      <w:hyperlink w:anchor="_Toc366772012" w:history="1">
        <w:r w:rsidR="00751F72" w:rsidRPr="007D25B0">
          <w:rPr>
            <w:rStyle w:val="Hyperlink"/>
          </w:rPr>
          <w:t xml:space="preserve"> Annex H   </w:t>
        </w:r>
        <w:r w:rsidR="00751F72" w:rsidRPr="007D25B0">
          <w:rPr>
            <w:rStyle w:val="Hyperlink"/>
            <w:lang w:val="en-CA"/>
          </w:rPr>
          <w:t>Syntax, semantics and decoding processes for scalable extension</w:t>
        </w:r>
        <w:r w:rsidR="00751F72" w:rsidRPr="007D25B0">
          <w:rPr>
            <w:webHidden/>
          </w:rPr>
          <w:tab/>
        </w:r>
        <w:r w:rsidR="00751F72" w:rsidRPr="007D25B0">
          <w:rPr>
            <w:webHidden/>
          </w:rPr>
          <w:fldChar w:fldCharType="begin"/>
        </w:r>
        <w:r w:rsidR="00751F72" w:rsidRPr="007D25B0">
          <w:rPr>
            <w:webHidden/>
          </w:rPr>
          <w:instrText xml:space="preserve"> PAGEREF _Toc366772012 \h </w:instrText>
        </w:r>
        <w:r w:rsidR="00751F72" w:rsidRPr="007D25B0">
          <w:rPr>
            <w:webHidden/>
          </w:rPr>
        </w:r>
        <w:r w:rsidR="00751F72" w:rsidRPr="007D25B0">
          <w:rPr>
            <w:webHidden/>
          </w:rPr>
          <w:fldChar w:fldCharType="separate"/>
        </w:r>
        <w:r w:rsidR="00751F72" w:rsidRPr="007D25B0">
          <w:rPr>
            <w:webHidden/>
          </w:rPr>
          <w:t>55</w:t>
        </w:r>
        <w:r w:rsidR="00751F72" w:rsidRPr="007D25B0">
          <w:rPr>
            <w:webHidden/>
          </w:rPr>
          <w:fldChar w:fldCharType="end"/>
        </w:r>
      </w:hyperlink>
    </w:p>
    <w:p w:rsidR="00751F72" w:rsidRPr="007D25B0" w:rsidRDefault="00857B33">
      <w:pPr>
        <w:pStyle w:val="TOC2"/>
        <w:rPr>
          <w:rFonts w:asciiTheme="minorHAnsi" w:eastAsiaTheme="minorEastAsia" w:hAnsiTheme="minorHAnsi" w:cstheme="minorBidi"/>
          <w:sz w:val="22"/>
          <w:szCs w:val="22"/>
          <w:lang w:val="en-US" w:eastAsia="zh-CN"/>
        </w:rPr>
      </w:pPr>
      <w:hyperlink w:anchor="_Toc366772013" w:history="1">
        <w:r w:rsidR="00751F72" w:rsidRPr="007D25B0">
          <w:rPr>
            <w:rStyle w:val="Hyperlink"/>
            <w:lang w:val="en-CA"/>
          </w:rPr>
          <w:t>H.1</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Scope</w:t>
        </w:r>
        <w:r w:rsidR="00751F72" w:rsidRPr="007D25B0">
          <w:rPr>
            <w:webHidden/>
          </w:rPr>
          <w:tab/>
        </w:r>
        <w:r w:rsidR="00751F72" w:rsidRPr="007D25B0">
          <w:rPr>
            <w:webHidden/>
          </w:rPr>
          <w:fldChar w:fldCharType="begin"/>
        </w:r>
        <w:r w:rsidR="00751F72" w:rsidRPr="007D25B0">
          <w:rPr>
            <w:webHidden/>
          </w:rPr>
          <w:instrText xml:space="preserve"> PAGEREF _Toc366772013 \h </w:instrText>
        </w:r>
        <w:r w:rsidR="00751F72" w:rsidRPr="007D25B0">
          <w:rPr>
            <w:webHidden/>
          </w:rPr>
        </w:r>
        <w:r w:rsidR="00751F72" w:rsidRPr="007D25B0">
          <w:rPr>
            <w:webHidden/>
          </w:rPr>
          <w:fldChar w:fldCharType="separate"/>
        </w:r>
        <w:r w:rsidR="00751F72" w:rsidRPr="007D25B0">
          <w:rPr>
            <w:webHidden/>
          </w:rPr>
          <w:t>55</w:t>
        </w:r>
        <w:r w:rsidR="00751F72" w:rsidRPr="007D25B0">
          <w:rPr>
            <w:webHidden/>
          </w:rPr>
          <w:fldChar w:fldCharType="end"/>
        </w:r>
      </w:hyperlink>
    </w:p>
    <w:p w:rsidR="00751F72" w:rsidRPr="007D25B0" w:rsidRDefault="00857B33">
      <w:pPr>
        <w:pStyle w:val="TOC2"/>
        <w:rPr>
          <w:rFonts w:asciiTheme="minorHAnsi" w:eastAsiaTheme="minorEastAsia" w:hAnsiTheme="minorHAnsi" w:cstheme="minorBidi"/>
          <w:sz w:val="22"/>
          <w:szCs w:val="22"/>
          <w:lang w:val="en-US" w:eastAsia="zh-CN"/>
        </w:rPr>
      </w:pPr>
      <w:hyperlink w:anchor="_Toc366772014" w:history="1">
        <w:r w:rsidR="00751F72" w:rsidRPr="007D25B0">
          <w:rPr>
            <w:rStyle w:val="Hyperlink"/>
            <w:lang w:val="en-CA"/>
          </w:rPr>
          <w:t>H.2</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Normative references</w:t>
        </w:r>
        <w:r w:rsidR="00751F72" w:rsidRPr="007D25B0">
          <w:rPr>
            <w:webHidden/>
          </w:rPr>
          <w:tab/>
        </w:r>
        <w:r w:rsidR="00751F72" w:rsidRPr="007D25B0">
          <w:rPr>
            <w:webHidden/>
          </w:rPr>
          <w:fldChar w:fldCharType="begin"/>
        </w:r>
        <w:r w:rsidR="00751F72" w:rsidRPr="007D25B0">
          <w:rPr>
            <w:webHidden/>
          </w:rPr>
          <w:instrText xml:space="preserve"> PAGEREF _Toc366772014 \h </w:instrText>
        </w:r>
        <w:r w:rsidR="00751F72" w:rsidRPr="007D25B0">
          <w:rPr>
            <w:webHidden/>
          </w:rPr>
        </w:r>
        <w:r w:rsidR="00751F72" w:rsidRPr="007D25B0">
          <w:rPr>
            <w:webHidden/>
          </w:rPr>
          <w:fldChar w:fldCharType="separate"/>
        </w:r>
        <w:r w:rsidR="00751F72" w:rsidRPr="007D25B0">
          <w:rPr>
            <w:webHidden/>
          </w:rPr>
          <w:t>55</w:t>
        </w:r>
        <w:r w:rsidR="00751F72" w:rsidRPr="007D25B0">
          <w:rPr>
            <w:webHidden/>
          </w:rPr>
          <w:fldChar w:fldCharType="end"/>
        </w:r>
      </w:hyperlink>
    </w:p>
    <w:p w:rsidR="00751F72" w:rsidRPr="007D25B0" w:rsidRDefault="00857B33">
      <w:pPr>
        <w:pStyle w:val="TOC2"/>
        <w:rPr>
          <w:rFonts w:asciiTheme="minorHAnsi" w:eastAsiaTheme="minorEastAsia" w:hAnsiTheme="minorHAnsi" w:cstheme="minorBidi"/>
          <w:sz w:val="22"/>
          <w:szCs w:val="22"/>
          <w:lang w:val="en-US" w:eastAsia="zh-CN"/>
        </w:rPr>
      </w:pPr>
      <w:hyperlink w:anchor="_Toc366772015" w:history="1">
        <w:r w:rsidR="00751F72" w:rsidRPr="007D25B0">
          <w:rPr>
            <w:rStyle w:val="Hyperlink"/>
            <w:lang w:val="en-CA"/>
          </w:rPr>
          <w:t>H.3</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Definitions</w:t>
        </w:r>
        <w:r w:rsidR="00751F72" w:rsidRPr="007D25B0">
          <w:rPr>
            <w:webHidden/>
          </w:rPr>
          <w:tab/>
        </w:r>
        <w:r w:rsidR="00751F72" w:rsidRPr="007D25B0">
          <w:rPr>
            <w:webHidden/>
          </w:rPr>
          <w:fldChar w:fldCharType="begin"/>
        </w:r>
        <w:r w:rsidR="00751F72" w:rsidRPr="007D25B0">
          <w:rPr>
            <w:webHidden/>
          </w:rPr>
          <w:instrText xml:space="preserve"> PAGEREF _Toc366772015 \h </w:instrText>
        </w:r>
        <w:r w:rsidR="00751F72" w:rsidRPr="007D25B0">
          <w:rPr>
            <w:webHidden/>
          </w:rPr>
        </w:r>
        <w:r w:rsidR="00751F72" w:rsidRPr="007D25B0">
          <w:rPr>
            <w:webHidden/>
          </w:rPr>
          <w:fldChar w:fldCharType="separate"/>
        </w:r>
        <w:r w:rsidR="00751F72" w:rsidRPr="007D25B0">
          <w:rPr>
            <w:webHidden/>
          </w:rPr>
          <w:t>55</w:t>
        </w:r>
        <w:r w:rsidR="00751F72" w:rsidRPr="007D25B0">
          <w:rPr>
            <w:webHidden/>
          </w:rPr>
          <w:fldChar w:fldCharType="end"/>
        </w:r>
      </w:hyperlink>
    </w:p>
    <w:p w:rsidR="00751F72" w:rsidRPr="007D25B0" w:rsidRDefault="00857B33">
      <w:pPr>
        <w:pStyle w:val="TOC2"/>
        <w:rPr>
          <w:rFonts w:asciiTheme="minorHAnsi" w:eastAsiaTheme="minorEastAsia" w:hAnsiTheme="minorHAnsi" w:cstheme="minorBidi"/>
          <w:sz w:val="22"/>
          <w:szCs w:val="22"/>
          <w:lang w:val="en-US" w:eastAsia="zh-CN"/>
        </w:rPr>
      </w:pPr>
      <w:hyperlink w:anchor="_Toc366772016" w:history="1">
        <w:r w:rsidR="00751F72" w:rsidRPr="007D25B0">
          <w:rPr>
            <w:rStyle w:val="Hyperlink"/>
            <w:lang w:val="en-CA"/>
          </w:rPr>
          <w:t>H.4</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Abbreviations</w:t>
        </w:r>
        <w:r w:rsidR="00751F72" w:rsidRPr="007D25B0">
          <w:rPr>
            <w:webHidden/>
          </w:rPr>
          <w:tab/>
        </w:r>
        <w:r w:rsidR="00751F72" w:rsidRPr="007D25B0">
          <w:rPr>
            <w:webHidden/>
          </w:rPr>
          <w:fldChar w:fldCharType="begin"/>
        </w:r>
        <w:r w:rsidR="00751F72" w:rsidRPr="007D25B0">
          <w:rPr>
            <w:webHidden/>
          </w:rPr>
          <w:instrText xml:space="preserve"> PAGEREF _Toc366772016 \h </w:instrText>
        </w:r>
        <w:r w:rsidR="00751F72" w:rsidRPr="007D25B0">
          <w:rPr>
            <w:webHidden/>
          </w:rPr>
        </w:r>
        <w:r w:rsidR="00751F72" w:rsidRPr="007D25B0">
          <w:rPr>
            <w:webHidden/>
          </w:rPr>
          <w:fldChar w:fldCharType="separate"/>
        </w:r>
        <w:r w:rsidR="00751F72" w:rsidRPr="007D25B0">
          <w:rPr>
            <w:webHidden/>
          </w:rPr>
          <w:t>55</w:t>
        </w:r>
        <w:r w:rsidR="00751F72" w:rsidRPr="007D25B0">
          <w:rPr>
            <w:webHidden/>
          </w:rPr>
          <w:fldChar w:fldCharType="end"/>
        </w:r>
      </w:hyperlink>
    </w:p>
    <w:p w:rsidR="00751F72" w:rsidRPr="007D25B0" w:rsidRDefault="00857B33">
      <w:pPr>
        <w:pStyle w:val="TOC2"/>
        <w:rPr>
          <w:rFonts w:asciiTheme="minorHAnsi" w:eastAsiaTheme="minorEastAsia" w:hAnsiTheme="minorHAnsi" w:cstheme="minorBidi"/>
          <w:sz w:val="22"/>
          <w:szCs w:val="22"/>
          <w:lang w:val="en-US" w:eastAsia="zh-CN"/>
        </w:rPr>
      </w:pPr>
      <w:hyperlink w:anchor="_Toc366772017" w:history="1">
        <w:r w:rsidR="00751F72" w:rsidRPr="007D25B0">
          <w:rPr>
            <w:rStyle w:val="Hyperlink"/>
            <w:lang w:val="en-CA"/>
          </w:rPr>
          <w:t>H.5</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Conventions</w:t>
        </w:r>
        <w:r w:rsidR="00751F72" w:rsidRPr="007D25B0">
          <w:rPr>
            <w:webHidden/>
          </w:rPr>
          <w:tab/>
        </w:r>
        <w:r w:rsidR="00751F72" w:rsidRPr="007D25B0">
          <w:rPr>
            <w:webHidden/>
          </w:rPr>
          <w:fldChar w:fldCharType="begin"/>
        </w:r>
        <w:r w:rsidR="00751F72" w:rsidRPr="007D25B0">
          <w:rPr>
            <w:webHidden/>
          </w:rPr>
          <w:instrText xml:space="preserve"> PAGEREF _Toc366772017 \h </w:instrText>
        </w:r>
        <w:r w:rsidR="00751F72" w:rsidRPr="007D25B0">
          <w:rPr>
            <w:webHidden/>
          </w:rPr>
        </w:r>
        <w:r w:rsidR="00751F72" w:rsidRPr="007D25B0">
          <w:rPr>
            <w:webHidden/>
          </w:rPr>
          <w:fldChar w:fldCharType="separate"/>
        </w:r>
        <w:r w:rsidR="00751F72" w:rsidRPr="007D25B0">
          <w:rPr>
            <w:webHidden/>
          </w:rPr>
          <w:t>55</w:t>
        </w:r>
        <w:r w:rsidR="00751F72" w:rsidRPr="007D25B0">
          <w:rPr>
            <w:webHidden/>
          </w:rPr>
          <w:fldChar w:fldCharType="end"/>
        </w:r>
      </w:hyperlink>
    </w:p>
    <w:p w:rsidR="00751F72" w:rsidRPr="007D25B0" w:rsidRDefault="00857B33">
      <w:pPr>
        <w:pStyle w:val="TOC2"/>
        <w:rPr>
          <w:rFonts w:asciiTheme="minorHAnsi" w:eastAsiaTheme="minorEastAsia" w:hAnsiTheme="minorHAnsi" w:cstheme="minorBidi"/>
          <w:sz w:val="22"/>
          <w:szCs w:val="22"/>
          <w:lang w:val="en-US" w:eastAsia="zh-CN"/>
        </w:rPr>
      </w:pPr>
      <w:hyperlink w:anchor="_Toc366772018" w:history="1">
        <w:r w:rsidR="00751F72" w:rsidRPr="007D25B0">
          <w:rPr>
            <w:rStyle w:val="Hyperlink"/>
            <w:lang w:val="en-CA"/>
          </w:rPr>
          <w:t>H.6</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Source, coded, decoded and output data formats, scanning processes, and neighbouring relationships</w:t>
        </w:r>
        <w:r w:rsidR="00751F72" w:rsidRPr="007D25B0">
          <w:rPr>
            <w:webHidden/>
          </w:rPr>
          <w:tab/>
        </w:r>
        <w:r w:rsidR="00751F72" w:rsidRPr="007D25B0">
          <w:rPr>
            <w:webHidden/>
          </w:rPr>
          <w:fldChar w:fldCharType="begin"/>
        </w:r>
        <w:r w:rsidR="00751F72" w:rsidRPr="007D25B0">
          <w:rPr>
            <w:webHidden/>
          </w:rPr>
          <w:instrText xml:space="preserve"> PAGEREF _Toc366772018 \h </w:instrText>
        </w:r>
        <w:r w:rsidR="00751F72" w:rsidRPr="007D25B0">
          <w:rPr>
            <w:webHidden/>
          </w:rPr>
        </w:r>
        <w:r w:rsidR="00751F72" w:rsidRPr="007D25B0">
          <w:rPr>
            <w:webHidden/>
          </w:rPr>
          <w:fldChar w:fldCharType="separate"/>
        </w:r>
        <w:r w:rsidR="00751F72" w:rsidRPr="007D25B0">
          <w:rPr>
            <w:webHidden/>
          </w:rPr>
          <w:t>55</w:t>
        </w:r>
        <w:r w:rsidR="00751F72" w:rsidRPr="007D25B0">
          <w:rPr>
            <w:webHidden/>
          </w:rPr>
          <w:fldChar w:fldCharType="end"/>
        </w:r>
      </w:hyperlink>
    </w:p>
    <w:p w:rsidR="00751F72" w:rsidRPr="007D25B0" w:rsidRDefault="00857B33">
      <w:pPr>
        <w:pStyle w:val="TOC3"/>
        <w:rPr>
          <w:rFonts w:asciiTheme="minorHAnsi" w:eastAsiaTheme="minorEastAsia" w:hAnsiTheme="minorHAnsi" w:cstheme="minorBidi"/>
          <w:noProof/>
          <w:sz w:val="22"/>
          <w:szCs w:val="22"/>
          <w:lang w:val="en-US" w:eastAsia="zh-CN"/>
        </w:rPr>
      </w:pPr>
      <w:hyperlink w:anchor="_Toc366772019" w:history="1">
        <w:r w:rsidR="00751F72" w:rsidRPr="007D25B0">
          <w:rPr>
            <w:rStyle w:val="Hyperlink"/>
            <w:noProof/>
          </w:rPr>
          <w:t>H.6.1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Derivation process for reference layer sample location</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_Toc366772019 \h </w:instrText>
        </w:r>
        <w:r w:rsidR="00751F72" w:rsidRPr="007D25B0">
          <w:rPr>
            <w:noProof/>
            <w:webHidden/>
          </w:rPr>
        </w:r>
        <w:r w:rsidR="00751F72" w:rsidRPr="007D25B0">
          <w:rPr>
            <w:noProof/>
            <w:webHidden/>
          </w:rPr>
          <w:fldChar w:fldCharType="separate"/>
        </w:r>
        <w:r w:rsidR="00751F72" w:rsidRPr="007D25B0">
          <w:rPr>
            <w:noProof/>
            <w:webHidden/>
          </w:rPr>
          <w:t>55</w:t>
        </w:r>
        <w:r w:rsidR="00751F72" w:rsidRPr="007D25B0">
          <w:rPr>
            <w:noProof/>
            <w:webHidden/>
          </w:rPr>
          <w:fldChar w:fldCharType="end"/>
        </w:r>
      </w:hyperlink>
    </w:p>
    <w:p w:rsidR="00751F72" w:rsidRPr="007D25B0" w:rsidRDefault="00857B33">
      <w:pPr>
        <w:pStyle w:val="TOC3"/>
        <w:rPr>
          <w:rFonts w:asciiTheme="minorHAnsi" w:eastAsiaTheme="minorEastAsia" w:hAnsiTheme="minorHAnsi" w:cstheme="minorBidi"/>
          <w:noProof/>
          <w:sz w:val="22"/>
          <w:szCs w:val="22"/>
          <w:lang w:val="en-US" w:eastAsia="zh-CN"/>
        </w:rPr>
      </w:pPr>
      <w:hyperlink w:anchor="_Toc366772020" w:history="1">
        <w:r w:rsidR="00751F72" w:rsidRPr="007D25B0">
          <w:rPr>
            <w:rStyle w:val="Hyperlink"/>
            <w:noProof/>
          </w:rPr>
          <w:t>H.6.2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Derivation process for reference layer sample location used in resampling</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_Toc366772020 \h </w:instrText>
        </w:r>
        <w:r w:rsidR="00751F72" w:rsidRPr="007D25B0">
          <w:rPr>
            <w:noProof/>
            <w:webHidden/>
          </w:rPr>
        </w:r>
        <w:r w:rsidR="00751F72" w:rsidRPr="007D25B0">
          <w:rPr>
            <w:noProof/>
            <w:webHidden/>
          </w:rPr>
          <w:fldChar w:fldCharType="separate"/>
        </w:r>
        <w:r w:rsidR="00751F72" w:rsidRPr="007D25B0">
          <w:rPr>
            <w:noProof/>
            <w:webHidden/>
          </w:rPr>
          <w:t>55</w:t>
        </w:r>
        <w:r w:rsidR="00751F72" w:rsidRPr="007D25B0">
          <w:rPr>
            <w:noProof/>
            <w:webHidden/>
          </w:rPr>
          <w:fldChar w:fldCharType="end"/>
        </w:r>
      </w:hyperlink>
    </w:p>
    <w:p w:rsidR="00751F72" w:rsidRPr="007D25B0" w:rsidRDefault="00857B33">
      <w:pPr>
        <w:pStyle w:val="TOC2"/>
        <w:rPr>
          <w:rFonts w:asciiTheme="minorHAnsi" w:eastAsiaTheme="minorEastAsia" w:hAnsiTheme="minorHAnsi" w:cstheme="minorBidi"/>
          <w:sz w:val="22"/>
          <w:szCs w:val="22"/>
          <w:lang w:val="en-US" w:eastAsia="zh-CN"/>
        </w:rPr>
      </w:pPr>
      <w:hyperlink w:anchor="_Toc366772021" w:history="1">
        <w:r w:rsidR="00751F72" w:rsidRPr="007D25B0">
          <w:rPr>
            <w:rStyle w:val="Hyperlink"/>
            <w:lang w:val="en-CA"/>
          </w:rPr>
          <w:t>H.7</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Syntax and semantics</w:t>
        </w:r>
        <w:r w:rsidR="00751F72" w:rsidRPr="007D25B0">
          <w:rPr>
            <w:webHidden/>
          </w:rPr>
          <w:tab/>
        </w:r>
        <w:r w:rsidR="00751F72" w:rsidRPr="007D25B0">
          <w:rPr>
            <w:webHidden/>
          </w:rPr>
          <w:fldChar w:fldCharType="begin"/>
        </w:r>
        <w:r w:rsidR="00751F72" w:rsidRPr="007D25B0">
          <w:rPr>
            <w:webHidden/>
          </w:rPr>
          <w:instrText xml:space="preserve"> PAGEREF _Toc366772021 \h </w:instrText>
        </w:r>
        <w:r w:rsidR="00751F72" w:rsidRPr="007D25B0">
          <w:rPr>
            <w:webHidden/>
          </w:rPr>
        </w:r>
        <w:r w:rsidR="00751F72" w:rsidRPr="007D25B0">
          <w:rPr>
            <w:webHidden/>
          </w:rPr>
          <w:fldChar w:fldCharType="separate"/>
        </w:r>
        <w:r w:rsidR="00751F72" w:rsidRPr="007D25B0">
          <w:rPr>
            <w:webHidden/>
          </w:rPr>
          <w:t>56</w:t>
        </w:r>
        <w:r w:rsidR="00751F72" w:rsidRPr="007D25B0">
          <w:rPr>
            <w:webHidden/>
          </w:rPr>
          <w:fldChar w:fldCharType="end"/>
        </w:r>
      </w:hyperlink>
    </w:p>
    <w:p w:rsidR="00751F72" w:rsidRPr="007D25B0" w:rsidRDefault="00857B33">
      <w:pPr>
        <w:pStyle w:val="TOC2"/>
        <w:rPr>
          <w:rFonts w:asciiTheme="minorHAnsi" w:eastAsiaTheme="minorEastAsia" w:hAnsiTheme="minorHAnsi" w:cstheme="minorBidi"/>
          <w:sz w:val="22"/>
          <w:szCs w:val="22"/>
          <w:lang w:val="en-US" w:eastAsia="zh-CN"/>
        </w:rPr>
      </w:pPr>
      <w:hyperlink w:anchor="_Toc366772022" w:history="1">
        <w:r w:rsidR="00751F72" w:rsidRPr="007D25B0">
          <w:rPr>
            <w:rStyle w:val="Hyperlink"/>
            <w:lang w:val="en-CA"/>
          </w:rPr>
          <w:t>H.8</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Decoding processes</w:t>
        </w:r>
        <w:r w:rsidR="00751F72" w:rsidRPr="007D25B0">
          <w:rPr>
            <w:webHidden/>
          </w:rPr>
          <w:tab/>
        </w:r>
        <w:r w:rsidR="00751F72" w:rsidRPr="007D25B0">
          <w:rPr>
            <w:webHidden/>
          </w:rPr>
          <w:fldChar w:fldCharType="begin"/>
        </w:r>
        <w:r w:rsidR="00751F72" w:rsidRPr="007D25B0">
          <w:rPr>
            <w:webHidden/>
          </w:rPr>
          <w:instrText xml:space="preserve"> PAGEREF _Toc366772022 \h </w:instrText>
        </w:r>
        <w:r w:rsidR="00751F72" w:rsidRPr="007D25B0">
          <w:rPr>
            <w:webHidden/>
          </w:rPr>
        </w:r>
        <w:r w:rsidR="00751F72" w:rsidRPr="007D25B0">
          <w:rPr>
            <w:webHidden/>
          </w:rPr>
          <w:fldChar w:fldCharType="separate"/>
        </w:r>
        <w:r w:rsidR="00751F72" w:rsidRPr="007D25B0">
          <w:rPr>
            <w:webHidden/>
          </w:rPr>
          <w:t>56</w:t>
        </w:r>
        <w:r w:rsidR="00751F72" w:rsidRPr="007D25B0">
          <w:rPr>
            <w:webHidden/>
          </w:rPr>
          <w:fldChar w:fldCharType="end"/>
        </w:r>
      </w:hyperlink>
    </w:p>
    <w:p w:rsidR="00751F72" w:rsidRPr="007D25B0" w:rsidRDefault="00857B33">
      <w:pPr>
        <w:pStyle w:val="TOC3"/>
        <w:rPr>
          <w:rFonts w:asciiTheme="minorHAnsi" w:eastAsiaTheme="minorEastAsia" w:hAnsiTheme="minorHAnsi" w:cstheme="minorBidi"/>
          <w:noProof/>
          <w:sz w:val="22"/>
          <w:szCs w:val="22"/>
          <w:lang w:val="en-US" w:eastAsia="zh-CN"/>
        </w:rPr>
      </w:pPr>
      <w:hyperlink w:anchor="_Toc366772023" w:history="1">
        <w:r w:rsidR="00751F72" w:rsidRPr="007D25B0">
          <w:rPr>
            <w:rStyle w:val="Hyperlink"/>
            <w:noProof/>
          </w:rPr>
          <w:t>H.8.1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General decoding process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_Toc366772023 \h </w:instrText>
        </w:r>
        <w:r w:rsidR="00751F72" w:rsidRPr="007D25B0">
          <w:rPr>
            <w:noProof/>
            <w:webHidden/>
          </w:rPr>
        </w:r>
        <w:r w:rsidR="00751F72" w:rsidRPr="007D25B0">
          <w:rPr>
            <w:noProof/>
            <w:webHidden/>
          </w:rPr>
          <w:fldChar w:fldCharType="separate"/>
        </w:r>
        <w:r w:rsidR="00751F72" w:rsidRPr="007D25B0">
          <w:rPr>
            <w:noProof/>
            <w:webHidden/>
          </w:rPr>
          <w:t>56</w:t>
        </w:r>
        <w:r w:rsidR="00751F72" w:rsidRPr="007D25B0">
          <w:rPr>
            <w:noProof/>
            <w:webHidden/>
          </w:rPr>
          <w:fldChar w:fldCharType="end"/>
        </w:r>
      </w:hyperlink>
    </w:p>
    <w:p w:rsidR="00751F72" w:rsidRPr="007D25B0" w:rsidRDefault="00857B33">
      <w:pPr>
        <w:pStyle w:val="TOC4"/>
        <w:rPr>
          <w:rFonts w:asciiTheme="minorHAnsi" w:eastAsiaTheme="minorEastAsia" w:hAnsiTheme="minorHAnsi" w:cstheme="minorBidi"/>
          <w:noProof/>
          <w:sz w:val="22"/>
          <w:szCs w:val="22"/>
          <w:lang w:val="en-US" w:eastAsia="zh-CN"/>
        </w:rPr>
      </w:pPr>
      <w:hyperlink w:anchor="_Toc366772024" w:history="1">
        <w:r w:rsidR="00751F72" w:rsidRPr="007D25B0">
          <w:rPr>
            <w:rStyle w:val="Hyperlink"/>
            <w:noProof/>
          </w:rPr>
          <w:t>H.8.1.1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Decoding process for a coded picture with nuh_layer_id greater than 0</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_Toc366772024 \h </w:instrText>
        </w:r>
        <w:r w:rsidR="00751F72" w:rsidRPr="007D25B0">
          <w:rPr>
            <w:noProof/>
            <w:webHidden/>
          </w:rPr>
        </w:r>
        <w:r w:rsidR="00751F72" w:rsidRPr="007D25B0">
          <w:rPr>
            <w:noProof/>
            <w:webHidden/>
          </w:rPr>
          <w:fldChar w:fldCharType="separate"/>
        </w:r>
        <w:r w:rsidR="00751F72" w:rsidRPr="007D25B0">
          <w:rPr>
            <w:noProof/>
            <w:webHidden/>
          </w:rPr>
          <w:t>56</w:t>
        </w:r>
        <w:r w:rsidR="00751F72" w:rsidRPr="007D25B0">
          <w:rPr>
            <w:noProof/>
            <w:webHidden/>
          </w:rPr>
          <w:fldChar w:fldCharType="end"/>
        </w:r>
      </w:hyperlink>
    </w:p>
    <w:p w:rsidR="00751F72" w:rsidRPr="007D25B0" w:rsidRDefault="00857B33">
      <w:pPr>
        <w:pStyle w:val="TOC4"/>
        <w:rPr>
          <w:rFonts w:asciiTheme="minorHAnsi" w:eastAsiaTheme="minorEastAsia" w:hAnsiTheme="minorHAnsi" w:cstheme="minorBidi"/>
          <w:noProof/>
          <w:sz w:val="22"/>
          <w:szCs w:val="22"/>
          <w:lang w:val="en-US" w:eastAsia="zh-CN"/>
        </w:rPr>
      </w:pPr>
      <w:hyperlink w:anchor="_Toc366772025" w:history="1">
        <w:r w:rsidR="00751F72" w:rsidRPr="007D25B0">
          <w:rPr>
            <w:rStyle w:val="Hyperlink"/>
            <w:noProof/>
          </w:rPr>
          <w:t>H.8.1.2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Decoding process for inter-layer reference picture set</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_Toc366772025 \h </w:instrText>
        </w:r>
        <w:r w:rsidR="00751F72" w:rsidRPr="007D25B0">
          <w:rPr>
            <w:noProof/>
            <w:webHidden/>
          </w:rPr>
        </w:r>
        <w:r w:rsidR="00751F72" w:rsidRPr="007D25B0">
          <w:rPr>
            <w:noProof/>
            <w:webHidden/>
          </w:rPr>
          <w:fldChar w:fldCharType="separate"/>
        </w:r>
        <w:r w:rsidR="00751F72" w:rsidRPr="007D25B0">
          <w:rPr>
            <w:noProof/>
            <w:webHidden/>
          </w:rPr>
          <w:t>56</w:t>
        </w:r>
        <w:r w:rsidR="00751F72" w:rsidRPr="007D25B0">
          <w:rPr>
            <w:noProof/>
            <w:webHidden/>
          </w:rPr>
          <w:fldChar w:fldCharType="end"/>
        </w:r>
      </w:hyperlink>
    </w:p>
    <w:p w:rsidR="00751F72" w:rsidRPr="007D25B0" w:rsidRDefault="00857B33">
      <w:pPr>
        <w:pStyle w:val="TOC4"/>
        <w:rPr>
          <w:rFonts w:asciiTheme="minorHAnsi" w:eastAsiaTheme="minorEastAsia" w:hAnsiTheme="minorHAnsi" w:cstheme="minorBidi"/>
          <w:noProof/>
          <w:sz w:val="22"/>
          <w:szCs w:val="22"/>
          <w:lang w:val="en-US" w:eastAsia="zh-CN"/>
        </w:rPr>
      </w:pPr>
      <w:hyperlink w:anchor="_Toc366772026" w:history="1">
        <w:r w:rsidR="00751F72" w:rsidRPr="007D25B0">
          <w:rPr>
            <w:rStyle w:val="Hyperlink"/>
            <w:noProof/>
          </w:rPr>
          <w:t>H.8.1.3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Marking process for ending the decoding of a coded picture with nuh_layer_id greater than 0</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_Toc366772026 \h </w:instrText>
        </w:r>
        <w:r w:rsidR="00751F72" w:rsidRPr="007D25B0">
          <w:rPr>
            <w:noProof/>
            <w:webHidden/>
          </w:rPr>
        </w:r>
        <w:r w:rsidR="00751F72" w:rsidRPr="007D25B0">
          <w:rPr>
            <w:noProof/>
            <w:webHidden/>
          </w:rPr>
          <w:fldChar w:fldCharType="separate"/>
        </w:r>
        <w:r w:rsidR="00751F72" w:rsidRPr="007D25B0">
          <w:rPr>
            <w:noProof/>
            <w:webHidden/>
          </w:rPr>
          <w:t>57</w:t>
        </w:r>
        <w:r w:rsidR="00751F72" w:rsidRPr="007D25B0">
          <w:rPr>
            <w:noProof/>
            <w:webHidden/>
          </w:rPr>
          <w:fldChar w:fldCharType="end"/>
        </w:r>
      </w:hyperlink>
    </w:p>
    <w:p w:rsidR="00751F72" w:rsidRPr="007D25B0" w:rsidRDefault="00857B33">
      <w:pPr>
        <w:pStyle w:val="TOC4"/>
        <w:rPr>
          <w:rFonts w:asciiTheme="minorHAnsi" w:eastAsiaTheme="minorEastAsia" w:hAnsiTheme="minorHAnsi" w:cstheme="minorBidi"/>
          <w:noProof/>
          <w:sz w:val="22"/>
          <w:szCs w:val="22"/>
          <w:lang w:val="en-US" w:eastAsia="zh-CN"/>
        </w:rPr>
      </w:pPr>
      <w:hyperlink w:anchor="_Toc366772027" w:history="1">
        <w:r w:rsidR="00751F72" w:rsidRPr="007D25B0">
          <w:rPr>
            <w:rStyle w:val="Hyperlink"/>
            <w:noProof/>
          </w:rPr>
          <w:t>H.8.1.4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Resampling process for inter layer reference pictures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_Toc366772027 \h </w:instrText>
        </w:r>
        <w:r w:rsidR="00751F72" w:rsidRPr="007D25B0">
          <w:rPr>
            <w:noProof/>
            <w:webHidden/>
          </w:rPr>
        </w:r>
        <w:r w:rsidR="00751F72" w:rsidRPr="007D25B0">
          <w:rPr>
            <w:noProof/>
            <w:webHidden/>
          </w:rPr>
          <w:fldChar w:fldCharType="separate"/>
        </w:r>
        <w:r w:rsidR="00751F72" w:rsidRPr="007D25B0">
          <w:rPr>
            <w:noProof/>
            <w:webHidden/>
          </w:rPr>
          <w:t>57</w:t>
        </w:r>
        <w:r w:rsidR="00751F72" w:rsidRPr="007D25B0">
          <w:rPr>
            <w:noProof/>
            <w:webHidden/>
          </w:rPr>
          <w:fldChar w:fldCharType="end"/>
        </w:r>
      </w:hyperlink>
    </w:p>
    <w:p w:rsidR="00751F72" w:rsidRPr="007D25B0" w:rsidRDefault="00857B33">
      <w:pPr>
        <w:pStyle w:val="TOC3"/>
        <w:rPr>
          <w:rFonts w:asciiTheme="minorHAnsi" w:eastAsiaTheme="minorEastAsia" w:hAnsiTheme="minorHAnsi" w:cstheme="minorBidi"/>
          <w:noProof/>
          <w:sz w:val="22"/>
          <w:szCs w:val="22"/>
          <w:lang w:val="en-US" w:eastAsia="zh-CN"/>
        </w:rPr>
      </w:pPr>
      <w:hyperlink w:anchor="_Toc366772028" w:history="1">
        <w:r w:rsidR="00751F72" w:rsidRPr="007D25B0">
          <w:rPr>
            <w:rStyle w:val="Hyperlink"/>
            <w:noProof/>
          </w:rPr>
          <w:t>H.8.2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CA"/>
          </w:rPr>
          <w:t>NAL unit decoding process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_Toc366772028 \h </w:instrText>
        </w:r>
        <w:r w:rsidR="00751F72" w:rsidRPr="007D25B0">
          <w:rPr>
            <w:noProof/>
            <w:webHidden/>
          </w:rPr>
        </w:r>
        <w:r w:rsidR="00751F72" w:rsidRPr="007D25B0">
          <w:rPr>
            <w:noProof/>
            <w:webHidden/>
          </w:rPr>
          <w:fldChar w:fldCharType="separate"/>
        </w:r>
        <w:r w:rsidR="00751F72" w:rsidRPr="007D25B0">
          <w:rPr>
            <w:noProof/>
            <w:webHidden/>
          </w:rPr>
          <w:t>64</w:t>
        </w:r>
        <w:r w:rsidR="00751F72" w:rsidRPr="007D25B0">
          <w:rPr>
            <w:noProof/>
            <w:webHidden/>
          </w:rPr>
          <w:fldChar w:fldCharType="end"/>
        </w:r>
      </w:hyperlink>
    </w:p>
    <w:p w:rsidR="00751F72" w:rsidRPr="007D25B0" w:rsidRDefault="00857B33">
      <w:pPr>
        <w:pStyle w:val="TOC3"/>
        <w:rPr>
          <w:rFonts w:asciiTheme="minorHAnsi" w:eastAsiaTheme="minorEastAsia" w:hAnsiTheme="minorHAnsi" w:cstheme="minorBidi"/>
          <w:noProof/>
          <w:sz w:val="22"/>
          <w:szCs w:val="22"/>
          <w:lang w:val="en-US" w:eastAsia="zh-CN"/>
        </w:rPr>
      </w:pPr>
      <w:hyperlink w:anchor="_Toc366772029" w:history="1">
        <w:r w:rsidR="00751F72" w:rsidRPr="007D25B0">
          <w:rPr>
            <w:rStyle w:val="Hyperlink"/>
            <w:noProof/>
          </w:rPr>
          <w:t>H.8.3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CA"/>
          </w:rPr>
          <w:t>Slice decoding processes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_Toc366772029 \h </w:instrText>
        </w:r>
        <w:r w:rsidR="00751F72" w:rsidRPr="007D25B0">
          <w:rPr>
            <w:noProof/>
            <w:webHidden/>
          </w:rPr>
        </w:r>
        <w:r w:rsidR="00751F72" w:rsidRPr="007D25B0">
          <w:rPr>
            <w:noProof/>
            <w:webHidden/>
          </w:rPr>
          <w:fldChar w:fldCharType="separate"/>
        </w:r>
        <w:r w:rsidR="00751F72" w:rsidRPr="007D25B0">
          <w:rPr>
            <w:noProof/>
            <w:webHidden/>
          </w:rPr>
          <w:t>64</w:t>
        </w:r>
        <w:r w:rsidR="00751F72" w:rsidRPr="007D25B0">
          <w:rPr>
            <w:noProof/>
            <w:webHidden/>
          </w:rPr>
          <w:fldChar w:fldCharType="end"/>
        </w:r>
      </w:hyperlink>
    </w:p>
    <w:p w:rsidR="00751F72" w:rsidRPr="007D25B0" w:rsidRDefault="00857B33">
      <w:pPr>
        <w:pStyle w:val="TOC4"/>
        <w:rPr>
          <w:rFonts w:asciiTheme="minorHAnsi" w:eastAsiaTheme="minorEastAsia" w:hAnsiTheme="minorHAnsi" w:cstheme="minorBidi"/>
          <w:noProof/>
          <w:sz w:val="22"/>
          <w:szCs w:val="22"/>
          <w:lang w:val="en-US" w:eastAsia="zh-CN"/>
        </w:rPr>
      </w:pPr>
      <w:hyperlink w:anchor="_Toc366772030" w:history="1">
        <w:r w:rsidR="00751F72" w:rsidRPr="007D25B0">
          <w:rPr>
            <w:rStyle w:val="Hyperlink"/>
            <w:noProof/>
            <w:lang w:val="en-US"/>
          </w:rPr>
          <w:t>H.8.3.1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picture order count</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_Toc366772030 \h </w:instrText>
        </w:r>
        <w:r w:rsidR="00751F72" w:rsidRPr="007D25B0">
          <w:rPr>
            <w:noProof/>
            <w:webHidden/>
          </w:rPr>
        </w:r>
        <w:r w:rsidR="00751F72" w:rsidRPr="007D25B0">
          <w:rPr>
            <w:noProof/>
            <w:webHidden/>
          </w:rPr>
          <w:fldChar w:fldCharType="separate"/>
        </w:r>
        <w:r w:rsidR="00751F72" w:rsidRPr="007D25B0">
          <w:rPr>
            <w:noProof/>
            <w:webHidden/>
          </w:rPr>
          <w:t>64</w:t>
        </w:r>
        <w:r w:rsidR="00751F72" w:rsidRPr="007D25B0">
          <w:rPr>
            <w:noProof/>
            <w:webHidden/>
          </w:rPr>
          <w:fldChar w:fldCharType="end"/>
        </w:r>
      </w:hyperlink>
    </w:p>
    <w:p w:rsidR="00751F72" w:rsidRPr="007D25B0" w:rsidRDefault="00857B33">
      <w:pPr>
        <w:pStyle w:val="TOC4"/>
        <w:rPr>
          <w:rFonts w:asciiTheme="minorHAnsi" w:eastAsiaTheme="minorEastAsia" w:hAnsiTheme="minorHAnsi" w:cstheme="minorBidi"/>
          <w:noProof/>
          <w:sz w:val="22"/>
          <w:szCs w:val="22"/>
          <w:lang w:val="en-US" w:eastAsia="zh-CN"/>
        </w:rPr>
      </w:pPr>
      <w:hyperlink w:anchor="_Toc366772031" w:history="1">
        <w:r w:rsidR="00751F72" w:rsidRPr="007D25B0">
          <w:rPr>
            <w:rStyle w:val="Hyperlink"/>
            <w:noProof/>
            <w:lang w:val="en-US"/>
          </w:rPr>
          <w:t>H.8.3.2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reference picture set</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_Toc366772031 \h </w:instrText>
        </w:r>
        <w:r w:rsidR="00751F72" w:rsidRPr="007D25B0">
          <w:rPr>
            <w:noProof/>
            <w:webHidden/>
          </w:rPr>
        </w:r>
        <w:r w:rsidR="00751F72" w:rsidRPr="007D25B0">
          <w:rPr>
            <w:noProof/>
            <w:webHidden/>
          </w:rPr>
          <w:fldChar w:fldCharType="separate"/>
        </w:r>
        <w:r w:rsidR="00751F72" w:rsidRPr="007D25B0">
          <w:rPr>
            <w:noProof/>
            <w:webHidden/>
          </w:rPr>
          <w:t>64</w:t>
        </w:r>
        <w:r w:rsidR="00751F72" w:rsidRPr="007D25B0">
          <w:rPr>
            <w:noProof/>
            <w:webHidden/>
          </w:rPr>
          <w:fldChar w:fldCharType="end"/>
        </w:r>
      </w:hyperlink>
    </w:p>
    <w:p w:rsidR="00751F72" w:rsidRPr="007D25B0" w:rsidRDefault="00857B33">
      <w:pPr>
        <w:pStyle w:val="TOC4"/>
        <w:rPr>
          <w:rFonts w:asciiTheme="minorHAnsi" w:eastAsiaTheme="minorEastAsia" w:hAnsiTheme="minorHAnsi" w:cstheme="minorBidi"/>
          <w:noProof/>
          <w:sz w:val="22"/>
          <w:szCs w:val="22"/>
          <w:lang w:val="en-US" w:eastAsia="zh-CN"/>
        </w:rPr>
      </w:pPr>
      <w:hyperlink w:anchor="_Toc366772032" w:history="1">
        <w:r w:rsidR="00751F72" w:rsidRPr="007D25B0">
          <w:rPr>
            <w:rStyle w:val="Hyperlink"/>
            <w:noProof/>
            <w:lang w:val="en-US"/>
          </w:rPr>
          <w:t>H.8.3.3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generating unavailable reference pictures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_Toc366772032 \h </w:instrText>
        </w:r>
        <w:r w:rsidR="00751F72" w:rsidRPr="007D25B0">
          <w:rPr>
            <w:noProof/>
            <w:webHidden/>
          </w:rPr>
        </w:r>
        <w:r w:rsidR="00751F72" w:rsidRPr="007D25B0">
          <w:rPr>
            <w:noProof/>
            <w:webHidden/>
          </w:rPr>
          <w:fldChar w:fldCharType="separate"/>
        </w:r>
        <w:r w:rsidR="00751F72" w:rsidRPr="007D25B0">
          <w:rPr>
            <w:noProof/>
            <w:webHidden/>
          </w:rPr>
          <w:t>64</w:t>
        </w:r>
        <w:r w:rsidR="00751F72" w:rsidRPr="007D25B0">
          <w:rPr>
            <w:noProof/>
            <w:webHidden/>
          </w:rPr>
          <w:fldChar w:fldCharType="end"/>
        </w:r>
      </w:hyperlink>
    </w:p>
    <w:p w:rsidR="00751F72" w:rsidRPr="007D25B0" w:rsidRDefault="00857B33">
      <w:pPr>
        <w:pStyle w:val="TOC4"/>
        <w:rPr>
          <w:rFonts w:asciiTheme="minorHAnsi" w:eastAsiaTheme="minorEastAsia" w:hAnsiTheme="minorHAnsi" w:cstheme="minorBidi"/>
          <w:noProof/>
          <w:sz w:val="22"/>
          <w:szCs w:val="22"/>
          <w:lang w:val="en-US" w:eastAsia="zh-CN"/>
        </w:rPr>
      </w:pPr>
      <w:hyperlink w:anchor="_Toc366772033" w:history="1">
        <w:r w:rsidR="00751F72" w:rsidRPr="007D25B0">
          <w:rPr>
            <w:rStyle w:val="Hyperlink"/>
            <w:noProof/>
            <w:lang w:val="en-US"/>
          </w:rPr>
          <w:t>H.8.3.4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reference picture lists construction</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_Toc366772033 \h </w:instrText>
        </w:r>
        <w:r w:rsidR="00751F72" w:rsidRPr="007D25B0">
          <w:rPr>
            <w:noProof/>
            <w:webHidden/>
          </w:rPr>
        </w:r>
        <w:r w:rsidR="00751F72" w:rsidRPr="007D25B0">
          <w:rPr>
            <w:noProof/>
            <w:webHidden/>
          </w:rPr>
          <w:fldChar w:fldCharType="separate"/>
        </w:r>
        <w:r w:rsidR="00751F72" w:rsidRPr="007D25B0">
          <w:rPr>
            <w:noProof/>
            <w:webHidden/>
          </w:rPr>
          <w:t>64</w:t>
        </w:r>
        <w:r w:rsidR="00751F72" w:rsidRPr="007D25B0">
          <w:rPr>
            <w:noProof/>
            <w:webHidden/>
          </w:rPr>
          <w:fldChar w:fldCharType="end"/>
        </w:r>
      </w:hyperlink>
    </w:p>
    <w:p w:rsidR="00751F72" w:rsidRPr="007D25B0" w:rsidRDefault="00857B33">
      <w:pPr>
        <w:pStyle w:val="TOC3"/>
        <w:rPr>
          <w:rFonts w:asciiTheme="minorHAnsi" w:eastAsiaTheme="minorEastAsia" w:hAnsiTheme="minorHAnsi" w:cstheme="minorBidi"/>
          <w:noProof/>
          <w:sz w:val="22"/>
          <w:szCs w:val="22"/>
          <w:lang w:val="en-US" w:eastAsia="zh-CN"/>
        </w:rPr>
      </w:pPr>
      <w:hyperlink w:anchor="_Toc366772034" w:history="1">
        <w:r w:rsidR="00751F72" w:rsidRPr="007D25B0">
          <w:rPr>
            <w:rStyle w:val="Hyperlink"/>
            <w:noProof/>
          </w:rPr>
          <w:t>H.8.4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CA"/>
          </w:rPr>
          <w:t>Decoding process for coding units coded in intra prediction mode</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_Toc366772034 \h </w:instrText>
        </w:r>
        <w:r w:rsidR="00751F72" w:rsidRPr="007D25B0">
          <w:rPr>
            <w:noProof/>
            <w:webHidden/>
          </w:rPr>
        </w:r>
        <w:r w:rsidR="00751F72" w:rsidRPr="007D25B0">
          <w:rPr>
            <w:noProof/>
            <w:webHidden/>
          </w:rPr>
          <w:fldChar w:fldCharType="separate"/>
        </w:r>
        <w:r w:rsidR="00751F72" w:rsidRPr="007D25B0">
          <w:rPr>
            <w:noProof/>
            <w:webHidden/>
          </w:rPr>
          <w:t>65</w:t>
        </w:r>
        <w:r w:rsidR="00751F72" w:rsidRPr="007D25B0">
          <w:rPr>
            <w:noProof/>
            <w:webHidden/>
          </w:rPr>
          <w:fldChar w:fldCharType="end"/>
        </w:r>
      </w:hyperlink>
    </w:p>
    <w:p w:rsidR="00751F72" w:rsidRPr="007D25B0" w:rsidRDefault="00857B33">
      <w:pPr>
        <w:pStyle w:val="TOC3"/>
        <w:rPr>
          <w:rFonts w:asciiTheme="minorHAnsi" w:eastAsiaTheme="minorEastAsia" w:hAnsiTheme="minorHAnsi" w:cstheme="minorBidi"/>
          <w:noProof/>
          <w:sz w:val="22"/>
          <w:szCs w:val="22"/>
          <w:lang w:val="en-US" w:eastAsia="zh-CN"/>
        </w:rPr>
      </w:pPr>
      <w:hyperlink w:anchor="_Toc366772035" w:history="1">
        <w:r w:rsidR="00751F72" w:rsidRPr="007D25B0">
          <w:rPr>
            <w:rStyle w:val="Hyperlink"/>
            <w:noProof/>
          </w:rPr>
          <w:t>H.8.5</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CA"/>
          </w:rPr>
          <w:t>Decoding process for coding units coded in inter prediction mode</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_Toc366772035 \h </w:instrText>
        </w:r>
        <w:r w:rsidR="00751F72" w:rsidRPr="007D25B0">
          <w:rPr>
            <w:noProof/>
            <w:webHidden/>
          </w:rPr>
        </w:r>
        <w:r w:rsidR="00751F72" w:rsidRPr="007D25B0">
          <w:rPr>
            <w:noProof/>
            <w:webHidden/>
          </w:rPr>
          <w:fldChar w:fldCharType="separate"/>
        </w:r>
        <w:r w:rsidR="00751F72" w:rsidRPr="007D25B0">
          <w:rPr>
            <w:noProof/>
            <w:webHidden/>
          </w:rPr>
          <w:t>65</w:t>
        </w:r>
        <w:r w:rsidR="00751F72" w:rsidRPr="007D25B0">
          <w:rPr>
            <w:noProof/>
            <w:webHidden/>
          </w:rPr>
          <w:fldChar w:fldCharType="end"/>
        </w:r>
      </w:hyperlink>
    </w:p>
    <w:p w:rsidR="00751F72" w:rsidRPr="007D25B0" w:rsidRDefault="00857B33">
      <w:pPr>
        <w:pStyle w:val="TOC3"/>
        <w:rPr>
          <w:rFonts w:asciiTheme="minorHAnsi" w:eastAsiaTheme="minorEastAsia" w:hAnsiTheme="minorHAnsi" w:cstheme="minorBidi"/>
          <w:noProof/>
          <w:sz w:val="22"/>
          <w:szCs w:val="22"/>
          <w:lang w:val="en-US" w:eastAsia="zh-CN"/>
        </w:rPr>
      </w:pPr>
      <w:hyperlink w:anchor="_Toc366772036" w:history="1">
        <w:r w:rsidR="00751F72" w:rsidRPr="007D25B0">
          <w:rPr>
            <w:rStyle w:val="Hyperlink"/>
            <w:noProof/>
          </w:rPr>
          <w:t>H.8.6</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CA"/>
          </w:rPr>
          <w:t>Scaling, transformation and array construction process prior to deblocking filter process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_Toc366772036 \h </w:instrText>
        </w:r>
        <w:r w:rsidR="00751F72" w:rsidRPr="007D25B0">
          <w:rPr>
            <w:noProof/>
            <w:webHidden/>
          </w:rPr>
        </w:r>
        <w:r w:rsidR="00751F72" w:rsidRPr="007D25B0">
          <w:rPr>
            <w:noProof/>
            <w:webHidden/>
          </w:rPr>
          <w:fldChar w:fldCharType="separate"/>
        </w:r>
        <w:r w:rsidR="00751F72" w:rsidRPr="007D25B0">
          <w:rPr>
            <w:noProof/>
            <w:webHidden/>
          </w:rPr>
          <w:t>65</w:t>
        </w:r>
        <w:r w:rsidR="00751F72" w:rsidRPr="007D25B0">
          <w:rPr>
            <w:noProof/>
            <w:webHidden/>
          </w:rPr>
          <w:fldChar w:fldCharType="end"/>
        </w:r>
      </w:hyperlink>
    </w:p>
    <w:p w:rsidR="00751F72" w:rsidRPr="007D25B0" w:rsidRDefault="00857B33">
      <w:pPr>
        <w:pStyle w:val="TOC3"/>
        <w:rPr>
          <w:rFonts w:asciiTheme="minorHAnsi" w:eastAsiaTheme="minorEastAsia" w:hAnsiTheme="minorHAnsi" w:cstheme="minorBidi"/>
          <w:noProof/>
          <w:sz w:val="22"/>
          <w:szCs w:val="22"/>
          <w:lang w:val="en-US" w:eastAsia="zh-CN"/>
        </w:rPr>
      </w:pPr>
      <w:hyperlink w:anchor="_Toc366772037" w:history="1">
        <w:r w:rsidR="00751F72" w:rsidRPr="007D25B0">
          <w:rPr>
            <w:rStyle w:val="Hyperlink"/>
            <w:noProof/>
          </w:rPr>
          <w:t>H.8.7</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CA"/>
          </w:rPr>
          <w:t>In-loop filter process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_Toc366772037 \h </w:instrText>
        </w:r>
        <w:r w:rsidR="00751F72" w:rsidRPr="007D25B0">
          <w:rPr>
            <w:noProof/>
            <w:webHidden/>
          </w:rPr>
        </w:r>
        <w:r w:rsidR="00751F72" w:rsidRPr="007D25B0">
          <w:rPr>
            <w:noProof/>
            <w:webHidden/>
          </w:rPr>
          <w:fldChar w:fldCharType="separate"/>
        </w:r>
        <w:r w:rsidR="00751F72" w:rsidRPr="007D25B0">
          <w:rPr>
            <w:noProof/>
            <w:webHidden/>
          </w:rPr>
          <w:t>65</w:t>
        </w:r>
        <w:r w:rsidR="00751F72" w:rsidRPr="007D25B0">
          <w:rPr>
            <w:noProof/>
            <w:webHidden/>
          </w:rPr>
          <w:fldChar w:fldCharType="end"/>
        </w:r>
      </w:hyperlink>
    </w:p>
    <w:p w:rsidR="00751F72" w:rsidRPr="007D25B0" w:rsidRDefault="00857B33">
      <w:pPr>
        <w:pStyle w:val="TOC2"/>
        <w:rPr>
          <w:rFonts w:asciiTheme="minorHAnsi" w:eastAsiaTheme="minorEastAsia" w:hAnsiTheme="minorHAnsi" w:cstheme="minorBidi"/>
          <w:sz w:val="22"/>
          <w:szCs w:val="22"/>
          <w:lang w:val="en-US" w:eastAsia="zh-CN"/>
        </w:rPr>
      </w:pPr>
      <w:hyperlink w:anchor="_Toc366772038" w:history="1">
        <w:r w:rsidR="00751F72" w:rsidRPr="007D25B0">
          <w:rPr>
            <w:rStyle w:val="Hyperlink"/>
            <w:lang w:val="en-CA"/>
          </w:rPr>
          <w:t>H.9</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Parsing process</w:t>
        </w:r>
        <w:r w:rsidR="00751F72" w:rsidRPr="007D25B0">
          <w:rPr>
            <w:webHidden/>
          </w:rPr>
          <w:tab/>
        </w:r>
        <w:r w:rsidR="00751F72" w:rsidRPr="007D25B0">
          <w:rPr>
            <w:webHidden/>
          </w:rPr>
          <w:fldChar w:fldCharType="begin"/>
        </w:r>
        <w:r w:rsidR="00751F72" w:rsidRPr="007D25B0">
          <w:rPr>
            <w:webHidden/>
          </w:rPr>
          <w:instrText xml:space="preserve"> PAGEREF _Toc366772038 \h </w:instrText>
        </w:r>
        <w:r w:rsidR="00751F72" w:rsidRPr="007D25B0">
          <w:rPr>
            <w:webHidden/>
          </w:rPr>
        </w:r>
        <w:r w:rsidR="00751F72" w:rsidRPr="007D25B0">
          <w:rPr>
            <w:webHidden/>
          </w:rPr>
          <w:fldChar w:fldCharType="separate"/>
        </w:r>
        <w:r w:rsidR="00751F72" w:rsidRPr="007D25B0">
          <w:rPr>
            <w:webHidden/>
          </w:rPr>
          <w:t>65</w:t>
        </w:r>
        <w:r w:rsidR="00751F72" w:rsidRPr="007D25B0">
          <w:rPr>
            <w:webHidden/>
          </w:rPr>
          <w:fldChar w:fldCharType="end"/>
        </w:r>
      </w:hyperlink>
    </w:p>
    <w:p w:rsidR="00751F72" w:rsidRPr="007D25B0" w:rsidRDefault="00857B33">
      <w:pPr>
        <w:pStyle w:val="TOC2"/>
        <w:rPr>
          <w:rFonts w:asciiTheme="minorHAnsi" w:eastAsiaTheme="minorEastAsia" w:hAnsiTheme="minorHAnsi" w:cstheme="minorBidi"/>
          <w:sz w:val="22"/>
          <w:szCs w:val="22"/>
          <w:lang w:val="en-US" w:eastAsia="zh-CN"/>
        </w:rPr>
      </w:pPr>
      <w:hyperlink w:anchor="_Toc366772039" w:history="1">
        <w:r w:rsidR="00751F72" w:rsidRPr="007D25B0">
          <w:rPr>
            <w:rStyle w:val="Hyperlink"/>
            <w:lang w:val="en-CA"/>
          </w:rPr>
          <w:t>H.10</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Specification of bitstream subsets</w:t>
        </w:r>
        <w:r w:rsidR="00751F72" w:rsidRPr="007D25B0">
          <w:rPr>
            <w:webHidden/>
          </w:rPr>
          <w:tab/>
        </w:r>
        <w:r w:rsidR="00751F72" w:rsidRPr="007D25B0">
          <w:rPr>
            <w:webHidden/>
          </w:rPr>
          <w:fldChar w:fldCharType="begin"/>
        </w:r>
        <w:r w:rsidR="00751F72" w:rsidRPr="007D25B0">
          <w:rPr>
            <w:webHidden/>
          </w:rPr>
          <w:instrText xml:space="preserve"> PAGEREF _Toc366772039 \h </w:instrText>
        </w:r>
        <w:r w:rsidR="00751F72" w:rsidRPr="007D25B0">
          <w:rPr>
            <w:webHidden/>
          </w:rPr>
        </w:r>
        <w:r w:rsidR="00751F72" w:rsidRPr="007D25B0">
          <w:rPr>
            <w:webHidden/>
          </w:rPr>
          <w:fldChar w:fldCharType="separate"/>
        </w:r>
        <w:r w:rsidR="00751F72" w:rsidRPr="007D25B0">
          <w:rPr>
            <w:webHidden/>
          </w:rPr>
          <w:t>65</w:t>
        </w:r>
        <w:r w:rsidR="00751F72" w:rsidRPr="007D25B0">
          <w:rPr>
            <w:webHidden/>
          </w:rPr>
          <w:fldChar w:fldCharType="end"/>
        </w:r>
      </w:hyperlink>
    </w:p>
    <w:p w:rsidR="00751F72" w:rsidRPr="007D25B0" w:rsidRDefault="00857B33">
      <w:pPr>
        <w:pStyle w:val="TOC2"/>
        <w:rPr>
          <w:rFonts w:asciiTheme="minorHAnsi" w:eastAsiaTheme="minorEastAsia" w:hAnsiTheme="minorHAnsi" w:cstheme="minorBidi"/>
          <w:sz w:val="22"/>
          <w:szCs w:val="22"/>
          <w:lang w:val="en-US" w:eastAsia="zh-CN"/>
        </w:rPr>
      </w:pPr>
      <w:hyperlink w:anchor="_Toc366772040" w:history="1">
        <w:r w:rsidR="00751F72" w:rsidRPr="007D25B0">
          <w:rPr>
            <w:rStyle w:val="Hyperlink"/>
            <w:lang w:val="en-CA"/>
          </w:rPr>
          <w:t>H.11</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Profiles, tiers, and levels</w:t>
        </w:r>
        <w:r w:rsidR="00751F72" w:rsidRPr="007D25B0">
          <w:rPr>
            <w:webHidden/>
          </w:rPr>
          <w:tab/>
        </w:r>
        <w:r w:rsidR="00751F72" w:rsidRPr="007D25B0">
          <w:rPr>
            <w:webHidden/>
          </w:rPr>
          <w:fldChar w:fldCharType="begin"/>
        </w:r>
        <w:r w:rsidR="00751F72" w:rsidRPr="007D25B0">
          <w:rPr>
            <w:webHidden/>
          </w:rPr>
          <w:instrText xml:space="preserve"> PAGEREF _Toc366772040 \h </w:instrText>
        </w:r>
        <w:r w:rsidR="00751F72" w:rsidRPr="007D25B0">
          <w:rPr>
            <w:webHidden/>
          </w:rPr>
        </w:r>
        <w:r w:rsidR="00751F72" w:rsidRPr="007D25B0">
          <w:rPr>
            <w:webHidden/>
          </w:rPr>
          <w:fldChar w:fldCharType="separate"/>
        </w:r>
        <w:r w:rsidR="00751F72" w:rsidRPr="007D25B0">
          <w:rPr>
            <w:webHidden/>
          </w:rPr>
          <w:t>66</w:t>
        </w:r>
        <w:r w:rsidR="00751F72" w:rsidRPr="007D25B0">
          <w:rPr>
            <w:webHidden/>
          </w:rPr>
          <w:fldChar w:fldCharType="end"/>
        </w:r>
      </w:hyperlink>
    </w:p>
    <w:p w:rsidR="00751F72" w:rsidRPr="007D25B0" w:rsidRDefault="00857B33">
      <w:pPr>
        <w:pStyle w:val="TOC3"/>
        <w:rPr>
          <w:rFonts w:asciiTheme="minorHAnsi" w:eastAsiaTheme="minorEastAsia" w:hAnsiTheme="minorHAnsi" w:cstheme="minorBidi"/>
          <w:noProof/>
          <w:sz w:val="22"/>
          <w:szCs w:val="22"/>
          <w:lang w:val="en-US" w:eastAsia="zh-CN"/>
        </w:rPr>
      </w:pPr>
      <w:hyperlink w:anchor="_Toc366772041" w:history="1">
        <w:r w:rsidR="00751F72" w:rsidRPr="007D25B0">
          <w:rPr>
            <w:rStyle w:val="Hyperlink"/>
            <w:noProof/>
          </w:rPr>
          <w:t>H.11.1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CA"/>
          </w:rPr>
          <w:t>Profiles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_Toc366772041 \h </w:instrText>
        </w:r>
        <w:r w:rsidR="00751F72" w:rsidRPr="007D25B0">
          <w:rPr>
            <w:noProof/>
            <w:webHidden/>
          </w:rPr>
        </w:r>
        <w:r w:rsidR="00751F72" w:rsidRPr="007D25B0">
          <w:rPr>
            <w:noProof/>
            <w:webHidden/>
          </w:rPr>
          <w:fldChar w:fldCharType="separate"/>
        </w:r>
        <w:r w:rsidR="00751F72" w:rsidRPr="007D25B0">
          <w:rPr>
            <w:noProof/>
            <w:webHidden/>
          </w:rPr>
          <w:t>66</w:t>
        </w:r>
        <w:r w:rsidR="00751F72" w:rsidRPr="007D25B0">
          <w:rPr>
            <w:noProof/>
            <w:webHidden/>
          </w:rPr>
          <w:fldChar w:fldCharType="end"/>
        </w:r>
      </w:hyperlink>
    </w:p>
    <w:p w:rsidR="00751F72" w:rsidRPr="007D25B0" w:rsidRDefault="00857B33">
      <w:pPr>
        <w:pStyle w:val="TOC4"/>
        <w:rPr>
          <w:rFonts w:asciiTheme="minorHAnsi" w:eastAsiaTheme="minorEastAsia" w:hAnsiTheme="minorHAnsi" w:cstheme="minorBidi"/>
          <w:noProof/>
          <w:sz w:val="22"/>
          <w:szCs w:val="22"/>
          <w:lang w:val="en-US" w:eastAsia="zh-CN"/>
        </w:rPr>
      </w:pPr>
      <w:hyperlink w:anchor="_Toc366772042" w:history="1">
        <w:r w:rsidR="00751F72" w:rsidRPr="007D25B0">
          <w:rPr>
            <w:rStyle w:val="Hyperlink"/>
            <w:noProof/>
          </w:rPr>
          <w:t>H.11.1.1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General</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_Toc366772042 \h </w:instrText>
        </w:r>
        <w:r w:rsidR="00751F72" w:rsidRPr="007D25B0">
          <w:rPr>
            <w:noProof/>
            <w:webHidden/>
          </w:rPr>
        </w:r>
        <w:r w:rsidR="00751F72" w:rsidRPr="007D25B0">
          <w:rPr>
            <w:noProof/>
            <w:webHidden/>
          </w:rPr>
          <w:fldChar w:fldCharType="separate"/>
        </w:r>
        <w:r w:rsidR="00751F72" w:rsidRPr="007D25B0">
          <w:rPr>
            <w:noProof/>
            <w:webHidden/>
          </w:rPr>
          <w:t>66</w:t>
        </w:r>
        <w:r w:rsidR="00751F72" w:rsidRPr="007D25B0">
          <w:rPr>
            <w:noProof/>
            <w:webHidden/>
          </w:rPr>
          <w:fldChar w:fldCharType="end"/>
        </w:r>
      </w:hyperlink>
    </w:p>
    <w:p w:rsidR="00751F72" w:rsidRPr="007D25B0" w:rsidRDefault="00857B33">
      <w:pPr>
        <w:pStyle w:val="TOC4"/>
        <w:rPr>
          <w:rFonts w:asciiTheme="minorHAnsi" w:eastAsiaTheme="minorEastAsia" w:hAnsiTheme="minorHAnsi" w:cstheme="minorBidi"/>
          <w:noProof/>
          <w:sz w:val="22"/>
          <w:szCs w:val="22"/>
          <w:lang w:val="en-US" w:eastAsia="zh-CN"/>
        </w:rPr>
      </w:pPr>
      <w:hyperlink w:anchor="_Toc366772043" w:history="1">
        <w:r w:rsidR="00751F72" w:rsidRPr="007D25B0">
          <w:rPr>
            <w:rStyle w:val="Hyperlink"/>
            <w:noProof/>
          </w:rPr>
          <w:t>H.11.1.2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Scalable Main profile</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_Toc366772043 \h </w:instrText>
        </w:r>
        <w:r w:rsidR="00751F72" w:rsidRPr="007D25B0">
          <w:rPr>
            <w:noProof/>
            <w:webHidden/>
          </w:rPr>
        </w:r>
        <w:r w:rsidR="00751F72" w:rsidRPr="007D25B0">
          <w:rPr>
            <w:noProof/>
            <w:webHidden/>
          </w:rPr>
          <w:fldChar w:fldCharType="separate"/>
        </w:r>
        <w:r w:rsidR="00751F72" w:rsidRPr="007D25B0">
          <w:rPr>
            <w:noProof/>
            <w:webHidden/>
          </w:rPr>
          <w:t>66</w:t>
        </w:r>
        <w:r w:rsidR="00751F72" w:rsidRPr="007D25B0">
          <w:rPr>
            <w:noProof/>
            <w:webHidden/>
          </w:rPr>
          <w:fldChar w:fldCharType="end"/>
        </w:r>
      </w:hyperlink>
    </w:p>
    <w:p w:rsidR="00751F72" w:rsidRPr="007D25B0" w:rsidRDefault="00857B33">
      <w:pPr>
        <w:pStyle w:val="TOC3"/>
        <w:rPr>
          <w:rFonts w:asciiTheme="minorHAnsi" w:eastAsiaTheme="minorEastAsia" w:hAnsiTheme="minorHAnsi" w:cstheme="minorBidi"/>
          <w:noProof/>
          <w:sz w:val="22"/>
          <w:szCs w:val="22"/>
          <w:lang w:val="en-US" w:eastAsia="zh-CN"/>
        </w:rPr>
      </w:pPr>
      <w:hyperlink w:anchor="_Toc366772044" w:history="1">
        <w:r w:rsidR="00751F72" w:rsidRPr="007D25B0">
          <w:rPr>
            <w:rStyle w:val="Hyperlink"/>
            <w:noProof/>
          </w:rPr>
          <w:t>H.11.2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CA"/>
          </w:rPr>
          <w:t>Tiers and levels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_Toc366772044 \h </w:instrText>
        </w:r>
        <w:r w:rsidR="00751F72" w:rsidRPr="007D25B0">
          <w:rPr>
            <w:noProof/>
            <w:webHidden/>
          </w:rPr>
        </w:r>
        <w:r w:rsidR="00751F72" w:rsidRPr="007D25B0">
          <w:rPr>
            <w:noProof/>
            <w:webHidden/>
          </w:rPr>
          <w:fldChar w:fldCharType="separate"/>
        </w:r>
        <w:r w:rsidR="00751F72" w:rsidRPr="007D25B0">
          <w:rPr>
            <w:noProof/>
            <w:webHidden/>
          </w:rPr>
          <w:t>66</w:t>
        </w:r>
        <w:r w:rsidR="00751F72" w:rsidRPr="007D25B0">
          <w:rPr>
            <w:noProof/>
            <w:webHidden/>
          </w:rPr>
          <w:fldChar w:fldCharType="end"/>
        </w:r>
      </w:hyperlink>
    </w:p>
    <w:p w:rsidR="00751F72" w:rsidRPr="007D25B0" w:rsidRDefault="00857B33">
      <w:pPr>
        <w:pStyle w:val="TOC2"/>
        <w:rPr>
          <w:rFonts w:asciiTheme="minorHAnsi" w:eastAsiaTheme="minorEastAsia" w:hAnsiTheme="minorHAnsi" w:cstheme="minorBidi"/>
          <w:sz w:val="22"/>
          <w:szCs w:val="22"/>
          <w:lang w:val="en-US" w:eastAsia="zh-CN"/>
        </w:rPr>
      </w:pPr>
      <w:hyperlink w:anchor="_Toc366772045" w:history="1">
        <w:r w:rsidR="00751F72" w:rsidRPr="007D25B0">
          <w:rPr>
            <w:rStyle w:val="Hyperlink"/>
            <w:lang w:val="en-CA"/>
          </w:rPr>
          <w:t>H.12</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Byte stream format</w:t>
        </w:r>
        <w:r w:rsidR="00751F72" w:rsidRPr="007D25B0">
          <w:rPr>
            <w:webHidden/>
          </w:rPr>
          <w:tab/>
        </w:r>
        <w:r w:rsidR="00751F72" w:rsidRPr="007D25B0">
          <w:rPr>
            <w:webHidden/>
          </w:rPr>
          <w:fldChar w:fldCharType="begin"/>
        </w:r>
        <w:r w:rsidR="00751F72" w:rsidRPr="007D25B0">
          <w:rPr>
            <w:webHidden/>
          </w:rPr>
          <w:instrText xml:space="preserve"> PAGEREF _Toc366772045 \h </w:instrText>
        </w:r>
        <w:r w:rsidR="00751F72" w:rsidRPr="007D25B0">
          <w:rPr>
            <w:webHidden/>
          </w:rPr>
        </w:r>
        <w:r w:rsidR="00751F72" w:rsidRPr="007D25B0">
          <w:rPr>
            <w:webHidden/>
          </w:rPr>
          <w:fldChar w:fldCharType="separate"/>
        </w:r>
        <w:r w:rsidR="00751F72" w:rsidRPr="007D25B0">
          <w:rPr>
            <w:webHidden/>
          </w:rPr>
          <w:t>66</w:t>
        </w:r>
        <w:r w:rsidR="00751F72" w:rsidRPr="007D25B0">
          <w:rPr>
            <w:webHidden/>
          </w:rPr>
          <w:fldChar w:fldCharType="end"/>
        </w:r>
      </w:hyperlink>
    </w:p>
    <w:p w:rsidR="00751F72" w:rsidRPr="007D25B0" w:rsidRDefault="00857B33">
      <w:pPr>
        <w:pStyle w:val="TOC2"/>
        <w:rPr>
          <w:rFonts w:asciiTheme="minorHAnsi" w:eastAsiaTheme="minorEastAsia" w:hAnsiTheme="minorHAnsi" w:cstheme="minorBidi"/>
          <w:sz w:val="22"/>
          <w:szCs w:val="22"/>
          <w:lang w:val="en-US" w:eastAsia="zh-CN"/>
        </w:rPr>
      </w:pPr>
      <w:hyperlink w:anchor="_Toc366772046" w:history="1">
        <w:r w:rsidR="00751F72" w:rsidRPr="007D25B0">
          <w:rPr>
            <w:rStyle w:val="Hyperlink"/>
            <w:lang w:val="en-CA"/>
          </w:rPr>
          <w:t>H.13</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Hypothetical reference decoder</w:t>
        </w:r>
        <w:r w:rsidR="00751F72" w:rsidRPr="007D25B0">
          <w:rPr>
            <w:webHidden/>
          </w:rPr>
          <w:tab/>
        </w:r>
        <w:r w:rsidR="00751F72" w:rsidRPr="007D25B0">
          <w:rPr>
            <w:webHidden/>
          </w:rPr>
          <w:fldChar w:fldCharType="begin"/>
        </w:r>
        <w:r w:rsidR="00751F72" w:rsidRPr="007D25B0">
          <w:rPr>
            <w:webHidden/>
          </w:rPr>
          <w:instrText xml:space="preserve"> PAGEREF _Toc366772046 \h </w:instrText>
        </w:r>
        <w:r w:rsidR="00751F72" w:rsidRPr="007D25B0">
          <w:rPr>
            <w:webHidden/>
          </w:rPr>
        </w:r>
        <w:r w:rsidR="00751F72" w:rsidRPr="007D25B0">
          <w:rPr>
            <w:webHidden/>
          </w:rPr>
          <w:fldChar w:fldCharType="separate"/>
        </w:r>
        <w:r w:rsidR="00751F72" w:rsidRPr="007D25B0">
          <w:rPr>
            <w:webHidden/>
          </w:rPr>
          <w:t>66</w:t>
        </w:r>
        <w:r w:rsidR="00751F72" w:rsidRPr="007D25B0">
          <w:rPr>
            <w:webHidden/>
          </w:rPr>
          <w:fldChar w:fldCharType="end"/>
        </w:r>
      </w:hyperlink>
    </w:p>
    <w:p w:rsidR="00751F72" w:rsidRPr="007D25B0" w:rsidRDefault="00857B33">
      <w:pPr>
        <w:pStyle w:val="TOC2"/>
        <w:rPr>
          <w:rFonts w:asciiTheme="minorHAnsi" w:eastAsiaTheme="minorEastAsia" w:hAnsiTheme="minorHAnsi" w:cstheme="minorBidi"/>
          <w:sz w:val="22"/>
          <w:szCs w:val="22"/>
          <w:lang w:val="en-US" w:eastAsia="zh-CN"/>
        </w:rPr>
      </w:pPr>
      <w:hyperlink w:anchor="_Toc366772047" w:history="1">
        <w:r w:rsidR="00751F72" w:rsidRPr="007D25B0">
          <w:rPr>
            <w:rStyle w:val="Hyperlink"/>
            <w:lang w:val="en-CA"/>
          </w:rPr>
          <w:t>H.14</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SEI messages</w:t>
        </w:r>
        <w:r w:rsidR="00751F72" w:rsidRPr="007D25B0">
          <w:rPr>
            <w:webHidden/>
          </w:rPr>
          <w:tab/>
        </w:r>
        <w:r w:rsidR="00751F72" w:rsidRPr="007D25B0">
          <w:rPr>
            <w:webHidden/>
          </w:rPr>
          <w:fldChar w:fldCharType="begin"/>
        </w:r>
        <w:r w:rsidR="00751F72" w:rsidRPr="007D25B0">
          <w:rPr>
            <w:webHidden/>
          </w:rPr>
          <w:instrText xml:space="preserve"> PAGEREF _Toc366772047 \h </w:instrText>
        </w:r>
        <w:r w:rsidR="00751F72" w:rsidRPr="007D25B0">
          <w:rPr>
            <w:webHidden/>
          </w:rPr>
        </w:r>
        <w:r w:rsidR="00751F72" w:rsidRPr="007D25B0">
          <w:rPr>
            <w:webHidden/>
          </w:rPr>
          <w:fldChar w:fldCharType="separate"/>
        </w:r>
        <w:r w:rsidR="00751F72" w:rsidRPr="007D25B0">
          <w:rPr>
            <w:webHidden/>
          </w:rPr>
          <w:t>66</w:t>
        </w:r>
        <w:r w:rsidR="00751F72" w:rsidRPr="007D25B0">
          <w:rPr>
            <w:webHidden/>
          </w:rPr>
          <w:fldChar w:fldCharType="end"/>
        </w:r>
      </w:hyperlink>
    </w:p>
    <w:p w:rsidR="00751F72" w:rsidRPr="007D25B0" w:rsidRDefault="00857B33">
      <w:pPr>
        <w:pStyle w:val="TOC2"/>
        <w:rPr>
          <w:rFonts w:asciiTheme="minorHAnsi" w:eastAsiaTheme="minorEastAsia" w:hAnsiTheme="minorHAnsi" w:cstheme="minorBidi"/>
          <w:sz w:val="22"/>
          <w:szCs w:val="22"/>
          <w:lang w:val="en-US" w:eastAsia="zh-CN"/>
        </w:rPr>
      </w:pPr>
      <w:hyperlink w:anchor="_Toc366772048" w:history="1">
        <w:r w:rsidR="00751F72" w:rsidRPr="007D25B0">
          <w:rPr>
            <w:rStyle w:val="Hyperlink"/>
            <w:lang w:val="en-CA"/>
          </w:rPr>
          <w:t>H.15</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Video usability information</w:t>
        </w:r>
        <w:r w:rsidR="00751F72" w:rsidRPr="007D25B0">
          <w:rPr>
            <w:webHidden/>
          </w:rPr>
          <w:tab/>
        </w:r>
        <w:r w:rsidR="00751F72" w:rsidRPr="007D25B0">
          <w:rPr>
            <w:webHidden/>
          </w:rPr>
          <w:fldChar w:fldCharType="begin"/>
        </w:r>
        <w:r w:rsidR="00751F72" w:rsidRPr="007D25B0">
          <w:rPr>
            <w:webHidden/>
          </w:rPr>
          <w:instrText xml:space="preserve"> PAGEREF _Toc366772048 \h </w:instrText>
        </w:r>
        <w:r w:rsidR="00751F72" w:rsidRPr="007D25B0">
          <w:rPr>
            <w:webHidden/>
          </w:rPr>
        </w:r>
        <w:r w:rsidR="00751F72" w:rsidRPr="007D25B0">
          <w:rPr>
            <w:webHidden/>
          </w:rPr>
          <w:fldChar w:fldCharType="separate"/>
        </w:r>
        <w:r w:rsidR="00751F72" w:rsidRPr="007D25B0">
          <w:rPr>
            <w:webHidden/>
          </w:rPr>
          <w:t>66</w:t>
        </w:r>
        <w:r w:rsidR="00751F72" w:rsidRPr="007D25B0">
          <w:rPr>
            <w:webHidden/>
          </w:rPr>
          <w:fldChar w:fldCharType="end"/>
        </w:r>
      </w:hyperlink>
    </w:p>
    <w:p w:rsidR="00C6730C" w:rsidRPr="007D25B0" w:rsidRDefault="0074750D" w:rsidP="003475AB">
      <w:pPr>
        <w:pStyle w:val="3EdNotes"/>
        <w:numPr>
          <w:ilvl w:val="0"/>
          <w:numId w:val="0"/>
        </w:numPr>
        <w:ind w:left="284" w:hanging="284"/>
        <w:rPr>
          <w:lang w:val="en-CA"/>
        </w:rPr>
      </w:pPr>
      <w:r w:rsidRPr="007D25B0">
        <w:fldChar w:fldCharType="end"/>
      </w:r>
    </w:p>
    <w:p w:rsidR="00C6730C" w:rsidRPr="007D25B0" w:rsidRDefault="00C6730C" w:rsidP="00C6730C">
      <w:pPr>
        <w:pStyle w:val="3EdNotes"/>
        <w:numPr>
          <w:ilvl w:val="0"/>
          <w:numId w:val="0"/>
        </w:numPr>
        <w:ind w:left="284" w:hanging="284"/>
        <w:rPr>
          <w:lang w:val="en-CA"/>
        </w:rPr>
      </w:pPr>
    </w:p>
    <w:p w:rsidR="008D66D2" w:rsidRPr="007D25B0" w:rsidRDefault="008D66D2" w:rsidP="001533A7">
      <w:pPr>
        <w:pStyle w:val="3EdNotes"/>
        <w:rPr>
          <w:lang w:val="en-CA"/>
        </w:rPr>
        <w:sectPr w:rsidR="008D66D2" w:rsidRPr="007D25B0" w:rsidSect="00E408D1">
          <w:headerReference w:type="even" r:id="rId18"/>
          <w:headerReference w:type="default" r:id="rId19"/>
          <w:footerReference w:type="even" r:id="rId20"/>
          <w:footerReference w:type="default" r:id="rId21"/>
          <w:pgSz w:w="11907" w:h="16834" w:code="9"/>
          <w:pgMar w:top="1089" w:right="1089" w:bottom="1089" w:left="1089" w:header="482" w:footer="482" w:gutter="0"/>
          <w:paperSrc w:first="15" w:other="15"/>
          <w:pgNumType w:fmt="lowerRoman"/>
          <w:cols w:space="720"/>
          <w:titlePg/>
          <w:docGrid w:linePitch="326"/>
        </w:sectPr>
      </w:pPr>
    </w:p>
    <w:p w:rsidR="00896F84" w:rsidRPr="007D25B0" w:rsidRDefault="00896F84" w:rsidP="00896F84">
      <w:pPr>
        <w:rPr>
          <w:i/>
        </w:rPr>
      </w:pPr>
      <w:bookmarkStart w:id="19" w:name="_Toc311217212"/>
      <w:bookmarkStart w:id="20" w:name="_Toc311217213"/>
      <w:bookmarkStart w:id="21" w:name="_Toc311217223"/>
      <w:bookmarkStart w:id="22" w:name="_Toc311217224"/>
      <w:bookmarkStart w:id="23" w:name="_Toc311217225"/>
      <w:bookmarkStart w:id="24" w:name="_Toc311217226"/>
      <w:bookmarkStart w:id="25" w:name="_Toc16578974"/>
      <w:bookmarkStart w:id="26" w:name="_Ref19428341"/>
      <w:bookmarkStart w:id="27" w:name="_Ref20133543"/>
      <w:bookmarkStart w:id="28" w:name="_Ref20133547"/>
      <w:bookmarkStart w:id="29" w:name="_Toc20134294"/>
      <w:bookmarkStart w:id="30" w:name="_Ref34466446"/>
      <w:bookmarkStart w:id="31" w:name="_Ref36115734"/>
      <w:bookmarkStart w:id="32" w:name="_Ref36826652"/>
      <w:bookmarkStart w:id="33" w:name="_Ref41631640"/>
      <w:bookmarkStart w:id="34" w:name="_Ref70757751"/>
      <w:bookmarkStart w:id="35" w:name="_Ref70758137"/>
      <w:bookmarkStart w:id="36" w:name="_Toc77680435"/>
      <w:bookmarkStart w:id="37" w:name="_Toc118289073"/>
      <w:bookmarkStart w:id="38" w:name="_Ref170312053"/>
      <w:bookmarkStart w:id="39" w:name="_Ref220342355"/>
      <w:bookmarkStart w:id="40" w:name="_Toc226456596"/>
      <w:bookmarkStart w:id="41" w:name="_Toc248045272"/>
      <w:bookmarkStart w:id="42" w:name="_Ref276143000"/>
      <w:bookmarkStart w:id="43" w:name="_Toc287363796"/>
      <w:bookmarkStart w:id="44" w:name="_Toc311217227"/>
      <w:bookmarkStart w:id="45" w:name="_Ref317098305"/>
      <w:bookmarkStart w:id="46" w:name="_Ref317175078"/>
      <w:bookmarkStart w:id="47" w:name="_Toc317198779"/>
      <w:bookmarkStart w:id="48" w:name="_Ref330057451"/>
      <w:bookmarkStart w:id="49" w:name="_Ref330057476"/>
      <w:bookmarkStart w:id="50" w:name="_Toc341908432"/>
      <w:bookmarkEnd w:id="16"/>
      <w:bookmarkEnd w:id="17"/>
      <w:bookmarkEnd w:id="18"/>
      <w:bookmarkEnd w:id="19"/>
      <w:bookmarkEnd w:id="20"/>
      <w:bookmarkEnd w:id="21"/>
      <w:bookmarkEnd w:id="22"/>
      <w:bookmarkEnd w:id="23"/>
      <w:bookmarkEnd w:id="24"/>
      <w:r w:rsidRPr="007D25B0">
        <w:rPr>
          <w:i/>
          <w:lang w:val="en-CA"/>
        </w:rPr>
        <w:lastRenderedPageBreak/>
        <w:t>Replace subclause 8.1, 8.2 and 8.3</w:t>
      </w:r>
      <w:r w:rsidR="00993ADE" w:rsidRPr="007D25B0">
        <w:rPr>
          <w:i/>
          <w:lang w:val="en-CA"/>
        </w:rPr>
        <w:t>.1</w:t>
      </w:r>
      <w:r w:rsidRPr="007D25B0">
        <w:rPr>
          <w:i/>
          <w:lang w:val="en-CA"/>
        </w:rPr>
        <w:t xml:space="preserve"> with the following </w:t>
      </w:r>
      <w:r w:rsidR="00993ADE" w:rsidRPr="007D25B0">
        <w:rPr>
          <w:i/>
          <w:lang w:val="en-CA"/>
        </w:rPr>
        <w:t xml:space="preserve">and add subclause 8.1.1 </w:t>
      </w:r>
      <w:r w:rsidRPr="007D25B0">
        <w:rPr>
          <w:i/>
          <w:lang w:val="en-CA"/>
        </w:rPr>
        <w:t xml:space="preserve">(with </w:t>
      </w:r>
      <w:r w:rsidR="00993ADE" w:rsidRPr="007D25B0">
        <w:rPr>
          <w:i/>
          <w:lang w:val="en-US"/>
        </w:rPr>
        <w:t>difference</w:t>
      </w:r>
      <w:r w:rsidRPr="007D25B0">
        <w:rPr>
          <w:i/>
          <w:lang w:val="en-CA"/>
        </w:rPr>
        <w:t>ind</w:t>
      </w:r>
      <w:r w:rsidRPr="007D25B0">
        <w:rPr>
          <w:i/>
        </w:rPr>
        <w:t xml:space="preserve">icated in </w:t>
      </w:r>
      <w:proofErr w:type="gramStart"/>
      <w:r w:rsidR="00521AA2" w:rsidRPr="007D25B0">
        <w:rPr>
          <w:i/>
        </w:rPr>
        <w:t xml:space="preserve">turquoise </w:t>
      </w:r>
      <w:r w:rsidRPr="007D25B0">
        <w:rPr>
          <w:i/>
        </w:rPr>
        <w:t>)</w:t>
      </w:r>
      <w:proofErr w:type="gramEnd"/>
      <w:r w:rsidRPr="007D25B0">
        <w:rPr>
          <w:i/>
        </w:rPr>
        <w:t xml:space="preserve">. </w:t>
      </w:r>
    </w:p>
    <w:p w:rsidR="008B3821" w:rsidRPr="007D25B0" w:rsidRDefault="008B3821" w:rsidP="002026D5">
      <w:pPr>
        <w:pStyle w:val="Heading1"/>
        <w:numPr>
          <w:ilvl w:val="0"/>
          <w:numId w:val="45"/>
        </w:numPr>
        <w:tabs>
          <w:tab w:val="clear" w:pos="794"/>
        </w:tabs>
        <w:rPr>
          <w:lang w:val="en-US"/>
        </w:rPr>
      </w:pPr>
      <w:bookmarkStart w:id="51" w:name="_Toc366771929"/>
      <w:r w:rsidRPr="007D25B0">
        <w:rPr>
          <w:lang w:val="en-US"/>
        </w:rPr>
        <w:t>Decoding process</w:t>
      </w:r>
      <w:bookmarkEnd w:id="51"/>
    </w:p>
    <w:p w:rsidR="008B3821" w:rsidRPr="007D25B0" w:rsidRDefault="008B3821" w:rsidP="002026D5">
      <w:pPr>
        <w:pStyle w:val="Heading2"/>
        <w:numPr>
          <w:ilvl w:val="1"/>
          <w:numId w:val="45"/>
        </w:numPr>
        <w:tabs>
          <w:tab w:val="clear" w:pos="794"/>
        </w:tabs>
        <w:rPr>
          <w:lang w:val="en-US"/>
        </w:rPr>
      </w:pPr>
      <w:bookmarkStart w:id="52" w:name="_Toc366771930"/>
      <w:bookmarkStart w:id="53" w:name="_Ref368925964"/>
      <w:r w:rsidRPr="007D25B0">
        <w:rPr>
          <w:lang w:val="en-US"/>
        </w:rPr>
        <w:t>General decoding process</w:t>
      </w:r>
      <w:bookmarkEnd w:id="52"/>
      <w:bookmarkEnd w:id="53"/>
    </w:p>
    <w:p w:rsidR="008B3821" w:rsidRPr="007D25B0" w:rsidRDefault="008B3821" w:rsidP="008B3821">
      <w:pPr>
        <w:rPr>
          <w:lang w:val="en-US"/>
        </w:rPr>
      </w:pPr>
      <w:r w:rsidRPr="007D25B0">
        <w:rPr>
          <w:lang w:val="en-US"/>
        </w:rPr>
        <w:t>Input to this process is a bitstream. Output of this process is a list of decoded pictures.</w:t>
      </w:r>
    </w:p>
    <w:p w:rsidR="008B3821" w:rsidRPr="007D25B0" w:rsidRDefault="008B3821" w:rsidP="008B3821">
      <w:pPr>
        <w:rPr>
          <w:lang w:val="en-US"/>
        </w:rPr>
      </w:pPr>
      <w:r w:rsidRPr="007D25B0">
        <w:rPr>
          <w:lang w:val="en-US"/>
        </w:rPr>
        <w:t>The layer identifier list TargetDecLayerIdList, which specifies the list of nuh_layer_id values, in increasing order of nuh_layer_id values, of the NAL units to be decoded, is specified as follows:</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If some external means, not specified in this Specification, is available to set TargetDecLayerIdList, TargetDecLayerIdList is set by the external means.</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Otherwise, if the decoding process is invoked in a bitstream conformance test as specified in subclause C.1, TargetDecLayerIdList is set as specified in subclause C.1.</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Otherwise, TargetDecLayerIdList contains only one nuh_layer_id value that is equal to 0.</w:t>
      </w:r>
    </w:p>
    <w:p w:rsidR="008B3821" w:rsidRPr="007D25B0" w:rsidRDefault="008B3821" w:rsidP="008B3821">
      <w:pPr>
        <w:rPr>
          <w:lang w:val="en-US"/>
        </w:rPr>
      </w:pPr>
      <w:r w:rsidRPr="007D25B0">
        <w:rPr>
          <w:lang w:val="en-US"/>
        </w:rPr>
        <w:t>The variable HighestTid, which identifies the highest temporal sub-layer to be decoded, is specified as follows:</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If some external means, not specified in this Specification, is available to set HighestTid, HighestTid is set by the external means.</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Otherwise, if the decoding process is invoked in a bitstream conformance test as specified in subclause C.1, HighestTid is set as specified in subclause C.1.</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Otherwise, HighestTid is set equal to sps_max_sub_layers_minus1.</w:t>
      </w:r>
    </w:p>
    <w:p w:rsidR="008B3821" w:rsidRPr="007D25B0" w:rsidRDefault="008B3821" w:rsidP="008B3821">
      <w:pPr>
        <w:rPr>
          <w:lang w:val="en-US"/>
        </w:rPr>
      </w:pPr>
      <w:r w:rsidRPr="007D25B0">
        <w:rPr>
          <w:lang w:val="en-US"/>
        </w:rPr>
        <w:t xml:space="preserve">The sub-bitstream extraction process as specified in clause 10 is applied with the bitstream, HighestTid, and TargetDecLayerIdList as </w:t>
      </w:r>
      <w:proofErr w:type="gramStart"/>
      <w:r w:rsidRPr="007D25B0">
        <w:rPr>
          <w:lang w:val="en-US"/>
        </w:rPr>
        <w:t>inputs,</w:t>
      </w:r>
      <w:proofErr w:type="gramEnd"/>
      <w:r w:rsidRPr="007D25B0">
        <w:rPr>
          <w:lang w:val="en-US"/>
        </w:rPr>
        <w:t xml:space="preserve"> and the output is assigned to a bitstream referred to as BitstreamToDecode.</w:t>
      </w:r>
    </w:p>
    <w:p w:rsidR="008B3821" w:rsidRPr="007D25B0" w:rsidRDefault="008B3821" w:rsidP="008B3821">
      <w:pPr>
        <w:rPr>
          <w:lang w:val="en-US"/>
        </w:rPr>
      </w:pPr>
      <w:r w:rsidRPr="007D25B0">
        <w:rPr>
          <w:lang w:val="en-US"/>
        </w:rPr>
        <w:t>The decoding processes specified in the remainder of this subclause apply to each coded picture, referred to as the current picture and denoted by the variable CurrPic, in BitstreamToDecode.</w:t>
      </w:r>
    </w:p>
    <w:p w:rsidR="008B3821" w:rsidRPr="007D25B0" w:rsidRDefault="008B3821" w:rsidP="008B3821">
      <w:pPr>
        <w:rPr>
          <w:lang w:val="en-US"/>
        </w:rPr>
      </w:pPr>
      <w:r w:rsidRPr="007D25B0">
        <w:rPr>
          <w:lang w:val="en-US"/>
        </w:rPr>
        <w:t>Depending on the value of chroma_format_idc, the number of sample arrays of the current picture is as follows:</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If chroma_format_idc is equal to 0, the current picture consists of 1 sample array S</w:t>
      </w:r>
      <w:r w:rsidRPr="007D25B0">
        <w:rPr>
          <w:vertAlign w:val="subscript"/>
          <w:lang w:val="en-US"/>
        </w:rPr>
        <w:t>L</w:t>
      </w:r>
      <w:r w:rsidRPr="007D25B0">
        <w:rPr>
          <w:lang w:val="en-US"/>
        </w:rPr>
        <w:t>.</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Otherwise (chroma_format_idc is not equal to 0), the current picture consists of 3 sample arrays S</w:t>
      </w:r>
      <w:r w:rsidRPr="007D25B0">
        <w:rPr>
          <w:vertAlign w:val="subscript"/>
          <w:lang w:val="en-US"/>
        </w:rPr>
        <w:t>L</w:t>
      </w:r>
      <w:r w:rsidRPr="007D25B0">
        <w:rPr>
          <w:lang w:val="en-US"/>
        </w:rPr>
        <w:t>, S</w:t>
      </w:r>
      <w:r w:rsidRPr="007D25B0">
        <w:rPr>
          <w:vertAlign w:val="subscript"/>
          <w:lang w:val="en-US"/>
        </w:rPr>
        <w:t>Cb</w:t>
      </w:r>
      <w:r w:rsidRPr="007D25B0">
        <w:rPr>
          <w:lang w:val="en-US"/>
        </w:rPr>
        <w:t>, S</w:t>
      </w:r>
      <w:r w:rsidRPr="007D25B0">
        <w:rPr>
          <w:vertAlign w:val="subscript"/>
          <w:lang w:val="en-US"/>
        </w:rPr>
        <w:t>Cr</w:t>
      </w:r>
      <w:r w:rsidRPr="007D25B0">
        <w:rPr>
          <w:lang w:val="en-US"/>
        </w:rPr>
        <w:t>.</w:t>
      </w:r>
    </w:p>
    <w:p w:rsidR="008B3821" w:rsidRPr="007D25B0" w:rsidRDefault="008B3821" w:rsidP="008B3821">
      <w:pPr>
        <w:rPr>
          <w:lang w:val="en-US"/>
        </w:rPr>
      </w:pPr>
      <w:r w:rsidRPr="007D25B0">
        <w:rPr>
          <w:lang w:val="en-US"/>
        </w:rPr>
        <w:t xml:space="preserve">The decoding process for the current picture takes as inputs the syntax elements and upper-case variables from clause 7. </w:t>
      </w:r>
      <w:proofErr w:type="gramStart"/>
      <w:r w:rsidRPr="007D25B0">
        <w:rPr>
          <w:lang w:val="en-US"/>
        </w:rPr>
        <w:t>When interpreting the semantics of each syntax element in each NAL unit, the term "the bitstream" (or part thereof, e.g. a CVS of the bitstream) refers to BitstreamToDecode (or part thereof).</w:t>
      </w:r>
      <w:proofErr w:type="gramEnd"/>
    </w:p>
    <w:p w:rsidR="008B3821" w:rsidRPr="007D25B0" w:rsidRDefault="008B3821" w:rsidP="008B3821">
      <w:pPr>
        <w:rPr>
          <w:color w:val="000000"/>
          <w:lang w:val="en-US"/>
        </w:rPr>
      </w:pPr>
      <w:r w:rsidRPr="007D25B0">
        <w:rPr>
          <w:color w:val="000000"/>
          <w:lang w:val="en-US"/>
        </w:rPr>
        <w:t>When the current picture is an IRAP picture and has nuh_layer_id equal to 0, the following applies:</w:t>
      </w:r>
    </w:p>
    <w:p w:rsidR="008B3821" w:rsidRPr="007D25B0" w:rsidRDefault="008B3821" w:rsidP="008B3821">
      <w:pPr>
        <w:tabs>
          <w:tab w:val="left" w:pos="400"/>
        </w:tabs>
        <w:ind w:left="400" w:hanging="400"/>
        <w:rPr>
          <w:color w:val="000000"/>
          <w:lang w:val="en-US"/>
        </w:rPr>
      </w:pPr>
      <w:r w:rsidRPr="007D25B0">
        <w:rPr>
          <w:color w:val="000000"/>
          <w:lang w:val="en-US"/>
        </w:rPr>
        <w:t>–</w:t>
      </w:r>
      <w:r w:rsidRPr="007D25B0">
        <w:rPr>
          <w:color w:val="000000"/>
          <w:lang w:val="en-US"/>
        </w:rPr>
        <w:tab/>
        <w:t>The variable NoClrasOutputFlag is specified as follows:</w:t>
      </w:r>
    </w:p>
    <w:p w:rsidR="008B3821" w:rsidRPr="007D25B0" w:rsidRDefault="008B3821" w:rsidP="008B3821">
      <w:pPr>
        <w:tabs>
          <w:tab w:val="left" w:pos="400"/>
        </w:tabs>
        <w:ind w:left="800" w:hanging="400"/>
        <w:rPr>
          <w:color w:val="000000"/>
          <w:lang w:val="en-US"/>
        </w:rPr>
      </w:pPr>
      <w:r w:rsidRPr="007D25B0">
        <w:rPr>
          <w:color w:val="000000"/>
          <w:lang w:val="en-US"/>
        </w:rPr>
        <w:t>–</w:t>
      </w:r>
      <w:r w:rsidRPr="007D25B0">
        <w:rPr>
          <w:color w:val="000000"/>
          <w:lang w:val="en-US"/>
        </w:rPr>
        <w:tab/>
        <w:t>If the current picture is the first picture in the bitstream, NoClrasOutputFlag is set equal to 1.</w:t>
      </w:r>
    </w:p>
    <w:p w:rsidR="008B3821" w:rsidRPr="007D25B0" w:rsidRDefault="008B3821" w:rsidP="008B3821">
      <w:pPr>
        <w:tabs>
          <w:tab w:val="left" w:pos="400"/>
        </w:tabs>
        <w:ind w:left="800" w:hanging="400"/>
        <w:rPr>
          <w:color w:val="000000"/>
          <w:lang w:val="en-US"/>
        </w:rPr>
      </w:pPr>
      <w:r w:rsidRPr="007D25B0">
        <w:rPr>
          <w:color w:val="000000"/>
          <w:lang w:val="en-US"/>
        </w:rPr>
        <w:t>–</w:t>
      </w:r>
      <w:r w:rsidRPr="007D25B0">
        <w:rPr>
          <w:color w:val="000000"/>
          <w:lang w:val="en-US"/>
        </w:rPr>
        <w:tab/>
        <w:t>Otherwise, if the current picture is a BLA picture, NoClrasOutputFlag is set equal to 1.</w:t>
      </w:r>
    </w:p>
    <w:p w:rsidR="00101A8F" w:rsidRDefault="00101A8F" w:rsidP="008B3821">
      <w:pPr>
        <w:tabs>
          <w:tab w:val="left" w:pos="400"/>
        </w:tabs>
        <w:ind w:left="800" w:hanging="400"/>
        <w:rPr>
          <w:ins w:id="54" w:author="Miska Hannuksela" w:date="2013-10-07T16:14:00Z"/>
          <w:color w:val="000000"/>
          <w:lang w:val="en-US"/>
        </w:rPr>
      </w:pPr>
      <w:ins w:id="55" w:author="Miska Hannuksela" w:date="2013-10-07T16:14:00Z">
        <w:r w:rsidRPr="007D25B0">
          <w:rPr>
            <w:color w:val="000000"/>
            <w:lang w:val="en-US"/>
          </w:rPr>
          <w:t>–</w:t>
        </w:r>
        <w:r w:rsidRPr="007D25B0">
          <w:rPr>
            <w:color w:val="000000"/>
            <w:lang w:val="en-US"/>
          </w:rPr>
          <w:tab/>
        </w:r>
        <w:r>
          <w:rPr>
            <w:color w:val="000000"/>
            <w:lang w:val="en-US"/>
          </w:rPr>
          <w:t>Otherwise, if the current picture is an IDR picture and cross_layer_bla_flag is equal to1, NoClrasOutputFlag is set equal to 1.</w:t>
        </w:r>
      </w:ins>
    </w:p>
    <w:p w:rsidR="008B3821" w:rsidRPr="007D25B0" w:rsidRDefault="008B3821" w:rsidP="008B3821">
      <w:pPr>
        <w:tabs>
          <w:tab w:val="left" w:pos="400"/>
        </w:tabs>
        <w:ind w:left="800" w:hanging="400"/>
        <w:rPr>
          <w:color w:val="000000"/>
          <w:lang w:val="en-US"/>
        </w:rPr>
      </w:pPr>
      <w:r w:rsidRPr="007D25B0">
        <w:rPr>
          <w:color w:val="000000"/>
          <w:lang w:val="en-US"/>
        </w:rPr>
        <w:t>–</w:t>
      </w:r>
      <w:r w:rsidRPr="007D25B0">
        <w:rPr>
          <w:color w:val="000000"/>
          <w:lang w:val="en-US"/>
        </w:rPr>
        <w:tab/>
        <w:t>Otherwise, if some external means not specified in this Specification is available to set NoClrasOutputFlag, NoClrasOutputFlag is set by the external means.</w:t>
      </w:r>
    </w:p>
    <w:p w:rsidR="008B3821" w:rsidRPr="007D25B0" w:rsidRDefault="008B3821" w:rsidP="008B3821">
      <w:pPr>
        <w:tabs>
          <w:tab w:val="left" w:pos="400"/>
        </w:tabs>
        <w:ind w:left="800" w:hanging="400"/>
        <w:rPr>
          <w:color w:val="000000"/>
          <w:lang w:val="en-US"/>
        </w:rPr>
      </w:pPr>
      <w:r w:rsidRPr="007D25B0">
        <w:rPr>
          <w:color w:val="000000"/>
          <w:lang w:val="en-US"/>
        </w:rPr>
        <w:t>–</w:t>
      </w:r>
      <w:r w:rsidRPr="007D25B0">
        <w:rPr>
          <w:color w:val="000000"/>
          <w:lang w:val="en-US"/>
        </w:rPr>
        <w:tab/>
        <w:t>Otherwise, NoClrasOutputFlag is set equal to 0.</w:t>
      </w:r>
    </w:p>
    <w:p w:rsidR="008B3821" w:rsidRPr="007D25B0" w:rsidRDefault="008B3821" w:rsidP="008B3821">
      <w:pPr>
        <w:tabs>
          <w:tab w:val="left" w:pos="400"/>
        </w:tabs>
        <w:ind w:left="400" w:hanging="400"/>
        <w:rPr>
          <w:color w:val="000000"/>
          <w:lang w:val="en-US"/>
        </w:rPr>
      </w:pPr>
      <w:r w:rsidRPr="007D25B0">
        <w:rPr>
          <w:color w:val="000000"/>
          <w:lang w:val="en-US"/>
        </w:rPr>
        <w:t>–</w:t>
      </w:r>
      <w:r w:rsidRPr="007D25B0">
        <w:rPr>
          <w:color w:val="000000"/>
          <w:lang w:val="en-US"/>
        </w:rPr>
        <w:tab/>
        <w:t>When NoClrasOutputFlag is equal to 1, the variable LayerInitialisedFlag[ i ] is set equal to 0 for all values of i from 0 to 63, inclusive, and the variable FirstPicInLayerDecodedFlag[ i ] is set equal to 0 for all values of i from 1 to 63, inclusive.</w:t>
      </w:r>
    </w:p>
    <w:p w:rsidR="008B3821" w:rsidRPr="007D25B0" w:rsidRDefault="008B3821" w:rsidP="008B3821">
      <w:pPr>
        <w:rPr>
          <w:lang w:val="en-US"/>
        </w:rPr>
      </w:pPr>
      <w:r w:rsidRPr="007D25B0">
        <w:rPr>
          <w:lang w:val="en-US"/>
        </w:rPr>
        <w:t>The decoding process is specified such that all decoders will produce numerically identical cropped decoded pictures. Any decoding process that produces identical cropped decoded pictures to those produced by the process described herein (with the correct output order or output timing, as specified) conforms to the decoding process requirements of this Specification.</w:t>
      </w:r>
    </w:p>
    <w:p w:rsidR="008B3821" w:rsidRPr="007D25B0" w:rsidRDefault="008B3821" w:rsidP="008B3821">
      <w:pPr>
        <w:rPr>
          <w:lang w:val="en-US"/>
        </w:rPr>
      </w:pPr>
      <w:r w:rsidRPr="007D25B0">
        <w:rPr>
          <w:lang w:val="en-US"/>
        </w:rPr>
        <w:t>When the current picture is an IRAP picture, the following applies:</w:t>
      </w:r>
    </w:p>
    <w:p w:rsidR="008B3821" w:rsidRPr="007D25B0" w:rsidRDefault="008B3821" w:rsidP="008B3821">
      <w:pPr>
        <w:tabs>
          <w:tab w:val="clear" w:pos="794"/>
          <w:tab w:val="left" w:pos="400"/>
          <w:tab w:val="left" w:pos="1080"/>
        </w:tabs>
        <w:ind w:left="400" w:hanging="400"/>
        <w:rPr>
          <w:lang w:val="en-US"/>
        </w:rPr>
      </w:pPr>
      <w:r w:rsidRPr="007D25B0">
        <w:rPr>
          <w:lang w:val="en-US"/>
        </w:rPr>
        <w:lastRenderedPageBreak/>
        <w:t>–</w:t>
      </w:r>
      <w:r w:rsidRPr="007D25B0">
        <w:rPr>
          <w:lang w:val="en-US"/>
        </w:rPr>
        <w:tab/>
        <w:t>If the current picture with a particular value of nuh_layer_id is an IDR picture, a BLA picture, the first picture with that particular value of nuh_layer_id in the bitstream in decoding order, or the first picture with that particular value of nuh_layer_id that follows an end of sequence NAL unit in decoding order, the variable NoRaslOutputFlag is set equal to 1.</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Otherwise, if some external means not specified in this Specification is available to set the variable HandleCraAsBlaFlag to a value for the current picture, the variable HandleCraAsBlaFlag is set equal to the value provided by the external means and the variable NoRaslOutputFlag is set equal to HandleCraAsBlaFlag.</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 xml:space="preserve">Otherwise, the variable HandleCraAsBlaFlag is set equal to 0 and the variable NoRaslOutputFlag </w:t>
      </w:r>
      <w:proofErr w:type="gramStart"/>
      <w:r w:rsidRPr="007D25B0">
        <w:rPr>
          <w:lang w:val="en-US"/>
        </w:rPr>
        <w:t>is</w:t>
      </w:r>
      <w:proofErr w:type="gramEnd"/>
      <w:r w:rsidRPr="007D25B0">
        <w:rPr>
          <w:lang w:val="en-US"/>
        </w:rPr>
        <w:t xml:space="preserve"> set equal to 0.</w:t>
      </w:r>
    </w:p>
    <w:p w:rsidR="008B3821" w:rsidRPr="007D25B0" w:rsidRDefault="008B3821" w:rsidP="008B3821">
      <w:pPr>
        <w:rPr>
          <w:lang w:val="en-US"/>
        </w:rPr>
      </w:pPr>
      <w:r w:rsidRPr="007D25B0">
        <w:rPr>
          <w:lang w:val="en-US"/>
        </w:rPr>
        <w:t xml:space="preserve">When the current picture is an IRAP picture and one of the following conditions is true, </w:t>
      </w:r>
      <w:proofErr w:type="gramStart"/>
      <w:r w:rsidRPr="007D25B0">
        <w:rPr>
          <w:lang w:val="en-US"/>
        </w:rPr>
        <w:t>LayerInitialisedFlag[</w:t>
      </w:r>
      <w:proofErr w:type="gramEnd"/>
      <w:r w:rsidRPr="007D25B0">
        <w:rPr>
          <w:lang w:val="en-US"/>
        </w:rPr>
        <w:t> nuh_layer_id ] is set equal to 1:</w:t>
      </w:r>
    </w:p>
    <w:p w:rsidR="008B3821" w:rsidRPr="007D25B0" w:rsidRDefault="008B3821" w:rsidP="008B3821">
      <w:pPr>
        <w:ind w:left="434" w:hanging="434"/>
        <w:rPr>
          <w:lang w:val="en-US"/>
        </w:rPr>
      </w:pPr>
      <w:r w:rsidRPr="007D25B0">
        <w:rPr>
          <w:lang w:val="en-US"/>
        </w:rPr>
        <w:t>–</w:t>
      </w:r>
      <w:r w:rsidRPr="007D25B0">
        <w:rPr>
          <w:lang w:val="en-US"/>
        </w:rPr>
        <w:tab/>
      </w:r>
      <w:proofErr w:type="gramStart"/>
      <w:r w:rsidRPr="007D25B0">
        <w:rPr>
          <w:lang w:val="en-US"/>
        </w:rPr>
        <w:t>nuh_layer_id</w:t>
      </w:r>
      <w:proofErr w:type="gramEnd"/>
      <w:r w:rsidRPr="007D25B0">
        <w:rPr>
          <w:lang w:val="en-US"/>
        </w:rPr>
        <w:t xml:space="preserve"> is equal to 0.</w:t>
      </w:r>
    </w:p>
    <w:p w:rsidR="008B3821" w:rsidRPr="007D25B0" w:rsidRDefault="008B3821" w:rsidP="008B3821">
      <w:pPr>
        <w:ind w:left="434" w:hanging="434"/>
        <w:rPr>
          <w:lang w:val="en-US"/>
        </w:rPr>
      </w:pPr>
      <w:r w:rsidRPr="007D25B0">
        <w:rPr>
          <w:lang w:val="en-US"/>
        </w:rPr>
        <w:t>–</w:t>
      </w:r>
      <w:r w:rsidRPr="007D25B0">
        <w:rPr>
          <w:lang w:val="en-US"/>
        </w:rPr>
        <w:tab/>
        <w:t xml:space="preserve">LayerInitialisedFlag[ nuh_layer_id ] is equal to 0 and LayerInitialisedFlag[ refLayerId ] is equal to 1 for all values of refLayerId equal to </w:t>
      </w:r>
      <w:r w:rsidRPr="007D25B0">
        <w:rPr>
          <w:bCs/>
          <w:lang w:val="en-US"/>
        </w:rPr>
        <w:t>RefLayerId[ </w:t>
      </w:r>
      <w:r w:rsidRPr="007D25B0">
        <w:rPr>
          <w:lang w:val="en-US"/>
        </w:rPr>
        <w:t>nuh_layer_id</w:t>
      </w:r>
      <w:r w:rsidRPr="007D25B0">
        <w:rPr>
          <w:bCs/>
          <w:lang w:val="en-US"/>
        </w:rPr>
        <w:t> ][ j ]</w:t>
      </w:r>
      <w:r w:rsidRPr="007D25B0">
        <w:rPr>
          <w:lang w:val="en-US"/>
        </w:rPr>
        <w:t>, where j is in the range of 0 to NumDirectRefLayers[ nuh_layer_id ] – 1, inclusive.</w:t>
      </w:r>
    </w:p>
    <w:p w:rsidR="008B3821" w:rsidRPr="007D25B0" w:rsidRDefault="008B3821" w:rsidP="008B3821">
      <w:pPr>
        <w:rPr>
          <w:lang w:val="en-US"/>
        </w:rPr>
      </w:pPr>
      <w:r w:rsidRPr="007D25B0">
        <w:rPr>
          <w:lang w:val="en-US"/>
        </w:rPr>
        <w:t xml:space="preserve">When the current picture has nuh_layer_id equal to 0, the decoding process for a coded picture with nuh_layer_id equal to 0 as specified in subclause </w:t>
      </w:r>
      <w:r w:rsidR="002D2385" w:rsidRPr="007D25B0">
        <w:fldChar w:fldCharType="begin"/>
      </w:r>
      <w:r w:rsidR="002D2385" w:rsidRPr="007D25B0">
        <w:instrText xml:space="preserve"> REF _Ref342483621 \r \h  \* MERGEFORMAT </w:instrText>
      </w:r>
      <w:r w:rsidR="002D2385" w:rsidRPr="007D25B0">
        <w:fldChar w:fldCharType="separate"/>
      </w:r>
      <w:r w:rsidRPr="007D25B0">
        <w:rPr>
          <w:lang w:val="en-US"/>
        </w:rPr>
        <w:t>8.1.1</w:t>
      </w:r>
      <w:r w:rsidR="002D2385" w:rsidRPr="007D25B0">
        <w:fldChar w:fldCharType="end"/>
      </w:r>
      <w:r w:rsidRPr="007D25B0">
        <w:rPr>
          <w:lang w:val="en-US"/>
        </w:rPr>
        <w:t xml:space="preserve"> is invoked.</w:t>
      </w:r>
    </w:p>
    <w:p w:rsidR="008B3821" w:rsidRPr="007D25B0" w:rsidRDefault="008B3821" w:rsidP="002026D5">
      <w:pPr>
        <w:pStyle w:val="Heading3"/>
        <w:numPr>
          <w:ilvl w:val="2"/>
          <w:numId w:val="46"/>
        </w:numPr>
        <w:tabs>
          <w:tab w:val="clear" w:pos="794"/>
          <w:tab w:val="clear" w:pos="1191"/>
          <w:tab w:val="left" w:pos="709"/>
        </w:tabs>
        <w:ind w:left="567" w:hanging="567"/>
        <w:rPr>
          <w:lang w:val="en-US"/>
        </w:rPr>
      </w:pPr>
      <w:bookmarkStart w:id="56" w:name="_Toc366771931"/>
      <w:r w:rsidRPr="007D25B0">
        <w:rPr>
          <w:lang w:val="en-US"/>
        </w:rPr>
        <w:t>Decoding process for a coded picture with nuh_layer_id equal to 0</w:t>
      </w:r>
      <w:bookmarkEnd w:id="56"/>
    </w:p>
    <w:p w:rsidR="008B3821" w:rsidRPr="007D25B0" w:rsidRDefault="008B3821" w:rsidP="008B3821">
      <w:pPr>
        <w:rPr>
          <w:lang w:val="en-US"/>
        </w:rPr>
      </w:pPr>
      <w:r w:rsidRPr="007D25B0">
        <w:rPr>
          <w:lang w:val="en-US"/>
        </w:rPr>
        <w:t>When the current picture is a BLA picture that has nal_unit_type equal to BLA_W_LP or is a CRA picture, the following applies:</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If some external means not specified in this Specification is available to set the variable UseAltCpbParamsFlag to a value, UseAltCpbParamsFlag is set equal to the value provided by the external means.</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Otherwise, the value of UseAltCpbParamsFlag is set equal to 0.</w:t>
      </w:r>
    </w:p>
    <w:p w:rsidR="008B3821" w:rsidRPr="007D25B0" w:rsidRDefault="008B3821" w:rsidP="008B3821">
      <w:pPr>
        <w:pStyle w:val="3N"/>
        <w:rPr>
          <w:lang w:val="en-US"/>
        </w:rPr>
      </w:pPr>
      <w:r w:rsidRPr="007D25B0">
        <w:rPr>
          <w:lang w:val="en-US"/>
        </w:rPr>
        <w:t>Depending on the value of separate_colour_plane_flag, the decoding process is structured as follows:</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If separate_colour_plane_flag is equal to 0, the decoding process is invoked a single time with the current picture being the output.</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Otherwise (separate_colour_plane_flag is equal to 1), the decoding process is invoked three times. Inputs to the decoding process are all NAL units of the coded picture with identical value of colour_plane_id. The decoding process of NAL units with a particular value of colour_plane_id is specified as if only a CVS with monochrome colour format with that particular value of colour_plane_id would be present in the bitstream. The output of each of the three decoding processes is assigned to one of the 3 sample arrays of the current picture, with the NAL units with colour_plane_id equal to 0, 1, and 2 being assigned to S</w:t>
      </w:r>
      <w:r w:rsidRPr="007D25B0">
        <w:rPr>
          <w:vertAlign w:val="subscript"/>
          <w:lang w:val="en-US"/>
        </w:rPr>
        <w:t xml:space="preserve">L, </w:t>
      </w:r>
      <w:r w:rsidRPr="007D25B0">
        <w:rPr>
          <w:lang w:val="en-US"/>
        </w:rPr>
        <w:t>S</w:t>
      </w:r>
      <w:r w:rsidRPr="007D25B0">
        <w:rPr>
          <w:vertAlign w:val="subscript"/>
          <w:lang w:val="en-US"/>
        </w:rPr>
        <w:t>Cb</w:t>
      </w:r>
      <w:r w:rsidRPr="007D25B0">
        <w:rPr>
          <w:lang w:val="en-US"/>
        </w:rPr>
        <w:t>, and S</w:t>
      </w:r>
      <w:r w:rsidRPr="007D25B0">
        <w:rPr>
          <w:vertAlign w:val="subscript"/>
          <w:lang w:val="en-US"/>
        </w:rPr>
        <w:t>Cr</w:t>
      </w:r>
      <w:r w:rsidRPr="007D25B0">
        <w:rPr>
          <w:lang w:val="en-US"/>
        </w:rPr>
        <w:t>, respectively.</w:t>
      </w:r>
    </w:p>
    <w:p w:rsidR="008B3821" w:rsidRPr="007D25B0" w:rsidRDefault="008B3821" w:rsidP="008B3821">
      <w:pPr>
        <w:pStyle w:val="Note1"/>
        <w:rPr>
          <w:lang w:val="en-US"/>
        </w:rPr>
      </w:pPr>
      <w:r w:rsidRPr="007D25B0">
        <w:rPr>
          <w:lang w:val="en-US"/>
        </w:rPr>
        <w:t>NOTE – The variable ChromaArrayType is derived as equal to 0 when separate_colour_plane_flag is equal to 1 and chroma_format_idc is equal to 3. In the decoding process, the value of this variable is evaluated resulting in operations identical to that of monochrome pictures (when chroma_format_idc is equal to 0).</w:t>
      </w:r>
    </w:p>
    <w:p w:rsidR="008B3821" w:rsidRPr="007D25B0" w:rsidRDefault="008B3821" w:rsidP="008B3821">
      <w:pPr>
        <w:rPr>
          <w:lang w:val="en-US"/>
        </w:rPr>
      </w:pPr>
      <w:r w:rsidRPr="007D25B0">
        <w:rPr>
          <w:lang w:val="en-US"/>
        </w:rPr>
        <w:t>The decoding process operates as follows for the current picture CurrPic:</w:t>
      </w:r>
    </w:p>
    <w:p w:rsidR="008B3821" w:rsidRPr="007D25B0" w:rsidRDefault="008B3821" w:rsidP="008B3821">
      <w:pPr>
        <w:numPr>
          <w:ilvl w:val="0"/>
          <w:numId w:val="4"/>
        </w:numPr>
        <w:tabs>
          <w:tab w:val="clear" w:pos="757"/>
          <w:tab w:val="clear" w:pos="794"/>
          <w:tab w:val="left" w:pos="700"/>
          <w:tab w:val="num" w:pos="2500"/>
        </w:tabs>
        <w:ind w:left="700"/>
        <w:rPr>
          <w:lang w:val="en-US"/>
        </w:rPr>
      </w:pPr>
      <w:r w:rsidRPr="007D25B0">
        <w:rPr>
          <w:lang w:val="en-US"/>
        </w:rPr>
        <w:t>The decoding of NAL units is specified in subclause 8.2.</w:t>
      </w:r>
    </w:p>
    <w:p w:rsidR="008B3821" w:rsidRPr="007D25B0" w:rsidRDefault="008B3821" w:rsidP="008B3821">
      <w:pPr>
        <w:numPr>
          <w:ilvl w:val="0"/>
          <w:numId w:val="4"/>
        </w:numPr>
        <w:tabs>
          <w:tab w:val="clear" w:pos="757"/>
          <w:tab w:val="clear" w:pos="794"/>
          <w:tab w:val="left" w:pos="700"/>
          <w:tab w:val="num" w:pos="2500"/>
        </w:tabs>
        <w:ind w:left="700"/>
        <w:rPr>
          <w:lang w:val="en-US"/>
        </w:rPr>
      </w:pPr>
      <w:r w:rsidRPr="007D25B0">
        <w:rPr>
          <w:lang w:val="en-US"/>
        </w:rPr>
        <w:t>The processes in subclause 8.3 specify the following decoding processes using syntax elements in the slice segment layer and above:</w:t>
      </w:r>
    </w:p>
    <w:p w:rsidR="008B3821" w:rsidRPr="007D25B0" w:rsidRDefault="008B3821" w:rsidP="008B3821">
      <w:pPr>
        <w:tabs>
          <w:tab w:val="clear" w:pos="1191"/>
          <w:tab w:val="left" w:pos="1200"/>
        </w:tabs>
        <w:ind w:left="1228" w:hanging="434"/>
        <w:rPr>
          <w:lang w:val="en-US"/>
        </w:rPr>
      </w:pPr>
      <w:r w:rsidRPr="007D25B0">
        <w:rPr>
          <w:lang w:val="en-US"/>
        </w:rPr>
        <w:t>–</w:t>
      </w:r>
      <w:r w:rsidRPr="007D25B0">
        <w:rPr>
          <w:lang w:val="en-US"/>
        </w:rPr>
        <w:tab/>
        <w:t>Variables and functions relating to picture order count are derived in subclause 8.3.1. This needs to be invoked only for the first slice segment of a picture.</w:t>
      </w:r>
    </w:p>
    <w:p w:rsidR="008B3821" w:rsidRPr="007D25B0" w:rsidRDefault="008B3821" w:rsidP="008B3821">
      <w:pPr>
        <w:ind w:left="1228" w:hanging="434"/>
        <w:rPr>
          <w:lang w:val="en-US"/>
        </w:rPr>
      </w:pPr>
      <w:r w:rsidRPr="007D25B0">
        <w:rPr>
          <w:lang w:val="en-US"/>
        </w:rPr>
        <w:t>–</w:t>
      </w:r>
      <w:r w:rsidRPr="007D25B0">
        <w:rPr>
          <w:lang w:val="en-US"/>
        </w:rPr>
        <w:tab/>
        <w:t>The decoding process for RPS in subclause 8.3.2 is invoked, wherein reference pictures may be marked as "unused for reference" or "used for long-term reference". This needs to be invoked only for the first slice segment of a picture.</w:t>
      </w:r>
    </w:p>
    <w:p w:rsidR="008B3821" w:rsidRPr="007D25B0" w:rsidRDefault="008B3821" w:rsidP="008B3821">
      <w:pPr>
        <w:ind w:left="1228" w:hanging="434"/>
        <w:rPr>
          <w:lang w:val="en-US"/>
        </w:rPr>
      </w:pPr>
      <w:r w:rsidRPr="007D25B0">
        <w:rPr>
          <w:lang w:val="en-US"/>
        </w:rPr>
        <w:t>–</w:t>
      </w:r>
      <w:r w:rsidRPr="007D25B0">
        <w:rPr>
          <w:lang w:val="en-US"/>
        </w:rPr>
        <w:tab/>
        <w:t>When the current picture is a BLA picture or is a CRA picture with NoRaslOutputFlag equal to 1, the decoding process for generating unavailable reference pictures specified in subclause 8.3.3 is invoked, which needs to be invoked only for the first slice segment of a picture.</w:t>
      </w:r>
    </w:p>
    <w:p w:rsidR="008B3821" w:rsidRPr="007D25B0" w:rsidRDefault="008B3821" w:rsidP="008B3821">
      <w:pPr>
        <w:ind w:left="1228" w:hanging="434"/>
        <w:rPr>
          <w:lang w:val="en-US"/>
        </w:rPr>
      </w:pPr>
      <w:r w:rsidRPr="007D25B0">
        <w:rPr>
          <w:lang w:val="en-US"/>
        </w:rPr>
        <w:t>–</w:t>
      </w:r>
      <w:r w:rsidRPr="007D25B0">
        <w:rPr>
          <w:lang w:val="en-US"/>
        </w:rPr>
        <w:tab/>
        <w:t>PicOutputFlag is set as follows:</w:t>
      </w:r>
    </w:p>
    <w:p w:rsidR="008B3821" w:rsidRPr="007D25B0" w:rsidRDefault="008B3821" w:rsidP="008B3821">
      <w:pPr>
        <w:ind w:left="1625" w:hanging="434"/>
        <w:rPr>
          <w:lang w:val="en-US"/>
        </w:rPr>
      </w:pPr>
      <w:r w:rsidRPr="007D25B0">
        <w:rPr>
          <w:lang w:val="en-US"/>
        </w:rPr>
        <w:t>–</w:t>
      </w:r>
      <w:r w:rsidRPr="007D25B0">
        <w:rPr>
          <w:lang w:val="en-US"/>
        </w:rPr>
        <w:tab/>
        <w:t>If the current picture is a RASL picture and NoRaslOutputFlag of the associated IRAP picture is equal to 1, PicOutputFlag is set equal to 0.</w:t>
      </w:r>
    </w:p>
    <w:p w:rsidR="008B3821" w:rsidRPr="007D25B0" w:rsidRDefault="008B3821" w:rsidP="008B3821">
      <w:pPr>
        <w:ind w:left="1625" w:hanging="434"/>
        <w:rPr>
          <w:lang w:val="en-US"/>
        </w:rPr>
      </w:pPr>
      <w:r w:rsidRPr="007D25B0">
        <w:rPr>
          <w:lang w:val="en-US"/>
        </w:rPr>
        <w:t>–</w:t>
      </w:r>
      <w:r w:rsidRPr="007D25B0">
        <w:rPr>
          <w:lang w:val="en-US"/>
        </w:rPr>
        <w:tab/>
        <w:t>Otherwise, PicOutputFlag is set equal to pic_output_flag.</w:t>
      </w:r>
    </w:p>
    <w:p w:rsidR="008B3821" w:rsidRPr="007D25B0" w:rsidRDefault="008B3821" w:rsidP="008B3821">
      <w:pPr>
        <w:tabs>
          <w:tab w:val="clear" w:pos="1191"/>
          <w:tab w:val="left" w:pos="1200"/>
        </w:tabs>
        <w:ind w:left="1228" w:hanging="434"/>
        <w:rPr>
          <w:lang w:val="en-US"/>
        </w:rPr>
      </w:pPr>
      <w:r w:rsidRPr="007D25B0">
        <w:rPr>
          <w:lang w:val="en-US"/>
        </w:rPr>
        <w:lastRenderedPageBreak/>
        <w:t>–</w:t>
      </w:r>
      <w:r w:rsidRPr="007D25B0">
        <w:rPr>
          <w:lang w:val="en-US"/>
        </w:rPr>
        <w:tab/>
        <w:t>At the beginning of the decoding process for each P or B slice, the decoding process for reference picture lists construction specified in subclause 8.3.4 is invoked for derivation of reference picture list 0 (RefPicList0) and, when decoding a B slice, reference picture list 1 (RefPicList1).</w:t>
      </w:r>
    </w:p>
    <w:p w:rsidR="008B3821" w:rsidRPr="007D25B0" w:rsidRDefault="008B3821" w:rsidP="008B3821">
      <w:pPr>
        <w:numPr>
          <w:ilvl w:val="0"/>
          <w:numId w:val="4"/>
        </w:numPr>
        <w:tabs>
          <w:tab w:val="clear" w:pos="794"/>
          <w:tab w:val="left" w:pos="700"/>
        </w:tabs>
        <w:rPr>
          <w:lang w:val="en-US"/>
        </w:rPr>
      </w:pPr>
      <w:r w:rsidRPr="007D25B0">
        <w:rPr>
          <w:lang w:val="en-US"/>
        </w:rPr>
        <w:t>The processes in subclauses 8.4, 8.5, 8.6, and 8.7 specify decoding processes using syntax elements in all syntax structure layers.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8B3821" w:rsidRPr="007D25B0" w:rsidRDefault="008B3821" w:rsidP="008B3821">
      <w:pPr>
        <w:numPr>
          <w:ilvl w:val="0"/>
          <w:numId w:val="4"/>
        </w:numPr>
        <w:tabs>
          <w:tab w:val="clear" w:pos="757"/>
          <w:tab w:val="clear" w:pos="794"/>
          <w:tab w:val="left" w:pos="700"/>
          <w:tab w:val="num" w:pos="2500"/>
        </w:tabs>
        <w:ind w:left="700"/>
        <w:rPr>
          <w:lang w:val="en-US"/>
        </w:rPr>
      </w:pPr>
      <w:r w:rsidRPr="007D25B0">
        <w:rPr>
          <w:lang w:val="en-US"/>
        </w:rPr>
        <w:t>After all slices of the current picture have been decoded, the decoded picture is marked as "used for short-term reference".</w:t>
      </w:r>
    </w:p>
    <w:p w:rsidR="008B3821" w:rsidRPr="007D25B0" w:rsidRDefault="008B3821" w:rsidP="002026D5">
      <w:pPr>
        <w:pStyle w:val="Heading2"/>
        <w:numPr>
          <w:ilvl w:val="1"/>
          <w:numId w:val="45"/>
        </w:numPr>
        <w:tabs>
          <w:tab w:val="clear" w:pos="794"/>
        </w:tabs>
        <w:rPr>
          <w:lang w:val="en-US"/>
        </w:rPr>
      </w:pPr>
      <w:bookmarkStart w:id="57" w:name="_Toc366771932"/>
      <w:r w:rsidRPr="007D25B0">
        <w:rPr>
          <w:lang w:val="en-US"/>
        </w:rPr>
        <w:t>NAL unit decoding process</w:t>
      </w:r>
      <w:bookmarkEnd w:id="57"/>
    </w:p>
    <w:p w:rsidR="008B3821" w:rsidRPr="007D25B0" w:rsidRDefault="008B3821" w:rsidP="008B3821">
      <w:pPr>
        <w:rPr>
          <w:lang w:val="en-US"/>
        </w:rPr>
      </w:pPr>
      <w:r w:rsidRPr="007D25B0">
        <w:rPr>
          <w:lang w:val="en-US"/>
        </w:rPr>
        <w:t>Inputs to this process are VCL NAL units of the current picture and their associated non-VCL NAL units.</w:t>
      </w:r>
    </w:p>
    <w:p w:rsidR="008B3821" w:rsidRPr="007D25B0" w:rsidRDefault="008B3821" w:rsidP="008B3821">
      <w:pPr>
        <w:rPr>
          <w:lang w:val="en-US"/>
        </w:rPr>
      </w:pPr>
      <w:r w:rsidRPr="007D25B0">
        <w:rPr>
          <w:lang w:val="en-US"/>
        </w:rPr>
        <w:t>Outputs of this process are the parsed RBSP syntax structures encapsulated within the NAL units of the access unit containing the current picture.</w:t>
      </w:r>
    </w:p>
    <w:p w:rsidR="008B3821" w:rsidRPr="007D25B0" w:rsidRDefault="008B3821" w:rsidP="008B3821">
      <w:pPr>
        <w:rPr>
          <w:lang w:val="en-US"/>
        </w:rPr>
      </w:pPr>
      <w:r w:rsidRPr="007D25B0">
        <w:rPr>
          <w:lang w:val="en-US"/>
        </w:rPr>
        <w:t>The decoding process for each NAL unit extracts the RBSP syntax structure from the NAL unit and then parses the RBSP syntax structure.</w:t>
      </w:r>
    </w:p>
    <w:p w:rsidR="008B3821" w:rsidRPr="007D25B0" w:rsidRDefault="008B3821" w:rsidP="002026D5">
      <w:pPr>
        <w:pStyle w:val="Heading2"/>
        <w:numPr>
          <w:ilvl w:val="1"/>
          <w:numId w:val="45"/>
        </w:numPr>
        <w:tabs>
          <w:tab w:val="clear" w:pos="794"/>
        </w:tabs>
        <w:rPr>
          <w:lang w:val="en-US"/>
        </w:rPr>
      </w:pPr>
      <w:bookmarkStart w:id="58" w:name="_Toc366771933"/>
      <w:r w:rsidRPr="007D25B0">
        <w:rPr>
          <w:lang w:val="en-US"/>
        </w:rPr>
        <w:t>Slice decoding process</w:t>
      </w:r>
      <w:bookmarkEnd w:id="58"/>
    </w:p>
    <w:p w:rsidR="008B3821" w:rsidRPr="007D25B0" w:rsidRDefault="008B3821" w:rsidP="002026D5">
      <w:pPr>
        <w:pStyle w:val="Heading3"/>
        <w:numPr>
          <w:ilvl w:val="2"/>
          <w:numId w:val="44"/>
        </w:numPr>
        <w:tabs>
          <w:tab w:val="clear" w:pos="794"/>
          <w:tab w:val="clear" w:pos="1588"/>
          <w:tab w:val="left" w:pos="1276"/>
        </w:tabs>
        <w:ind w:left="0" w:firstLine="0"/>
        <w:rPr>
          <w:lang w:val="en-US"/>
        </w:rPr>
      </w:pPr>
      <w:bookmarkStart w:id="59" w:name="_Toc366771935"/>
      <w:r w:rsidRPr="007D25B0">
        <w:rPr>
          <w:lang w:val="en-US"/>
        </w:rPr>
        <w:t>Decoding process for generating unavailable reference pictures</w:t>
      </w:r>
      <w:bookmarkEnd w:id="59"/>
    </w:p>
    <w:p w:rsidR="008B3821" w:rsidRPr="007D25B0" w:rsidRDefault="008B3821" w:rsidP="002026D5">
      <w:pPr>
        <w:pStyle w:val="Heading4"/>
        <w:numPr>
          <w:ilvl w:val="3"/>
          <w:numId w:val="45"/>
        </w:numPr>
        <w:tabs>
          <w:tab w:val="clear" w:pos="794"/>
          <w:tab w:val="left" w:pos="2127"/>
        </w:tabs>
        <w:rPr>
          <w:lang w:val="en-US"/>
        </w:rPr>
      </w:pPr>
      <w:bookmarkStart w:id="60" w:name="_Toc366771936"/>
      <w:r w:rsidRPr="007D25B0">
        <w:rPr>
          <w:lang w:val="en-US"/>
        </w:rPr>
        <w:t>General decoding process for generating unavailable reference pictures</w:t>
      </w:r>
      <w:bookmarkEnd w:id="60"/>
    </w:p>
    <w:p w:rsidR="008B3821" w:rsidRPr="007D25B0" w:rsidRDefault="008B3821" w:rsidP="008B3821">
      <w:pPr>
        <w:rPr>
          <w:lang w:val="en-US"/>
        </w:rPr>
      </w:pPr>
      <w:r w:rsidRPr="007D25B0">
        <w:rPr>
          <w:lang w:val="en-US"/>
        </w:rPr>
        <w:t>This process is invoked once per coded picture when the current picture is a BLA picture or is a CRA picture with NoRaslOutputFlag equal to 1.</w:t>
      </w:r>
    </w:p>
    <w:p w:rsidR="008B3821" w:rsidRPr="007D25B0" w:rsidRDefault="008B3821" w:rsidP="008B3821">
      <w:pPr>
        <w:spacing w:before="60"/>
        <w:ind w:left="288"/>
        <w:rPr>
          <w:sz w:val="18"/>
          <w:szCs w:val="18"/>
          <w:lang w:val="en-US"/>
        </w:rPr>
      </w:pPr>
      <w:r w:rsidRPr="007D25B0">
        <w:rPr>
          <w:sz w:val="18"/>
          <w:szCs w:val="18"/>
          <w:lang w:val="en-US"/>
        </w:rPr>
        <w:t>NOTE</w:t>
      </w:r>
      <w:r w:rsidRPr="007D25B0">
        <w:rPr>
          <w:lang w:val="en-US"/>
        </w:rPr>
        <w:t> </w:t>
      </w:r>
      <w:r w:rsidRPr="007D25B0">
        <w:rPr>
          <w:sz w:val="18"/>
          <w:szCs w:val="18"/>
          <w:lang w:val="en-US"/>
        </w:rPr>
        <w:t>– This process is primarily specified only for the specification of syntax constraints for RASL pictures. The entire specification of the decoding process for RASL pictures associated with an IRAP picture that has NoRaslOutputFlag equal to 1 is included herein only for purposes of specifying constraints on the allowed syntax content of such RASL pictures. During the decoding process, any RASL pictures associated with an IRAP picture that has NoRaslOutputFlag equal to 1 may be ignored, as these pictures are not specified for output and have no effect on the decoding process of any other pictures that are specified for output. However, in HRD operations as specified in Annex C, RASL access units may need to be taken into consideration in derivation of CPB arrival and removal times.</w:t>
      </w:r>
    </w:p>
    <w:p w:rsidR="008B3821" w:rsidRPr="007D25B0" w:rsidRDefault="008B3821" w:rsidP="008B3821">
      <w:pPr>
        <w:keepNext/>
        <w:rPr>
          <w:lang w:val="en-US"/>
        </w:rPr>
      </w:pPr>
      <w:r w:rsidRPr="007D25B0">
        <w:rPr>
          <w:lang w:val="en-US"/>
        </w:rPr>
        <w:t>When this process is invoked, the following applies:</w:t>
      </w:r>
    </w:p>
    <w:p w:rsidR="008B3821" w:rsidRPr="007D25B0" w:rsidRDefault="008B3821" w:rsidP="002026D5">
      <w:pPr>
        <w:numPr>
          <w:ilvl w:val="0"/>
          <w:numId w:val="42"/>
        </w:numPr>
        <w:tabs>
          <w:tab w:val="left" w:pos="360"/>
        </w:tabs>
        <w:textAlignment w:val="auto"/>
        <w:rPr>
          <w:rFonts w:eastAsia="Times New Roman"/>
          <w:lang w:val="en-US" w:eastAsia="ko-KR"/>
        </w:rPr>
      </w:pPr>
      <w:r w:rsidRPr="007D25B0">
        <w:rPr>
          <w:rFonts w:eastAsia="Times New Roman"/>
          <w:lang w:val="en-US" w:eastAsia="ko-KR"/>
        </w:rPr>
        <w:t>For each RefPicSetStFoll[ i ], with i in the range of 0 to NumPocStFoll − 1, inclusive, that is equal to "no reference picture", a picture is generated as specified in subclause 8.3.3.2, and the following applies:</w:t>
      </w:r>
    </w:p>
    <w:p w:rsidR="008B3821" w:rsidRPr="007D25B0" w:rsidRDefault="008B3821" w:rsidP="008B3821">
      <w:pPr>
        <w:numPr>
          <w:ilvl w:val="0"/>
          <w:numId w:val="8"/>
        </w:numPr>
        <w:tabs>
          <w:tab w:val="clear" w:pos="794"/>
          <w:tab w:val="num" w:pos="1080"/>
        </w:tabs>
        <w:ind w:left="1080"/>
        <w:rPr>
          <w:lang w:val="en-US"/>
        </w:rPr>
      </w:pPr>
      <w:r w:rsidRPr="007D25B0">
        <w:rPr>
          <w:lang w:val="en-US"/>
        </w:rPr>
        <w:t>The value of PicOrderCntVal for the generated picture is set equal to PocStFoll</w:t>
      </w:r>
      <w:proofErr w:type="gramStart"/>
      <w:r w:rsidRPr="007D25B0">
        <w:rPr>
          <w:lang w:val="en-US"/>
        </w:rPr>
        <w:t>[ i</w:t>
      </w:r>
      <w:proofErr w:type="gramEnd"/>
      <w:r w:rsidRPr="007D25B0">
        <w:rPr>
          <w:lang w:val="en-US"/>
        </w:rPr>
        <w:t> ].</w:t>
      </w:r>
    </w:p>
    <w:p w:rsidR="008B3821" w:rsidRPr="007D25B0" w:rsidRDefault="008B3821" w:rsidP="008B3821">
      <w:pPr>
        <w:numPr>
          <w:ilvl w:val="0"/>
          <w:numId w:val="8"/>
        </w:numPr>
        <w:tabs>
          <w:tab w:val="clear" w:pos="794"/>
          <w:tab w:val="num" w:pos="1080"/>
        </w:tabs>
        <w:ind w:left="1080"/>
        <w:rPr>
          <w:lang w:val="en-US"/>
        </w:rPr>
      </w:pPr>
      <w:r w:rsidRPr="007D25B0">
        <w:rPr>
          <w:lang w:val="en-US"/>
        </w:rPr>
        <w:t>The value of PicOutputFlag for the generated picture is set equal to 0.</w:t>
      </w:r>
    </w:p>
    <w:p w:rsidR="008B3821" w:rsidRPr="007D25B0" w:rsidRDefault="008B3821" w:rsidP="008B3821">
      <w:pPr>
        <w:numPr>
          <w:ilvl w:val="0"/>
          <w:numId w:val="8"/>
        </w:numPr>
        <w:tabs>
          <w:tab w:val="clear" w:pos="794"/>
          <w:tab w:val="num" w:pos="1080"/>
        </w:tabs>
        <w:ind w:left="1080"/>
        <w:rPr>
          <w:lang w:val="en-US"/>
        </w:rPr>
      </w:pPr>
      <w:r w:rsidRPr="007D25B0">
        <w:rPr>
          <w:lang w:val="en-US"/>
        </w:rPr>
        <w:t>The generated picture is marked as "used for short-term reference".</w:t>
      </w:r>
    </w:p>
    <w:p w:rsidR="008B3821" w:rsidRPr="007D25B0" w:rsidRDefault="008B3821" w:rsidP="008B3821">
      <w:pPr>
        <w:numPr>
          <w:ilvl w:val="0"/>
          <w:numId w:val="8"/>
        </w:numPr>
        <w:tabs>
          <w:tab w:val="clear" w:pos="794"/>
          <w:tab w:val="num" w:pos="1080"/>
        </w:tabs>
        <w:ind w:left="1080"/>
        <w:rPr>
          <w:lang w:val="en-US"/>
        </w:rPr>
      </w:pPr>
      <w:r w:rsidRPr="007D25B0">
        <w:rPr>
          <w:lang w:val="en-US"/>
        </w:rPr>
        <w:t>RefPicSetStFoll</w:t>
      </w:r>
      <w:proofErr w:type="gramStart"/>
      <w:r w:rsidRPr="007D25B0">
        <w:rPr>
          <w:lang w:val="en-US"/>
        </w:rPr>
        <w:t>[ i</w:t>
      </w:r>
      <w:proofErr w:type="gramEnd"/>
      <w:r w:rsidRPr="007D25B0">
        <w:rPr>
          <w:lang w:val="en-US"/>
        </w:rPr>
        <w:t> ] is set to be the generated reference picture.</w:t>
      </w:r>
    </w:p>
    <w:p w:rsidR="008B3821" w:rsidRPr="007D25B0" w:rsidRDefault="008B3821" w:rsidP="008B3821">
      <w:pPr>
        <w:numPr>
          <w:ilvl w:val="0"/>
          <w:numId w:val="8"/>
        </w:numPr>
        <w:tabs>
          <w:tab w:val="clear" w:pos="794"/>
          <w:tab w:val="num" w:pos="1080"/>
        </w:tabs>
        <w:ind w:left="1080"/>
        <w:rPr>
          <w:lang w:val="en-US"/>
        </w:rPr>
      </w:pPr>
      <w:r w:rsidRPr="007D25B0">
        <w:rPr>
          <w:lang w:val="en-US"/>
        </w:rPr>
        <w:t>The value of nuh_layer_id for the generated picture is inferred to be equal to nuh_layer_id.</w:t>
      </w:r>
    </w:p>
    <w:p w:rsidR="008B3821" w:rsidRPr="007D25B0" w:rsidRDefault="008B3821" w:rsidP="002026D5">
      <w:pPr>
        <w:numPr>
          <w:ilvl w:val="0"/>
          <w:numId w:val="42"/>
        </w:numPr>
        <w:tabs>
          <w:tab w:val="left" w:pos="360"/>
        </w:tabs>
        <w:textAlignment w:val="auto"/>
        <w:rPr>
          <w:rFonts w:eastAsia="Times New Roman"/>
          <w:lang w:val="en-US" w:eastAsia="ko-KR"/>
        </w:rPr>
      </w:pPr>
      <w:r w:rsidRPr="007D25B0">
        <w:rPr>
          <w:rFonts w:eastAsia="Times New Roman"/>
          <w:lang w:val="en-US" w:eastAsia="ko-KR"/>
        </w:rPr>
        <w:t>For each RefPicSetLtFoll[ i ], with i in the range of 0 to NumPocLtFoll − 1, inclusive, that is equal to "no reference picture", a picture is generated as specified in subclause 8.3.3.2, and the following applies:</w:t>
      </w:r>
    </w:p>
    <w:p w:rsidR="008B3821" w:rsidRPr="007D25B0" w:rsidRDefault="008B3821" w:rsidP="008B3821">
      <w:pPr>
        <w:numPr>
          <w:ilvl w:val="0"/>
          <w:numId w:val="8"/>
        </w:numPr>
        <w:tabs>
          <w:tab w:val="clear" w:pos="794"/>
          <w:tab w:val="num" w:pos="1080"/>
        </w:tabs>
        <w:ind w:left="1080"/>
        <w:rPr>
          <w:lang w:val="en-US"/>
        </w:rPr>
      </w:pPr>
      <w:r w:rsidRPr="007D25B0">
        <w:rPr>
          <w:lang w:val="en-US"/>
        </w:rPr>
        <w:t>The value of PicOrderCntVal for the generated picture is set equal to PocLtFoll</w:t>
      </w:r>
      <w:proofErr w:type="gramStart"/>
      <w:r w:rsidRPr="007D25B0">
        <w:rPr>
          <w:lang w:val="en-US"/>
        </w:rPr>
        <w:t>[ i</w:t>
      </w:r>
      <w:proofErr w:type="gramEnd"/>
      <w:r w:rsidRPr="007D25B0">
        <w:rPr>
          <w:lang w:val="en-US"/>
        </w:rPr>
        <w:t> ].</w:t>
      </w:r>
    </w:p>
    <w:p w:rsidR="008B3821" w:rsidRPr="007D25B0" w:rsidRDefault="008B3821" w:rsidP="008B3821">
      <w:pPr>
        <w:numPr>
          <w:ilvl w:val="0"/>
          <w:numId w:val="8"/>
        </w:numPr>
        <w:tabs>
          <w:tab w:val="clear" w:pos="794"/>
          <w:tab w:val="num" w:pos="1080"/>
        </w:tabs>
        <w:ind w:left="1080"/>
        <w:rPr>
          <w:lang w:val="en-US"/>
        </w:rPr>
      </w:pPr>
      <w:r w:rsidRPr="007D25B0">
        <w:rPr>
          <w:lang w:val="en-US"/>
        </w:rPr>
        <w:t xml:space="preserve">The value of slice_pic_order_cnt_lsb for the generated picture is inferred to be equal to </w:t>
      </w:r>
      <w:proofErr w:type="gramStart"/>
      <w:r w:rsidRPr="007D25B0">
        <w:rPr>
          <w:lang w:val="en-US"/>
        </w:rPr>
        <w:t>( PocLtFoll</w:t>
      </w:r>
      <w:proofErr w:type="gramEnd"/>
      <w:r w:rsidRPr="007D25B0">
        <w:rPr>
          <w:lang w:val="en-US"/>
        </w:rPr>
        <w:t>[ i ] &amp; ( MaxPicOrderCntLsb – 1 ) ).</w:t>
      </w:r>
    </w:p>
    <w:p w:rsidR="008B3821" w:rsidRPr="007D25B0" w:rsidRDefault="008B3821" w:rsidP="008B3821">
      <w:pPr>
        <w:numPr>
          <w:ilvl w:val="0"/>
          <w:numId w:val="8"/>
        </w:numPr>
        <w:tabs>
          <w:tab w:val="clear" w:pos="794"/>
          <w:tab w:val="num" w:pos="1080"/>
        </w:tabs>
        <w:ind w:left="1080"/>
        <w:rPr>
          <w:lang w:val="en-US"/>
        </w:rPr>
      </w:pPr>
      <w:r w:rsidRPr="007D25B0">
        <w:rPr>
          <w:lang w:val="en-US"/>
        </w:rPr>
        <w:t>The value of PicOutputFlag for the generated picture is set equal to 0.</w:t>
      </w:r>
    </w:p>
    <w:p w:rsidR="008B3821" w:rsidRPr="007D25B0" w:rsidRDefault="008B3821" w:rsidP="008B3821">
      <w:pPr>
        <w:numPr>
          <w:ilvl w:val="0"/>
          <w:numId w:val="8"/>
        </w:numPr>
        <w:tabs>
          <w:tab w:val="clear" w:pos="794"/>
          <w:tab w:val="num" w:pos="1080"/>
        </w:tabs>
        <w:ind w:left="1080"/>
        <w:rPr>
          <w:lang w:val="en-US"/>
        </w:rPr>
      </w:pPr>
      <w:r w:rsidRPr="007D25B0">
        <w:rPr>
          <w:lang w:val="en-US"/>
        </w:rPr>
        <w:t>The generated picture is marked as "used for long-term reference".</w:t>
      </w:r>
    </w:p>
    <w:p w:rsidR="008B3821" w:rsidRPr="007D25B0" w:rsidRDefault="008B3821" w:rsidP="008B3821">
      <w:pPr>
        <w:numPr>
          <w:ilvl w:val="0"/>
          <w:numId w:val="8"/>
        </w:numPr>
        <w:tabs>
          <w:tab w:val="clear" w:pos="794"/>
          <w:tab w:val="num" w:pos="1080"/>
        </w:tabs>
        <w:ind w:left="1080"/>
        <w:rPr>
          <w:lang w:val="en-US"/>
        </w:rPr>
      </w:pPr>
      <w:r w:rsidRPr="007D25B0">
        <w:rPr>
          <w:lang w:val="en-US"/>
        </w:rPr>
        <w:t>RefPicSetLtFoll</w:t>
      </w:r>
      <w:proofErr w:type="gramStart"/>
      <w:r w:rsidRPr="007D25B0">
        <w:rPr>
          <w:lang w:val="en-US"/>
        </w:rPr>
        <w:t>[ i</w:t>
      </w:r>
      <w:proofErr w:type="gramEnd"/>
      <w:r w:rsidRPr="007D25B0">
        <w:rPr>
          <w:lang w:val="en-US"/>
        </w:rPr>
        <w:t> ] is set to be the generated reference picture.</w:t>
      </w:r>
    </w:p>
    <w:p w:rsidR="008B3821" w:rsidRPr="007D25B0" w:rsidRDefault="008B3821" w:rsidP="008B3821">
      <w:pPr>
        <w:numPr>
          <w:ilvl w:val="0"/>
          <w:numId w:val="8"/>
        </w:numPr>
        <w:tabs>
          <w:tab w:val="clear" w:pos="794"/>
          <w:tab w:val="num" w:pos="1080"/>
        </w:tabs>
        <w:ind w:left="1080"/>
        <w:rPr>
          <w:lang w:val="en-US"/>
        </w:rPr>
      </w:pPr>
      <w:r w:rsidRPr="007D25B0">
        <w:rPr>
          <w:lang w:val="en-US"/>
        </w:rPr>
        <w:t>The value of nuh_layer_id for the generated picture is inferred to be equal to nuh_layer_id.</w:t>
      </w:r>
    </w:p>
    <w:p w:rsidR="008B3821" w:rsidRPr="007D25B0" w:rsidRDefault="008B3821" w:rsidP="008B3821">
      <w:pPr>
        <w:rPr>
          <w:i/>
          <w:lang w:val="en-US"/>
        </w:rPr>
      </w:pPr>
      <w:r w:rsidRPr="007D25B0">
        <w:rPr>
          <w:lang w:val="en-US"/>
        </w:rPr>
        <w:br w:type="page"/>
      </w:r>
      <w:r w:rsidRPr="007D25B0">
        <w:rPr>
          <w:i/>
          <w:lang w:val="en-US"/>
        </w:rPr>
        <w:lastRenderedPageBreak/>
        <w:t xml:space="preserve">Modify clause C.4 as follows: </w:t>
      </w:r>
    </w:p>
    <w:p w:rsidR="008B3821" w:rsidRPr="007D25B0" w:rsidRDefault="008B3821" w:rsidP="009576CF">
      <w:pPr>
        <w:pStyle w:val="3HAnnex"/>
        <w:keepNext/>
        <w:keepLines/>
        <w:numPr>
          <w:ilvl w:val="0"/>
          <w:numId w:val="39"/>
        </w:numPr>
        <w:tabs>
          <w:tab w:val="clear" w:pos="794"/>
        </w:tabs>
        <w:outlineLvl w:val="0"/>
        <w:rPr>
          <w:lang w:val="en-US"/>
        </w:rPr>
      </w:pPr>
      <w:bookmarkStart w:id="61" w:name="_Toc366771937"/>
      <w:r w:rsidRPr="007D25B0">
        <w:rPr>
          <w:lang w:val="en-US"/>
        </w:rPr>
        <w:t>Annex C</w:t>
      </w:r>
      <w:r w:rsidRPr="007D25B0">
        <w:rPr>
          <w:lang w:val="en-US"/>
        </w:rPr>
        <w:br/>
      </w:r>
      <w:r w:rsidRPr="007D25B0">
        <w:rPr>
          <w:lang w:val="en-US"/>
        </w:rPr>
        <w:br/>
        <w:t>Hypothetical reference decoder</w:t>
      </w:r>
      <w:bookmarkEnd w:id="61"/>
      <w:r w:rsidRPr="007D25B0">
        <w:rPr>
          <w:lang w:val="en-US"/>
        </w:rPr>
        <w:br/>
      </w:r>
    </w:p>
    <w:p w:rsidR="008B3821" w:rsidRPr="007D25B0" w:rsidRDefault="008B3821" w:rsidP="008B3821">
      <w:pPr>
        <w:pStyle w:val="AnnexRef"/>
        <w:rPr>
          <w:lang w:val="en-US"/>
        </w:rPr>
      </w:pPr>
      <w:r w:rsidRPr="007D25B0">
        <w:rPr>
          <w:lang w:val="en-US"/>
        </w:rPr>
        <w:t>(This annex forms an integral part of this Recommendation | International Standard)</w:t>
      </w:r>
    </w:p>
    <w:p w:rsidR="008B3821" w:rsidRPr="007D25B0" w:rsidRDefault="008B3821" w:rsidP="002026D5">
      <w:pPr>
        <w:pStyle w:val="3H0"/>
        <w:numPr>
          <w:ilvl w:val="1"/>
          <w:numId w:val="43"/>
        </w:numPr>
        <w:tabs>
          <w:tab w:val="clear" w:pos="1020"/>
          <w:tab w:val="num" w:pos="1134"/>
        </w:tabs>
        <w:overflowPunct w:val="0"/>
        <w:autoSpaceDE w:val="0"/>
        <w:autoSpaceDN w:val="0"/>
        <w:adjustRightInd w:val="0"/>
        <w:ind w:left="1134" w:hanging="1134"/>
        <w:textAlignment w:val="baseline"/>
        <w:rPr>
          <w:lang w:val="en-US"/>
        </w:rPr>
      </w:pPr>
      <w:bookmarkStart w:id="62" w:name="_Toc366771938"/>
      <w:r w:rsidRPr="007D25B0">
        <w:rPr>
          <w:lang w:val="en-US"/>
        </w:rPr>
        <w:t>Bitstream conformance</w:t>
      </w:r>
      <w:bookmarkEnd w:id="62"/>
    </w:p>
    <w:p w:rsidR="008B3821" w:rsidRPr="007D25B0" w:rsidRDefault="008B3821" w:rsidP="008B3821">
      <w:pPr>
        <w:pStyle w:val="3N"/>
        <w:rPr>
          <w:i/>
          <w:lang w:val="en-US"/>
        </w:rPr>
      </w:pPr>
      <w:r w:rsidRPr="007D25B0">
        <w:rPr>
          <w:i/>
          <w:lang w:val="en-US"/>
        </w:rPr>
        <w:t xml:space="preserve">Replace the paragraph </w:t>
      </w:r>
    </w:p>
    <w:p w:rsidR="008B3821" w:rsidRPr="007D25B0" w:rsidRDefault="008B3821" w:rsidP="008B3821">
      <w:pPr>
        <w:pStyle w:val="3N"/>
        <w:rPr>
          <w:lang w:val="en-US"/>
        </w:rPr>
      </w:pPr>
      <w:r w:rsidRPr="007D25B0">
        <w:rPr>
          <w:lang w:val="en-US"/>
        </w:rPr>
        <w:t>"The first coded picture in a bitstream shall be an IRAP picture, i.e. an IDR picture, a CRA picture or a BLA picture".</w:t>
      </w:r>
    </w:p>
    <w:p w:rsidR="008B3821" w:rsidRPr="007D25B0" w:rsidRDefault="008B3821" w:rsidP="008B3821">
      <w:pPr>
        <w:rPr>
          <w:i/>
          <w:lang w:val="en-US"/>
        </w:rPr>
      </w:pPr>
      <w:proofErr w:type="gramStart"/>
      <w:r w:rsidRPr="007D25B0">
        <w:rPr>
          <w:i/>
          <w:lang w:val="en-US"/>
        </w:rPr>
        <w:t>with</w:t>
      </w:r>
      <w:proofErr w:type="gramEnd"/>
    </w:p>
    <w:p w:rsidR="008B3821" w:rsidRPr="007D25B0" w:rsidRDefault="008B3821" w:rsidP="008B3821">
      <w:pPr>
        <w:rPr>
          <w:lang w:val="en-US"/>
        </w:rPr>
      </w:pPr>
      <w:r w:rsidRPr="007D25B0">
        <w:rPr>
          <w:lang w:val="en-US"/>
        </w:rPr>
        <w:t>"The first access unit in a bitstream shall be an IRAP access unit."</w:t>
      </w:r>
    </w:p>
    <w:p w:rsidR="008B3821" w:rsidRPr="007D25B0" w:rsidRDefault="008B3821" w:rsidP="00DA2C50">
      <w:pPr>
        <w:pStyle w:val="3HAnnex"/>
        <w:keepNext/>
        <w:keepLines/>
        <w:numPr>
          <w:ilvl w:val="0"/>
          <w:numId w:val="50"/>
        </w:numPr>
        <w:tabs>
          <w:tab w:val="clear" w:pos="794"/>
        </w:tabs>
        <w:outlineLvl w:val="0"/>
        <w:rPr>
          <w:lang w:val="en-US"/>
        </w:rPr>
      </w:pPr>
      <w:bookmarkStart w:id="63" w:name="_Toc33101255"/>
      <w:bookmarkStart w:id="64" w:name="_Toc351057897"/>
      <w:bookmarkStart w:id="65" w:name="_Toc351335493"/>
      <w:bookmarkStart w:id="66" w:name="_Hlt22614396"/>
      <w:bookmarkStart w:id="67" w:name="_Toc35694271"/>
      <w:bookmarkStart w:id="68" w:name="_Hlt22461470"/>
      <w:bookmarkStart w:id="69" w:name="_Hlt22617966"/>
      <w:bookmarkStart w:id="70" w:name="_Toc327284427"/>
      <w:bookmarkStart w:id="71" w:name="_Toc327290315"/>
      <w:bookmarkStart w:id="72" w:name="_Toc327299358"/>
      <w:bookmarkStart w:id="73" w:name="_Toc327299671"/>
      <w:bookmarkStart w:id="74" w:name="_Toc327284430"/>
      <w:bookmarkStart w:id="75" w:name="_Toc327290318"/>
      <w:bookmarkStart w:id="76" w:name="_Toc327299361"/>
      <w:bookmarkStart w:id="77" w:name="_Toc327299674"/>
      <w:bookmarkStart w:id="78" w:name="_Toc327284431"/>
      <w:bookmarkStart w:id="79" w:name="_Toc327290319"/>
      <w:bookmarkStart w:id="80" w:name="_Toc327299362"/>
      <w:bookmarkStart w:id="81" w:name="_Toc327299675"/>
      <w:bookmarkStart w:id="82" w:name="_Toc327284433"/>
      <w:bookmarkStart w:id="83" w:name="_Toc327290321"/>
      <w:bookmarkStart w:id="84" w:name="_Toc327299364"/>
      <w:bookmarkStart w:id="85" w:name="_Toc327299677"/>
      <w:bookmarkStart w:id="86" w:name="_Toc327284435"/>
      <w:bookmarkStart w:id="87" w:name="_Toc327290323"/>
      <w:bookmarkStart w:id="88" w:name="_Toc327299366"/>
      <w:bookmarkStart w:id="89" w:name="_Toc327299679"/>
      <w:bookmarkStart w:id="90" w:name="_Toc327284439"/>
      <w:bookmarkStart w:id="91" w:name="_Toc327290327"/>
      <w:bookmarkStart w:id="92" w:name="_Toc327299370"/>
      <w:bookmarkStart w:id="93" w:name="_Toc327299683"/>
      <w:bookmarkStart w:id="94" w:name="_Toc327284444"/>
      <w:bookmarkStart w:id="95" w:name="_Toc327290332"/>
      <w:bookmarkStart w:id="96" w:name="_Toc327299375"/>
      <w:bookmarkStart w:id="97" w:name="_Toc327299688"/>
      <w:bookmarkStart w:id="98" w:name="_Toc327284447"/>
      <w:bookmarkStart w:id="99" w:name="_Toc327290335"/>
      <w:bookmarkStart w:id="100" w:name="_Toc327299378"/>
      <w:bookmarkStart w:id="101" w:name="_Toc327299691"/>
      <w:bookmarkStart w:id="102" w:name="_Toc327284448"/>
      <w:bookmarkStart w:id="103" w:name="_Toc327290336"/>
      <w:bookmarkStart w:id="104" w:name="_Toc327299379"/>
      <w:bookmarkStart w:id="105" w:name="_Toc327299692"/>
      <w:bookmarkStart w:id="106" w:name="_Toc327284450"/>
      <w:bookmarkStart w:id="107" w:name="_Toc327290338"/>
      <w:bookmarkStart w:id="108" w:name="_Toc327299381"/>
      <w:bookmarkStart w:id="109" w:name="_Toc327299694"/>
      <w:bookmarkStart w:id="110" w:name="_Toc327299384"/>
      <w:bookmarkStart w:id="111" w:name="_Toc327299697"/>
      <w:bookmarkStart w:id="112" w:name="_Toc330810870"/>
      <w:bookmarkStart w:id="113" w:name="_Toc330812665"/>
      <w:bookmarkStart w:id="114" w:name="_Toc23159757"/>
      <w:bookmarkStart w:id="115" w:name="_Toc328753017"/>
      <w:bookmarkStart w:id="116" w:name="_Toc328753018"/>
      <w:bookmarkStart w:id="117" w:name="_Toc282087387"/>
      <w:bookmarkStart w:id="118" w:name="_Toc324427951"/>
      <w:bookmarkStart w:id="119" w:name="_Toc324427952"/>
      <w:bookmarkStart w:id="120" w:name="_Toc331084363"/>
      <w:bookmarkStart w:id="121" w:name="_Toc331084365"/>
      <w:bookmarkStart w:id="122" w:name="_Toc331084367"/>
      <w:bookmarkStart w:id="123" w:name="_Toc331084368"/>
      <w:bookmarkStart w:id="124" w:name="_Toc331084369"/>
      <w:bookmarkStart w:id="125" w:name="_Toc317198810"/>
      <w:bookmarkStart w:id="126" w:name="_Toc328753037"/>
      <w:bookmarkStart w:id="127" w:name="_Toc328753041"/>
      <w:bookmarkStart w:id="128" w:name="_Toc328753043"/>
      <w:bookmarkStart w:id="129" w:name="_Toc328753044"/>
      <w:bookmarkStart w:id="130" w:name="_Toc328753045"/>
      <w:bookmarkStart w:id="131" w:name="_Toc328753049"/>
      <w:bookmarkStart w:id="132" w:name="_Toc328753051"/>
      <w:bookmarkStart w:id="133" w:name="_Toc328753054"/>
      <w:bookmarkStart w:id="134" w:name="_Toc328753057"/>
      <w:bookmarkStart w:id="135" w:name="_Toc328753059"/>
      <w:bookmarkStart w:id="136" w:name="_Toc335234596"/>
      <w:bookmarkStart w:id="137" w:name="_Toc335234597"/>
      <w:bookmarkStart w:id="138" w:name="_Toc335234600"/>
      <w:bookmarkStart w:id="139" w:name="_Toc335234602"/>
      <w:bookmarkStart w:id="140" w:name="_Toc282087407"/>
      <w:bookmarkStart w:id="141" w:name="_Toc335234780"/>
      <w:bookmarkStart w:id="142" w:name="_Toc327178233"/>
      <w:bookmarkStart w:id="143" w:name="_Toc317097546"/>
      <w:bookmarkStart w:id="144" w:name="_Toc317097989"/>
      <w:bookmarkStart w:id="145" w:name="_Toc317163823"/>
      <w:bookmarkStart w:id="146" w:name="_Toc317163905"/>
      <w:bookmarkStart w:id="147" w:name="_Toc317183550"/>
      <w:bookmarkStart w:id="148" w:name="_Toc317183994"/>
      <w:bookmarkStart w:id="149" w:name="_Toc317097655"/>
      <w:bookmarkStart w:id="150" w:name="_Toc317183659"/>
      <w:bookmarkStart w:id="151" w:name="_Toc330921582"/>
      <w:bookmarkStart w:id="152" w:name="_Toc330921583"/>
      <w:bookmarkStart w:id="153" w:name="_Toc330921584"/>
      <w:bookmarkStart w:id="154" w:name="_Toc330921586"/>
      <w:bookmarkStart w:id="155" w:name="_Toc330921588"/>
      <w:bookmarkStart w:id="156" w:name="_Toc330921619"/>
      <w:bookmarkStart w:id="157" w:name="_Toc330921620"/>
      <w:bookmarkStart w:id="158" w:name="_Toc330921625"/>
      <w:bookmarkStart w:id="159" w:name="_Toc330921628"/>
      <w:bookmarkStart w:id="160" w:name="_Toc330921641"/>
      <w:bookmarkStart w:id="161" w:name="_Toc330921684"/>
      <w:bookmarkStart w:id="162" w:name="_Toc330921685"/>
      <w:bookmarkStart w:id="163" w:name="_Toc330921791"/>
      <w:bookmarkStart w:id="164" w:name="_Toc330921799"/>
      <w:bookmarkStart w:id="165" w:name="_Toc330921800"/>
      <w:bookmarkStart w:id="166" w:name="_Toc330921803"/>
      <w:bookmarkStart w:id="167" w:name="_Toc330921805"/>
      <w:bookmarkStart w:id="168" w:name="_Toc330921811"/>
      <w:bookmarkStart w:id="169" w:name="_Toc330921813"/>
      <w:bookmarkStart w:id="170" w:name="_Toc330921818"/>
      <w:bookmarkStart w:id="171" w:name="_Toc330921821"/>
      <w:bookmarkStart w:id="172" w:name="_Toc328577761"/>
      <w:bookmarkStart w:id="173" w:name="_Toc328598564"/>
      <w:bookmarkStart w:id="174" w:name="_Toc328663209"/>
      <w:bookmarkStart w:id="175" w:name="_Toc328753078"/>
      <w:bookmarkStart w:id="176" w:name="_Toc328577763"/>
      <w:bookmarkStart w:id="177" w:name="_Toc328598566"/>
      <w:bookmarkStart w:id="178" w:name="_Toc328663211"/>
      <w:bookmarkStart w:id="179" w:name="_Toc328753080"/>
      <w:bookmarkStart w:id="180" w:name="_Toc328577768"/>
      <w:bookmarkStart w:id="181" w:name="_Toc328598571"/>
      <w:bookmarkStart w:id="182" w:name="_Toc328663216"/>
      <w:bookmarkStart w:id="183" w:name="_Toc328753085"/>
      <w:bookmarkStart w:id="184" w:name="_Toc328577779"/>
      <w:bookmarkStart w:id="185" w:name="_Toc328598582"/>
      <w:bookmarkStart w:id="186" w:name="_Toc328663227"/>
      <w:bookmarkStart w:id="187" w:name="_Toc328753096"/>
      <w:bookmarkStart w:id="188" w:name="_Toc328577780"/>
      <w:bookmarkStart w:id="189" w:name="_Toc328598583"/>
      <w:bookmarkStart w:id="190" w:name="_Toc328663228"/>
      <w:bookmarkStart w:id="191" w:name="_Toc328753097"/>
      <w:bookmarkStart w:id="192" w:name="_Toc328577781"/>
      <w:bookmarkStart w:id="193" w:name="_Toc328598584"/>
      <w:bookmarkStart w:id="194" w:name="_Toc328663229"/>
      <w:bookmarkStart w:id="195" w:name="_Toc328753098"/>
      <w:bookmarkStart w:id="196" w:name="_Toc328577784"/>
      <w:bookmarkStart w:id="197" w:name="_Toc328598587"/>
      <w:bookmarkStart w:id="198" w:name="_Toc328663232"/>
      <w:bookmarkStart w:id="199" w:name="_Toc328753101"/>
      <w:bookmarkStart w:id="200" w:name="_Toc328577787"/>
      <w:bookmarkStart w:id="201" w:name="_Toc328598590"/>
      <w:bookmarkStart w:id="202" w:name="_Toc328663235"/>
      <w:bookmarkStart w:id="203" w:name="_Toc328753104"/>
      <w:bookmarkStart w:id="204" w:name="_Toc328577788"/>
      <w:bookmarkStart w:id="205" w:name="_Toc328598591"/>
      <w:bookmarkStart w:id="206" w:name="_Toc328663236"/>
      <w:bookmarkStart w:id="207" w:name="_Toc328753105"/>
      <w:bookmarkStart w:id="208" w:name="_Toc328577790"/>
      <w:bookmarkStart w:id="209" w:name="_Toc328598593"/>
      <w:bookmarkStart w:id="210" w:name="_Toc328663238"/>
      <w:bookmarkStart w:id="211" w:name="_Toc328753107"/>
      <w:bookmarkStart w:id="212" w:name="_Toc328577792"/>
      <w:bookmarkStart w:id="213" w:name="_Toc328598595"/>
      <w:bookmarkStart w:id="214" w:name="_Toc328663240"/>
      <w:bookmarkStart w:id="215" w:name="_Toc328753109"/>
      <w:bookmarkStart w:id="216" w:name="_Toc328577793"/>
      <w:bookmarkStart w:id="217" w:name="_Toc328598596"/>
      <w:bookmarkStart w:id="218" w:name="_Toc328663241"/>
      <w:bookmarkStart w:id="219" w:name="_Toc328753110"/>
      <w:bookmarkStart w:id="220" w:name="_Toc328577799"/>
      <w:bookmarkStart w:id="221" w:name="_Toc328598602"/>
      <w:bookmarkStart w:id="222" w:name="_Toc328663247"/>
      <w:bookmarkStart w:id="223" w:name="_Toc328753116"/>
      <w:bookmarkStart w:id="224" w:name="_Toc328577802"/>
      <w:bookmarkStart w:id="225" w:name="_Toc328598605"/>
      <w:bookmarkStart w:id="226" w:name="_Toc328663250"/>
      <w:bookmarkStart w:id="227" w:name="_Toc328753119"/>
      <w:bookmarkStart w:id="228" w:name="_Toc328577803"/>
      <w:bookmarkStart w:id="229" w:name="_Toc328598606"/>
      <w:bookmarkStart w:id="230" w:name="_Toc328663251"/>
      <w:bookmarkStart w:id="231" w:name="_Toc328753120"/>
      <w:bookmarkStart w:id="232" w:name="_Toc328577805"/>
      <w:bookmarkStart w:id="233" w:name="_Toc328598608"/>
      <w:bookmarkStart w:id="234" w:name="_Toc328663253"/>
      <w:bookmarkStart w:id="235" w:name="_Toc328753122"/>
      <w:bookmarkStart w:id="236" w:name="_Toc328577806"/>
      <w:bookmarkStart w:id="237" w:name="_Toc328598609"/>
      <w:bookmarkStart w:id="238" w:name="_Toc328663254"/>
      <w:bookmarkStart w:id="239" w:name="_Toc328753123"/>
      <w:bookmarkStart w:id="240" w:name="_Toc328577808"/>
      <w:bookmarkStart w:id="241" w:name="_Toc328598611"/>
      <w:bookmarkStart w:id="242" w:name="_Toc328663256"/>
      <w:bookmarkStart w:id="243" w:name="_Toc328753125"/>
      <w:bookmarkStart w:id="244" w:name="_Toc328577809"/>
      <w:bookmarkStart w:id="245" w:name="_Toc328598612"/>
      <w:bookmarkStart w:id="246" w:name="_Toc328663257"/>
      <w:bookmarkStart w:id="247" w:name="_Toc328753126"/>
      <w:bookmarkStart w:id="248" w:name="_Toc328577810"/>
      <w:bookmarkStart w:id="249" w:name="_Toc328598613"/>
      <w:bookmarkStart w:id="250" w:name="_Toc328663258"/>
      <w:bookmarkStart w:id="251" w:name="_Toc328753127"/>
      <w:bookmarkStart w:id="252" w:name="_Toc328577811"/>
      <w:bookmarkStart w:id="253" w:name="_Toc328598614"/>
      <w:bookmarkStart w:id="254" w:name="_Toc328663259"/>
      <w:bookmarkStart w:id="255" w:name="_Toc328753128"/>
      <w:bookmarkStart w:id="256" w:name="_Toc328577812"/>
      <w:bookmarkStart w:id="257" w:name="_Toc328598615"/>
      <w:bookmarkStart w:id="258" w:name="_Toc328663260"/>
      <w:bookmarkStart w:id="259" w:name="_Toc328753129"/>
      <w:bookmarkStart w:id="260" w:name="_Toc328577813"/>
      <w:bookmarkStart w:id="261" w:name="_Toc328598616"/>
      <w:bookmarkStart w:id="262" w:name="_Toc328663261"/>
      <w:bookmarkStart w:id="263" w:name="_Toc328753130"/>
      <w:bookmarkStart w:id="264" w:name="_Toc328577817"/>
      <w:bookmarkStart w:id="265" w:name="_Toc328598620"/>
      <w:bookmarkStart w:id="266" w:name="_Toc328663265"/>
      <w:bookmarkStart w:id="267" w:name="_Toc328753134"/>
      <w:bookmarkStart w:id="268" w:name="_Toc328577820"/>
      <w:bookmarkStart w:id="269" w:name="_Toc328598623"/>
      <w:bookmarkStart w:id="270" w:name="_Toc328663268"/>
      <w:bookmarkStart w:id="271" w:name="_Toc328753137"/>
      <w:bookmarkStart w:id="272" w:name="_Toc328577821"/>
      <w:bookmarkStart w:id="273" w:name="_Toc328598624"/>
      <w:bookmarkStart w:id="274" w:name="_Toc328663269"/>
      <w:bookmarkStart w:id="275" w:name="_Toc328753138"/>
      <w:bookmarkStart w:id="276" w:name="_Toc328577822"/>
      <w:bookmarkStart w:id="277" w:name="_Toc328598625"/>
      <w:bookmarkStart w:id="278" w:name="_Toc328663270"/>
      <w:bookmarkStart w:id="279" w:name="_Toc328753139"/>
      <w:bookmarkStart w:id="280" w:name="_Toc328577825"/>
      <w:bookmarkStart w:id="281" w:name="_Toc328598628"/>
      <w:bookmarkStart w:id="282" w:name="_Toc328663273"/>
      <w:bookmarkStart w:id="283" w:name="_Toc328753142"/>
      <w:bookmarkStart w:id="284" w:name="_Toc328577828"/>
      <w:bookmarkStart w:id="285" w:name="_Toc328598631"/>
      <w:bookmarkStart w:id="286" w:name="_Toc328663276"/>
      <w:bookmarkStart w:id="287" w:name="_Toc328753145"/>
      <w:bookmarkStart w:id="288" w:name="_Toc328577829"/>
      <w:bookmarkStart w:id="289" w:name="_Toc328598632"/>
      <w:bookmarkStart w:id="290" w:name="_Toc328663277"/>
      <w:bookmarkStart w:id="291" w:name="_Toc328753146"/>
      <w:bookmarkStart w:id="292" w:name="_Toc328577830"/>
      <w:bookmarkStart w:id="293" w:name="_Toc328598633"/>
      <w:bookmarkStart w:id="294" w:name="_Toc328663278"/>
      <w:bookmarkStart w:id="295" w:name="_Toc328753147"/>
      <w:bookmarkStart w:id="296" w:name="_Toc328577833"/>
      <w:bookmarkStart w:id="297" w:name="_Toc328598636"/>
      <w:bookmarkStart w:id="298" w:name="_Toc328663281"/>
      <w:bookmarkStart w:id="299" w:name="_Toc328753150"/>
      <w:bookmarkStart w:id="300" w:name="_Toc328577836"/>
      <w:bookmarkStart w:id="301" w:name="_Toc328598639"/>
      <w:bookmarkStart w:id="302" w:name="_Toc328663284"/>
      <w:bookmarkStart w:id="303" w:name="_Toc328753153"/>
      <w:bookmarkStart w:id="304" w:name="_Toc328577837"/>
      <w:bookmarkStart w:id="305" w:name="_Toc328598640"/>
      <w:bookmarkStart w:id="306" w:name="_Toc328663285"/>
      <w:bookmarkStart w:id="307" w:name="_Toc328753154"/>
      <w:bookmarkStart w:id="308" w:name="_Toc328577841"/>
      <w:bookmarkStart w:id="309" w:name="_Toc328598644"/>
      <w:bookmarkStart w:id="310" w:name="_Toc328663289"/>
      <w:bookmarkStart w:id="311" w:name="_Toc328753158"/>
      <w:bookmarkStart w:id="312" w:name="_Toc328577844"/>
      <w:bookmarkStart w:id="313" w:name="_Toc328598647"/>
      <w:bookmarkStart w:id="314" w:name="_Toc328663292"/>
      <w:bookmarkStart w:id="315" w:name="_Toc328753161"/>
      <w:bookmarkStart w:id="316" w:name="_Toc328577845"/>
      <w:bookmarkStart w:id="317" w:name="_Toc328598648"/>
      <w:bookmarkStart w:id="318" w:name="_Toc328663293"/>
      <w:bookmarkStart w:id="319" w:name="_Toc328753162"/>
      <w:bookmarkStart w:id="320" w:name="_Toc328577846"/>
      <w:bookmarkStart w:id="321" w:name="_Toc328598649"/>
      <w:bookmarkStart w:id="322" w:name="_Toc328663294"/>
      <w:bookmarkStart w:id="323" w:name="_Toc328753163"/>
      <w:bookmarkStart w:id="324" w:name="_Toc328577848"/>
      <w:bookmarkStart w:id="325" w:name="_Toc328598651"/>
      <w:bookmarkStart w:id="326" w:name="_Toc328663296"/>
      <w:bookmarkStart w:id="327" w:name="_Toc328753165"/>
      <w:bookmarkStart w:id="328" w:name="_Toc328577851"/>
      <w:bookmarkStart w:id="329" w:name="_Toc328598654"/>
      <w:bookmarkStart w:id="330" w:name="_Toc328663299"/>
      <w:bookmarkStart w:id="331" w:name="_Toc328753168"/>
      <w:bookmarkStart w:id="332" w:name="_Toc328577855"/>
      <w:bookmarkStart w:id="333" w:name="_Toc328598658"/>
      <w:bookmarkStart w:id="334" w:name="_Toc328663303"/>
      <w:bookmarkStart w:id="335" w:name="_Toc328753172"/>
      <w:bookmarkStart w:id="336" w:name="_Toc328577856"/>
      <w:bookmarkStart w:id="337" w:name="_Toc328598659"/>
      <w:bookmarkStart w:id="338" w:name="_Toc328663304"/>
      <w:bookmarkStart w:id="339" w:name="_Toc328753173"/>
      <w:bookmarkStart w:id="340" w:name="_Toc328577858"/>
      <w:bookmarkStart w:id="341" w:name="_Toc328598661"/>
      <w:bookmarkStart w:id="342" w:name="_Toc328663306"/>
      <w:bookmarkStart w:id="343" w:name="_Toc328753175"/>
      <w:bookmarkStart w:id="344" w:name="_Toc328577861"/>
      <w:bookmarkStart w:id="345" w:name="_Toc328598664"/>
      <w:bookmarkStart w:id="346" w:name="_Toc328663309"/>
      <w:bookmarkStart w:id="347" w:name="_Toc328753178"/>
      <w:bookmarkStart w:id="348" w:name="_Toc328577862"/>
      <w:bookmarkStart w:id="349" w:name="_Toc328598665"/>
      <w:bookmarkStart w:id="350" w:name="_Toc328663310"/>
      <w:bookmarkStart w:id="351" w:name="_Toc328753179"/>
      <w:bookmarkStart w:id="352" w:name="_Toc328577865"/>
      <w:bookmarkStart w:id="353" w:name="_Toc328598668"/>
      <w:bookmarkStart w:id="354" w:name="_Toc328663313"/>
      <w:bookmarkStart w:id="355" w:name="_Toc328753182"/>
      <w:bookmarkStart w:id="356" w:name="_Toc317097659"/>
      <w:bookmarkStart w:id="357" w:name="_Toc317183663"/>
      <w:bookmarkStart w:id="358" w:name="_Toc317097660"/>
      <w:bookmarkStart w:id="359" w:name="_Toc317183664"/>
      <w:bookmarkStart w:id="360" w:name="_Toc317097661"/>
      <w:bookmarkStart w:id="361" w:name="_Toc317183665"/>
      <w:bookmarkStart w:id="362" w:name="_Toc317097662"/>
      <w:bookmarkStart w:id="363" w:name="_Toc317183666"/>
      <w:bookmarkStart w:id="364" w:name="_Toc317097663"/>
      <w:bookmarkStart w:id="365" w:name="_Toc317183667"/>
      <w:bookmarkStart w:id="366" w:name="_Toc317097664"/>
      <w:bookmarkStart w:id="367" w:name="_Toc317183668"/>
      <w:bookmarkStart w:id="368" w:name="_Toc317097665"/>
      <w:bookmarkStart w:id="369" w:name="_Toc317183669"/>
      <w:bookmarkStart w:id="370" w:name="_Toc317097678"/>
      <w:bookmarkStart w:id="371" w:name="_Toc317183682"/>
      <w:bookmarkStart w:id="372" w:name="_Toc317097686"/>
      <w:bookmarkStart w:id="373" w:name="_Toc317183690"/>
      <w:bookmarkStart w:id="374" w:name="_Toc317097691"/>
      <w:bookmarkStart w:id="375" w:name="_Toc317183695"/>
      <w:bookmarkStart w:id="376" w:name="_Toc317097700"/>
      <w:bookmarkStart w:id="377" w:name="_Toc317183704"/>
      <w:bookmarkStart w:id="378" w:name="_Toc317097708"/>
      <w:bookmarkStart w:id="379" w:name="_Toc317183712"/>
      <w:bookmarkStart w:id="380" w:name="_Toc317097716"/>
      <w:bookmarkStart w:id="381" w:name="_Toc317183720"/>
      <w:bookmarkStart w:id="382" w:name="_Toc317097721"/>
      <w:bookmarkStart w:id="383" w:name="_Toc317183725"/>
      <w:bookmarkStart w:id="384" w:name="_Toc317097730"/>
      <w:bookmarkStart w:id="385" w:name="_Toc317183734"/>
      <w:bookmarkStart w:id="386" w:name="_Toc317097738"/>
      <w:bookmarkStart w:id="387" w:name="_Toc317183742"/>
      <w:bookmarkStart w:id="388" w:name="_Toc317097743"/>
      <w:bookmarkStart w:id="389" w:name="_Toc317183747"/>
      <w:bookmarkStart w:id="390" w:name="_Toc317097749"/>
      <w:bookmarkStart w:id="391" w:name="_Toc317183753"/>
      <w:bookmarkStart w:id="392" w:name="_Toc317097759"/>
      <w:bookmarkStart w:id="393" w:name="_Toc317183763"/>
      <w:bookmarkStart w:id="394" w:name="_Toc317097764"/>
      <w:bookmarkStart w:id="395" w:name="_Toc317183768"/>
      <w:bookmarkStart w:id="396" w:name="_Toc317097770"/>
      <w:bookmarkStart w:id="397" w:name="_Toc317183774"/>
      <w:bookmarkStart w:id="398" w:name="_Toc317097780"/>
      <w:bookmarkStart w:id="399" w:name="_Toc317183784"/>
      <w:bookmarkStart w:id="400" w:name="_Toc317097785"/>
      <w:bookmarkStart w:id="401" w:name="_Toc317183789"/>
      <w:bookmarkStart w:id="402" w:name="_Toc317097791"/>
      <w:bookmarkStart w:id="403" w:name="_Toc317183795"/>
      <w:bookmarkStart w:id="404" w:name="_Toc317097801"/>
      <w:bookmarkStart w:id="405" w:name="_Toc317183805"/>
      <w:bookmarkStart w:id="406" w:name="_Toc317097806"/>
      <w:bookmarkStart w:id="407" w:name="_Toc317183810"/>
      <w:bookmarkStart w:id="408" w:name="_Toc317097812"/>
      <w:bookmarkStart w:id="409" w:name="_Toc317183816"/>
      <w:bookmarkStart w:id="410" w:name="_Toc317097818"/>
      <w:bookmarkStart w:id="411" w:name="_Toc317183822"/>
      <w:bookmarkStart w:id="412" w:name="_Toc328577870"/>
      <w:bookmarkStart w:id="413" w:name="_Toc328598673"/>
      <w:bookmarkStart w:id="414" w:name="_Toc328663318"/>
      <w:bookmarkStart w:id="415" w:name="_Toc328753187"/>
      <w:bookmarkStart w:id="416" w:name="_Toc328577873"/>
      <w:bookmarkStart w:id="417" w:name="_Toc328578354"/>
      <w:bookmarkStart w:id="418" w:name="_Toc328598676"/>
      <w:bookmarkStart w:id="419" w:name="_Toc328599178"/>
      <w:bookmarkStart w:id="420" w:name="_Toc328663321"/>
      <w:bookmarkStart w:id="421" w:name="_Toc328663825"/>
      <w:bookmarkStart w:id="422" w:name="_Toc328663911"/>
      <w:bookmarkStart w:id="423" w:name="_Toc328663997"/>
      <w:bookmarkStart w:id="424" w:name="_Toc328664083"/>
      <w:bookmarkStart w:id="425" w:name="_Toc328664169"/>
      <w:bookmarkStart w:id="426" w:name="_Toc328664256"/>
      <w:bookmarkStart w:id="427" w:name="_Toc328664344"/>
      <w:bookmarkStart w:id="428" w:name="_Toc328664430"/>
      <w:bookmarkStart w:id="429" w:name="_Toc328664791"/>
      <w:bookmarkStart w:id="430" w:name="_Toc328753190"/>
      <w:bookmarkStart w:id="431" w:name="_Toc328753694"/>
      <w:bookmarkStart w:id="432" w:name="_Toc328577886"/>
      <w:bookmarkStart w:id="433" w:name="_Toc328598689"/>
      <w:bookmarkStart w:id="434" w:name="_Toc328663334"/>
      <w:bookmarkStart w:id="435" w:name="_Toc328753203"/>
      <w:bookmarkStart w:id="436" w:name="_Toc328577890"/>
      <w:bookmarkStart w:id="437" w:name="_Toc328598693"/>
      <w:bookmarkStart w:id="438" w:name="_Toc328663338"/>
      <w:bookmarkStart w:id="439" w:name="_Toc328753207"/>
      <w:bookmarkStart w:id="440" w:name="_Toc328577896"/>
      <w:bookmarkStart w:id="441" w:name="_Toc328598699"/>
      <w:bookmarkStart w:id="442" w:name="_Toc328663344"/>
      <w:bookmarkStart w:id="443" w:name="_Toc328753213"/>
      <w:bookmarkStart w:id="444" w:name="_Toc328577897"/>
      <w:bookmarkStart w:id="445" w:name="_Toc328598700"/>
      <w:bookmarkStart w:id="446" w:name="_Toc328663345"/>
      <w:bookmarkStart w:id="447" w:name="_Toc328753214"/>
      <w:bookmarkStart w:id="448" w:name="_Toc328577907"/>
      <w:bookmarkStart w:id="449" w:name="_Toc328598710"/>
      <w:bookmarkStart w:id="450" w:name="_Toc328663355"/>
      <w:bookmarkStart w:id="451" w:name="_Toc328753224"/>
      <w:bookmarkStart w:id="452" w:name="_Toc328577909"/>
      <w:bookmarkStart w:id="453" w:name="_Toc328598712"/>
      <w:bookmarkStart w:id="454" w:name="_Toc328663357"/>
      <w:bookmarkStart w:id="455" w:name="_Toc328753226"/>
      <w:bookmarkStart w:id="456" w:name="_Toc328577912"/>
      <w:bookmarkStart w:id="457" w:name="_Toc328598715"/>
      <w:bookmarkStart w:id="458" w:name="_Toc328663360"/>
      <w:bookmarkStart w:id="459" w:name="_Toc328753229"/>
      <w:bookmarkStart w:id="460" w:name="_Toc328577915"/>
      <w:bookmarkStart w:id="461" w:name="_Toc328598718"/>
      <w:bookmarkStart w:id="462" w:name="_Toc328663363"/>
      <w:bookmarkStart w:id="463" w:name="_Toc328753232"/>
      <w:bookmarkStart w:id="464" w:name="_Toc328577921"/>
      <w:bookmarkStart w:id="465" w:name="_Toc328598724"/>
      <w:bookmarkStart w:id="466" w:name="_Toc328663369"/>
      <w:bookmarkStart w:id="467" w:name="_Toc328753238"/>
      <w:bookmarkStart w:id="468" w:name="_Toc328577932"/>
      <w:bookmarkStart w:id="469" w:name="_Toc328598735"/>
      <w:bookmarkStart w:id="470" w:name="_Toc328663380"/>
      <w:bookmarkStart w:id="471" w:name="_Toc328753249"/>
      <w:bookmarkStart w:id="472" w:name="_Toc328577934"/>
      <w:bookmarkStart w:id="473" w:name="_Toc328598737"/>
      <w:bookmarkStart w:id="474" w:name="_Toc328663382"/>
      <w:bookmarkStart w:id="475" w:name="_Toc328753251"/>
      <w:bookmarkStart w:id="476" w:name="_Toc328577938"/>
      <w:bookmarkStart w:id="477" w:name="_Toc328598741"/>
      <w:bookmarkStart w:id="478" w:name="_Toc328663386"/>
      <w:bookmarkStart w:id="479" w:name="_Toc328753255"/>
      <w:bookmarkStart w:id="480" w:name="_Toc328577940"/>
      <w:bookmarkStart w:id="481" w:name="_Toc328598743"/>
      <w:bookmarkStart w:id="482" w:name="_Toc328663388"/>
      <w:bookmarkStart w:id="483" w:name="_Toc328753257"/>
      <w:bookmarkStart w:id="484" w:name="_Toc328577941"/>
      <w:bookmarkStart w:id="485" w:name="_Toc328598744"/>
      <w:bookmarkStart w:id="486" w:name="_Toc328663389"/>
      <w:bookmarkStart w:id="487" w:name="_Toc328753258"/>
      <w:bookmarkStart w:id="488" w:name="_Toc328577946"/>
      <w:bookmarkStart w:id="489" w:name="_Toc328598749"/>
      <w:bookmarkStart w:id="490" w:name="_Toc328663394"/>
      <w:bookmarkStart w:id="491" w:name="_Toc328753263"/>
      <w:bookmarkStart w:id="492" w:name="_Toc328577957"/>
      <w:bookmarkStart w:id="493" w:name="_Toc328598760"/>
      <w:bookmarkStart w:id="494" w:name="_Toc328663405"/>
      <w:bookmarkStart w:id="495" w:name="_Toc328753274"/>
      <w:bookmarkStart w:id="496" w:name="_Toc328577958"/>
      <w:bookmarkStart w:id="497" w:name="_Toc328598761"/>
      <w:bookmarkStart w:id="498" w:name="_Toc328663406"/>
      <w:bookmarkStart w:id="499" w:name="_Toc328753275"/>
      <w:bookmarkStart w:id="500" w:name="_Toc288383137"/>
      <w:bookmarkStart w:id="501" w:name="_Toc328577995"/>
      <w:bookmarkStart w:id="502" w:name="_Toc328598798"/>
      <w:bookmarkStart w:id="503" w:name="_Toc328663443"/>
      <w:bookmarkStart w:id="504" w:name="_Toc328753312"/>
      <w:bookmarkStart w:id="505" w:name="_Toc328577999"/>
      <w:bookmarkStart w:id="506" w:name="_Toc328598802"/>
      <w:bookmarkStart w:id="507" w:name="_Toc328663447"/>
      <w:bookmarkStart w:id="508" w:name="_Toc328753316"/>
      <w:bookmarkStart w:id="509" w:name="_Toc328578001"/>
      <w:bookmarkStart w:id="510" w:name="_Toc328598804"/>
      <w:bookmarkStart w:id="511" w:name="_Toc328663449"/>
      <w:bookmarkStart w:id="512" w:name="_Toc328753318"/>
      <w:bookmarkStart w:id="513" w:name="_Toc328578003"/>
      <w:bookmarkStart w:id="514" w:name="_Toc328598806"/>
      <w:bookmarkStart w:id="515" w:name="_Toc328663451"/>
      <w:bookmarkStart w:id="516" w:name="_Toc328753320"/>
      <w:bookmarkStart w:id="517" w:name="_Toc328578011"/>
      <w:bookmarkStart w:id="518" w:name="_Toc328598814"/>
      <w:bookmarkStart w:id="519" w:name="_Toc328663459"/>
      <w:bookmarkStart w:id="520" w:name="_Toc328753328"/>
      <w:bookmarkStart w:id="521" w:name="_Toc328578012"/>
      <w:bookmarkStart w:id="522" w:name="_Toc328598815"/>
      <w:bookmarkStart w:id="523" w:name="_Toc328663460"/>
      <w:bookmarkStart w:id="524" w:name="_Toc328753329"/>
      <w:bookmarkStart w:id="525" w:name="_Toc328578055"/>
      <w:bookmarkStart w:id="526" w:name="_Toc328598858"/>
      <w:bookmarkStart w:id="527" w:name="_Toc328663503"/>
      <w:bookmarkStart w:id="528" w:name="_Toc328753372"/>
      <w:bookmarkStart w:id="529" w:name="_Toc328578056"/>
      <w:bookmarkStart w:id="530" w:name="_Toc328598859"/>
      <w:bookmarkStart w:id="531" w:name="_Toc328663504"/>
      <w:bookmarkStart w:id="532" w:name="_Toc328753373"/>
      <w:bookmarkStart w:id="533" w:name="_Toc328578162"/>
      <w:bookmarkStart w:id="534" w:name="_Toc328598965"/>
      <w:bookmarkStart w:id="535" w:name="_Toc328663610"/>
      <w:bookmarkStart w:id="536" w:name="_Toc328753479"/>
      <w:bookmarkStart w:id="537" w:name="_Toc328578170"/>
      <w:bookmarkStart w:id="538" w:name="_Toc328598973"/>
      <w:bookmarkStart w:id="539" w:name="_Toc328663618"/>
      <w:bookmarkStart w:id="540" w:name="_Toc328753487"/>
      <w:bookmarkStart w:id="541" w:name="_Toc328578171"/>
      <w:bookmarkStart w:id="542" w:name="_Toc328598974"/>
      <w:bookmarkStart w:id="543" w:name="_Toc328663619"/>
      <w:bookmarkStart w:id="544" w:name="_Toc328753488"/>
      <w:bookmarkStart w:id="545" w:name="_Toc328578172"/>
      <w:bookmarkStart w:id="546" w:name="_Toc328598975"/>
      <w:bookmarkStart w:id="547" w:name="_Toc328663620"/>
      <w:bookmarkStart w:id="548" w:name="_Toc328753489"/>
      <w:bookmarkStart w:id="549" w:name="_Toc328578174"/>
      <w:bookmarkStart w:id="550" w:name="_Toc328598977"/>
      <w:bookmarkStart w:id="551" w:name="_Toc328663622"/>
      <w:bookmarkStart w:id="552" w:name="_Toc328753491"/>
      <w:bookmarkStart w:id="553" w:name="_Toc328578182"/>
      <w:bookmarkStart w:id="554" w:name="_Toc328598985"/>
      <w:bookmarkStart w:id="555" w:name="_Toc328663630"/>
      <w:bookmarkStart w:id="556" w:name="_Toc328753499"/>
      <w:bookmarkStart w:id="557" w:name="_Toc278305710"/>
      <w:bookmarkStart w:id="558" w:name="_Toc278893662"/>
      <w:bookmarkStart w:id="559" w:name="_Toc278977647"/>
      <w:bookmarkStart w:id="560" w:name="_Toc20221200"/>
      <w:bookmarkStart w:id="561" w:name="_Toc330921832"/>
      <w:bookmarkStart w:id="562" w:name="_Toc330921842"/>
      <w:bookmarkStart w:id="563" w:name="_Toc330921843"/>
      <w:bookmarkStart w:id="564" w:name="_Toc330921844"/>
      <w:bookmarkStart w:id="565" w:name="_Toc330921845"/>
      <w:bookmarkStart w:id="566" w:name="_Toc330921850"/>
      <w:bookmarkStart w:id="567" w:name="_Toc330921851"/>
      <w:bookmarkStart w:id="568" w:name="_Toc330921852"/>
      <w:bookmarkStart w:id="569" w:name="_Toc330921853"/>
      <w:bookmarkStart w:id="570" w:name="_Toc330921854"/>
      <w:bookmarkStart w:id="571" w:name="_Toc330921855"/>
      <w:bookmarkStart w:id="572" w:name="_Toc330921856"/>
      <w:bookmarkStart w:id="573" w:name="_Toc330921858"/>
      <w:bookmarkStart w:id="574" w:name="_Toc330921859"/>
      <w:bookmarkStart w:id="575" w:name="_Toc330921860"/>
      <w:bookmarkStart w:id="576" w:name="_Toc330921861"/>
      <w:bookmarkStart w:id="577" w:name="_Toc330921862"/>
      <w:bookmarkStart w:id="578" w:name="_Toc330921867"/>
      <w:bookmarkStart w:id="579" w:name="_Toc330921868"/>
      <w:bookmarkStart w:id="580" w:name="_Toc330921870"/>
      <w:bookmarkStart w:id="581" w:name="_Toc330921871"/>
      <w:bookmarkStart w:id="582" w:name="_Toc330921872"/>
      <w:bookmarkStart w:id="583" w:name="_Toc330921873"/>
      <w:bookmarkStart w:id="584" w:name="_Toc330921874"/>
      <w:bookmarkStart w:id="585" w:name="_Toc330921879"/>
      <w:bookmarkStart w:id="586" w:name="_Toc330921880"/>
      <w:bookmarkStart w:id="587" w:name="_Toc330921882"/>
      <w:bookmarkStart w:id="588" w:name="_Toc330921883"/>
      <w:bookmarkStart w:id="589" w:name="_Toc330921884"/>
      <w:bookmarkStart w:id="590" w:name="_Toc330921885"/>
      <w:bookmarkStart w:id="591" w:name="_Toc330921890"/>
      <w:bookmarkStart w:id="592" w:name="_Toc330921891"/>
      <w:bookmarkStart w:id="593" w:name="_Toc330921893"/>
      <w:bookmarkStart w:id="594" w:name="_Toc330921894"/>
      <w:bookmarkStart w:id="595" w:name="_Toc330921895"/>
      <w:bookmarkStart w:id="596" w:name="_Toc330921901"/>
      <w:bookmarkStart w:id="597" w:name="_Toc330921902"/>
      <w:bookmarkStart w:id="598" w:name="_Toc330921904"/>
      <w:bookmarkStart w:id="599" w:name="_Toc330921905"/>
      <w:bookmarkStart w:id="600" w:name="_Toc330921907"/>
      <w:bookmarkStart w:id="601" w:name="_Toc330921908"/>
      <w:bookmarkStart w:id="602" w:name="_Toc330921909"/>
      <w:bookmarkStart w:id="603" w:name="_Toc330921913"/>
      <w:bookmarkStart w:id="604" w:name="_Toc330921914"/>
      <w:bookmarkStart w:id="605" w:name="_Toc330921916"/>
      <w:bookmarkStart w:id="606" w:name="_Toc330921917"/>
      <w:bookmarkStart w:id="607" w:name="_Toc330921919"/>
      <w:bookmarkStart w:id="608" w:name="_Toc330921923"/>
      <w:bookmarkStart w:id="609" w:name="_Toc330921924"/>
      <w:bookmarkStart w:id="610" w:name="_Toc330921926"/>
      <w:bookmarkStart w:id="611" w:name="_Toc330921927"/>
      <w:bookmarkStart w:id="612" w:name="_Toc330921929"/>
      <w:bookmarkStart w:id="613" w:name="_Toc330921931"/>
      <w:bookmarkStart w:id="614" w:name="_Toc330921933"/>
      <w:bookmarkStart w:id="615" w:name="_Toc330921936"/>
      <w:bookmarkStart w:id="616" w:name="_Toc330921937"/>
      <w:bookmarkStart w:id="617" w:name="_Toc330921939"/>
      <w:bookmarkStart w:id="618" w:name="_Toc330921940"/>
      <w:bookmarkStart w:id="619" w:name="_Toc330921943"/>
      <w:bookmarkStart w:id="620" w:name="_Toc338608772"/>
      <w:bookmarkStart w:id="621" w:name="_Toc338608774"/>
      <w:bookmarkStart w:id="622" w:name="_Toc24167875"/>
      <w:bookmarkStart w:id="623" w:name="_Toc24168931"/>
      <w:bookmarkStart w:id="624" w:name="_Toc328598990"/>
      <w:bookmarkStart w:id="625" w:name="_Toc328663636"/>
      <w:bookmarkStart w:id="626" w:name="_Toc328753505"/>
      <w:bookmarkStart w:id="627" w:name="_Toc328598993"/>
      <w:bookmarkStart w:id="628" w:name="_Toc328663639"/>
      <w:bookmarkStart w:id="629" w:name="_Toc328753508"/>
      <w:bookmarkStart w:id="630" w:name="_Toc328598996"/>
      <w:bookmarkStart w:id="631" w:name="_Toc328663642"/>
      <w:bookmarkStart w:id="632" w:name="_Toc328753511"/>
      <w:bookmarkStart w:id="633" w:name="_Toc328599001"/>
      <w:bookmarkStart w:id="634" w:name="_Toc328663647"/>
      <w:bookmarkStart w:id="635" w:name="_Toc328753516"/>
      <w:bookmarkStart w:id="636" w:name="_Toc328599003"/>
      <w:bookmarkStart w:id="637" w:name="_Toc328663649"/>
      <w:bookmarkStart w:id="638" w:name="_Toc328753518"/>
      <w:bookmarkStart w:id="639" w:name="_Toc328599006"/>
      <w:bookmarkStart w:id="640" w:name="_Toc328663652"/>
      <w:bookmarkStart w:id="641" w:name="_Toc328753521"/>
      <w:bookmarkStart w:id="642" w:name="_Toc328599008"/>
      <w:bookmarkStart w:id="643" w:name="_Toc328663654"/>
      <w:bookmarkStart w:id="644" w:name="_Toc328753523"/>
      <w:bookmarkStart w:id="645" w:name="_Toc22727479"/>
      <w:bookmarkStart w:id="646" w:name="_Toc22728252"/>
      <w:bookmarkStart w:id="647" w:name="_Toc22728986"/>
      <w:bookmarkStart w:id="648" w:name="_Toc22790490"/>
      <w:bookmarkStart w:id="649" w:name="_Toc22727483"/>
      <w:bookmarkStart w:id="650" w:name="_Toc22728256"/>
      <w:bookmarkStart w:id="651" w:name="_Toc22728990"/>
      <w:bookmarkStart w:id="652" w:name="_Toc22790494"/>
      <w:bookmarkStart w:id="653" w:name="_Toc22006965"/>
      <w:bookmarkStart w:id="654" w:name="_Toc22033244"/>
      <w:bookmarkStart w:id="655" w:name="_Toc330921949"/>
      <w:bookmarkStart w:id="656" w:name="_Toc330921956"/>
      <w:bookmarkStart w:id="657" w:name="_Toc330921957"/>
      <w:bookmarkStart w:id="658" w:name="_Toc330921958"/>
      <w:bookmarkStart w:id="659" w:name="_Toc330921959"/>
      <w:bookmarkStart w:id="660" w:name="_Toc330921960"/>
      <w:bookmarkStart w:id="661" w:name="_Toc311217284"/>
      <w:bookmarkStart w:id="662" w:name="_Toc311217287"/>
      <w:bookmarkStart w:id="663" w:name="_Toc311217291"/>
      <w:bookmarkStart w:id="664" w:name="_Toc311217298"/>
      <w:bookmarkStart w:id="665" w:name="_Toc311217303"/>
      <w:bookmarkStart w:id="666" w:name="_Toc311217312"/>
      <w:bookmarkStart w:id="667" w:name="_Toc311217316"/>
      <w:bookmarkStart w:id="668" w:name="_Toc311217318"/>
      <w:bookmarkStart w:id="669" w:name="_Toc311217320"/>
      <w:bookmarkStart w:id="670" w:name="_Toc311217331"/>
      <w:bookmarkStart w:id="671" w:name="_Toc311217332"/>
      <w:bookmarkStart w:id="672" w:name="_Toc311217333"/>
      <w:bookmarkStart w:id="673" w:name="_Toc311217334"/>
      <w:bookmarkStart w:id="674" w:name="_Toc311217363"/>
      <w:bookmarkStart w:id="675" w:name="_Toc311217416"/>
      <w:bookmarkStart w:id="676" w:name="_Toc311217520"/>
      <w:bookmarkStart w:id="677" w:name="_Toc311217530"/>
      <w:bookmarkStart w:id="678" w:name="_Toc311217535"/>
      <w:bookmarkStart w:id="679" w:name="_Toc311217610"/>
      <w:bookmarkStart w:id="680" w:name="_Toc311217611"/>
      <w:bookmarkStart w:id="681" w:name="_Toc311217686"/>
      <w:bookmarkStart w:id="682" w:name="_Toc311217689"/>
      <w:bookmarkStart w:id="683" w:name="_Toc311217690"/>
      <w:bookmarkStart w:id="684" w:name="_Toc311217691"/>
      <w:bookmarkStart w:id="685" w:name="_Toc311217759"/>
      <w:bookmarkStart w:id="686" w:name="_Toc311217765"/>
      <w:bookmarkStart w:id="687" w:name="_Toc311217825"/>
      <w:bookmarkStart w:id="688" w:name="_Toc311217826"/>
      <w:bookmarkStart w:id="689" w:name="_Toc311217867"/>
      <w:bookmarkStart w:id="690" w:name="_Toc311217872"/>
      <w:bookmarkStart w:id="691" w:name="_Toc311218100"/>
      <w:bookmarkStart w:id="692" w:name="_Toc311218101"/>
      <w:bookmarkStart w:id="693" w:name="_Toc311218106"/>
      <w:bookmarkStart w:id="694" w:name="_Toc311218112"/>
      <w:bookmarkStart w:id="695" w:name="_Toc311218117"/>
      <w:bookmarkStart w:id="696" w:name="_Toc311218125"/>
      <w:bookmarkStart w:id="697" w:name="_Toc311218127"/>
      <w:bookmarkStart w:id="698" w:name="_Toc311218133"/>
      <w:bookmarkStart w:id="699" w:name="_Toc311218135"/>
      <w:bookmarkStart w:id="700" w:name="_Toc311218141"/>
      <w:bookmarkStart w:id="701" w:name="_Toc311218143"/>
      <w:bookmarkStart w:id="702" w:name="_Toc311218146"/>
      <w:bookmarkStart w:id="703" w:name="_Toc311218147"/>
      <w:bookmarkStart w:id="704" w:name="_Toc311218149"/>
      <w:bookmarkStart w:id="705" w:name="_Toc311218323"/>
      <w:bookmarkStart w:id="706" w:name="_Toc311218329"/>
      <w:bookmarkStart w:id="707" w:name="_Toc311218332"/>
      <w:bookmarkStart w:id="708" w:name="_Toc311218341"/>
      <w:bookmarkStart w:id="709" w:name="_Toc311218342"/>
      <w:bookmarkStart w:id="710" w:name="_Toc311218345"/>
      <w:bookmarkStart w:id="711" w:name="_Toc311218349"/>
      <w:bookmarkStart w:id="712" w:name="_Toc311218352"/>
      <w:bookmarkStart w:id="713" w:name="_Toc311218353"/>
      <w:bookmarkStart w:id="714" w:name="_Toc311218354"/>
      <w:bookmarkStart w:id="715" w:name="_Toc311218356"/>
      <w:bookmarkStart w:id="716" w:name="_Toc311218358"/>
      <w:bookmarkStart w:id="717" w:name="_Toc311218446"/>
      <w:bookmarkStart w:id="718" w:name="_Toc311218447"/>
      <w:bookmarkStart w:id="719" w:name="_Toc311218535"/>
      <w:bookmarkStart w:id="720" w:name="_Toc311218537"/>
      <w:bookmarkStart w:id="721" w:name="_Toc311218642"/>
      <w:bookmarkStart w:id="722" w:name="_Toc311218644"/>
      <w:bookmarkStart w:id="723" w:name="_Toc311218749"/>
      <w:bookmarkStart w:id="724" w:name="_Toc311218750"/>
      <w:bookmarkStart w:id="725" w:name="_Toc311218849"/>
      <w:bookmarkStart w:id="726" w:name="_Toc311218851"/>
      <w:bookmarkStart w:id="727" w:name="_Toc311219347"/>
      <w:bookmarkStart w:id="728" w:name="_Toc311219348"/>
      <w:bookmarkStart w:id="729" w:name="_Toc311219815"/>
      <w:bookmarkStart w:id="730" w:name="_Toc311219817"/>
      <w:bookmarkStart w:id="731" w:name="_Toc311219824"/>
      <w:bookmarkStart w:id="732" w:name="_Toc311219841"/>
      <w:bookmarkStart w:id="733" w:name="_Toc311219842"/>
      <w:bookmarkStart w:id="734" w:name="_Toc311219843"/>
      <w:bookmarkStart w:id="735" w:name="_Toc311219844"/>
      <w:bookmarkStart w:id="736" w:name="_Toc311219850"/>
      <w:bookmarkStart w:id="737" w:name="_Toc311219852"/>
      <w:bookmarkStart w:id="738" w:name="_Toc311219853"/>
      <w:bookmarkStart w:id="739" w:name="_Toc311219854"/>
      <w:bookmarkStart w:id="740" w:name="_Toc311219855"/>
      <w:bookmarkStart w:id="741" w:name="_Toc311219856"/>
      <w:bookmarkStart w:id="742" w:name="_Toc311219857"/>
      <w:bookmarkStart w:id="743" w:name="_Toc311219861"/>
      <w:bookmarkStart w:id="744" w:name="_Toc311219867"/>
      <w:bookmarkStart w:id="745" w:name="_Toc311219870"/>
      <w:bookmarkStart w:id="746" w:name="_Toc311219871"/>
      <w:bookmarkStart w:id="747" w:name="_Toc311219872"/>
      <w:bookmarkStart w:id="748" w:name="_Toc311219873"/>
      <w:bookmarkStart w:id="749" w:name="_Toc311219874"/>
      <w:bookmarkStart w:id="750" w:name="_Toc311219875"/>
      <w:bookmarkStart w:id="751" w:name="_Toc311219877"/>
      <w:bookmarkStart w:id="752" w:name="_Toc311219883"/>
      <w:bookmarkStart w:id="753" w:name="_Toc311219886"/>
      <w:bookmarkStart w:id="754" w:name="_Toc311219889"/>
      <w:bookmarkStart w:id="755" w:name="_Toc311219890"/>
      <w:bookmarkStart w:id="756" w:name="_Toc311219891"/>
      <w:bookmarkStart w:id="757" w:name="_Toc311219892"/>
      <w:bookmarkStart w:id="758" w:name="_Toc311219893"/>
      <w:bookmarkStart w:id="759" w:name="_Toc311219895"/>
      <w:bookmarkStart w:id="760" w:name="_Toc311219896"/>
      <w:bookmarkStart w:id="761" w:name="_Toc311219897"/>
      <w:bookmarkStart w:id="762" w:name="_Toc311219898"/>
      <w:bookmarkStart w:id="763" w:name="_Toc311219899"/>
      <w:bookmarkStart w:id="764" w:name="_Toc311219900"/>
      <w:bookmarkStart w:id="765" w:name="_Toc311219901"/>
      <w:bookmarkStart w:id="766" w:name="_Toc311219902"/>
      <w:bookmarkStart w:id="767" w:name="_Toc311219938"/>
      <w:bookmarkStart w:id="768" w:name="_Toc311219940"/>
      <w:bookmarkStart w:id="769" w:name="_Toc311219961"/>
      <w:bookmarkStart w:id="770" w:name="_Toc311219989"/>
      <w:bookmarkStart w:id="771" w:name="_Toc29970785"/>
      <w:bookmarkStart w:id="772" w:name="_Toc29970797"/>
      <w:bookmarkStart w:id="773" w:name="_Toc29970909"/>
      <w:bookmarkStart w:id="774" w:name="_Toc29971021"/>
      <w:bookmarkStart w:id="775" w:name="_Toc29971133"/>
      <w:bookmarkStart w:id="776" w:name="_Toc29971188"/>
      <w:bookmarkStart w:id="777" w:name="_Toc29971192"/>
      <w:bookmarkStart w:id="778" w:name="_Toc29971235"/>
      <w:bookmarkStart w:id="779" w:name="_Toc29971238"/>
      <w:bookmarkStart w:id="780" w:name="_Toc29971240"/>
      <w:bookmarkStart w:id="781" w:name="_Toc29971249"/>
      <w:bookmarkStart w:id="782" w:name="_Toc29971260"/>
      <w:bookmarkStart w:id="783" w:name="_Toc29971279"/>
      <w:bookmarkStart w:id="784" w:name="_Toc29971281"/>
      <w:bookmarkStart w:id="785" w:name="_Toc29971300"/>
      <w:bookmarkStart w:id="786" w:name="_Toc29971302"/>
      <w:bookmarkStart w:id="787" w:name="_Toc29971321"/>
      <w:bookmarkStart w:id="788" w:name="_Toc29971323"/>
      <w:bookmarkStart w:id="789" w:name="_Toc29971342"/>
      <w:bookmarkStart w:id="790" w:name="_Toc29971344"/>
      <w:bookmarkStart w:id="791" w:name="_Toc29971363"/>
      <w:bookmarkStart w:id="792" w:name="_Toc29971365"/>
      <w:bookmarkStart w:id="793" w:name="_Toc29971384"/>
      <w:bookmarkStart w:id="794" w:name="_Toc29971771"/>
      <w:bookmarkStart w:id="795" w:name="_Toc330921963"/>
      <w:bookmarkStart w:id="796" w:name="_Toc330857423"/>
      <w:bookmarkStart w:id="797" w:name="_Toc33078898"/>
      <w:bookmarkStart w:id="798" w:name="_Toc33078899"/>
      <w:bookmarkStart w:id="799" w:name="_Toc24878143"/>
      <w:bookmarkStart w:id="800" w:name="_Toc24878171"/>
      <w:bookmarkStart w:id="801" w:name="_Toc24878199"/>
      <w:bookmarkStart w:id="802" w:name="_Toc24878227"/>
      <w:bookmarkStart w:id="803" w:name="_Toc24878251"/>
      <w:bookmarkStart w:id="804" w:name="_Toc24878277"/>
      <w:bookmarkStart w:id="805" w:name="_Toc24878303"/>
      <w:bookmarkStart w:id="806" w:name="_Toc24878329"/>
      <w:bookmarkStart w:id="807" w:name="_Toc24878352"/>
      <w:bookmarkStart w:id="808" w:name="_Toc24878384"/>
      <w:bookmarkStart w:id="809" w:name="_Toc24878416"/>
      <w:bookmarkStart w:id="810" w:name="_Toc24878448"/>
      <w:bookmarkStart w:id="811" w:name="_Toc24878473"/>
      <w:bookmarkStart w:id="812" w:name="_Toc24878507"/>
      <w:bookmarkStart w:id="813" w:name="_Toc24878541"/>
      <w:bookmarkStart w:id="814" w:name="_Toc24878575"/>
      <w:bookmarkStart w:id="815" w:name="_Toc24878592"/>
      <w:bookmarkStart w:id="816" w:name="_Toc24881337"/>
      <w:bookmarkStart w:id="817" w:name="_Toc24878601"/>
      <w:bookmarkStart w:id="818" w:name="_Toc24878625"/>
      <w:bookmarkStart w:id="819" w:name="_Toc24878649"/>
      <w:bookmarkStart w:id="820" w:name="_Toc24878673"/>
      <w:bookmarkStart w:id="821" w:name="_Toc24878693"/>
      <w:bookmarkStart w:id="822" w:name="_Toc24878742"/>
      <w:bookmarkStart w:id="823" w:name="_Toc24878749"/>
      <w:bookmarkStart w:id="824" w:name="_Toc24878756"/>
      <w:bookmarkStart w:id="825" w:name="_Toc24878778"/>
      <w:bookmarkStart w:id="826" w:name="_Toc24878789"/>
      <w:bookmarkStart w:id="827" w:name="_Toc24878800"/>
      <w:bookmarkStart w:id="828" w:name="_Toc24878822"/>
      <w:bookmarkStart w:id="829" w:name="_Toc24878833"/>
      <w:bookmarkStart w:id="830" w:name="_Toc24878844"/>
      <w:bookmarkStart w:id="831" w:name="_Toc24878855"/>
      <w:bookmarkStart w:id="832" w:name="_Toc24878866"/>
      <w:bookmarkStart w:id="833" w:name="_Toc24878877"/>
      <w:bookmarkStart w:id="834" w:name="_Toc24878888"/>
      <w:bookmarkStart w:id="835" w:name="_Toc24878899"/>
      <w:bookmarkStart w:id="836" w:name="_Toc24878906"/>
      <w:bookmarkStart w:id="837" w:name="_Toc24878913"/>
      <w:bookmarkStart w:id="838" w:name="_Toc24878935"/>
      <w:bookmarkStart w:id="839" w:name="_Toc24878946"/>
      <w:bookmarkStart w:id="840" w:name="_Toc24878957"/>
      <w:bookmarkStart w:id="841" w:name="_Toc24878979"/>
      <w:bookmarkStart w:id="842" w:name="_Toc24878990"/>
      <w:bookmarkStart w:id="843" w:name="_Toc24879001"/>
      <w:bookmarkStart w:id="844" w:name="_Toc24879023"/>
      <w:bookmarkStart w:id="845" w:name="_Toc24879034"/>
      <w:bookmarkStart w:id="846" w:name="_Toc24879045"/>
      <w:bookmarkStart w:id="847" w:name="_Toc24879067"/>
      <w:bookmarkStart w:id="848" w:name="_Toc24879078"/>
      <w:bookmarkStart w:id="849" w:name="_Toc24879089"/>
      <w:bookmarkStart w:id="850" w:name="_Toc24879111"/>
      <w:bookmarkStart w:id="851" w:name="_Toc24879122"/>
      <w:bookmarkStart w:id="852" w:name="_Toc24879133"/>
      <w:bookmarkStart w:id="853" w:name="_Toc24879144"/>
      <w:bookmarkStart w:id="854" w:name="_Toc24881341"/>
      <w:bookmarkStart w:id="855" w:name="_Toc24879150"/>
      <w:bookmarkStart w:id="856" w:name="_Toc24879157"/>
      <w:bookmarkStart w:id="857" w:name="_Toc24879179"/>
      <w:bookmarkStart w:id="858" w:name="_Toc24879190"/>
      <w:bookmarkStart w:id="859" w:name="_Toc24879201"/>
      <w:bookmarkStart w:id="860" w:name="_Toc24879212"/>
      <w:bookmarkStart w:id="861" w:name="_Toc24879223"/>
      <w:bookmarkStart w:id="862" w:name="_Toc24879234"/>
      <w:bookmarkStart w:id="863" w:name="_Toc24879245"/>
      <w:bookmarkStart w:id="864" w:name="_Toc24879256"/>
      <w:bookmarkStart w:id="865" w:name="_Toc24879267"/>
      <w:bookmarkStart w:id="866" w:name="_Toc24879278"/>
      <w:bookmarkStart w:id="867" w:name="_Toc24879289"/>
      <w:bookmarkStart w:id="868" w:name="_Toc24879300"/>
      <w:bookmarkStart w:id="869" w:name="_Toc24879311"/>
      <w:bookmarkStart w:id="870" w:name="_Toc24879322"/>
      <w:bookmarkStart w:id="871" w:name="_Toc24879344"/>
      <w:bookmarkStart w:id="872" w:name="_Toc24879355"/>
      <w:bookmarkStart w:id="873" w:name="_Toc24879366"/>
      <w:bookmarkStart w:id="874" w:name="_Toc24879377"/>
      <w:bookmarkStart w:id="875" w:name="_Toc24879388"/>
      <w:bookmarkStart w:id="876" w:name="_Toc24879399"/>
      <w:bookmarkStart w:id="877" w:name="_Toc24879410"/>
      <w:bookmarkStart w:id="878" w:name="_Toc24879421"/>
      <w:bookmarkStart w:id="879" w:name="_Toc24879432"/>
      <w:bookmarkStart w:id="880" w:name="_Toc24879443"/>
      <w:bookmarkStart w:id="881" w:name="_Toc24879454"/>
      <w:bookmarkStart w:id="882" w:name="_Toc24879465"/>
      <w:bookmarkStart w:id="883" w:name="_Toc24879476"/>
      <w:bookmarkStart w:id="884" w:name="_Toc24879498"/>
      <w:bookmarkStart w:id="885" w:name="_Toc24879509"/>
      <w:bookmarkStart w:id="886" w:name="_Toc24879520"/>
      <w:bookmarkStart w:id="887" w:name="_Toc24879531"/>
      <w:bookmarkStart w:id="888" w:name="_Toc24879542"/>
      <w:bookmarkStart w:id="889" w:name="_Toc24879553"/>
      <w:bookmarkStart w:id="890" w:name="_Toc24879564"/>
      <w:bookmarkStart w:id="891" w:name="_Toc24879575"/>
      <w:bookmarkStart w:id="892" w:name="_Toc24879586"/>
      <w:bookmarkStart w:id="893" w:name="_Toc24879597"/>
      <w:bookmarkStart w:id="894" w:name="_Toc24879608"/>
      <w:bookmarkStart w:id="895" w:name="_Toc24879619"/>
      <w:bookmarkStart w:id="896" w:name="_Toc24879630"/>
      <w:bookmarkStart w:id="897" w:name="_Toc24879641"/>
      <w:bookmarkStart w:id="898" w:name="_Toc24879663"/>
      <w:bookmarkStart w:id="899" w:name="_Toc24879674"/>
      <w:bookmarkStart w:id="900" w:name="_Toc24879696"/>
      <w:bookmarkStart w:id="901" w:name="_Toc24879707"/>
      <w:bookmarkStart w:id="902" w:name="_Toc24879718"/>
      <w:bookmarkStart w:id="903" w:name="_Toc24879729"/>
      <w:bookmarkStart w:id="904" w:name="_Toc24879740"/>
      <w:bookmarkStart w:id="905" w:name="_Toc24879751"/>
      <w:bookmarkStart w:id="906" w:name="_Toc24879762"/>
      <w:bookmarkStart w:id="907" w:name="_Toc24879773"/>
      <w:bookmarkStart w:id="908" w:name="_Toc24879784"/>
      <w:bookmarkStart w:id="909" w:name="_Toc24879795"/>
      <w:bookmarkStart w:id="910" w:name="_Toc24879806"/>
      <w:bookmarkStart w:id="911" w:name="_Toc24879817"/>
      <w:bookmarkStart w:id="912" w:name="_Toc24879828"/>
      <w:bookmarkStart w:id="913" w:name="_Toc24879839"/>
      <w:bookmarkStart w:id="914" w:name="_Toc24881342"/>
      <w:bookmarkStart w:id="915" w:name="_Toc24879845"/>
      <w:bookmarkStart w:id="916" w:name="_Toc24879852"/>
      <w:bookmarkStart w:id="917" w:name="_Toc24879874"/>
      <w:bookmarkStart w:id="918" w:name="_Toc24879885"/>
      <w:bookmarkStart w:id="919" w:name="_Toc24879896"/>
      <w:bookmarkStart w:id="920" w:name="_Toc24879907"/>
      <w:bookmarkStart w:id="921" w:name="_Toc24879918"/>
      <w:bookmarkStart w:id="922" w:name="_Toc24879929"/>
      <w:bookmarkStart w:id="923" w:name="_Toc24879940"/>
      <w:bookmarkStart w:id="924" w:name="_Toc24879951"/>
      <w:bookmarkStart w:id="925" w:name="_Toc24879962"/>
      <w:bookmarkStart w:id="926" w:name="_Toc24879973"/>
      <w:bookmarkStart w:id="927" w:name="_Toc24879984"/>
      <w:bookmarkStart w:id="928" w:name="_Toc24879995"/>
      <w:bookmarkStart w:id="929" w:name="_Toc24880006"/>
      <w:bookmarkStart w:id="930" w:name="_Toc24880017"/>
      <w:bookmarkStart w:id="931" w:name="_Toc24880039"/>
      <w:bookmarkStart w:id="932" w:name="_Toc24880050"/>
      <w:bookmarkStart w:id="933" w:name="_Toc24880061"/>
      <w:bookmarkStart w:id="934" w:name="_Toc24880072"/>
      <w:bookmarkStart w:id="935" w:name="_Toc24880083"/>
      <w:bookmarkStart w:id="936" w:name="_Toc24880094"/>
      <w:bookmarkStart w:id="937" w:name="_Toc24880105"/>
      <w:bookmarkStart w:id="938" w:name="_Toc24880116"/>
      <w:bookmarkStart w:id="939" w:name="_Toc24880127"/>
      <w:bookmarkStart w:id="940" w:name="_Toc24880138"/>
      <w:bookmarkStart w:id="941" w:name="_Toc24880149"/>
      <w:bookmarkStart w:id="942" w:name="_Toc24880160"/>
      <w:bookmarkStart w:id="943" w:name="_Toc24880171"/>
      <w:bookmarkStart w:id="944" w:name="_Toc24880193"/>
      <w:bookmarkStart w:id="945" w:name="_Toc24880204"/>
      <w:bookmarkStart w:id="946" w:name="_Toc24880215"/>
      <w:bookmarkStart w:id="947" w:name="_Toc24880226"/>
      <w:bookmarkStart w:id="948" w:name="_Toc24880237"/>
      <w:bookmarkStart w:id="949" w:name="_Toc24880248"/>
      <w:bookmarkStart w:id="950" w:name="_Toc24880259"/>
      <w:bookmarkStart w:id="951" w:name="_Toc24880270"/>
      <w:bookmarkStart w:id="952" w:name="_Toc24880281"/>
      <w:bookmarkStart w:id="953" w:name="_Toc24880292"/>
      <w:bookmarkStart w:id="954" w:name="_Toc24880303"/>
      <w:bookmarkStart w:id="955" w:name="_Toc24880314"/>
      <w:bookmarkStart w:id="956" w:name="_Toc24880325"/>
      <w:bookmarkStart w:id="957" w:name="_Toc24880336"/>
      <w:bookmarkStart w:id="958" w:name="_Toc24880358"/>
      <w:bookmarkStart w:id="959" w:name="_Toc24880369"/>
      <w:bookmarkStart w:id="960" w:name="_Toc24880391"/>
      <w:bookmarkStart w:id="961" w:name="_Toc24880402"/>
      <w:bookmarkStart w:id="962" w:name="_Toc24880413"/>
      <w:bookmarkStart w:id="963" w:name="_Toc24880424"/>
      <w:bookmarkStart w:id="964" w:name="_Toc24880435"/>
      <w:bookmarkStart w:id="965" w:name="_Toc24880446"/>
      <w:bookmarkStart w:id="966" w:name="_Toc24880457"/>
      <w:bookmarkStart w:id="967" w:name="_Toc24880468"/>
      <w:bookmarkStart w:id="968" w:name="_Toc24880479"/>
      <w:bookmarkStart w:id="969" w:name="_Toc24880490"/>
      <w:bookmarkStart w:id="970" w:name="_Toc24880501"/>
      <w:bookmarkStart w:id="971" w:name="_Toc24880512"/>
      <w:bookmarkStart w:id="972" w:name="_Toc24880523"/>
      <w:bookmarkStart w:id="973" w:name="_Toc24880534"/>
      <w:bookmarkStart w:id="974" w:name="_Toc24881343"/>
      <w:bookmarkStart w:id="975" w:name="_Toc24880540"/>
      <w:bookmarkStart w:id="976" w:name="_Toc24880547"/>
      <w:bookmarkStart w:id="977" w:name="_Toc24880569"/>
      <w:bookmarkStart w:id="978" w:name="_Toc24880580"/>
      <w:bookmarkStart w:id="979" w:name="_Toc24880591"/>
      <w:bookmarkStart w:id="980" w:name="_Toc24880602"/>
      <w:bookmarkStart w:id="981" w:name="_Toc24880613"/>
      <w:bookmarkStart w:id="982" w:name="_Toc24880624"/>
      <w:bookmarkStart w:id="983" w:name="_Toc24880635"/>
      <w:bookmarkStart w:id="984" w:name="_Toc24880646"/>
      <w:bookmarkStart w:id="985" w:name="_Toc24880657"/>
      <w:bookmarkStart w:id="986" w:name="_Toc24880679"/>
      <w:bookmarkStart w:id="987" w:name="_Toc24880690"/>
      <w:bookmarkStart w:id="988" w:name="_Toc24880701"/>
      <w:bookmarkStart w:id="989" w:name="_Toc24880712"/>
      <w:bookmarkStart w:id="990" w:name="_Toc24880723"/>
      <w:bookmarkStart w:id="991" w:name="_Toc24880734"/>
      <w:bookmarkStart w:id="992" w:name="_Toc24880745"/>
      <w:bookmarkStart w:id="993" w:name="_Toc24880756"/>
      <w:bookmarkStart w:id="994" w:name="_Toc24880767"/>
      <w:bookmarkStart w:id="995" w:name="_Toc24880789"/>
      <w:bookmarkStart w:id="996" w:name="_Toc24880800"/>
      <w:bookmarkStart w:id="997" w:name="_Toc24880811"/>
      <w:bookmarkStart w:id="998" w:name="_Toc24880822"/>
      <w:bookmarkStart w:id="999" w:name="_Toc24880833"/>
      <w:bookmarkStart w:id="1000" w:name="_Toc24880844"/>
      <w:bookmarkStart w:id="1001" w:name="_Toc24880855"/>
      <w:bookmarkStart w:id="1002" w:name="_Toc24880866"/>
      <w:bookmarkStart w:id="1003" w:name="_Toc24880877"/>
      <w:bookmarkStart w:id="1004" w:name="_Toc24880899"/>
      <w:bookmarkStart w:id="1005" w:name="_Toc24880910"/>
      <w:bookmarkStart w:id="1006" w:name="_Toc24880921"/>
      <w:bookmarkStart w:id="1007" w:name="_Toc24880932"/>
      <w:bookmarkStart w:id="1008" w:name="_Toc24880943"/>
      <w:bookmarkStart w:id="1009" w:name="_Toc24880954"/>
      <w:bookmarkStart w:id="1010" w:name="_Toc24880965"/>
      <w:bookmarkStart w:id="1011" w:name="_Toc24880976"/>
      <w:bookmarkStart w:id="1012" w:name="_Toc24880998"/>
      <w:bookmarkStart w:id="1013" w:name="_Toc24881009"/>
      <w:bookmarkStart w:id="1014" w:name="_Toc24881020"/>
      <w:bookmarkStart w:id="1015" w:name="_Toc24881031"/>
      <w:bookmarkStart w:id="1016" w:name="_Toc24881042"/>
      <w:bookmarkStart w:id="1017" w:name="_Toc24881053"/>
      <w:bookmarkStart w:id="1018" w:name="_Toc24881064"/>
      <w:bookmarkStart w:id="1019" w:name="_Toc24881075"/>
      <w:bookmarkStart w:id="1020" w:name="_Toc24881086"/>
      <w:bookmarkStart w:id="1021" w:name="_Toc33078907"/>
      <w:bookmarkStart w:id="1022" w:name="_Toc24881104"/>
      <w:bookmarkStart w:id="1023" w:name="_Toc33078912"/>
      <w:bookmarkStart w:id="1024" w:name="_Toc33078919"/>
      <w:bookmarkStart w:id="1025" w:name="_Toc24881112"/>
      <w:bookmarkStart w:id="1026" w:name="_Toc24881114"/>
      <w:bookmarkStart w:id="1027" w:name="_Toc24881115"/>
      <w:bookmarkStart w:id="1028" w:name="_Toc24881117"/>
      <w:bookmarkStart w:id="1029" w:name="_Toc33078928"/>
      <w:bookmarkStart w:id="1030" w:name="_Toc23248822"/>
      <w:bookmarkStart w:id="1031" w:name="_Toc23248830"/>
      <w:bookmarkStart w:id="1032" w:name="_Hlt168807772"/>
      <w:bookmarkStart w:id="1033" w:name="_Toc73966554"/>
      <w:bookmarkStart w:id="1034" w:name="_Toc330810998"/>
      <w:bookmarkStart w:id="1035" w:name="_Toc330812793"/>
      <w:bookmarkStart w:id="1036" w:name="_Toc327284572"/>
      <w:bookmarkStart w:id="1037" w:name="_Toc327290460"/>
      <w:bookmarkStart w:id="1038" w:name="_Toc327299505"/>
      <w:bookmarkStart w:id="1039" w:name="_Toc327299818"/>
      <w:bookmarkStart w:id="1040" w:name="_Toc29960185"/>
      <w:bookmarkStart w:id="1041" w:name="_Toc29972050"/>
      <w:bookmarkStart w:id="1042" w:name="_Toc29960222"/>
      <w:bookmarkStart w:id="1043" w:name="_Toc29972087"/>
      <w:bookmarkStart w:id="1044" w:name="_Toc331028443"/>
      <w:bookmarkStart w:id="1045" w:name="_Hlt22605870"/>
      <w:bookmarkStart w:id="1046" w:name="_Toc356148056"/>
      <w:bookmarkStart w:id="1047" w:name="_Toc339889442"/>
      <w:bookmarkStart w:id="1048" w:name="_Toc340052321"/>
      <w:bookmarkStart w:id="1049" w:name="_Toc332305078"/>
      <w:bookmarkStart w:id="1050" w:name="_Toc332305325"/>
      <w:bookmarkStart w:id="1051" w:name="_Toc332971307"/>
      <w:bookmarkStart w:id="1052" w:name="_Toc332979244"/>
      <w:bookmarkStart w:id="1053" w:name="_Toc332982075"/>
      <w:bookmarkStart w:id="1054" w:name="_Toc332982218"/>
      <w:bookmarkStart w:id="1055" w:name="_Toc333174121"/>
      <w:bookmarkStart w:id="1056" w:name="_Toc333174646"/>
      <w:bookmarkStart w:id="1057" w:name="_Toc332305079"/>
      <w:bookmarkStart w:id="1058" w:name="_Toc332305326"/>
      <w:bookmarkStart w:id="1059" w:name="_Toc332971308"/>
      <w:bookmarkStart w:id="1060" w:name="_Toc332979245"/>
      <w:bookmarkStart w:id="1061" w:name="_Toc332982076"/>
      <w:bookmarkStart w:id="1062" w:name="_Toc332982219"/>
      <w:bookmarkStart w:id="1063" w:name="_Toc333174122"/>
      <w:bookmarkStart w:id="1064" w:name="_Toc333174647"/>
      <w:bookmarkStart w:id="1065" w:name="_Toc332305107"/>
      <w:bookmarkStart w:id="1066" w:name="_Toc332305354"/>
      <w:bookmarkStart w:id="1067" w:name="_Toc332971336"/>
      <w:bookmarkStart w:id="1068" w:name="_Toc332979273"/>
      <w:bookmarkStart w:id="1069" w:name="_Toc332982104"/>
      <w:bookmarkStart w:id="1070" w:name="_Toc332982247"/>
      <w:bookmarkStart w:id="1071" w:name="_Toc333174150"/>
      <w:bookmarkStart w:id="1072" w:name="_Toc333174675"/>
      <w:bookmarkStart w:id="1073" w:name="_Toc348545556"/>
      <w:bookmarkStart w:id="1074" w:name="_Toc348629387"/>
      <w:bookmarkStart w:id="1075" w:name="_Toc356148080"/>
      <w:bookmarkStart w:id="1076" w:name="_Toc348545568"/>
      <w:bookmarkStart w:id="1077" w:name="_Toc348629399"/>
      <w:bookmarkStart w:id="1078" w:name="_Toc332305127"/>
      <w:bookmarkStart w:id="1079" w:name="_Toc332305374"/>
      <w:bookmarkStart w:id="1080" w:name="_Toc332971357"/>
      <w:bookmarkStart w:id="1081" w:name="_Toc332979294"/>
      <w:bookmarkStart w:id="1082" w:name="_Toc332982125"/>
      <w:bookmarkStart w:id="1083" w:name="_Toc332982268"/>
      <w:bookmarkStart w:id="1084" w:name="_Toc333174171"/>
      <w:bookmarkStart w:id="1085" w:name="_Toc333174696"/>
      <w:bookmarkStart w:id="1086" w:name="_Toc332305130"/>
      <w:bookmarkStart w:id="1087" w:name="_Toc332305377"/>
      <w:bookmarkStart w:id="1088" w:name="_Toc332971360"/>
      <w:bookmarkStart w:id="1089" w:name="_Toc332979297"/>
      <w:bookmarkStart w:id="1090" w:name="_Toc332982128"/>
      <w:bookmarkStart w:id="1091" w:name="_Toc332982271"/>
      <w:bookmarkStart w:id="1092" w:name="_Toc333174174"/>
      <w:bookmarkStart w:id="1093" w:name="_Toc333174699"/>
      <w:bookmarkStart w:id="1094" w:name="GoHere"/>
      <w:bookmarkStart w:id="1095" w:name="_Toc356148090"/>
      <w:bookmarkStart w:id="1096" w:name="_Toc348545581"/>
      <w:bookmarkStart w:id="1097" w:name="_Toc348629412"/>
      <w:bookmarkStart w:id="1098" w:name="_Toc339889494"/>
      <w:bookmarkStart w:id="1099" w:name="_Toc340052373"/>
      <w:bookmarkStart w:id="1100" w:name="_Toc356148110"/>
      <w:bookmarkStart w:id="1101" w:name="_Toc356148112"/>
      <w:bookmarkStart w:id="1102" w:name="_Toc358989205"/>
      <w:bookmarkStart w:id="1103" w:name="_Toc358990294"/>
      <w:bookmarkStart w:id="1104" w:name="_Toc358990517"/>
      <w:bookmarkStart w:id="1105" w:name="_Toc359074856"/>
      <w:bookmarkStart w:id="1106" w:name="_Toc359075007"/>
      <w:bookmarkStart w:id="1107" w:name="_Toc359083265"/>
      <w:bookmarkStart w:id="1108" w:name="_Toc363478540"/>
      <w:bookmarkStart w:id="1109" w:name="_Toc363478974"/>
      <w:bookmarkStart w:id="1110" w:name="_Toc363479110"/>
      <w:bookmarkStart w:id="1111" w:name="_Toc363586251"/>
      <w:bookmarkStart w:id="1112" w:name="_Toc363586394"/>
      <w:bookmarkStart w:id="1113" w:name="_Toc363586537"/>
      <w:bookmarkStart w:id="1114" w:name="_Toc363586680"/>
      <w:bookmarkStart w:id="1115" w:name="_Toc363646371"/>
      <w:bookmarkStart w:id="1116" w:name="_Toc363478542"/>
      <w:bookmarkStart w:id="1117" w:name="_Toc363478976"/>
      <w:bookmarkStart w:id="1118" w:name="_Toc363479112"/>
      <w:bookmarkStart w:id="1119" w:name="_Toc363586253"/>
      <w:bookmarkStart w:id="1120" w:name="_Toc363586396"/>
      <w:bookmarkStart w:id="1121" w:name="_Toc363586539"/>
      <w:bookmarkStart w:id="1122" w:name="_Toc363586682"/>
      <w:bookmarkStart w:id="1123" w:name="_Toc363646373"/>
      <w:bookmarkStart w:id="1124" w:name="_Toc363478543"/>
      <w:bookmarkStart w:id="1125" w:name="_Toc363478977"/>
      <w:bookmarkStart w:id="1126" w:name="_Toc363479113"/>
      <w:bookmarkStart w:id="1127" w:name="_Toc363586254"/>
      <w:bookmarkStart w:id="1128" w:name="_Toc363586397"/>
      <w:bookmarkStart w:id="1129" w:name="_Toc363586540"/>
      <w:bookmarkStart w:id="1130" w:name="_Toc363586683"/>
      <w:bookmarkStart w:id="1131" w:name="_Toc363646374"/>
      <w:bookmarkStart w:id="1132" w:name="_Toc363478545"/>
      <w:bookmarkStart w:id="1133" w:name="_Toc363478979"/>
      <w:bookmarkStart w:id="1134" w:name="_Toc363479115"/>
      <w:bookmarkStart w:id="1135" w:name="_Toc363586256"/>
      <w:bookmarkStart w:id="1136" w:name="_Toc363586399"/>
      <w:bookmarkStart w:id="1137" w:name="_Toc363586542"/>
      <w:bookmarkStart w:id="1138" w:name="_Toc363586685"/>
      <w:bookmarkStart w:id="1139" w:name="_Toc363646376"/>
      <w:bookmarkStart w:id="1140" w:name="_Toc363478547"/>
      <w:bookmarkStart w:id="1141" w:name="_Toc363478981"/>
      <w:bookmarkStart w:id="1142" w:name="_Toc363479117"/>
      <w:bookmarkStart w:id="1143" w:name="_Toc363586258"/>
      <w:bookmarkStart w:id="1144" w:name="_Toc363586401"/>
      <w:bookmarkStart w:id="1145" w:name="_Toc363586544"/>
      <w:bookmarkStart w:id="1146" w:name="_Toc363586687"/>
      <w:bookmarkStart w:id="1147" w:name="_Toc363646378"/>
      <w:bookmarkStart w:id="1148" w:name="_Toc363478990"/>
      <w:bookmarkStart w:id="1149" w:name="_Toc363479126"/>
      <w:bookmarkStart w:id="1150" w:name="_Toc363586267"/>
      <w:bookmarkStart w:id="1151" w:name="_Toc363586410"/>
      <w:bookmarkStart w:id="1152" w:name="_Toc363586553"/>
      <w:bookmarkStart w:id="1153" w:name="_Toc363586696"/>
      <w:bookmarkStart w:id="1154" w:name="_Toc363646387"/>
      <w:bookmarkStart w:id="1155" w:name="_Toc358989213"/>
      <w:bookmarkStart w:id="1156" w:name="_Toc358990302"/>
      <w:bookmarkStart w:id="1157" w:name="_Toc358990525"/>
      <w:bookmarkStart w:id="1158" w:name="_Toc359074864"/>
      <w:bookmarkStart w:id="1159" w:name="_Toc359075015"/>
      <w:bookmarkStart w:id="1160" w:name="_Toc359083273"/>
      <w:bookmarkStart w:id="1161" w:name="_Toc358989215"/>
      <w:bookmarkStart w:id="1162" w:name="_Toc358990304"/>
      <w:bookmarkStart w:id="1163" w:name="_Toc358990527"/>
      <w:bookmarkStart w:id="1164" w:name="_Toc359074866"/>
      <w:bookmarkStart w:id="1165" w:name="_Toc359075017"/>
      <w:bookmarkStart w:id="1166" w:name="_Toc359083275"/>
      <w:bookmarkStart w:id="1167" w:name="_Toc358989223"/>
      <w:bookmarkStart w:id="1168" w:name="_Toc358990312"/>
      <w:bookmarkStart w:id="1169" w:name="_Toc358990535"/>
      <w:bookmarkStart w:id="1170" w:name="_Toc359074874"/>
      <w:bookmarkStart w:id="1171" w:name="_Toc359075025"/>
      <w:bookmarkStart w:id="1172" w:name="_Toc359083283"/>
      <w:bookmarkStart w:id="1173" w:name="_Toc366771939"/>
      <w:bookmarkStart w:id="1174" w:name="_Toc351367660"/>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r w:rsidRPr="007D25B0">
        <w:rPr>
          <w:bCs/>
          <w:noProof/>
          <w:szCs w:val="24"/>
        </w:rPr>
        <w:t>Annex</w:t>
      </w:r>
      <w:r w:rsidRPr="007D25B0">
        <w:rPr>
          <w:noProof/>
          <w:szCs w:val="24"/>
        </w:rPr>
        <w:t xml:space="preserve"> F</w:t>
      </w:r>
      <w:r w:rsidRPr="007D25B0">
        <w:rPr>
          <w:b w:val="0"/>
          <w:noProof/>
          <w:szCs w:val="24"/>
        </w:rPr>
        <w:br/>
      </w:r>
      <w:r w:rsidRPr="007D25B0">
        <w:rPr>
          <w:b w:val="0"/>
          <w:noProof/>
          <w:szCs w:val="24"/>
        </w:rPr>
        <w:br/>
      </w:r>
      <w:r w:rsidRPr="007D25B0">
        <w:rPr>
          <w:lang w:val="en-US" w:eastAsia="ko-KR"/>
        </w:rPr>
        <w:t xml:space="preserve">Common syntax, semantics and decoding processes </w:t>
      </w:r>
      <w:r w:rsidRPr="007D25B0">
        <w:rPr>
          <w:lang w:val="en-US"/>
        </w:rPr>
        <w:t xml:space="preserve">for </w:t>
      </w:r>
      <w:r w:rsidRPr="007D25B0">
        <w:rPr>
          <w:lang w:val="en-US" w:eastAsia="ko-KR"/>
        </w:rPr>
        <w:t>multi-layer video coding extensions</w:t>
      </w:r>
      <w:bookmarkEnd w:id="1173"/>
    </w:p>
    <w:p w:rsidR="008B3821" w:rsidRPr="007D25B0" w:rsidRDefault="008B3821" w:rsidP="008B3821">
      <w:pPr>
        <w:pStyle w:val="AnnexRef"/>
        <w:rPr>
          <w:lang w:val="en-US"/>
        </w:rPr>
      </w:pPr>
      <w:r w:rsidRPr="007D25B0">
        <w:rPr>
          <w:lang w:val="en-US"/>
        </w:rPr>
        <w:t>(This annex forms an integral part of this Recommendation | International Standard)</w:t>
      </w:r>
    </w:p>
    <w:p w:rsidR="008B3821" w:rsidRPr="007D25B0" w:rsidRDefault="008B3821" w:rsidP="008B3821">
      <w:pPr>
        <w:pStyle w:val="3N"/>
        <w:rPr>
          <w:lang w:val="en-US"/>
        </w:rPr>
      </w:pPr>
      <w:r w:rsidRPr="007D25B0">
        <w:rPr>
          <w:lang w:val="en-US"/>
        </w:rPr>
        <w:t xml:space="preserve">This annex specifies the common syntax, semantics and decoding processes for </w:t>
      </w:r>
      <w:r w:rsidRPr="007D25B0">
        <w:rPr>
          <w:lang w:val="en-US" w:eastAsia="ko-KR"/>
        </w:rPr>
        <w:t>multi-layer video coding extensions</w:t>
      </w:r>
      <w:r w:rsidRPr="007D25B0">
        <w:rPr>
          <w:lang w:val="en-US"/>
        </w:rPr>
        <w:t>.</w:t>
      </w:r>
    </w:p>
    <w:p w:rsidR="008B3821" w:rsidRPr="007D25B0" w:rsidRDefault="008B3821" w:rsidP="002026D5">
      <w:pPr>
        <w:pStyle w:val="3H0"/>
        <w:numPr>
          <w:ilvl w:val="1"/>
          <w:numId w:val="47"/>
        </w:numPr>
        <w:tabs>
          <w:tab w:val="clear" w:pos="1020"/>
          <w:tab w:val="num" w:pos="1134"/>
        </w:tabs>
        <w:overflowPunct w:val="0"/>
        <w:autoSpaceDE w:val="0"/>
        <w:autoSpaceDN w:val="0"/>
        <w:adjustRightInd w:val="0"/>
        <w:ind w:left="1134" w:hanging="1134"/>
        <w:textAlignment w:val="baseline"/>
        <w:rPr>
          <w:b w:val="0"/>
          <w:lang w:val="en-US"/>
        </w:rPr>
      </w:pPr>
      <w:bookmarkStart w:id="1175" w:name="_Toc366771940"/>
      <w:r w:rsidRPr="007D25B0">
        <w:rPr>
          <w:lang w:val="en-US"/>
        </w:rPr>
        <w:t>Scope</w:t>
      </w:r>
      <w:bookmarkEnd w:id="1175"/>
    </w:p>
    <w:p w:rsidR="008B3821" w:rsidRPr="007D25B0" w:rsidRDefault="008B3821" w:rsidP="008B3821">
      <w:pPr>
        <w:pStyle w:val="3N"/>
        <w:rPr>
          <w:lang w:val="en-US"/>
        </w:rPr>
      </w:pPr>
      <w:r w:rsidRPr="007D25B0">
        <w:rPr>
          <w:lang w:val="en-US" w:eastAsia="ko-KR"/>
        </w:rPr>
        <w:t xml:space="preserve">Common syntax, semantics and decoding processes </w:t>
      </w:r>
      <w:r w:rsidRPr="007D25B0">
        <w:rPr>
          <w:lang w:val="en-US"/>
        </w:rPr>
        <w:t xml:space="preserve">for </w:t>
      </w:r>
      <w:r w:rsidRPr="007D25B0">
        <w:rPr>
          <w:lang w:val="en-US" w:eastAsia="ko-KR"/>
        </w:rPr>
        <w:t>multi-layer video coding extensions</w:t>
      </w:r>
      <w:r w:rsidRPr="007D25B0">
        <w:rPr>
          <w:lang w:val="en-US"/>
        </w:rPr>
        <w:t xml:space="preserve"> are specified in this annex with reference made to clauses 2-9 and Annexes A-E and </w:t>
      </w:r>
      <w:r w:rsidR="0074750D" w:rsidRPr="007D25B0">
        <w:rPr>
          <w:lang w:val="en-US"/>
        </w:rPr>
        <w:fldChar w:fldCharType="begin"/>
      </w:r>
      <w:r w:rsidRPr="007D25B0">
        <w:rPr>
          <w:lang w:val="en-US"/>
        </w:rPr>
        <w:instrText xml:space="preserve"> REF _Ref348033633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G</w:t>
      </w:r>
      <w:r w:rsidR="0074750D" w:rsidRPr="007D25B0">
        <w:rPr>
          <w:lang w:val="en-US"/>
        </w:rPr>
        <w:fldChar w:fldCharType="end"/>
      </w:r>
      <w:r w:rsidRPr="007D25B0">
        <w:rPr>
          <w:lang w:val="en-US"/>
        </w:rPr>
        <w:t>.</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b w:val="0"/>
          <w:lang w:val="en-US"/>
        </w:rPr>
      </w:pPr>
      <w:bookmarkStart w:id="1176" w:name="_Toc366771941"/>
      <w:r w:rsidRPr="007D25B0">
        <w:rPr>
          <w:lang w:val="en-US"/>
        </w:rPr>
        <w:t>Normative references</w:t>
      </w:r>
      <w:bookmarkEnd w:id="1176"/>
    </w:p>
    <w:p w:rsidR="008B3821" w:rsidRPr="007D25B0" w:rsidRDefault="008B3821" w:rsidP="008B3821">
      <w:pPr>
        <w:pStyle w:val="3N"/>
        <w:rPr>
          <w:lang w:val="en-US"/>
        </w:rPr>
      </w:pPr>
      <w:r w:rsidRPr="007D25B0">
        <w:rPr>
          <w:lang w:val="en-US"/>
        </w:rPr>
        <w:t>The specifications in clause 2 apply.</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b w:val="0"/>
          <w:lang w:val="en-US"/>
        </w:rPr>
      </w:pPr>
      <w:bookmarkStart w:id="1177" w:name="_Ref364436814"/>
      <w:bookmarkStart w:id="1178" w:name="_Toc366771942"/>
      <w:r w:rsidRPr="007D25B0">
        <w:rPr>
          <w:lang w:val="en-US"/>
        </w:rPr>
        <w:t>Definitions</w:t>
      </w:r>
      <w:bookmarkEnd w:id="1177"/>
      <w:bookmarkEnd w:id="1178"/>
    </w:p>
    <w:p w:rsidR="008B3821" w:rsidRPr="007D25B0" w:rsidRDefault="008B3821" w:rsidP="008B3821">
      <w:pPr>
        <w:pStyle w:val="3N"/>
        <w:rPr>
          <w:lang w:val="en-US"/>
        </w:rPr>
      </w:pPr>
      <w:r w:rsidRPr="007D25B0">
        <w:rPr>
          <w:lang w:val="en-US"/>
        </w:rPr>
        <w:t>For the purpose of this annex, the following definitions apply in addition to the definitions in clause 3. These definitions are either not present in clause 3 or replace definitions in clause 3.</w:t>
      </w:r>
    </w:p>
    <w:p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access</w:t>
      </w:r>
      <w:proofErr w:type="gramEnd"/>
      <w:r w:rsidRPr="007D25B0">
        <w:rPr>
          <w:lang w:val="en-US"/>
        </w:rPr>
        <w:t xml:space="preserve"> unit:</w:t>
      </w:r>
      <w:r w:rsidRPr="007D25B0">
        <w:rPr>
          <w:b w:val="0"/>
          <w:lang w:val="en-US"/>
        </w:rPr>
        <w:t xml:space="preserve"> A set of </w:t>
      </w:r>
      <w:r w:rsidRPr="007D25B0">
        <w:rPr>
          <w:b w:val="0"/>
          <w:i/>
          <w:lang w:val="en-US"/>
        </w:rPr>
        <w:t>NAL units</w:t>
      </w:r>
      <w:r w:rsidRPr="007D25B0">
        <w:rPr>
          <w:b w:val="0"/>
          <w:lang w:val="en-US"/>
        </w:rPr>
        <w:t xml:space="preserve"> that are associated with each other according to a specified classification rule, are consecutive in </w:t>
      </w:r>
      <w:r w:rsidRPr="007D25B0">
        <w:rPr>
          <w:b w:val="0"/>
          <w:i/>
          <w:lang w:val="en-US"/>
        </w:rPr>
        <w:t>decoding order,</w:t>
      </w:r>
      <w:r w:rsidRPr="007D25B0">
        <w:rPr>
          <w:b w:val="0"/>
          <w:lang w:val="en-US"/>
        </w:rPr>
        <w:t xml:space="preserve"> and contain the </w:t>
      </w:r>
      <w:r w:rsidRPr="007D25B0">
        <w:rPr>
          <w:b w:val="0"/>
          <w:i/>
          <w:lang w:val="en-US"/>
        </w:rPr>
        <w:t>VCL NAL units</w:t>
      </w:r>
      <w:r w:rsidRPr="007D25B0">
        <w:rPr>
          <w:b w:val="0"/>
          <w:lang w:val="en-US"/>
        </w:rPr>
        <w:t xml:space="preserve"> of all </w:t>
      </w:r>
      <w:r w:rsidRPr="007D25B0">
        <w:rPr>
          <w:b w:val="0"/>
          <w:i/>
          <w:lang w:val="en-US"/>
        </w:rPr>
        <w:t>coded pictures</w:t>
      </w:r>
      <w:r w:rsidRPr="007D25B0">
        <w:rPr>
          <w:b w:val="0"/>
          <w:lang w:val="en-US"/>
        </w:rPr>
        <w:t xml:space="preserve"> associated with the same output time and their associated non-VCL NAL units.</w:t>
      </w:r>
    </w:p>
    <w:p w:rsidR="008B3821" w:rsidRPr="007D25B0" w:rsidRDefault="008B3821" w:rsidP="008B3821">
      <w:pPr>
        <w:pStyle w:val="Note1"/>
        <w:ind w:left="1209"/>
        <w:rPr>
          <w:lang w:val="en-US"/>
        </w:rPr>
      </w:pPr>
      <w:r w:rsidRPr="007D25B0">
        <w:rPr>
          <w:lang w:val="en-US"/>
        </w:rPr>
        <w:t>NOTE </w:t>
      </w:r>
      <w:r w:rsidR="00857B33">
        <w:fldChar w:fldCharType="begin"/>
      </w:r>
      <w:r w:rsidR="00857B33">
        <w:instrText xml:space="preserve"> SEQ NoteCounter \r 1 \* MERGEFORMAT </w:instrText>
      </w:r>
      <w:r w:rsidR="00857B33">
        <w:fldChar w:fldCharType="separate"/>
      </w:r>
      <w:r w:rsidRPr="007D25B0">
        <w:rPr>
          <w:noProof/>
          <w:lang w:val="en-US"/>
        </w:rPr>
        <w:t>1</w:t>
      </w:r>
      <w:r w:rsidR="00857B33">
        <w:rPr>
          <w:noProof/>
          <w:lang w:val="en-US"/>
        </w:rPr>
        <w:fldChar w:fldCharType="end"/>
      </w:r>
      <w:r w:rsidRPr="007D25B0">
        <w:rPr>
          <w:lang w:val="en-US"/>
        </w:rPr>
        <w:t> – Pictures in the same access unit are associated with the same picture order count.</w:t>
      </w:r>
    </w:p>
    <w:p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associated</w:t>
      </w:r>
      <w:proofErr w:type="gramEnd"/>
      <w:r w:rsidRPr="007D25B0">
        <w:rPr>
          <w:lang w:val="en-US"/>
        </w:rPr>
        <w:t xml:space="preserve"> IRAP picture:</w:t>
      </w:r>
      <w:r w:rsidRPr="007D25B0">
        <w:rPr>
          <w:b w:val="0"/>
          <w:lang w:val="en-US"/>
        </w:rPr>
        <w:t xml:space="preserve"> The previous </w:t>
      </w:r>
      <w:r w:rsidRPr="007D25B0">
        <w:rPr>
          <w:b w:val="0"/>
          <w:i/>
          <w:lang w:val="en-US"/>
        </w:rPr>
        <w:t>IRAP picture</w:t>
      </w:r>
      <w:r w:rsidRPr="007D25B0">
        <w:rPr>
          <w:b w:val="0"/>
          <w:lang w:val="en-US"/>
        </w:rPr>
        <w:t xml:space="preserve"> in </w:t>
      </w:r>
      <w:r w:rsidRPr="007D25B0">
        <w:rPr>
          <w:b w:val="0"/>
          <w:i/>
          <w:lang w:val="en-US"/>
        </w:rPr>
        <w:t>decoding order</w:t>
      </w:r>
      <w:r w:rsidRPr="007D25B0">
        <w:rPr>
          <w:b w:val="0"/>
          <w:lang w:val="en-US"/>
        </w:rPr>
        <w:t xml:space="preserve"> within the same </w:t>
      </w:r>
      <w:r w:rsidRPr="007D25B0">
        <w:rPr>
          <w:b w:val="0"/>
          <w:i/>
          <w:lang w:val="en-US"/>
        </w:rPr>
        <w:t>layer</w:t>
      </w:r>
      <w:r w:rsidRPr="007D25B0">
        <w:rPr>
          <w:b w:val="0"/>
          <w:lang w:val="en-US"/>
        </w:rPr>
        <w:t xml:space="preserve"> (if present).</w:t>
      </w:r>
    </w:p>
    <w:p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base</w:t>
      </w:r>
      <w:proofErr w:type="gramEnd"/>
      <w:r w:rsidRPr="007D25B0">
        <w:rPr>
          <w:lang w:val="en-US"/>
        </w:rPr>
        <w:t xml:space="preserve"> layer:</w:t>
      </w:r>
      <w:r w:rsidRPr="007D25B0">
        <w:rPr>
          <w:b w:val="0"/>
          <w:lang w:val="en-US"/>
        </w:rPr>
        <w:t xml:space="preserve"> A </w:t>
      </w:r>
      <w:r w:rsidRPr="007D25B0">
        <w:rPr>
          <w:b w:val="0"/>
          <w:i/>
          <w:iCs/>
          <w:lang w:val="en-US"/>
        </w:rPr>
        <w:t xml:space="preserve">layer </w:t>
      </w:r>
      <w:r w:rsidRPr="007D25B0">
        <w:rPr>
          <w:b w:val="0"/>
          <w:lang w:val="en-US"/>
        </w:rPr>
        <w:t xml:space="preserve">in which all </w:t>
      </w:r>
      <w:r w:rsidRPr="007D25B0">
        <w:rPr>
          <w:b w:val="0"/>
          <w:i/>
          <w:lang w:val="en-US"/>
        </w:rPr>
        <w:t>VCL NAL units</w:t>
      </w:r>
      <w:r w:rsidRPr="007D25B0">
        <w:rPr>
          <w:b w:val="0"/>
          <w:lang w:val="en-US"/>
        </w:rPr>
        <w:t xml:space="preserve"> have nuh_</w:t>
      </w:r>
      <w:r w:rsidRPr="007D25B0">
        <w:rPr>
          <w:b w:val="0"/>
          <w:iCs/>
          <w:lang w:val="en-US"/>
        </w:rPr>
        <w:t>layer_id equal to 0</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coded</w:t>
      </w:r>
      <w:proofErr w:type="gramEnd"/>
      <w:r w:rsidRPr="007D25B0">
        <w:rPr>
          <w:lang w:val="en-US"/>
        </w:rPr>
        <w:t xml:space="preserve"> picture:</w:t>
      </w:r>
      <w:r w:rsidRPr="007D25B0">
        <w:rPr>
          <w:b w:val="0"/>
          <w:lang w:val="en-US"/>
        </w:rPr>
        <w:t xml:space="preserve"> A </w:t>
      </w:r>
      <w:r w:rsidRPr="007D25B0">
        <w:rPr>
          <w:b w:val="0"/>
          <w:i/>
          <w:lang w:val="en-US"/>
        </w:rPr>
        <w:t>coded representation</w:t>
      </w:r>
      <w:r w:rsidRPr="007D25B0">
        <w:rPr>
          <w:b w:val="0"/>
          <w:lang w:val="en-US"/>
        </w:rPr>
        <w:t xml:space="preserve"> of a </w:t>
      </w:r>
      <w:r w:rsidRPr="007D25B0">
        <w:rPr>
          <w:b w:val="0"/>
          <w:i/>
          <w:lang w:val="en-US"/>
        </w:rPr>
        <w:t>picture</w:t>
      </w:r>
      <w:r w:rsidRPr="007D25B0">
        <w:rPr>
          <w:b w:val="0"/>
          <w:lang w:val="en-US"/>
        </w:rPr>
        <w:t xml:space="preserve"> comprising </w:t>
      </w:r>
      <w:r w:rsidRPr="007D25B0">
        <w:rPr>
          <w:b w:val="0"/>
          <w:i/>
          <w:lang w:val="en-US"/>
        </w:rPr>
        <w:t>VCL NAL units</w:t>
      </w:r>
      <w:r w:rsidRPr="007D25B0">
        <w:rPr>
          <w:b w:val="0"/>
          <w:lang w:val="en-US"/>
        </w:rPr>
        <w:t xml:space="preserve"> with a particular value of nuh_layer_id within an </w:t>
      </w:r>
      <w:r w:rsidRPr="007D25B0">
        <w:rPr>
          <w:b w:val="0"/>
          <w:i/>
          <w:lang w:val="en-US"/>
        </w:rPr>
        <w:t>access unit</w:t>
      </w:r>
      <w:r w:rsidRPr="007D25B0">
        <w:rPr>
          <w:b w:val="0"/>
          <w:lang w:val="en-US"/>
        </w:rPr>
        <w:t xml:space="preserve"> and containing all </w:t>
      </w:r>
      <w:r w:rsidRPr="007D25B0">
        <w:rPr>
          <w:b w:val="0"/>
          <w:i/>
          <w:lang w:val="en-US"/>
        </w:rPr>
        <w:t>coding tree units</w:t>
      </w:r>
      <w:r w:rsidRPr="007D25B0">
        <w:rPr>
          <w:b w:val="0"/>
          <w:lang w:val="en-US"/>
        </w:rPr>
        <w:t xml:space="preserve"> of the </w:t>
      </w:r>
      <w:r w:rsidRPr="007D25B0">
        <w:rPr>
          <w:b w:val="0"/>
          <w:i/>
          <w:lang w:val="en-US"/>
        </w:rPr>
        <w:t>picture</w:t>
      </w:r>
      <w:r w:rsidRPr="007D25B0">
        <w:rPr>
          <w:b w:val="0"/>
          <w:lang w:val="en-US"/>
        </w:rPr>
        <w:t>.</w:t>
      </w:r>
      <w:r w:rsidRPr="007D25B0">
        <w:rPr>
          <w:b w:val="0"/>
          <w:lang w:val="en-US"/>
        </w:rPr>
        <w:br/>
      </w:r>
    </w:p>
    <w:p w:rsidR="008B3821" w:rsidRPr="007D25B0" w:rsidRDefault="008B3821" w:rsidP="002026D5">
      <w:pPr>
        <w:pStyle w:val="3L1"/>
        <w:keepNext w:val="0"/>
        <w:widowControl/>
        <w:numPr>
          <w:ilvl w:val="0"/>
          <w:numId w:val="48"/>
        </w:numPr>
        <w:spacing w:before="136"/>
        <w:ind w:left="794" w:hanging="794"/>
        <w:rPr>
          <w:b w:val="0"/>
          <w:color w:val="000000"/>
          <w:lang w:val="en-US"/>
        </w:rPr>
      </w:pPr>
      <w:proofErr w:type="gramStart"/>
      <w:r w:rsidRPr="007D25B0">
        <w:rPr>
          <w:bCs w:val="0"/>
          <w:lang w:val="en-US"/>
        </w:rPr>
        <w:t>coded</w:t>
      </w:r>
      <w:proofErr w:type="gramEnd"/>
      <w:r w:rsidRPr="007D25B0">
        <w:rPr>
          <w:bCs w:val="0"/>
          <w:lang w:val="en-US"/>
        </w:rPr>
        <w:t xml:space="preserve"> video sequence (CVS)</w:t>
      </w:r>
      <w:r w:rsidRPr="007D25B0">
        <w:rPr>
          <w:lang w:val="en-US"/>
        </w:rPr>
        <w:t>:</w:t>
      </w:r>
      <w:r w:rsidRPr="007D25B0">
        <w:rPr>
          <w:b w:val="0"/>
          <w:lang w:val="en-US"/>
        </w:rPr>
        <w:t xml:space="preserve"> A sequence of </w:t>
      </w:r>
      <w:r w:rsidRPr="007D25B0">
        <w:rPr>
          <w:b w:val="0"/>
          <w:i/>
          <w:iCs/>
          <w:lang w:val="en-US"/>
        </w:rPr>
        <w:t xml:space="preserve">access units </w:t>
      </w:r>
      <w:r w:rsidRPr="007D25B0">
        <w:rPr>
          <w:b w:val="0"/>
          <w:lang w:val="en-US"/>
        </w:rPr>
        <w:t xml:space="preserve">that consists, in decoding order, of an </w:t>
      </w:r>
      <w:r w:rsidRPr="007D25B0">
        <w:rPr>
          <w:b w:val="0"/>
          <w:i/>
          <w:lang w:val="en-US"/>
        </w:rPr>
        <w:t xml:space="preserve">initial </w:t>
      </w:r>
      <w:r w:rsidRPr="007D25B0">
        <w:rPr>
          <w:b w:val="0"/>
          <w:i/>
          <w:iCs/>
          <w:lang w:val="en-US"/>
        </w:rPr>
        <w:t>IRAP access unit</w:t>
      </w:r>
      <w:r w:rsidRPr="007D25B0">
        <w:rPr>
          <w:b w:val="0"/>
          <w:color w:val="000000"/>
          <w:lang w:val="en-US"/>
        </w:rPr>
        <w:t xml:space="preserve">, followed by zero or more </w:t>
      </w:r>
      <w:r w:rsidRPr="007D25B0">
        <w:rPr>
          <w:b w:val="0"/>
          <w:i/>
          <w:iCs/>
          <w:color w:val="000000"/>
          <w:lang w:val="en-US"/>
        </w:rPr>
        <w:t xml:space="preserve">access units </w:t>
      </w:r>
      <w:r w:rsidRPr="007D25B0">
        <w:rPr>
          <w:b w:val="0"/>
          <w:color w:val="000000"/>
          <w:lang w:val="en-US"/>
        </w:rPr>
        <w:t xml:space="preserve">that are not </w:t>
      </w:r>
      <w:r w:rsidRPr="007D25B0">
        <w:rPr>
          <w:b w:val="0"/>
          <w:i/>
          <w:lang w:val="en-US"/>
        </w:rPr>
        <w:t xml:space="preserve">initial </w:t>
      </w:r>
      <w:r w:rsidRPr="007D25B0">
        <w:rPr>
          <w:b w:val="0"/>
          <w:i/>
          <w:iCs/>
          <w:lang w:val="en-US"/>
        </w:rPr>
        <w:t>IRAP access units</w:t>
      </w:r>
      <w:r w:rsidRPr="007D25B0">
        <w:rPr>
          <w:b w:val="0"/>
          <w:lang w:val="en-US"/>
        </w:rPr>
        <w:t xml:space="preserve">, including all subsequent </w:t>
      </w:r>
      <w:r w:rsidRPr="007D25B0">
        <w:rPr>
          <w:b w:val="0"/>
          <w:i/>
          <w:iCs/>
          <w:lang w:val="en-US"/>
        </w:rPr>
        <w:t xml:space="preserve">access units </w:t>
      </w:r>
      <w:r w:rsidRPr="007D25B0">
        <w:rPr>
          <w:b w:val="0"/>
          <w:lang w:val="en-US"/>
        </w:rPr>
        <w:t xml:space="preserve">up to but not including any subsequent </w:t>
      </w:r>
      <w:r w:rsidRPr="007D25B0">
        <w:rPr>
          <w:b w:val="0"/>
          <w:i/>
          <w:iCs/>
          <w:lang w:val="en-US"/>
        </w:rPr>
        <w:t xml:space="preserve">access unit </w:t>
      </w:r>
      <w:r w:rsidRPr="007D25B0">
        <w:rPr>
          <w:b w:val="0"/>
          <w:lang w:val="en-US"/>
        </w:rPr>
        <w:t xml:space="preserve">that is an </w:t>
      </w:r>
      <w:r w:rsidRPr="007D25B0">
        <w:rPr>
          <w:b w:val="0"/>
          <w:i/>
          <w:lang w:val="en-US"/>
        </w:rPr>
        <w:t xml:space="preserve">initial </w:t>
      </w:r>
      <w:r w:rsidRPr="007D25B0">
        <w:rPr>
          <w:b w:val="0"/>
          <w:i/>
          <w:iCs/>
          <w:lang w:val="en-US"/>
        </w:rPr>
        <w:t>IRAP access unit</w:t>
      </w:r>
      <w:r w:rsidRPr="007D25B0">
        <w:rPr>
          <w:b w:val="0"/>
          <w:color w:val="000000"/>
          <w:lang w:val="en-US"/>
        </w:rPr>
        <w:t>.</w:t>
      </w:r>
    </w:p>
    <w:p w:rsidR="008B3821" w:rsidRPr="007D25B0" w:rsidRDefault="008B3821" w:rsidP="002026D5">
      <w:pPr>
        <w:pStyle w:val="3L1"/>
        <w:keepNext w:val="0"/>
        <w:widowControl/>
        <w:numPr>
          <w:ilvl w:val="0"/>
          <w:numId w:val="48"/>
        </w:numPr>
        <w:spacing w:before="136"/>
        <w:ind w:left="794" w:hanging="794"/>
        <w:rPr>
          <w:i/>
          <w:lang w:val="en-US"/>
        </w:rPr>
      </w:pPr>
      <w:proofErr w:type="gramStart"/>
      <w:r w:rsidRPr="007D25B0">
        <w:rPr>
          <w:lang w:val="en-US"/>
        </w:rPr>
        <w:t>collocated</w:t>
      </w:r>
      <w:proofErr w:type="gramEnd"/>
      <w:r w:rsidRPr="007D25B0">
        <w:rPr>
          <w:lang w:val="en-US"/>
        </w:rPr>
        <w:t xml:space="preserve"> sample:</w:t>
      </w:r>
      <w:r w:rsidRPr="007D25B0">
        <w:rPr>
          <w:b w:val="0"/>
          <w:lang w:val="en-US"/>
        </w:rPr>
        <w:t xml:space="preserve"> A sample TBD.</w:t>
      </w:r>
    </w:p>
    <w:p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direct</w:t>
      </w:r>
      <w:proofErr w:type="gramEnd"/>
      <w:r w:rsidRPr="007D25B0">
        <w:rPr>
          <w:lang w:val="en-US"/>
        </w:rPr>
        <w:t xml:space="preserve"> reference layer:</w:t>
      </w:r>
      <w:r w:rsidRPr="007D25B0">
        <w:rPr>
          <w:b w:val="0"/>
          <w:lang w:val="en-US"/>
        </w:rPr>
        <w:t xml:space="preserve"> A </w:t>
      </w:r>
      <w:r w:rsidRPr="007D25B0">
        <w:rPr>
          <w:b w:val="0"/>
          <w:i/>
          <w:lang w:val="en-US"/>
        </w:rPr>
        <w:t>layer</w:t>
      </w:r>
      <w:r w:rsidRPr="007D25B0">
        <w:rPr>
          <w:b w:val="0"/>
          <w:lang w:val="en-US"/>
        </w:rPr>
        <w:t xml:space="preserve"> that may be used for inter-layer prediction of another </w:t>
      </w:r>
      <w:r w:rsidRPr="007D25B0">
        <w:rPr>
          <w:b w:val="0"/>
          <w:i/>
          <w:lang w:val="en-US"/>
        </w:rPr>
        <w:t>layer</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indirect</w:t>
      </w:r>
      <w:proofErr w:type="gramEnd"/>
      <w:r w:rsidRPr="007D25B0">
        <w:rPr>
          <w:lang w:val="en-US"/>
        </w:rPr>
        <w:t xml:space="preserve"> reference layer:</w:t>
      </w:r>
      <w:r w:rsidRPr="007D25B0">
        <w:rPr>
          <w:b w:val="0"/>
          <w:lang w:val="en-US"/>
        </w:rPr>
        <w:t xml:space="preserve"> A </w:t>
      </w:r>
      <w:r w:rsidRPr="007D25B0">
        <w:rPr>
          <w:b w:val="0"/>
          <w:i/>
          <w:lang w:val="en-US"/>
        </w:rPr>
        <w:t>layer</w:t>
      </w:r>
      <w:r w:rsidRPr="007D25B0">
        <w:rPr>
          <w:b w:val="0"/>
          <w:lang w:val="en-US"/>
        </w:rPr>
        <w:t xml:space="preserve"> that is not a </w:t>
      </w:r>
      <w:r w:rsidRPr="007D25B0">
        <w:rPr>
          <w:b w:val="0"/>
          <w:i/>
          <w:lang w:val="en-US"/>
        </w:rPr>
        <w:t>direct reference layer</w:t>
      </w:r>
      <w:r w:rsidRPr="007D25B0">
        <w:rPr>
          <w:b w:val="0"/>
          <w:lang w:val="en-US"/>
        </w:rPr>
        <w:t xml:space="preserve"> of another </w:t>
      </w:r>
      <w:r w:rsidRPr="007D25B0">
        <w:rPr>
          <w:b w:val="0"/>
          <w:i/>
          <w:lang w:val="en-US"/>
        </w:rPr>
        <w:t>layer</w:t>
      </w:r>
      <w:r w:rsidRPr="007D25B0">
        <w:rPr>
          <w:b w:val="0"/>
          <w:lang w:val="en-US"/>
        </w:rPr>
        <w:t xml:space="preserve"> but is a </w:t>
      </w:r>
      <w:r w:rsidRPr="007D25B0">
        <w:rPr>
          <w:b w:val="0"/>
          <w:i/>
          <w:lang w:val="en-US"/>
        </w:rPr>
        <w:t>direct reference layer</w:t>
      </w:r>
      <w:r w:rsidRPr="007D25B0">
        <w:rPr>
          <w:b w:val="0"/>
          <w:lang w:val="en-US"/>
        </w:rPr>
        <w:t xml:space="preserve"> of a </w:t>
      </w:r>
      <w:r w:rsidRPr="007D25B0">
        <w:rPr>
          <w:b w:val="0"/>
          <w:i/>
          <w:lang w:val="en-US"/>
        </w:rPr>
        <w:t>layer</w:t>
      </w:r>
      <w:r w:rsidRPr="007D25B0">
        <w:rPr>
          <w:b w:val="0"/>
          <w:lang w:val="en-US"/>
        </w:rPr>
        <w:t xml:space="preserve"> that is a </w:t>
      </w:r>
      <w:r w:rsidRPr="007D25B0">
        <w:rPr>
          <w:b w:val="0"/>
          <w:i/>
          <w:lang w:val="en-US"/>
        </w:rPr>
        <w:t>direct reference layer</w:t>
      </w:r>
      <w:r w:rsidRPr="007D25B0">
        <w:rPr>
          <w:b w:val="0"/>
          <w:lang w:val="en-US"/>
        </w:rPr>
        <w:t xml:space="preserve"> or indirect reference </w:t>
      </w:r>
      <w:r w:rsidRPr="007D25B0">
        <w:rPr>
          <w:b w:val="0"/>
          <w:i/>
          <w:lang w:val="en-US"/>
        </w:rPr>
        <w:t>layer</w:t>
      </w:r>
      <w:r w:rsidRPr="007D25B0">
        <w:rPr>
          <w:b w:val="0"/>
          <w:lang w:val="en-US"/>
        </w:rPr>
        <w:t xml:space="preserve"> of a </w:t>
      </w:r>
      <w:r w:rsidRPr="007D25B0">
        <w:rPr>
          <w:b w:val="0"/>
          <w:i/>
          <w:lang w:val="en-US"/>
        </w:rPr>
        <w:t>direct reference layer</w:t>
      </w:r>
      <w:r w:rsidRPr="007D25B0">
        <w:rPr>
          <w:b w:val="0"/>
          <w:lang w:val="en-US"/>
        </w:rPr>
        <w:t xml:space="preserve"> of the </w:t>
      </w:r>
      <w:r w:rsidRPr="007D25B0">
        <w:rPr>
          <w:b w:val="0"/>
          <w:i/>
          <w:lang w:val="en-US"/>
        </w:rPr>
        <w:t>layer</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b w:val="0"/>
          <w:lang w:val="en-US"/>
        </w:rPr>
      </w:pPr>
      <w:proofErr w:type="gramStart"/>
      <w:r w:rsidRPr="007D25B0">
        <w:rPr>
          <w:bCs w:val="0"/>
          <w:lang w:val="en-US"/>
        </w:rPr>
        <w:lastRenderedPageBreak/>
        <w:t>initial</w:t>
      </w:r>
      <w:proofErr w:type="gramEnd"/>
      <w:r w:rsidRPr="007D25B0">
        <w:rPr>
          <w:bCs w:val="0"/>
          <w:lang w:val="en-US"/>
        </w:rPr>
        <w:t xml:space="preserve"> intra random access point (IRAP) access unit</w:t>
      </w:r>
      <w:r w:rsidRPr="007D25B0">
        <w:rPr>
          <w:b w:val="0"/>
          <w:lang w:val="en-US"/>
        </w:rPr>
        <w:t xml:space="preserve">: An </w:t>
      </w:r>
      <w:r w:rsidRPr="007D25B0">
        <w:rPr>
          <w:b w:val="0"/>
          <w:i/>
          <w:lang w:val="en-US"/>
        </w:rPr>
        <w:t xml:space="preserve">IRAP </w:t>
      </w:r>
      <w:r w:rsidRPr="007D25B0">
        <w:rPr>
          <w:b w:val="0"/>
          <w:i/>
          <w:iCs/>
          <w:lang w:val="en-US"/>
        </w:rPr>
        <w:t xml:space="preserve">access unit </w:t>
      </w:r>
      <w:r w:rsidRPr="007D25B0">
        <w:rPr>
          <w:b w:val="0"/>
          <w:lang w:val="en-US"/>
        </w:rPr>
        <w:t xml:space="preserve">in which the </w:t>
      </w:r>
      <w:r w:rsidRPr="007D25B0">
        <w:rPr>
          <w:b w:val="0"/>
          <w:i/>
          <w:iCs/>
          <w:lang w:val="en-US"/>
        </w:rPr>
        <w:t xml:space="preserve">coded picture </w:t>
      </w:r>
      <w:r w:rsidRPr="007D25B0">
        <w:rPr>
          <w:b w:val="0"/>
          <w:iCs/>
          <w:lang w:val="en-US"/>
        </w:rPr>
        <w:t xml:space="preserve">with nuh_layer_id equal to 0 has </w:t>
      </w:r>
      <w:r w:rsidRPr="007D25B0">
        <w:rPr>
          <w:b w:val="0"/>
          <w:color w:val="000000"/>
          <w:lang w:val="en-US"/>
        </w:rPr>
        <w:t>NoRaslOutputFlag equal to 1</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i/>
          <w:iCs/>
          <w:lang w:val="en-US"/>
        </w:rPr>
      </w:pPr>
      <w:proofErr w:type="gramStart"/>
      <w:r w:rsidRPr="007D25B0">
        <w:rPr>
          <w:lang w:val="en-US"/>
        </w:rPr>
        <w:t>inter-layer</w:t>
      </w:r>
      <w:proofErr w:type="gramEnd"/>
      <w:r w:rsidRPr="007D25B0">
        <w:rPr>
          <w:lang w:val="en-US"/>
        </w:rPr>
        <w:t xml:space="preserve"> prediction:</w:t>
      </w:r>
      <w:r w:rsidRPr="007D25B0">
        <w:rPr>
          <w:b w:val="0"/>
          <w:lang w:val="en-US"/>
        </w:rPr>
        <w:t xml:space="preserve"> A </w:t>
      </w:r>
      <w:r w:rsidRPr="007D25B0">
        <w:rPr>
          <w:b w:val="0"/>
          <w:i/>
          <w:iCs/>
          <w:lang w:val="en-US"/>
        </w:rPr>
        <w:t xml:space="preserve">prediction </w:t>
      </w:r>
      <w:r w:rsidRPr="007D25B0">
        <w:rPr>
          <w:b w:val="0"/>
          <w:iCs/>
          <w:lang w:val="en-US"/>
        </w:rPr>
        <w:t xml:space="preserve">in a manner that is dependent on </w:t>
      </w:r>
      <w:r w:rsidRPr="007D25B0">
        <w:rPr>
          <w:b w:val="0"/>
          <w:lang w:val="en-US"/>
        </w:rPr>
        <w:t xml:space="preserve">data elements (e.g. sample values or motion vectors) of </w:t>
      </w:r>
      <w:r w:rsidRPr="007D25B0">
        <w:rPr>
          <w:b w:val="0"/>
          <w:i/>
          <w:lang w:val="en-US"/>
        </w:rPr>
        <w:t>reference pictures</w:t>
      </w:r>
      <w:r w:rsidRPr="007D25B0">
        <w:rPr>
          <w:b w:val="0"/>
          <w:lang w:val="en-US"/>
        </w:rPr>
        <w:t xml:space="preserve"> with a different value of nuh_layer_id than that of the current </w:t>
      </w:r>
      <w:r w:rsidRPr="007D25B0">
        <w:rPr>
          <w:b w:val="0"/>
          <w:i/>
          <w:lang w:val="en-US"/>
        </w:rPr>
        <w:t>picture</w:t>
      </w:r>
      <w:r w:rsidRPr="007D25B0">
        <w:rPr>
          <w:b w:val="0"/>
          <w:i/>
          <w:iCs/>
          <w:lang w:val="en-US"/>
        </w:rPr>
        <w:t>.</w:t>
      </w:r>
    </w:p>
    <w:p w:rsidR="008B3821" w:rsidRPr="007D25B0" w:rsidRDefault="008B3821" w:rsidP="002026D5">
      <w:pPr>
        <w:pStyle w:val="3L1"/>
        <w:keepNext w:val="0"/>
        <w:widowControl/>
        <w:numPr>
          <w:ilvl w:val="0"/>
          <w:numId w:val="48"/>
        </w:numPr>
        <w:spacing w:before="136"/>
        <w:ind w:left="794" w:hanging="794"/>
        <w:rPr>
          <w:b w:val="0"/>
          <w:lang w:val="en-US"/>
        </w:rPr>
      </w:pPr>
      <w:proofErr w:type="gramStart"/>
      <w:r w:rsidRPr="007D25B0">
        <w:rPr>
          <w:bCs w:val="0"/>
          <w:lang w:val="en-US"/>
        </w:rPr>
        <w:t>intra</w:t>
      </w:r>
      <w:proofErr w:type="gramEnd"/>
      <w:r w:rsidRPr="007D25B0">
        <w:rPr>
          <w:bCs w:val="0"/>
          <w:lang w:val="en-US"/>
        </w:rPr>
        <w:t xml:space="preserve"> random access point (IRAP) access unit</w:t>
      </w:r>
      <w:r w:rsidRPr="007D25B0">
        <w:rPr>
          <w:b w:val="0"/>
          <w:lang w:val="en-US"/>
        </w:rPr>
        <w:t xml:space="preserve">: An </w:t>
      </w:r>
      <w:r w:rsidRPr="007D25B0">
        <w:rPr>
          <w:b w:val="0"/>
          <w:i/>
          <w:iCs/>
          <w:lang w:val="en-US"/>
        </w:rPr>
        <w:t xml:space="preserve">access unit </w:t>
      </w:r>
      <w:r w:rsidRPr="007D25B0">
        <w:rPr>
          <w:b w:val="0"/>
          <w:lang w:val="en-US"/>
        </w:rPr>
        <w:t xml:space="preserve">in which the </w:t>
      </w:r>
      <w:r w:rsidRPr="007D25B0">
        <w:rPr>
          <w:b w:val="0"/>
          <w:i/>
          <w:iCs/>
          <w:lang w:val="en-US"/>
        </w:rPr>
        <w:t xml:space="preserve">coded picture </w:t>
      </w:r>
      <w:r w:rsidRPr="007D25B0">
        <w:rPr>
          <w:b w:val="0"/>
          <w:iCs/>
          <w:lang w:val="en-US"/>
        </w:rPr>
        <w:t xml:space="preserve">with nuh_layer_id equal to 0 </w:t>
      </w:r>
      <w:r w:rsidRPr="007D25B0">
        <w:rPr>
          <w:b w:val="0"/>
          <w:lang w:val="en-US"/>
        </w:rPr>
        <w:t xml:space="preserve">is an </w:t>
      </w:r>
      <w:r w:rsidRPr="007D25B0">
        <w:rPr>
          <w:b w:val="0"/>
          <w:i/>
          <w:iCs/>
          <w:lang w:val="en-US"/>
        </w:rPr>
        <w:t>IRAP picture</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b w:val="0"/>
          <w:lang w:val="en-US"/>
        </w:rPr>
      </w:pPr>
      <w:proofErr w:type="gramStart"/>
      <w:r w:rsidRPr="007D25B0">
        <w:rPr>
          <w:lang w:val="en-US"/>
        </w:rPr>
        <w:t>layer</w:t>
      </w:r>
      <w:proofErr w:type="gramEnd"/>
      <w:r w:rsidRPr="007D25B0">
        <w:rPr>
          <w:lang w:val="en-US"/>
        </w:rPr>
        <w:t xml:space="preserve"> initialisation picture (LIP):</w:t>
      </w:r>
      <w:r w:rsidRPr="007D25B0">
        <w:rPr>
          <w:b w:val="0"/>
          <w:lang w:val="en-US"/>
        </w:rPr>
        <w:t xml:space="preserve"> A </w:t>
      </w:r>
      <w:r w:rsidRPr="007D25B0">
        <w:rPr>
          <w:b w:val="0"/>
          <w:i/>
          <w:lang w:val="en-US"/>
        </w:rPr>
        <w:t>picture</w:t>
      </w:r>
      <w:r w:rsidRPr="007D25B0">
        <w:rPr>
          <w:b w:val="0"/>
          <w:lang w:val="en-US"/>
        </w:rPr>
        <w:t xml:space="preserve"> that is an IRAP picture with </w:t>
      </w:r>
      <w:r w:rsidRPr="007D25B0">
        <w:rPr>
          <w:b w:val="0"/>
          <w:color w:val="000000"/>
          <w:lang w:val="en-US"/>
        </w:rPr>
        <w:t xml:space="preserve">NoRaslOutputFlag equal to 1 or that is </w:t>
      </w:r>
      <w:r w:rsidRPr="007D25B0">
        <w:rPr>
          <w:b w:val="0"/>
          <w:lang w:val="en-US"/>
        </w:rPr>
        <w:t xml:space="preserve">contained in an </w:t>
      </w:r>
      <w:r w:rsidRPr="007D25B0">
        <w:rPr>
          <w:b w:val="0"/>
          <w:i/>
          <w:lang w:val="en-US"/>
        </w:rPr>
        <w:t>initial IRAP access unit</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leading</w:t>
      </w:r>
      <w:proofErr w:type="gramEnd"/>
      <w:r w:rsidRPr="007D25B0">
        <w:rPr>
          <w:lang w:val="en-US"/>
        </w:rPr>
        <w:t xml:space="preserve"> picture:</w:t>
      </w:r>
      <w:r w:rsidRPr="007D25B0">
        <w:rPr>
          <w:b w:val="0"/>
          <w:lang w:val="en-US"/>
        </w:rPr>
        <w:t xml:space="preserve"> A </w:t>
      </w:r>
      <w:r w:rsidRPr="007D25B0">
        <w:rPr>
          <w:b w:val="0"/>
          <w:i/>
          <w:lang w:val="en-US"/>
        </w:rPr>
        <w:t>picture</w:t>
      </w:r>
      <w:r w:rsidRPr="007D25B0">
        <w:rPr>
          <w:b w:val="0"/>
          <w:lang w:val="en-US"/>
        </w:rPr>
        <w:t xml:space="preserve"> that is in the same </w:t>
      </w:r>
      <w:r w:rsidRPr="007D25B0">
        <w:rPr>
          <w:b w:val="0"/>
          <w:i/>
          <w:lang w:val="en-US"/>
        </w:rPr>
        <w:t>layer</w:t>
      </w:r>
      <w:r w:rsidRPr="007D25B0">
        <w:rPr>
          <w:b w:val="0"/>
          <w:lang w:val="en-US"/>
        </w:rPr>
        <w:t xml:space="preserve"> as the </w:t>
      </w:r>
      <w:r w:rsidRPr="007D25B0">
        <w:rPr>
          <w:b w:val="0"/>
          <w:i/>
          <w:lang w:val="en-US"/>
        </w:rPr>
        <w:t>associated IRAP picture</w:t>
      </w:r>
      <w:r w:rsidRPr="007D25B0">
        <w:rPr>
          <w:b w:val="0"/>
          <w:lang w:val="en-US"/>
        </w:rPr>
        <w:t xml:space="preserve"> and precedes the </w:t>
      </w:r>
      <w:r w:rsidRPr="007D25B0">
        <w:rPr>
          <w:b w:val="0"/>
          <w:i/>
          <w:lang w:val="en-US"/>
        </w:rPr>
        <w:t>associated IRAP picture</w:t>
      </w:r>
      <w:r w:rsidRPr="007D25B0">
        <w:rPr>
          <w:b w:val="0"/>
          <w:lang w:val="en-US"/>
        </w:rPr>
        <w:t xml:space="preserve"> in </w:t>
      </w:r>
      <w:r w:rsidRPr="007D25B0">
        <w:rPr>
          <w:b w:val="0"/>
          <w:i/>
          <w:lang w:val="en-US"/>
        </w:rPr>
        <w:t>output order</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non-base</w:t>
      </w:r>
      <w:proofErr w:type="gramEnd"/>
      <w:r w:rsidRPr="007D25B0">
        <w:rPr>
          <w:lang w:val="en-US"/>
        </w:rPr>
        <w:t xml:space="preserve"> layer:</w:t>
      </w:r>
      <w:r w:rsidRPr="007D25B0">
        <w:rPr>
          <w:b w:val="0"/>
          <w:lang w:val="en-US"/>
        </w:rPr>
        <w:t xml:space="preserve"> A </w:t>
      </w:r>
      <w:r w:rsidRPr="007D25B0">
        <w:rPr>
          <w:b w:val="0"/>
          <w:i/>
          <w:iCs/>
          <w:lang w:val="en-US"/>
        </w:rPr>
        <w:t xml:space="preserve">layer </w:t>
      </w:r>
      <w:r w:rsidRPr="007D25B0">
        <w:rPr>
          <w:b w:val="0"/>
          <w:lang w:val="en-US"/>
        </w:rPr>
        <w:t xml:space="preserve">in which all </w:t>
      </w:r>
      <w:r w:rsidRPr="007D25B0">
        <w:rPr>
          <w:b w:val="0"/>
          <w:i/>
          <w:lang w:val="en-US"/>
        </w:rPr>
        <w:t>VCL NAL units</w:t>
      </w:r>
      <w:r w:rsidRPr="007D25B0">
        <w:rPr>
          <w:b w:val="0"/>
          <w:lang w:val="en-US"/>
        </w:rPr>
        <w:t xml:space="preserve"> have the same nuh_</w:t>
      </w:r>
      <w:r w:rsidRPr="007D25B0">
        <w:rPr>
          <w:b w:val="0"/>
          <w:iCs/>
          <w:lang w:val="en-US"/>
        </w:rPr>
        <w:t>layer_id value greater than 0</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lang w:val="en-US"/>
        </w:rPr>
      </w:pPr>
      <w:r w:rsidRPr="007D25B0">
        <w:rPr>
          <w:lang w:val="en-US"/>
        </w:rPr>
        <w:t>picture order count:</w:t>
      </w:r>
      <w:r w:rsidRPr="007D25B0">
        <w:rPr>
          <w:b w:val="0"/>
          <w:lang w:val="en-US"/>
        </w:rPr>
        <w:t xml:space="preserve"> A variable that is associated with each </w:t>
      </w:r>
      <w:r w:rsidRPr="007D25B0">
        <w:rPr>
          <w:b w:val="0"/>
          <w:i/>
          <w:lang w:val="en-US"/>
        </w:rPr>
        <w:t>picture</w:t>
      </w:r>
      <w:r w:rsidRPr="007D25B0">
        <w:rPr>
          <w:b w:val="0"/>
          <w:lang w:val="en-US"/>
        </w:rPr>
        <w:t xml:space="preserve"> and that uniquely identifies the associated </w:t>
      </w:r>
      <w:r w:rsidRPr="007D25B0">
        <w:rPr>
          <w:b w:val="0"/>
          <w:i/>
          <w:lang w:val="en-US"/>
        </w:rPr>
        <w:t>picture</w:t>
      </w:r>
      <w:r w:rsidRPr="007D25B0">
        <w:rPr>
          <w:b w:val="0"/>
          <w:lang w:val="en-US"/>
        </w:rPr>
        <w:t xml:space="preserve"> among all </w:t>
      </w:r>
      <w:r w:rsidRPr="007D25B0">
        <w:rPr>
          <w:b w:val="0"/>
          <w:i/>
          <w:lang w:val="en-US"/>
        </w:rPr>
        <w:t>pictures</w:t>
      </w:r>
      <w:r w:rsidRPr="007D25B0">
        <w:rPr>
          <w:b w:val="0"/>
          <w:lang w:val="en-US"/>
        </w:rPr>
        <w:t xml:space="preserve"> with the same value of nuh_layer_id in the </w:t>
      </w:r>
      <w:r w:rsidRPr="007D25B0">
        <w:rPr>
          <w:b w:val="0"/>
          <w:i/>
          <w:lang w:val="en-US"/>
        </w:rPr>
        <w:t>CVS</w:t>
      </w:r>
      <w:r w:rsidRPr="007D25B0">
        <w:rPr>
          <w:b w:val="0"/>
          <w:lang w:val="en-US"/>
        </w:rPr>
        <w:t xml:space="preserve">, and, when the associated </w:t>
      </w:r>
      <w:r w:rsidRPr="007D25B0">
        <w:rPr>
          <w:b w:val="0"/>
          <w:i/>
          <w:lang w:val="en-US"/>
        </w:rPr>
        <w:t>picture</w:t>
      </w:r>
      <w:r w:rsidRPr="007D25B0">
        <w:rPr>
          <w:b w:val="0"/>
          <w:lang w:val="en-US"/>
        </w:rPr>
        <w:t xml:space="preserve"> is to be output from the </w:t>
      </w:r>
      <w:r w:rsidRPr="007D25B0">
        <w:rPr>
          <w:b w:val="0"/>
          <w:i/>
          <w:lang w:val="en-US"/>
        </w:rPr>
        <w:t>decoded picture buffer</w:t>
      </w:r>
      <w:r w:rsidRPr="007D25B0">
        <w:rPr>
          <w:b w:val="0"/>
          <w:lang w:val="en-US"/>
        </w:rPr>
        <w:t xml:space="preserve">, indicates the position of the associated </w:t>
      </w:r>
      <w:r w:rsidRPr="007D25B0">
        <w:rPr>
          <w:b w:val="0"/>
          <w:i/>
          <w:lang w:val="en-US"/>
        </w:rPr>
        <w:t>picture</w:t>
      </w:r>
      <w:r w:rsidRPr="007D25B0">
        <w:rPr>
          <w:b w:val="0"/>
          <w:lang w:val="en-US"/>
        </w:rPr>
        <w:t xml:space="preserve"> in </w:t>
      </w:r>
      <w:r w:rsidRPr="007D25B0">
        <w:rPr>
          <w:b w:val="0"/>
          <w:i/>
          <w:lang w:val="en-US"/>
        </w:rPr>
        <w:t>output order</w:t>
      </w:r>
      <w:r w:rsidRPr="007D25B0">
        <w:rPr>
          <w:b w:val="0"/>
          <w:lang w:val="en-US"/>
        </w:rPr>
        <w:t xml:space="preserve"> relative to the </w:t>
      </w:r>
      <w:r w:rsidRPr="007D25B0">
        <w:rPr>
          <w:b w:val="0"/>
          <w:i/>
          <w:lang w:val="en-US"/>
        </w:rPr>
        <w:t>output order</w:t>
      </w:r>
      <w:r w:rsidRPr="007D25B0">
        <w:rPr>
          <w:b w:val="0"/>
          <w:lang w:val="en-US"/>
        </w:rPr>
        <w:t xml:space="preserve"> positions of the other </w:t>
      </w:r>
      <w:r w:rsidRPr="007D25B0">
        <w:rPr>
          <w:b w:val="0"/>
          <w:i/>
          <w:lang w:val="en-US"/>
        </w:rPr>
        <w:t>pictures</w:t>
      </w:r>
      <w:r w:rsidRPr="007D25B0">
        <w:rPr>
          <w:b w:val="0"/>
          <w:lang w:val="en-US"/>
        </w:rPr>
        <w:t xml:space="preserve"> with the same value of nuh_layer_id in the same </w:t>
      </w:r>
      <w:r w:rsidRPr="007D25B0">
        <w:rPr>
          <w:b w:val="0"/>
          <w:i/>
          <w:lang w:val="en-US"/>
        </w:rPr>
        <w:t>CVS</w:t>
      </w:r>
      <w:r w:rsidRPr="007D25B0">
        <w:rPr>
          <w:b w:val="0"/>
          <w:lang w:val="en-US"/>
        </w:rPr>
        <w:t xml:space="preserve"> that are to be output from the </w:t>
      </w:r>
      <w:r w:rsidRPr="007D25B0">
        <w:rPr>
          <w:b w:val="0"/>
          <w:i/>
          <w:lang w:val="en-US"/>
        </w:rPr>
        <w:t>decoded picture buffer</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reference</w:t>
      </w:r>
      <w:proofErr w:type="gramEnd"/>
      <w:r w:rsidRPr="007D25B0">
        <w:rPr>
          <w:lang w:val="en-US"/>
        </w:rPr>
        <w:t xml:space="preserve"> layer picture:</w:t>
      </w:r>
      <w:r w:rsidRPr="007D25B0">
        <w:rPr>
          <w:b w:val="0"/>
          <w:lang w:val="en-US"/>
        </w:rPr>
        <w:t xml:space="preserve"> A </w:t>
      </w:r>
      <w:r w:rsidRPr="007D25B0">
        <w:rPr>
          <w:b w:val="0"/>
          <w:i/>
          <w:lang w:val="en-US"/>
        </w:rPr>
        <w:t>picture</w:t>
      </w:r>
      <w:r w:rsidRPr="007D25B0">
        <w:rPr>
          <w:b w:val="0"/>
          <w:lang w:val="en-US"/>
        </w:rPr>
        <w:t xml:space="preserve"> in a </w:t>
      </w:r>
      <w:r w:rsidRPr="007D25B0">
        <w:rPr>
          <w:b w:val="0"/>
          <w:i/>
          <w:lang w:val="en-US"/>
        </w:rPr>
        <w:t>direct</w:t>
      </w:r>
      <w:r w:rsidRPr="007D25B0">
        <w:rPr>
          <w:b w:val="0"/>
          <w:lang w:val="en-US"/>
        </w:rPr>
        <w:t xml:space="preserve"> </w:t>
      </w:r>
      <w:r w:rsidRPr="007D25B0">
        <w:rPr>
          <w:b w:val="0"/>
          <w:i/>
          <w:lang w:val="en-US"/>
        </w:rPr>
        <w:t>reference layer</w:t>
      </w:r>
      <w:r w:rsidRPr="007D25B0">
        <w:rPr>
          <w:b w:val="0"/>
          <w:lang w:val="en-US"/>
        </w:rPr>
        <w:t xml:space="preserve"> which is used for inter-layer prediction of the current </w:t>
      </w:r>
      <w:r w:rsidRPr="007D25B0">
        <w:rPr>
          <w:b w:val="0"/>
          <w:i/>
          <w:lang w:val="en-US"/>
        </w:rPr>
        <w:t>picture</w:t>
      </w:r>
      <w:r w:rsidRPr="007D25B0">
        <w:rPr>
          <w:b w:val="0"/>
          <w:lang w:val="en-US"/>
        </w:rPr>
        <w:t xml:space="preserve"> and is in the same access unit as the </w:t>
      </w:r>
      <w:r w:rsidRPr="007D25B0">
        <w:rPr>
          <w:b w:val="0"/>
          <w:i/>
          <w:lang w:val="en-US"/>
        </w:rPr>
        <w:t>current picture</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reference</w:t>
      </w:r>
      <w:proofErr w:type="gramEnd"/>
      <w:r w:rsidRPr="007D25B0">
        <w:rPr>
          <w:lang w:val="en-US"/>
        </w:rPr>
        <w:t xml:space="preserve"> picture list:</w:t>
      </w:r>
      <w:r w:rsidRPr="007D25B0">
        <w:rPr>
          <w:b w:val="0"/>
          <w:lang w:val="en-US"/>
        </w:rPr>
        <w:t xml:space="preserve"> A list of reference pictures that is used for inter prediction or inter-layer prediction of a P or B slice.</w:t>
      </w:r>
    </w:p>
    <w:p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target</w:t>
      </w:r>
      <w:proofErr w:type="gramEnd"/>
      <w:r w:rsidRPr="007D25B0">
        <w:rPr>
          <w:lang w:val="en-US"/>
        </w:rPr>
        <w:t xml:space="preserve"> output layer:</w:t>
      </w:r>
      <w:r w:rsidRPr="007D25B0">
        <w:rPr>
          <w:b w:val="0"/>
          <w:lang w:val="en-US"/>
        </w:rPr>
        <w:t xml:space="preserve"> A </w:t>
      </w:r>
      <w:r w:rsidRPr="007D25B0">
        <w:rPr>
          <w:b w:val="0"/>
          <w:i/>
          <w:iCs/>
          <w:lang w:val="en-US"/>
        </w:rPr>
        <w:t xml:space="preserve">layer </w:t>
      </w:r>
      <w:r w:rsidRPr="007D25B0">
        <w:rPr>
          <w:b w:val="0"/>
          <w:lang w:val="en-US"/>
        </w:rPr>
        <w:t>that is to be output.</w:t>
      </w:r>
    </w:p>
    <w:p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trailing</w:t>
      </w:r>
      <w:proofErr w:type="gramEnd"/>
      <w:r w:rsidRPr="007D25B0">
        <w:rPr>
          <w:lang w:val="en-US"/>
        </w:rPr>
        <w:t xml:space="preserve"> picture:</w:t>
      </w:r>
      <w:r w:rsidRPr="007D25B0">
        <w:rPr>
          <w:b w:val="0"/>
          <w:lang w:val="en-US"/>
        </w:rPr>
        <w:t xml:space="preserve"> A </w:t>
      </w:r>
      <w:r w:rsidRPr="007D25B0">
        <w:rPr>
          <w:b w:val="0"/>
          <w:i/>
          <w:lang w:val="en-US"/>
        </w:rPr>
        <w:t>picture</w:t>
      </w:r>
      <w:r w:rsidRPr="007D25B0">
        <w:rPr>
          <w:b w:val="0"/>
          <w:lang w:val="en-US"/>
        </w:rPr>
        <w:t xml:space="preserve"> that is in the same </w:t>
      </w:r>
      <w:r w:rsidRPr="007D25B0">
        <w:rPr>
          <w:b w:val="0"/>
          <w:i/>
          <w:lang w:val="en-US"/>
        </w:rPr>
        <w:t>layer</w:t>
      </w:r>
      <w:r w:rsidRPr="007D25B0">
        <w:rPr>
          <w:b w:val="0"/>
          <w:lang w:val="en-US"/>
        </w:rPr>
        <w:t xml:space="preserve"> as the </w:t>
      </w:r>
      <w:r w:rsidRPr="007D25B0">
        <w:rPr>
          <w:b w:val="0"/>
          <w:i/>
          <w:lang w:val="en-US"/>
        </w:rPr>
        <w:t>associated IRAP picture</w:t>
      </w:r>
      <w:r w:rsidRPr="007D25B0">
        <w:rPr>
          <w:b w:val="0"/>
          <w:lang w:val="en-US"/>
        </w:rPr>
        <w:t xml:space="preserve"> and follows the </w:t>
      </w:r>
      <w:r w:rsidRPr="007D25B0">
        <w:rPr>
          <w:b w:val="0"/>
          <w:i/>
          <w:lang w:val="en-US"/>
        </w:rPr>
        <w:t>associated IRAP picture</w:t>
      </w:r>
      <w:r w:rsidRPr="007D25B0">
        <w:rPr>
          <w:b w:val="0"/>
          <w:lang w:val="en-US"/>
        </w:rPr>
        <w:t xml:space="preserve"> in </w:t>
      </w:r>
      <w:r w:rsidRPr="007D25B0">
        <w:rPr>
          <w:b w:val="0"/>
          <w:i/>
          <w:lang w:val="en-US"/>
        </w:rPr>
        <w:t>output order</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output</w:t>
      </w:r>
      <w:proofErr w:type="gramEnd"/>
      <w:r w:rsidRPr="007D25B0">
        <w:rPr>
          <w:lang w:val="en-US"/>
        </w:rPr>
        <w:t xml:space="preserve"> time:</w:t>
      </w:r>
      <w:r w:rsidRPr="007D25B0">
        <w:rPr>
          <w:b w:val="0"/>
          <w:lang w:val="en-US"/>
        </w:rPr>
        <w:t xml:space="preserve"> A time when a </w:t>
      </w:r>
      <w:r w:rsidRPr="007D25B0">
        <w:rPr>
          <w:b w:val="0"/>
          <w:i/>
          <w:lang w:val="en-US"/>
        </w:rPr>
        <w:t>decoded</w:t>
      </w:r>
      <w:r w:rsidRPr="007D25B0">
        <w:rPr>
          <w:b w:val="0"/>
          <w:lang w:val="en-US"/>
        </w:rPr>
        <w:t xml:space="preserve"> </w:t>
      </w:r>
      <w:r w:rsidRPr="007D25B0">
        <w:rPr>
          <w:b w:val="0"/>
          <w:i/>
          <w:lang w:val="en-US"/>
        </w:rPr>
        <w:t>picture</w:t>
      </w:r>
      <w:r w:rsidRPr="007D25B0">
        <w:rPr>
          <w:b w:val="0"/>
          <w:lang w:val="en-US"/>
        </w:rPr>
        <w:t xml:space="preserve"> is to be output as specified in Annex C, if the timing information is present in the </w:t>
      </w:r>
      <w:r w:rsidRPr="007D25B0">
        <w:rPr>
          <w:b w:val="0"/>
          <w:i/>
          <w:lang w:val="en-US"/>
        </w:rPr>
        <w:t>coded video sequence</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lang w:val="en-US"/>
        </w:rPr>
      </w:pPr>
      <w:proofErr w:type="gramStart"/>
      <w:r w:rsidRPr="007D25B0">
        <w:rPr>
          <w:lang w:val="en-US"/>
        </w:rPr>
        <w:t>view</w:t>
      </w:r>
      <w:proofErr w:type="gramEnd"/>
      <w:r w:rsidRPr="007D25B0">
        <w:rPr>
          <w:lang w:val="en-US"/>
        </w:rPr>
        <w:t>:</w:t>
      </w:r>
      <w:r w:rsidRPr="007D25B0">
        <w:rPr>
          <w:b w:val="0"/>
          <w:lang w:val="en-US"/>
        </w:rPr>
        <w:t xml:space="preserve"> A sequence of pictures associated with the same value of ViewOrderIdx.</w:t>
      </w:r>
    </w:p>
    <w:p w:rsidR="008B3821" w:rsidRPr="007D25B0" w:rsidRDefault="008B3821" w:rsidP="008B3821">
      <w:pPr>
        <w:pStyle w:val="Note1"/>
        <w:ind w:left="1209"/>
        <w:rPr>
          <w:lang w:val="en-US"/>
        </w:rPr>
      </w:pPr>
      <w:r w:rsidRPr="007D25B0">
        <w:rPr>
          <w:lang w:val="en-US"/>
        </w:rPr>
        <w:t>NOTE </w:t>
      </w:r>
      <w:r w:rsidR="00857B33">
        <w:fldChar w:fldCharType="begin"/>
      </w:r>
      <w:r w:rsidR="00857B33">
        <w:instrText xml:space="preserve"> SEQ NoteCounter \* MERGEFORMAT </w:instrText>
      </w:r>
      <w:r w:rsidR="00857B33">
        <w:fldChar w:fldCharType="separate"/>
      </w:r>
      <w:r w:rsidRPr="007D25B0">
        <w:rPr>
          <w:noProof/>
          <w:lang w:val="en-US"/>
        </w:rPr>
        <w:t>2</w:t>
      </w:r>
      <w:r w:rsidR="00857B33">
        <w:rPr>
          <w:noProof/>
          <w:lang w:val="en-US"/>
        </w:rPr>
        <w:fldChar w:fldCharType="end"/>
      </w:r>
      <w:r w:rsidRPr="007D25B0">
        <w:rPr>
          <w:lang w:val="en-US"/>
        </w:rPr>
        <w:t> – A view typically represents a sequence of pictures captured by one camera.</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b w:val="0"/>
          <w:lang w:val="en-US"/>
        </w:rPr>
      </w:pPr>
      <w:bookmarkStart w:id="1179" w:name="_Toc366771943"/>
      <w:r w:rsidRPr="007D25B0">
        <w:rPr>
          <w:lang w:val="en-US"/>
        </w:rPr>
        <w:t>Abbreviations</w:t>
      </w:r>
      <w:bookmarkEnd w:id="1179"/>
    </w:p>
    <w:p w:rsidR="008B3821" w:rsidRPr="007D25B0" w:rsidRDefault="008B3821" w:rsidP="008B3821">
      <w:pPr>
        <w:pStyle w:val="3N"/>
        <w:rPr>
          <w:lang w:val="en-US"/>
        </w:rPr>
      </w:pPr>
      <w:r w:rsidRPr="007D25B0">
        <w:rPr>
          <w:lang w:val="en-US"/>
        </w:rPr>
        <w:t>The specifications in clause 4 apply.</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b w:val="0"/>
          <w:lang w:val="en-US"/>
        </w:rPr>
      </w:pPr>
      <w:bookmarkStart w:id="1180" w:name="_Toc366771944"/>
      <w:r w:rsidRPr="007D25B0">
        <w:rPr>
          <w:lang w:val="en-US"/>
        </w:rPr>
        <w:t>Conventions</w:t>
      </w:r>
      <w:bookmarkEnd w:id="1180"/>
    </w:p>
    <w:p w:rsidR="008B3821" w:rsidRPr="007D25B0" w:rsidRDefault="008B3821" w:rsidP="008B3821">
      <w:pPr>
        <w:pStyle w:val="3N"/>
        <w:rPr>
          <w:lang w:val="en-US"/>
        </w:rPr>
      </w:pPr>
      <w:r w:rsidRPr="007D25B0">
        <w:rPr>
          <w:lang w:val="en-US"/>
        </w:rPr>
        <w:t>The specifications in clause 5 apply.</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181" w:name="_Toc366771945"/>
      <w:r w:rsidRPr="007D25B0">
        <w:rPr>
          <w:lang w:val="en-US"/>
        </w:rPr>
        <w:t>Source, coded, decoded and output data formats, scanning processes, and neighbouring relationships</w:t>
      </w:r>
      <w:bookmarkEnd w:id="1181"/>
    </w:p>
    <w:p w:rsidR="008B3821" w:rsidRPr="007D25B0" w:rsidRDefault="008B3821" w:rsidP="008B3821">
      <w:pPr>
        <w:pStyle w:val="3N"/>
        <w:rPr>
          <w:lang w:val="en-US"/>
        </w:rPr>
      </w:pPr>
      <w:r w:rsidRPr="007D25B0">
        <w:rPr>
          <w:lang w:val="en-US"/>
        </w:rPr>
        <w:t>The specifications in clause 6 apply.</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182" w:name="_Ref364436859"/>
      <w:bookmarkStart w:id="1183" w:name="_Toc366771946"/>
      <w:r w:rsidRPr="007D25B0">
        <w:rPr>
          <w:lang w:val="en-US"/>
        </w:rPr>
        <w:t>Syntax and semantics</w:t>
      </w:r>
      <w:bookmarkEnd w:id="1182"/>
      <w:bookmarkEnd w:id="1183"/>
    </w:p>
    <w:p w:rsidR="008B3821" w:rsidRPr="007D25B0" w:rsidRDefault="008B3821" w:rsidP="008B3821">
      <w:pPr>
        <w:pStyle w:val="3N"/>
        <w:rPr>
          <w:lang w:val="en-US"/>
        </w:rPr>
      </w:pPr>
      <w:r w:rsidRPr="007D25B0">
        <w:rPr>
          <w:lang w:val="en-US"/>
        </w:rPr>
        <w:t>This clause specifies syntax and semantics for CVSs that conform to one or more of the profiles specified in this annex.</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184" w:name="_Toc366771947"/>
      <w:r w:rsidRPr="007D25B0">
        <w:rPr>
          <w:lang w:val="en-US"/>
        </w:rPr>
        <w:t>Method of specifying syntax in tabular form</w:t>
      </w:r>
      <w:bookmarkEnd w:id="1184"/>
    </w:p>
    <w:p w:rsidR="008B3821" w:rsidRPr="007D25B0" w:rsidRDefault="008B3821" w:rsidP="008B3821">
      <w:pPr>
        <w:pStyle w:val="3N"/>
        <w:rPr>
          <w:lang w:val="en-US"/>
        </w:rPr>
      </w:pPr>
      <w:r w:rsidRPr="007D25B0">
        <w:rPr>
          <w:lang w:val="en-US"/>
        </w:rPr>
        <w:t>The specifications in subclause 7.1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185" w:name="_Toc366771948"/>
      <w:r w:rsidRPr="007D25B0">
        <w:rPr>
          <w:lang w:val="en-US"/>
        </w:rPr>
        <w:t>Specification of syntax functions, categories, and descriptors</w:t>
      </w:r>
      <w:bookmarkEnd w:id="1185"/>
    </w:p>
    <w:p w:rsidR="008B3821" w:rsidRPr="007D25B0" w:rsidRDefault="008B3821" w:rsidP="008B3821">
      <w:pPr>
        <w:pStyle w:val="3N"/>
        <w:rPr>
          <w:lang w:val="en-US"/>
        </w:rPr>
      </w:pPr>
      <w:r w:rsidRPr="007D25B0">
        <w:rPr>
          <w:lang w:val="en-US"/>
        </w:rPr>
        <w:t>The specifications in subclause 7.2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186" w:name="_Toc366771949"/>
      <w:r w:rsidRPr="007D25B0">
        <w:rPr>
          <w:lang w:val="en-US"/>
        </w:rPr>
        <w:t>Syntax in tabular form</w:t>
      </w:r>
      <w:bookmarkEnd w:id="1186"/>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187" w:name="_Toc366771950"/>
      <w:r w:rsidRPr="007D25B0">
        <w:rPr>
          <w:lang w:val="en-US"/>
        </w:rPr>
        <w:t>NAL unit syntax</w:t>
      </w:r>
      <w:bookmarkEnd w:id="1187"/>
    </w:p>
    <w:p w:rsidR="008B3821" w:rsidRPr="007D25B0" w:rsidRDefault="008B3821" w:rsidP="008B3821">
      <w:pPr>
        <w:pStyle w:val="3N"/>
        <w:rPr>
          <w:lang w:val="en-US"/>
        </w:rPr>
      </w:pPr>
      <w:r w:rsidRPr="007D25B0">
        <w:rPr>
          <w:lang w:val="en-US"/>
        </w:rPr>
        <w:t>The specifications in subclause 7.3.1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lastRenderedPageBreak/>
        <w:t>General NAL unit syntax</w:t>
      </w:r>
    </w:p>
    <w:p w:rsidR="008B3821" w:rsidRPr="007D25B0" w:rsidRDefault="008B3821" w:rsidP="008B3821">
      <w:pPr>
        <w:keepNext/>
        <w:rPr>
          <w:lang w:val="en-US"/>
        </w:rPr>
      </w:pPr>
      <w:r w:rsidRPr="007D25B0">
        <w:rPr>
          <w:lang w:val="en-US"/>
        </w:rPr>
        <w:t>The specifications in subclause 7.3.1.1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NAL unit header syntax</w:t>
      </w:r>
    </w:p>
    <w:p w:rsidR="008B3821" w:rsidRPr="007D25B0" w:rsidRDefault="008B3821" w:rsidP="008B3821">
      <w:pPr>
        <w:pStyle w:val="3N"/>
        <w:rPr>
          <w:lang w:val="en-US"/>
        </w:rPr>
      </w:pPr>
      <w:r w:rsidRPr="007D25B0">
        <w:rPr>
          <w:lang w:val="en-US"/>
        </w:rPr>
        <w:t>The specifications in subclause 7.3.1.2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188" w:name="_Toc366771951"/>
      <w:r w:rsidRPr="007D25B0">
        <w:rPr>
          <w:lang w:val="en-US"/>
        </w:rPr>
        <w:t>Raw byte sequence payloads and RBSP trailing bits syntax</w:t>
      </w:r>
      <w:bookmarkEnd w:id="1188"/>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Video parameter set RBSP</w:t>
      </w:r>
    </w:p>
    <w:p w:rsidR="008B3821" w:rsidRPr="007D25B0" w:rsidRDefault="008B3821" w:rsidP="008B3821">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40"/>
        <w:gridCol w:w="11"/>
      </w:tblGrid>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video_parameter_set_rbsp( ) {</w:t>
            </w:r>
          </w:p>
        </w:tc>
        <w:tc>
          <w:tcPr>
            <w:tcW w:w="1151" w:type="dxa"/>
            <w:gridSpan w:val="2"/>
          </w:tcPr>
          <w:p w:rsidR="008B3821" w:rsidRPr="007D25B0" w:rsidRDefault="008B3821" w:rsidP="00C73469">
            <w:pPr>
              <w:pStyle w:val="tableheading"/>
              <w:rPr>
                <w:lang w:val="en-US"/>
              </w:rPr>
            </w:pPr>
            <w:r w:rsidRPr="007D25B0">
              <w:rPr>
                <w:lang w:val="en-US"/>
              </w:rPr>
              <w:t>Descriptor</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b/>
                <w:lang w:val="en-US"/>
              </w:rPr>
              <w:t>vps_</w:t>
            </w:r>
            <w:r w:rsidRPr="007D25B0">
              <w:rPr>
                <w:rFonts w:ascii="Times New Roman" w:hAnsi="Times New Roman"/>
                <w:b/>
                <w:bCs/>
                <w:lang w:val="en-US"/>
              </w:rPr>
              <w:t>video_parameter_set_id</w:t>
            </w:r>
          </w:p>
        </w:tc>
        <w:tc>
          <w:tcPr>
            <w:tcW w:w="1151" w:type="dxa"/>
            <w:gridSpan w:val="2"/>
          </w:tcPr>
          <w:p w:rsidR="008B3821" w:rsidRPr="007D25B0" w:rsidRDefault="008B3821" w:rsidP="00C73469">
            <w:pPr>
              <w:pStyle w:val="tablecell"/>
              <w:rPr>
                <w:lang w:val="en-US"/>
              </w:rPr>
            </w:pPr>
            <w:r w:rsidRPr="007D25B0">
              <w:rPr>
                <w:lang w:val="en-US"/>
              </w:rPr>
              <w:t>u(4)</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b/>
                <w:lang w:val="en-US"/>
              </w:rPr>
              <w:t>vps_reserved_three_2bits</w:t>
            </w:r>
          </w:p>
        </w:tc>
        <w:tc>
          <w:tcPr>
            <w:tcW w:w="1151" w:type="dxa"/>
            <w:gridSpan w:val="2"/>
          </w:tcPr>
          <w:p w:rsidR="008B3821" w:rsidRPr="007D25B0" w:rsidRDefault="008B3821" w:rsidP="00C73469">
            <w:pPr>
              <w:pStyle w:val="tablecell"/>
              <w:rPr>
                <w:lang w:val="en-US"/>
              </w:rPr>
            </w:pPr>
            <w:r w:rsidRPr="007D25B0">
              <w:rPr>
                <w:lang w:val="en-US"/>
              </w:rPr>
              <w:t>u(2)</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b/>
                <w:lang w:val="en-US"/>
              </w:rPr>
              <w:t>vps_</w:t>
            </w:r>
            <w:r w:rsidRPr="007D25B0">
              <w:rPr>
                <w:rFonts w:ascii="Times New Roman" w:hAnsi="Times New Roman"/>
                <w:b/>
                <w:bCs/>
                <w:lang w:val="en-US"/>
              </w:rPr>
              <w:t>max_layers_minus1</w:t>
            </w:r>
          </w:p>
        </w:tc>
        <w:tc>
          <w:tcPr>
            <w:tcW w:w="1151" w:type="dxa"/>
            <w:gridSpan w:val="2"/>
          </w:tcPr>
          <w:p w:rsidR="008B3821" w:rsidRPr="007D25B0" w:rsidRDefault="008B3821" w:rsidP="00C73469">
            <w:pPr>
              <w:pStyle w:val="tablecell"/>
              <w:rPr>
                <w:lang w:val="en-US"/>
              </w:rPr>
            </w:pPr>
            <w:r w:rsidRPr="007D25B0">
              <w:rPr>
                <w:lang w:val="en-US"/>
              </w:rPr>
              <w:t>u(6)</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vps_max_sub_layers_minus1</w:t>
            </w:r>
          </w:p>
        </w:tc>
        <w:tc>
          <w:tcPr>
            <w:tcW w:w="1151" w:type="dxa"/>
            <w:gridSpan w:val="2"/>
          </w:tcPr>
          <w:p w:rsidR="008B3821" w:rsidRPr="007D25B0" w:rsidRDefault="008B3821" w:rsidP="00C73469">
            <w:pPr>
              <w:pStyle w:val="tablecell"/>
              <w:rPr>
                <w:lang w:val="en-US"/>
              </w:rPr>
            </w:pPr>
            <w:r w:rsidRPr="007D25B0">
              <w:rPr>
                <w:lang w:val="en-US" w:eastAsia="ko-KR"/>
              </w:rPr>
              <w:t>u(3)</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vps_temporal_id_nesting_flag</w:t>
            </w:r>
          </w:p>
        </w:tc>
        <w:tc>
          <w:tcPr>
            <w:tcW w:w="1151" w:type="dxa"/>
            <w:gridSpan w:val="2"/>
          </w:tcPr>
          <w:p w:rsidR="008B3821" w:rsidRPr="007D25B0" w:rsidRDefault="008B3821" w:rsidP="00C73469">
            <w:pPr>
              <w:pStyle w:val="tablecell"/>
              <w:rPr>
                <w:lang w:val="en-US" w:eastAsia="ko-KR"/>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vps_extension_offset</w:t>
            </w:r>
            <w:r w:rsidRPr="007D25B0">
              <w:rPr>
                <w:rFonts w:ascii="Times New Roman" w:hAnsi="Times New Roman"/>
                <w:lang w:val="en-US"/>
              </w:rPr>
              <w:t xml:space="preserve"> </w:t>
            </w:r>
            <w:r w:rsidRPr="007D25B0">
              <w:rPr>
                <w:rFonts w:ascii="Times New Roman" w:hAnsi="Times New Roman"/>
                <w:b/>
                <w:lang w:val="en-US"/>
              </w:rPr>
              <w:t>//</w:t>
            </w:r>
            <w:r w:rsidRPr="007D25B0">
              <w:rPr>
                <w:rFonts w:ascii="Times New Roman" w:hAnsi="Times New Roman"/>
                <w:lang w:val="en-US"/>
              </w:rPr>
              <w:t>vps_reserved_0xffff_16bits</w:t>
            </w:r>
          </w:p>
        </w:tc>
        <w:tc>
          <w:tcPr>
            <w:tcW w:w="1151" w:type="dxa"/>
            <w:gridSpan w:val="2"/>
          </w:tcPr>
          <w:p w:rsidR="008B3821" w:rsidRPr="007D25B0" w:rsidRDefault="008B3821" w:rsidP="00C73469">
            <w:pPr>
              <w:pStyle w:val="tablecell"/>
              <w:rPr>
                <w:lang w:val="en-US"/>
              </w:rPr>
            </w:pPr>
            <w:r w:rsidRPr="007D25B0">
              <w:rPr>
                <w:lang w:val="en-US"/>
              </w:rPr>
              <w:t>u(16)</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t>profile_tier_level( 1, vps_max_sub_layers_minus1 )</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b/>
                <w:lang w:val="en-US"/>
              </w:rPr>
              <w:t>vps_sub_layer_ordering_info_present_flag</w:t>
            </w:r>
          </w:p>
        </w:tc>
        <w:tc>
          <w:tcPr>
            <w:tcW w:w="1151" w:type="dxa"/>
            <w:gridSpan w:val="2"/>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t>for( i = ( vps_sub_layer_ordering_info_present_flag ? 0 : vps_max_sub_layers_minus1 );</w:t>
            </w:r>
            <w:r w:rsidRPr="007D25B0">
              <w:rPr>
                <w:rFonts w:ascii="Times New Roman" w:hAnsi="Times New Roman"/>
                <w:lang w:val="en-US"/>
              </w:rPr>
              <w:br/>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t>i  &lt;=  vps_max_sub_layers_minus1; i++ ) {</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t>vps_max_dec_pic_buffering_minus1</w:t>
            </w:r>
            <w:r w:rsidRPr="007D25B0">
              <w:rPr>
                <w:rFonts w:ascii="Times New Roman" w:hAnsi="Times New Roman"/>
                <w:lang w:val="en-US"/>
              </w:rPr>
              <w:t>[ i ]</w:t>
            </w:r>
          </w:p>
        </w:tc>
        <w:tc>
          <w:tcPr>
            <w:tcW w:w="1151" w:type="dxa"/>
            <w:gridSpan w:val="2"/>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vps_max_num_reorder_pics</w:t>
            </w:r>
            <w:r w:rsidRPr="007D25B0">
              <w:rPr>
                <w:rFonts w:ascii="Times New Roman" w:hAnsi="Times New Roman"/>
                <w:lang w:val="en-US"/>
              </w:rPr>
              <w:t>[ i ]</w:t>
            </w:r>
          </w:p>
        </w:tc>
        <w:tc>
          <w:tcPr>
            <w:tcW w:w="1151" w:type="dxa"/>
            <w:gridSpan w:val="2"/>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b/>
                <w:lang w:val="en-US"/>
              </w:rPr>
              <w:tab/>
            </w:r>
            <w:r w:rsidRPr="007D25B0">
              <w:rPr>
                <w:rFonts w:ascii="Times New Roman" w:hAnsi="Times New Roman"/>
                <w:b/>
                <w:lang w:val="en-US"/>
              </w:rPr>
              <w:tab/>
              <w:t>vps_max_latency_increase_plus1</w:t>
            </w:r>
            <w:r w:rsidRPr="007D25B0">
              <w:rPr>
                <w:rFonts w:ascii="Times New Roman" w:hAnsi="Times New Roman"/>
                <w:lang w:val="en-US"/>
              </w:rPr>
              <w:t>[ i ]</w:t>
            </w:r>
          </w:p>
        </w:tc>
        <w:tc>
          <w:tcPr>
            <w:tcW w:w="1151" w:type="dxa"/>
            <w:gridSpan w:val="2"/>
          </w:tcPr>
          <w:p w:rsidR="008B3821" w:rsidRPr="007D25B0" w:rsidRDefault="008B3821" w:rsidP="00C73469">
            <w:pPr>
              <w:pStyle w:val="tablecell"/>
              <w:rPr>
                <w:lang w:val="en-US" w:eastAsia="ko-KR"/>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lang w:val="en-US"/>
              </w:rPr>
              <w:tab/>
              <w:t>}</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vps_max_layer_id</w:t>
            </w:r>
          </w:p>
        </w:tc>
        <w:tc>
          <w:tcPr>
            <w:tcW w:w="1151" w:type="dxa"/>
            <w:gridSpan w:val="2"/>
          </w:tcPr>
          <w:p w:rsidR="008B3821" w:rsidRPr="007D25B0" w:rsidRDefault="008B3821" w:rsidP="00C73469">
            <w:pPr>
              <w:pStyle w:val="tablecell"/>
              <w:rPr>
                <w:lang w:val="en-US"/>
              </w:rPr>
            </w:pPr>
            <w:r w:rsidRPr="007D25B0">
              <w:rPr>
                <w:lang w:val="en-US"/>
              </w:rPr>
              <w:t>u(6)</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t>vps_num_layer_sets_minus1</w:t>
            </w:r>
          </w:p>
        </w:tc>
        <w:tc>
          <w:tcPr>
            <w:tcW w:w="1151" w:type="dxa"/>
            <w:gridSpan w:val="2"/>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lang w:val="en-US"/>
              </w:rPr>
              <w:t>for( i = 1; i  &lt;=  vps_num_layer_sets_minus1; i++ )</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for( j = 0; j  &lt;=  vps_max_layer_id; j++ )</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layer_id_included_flag</w:t>
            </w:r>
            <w:r w:rsidRPr="007D25B0">
              <w:rPr>
                <w:rFonts w:ascii="Times New Roman" w:hAnsi="Times New Roman"/>
                <w:lang w:val="en-US"/>
              </w:rPr>
              <w:t>[ i ][ j ]</w:t>
            </w:r>
          </w:p>
        </w:tc>
        <w:tc>
          <w:tcPr>
            <w:tcW w:w="1151" w:type="dxa"/>
            <w:gridSpan w:val="2"/>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vps_timing_info_present_flag</w:t>
            </w:r>
          </w:p>
        </w:tc>
        <w:tc>
          <w:tcPr>
            <w:tcW w:w="1151" w:type="dxa"/>
            <w:gridSpan w:val="2"/>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bCs/>
                <w:lang w:val="en-US"/>
              </w:rPr>
              <w:tab/>
            </w:r>
            <w:r w:rsidRPr="007D25B0">
              <w:rPr>
                <w:rFonts w:ascii="Times New Roman" w:hAnsi="Times New Roman"/>
                <w:lang w:val="en-US"/>
              </w:rPr>
              <w:t>if( vps_timing_info_present_flag ) {</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bCs/>
                <w:lang w:val="en-US"/>
              </w:rPr>
              <w:tab/>
            </w:r>
            <w:r w:rsidRPr="007D25B0">
              <w:rPr>
                <w:rFonts w:ascii="Times New Roman" w:hAnsi="Times New Roman"/>
                <w:b/>
                <w:bCs/>
                <w:lang w:val="en-US"/>
              </w:rPr>
              <w:tab/>
              <w:t>vps_num_units_in_tick</w:t>
            </w:r>
          </w:p>
        </w:tc>
        <w:tc>
          <w:tcPr>
            <w:tcW w:w="1151" w:type="dxa"/>
            <w:gridSpan w:val="2"/>
          </w:tcPr>
          <w:p w:rsidR="008B3821" w:rsidRPr="007D25B0" w:rsidRDefault="008B3821" w:rsidP="00C73469">
            <w:pPr>
              <w:pStyle w:val="tablecell"/>
              <w:rPr>
                <w:lang w:val="en-US"/>
              </w:rPr>
            </w:pPr>
            <w:r w:rsidRPr="007D25B0">
              <w:rPr>
                <w:lang w:val="en-US"/>
              </w:rPr>
              <w:t>u(32)</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bCs/>
                <w:lang w:val="en-US"/>
              </w:rPr>
              <w:tab/>
            </w:r>
            <w:r w:rsidRPr="007D25B0">
              <w:rPr>
                <w:rFonts w:ascii="Times New Roman" w:hAnsi="Times New Roman"/>
                <w:b/>
                <w:bCs/>
                <w:lang w:val="en-US"/>
              </w:rPr>
              <w:tab/>
              <w:t>vps_time_scale</w:t>
            </w:r>
          </w:p>
        </w:tc>
        <w:tc>
          <w:tcPr>
            <w:tcW w:w="1151" w:type="dxa"/>
            <w:gridSpan w:val="2"/>
          </w:tcPr>
          <w:p w:rsidR="008B3821" w:rsidRPr="007D25B0" w:rsidRDefault="008B3821" w:rsidP="00C73469">
            <w:pPr>
              <w:pStyle w:val="tablecell"/>
              <w:rPr>
                <w:lang w:val="en-US"/>
              </w:rPr>
            </w:pPr>
            <w:r w:rsidRPr="007D25B0">
              <w:rPr>
                <w:lang w:val="en-US"/>
              </w:rPr>
              <w:t>u(32)</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vps_poc_proportional_to_timing_flag</w:t>
            </w:r>
          </w:p>
        </w:tc>
        <w:tc>
          <w:tcPr>
            <w:tcW w:w="1151" w:type="dxa"/>
            <w:gridSpan w:val="2"/>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Cs/>
                <w:lang w:val="en-US"/>
              </w:rPr>
              <w:tab/>
            </w:r>
            <w:r w:rsidRPr="007D25B0">
              <w:rPr>
                <w:rFonts w:ascii="Times New Roman" w:hAnsi="Times New Roman"/>
                <w:bCs/>
                <w:lang w:val="en-US"/>
              </w:rPr>
              <w:tab/>
              <w:t>if( vps_poc_proportional_to_timing_flag )</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vps_num_ticks_poc_diff_one_minus1</w:t>
            </w:r>
          </w:p>
        </w:tc>
        <w:tc>
          <w:tcPr>
            <w:tcW w:w="1151" w:type="dxa"/>
            <w:gridSpan w:val="2"/>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t>vps_num_hrd_parameters</w:t>
            </w:r>
          </w:p>
        </w:tc>
        <w:tc>
          <w:tcPr>
            <w:tcW w:w="1151" w:type="dxa"/>
            <w:gridSpan w:val="2"/>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for( i = 0; i &lt; vps_num_hrd_parameters; i++ ) {</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hrd_layer_set_idx</w:t>
            </w:r>
            <w:r w:rsidRPr="007D25B0">
              <w:rPr>
                <w:rFonts w:ascii="Times New Roman" w:hAnsi="Times New Roman"/>
                <w:lang w:val="en-US"/>
              </w:rPr>
              <w:t>[ i ]</w:t>
            </w:r>
          </w:p>
        </w:tc>
        <w:tc>
          <w:tcPr>
            <w:tcW w:w="1151" w:type="dxa"/>
            <w:gridSpan w:val="2"/>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if( i &gt; 0 )</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cprms_present_flag</w:t>
            </w:r>
            <w:r w:rsidRPr="007D25B0">
              <w:rPr>
                <w:rFonts w:ascii="Times New Roman" w:hAnsi="Times New Roman"/>
                <w:lang w:val="en-US"/>
              </w:rPr>
              <w:t>[ i ]</w:t>
            </w:r>
          </w:p>
        </w:tc>
        <w:tc>
          <w:tcPr>
            <w:tcW w:w="1151" w:type="dxa"/>
            <w:gridSpan w:val="2"/>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hrd_parameters( cprms_present_flag[ i ], vps_max_sub_layers_minus1 )</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lang w:val="en-US"/>
              </w:rPr>
              <w:tab/>
              <w:t>}</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Cs/>
                <w:lang w:val="en-US"/>
              </w:rPr>
              <w:tab/>
            </w:r>
            <w:r w:rsidRPr="007D25B0">
              <w:rPr>
                <w:rFonts w:ascii="Times New Roman" w:hAnsi="Times New Roman"/>
                <w:b/>
                <w:bCs/>
                <w:lang w:val="en-US"/>
              </w:rPr>
              <w:t>vps_extension_flag</w:t>
            </w:r>
          </w:p>
        </w:tc>
        <w:tc>
          <w:tcPr>
            <w:tcW w:w="1151" w:type="dxa"/>
            <w:gridSpan w:val="2"/>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tab/>
              <w:t>if( vps_extension_flag ) {</w:t>
            </w:r>
          </w:p>
        </w:tc>
        <w:tc>
          <w:tcPr>
            <w:tcW w:w="1151" w:type="dxa"/>
            <w:gridSpan w:val="2"/>
          </w:tcPr>
          <w:p w:rsidR="008B3821" w:rsidRPr="007D25B0" w:rsidRDefault="008B3821" w:rsidP="00C73469">
            <w:pPr>
              <w:pStyle w:val="tablecell"/>
              <w:rPr>
                <w:lang w:val="en-US"/>
              </w:rPr>
            </w:pPr>
          </w:p>
        </w:tc>
      </w:tr>
      <w:tr w:rsidR="008B3821" w:rsidRPr="007D25B0" w:rsidTr="00C73469">
        <w:trPr>
          <w:gridAfter w:val="1"/>
          <w:wAfter w:w="11" w:type="dxa"/>
          <w:trHeight w:val="289"/>
          <w:jc w:val="center"/>
        </w:trPr>
        <w:tc>
          <w:tcPr>
            <w:tcW w:w="7920" w:type="dxa"/>
          </w:tcPr>
          <w:p w:rsidR="008B3821" w:rsidRPr="007D25B0" w:rsidRDefault="008B3821" w:rsidP="00C73469">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Batang"/>
                <w:bCs/>
                <w:lang w:val="en-US" w:eastAsia="ko-KR"/>
              </w:rPr>
              <w:tab/>
            </w:r>
            <w:r w:rsidRPr="007D25B0">
              <w:rPr>
                <w:rFonts w:eastAsia="Batang"/>
                <w:bCs/>
                <w:lang w:val="en-US" w:eastAsia="ko-KR"/>
              </w:rPr>
              <w:tab/>
              <w:t>while( !byte_aligned( ) )</w:t>
            </w:r>
          </w:p>
        </w:tc>
        <w:tc>
          <w:tcPr>
            <w:tcW w:w="1140" w:type="dxa"/>
          </w:tcPr>
          <w:p w:rsidR="008B3821" w:rsidRPr="007D25B0" w:rsidRDefault="008B3821" w:rsidP="00C73469">
            <w:pPr>
              <w:tabs>
                <w:tab w:val="clear" w:pos="794"/>
                <w:tab w:val="clear" w:pos="1191"/>
                <w:tab w:val="clear" w:pos="1588"/>
                <w:tab w:val="clear" w:pos="1985"/>
              </w:tabs>
              <w:spacing w:before="0" w:after="60"/>
              <w:rPr>
                <w:rFonts w:eastAsia="MS Mincho"/>
                <w:bCs/>
                <w:lang w:val="en-US"/>
              </w:rPr>
            </w:pPr>
          </w:p>
        </w:tc>
      </w:tr>
      <w:tr w:rsidR="008B3821" w:rsidRPr="007D25B0" w:rsidTr="00C73469">
        <w:trPr>
          <w:gridAfter w:val="1"/>
          <w:wAfter w:w="11" w:type="dxa"/>
          <w:trHeight w:val="289"/>
          <w:jc w:val="center"/>
        </w:trPr>
        <w:tc>
          <w:tcPr>
            <w:tcW w:w="7920" w:type="dxa"/>
          </w:tcPr>
          <w:p w:rsidR="008B3821" w:rsidRPr="007D25B0" w:rsidRDefault="008B3821" w:rsidP="00C73469">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Batang"/>
                <w:bCs/>
                <w:lang w:val="en-US" w:eastAsia="ko-KR"/>
              </w:rPr>
              <w:tab/>
            </w:r>
            <w:r w:rsidRPr="007D25B0">
              <w:rPr>
                <w:rFonts w:eastAsia="Batang"/>
                <w:bCs/>
                <w:lang w:val="en-US" w:eastAsia="ko-KR"/>
              </w:rPr>
              <w:tab/>
            </w:r>
            <w:r w:rsidRPr="007D25B0">
              <w:rPr>
                <w:rFonts w:eastAsia="Batang"/>
                <w:bCs/>
                <w:lang w:val="en-US" w:eastAsia="ko-KR"/>
              </w:rPr>
              <w:tab/>
            </w:r>
            <w:r w:rsidRPr="007D25B0">
              <w:rPr>
                <w:rFonts w:eastAsia="Batang"/>
                <w:b/>
                <w:bCs/>
                <w:lang w:val="en-US" w:eastAsia="ko-KR"/>
              </w:rPr>
              <w:t>vps_extension_alignment_bit_equal_to_one</w:t>
            </w:r>
          </w:p>
        </w:tc>
        <w:tc>
          <w:tcPr>
            <w:tcW w:w="1140" w:type="dxa"/>
          </w:tcPr>
          <w:p w:rsidR="008B3821" w:rsidRPr="007D25B0" w:rsidRDefault="008B3821" w:rsidP="00C73469">
            <w:pPr>
              <w:tabs>
                <w:tab w:val="clear" w:pos="794"/>
                <w:tab w:val="clear" w:pos="1191"/>
                <w:tab w:val="clear" w:pos="1588"/>
                <w:tab w:val="clear" w:pos="1985"/>
              </w:tabs>
              <w:spacing w:before="0" w:after="60"/>
              <w:rPr>
                <w:rFonts w:eastAsia="MS Mincho"/>
                <w:bCs/>
                <w:lang w:val="en-US"/>
              </w:rPr>
            </w:pPr>
            <w:r w:rsidRPr="007D25B0">
              <w:rPr>
                <w:rFonts w:eastAsia="Batang"/>
                <w:bCs/>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lastRenderedPageBreak/>
              <w:tab/>
            </w:r>
            <w:r w:rsidRPr="007D25B0">
              <w:rPr>
                <w:rFonts w:ascii="Times New Roman" w:hAnsi="Times New Roman"/>
                <w:bCs/>
                <w:lang w:val="en-US"/>
              </w:rPr>
              <w:tab/>
              <w:t>vps_extension( )</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vps_extension2_flag</w:t>
            </w:r>
          </w:p>
        </w:tc>
        <w:tc>
          <w:tcPr>
            <w:tcW w:w="1151" w:type="dxa"/>
            <w:gridSpan w:val="2"/>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Cs/>
                <w:lang w:val="en-US"/>
              </w:rPr>
              <w:tab/>
            </w:r>
            <w:r w:rsidRPr="007D25B0">
              <w:rPr>
                <w:rFonts w:ascii="Times New Roman" w:hAnsi="Times New Roman"/>
                <w:bCs/>
                <w:lang w:val="en-US"/>
              </w:rPr>
              <w:tab/>
              <w:t>if( vps_extension2_flag )</w:t>
            </w:r>
          </w:p>
        </w:tc>
        <w:tc>
          <w:tcPr>
            <w:tcW w:w="1151" w:type="dxa"/>
            <w:gridSpan w:val="2"/>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Cs/>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while( more_rbsp_data( ) )</w:t>
            </w:r>
          </w:p>
        </w:tc>
        <w:tc>
          <w:tcPr>
            <w:tcW w:w="1151" w:type="dxa"/>
            <w:gridSpan w:val="2"/>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vps_extension_data_flag</w:t>
            </w:r>
          </w:p>
        </w:tc>
        <w:tc>
          <w:tcPr>
            <w:tcW w:w="1151" w:type="dxa"/>
            <w:gridSpan w:val="2"/>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w:t>
            </w:r>
          </w:p>
        </w:tc>
        <w:tc>
          <w:tcPr>
            <w:tcW w:w="1151" w:type="dxa"/>
            <w:gridSpan w:val="2"/>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Cs/>
                <w:lang w:val="en-US"/>
              </w:rPr>
              <w:tab/>
              <w:t>rbsp_trailing_bits( )</w:t>
            </w:r>
          </w:p>
        </w:tc>
        <w:tc>
          <w:tcPr>
            <w:tcW w:w="1151" w:type="dxa"/>
            <w:gridSpan w:val="2"/>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t>}</w:t>
            </w:r>
          </w:p>
        </w:tc>
        <w:tc>
          <w:tcPr>
            <w:tcW w:w="1151" w:type="dxa"/>
            <w:gridSpan w:val="2"/>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bl>
    <w:p w:rsidR="008B3821" w:rsidRPr="007D25B0" w:rsidRDefault="008B3821" w:rsidP="008B3821">
      <w:pPr>
        <w:pStyle w:val="3N"/>
        <w:rPr>
          <w:lang w:val="en-US"/>
        </w:rPr>
      </w:pP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lastRenderedPageBreak/>
        <w:t>Video parameter set extension syntax</w:t>
      </w:r>
    </w:p>
    <w:p w:rsidR="008B3821" w:rsidRPr="007D25B0" w:rsidRDefault="008B3821" w:rsidP="008B3821">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MS Mincho"/>
                <w:lang w:val="en-US"/>
              </w:rPr>
              <w:t>vps_extension( )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Descriptor</w:t>
            </w:r>
          </w:p>
        </w:tc>
      </w:tr>
      <w:tr w:rsidR="008B3821" w:rsidRPr="007D25B0" w:rsidTr="00C73469">
        <w:trPr>
          <w:trHeight w:val="289"/>
          <w:jc w:val="center"/>
        </w:trPr>
        <w:tc>
          <w:tcPr>
            <w:tcW w:w="7920" w:type="dxa"/>
          </w:tcPr>
          <w:p w:rsidR="008B3821" w:rsidRPr="007D25B0" w:rsidRDefault="008B3821" w:rsidP="00C73469">
            <w:pPr>
              <w:pStyle w:val="tablesyntax"/>
              <w:keepLines w:val="0"/>
              <w:rPr>
                <w:b/>
                <w:bCs/>
                <w:lang w:val="en-US"/>
              </w:rPr>
            </w:pPr>
            <w:r w:rsidRPr="007D25B0">
              <w:rPr>
                <w:bCs/>
                <w:lang w:val="en-US"/>
              </w:rPr>
              <w:tab/>
            </w:r>
            <w:r w:rsidRPr="007D25B0">
              <w:rPr>
                <w:b/>
                <w:bCs/>
                <w:lang w:val="en-US"/>
              </w:rPr>
              <w:t>avc_base_layer_flag</w:t>
            </w:r>
          </w:p>
        </w:tc>
        <w:tc>
          <w:tcPr>
            <w:tcW w:w="288" w:type="dxa"/>
          </w:tcPr>
          <w:p w:rsidR="008B3821" w:rsidRPr="007D25B0" w:rsidRDefault="008B3821" w:rsidP="00C73469">
            <w:pPr>
              <w:pStyle w:val="tableheading"/>
              <w:keepLines w:val="0"/>
              <w:rPr>
                <w:b w:val="0"/>
                <w:lang w:val="en-US"/>
              </w:rPr>
            </w:pPr>
            <w:r w:rsidRPr="007D25B0">
              <w:rPr>
                <w:b w:val="0"/>
                <w:lang w:val="en-US"/>
              </w:rPr>
              <w:t>u(1)</w:t>
            </w:r>
          </w:p>
        </w:tc>
      </w:tr>
      <w:tr w:rsidR="008B3821" w:rsidRPr="007D25B0" w:rsidTr="00C73469">
        <w:trPr>
          <w:trHeight w:val="289"/>
          <w:jc w:val="center"/>
        </w:trPr>
        <w:tc>
          <w:tcPr>
            <w:tcW w:w="7920" w:type="dxa"/>
          </w:tcPr>
          <w:p w:rsidR="008B3821" w:rsidRPr="007D25B0" w:rsidRDefault="008B3821" w:rsidP="00C73469">
            <w:pPr>
              <w:pStyle w:val="tablesyntax"/>
              <w:keepLines w:val="0"/>
              <w:rPr>
                <w:b/>
                <w:bCs/>
                <w:lang w:val="en-US"/>
              </w:rPr>
            </w:pPr>
            <w:r w:rsidRPr="007D25B0">
              <w:rPr>
                <w:bCs/>
                <w:lang w:val="en-US"/>
              </w:rPr>
              <w:tab/>
            </w:r>
            <w:r w:rsidRPr="007D25B0">
              <w:rPr>
                <w:b/>
                <w:bCs/>
                <w:lang w:val="en-US"/>
              </w:rPr>
              <w:t>vps_vui_offset</w:t>
            </w:r>
          </w:p>
        </w:tc>
        <w:tc>
          <w:tcPr>
            <w:tcW w:w="1140" w:type="dxa"/>
          </w:tcPr>
          <w:p w:rsidR="008B3821" w:rsidRPr="007D25B0" w:rsidRDefault="008B3821" w:rsidP="00C73469">
            <w:pPr>
              <w:pStyle w:val="tableheading"/>
              <w:keepLines w:val="0"/>
              <w:rPr>
                <w:b w:val="0"/>
                <w:lang w:val="en-US"/>
              </w:rPr>
            </w:pPr>
            <w:r w:rsidRPr="007D25B0">
              <w:rPr>
                <w:b w:val="0"/>
                <w:lang w:val="en-US"/>
              </w:rPr>
              <w:t>u(16)</w:t>
            </w:r>
          </w:p>
        </w:tc>
      </w:tr>
      <w:tr w:rsidR="008B3821" w:rsidRPr="007D25B0" w:rsidTr="00C73469">
        <w:trPr>
          <w:trHeight w:val="289"/>
          <w:jc w:val="center"/>
        </w:trPr>
        <w:tc>
          <w:tcPr>
            <w:tcW w:w="7920" w:type="dxa"/>
          </w:tcPr>
          <w:p w:rsidR="008B3821" w:rsidRPr="007D25B0" w:rsidRDefault="008B3821" w:rsidP="00C73469">
            <w:pPr>
              <w:pStyle w:val="tablesyntax"/>
              <w:keepLines w:val="0"/>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rPr>
                <w:b/>
                <w:bCs/>
                <w:lang w:val="en-US"/>
              </w:rPr>
            </w:pPr>
            <w:r w:rsidRPr="007D25B0">
              <w:rPr>
                <w:bCs/>
                <w:lang w:val="en-US"/>
              </w:rPr>
              <w:tab/>
            </w:r>
            <w:r w:rsidRPr="007D25B0">
              <w:rPr>
                <w:b/>
                <w:bCs/>
                <w:lang w:val="en-US"/>
              </w:rPr>
              <w:t>splitting_flag</w:t>
            </w:r>
          </w:p>
        </w:tc>
        <w:tc>
          <w:tcPr>
            <w:tcW w:w="1140" w:type="dxa"/>
          </w:tcPr>
          <w:p w:rsidR="008B3821" w:rsidRPr="007D25B0" w:rsidRDefault="008B3821" w:rsidP="00C73469">
            <w:pPr>
              <w:pStyle w:val="tableheading"/>
              <w:keepLines w:val="0"/>
              <w:rPr>
                <w:b w:val="0"/>
                <w:lang w:val="en-US"/>
              </w:rPr>
            </w:pPr>
            <w:r w:rsidRPr="007D25B0">
              <w:rPr>
                <w:b w:val="0"/>
                <w:lang w:val="en-US"/>
              </w:rPr>
              <w:t>u(1)</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7D25B0">
              <w:rPr>
                <w:rFonts w:eastAsia="MS Mincho"/>
                <w:bCs/>
                <w:lang w:val="en-US"/>
              </w:rPr>
              <w:tab/>
            </w:r>
            <w:r w:rsidRPr="007D25B0">
              <w:rPr>
                <w:rFonts w:eastAsia="Batang"/>
                <w:bCs/>
                <w:lang w:val="en-US" w:eastAsia="ko-KR"/>
              </w:rPr>
              <w:t>for( i = 0, NumScalabilityTypes = 0; i &lt; 16; i++ ) {</w:t>
            </w:r>
          </w:p>
        </w:tc>
        <w:tc>
          <w:tcPr>
            <w:tcW w:w="1152"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
                <w:bCs/>
                <w:lang w:val="en-US" w:eastAsia="ko-KR"/>
              </w:rPr>
              <w:tab/>
            </w:r>
            <w:r w:rsidRPr="007D25B0">
              <w:rPr>
                <w:rFonts w:eastAsia="Batang"/>
                <w:b/>
                <w:bCs/>
                <w:lang w:val="en-US" w:eastAsia="ko-KR"/>
              </w:rPr>
              <w:tab/>
              <w:t>scalability_mask_flag</w:t>
            </w:r>
            <w:r w:rsidRPr="007D25B0">
              <w:rPr>
                <w:rFonts w:eastAsia="Batang"/>
                <w:bCs/>
                <w:lang w:val="en-US" w:eastAsia="ko-KR"/>
              </w:rPr>
              <w:t>[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r w:rsidRPr="007D25B0">
              <w:rPr>
                <w:rFonts w:eastAsia="Batang"/>
                <w:bCs/>
                <w:lang w:val="en-US"/>
              </w:rPr>
              <w:t>u(1)</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7D25B0">
              <w:rPr>
                <w:rFonts w:eastAsia="Batang"/>
                <w:b/>
                <w:bCs/>
                <w:lang w:val="en-US" w:eastAsia="ko-KR"/>
              </w:rPr>
              <w:tab/>
            </w:r>
            <w:r w:rsidRPr="007D25B0">
              <w:rPr>
                <w:rFonts w:eastAsia="Batang"/>
                <w:b/>
                <w:bCs/>
                <w:lang w:val="en-US" w:eastAsia="ko-KR"/>
              </w:rPr>
              <w:tab/>
            </w:r>
            <w:r w:rsidRPr="007D25B0">
              <w:rPr>
                <w:rFonts w:eastAsia="MS Mincho"/>
                <w:bCs/>
                <w:lang w:val="en-US"/>
              </w:rPr>
              <w:t xml:space="preserve">NumScalabilityTypes += </w:t>
            </w:r>
            <w:r w:rsidRPr="007D25B0">
              <w:rPr>
                <w:rFonts w:eastAsia="Batang"/>
                <w:bCs/>
                <w:lang w:val="en-US" w:eastAsia="ko-KR"/>
              </w:rPr>
              <w:t>scalability_mask_flag[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7D25B0">
              <w:rPr>
                <w:rFonts w:eastAsia="Batang"/>
                <w:bCs/>
                <w:lang w:val="en-US" w:eastAsia="ko-KR"/>
              </w:rPr>
              <w:tab/>
              <w:t>}</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t>for( j = 0; j &lt; ( NumScalabilityTypes − splitting_flag ); j++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de-DE" w:eastAsia="ko-KR"/>
              </w:rPr>
            </w:pPr>
            <w:r w:rsidRPr="007D25B0">
              <w:rPr>
                <w:rFonts w:eastAsia="Batang"/>
                <w:b/>
                <w:bCs/>
                <w:lang w:val="en-US" w:eastAsia="ko-KR"/>
              </w:rPr>
              <w:tab/>
            </w:r>
            <w:r w:rsidRPr="007D25B0">
              <w:rPr>
                <w:rFonts w:eastAsia="Batang"/>
                <w:b/>
                <w:bCs/>
                <w:lang w:val="en-US" w:eastAsia="ko-KR"/>
              </w:rPr>
              <w:tab/>
            </w:r>
            <w:r w:rsidRPr="007D25B0">
              <w:rPr>
                <w:rFonts w:eastAsia="Batang"/>
                <w:b/>
                <w:bCs/>
                <w:lang w:val="de-DE" w:eastAsia="ko-KR"/>
              </w:rPr>
              <w:t>dimension_id_len_minus1</w:t>
            </w:r>
            <w:r w:rsidRPr="007D25B0">
              <w:rPr>
                <w:rFonts w:eastAsia="Batang"/>
                <w:bCs/>
                <w:lang w:val="de-DE" w:eastAsia="ko-KR"/>
              </w:rPr>
              <w:t>[ j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r w:rsidRPr="007D25B0">
              <w:rPr>
                <w:rFonts w:eastAsia="Batang"/>
                <w:bCs/>
                <w:lang w:val="en-US"/>
              </w:rPr>
              <w:t>u(3)</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7D25B0">
              <w:rPr>
                <w:rFonts w:eastAsia="Batang"/>
                <w:bCs/>
                <w:lang w:val="en-US" w:eastAsia="ko-KR"/>
              </w:rPr>
              <w:tab/>
            </w:r>
            <w:r w:rsidRPr="007D25B0">
              <w:rPr>
                <w:rFonts w:eastAsia="Batang"/>
                <w:b/>
                <w:bCs/>
                <w:lang w:val="en-US" w:eastAsia="ko-KR"/>
              </w:rPr>
              <w:t>vps_nuh_layer_id_present_flag</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r w:rsidRPr="007D25B0">
              <w:rPr>
                <w:rFonts w:eastAsia="Batang"/>
                <w:bCs/>
                <w:lang w:val="en-US"/>
              </w:rPr>
              <w:t>u(1)</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Batang"/>
                <w:b/>
                <w:bCs/>
                <w:lang w:val="en-US" w:eastAsia="ko-KR"/>
              </w:rPr>
              <w:tab/>
            </w:r>
            <w:r w:rsidRPr="007D25B0">
              <w:rPr>
                <w:rFonts w:eastAsia="Batang"/>
                <w:bCs/>
                <w:lang w:val="en-US" w:eastAsia="ko-KR"/>
              </w:rPr>
              <w:t>for( i = 1; i  &lt;=  vps_max_layers_minus1; i++ )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
                <w:bCs/>
                <w:lang w:val="en-US" w:eastAsia="ko-KR"/>
              </w:rPr>
              <w:tab/>
            </w:r>
            <w:r w:rsidRPr="007D25B0">
              <w:rPr>
                <w:rFonts w:eastAsia="Batang"/>
                <w:b/>
                <w:bCs/>
                <w:lang w:val="en-US" w:eastAsia="ko-KR"/>
              </w:rPr>
              <w:tab/>
            </w:r>
            <w:r w:rsidRPr="007D25B0">
              <w:rPr>
                <w:rFonts w:eastAsia="Batang"/>
                <w:bCs/>
                <w:lang w:val="en-US" w:eastAsia="ko-KR"/>
              </w:rPr>
              <w:t xml:space="preserve">if( vps_nuh_layer_id_present_flag )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7D25B0">
              <w:rPr>
                <w:rFonts w:eastAsia="Batang"/>
                <w:b/>
                <w:bCs/>
                <w:lang w:val="en-US" w:eastAsia="ko-KR"/>
              </w:rPr>
              <w:tab/>
            </w:r>
            <w:r w:rsidRPr="007D25B0">
              <w:rPr>
                <w:rFonts w:eastAsia="Batang"/>
                <w:b/>
                <w:bCs/>
                <w:lang w:val="en-US" w:eastAsia="ko-KR"/>
              </w:rPr>
              <w:tab/>
            </w:r>
            <w:r w:rsidRPr="007D25B0">
              <w:rPr>
                <w:rFonts w:eastAsia="Batang"/>
                <w:b/>
                <w:bCs/>
                <w:lang w:val="en-US" w:eastAsia="ko-KR"/>
              </w:rPr>
              <w:tab/>
              <w:t>layer_id_in_nuh</w:t>
            </w:r>
            <w:r w:rsidRPr="007D25B0">
              <w:rPr>
                <w:rFonts w:eastAsia="Batang"/>
                <w:bCs/>
                <w:lang w:val="en-US" w:eastAsia="ko-KR"/>
              </w:rPr>
              <w:t>[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r w:rsidRPr="007D25B0">
              <w:rPr>
                <w:rFonts w:eastAsia="Batang"/>
                <w:bCs/>
                <w:lang w:val="en-US"/>
              </w:rPr>
              <w:t>u(6)</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t xml:space="preserve">if( !splitting_flag )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rFonts w:eastAsia="Batang"/>
                <w:bCs/>
                <w:lang w:val="en-US" w:eastAsia="ko-KR"/>
              </w:rPr>
              <w:tab/>
              <w:t>for( j = 0; j &lt; NumScalabilityTypes; j++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Batang"/>
                <w:b/>
                <w:bCs/>
                <w:lang w:val="en-US" w:eastAsia="ko-KR"/>
              </w:rPr>
              <w:tab/>
            </w:r>
            <w:r w:rsidRPr="007D25B0">
              <w:rPr>
                <w:rFonts w:eastAsia="Batang"/>
                <w:b/>
                <w:bCs/>
                <w:lang w:val="en-US" w:eastAsia="ko-KR"/>
              </w:rPr>
              <w:tab/>
            </w:r>
            <w:r w:rsidRPr="007D25B0">
              <w:rPr>
                <w:rFonts w:eastAsia="Batang"/>
                <w:b/>
                <w:bCs/>
                <w:lang w:val="en-US" w:eastAsia="ko-KR"/>
              </w:rPr>
              <w:tab/>
            </w:r>
            <w:r w:rsidRPr="007D25B0">
              <w:rPr>
                <w:rFonts w:eastAsia="Batang"/>
                <w:b/>
                <w:bCs/>
                <w:lang w:val="en-US" w:eastAsia="ko-KR"/>
              </w:rPr>
              <w:tab/>
              <w:t>dimension_id</w:t>
            </w:r>
            <w:r w:rsidRPr="007D25B0">
              <w:rPr>
                <w:rFonts w:eastAsia="Batang"/>
                <w:bCs/>
                <w:lang w:val="en-US" w:eastAsia="ko-KR"/>
              </w:rPr>
              <w:t>[ i ][ j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Batang"/>
                <w:bCs/>
                <w:lang w:val="en-US"/>
              </w:rPr>
              <w:t>u(v)</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Batang"/>
                <w:bCs/>
                <w:lang w:val="en-US" w:eastAsia="ko-KR"/>
              </w:rPr>
              <w:tab/>
              <w:t>}</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t>if( NumViews &gt; 1 )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rFonts w:eastAsia="Batang"/>
                <w:b/>
                <w:bCs/>
                <w:lang w:val="en-US" w:eastAsia="ko-KR"/>
              </w:rPr>
              <w:t>view_id_len_minus1</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u(4)</w:t>
            </w:r>
          </w:p>
        </w:tc>
      </w:tr>
      <w:tr w:rsidR="008B3821" w:rsidRPr="007D25B0" w:rsidTr="00C73469">
        <w:trPr>
          <w:trHeight w:val="289"/>
          <w:jc w:val="center"/>
        </w:trPr>
        <w:tc>
          <w:tcPr>
            <w:tcW w:w="7920" w:type="dxa"/>
          </w:tcPr>
          <w:p w:rsidR="008B3821" w:rsidRPr="007D25B0" w:rsidRDefault="008B3821" w:rsidP="00C73469">
            <w:pPr>
              <w:pStyle w:val="tablesyntax"/>
              <w:keepLines w:val="0"/>
              <w:rPr>
                <w:rFonts w:eastAsia="Batang"/>
                <w:bCs/>
                <w:lang w:val="en-US" w:eastAsia="ko-KR"/>
              </w:rPr>
            </w:pPr>
            <w:r w:rsidRPr="007D25B0">
              <w:rPr>
                <w:rFonts w:eastAsia="Batang"/>
                <w:bCs/>
                <w:lang w:val="en-US" w:eastAsia="ko-KR"/>
              </w:rPr>
              <w:tab/>
              <w:t>for( i = 0; i &lt; NumViews; i++ )</w:t>
            </w:r>
          </w:p>
        </w:tc>
        <w:tc>
          <w:tcPr>
            <w:tcW w:w="1140" w:type="dxa"/>
          </w:tcPr>
          <w:p w:rsidR="008B3821" w:rsidRPr="007D25B0" w:rsidRDefault="008B3821" w:rsidP="00C73469">
            <w:pPr>
              <w:keepNext/>
              <w:spacing w:before="0" w:after="60"/>
              <w:rPr>
                <w:lang w:val="en-US"/>
              </w:rPr>
            </w:pPr>
          </w:p>
        </w:tc>
      </w:tr>
      <w:tr w:rsidR="008B3821" w:rsidRPr="007D25B0" w:rsidTr="00C73469">
        <w:trPr>
          <w:trHeight w:val="289"/>
          <w:jc w:val="center"/>
        </w:trPr>
        <w:tc>
          <w:tcPr>
            <w:tcW w:w="7920" w:type="dxa"/>
          </w:tcPr>
          <w:p w:rsidR="008B3821" w:rsidRPr="007D25B0" w:rsidRDefault="008B3821" w:rsidP="00C73469">
            <w:pPr>
              <w:pStyle w:val="tablesyntax"/>
              <w:keepLines w:val="0"/>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rFonts w:eastAsia="Batang"/>
                <w:b/>
                <w:bCs/>
                <w:lang w:val="en-US" w:eastAsia="ko-KR"/>
              </w:rPr>
              <w:t>view_id_val</w:t>
            </w:r>
            <w:r w:rsidRPr="007D25B0">
              <w:rPr>
                <w:rFonts w:eastAsia="Batang"/>
                <w:bCs/>
                <w:lang w:val="en-US" w:eastAsia="ko-KR"/>
              </w:rPr>
              <w:t>[ i ]</w:t>
            </w:r>
          </w:p>
        </w:tc>
        <w:tc>
          <w:tcPr>
            <w:tcW w:w="1140" w:type="dxa"/>
          </w:tcPr>
          <w:p w:rsidR="008B3821" w:rsidRPr="007D25B0" w:rsidRDefault="008B3821" w:rsidP="00C73469">
            <w:pPr>
              <w:keepNext/>
              <w:spacing w:before="0" w:after="60"/>
              <w:rPr>
                <w:lang w:val="en-US"/>
              </w:rPr>
            </w:pPr>
            <w:r w:rsidRPr="007D25B0">
              <w:rPr>
                <w:lang w:val="en-US"/>
              </w:rPr>
              <w:t>u(v)</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Batang"/>
                <w:bCs/>
                <w:lang w:val="en-US" w:eastAsia="ko-KR"/>
              </w:rPr>
              <w:tab/>
              <w:t>for( i = 1; i  &lt;=  vps_max_layers_minus1;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Del="002947EA" w:rsidTr="00C73469">
        <w:trPr>
          <w:trHeight w:val="289"/>
          <w:jc w:val="center"/>
        </w:trPr>
        <w:tc>
          <w:tcPr>
            <w:tcW w:w="7920" w:type="dxa"/>
          </w:tcPr>
          <w:p w:rsidR="008B3821" w:rsidRPr="007D25B0" w:rsidDel="002947EA"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7D25B0">
              <w:rPr>
                <w:rFonts w:eastAsia="Batang"/>
                <w:b/>
                <w:bCs/>
                <w:lang w:val="en-US" w:eastAsia="ko-KR"/>
              </w:rPr>
              <w:tab/>
            </w:r>
            <w:r w:rsidRPr="007D25B0">
              <w:rPr>
                <w:rFonts w:eastAsia="Batang"/>
                <w:b/>
                <w:bCs/>
                <w:lang w:val="en-US" w:eastAsia="ko-KR"/>
              </w:rPr>
              <w:tab/>
            </w:r>
            <w:r w:rsidRPr="007D25B0">
              <w:rPr>
                <w:rFonts w:eastAsia="Batang"/>
                <w:bCs/>
                <w:lang w:val="en-US" w:eastAsia="ko-KR"/>
              </w:rPr>
              <w:t>for( j = 0; j &lt; i; j++ )</w:t>
            </w:r>
          </w:p>
        </w:tc>
        <w:tc>
          <w:tcPr>
            <w:tcW w:w="1140" w:type="dxa"/>
          </w:tcPr>
          <w:p w:rsidR="008B3821" w:rsidRPr="007D25B0" w:rsidDel="002947EA" w:rsidRDefault="008B3821" w:rsidP="00C73469">
            <w:pPr>
              <w:keepNext/>
              <w:tabs>
                <w:tab w:val="clear" w:pos="794"/>
                <w:tab w:val="clear" w:pos="1191"/>
                <w:tab w:val="clear" w:pos="1588"/>
                <w:tab w:val="clear" w:pos="1985"/>
              </w:tabs>
              <w:spacing w:before="0" w:after="60"/>
              <w:rPr>
                <w:rFonts w:eastAsia="Batang"/>
                <w:bCs/>
                <w:lang w:val="en-US"/>
              </w:rPr>
            </w:pPr>
          </w:p>
        </w:tc>
      </w:tr>
      <w:tr w:rsidR="008B3821" w:rsidRPr="007D25B0" w:rsidDel="002947EA"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7D25B0">
              <w:rPr>
                <w:rFonts w:eastAsia="Batang"/>
                <w:b/>
                <w:bCs/>
                <w:lang w:val="en-US" w:eastAsia="ko-KR"/>
              </w:rPr>
              <w:tab/>
            </w:r>
            <w:r w:rsidRPr="007D25B0">
              <w:rPr>
                <w:rFonts w:eastAsia="Batang"/>
                <w:b/>
                <w:bCs/>
                <w:lang w:val="en-US" w:eastAsia="ko-KR"/>
              </w:rPr>
              <w:tab/>
            </w:r>
            <w:r w:rsidRPr="007D25B0">
              <w:rPr>
                <w:rFonts w:eastAsia="Batang"/>
                <w:b/>
                <w:bCs/>
                <w:lang w:val="en-US" w:eastAsia="ko-KR"/>
              </w:rPr>
              <w:tab/>
              <w:t>direct_dependency_flag</w:t>
            </w:r>
            <w:r w:rsidRPr="007D25B0">
              <w:rPr>
                <w:rFonts w:eastAsia="Batang"/>
                <w:bCs/>
                <w:lang w:val="en-US" w:eastAsia="ko-KR"/>
              </w:rPr>
              <w:t>[ i ][ j ]</w:t>
            </w:r>
          </w:p>
        </w:tc>
        <w:tc>
          <w:tcPr>
            <w:tcW w:w="1140" w:type="dxa"/>
          </w:tcPr>
          <w:p w:rsidR="008B3821" w:rsidRPr="007D25B0" w:rsidDel="002947EA" w:rsidRDefault="008B3821" w:rsidP="00C73469">
            <w:pPr>
              <w:keepNext/>
              <w:tabs>
                <w:tab w:val="clear" w:pos="794"/>
                <w:tab w:val="clear" w:pos="1191"/>
                <w:tab w:val="clear" w:pos="1588"/>
                <w:tab w:val="clear" w:pos="1985"/>
              </w:tabs>
              <w:spacing w:before="0" w:after="60"/>
              <w:rPr>
                <w:rFonts w:eastAsia="Batang"/>
                <w:bCs/>
                <w:lang w:val="en-US"/>
              </w:rPr>
            </w:pPr>
            <w:r w:rsidRPr="007D25B0">
              <w:rPr>
                <w:rFonts w:eastAsia="Batang"/>
                <w:bCs/>
                <w:lang w:val="en-US"/>
              </w:rPr>
              <w:t>u(1)</w:t>
            </w:r>
          </w:p>
        </w:tc>
      </w:tr>
      <w:tr w:rsidR="008B3821" w:rsidRPr="007D25B0" w:rsidDel="002947EA"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7D25B0">
              <w:rPr>
                <w:rFonts w:eastAsia="Batang"/>
                <w:b/>
                <w:bCs/>
                <w:lang w:val="en-US" w:eastAsia="ko-KR"/>
              </w:rPr>
              <w:tab/>
              <w:t>max_tid_ref_present_flag</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r w:rsidRPr="007D25B0">
              <w:rPr>
                <w:rFonts w:eastAsia="Batang"/>
                <w:bCs/>
                <w:lang w:val="en-US"/>
              </w:rPr>
              <w:t>u(1)</w:t>
            </w:r>
          </w:p>
        </w:tc>
      </w:tr>
      <w:tr w:rsidR="008B3821" w:rsidRPr="007D25B0" w:rsidDel="002947EA"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7D25B0">
              <w:rPr>
                <w:rFonts w:eastAsia="Batang"/>
                <w:bCs/>
                <w:lang w:val="en-US" w:eastAsia="ko-KR"/>
              </w:rPr>
              <w:tab/>
              <w:t xml:space="preserve">if( max_tid_ref_present_flag )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p>
        </w:tc>
      </w:tr>
      <w:tr w:rsidR="008B3821" w:rsidRPr="007D25B0" w:rsidDel="002947EA"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t xml:space="preserve">for( i = 0; i &lt; vps_max_layers_minus1; i++ )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p>
        </w:tc>
      </w:tr>
      <w:tr w:rsidR="008B3821" w:rsidRPr="007D25B0" w:rsidDel="002947EA"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7D25B0">
              <w:rPr>
                <w:rFonts w:eastAsia="Batang"/>
                <w:b/>
                <w:bCs/>
                <w:lang w:val="en-US" w:eastAsia="ko-KR"/>
              </w:rPr>
              <w:tab/>
            </w:r>
            <w:r w:rsidRPr="007D25B0">
              <w:rPr>
                <w:rFonts w:eastAsia="Batang"/>
                <w:b/>
                <w:bCs/>
                <w:lang w:val="en-US" w:eastAsia="ko-KR"/>
              </w:rPr>
              <w:tab/>
            </w:r>
            <w:r w:rsidRPr="007D25B0">
              <w:rPr>
                <w:rFonts w:eastAsia="Batang"/>
                <w:b/>
                <w:bCs/>
                <w:lang w:val="en-US" w:eastAsia="ko-KR"/>
              </w:rPr>
              <w:tab/>
              <w:t>max_tid_il_ref_pics_plus1</w:t>
            </w:r>
            <w:r w:rsidRPr="007D25B0">
              <w:rPr>
                <w:rFonts w:eastAsia="Batang"/>
                <w:bCs/>
                <w:lang w:val="en-US" w:eastAsia="ko-KR"/>
              </w:rPr>
              <w:t>[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r w:rsidRPr="007D25B0">
              <w:rPr>
                <w:rFonts w:eastAsia="Batang"/>
                <w:bCs/>
                <w:lang w:val="en-US"/>
              </w:rPr>
              <w:t>u(3)</w:t>
            </w:r>
          </w:p>
        </w:tc>
      </w:tr>
      <w:tr w:rsidR="008B3821" w:rsidRPr="007D25B0" w:rsidDel="002947EA"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7D25B0">
              <w:rPr>
                <w:rFonts w:eastAsia="Batang"/>
                <w:b/>
                <w:bCs/>
                <w:lang w:val="en-US" w:eastAsia="ko-KR"/>
              </w:rPr>
              <w:tab/>
              <w:t>all_ref_layers_active_flag</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r w:rsidRPr="007D25B0">
              <w:rPr>
                <w:rFonts w:eastAsia="Batang"/>
                <w:bCs/>
                <w:lang w:val="en-US"/>
              </w:rPr>
              <w:t>u(1)</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
                <w:bCs/>
                <w:lang w:val="en-US" w:eastAsia="ko-KR"/>
              </w:rPr>
              <w:t>vps_number_layer_sets_minus1</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u(10)</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de-DE" w:eastAsia="ko-KR"/>
              </w:rPr>
            </w:pPr>
            <w:r w:rsidRPr="007D25B0">
              <w:rPr>
                <w:rFonts w:eastAsia="Batang"/>
                <w:b/>
                <w:bCs/>
                <w:lang w:val="de-DE" w:eastAsia="ko-KR"/>
              </w:rPr>
              <w:tab/>
              <w:t>vps_num_profile_tier_level_minus1</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u(6)</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t>for( i = 1; i  &lt;=  vps_num_profile_tier_level_minus1; i ++ )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rFonts w:eastAsia="Batang"/>
                <w:b/>
                <w:bCs/>
                <w:lang w:val="en-US" w:eastAsia="ko-KR"/>
              </w:rPr>
              <w:t>vps_profile_present_flag</w:t>
            </w:r>
            <w:r w:rsidRPr="007D25B0">
              <w:rPr>
                <w:rFonts w:eastAsia="Batang"/>
                <w:bCs/>
                <w:lang w:val="en-US" w:eastAsia="ko-KR"/>
              </w:rPr>
              <w:t>[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bCs/>
                <w:lang w:val="en-US"/>
              </w:rPr>
              <w:t>if( !vps_profile_present_flag[ i ]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rFonts w:eastAsia="Batang"/>
                <w:bCs/>
                <w:lang w:val="en-US" w:eastAsia="ko-KR"/>
              </w:rPr>
              <w:tab/>
            </w:r>
            <w:r w:rsidRPr="007D25B0">
              <w:rPr>
                <w:b/>
                <w:bCs/>
                <w:lang w:val="en-US"/>
              </w:rPr>
              <w:t>profile_ref_minus1</w:t>
            </w:r>
            <w:r w:rsidRPr="007D25B0">
              <w:rPr>
                <w:bCs/>
                <w:lang w:val="en-US"/>
              </w:rPr>
              <w:t>[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lang w:val="en-US"/>
              </w:rPr>
              <w:t>u(6)</w:t>
            </w:r>
          </w:p>
        </w:tc>
      </w:tr>
      <w:tr w:rsidR="008B3821" w:rsidRPr="007D25B0" w:rsidTr="00C73469">
        <w:trPr>
          <w:trHeight w:val="289"/>
          <w:jc w:val="center"/>
        </w:trPr>
        <w:tc>
          <w:tcPr>
            <w:tcW w:w="7920" w:type="dxa"/>
          </w:tcPr>
          <w:p w:rsidR="008B3821" w:rsidRPr="007D25B0" w:rsidRDefault="008B3821" w:rsidP="00C73469">
            <w:pPr>
              <w:pStyle w:val="tablesyntax"/>
              <w:keepLines w:val="0"/>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lang w:val="en-US"/>
              </w:rPr>
              <w:t>profile_tier_level( vps_</w:t>
            </w:r>
            <w:r w:rsidRPr="007D25B0">
              <w:rPr>
                <w:bCs/>
                <w:lang w:val="en-US"/>
              </w:rPr>
              <w:t>profile_present_flag[ i ], vps_max_sub_layers_minus1 )</w:t>
            </w:r>
          </w:p>
        </w:tc>
        <w:tc>
          <w:tcPr>
            <w:tcW w:w="1140" w:type="dxa"/>
          </w:tcPr>
          <w:p w:rsidR="008B3821" w:rsidRPr="007D25B0" w:rsidRDefault="008B3821" w:rsidP="00C73469">
            <w:pPr>
              <w:keepNext/>
              <w:tabs>
                <w:tab w:val="clear" w:pos="794"/>
                <w:tab w:val="clear" w:pos="1191"/>
                <w:tab w:val="clear" w:pos="1588"/>
                <w:tab w:val="clear" w:pos="1985"/>
              </w:tabs>
              <w:spacing w:before="0" w:after="60"/>
              <w:rPr>
                <w:lang w:val="en-US"/>
              </w:rPr>
            </w:pPr>
          </w:p>
        </w:tc>
      </w:tr>
      <w:tr w:rsidR="008B3821" w:rsidRPr="007D25B0" w:rsidTr="00C73469">
        <w:trPr>
          <w:trHeight w:val="289"/>
          <w:jc w:val="center"/>
        </w:trPr>
        <w:tc>
          <w:tcPr>
            <w:tcW w:w="7920" w:type="dxa"/>
          </w:tcPr>
          <w:p w:rsidR="008B3821" w:rsidRPr="007D25B0" w:rsidRDefault="008B3821" w:rsidP="00C73469">
            <w:pPr>
              <w:pStyle w:val="tablesyntax"/>
              <w:keepLines w:val="0"/>
              <w:rPr>
                <w:rFonts w:eastAsia="Batang"/>
                <w:bCs/>
                <w:lang w:val="en-US" w:eastAsia="ko-KR"/>
              </w:rPr>
            </w:pPr>
            <w:r w:rsidRPr="007D25B0">
              <w:rPr>
                <w:rFonts w:eastAsia="Batang"/>
                <w:bCs/>
                <w:lang w:val="en-US" w:eastAsia="ko-KR"/>
              </w:rPr>
              <w:tab/>
              <w:t>}</w:t>
            </w:r>
          </w:p>
        </w:tc>
        <w:tc>
          <w:tcPr>
            <w:tcW w:w="1140" w:type="dxa"/>
          </w:tcPr>
          <w:p w:rsidR="008B3821" w:rsidRPr="007D25B0" w:rsidRDefault="008B3821" w:rsidP="00C73469">
            <w:pPr>
              <w:keepNext/>
              <w:tabs>
                <w:tab w:val="clear" w:pos="794"/>
                <w:tab w:val="clear" w:pos="1191"/>
                <w:tab w:val="clear" w:pos="1588"/>
                <w:tab w:val="clear" w:pos="1985"/>
              </w:tabs>
              <w:spacing w:before="0" w:after="60"/>
              <w:rPr>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t>numOutputLayerSets = vps_number_layer_sets_minus1 + 1</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
                <w:bCs/>
                <w:lang w:val="en-US" w:eastAsia="ko-KR"/>
              </w:rPr>
              <w:t>more_output_layer_sets_than_default_flag</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t>if( more_output_layer_sets_than_default_flag )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rFonts w:eastAsia="Batang"/>
                <w:b/>
                <w:bCs/>
                <w:lang w:val="en-US" w:eastAsia="ko-KR"/>
              </w:rPr>
              <w:t>num_add_output_layer_sets_minus1</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u(10)</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t>numOutputLayerSets  +=  num_add_output_layer_sets_minus1 + 1</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t>}</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t>if( numOutputLayerSets &gt; 1 )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rFonts w:eastAsia="Batang"/>
                <w:b/>
                <w:bCs/>
                <w:lang w:val="en-US" w:eastAsia="ko-KR"/>
              </w:rPr>
              <w:t>default_one_target_output_layer_flag</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w:t>
            </w:r>
          </w:p>
        </w:tc>
      </w:tr>
      <w:tr w:rsidR="008B3821" w:rsidRPr="007D25B0" w:rsidTr="00C73469">
        <w:trPr>
          <w:trHeight w:val="289"/>
          <w:jc w:val="center"/>
        </w:trPr>
        <w:tc>
          <w:tcPr>
            <w:tcW w:w="7920" w:type="dxa"/>
          </w:tcPr>
          <w:p w:rsidR="008B3821" w:rsidRPr="007D25B0" w:rsidRDefault="008B3821" w:rsidP="00C73469">
            <w:pPr>
              <w:pStyle w:val="tablesyntax"/>
              <w:keepLines w:val="0"/>
              <w:rPr>
                <w:rFonts w:eastAsia="Batang"/>
                <w:bCs/>
                <w:lang w:val="en-US" w:eastAsia="ko-KR"/>
              </w:rPr>
            </w:pPr>
            <w:r w:rsidRPr="007D25B0">
              <w:rPr>
                <w:rFonts w:eastAsia="Batang"/>
                <w:bCs/>
                <w:lang w:val="en-US" w:eastAsia="ko-KR"/>
              </w:rPr>
              <w:lastRenderedPageBreak/>
              <w:tab/>
            </w:r>
            <w:r w:rsidRPr="007D25B0">
              <w:rPr>
                <w:bCs/>
                <w:lang w:val="en-US"/>
              </w:rPr>
              <w:t xml:space="preserve">for( i = 1; i &lt; </w:t>
            </w:r>
            <w:r w:rsidRPr="007D25B0">
              <w:rPr>
                <w:rFonts w:eastAsia="Batang"/>
                <w:bCs/>
                <w:lang w:val="en-US" w:eastAsia="ko-KR"/>
              </w:rPr>
              <w:t>numOutputLayerSets</w:t>
            </w:r>
            <w:r w:rsidRPr="007D25B0">
              <w:rPr>
                <w:bCs/>
                <w:lang w:val="en-US"/>
              </w:rPr>
              <w:t>; i++ ) {</w:t>
            </w:r>
          </w:p>
        </w:tc>
        <w:tc>
          <w:tcPr>
            <w:tcW w:w="1140" w:type="dxa"/>
          </w:tcPr>
          <w:p w:rsidR="008B3821" w:rsidRPr="007D25B0" w:rsidRDefault="008B3821" w:rsidP="00C73469">
            <w:pPr>
              <w:keepNext/>
              <w:tabs>
                <w:tab w:val="clear" w:pos="794"/>
                <w:tab w:val="clear" w:pos="1191"/>
                <w:tab w:val="clear" w:pos="1588"/>
                <w:tab w:val="clear" w:pos="1985"/>
              </w:tabs>
              <w:spacing w:before="0" w:after="60"/>
              <w:rPr>
                <w:lang w:val="en-US"/>
              </w:rPr>
            </w:pPr>
          </w:p>
        </w:tc>
      </w:tr>
      <w:tr w:rsidR="008B3821" w:rsidRPr="007D25B0" w:rsidTr="00C73469">
        <w:trPr>
          <w:trHeight w:val="289"/>
          <w:jc w:val="center"/>
        </w:trPr>
        <w:tc>
          <w:tcPr>
            <w:tcW w:w="7920" w:type="dxa"/>
          </w:tcPr>
          <w:p w:rsidR="008B3821" w:rsidRPr="007D25B0" w:rsidRDefault="008B3821" w:rsidP="00C73469">
            <w:pPr>
              <w:pStyle w:val="tablesyntax"/>
              <w:keepLines w:val="0"/>
              <w:rPr>
                <w:b/>
                <w:bCs/>
                <w:lang w:val="en-US"/>
              </w:rPr>
            </w:pPr>
            <w:r w:rsidRPr="007D25B0">
              <w:rPr>
                <w:rFonts w:eastAsia="Batang"/>
                <w:bCs/>
                <w:lang w:val="en-US" w:eastAsia="ko-KR"/>
              </w:rPr>
              <w:tab/>
            </w:r>
            <w:r w:rsidRPr="007D25B0">
              <w:rPr>
                <w:rFonts w:eastAsia="Batang"/>
                <w:bCs/>
                <w:lang w:val="en-US" w:eastAsia="ko-KR"/>
              </w:rPr>
              <w:tab/>
              <w:t>if( i &gt; vps_number_layer_sets_minus1 ) {</w:t>
            </w:r>
          </w:p>
        </w:tc>
        <w:tc>
          <w:tcPr>
            <w:tcW w:w="1140" w:type="dxa"/>
          </w:tcPr>
          <w:p w:rsidR="008B3821" w:rsidRPr="007D25B0" w:rsidRDefault="008B3821" w:rsidP="00C73469">
            <w:pPr>
              <w:keepNext/>
              <w:tabs>
                <w:tab w:val="clear" w:pos="794"/>
                <w:tab w:val="clear" w:pos="1191"/>
                <w:tab w:val="clear" w:pos="1588"/>
                <w:tab w:val="clear" w:pos="1985"/>
              </w:tabs>
              <w:spacing w:before="0" w:after="60"/>
              <w:rPr>
                <w:lang w:val="en-US"/>
              </w:rPr>
            </w:pPr>
          </w:p>
        </w:tc>
      </w:tr>
      <w:tr w:rsidR="008B3821" w:rsidRPr="007D25B0" w:rsidTr="00C73469">
        <w:trPr>
          <w:trHeight w:val="289"/>
          <w:jc w:val="center"/>
        </w:trPr>
        <w:tc>
          <w:tcPr>
            <w:tcW w:w="7920" w:type="dxa"/>
          </w:tcPr>
          <w:p w:rsidR="008B3821" w:rsidRPr="007D25B0" w:rsidRDefault="008B3821" w:rsidP="00C73469">
            <w:pPr>
              <w:pStyle w:val="tablesyntax"/>
              <w:keepLines w:val="0"/>
              <w:rPr>
                <w:rFonts w:eastAsia="Batang"/>
                <w:bCs/>
                <w:lang w:val="en-US" w:eastAsia="ko-KR"/>
              </w:rPr>
            </w:pPr>
            <w:r w:rsidRPr="007D25B0">
              <w:rPr>
                <w:b/>
                <w:bCs/>
                <w:lang w:val="en-US"/>
              </w:rPr>
              <w:tab/>
            </w:r>
            <w:r w:rsidRPr="007D25B0">
              <w:rPr>
                <w:b/>
                <w:bCs/>
                <w:lang w:val="en-US"/>
              </w:rPr>
              <w:tab/>
            </w:r>
            <w:r w:rsidRPr="007D25B0">
              <w:rPr>
                <w:rFonts w:eastAsia="Batang"/>
                <w:bCs/>
                <w:lang w:val="en-US" w:eastAsia="ko-KR"/>
              </w:rPr>
              <w:tab/>
            </w:r>
            <w:r w:rsidRPr="007D25B0">
              <w:rPr>
                <w:b/>
                <w:bCs/>
                <w:lang w:val="en-US"/>
              </w:rPr>
              <w:t>output_layer_set_idx_minus1</w:t>
            </w:r>
            <w:r w:rsidRPr="007D25B0">
              <w:rPr>
                <w:bCs/>
                <w:lang w:val="en-US"/>
              </w:rPr>
              <w:t>[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lang w:val="en-US"/>
              </w:rPr>
            </w:pPr>
            <w:r w:rsidRPr="007D25B0">
              <w:rPr>
                <w:lang w:val="en-US"/>
              </w:rPr>
              <w:t>u(v)</w:t>
            </w:r>
          </w:p>
        </w:tc>
      </w:tr>
      <w:tr w:rsidR="008B3821" w:rsidRPr="007D25B0" w:rsidTr="00C73469">
        <w:trPr>
          <w:trHeight w:val="289"/>
          <w:jc w:val="center"/>
        </w:trPr>
        <w:tc>
          <w:tcPr>
            <w:tcW w:w="7920" w:type="dxa"/>
          </w:tcPr>
          <w:p w:rsidR="008B3821" w:rsidRPr="007D25B0" w:rsidRDefault="008B3821" w:rsidP="00C73469">
            <w:pPr>
              <w:pStyle w:val="tablesyntax"/>
              <w:keepLines w:val="0"/>
              <w:rPr>
                <w:bCs/>
                <w:lang w:val="en-US"/>
              </w:rPr>
            </w:pPr>
            <w:r w:rsidRPr="007D25B0">
              <w:rPr>
                <w:b/>
                <w:bCs/>
                <w:lang w:val="en-US"/>
              </w:rPr>
              <w:tab/>
            </w:r>
            <w:r w:rsidRPr="007D25B0">
              <w:rPr>
                <w:b/>
                <w:bCs/>
                <w:lang w:val="en-US"/>
              </w:rPr>
              <w:tab/>
            </w:r>
            <w:r w:rsidRPr="007D25B0">
              <w:rPr>
                <w:rFonts w:eastAsia="Batang"/>
                <w:bCs/>
                <w:lang w:val="en-US" w:eastAsia="ko-KR"/>
              </w:rPr>
              <w:tab/>
            </w:r>
            <w:r w:rsidRPr="007D25B0">
              <w:rPr>
                <w:bCs/>
                <w:lang w:val="en-US"/>
              </w:rPr>
              <w:t>lsIdx = output_layer_set_idx_minus1[ i ] + 1</w:t>
            </w:r>
          </w:p>
        </w:tc>
        <w:tc>
          <w:tcPr>
            <w:tcW w:w="1140" w:type="dxa"/>
          </w:tcPr>
          <w:p w:rsidR="008B3821" w:rsidRPr="007D25B0" w:rsidRDefault="008B3821" w:rsidP="00C73469">
            <w:pPr>
              <w:keepNext/>
              <w:tabs>
                <w:tab w:val="clear" w:pos="794"/>
                <w:tab w:val="clear" w:pos="1191"/>
                <w:tab w:val="clear" w:pos="1588"/>
                <w:tab w:val="clear" w:pos="1985"/>
              </w:tabs>
              <w:spacing w:before="0" w:after="60"/>
              <w:rPr>
                <w:lang w:val="en-US"/>
              </w:rPr>
            </w:pPr>
          </w:p>
        </w:tc>
      </w:tr>
      <w:tr w:rsidR="008B3821" w:rsidRPr="007D25B0" w:rsidTr="00C73469">
        <w:trPr>
          <w:trHeight w:val="289"/>
          <w:jc w:val="center"/>
        </w:trPr>
        <w:tc>
          <w:tcPr>
            <w:tcW w:w="7920" w:type="dxa"/>
          </w:tcPr>
          <w:p w:rsidR="008B3821" w:rsidRPr="007D25B0" w:rsidRDefault="008B3821" w:rsidP="00C73469">
            <w:pPr>
              <w:pStyle w:val="tablesyntax"/>
              <w:keepLines w:val="0"/>
              <w:rPr>
                <w:rFonts w:eastAsia="Batang"/>
                <w:bCs/>
                <w:lang w:val="en-US" w:eastAsia="ko-KR"/>
              </w:rPr>
            </w:pPr>
            <w:r w:rsidRPr="007D25B0">
              <w:rPr>
                <w:b/>
                <w:bCs/>
                <w:lang w:val="en-US"/>
              </w:rPr>
              <w:tab/>
            </w:r>
            <w:r w:rsidRPr="007D25B0">
              <w:rPr>
                <w:b/>
                <w:bCs/>
                <w:lang w:val="en-US"/>
              </w:rPr>
              <w:tab/>
            </w:r>
            <w:r w:rsidRPr="007D25B0">
              <w:rPr>
                <w:rFonts w:eastAsia="Batang"/>
                <w:bCs/>
                <w:lang w:val="en-US" w:eastAsia="ko-KR"/>
              </w:rPr>
              <w:tab/>
            </w:r>
            <w:r w:rsidRPr="007D25B0">
              <w:rPr>
                <w:bCs/>
                <w:lang w:val="en-US"/>
              </w:rPr>
              <w:t>for( j = 0 ; j &lt; NumLayersInIdList[ lsIdx ] − 1</w:t>
            </w:r>
            <w:r w:rsidRPr="007D25B0">
              <w:rPr>
                <w:lang w:val="en-US"/>
              </w:rPr>
              <w:t>; j++)</w:t>
            </w:r>
          </w:p>
        </w:tc>
        <w:tc>
          <w:tcPr>
            <w:tcW w:w="1140" w:type="dxa"/>
          </w:tcPr>
          <w:p w:rsidR="008B3821" w:rsidRPr="007D25B0" w:rsidRDefault="008B3821" w:rsidP="00C73469">
            <w:pPr>
              <w:keepNext/>
              <w:tabs>
                <w:tab w:val="clear" w:pos="794"/>
                <w:tab w:val="clear" w:pos="1191"/>
                <w:tab w:val="clear" w:pos="1588"/>
                <w:tab w:val="clear" w:pos="1985"/>
              </w:tabs>
              <w:spacing w:before="0" w:after="60"/>
              <w:rPr>
                <w:lang w:val="en-US"/>
              </w:rPr>
            </w:pPr>
          </w:p>
        </w:tc>
      </w:tr>
      <w:tr w:rsidR="008B3821" w:rsidRPr="007D25B0" w:rsidTr="00C73469">
        <w:trPr>
          <w:trHeight w:val="289"/>
          <w:jc w:val="center"/>
        </w:trPr>
        <w:tc>
          <w:tcPr>
            <w:tcW w:w="7920" w:type="dxa"/>
          </w:tcPr>
          <w:p w:rsidR="008B3821" w:rsidRPr="007D25B0" w:rsidRDefault="008B3821" w:rsidP="00C73469">
            <w:pPr>
              <w:pStyle w:val="tablesyntax"/>
              <w:keepLines w:val="0"/>
              <w:rPr>
                <w:rFonts w:eastAsia="Batang"/>
                <w:bCs/>
                <w:lang w:val="en-US" w:eastAsia="ko-KR"/>
              </w:rPr>
            </w:pPr>
            <w:r w:rsidRPr="007D25B0">
              <w:rPr>
                <w:b/>
                <w:bCs/>
                <w:lang w:val="en-US"/>
              </w:rPr>
              <w:tab/>
            </w:r>
            <w:r w:rsidRPr="007D25B0">
              <w:rPr>
                <w:b/>
                <w:bCs/>
                <w:lang w:val="en-US"/>
              </w:rPr>
              <w:tab/>
            </w:r>
            <w:r w:rsidRPr="007D25B0">
              <w:rPr>
                <w:b/>
                <w:bCs/>
                <w:lang w:val="en-US"/>
              </w:rPr>
              <w:tab/>
            </w:r>
            <w:r w:rsidRPr="007D25B0">
              <w:rPr>
                <w:b/>
                <w:bCs/>
                <w:lang w:val="en-US"/>
              </w:rPr>
              <w:tab/>
              <w:t>output_layer_flag</w:t>
            </w:r>
            <w:r w:rsidRPr="007D25B0">
              <w:rPr>
                <w:lang w:val="en-US"/>
              </w:rPr>
              <w:t>[ i ]</w:t>
            </w:r>
            <w:r w:rsidRPr="007D25B0">
              <w:rPr>
                <w:bCs/>
                <w:lang w:val="en-US"/>
              </w:rPr>
              <w:t>[ j ]</w:t>
            </w:r>
          </w:p>
        </w:tc>
        <w:tc>
          <w:tcPr>
            <w:tcW w:w="1140" w:type="dxa"/>
          </w:tcPr>
          <w:p w:rsidR="008B3821" w:rsidRPr="007D25B0" w:rsidRDefault="008B3821" w:rsidP="00C73469">
            <w:pPr>
              <w:keepNext/>
              <w:tabs>
                <w:tab w:val="clear" w:pos="794"/>
                <w:tab w:val="clear" w:pos="1191"/>
                <w:tab w:val="clear" w:pos="1588"/>
                <w:tab w:val="clear" w:pos="1985"/>
              </w:tabs>
              <w:spacing w:before="0" w:after="60"/>
              <w:rPr>
                <w:lang w:val="en-US"/>
              </w:rPr>
            </w:pPr>
            <w:r w:rsidRPr="007D25B0">
              <w:rPr>
                <w:lang w:val="en-US"/>
              </w:rPr>
              <w:t>u(1)</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bCs/>
                <w:lang w:val="en-US" w:eastAsia="ko-KR"/>
              </w:rPr>
              <w:tab/>
            </w:r>
            <w:r w:rsidRPr="007D25B0">
              <w:rPr>
                <w:rFonts w:eastAsia="Batang"/>
                <w:bCs/>
                <w:lang w:val="en-US" w:eastAsia="ko-KR"/>
              </w:rPr>
              <w:tab/>
              <w:t>}</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bCs/>
                <w:lang w:val="en-US" w:eastAsia="ko-KR"/>
              </w:rPr>
              <w:tab/>
            </w:r>
            <w:r w:rsidRPr="007D25B0">
              <w:rPr>
                <w:rFonts w:eastAsia="Batang"/>
                <w:bCs/>
                <w:lang w:val="en-US" w:eastAsia="ko-KR"/>
              </w:rPr>
              <w:tab/>
            </w:r>
            <w:r w:rsidRPr="007D25B0">
              <w:rPr>
                <w:b/>
                <w:bCs/>
                <w:lang w:val="en-US"/>
              </w:rPr>
              <w:t>profile_level_tier_idx</w:t>
            </w:r>
            <w:r w:rsidRPr="007D25B0">
              <w:rPr>
                <w:lang w:val="en-US"/>
              </w:rPr>
              <w:t>[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u(v)</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b/>
                <w:bCs/>
                <w:lang w:val="en-US"/>
              </w:rPr>
              <w:tab/>
            </w:r>
            <w:r w:rsidRPr="007D25B0">
              <w:rPr>
                <w:bCs/>
                <w:lang w:val="en-US"/>
              </w:rPr>
              <w:t>}</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lang w:val="en-US" w:eastAsia="ko-KR"/>
              </w:rPr>
              <w:tab/>
            </w:r>
            <w:r w:rsidRPr="007D25B0">
              <w:rPr>
                <w:rFonts w:eastAsia="Batang"/>
                <w:b/>
                <w:bCs/>
                <w:lang w:val="en-US" w:eastAsia="ko-KR"/>
              </w:rPr>
              <w:t>rep_format_idx_present_flag</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lang w:val="en-US" w:eastAsia="ko-KR"/>
              </w:rPr>
              <w:tab/>
              <w:t>if( rep_format_idx_present_flag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b/>
                <w:bCs/>
                <w:lang w:val="en-US" w:eastAsia="ko-KR"/>
              </w:rPr>
              <w:tab/>
            </w:r>
            <w:r w:rsidRPr="007D25B0">
              <w:rPr>
                <w:rFonts w:eastAsia="Batang"/>
                <w:b/>
                <w:bCs/>
                <w:lang w:val="en-US" w:eastAsia="ko-KR"/>
              </w:rPr>
              <w:tab/>
              <w:t>vps_num_rep_formats_minus1</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u(4)</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MS Mincho"/>
                <w:bCs/>
                <w:lang w:val="en-US"/>
              </w:rPr>
              <w:tab/>
              <w:t>for( i = 0; i  &lt;=  vps_num_rep_formats_minus1;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MS Mincho"/>
                <w:bCs/>
                <w:lang w:val="en-US"/>
              </w:rPr>
              <w:tab/>
            </w:r>
            <w:r w:rsidRPr="007D25B0">
              <w:rPr>
                <w:rFonts w:eastAsia="MS Mincho"/>
                <w:bCs/>
                <w:lang w:val="en-US"/>
              </w:rPr>
              <w:tab/>
            </w:r>
            <w:r w:rsidRPr="007D25B0">
              <w:rPr>
                <w:rFonts w:eastAsia="MS Mincho"/>
                <w:lang w:val="en-US"/>
              </w:rPr>
              <w:t>rep_format(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MS Mincho"/>
                <w:bCs/>
                <w:lang w:val="en-US"/>
              </w:rPr>
              <w:tab/>
              <w:t xml:space="preserve">if( rep_format_idx_present_flag )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MS Mincho"/>
                <w:bCs/>
                <w:lang w:val="en-US"/>
              </w:rPr>
              <w:tab/>
            </w:r>
            <w:r w:rsidRPr="007D25B0">
              <w:rPr>
                <w:rFonts w:eastAsia="MS Mincho"/>
                <w:bCs/>
                <w:lang w:val="en-US"/>
              </w:rPr>
              <w:tab/>
            </w:r>
            <w:r w:rsidRPr="007D25B0">
              <w:rPr>
                <w:rFonts w:eastAsia="MS Mincho"/>
                <w:lang w:val="en-US"/>
              </w:rPr>
              <w:t>for( i = 1; i  &lt;=  vps_max_layers_minus1;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MS Mincho"/>
                <w:bCs/>
                <w:lang w:val="en-US"/>
              </w:rPr>
              <w:tab/>
            </w:r>
            <w:r w:rsidRPr="007D25B0">
              <w:rPr>
                <w:rFonts w:eastAsia="MS Mincho"/>
                <w:bCs/>
                <w:lang w:val="en-US"/>
              </w:rPr>
              <w:tab/>
            </w:r>
            <w:r w:rsidRPr="007D25B0">
              <w:rPr>
                <w:rFonts w:eastAsia="MS Mincho"/>
                <w:bCs/>
                <w:lang w:val="en-US"/>
              </w:rPr>
              <w:tab/>
              <w:t>if( vps_num_rep_formats_minus1 &gt; 0 )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MS Mincho"/>
                <w:bCs/>
                <w:lang w:val="en-US"/>
              </w:rPr>
              <w:tab/>
            </w:r>
            <w:r w:rsidRPr="007D25B0">
              <w:rPr>
                <w:rFonts w:eastAsia="MS Mincho"/>
                <w:bCs/>
                <w:lang w:val="en-US"/>
              </w:rPr>
              <w:tab/>
            </w:r>
            <w:r w:rsidRPr="007D25B0">
              <w:rPr>
                <w:rFonts w:eastAsia="MS Mincho"/>
                <w:bCs/>
                <w:lang w:val="en-US"/>
              </w:rPr>
              <w:tab/>
            </w:r>
            <w:r w:rsidRPr="007D25B0">
              <w:rPr>
                <w:rFonts w:eastAsia="MS Mincho"/>
                <w:bCs/>
                <w:lang w:val="en-US"/>
              </w:rPr>
              <w:tab/>
            </w:r>
            <w:r w:rsidRPr="007D25B0">
              <w:rPr>
                <w:rFonts w:eastAsia="MS Mincho"/>
                <w:b/>
                <w:bCs/>
                <w:lang w:val="en-US"/>
              </w:rPr>
              <w:t>vps_rep_format_idx</w:t>
            </w:r>
            <w:r w:rsidRPr="007D25B0">
              <w:rPr>
                <w:rFonts w:eastAsia="MS Mincho"/>
                <w:bCs/>
                <w:lang w:val="en-US"/>
              </w:rPr>
              <w:t>[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u(4)</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bCs/>
                <w:lang w:val="en-US" w:eastAsia="ko-KR"/>
              </w:rPr>
              <w:tab/>
            </w:r>
            <w:r w:rsidRPr="007D25B0">
              <w:rPr>
                <w:rFonts w:eastAsia="Batang"/>
                <w:b/>
                <w:bCs/>
                <w:lang w:val="en-US" w:eastAsia="ko-KR"/>
              </w:rPr>
              <w:t>max_one_active_ref_layer_flag</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
                <w:bCs/>
                <w:lang w:val="en-US" w:eastAsia="ko-KR"/>
              </w:rPr>
              <w:tab/>
              <w:t>cross_layer_irap_aligned_flag</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b/>
                <w:bCs/>
                <w:lang w:val="en-US"/>
              </w:rPr>
              <w:tab/>
              <w:t>direct_dep_type_len_minus2</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ue(v)</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bCs/>
                <w:lang w:val="en-US" w:eastAsia="ko-KR"/>
              </w:rPr>
              <w:tab/>
              <w:t>for( i = 1; i  &lt;=  vps_max_layers_minus1; i++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b/>
                <w:bCs/>
                <w:lang w:val="en-US" w:eastAsia="ko-KR"/>
              </w:rPr>
              <w:tab/>
            </w:r>
            <w:r w:rsidRPr="007D25B0">
              <w:rPr>
                <w:rFonts w:eastAsia="Batang"/>
                <w:b/>
                <w:bCs/>
                <w:lang w:val="en-US" w:eastAsia="ko-KR"/>
              </w:rPr>
              <w:tab/>
            </w:r>
            <w:r w:rsidRPr="007D25B0">
              <w:rPr>
                <w:rFonts w:eastAsia="Batang"/>
                <w:bCs/>
                <w:lang w:val="en-US" w:eastAsia="ko-KR"/>
              </w:rPr>
              <w:t xml:space="preserve">for( j = 0; j &lt; i; j++ )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b/>
                <w:bCs/>
                <w:lang w:val="en-US" w:eastAsia="ko-KR"/>
              </w:rPr>
              <w:tab/>
            </w:r>
            <w:r w:rsidRPr="007D25B0">
              <w:rPr>
                <w:rFonts w:eastAsia="Batang"/>
                <w:b/>
                <w:bCs/>
                <w:lang w:val="en-US" w:eastAsia="ko-KR"/>
              </w:rPr>
              <w:tab/>
            </w:r>
            <w:r w:rsidRPr="007D25B0">
              <w:rPr>
                <w:rFonts w:eastAsia="Batang"/>
                <w:b/>
                <w:bCs/>
                <w:lang w:val="en-US" w:eastAsia="ko-KR"/>
              </w:rPr>
              <w:tab/>
            </w:r>
            <w:r w:rsidRPr="007D25B0">
              <w:rPr>
                <w:rFonts w:eastAsia="Batang"/>
                <w:bCs/>
                <w:lang w:val="en-US" w:eastAsia="ko-KR"/>
              </w:rPr>
              <w:t>if( direct_dependency_flag[ i ][ j ]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b/>
                <w:bCs/>
                <w:lang w:val="en-US" w:eastAsia="ko-KR"/>
              </w:rPr>
              <w:tab/>
            </w:r>
            <w:r w:rsidRPr="007D25B0">
              <w:rPr>
                <w:rFonts w:eastAsia="Batang"/>
                <w:b/>
                <w:bCs/>
                <w:lang w:val="en-US" w:eastAsia="ko-KR"/>
              </w:rPr>
              <w:tab/>
            </w:r>
            <w:r w:rsidRPr="007D25B0">
              <w:rPr>
                <w:rFonts w:eastAsia="Batang"/>
                <w:b/>
                <w:bCs/>
                <w:lang w:val="en-US" w:eastAsia="ko-KR"/>
              </w:rPr>
              <w:tab/>
            </w:r>
            <w:r w:rsidRPr="007D25B0">
              <w:rPr>
                <w:rFonts w:eastAsia="Batang"/>
                <w:b/>
                <w:bCs/>
                <w:lang w:val="en-US" w:eastAsia="ko-KR"/>
              </w:rPr>
              <w:tab/>
              <w:t>direct_dependency_type</w:t>
            </w:r>
            <w:r w:rsidRPr="007D25B0">
              <w:rPr>
                <w:rFonts w:eastAsia="Batang"/>
                <w:bCs/>
                <w:lang w:val="en-US" w:eastAsia="ko-KR"/>
              </w:rPr>
              <w:t>[ i ][ j ]</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Batang"/>
                <w:bCs/>
                <w:lang w:val="en-US"/>
              </w:rPr>
              <w:t>u(v)</w:t>
            </w:r>
          </w:p>
        </w:tc>
      </w:tr>
      <w:tr w:rsidR="008B3821" w:rsidRPr="007D25B0" w:rsidTr="00C73469">
        <w:trPr>
          <w:trHeight w:val="289"/>
          <w:jc w:val="center"/>
        </w:trPr>
        <w:tc>
          <w:tcPr>
            <w:tcW w:w="7920" w:type="dxa"/>
          </w:tcPr>
          <w:p w:rsidR="008B3821" w:rsidRPr="007D25B0" w:rsidRDefault="008B3821" w:rsidP="008D0C5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b/>
                <w:lang w:val="en-US"/>
              </w:rPr>
              <w:tab/>
            </w:r>
            <w:r w:rsidR="008D0C59" w:rsidRPr="007D25B0">
              <w:rPr>
                <w:b/>
                <w:lang w:val="en-CA"/>
              </w:rPr>
              <w:t xml:space="preserve"> single_layer_for_non_irap_flag</w:t>
            </w:r>
          </w:p>
        </w:tc>
        <w:tc>
          <w:tcPr>
            <w:tcW w:w="1140"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w:t>
            </w:r>
          </w:p>
        </w:tc>
      </w:tr>
      <w:tr w:rsidR="008B3821" w:rsidRPr="007D25B0" w:rsidTr="00C73469">
        <w:trPr>
          <w:trHeight w:val="289"/>
          <w:jc w:val="center"/>
        </w:trPr>
        <w:tc>
          <w:tcPr>
            <w:tcW w:w="7920" w:type="dxa"/>
          </w:tcPr>
          <w:p w:rsidR="008B3821" w:rsidRPr="007D25B0" w:rsidRDefault="008B3821" w:rsidP="00C73469">
            <w:pPr>
              <w:keepNext/>
              <w:tabs>
                <w:tab w:val="left" w:pos="216"/>
                <w:tab w:val="left" w:pos="432"/>
                <w:tab w:val="left" w:pos="648"/>
                <w:tab w:val="left" w:pos="864"/>
                <w:tab w:val="left" w:pos="1296"/>
                <w:tab w:val="left" w:pos="1512"/>
                <w:tab w:val="left" w:pos="1728"/>
                <w:tab w:val="left" w:pos="1944"/>
                <w:tab w:val="left" w:pos="2160"/>
              </w:tabs>
              <w:spacing w:before="0"/>
              <w:rPr>
                <w:b/>
                <w:lang w:val="en-US"/>
              </w:rPr>
            </w:pPr>
            <w:r w:rsidRPr="007D25B0">
              <w:rPr>
                <w:b/>
                <w:lang w:val="en-US"/>
              </w:rPr>
              <w:tab/>
              <w:t>vps_vui_present_flag</w:t>
            </w:r>
          </w:p>
        </w:tc>
        <w:tc>
          <w:tcPr>
            <w:tcW w:w="1140" w:type="dxa"/>
          </w:tcPr>
          <w:p w:rsidR="008B3821" w:rsidRPr="007D25B0" w:rsidRDefault="008B3821" w:rsidP="00C73469">
            <w:pPr>
              <w:keepNext/>
              <w:spacing w:before="0" w:after="60"/>
              <w:rPr>
                <w:rFonts w:eastAsia="MS Mincho"/>
                <w:bCs/>
                <w:lang w:val="en-US"/>
              </w:rPr>
            </w:pPr>
            <w:r w:rsidRPr="007D25B0">
              <w:rPr>
                <w:rFonts w:eastAsia="MS Mincho"/>
                <w:bCs/>
                <w:lang w:val="en-US"/>
              </w:rPr>
              <w:t>u(1)</w:t>
            </w:r>
          </w:p>
        </w:tc>
      </w:tr>
      <w:tr w:rsidR="008B3821" w:rsidRPr="007D25B0" w:rsidTr="00C73469">
        <w:trPr>
          <w:trHeight w:val="289"/>
          <w:jc w:val="center"/>
        </w:trPr>
        <w:tc>
          <w:tcPr>
            <w:tcW w:w="7920" w:type="dxa"/>
          </w:tcPr>
          <w:p w:rsidR="008B3821" w:rsidRPr="007D25B0" w:rsidRDefault="008B3821" w:rsidP="00C73469">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7D25B0">
              <w:rPr>
                <w:lang w:val="en-US"/>
              </w:rPr>
              <w:tab/>
              <w:t>if( vps_vui_present_flag ) {</w:t>
            </w:r>
          </w:p>
        </w:tc>
        <w:tc>
          <w:tcPr>
            <w:tcW w:w="1140" w:type="dxa"/>
          </w:tcPr>
          <w:p w:rsidR="008B3821" w:rsidRPr="007D25B0" w:rsidRDefault="008B3821" w:rsidP="00C73469">
            <w:pPr>
              <w:keepNext/>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7D25B0">
              <w:rPr>
                <w:rFonts w:eastAsia="Batang"/>
                <w:bCs/>
                <w:lang w:val="en-US" w:eastAsia="ko-KR"/>
              </w:rPr>
              <w:tab/>
            </w:r>
            <w:r w:rsidRPr="007D25B0">
              <w:rPr>
                <w:rFonts w:eastAsia="Batang"/>
                <w:bCs/>
                <w:lang w:val="en-US" w:eastAsia="ko-KR"/>
              </w:rPr>
              <w:tab/>
              <w:t>while( !byte_aligned( ) )</w:t>
            </w:r>
          </w:p>
        </w:tc>
        <w:tc>
          <w:tcPr>
            <w:tcW w:w="1140" w:type="dxa"/>
          </w:tcPr>
          <w:p w:rsidR="008B3821" w:rsidRPr="007D25B0" w:rsidRDefault="008B3821" w:rsidP="00C73469">
            <w:pPr>
              <w:keepNext/>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7D25B0">
              <w:rPr>
                <w:rFonts w:eastAsia="Batang"/>
                <w:bCs/>
                <w:lang w:val="en-US" w:eastAsia="ko-KR"/>
              </w:rPr>
              <w:tab/>
            </w:r>
            <w:r w:rsidRPr="007D25B0">
              <w:rPr>
                <w:rFonts w:eastAsia="Batang"/>
                <w:bCs/>
                <w:lang w:val="en-US" w:eastAsia="ko-KR"/>
              </w:rPr>
              <w:tab/>
            </w:r>
            <w:r w:rsidRPr="007D25B0">
              <w:rPr>
                <w:rFonts w:eastAsia="Batang"/>
                <w:bCs/>
                <w:lang w:val="en-US" w:eastAsia="ko-KR"/>
              </w:rPr>
              <w:tab/>
            </w:r>
            <w:r w:rsidRPr="007D25B0">
              <w:rPr>
                <w:rFonts w:eastAsia="Batang"/>
                <w:b/>
                <w:bCs/>
                <w:lang w:val="en-US" w:eastAsia="ko-KR"/>
              </w:rPr>
              <w:t>vps_vui_alignment_bit_equal_to_one</w:t>
            </w:r>
          </w:p>
        </w:tc>
        <w:tc>
          <w:tcPr>
            <w:tcW w:w="1140" w:type="dxa"/>
          </w:tcPr>
          <w:p w:rsidR="008B3821" w:rsidRPr="007D25B0" w:rsidRDefault="008B3821" w:rsidP="00C73469">
            <w:pPr>
              <w:keepNext/>
              <w:spacing w:before="0" w:after="60"/>
              <w:rPr>
                <w:rFonts w:eastAsia="MS Mincho"/>
                <w:bCs/>
                <w:lang w:val="en-US"/>
              </w:rPr>
            </w:pPr>
            <w:r w:rsidRPr="007D25B0">
              <w:rPr>
                <w:rFonts w:eastAsia="Batang"/>
                <w:bCs/>
                <w:lang w:val="en-US"/>
              </w:rPr>
              <w:t>u(1)</w:t>
            </w:r>
          </w:p>
        </w:tc>
      </w:tr>
      <w:tr w:rsidR="008B3821" w:rsidRPr="007D25B0" w:rsidTr="00C73469">
        <w:trPr>
          <w:trHeight w:val="289"/>
          <w:jc w:val="center"/>
        </w:trPr>
        <w:tc>
          <w:tcPr>
            <w:tcW w:w="7920" w:type="dxa"/>
          </w:tcPr>
          <w:p w:rsidR="008B3821" w:rsidRPr="007D25B0" w:rsidRDefault="008B3821" w:rsidP="00C73469">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7D25B0">
              <w:rPr>
                <w:lang w:val="en-US"/>
              </w:rPr>
              <w:tab/>
            </w:r>
            <w:r w:rsidRPr="007D25B0">
              <w:rPr>
                <w:lang w:val="en-US"/>
              </w:rPr>
              <w:tab/>
              <w:t>vps_vui( )</w:t>
            </w:r>
          </w:p>
        </w:tc>
        <w:tc>
          <w:tcPr>
            <w:tcW w:w="1140" w:type="dxa"/>
          </w:tcPr>
          <w:p w:rsidR="008B3821" w:rsidRPr="007D25B0" w:rsidRDefault="008B3821" w:rsidP="00C73469">
            <w:pPr>
              <w:keepNext/>
              <w:spacing w:before="0" w:after="60"/>
              <w:rPr>
                <w:rFonts w:eastAsia="MS Mincho"/>
                <w:bCs/>
                <w:lang w:val="en-US"/>
              </w:rPr>
            </w:pPr>
          </w:p>
        </w:tc>
      </w:tr>
      <w:tr w:rsidR="008B3821" w:rsidRPr="007D25B0" w:rsidTr="00C73469">
        <w:trPr>
          <w:trHeight w:val="289"/>
          <w:jc w:val="center"/>
        </w:trPr>
        <w:tc>
          <w:tcPr>
            <w:tcW w:w="7920" w:type="dxa"/>
          </w:tcPr>
          <w:p w:rsidR="008B3821" w:rsidRPr="007D25B0" w:rsidRDefault="008B3821" w:rsidP="00C73469">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7D25B0">
              <w:rPr>
                <w:lang w:val="en-US"/>
              </w:rPr>
              <w:tab/>
              <w:t>}</w:t>
            </w:r>
          </w:p>
        </w:tc>
        <w:tc>
          <w:tcPr>
            <w:tcW w:w="1140" w:type="dxa"/>
          </w:tcPr>
          <w:p w:rsidR="008B3821" w:rsidRPr="007D25B0" w:rsidRDefault="008B3821" w:rsidP="00C73469">
            <w:pPr>
              <w:keepNext/>
              <w:spacing w:before="0" w:after="60"/>
              <w:rPr>
                <w:rFonts w:eastAsia="MS Mincho"/>
                <w:bCs/>
                <w:lang w:val="en-US"/>
              </w:rPr>
            </w:pPr>
          </w:p>
        </w:tc>
      </w:tr>
      <w:tr w:rsidR="008B3821" w:rsidRPr="007D25B0"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w:t>
            </w:r>
          </w:p>
        </w:tc>
        <w:tc>
          <w:tcPr>
            <w:tcW w:w="114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bl>
    <w:p w:rsidR="008B3821" w:rsidRPr="007D25B0" w:rsidRDefault="008B3821" w:rsidP="008B3821">
      <w:pPr>
        <w:pStyle w:val="3N"/>
        <w:rPr>
          <w:lang w:val="en-US"/>
        </w:rPr>
      </w:pP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t>Representation format syntax</w:t>
      </w:r>
    </w:p>
    <w:p w:rsidR="008B3821" w:rsidRPr="007D25B0" w:rsidRDefault="008B3821" w:rsidP="008B3821">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7D25B0">
              <w:rPr>
                <w:rFonts w:eastAsia="MS Mincho"/>
                <w:lang w:val="en-US"/>
              </w:rPr>
              <w:t>rep_format( ) {</w:t>
            </w:r>
          </w:p>
        </w:tc>
        <w:tc>
          <w:tcPr>
            <w:tcW w:w="1152" w:type="dxa"/>
          </w:tcPr>
          <w:p w:rsidR="008B3821" w:rsidRPr="007D25B0" w:rsidRDefault="008B3821" w:rsidP="00C73469">
            <w:pPr>
              <w:keepNext/>
              <w:spacing w:before="0" w:after="60"/>
              <w:rPr>
                <w:rFonts w:eastAsia="MS Mincho"/>
                <w:bCs/>
                <w:lang w:val="en-US"/>
              </w:rPr>
            </w:pPr>
            <w:r w:rsidRPr="007D25B0">
              <w:rPr>
                <w:rFonts w:eastAsia="MS Mincho"/>
                <w:bCs/>
                <w:lang w:val="en-US"/>
              </w:rPr>
              <w:t>Descriptor</w:t>
            </w: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7D25B0">
              <w:rPr>
                <w:rFonts w:eastAsia="MS Mincho"/>
                <w:b/>
                <w:lang w:val="en-US"/>
              </w:rPr>
              <w:tab/>
              <w:t>chroma_format_vps_idc</w:t>
            </w:r>
          </w:p>
        </w:tc>
        <w:tc>
          <w:tcPr>
            <w:tcW w:w="1152" w:type="dxa"/>
          </w:tcPr>
          <w:p w:rsidR="008B3821" w:rsidRPr="007D25B0" w:rsidRDefault="008B3821" w:rsidP="00C73469">
            <w:pPr>
              <w:keepNext/>
              <w:keepLines/>
              <w:spacing w:before="0" w:after="60"/>
              <w:rPr>
                <w:lang w:val="en-US"/>
              </w:rPr>
            </w:pPr>
            <w:r w:rsidRPr="007D25B0">
              <w:rPr>
                <w:lang w:val="en-US"/>
              </w:rPr>
              <w:t>u(2)</w:t>
            </w: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7D25B0">
              <w:rPr>
                <w:rFonts w:eastAsia="MS Mincho"/>
                <w:lang w:val="en-US"/>
              </w:rPr>
              <w:tab/>
              <w:t>if( chroma_format_vps_idc  = =  3 )</w:t>
            </w:r>
          </w:p>
        </w:tc>
        <w:tc>
          <w:tcPr>
            <w:tcW w:w="1152" w:type="dxa"/>
          </w:tcPr>
          <w:p w:rsidR="008B3821" w:rsidRPr="007D25B0" w:rsidRDefault="008B3821" w:rsidP="00C73469">
            <w:pPr>
              <w:keepNext/>
              <w:keepLines/>
              <w:spacing w:before="0" w:after="60"/>
              <w:rPr>
                <w:lang w:val="en-US"/>
              </w:rPr>
            </w:pP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7D25B0">
              <w:rPr>
                <w:rFonts w:eastAsia="MS Mincho"/>
                <w:b/>
                <w:lang w:val="en-US"/>
              </w:rPr>
              <w:tab/>
            </w:r>
            <w:r w:rsidRPr="007D25B0">
              <w:rPr>
                <w:rFonts w:eastAsia="MS Mincho"/>
                <w:b/>
                <w:lang w:val="en-US"/>
              </w:rPr>
              <w:tab/>
              <w:t>separate_colour_plane_vps_flag</w:t>
            </w:r>
          </w:p>
        </w:tc>
        <w:tc>
          <w:tcPr>
            <w:tcW w:w="1152" w:type="dxa"/>
          </w:tcPr>
          <w:p w:rsidR="008B3821" w:rsidRPr="007D25B0" w:rsidRDefault="008B3821" w:rsidP="00C73469">
            <w:pPr>
              <w:keepNext/>
              <w:keepLines/>
              <w:spacing w:before="0" w:after="60"/>
              <w:rPr>
                <w:lang w:val="en-US"/>
              </w:rPr>
            </w:pPr>
            <w:r w:rsidRPr="007D25B0">
              <w:rPr>
                <w:lang w:val="en-US"/>
              </w:rPr>
              <w:t>u(1)</w:t>
            </w: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7D25B0">
              <w:rPr>
                <w:rFonts w:eastAsia="MS Mincho"/>
                <w:b/>
                <w:bCs/>
                <w:lang w:val="en-US"/>
              </w:rPr>
              <w:tab/>
              <w:t>pic_width_vps_in_luma_samples</w:t>
            </w:r>
          </w:p>
        </w:tc>
        <w:tc>
          <w:tcPr>
            <w:tcW w:w="1152" w:type="dxa"/>
          </w:tcPr>
          <w:p w:rsidR="008B3821" w:rsidRPr="007D25B0" w:rsidRDefault="008B3821" w:rsidP="00C73469">
            <w:pPr>
              <w:keepNext/>
              <w:keepLines/>
              <w:spacing w:before="0" w:after="60"/>
              <w:rPr>
                <w:lang w:val="en-US"/>
              </w:rPr>
            </w:pPr>
            <w:r w:rsidRPr="007D25B0">
              <w:rPr>
                <w:lang w:val="en-US"/>
              </w:rPr>
              <w:t>u(16)</w:t>
            </w: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7D25B0">
              <w:rPr>
                <w:rFonts w:eastAsia="MS Mincho"/>
                <w:b/>
                <w:bCs/>
                <w:lang w:val="en-US"/>
              </w:rPr>
              <w:tab/>
              <w:t>pic_height_vps_in_luma_samples</w:t>
            </w:r>
          </w:p>
        </w:tc>
        <w:tc>
          <w:tcPr>
            <w:tcW w:w="1152" w:type="dxa"/>
          </w:tcPr>
          <w:p w:rsidR="008B3821" w:rsidRPr="007D25B0" w:rsidRDefault="008B3821" w:rsidP="00C73469">
            <w:pPr>
              <w:keepNext/>
              <w:keepLines/>
              <w:spacing w:before="0" w:after="60"/>
              <w:rPr>
                <w:lang w:val="en-US"/>
              </w:rPr>
            </w:pPr>
            <w:r w:rsidRPr="007D25B0">
              <w:rPr>
                <w:lang w:val="en-US"/>
              </w:rPr>
              <w:t>u(16)</w:t>
            </w: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7D25B0">
              <w:rPr>
                <w:rFonts w:eastAsia="MS Mincho"/>
                <w:b/>
                <w:lang w:val="en-US"/>
              </w:rPr>
              <w:tab/>
              <w:t>bit_depth_vps_luma_minus8</w:t>
            </w:r>
          </w:p>
        </w:tc>
        <w:tc>
          <w:tcPr>
            <w:tcW w:w="1152" w:type="dxa"/>
          </w:tcPr>
          <w:p w:rsidR="008B3821" w:rsidRPr="007D25B0" w:rsidRDefault="008B3821" w:rsidP="00C73469">
            <w:pPr>
              <w:keepNext/>
              <w:keepLines/>
              <w:spacing w:before="0" w:after="60"/>
              <w:rPr>
                <w:lang w:val="en-US"/>
              </w:rPr>
            </w:pPr>
            <w:r w:rsidRPr="007D25B0">
              <w:rPr>
                <w:lang w:val="en-US"/>
              </w:rPr>
              <w:t>u(4)</w:t>
            </w: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7D25B0">
              <w:rPr>
                <w:rFonts w:eastAsia="MS Mincho"/>
                <w:b/>
                <w:lang w:val="en-US"/>
              </w:rPr>
              <w:tab/>
              <w:t>bit_depth_vps_chroma_minus8</w:t>
            </w:r>
          </w:p>
        </w:tc>
        <w:tc>
          <w:tcPr>
            <w:tcW w:w="1152" w:type="dxa"/>
          </w:tcPr>
          <w:p w:rsidR="008B3821" w:rsidRPr="007D25B0" w:rsidRDefault="008B3821" w:rsidP="00C73469">
            <w:pPr>
              <w:keepNext/>
              <w:keepLines/>
              <w:spacing w:before="0" w:after="60"/>
              <w:rPr>
                <w:lang w:val="en-US"/>
              </w:rPr>
            </w:pPr>
            <w:r w:rsidRPr="007D25B0">
              <w:rPr>
                <w:lang w:val="en-US"/>
              </w:rPr>
              <w:t>u(4)</w:t>
            </w:r>
          </w:p>
        </w:tc>
      </w:tr>
      <w:tr w:rsidR="008B3821" w:rsidRPr="007D25B0"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7D25B0">
              <w:rPr>
                <w:rFonts w:eastAsia="Batang"/>
                <w:bCs/>
                <w:lang w:val="en-US" w:eastAsia="ko-KR"/>
              </w:rPr>
              <w:t>}</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keepNext/>
              <w:spacing w:before="0" w:after="60"/>
              <w:rPr>
                <w:rFonts w:eastAsia="MS Mincho"/>
                <w:bCs/>
                <w:lang w:val="en-US"/>
              </w:rPr>
            </w:pPr>
          </w:p>
        </w:tc>
      </w:tr>
    </w:tbl>
    <w:p w:rsidR="008B3821" w:rsidRPr="007D25B0" w:rsidRDefault="008B3821" w:rsidP="008B3821">
      <w:pPr>
        <w:pStyle w:val="3N"/>
        <w:rPr>
          <w:lang w:val="en-US"/>
        </w:rPr>
      </w:pP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lastRenderedPageBreak/>
        <w:t>VPS VUI syntax</w:t>
      </w:r>
    </w:p>
    <w:p w:rsidR="008B3821" w:rsidRPr="007D25B0" w:rsidRDefault="008B3821" w:rsidP="008B3821">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7D25B0">
              <w:rPr>
                <w:rFonts w:eastAsia="MS Mincho"/>
                <w:lang w:val="en-US"/>
              </w:rPr>
              <w:t>vps_vui( ){</w:t>
            </w:r>
          </w:p>
        </w:tc>
        <w:tc>
          <w:tcPr>
            <w:tcW w:w="1153" w:type="dxa"/>
          </w:tcPr>
          <w:p w:rsidR="008B3821" w:rsidRPr="007D25B0" w:rsidRDefault="008B3821" w:rsidP="00C73469">
            <w:pPr>
              <w:keepNext/>
              <w:spacing w:before="0" w:after="60"/>
              <w:rPr>
                <w:rFonts w:eastAsia="MS Mincho"/>
                <w:bCs/>
                <w:lang w:val="en-US"/>
              </w:rPr>
            </w:pPr>
            <w:r w:rsidRPr="007D25B0">
              <w:rPr>
                <w:rFonts w:eastAsia="MS Mincho"/>
                <w:bCs/>
                <w:lang w:val="en-US"/>
              </w:rPr>
              <w:t>Descriptor</w:t>
            </w: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7D25B0">
              <w:rPr>
                <w:rFonts w:eastAsia="Batang"/>
                <w:bCs/>
                <w:lang w:val="en-US" w:eastAsia="ko-KR"/>
              </w:rPr>
              <w:tab/>
            </w:r>
            <w:r w:rsidRPr="007D25B0">
              <w:rPr>
                <w:b/>
                <w:lang w:val="en-US"/>
              </w:rPr>
              <w:t>bit_rate_present_vps_flag</w:t>
            </w:r>
          </w:p>
        </w:tc>
        <w:tc>
          <w:tcPr>
            <w:tcW w:w="1153" w:type="dxa"/>
          </w:tcPr>
          <w:p w:rsidR="008B3821" w:rsidRPr="007D25B0" w:rsidRDefault="008B3821" w:rsidP="00C73469">
            <w:pPr>
              <w:keepNext/>
              <w:keepLines/>
              <w:spacing w:before="0" w:after="60"/>
              <w:rPr>
                <w:lang w:val="en-US"/>
              </w:rPr>
            </w:pPr>
            <w:r w:rsidRPr="007D25B0">
              <w:rPr>
                <w:lang w:val="en-US"/>
              </w:rPr>
              <w:t>u(1)</w:t>
            </w: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7D25B0">
              <w:rPr>
                <w:rFonts w:eastAsia="Batang"/>
                <w:bCs/>
                <w:lang w:val="en-US" w:eastAsia="ko-KR"/>
              </w:rPr>
              <w:tab/>
            </w:r>
            <w:r w:rsidRPr="007D25B0">
              <w:rPr>
                <w:b/>
                <w:lang w:val="en-US"/>
              </w:rPr>
              <w:t>pic_rate_present_vps_flag</w:t>
            </w:r>
          </w:p>
        </w:tc>
        <w:tc>
          <w:tcPr>
            <w:tcW w:w="1153" w:type="dxa"/>
          </w:tcPr>
          <w:p w:rsidR="008B3821" w:rsidRPr="007D25B0" w:rsidRDefault="008B3821" w:rsidP="00C73469">
            <w:pPr>
              <w:keepNext/>
              <w:keepLines/>
              <w:spacing w:before="0" w:after="60"/>
              <w:rPr>
                <w:lang w:val="en-US"/>
              </w:rPr>
            </w:pPr>
            <w:r w:rsidRPr="007D25B0">
              <w:rPr>
                <w:lang w:val="en-US"/>
              </w:rPr>
              <w:t>u(1)</w:t>
            </w: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7D25B0">
              <w:rPr>
                <w:rFonts w:eastAsia="Batang"/>
                <w:bCs/>
                <w:lang w:val="en-US" w:eastAsia="ko-KR"/>
              </w:rPr>
              <w:tab/>
              <w:t>if( bit_rate_present_vps_flag  | |  pic_rate_present_vps_flag )</w:t>
            </w:r>
          </w:p>
        </w:tc>
        <w:tc>
          <w:tcPr>
            <w:tcW w:w="1153" w:type="dxa"/>
          </w:tcPr>
          <w:p w:rsidR="008B3821" w:rsidRPr="007D25B0" w:rsidRDefault="008B3821" w:rsidP="00C73469">
            <w:pPr>
              <w:keepNext/>
              <w:keepLines/>
              <w:spacing w:before="0" w:after="60"/>
              <w:rPr>
                <w:lang w:val="en-US"/>
              </w:rPr>
            </w:pP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7D25B0">
              <w:rPr>
                <w:rFonts w:eastAsia="Batang"/>
                <w:bCs/>
                <w:lang w:val="en-US" w:eastAsia="ko-KR"/>
              </w:rPr>
              <w:tab/>
            </w:r>
            <w:r w:rsidRPr="007D25B0">
              <w:rPr>
                <w:rFonts w:eastAsia="Batang"/>
                <w:bCs/>
                <w:lang w:val="en-US" w:eastAsia="ko-KR"/>
              </w:rPr>
              <w:tab/>
              <w:t>for( i = 0; i  &lt;=  vps_number_layer_sets_minus1; i++ )</w:t>
            </w:r>
          </w:p>
        </w:tc>
        <w:tc>
          <w:tcPr>
            <w:tcW w:w="1153" w:type="dxa"/>
          </w:tcPr>
          <w:p w:rsidR="008B3821" w:rsidRPr="007D25B0" w:rsidRDefault="008B3821" w:rsidP="00C73469">
            <w:pPr>
              <w:keepNext/>
              <w:keepLines/>
              <w:spacing w:before="0" w:after="6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bCs/>
                <w:lang w:val="en-US"/>
              </w:rPr>
              <w:tab/>
            </w:r>
            <w:r w:rsidRPr="007D25B0">
              <w:rPr>
                <w:bCs/>
                <w:lang w:val="en-US"/>
              </w:rPr>
              <w:tab/>
            </w:r>
            <w:r w:rsidRPr="007D25B0">
              <w:rPr>
                <w:bCs/>
                <w:lang w:val="en-US"/>
              </w:rPr>
              <w:tab/>
              <w:t>for( j = 0; j  &lt;=  vps_max_sub_layers_minus1; j++ )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bCs/>
                <w:lang w:val="en-US"/>
              </w:rPr>
            </w:pPr>
            <w:r w:rsidRPr="007D25B0">
              <w:rPr>
                <w:bCs/>
                <w:lang w:val="en-US"/>
              </w:rPr>
              <w:tab/>
            </w:r>
            <w:r w:rsidRPr="007D25B0">
              <w:rPr>
                <w:bCs/>
                <w:lang w:val="en-US"/>
              </w:rPr>
              <w:tab/>
            </w:r>
            <w:r w:rsidRPr="007D25B0">
              <w:rPr>
                <w:bCs/>
                <w:lang w:val="en-US"/>
              </w:rPr>
              <w:tab/>
            </w:r>
            <w:r w:rsidRPr="007D25B0">
              <w:rPr>
                <w:bCs/>
                <w:lang w:val="en-US"/>
              </w:rPr>
              <w:tab/>
              <w:t>if( bit_rate_present_vps_flag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b/>
                <w:bCs/>
                <w:lang w:val="en-US"/>
              </w:rPr>
              <w:tab/>
            </w:r>
            <w:r w:rsidRPr="007D25B0">
              <w:rPr>
                <w:b/>
                <w:bCs/>
                <w:lang w:val="en-US"/>
              </w:rPr>
              <w:tab/>
            </w:r>
            <w:r w:rsidRPr="007D25B0">
              <w:rPr>
                <w:b/>
                <w:bCs/>
                <w:lang w:val="en-US"/>
              </w:rPr>
              <w:tab/>
            </w:r>
            <w:r w:rsidRPr="007D25B0">
              <w:rPr>
                <w:b/>
                <w:bCs/>
                <w:lang w:val="en-US"/>
              </w:rPr>
              <w:tab/>
            </w:r>
            <w:r w:rsidRPr="007D25B0">
              <w:rPr>
                <w:b/>
                <w:bCs/>
                <w:lang w:val="en-US"/>
              </w:rPr>
              <w:tab/>
              <w:t>bit_rate_present_flag</w:t>
            </w:r>
            <w:r w:rsidRPr="007D25B0">
              <w:rPr>
                <w:bCs/>
                <w:lang w:val="en-US"/>
              </w:rPr>
              <w:t>[ i ][ j ]</w:t>
            </w:r>
          </w:p>
        </w:tc>
        <w:tc>
          <w:tcPr>
            <w:tcW w:w="1153"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bCs/>
                <w:lang w:val="en-US"/>
              </w:rPr>
            </w:pPr>
            <w:r w:rsidRPr="007D25B0">
              <w:rPr>
                <w:bCs/>
                <w:lang w:val="en-US"/>
              </w:rPr>
              <w:tab/>
            </w:r>
            <w:r w:rsidRPr="007D25B0">
              <w:rPr>
                <w:bCs/>
                <w:lang w:val="en-US"/>
              </w:rPr>
              <w:tab/>
            </w:r>
            <w:r w:rsidRPr="007D25B0">
              <w:rPr>
                <w:bCs/>
                <w:lang w:val="en-US"/>
              </w:rPr>
              <w:tab/>
            </w:r>
            <w:r w:rsidRPr="007D25B0">
              <w:rPr>
                <w:bCs/>
                <w:lang w:val="en-US"/>
              </w:rPr>
              <w:tab/>
              <w:t>if( pic_rate_present_vps_flag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b/>
                <w:bCs/>
                <w:lang w:val="en-US"/>
              </w:rPr>
              <w:tab/>
            </w:r>
            <w:r w:rsidRPr="007D25B0">
              <w:rPr>
                <w:b/>
                <w:bCs/>
                <w:lang w:val="en-US"/>
              </w:rPr>
              <w:tab/>
            </w:r>
            <w:r w:rsidRPr="007D25B0">
              <w:rPr>
                <w:b/>
                <w:bCs/>
                <w:lang w:val="en-US"/>
              </w:rPr>
              <w:tab/>
            </w:r>
            <w:r w:rsidRPr="007D25B0">
              <w:rPr>
                <w:b/>
                <w:bCs/>
                <w:lang w:val="en-US"/>
              </w:rPr>
              <w:tab/>
            </w:r>
            <w:r w:rsidRPr="007D25B0">
              <w:rPr>
                <w:b/>
                <w:bCs/>
                <w:lang w:val="en-US"/>
              </w:rPr>
              <w:tab/>
              <w:t>pic_rate_present_flag</w:t>
            </w:r>
            <w:r w:rsidRPr="007D25B0">
              <w:rPr>
                <w:bCs/>
                <w:lang w:val="en-US"/>
              </w:rPr>
              <w:t>[ i ][ j ]</w:t>
            </w:r>
          </w:p>
        </w:tc>
        <w:tc>
          <w:tcPr>
            <w:tcW w:w="1153"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bCs/>
                <w:lang w:val="en-US"/>
              </w:rPr>
              <w:tab/>
            </w:r>
            <w:r w:rsidRPr="007D25B0">
              <w:rPr>
                <w:bCs/>
                <w:lang w:val="en-US"/>
              </w:rPr>
              <w:tab/>
            </w:r>
            <w:r w:rsidRPr="007D25B0">
              <w:rPr>
                <w:bCs/>
                <w:lang w:val="en-US"/>
              </w:rPr>
              <w:tab/>
            </w:r>
            <w:r w:rsidRPr="007D25B0">
              <w:rPr>
                <w:bCs/>
                <w:lang w:val="en-US"/>
              </w:rPr>
              <w:tab/>
              <w:t>if( bit_rate_present_flag[ i ][ j ] ) {</w:t>
            </w:r>
          </w:p>
        </w:tc>
        <w:tc>
          <w:tcPr>
            <w:tcW w:w="1153"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bCs/>
                <w:lang w:val="en-US"/>
              </w:rPr>
            </w:pPr>
            <w:r w:rsidRPr="007D25B0">
              <w:rPr>
                <w:lang w:val="en-US"/>
              </w:rPr>
              <w:tab/>
            </w:r>
            <w:r w:rsidRPr="007D25B0">
              <w:rPr>
                <w:lang w:val="en-US"/>
              </w:rPr>
              <w:tab/>
            </w:r>
            <w:r w:rsidRPr="007D25B0">
              <w:rPr>
                <w:lang w:val="en-US"/>
              </w:rPr>
              <w:tab/>
            </w:r>
            <w:r w:rsidRPr="007D25B0">
              <w:rPr>
                <w:lang w:val="en-US"/>
              </w:rPr>
              <w:tab/>
            </w:r>
            <w:r w:rsidRPr="007D25B0">
              <w:rPr>
                <w:lang w:val="en-US"/>
              </w:rPr>
              <w:tab/>
            </w:r>
            <w:r w:rsidRPr="007D25B0">
              <w:rPr>
                <w:b/>
                <w:bCs/>
                <w:lang w:val="en-US"/>
              </w:rPr>
              <w:t>avg_bit_rate</w:t>
            </w:r>
            <w:r w:rsidRPr="007D25B0">
              <w:rPr>
                <w:bCs/>
                <w:lang w:val="en-US"/>
              </w:rPr>
              <w:t>[ i ][ j ]</w:t>
            </w:r>
          </w:p>
        </w:tc>
        <w:tc>
          <w:tcPr>
            <w:tcW w:w="1153" w:type="dxa"/>
          </w:tcPr>
          <w:p w:rsidR="008B3821" w:rsidRPr="007D25B0" w:rsidRDefault="008B3821" w:rsidP="00C73469">
            <w:pPr>
              <w:pStyle w:val="tablecell"/>
              <w:rPr>
                <w:lang w:val="en-US" w:eastAsia="ko-KR"/>
              </w:rPr>
            </w:pPr>
            <w:r w:rsidRPr="007D25B0">
              <w:rPr>
                <w:lang w:val="en-US"/>
              </w:rPr>
              <w:t>u(16)</w:t>
            </w: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lang w:val="en-US"/>
              </w:rPr>
              <w:tab/>
            </w:r>
            <w:r w:rsidRPr="007D25B0">
              <w:rPr>
                <w:lang w:val="en-US"/>
              </w:rPr>
              <w:tab/>
            </w:r>
            <w:r w:rsidRPr="007D25B0">
              <w:rPr>
                <w:lang w:val="en-US"/>
              </w:rPr>
              <w:tab/>
            </w:r>
            <w:r w:rsidRPr="007D25B0">
              <w:rPr>
                <w:lang w:val="en-US"/>
              </w:rPr>
              <w:tab/>
            </w:r>
            <w:r w:rsidRPr="007D25B0">
              <w:rPr>
                <w:lang w:val="en-US"/>
              </w:rPr>
              <w:tab/>
            </w:r>
            <w:r w:rsidRPr="007D25B0">
              <w:rPr>
                <w:b/>
                <w:bCs/>
                <w:lang w:val="en-US"/>
              </w:rPr>
              <w:t>max_bit_rate</w:t>
            </w:r>
            <w:r w:rsidRPr="007D25B0">
              <w:rPr>
                <w:bCs/>
                <w:lang w:val="en-US"/>
              </w:rPr>
              <w:t>[ i ][ j ]</w:t>
            </w:r>
          </w:p>
        </w:tc>
        <w:tc>
          <w:tcPr>
            <w:tcW w:w="1153" w:type="dxa"/>
          </w:tcPr>
          <w:p w:rsidR="008B3821" w:rsidRPr="007D25B0" w:rsidRDefault="008B3821" w:rsidP="00C73469">
            <w:pPr>
              <w:pStyle w:val="tablecell"/>
              <w:rPr>
                <w:lang w:val="en-US"/>
              </w:rPr>
            </w:pPr>
            <w:r w:rsidRPr="007D25B0">
              <w:rPr>
                <w:lang w:val="en-US"/>
              </w:rPr>
              <w:t>u(16)</w:t>
            </w: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lang w:val="en-US"/>
              </w:rPr>
              <w:tab/>
            </w:r>
            <w:r w:rsidRPr="007D25B0">
              <w:rPr>
                <w:lang w:val="en-US"/>
              </w:rPr>
              <w:tab/>
            </w:r>
            <w:r w:rsidRPr="007D25B0">
              <w:rPr>
                <w:lang w:val="en-US"/>
              </w:rPr>
              <w:tab/>
            </w:r>
            <w:r w:rsidRPr="007D25B0">
              <w:rPr>
                <w:lang w:val="en-US"/>
              </w:rPr>
              <w:tab/>
              <w:t>}</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lang w:val="en-US"/>
              </w:rPr>
              <w:tab/>
            </w:r>
            <w:r w:rsidRPr="007D25B0">
              <w:rPr>
                <w:lang w:val="en-US"/>
              </w:rPr>
              <w:tab/>
            </w:r>
            <w:r w:rsidRPr="007D25B0">
              <w:rPr>
                <w:lang w:val="en-US"/>
              </w:rPr>
              <w:tab/>
            </w:r>
            <w:r w:rsidRPr="007D25B0">
              <w:rPr>
                <w:lang w:val="en-US"/>
              </w:rPr>
              <w:tab/>
              <w:t>if( pic_rate_present_flag</w:t>
            </w:r>
            <w:r w:rsidRPr="007D25B0">
              <w:rPr>
                <w:bCs/>
                <w:lang w:val="en-US"/>
              </w:rPr>
              <w:t xml:space="preserve">[ i ][ j ] </w:t>
            </w:r>
            <w:r w:rsidRPr="007D25B0">
              <w:rPr>
                <w:lang w:val="en-US"/>
              </w:rPr>
              <w:t>)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lang w:val="en-US"/>
              </w:rPr>
              <w:tab/>
            </w:r>
            <w:r w:rsidRPr="007D25B0">
              <w:rPr>
                <w:lang w:val="en-US"/>
              </w:rPr>
              <w:tab/>
            </w:r>
            <w:r w:rsidRPr="007D25B0">
              <w:rPr>
                <w:lang w:val="en-US"/>
              </w:rPr>
              <w:tab/>
            </w:r>
            <w:r w:rsidRPr="007D25B0">
              <w:rPr>
                <w:lang w:val="en-US"/>
              </w:rPr>
              <w:tab/>
            </w:r>
            <w:r w:rsidRPr="007D25B0">
              <w:rPr>
                <w:lang w:val="en-US"/>
              </w:rPr>
              <w:tab/>
            </w:r>
            <w:r w:rsidRPr="007D25B0">
              <w:rPr>
                <w:b/>
                <w:bCs/>
                <w:lang w:val="en-US"/>
              </w:rPr>
              <w:t>constant_pic_rate_idc</w:t>
            </w:r>
            <w:r w:rsidRPr="007D25B0">
              <w:rPr>
                <w:bCs/>
                <w:lang w:val="en-US"/>
              </w:rPr>
              <w:t>[ i ][ j ]</w:t>
            </w:r>
          </w:p>
        </w:tc>
        <w:tc>
          <w:tcPr>
            <w:tcW w:w="1153" w:type="dxa"/>
          </w:tcPr>
          <w:p w:rsidR="008B3821" w:rsidRPr="007D25B0" w:rsidRDefault="008B3821" w:rsidP="00C73469">
            <w:pPr>
              <w:pStyle w:val="tablecell"/>
              <w:rPr>
                <w:lang w:val="en-US"/>
              </w:rPr>
            </w:pPr>
            <w:r w:rsidRPr="007D25B0">
              <w:rPr>
                <w:lang w:val="en-US"/>
              </w:rPr>
              <w:t>u(2)</w:t>
            </w: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lang w:val="en-US"/>
              </w:rPr>
              <w:tab/>
            </w:r>
            <w:r w:rsidRPr="007D25B0">
              <w:rPr>
                <w:lang w:val="en-US"/>
              </w:rPr>
              <w:tab/>
            </w:r>
            <w:r w:rsidRPr="007D25B0">
              <w:rPr>
                <w:lang w:val="en-US"/>
              </w:rPr>
              <w:tab/>
            </w:r>
            <w:r w:rsidRPr="007D25B0">
              <w:rPr>
                <w:lang w:val="en-US"/>
              </w:rPr>
              <w:tab/>
            </w:r>
            <w:r w:rsidRPr="007D25B0">
              <w:rPr>
                <w:lang w:val="en-US"/>
              </w:rPr>
              <w:tab/>
            </w:r>
            <w:r w:rsidRPr="007D25B0">
              <w:rPr>
                <w:b/>
                <w:bCs/>
                <w:lang w:val="en-US"/>
              </w:rPr>
              <w:t>avg_pic_rate</w:t>
            </w:r>
            <w:r w:rsidRPr="007D25B0">
              <w:rPr>
                <w:bCs/>
                <w:lang w:val="en-US"/>
              </w:rPr>
              <w:t>[ i ][ j ]</w:t>
            </w:r>
          </w:p>
        </w:tc>
        <w:tc>
          <w:tcPr>
            <w:tcW w:w="1153" w:type="dxa"/>
          </w:tcPr>
          <w:p w:rsidR="008B3821" w:rsidRPr="007D25B0" w:rsidRDefault="008B3821" w:rsidP="00C73469">
            <w:pPr>
              <w:pStyle w:val="tablecell"/>
              <w:rPr>
                <w:lang w:val="en-US"/>
              </w:rPr>
            </w:pPr>
            <w:r w:rsidRPr="007D25B0">
              <w:rPr>
                <w:lang w:val="en-US"/>
              </w:rPr>
              <w:t>u(16)</w:t>
            </w: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lang w:val="en-US"/>
              </w:rPr>
              <w:tab/>
            </w:r>
            <w:r w:rsidRPr="007D25B0">
              <w:rPr>
                <w:lang w:val="en-US"/>
              </w:rPr>
              <w:tab/>
            </w:r>
            <w:r w:rsidRPr="007D25B0">
              <w:rPr>
                <w:lang w:val="en-US"/>
              </w:rPr>
              <w:tab/>
            </w:r>
            <w:r w:rsidRPr="007D25B0">
              <w:rPr>
                <w:lang w:val="en-US"/>
              </w:rPr>
              <w:tab/>
              <w:t>}</w:t>
            </w:r>
          </w:p>
        </w:tc>
        <w:tc>
          <w:tcPr>
            <w:tcW w:w="1153" w:type="dxa"/>
          </w:tcPr>
          <w:p w:rsidR="008B3821" w:rsidRPr="007D25B0" w:rsidRDefault="008B3821" w:rsidP="00C73469">
            <w:pPr>
              <w:pStyle w:val="tablecell"/>
              <w:rPr>
                <w:lang w:val="en-US"/>
              </w:rPr>
            </w:pPr>
          </w:p>
        </w:tc>
      </w:tr>
      <w:tr w:rsidR="008B3821" w:rsidRPr="007D25B0"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rFonts w:eastAsia="Batang"/>
                <w:bCs/>
                <w:lang w:val="en-US" w:eastAsia="ko-KR"/>
              </w:rPr>
              <w:tab/>
              <w:t>}</w:t>
            </w:r>
          </w:p>
        </w:tc>
        <w:tc>
          <w:tcPr>
            <w:tcW w:w="1153"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keepNext/>
              <w:spacing w:before="0" w:after="60"/>
              <w:rPr>
                <w:rFonts w:eastAsia="MS Mincho"/>
                <w:bCs/>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
                <w:bCs/>
                <w:lang w:val="en-US"/>
              </w:rPr>
              <w:tab/>
            </w:r>
            <w:r w:rsidRPr="007D25B0">
              <w:rPr>
                <w:rFonts w:ascii="Times New Roman" w:hAnsi="Times New Roman"/>
                <w:bCs/>
                <w:lang w:val="en-US"/>
              </w:rPr>
              <w:t>for( i = 1; i  &lt;=  vps_max_layers_minus1; i++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Cs/>
                <w:lang w:val="en-US"/>
              </w:rPr>
              <w:t xml:space="preserve">for( j = 0; j &lt; </w:t>
            </w:r>
            <w:r w:rsidRPr="007D25B0">
              <w:rPr>
                <w:bCs/>
                <w:lang w:val="en-US"/>
              </w:rPr>
              <w:t>NumDirectRefLayers[ layer_id_in_nuh[ i ] ]</w:t>
            </w:r>
            <w:r w:rsidRPr="007D25B0">
              <w:rPr>
                <w:rFonts w:ascii="Times New Roman" w:hAnsi="Times New Roman"/>
                <w:bCs/>
                <w:lang w:val="en-US"/>
              </w:rPr>
              <w:t>; j++ )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tile_boundaries_aligned_flag</w:t>
            </w:r>
            <w:r w:rsidRPr="007D25B0">
              <w:rPr>
                <w:rFonts w:ascii="Times New Roman" w:hAnsi="Times New Roman"/>
                <w:bCs/>
                <w:lang w:val="en-US"/>
              </w:rPr>
              <w:t>[ i ][ j ]</w:t>
            </w:r>
          </w:p>
        </w:tc>
        <w:tc>
          <w:tcPr>
            <w:tcW w:w="1153"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
                <w:bCs/>
                <w:lang w:val="en-US"/>
              </w:rPr>
              <w:tab/>
              <w:t>ilp_restricted_ref_layers_flag</w:t>
            </w:r>
          </w:p>
        </w:tc>
        <w:tc>
          <w:tcPr>
            <w:tcW w:w="1153"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tab/>
              <w:t>if( ilp_restricted_ref_layers_flag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Cs/>
                <w:lang w:val="en-US"/>
              </w:rPr>
              <w:t>for( i = 1; i  &lt;=  vps_max_layers_minus1; i++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Cs/>
                <w:lang w:val="en-US"/>
              </w:rPr>
              <w:t xml:space="preserve">for( j = 0; j &lt; </w:t>
            </w:r>
            <w:r w:rsidRPr="007D25B0">
              <w:rPr>
                <w:bCs/>
                <w:lang w:val="en-US"/>
              </w:rPr>
              <w:t>NumDirectRefLayers[ layer_id_in_nuh[ i ] ]</w:t>
            </w:r>
            <w:r w:rsidRPr="007D25B0">
              <w:rPr>
                <w:rFonts w:ascii="Times New Roman" w:hAnsi="Times New Roman"/>
                <w:bCs/>
                <w:lang w:val="en-US"/>
              </w:rPr>
              <w:t>; j++ )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min_spatial_segment_offset_plus1</w:t>
            </w:r>
            <w:r w:rsidRPr="007D25B0">
              <w:rPr>
                <w:rFonts w:ascii="Times New Roman" w:hAnsi="Times New Roman"/>
                <w:bCs/>
                <w:lang w:val="en-US"/>
              </w:rPr>
              <w:t>[ i ][ j ]</w:t>
            </w:r>
          </w:p>
        </w:tc>
        <w:tc>
          <w:tcPr>
            <w:tcW w:w="1153"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t>if( min_spatial_segment_offset_plus1[ i ][ j ] &gt; 0 )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ctu_based_offset_enabled_flag</w:t>
            </w:r>
            <w:r w:rsidRPr="007D25B0">
              <w:rPr>
                <w:rFonts w:ascii="Times New Roman" w:hAnsi="Times New Roman"/>
                <w:bCs/>
                <w:lang w:val="en-US"/>
              </w:rPr>
              <w:t>[ i ][ j ]</w:t>
            </w:r>
          </w:p>
        </w:tc>
        <w:tc>
          <w:tcPr>
            <w:tcW w:w="1153"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t>if( ctu_based_offset_enabled_flag[ i ][ j ]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min_horizontal_ctu_offset_plus1</w:t>
            </w:r>
            <w:r w:rsidRPr="007D25B0">
              <w:rPr>
                <w:rFonts w:ascii="Times New Roman" w:hAnsi="Times New Roman"/>
                <w:bCs/>
                <w:lang w:val="en-US"/>
              </w:rPr>
              <w:t>[ i ][ j ]</w:t>
            </w:r>
          </w:p>
        </w:tc>
        <w:tc>
          <w:tcPr>
            <w:tcW w:w="1153"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t>}</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t>}</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lang w:val="en-US"/>
              </w:rPr>
              <w:t>}</w:t>
            </w:r>
          </w:p>
        </w:tc>
        <w:tc>
          <w:tcPr>
            <w:tcW w:w="1153" w:type="dxa"/>
          </w:tcPr>
          <w:p w:rsidR="008B3821" w:rsidRPr="007D25B0" w:rsidRDefault="008B3821" w:rsidP="00C73469">
            <w:pPr>
              <w:pStyle w:val="tablecell"/>
              <w:rPr>
                <w:lang w:val="en-US"/>
              </w:rPr>
            </w:pPr>
          </w:p>
        </w:tc>
      </w:tr>
    </w:tbl>
    <w:p w:rsidR="008B3821" w:rsidRPr="007D25B0" w:rsidRDefault="008B3821" w:rsidP="008B3821">
      <w:pPr>
        <w:pStyle w:val="3N"/>
        <w:rPr>
          <w:lang w:val="en-US"/>
        </w:rPr>
      </w:pP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lastRenderedPageBreak/>
        <w:t>Sequence parameter set RBSP syntax</w:t>
      </w:r>
    </w:p>
    <w:p w:rsidR="008B3821" w:rsidRPr="007D25B0" w:rsidRDefault="008B3821" w:rsidP="008B3821">
      <w:pPr>
        <w:pStyle w:val="3N"/>
        <w:keepNext/>
        <w:keepLines/>
        <w:widowControl/>
        <w:jc w:val="lef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seq_parameter_set_rbsp( ) {</w:t>
            </w:r>
          </w:p>
        </w:tc>
        <w:tc>
          <w:tcPr>
            <w:tcW w:w="1152" w:type="dxa"/>
          </w:tcPr>
          <w:p w:rsidR="008B3821" w:rsidRPr="007D25B0" w:rsidRDefault="008B3821" w:rsidP="00C73469">
            <w:pPr>
              <w:pStyle w:val="tableheading"/>
              <w:rPr>
                <w:lang w:val="en-US"/>
              </w:rPr>
            </w:pPr>
            <w:r w:rsidRPr="007D25B0">
              <w:rPr>
                <w:lang w:val="en-US"/>
              </w:rPr>
              <w:t>Descriptor</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sps_</w:t>
            </w:r>
            <w:r w:rsidRPr="007D25B0">
              <w:rPr>
                <w:rFonts w:ascii="Times New Roman" w:hAnsi="Times New Roman"/>
                <w:b/>
                <w:bCs/>
                <w:lang w:val="en-US"/>
              </w:rPr>
              <w:t>video_parameter_set_id</w:t>
            </w:r>
          </w:p>
        </w:tc>
        <w:tc>
          <w:tcPr>
            <w:tcW w:w="1152" w:type="dxa"/>
          </w:tcPr>
          <w:p w:rsidR="008B3821" w:rsidRPr="007D25B0" w:rsidRDefault="008B3821" w:rsidP="00C73469">
            <w:pPr>
              <w:pStyle w:val="tablecell"/>
              <w:rPr>
                <w:lang w:val="en-US"/>
              </w:rPr>
            </w:pPr>
            <w:r w:rsidRPr="007D25B0">
              <w:rPr>
                <w:lang w:val="en-US"/>
              </w:rPr>
              <w:t>u(4)</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if( nuh_layer_id  = =  0 )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sps_max_sub_layers_minus1</w:t>
            </w:r>
          </w:p>
        </w:tc>
        <w:tc>
          <w:tcPr>
            <w:tcW w:w="1152" w:type="dxa"/>
          </w:tcPr>
          <w:p w:rsidR="008B3821" w:rsidRPr="007D25B0" w:rsidRDefault="008B3821" w:rsidP="00C73469">
            <w:pPr>
              <w:pStyle w:val="tablecell"/>
              <w:rPr>
                <w:lang w:val="en-US"/>
              </w:rPr>
            </w:pPr>
            <w:r w:rsidRPr="007D25B0">
              <w:rPr>
                <w:lang w:val="en-US" w:eastAsia="ko-KR"/>
              </w:rPr>
              <w:t>u(3)</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sps_temporal_id_nesting_flag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profile_tier_level( 1, sps_max_sub_layers_minus1 )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lang w:val="en-US"/>
              </w:rPr>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sz w:val="22"/>
                <w:szCs w:val="22"/>
                <w:lang w:val="en-US"/>
              </w:rPr>
            </w:pPr>
            <w:r w:rsidRPr="007D25B0">
              <w:rPr>
                <w:rFonts w:ascii="Times New Roman" w:hAnsi="Times New Roman"/>
                <w:b/>
                <w:lang w:val="en-US"/>
              </w:rPr>
              <w:tab/>
              <w:t>sps_</w:t>
            </w:r>
            <w:r w:rsidRPr="007D25B0">
              <w:rPr>
                <w:rFonts w:ascii="Times New Roman" w:hAnsi="Times New Roman"/>
                <w:b/>
                <w:bCs/>
                <w:lang w:val="en-US"/>
              </w:rPr>
              <w:t>seq_parameter_set_id</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7D25B0">
              <w:rPr>
                <w:rFonts w:eastAsia="MS Mincho"/>
                <w:bCs/>
                <w:lang w:val="en-US"/>
              </w:rPr>
              <w:tab/>
              <w:t>if( nuh_layer_id &gt; 0 )</w:t>
            </w:r>
          </w:p>
        </w:tc>
        <w:tc>
          <w:tcPr>
            <w:tcW w:w="1152" w:type="dxa"/>
          </w:tcPr>
          <w:p w:rsidR="008B3821" w:rsidRPr="007D25B0" w:rsidRDefault="008B3821" w:rsidP="00C73469">
            <w:pPr>
              <w:keepNext/>
              <w:keepLines/>
              <w:spacing w:before="0" w:after="60"/>
              <w:rPr>
                <w:lang w:val="en-US" w:eastAsia="ko-KR"/>
              </w:rPr>
            </w:pPr>
          </w:p>
        </w:tc>
      </w:tr>
      <w:tr w:rsidR="008B3821" w:rsidRPr="007D25B0" w:rsidTr="00C73469">
        <w:trPr>
          <w:cantSplit/>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7D25B0">
              <w:rPr>
                <w:rFonts w:eastAsia="MS Mincho"/>
                <w:bCs/>
                <w:lang w:val="en-US"/>
              </w:rPr>
              <w:tab/>
            </w:r>
            <w:r w:rsidRPr="007D25B0">
              <w:rPr>
                <w:rFonts w:eastAsia="MS Mincho"/>
                <w:bCs/>
                <w:lang w:val="en-US"/>
              </w:rPr>
              <w:tab/>
            </w:r>
            <w:r w:rsidRPr="007D25B0">
              <w:rPr>
                <w:rFonts w:eastAsia="MS Mincho"/>
                <w:b/>
                <w:lang w:val="en-US"/>
              </w:rPr>
              <w:t>update_rep_format_flag</w:t>
            </w:r>
          </w:p>
        </w:tc>
        <w:tc>
          <w:tcPr>
            <w:tcW w:w="1152" w:type="dxa"/>
          </w:tcPr>
          <w:p w:rsidR="008B3821" w:rsidRPr="007D25B0" w:rsidRDefault="008B3821" w:rsidP="00C73469">
            <w:pPr>
              <w:keepNext/>
              <w:keepLines/>
              <w:spacing w:before="0" w:after="60"/>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7D25B0">
              <w:rPr>
                <w:rFonts w:eastAsia="MS Mincho"/>
                <w:bCs/>
                <w:lang w:val="en-US"/>
              </w:rPr>
              <w:tab/>
            </w:r>
            <w:r w:rsidRPr="007D25B0">
              <w:rPr>
                <w:rFonts w:eastAsia="MS Mincho"/>
                <w:lang w:val="en-US"/>
              </w:rPr>
              <w:t>if( update_rep_format_flag ) {</w:t>
            </w:r>
          </w:p>
        </w:tc>
        <w:tc>
          <w:tcPr>
            <w:tcW w:w="1152" w:type="dxa"/>
          </w:tcPr>
          <w:p w:rsidR="008B3821" w:rsidRPr="007D25B0" w:rsidRDefault="008B3821" w:rsidP="00C73469">
            <w:pPr>
              <w:keepNext/>
              <w:keepLines/>
              <w:spacing w:before="0" w:after="60"/>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chroma_format_idc</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lang w:val="en-US"/>
              </w:rPr>
              <w:tab/>
              <w:t>if( chroma_format_idc  = =  3 )</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separate_colour_plane_flag</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pic_width_in_luma_samples</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pic_height_in_luma_samples</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t>conformance_window_flag</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tab/>
              <w:t>if( conformance_window_flag ) {</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conf_win_left_offset</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conf_win_right_offset</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conf_win_top_offset</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conf_win_bottom_offset</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tab/>
              <w:t>}</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Cs/>
                <w:lang w:val="en-US"/>
              </w:rPr>
            </w:pPr>
            <w:r w:rsidRPr="007D25B0">
              <w:rPr>
                <w:rFonts w:eastAsia="MS Mincho"/>
                <w:bCs/>
                <w:lang w:val="en-US"/>
              </w:rPr>
              <w:tab/>
            </w:r>
            <w:r w:rsidRPr="007D25B0">
              <w:rPr>
                <w:rFonts w:eastAsia="MS Mincho"/>
                <w:lang w:val="en-US"/>
              </w:rPr>
              <w:t>if( update_rep_format_flag ) {</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eastAsia="ko-KR"/>
              </w:rPr>
            </w:pPr>
            <w:r w:rsidRPr="007D25B0">
              <w:rPr>
                <w:rFonts w:ascii="Times New Roman" w:hAnsi="Times New Roman"/>
                <w:b/>
                <w:bCs/>
                <w:lang w:val="en-US"/>
              </w:rPr>
              <w:tab/>
            </w:r>
            <w:r w:rsidRPr="007D25B0">
              <w:rPr>
                <w:rFonts w:ascii="Times New Roman" w:hAnsi="Times New Roman"/>
                <w:b/>
                <w:bCs/>
                <w:lang w:val="en-US"/>
              </w:rPr>
              <w:tab/>
              <w:t>bit_depth_luma_minus8</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bit_depth_chroma_minus8</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rPr>
            </w:pPr>
            <w:r w:rsidRPr="007D25B0">
              <w:rPr>
                <w:rFonts w:ascii="Times New Roman" w:hAnsi="Times New Roman"/>
                <w:b/>
                <w:lang w:val="en-US"/>
              </w:rPr>
              <w:tab/>
              <w:t>log2_max_pic_order_cnt_lsb_minus4</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sps_sub_layer_ordering_info_present_flag</w:t>
            </w:r>
          </w:p>
        </w:tc>
        <w:tc>
          <w:tcPr>
            <w:tcW w:w="1152"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t>for( i = ( sps_sub_layer_ordering_info_present_flag ? 0 : sps_max_sub_layers_minus1 );</w:t>
            </w:r>
            <w:r w:rsidRPr="007D25B0">
              <w:rPr>
                <w:rFonts w:ascii="Times New Roman" w:hAnsi="Times New Roman"/>
                <w:lang w:val="en-US"/>
              </w:rPr>
              <w:br/>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t>i  &lt;=  sps_max_sub_layers_minus1; i++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sps_max_dec_pic_buffering_minus1</w:t>
            </w:r>
            <w:r w:rsidRPr="007D25B0">
              <w:rPr>
                <w:rFonts w:ascii="Times New Roman" w:hAnsi="Times New Roman"/>
                <w:lang w:val="en-US"/>
              </w:rPr>
              <w:t>[ i ]</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sps_max_num_reorder_pics</w:t>
            </w:r>
            <w:r w:rsidRPr="007D25B0">
              <w:rPr>
                <w:rFonts w:ascii="Times New Roman" w:hAnsi="Times New Roman"/>
                <w:lang w:val="en-US"/>
              </w:rPr>
              <w:t>[ i ]</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sps_max_latency_increase_plus1</w:t>
            </w:r>
            <w:r w:rsidRPr="007D25B0">
              <w:rPr>
                <w:rFonts w:ascii="Times New Roman" w:hAnsi="Times New Roman"/>
                <w:lang w:val="en-US"/>
              </w:rPr>
              <w:t>[ i ]</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de-DE"/>
              </w:rPr>
            </w:pPr>
            <w:r w:rsidRPr="007D25B0">
              <w:rPr>
                <w:rFonts w:ascii="Times New Roman" w:hAnsi="Times New Roman"/>
                <w:b/>
                <w:lang w:val="de-DE"/>
              </w:rPr>
              <w:tab/>
              <w:t>log2_min_luma_coding_block_size_minus3</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log2_diff_max_min_luma_coding_block_size</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de-DE"/>
              </w:rPr>
            </w:pPr>
            <w:r w:rsidRPr="007D25B0">
              <w:rPr>
                <w:rFonts w:ascii="Times New Roman" w:hAnsi="Times New Roman"/>
                <w:lang w:val="de-DE"/>
              </w:rPr>
              <w:tab/>
            </w:r>
            <w:r w:rsidRPr="007D25B0">
              <w:rPr>
                <w:rFonts w:ascii="Times New Roman" w:hAnsi="Times New Roman"/>
                <w:b/>
                <w:lang w:val="de-DE"/>
              </w:rPr>
              <w:t>log2_min_transform_block_size_minus2</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log2_diff_max_min_transform_block_size</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max_transform_hierarchy_depth_inter</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max_transform_hierarchy_depth_intra</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eastAsia="MS Mincho" w:hAnsi="Times New Roman"/>
                <w:b/>
                <w:bCs/>
                <w:lang w:val="en-US" w:eastAsia="ja-JP"/>
              </w:rPr>
              <w:t>scaling_list_enabled_flag</w:t>
            </w:r>
          </w:p>
        </w:tc>
        <w:tc>
          <w:tcPr>
            <w:tcW w:w="1152" w:type="dxa"/>
          </w:tcPr>
          <w:p w:rsidR="008B3821" w:rsidRPr="007D25B0" w:rsidRDefault="008B3821" w:rsidP="00C73469">
            <w:pPr>
              <w:pStyle w:val="tablecell"/>
              <w:rPr>
                <w:lang w:val="en-US"/>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MS Mincho" w:hAnsi="Times New Roman"/>
                <w:lang w:val="en-US" w:eastAsia="ja-JP"/>
              </w:rPr>
            </w:pPr>
            <w:r w:rsidRPr="007D25B0">
              <w:rPr>
                <w:rFonts w:ascii="Times New Roman" w:eastAsia="MS Mincho" w:hAnsi="Times New Roman"/>
                <w:lang w:val="en-US" w:eastAsia="ja-JP"/>
              </w:rPr>
              <w:tab/>
              <w:t>if( scaling_list_enabled_flag ) {</w:t>
            </w:r>
          </w:p>
        </w:tc>
        <w:tc>
          <w:tcPr>
            <w:tcW w:w="1152" w:type="dxa"/>
          </w:tcPr>
          <w:p w:rsidR="008B3821" w:rsidRPr="007D25B0" w:rsidRDefault="008B3821" w:rsidP="00C73469">
            <w:pPr>
              <w:pStyle w:val="tablecell"/>
              <w:rPr>
                <w:lang w:val="en-US"/>
              </w:rPr>
            </w:pPr>
          </w:p>
        </w:tc>
      </w:tr>
      <w:tr w:rsidR="008B3821" w:rsidRPr="007D25B0" w:rsidTr="00C73469">
        <w:trPr>
          <w:cantSplit/>
          <w:jc w:val="center"/>
        </w:trPr>
        <w:tc>
          <w:tcPr>
            <w:tcW w:w="7920" w:type="dxa"/>
          </w:tcPr>
          <w:p w:rsidR="008B3821" w:rsidRPr="007D25B0" w:rsidRDefault="008B3821" w:rsidP="00C73469">
            <w:pPr>
              <w:pStyle w:val="tablesyntax"/>
              <w:tabs>
                <w:tab w:val="clear" w:pos="432"/>
                <w:tab w:val="left" w:pos="415"/>
              </w:tabs>
              <w:rPr>
                <w:rFonts w:ascii="Times New Roman" w:hAnsi="Times New Roman"/>
                <w:b/>
                <w:lang w:val="en-US"/>
              </w:rPr>
            </w:pPr>
            <w:r w:rsidRPr="007D25B0">
              <w:rPr>
                <w:rFonts w:ascii="Times New Roman" w:hAnsi="Times New Roman"/>
                <w:bCs/>
                <w:lang w:val="en-US"/>
              </w:rPr>
              <w:tab/>
            </w:r>
            <w:r w:rsidRPr="007D25B0">
              <w:rPr>
                <w:rFonts w:ascii="Times New Roman" w:hAnsi="Times New Roman"/>
                <w:bCs/>
                <w:lang w:val="en-US"/>
              </w:rPr>
              <w:tab/>
              <w:t>if( nuh_layer_id &gt; 0 )</w:t>
            </w:r>
          </w:p>
        </w:tc>
        <w:tc>
          <w:tcPr>
            <w:tcW w:w="1152" w:type="dxa"/>
          </w:tcPr>
          <w:p w:rsidR="008B3821" w:rsidRPr="007D25B0" w:rsidRDefault="008B3821" w:rsidP="00C73469">
            <w:pPr>
              <w:pStyle w:val="tablecell"/>
              <w:rPr>
                <w:rFonts w:eastAsia="MS Mincho"/>
                <w:lang w:val="en-US" w:eastAsia="ja-JP"/>
              </w:rPr>
            </w:pPr>
          </w:p>
        </w:tc>
      </w:tr>
      <w:tr w:rsidR="008B3821" w:rsidRPr="007D25B0" w:rsidTr="00C73469">
        <w:trPr>
          <w:cantSplit/>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sps_infer_scaling_list_flag</w:t>
            </w:r>
          </w:p>
        </w:tc>
        <w:tc>
          <w:tcPr>
            <w:tcW w:w="1152" w:type="dxa"/>
          </w:tcPr>
          <w:p w:rsidR="008B3821" w:rsidRPr="007D25B0" w:rsidRDefault="008B3821" w:rsidP="00C73469">
            <w:pPr>
              <w:pStyle w:val="tablecell"/>
              <w:rPr>
                <w:rFonts w:eastAsia="MS Mincho"/>
                <w:lang w:val="en-US" w:eastAsia="ja-JP"/>
              </w:rPr>
            </w:pPr>
            <w:r w:rsidRPr="007D25B0">
              <w:rPr>
                <w:lang w:val="en-US"/>
              </w:rPr>
              <w:t>u(1)</w:t>
            </w:r>
          </w:p>
        </w:tc>
      </w:tr>
      <w:tr w:rsidR="008B3821" w:rsidRPr="007D25B0" w:rsidTr="00C73469">
        <w:trPr>
          <w:cantSplit/>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Cs/>
                <w:lang w:val="en-US"/>
              </w:rPr>
              <w:tab/>
            </w:r>
            <w:r w:rsidRPr="007D25B0">
              <w:rPr>
                <w:rFonts w:ascii="Times New Roman" w:hAnsi="Times New Roman"/>
                <w:bCs/>
                <w:lang w:val="en-US"/>
              </w:rPr>
              <w:tab/>
              <w:t>if( sps_infer_scaling_list_flag )</w:t>
            </w:r>
          </w:p>
        </w:tc>
        <w:tc>
          <w:tcPr>
            <w:tcW w:w="1152" w:type="dxa"/>
          </w:tcPr>
          <w:p w:rsidR="008B3821" w:rsidRPr="007D25B0" w:rsidRDefault="008B3821" w:rsidP="00C73469">
            <w:pPr>
              <w:pStyle w:val="tablecell"/>
              <w:rPr>
                <w:rFonts w:eastAsia="MS Mincho"/>
                <w:lang w:val="en-US" w:eastAsia="ja-JP"/>
              </w:rPr>
            </w:pPr>
          </w:p>
        </w:tc>
      </w:tr>
      <w:tr w:rsidR="008B3821" w:rsidRPr="007D25B0" w:rsidTr="00C73469">
        <w:trPr>
          <w:cantSplit/>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Cs/>
                <w:lang w:val="en-US"/>
              </w:rPr>
              <w:lastRenderedPageBreak/>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sps_scaling_list_ref_layer_id</w:t>
            </w:r>
          </w:p>
        </w:tc>
        <w:tc>
          <w:tcPr>
            <w:tcW w:w="1152" w:type="dxa"/>
          </w:tcPr>
          <w:p w:rsidR="008B3821" w:rsidRPr="007D25B0" w:rsidRDefault="008B3821" w:rsidP="00C73469">
            <w:pPr>
              <w:pStyle w:val="tablecell"/>
              <w:rPr>
                <w:rFonts w:eastAsia="MS Mincho"/>
                <w:lang w:val="en-US" w:eastAsia="ja-JP"/>
              </w:rPr>
            </w:pPr>
            <w:r w:rsidRPr="007D25B0">
              <w:rPr>
                <w:lang w:val="en-US"/>
              </w:rPr>
              <w:t>u(6)</w:t>
            </w:r>
          </w:p>
        </w:tc>
      </w:tr>
      <w:tr w:rsidR="008B3821" w:rsidRPr="007D25B0" w:rsidTr="00C73469">
        <w:trPr>
          <w:cantSplit/>
          <w:jc w:val="center"/>
        </w:trPr>
        <w:tc>
          <w:tcPr>
            <w:tcW w:w="7920" w:type="dxa"/>
          </w:tcPr>
          <w:p w:rsidR="008B3821" w:rsidRPr="007D25B0" w:rsidRDefault="008B3821" w:rsidP="00C73469">
            <w:pPr>
              <w:pStyle w:val="tablesyntax"/>
              <w:tabs>
                <w:tab w:val="clear" w:pos="432"/>
                <w:tab w:val="left" w:pos="415"/>
              </w:tabs>
              <w:rPr>
                <w:rFonts w:ascii="Times New Roman" w:hAnsi="Times New Roman"/>
                <w:b/>
                <w:lang w:val="en-US"/>
              </w:rPr>
            </w:pPr>
            <w:r w:rsidRPr="007D25B0">
              <w:rPr>
                <w:rFonts w:ascii="Times New Roman" w:hAnsi="Times New Roman"/>
                <w:bCs/>
                <w:lang w:val="en-US"/>
              </w:rPr>
              <w:tab/>
            </w:r>
            <w:r w:rsidRPr="007D25B0">
              <w:rPr>
                <w:rFonts w:ascii="Times New Roman" w:hAnsi="Times New Roman"/>
                <w:bCs/>
                <w:lang w:val="en-US"/>
              </w:rPr>
              <w:tab/>
              <w:t>else {</w:t>
            </w:r>
          </w:p>
        </w:tc>
        <w:tc>
          <w:tcPr>
            <w:tcW w:w="1152" w:type="dxa"/>
          </w:tcPr>
          <w:p w:rsidR="008B3821" w:rsidRPr="007D25B0" w:rsidRDefault="008B3821" w:rsidP="00C73469">
            <w:pPr>
              <w:pStyle w:val="tablecell"/>
              <w:rPr>
                <w:rFonts w:eastAsia="MS Mincho"/>
                <w:lang w:val="en-US" w:eastAsia="ja-JP"/>
              </w:rPr>
            </w:pPr>
          </w:p>
        </w:tc>
      </w:tr>
      <w:tr w:rsidR="008B3821" w:rsidRPr="007D25B0" w:rsidTr="00C73469">
        <w:trPr>
          <w:cantSplit/>
          <w:trHeight w:val="289"/>
          <w:jc w:val="center"/>
        </w:trPr>
        <w:tc>
          <w:tcPr>
            <w:tcW w:w="7920" w:type="dxa"/>
          </w:tcPr>
          <w:p w:rsidR="008B3821" w:rsidRPr="007D25B0" w:rsidRDefault="008B3821" w:rsidP="00C73469">
            <w:pPr>
              <w:pStyle w:val="tablesyntax"/>
              <w:tabs>
                <w:tab w:val="clear" w:pos="432"/>
                <w:tab w:val="left" w:pos="415"/>
              </w:tabs>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eastAsia="MS Mincho" w:hAnsi="Times New Roman"/>
                <w:b/>
                <w:bCs/>
                <w:lang w:val="en-US" w:eastAsia="ja-JP"/>
              </w:rPr>
              <w:t>sps_scaling_list_data_present_flag</w:t>
            </w:r>
          </w:p>
        </w:tc>
        <w:tc>
          <w:tcPr>
            <w:tcW w:w="1152" w:type="dxa"/>
          </w:tcPr>
          <w:p w:rsidR="008B3821" w:rsidRPr="007D25B0" w:rsidRDefault="008B3821" w:rsidP="00C73469">
            <w:pPr>
              <w:pStyle w:val="tablecell"/>
              <w:rPr>
                <w:lang w:val="en-US"/>
              </w:rPr>
            </w:pPr>
            <w:r w:rsidRPr="007D25B0">
              <w:rPr>
                <w:rFonts w:eastAsia="MS Mincho"/>
                <w:lang w:val="en-US" w:eastAsia="ja-JP"/>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eastAsia="Times New Roman" w:hAnsi="Times New Roman"/>
                <w:bCs/>
                <w:lang w:val="en-US" w:eastAsia="zh-TW"/>
              </w:rPr>
              <w:t>if( sps_</w:t>
            </w:r>
            <w:r w:rsidRPr="007D25B0">
              <w:rPr>
                <w:rFonts w:ascii="Times New Roman" w:eastAsia="MS Mincho" w:hAnsi="Times New Roman"/>
                <w:bCs/>
                <w:lang w:val="en-US" w:eastAsia="ja-JP"/>
              </w:rPr>
              <w:t>scaling_list_data_present</w:t>
            </w:r>
            <w:r w:rsidRPr="007D25B0">
              <w:rPr>
                <w:rFonts w:ascii="Times New Roman" w:eastAsia="Times New Roman" w:hAnsi="Times New Roman"/>
                <w:bCs/>
                <w:lang w:val="en-US" w:eastAsia="zh-TW"/>
              </w:rPr>
              <w:t>_flag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tabs>
                <w:tab w:val="clear" w:pos="648"/>
                <w:tab w:val="left" w:pos="640"/>
              </w:tabs>
              <w:rPr>
                <w:rFonts w:ascii="Times New Roman" w:hAnsi="Times New Roman"/>
                <w:b/>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eastAsia="MS Mincho" w:hAnsi="Times New Roman"/>
                <w:bCs/>
                <w:lang w:val="en-US" w:eastAsia="ja-JP"/>
              </w:rPr>
              <w:t>scaling_list</w:t>
            </w:r>
            <w:r w:rsidRPr="007D25B0">
              <w:rPr>
                <w:rFonts w:ascii="Times New Roman" w:eastAsia="Times New Roman" w:hAnsi="Times New Roman"/>
                <w:bCs/>
                <w:lang w:val="en-US" w:eastAsia="zh-TW"/>
              </w:rPr>
              <w:t>_data(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tabs>
                <w:tab w:val="clear" w:pos="648"/>
                <w:tab w:val="left" w:pos="640"/>
              </w:tabs>
              <w:rPr>
                <w:rFonts w:ascii="Times New Roman" w:hAnsi="Times New Roman"/>
                <w:bCs/>
                <w:lang w:val="en-US"/>
              </w:rPr>
            </w:pPr>
            <w:r w:rsidRPr="007D25B0">
              <w:rPr>
                <w:rFonts w:ascii="Times New Roman" w:hAnsi="Times New Roman"/>
                <w:bCs/>
                <w:lang w:val="en-US"/>
              </w:rPr>
              <w:tab/>
            </w:r>
            <w:r w:rsidRPr="007D25B0">
              <w:rPr>
                <w:rFonts w:ascii="Times New Roman" w:hAnsi="Times New Roman"/>
                <w:bCs/>
                <w:lang w:val="en-US"/>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MS Mincho" w:hAnsi="Times New Roman"/>
                <w:lang w:val="en-US" w:eastAsia="ja-JP"/>
              </w:rPr>
            </w:pPr>
            <w:r w:rsidRPr="007D25B0">
              <w:rPr>
                <w:rFonts w:ascii="Times New Roman" w:eastAsia="MS Mincho" w:hAnsi="Times New Roman"/>
                <w:lang w:val="en-US" w:eastAsia="ja-JP"/>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b/>
                <w:lang w:val="en-US" w:eastAsia="ko-KR"/>
              </w:rPr>
              <w:tab/>
              <w:t>amp_enabled_flag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b/>
                <w:lang w:val="en-US" w:eastAsia="ko-KR"/>
              </w:rPr>
              <w:tab/>
              <w:t>sample_adaptive_offset_enabled_flag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b/>
                <w:lang w:val="en-US" w:eastAsia="ko-KR"/>
              </w:rPr>
              <w:tab/>
              <w:t>pcm_enabled_flag</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t>if( pcm_enabled_flag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t>pcm_sample_bit_depth_luma_minus1</w:t>
            </w:r>
          </w:p>
        </w:tc>
        <w:tc>
          <w:tcPr>
            <w:tcW w:w="1152" w:type="dxa"/>
          </w:tcPr>
          <w:p w:rsidR="008B3821" w:rsidRPr="007D25B0" w:rsidRDefault="008B3821" w:rsidP="00C73469">
            <w:pPr>
              <w:pStyle w:val="tablecell"/>
              <w:rPr>
                <w:lang w:val="en-US" w:eastAsia="ko-KR"/>
              </w:rPr>
            </w:pPr>
            <w:r w:rsidRPr="007D25B0">
              <w:rPr>
                <w:lang w:val="en-US" w:eastAsia="ko-KR"/>
              </w:rPr>
              <w:t>u(4)</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t>pcm_sample_bit_depth_chroma_minus1</w:t>
            </w:r>
          </w:p>
        </w:tc>
        <w:tc>
          <w:tcPr>
            <w:tcW w:w="1152" w:type="dxa"/>
          </w:tcPr>
          <w:p w:rsidR="008B3821" w:rsidRPr="007D25B0" w:rsidRDefault="008B3821" w:rsidP="00C73469">
            <w:pPr>
              <w:pStyle w:val="tablecell"/>
              <w:rPr>
                <w:lang w:val="en-US" w:eastAsia="ko-KR"/>
              </w:rPr>
            </w:pPr>
            <w:r w:rsidRPr="007D25B0">
              <w:rPr>
                <w:lang w:val="en-US" w:eastAsia="ko-KR"/>
              </w:rPr>
              <w:t>u(4)</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de-DE" w:eastAsia="ko-KR"/>
              </w:rPr>
            </w:pPr>
            <w:r w:rsidRPr="007D25B0">
              <w:rPr>
                <w:rFonts w:ascii="Times New Roman" w:hAnsi="Times New Roman"/>
                <w:b/>
                <w:lang w:val="de-DE" w:eastAsia="ko-KR"/>
              </w:rPr>
              <w:tab/>
            </w:r>
            <w:r w:rsidRPr="007D25B0">
              <w:rPr>
                <w:rFonts w:ascii="Times New Roman" w:hAnsi="Times New Roman"/>
                <w:b/>
                <w:lang w:val="de-DE" w:eastAsia="ko-KR"/>
              </w:rPr>
              <w:tab/>
              <w:t>log2_min_pcm_luma_coding_block_size_minus3</w:t>
            </w:r>
          </w:p>
        </w:tc>
        <w:tc>
          <w:tcPr>
            <w:tcW w:w="1152" w:type="dxa"/>
          </w:tcPr>
          <w:p w:rsidR="008B3821" w:rsidRPr="007D25B0" w:rsidRDefault="008B3821" w:rsidP="00C73469">
            <w:pPr>
              <w:pStyle w:val="tablecell"/>
              <w:rPr>
                <w:lang w:val="en-US" w:eastAsia="ko-KR"/>
              </w:rPr>
            </w:pPr>
            <w:r w:rsidRPr="007D25B0">
              <w:rPr>
                <w:lang w:val="en-US" w:eastAsia="ko-KR"/>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log2_diff_max_min_pcm_luma_coding_block_size</w:t>
            </w:r>
          </w:p>
        </w:tc>
        <w:tc>
          <w:tcPr>
            <w:tcW w:w="1152" w:type="dxa"/>
          </w:tcPr>
          <w:p w:rsidR="008B3821" w:rsidRPr="007D25B0" w:rsidRDefault="008B3821" w:rsidP="00C73469">
            <w:pPr>
              <w:pStyle w:val="tablecell"/>
              <w:rPr>
                <w:lang w:val="en-US" w:eastAsia="ko-KR"/>
              </w:rPr>
            </w:pPr>
            <w:r w:rsidRPr="007D25B0">
              <w:rPr>
                <w:lang w:val="en-US" w:eastAsia="ko-KR"/>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t>pcm_loop_filter_disabled_flag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
                <w:lang w:val="en-US" w:eastAsia="ko-KR"/>
              </w:rPr>
              <w:tab/>
            </w:r>
            <w:r w:rsidRPr="007D25B0">
              <w:rPr>
                <w:rFonts w:ascii="Times New Roman" w:hAnsi="Times New Roman"/>
                <w:lang w:val="en-US" w:eastAsia="ko-KR"/>
              </w:rPr>
              <w:t>}</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b/>
                <w:bCs/>
                <w:lang w:val="en-US"/>
              </w:rPr>
              <w:tab/>
              <w:t>num_short_term_ref_pic_sets</w:t>
            </w:r>
          </w:p>
        </w:tc>
        <w:tc>
          <w:tcPr>
            <w:tcW w:w="1152" w:type="dxa"/>
          </w:tcPr>
          <w:p w:rsidR="008B3821" w:rsidRPr="007D25B0" w:rsidRDefault="008B3821" w:rsidP="00C73469">
            <w:pPr>
              <w:pStyle w:val="tablecell"/>
              <w:rPr>
                <w:lang w:val="en-US" w:eastAsia="ko-KR"/>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bCs/>
                <w:lang w:val="en-US"/>
              </w:rPr>
              <w:tab/>
              <w:t>for( i = 0; i &lt; num_short_term_ref_pic_sets; i++)</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short_term_ref_pic_set( i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lang w:val="en-US" w:eastAsia="ko-KR"/>
              </w:rPr>
              <w:tab/>
            </w:r>
            <w:r w:rsidRPr="007D25B0">
              <w:rPr>
                <w:rFonts w:ascii="Times New Roman" w:hAnsi="Times New Roman"/>
                <w:b/>
                <w:lang w:val="en-US"/>
              </w:rPr>
              <w:t>long_term_ref_pics_present_flag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t>if( long_term_ref_pics_present_flag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num_long_term_ref_pics_sps</w:t>
            </w:r>
          </w:p>
        </w:tc>
        <w:tc>
          <w:tcPr>
            <w:tcW w:w="1152" w:type="dxa"/>
          </w:tcPr>
          <w:p w:rsidR="008B3821" w:rsidRPr="007D25B0" w:rsidRDefault="008B3821" w:rsidP="00C73469">
            <w:pPr>
              <w:pStyle w:val="tablecell"/>
              <w:rPr>
                <w:lang w:val="en-US" w:eastAsia="ko-KR"/>
              </w:rPr>
            </w:pPr>
            <w:r w:rsidRPr="007D25B0">
              <w:rPr>
                <w:lang w:val="en-US" w:eastAsia="ko-KR"/>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for( i = 0; i &lt; num_long_term_ref_pics_sps; i++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lt_ref_pic_poc_lsb_sps</w:t>
            </w:r>
            <w:r w:rsidRPr="007D25B0">
              <w:rPr>
                <w:rFonts w:ascii="Times New Roman" w:hAnsi="Times New Roman"/>
                <w:lang w:val="en-US" w:eastAsia="ko-KR"/>
              </w:rPr>
              <w:t>[ i ]</w:t>
            </w:r>
          </w:p>
        </w:tc>
        <w:tc>
          <w:tcPr>
            <w:tcW w:w="1152" w:type="dxa"/>
          </w:tcPr>
          <w:p w:rsidR="008B3821" w:rsidRPr="007D25B0" w:rsidRDefault="008B3821" w:rsidP="00C73469">
            <w:pPr>
              <w:pStyle w:val="tablecell"/>
              <w:rPr>
                <w:lang w:val="en-US" w:eastAsia="ko-KR"/>
              </w:rPr>
            </w:pPr>
            <w:r w:rsidRPr="007D25B0">
              <w:rPr>
                <w:lang w:val="en-US" w:eastAsia="ko-KR"/>
              </w:rPr>
              <w:t>u(v)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used_by_curr_pic_lt_sps_flag</w:t>
            </w:r>
            <w:r w:rsidRPr="007D25B0">
              <w:rPr>
                <w:rFonts w:ascii="Times New Roman" w:hAnsi="Times New Roman"/>
                <w:lang w:val="en-US" w:eastAsia="ko-KR"/>
              </w:rPr>
              <w:t>[ i ]</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b/>
                <w:lang w:val="en-US" w:eastAsia="ko-KR"/>
              </w:rPr>
              <w:tab/>
              <w:t>sps_temporal_mvp_enabled_flag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b/>
                <w:lang w:val="en-US" w:eastAsia="ko-KR"/>
              </w:rPr>
              <w:tab/>
              <w:t>strong_intra_smoothing_enabled_flag</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b/>
                <w:lang w:val="en-US"/>
              </w:rPr>
              <w:t>vui_parameters_present_flag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if( vui_parameters_present_flag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lang w:val="en-US"/>
              </w:rPr>
              <w:tab/>
              <w:t>vui_parameters(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bCs/>
                <w:lang w:val="en-US"/>
              </w:rPr>
              <w:tab/>
              <w:t>sps_extension_flag</w:t>
            </w:r>
          </w:p>
        </w:tc>
        <w:tc>
          <w:tcPr>
            <w:tcW w:w="1152" w:type="dxa"/>
          </w:tcPr>
          <w:p w:rsidR="008B3821" w:rsidRPr="007D25B0" w:rsidRDefault="008B3821" w:rsidP="00C73469">
            <w:pPr>
              <w:pStyle w:val="tablecell"/>
              <w:rPr>
                <w:lang w:val="en-US" w:eastAsia="ko-KR"/>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Cs/>
                <w:lang w:val="en-US"/>
              </w:rPr>
              <w:tab/>
              <w:t>if( sps_extension_flag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tab/>
            </w:r>
            <w:r w:rsidRPr="007D25B0">
              <w:rPr>
                <w:rFonts w:ascii="Times New Roman" w:hAnsi="Times New Roman"/>
                <w:bCs/>
                <w:lang w:val="en-US"/>
              </w:rPr>
              <w:tab/>
              <w:t>sps_extension(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bCs/>
                <w:lang w:val="en-US"/>
              </w:rPr>
              <w:tab/>
            </w:r>
            <w:r w:rsidRPr="007D25B0">
              <w:rPr>
                <w:rFonts w:ascii="Times New Roman" w:hAnsi="Times New Roman"/>
                <w:b/>
                <w:bCs/>
                <w:lang w:val="en-US"/>
              </w:rPr>
              <w:tab/>
              <w:t>sps_extension2_flag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Cs/>
                <w:lang w:val="en-US"/>
              </w:rPr>
              <w:tab/>
            </w:r>
            <w:r w:rsidRPr="007D25B0">
              <w:rPr>
                <w:rFonts w:ascii="Times New Roman" w:hAnsi="Times New Roman"/>
                <w:bCs/>
                <w:lang w:val="en-US"/>
              </w:rPr>
              <w:tab/>
              <w:t>if( sps_extension2_flag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while( more_rbsp_data(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sps_extension_data_flag</w:t>
            </w:r>
          </w:p>
        </w:tc>
        <w:tc>
          <w:tcPr>
            <w:tcW w:w="1152" w:type="dxa"/>
          </w:tcPr>
          <w:p w:rsidR="008B3821" w:rsidRPr="007D25B0" w:rsidRDefault="008B3821" w:rsidP="00C73469">
            <w:pPr>
              <w:pStyle w:val="tablecell"/>
              <w:rPr>
                <w:lang w:val="en-US" w:eastAsia="ko-KR"/>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tab/>
              <w:t>rbsp_trailing_bits(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Next w:val="0"/>
              <w:rPr>
                <w:rFonts w:ascii="Times New Roman" w:hAnsi="Times New Roman"/>
                <w:lang w:val="en-US"/>
              </w:rPr>
            </w:pPr>
            <w:r w:rsidRPr="007D25B0">
              <w:rPr>
                <w:rFonts w:ascii="Times New Roman" w:hAnsi="Times New Roman"/>
                <w:lang w:val="en-US"/>
              </w:rPr>
              <w:t>}</w:t>
            </w:r>
          </w:p>
        </w:tc>
        <w:tc>
          <w:tcPr>
            <w:tcW w:w="1152" w:type="dxa"/>
          </w:tcPr>
          <w:p w:rsidR="008B3821" w:rsidRPr="007D25B0" w:rsidRDefault="008B3821" w:rsidP="00C73469">
            <w:pPr>
              <w:pStyle w:val="tablecell"/>
              <w:keepNext w:val="0"/>
              <w:rPr>
                <w:lang w:val="en-US"/>
              </w:rPr>
            </w:pPr>
          </w:p>
        </w:tc>
      </w:tr>
    </w:tbl>
    <w:p w:rsidR="008B3821" w:rsidRPr="007D25B0" w:rsidRDefault="008B3821" w:rsidP="008B3821">
      <w:pPr>
        <w:pStyle w:val="3N"/>
        <w:rPr>
          <w:lang w:val="en-US"/>
        </w:rPr>
      </w:pP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lastRenderedPageBreak/>
        <w:t>Sequence parameter set extension syntax</w:t>
      </w:r>
    </w:p>
    <w:p w:rsidR="008B3821" w:rsidRPr="007D25B0" w:rsidRDefault="008B3821" w:rsidP="008B3821">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tblGrid>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MS Mincho"/>
                <w:lang w:val="en-US"/>
              </w:rPr>
              <w:t>sps_extension( ) {</w:t>
            </w:r>
          </w:p>
        </w:tc>
        <w:tc>
          <w:tcPr>
            <w:tcW w:w="1151" w:type="dxa"/>
          </w:tcPr>
          <w:p w:rsidR="008B3821" w:rsidRPr="007D25B0" w:rsidRDefault="008B3821" w:rsidP="00C73469">
            <w:pPr>
              <w:keepNext/>
              <w:tabs>
                <w:tab w:val="clear" w:pos="794"/>
                <w:tab w:val="clear" w:pos="1191"/>
                <w:tab w:val="clear" w:pos="1588"/>
                <w:tab w:val="clear" w:pos="1985"/>
              </w:tabs>
              <w:spacing w:before="0" w:after="60"/>
              <w:rPr>
                <w:rFonts w:eastAsia="MS Mincho"/>
                <w:b/>
                <w:bCs/>
                <w:lang w:val="en-US"/>
              </w:rPr>
            </w:pPr>
            <w:r w:rsidRPr="007D25B0">
              <w:rPr>
                <w:rFonts w:eastAsia="MS Mincho"/>
                <w:b/>
                <w:bCs/>
                <w:lang w:val="en-US"/>
              </w:rPr>
              <w:t>Descriptor</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Batang"/>
                <w:b/>
                <w:bCs/>
                <w:lang w:val="en-US" w:eastAsia="ko-KR"/>
              </w:rPr>
              <w:tab/>
              <w:t>inter_view_</w:t>
            </w:r>
            <w:r w:rsidRPr="007D25B0">
              <w:rPr>
                <w:b/>
                <w:bCs/>
                <w:lang w:val="en-US" w:eastAsia="ja-JP"/>
              </w:rPr>
              <w:t>mv_vert_constraint_flag</w:t>
            </w:r>
          </w:p>
        </w:tc>
        <w:tc>
          <w:tcPr>
            <w:tcW w:w="1151"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Batang"/>
                <w:bCs/>
                <w:lang w:val="en-US"/>
              </w:rPr>
              <w:t>u(1)</w:t>
            </w:r>
          </w:p>
        </w:tc>
      </w:tr>
      <w:tr w:rsidR="0010282C" w:rsidRPr="007D25B0" w:rsidTr="00C73469">
        <w:trPr>
          <w:trHeight w:val="289"/>
          <w:jc w:val="center"/>
        </w:trPr>
        <w:tc>
          <w:tcPr>
            <w:tcW w:w="7920" w:type="dxa"/>
          </w:tcPr>
          <w:p w:rsidR="0010282C" w:rsidRPr="007D25B0" w:rsidRDefault="0010282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7D25B0">
              <w:rPr>
                <w:bCs/>
                <w:noProof/>
              </w:rPr>
              <w:tab/>
            </w:r>
            <w:r w:rsidRPr="007D25B0">
              <w:rPr>
                <w:b/>
                <w:bCs/>
                <w:noProof/>
              </w:rPr>
              <w:t>num_</w:t>
            </w:r>
            <w:r w:rsidRPr="007D25B0">
              <w:rPr>
                <w:b/>
                <w:bCs/>
              </w:rPr>
              <w:t>scaled_ref_layer_offsets</w:t>
            </w:r>
          </w:p>
        </w:tc>
        <w:tc>
          <w:tcPr>
            <w:tcW w:w="1151" w:type="dxa"/>
          </w:tcPr>
          <w:p w:rsidR="0010282C" w:rsidRPr="007D25B0" w:rsidRDefault="0010282C" w:rsidP="00C73469">
            <w:pPr>
              <w:keepNext/>
              <w:tabs>
                <w:tab w:val="clear" w:pos="794"/>
                <w:tab w:val="clear" w:pos="1191"/>
                <w:tab w:val="clear" w:pos="1588"/>
                <w:tab w:val="clear" w:pos="1985"/>
              </w:tabs>
              <w:spacing w:before="0" w:after="60"/>
              <w:rPr>
                <w:rFonts w:eastAsia="Batang"/>
                <w:bCs/>
                <w:lang w:val="en-US"/>
              </w:rPr>
            </w:pPr>
            <w:r w:rsidRPr="007D25B0">
              <w:rPr>
                <w:rFonts w:eastAsia="Batang"/>
                <w:bCs/>
              </w:rPr>
              <w:t>ue(v)</w:t>
            </w:r>
          </w:p>
        </w:tc>
      </w:tr>
      <w:tr w:rsidR="0010282C" w:rsidRPr="007D25B0"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tab/>
              <w:t>for( i = 0; i &lt; num_scaled_ref_layer_offsets; i++) {</w:t>
            </w:r>
          </w:p>
        </w:tc>
        <w:tc>
          <w:tcPr>
            <w:tcW w:w="1151"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s>
              <w:spacing w:before="0" w:after="60"/>
              <w:rPr>
                <w:rFonts w:eastAsia="MS Mincho"/>
                <w:bCs/>
                <w:lang w:val="en-US"/>
              </w:rPr>
            </w:pPr>
          </w:p>
        </w:tc>
      </w:tr>
      <w:tr w:rsidR="0010282C" w:rsidRPr="007D25B0"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b/>
                <w:bCs/>
              </w:rPr>
              <w:tab/>
            </w:r>
            <w:r w:rsidRPr="007D25B0">
              <w:rPr>
                <w:b/>
                <w:bCs/>
              </w:rPr>
              <w:tab/>
              <w:t>scaled_ref_layer_left_offset</w:t>
            </w:r>
            <w:r w:rsidRPr="007D25B0">
              <w:rPr>
                <w:bCs/>
              </w:rPr>
              <w:t>[ i ]</w:t>
            </w:r>
          </w:p>
        </w:tc>
        <w:tc>
          <w:tcPr>
            <w:tcW w:w="1151"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s>
              <w:spacing w:before="0" w:after="60"/>
              <w:rPr>
                <w:rFonts w:eastAsia="MS Mincho"/>
                <w:bCs/>
                <w:lang w:val="en-US"/>
              </w:rPr>
            </w:pPr>
            <w:r w:rsidRPr="007D25B0">
              <w:t>se(v)</w:t>
            </w:r>
          </w:p>
        </w:tc>
      </w:tr>
      <w:tr w:rsidR="0010282C" w:rsidRPr="007D25B0"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b/>
                <w:bCs/>
              </w:rPr>
              <w:tab/>
            </w:r>
            <w:r w:rsidRPr="007D25B0">
              <w:rPr>
                <w:b/>
                <w:bCs/>
              </w:rPr>
              <w:tab/>
              <w:t>scaled_ref_layer_top_offset</w:t>
            </w:r>
            <w:r w:rsidRPr="007D25B0">
              <w:rPr>
                <w:bCs/>
              </w:rPr>
              <w:t>[ i ]</w:t>
            </w:r>
          </w:p>
        </w:tc>
        <w:tc>
          <w:tcPr>
            <w:tcW w:w="1151"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s>
              <w:spacing w:before="0" w:after="60"/>
              <w:rPr>
                <w:rFonts w:eastAsia="MS Mincho"/>
                <w:bCs/>
                <w:lang w:val="en-US"/>
              </w:rPr>
            </w:pPr>
            <w:r w:rsidRPr="007D25B0">
              <w:t>se(v)</w:t>
            </w:r>
          </w:p>
        </w:tc>
      </w:tr>
      <w:tr w:rsidR="0010282C" w:rsidRPr="007D25B0"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b/>
                <w:bCs/>
              </w:rPr>
              <w:tab/>
            </w:r>
            <w:r w:rsidRPr="007D25B0">
              <w:rPr>
                <w:b/>
                <w:bCs/>
              </w:rPr>
              <w:tab/>
              <w:t>scaled_ref_layer_right_offset</w:t>
            </w:r>
            <w:r w:rsidRPr="007D25B0">
              <w:rPr>
                <w:bCs/>
              </w:rPr>
              <w:t>[ i ]</w:t>
            </w:r>
          </w:p>
        </w:tc>
        <w:tc>
          <w:tcPr>
            <w:tcW w:w="1151"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s>
              <w:spacing w:before="0" w:after="60"/>
              <w:rPr>
                <w:rFonts w:eastAsia="MS Mincho"/>
                <w:bCs/>
                <w:lang w:val="en-US"/>
              </w:rPr>
            </w:pPr>
            <w:r w:rsidRPr="007D25B0">
              <w:t>se(v)</w:t>
            </w:r>
          </w:p>
        </w:tc>
      </w:tr>
      <w:tr w:rsidR="0010282C" w:rsidRPr="007D25B0"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b/>
                <w:bCs/>
              </w:rPr>
              <w:tab/>
            </w:r>
            <w:r w:rsidRPr="007D25B0">
              <w:rPr>
                <w:b/>
                <w:bCs/>
              </w:rPr>
              <w:tab/>
              <w:t>scaled_ref_layer_bottom_offset</w:t>
            </w:r>
            <w:r w:rsidRPr="007D25B0">
              <w:rPr>
                <w:bCs/>
              </w:rPr>
              <w:t>[ i ]</w:t>
            </w:r>
          </w:p>
        </w:tc>
        <w:tc>
          <w:tcPr>
            <w:tcW w:w="1151"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s>
              <w:spacing w:before="0" w:after="60"/>
              <w:rPr>
                <w:rFonts w:eastAsia="MS Mincho"/>
                <w:bCs/>
                <w:lang w:val="en-US"/>
              </w:rPr>
            </w:pPr>
            <w:r w:rsidRPr="007D25B0">
              <w:t>se(v)</w:t>
            </w:r>
          </w:p>
        </w:tc>
      </w:tr>
      <w:tr w:rsidR="0010282C" w:rsidRPr="007D25B0"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b/>
                <w:bCs/>
              </w:rPr>
              <w:tab/>
            </w:r>
            <w:r w:rsidRPr="007D25B0">
              <w:rPr>
                <w:b/>
              </w:rPr>
              <w:t>}</w:t>
            </w:r>
          </w:p>
        </w:tc>
        <w:tc>
          <w:tcPr>
            <w:tcW w:w="1151"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s>
              <w:spacing w:before="0" w:after="60"/>
              <w:rPr>
                <w:rFonts w:eastAsia="MS Mincho"/>
                <w:bCs/>
                <w:lang w:val="en-US"/>
              </w:rPr>
            </w:pPr>
          </w:p>
        </w:tc>
      </w:tr>
      <w:tr w:rsidR="0010282C" w:rsidRPr="007D25B0"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7D25B0">
              <w:rPr>
                <w:b/>
                <w:bCs/>
              </w:rPr>
              <w:t>}</w:t>
            </w:r>
          </w:p>
        </w:tc>
        <w:tc>
          <w:tcPr>
            <w:tcW w:w="1151"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s>
              <w:spacing w:before="0" w:after="60"/>
              <w:rPr>
                <w:rFonts w:eastAsia="MS Mincho"/>
                <w:bCs/>
                <w:lang w:val="en-US"/>
              </w:rPr>
            </w:pPr>
          </w:p>
        </w:tc>
      </w:tr>
    </w:tbl>
    <w:p w:rsidR="008B3821" w:rsidRPr="007D25B0" w:rsidRDefault="008B3821" w:rsidP="008B3821">
      <w:pPr>
        <w:pStyle w:val="3N"/>
        <w:rPr>
          <w:lang w:val="en-US"/>
        </w:rPr>
      </w:pP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lastRenderedPageBreak/>
        <w:t>Picture parameter set RBSP syntax</w:t>
      </w:r>
    </w:p>
    <w:p w:rsidR="008B3821" w:rsidRPr="007D25B0" w:rsidRDefault="008B3821" w:rsidP="008B3821">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pic_parameter_set_rbsp( ) {</w:t>
            </w:r>
          </w:p>
        </w:tc>
        <w:tc>
          <w:tcPr>
            <w:tcW w:w="1157" w:type="dxa"/>
          </w:tcPr>
          <w:p w:rsidR="008B3821" w:rsidRPr="007D25B0" w:rsidRDefault="008B3821" w:rsidP="00C73469">
            <w:pPr>
              <w:pStyle w:val="tableheading"/>
              <w:rPr>
                <w:lang w:val="en-US"/>
              </w:rPr>
            </w:pPr>
            <w:r w:rsidRPr="007D25B0">
              <w:rPr>
                <w:lang w:val="en-US"/>
              </w:rPr>
              <w:t>Descriptor</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sz w:val="22"/>
                <w:szCs w:val="22"/>
                <w:lang w:val="en-US"/>
              </w:rPr>
            </w:pPr>
            <w:r w:rsidRPr="007D25B0">
              <w:rPr>
                <w:rFonts w:ascii="Times New Roman" w:hAnsi="Times New Roman"/>
                <w:b/>
                <w:bCs/>
                <w:lang w:val="en-US"/>
              </w:rPr>
              <w:tab/>
              <w:t>pps_pic_parameter_set_id</w:t>
            </w:r>
          </w:p>
        </w:tc>
        <w:tc>
          <w:tcPr>
            <w:tcW w:w="1157"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sz w:val="22"/>
                <w:szCs w:val="22"/>
                <w:lang w:val="en-US"/>
              </w:rPr>
            </w:pPr>
            <w:r w:rsidRPr="007D25B0">
              <w:rPr>
                <w:rFonts w:ascii="Times New Roman" w:hAnsi="Times New Roman"/>
                <w:b/>
                <w:bCs/>
                <w:lang w:val="en-US"/>
              </w:rPr>
              <w:tab/>
              <w:t>pps_seq_parameter_set_id</w:t>
            </w:r>
          </w:p>
        </w:tc>
        <w:tc>
          <w:tcPr>
            <w:tcW w:w="1157"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lang w:val="en-US"/>
              </w:rPr>
              <w:tab/>
              <w:t>dependent_slice_segments_enabled_flag</w:t>
            </w:r>
          </w:p>
        </w:tc>
        <w:tc>
          <w:tcPr>
            <w:tcW w:w="1157" w:type="dxa"/>
          </w:tcPr>
          <w:p w:rsidR="008B3821" w:rsidRPr="007D25B0" w:rsidRDefault="008B3821" w:rsidP="00C73469">
            <w:pPr>
              <w:pStyle w:val="tablecell"/>
              <w:rPr>
                <w:lang w:val="en-US"/>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t>output_flag_present_flag</w:t>
            </w:r>
          </w:p>
        </w:tc>
        <w:tc>
          <w:tcPr>
            <w:tcW w:w="1157" w:type="dxa"/>
          </w:tcPr>
          <w:p w:rsidR="008B3821" w:rsidRPr="007D25B0" w:rsidRDefault="008B3821" w:rsidP="00C73469">
            <w:pPr>
              <w:pStyle w:val="tablecell"/>
              <w:keepLines w:val="0"/>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lang w:val="en-US" w:eastAsia="ko-KR"/>
              </w:rPr>
            </w:pPr>
            <w:r w:rsidRPr="007D25B0">
              <w:rPr>
                <w:rFonts w:ascii="Times New Roman" w:hAnsi="Times New Roman"/>
                <w:lang w:val="en-US" w:eastAsia="ko-KR"/>
              </w:rPr>
              <w:tab/>
            </w:r>
            <w:r w:rsidRPr="007D25B0">
              <w:rPr>
                <w:rFonts w:ascii="Times New Roman" w:hAnsi="Times New Roman"/>
                <w:b/>
                <w:lang w:val="en-US" w:eastAsia="ko-KR"/>
              </w:rPr>
              <w:t>num_extra_slice_header_bits</w:t>
            </w:r>
          </w:p>
        </w:tc>
        <w:tc>
          <w:tcPr>
            <w:tcW w:w="1157" w:type="dxa"/>
          </w:tcPr>
          <w:p w:rsidR="008B3821" w:rsidRPr="007D25B0" w:rsidRDefault="008B3821" w:rsidP="00C73469">
            <w:pPr>
              <w:pStyle w:val="tablecell"/>
              <w:keepLines w:val="0"/>
              <w:rPr>
                <w:lang w:val="en-US"/>
              </w:rPr>
            </w:pPr>
            <w:r w:rsidRPr="007D25B0">
              <w:rPr>
                <w:lang w:val="en-US"/>
              </w:rPr>
              <w:t>u(3)</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lang w:val="en-US" w:eastAsia="ko-KR"/>
              </w:rPr>
              <w:t>sign_data_hiding_enabled_flag</w:t>
            </w:r>
          </w:p>
        </w:tc>
        <w:tc>
          <w:tcPr>
            <w:tcW w:w="1157"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rPr>
              <w:tab/>
            </w:r>
            <w:r w:rsidRPr="007D25B0">
              <w:rPr>
                <w:rFonts w:ascii="Times New Roman" w:hAnsi="Times New Roman"/>
                <w:b/>
                <w:lang w:val="en-US"/>
              </w:rPr>
              <w:t>cabac_init_present</w:t>
            </w:r>
            <w:r w:rsidRPr="007D25B0">
              <w:rPr>
                <w:rFonts w:ascii="Times New Roman" w:eastAsia="MS Mincho" w:hAnsi="Times New Roman"/>
                <w:b/>
                <w:lang w:val="en-US" w:eastAsia="ja-JP"/>
              </w:rPr>
              <w:t>_flag</w:t>
            </w:r>
          </w:p>
        </w:tc>
        <w:tc>
          <w:tcPr>
            <w:tcW w:w="1157"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b/>
                <w:lang w:val="en-US"/>
              </w:rPr>
              <w:t>num_ref_idx_l0_default_active_minus1</w:t>
            </w:r>
          </w:p>
        </w:tc>
        <w:tc>
          <w:tcPr>
            <w:tcW w:w="1157"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b/>
                <w:lang w:val="en-US"/>
              </w:rPr>
              <w:t>num_ref_idx_l1_default_active_minus1</w:t>
            </w:r>
          </w:p>
        </w:tc>
        <w:tc>
          <w:tcPr>
            <w:tcW w:w="1157"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rPr>
            </w:pPr>
            <w:r w:rsidRPr="007D25B0">
              <w:rPr>
                <w:rFonts w:ascii="Times New Roman" w:hAnsi="Times New Roman"/>
                <w:lang w:val="en-US"/>
              </w:rPr>
              <w:tab/>
            </w:r>
            <w:r w:rsidRPr="007D25B0">
              <w:rPr>
                <w:rFonts w:ascii="Times New Roman" w:hAnsi="Times New Roman"/>
                <w:b/>
                <w:bCs/>
                <w:lang w:val="en-US"/>
              </w:rPr>
              <w:t>init_qp_minus26</w:t>
            </w:r>
          </w:p>
        </w:tc>
        <w:tc>
          <w:tcPr>
            <w:tcW w:w="1157" w:type="dxa"/>
          </w:tcPr>
          <w:p w:rsidR="008B3821" w:rsidRPr="007D25B0" w:rsidRDefault="008B3821" w:rsidP="00C73469">
            <w:pPr>
              <w:pStyle w:val="tablecell"/>
              <w:keepLines w:val="0"/>
              <w:rPr>
                <w:lang w:val="en-US"/>
              </w:rPr>
            </w:pPr>
            <w:r w:rsidRPr="007D25B0">
              <w:rPr>
                <w:lang w:val="en-US"/>
              </w:rPr>
              <w:t>se(v)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rPr>
            </w:pPr>
            <w:r w:rsidRPr="007D25B0">
              <w:rPr>
                <w:rFonts w:ascii="Times New Roman" w:hAnsi="Times New Roman"/>
                <w:b/>
                <w:bCs/>
                <w:lang w:val="en-US"/>
              </w:rPr>
              <w:tab/>
              <w:t>constrained_intra_pred_flag</w:t>
            </w:r>
          </w:p>
        </w:tc>
        <w:tc>
          <w:tcPr>
            <w:tcW w:w="1157" w:type="dxa"/>
          </w:tcPr>
          <w:p w:rsidR="008B3821" w:rsidRPr="007D25B0" w:rsidRDefault="008B3821" w:rsidP="00C73469">
            <w:pPr>
              <w:pStyle w:val="tablecell"/>
              <w:keepLines w:val="0"/>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t>transform_skip_enabled_flag</w:t>
            </w:r>
          </w:p>
        </w:tc>
        <w:tc>
          <w:tcPr>
            <w:tcW w:w="1157"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keepLines w:val="0"/>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eastAsia="ko-KR"/>
              </w:rPr>
              <w:tab/>
            </w:r>
            <w:r w:rsidRPr="007D25B0">
              <w:rPr>
                <w:rFonts w:ascii="Times New Roman" w:hAnsi="Times New Roman"/>
                <w:b/>
                <w:lang w:val="en-US" w:eastAsia="ko-KR"/>
              </w:rPr>
              <w:t>cu_qp_delta_enabled_flag</w:t>
            </w:r>
          </w:p>
        </w:tc>
        <w:tc>
          <w:tcPr>
            <w:tcW w:w="1157"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keepLines w:val="0"/>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eastAsia="ko-KR"/>
              </w:rPr>
              <w:tab/>
            </w:r>
            <w:r w:rsidRPr="007D25B0">
              <w:rPr>
                <w:rFonts w:ascii="Times New Roman" w:hAnsi="Times New Roman"/>
                <w:lang w:val="en-US" w:eastAsia="ko-KR"/>
              </w:rPr>
              <w:t>if( cu_qp_delta_enabled_flag )</w:t>
            </w:r>
          </w:p>
        </w:tc>
        <w:tc>
          <w:tcPr>
            <w:tcW w:w="1157"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keepLines w:val="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diff_cu_qp_delta_depth</w:t>
            </w:r>
          </w:p>
        </w:tc>
        <w:tc>
          <w:tcPr>
            <w:tcW w:w="1157" w:type="dxa"/>
          </w:tcPr>
          <w:p w:rsidR="008B3821" w:rsidRPr="007D25B0" w:rsidRDefault="008B3821" w:rsidP="00C73469">
            <w:pPr>
              <w:pStyle w:val="tablecell"/>
              <w:keepLines w:val="0"/>
              <w:rPr>
                <w:lang w:val="en-US" w:eastAsia="ko-KR"/>
              </w:rPr>
            </w:pPr>
            <w:r w:rsidRPr="007D25B0">
              <w:rPr>
                <w:lang w:val="en-US" w:eastAsia="ko-KR"/>
              </w:rPr>
              <w:t>ue(v)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
                <w:lang w:val="en-US" w:eastAsia="ko-KR"/>
              </w:rPr>
              <w:tab/>
              <w:t>pps_cb_qp_offset</w:t>
            </w:r>
          </w:p>
        </w:tc>
        <w:tc>
          <w:tcPr>
            <w:tcW w:w="1157" w:type="dxa"/>
          </w:tcPr>
          <w:p w:rsidR="008B3821" w:rsidRPr="007D25B0" w:rsidRDefault="008B3821" w:rsidP="00C73469">
            <w:pPr>
              <w:pStyle w:val="tablecell"/>
              <w:keepLines w:val="0"/>
              <w:rPr>
                <w:lang w:val="en-US" w:eastAsia="ko-KR"/>
              </w:rPr>
            </w:pPr>
            <w:r w:rsidRPr="007D25B0">
              <w:rPr>
                <w:lang w:val="en-US" w:eastAsia="ko-KR"/>
              </w:rPr>
              <w:t>se(v)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
                <w:lang w:val="en-US" w:eastAsia="ko-KR"/>
              </w:rPr>
              <w:tab/>
              <w:t>pps_cr_qp_offset</w:t>
            </w:r>
          </w:p>
        </w:tc>
        <w:tc>
          <w:tcPr>
            <w:tcW w:w="1157" w:type="dxa"/>
          </w:tcPr>
          <w:p w:rsidR="008B3821" w:rsidRPr="007D25B0" w:rsidRDefault="008B3821" w:rsidP="00C73469">
            <w:pPr>
              <w:pStyle w:val="tablecell"/>
              <w:keepLines w:val="0"/>
              <w:rPr>
                <w:lang w:val="en-US" w:eastAsia="ko-KR"/>
              </w:rPr>
            </w:pPr>
            <w:r w:rsidRPr="007D25B0">
              <w:rPr>
                <w:lang w:val="en-US" w:eastAsia="ko-KR"/>
              </w:rPr>
              <w:t>se(v)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lang w:val="en-US" w:eastAsia="ko-KR"/>
              </w:rPr>
            </w:pPr>
            <w:r w:rsidRPr="007D25B0">
              <w:rPr>
                <w:rFonts w:ascii="Times New Roman" w:hAnsi="Times New Roman"/>
                <w:b/>
                <w:lang w:val="en-US" w:eastAsia="ko-KR"/>
              </w:rPr>
              <w:tab/>
              <w:t>pps_slice_chroma_qp_offsets_present_flag</w:t>
            </w:r>
          </w:p>
        </w:tc>
        <w:tc>
          <w:tcPr>
            <w:tcW w:w="1157" w:type="dxa"/>
          </w:tcPr>
          <w:p w:rsidR="008B3821" w:rsidRPr="007D25B0" w:rsidRDefault="008B3821" w:rsidP="00C73469">
            <w:pPr>
              <w:pStyle w:val="tablecell"/>
              <w:keepLines w:val="0"/>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Cs/>
                <w:lang w:val="en-US"/>
              </w:rPr>
            </w:pPr>
            <w:r w:rsidRPr="007D25B0">
              <w:rPr>
                <w:rFonts w:ascii="Times New Roman" w:hAnsi="Times New Roman"/>
                <w:b/>
                <w:bCs/>
                <w:lang w:val="en-US"/>
              </w:rPr>
              <w:tab/>
              <w:t>weighted_pred_flag</w:t>
            </w:r>
          </w:p>
        </w:tc>
        <w:tc>
          <w:tcPr>
            <w:tcW w:w="1157" w:type="dxa"/>
          </w:tcPr>
          <w:p w:rsidR="008B3821" w:rsidRPr="007D25B0" w:rsidRDefault="008B3821" w:rsidP="00C73469">
            <w:pPr>
              <w:pStyle w:val="tablecell"/>
              <w:keepLines w:val="0"/>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Cs/>
                <w:lang w:val="en-US"/>
              </w:rPr>
            </w:pPr>
            <w:r w:rsidRPr="007D25B0">
              <w:rPr>
                <w:rFonts w:ascii="Times New Roman" w:hAnsi="Times New Roman"/>
                <w:b/>
                <w:bCs/>
                <w:lang w:val="en-US"/>
              </w:rPr>
              <w:tab/>
              <w:t>weighted_bipred_flag</w:t>
            </w:r>
          </w:p>
        </w:tc>
        <w:tc>
          <w:tcPr>
            <w:tcW w:w="1157" w:type="dxa"/>
          </w:tcPr>
          <w:p w:rsidR="008B3821" w:rsidRPr="007D25B0" w:rsidRDefault="008B3821" w:rsidP="00C73469">
            <w:pPr>
              <w:pStyle w:val="tablecell"/>
              <w:keepLines w:val="0"/>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kern w:val="2"/>
                <w:lang w:val="en-US" w:eastAsia="ko-KR"/>
              </w:rPr>
              <w:tab/>
            </w:r>
            <w:r w:rsidRPr="007D25B0">
              <w:rPr>
                <w:rFonts w:ascii="Times New Roman" w:hAnsi="Times New Roman"/>
                <w:b/>
                <w:bCs/>
                <w:kern w:val="2"/>
                <w:lang w:val="en-US" w:eastAsia="ko-KR"/>
              </w:rPr>
              <w:t>transquant_bypass_enabled_flag</w:t>
            </w:r>
          </w:p>
        </w:tc>
        <w:tc>
          <w:tcPr>
            <w:tcW w:w="1157" w:type="dxa"/>
          </w:tcPr>
          <w:p w:rsidR="008B3821" w:rsidRPr="007D25B0" w:rsidRDefault="008B3821" w:rsidP="00C73469">
            <w:pPr>
              <w:pStyle w:val="tablecell"/>
              <w:keepLines w:val="0"/>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tiles_enabled_flag</w:t>
            </w:r>
          </w:p>
        </w:tc>
        <w:tc>
          <w:tcPr>
            <w:tcW w:w="1157" w:type="dxa"/>
          </w:tcPr>
          <w:p w:rsidR="008B3821" w:rsidRPr="007D25B0" w:rsidRDefault="008B3821" w:rsidP="00C73469">
            <w:pPr>
              <w:pStyle w:val="tablecell"/>
              <w:keepLines w:val="0"/>
              <w:ind w:left="3"/>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entropy_coding_sync_enabled_flag</w:t>
            </w:r>
          </w:p>
        </w:tc>
        <w:tc>
          <w:tcPr>
            <w:tcW w:w="1157" w:type="dxa"/>
          </w:tcPr>
          <w:p w:rsidR="008B3821" w:rsidRPr="007D25B0" w:rsidRDefault="008B3821" w:rsidP="00C73469">
            <w:pPr>
              <w:pStyle w:val="tablecell"/>
              <w:keepLines w:val="0"/>
              <w:ind w:left="3"/>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lang w:val="en-US" w:eastAsia="ko-KR"/>
              </w:rPr>
              <w:t xml:space="preserve">if( </w:t>
            </w:r>
            <w:r w:rsidRPr="007D25B0">
              <w:rPr>
                <w:rFonts w:ascii="Times New Roman" w:hAnsi="Times New Roman"/>
                <w:lang w:val="en-US"/>
              </w:rPr>
              <w:t>tiles_enabled_flag</w:t>
            </w:r>
            <w:r w:rsidRPr="007D25B0">
              <w:rPr>
                <w:rFonts w:ascii="Times New Roman" w:hAnsi="Times New Roman"/>
                <w:lang w:val="en-US" w:eastAsia="ko-KR"/>
              </w:rPr>
              <w:t xml:space="preserve"> ) {</w:t>
            </w:r>
          </w:p>
        </w:tc>
        <w:tc>
          <w:tcPr>
            <w:tcW w:w="1157" w:type="dxa"/>
          </w:tcPr>
          <w:p w:rsidR="008B3821" w:rsidRPr="007D25B0" w:rsidRDefault="008B3821" w:rsidP="00C73469">
            <w:pPr>
              <w:pStyle w:val="tablecell"/>
              <w:keepLines w:val="0"/>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lang w:val="en-US"/>
              </w:rPr>
              <w:tab/>
            </w:r>
            <w:r w:rsidRPr="007D25B0">
              <w:rPr>
                <w:rFonts w:ascii="Times New Roman" w:hAnsi="Times New Roman"/>
                <w:b/>
                <w:bCs/>
                <w:lang w:val="en-US"/>
              </w:rPr>
              <w:tab/>
            </w:r>
            <w:r w:rsidRPr="007D25B0">
              <w:rPr>
                <w:rFonts w:ascii="Times New Roman" w:hAnsi="Times New Roman"/>
                <w:b/>
                <w:lang w:val="en-US"/>
              </w:rPr>
              <w:t>num_tile_columns_minus1</w:t>
            </w:r>
          </w:p>
        </w:tc>
        <w:tc>
          <w:tcPr>
            <w:tcW w:w="1157" w:type="dxa"/>
          </w:tcPr>
          <w:p w:rsidR="008B3821" w:rsidRPr="007D25B0" w:rsidRDefault="008B3821" w:rsidP="00C73469">
            <w:pPr>
              <w:pStyle w:val="tablecell"/>
              <w:keepLines w:val="0"/>
              <w:rPr>
                <w:lang w:val="en-US" w:eastAsia="ko-KR"/>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lang w:val="en-US"/>
              </w:rPr>
              <w:t>num_tile_rows_minus1</w:t>
            </w:r>
          </w:p>
        </w:tc>
        <w:tc>
          <w:tcPr>
            <w:tcW w:w="1157" w:type="dxa"/>
          </w:tcPr>
          <w:p w:rsidR="008B3821" w:rsidRPr="007D25B0" w:rsidRDefault="008B3821" w:rsidP="00C73469">
            <w:pPr>
              <w:pStyle w:val="tablecell"/>
              <w:keepLines w:val="0"/>
              <w:rPr>
                <w:lang w:val="en-US" w:eastAsia="ko-KR"/>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lang w:val="en-US"/>
              </w:rPr>
              <w:t>uniform_spacing_flag</w:t>
            </w:r>
          </w:p>
        </w:tc>
        <w:tc>
          <w:tcPr>
            <w:tcW w:w="1157" w:type="dxa"/>
          </w:tcPr>
          <w:p w:rsidR="008B3821" w:rsidRPr="007D25B0" w:rsidRDefault="008B3821" w:rsidP="00C73469">
            <w:pPr>
              <w:pStyle w:val="tablecell"/>
              <w:keepLines w:val="0"/>
              <w:rPr>
                <w:lang w:val="en-US" w:eastAsia="ko-KR"/>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lang w:val="en-US"/>
              </w:rPr>
              <w:t>if( !uniform_spacing_flag ) {</w:t>
            </w:r>
          </w:p>
        </w:tc>
        <w:tc>
          <w:tcPr>
            <w:tcW w:w="1157" w:type="dxa"/>
          </w:tcPr>
          <w:p w:rsidR="008B3821" w:rsidRPr="007D25B0" w:rsidRDefault="008B3821" w:rsidP="00C73469">
            <w:pPr>
              <w:pStyle w:val="tablecell"/>
              <w:keepLines w:val="0"/>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lang w:val="en-US"/>
              </w:rPr>
              <w:t>for( i = 0; i &lt; num_tile_columns_minus1; i++ )</w:t>
            </w:r>
          </w:p>
        </w:tc>
        <w:tc>
          <w:tcPr>
            <w:tcW w:w="1157" w:type="dxa"/>
          </w:tcPr>
          <w:p w:rsidR="008B3821" w:rsidRPr="007D25B0" w:rsidRDefault="008B3821" w:rsidP="00C73469">
            <w:pPr>
              <w:pStyle w:val="tablecell"/>
              <w:keepLines w:val="0"/>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lang w:val="en-US"/>
              </w:rPr>
              <w:t>column_width_minus1</w:t>
            </w:r>
            <w:r w:rsidRPr="007D25B0">
              <w:rPr>
                <w:rFonts w:ascii="Times New Roman" w:hAnsi="Times New Roman"/>
                <w:lang w:val="en-US"/>
              </w:rPr>
              <w:t>[ i ]</w:t>
            </w:r>
          </w:p>
        </w:tc>
        <w:tc>
          <w:tcPr>
            <w:tcW w:w="1157" w:type="dxa"/>
          </w:tcPr>
          <w:p w:rsidR="008B3821" w:rsidRPr="007D25B0" w:rsidRDefault="008B3821" w:rsidP="00C73469">
            <w:pPr>
              <w:pStyle w:val="tablecell"/>
              <w:keepLines w:val="0"/>
              <w:rPr>
                <w:lang w:val="en-US" w:eastAsia="ko-KR"/>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lang w:val="en-US"/>
              </w:rPr>
              <w:t>for( i = 0; i &lt; num_tile_rows_minus1; i++ )</w:t>
            </w:r>
          </w:p>
        </w:tc>
        <w:tc>
          <w:tcPr>
            <w:tcW w:w="1157" w:type="dxa"/>
          </w:tcPr>
          <w:p w:rsidR="008B3821" w:rsidRPr="007D25B0" w:rsidRDefault="008B3821" w:rsidP="00C73469">
            <w:pPr>
              <w:pStyle w:val="tablecell"/>
              <w:keepLines w:val="0"/>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lang w:val="en-US"/>
              </w:rPr>
              <w:t>row_height_minus1</w:t>
            </w:r>
            <w:r w:rsidRPr="007D25B0">
              <w:rPr>
                <w:rFonts w:ascii="Times New Roman" w:hAnsi="Times New Roman"/>
                <w:lang w:val="en-US"/>
              </w:rPr>
              <w:t>[ i ]</w:t>
            </w:r>
          </w:p>
        </w:tc>
        <w:tc>
          <w:tcPr>
            <w:tcW w:w="1157" w:type="dxa"/>
          </w:tcPr>
          <w:p w:rsidR="008B3821" w:rsidRPr="007D25B0" w:rsidRDefault="008B3821" w:rsidP="00C73469">
            <w:pPr>
              <w:pStyle w:val="tablecell"/>
              <w:keepLines w:val="0"/>
              <w:rPr>
                <w:lang w:val="en-US" w:eastAsia="ko-KR"/>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lang w:val="en-US"/>
              </w:rPr>
              <w:t>}</w:t>
            </w:r>
          </w:p>
        </w:tc>
        <w:tc>
          <w:tcPr>
            <w:tcW w:w="1157" w:type="dxa"/>
          </w:tcPr>
          <w:p w:rsidR="008B3821" w:rsidRPr="007D25B0" w:rsidRDefault="008B3821" w:rsidP="00C73469">
            <w:pPr>
              <w:pStyle w:val="tablecell"/>
              <w:keepLines w:val="0"/>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bCs/>
                <w:lang w:val="en-US" w:eastAsia="ko-KR"/>
              </w:rPr>
              <w:t>loop_filter_across_tiles_enabled_flag</w:t>
            </w:r>
          </w:p>
        </w:tc>
        <w:tc>
          <w:tcPr>
            <w:tcW w:w="1157" w:type="dxa"/>
          </w:tcPr>
          <w:p w:rsidR="008B3821" w:rsidRPr="007D25B0" w:rsidRDefault="008B3821" w:rsidP="00C73469">
            <w:pPr>
              <w:pStyle w:val="tablecell"/>
              <w:keepLines w:val="0"/>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Cs/>
                <w:lang w:val="en-US" w:eastAsia="ko-KR"/>
              </w:rPr>
            </w:pPr>
            <w:r w:rsidRPr="007D25B0">
              <w:rPr>
                <w:rFonts w:ascii="Times New Roman" w:hAnsi="Times New Roman"/>
                <w:bCs/>
                <w:lang w:val="en-US" w:eastAsia="ko-KR"/>
              </w:rPr>
              <w:tab/>
              <w:t>}</w:t>
            </w:r>
          </w:p>
        </w:tc>
        <w:tc>
          <w:tcPr>
            <w:tcW w:w="1157" w:type="dxa"/>
          </w:tcPr>
          <w:p w:rsidR="008B3821" w:rsidRPr="007D25B0" w:rsidRDefault="008B3821" w:rsidP="00C73469">
            <w:pPr>
              <w:pStyle w:val="tablecell"/>
              <w:keepLines w:val="0"/>
              <w:rPr>
                <w:lang w:val="en-US" w:eastAsia="ko-KR"/>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keepLines w:val="0"/>
              <w:rPr>
                <w:rFonts w:ascii="Times New Roman" w:hAnsi="Times New Roman"/>
                <w:b/>
                <w:bCs/>
                <w:lang w:val="en-US" w:eastAsia="ko-KR"/>
              </w:rPr>
            </w:pPr>
            <w:r w:rsidRPr="007D25B0">
              <w:rPr>
                <w:rFonts w:ascii="Times New Roman" w:hAnsi="Times New Roman"/>
                <w:bCs/>
                <w:lang w:val="en-US" w:eastAsia="ko-KR"/>
              </w:rPr>
              <w:tab/>
            </w:r>
            <w:r w:rsidRPr="007D25B0">
              <w:rPr>
                <w:rFonts w:ascii="Times New Roman" w:hAnsi="Times New Roman"/>
                <w:b/>
                <w:bCs/>
                <w:lang w:val="en-US" w:eastAsia="ko-KR"/>
              </w:rPr>
              <w:t>pps_loop_filter_across_slices_enabled_flag</w:t>
            </w:r>
          </w:p>
        </w:tc>
        <w:tc>
          <w:tcPr>
            <w:tcW w:w="1157"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keepLines w:val="0"/>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Cs/>
                <w:lang w:val="en-US" w:eastAsia="ko-KR"/>
              </w:rPr>
            </w:pPr>
            <w:r w:rsidRPr="007D25B0">
              <w:rPr>
                <w:rFonts w:ascii="Times New Roman" w:hAnsi="Times New Roman"/>
                <w:b/>
                <w:bCs/>
                <w:lang w:val="en-US" w:eastAsia="ko-KR"/>
              </w:rPr>
              <w:tab/>
            </w:r>
            <w:r w:rsidRPr="007D25B0">
              <w:rPr>
                <w:rFonts w:ascii="Times New Roman" w:hAnsi="Times New Roman"/>
                <w:b/>
                <w:bCs/>
                <w:lang w:val="en-US"/>
              </w:rPr>
              <w:t>deblocking_filter_control_present_flag</w:t>
            </w:r>
          </w:p>
        </w:tc>
        <w:tc>
          <w:tcPr>
            <w:tcW w:w="1157" w:type="dxa"/>
          </w:tcPr>
          <w:p w:rsidR="008B3821" w:rsidRPr="007D25B0" w:rsidRDefault="008B3821" w:rsidP="00C73469">
            <w:pPr>
              <w:pStyle w:val="tablecell"/>
              <w:keepLines w:val="0"/>
              <w:rPr>
                <w:lang w:val="en-US" w:eastAsia="ko-KR"/>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eastAsia="ko-KR"/>
              </w:rPr>
              <w:tab/>
              <w:t>if( deblocking_filter_control_present_flag ) {</w:t>
            </w:r>
          </w:p>
        </w:tc>
        <w:tc>
          <w:tcPr>
            <w:tcW w:w="1157" w:type="dxa"/>
          </w:tcPr>
          <w:p w:rsidR="008B3821" w:rsidRPr="007D25B0" w:rsidRDefault="008B3821" w:rsidP="00C73469">
            <w:pPr>
              <w:pStyle w:val="tablecell"/>
              <w:keepLines w:val="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bCs/>
                <w:lang w:val="en-US" w:eastAsia="ko-KR"/>
              </w:rPr>
              <w:t>deblocking_filter_override_enabled_flag</w:t>
            </w:r>
          </w:p>
        </w:tc>
        <w:tc>
          <w:tcPr>
            <w:tcW w:w="1157" w:type="dxa"/>
          </w:tcPr>
          <w:p w:rsidR="008B3821" w:rsidRPr="007D25B0" w:rsidRDefault="008B3821" w:rsidP="00C73469">
            <w:pPr>
              <w:pStyle w:val="tablecell"/>
              <w:keepLines w:val="0"/>
              <w:rPr>
                <w:lang w:val="en-US"/>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bCs/>
                <w:lang w:val="en-US" w:eastAsia="ko-KR"/>
              </w:rPr>
              <w:t>pps_deblocking_filter_disabled_flag</w:t>
            </w:r>
          </w:p>
        </w:tc>
        <w:tc>
          <w:tcPr>
            <w:tcW w:w="1157" w:type="dxa"/>
          </w:tcPr>
          <w:p w:rsidR="008B3821" w:rsidRPr="007D25B0" w:rsidRDefault="008B3821" w:rsidP="00C73469">
            <w:pPr>
              <w:pStyle w:val="tablecell"/>
              <w:keepLines w:val="0"/>
              <w:rPr>
                <w:lang w:val="en-US"/>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t>if( !pps_deblocking_filter_disabled_flag ) {</w:t>
            </w:r>
          </w:p>
        </w:tc>
        <w:tc>
          <w:tcPr>
            <w:tcW w:w="1157" w:type="dxa"/>
          </w:tcPr>
          <w:p w:rsidR="008B3821" w:rsidRPr="007D25B0" w:rsidRDefault="008B3821" w:rsidP="00C73469">
            <w:pPr>
              <w:pStyle w:val="tablecell"/>
              <w:keepLines w:val="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bCs/>
                <w:lang w:val="en-US" w:eastAsia="ko-KR"/>
              </w:rPr>
              <w:t>pps_beta_offset_div2</w:t>
            </w:r>
          </w:p>
        </w:tc>
        <w:tc>
          <w:tcPr>
            <w:tcW w:w="1157" w:type="dxa"/>
          </w:tcPr>
          <w:p w:rsidR="008B3821" w:rsidRPr="007D25B0" w:rsidRDefault="008B3821" w:rsidP="00C73469">
            <w:pPr>
              <w:pStyle w:val="tablecell"/>
              <w:keepLines w:val="0"/>
              <w:rPr>
                <w:lang w:val="en-US"/>
              </w:rPr>
            </w:pPr>
            <w:r w:rsidRPr="007D25B0">
              <w:rPr>
                <w:lang w:val="en-US" w:eastAsia="ko-KR"/>
              </w:rPr>
              <w:t>se(v)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bCs/>
                <w:lang w:val="en-US" w:eastAsia="ko-KR"/>
              </w:rPr>
              <w:t>pps_tc_offset_div2</w:t>
            </w:r>
          </w:p>
        </w:tc>
        <w:tc>
          <w:tcPr>
            <w:tcW w:w="1157" w:type="dxa"/>
          </w:tcPr>
          <w:p w:rsidR="008B3821" w:rsidRPr="007D25B0" w:rsidRDefault="008B3821" w:rsidP="00C73469">
            <w:pPr>
              <w:pStyle w:val="tablecell"/>
              <w:keepLines w:val="0"/>
              <w:rPr>
                <w:lang w:val="en-US"/>
              </w:rPr>
            </w:pPr>
            <w:r w:rsidRPr="007D25B0">
              <w:rPr>
                <w:lang w:val="en-US" w:eastAsia="ko-KR"/>
              </w:rPr>
              <w:t>se(v)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t>}</w:t>
            </w:r>
          </w:p>
        </w:tc>
        <w:tc>
          <w:tcPr>
            <w:tcW w:w="1157" w:type="dxa"/>
          </w:tcPr>
          <w:p w:rsidR="008B3821" w:rsidRPr="007D25B0" w:rsidRDefault="008B3821" w:rsidP="00C73469">
            <w:pPr>
              <w:pStyle w:val="tablecell"/>
              <w:keepLines w:val="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eastAsia="ko-KR"/>
              </w:rPr>
              <w:tab/>
              <w:t>}</w:t>
            </w:r>
          </w:p>
        </w:tc>
        <w:tc>
          <w:tcPr>
            <w:tcW w:w="1157" w:type="dxa"/>
          </w:tcPr>
          <w:p w:rsidR="008B3821" w:rsidRPr="007D25B0" w:rsidRDefault="008B3821" w:rsidP="00C73469">
            <w:pPr>
              <w:pStyle w:val="tablecell"/>
              <w:keepLines w:val="0"/>
              <w:rPr>
                <w:lang w:val="en-US"/>
              </w:rPr>
            </w:pPr>
          </w:p>
        </w:tc>
      </w:tr>
      <w:tr w:rsidR="008B3821" w:rsidRPr="007D25B0" w:rsidTr="00C73469">
        <w:trPr>
          <w:cantSplit/>
          <w:jc w:val="center"/>
        </w:trPr>
        <w:tc>
          <w:tcPr>
            <w:tcW w:w="7920" w:type="dxa"/>
          </w:tcPr>
          <w:p w:rsidR="008B3821" w:rsidRPr="007D25B0" w:rsidRDefault="008B3821" w:rsidP="00C73469">
            <w:pPr>
              <w:pStyle w:val="tablesyntax"/>
              <w:keepLines w:val="0"/>
              <w:rPr>
                <w:rFonts w:ascii="Times New Roman" w:hAnsi="Times New Roman"/>
                <w:bCs/>
                <w:lang w:val="en-US"/>
              </w:rPr>
            </w:pPr>
            <w:r w:rsidRPr="007D25B0">
              <w:rPr>
                <w:rFonts w:ascii="Times New Roman" w:hAnsi="Times New Roman"/>
                <w:bCs/>
                <w:lang w:val="en-US"/>
              </w:rPr>
              <w:lastRenderedPageBreak/>
              <w:tab/>
              <w:t>if( nuh_layer_id &gt; 0 )</w:t>
            </w:r>
          </w:p>
        </w:tc>
        <w:tc>
          <w:tcPr>
            <w:tcW w:w="1157" w:type="dxa"/>
          </w:tcPr>
          <w:p w:rsidR="008B3821" w:rsidRPr="007D25B0" w:rsidRDefault="008B3821" w:rsidP="00C73469">
            <w:pPr>
              <w:pStyle w:val="tablecell"/>
              <w:keepLines w:val="0"/>
              <w:rPr>
                <w:lang w:val="en-US"/>
              </w:rPr>
            </w:pPr>
          </w:p>
        </w:tc>
      </w:tr>
      <w:tr w:rsidR="008B3821" w:rsidRPr="007D25B0" w:rsidTr="00C73469">
        <w:trPr>
          <w:cantSplit/>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pps_infer_scaling_list_flag</w:t>
            </w:r>
          </w:p>
        </w:tc>
        <w:tc>
          <w:tcPr>
            <w:tcW w:w="1157" w:type="dxa"/>
          </w:tcPr>
          <w:p w:rsidR="008B3821" w:rsidRPr="007D25B0" w:rsidRDefault="008B3821" w:rsidP="00C73469">
            <w:pPr>
              <w:pStyle w:val="tablecell"/>
              <w:keepLines w:val="0"/>
              <w:rPr>
                <w:rFonts w:eastAsia="MS Mincho"/>
                <w:lang w:val="en-US" w:eastAsia="ja-JP"/>
              </w:rPr>
            </w:pPr>
            <w:r w:rsidRPr="007D25B0">
              <w:rPr>
                <w:lang w:val="en-US"/>
              </w:rPr>
              <w:t>u(1)</w:t>
            </w:r>
          </w:p>
        </w:tc>
      </w:tr>
      <w:tr w:rsidR="008B3821" w:rsidRPr="007D25B0" w:rsidTr="00C73469">
        <w:trPr>
          <w:cantSplit/>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rPr>
              <w:tab/>
              <w:t>if( pps_infer_scaling_list_flag )</w:t>
            </w:r>
          </w:p>
        </w:tc>
        <w:tc>
          <w:tcPr>
            <w:tcW w:w="1157" w:type="dxa"/>
          </w:tcPr>
          <w:p w:rsidR="008B3821" w:rsidRPr="007D25B0" w:rsidRDefault="008B3821" w:rsidP="00C73469">
            <w:pPr>
              <w:pStyle w:val="tablecell"/>
              <w:keepLines w:val="0"/>
              <w:rPr>
                <w:rFonts w:eastAsia="MS Mincho"/>
                <w:lang w:val="en-US" w:eastAsia="ja-JP"/>
              </w:rPr>
            </w:pPr>
          </w:p>
        </w:tc>
      </w:tr>
      <w:tr w:rsidR="008B3821" w:rsidRPr="007D25B0" w:rsidTr="00C73469">
        <w:trPr>
          <w:cantSplit/>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pps_scaling_list_ref_layer_id</w:t>
            </w:r>
          </w:p>
        </w:tc>
        <w:tc>
          <w:tcPr>
            <w:tcW w:w="1157" w:type="dxa"/>
          </w:tcPr>
          <w:p w:rsidR="008B3821" w:rsidRPr="007D25B0" w:rsidRDefault="008B3821" w:rsidP="00C73469">
            <w:pPr>
              <w:pStyle w:val="tablecell"/>
              <w:keepLines w:val="0"/>
              <w:rPr>
                <w:rFonts w:eastAsia="MS Mincho"/>
                <w:lang w:val="en-US" w:eastAsia="ja-JP"/>
              </w:rPr>
            </w:pPr>
            <w:r w:rsidRPr="007D25B0">
              <w:rPr>
                <w:lang w:val="en-US"/>
              </w:rPr>
              <w:t>u(6)</w:t>
            </w:r>
          </w:p>
        </w:tc>
      </w:tr>
      <w:tr w:rsidR="008B3821" w:rsidRPr="007D25B0" w:rsidTr="00C73469">
        <w:trPr>
          <w:cantSplit/>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rPr>
              <w:tab/>
              <w:t>else {</w:t>
            </w:r>
          </w:p>
        </w:tc>
        <w:tc>
          <w:tcPr>
            <w:tcW w:w="1157" w:type="dxa"/>
          </w:tcPr>
          <w:p w:rsidR="008B3821" w:rsidRPr="007D25B0" w:rsidRDefault="008B3821" w:rsidP="00C73469">
            <w:pPr>
              <w:pStyle w:val="tablecell"/>
              <w:keepLines w:val="0"/>
              <w:rPr>
                <w:rFonts w:eastAsia="MS Mincho"/>
                <w:lang w:val="en-US" w:eastAsia="ja-JP"/>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eastAsia="MS Mincho" w:hAnsi="Times New Roman"/>
                <w:b/>
                <w:bCs/>
                <w:lang w:val="en-US" w:eastAsia="ja-JP"/>
              </w:rPr>
              <w:t>pps_scaling_list_data_present_flag</w:t>
            </w:r>
          </w:p>
        </w:tc>
        <w:tc>
          <w:tcPr>
            <w:tcW w:w="1157" w:type="dxa"/>
          </w:tcPr>
          <w:p w:rsidR="008B3821" w:rsidRPr="007D25B0" w:rsidRDefault="008B3821" w:rsidP="00C73469">
            <w:pPr>
              <w:pStyle w:val="tablecell"/>
              <w:keepLines w:val="0"/>
              <w:rPr>
                <w:lang w:val="en-US"/>
              </w:rPr>
            </w:pPr>
            <w:r w:rsidRPr="007D25B0">
              <w:rPr>
                <w:rFonts w:eastAsia="MS Mincho"/>
                <w:lang w:val="en-US" w:eastAsia="ja-JP"/>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eastAsia="Times New Roman" w:hAnsi="Times New Roman"/>
                <w:bCs/>
                <w:lang w:val="en-US" w:eastAsia="zh-TW"/>
              </w:rPr>
              <w:t>if( pps_</w:t>
            </w:r>
            <w:r w:rsidRPr="007D25B0">
              <w:rPr>
                <w:rFonts w:ascii="Times New Roman" w:eastAsia="MS Mincho" w:hAnsi="Times New Roman"/>
                <w:bCs/>
                <w:lang w:val="en-US" w:eastAsia="ja-JP"/>
              </w:rPr>
              <w:t>scaling_list_data_present</w:t>
            </w:r>
            <w:r w:rsidRPr="007D25B0">
              <w:rPr>
                <w:rFonts w:ascii="Times New Roman" w:eastAsia="Times New Roman" w:hAnsi="Times New Roman"/>
                <w:bCs/>
                <w:lang w:val="en-US" w:eastAsia="zh-TW"/>
              </w:rPr>
              <w:t>_flag )</w:t>
            </w:r>
          </w:p>
        </w:tc>
        <w:tc>
          <w:tcPr>
            <w:tcW w:w="1157" w:type="dxa"/>
          </w:tcPr>
          <w:p w:rsidR="008B3821" w:rsidRPr="007D25B0" w:rsidRDefault="008B3821" w:rsidP="00C73469">
            <w:pPr>
              <w:pStyle w:val="tablecell"/>
              <w:keepLines w:val="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eastAsia="MS Mincho" w:hAnsi="Times New Roman"/>
                <w:bCs/>
                <w:lang w:val="en-US" w:eastAsia="ja-JP"/>
              </w:rPr>
              <w:t>scaling_list</w:t>
            </w:r>
            <w:r w:rsidRPr="007D25B0">
              <w:rPr>
                <w:rFonts w:ascii="Times New Roman" w:eastAsia="Times New Roman" w:hAnsi="Times New Roman"/>
                <w:bCs/>
                <w:lang w:val="en-US" w:eastAsia="zh-TW"/>
              </w:rPr>
              <w:t>_data( )</w:t>
            </w:r>
          </w:p>
        </w:tc>
        <w:tc>
          <w:tcPr>
            <w:tcW w:w="1157" w:type="dxa"/>
          </w:tcPr>
          <w:p w:rsidR="008B3821" w:rsidRPr="007D25B0" w:rsidRDefault="008B3821" w:rsidP="00C73469">
            <w:pPr>
              <w:pStyle w:val="tablecell"/>
              <w:keepLines w:val="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Cs/>
                <w:lang w:val="en-US"/>
              </w:rPr>
            </w:pPr>
            <w:r w:rsidRPr="007D25B0">
              <w:rPr>
                <w:rFonts w:ascii="Times New Roman" w:hAnsi="Times New Roman"/>
                <w:bCs/>
                <w:lang w:val="en-US"/>
              </w:rPr>
              <w:tab/>
              <w:t>}</w:t>
            </w:r>
          </w:p>
        </w:tc>
        <w:tc>
          <w:tcPr>
            <w:tcW w:w="1157" w:type="dxa"/>
          </w:tcPr>
          <w:p w:rsidR="008B3821" w:rsidRPr="007D25B0" w:rsidRDefault="008B3821" w:rsidP="00C73469">
            <w:pPr>
              <w:pStyle w:val="tablecell"/>
              <w:keepLines w:val="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Cs/>
                <w:lang w:val="en-US"/>
              </w:rPr>
            </w:pPr>
            <w:r w:rsidRPr="007D25B0">
              <w:rPr>
                <w:rFonts w:ascii="Times New Roman" w:hAnsi="Times New Roman"/>
                <w:lang w:val="en-US"/>
              </w:rPr>
              <w:tab/>
            </w:r>
            <w:r w:rsidRPr="007D25B0">
              <w:rPr>
                <w:rFonts w:ascii="Times New Roman" w:hAnsi="Times New Roman"/>
                <w:b/>
                <w:lang w:val="en-US"/>
              </w:rPr>
              <w:t>lists_modification_present_flag</w:t>
            </w:r>
          </w:p>
        </w:tc>
        <w:tc>
          <w:tcPr>
            <w:tcW w:w="1157" w:type="dxa"/>
          </w:tcPr>
          <w:p w:rsidR="008B3821" w:rsidRPr="007D25B0" w:rsidRDefault="008B3821" w:rsidP="00C73469">
            <w:pPr>
              <w:pStyle w:val="tablecell"/>
              <w:keepLines w:val="0"/>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eastAsia="ko-KR"/>
              </w:rPr>
            </w:pPr>
            <w:r w:rsidRPr="007D25B0">
              <w:rPr>
                <w:rFonts w:ascii="Times New Roman" w:hAnsi="Times New Roman"/>
                <w:lang w:val="en-US" w:eastAsia="ko-KR"/>
              </w:rPr>
              <w:tab/>
            </w:r>
            <w:r w:rsidRPr="007D25B0">
              <w:rPr>
                <w:rFonts w:ascii="Times New Roman" w:hAnsi="Times New Roman"/>
                <w:b/>
                <w:lang w:val="en-US" w:eastAsia="ko-KR"/>
              </w:rPr>
              <w:t>log2_parallel_merge_level_minus2</w:t>
            </w:r>
          </w:p>
        </w:tc>
        <w:tc>
          <w:tcPr>
            <w:tcW w:w="1157" w:type="dxa"/>
          </w:tcPr>
          <w:p w:rsidR="008B3821" w:rsidRPr="007D25B0" w:rsidRDefault="008B3821" w:rsidP="00C73469">
            <w:pPr>
              <w:pStyle w:val="tablecell"/>
              <w:keepLines w:val="0"/>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lang w:val="en-US"/>
              </w:rPr>
              <w:tab/>
            </w:r>
            <w:r w:rsidRPr="007D25B0">
              <w:rPr>
                <w:rFonts w:ascii="Times New Roman" w:hAnsi="Times New Roman"/>
                <w:b/>
                <w:lang w:val="en-US" w:eastAsia="ko-KR"/>
              </w:rPr>
              <w:t>slice_segment_header_extension_present_flag</w:t>
            </w:r>
          </w:p>
        </w:tc>
        <w:tc>
          <w:tcPr>
            <w:tcW w:w="1157" w:type="dxa"/>
          </w:tcPr>
          <w:p w:rsidR="008B3821" w:rsidRPr="007D25B0" w:rsidRDefault="008B3821" w:rsidP="00C73469">
            <w:pPr>
              <w:pStyle w:val="tablecell"/>
              <w:keepLines w:val="0"/>
              <w:rPr>
                <w:lang w:val="en-US"/>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
                <w:bCs/>
                <w:lang w:val="en-US"/>
              </w:rPr>
              <w:tab/>
              <w:t>pps_extension_flag</w:t>
            </w:r>
          </w:p>
        </w:tc>
        <w:tc>
          <w:tcPr>
            <w:tcW w:w="1157" w:type="dxa"/>
          </w:tcPr>
          <w:p w:rsidR="008B3821" w:rsidRPr="007D25B0" w:rsidRDefault="008B3821" w:rsidP="00C73469">
            <w:pPr>
              <w:pStyle w:val="tablecell"/>
              <w:keepLines w:val="0"/>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rPr>
              <w:tab/>
              <w:t>if( pps_extension_flag )</w:t>
            </w:r>
          </w:p>
        </w:tc>
        <w:tc>
          <w:tcPr>
            <w:tcW w:w="1157" w:type="dxa"/>
          </w:tcPr>
          <w:p w:rsidR="008B3821" w:rsidRPr="007D25B0" w:rsidRDefault="008B3821" w:rsidP="00C73469">
            <w:pPr>
              <w:pStyle w:val="tablecell"/>
              <w:keepLines w:val="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while( more_rbsp_data( ) )</w:t>
            </w:r>
          </w:p>
        </w:tc>
        <w:tc>
          <w:tcPr>
            <w:tcW w:w="1157" w:type="dxa"/>
          </w:tcPr>
          <w:p w:rsidR="008B3821" w:rsidRPr="007D25B0" w:rsidRDefault="008B3821" w:rsidP="00C73469">
            <w:pPr>
              <w:pStyle w:val="tablecell"/>
              <w:keepLines w:val="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pps_extension_data_flag</w:t>
            </w:r>
          </w:p>
        </w:tc>
        <w:tc>
          <w:tcPr>
            <w:tcW w:w="1157" w:type="dxa"/>
          </w:tcPr>
          <w:p w:rsidR="008B3821" w:rsidRPr="007D25B0" w:rsidRDefault="008B3821" w:rsidP="00C73469">
            <w:pPr>
              <w:pStyle w:val="tablecell"/>
              <w:keepLines w:val="0"/>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rPr>
            </w:pPr>
            <w:r w:rsidRPr="007D25B0">
              <w:rPr>
                <w:rFonts w:ascii="Times New Roman" w:hAnsi="Times New Roman"/>
                <w:lang w:val="en-US"/>
              </w:rPr>
              <w:tab/>
              <w:t>rbsp_trailing_bits( )</w:t>
            </w:r>
          </w:p>
        </w:tc>
        <w:tc>
          <w:tcPr>
            <w:tcW w:w="1157" w:type="dxa"/>
          </w:tcPr>
          <w:p w:rsidR="008B3821" w:rsidRPr="007D25B0" w:rsidRDefault="008B3821" w:rsidP="00C73469">
            <w:pPr>
              <w:pStyle w:val="tablecell"/>
              <w:keepLines w:val="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rPr>
            </w:pPr>
            <w:r w:rsidRPr="007D25B0">
              <w:rPr>
                <w:rFonts w:ascii="Times New Roman" w:hAnsi="Times New Roman"/>
                <w:lang w:val="en-US"/>
              </w:rPr>
              <w:t>}</w:t>
            </w:r>
          </w:p>
        </w:tc>
        <w:tc>
          <w:tcPr>
            <w:tcW w:w="1157" w:type="dxa"/>
          </w:tcPr>
          <w:p w:rsidR="008B3821" w:rsidRPr="007D25B0" w:rsidRDefault="008B3821" w:rsidP="00C73469">
            <w:pPr>
              <w:pStyle w:val="tablecell"/>
              <w:keepLines w:val="0"/>
              <w:rPr>
                <w:lang w:val="en-US"/>
              </w:rPr>
            </w:pPr>
          </w:p>
        </w:tc>
      </w:tr>
    </w:tbl>
    <w:p w:rsidR="008B3821" w:rsidRPr="007D25B0" w:rsidRDefault="008B3821" w:rsidP="008B3821">
      <w:pPr>
        <w:pStyle w:val="3N"/>
        <w:rPr>
          <w:lang w:val="en-US"/>
        </w:rPr>
      </w:pPr>
    </w:p>
    <w:p w:rsidR="008B3821" w:rsidRPr="007D25B0" w:rsidRDefault="008B3821" w:rsidP="002026D5">
      <w:pPr>
        <w:pStyle w:val="3H3"/>
        <w:keepLines w:val="0"/>
        <w:numPr>
          <w:ilvl w:val="4"/>
          <w:numId w:val="39"/>
        </w:numPr>
        <w:tabs>
          <w:tab w:val="clear" w:pos="1170"/>
          <w:tab w:val="num" w:pos="1134"/>
        </w:tabs>
        <w:ind w:left="1138" w:hanging="1138"/>
        <w:rPr>
          <w:lang w:val="en-US"/>
        </w:rPr>
      </w:pPr>
      <w:r w:rsidRPr="007D25B0">
        <w:rPr>
          <w:lang w:val="en-US"/>
        </w:rPr>
        <w:t>Supplemental enhancement information RBSP syntax</w:t>
      </w:r>
    </w:p>
    <w:p w:rsidR="008B3821" w:rsidRPr="007D25B0" w:rsidRDefault="008B3821" w:rsidP="008B3821">
      <w:pPr>
        <w:pStyle w:val="3N"/>
        <w:rPr>
          <w:lang w:val="en-US"/>
        </w:rPr>
      </w:pPr>
      <w:r w:rsidRPr="007D25B0">
        <w:rPr>
          <w:lang w:val="en-US"/>
        </w:rPr>
        <w:t>The specifications in subclause 7.3.2.4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Access unit delimiter RBSP syntax</w:t>
      </w:r>
    </w:p>
    <w:p w:rsidR="008B3821" w:rsidRPr="007D25B0" w:rsidRDefault="008B3821" w:rsidP="008B3821">
      <w:pPr>
        <w:pStyle w:val="3N"/>
        <w:rPr>
          <w:lang w:val="en-US"/>
        </w:rPr>
      </w:pPr>
      <w:r w:rsidRPr="007D25B0">
        <w:rPr>
          <w:lang w:val="en-US"/>
        </w:rPr>
        <w:t>The specifications in subclause 7.3.2.5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End of sequence RBSP syntax</w:t>
      </w:r>
    </w:p>
    <w:p w:rsidR="008B3821" w:rsidRPr="007D25B0" w:rsidRDefault="008B3821" w:rsidP="008B3821">
      <w:pPr>
        <w:pStyle w:val="3N"/>
        <w:rPr>
          <w:lang w:val="en-US"/>
        </w:rPr>
      </w:pPr>
      <w:r w:rsidRPr="007D25B0">
        <w:rPr>
          <w:lang w:val="en-US"/>
        </w:rPr>
        <w:t>The specifications in subclause 7.3.2.6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End of bitstream RBSP syntax</w:t>
      </w:r>
    </w:p>
    <w:p w:rsidR="008B3821" w:rsidRPr="007D25B0" w:rsidRDefault="008B3821" w:rsidP="008B3821">
      <w:pPr>
        <w:pStyle w:val="3N"/>
        <w:rPr>
          <w:lang w:val="en-US"/>
        </w:rPr>
      </w:pPr>
      <w:r w:rsidRPr="007D25B0">
        <w:rPr>
          <w:lang w:val="en-US"/>
        </w:rPr>
        <w:t>The specifications in subclause 7.3.2.7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Filler data RBSP syntax</w:t>
      </w:r>
    </w:p>
    <w:p w:rsidR="008B3821" w:rsidRPr="007D25B0" w:rsidRDefault="008B3821" w:rsidP="008B3821">
      <w:pPr>
        <w:pStyle w:val="3N"/>
        <w:rPr>
          <w:lang w:val="en-US"/>
        </w:rPr>
      </w:pPr>
      <w:r w:rsidRPr="007D25B0">
        <w:rPr>
          <w:lang w:val="en-US"/>
        </w:rPr>
        <w:t>The specifications in subclause 7.3.2.8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Slice segment layer RBSP syntax</w:t>
      </w:r>
    </w:p>
    <w:p w:rsidR="008B3821" w:rsidRPr="007D25B0" w:rsidRDefault="008B3821" w:rsidP="008B3821">
      <w:pPr>
        <w:pStyle w:val="3N"/>
        <w:rPr>
          <w:lang w:val="en-US"/>
        </w:rPr>
      </w:pPr>
      <w:r w:rsidRPr="007D25B0">
        <w:rPr>
          <w:lang w:val="en-US"/>
        </w:rPr>
        <w:t>The specifications in subclause 7.3.2.9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RBSP slice segment trailing bits syntax</w:t>
      </w:r>
    </w:p>
    <w:p w:rsidR="008B3821" w:rsidRPr="007D25B0" w:rsidRDefault="008B3821" w:rsidP="008B3821">
      <w:pPr>
        <w:pStyle w:val="3N"/>
        <w:rPr>
          <w:lang w:val="en-US"/>
        </w:rPr>
      </w:pPr>
      <w:r w:rsidRPr="007D25B0">
        <w:rPr>
          <w:lang w:val="en-US"/>
        </w:rPr>
        <w:t>The specifications in subclause 7.3.2.10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RBSP trailing bits syntax</w:t>
      </w:r>
    </w:p>
    <w:p w:rsidR="008B3821" w:rsidRPr="007D25B0" w:rsidRDefault="008B3821" w:rsidP="008B3821">
      <w:pPr>
        <w:pStyle w:val="3N"/>
        <w:rPr>
          <w:lang w:val="en-US"/>
        </w:rPr>
      </w:pPr>
      <w:r w:rsidRPr="007D25B0">
        <w:rPr>
          <w:lang w:val="en-US"/>
        </w:rPr>
        <w:t>The specifications in subclause 7.3.2.11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Byte alignment syntax</w:t>
      </w:r>
    </w:p>
    <w:p w:rsidR="008B3821" w:rsidRPr="007D25B0" w:rsidRDefault="008B3821" w:rsidP="008B3821">
      <w:pPr>
        <w:pStyle w:val="3N"/>
        <w:rPr>
          <w:lang w:val="en-US"/>
        </w:rPr>
      </w:pPr>
      <w:r w:rsidRPr="007D25B0">
        <w:rPr>
          <w:lang w:val="en-US"/>
        </w:rPr>
        <w:t>The specifications in subclause 7.3.2.12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189" w:name="_Toc366771952"/>
      <w:r w:rsidRPr="007D25B0">
        <w:rPr>
          <w:lang w:val="en-US"/>
        </w:rPr>
        <w:lastRenderedPageBreak/>
        <w:t>Profile, tier and level syntax</w:t>
      </w:r>
      <w:bookmarkEnd w:id="1189"/>
    </w:p>
    <w:p w:rsidR="008B3821" w:rsidRPr="007D25B0" w:rsidRDefault="008B3821" w:rsidP="008B3821">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91"/>
      </w:tblGrid>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lang w:val="en-US"/>
              </w:rPr>
              <w:t>profile_tier_level(  profilePresentFlag, maxNumSubLayersMinus1 ) {</w:t>
            </w:r>
          </w:p>
        </w:tc>
        <w:tc>
          <w:tcPr>
            <w:tcW w:w="1191" w:type="dxa"/>
          </w:tcPr>
          <w:p w:rsidR="008B3821" w:rsidRPr="007D25B0" w:rsidRDefault="008B3821" w:rsidP="00C73469">
            <w:pPr>
              <w:pStyle w:val="tablecell"/>
              <w:rPr>
                <w:b/>
                <w:lang w:val="en-US"/>
              </w:rPr>
            </w:pPr>
            <w:r w:rsidRPr="007D25B0">
              <w:rPr>
                <w:b/>
                <w:lang w:val="en-US"/>
              </w:rPr>
              <w:t>Descriptor</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if( profilePresentFlag ) {</w:t>
            </w:r>
          </w:p>
        </w:tc>
        <w:tc>
          <w:tcPr>
            <w:tcW w:w="1191" w:type="dxa"/>
          </w:tcPr>
          <w:p w:rsidR="008B3821" w:rsidRPr="007D25B0" w:rsidRDefault="008B3821" w:rsidP="00C73469">
            <w:pPr>
              <w:pStyle w:val="tablecell"/>
              <w:rPr>
                <w:b/>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general_profile_space</w:t>
            </w:r>
          </w:p>
        </w:tc>
        <w:tc>
          <w:tcPr>
            <w:tcW w:w="1191" w:type="dxa"/>
          </w:tcPr>
          <w:p w:rsidR="008B3821" w:rsidRPr="007D25B0" w:rsidRDefault="008B3821" w:rsidP="00C73469">
            <w:pPr>
              <w:pStyle w:val="tablecell"/>
              <w:rPr>
                <w:lang w:val="en-US"/>
              </w:rPr>
            </w:pPr>
            <w:r w:rsidRPr="007D25B0">
              <w:rPr>
                <w:lang w:val="en-US"/>
              </w:rPr>
              <w:t>u(2)</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en-US"/>
              </w:rPr>
              <w:t>general_tier_flag</w:t>
            </w:r>
          </w:p>
        </w:tc>
        <w:tc>
          <w:tcPr>
            <w:tcW w:w="1191"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general_profile_idc</w:t>
            </w:r>
          </w:p>
        </w:tc>
        <w:tc>
          <w:tcPr>
            <w:tcW w:w="1191" w:type="dxa"/>
          </w:tcPr>
          <w:p w:rsidR="008B3821" w:rsidRPr="007D25B0" w:rsidRDefault="008B3821" w:rsidP="00C73469">
            <w:pPr>
              <w:pStyle w:val="tablecell"/>
              <w:rPr>
                <w:lang w:val="en-US"/>
              </w:rPr>
            </w:pPr>
            <w:r w:rsidRPr="007D25B0">
              <w:rPr>
                <w:lang w:val="en-US"/>
              </w:rPr>
              <w:t>u(5)</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lang w:val="en-US"/>
              </w:rPr>
              <w:tab/>
              <w:t>for( j = 0; j &lt; 32; j++ )</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t>general_profile_compatibility_flag</w:t>
            </w:r>
            <w:r w:rsidRPr="007D25B0">
              <w:rPr>
                <w:rFonts w:ascii="Times New Roman" w:hAnsi="Times New Roman"/>
                <w:bCs/>
                <w:lang w:val="en-US"/>
              </w:rPr>
              <w:t>[ j ]</w:t>
            </w:r>
          </w:p>
        </w:tc>
        <w:tc>
          <w:tcPr>
            <w:tcW w:w="1191"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general_progressive_source_flag</w:t>
            </w:r>
          </w:p>
        </w:tc>
        <w:tc>
          <w:tcPr>
            <w:tcW w:w="1191"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general_interlaced_source_flag</w:t>
            </w:r>
          </w:p>
        </w:tc>
        <w:tc>
          <w:tcPr>
            <w:tcW w:w="1191"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general_non_packed_constraint_flag</w:t>
            </w:r>
          </w:p>
        </w:tc>
        <w:tc>
          <w:tcPr>
            <w:tcW w:w="1191"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general_frame_only_constraint_flag</w:t>
            </w:r>
          </w:p>
        </w:tc>
        <w:tc>
          <w:tcPr>
            <w:tcW w:w="1191"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bCs/>
                <w:lang w:val="en-US"/>
              </w:rPr>
              <w:tab/>
            </w:r>
            <w:r w:rsidRPr="007D25B0">
              <w:rPr>
                <w:rFonts w:ascii="Times New Roman" w:hAnsi="Times New Roman"/>
                <w:b/>
                <w:bCs/>
                <w:lang w:val="en-US"/>
              </w:rPr>
              <w:tab/>
              <w:t>general_reserved_zero_44bits</w:t>
            </w:r>
          </w:p>
        </w:tc>
        <w:tc>
          <w:tcPr>
            <w:tcW w:w="1191" w:type="dxa"/>
          </w:tcPr>
          <w:p w:rsidR="008B3821" w:rsidRPr="007D25B0" w:rsidRDefault="008B3821" w:rsidP="00C73469">
            <w:pPr>
              <w:pStyle w:val="tablecell"/>
              <w:rPr>
                <w:lang w:val="en-US"/>
              </w:rPr>
            </w:pPr>
            <w:r w:rsidRPr="007D25B0">
              <w:rPr>
                <w:lang w:val="en-US"/>
              </w:rPr>
              <w:t>u(44)</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tab/>
              <w:t>}</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general_level_idc</w:t>
            </w:r>
          </w:p>
        </w:tc>
        <w:tc>
          <w:tcPr>
            <w:tcW w:w="1191" w:type="dxa"/>
          </w:tcPr>
          <w:p w:rsidR="008B3821" w:rsidRPr="007D25B0" w:rsidRDefault="008B3821" w:rsidP="00C73469">
            <w:pPr>
              <w:pStyle w:val="tablecell"/>
              <w:rPr>
                <w:lang w:val="en-US"/>
              </w:rPr>
            </w:pPr>
            <w:r w:rsidRPr="007D25B0">
              <w:rPr>
                <w:lang w:val="en-US"/>
              </w:rPr>
              <w:t>u(8)</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lang w:val="en-US"/>
              </w:rPr>
              <w:t>for( i = 0; i &lt; maxNumSubLayersMinus1; i++ ) {</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sub_layer_profile_present_flag</w:t>
            </w:r>
            <w:r w:rsidRPr="007D25B0">
              <w:rPr>
                <w:rFonts w:ascii="Times New Roman" w:hAnsi="Times New Roman"/>
                <w:bCs/>
                <w:lang w:val="en-US"/>
              </w:rPr>
              <w:t>[ i ]</w:t>
            </w:r>
          </w:p>
        </w:tc>
        <w:tc>
          <w:tcPr>
            <w:tcW w:w="1191"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sub_layer_level_present_flag</w:t>
            </w:r>
            <w:r w:rsidRPr="007D25B0">
              <w:rPr>
                <w:rFonts w:ascii="Times New Roman" w:hAnsi="Times New Roman"/>
                <w:bCs/>
                <w:lang w:val="en-US"/>
              </w:rPr>
              <w:t>[ i ]</w:t>
            </w:r>
          </w:p>
        </w:tc>
        <w:tc>
          <w:tcPr>
            <w:tcW w:w="1191"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if( maxNumSubLayersMinus1 &gt; 0 )</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lang w:val="en-US"/>
              </w:rPr>
              <w:tab/>
              <w:t>for( i = maxNumSubLayersMinus1; i &lt; 8; i++ )</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en-US"/>
              </w:rPr>
              <w:t>reserved_zero_2bits</w:t>
            </w:r>
            <w:r w:rsidRPr="007D25B0">
              <w:rPr>
                <w:rFonts w:ascii="Times New Roman" w:hAnsi="Times New Roman"/>
                <w:bCs/>
                <w:lang w:val="en-US"/>
              </w:rPr>
              <w:t>[ i ]</w:t>
            </w:r>
          </w:p>
        </w:tc>
        <w:tc>
          <w:tcPr>
            <w:tcW w:w="1191" w:type="dxa"/>
          </w:tcPr>
          <w:p w:rsidR="008B3821" w:rsidRPr="007D25B0" w:rsidRDefault="008B3821" w:rsidP="00C73469">
            <w:pPr>
              <w:pStyle w:val="tablecell"/>
              <w:rPr>
                <w:lang w:val="en-US"/>
              </w:rPr>
            </w:pPr>
            <w:r w:rsidRPr="007D25B0">
              <w:rPr>
                <w:lang w:val="en-US"/>
              </w:rPr>
              <w:t>u(2)</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lang w:val="en-US"/>
              </w:rPr>
              <w:t>for( i = 0; i &lt; maxNumSubLayersMinus1; i++ ) {</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lang w:val="en-US"/>
              </w:rPr>
              <w:tab/>
              <w:t>if( sub_layer_profile_present_flag[ i ] ) {</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sub_layer_profile_space</w:t>
            </w:r>
            <w:r w:rsidRPr="007D25B0">
              <w:rPr>
                <w:rFonts w:ascii="Times New Roman" w:hAnsi="Times New Roman"/>
                <w:bCs/>
                <w:lang w:val="en-US"/>
              </w:rPr>
              <w:t>[ i ]</w:t>
            </w:r>
          </w:p>
        </w:tc>
        <w:tc>
          <w:tcPr>
            <w:tcW w:w="1191" w:type="dxa"/>
          </w:tcPr>
          <w:p w:rsidR="008B3821" w:rsidRPr="007D25B0" w:rsidRDefault="008B3821" w:rsidP="00C73469">
            <w:pPr>
              <w:pStyle w:val="tablecell"/>
              <w:rPr>
                <w:lang w:val="en-US"/>
              </w:rPr>
            </w:pPr>
            <w:r w:rsidRPr="007D25B0">
              <w:rPr>
                <w:lang w:val="en-US"/>
              </w:rPr>
              <w:t>u(2)</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en-US"/>
              </w:rPr>
              <w:t>sub_layer_tier_flag</w:t>
            </w:r>
            <w:r w:rsidRPr="007D25B0">
              <w:rPr>
                <w:rFonts w:ascii="Times New Roman" w:hAnsi="Times New Roman"/>
                <w:bCs/>
                <w:lang w:val="en-US"/>
              </w:rPr>
              <w:t>[ i ]</w:t>
            </w:r>
          </w:p>
        </w:tc>
        <w:tc>
          <w:tcPr>
            <w:tcW w:w="1191"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sub_layer_profile_idc</w:t>
            </w:r>
            <w:r w:rsidRPr="007D25B0">
              <w:rPr>
                <w:rFonts w:ascii="Times New Roman" w:hAnsi="Times New Roman"/>
                <w:bCs/>
                <w:lang w:val="en-US"/>
              </w:rPr>
              <w:t>[ i ]</w:t>
            </w:r>
          </w:p>
        </w:tc>
        <w:tc>
          <w:tcPr>
            <w:tcW w:w="1191" w:type="dxa"/>
          </w:tcPr>
          <w:p w:rsidR="008B3821" w:rsidRPr="007D25B0" w:rsidRDefault="008B3821" w:rsidP="00C73469">
            <w:pPr>
              <w:pStyle w:val="tablecell"/>
              <w:rPr>
                <w:lang w:val="en-US"/>
              </w:rPr>
            </w:pPr>
            <w:r w:rsidRPr="007D25B0">
              <w:rPr>
                <w:lang w:val="en-US"/>
              </w:rPr>
              <w:t>u(5)</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t>for( j = 0; j &lt; 32; j++ )</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t>sub_layer_profile_compatibility_flag</w:t>
            </w:r>
            <w:r w:rsidRPr="007D25B0">
              <w:rPr>
                <w:rFonts w:ascii="Times New Roman" w:hAnsi="Times New Roman"/>
                <w:bCs/>
                <w:lang w:val="en-US"/>
              </w:rPr>
              <w:t>[ i ][ j ]</w:t>
            </w:r>
          </w:p>
        </w:tc>
        <w:tc>
          <w:tcPr>
            <w:tcW w:w="1191"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t>sub_layer_progressive_source_flag</w:t>
            </w:r>
            <w:r w:rsidRPr="007D25B0">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t>sub_layer_interlaced_source_flag</w:t>
            </w:r>
            <w:r w:rsidRPr="007D25B0">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t>sub_layer_non_packed_constraint_flag</w:t>
            </w:r>
            <w:r w:rsidRPr="007D25B0">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t>sub_layer_frame_only_constraint_flag</w:t>
            </w:r>
            <w:r w:rsidRPr="007D25B0">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t>sub_layer_reserved_zero_44bits</w:t>
            </w:r>
            <w:r w:rsidRPr="007D25B0">
              <w:rPr>
                <w:rFonts w:ascii="Times New Roman" w:hAnsi="Times New Roman"/>
                <w:bCs/>
                <w:lang w:val="en-US"/>
              </w:rPr>
              <w:t>[ i ]</w:t>
            </w:r>
          </w:p>
        </w:tc>
        <w:tc>
          <w:tcPr>
            <w:tcW w:w="1191" w:type="dxa"/>
          </w:tcPr>
          <w:p w:rsidR="008B3821" w:rsidRPr="007D25B0" w:rsidRDefault="008B3821" w:rsidP="00C73469">
            <w:pPr>
              <w:pStyle w:val="tablecell"/>
              <w:rPr>
                <w:lang w:val="en-US"/>
              </w:rPr>
            </w:pPr>
            <w:r w:rsidRPr="007D25B0">
              <w:rPr>
                <w:lang w:val="en-US"/>
              </w:rPr>
              <w:t>u(44)</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Cs/>
                <w:lang w:val="en-US"/>
              </w:rPr>
              <w:tab/>
            </w:r>
            <w:r w:rsidRPr="007D25B0">
              <w:rPr>
                <w:rFonts w:ascii="Times New Roman" w:hAnsi="Times New Roman"/>
                <w:bCs/>
                <w:lang w:val="en-US"/>
              </w:rPr>
              <w:tab/>
              <w:t>}</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lang w:val="en-US"/>
              </w:rPr>
              <w:tab/>
              <w:t>if( sub_layer_level_present_flag[ i ] )</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sub_layer_level_idc</w:t>
            </w:r>
            <w:r w:rsidRPr="007D25B0">
              <w:rPr>
                <w:rFonts w:ascii="Times New Roman" w:hAnsi="Times New Roman"/>
                <w:lang w:val="en-US"/>
              </w:rPr>
              <w:t>[ i ]</w:t>
            </w:r>
          </w:p>
        </w:tc>
        <w:tc>
          <w:tcPr>
            <w:tcW w:w="1191"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u(8)</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t>}</w:t>
            </w:r>
          </w:p>
        </w:tc>
        <w:tc>
          <w:tcPr>
            <w:tcW w:w="1191"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lang w:val="en-US"/>
              </w:rPr>
              <w:t>}</w:t>
            </w:r>
          </w:p>
        </w:tc>
        <w:tc>
          <w:tcPr>
            <w:tcW w:w="1191" w:type="dxa"/>
          </w:tcPr>
          <w:p w:rsidR="008B3821" w:rsidRPr="007D25B0" w:rsidRDefault="008B3821" w:rsidP="00C73469">
            <w:pPr>
              <w:pStyle w:val="tablecell"/>
              <w:rPr>
                <w:lang w:val="en-US" w:eastAsia="ko-KR"/>
              </w:rPr>
            </w:pPr>
          </w:p>
        </w:tc>
      </w:tr>
    </w:tbl>
    <w:p w:rsidR="008B3821" w:rsidRPr="007D25B0" w:rsidRDefault="008B3821" w:rsidP="008B3821">
      <w:pPr>
        <w:pStyle w:val="3N"/>
        <w:rPr>
          <w:lang w:val="en-US"/>
        </w:rPr>
      </w:pP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190" w:name="_Toc366771953"/>
      <w:r w:rsidRPr="007D25B0">
        <w:rPr>
          <w:lang w:val="en-US"/>
        </w:rPr>
        <w:t>Scaling list data syntax</w:t>
      </w:r>
      <w:bookmarkEnd w:id="1190"/>
    </w:p>
    <w:p w:rsidR="008B3821" w:rsidRPr="007D25B0" w:rsidRDefault="008B3821" w:rsidP="008B3821">
      <w:pPr>
        <w:pStyle w:val="3N"/>
        <w:rPr>
          <w:lang w:val="en-US"/>
        </w:rPr>
      </w:pPr>
      <w:r w:rsidRPr="007D25B0">
        <w:rPr>
          <w:lang w:val="en-US"/>
        </w:rPr>
        <w:t>The specifications in subclause 7.3.4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191" w:name="_Toc366771954"/>
      <w:r w:rsidRPr="007D25B0">
        <w:rPr>
          <w:lang w:val="en-US"/>
        </w:rPr>
        <w:t>Supplemental enhancement information message syntax</w:t>
      </w:r>
      <w:bookmarkEnd w:id="1191"/>
    </w:p>
    <w:p w:rsidR="008B3821" w:rsidRPr="007D25B0" w:rsidRDefault="008B3821" w:rsidP="008B3821">
      <w:pPr>
        <w:pStyle w:val="3N"/>
        <w:rPr>
          <w:lang w:val="en-US"/>
        </w:rPr>
      </w:pPr>
      <w:r w:rsidRPr="007D25B0">
        <w:rPr>
          <w:lang w:val="en-US"/>
        </w:rPr>
        <w:t>The specifications in subclause 7.3.5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192" w:name="_Toc366771955"/>
      <w:r w:rsidRPr="007D25B0">
        <w:rPr>
          <w:lang w:val="en-US"/>
        </w:rPr>
        <w:lastRenderedPageBreak/>
        <w:t>Slice segment header syntax</w:t>
      </w:r>
      <w:bookmarkEnd w:id="1192"/>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General slice segment header syntax</w:t>
      </w:r>
    </w:p>
    <w:p w:rsidR="008B3821" w:rsidRPr="007D25B0" w:rsidRDefault="008B3821" w:rsidP="008B3821">
      <w:pPr>
        <w:pStyle w:val="3N"/>
        <w:keepNext/>
        <w:rPr>
          <w:lang w:val="en-US" w:eastAsia="zh-CN"/>
        </w:rPr>
      </w:pPr>
    </w:p>
    <w:tbl>
      <w:tblPr>
        <w:tblW w:w="9072"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slice_segment_header( ) {</w:t>
            </w:r>
          </w:p>
        </w:tc>
        <w:tc>
          <w:tcPr>
            <w:tcW w:w="1152" w:type="dxa"/>
          </w:tcPr>
          <w:p w:rsidR="008B3821" w:rsidRPr="007D25B0" w:rsidRDefault="008B3821" w:rsidP="00C73469">
            <w:pPr>
              <w:pStyle w:val="tableheading"/>
              <w:rPr>
                <w:lang w:val="en-US"/>
              </w:rPr>
            </w:pPr>
            <w:r w:rsidRPr="007D25B0">
              <w:rPr>
                <w:lang w:val="en-US"/>
              </w:rPr>
              <w:t>Descriptor</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r>
            <w:r w:rsidRPr="007D25B0">
              <w:rPr>
                <w:rFonts w:ascii="Times New Roman" w:hAnsi="Times New Roman"/>
                <w:b/>
                <w:lang w:val="en-US" w:eastAsia="ko-KR"/>
              </w:rPr>
              <w:t>first_slice_segment_in_pic_flag</w:t>
            </w:r>
          </w:p>
        </w:tc>
        <w:tc>
          <w:tcPr>
            <w:tcW w:w="1152" w:type="dxa"/>
          </w:tcPr>
          <w:p w:rsidR="008B3821" w:rsidRPr="007D25B0" w:rsidRDefault="008B3821" w:rsidP="00C73469">
            <w:pPr>
              <w:pStyle w:val="tableheading"/>
              <w:rPr>
                <w:b w:val="0"/>
                <w:lang w:val="en-US"/>
              </w:rPr>
            </w:pPr>
            <w:r w:rsidRPr="007D25B0">
              <w:rPr>
                <w:b w:val="0"/>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Cs/>
                <w:lang w:val="en-US" w:eastAsia="ko-KR"/>
              </w:rPr>
              <w:tab/>
            </w:r>
            <w:r w:rsidRPr="007D25B0">
              <w:rPr>
                <w:rFonts w:ascii="Times New Roman" w:hAnsi="Times New Roman"/>
                <w:bCs/>
                <w:lang w:val="en-US"/>
              </w:rPr>
              <w:t xml:space="preserve">if( </w:t>
            </w:r>
            <w:r w:rsidRPr="007D25B0">
              <w:rPr>
                <w:rFonts w:ascii="Times New Roman" w:hAnsi="Times New Roman"/>
                <w:lang w:val="en-US"/>
              </w:rPr>
              <w:t xml:space="preserve">nal_unit_type  &gt;=  </w:t>
            </w:r>
            <w:r w:rsidRPr="007D25B0">
              <w:rPr>
                <w:rFonts w:ascii="Times New Roman" w:hAnsi="Times New Roman"/>
                <w:lang w:val="en-US" w:eastAsia="ko-KR"/>
              </w:rPr>
              <w:t>BLA_W_LP</w:t>
            </w:r>
            <w:r w:rsidRPr="007D25B0">
              <w:rPr>
                <w:rFonts w:ascii="Times New Roman" w:hAnsi="Times New Roman"/>
                <w:lang w:val="en-US"/>
              </w:rPr>
              <w:t xml:space="preserve">  &amp;&amp;  nal_unit_type  &lt;=  RSV_IRAP_VCL23</w:t>
            </w:r>
            <w:r w:rsidRPr="007D25B0">
              <w:rPr>
                <w:rFonts w:ascii="Times New Roman" w:hAnsi="Times New Roman"/>
                <w:bCs/>
                <w:lang w:val="en-US"/>
              </w:rPr>
              <w:t xml:space="preserve">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bCs/>
                <w:lang w:val="en-US"/>
              </w:rPr>
              <w:t>no_output_of_prior_pics_flag</w:t>
            </w:r>
          </w:p>
        </w:tc>
        <w:tc>
          <w:tcPr>
            <w:tcW w:w="1152" w:type="dxa"/>
          </w:tcPr>
          <w:p w:rsidR="008B3821" w:rsidRPr="007D25B0" w:rsidRDefault="008B3821" w:rsidP="00C73469">
            <w:pPr>
              <w:pStyle w:val="tablecell"/>
              <w:rPr>
                <w:lang w:val="en-US"/>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sz w:val="22"/>
                <w:szCs w:val="22"/>
                <w:lang w:val="en-US"/>
              </w:rPr>
            </w:pPr>
            <w:r w:rsidRPr="007D25B0">
              <w:rPr>
                <w:rFonts w:ascii="Times New Roman" w:hAnsi="Times New Roman"/>
                <w:lang w:val="en-US"/>
              </w:rPr>
              <w:tab/>
            </w:r>
            <w:r w:rsidRPr="007D25B0">
              <w:rPr>
                <w:rFonts w:ascii="Times New Roman" w:hAnsi="Times New Roman"/>
                <w:b/>
                <w:lang w:val="en-US"/>
              </w:rPr>
              <w:t>slice_</w:t>
            </w:r>
            <w:r w:rsidRPr="007D25B0">
              <w:rPr>
                <w:rFonts w:ascii="Times New Roman" w:hAnsi="Times New Roman"/>
                <w:b/>
                <w:bCs/>
                <w:lang w:val="en-US"/>
              </w:rPr>
              <w:t>pic_parameter_set_id</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t>if( !first_slice_segment_in_pic_flag ) {</w:t>
            </w:r>
          </w:p>
        </w:tc>
        <w:tc>
          <w:tcPr>
            <w:tcW w:w="1152" w:type="dxa"/>
          </w:tcPr>
          <w:p w:rsidR="008B3821" w:rsidRPr="007D25B0" w:rsidRDefault="008B3821" w:rsidP="00C73469">
            <w:pPr>
              <w:pStyle w:val="tableheading"/>
              <w:rPr>
                <w:b w:val="0"/>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 xml:space="preserve">if( </w:t>
            </w:r>
            <w:r w:rsidRPr="007D25B0">
              <w:rPr>
                <w:rFonts w:ascii="Times New Roman" w:hAnsi="Times New Roman"/>
                <w:lang w:val="en-US"/>
              </w:rPr>
              <w:t>dependent_slice_segments_enabled_flag )</w:t>
            </w:r>
          </w:p>
        </w:tc>
        <w:tc>
          <w:tcPr>
            <w:tcW w:w="1152" w:type="dxa"/>
          </w:tcPr>
          <w:p w:rsidR="008B3821" w:rsidRPr="007D25B0" w:rsidRDefault="008B3821" w:rsidP="00C73469">
            <w:pPr>
              <w:pStyle w:val="tableheading"/>
              <w:rPr>
                <w:b w:val="0"/>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dependent_slice_segment_flag</w:t>
            </w:r>
          </w:p>
        </w:tc>
        <w:tc>
          <w:tcPr>
            <w:tcW w:w="1152" w:type="dxa"/>
          </w:tcPr>
          <w:p w:rsidR="008B3821" w:rsidRPr="007D25B0" w:rsidRDefault="008B3821" w:rsidP="00C73469">
            <w:pPr>
              <w:pStyle w:val="tableheading"/>
              <w:rPr>
                <w:b w:val="0"/>
                <w:lang w:val="en-US"/>
              </w:rPr>
            </w:pPr>
            <w:r w:rsidRPr="007D25B0">
              <w:rPr>
                <w:b w:val="0"/>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slice_segment_address</w:t>
            </w:r>
          </w:p>
        </w:tc>
        <w:tc>
          <w:tcPr>
            <w:tcW w:w="1152" w:type="dxa"/>
          </w:tcPr>
          <w:p w:rsidR="008B3821" w:rsidRPr="007D25B0" w:rsidRDefault="008B3821" w:rsidP="00C73469">
            <w:pPr>
              <w:pStyle w:val="tableheading"/>
              <w:rPr>
                <w:b w:val="0"/>
                <w:lang w:val="en-US"/>
              </w:rPr>
            </w:pPr>
            <w:r w:rsidRPr="007D25B0">
              <w:rPr>
                <w:b w:val="0"/>
                <w:lang w:val="en-US" w:eastAsia="ko-KR"/>
              </w:rPr>
              <w:t>u(v)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t>}</w:t>
            </w:r>
          </w:p>
        </w:tc>
        <w:tc>
          <w:tcPr>
            <w:tcW w:w="1152" w:type="dxa"/>
          </w:tcPr>
          <w:p w:rsidR="008B3821" w:rsidRPr="007D25B0" w:rsidRDefault="008B3821" w:rsidP="00C73469">
            <w:pPr>
              <w:pStyle w:val="tableheading"/>
              <w:rPr>
                <w:b w:val="0"/>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t>if( !dependent_slice_segment_flag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i = 0</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if( num_extra_slice_header_bits &gt; i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poc_reset_flag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if( num_extra_slice_header_bits &gt; i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b/>
                <w:lang w:val="en-US"/>
              </w:rPr>
              <w:t>discardable_flag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eastAsia="ko-KR"/>
              </w:rPr>
            </w:pPr>
          </w:p>
        </w:tc>
      </w:tr>
      <w:tr w:rsidR="00111BAC" w:rsidRPr="007D25B0" w:rsidTr="00EF2613">
        <w:trPr>
          <w:cantSplit/>
          <w:trHeight w:val="289"/>
          <w:jc w:val="center"/>
          <w:ins w:id="1193" w:author="Miska Hannuksela" w:date="2013-10-07T16:36:00Z"/>
        </w:trPr>
        <w:tc>
          <w:tcPr>
            <w:tcW w:w="7920" w:type="dxa"/>
          </w:tcPr>
          <w:p w:rsidR="00111BAC" w:rsidRPr="007D25B0" w:rsidRDefault="00111BAC" w:rsidP="00EF2613">
            <w:pPr>
              <w:pStyle w:val="tablesyntax"/>
              <w:rPr>
                <w:ins w:id="1194" w:author="Miska Hannuksela" w:date="2013-10-07T16:36:00Z"/>
                <w:rFonts w:ascii="Times New Roman" w:hAnsi="Times New Roman"/>
                <w:lang w:val="en-US" w:eastAsia="ko-KR"/>
              </w:rPr>
            </w:pPr>
            <w:ins w:id="1195" w:author="Miska Hannuksela" w:date="2013-10-07T16:36:00Z">
              <w:r w:rsidRPr="007D25B0">
                <w:rPr>
                  <w:rFonts w:ascii="Times New Roman" w:hAnsi="Times New Roman"/>
                  <w:lang w:val="en-US" w:eastAsia="ko-KR"/>
                </w:rPr>
                <w:tab/>
              </w:r>
              <w:r w:rsidRPr="007D25B0">
                <w:rPr>
                  <w:rFonts w:ascii="Times New Roman" w:hAnsi="Times New Roman"/>
                  <w:lang w:val="en-US" w:eastAsia="ko-KR"/>
                </w:rPr>
                <w:tab/>
                <w:t>if( num_extra_slice_header_bits &gt; i ) {</w:t>
              </w:r>
            </w:ins>
          </w:p>
        </w:tc>
        <w:tc>
          <w:tcPr>
            <w:tcW w:w="1152" w:type="dxa"/>
          </w:tcPr>
          <w:p w:rsidR="00111BAC" w:rsidRPr="007D25B0" w:rsidRDefault="00111BAC" w:rsidP="00EF2613">
            <w:pPr>
              <w:pStyle w:val="tablecell"/>
              <w:rPr>
                <w:ins w:id="1196" w:author="Miska Hannuksela" w:date="2013-10-07T16:36:00Z"/>
                <w:lang w:val="en-US" w:eastAsia="ko-KR"/>
              </w:rPr>
            </w:pPr>
          </w:p>
        </w:tc>
      </w:tr>
      <w:tr w:rsidR="00111BAC" w:rsidRPr="007D25B0" w:rsidTr="00EF2613">
        <w:trPr>
          <w:cantSplit/>
          <w:trHeight w:val="289"/>
          <w:jc w:val="center"/>
          <w:ins w:id="1197" w:author="Miska Hannuksela" w:date="2013-10-07T16:36:00Z"/>
        </w:trPr>
        <w:tc>
          <w:tcPr>
            <w:tcW w:w="7920" w:type="dxa"/>
          </w:tcPr>
          <w:p w:rsidR="00111BAC" w:rsidRPr="007D25B0" w:rsidRDefault="00111BAC" w:rsidP="00EF2613">
            <w:pPr>
              <w:pStyle w:val="tablesyntax"/>
              <w:rPr>
                <w:ins w:id="1198" w:author="Miska Hannuksela" w:date="2013-10-07T16:36:00Z"/>
                <w:rFonts w:ascii="Times New Roman" w:hAnsi="Times New Roman"/>
                <w:lang w:val="en-US" w:eastAsia="ko-KR"/>
              </w:rPr>
            </w:pPr>
            <w:ins w:id="1199" w:author="Miska Hannuksela" w:date="2013-10-07T16:36:00Z">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w:t>
              </w:r>
            </w:ins>
          </w:p>
        </w:tc>
        <w:tc>
          <w:tcPr>
            <w:tcW w:w="1152" w:type="dxa"/>
          </w:tcPr>
          <w:p w:rsidR="00111BAC" w:rsidRPr="007D25B0" w:rsidRDefault="00111BAC" w:rsidP="00EF2613">
            <w:pPr>
              <w:pStyle w:val="tablecell"/>
              <w:rPr>
                <w:ins w:id="1200" w:author="Miska Hannuksela" w:date="2013-10-07T16:36:00Z"/>
                <w:lang w:val="en-US" w:eastAsia="ko-KR"/>
              </w:rPr>
            </w:pPr>
          </w:p>
        </w:tc>
      </w:tr>
      <w:tr w:rsidR="00111BAC" w:rsidRPr="007D25B0" w:rsidTr="00EF2613">
        <w:trPr>
          <w:cantSplit/>
          <w:trHeight w:val="289"/>
          <w:jc w:val="center"/>
          <w:ins w:id="1201" w:author="Miska Hannuksela" w:date="2013-10-07T16:36:00Z"/>
        </w:trPr>
        <w:tc>
          <w:tcPr>
            <w:tcW w:w="7920" w:type="dxa"/>
          </w:tcPr>
          <w:p w:rsidR="00111BAC" w:rsidRPr="007D25B0" w:rsidRDefault="00111BAC" w:rsidP="00EF2613">
            <w:pPr>
              <w:pStyle w:val="tablesyntax"/>
              <w:rPr>
                <w:ins w:id="1202" w:author="Miska Hannuksela" w:date="2013-10-07T16:36:00Z"/>
                <w:rFonts w:ascii="Times New Roman" w:hAnsi="Times New Roman"/>
                <w:lang w:val="en-US" w:eastAsia="ko-KR"/>
              </w:rPr>
            </w:pPr>
            <w:ins w:id="1203" w:author="Miska Hannuksela" w:date="2013-10-07T16:36:00Z">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Pr>
                  <w:rFonts w:ascii="Times New Roman" w:hAnsi="Times New Roman"/>
                  <w:b/>
                  <w:lang w:val="en-US" w:eastAsia="ko-KR"/>
                </w:rPr>
                <w:t>cross_layer_bla</w:t>
              </w:r>
              <w:r w:rsidRPr="007D25B0">
                <w:rPr>
                  <w:rFonts w:ascii="Times New Roman" w:hAnsi="Times New Roman"/>
                  <w:b/>
                  <w:lang w:val="en-US" w:eastAsia="ko-KR"/>
                </w:rPr>
                <w:t>_flag</w:t>
              </w:r>
            </w:ins>
          </w:p>
        </w:tc>
        <w:tc>
          <w:tcPr>
            <w:tcW w:w="1152" w:type="dxa"/>
          </w:tcPr>
          <w:p w:rsidR="00111BAC" w:rsidRPr="007D25B0" w:rsidRDefault="00111BAC" w:rsidP="00EF2613">
            <w:pPr>
              <w:pStyle w:val="tablecell"/>
              <w:rPr>
                <w:ins w:id="1204" w:author="Miska Hannuksela" w:date="2013-10-07T16:36:00Z"/>
                <w:lang w:val="en-US" w:eastAsia="ko-KR"/>
              </w:rPr>
            </w:pPr>
            <w:ins w:id="1205" w:author="Miska Hannuksela" w:date="2013-10-07T16:36:00Z">
              <w:r w:rsidRPr="007D25B0">
                <w:rPr>
                  <w:lang w:val="en-US" w:eastAsia="ko-KR"/>
                </w:rPr>
                <w:t>u(1)</w:t>
              </w:r>
            </w:ins>
          </w:p>
        </w:tc>
      </w:tr>
      <w:tr w:rsidR="00111BAC" w:rsidRPr="007D25B0" w:rsidTr="00EF2613">
        <w:trPr>
          <w:cantSplit/>
          <w:trHeight w:val="289"/>
          <w:jc w:val="center"/>
          <w:ins w:id="1206" w:author="Miska Hannuksela" w:date="2013-10-07T16:36:00Z"/>
        </w:trPr>
        <w:tc>
          <w:tcPr>
            <w:tcW w:w="7920" w:type="dxa"/>
          </w:tcPr>
          <w:p w:rsidR="00111BAC" w:rsidRPr="007D25B0" w:rsidRDefault="00111BAC" w:rsidP="00EF2613">
            <w:pPr>
              <w:pStyle w:val="tablesyntax"/>
              <w:rPr>
                <w:ins w:id="1207" w:author="Miska Hannuksela" w:date="2013-10-07T16:36:00Z"/>
                <w:rFonts w:ascii="Times New Roman" w:hAnsi="Times New Roman"/>
                <w:lang w:val="en-US" w:eastAsia="ko-KR"/>
              </w:rPr>
            </w:pPr>
            <w:ins w:id="1208" w:author="Miska Hannuksela" w:date="2013-10-07T16:36:00Z">
              <w:r w:rsidRPr="007D25B0">
                <w:rPr>
                  <w:rFonts w:ascii="Times New Roman" w:hAnsi="Times New Roman"/>
                  <w:lang w:val="en-US" w:eastAsia="ko-KR"/>
                </w:rPr>
                <w:tab/>
              </w:r>
              <w:r w:rsidRPr="007D25B0">
                <w:rPr>
                  <w:rFonts w:ascii="Times New Roman" w:hAnsi="Times New Roman"/>
                  <w:lang w:val="en-US" w:eastAsia="ko-KR"/>
                </w:rPr>
                <w:tab/>
                <w:t>}</w:t>
              </w:r>
            </w:ins>
          </w:p>
        </w:tc>
        <w:tc>
          <w:tcPr>
            <w:tcW w:w="1152" w:type="dxa"/>
          </w:tcPr>
          <w:p w:rsidR="00111BAC" w:rsidRPr="007D25B0" w:rsidRDefault="00111BAC" w:rsidP="00EF2613">
            <w:pPr>
              <w:pStyle w:val="tablecell"/>
              <w:rPr>
                <w:ins w:id="1209" w:author="Miska Hannuksela" w:date="2013-10-07T16:36:00Z"/>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 xml:space="preserve">for( </w:t>
            </w:r>
            <w:r w:rsidRPr="007D25B0">
              <w:rPr>
                <w:rFonts w:ascii="Times New Roman" w:hAnsi="Times New Roman"/>
                <w:strike/>
                <w:lang w:val="en-US" w:eastAsia="ko-KR"/>
              </w:rPr>
              <w:t>i = 1</w:t>
            </w:r>
            <w:r w:rsidRPr="007D25B0">
              <w:rPr>
                <w:rFonts w:ascii="Times New Roman" w:hAnsi="Times New Roman"/>
                <w:lang w:val="en-US" w:eastAsia="ko-KR"/>
              </w:rPr>
              <w:t>; i &lt; num_extra_slice_header_bits; i++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slice_reserved_flag</w:t>
            </w:r>
            <w:r w:rsidRPr="007D25B0">
              <w:rPr>
                <w:rFonts w:ascii="Times New Roman" w:hAnsi="Times New Roman"/>
                <w:lang w:val="en-US" w:eastAsia="ko-KR"/>
              </w:rPr>
              <w:t>[ i ]</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bCs/>
                <w:lang w:val="en-US"/>
              </w:rPr>
              <w:t>slice_type</w:t>
            </w:r>
          </w:p>
        </w:tc>
        <w:tc>
          <w:tcPr>
            <w:tcW w:w="1152" w:type="dxa"/>
          </w:tcPr>
          <w:p w:rsidR="008B3821" w:rsidRPr="007D25B0" w:rsidRDefault="008B3821" w:rsidP="00C73469">
            <w:pPr>
              <w:pStyle w:val="tableheading"/>
              <w:rPr>
                <w:b w:val="0"/>
                <w:lang w:val="en-US"/>
              </w:rPr>
            </w:pPr>
            <w:r w:rsidRPr="007D25B0">
              <w:rPr>
                <w:b w:val="0"/>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if( output_flag_present_flag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pic_output_flag</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if( separate_colour_plane_flag  = =  1 )</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colour_plane_id</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u(2)</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eastAsia="ko-KR"/>
              </w:rPr>
              <w:tab/>
            </w:r>
            <w:r w:rsidRPr="007D25B0">
              <w:rPr>
                <w:rFonts w:ascii="Times New Roman" w:hAnsi="Times New Roman"/>
                <w:bCs/>
                <w:lang w:val="en-US"/>
              </w:rPr>
              <w:tab/>
              <w:t>if( nuh_layer_id &gt; 0  | |</w:t>
            </w:r>
            <w:r w:rsidRPr="007D25B0">
              <w:rPr>
                <w:rFonts w:ascii="Times New Roman" w:hAnsi="Times New Roman"/>
                <w:bCs/>
                <w:lang w:val="en-US"/>
              </w:rPr>
              <w:br/>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t xml:space="preserve">( </w:t>
            </w:r>
            <w:r w:rsidRPr="007D25B0">
              <w:rPr>
                <w:rFonts w:ascii="Times New Roman" w:hAnsi="Times New Roman"/>
                <w:lang w:val="en-US"/>
              </w:rPr>
              <w:t>nal_unit_type  !=  IDR_W_RADL  &amp;&amp;  nal_unit_type  !=  IDR_N_LP )</w:t>
            </w:r>
            <w:r w:rsidRPr="007D25B0">
              <w:rPr>
                <w:rFonts w:ascii="Times New Roman" w:hAnsi="Times New Roman"/>
                <w:bCs/>
                <w:lang w:val="en-US"/>
              </w:rPr>
              <w:t xml:space="preserve">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bCs/>
                <w:lang w:val="en-US"/>
              </w:rPr>
              <w:t>slice_pic_order_cnt_lsb</w:t>
            </w:r>
          </w:p>
        </w:tc>
        <w:tc>
          <w:tcPr>
            <w:tcW w:w="1152" w:type="dxa"/>
          </w:tcPr>
          <w:p w:rsidR="008B3821" w:rsidRPr="007D25B0" w:rsidRDefault="008B3821" w:rsidP="00C73469">
            <w:pPr>
              <w:pStyle w:val="tablecell"/>
              <w:rPr>
                <w:lang w:val="en-US"/>
              </w:rPr>
            </w:pPr>
            <w:r w:rsidRPr="007D25B0">
              <w:rPr>
                <w:lang w:val="en-US"/>
              </w:rPr>
              <w:t>u(v)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 xml:space="preserve">if( </w:t>
            </w:r>
            <w:r w:rsidRPr="007D25B0">
              <w:rPr>
                <w:lang w:val="en-US"/>
              </w:rPr>
              <w:t>nal_unit_type  !=  IDR_W_RADL  &amp;&amp;  nal_unit_type  !=  IDR_N_LP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short_term_ref_pic_set_sps_flag</w:t>
            </w:r>
          </w:p>
        </w:tc>
        <w:tc>
          <w:tcPr>
            <w:tcW w:w="1152"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!short_term_ref_pic_set_sps_flag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short_term_ref_pic_set( </w:t>
            </w:r>
            <w:r w:rsidRPr="007D25B0">
              <w:rPr>
                <w:rFonts w:ascii="Times New Roman" w:hAnsi="Times New Roman"/>
                <w:bCs/>
                <w:lang w:val="en-US"/>
              </w:rPr>
              <w:t>num_short_term_ref_pic_sets </w:t>
            </w:r>
            <w:r w:rsidRPr="007D25B0">
              <w:rPr>
                <w:rFonts w:ascii="Times New Roman" w:hAnsi="Times New Roman"/>
                <w:lang w:val="en-US" w:eastAsia="ko-KR"/>
              </w:rPr>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 xml:space="preserve">else if( </w:t>
            </w:r>
            <w:r w:rsidRPr="007D25B0">
              <w:rPr>
                <w:rFonts w:ascii="Times New Roman" w:hAnsi="Times New Roman"/>
                <w:bCs/>
                <w:lang w:val="en-US"/>
              </w:rPr>
              <w:t>num_short_term_ref_pic_sets &gt; 1</w:t>
            </w:r>
            <w:r w:rsidRPr="007D25B0">
              <w:rPr>
                <w:rFonts w:ascii="Times New Roman" w:hAnsi="Times New Roman"/>
                <w:lang w:val="en-US" w:eastAsia="ko-KR"/>
              </w:rPr>
              <w:t xml:space="preserve">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short_term_ref_pic_set_idx</w:t>
            </w:r>
          </w:p>
        </w:tc>
        <w:tc>
          <w:tcPr>
            <w:tcW w:w="1152" w:type="dxa"/>
          </w:tcPr>
          <w:p w:rsidR="008B3821" w:rsidRPr="007D25B0" w:rsidRDefault="008B3821" w:rsidP="00C73469">
            <w:pPr>
              <w:pStyle w:val="tablecell"/>
              <w:rPr>
                <w:lang w:val="en-US"/>
              </w:rPr>
            </w:pPr>
            <w:r w:rsidRPr="007D25B0">
              <w:rPr>
                <w:lang w:val="en-US"/>
              </w:rPr>
              <w:t>u(v)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 xml:space="preserve">if( </w:t>
            </w:r>
            <w:r w:rsidRPr="007D25B0">
              <w:rPr>
                <w:rFonts w:ascii="Times New Roman" w:hAnsi="Times New Roman"/>
                <w:bCs/>
                <w:lang w:val="en-US" w:eastAsia="ko-KR"/>
              </w:rPr>
              <w:t>long_term_ref_pics_present_flag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lang w:val="en-US" w:eastAsia="ko-KR"/>
              </w:rPr>
              <w:t>if( num_long_term_ref_pics_sps &gt; 0 )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t>num_long_term_sps</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t>num_long_term_pics</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for( i = 0; i &lt; num_long_term_sps + num_long_term_pics; i++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lastRenderedPageBreak/>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i &lt; num_long_term_sps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num_long_term_ref_pics_sps &gt; 1 )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lang w:val="en-US" w:eastAsia="ko-KR"/>
              </w:rPr>
              <w:t>lt_idx_sps</w:t>
            </w:r>
            <w:r w:rsidRPr="007D25B0">
              <w:rPr>
                <w:rFonts w:ascii="Times New Roman" w:hAnsi="Times New Roman"/>
                <w:lang w:val="en-US" w:eastAsia="ko-KR"/>
              </w:rPr>
              <w:t>[ i ]</w:t>
            </w:r>
          </w:p>
        </w:tc>
        <w:tc>
          <w:tcPr>
            <w:tcW w:w="1152" w:type="dxa"/>
          </w:tcPr>
          <w:p w:rsidR="008B3821" w:rsidRPr="007D25B0" w:rsidRDefault="008B3821" w:rsidP="00C73469">
            <w:pPr>
              <w:pStyle w:val="tablecell"/>
              <w:rPr>
                <w:lang w:val="en-US"/>
              </w:rPr>
            </w:pPr>
            <w:r w:rsidRPr="007D25B0">
              <w:rPr>
                <w:lang w:val="en-US"/>
              </w:rPr>
              <w:t>u(v)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t>} else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lang w:val="en-US" w:eastAsia="ko-KR"/>
              </w:rPr>
              <w:t>poc_lsb_lt</w:t>
            </w:r>
            <w:r w:rsidRPr="007D25B0">
              <w:rPr>
                <w:rFonts w:ascii="Times New Roman" w:hAnsi="Times New Roman"/>
                <w:lang w:val="en-US" w:eastAsia="ko-KR"/>
              </w:rPr>
              <w:t>[ i ]</w:t>
            </w:r>
          </w:p>
        </w:tc>
        <w:tc>
          <w:tcPr>
            <w:tcW w:w="1152" w:type="dxa"/>
          </w:tcPr>
          <w:p w:rsidR="008B3821" w:rsidRPr="007D25B0" w:rsidRDefault="008B3821" w:rsidP="00C73469">
            <w:pPr>
              <w:pStyle w:val="tablecell"/>
              <w:rPr>
                <w:lang w:val="en-US"/>
              </w:rPr>
            </w:pPr>
            <w:r w:rsidRPr="007D25B0">
              <w:rPr>
                <w:lang w:val="en-US"/>
              </w:rPr>
              <w:t>u(v)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lang w:val="en-US"/>
              </w:rPr>
              <w:t>used_by_curr_pic_lt_flag</w:t>
            </w:r>
            <w:r w:rsidRPr="007D25B0">
              <w:rPr>
                <w:rFonts w:ascii="Times New Roman" w:hAnsi="Times New Roman"/>
                <w:lang w:val="en-US"/>
              </w:rPr>
              <w:t>[ i ]</w:t>
            </w:r>
          </w:p>
        </w:tc>
        <w:tc>
          <w:tcPr>
            <w:tcW w:w="1152"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lang w:val="en-US" w:eastAsia="ko-KR"/>
              </w:rPr>
              <w:t>delta_poc_msb_present_flag</w:t>
            </w:r>
            <w:r w:rsidRPr="007D25B0">
              <w:rPr>
                <w:rFonts w:ascii="Times New Roman" w:hAnsi="Times New Roman"/>
                <w:lang w:val="en-US" w:eastAsia="ko-KR"/>
              </w:rPr>
              <w:t>[ i ]</w:t>
            </w:r>
          </w:p>
        </w:tc>
        <w:tc>
          <w:tcPr>
            <w:tcW w:w="1152"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t xml:space="preserve">if( </w:t>
            </w:r>
            <w:r w:rsidRPr="007D25B0">
              <w:rPr>
                <w:rFonts w:ascii="Times New Roman" w:hAnsi="Times New Roman"/>
                <w:lang w:val="en-US" w:eastAsia="ko-KR"/>
              </w:rPr>
              <w:t>delta_poc_msb_present_flag[ i ]</w:t>
            </w:r>
            <w:r w:rsidRPr="007D25B0">
              <w:rPr>
                <w:rFonts w:ascii="Times New Roman" w:hAnsi="Times New Roman"/>
                <w:bCs/>
                <w:lang w:val="en-US" w:eastAsia="ko-KR"/>
              </w:rPr>
              <w:t xml:space="preserve">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lang w:val="en-US" w:eastAsia="ko-KR"/>
              </w:rPr>
              <w:t>delta_poc_msb_cycle_lt</w:t>
            </w:r>
            <w:r w:rsidRPr="007D25B0">
              <w:rPr>
                <w:rFonts w:ascii="Times New Roman" w:hAnsi="Times New Roman"/>
                <w:lang w:val="en-US" w:eastAsia="ko-KR"/>
              </w:rPr>
              <w:t>[ i ]</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sps_temporal_mvp_enabled_flag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t>slice_temporal_mvp_enabled_flag</w:t>
            </w:r>
          </w:p>
        </w:tc>
        <w:tc>
          <w:tcPr>
            <w:tcW w:w="1152" w:type="dxa"/>
          </w:tcPr>
          <w:p w:rsidR="008B3821" w:rsidRPr="007D25B0" w:rsidRDefault="008B3821" w:rsidP="00C73469">
            <w:pPr>
              <w:pStyle w:val="tablecell"/>
              <w:rPr>
                <w:lang w:val="en-US"/>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Times New Roman" w:hAnsi="Times New Roman"/>
                <w:lang w:val="en-US" w:eastAsia="zh-TW"/>
              </w:rPr>
            </w:pPr>
            <w:r w:rsidRPr="007D25B0">
              <w:rPr>
                <w:rFonts w:ascii="Times New Roman" w:hAnsi="Times New Roman"/>
                <w:kern w:val="2"/>
                <w:lang w:val="en-US" w:eastAsia="ko-KR"/>
              </w:rPr>
              <w:tab/>
            </w:r>
            <w:r w:rsidRPr="007D25B0">
              <w:rPr>
                <w:rFonts w:ascii="Times New Roman" w:hAnsi="Times New Roman"/>
                <w:kern w:val="2"/>
                <w:lang w:val="en-US" w:eastAsia="ko-KR"/>
              </w:rPr>
              <w:tab/>
              <w:t xml:space="preserve">if( nuh_layer_id &gt; 0  &amp;&amp; </w:t>
            </w:r>
            <w:r w:rsidR="0025148D" w:rsidRPr="007D25B0">
              <w:rPr>
                <w:rFonts w:ascii="Times New Roman" w:hAnsi="Times New Roman"/>
                <w:kern w:val="2"/>
                <w:lang w:val="en-US" w:eastAsia="ko-KR"/>
              </w:rPr>
              <w:t>!</w:t>
            </w:r>
            <w:r w:rsidRPr="007D25B0">
              <w:rPr>
                <w:rFonts w:ascii="Times New Roman" w:hAnsi="Times New Roman"/>
                <w:kern w:val="2"/>
                <w:lang w:val="en-US" w:eastAsia="ko-KR"/>
              </w:rPr>
              <w:t xml:space="preserve"> all_ref_layers_active_flag  &amp;&amp;</w:t>
            </w:r>
            <w:r w:rsidRPr="007D25B0">
              <w:rPr>
                <w:rFonts w:ascii="Times New Roman" w:hAnsi="Times New Roman"/>
                <w:kern w:val="2"/>
                <w:lang w:val="en-US" w:eastAsia="ko-KR"/>
              </w:rPr>
              <w:br/>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eastAsia="Batang"/>
                <w:bCs/>
                <w:lang w:val="en-US" w:eastAsia="ko-KR"/>
              </w:rPr>
              <w:t>NumDirectRefLayers</w:t>
            </w:r>
            <w:r w:rsidRPr="007D25B0">
              <w:rPr>
                <w:rFonts w:ascii="Times New Roman" w:hAnsi="Times New Roman"/>
                <w:kern w:val="2"/>
                <w:lang w:val="en-US" w:eastAsia="ko-KR"/>
              </w:rPr>
              <w:t>[ nuh_layer_id ] &gt; 0 ) {</w:t>
            </w:r>
            <w:r w:rsidRPr="007D25B0">
              <w:rPr>
                <w:lang w:val="en-US" w:eastAsia="ko-KR"/>
              </w:rPr>
              <w:t xml:space="preserve">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Times New Roman" w:hAnsi="Times New Roman"/>
                <w:lang w:val="en-US" w:eastAsia="zh-TW"/>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b/>
                <w:lang w:val="en-US" w:eastAsia="ko-KR"/>
              </w:rPr>
              <w:t>inter_layer_pred_enabled_flag</w:t>
            </w:r>
          </w:p>
        </w:tc>
        <w:tc>
          <w:tcPr>
            <w:tcW w:w="1152"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Times New Roman" w:hAnsi="Times New Roman"/>
                <w:lang w:val="en-US" w:eastAsia="zh-TW"/>
              </w:rPr>
            </w:pPr>
            <w:r w:rsidRPr="007D25B0">
              <w:rPr>
                <w:lang w:val="en-US" w:eastAsia="ko-KR"/>
              </w:rPr>
              <w:tab/>
            </w:r>
            <w:r w:rsidRPr="007D25B0">
              <w:rPr>
                <w:lang w:val="en-US" w:eastAsia="ko-KR"/>
              </w:rPr>
              <w:tab/>
            </w:r>
            <w:r w:rsidRPr="007D25B0">
              <w:rPr>
                <w:lang w:val="en-US" w:eastAsia="ko-KR"/>
              </w:rPr>
              <w:tab/>
              <w:t>if( inter_layer_pred_enabled_flag  &amp;&amp;  NumDirectRefLayers[ nuh_layer_id ] &gt; 1)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Times New Roman" w:hAnsi="Times New Roman"/>
                <w:lang w:val="en-US" w:eastAsia="zh-TW"/>
              </w:rPr>
            </w:pPr>
            <w:r w:rsidRPr="007D25B0">
              <w:rPr>
                <w:lang w:val="en-US" w:eastAsia="ko-KR"/>
              </w:rPr>
              <w:tab/>
            </w:r>
            <w:r w:rsidRPr="007D25B0">
              <w:rPr>
                <w:lang w:val="en-US" w:eastAsia="ko-KR"/>
              </w:rPr>
              <w:tab/>
            </w:r>
            <w:r w:rsidRPr="007D25B0">
              <w:rPr>
                <w:lang w:val="en-US" w:eastAsia="ko-KR"/>
              </w:rPr>
              <w:tab/>
            </w:r>
            <w:r w:rsidRPr="007D25B0">
              <w:rPr>
                <w:lang w:val="en-US" w:eastAsia="ko-KR"/>
              </w:rPr>
              <w:tab/>
              <w:t xml:space="preserve">if( !max_one_active_ref_layer_flag </w:t>
            </w:r>
            <w:r w:rsidRPr="007D25B0">
              <w:rPr>
                <w:lang w:val="en-US"/>
              </w:rPr>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Times New Roman" w:hAnsi="Times New Roman"/>
                <w:lang w:val="en-US" w:eastAsia="zh-TW"/>
              </w:rPr>
            </w:pPr>
            <w:r w:rsidRPr="007D25B0">
              <w:rPr>
                <w:lang w:val="en-US" w:eastAsia="ko-KR"/>
              </w:rPr>
              <w:tab/>
            </w:r>
            <w:r w:rsidRPr="007D25B0">
              <w:rPr>
                <w:lang w:val="en-US" w:eastAsia="ko-KR"/>
              </w:rPr>
              <w:tab/>
            </w:r>
            <w:r w:rsidRPr="007D25B0">
              <w:rPr>
                <w:lang w:val="en-US" w:eastAsia="ko-KR"/>
              </w:rPr>
              <w:tab/>
            </w:r>
            <w:r w:rsidRPr="007D25B0">
              <w:rPr>
                <w:lang w:val="en-US" w:eastAsia="ko-KR"/>
              </w:rPr>
              <w:tab/>
            </w:r>
            <w:r w:rsidRPr="007D25B0">
              <w:rPr>
                <w:lang w:val="en-US" w:eastAsia="ko-KR"/>
              </w:rPr>
              <w:tab/>
            </w:r>
            <w:r w:rsidRPr="007D25B0">
              <w:rPr>
                <w:b/>
                <w:bCs/>
                <w:lang w:val="en-US"/>
              </w:rPr>
              <w:t>num_inter_layer_ref_pics_minus1</w:t>
            </w:r>
          </w:p>
        </w:tc>
        <w:tc>
          <w:tcPr>
            <w:tcW w:w="1152" w:type="dxa"/>
          </w:tcPr>
          <w:p w:rsidR="008B3821" w:rsidRPr="007D25B0" w:rsidRDefault="008B3821" w:rsidP="00C73469">
            <w:pPr>
              <w:pStyle w:val="tablecell"/>
              <w:rPr>
                <w:lang w:val="en-US"/>
              </w:rPr>
            </w:pPr>
            <w:r w:rsidRPr="007D25B0">
              <w:rPr>
                <w:lang w:val="en-US" w:eastAsia="ko-KR"/>
              </w:rPr>
              <w:t>u(v)</w:t>
            </w: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eastAsia="ko-KR"/>
              </w:rPr>
            </w:pPr>
            <w:r w:rsidRPr="007D25B0">
              <w:rPr>
                <w:lang w:val="en-US" w:eastAsia="ko-KR"/>
              </w:rPr>
              <w:tab/>
            </w:r>
            <w:r w:rsidRPr="007D25B0">
              <w:rPr>
                <w:lang w:val="en-US" w:eastAsia="ko-KR"/>
              </w:rPr>
              <w:tab/>
            </w:r>
            <w:r w:rsidRPr="007D25B0">
              <w:rPr>
                <w:lang w:val="en-US" w:eastAsia="ko-KR"/>
              </w:rPr>
              <w:tab/>
            </w:r>
            <w:r w:rsidRPr="007D25B0">
              <w:rPr>
                <w:lang w:val="en-US" w:eastAsia="ko-KR"/>
              </w:rPr>
              <w:tab/>
              <w:t>if( NumActiveRefLayerPics  !=  NumDirectRefLayers[ nuh_layer_id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Times New Roman" w:hAnsi="Times New Roman"/>
                <w:lang w:val="en-US" w:eastAsia="zh-TW"/>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 xml:space="preserve">for( i = 0; i &lt; NumActiveRefLayerPics; i++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Times New Roman" w:hAnsi="Times New Roman"/>
                <w:lang w:val="en-US" w:eastAsia="zh-TW"/>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lang w:val="en-US" w:eastAsia="ko-KR"/>
              </w:rPr>
              <w:tab/>
            </w:r>
            <w:r w:rsidRPr="007D25B0">
              <w:rPr>
                <w:lang w:val="en-US" w:eastAsia="ko-KR"/>
              </w:rPr>
              <w:tab/>
            </w:r>
            <w:r w:rsidRPr="007D25B0">
              <w:rPr>
                <w:lang w:val="en-US" w:eastAsia="ko-KR"/>
              </w:rPr>
              <w:tab/>
            </w:r>
            <w:r w:rsidRPr="007D25B0">
              <w:rPr>
                <w:rFonts w:ascii="Times New Roman" w:hAnsi="Times New Roman"/>
                <w:b/>
                <w:bCs/>
                <w:lang w:val="en-US"/>
              </w:rPr>
              <w:t>inter_layer_pred_layer_idc[ </w:t>
            </w:r>
            <w:r w:rsidRPr="007D25B0">
              <w:rPr>
                <w:rFonts w:ascii="Times New Roman" w:hAnsi="Times New Roman"/>
                <w:bCs/>
                <w:lang w:val="en-US"/>
              </w:rPr>
              <w:t>i ]</w:t>
            </w:r>
          </w:p>
        </w:tc>
        <w:tc>
          <w:tcPr>
            <w:tcW w:w="1152" w:type="dxa"/>
          </w:tcPr>
          <w:p w:rsidR="008B3821" w:rsidRPr="007D25B0" w:rsidRDefault="008B3821" w:rsidP="00C73469">
            <w:pPr>
              <w:pStyle w:val="tablecell"/>
              <w:rPr>
                <w:lang w:val="en-US"/>
              </w:rPr>
            </w:pPr>
            <w:r w:rsidRPr="007D25B0">
              <w:rPr>
                <w:lang w:val="en-US" w:eastAsia="ko-KR"/>
              </w:rPr>
              <w:t>u(v)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Times New Roman" w:hAnsi="Times New Roman"/>
                <w:lang w:val="en-US" w:eastAsia="zh-TW"/>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Times New Roman" w:hAnsi="Times New Roman"/>
                <w:lang w:val="en-US" w:eastAsia="zh-TW"/>
              </w:rPr>
            </w:pP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eastAsia="Times New Roman" w:hAnsi="Times New Roman"/>
                <w:lang w:val="en-US" w:eastAsia="zh-TW"/>
              </w:rPr>
              <w:tab/>
            </w:r>
            <w:r w:rsidRPr="007D25B0">
              <w:rPr>
                <w:rFonts w:ascii="Times New Roman" w:eastAsia="Times New Roman" w:hAnsi="Times New Roman"/>
                <w:lang w:val="en-US" w:eastAsia="zh-TW"/>
              </w:rPr>
              <w:tab/>
              <w:t>if( sample_adaptive_offset_enabled_flag ) {</w:t>
            </w:r>
          </w:p>
        </w:tc>
        <w:tc>
          <w:tcPr>
            <w:tcW w:w="1152" w:type="dxa"/>
          </w:tcPr>
          <w:p w:rsidR="008B3821" w:rsidRPr="007D25B0" w:rsidRDefault="008B3821" w:rsidP="00C73469">
            <w:pPr>
              <w:pStyle w:val="tablecell"/>
              <w:rPr>
                <w:lang w:val="en-US"/>
              </w:rPr>
            </w:pPr>
          </w:p>
        </w:tc>
      </w:tr>
      <w:tr w:rsidR="008B3821" w:rsidRPr="007D25B0" w:rsidDel="004935C5" w:rsidTr="00C73469">
        <w:trPr>
          <w:cantSplit/>
          <w:trHeight w:val="289"/>
          <w:jc w:val="center"/>
        </w:trPr>
        <w:tc>
          <w:tcPr>
            <w:tcW w:w="7920" w:type="dxa"/>
          </w:tcPr>
          <w:p w:rsidR="008B3821" w:rsidRPr="007D25B0" w:rsidDel="004935C5" w:rsidRDefault="008B3821" w:rsidP="00C73469">
            <w:pPr>
              <w:pStyle w:val="tablesyntax"/>
              <w:rPr>
                <w:rFonts w:ascii="Times New Roman" w:hAnsi="Times New Roman"/>
                <w:lang w:val="en-US" w:eastAsia="ko-KR"/>
              </w:rPr>
            </w:pP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b/>
                <w:kern w:val="2"/>
                <w:lang w:val="en-US" w:eastAsia="ko-KR"/>
              </w:rPr>
              <w:t>slice_sao_luma_flag</w:t>
            </w:r>
          </w:p>
        </w:tc>
        <w:tc>
          <w:tcPr>
            <w:tcW w:w="1152" w:type="dxa"/>
          </w:tcPr>
          <w:p w:rsidR="008B3821" w:rsidRPr="007D25B0" w:rsidDel="004935C5" w:rsidRDefault="008B3821" w:rsidP="00C73469">
            <w:pPr>
              <w:pStyle w:val="tablecell"/>
              <w:rPr>
                <w:lang w:val="en-US"/>
              </w:rPr>
            </w:pPr>
            <w:r w:rsidRPr="007D25B0">
              <w:rPr>
                <w:kern w:val="2"/>
                <w:lang w:val="en-US"/>
              </w:rPr>
              <w:t>u(1)</w:t>
            </w:r>
          </w:p>
        </w:tc>
      </w:tr>
      <w:tr w:rsidR="008B3821" w:rsidRPr="007D25B0" w:rsidDel="004935C5" w:rsidTr="00C73469">
        <w:trPr>
          <w:cantSplit/>
          <w:trHeight w:val="289"/>
          <w:jc w:val="center"/>
        </w:trPr>
        <w:tc>
          <w:tcPr>
            <w:tcW w:w="7920" w:type="dxa"/>
          </w:tcPr>
          <w:p w:rsidR="008B3821" w:rsidRPr="007D25B0" w:rsidDel="004935C5" w:rsidRDefault="008B3821" w:rsidP="00C73469">
            <w:pPr>
              <w:pStyle w:val="tablesyntax"/>
              <w:rPr>
                <w:rFonts w:ascii="Times New Roman" w:hAnsi="Times New Roman"/>
                <w:lang w:val="en-US" w:eastAsia="ko-KR"/>
              </w:rPr>
            </w:pPr>
            <w:r w:rsidRPr="007D25B0">
              <w:rPr>
                <w:rFonts w:ascii="Times New Roman" w:eastAsia="Times New Roman" w:hAnsi="Times New Roman"/>
                <w:kern w:val="2"/>
                <w:lang w:val="en-US" w:eastAsia="zh-TW"/>
              </w:rPr>
              <w:tab/>
            </w:r>
            <w:r w:rsidRPr="007D25B0">
              <w:rPr>
                <w:rFonts w:ascii="Times New Roman" w:eastAsia="Times New Roman" w:hAnsi="Times New Roman"/>
                <w:kern w:val="2"/>
                <w:lang w:val="en-US" w:eastAsia="zh-TW"/>
              </w:rPr>
              <w:tab/>
            </w:r>
            <w:r w:rsidRPr="007D25B0">
              <w:rPr>
                <w:rFonts w:ascii="Times New Roman" w:eastAsia="Times New Roman" w:hAnsi="Times New Roman"/>
                <w:kern w:val="2"/>
                <w:lang w:val="en-US" w:eastAsia="zh-TW"/>
              </w:rPr>
              <w:tab/>
            </w:r>
            <w:r w:rsidRPr="007D25B0">
              <w:rPr>
                <w:rFonts w:ascii="Times New Roman" w:hAnsi="Times New Roman"/>
                <w:b/>
                <w:kern w:val="2"/>
                <w:lang w:val="en-US" w:eastAsia="ko-KR"/>
              </w:rPr>
              <w:t>slice_sao_chroma_flag</w:t>
            </w:r>
          </w:p>
        </w:tc>
        <w:tc>
          <w:tcPr>
            <w:tcW w:w="1152" w:type="dxa"/>
          </w:tcPr>
          <w:p w:rsidR="008B3821" w:rsidRPr="007D25B0" w:rsidDel="004935C5" w:rsidRDefault="008B3821" w:rsidP="00C73469">
            <w:pPr>
              <w:pStyle w:val="tablecell"/>
              <w:rPr>
                <w:lang w:val="en-US"/>
              </w:rPr>
            </w:pPr>
            <w:r w:rsidRPr="007D25B0">
              <w:rPr>
                <w:kern w:val="2"/>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kern w:val="2"/>
                <w:lang w:val="en-US" w:eastAsia="ko-KR"/>
              </w:rPr>
              <w:tab/>
            </w:r>
            <w:r w:rsidRPr="007D25B0">
              <w:rPr>
                <w:rFonts w:ascii="Times New Roman" w:hAnsi="Times New Roman"/>
                <w:kern w:val="2"/>
                <w:lang w:val="en-US" w:eastAsia="ko-KR"/>
              </w:rPr>
              <w:tab/>
              <w:t>}</w:t>
            </w:r>
          </w:p>
        </w:tc>
        <w:tc>
          <w:tcPr>
            <w:tcW w:w="1152" w:type="dxa"/>
          </w:tcPr>
          <w:p w:rsidR="008B3821" w:rsidRPr="007D25B0" w:rsidDel="004935C5"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rPr>
              <w:tab/>
              <w:t>if( slice_type  = =  P  | |  slice_type  = =  B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en-US"/>
              </w:rPr>
              <w:t>num_ref_idx_active_override_flag</w:t>
            </w:r>
          </w:p>
        </w:tc>
        <w:tc>
          <w:tcPr>
            <w:tcW w:w="1152"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t>if( num_ref_idx_active_override_flag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en-US"/>
              </w:rPr>
              <w:t>num_ref_idx_l0_active_minus1</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t xml:space="preserve">if( </w:t>
            </w:r>
            <w:r w:rsidRPr="007D25B0">
              <w:rPr>
                <w:rFonts w:ascii="Times New Roman" w:hAnsi="Times New Roman"/>
                <w:lang w:val="en-US" w:eastAsia="ja-JP"/>
              </w:rPr>
              <w:t xml:space="preserve">slice_type </w:t>
            </w:r>
            <w:r w:rsidRPr="007D25B0">
              <w:rPr>
                <w:rFonts w:ascii="Times New Roman" w:hAnsi="Times New Roman"/>
                <w:lang w:val="en-US"/>
              </w:rPr>
              <w:t xml:space="preserve"> = =  B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en-US"/>
              </w:rPr>
              <w:t>num_ref_idx_l1_active_minus1</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lists_modification_present_flag  &amp;&amp;  NumPicTotalCurr &gt; 1 )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t>ref_pic_lists_modification(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ja-JP"/>
              </w:rPr>
              <w:t>if( slice_type  =</w:t>
            </w:r>
            <w:r w:rsidRPr="007D25B0">
              <w:rPr>
                <w:rFonts w:ascii="Times New Roman" w:hAnsi="Times New Roman"/>
                <w:lang w:val="en-US" w:eastAsia="ko-KR"/>
              </w:rPr>
              <w:t> </w:t>
            </w:r>
            <w:r w:rsidRPr="007D25B0">
              <w:rPr>
                <w:rFonts w:ascii="Times New Roman" w:hAnsi="Times New Roman"/>
                <w:lang w:val="en-US" w:eastAsia="ja-JP"/>
              </w:rPr>
              <w:t>=  B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eastAsia="MS Mincho" w:hAnsi="Times New Roman"/>
                <w:lang w:val="en-US" w:eastAsia="ja-JP"/>
              </w:rPr>
              <w:tab/>
            </w:r>
            <w:r w:rsidRPr="007D25B0">
              <w:rPr>
                <w:rFonts w:ascii="Times New Roman" w:eastAsia="MS Mincho" w:hAnsi="Times New Roman"/>
                <w:lang w:val="en-US" w:eastAsia="ja-JP"/>
              </w:rPr>
              <w:tab/>
            </w:r>
            <w:r w:rsidRPr="007D25B0">
              <w:rPr>
                <w:rFonts w:ascii="Times New Roman" w:hAnsi="Times New Roman"/>
                <w:b/>
                <w:lang w:val="en-US" w:eastAsia="ja-JP"/>
              </w:rPr>
              <w:t>mvd</w:t>
            </w:r>
            <w:r w:rsidRPr="007D25B0">
              <w:rPr>
                <w:rFonts w:ascii="Times New Roman" w:hAnsi="Times New Roman"/>
                <w:b/>
                <w:lang w:val="en-US" w:eastAsia="ko-KR"/>
              </w:rPr>
              <w:t>_</w:t>
            </w:r>
            <w:r w:rsidRPr="007D25B0">
              <w:rPr>
                <w:rFonts w:ascii="Times New Roman" w:hAnsi="Times New Roman"/>
                <w:b/>
                <w:lang w:val="en-US" w:eastAsia="ja-JP"/>
              </w:rPr>
              <w:t>l1</w:t>
            </w:r>
            <w:r w:rsidRPr="007D25B0">
              <w:rPr>
                <w:rFonts w:ascii="Times New Roman" w:hAnsi="Times New Roman"/>
                <w:b/>
                <w:lang w:val="en-US" w:eastAsia="ko-KR"/>
              </w:rPr>
              <w:t>_</w:t>
            </w:r>
            <w:r w:rsidRPr="007D25B0">
              <w:rPr>
                <w:rFonts w:ascii="Times New Roman" w:hAnsi="Times New Roman"/>
                <w:b/>
                <w:lang w:val="en-US" w:eastAsia="ja-JP"/>
              </w:rPr>
              <w:t>zero</w:t>
            </w:r>
            <w:r w:rsidRPr="007D25B0">
              <w:rPr>
                <w:rFonts w:ascii="Times New Roman" w:hAnsi="Times New Roman"/>
                <w:b/>
                <w:lang w:val="en-US" w:eastAsia="ko-KR"/>
              </w:rPr>
              <w:t>_flag</w:t>
            </w:r>
          </w:p>
        </w:tc>
        <w:tc>
          <w:tcPr>
            <w:tcW w:w="1152" w:type="dxa"/>
          </w:tcPr>
          <w:p w:rsidR="008B3821" w:rsidRPr="007D25B0" w:rsidRDefault="008B3821" w:rsidP="00C73469">
            <w:pPr>
              <w:pStyle w:val="tablecell"/>
              <w:rPr>
                <w:lang w:val="en-US"/>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t xml:space="preserve">if( </w:t>
            </w:r>
            <w:r w:rsidRPr="007D25B0">
              <w:rPr>
                <w:rFonts w:ascii="Times New Roman" w:hAnsi="Times New Roman"/>
                <w:lang w:val="en-US" w:eastAsia="ko-KR"/>
              </w:rPr>
              <w:t>cabac_init_</w:t>
            </w:r>
            <w:r w:rsidRPr="007D25B0">
              <w:rPr>
                <w:rFonts w:ascii="Times New Roman" w:eastAsia="MS Mincho" w:hAnsi="Times New Roman"/>
                <w:lang w:val="en-US" w:eastAsia="ja-JP"/>
              </w:rPr>
              <w:t>present_</w:t>
            </w:r>
            <w:r w:rsidRPr="007D25B0">
              <w:rPr>
                <w:rFonts w:ascii="Times New Roman" w:hAnsi="Times New Roman"/>
                <w:lang w:val="en-US" w:eastAsia="ko-KR"/>
              </w:rPr>
              <w:t>flag</w:t>
            </w:r>
            <w:r w:rsidRPr="007D25B0">
              <w:rPr>
                <w:rFonts w:ascii="Times New Roman" w:hAnsi="Times New Roman"/>
                <w:lang w:val="en-US"/>
              </w:rPr>
              <w:t xml:space="preserve">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en-US"/>
              </w:rPr>
              <w:t>cabac_init_</w:t>
            </w:r>
            <w:r w:rsidRPr="007D25B0">
              <w:rPr>
                <w:rFonts w:ascii="Times New Roman" w:eastAsia="MS Mincho" w:hAnsi="Times New Roman"/>
                <w:b/>
                <w:lang w:val="en-US" w:eastAsia="ja-JP"/>
              </w:rPr>
              <w:t>flag</w:t>
            </w:r>
          </w:p>
        </w:tc>
        <w:tc>
          <w:tcPr>
            <w:tcW w:w="1152" w:type="dxa"/>
          </w:tcPr>
          <w:p w:rsidR="008B3821" w:rsidRPr="007D25B0" w:rsidRDefault="008B3821" w:rsidP="00C73469">
            <w:pPr>
              <w:pStyle w:val="tablecell"/>
              <w:rPr>
                <w:lang w:val="en-US"/>
              </w:rPr>
            </w:pPr>
            <w:r w:rsidRPr="007D25B0">
              <w:rPr>
                <w:rFonts w:eastAsia="MS Mincho"/>
                <w:lang w:val="en-US" w:eastAsia="ja-JP"/>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slice_temporal_mvp_enabled_flag ) {</w:t>
            </w:r>
          </w:p>
        </w:tc>
        <w:tc>
          <w:tcPr>
            <w:tcW w:w="1152" w:type="dxa"/>
          </w:tcPr>
          <w:p w:rsidR="008B3821" w:rsidRPr="007D25B0" w:rsidRDefault="008B3821" w:rsidP="00C73469">
            <w:pPr>
              <w:pStyle w:val="tablecell"/>
              <w:rPr>
                <w:rFonts w:eastAsia="MS Mincho"/>
                <w:lang w:val="en-US" w:eastAsia="ja-JP"/>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slice_type  = =  B )</w:t>
            </w:r>
          </w:p>
        </w:tc>
        <w:tc>
          <w:tcPr>
            <w:tcW w:w="1152" w:type="dxa"/>
          </w:tcPr>
          <w:p w:rsidR="008B3821" w:rsidRPr="007D25B0" w:rsidRDefault="008B3821" w:rsidP="00C73469">
            <w:pPr>
              <w:pStyle w:val="tablecell"/>
              <w:rPr>
                <w:rFonts w:eastAsia="MS Mincho"/>
                <w:lang w:val="en-US" w:eastAsia="ja-JP"/>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collocated_from_l0_flag</w:t>
            </w:r>
          </w:p>
        </w:tc>
        <w:tc>
          <w:tcPr>
            <w:tcW w:w="1152" w:type="dxa"/>
          </w:tcPr>
          <w:p w:rsidR="008B3821" w:rsidRPr="007D25B0" w:rsidRDefault="008B3821" w:rsidP="00C73469">
            <w:pPr>
              <w:pStyle w:val="tablecell"/>
              <w:rPr>
                <w:rFonts w:eastAsia="MS Mincho"/>
                <w:lang w:val="en-US" w:eastAsia="ja-JP"/>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 collocated_from_l0_flag  &amp;&amp;  num_ref_idx_l0_active_minus1 &gt; 0 )  | |</w:t>
            </w:r>
            <w:r w:rsidRPr="007D25B0">
              <w:rPr>
                <w:rFonts w:ascii="Times New Roman" w:hAnsi="Times New Roman"/>
                <w:lang w:val="en-US" w:eastAsia="ko-KR"/>
              </w:rPr>
              <w:br/>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 !collocated_from_l0_flag  &amp;&amp;  num_ref_idx_l1_active_minus1 &gt; 0 ) )</w:t>
            </w:r>
          </w:p>
        </w:tc>
        <w:tc>
          <w:tcPr>
            <w:tcW w:w="1152" w:type="dxa"/>
          </w:tcPr>
          <w:p w:rsidR="008B3821" w:rsidRPr="007D25B0" w:rsidRDefault="008B3821" w:rsidP="00C73469">
            <w:pPr>
              <w:pStyle w:val="tablecell"/>
              <w:rPr>
                <w:rFonts w:eastAsia="MS Mincho"/>
                <w:lang w:val="en-US" w:eastAsia="ja-JP"/>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collocated_ref_idx</w:t>
            </w:r>
          </w:p>
        </w:tc>
        <w:tc>
          <w:tcPr>
            <w:tcW w:w="1152" w:type="dxa"/>
          </w:tcPr>
          <w:p w:rsidR="008B3821" w:rsidRPr="007D25B0" w:rsidRDefault="008B3821" w:rsidP="00C73469">
            <w:pPr>
              <w:pStyle w:val="tablecell"/>
              <w:rPr>
                <w:rFonts w:eastAsia="MS Mincho"/>
                <w:lang w:val="en-US" w:eastAsia="ja-JP"/>
              </w:rPr>
            </w:pPr>
            <w:r w:rsidRPr="007D25B0">
              <w:rPr>
                <w:lang w:val="en-US" w:eastAsia="ko-KR"/>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lastRenderedPageBreak/>
              <w:tab/>
            </w: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rFonts w:eastAsia="MS Mincho"/>
                <w:lang w:val="en-US" w:eastAsia="ja-JP"/>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rPr>
              <w:t xml:space="preserve">if( ( weighted_pred_flag  &amp;&amp;  </w:t>
            </w:r>
            <w:r w:rsidRPr="007D25B0">
              <w:rPr>
                <w:rFonts w:ascii="Times New Roman" w:hAnsi="Times New Roman"/>
                <w:lang w:val="en-US" w:eastAsia="ja-JP"/>
              </w:rPr>
              <w:t xml:space="preserve">slice_type  </w:t>
            </w:r>
            <w:r w:rsidRPr="007D25B0">
              <w:rPr>
                <w:rFonts w:ascii="Times New Roman" w:hAnsi="Times New Roman"/>
                <w:lang w:val="en-US"/>
              </w:rPr>
              <w:t>= =  P )  | |</w:t>
            </w:r>
            <w:r w:rsidRPr="007D25B0">
              <w:rPr>
                <w:rFonts w:ascii="Times New Roman" w:hAnsi="Times New Roman"/>
                <w:lang w:val="en-US"/>
              </w:rPr>
              <w:br/>
            </w:r>
            <w:r w:rsidRPr="007D25B0">
              <w:rPr>
                <w:rFonts w:ascii="Times New Roman" w:hAnsi="Times New Roman"/>
                <w:lang w:val="en-US"/>
              </w:rPr>
              <w:tab/>
            </w: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eastAsia="ko-KR"/>
              </w:rPr>
              <w:tab/>
            </w:r>
            <w:r w:rsidRPr="007D25B0">
              <w:rPr>
                <w:rFonts w:ascii="Times New Roman" w:hAnsi="Times New Roman"/>
                <w:lang w:val="en-US"/>
              </w:rPr>
              <w:t xml:space="preserve"> ( weighted_bipred_flag  &amp;&amp;  slice_type  = =  B ) )</w:t>
            </w:r>
          </w:p>
        </w:tc>
        <w:tc>
          <w:tcPr>
            <w:tcW w:w="1152" w:type="dxa"/>
          </w:tcPr>
          <w:p w:rsidR="008B3821" w:rsidRPr="007D25B0" w:rsidRDefault="008B3821" w:rsidP="00C73469">
            <w:pPr>
              <w:pStyle w:val="tablecell"/>
              <w:rPr>
                <w:rFonts w:eastAsia="MS Mincho"/>
                <w:lang w:val="en-US" w:eastAsia="ja-JP"/>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rPr>
              <w:tab/>
            </w: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eastAsia="ko-KR"/>
              </w:rPr>
              <w:tab/>
            </w:r>
            <w:r w:rsidRPr="007D25B0">
              <w:rPr>
                <w:rFonts w:ascii="Times New Roman" w:hAnsi="Times New Roman"/>
                <w:lang w:val="en-US"/>
              </w:rPr>
              <w:t>pred_weight_table( )</w:t>
            </w:r>
          </w:p>
        </w:tc>
        <w:tc>
          <w:tcPr>
            <w:tcW w:w="1152" w:type="dxa"/>
          </w:tcPr>
          <w:p w:rsidR="008B3821" w:rsidRPr="007D25B0" w:rsidRDefault="008B3821" w:rsidP="00C73469">
            <w:pPr>
              <w:pStyle w:val="tablecell"/>
              <w:rPr>
                <w:rFonts w:eastAsia="MS Mincho"/>
                <w:lang w:val="en-US" w:eastAsia="ja-JP"/>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five_minus_max_num_merge_cand</w:t>
            </w:r>
          </w:p>
        </w:tc>
        <w:tc>
          <w:tcPr>
            <w:tcW w:w="1152" w:type="dxa"/>
          </w:tcPr>
          <w:p w:rsidR="008B3821" w:rsidRPr="007D25B0" w:rsidRDefault="008B3821" w:rsidP="00C73469">
            <w:pPr>
              <w:pStyle w:val="tablecell"/>
              <w:rPr>
                <w:rFonts w:eastAsia="MS Mincho"/>
                <w:lang w:val="en-US" w:eastAsia="ja-JP"/>
              </w:rPr>
            </w:pPr>
            <w:r w:rsidRPr="007D25B0">
              <w:rPr>
                <w:lang w:val="en-US" w:eastAsia="ko-KR"/>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b/>
                <w:lang w:val="en-US"/>
              </w:rPr>
              <w:t>slice_qp_</w:t>
            </w:r>
            <w:r w:rsidRPr="007D25B0">
              <w:rPr>
                <w:rFonts w:ascii="Times New Roman" w:hAnsi="Times New Roman"/>
                <w:b/>
                <w:lang w:val="en-US" w:eastAsia="ja-JP"/>
              </w:rPr>
              <w:t>delta</w:t>
            </w:r>
          </w:p>
        </w:tc>
        <w:tc>
          <w:tcPr>
            <w:tcW w:w="1152" w:type="dxa"/>
          </w:tcPr>
          <w:p w:rsidR="008B3821" w:rsidRPr="007D25B0" w:rsidRDefault="008B3821" w:rsidP="00C73469">
            <w:pPr>
              <w:pStyle w:val="tablecell"/>
              <w:rPr>
                <w:lang w:val="en-US"/>
              </w:rPr>
            </w:pPr>
            <w:r w:rsidRPr="007D25B0">
              <w:rPr>
                <w:lang w:val="en-US"/>
              </w:rPr>
              <w:t>se(v)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if( pps_slice_chroma_qp_offsets_present_flag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slice_cb_qp_offset</w:t>
            </w:r>
          </w:p>
        </w:tc>
        <w:tc>
          <w:tcPr>
            <w:tcW w:w="1152" w:type="dxa"/>
          </w:tcPr>
          <w:p w:rsidR="008B3821" w:rsidRPr="007D25B0" w:rsidRDefault="008B3821" w:rsidP="00C73469">
            <w:pPr>
              <w:pStyle w:val="tablecell"/>
              <w:rPr>
                <w:lang w:val="en-US"/>
              </w:rPr>
            </w:pPr>
            <w:r w:rsidRPr="007D25B0">
              <w:rPr>
                <w:lang w:val="en-US"/>
              </w:rPr>
              <w:t>se(v)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slice_cr_qp_offset</w:t>
            </w:r>
          </w:p>
        </w:tc>
        <w:tc>
          <w:tcPr>
            <w:tcW w:w="1152" w:type="dxa"/>
          </w:tcPr>
          <w:p w:rsidR="008B3821" w:rsidRPr="007D25B0" w:rsidRDefault="008B3821" w:rsidP="00C73469">
            <w:pPr>
              <w:pStyle w:val="tablecell"/>
              <w:rPr>
                <w:lang w:val="en-US"/>
              </w:rPr>
            </w:pPr>
            <w:r w:rsidRPr="007D25B0">
              <w:rPr>
                <w:lang w:val="en-US"/>
              </w:rPr>
              <w:t>se(v)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t>if( deblocking_filter_override_enabled_flag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bCs/>
                <w:lang w:val="en-US" w:eastAsia="ko-KR"/>
              </w:rPr>
              <w:t>deblocking_filter_override_flag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t>if( deblocking_filter_override_flag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lang w:val="en-US"/>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slice_</w:t>
            </w:r>
            <w:r w:rsidRPr="007D25B0">
              <w:rPr>
                <w:rFonts w:ascii="Times New Roman" w:hAnsi="Times New Roman"/>
                <w:b/>
                <w:bCs/>
                <w:lang w:val="en-US"/>
              </w:rPr>
              <w:t>deblocking_filter_disabled_flag</w:t>
            </w:r>
          </w:p>
        </w:tc>
        <w:tc>
          <w:tcPr>
            <w:tcW w:w="1152"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!slice_deblocking_filter_disabled_flag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t>slice_beta_offset_div2</w:t>
            </w:r>
          </w:p>
        </w:tc>
        <w:tc>
          <w:tcPr>
            <w:tcW w:w="1152" w:type="dxa"/>
          </w:tcPr>
          <w:p w:rsidR="008B3821" w:rsidRPr="007D25B0" w:rsidRDefault="008B3821" w:rsidP="00C73469">
            <w:pPr>
              <w:pStyle w:val="tablecell"/>
              <w:rPr>
                <w:lang w:val="en-US" w:eastAsia="ko-KR"/>
              </w:rPr>
            </w:pPr>
            <w:r w:rsidRPr="007D25B0">
              <w:rPr>
                <w:lang w:val="en-US" w:eastAsia="ko-KR"/>
              </w:rPr>
              <w:t>se(v)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t>slice_tc_offset_div2</w:t>
            </w:r>
          </w:p>
        </w:tc>
        <w:tc>
          <w:tcPr>
            <w:tcW w:w="1152" w:type="dxa"/>
          </w:tcPr>
          <w:p w:rsidR="008B3821" w:rsidRPr="007D25B0" w:rsidRDefault="008B3821" w:rsidP="00C73469">
            <w:pPr>
              <w:pStyle w:val="tablecell"/>
              <w:rPr>
                <w:lang w:val="en-US" w:eastAsia="ko-KR"/>
              </w:rPr>
            </w:pPr>
            <w:r w:rsidRPr="007D25B0">
              <w:rPr>
                <w:lang w:val="en-US" w:eastAsia="ko-KR"/>
              </w:rPr>
              <w:t>se(v)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kern w:val="2"/>
                <w:lang w:val="en-US" w:eastAsia="ko-KR"/>
              </w:rPr>
              <w:tab/>
            </w:r>
            <w:r w:rsidRPr="007D25B0">
              <w:rPr>
                <w:rFonts w:ascii="Times New Roman" w:hAnsi="Times New Roman"/>
                <w:kern w:val="2"/>
                <w:lang w:val="en-US" w:eastAsia="ko-KR"/>
              </w:rPr>
              <w:tab/>
              <w:t>if( pps_loop_filter_across_slices_enabled_flag  &amp;&amp;</w:t>
            </w:r>
            <w:r w:rsidRPr="007D25B0">
              <w:rPr>
                <w:rFonts w:ascii="Times New Roman" w:hAnsi="Times New Roman"/>
                <w:kern w:val="2"/>
                <w:lang w:val="en-US" w:eastAsia="ko-KR"/>
              </w:rPr>
              <w:br/>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t>( slice_sao_luma_flag  | |  slice_sao_chroma_flag  | |</w:t>
            </w:r>
            <w:r w:rsidRPr="007D25B0">
              <w:rPr>
                <w:rFonts w:ascii="Times New Roman" w:hAnsi="Times New Roman"/>
                <w:kern w:val="2"/>
                <w:lang w:val="en-US" w:eastAsia="ko-KR"/>
              </w:rPr>
              <w:br/>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t>!slice_deblocking_filter_disabled_flag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kern w:val="2"/>
                <w:lang w:val="en-US" w:eastAsia="ko-KR"/>
              </w:rPr>
            </w:pP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b/>
                <w:kern w:val="2"/>
                <w:lang w:val="en-US" w:eastAsia="ko-KR"/>
              </w:rPr>
              <w:t>slice_loop_filter_across_slices_enabled_flag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kern w:val="2"/>
                <w:lang w:val="en-US" w:eastAsia="ko-KR"/>
              </w:rPr>
              <w:tab/>
              <w:t>}</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lang w:val="en-US" w:eastAsia="ko-KR"/>
              </w:rPr>
              <w:tab/>
            </w:r>
            <w:r w:rsidRPr="007D25B0">
              <w:rPr>
                <w:rFonts w:ascii="Times New Roman" w:hAnsi="Times New Roman"/>
                <w:lang w:val="en-US"/>
              </w:rPr>
              <w:t>if( tiles_enabled_flag  | |  entropy_coding_sync_enabled_flag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num_entry_point_offsets</w:t>
            </w:r>
          </w:p>
        </w:tc>
        <w:tc>
          <w:tcPr>
            <w:tcW w:w="1152" w:type="dxa"/>
          </w:tcPr>
          <w:p w:rsidR="008B3821" w:rsidRPr="007D25B0" w:rsidRDefault="008B3821" w:rsidP="00C73469">
            <w:pPr>
              <w:pStyle w:val="tablecell"/>
              <w:rPr>
                <w:lang w:val="en-US" w:eastAsia="ko-KR"/>
              </w:rPr>
            </w:pPr>
            <w:r w:rsidRPr="007D25B0">
              <w:rPr>
                <w:lang w:val="en-US" w:eastAsia="ko-KR"/>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lang w:val="en-US" w:eastAsia="ko-KR"/>
              </w:rPr>
              <w:tab/>
            </w:r>
            <w:r w:rsidRPr="007D25B0">
              <w:rPr>
                <w:rFonts w:ascii="Times New Roman" w:hAnsi="Times New Roman"/>
                <w:lang w:val="en-US" w:eastAsia="ko-KR"/>
              </w:rPr>
              <w:tab/>
              <w:t>if( num_entry_point_offsets &gt; 0 )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offset_len_minus1</w:t>
            </w:r>
          </w:p>
        </w:tc>
        <w:tc>
          <w:tcPr>
            <w:tcW w:w="1152" w:type="dxa"/>
          </w:tcPr>
          <w:p w:rsidR="008B3821" w:rsidRPr="007D25B0" w:rsidRDefault="008B3821" w:rsidP="00C73469">
            <w:pPr>
              <w:pStyle w:val="tablecell"/>
              <w:rPr>
                <w:lang w:val="en-US" w:eastAsia="ko-KR"/>
              </w:rPr>
            </w:pPr>
            <w:r w:rsidRPr="007D25B0">
              <w:rPr>
                <w:lang w:val="en-US" w:eastAsia="ko-KR"/>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rPr>
              <w:t>for( i = 0; i &lt; num_entry_point_offsets; i++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bCs/>
                <w:lang w:val="en-US"/>
              </w:rPr>
              <w:t>entry_point_offset_minus1</w:t>
            </w:r>
            <w:r w:rsidRPr="007D25B0">
              <w:rPr>
                <w:rFonts w:ascii="Times New Roman" w:hAnsi="Times New Roman"/>
                <w:bCs/>
                <w:lang w:val="en-US"/>
              </w:rPr>
              <w:t>[</w:t>
            </w:r>
            <w:r w:rsidRPr="007D25B0">
              <w:rPr>
                <w:rFonts w:ascii="Times New Roman" w:hAnsi="Times New Roman"/>
                <w:lang w:val="en-US"/>
              </w:rPr>
              <w:t> i </w:t>
            </w:r>
            <w:r w:rsidRPr="007D25B0">
              <w:rPr>
                <w:rFonts w:ascii="Times New Roman" w:hAnsi="Times New Roman"/>
                <w:bCs/>
                <w:lang w:val="en-US"/>
              </w:rPr>
              <w:t>]</w:t>
            </w:r>
          </w:p>
        </w:tc>
        <w:tc>
          <w:tcPr>
            <w:tcW w:w="1152" w:type="dxa"/>
          </w:tcPr>
          <w:p w:rsidR="008B3821" w:rsidRPr="007D25B0" w:rsidRDefault="008B3821" w:rsidP="00C73469">
            <w:pPr>
              <w:pStyle w:val="tablecell"/>
              <w:rPr>
                <w:lang w:val="en-US" w:eastAsia="ko-KR"/>
              </w:rPr>
            </w:pPr>
            <w:r w:rsidRPr="007D25B0">
              <w:rPr>
                <w:lang w:val="en-US" w:eastAsia="ko-KR"/>
              </w:rPr>
              <w:t>u(v)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t>if( slice_segment_header_extension_present_flag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slice_segment_header_extension_length</w:t>
            </w:r>
          </w:p>
        </w:tc>
        <w:tc>
          <w:tcPr>
            <w:tcW w:w="1152" w:type="dxa"/>
          </w:tcPr>
          <w:p w:rsidR="008B3821" w:rsidRPr="007D25B0" w:rsidRDefault="008B3821" w:rsidP="00C73469">
            <w:pPr>
              <w:pStyle w:val="tablecell"/>
              <w:rPr>
                <w:lang w:val="en-US" w:eastAsia="ko-KR"/>
              </w:rPr>
            </w:pPr>
            <w:r w:rsidRPr="007D25B0">
              <w:rPr>
                <w:lang w:val="en-US" w:eastAsia="ko-KR"/>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 xml:space="preserve">for( i = 0; i &lt; slice_segment_header_extension_length; i++)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rPr>
              <w:t>slice_segment_header_extension_data_byte</w:t>
            </w:r>
            <w:r w:rsidRPr="007D25B0">
              <w:rPr>
                <w:rFonts w:ascii="Times New Roman" w:hAnsi="Times New Roman"/>
                <w:lang w:val="en-US"/>
              </w:rPr>
              <w:t>[ i ]</w:t>
            </w:r>
          </w:p>
        </w:tc>
        <w:tc>
          <w:tcPr>
            <w:tcW w:w="1152" w:type="dxa"/>
          </w:tcPr>
          <w:p w:rsidR="008B3821" w:rsidRPr="007D25B0" w:rsidRDefault="008B3821" w:rsidP="00C73469">
            <w:pPr>
              <w:pStyle w:val="tablecell"/>
              <w:rPr>
                <w:lang w:val="en-US" w:eastAsia="ko-KR"/>
              </w:rPr>
            </w:pPr>
            <w:r w:rsidRPr="007D25B0">
              <w:rPr>
                <w:lang w:val="en-US" w:eastAsia="ko-KR"/>
              </w:rPr>
              <w:t>u(8)</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rPr>
              <w:tab/>
              <w:t>byte_alignment(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keepNext w:val="0"/>
              <w:rPr>
                <w:rFonts w:ascii="Times New Roman" w:hAnsi="Times New Roman"/>
                <w:lang w:val="en-US" w:eastAsia="ko-KR"/>
              </w:rPr>
            </w:pPr>
            <w:r w:rsidRPr="007D25B0">
              <w:rPr>
                <w:rFonts w:ascii="Times New Roman" w:hAnsi="Times New Roman"/>
                <w:lang w:val="en-US"/>
              </w:rPr>
              <w:t>}</w:t>
            </w:r>
          </w:p>
        </w:tc>
        <w:tc>
          <w:tcPr>
            <w:tcW w:w="1152" w:type="dxa"/>
          </w:tcPr>
          <w:p w:rsidR="008B3821" w:rsidRPr="007D25B0" w:rsidRDefault="008B3821" w:rsidP="00C73469">
            <w:pPr>
              <w:pStyle w:val="tablecell"/>
              <w:keepNext w:val="0"/>
              <w:rPr>
                <w:lang w:val="en-US"/>
              </w:rPr>
            </w:pPr>
          </w:p>
        </w:tc>
      </w:tr>
    </w:tbl>
    <w:p w:rsidR="008B3821" w:rsidRPr="007D25B0" w:rsidRDefault="008B3821" w:rsidP="008B3821">
      <w:pPr>
        <w:pStyle w:val="3N"/>
        <w:rPr>
          <w:lang w:val="en-US"/>
        </w:rPr>
      </w:pP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Reference picture list modification syntax</w:t>
      </w:r>
    </w:p>
    <w:p w:rsidR="008B3821" w:rsidRPr="007D25B0" w:rsidRDefault="008B3821" w:rsidP="008B3821">
      <w:pPr>
        <w:pStyle w:val="3N"/>
        <w:rPr>
          <w:lang w:val="en-US"/>
        </w:rPr>
      </w:pPr>
      <w:r w:rsidRPr="007D25B0">
        <w:rPr>
          <w:lang w:val="en-US"/>
        </w:rPr>
        <w:t>The specifications in subclause 7.3.6.2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Weighted prediction parameters syntax</w:t>
      </w:r>
    </w:p>
    <w:p w:rsidR="008B3821" w:rsidRPr="007D25B0" w:rsidRDefault="008B3821" w:rsidP="008B3821">
      <w:pPr>
        <w:pStyle w:val="3N"/>
        <w:rPr>
          <w:lang w:val="en-US"/>
        </w:rPr>
      </w:pPr>
      <w:r w:rsidRPr="007D25B0">
        <w:rPr>
          <w:lang w:val="en-US"/>
        </w:rPr>
        <w:t>The specifications in subclause 7.3.6.3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10" w:name="_Toc366771956"/>
      <w:r w:rsidRPr="007D25B0">
        <w:rPr>
          <w:lang w:val="en-US"/>
        </w:rPr>
        <w:t>Short-term reference picture set syntax</w:t>
      </w:r>
      <w:bookmarkEnd w:id="1210"/>
    </w:p>
    <w:p w:rsidR="008B3821" w:rsidRPr="007D25B0" w:rsidRDefault="008B3821" w:rsidP="008B3821">
      <w:pPr>
        <w:pStyle w:val="3N"/>
        <w:rPr>
          <w:lang w:val="en-US" w:eastAsia="zh-CN"/>
        </w:rPr>
      </w:pPr>
      <w:r w:rsidRPr="007D25B0">
        <w:rPr>
          <w:lang w:val="en-US"/>
        </w:rPr>
        <w:t>The specifications in subclause 7.3.7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11" w:name="_Toc366771957"/>
      <w:r w:rsidRPr="007D25B0">
        <w:rPr>
          <w:lang w:val="en-US"/>
        </w:rPr>
        <w:lastRenderedPageBreak/>
        <w:t>Slice segment data syntax</w:t>
      </w:r>
      <w:bookmarkEnd w:id="1211"/>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General slice segment data syntax</w:t>
      </w:r>
    </w:p>
    <w:p w:rsidR="008B3821" w:rsidRPr="007D25B0" w:rsidRDefault="008B3821" w:rsidP="008B3821">
      <w:pPr>
        <w:pStyle w:val="3N"/>
        <w:rPr>
          <w:lang w:val="en-US"/>
        </w:rPr>
      </w:pPr>
      <w:r w:rsidRPr="007D25B0">
        <w:rPr>
          <w:lang w:val="en-US"/>
        </w:rPr>
        <w:t>The specifications in subclause 7.3.8.1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Coding tree unit syntax</w:t>
      </w:r>
    </w:p>
    <w:p w:rsidR="008B3821" w:rsidRPr="007D25B0" w:rsidRDefault="008B3821" w:rsidP="008B3821">
      <w:pPr>
        <w:pStyle w:val="3N"/>
        <w:rPr>
          <w:lang w:val="en-US"/>
        </w:rPr>
      </w:pPr>
      <w:r w:rsidRPr="007D25B0">
        <w:rPr>
          <w:lang w:val="en-US"/>
        </w:rPr>
        <w:t>The specifications in subclause 7.3.8.2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Sample adaptive offset syntax</w:t>
      </w:r>
    </w:p>
    <w:p w:rsidR="008B3821" w:rsidRPr="007D25B0" w:rsidRDefault="008B3821" w:rsidP="008B3821">
      <w:pPr>
        <w:pStyle w:val="3N"/>
        <w:rPr>
          <w:lang w:val="en-US"/>
        </w:rPr>
      </w:pPr>
      <w:r w:rsidRPr="007D25B0">
        <w:rPr>
          <w:lang w:val="en-US"/>
        </w:rPr>
        <w:t>The specifications in subclause 7.3.8.3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Coding quadtree syntax</w:t>
      </w:r>
    </w:p>
    <w:p w:rsidR="008B3821" w:rsidRPr="007D25B0" w:rsidRDefault="008B3821" w:rsidP="008B3821">
      <w:pPr>
        <w:pStyle w:val="3N"/>
        <w:rPr>
          <w:lang w:val="en-US"/>
        </w:rPr>
      </w:pPr>
      <w:r w:rsidRPr="007D25B0">
        <w:rPr>
          <w:lang w:val="en-US"/>
        </w:rPr>
        <w:t>The specifications in subclause 7.3.8.4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Coding unit syntax</w:t>
      </w:r>
    </w:p>
    <w:p w:rsidR="008B3821" w:rsidRPr="007D25B0" w:rsidRDefault="008B3821" w:rsidP="008B3821">
      <w:pPr>
        <w:pStyle w:val="3N"/>
        <w:rPr>
          <w:lang w:val="en-US"/>
        </w:rPr>
      </w:pPr>
      <w:r w:rsidRPr="007D25B0">
        <w:rPr>
          <w:lang w:val="en-US"/>
        </w:rPr>
        <w:t>The specifications in subclause 7.3.8.5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Prediction unit syntax</w:t>
      </w:r>
    </w:p>
    <w:p w:rsidR="008B3821" w:rsidRPr="007D25B0" w:rsidRDefault="008B3821" w:rsidP="008B3821">
      <w:pPr>
        <w:pStyle w:val="3N"/>
        <w:rPr>
          <w:lang w:val="en-US"/>
        </w:rPr>
      </w:pPr>
      <w:r w:rsidRPr="007D25B0">
        <w:rPr>
          <w:lang w:val="en-US"/>
        </w:rPr>
        <w:t>The specifications in subclause 7.3.8.6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PCM sample syntax</w:t>
      </w:r>
    </w:p>
    <w:p w:rsidR="008B3821" w:rsidRPr="007D25B0" w:rsidRDefault="008B3821" w:rsidP="008B3821">
      <w:pPr>
        <w:pStyle w:val="3N"/>
        <w:rPr>
          <w:lang w:val="en-US"/>
        </w:rPr>
      </w:pPr>
      <w:r w:rsidRPr="007D25B0">
        <w:rPr>
          <w:lang w:val="en-US"/>
        </w:rPr>
        <w:t>The specifications in subclause 7.3.8.7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Transform tree syntax</w:t>
      </w:r>
    </w:p>
    <w:p w:rsidR="008B3821" w:rsidRPr="007D25B0" w:rsidRDefault="008B3821" w:rsidP="008B3821">
      <w:pPr>
        <w:pStyle w:val="3N"/>
        <w:rPr>
          <w:lang w:val="en-US"/>
        </w:rPr>
      </w:pPr>
      <w:r w:rsidRPr="007D25B0">
        <w:rPr>
          <w:lang w:val="en-US"/>
        </w:rPr>
        <w:t>The specifications in subclause 7.3.8.8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Motion vector difference syntax</w:t>
      </w:r>
    </w:p>
    <w:p w:rsidR="008B3821" w:rsidRPr="007D25B0" w:rsidRDefault="008B3821" w:rsidP="008B3821">
      <w:pPr>
        <w:pStyle w:val="3N"/>
        <w:rPr>
          <w:lang w:val="en-US"/>
        </w:rPr>
      </w:pPr>
      <w:r w:rsidRPr="007D25B0">
        <w:rPr>
          <w:lang w:val="en-US"/>
        </w:rPr>
        <w:t>The specifications in subclause 7.3.8.9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Transform unit syntax</w:t>
      </w:r>
    </w:p>
    <w:p w:rsidR="008B3821" w:rsidRPr="007D25B0" w:rsidRDefault="008B3821" w:rsidP="008B3821">
      <w:pPr>
        <w:pStyle w:val="3N"/>
        <w:rPr>
          <w:lang w:val="en-US"/>
        </w:rPr>
      </w:pPr>
      <w:r w:rsidRPr="007D25B0">
        <w:rPr>
          <w:lang w:val="en-US"/>
        </w:rPr>
        <w:t>The specifications in subclause 7.3.8.10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Residual coding syntax</w:t>
      </w:r>
    </w:p>
    <w:p w:rsidR="008B3821" w:rsidRPr="007D25B0" w:rsidRDefault="008B3821" w:rsidP="008B3821">
      <w:pPr>
        <w:pStyle w:val="3N"/>
        <w:rPr>
          <w:lang w:val="en-US"/>
        </w:rPr>
      </w:pPr>
      <w:r w:rsidRPr="007D25B0">
        <w:rPr>
          <w:lang w:val="en-US"/>
        </w:rPr>
        <w:t>The specifications in subclause 7.3.8.11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12" w:name="_Toc366771958"/>
      <w:r w:rsidRPr="007D25B0">
        <w:rPr>
          <w:lang w:val="en-US"/>
        </w:rPr>
        <w:t>Semantics</w:t>
      </w:r>
      <w:bookmarkEnd w:id="1212"/>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13" w:name="_Toc366771959"/>
      <w:r w:rsidRPr="007D25B0">
        <w:rPr>
          <w:lang w:val="en-US"/>
        </w:rPr>
        <w:t>General</w:t>
      </w:r>
      <w:bookmarkEnd w:id="1213"/>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14" w:name="_Toc366771960"/>
      <w:r w:rsidRPr="007D25B0">
        <w:rPr>
          <w:lang w:val="en-US"/>
        </w:rPr>
        <w:t>NAL unit semantics</w:t>
      </w:r>
      <w:bookmarkEnd w:id="1214"/>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General NAL unit semantics</w:t>
      </w:r>
    </w:p>
    <w:p w:rsidR="008B3821" w:rsidRPr="007D25B0" w:rsidRDefault="008B3821" w:rsidP="008B3821">
      <w:pPr>
        <w:pStyle w:val="3N"/>
        <w:rPr>
          <w:lang w:val="en-US"/>
        </w:rPr>
      </w:pPr>
      <w:r w:rsidRPr="007D25B0">
        <w:rPr>
          <w:lang w:val="en-US"/>
        </w:rPr>
        <w:t>The specifications in subclause 7.4.2.1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NAL unit header semantics</w:t>
      </w:r>
    </w:p>
    <w:p w:rsidR="008B3821" w:rsidRPr="007D25B0" w:rsidRDefault="008B3821" w:rsidP="008B3821">
      <w:pPr>
        <w:pStyle w:val="3N"/>
        <w:rPr>
          <w:lang w:val="en-US"/>
        </w:rPr>
      </w:pPr>
      <w:r w:rsidRPr="007D25B0">
        <w:rPr>
          <w:lang w:val="en-US"/>
        </w:rPr>
        <w:t>The specifications in subclause 7.4.2.2 apply with following modifications and additions.</w:t>
      </w:r>
    </w:p>
    <w:p w:rsidR="008B3821" w:rsidRPr="007D25B0" w:rsidRDefault="008B3821" w:rsidP="008B3821">
      <w:pPr>
        <w:pStyle w:val="3N"/>
        <w:rPr>
          <w:bCs/>
        </w:rPr>
      </w:pPr>
      <w:proofErr w:type="gramStart"/>
      <w:r w:rsidRPr="007D25B0">
        <w:rPr>
          <w:b/>
          <w:bCs/>
          <w:lang w:val="en-US"/>
        </w:rPr>
        <w:t>nal_unit_type</w:t>
      </w:r>
      <w:proofErr w:type="gramEnd"/>
      <w:r w:rsidRPr="007D25B0">
        <w:rPr>
          <w:bCs/>
          <w:lang w:val="en-US"/>
        </w:rPr>
        <w:t xml:space="preserve"> specifies the type of RBSP data structure contained in the NAL unit as specified in Table 7 1.</w:t>
      </w:r>
    </w:p>
    <w:p w:rsidR="008B3821" w:rsidRPr="007D25B0" w:rsidRDefault="008B3821" w:rsidP="008B3821">
      <w:pPr>
        <w:pStyle w:val="3N"/>
        <w:rPr>
          <w:bCs/>
          <w:lang w:val="en-US"/>
        </w:rPr>
      </w:pPr>
      <w:r w:rsidRPr="007D25B0">
        <w:rPr>
          <w:bCs/>
          <w:lang w:val="en-US"/>
        </w:rPr>
        <w:t>When one picture picA of a layer layerA has nal_unit_type equal to TSA_N or TSA_R, each picture in the same access unit as picA in a direct or indirect reference layer of layerA shall have nal_unit_type equal to TSA_N or TSA_R.</w:t>
      </w:r>
    </w:p>
    <w:p w:rsidR="008B3821" w:rsidRPr="007D25B0" w:rsidRDefault="008B3821" w:rsidP="008B3821">
      <w:pPr>
        <w:pStyle w:val="3N"/>
        <w:rPr>
          <w:bCs/>
          <w:lang w:val="en-US"/>
        </w:rPr>
      </w:pPr>
      <w:r w:rsidRPr="007D25B0">
        <w:rPr>
          <w:bCs/>
          <w:lang w:val="en-US"/>
        </w:rPr>
        <w:t>When one picture picA of a layer layerA has nal_unit_type equal to STSA_N or STSA_R, each picture in the same access unit as picA in a direct or indirect reference layer of layerA shall have nal_unit_type equal to STSA_N or STSA_R.</w:t>
      </w:r>
    </w:p>
    <w:p w:rsidR="008B3821" w:rsidRPr="007D25B0" w:rsidRDefault="008B3821" w:rsidP="008B3821">
      <w:pPr>
        <w:pStyle w:val="3N"/>
        <w:rPr>
          <w:lang w:val="en-US"/>
        </w:rPr>
      </w:pPr>
      <w:proofErr w:type="gramStart"/>
      <w:r w:rsidRPr="007D25B0">
        <w:rPr>
          <w:b/>
          <w:bCs/>
          <w:lang w:val="en-US"/>
        </w:rPr>
        <w:t>nuh_layer_id</w:t>
      </w:r>
      <w:proofErr w:type="gramEnd"/>
      <w:r w:rsidRPr="007D25B0">
        <w:rPr>
          <w:bCs/>
          <w:lang w:val="en-US"/>
        </w:rPr>
        <w:t xml:space="preserve"> specifies the identifier of the layer</w:t>
      </w:r>
      <w:r w:rsidRPr="007D25B0">
        <w:rPr>
          <w:lang w:val="en-US"/>
        </w:rPr>
        <w:t>.</w:t>
      </w:r>
    </w:p>
    <w:p w:rsidR="008B3821" w:rsidRPr="007D25B0" w:rsidRDefault="008B3821" w:rsidP="008B3821">
      <w:pPr>
        <w:pStyle w:val="3N"/>
        <w:rPr>
          <w:lang w:val="en-US"/>
        </w:rPr>
      </w:pPr>
      <w:r w:rsidRPr="007D25B0">
        <w:rPr>
          <w:lang w:val="en-US"/>
        </w:rPr>
        <w:t xml:space="preserve">When nal_unit_type is equal to AUD_NUT, the value of nuh_layer_id </w:t>
      </w:r>
      <w:r w:rsidRPr="007D25B0">
        <w:rPr>
          <w:lang w:val="en-US" w:eastAsia="de-DE"/>
        </w:rPr>
        <w:t>shall be equal to the minimum of the nuh_layer_id values of all VCL NAL units in the access unit.</w:t>
      </w:r>
    </w:p>
    <w:p w:rsidR="008B3821" w:rsidRPr="007D25B0" w:rsidRDefault="008B3821" w:rsidP="008B3821">
      <w:pPr>
        <w:pStyle w:val="3N"/>
        <w:rPr>
          <w:lang w:val="en-US" w:eastAsia="de-DE"/>
        </w:rPr>
      </w:pPr>
      <w:r w:rsidRPr="007D25B0">
        <w:rPr>
          <w:lang w:val="en-US" w:eastAsia="de-DE"/>
        </w:rPr>
        <w:lastRenderedPageBreak/>
        <w:t>When nal_unit_type is equal to VPS_NUT, the value of nuh_layer_id shall be equal to 0</w:t>
      </w:r>
      <w:r w:rsidRPr="007D25B0">
        <w:rPr>
          <w:szCs w:val="24"/>
          <w:lang w:val="en-US" w:eastAsia="de-DE"/>
        </w:rPr>
        <w:t>. Decoder shall ignore NAL units with nal_unit_type equal to VPS_NUT and nuh_layer_id greater than 0</w:t>
      </w:r>
      <w:r w:rsidRPr="007D25B0">
        <w:rPr>
          <w:lang w:val="en-US" w:eastAsia="de-DE"/>
        </w:rPr>
        <w:t>.</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Encapsulation of an SODB within an RBSP (informative)</w:t>
      </w:r>
    </w:p>
    <w:p w:rsidR="008B3821" w:rsidRPr="007D25B0" w:rsidRDefault="008B3821" w:rsidP="008B3821">
      <w:pPr>
        <w:pStyle w:val="3N"/>
        <w:rPr>
          <w:lang w:val="en-US"/>
        </w:rPr>
      </w:pPr>
      <w:r w:rsidRPr="007D25B0">
        <w:rPr>
          <w:lang w:val="en-US"/>
        </w:rPr>
        <w:t>The specifications in subclause 7.4.2.3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Order of NAL units and association to coded pictures, access units, and coded video sequences</w:t>
      </w: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t>General</w:t>
      </w:r>
    </w:p>
    <w:p w:rsidR="008B3821" w:rsidRPr="007D25B0" w:rsidRDefault="008B3821" w:rsidP="008B3821">
      <w:pPr>
        <w:pStyle w:val="3N"/>
        <w:rPr>
          <w:lang w:val="en-US"/>
        </w:rPr>
      </w:pPr>
      <w:r w:rsidRPr="007D25B0">
        <w:rPr>
          <w:lang w:val="en-US"/>
        </w:rPr>
        <w:t>The specifications in subclause 7.4.2.4.1 apply with the following additions.</w:t>
      </w:r>
    </w:p>
    <w:p w:rsidR="008B3821" w:rsidRPr="007D25B0" w:rsidRDefault="008B3821" w:rsidP="008B3821">
      <w:pPr>
        <w:pStyle w:val="3N"/>
        <w:rPr>
          <w:lang w:val="en-US"/>
        </w:rPr>
      </w:pPr>
      <w:r w:rsidRPr="007D25B0">
        <w:rPr>
          <w:lang w:val="en-US"/>
        </w:rPr>
        <w:t>A coded picture with nuh_layer_id equal to nuhLayerIdA shall precede, in decoding order, all coded pictures with nuh_layer_id greater than nuhLayerIdA in the same access unit.</w:t>
      </w: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t>Order of VPS, SPS and PPS RBSPs and their activation</w:t>
      </w:r>
    </w:p>
    <w:p w:rsidR="008B3821" w:rsidRPr="007D25B0" w:rsidRDefault="008B3821" w:rsidP="008B3821">
      <w:pPr>
        <w:pStyle w:val="3N"/>
        <w:rPr>
          <w:lang w:val="en-US"/>
        </w:rPr>
      </w:pPr>
      <w:r w:rsidRPr="007D25B0">
        <w:rPr>
          <w:lang w:val="en-US"/>
        </w:rPr>
        <w:t>The specifications in subclause 7.4.2.4.2 apply with the following additions.</w:t>
      </w:r>
    </w:p>
    <w:p w:rsidR="008B3821" w:rsidRPr="007D25B0" w:rsidRDefault="008B3821" w:rsidP="008B3821">
      <w:pPr>
        <w:rPr>
          <w:lang w:val="en-US"/>
        </w:rPr>
      </w:pPr>
      <w:r w:rsidRPr="007D25B0">
        <w:rPr>
          <w:lang w:val="en-US"/>
        </w:rPr>
        <w:t>The contents of the hrd_parameters( ) syntax structure shall remain unchanged within a sequence of activated SPS RBSPs, in their activation order, from any activated SPS RBSP until the end of the bitstream or up to but excluding an SPS RBSP that is activated within the next access unit in which at least one of the following conditions is true:</w:t>
      </w:r>
    </w:p>
    <w:p w:rsidR="008B3821" w:rsidRPr="007D25B0" w:rsidRDefault="008B3821" w:rsidP="008B3821">
      <w:pPr>
        <w:numPr>
          <w:ilvl w:val="0"/>
          <w:numId w:val="8"/>
        </w:numPr>
        <w:tabs>
          <w:tab w:val="left" w:pos="360"/>
        </w:tabs>
        <w:textAlignment w:val="auto"/>
        <w:rPr>
          <w:lang w:val="en-US"/>
        </w:rPr>
      </w:pPr>
      <w:r w:rsidRPr="007D25B0">
        <w:rPr>
          <w:lang w:val="en-US"/>
        </w:rPr>
        <w:t>The access unit includes a picture for each nuh_layer_id value in TargetDecLayerIdList and each picture in the access unit is an IDR picture.</w:t>
      </w:r>
    </w:p>
    <w:p w:rsidR="008B3821" w:rsidRPr="007D25B0" w:rsidRDefault="008B3821" w:rsidP="008B3821">
      <w:pPr>
        <w:numPr>
          <w:ilvl w:val="0"/>
          <w:numId w:val="8"/>
        </w:numPr>
        <w:tabs>
          <w:tab w:val="left" w:pos="360"/>
        </w:tabs>
        <w:textAlignment w:val="auto"/>
        <w:rPr>
          <w:lang w:val="en-US"/>
        </w:rPr>
      </w:pPr>
      <w:r w:rsidRPr="007D25B0">
        <w:rPr>
          <w:lang w:val="en-US"/>
        </w:rPr>
        <w:t>The access unit includes an IRAP picture with nuh_layer_id equal to 0 for which NoClrasOutputFlag is equal to 1.</w:t>
      </w:r>
    </w:p>
    <w:p w:rsidR="008B3821" w:rsidRPr="007D25B0" w:rsidRDefault="008B3821" w:rsidP="008B3821">
      <w:pPr>
        <w:rPr>
          <w:lang w:val="en-US"/>
        </w:rPr>
      </w:pPr>
      <w:r w:rsidRPr="007D25B0">
        <w:rPr>
          <w:lang w:val="en-US"/>
        </w:rPr>
        <w:t>An activated VPS RBSP shall remain active until the end of the bitstream or until it is deactivated by another VPS RBSP in an access unit in which at least one of the following conditions is true:</w:t>
      </w:r>
    </w:p>
    <w:p w:rsidR="008B3821" w:rsidRPr="007D25B0" w:rsidRDefault="008B3821" w:rsidP="008B3821">
      <w:pPr>
        <w:numPr>
          <w:ilvl w:val="0"/>
          <w:numId w:val="8"/>
        </w:numPr>
        <w:tabs>
          <w:tab w:val="left" w:pos="360"/>
        </w:tabs>
        <w:textAlignment w:val="auto"/>
        <w:rPr>
          <w:lang w:val="en-US"/>
        </w:rPr>
      </w:pPr>
      <w:r w:rsidRPr="007D25B0">
        <w:rPr>
          <w:lang w:val="en-US"/>
        </w:rPr>
        <w:t>The access unit includes a picture for each nuh_layer_id value in TargetDecLayerIdList and each picture in the access unit is an IDR picture.</w:t>
      </w:r>
    </w:p>
    <w:p w:rsidR="008B3821" w:rsidRPr="007D25B0" w:rsidRDefault="008B3821" w:rsidP="008B3821">
      <w:pPr>
        <w:numPr>
          <w:ilvl w:val="0"/>
          <w:numId w:val="8"/>
        </w:numPr>
        <w:tabs>
          <w:tab w:val="left" w:pos="360"/>
        </w:tabs>
        <w:textAlignment w:val="auto"/>
        <w:rPr>
          <w:lang w:val="en-US"/>
        </w:rPr>
      </w:pPr>
      <w:r w:rsidRPr="007D25B0">
        <w:rPr>
          <w:lang w:val="en-US"/>
        </w:rPr>
        <w:t>The access unit includes an IRAP picture with nuh_layer_id equal to 0 for which NoClrasOutputFlag is equal to 1.</w:t>
      </w:r>
    </w:p>
    <w:p w:rsidR="008B3821" w:rsidRPr="007D25B0" w:rsidRDefault="008B3821" w:rsidP="008B3821">
      <w:pPr>
        <w:numPr>
          <w:ilvl w:val="12"/>
          <w:numId w:val="0"/>
        </w:numPr>
        <w:rPr>
          <w:lang w:val="en-US"/>
        </w:rPr>
      </w:pPr>
      <w:r w:rsidRPr="007D25B0">
        <w:rPr>
          <w:lang w:val="en-US"/>
        </w:rPr>
        <w:t>Each PPS RBSP is initially considered not active for any layer with nuh_layer_id greater than 0 at the start of the operation of the decoding process. At most one PPS RBSP is considered active for each non-zero nuh_layer_id value at any given moment during the operation of the decoding process, and the activation of any particular PPS RBSP for a particular non-zero nuh_layer_id value results in the deactivation of the previously-active PPS RBSP for that non-zero nuh_layer_id value (if any).</w:t>
      </w:r>
    </w:p>
    <w:p w:rsidR="008B3821" w:rsidRPr="007D25B0" w:rsidRDefault="008B3821" w:rsidP="008B3821">
      <w:pPr>
        <w:numPr>
          <w:ilvl w:val="12"/>
          <w:numId w:val="0"/>
        </w:numPr>
        <w:rPr>
          <w:lang w:val="en-US"/>
        </w:rPr>
      </w:pPr>
      <w:r w:rsidRPr="007D25B0">
        <w:rPr>
          <w:lang w:val="en-US"/>
        </w:rPr>
        <w:t xml:space="preserve">When a PPS RBSP (with a particular value of pps_pic_parameter_set_id) is not active for a nuh_layer_id value and it is referred to by a coded slice </w:t>
      </w:r>
      <w:r w:rsidRPr="007D25B0">
        <w:rPr>
          <w:lang w:val="en-US" w:eastAsia="ja-JP"/>
        </w:rPr>
        <w:t xml:space="preserve">segment </w:t>
      </w:r>
      <w:r w:rsidRPr="007D25B0">
        <w:rPr>
          <w:lang w:val="en-US"/>
        </w:rPr>
        <w:t>NAL unit (using a value of slice_pic_parameter_set_id equal to the pps_pic_parameter_set_id and having that value of nuh_layer_id), it is activated for that nuh_layer_id value. This PPS RBSP is called the active layer PPS RBSP for that nuh_layer_id value until it is deactivated by the activation of another PPS RBSP for the same layer. A PPS RBSP, with that particular value of pps_pic_parameter_set_id, shall be available to the decoding process prior to its activation, included in at least one access unit with TemporalId less than or equal to the TemporalId of the PPS NAL unit or provided through external means. The nuh_layer_id value of the NAL unit containing the PPS RBSP that is activated for nuh_layer_id equal to nuhLayerIdA shall be less than or equal to nuhLayerIdA. The same PPS RBSP may be the active layer PPS for more than one nuh_layer_id value.</w:t>
      </w:r>
    </w:p>
    <w:p w:rsidR="008B3821" w:rsidRPr="007D25B0" w:rsidRDefault="008B3821" w:rsidP="008B3821">
      <w:pPr>
        <w:numPr>
          <w:ilvl w:val="12"/>
          <w:numId w:val="0"/>
        </w:numPr>
        <w:rPr>
          <w:lang w:val="en-US"/>
        </w:rPr>
      </w:pPr>
      <w:r w:rsidRPr="007D25B0">
        <w:rPr>
          <w:lang w:val="en-US"/>
        </w:rPr>
        <w:t>Any PPS NAL unit containing the value of pps_pic_parameter_set_id for the active layer PPS RBSP for a coded picture shall have the same content as that of the active layer PPS RBSP for the coded picture, unless it follows the last VCL NAL unit of the coded picture and precedes the first VCL NAL unit of another coded picture.</w:t>
      </w:r>
    </w:p>
    <w:p w:rsidR="008B3821" w:rsidRPr="007D25B0" w:rsidRDefault="008B3821" w:rsidP="008B3821">
      <w:pPr>
        <w:numPr>
          <w:ilvl w:val="12"/>
          <w:numId w:val="0"/>
        </w:numPr>
        <w:rPr>
          <w:lang w:val="en-US"/>
        </w:rPr>
      </w:pPr>
      <w:r w:rsidRPr="007D25B0">
        <w:rPr>
          <w:lang w:val="en-US"/>
        </w:rPr>
        <w:t>Each SPS RBSP is initially considered not active for any layer with nuh_layer_id greater than 0 at the start of the operation of the decoding process. At most one SPS RBSP is considered active for each non-zero nuh_layer_id value at any given moment during the operation of the decoding process, and the activation of any particular SPS RBSP for a particular non-zero nuh_layer_id value results in the deactivation of the previously-active SPS RBSP for that non-zero nuh_layer_id value (if any).</w:t>
      </w:r>
    </w:p>
    <w:p w:rsidR="008B3821" w:rsidRPr="007D25B0" w:rsidRDefault="008B3821" w:rsidP="008B3821">
      <w:pPr>
        <w:numPr>
          <w:ilvl w:val="12"/>
          <w:numId w:val="0"/>
        </w:numPr>
        <w:rPr>
          <w:lang w:val="en-US"/>
        </w:rPr>
      </w:pPr>
      <w:r w:rsidRPr="007D25B0">
        <w:rPr>
          <w:lang w:val="en-US"/>
        </w:rPr>
        <w:t xml:space="preserve">When an SPS RBSP (with a particular value of sps_seq_parameter_set_id) is not already active for a nuh_layer_id value and it is referred to by activation of a PPS RBSP for that nuh_layer_id value (in which pps_seq_parameter_set_id is equal to the sps_seq_parameter_set_id value), it is activated for that nuh_layer_id value. This SPS RBSP is called the active layer SPS RBSP for that nuh_layer_id value until it is deactivated by the activation of another SPS RBSP for the same layer. An SPS RBSP, with that particular value of sps_seq_parameter_set_id shall be available to the decoding process prior to its activation, included in at least one access unit with TemporalId equal to 0 or provided through external means. An activated SPS RBSP for a particular nuh_layer_id value shall remain active for a sequence of </w:t>
      </w:r>
      <w:r w:rsidRPr="007D25B0">
        <w:rPr>
          <w:lang w:val="en-US"/>
        </w:rPr>
        <w:lastRenderedPageBreak/>
        <w:t>pictures in decoding order with that nuh_layer_id value starting from a LIP picture having that nuh_layer_id value, inclusive, until either the next LIP picture with that nuh_layer_id value, exclusive, or the end of the CVS, whichever is earlier. The nuh_layer_id value the NAL unit containing the SPS RBSP that is activated for nuh_layer_id equal to nuhLayerIdA shall be less than or equal to nuhLayerIdA. The same SPS RBSP may be the active layer SPS for more than one nuh_layer_id value.</w:t>
      </w:r>
    </w:p>
    <w:p w:rsidR="008B3821" w:rsidRPr="007D25B0" w:rsidRDefault="008B3821" w:rsidP="008B3821">
      <w:pPr>
        <w:numPr>
          <w:ilvl w:val="12"/>
          <w:numId w:val="0"/>
        </w:numPr>
        <w:rPr>
          <w:lang w:val="en-US"/>
        </w:rPr>
      </w:pPr>
      <w:r w:rsidRPr="007D25B0">
        <w:rPr>
          <w:lang w:val="en-US"/>
        </w:rPr>
        <w:t>Any SPS NAL unit containing the value of sps_seq_parameter_set_id for the active layer SPS RBSP shall have the same content as that of the active layer SPS RBSP unless it follows the last coded picture for which the active layer SPS is required to be active and precedes the first NAL unit activating a SPS of the same value of seq_parameter_set_id.</w:t>
      </w:r>
    </w:p>
    <w:p w:rsidR="008B3821" w:rsidRPr="007D25B0" w:rsidRDefault="008B3821" w:rsidP="008B3821">
      <w:pPr>
        <w:rPr>
          <w:lang w:val="en-US"/>
        </w:rPr>
      </w:pPr>
      <w:r w:rsidRPr="007D25B0">
        <w:rPr>
          <w:lang w:val="en-US"/>
        </w:rPr>
        <w:t>During operation of the decoding process for VCL NAL units with a non-zero nuh_layer_id value, the values of parameters of the active layer SPS for that non-zero nuh_layer_id value, and the active layer PPS RBSP for that non-zero nuh_layer_id value are considered in effect.</w:t>
      </w: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t>Order of access units and their association to CVS</w:t>
      </w:r>
    </w:p>
    <w:p w:rsidR="008B3821" w:rsidRPr="007D25B0" w:rsidRDefault="008B3821" w:rsidP="008B3821">
      <w:pPr>
        <w:pStyle w:val="3N"/>
        <w:rPr>
          <w:lang w:val="en-US"/>
        </w:rPr>
      </w:pPr>
      <w:r w:rsidRPr="007D25B0">
        <w:rPr>
          <w:lang w:val="en-US"/>
        </w:rPr>
        <w:t>The specifications in subclause 7.4.2.4.3 apply.</w:t>
      </w: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t>Order of NAL units and coded pictures and association to access units</w:t>
      </w:r>
    </w:p>
    <w:p w:rsidR="008B3821" w:rsidRPr="007D25B0" w:rsidRDefault="008B3821" w:rsidP="008B3821">
      <w:pPr>
        <w:rPr>
          <w:lang w:val="en-US"/>
        </w:rPr>
      </w:pPr>
      <w:r w:rsidRPr="007D25B0">
        <w:rPr>
          <w:lang w:val="en-US"/>
        </w:rPr>
        <w:t>The specifications in subclause 7.4.2.4.4 apply.</w:t>
      </w: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t>Order of VCL NAL units and association to coded pictures</w:t>
      </w:r>
    </w:p>
    <w:p w:rsidR="008B3821" w:rsidRPr="007D25B0" w:rsidRDefault="008B3821" w:rsidP="008B3821">
      <w:pPr>
        <w:rPr>
          <w:lang w:val="en-US"/>
        </w:rPr>
      </w:pPr>
      <w:r w:rsidRPr="007D25B0">
        <w:rPr>
          <w:lang w:val="en-US"/>
        </w:rPr>
        <w:t>The specifications in subclause 7.4.2.4.5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15" w:name="_Toc366771961"/>
      <w:r w:rsidRPr="007D25B0">
        <w:rPr>
          <w:lang w:val="en-US"/>
        </w:rPr>
        <w:t>Raw byte sequence payloads, trailing bits, and byte alignment semantics</w:t>
      </w:r>
      <w:bookmarkEnd w:id="1215"/>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Video parameter set RBSP semantics</w:t>
      </w:r>
    </w:p>
    <w:p w:rsidR="008B3821" w:rsidRPr="007D25B0" w:rsidRDefault="008B3821" w:rsidP="008B3821">
      <w:pPr>
        <w:pStyle w:val="3N"/>
        <w:rPr>
          <w:lang w:val="en-US"/>
        </w:rPr>
      </w:pPr>
      <w:r w:rsidRPr="007D25B0">
        <w:rPr>
          <w:lang w:val="en-US"/>
        </w:rPr>
        <w:t>The specifications in subclause 7.4.3.1 apply with following modifications and additions.</w:t>
      </w:r>
    </w:p>
    <w:p w:rsidR="008B3821" w:rsidRPr="007D25B0" w:rsidRDefault="008B3821" w:rsidP="008B3821">
      <w:pPr>
        <w:pStyle w:val="3N"/>
        <w:rPr>
          <w:lang w:val="en-US"/>
        </w:rPr>
      </w:pPr>
      <w:r w:rsidRPr="007D25B0">
        <w:rPr>
          <w:lang w:val="en-US"/>
        </w:rPr>
        <w:t>–</w:t>
      </w:r>
      <w:r w:rsidRPr="007D25B0">
        <w:rPr>
          <w:lang w:val="en-US"/>
        </w:rPr>
        <w:tab/>
      </w:r>
      <w:proofErr w:type="gramStart"/>
      <w:r w:rsidRPr="007D25B0">
        <w:rPr>
          <w:lang w:val="en-US"/>
        </w:rPr>
        <w:t>layerSetLayerIdList</w:t>
      </w:r>
      <w:proofErr w:type="gramEnd"/>
      <w:r w:rsidRPr="007D25B0">
        <w:rPr>
          <w:lang w:val="en-US"/>
        </w:rPr>
        <w:t xml:space="preserve"> is replaced by LayerSetLayerIdList.</w:t>
      </w:r>
    </w:p>
    <w:p w:rsidR="008B3821" w:rsidRPr="007D25B0" w:rsidRDefault="008B3821" w:rsidP="008B3821">
      <w:pPr>
        <w:pStyle w:val="3N"/>
        <w:rPr>
          <w:lang w:val="en-US"/>
        </w:rPr>
      </w:pPr>
      <w:r w:rsidRPr="007D25B0">
        <w:rPr>
          <w:lang w:val="en-US"/>
        </w:rPr>
        <w:t>–</w:t>
      </w:r>
      <w:r w:rsidRPr="007D25B0">
        <w:rPr>
          <w:lang w:val="en-US"/>
        </w:rPr>
        <w:tab/>
      </w:r>
      <w:proofErr w:type="gramStart"/>
      <w:r w:rsidRPr="007D25B0">
        <w:rPr>
          <w:lang w:val="en-US"/>
        </w:rPr>
        <w:t>numLayersInIdList</w:t>
      </w:r>
      <w:proofErr w:type="gramEnd"/>
      <w:r w:rsidRPr="007D25B0">
        <w:rPr>
          <w:lang w:val="en-US"/>
        </w:rPr>
        <w:t xml:space="preserve"> is replaced by NumLayersInIdList.</w:t>
      </w:r>
    </w:p>
    <w:p w:rsidR="008B3821" w:rsidRPr="007D25B0" w:rsidRDefault="008B3821" w:rsidP="008B3821">
      <w:pPr>
        <w:tabs>
          <w:tab w:val="left" w:pos="2977"/>
        </w:tabs>
        <w:rPr>
          <w:bCs/>
          <w:lang w:val="en-US"/>
        </w:rPr>
      </w:pPr>
      <w:proofErr w:type="gramStart"/>
      <w:r w:rsidRPr="007D25B0">
        <w:rPr>
          <w:b/>
          <w:bCs/>
          <w:lang w:val="en-US"/>
        </w:rPr>
        <w:t>vps_extension_offset</w:t>
      </w:r>
      <w:proofErr w:type="gramEnd"/>
      <w:r w:rsidRPr="007D25B0">
        <w:rPr>
          <w:b/>
          <w:bCs/>
          <w:lang w:val="en-US"/>
        </w:rPr>
        <w:t xml:space="preserve"> </w:t>
      </w:r>
      <w:r w:rsidRPr="007D25B0">
        <w:rPr>
          <w:bCs/>
          <w:lang w:val="en-US"/>
        </w:rPr>
        <w:t>specifies the byte offset, starting from the beginning of the VPS NAL unit, of the next set of fixed-length coded information starting from avc_base_layer_flag, when present, in the VPS NAL unit. When present, emulation prevention bytes that appear in the VPS NAL unit are counted for purposes of byte offset identification.</w:t>
      </w:r>
    </w:p>
    <w:p w:rsidR="008B3821" w:rsidRPr="007D25B0" w:rsidRDefault="008B3821" w:rsidP="008B3821">
      <w:pPr>
        <w:pStyle w:val="Note1CharCharCharCharCharChar"/>
        <w:rPr>
          <w:lang w:val="en-US"/>
        </w:rPr>
      </w:pPr>
      <w:r w:rsidRPr="007D25B0">
        <w:rPr>
          <w:lang w:val="en-US"/>
        </w:rPr>
        <w:t>NOTE – VPS information for non-base layer or view starts from a byte-aligned position of the VPS NAL unit, with fixed-length coded information that is essential for session negotiation and/or capability exchange. The byte offset specified by vps_extension_offset would then help to locate and access those essential information in the VPS NAL unit without the need of entropy decoding, which may not be equipped with some network entities that may desire to access only the information in the VPS that is essential for session negotiation and/or capability exchange.</w:t>
      </w:r>
    </w:p>
    <w:p w:rsidR="008B3821" w:rsidRPr="007D25B0" w:rsidRDefault="008B3821" w:rsidP="008B3821">
      <w:pPr>
        <w:rPr>
          <w:szCs w:val="22"/>
          <w:lang w:val="en-US"/>
        </w:rPr>
      </w:pPr>
      <w:proofErr w:type="gramStart"/>
      <w:r w:rsidRPr="007D25B0">
        <w:rPr>
          <w:b/>
          <w:szCs w:val="22"/>
          <w:lang w:val="en-US"/>
        </w:rPr>
        <w:t>vps_extension_flag</w:t>
      </w:r>
      <w:proofErr w:type="gramEnd"/>
      <w:r w:rsidRPr="007D25B0">
        <w:rPr>
          <w:szCs w:val="22"/>
          <w:lang w:val="en-US"/>
        </w:rPr>
        <w:t xml:space="preserve"> equal to 0 specifies that no vps_extension( ) syntax structure is present in the VPS RBSP syntax structure. </w:t>
      </w:r>
      <w:proofErr w:type="gramStart"/>
      <w:r w:rsidRPr="007D25B0">
        <w:rPr>
          <w:szCs w:val="22"/>
          <w:lang w:val="en-US"/>
        </w:rPr>
        <w:t>vps_extension_flag</w:t>
      </w:r>
      <w:proofErr w:type="gramEnd"/>
      <w:r w:rsidRPr="007D25B0">
        <w:rPr>
          <w:szCs w:val="22"/>
          <w:lang w:val="en-US"/>
        </w:rPr>
        <w:t xml:space="preserve"> equal to 1 specifies that the vps_extension( ) syntax structure is present in the VPS RBSP syntax structure. When vps_max_layers_minus1 is greater than 0, vps_extension_flag shall be equal to 1.</w:t>
      </w:r>
    </w:p>
    <w:p w:rsidR="008B3821" w:rsidRPr="007D25B0" w:rsidRDefault="008B3821" w:rsidP="008B3821">
      <w:pPr>
        <w:pStyle w:val="3N"/>
        <w:rPr>
          <w:bCs/>
          <w:lang w:val="en-US"/>
        </w:rPr>
      </w:pPr>
      <w:proofErr w:type="gramStart"/>
      <w:r w:rsidRPr="007D25B0">
        <w:rPr>
          <w:b/>
          <w:bCs/>
          <w:lang w:val="en-US"/>
        </w:rPr>
        <w:t>vps_extension_alignment_bit_equal_to_one</w:t>
      </w:r>
      <w:proofErr w:type="gramEnd"/>
      <w:r w:rsidRPr="007D25B0">
        <w:rPr>
          <w:bCs/>
          <w:lang w:val="en-US"/>
        </w:rPr>
        <w:t xml:space="preserve"> shall be equal to 1.</w:t>
      </w:r>
    </w:p>
    <w:p w:rsidR="008B3821" w:rsidRPr="007D25B0" w:rsidRDefault="008B3821" w:rsidP="008B3821">
      <w:pPr>
        <w:pStyle w:val="3N"/>
        <w:rPr>
          <w:lang w:val="en-US"/>
        </w:rPr>
      </w:pPr>
      <w:proofErr w:type="gramStart"/>
      <w:r w:rsidRPr="007D25B0">
        <w:rPr>
          <w:b/>
          <w:lang w:val="en-US"/>
        </w:rPr>
        <w:t>vps_extension2_flag</w:t>
      </w:r>
      <w:proofErr w:type="gramEnd"/>
      <w:r w:rsidRPr="007D25B0">
        <w:rPr>
          <w:lang w:val="en-US"/>
        </w:rPr>
        <w:t xml:space="preserve"> equal to 0 specifies that no vps_extension_data_flag syntax elements are present in the VPS RBSP syntax structure. </w:t>
      </w:r>
      <w:proofErr w:type="gramStart"/>
      <w:r w:rsidRPr="007D25B0">
        <w:rPr>
          <w:lang w:val="en-US"/>
        </w:rPr>
        <w:t>vps_extension2_flag</w:t>
      </w:r>
      <w:proofErr w:type="gramEnd"/>
      <w:r w:rsidRPr="007D25B0">
        <w:rPr>
          <w:lang w:val="en-US"/>
        </w:rPr>
        <w:t xml:space="preserve"> shall be equal to 0 in bitstreams conforming to this version of this Specification. The value of 1 for vps_extension2_flag is reserved for future use by ITU</w:t>
      </w:r>
      <w:r w:rsidRPr="007D25B0">
        <w:rPr>
          <w:lang w:val="en-US"/>
        </w:rPr>
        <w:noBreakHyphen/>
        <w:t>T | ISO/IEC. Decoders shall ignore all data that follow the value 1 for vps_extension2_flag in a VPS NAL unit.</w:t>
      </w: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t>Video parameter set extension semantics</w:t>
      </w:r>
    </w:p>
    <w:p w:rsidR="008B3821" w:rsidRPr="007D25B0" w:rsidRDefault="008B3821" w:rsidP="008B3821">
      <w:pPr>
        <w:rPr>
          <w:lang w:val="en-US"/>
        </w:rPr>
      </w:pPr>
      <w:proofErr w:type="gramStart"/>
      <w:r w:rsidRPr="007D25B0">
        <w:rPr>
          <w:b/>
          <w:lang w:val="en-US"/>
        </w:rPr>
        <w:t>avc_base_layer_flag</w:t>
      </w:r>
      <w:proofErr w:type="gramEnd"/>
      <w:r w:rsidRPr="007D25B0">
        <w:rPr>
          <w:lang w:val="en-US"/>
        </w:rPr>
        <w:t xml:space="preserve"> equal to 1 specifies that the base layer conforms to Rec. ITU-T H.264 | ISO/IEC 14496-10. </w:t>
      </w:r>
      <w:proofErr w:type="gramStart"/>
      <w:r w:rsidRPr="007D25B0">
        <w:rPr>
          <w:lang w:val="en-US"/>
        </w:rPr>
        <w:t>avc_base_layer_flag</w:t>
      </w:r>
      <w:proofErr w:type="gramEnd"/>
      <w:r w:rsidRPr="007D25B0">
        <w:rPr>
          <w:lang w:val="en-US"/>
        </w:rPr>
        <w:t xml:space="preserve"> equal to 0 specifies that the base layer conforms to this Specification.</w:t>
      </w:r>
    </w:p>
    <w:p w:rsidR="008B3821" w:rsidRPr="007D25B0" w:rsidRDefault="008B3821" w:rsidP="008B3821">
      <w:pPr>
        <w:rPr>
          <w:lang w:val="en-US"/>
        </w:rPr>
      </w:pPr>
      <w:r w:rsidRPr="007D25B0">
        <w:rPr>
          <w:lang w:val="en-US"/>
        </w:rPr>
        <w:t>When avc_base_layer_flag equal to 1, in the Rec. ITU-T H.264 | ISO/IEC 14496-10 conforming base layer, after applying the Rec. ITU-T H.264 | ISO/IEC 14496-10 decoding process for reference picture lists construction the output reference picture lists refPicList0 and refPicList1 (when applicable) does not contain any pictures for which the TemporalId is greater than TemporalId of the coded picture.  All sub-bitstreams of the Rec. ITU-T H.264 | ISO/IEC 14496-10 conforming base layer, that can be derived using the sub-bitstream extraction process as specified in Rec. ITU</w:t>
      </w:r>
      <w:r w:rsidRPr="007D25B0">
        <w:rPr>
          <w:lang w:val="en-US"/>
        </w:rPr>
        <w:softHyphen/>
        <w:t>T H.264 | ISO/IEC 14496-10 subclause G.8.8.1 with any value for temporal_id as the input shall result in a set of CVSs, with each CVS conforming to one or more of the profiles specified in Rec. ITU</w:t>
      </w:r>
      <w:r w:rsidRPr="007D25B0">
        <w:rPr>
          <w:lang w:val="en-US"/>
        </w:rPr>
        <w:softHyphen/>
        <w:t>T H.264 | ISO/IEC 14496-10 Annexes A, G and H.</w:t>
      </w:r>
    </w:p>
    <w:p w:rsidR="008B3821" w:rsidRPr="007D25B0" w:rsidRDefault="008B3821" w:rsidP="008B3821">
      <w:pPr>
        <w:tabs>
          <w:tab w:val="left" w:pos="2977"/>
        </w:tabs>
        <w:rPr>
          <w:rFonts w:eastAsia="Times New Roman"/>
          <w:b/>
          <w:lang w:val="en-US"/>
        </w:rPr>
      </w:pPr>
      <w:proofErr w:type="gramStart"/>
      <w:r w:rsidRPr="007D25B0">
        <w:rPr>
          <w:b/>
          <w:bCs/>
          <w:lang w:val="en-US"/>
        </w:rPr>
        <w:lastRenderedPageBreak/>
        <w:t>vps_vui_offset</w:t>
      </w:r>
      <w:proofErr w:type="gramEnd"/>
      <w:r w:rsidRPr="007D25B0">
        <w:rPr>
          <w:bCs/>
          <w:lang w:val="en-US"/>
        </w:rPr>
        <w:t xml:space="preserve"> specifies the byte offset, starting from the beginning of the VPS NAL unit, of the set of fixed-length coded information starting from bit_rate_present_vps_flag, when present, in the VPS NAL unit. When present, emulation prevention bytes that appear in the VPS NAL unit are counted for purposes of byte offset identification.</w:t>
      </w:r>
      <w:r w:rsidRPr="007D25B0">
        <w:rPr>
          <w:bCs/>
          <w:lang w:val="en-US"/>
        </w:rPr>
        <w:br/>
      </w:r>
      <w:r w:rsidRPr="007D25B0">
        <w:rPr>
          <w:rFonts w:eastAsia="Times New Roman"/>
          <w:b/>
          <w:lang w:val="en-US"/>
        </w:rPr>
        <w:t xml:space="preserve">splitting_flag </w:t>
      </w:r>
      <w:r w:rsidRPr="007D25B0">
        <w:rPr>
          <w:rFonts w:eastAsia="Times New Roman"/>
          <w:lang w:val="en-US"/>
        </w:rPr>
        <w:t xml:space="preserve">equal to 1 indicates that the </w:t>
      </w:r>
      <w:r w:rsidRPr="007D25B0">
        <w:rPr>
          <w:rFonts w:eastAsia="Batang"/>
          <w:bCs/>
          <w:lang w:eastAsia="ko-KR"/>
        </w:rPr>
        <w:t xml:space="preserve">dimension_id[ i ][ j ] syntax elements are not present and </w:t>
      </w:r>
      <w:r w:rsidRPr="007D25B0">
        <w:rPr>
          <w:rFonts w:eastAsia="Times New Roman"/>
        </w:rPr>
        <w:t>that the binary representation</w:t>
      </w:r>
      <w:r w:rsidRPr="007D25B0">
        <w:rPr>
          <w:rFonts w:eastAsia="Times New Roman"/>
          <w:lang w:val="en-US"/>
        </w:rPr>
        <w:t xml:space="preserve"> of the nuh_layer_id value in the NAL unit header are split into NumScalabilityTypes segments with lengths, in bits, according to the values of dimension_id_len_minus1[ j ] and that the </w:t>
      </w:r>
      <w:r w:rsidRPr="007D25B0">
        <w:rPr>
          <w:rFonts w:eastAsia="Times New Roman"/>
        </w:rPr>
        <w:t xml:space="preserve">values of </w:t>
      </w:r>
      <w:r w:rsidRPr="007D25B0">
        <w:rPr>
          <w:rFonts w:eastAsia="Batang"/>
          <w:bCs/>
          <w:lang w:eastAsia="ko-KR"/>
        </w:rPr>
        <w:t xml:space="preserve">dimension_id[ LayerIdxInVps[ nuh_layer_id ] ][ j ] </w:t>
      </w:r>
      <w:r w:rsidRPr="007D25B0">
        <w:rPr>
          <w:rFonts w:eastAsia="Times New Roman"/>
        </w:rPr>
        <w:t xml:space="preserve">are inferred from the </w:t>
      </w:r>
      <w:r w:rsidRPr="007D25B0">
        <w:rPr>
          <w:rFonts w:eastAsia="Batang"/>
          <w:bCs/>
          <w:lang w:eastAsia="ko-KR"/>
        </w:rPr>
        <w:t>NumScalabilityTypes</w:t>
      </w:r>
      <w:r w:rsidRPr="007D25B0">
        <w:rPr>
          <w:rFonts w:eastAsia="Times New Roman"/>
        </w:rPr>
        <w:t xml:space="preserve"> segments.</w:t>
      </w:r>
      <w:r w:rsidRPr="007D25B0">
        <w:rPr>
          <w:rFonts w:eastAsia="Times New Roman"/>
          <w:lang w:val="en-US"/>
        </w:rPr>
        <w:t xml:space="preserve"> </w:t>
      </w:r>
      <w:proofErr w:type="gramStart"/>
      <w:r w:rsidRPr="007D25B0">
        <w:rPr>
          <w:rFonts w:eastAsia="Times New Roman"/>
          <w:lang w:val="en-US"/>
        </w:rPr>
        <w:t>splitting_flag</w:t>
      </w:r>
      <w:proofErr w:type="gramEnd"/>
      <w:r w:rsidRPr="007D25B0">
        <w:rPr>
          <w:rFonts w:eastAsia="Times New Roman"/>
          <w:lang w:val="en-US"/>
        </w:rPr>
        <w:t xml:space="preserve"> equal to 0 </w:t>
      </w:r>
      <w:r w:rsidRPr="007D25B0">
        <w:rPr>
          <w:rFonts w:eastAsia="Batang"/>
          <w:bCs/>
          <w:lang w:eastAsia="ko-KR"/>
        </w:rPr>
        <w:t>indicates that the syntax elements dimension_id[ i ][ j ] are present</w:t>
      </w:r>
      <w:r w:rsidRPr="007D25B0">
        <w:rPr>
          <w:lang w:val="en-US"/>
        </w:rPr>
        <w:t>.</w:t>
      </w:r>
    </w:p>
    <w:p w:rsidR="008B3821" w:rsidRPr="007D25B0" w:rsidRDefault="008B3821" w:rsidP="008B3821">
      <w:pPr>
        <w:pStyle w:val="Note1"/>
        <w:rPr>
          <w:lang w:val="en-US"/>
        </w:rPr>
      </w:pPr>
      <w:r w:rsidRPr="007D25B0">
        <w:rPr>
          <w:lang w:val="en-US"/>
        </w:rPr>
        <w:t>NOTE </w:t>
      </w:r>
      <w:r w:rsidR="00857B33">
        <w:fldChar w:fldCharType="begin"/>
      </w:r>
      <w:r w:rsidR="00857B33">
        <w:instrText xml:space="preserve"> SEQ NoteCounter \r 1 \* MERGEFORMAT </w:instrText>
      </w:r>
      <w:r w:rsidR="00857B33">
        <w:fldChar w:fldCharType="separate"/>
      </w:r>
      <w:r w:rsidRPr="007D25B0">
        <w:rPr>
          <w:noProof/>
          <w:lang w:val="en-US"/>
        </w:rPr>
        <w:t>1</w:t>
      </w:r>
      <w:r w:rsidR="00857B33">
        <w:rPr>
          <w:noProof/>
          <w:lang w:val="en-US"/>
        </w:rPr>
        <w:fldChar w:fldCharType="end"/>
      </w:r>
      <w:r w:rsidRPr="007D25B0">
        <w:rPr>
          <w:lang w:val="en-US"/>
        </w:rPr>
        <w:t> – When splitting_flag is equal to 1, scalable identifiers can be derived from the nuh_layer_id syntax element in the NAL unit header by a bit masked copy. The respective bit mask for the i-th scalable dimension is defined by the value of the dimension_id_len_minus1[ i ] syntax element and dimBitOffset[ i ] as specified in the semantics of dimension_id_len_minus1[ j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Times New Roman"/>
          <w:lang w:val="en-US"/>
        </w:rPr>
      </w:pPr>
      <w:r w:rsidRPr="007D25B0">
        <w:rPr>
          <w:rFonts w:eastAsia="Times New Roman"/>
          <w:b/>
          <w:lang w:val="en-US"/>
        </w:rPr>
        <w:t>scalability_mask_flag</w:t>
      </w:r>
      <w:proofErr w:type="gramStart"/>
      <w:r w:rsidRPr="007D25B0">
        <w:rPr>
          <w:rFonts w:eastAsia="Times New Roman"/>
          <w:lang w:val="en-US"/>
        </w:rPr>
        <w:t>[ i</w:t>
      </w:r>
      <w:proofErr w:type="gramEnd"/>
      <w:r w:rsidRPr="007D25B0">
        <w:rPr>
          <w:rFonts w:eastAsia="Times New Roman"/>
          <w:lang w:val="en-US"/>
        </w:rPr>
        <w:t xml:space="preserve"> ] equal to 1 indicates that dimension_id syntax elements corresponding to the i-th scalability dimension in </w:t>
      </w:r>
      <w:r w:rsidR="0074750D" w:rsidRPr="007D25B0">
        <w:rPr>
          <w:rFonts w:eastAsia="Times New Roman"/>
          <w:lang w:val="en-US"/>
        </w:rPr>
        <w:fldChar w:fldCharType="begin"/>
      </w:r>
      <w:r w:rsidRPr="007D25B0">
        <w:rPr>
          <w:rFonts w:eastAsia="Times New Roman"/>
          <w:lang w:val="en-US"/>
        </w:rPr>
        <w:instrText xml:space="preserve"> REF _Ref342859264 \h </w:instrText>
      </w:r>
      <w:r w:rsidR="007D25B0">
        <w:rPr>
          <w:rFonts w:eastAsia="Times New Roman"/>
          <w:lang w:val="en-US"/>
        </w:rPr>
        <w:instrText xml:space="preserve"> \* MERGEFORMAT </w:instrText>
      </w:r>
      <w:r w:rsidR="0074750D" w:rsidRPr="007D25B0">
        <w:rPr>
          <w:rFonts w:eastAsia="Times New Roman"/>
          <w:lang w:val="en-US"/>
        </w:rPr>
      </w:r>
      <w:r w:rsidR="0074750D" w:rsidRPr="007D25B0">
        <w:rPr>
          <w:rFonts w:eastAsia="Times New Roman"/>
          <w:lang w:val="en-US"/>
        </w:rPr>
        <w:fldChar w:fldCharType="separate"/>
      </w:r>
      <w:r w:rsidRPr="007D25B0">
        <w:t>Table </w:t>
      </w:r>
      <w:r w:rsidRPr="007D25B0">
        <w:rPr>
          <w:rFonts w:eastAsia="Batang"/>
          <w:bCs/>
          <w:lang w:val="en-US" w:eastAsia="ko-KR"/>
        </w:rPr>
        <w:t>F</w:t>
      </w:r>
      <w:r w:rsidRPr="007D25B0">
        <w:noBreakHyphen/>
      </w:r>
      <w:r w:rsidRPr="007D25B0">
        <w:rPr>
          <w:noProof/>
        </w:rPr>
        <w:t>1</w:t>
      </w:r>
      <w:r w:rsidR="0074750D" w:rsidRPr="007D25B0">
        <w:rPr>
          <w:rFonts w:eastAsia="Times New Roman"/>
          <w:lang w:val="en-US"/>
        </w:rPr>
        <w:fldChar w:fldCharType="end"/>
      </w:r>
      <w:r w:rsidRPr="007D25B0">
        <w:rPr>
          <w:rFonts w:eastAsia="Times New Roman"/>
          <w:lang w:val="en-US"/>
        </w:rPr>
        <w:t xml:space="preserve"> are present. scalability_mask_flag</w:t>
      </w:r>
      <w:proofErr w:type="gramStart"/>
      <w:r w:rsidRPr="007D25B0">
        <w:rPr>
          <w:rFonts w:eastAsia="Times New Roman"/>
          <w:lang w:val="en-US"/>
        </w:rPr>
        <w:t>[ i</w:t>
      </w:r>
      <w:proofErr w:type="gramEnd"/>
      <w:r w:rsidRPr="007D25B0">
        <w:rPr>
          <w:rFonts w:eastAsia="Times New Roman"/>
          <w:lang w:val="en-US"/>
        </w:rPr>
        <w:t> ] equal to 0 indicates that dimension_id syntax elements corresponding to the i-th scalability dimension are not present.</w:t>
      </w:r>
    </w:p>
    <w:p w:rsidR="008B3821" w:rsidRPr="007D25B0" w:rsidRDefault="008B3821" w:rsidP="008B3821">
      <w:pPr>
        <w:pStyle w:val="Caption"/>
      </w:pPr>
      <w:r w:rsidRPr="007D25B0">
        <w:t>Table </w:t>
      </w:r>
      <w:r w:rsidR="0074750D" w:rsidRPr="007D25B0">
        <w:fldChar w:fldCharType="begin"/>
      </w:r>
      <w:r w:rsidRPr="007D25B0">
        <w:instrText xml:space="preserve"> REF F \h </w:instrText>
      </w:r>
      <w:r w:rsidR="007D25B0">
        <w:instrText xml:space="preserve"> \* MERGEFORMAT </w:instrText>
      </w:r>
      <w:r w:rsidR="0074750D" w:rsidRPr="007D25B0">
        <w:fldChar w:fldCharType="separate"/>
      </w:r>
      <w:r w:rsidRPr="007D25B0">
        <w:rPr>
          <w:rFonts w:eastAsia="Batang"/>
          <w:bCs w:val="0"/>
          <w:lang w:eastAsia="ko-KR"/>
        </w:rPr>
        <w:t>F</w:t>
      </w:r>
      <w:r w:rsidR="0074750D" w:rsidRPr="007D25B0">
        <w:fldChar w:fldCharType="end"/>
      </w:r>
      <w:r w:rsidRPr="007D25B0">
        <w:noBreakHyphen/>
      </w:r>
      <w:r w:rsidR="0074750D" w:rsidRPr="007D25B0">
        <w:fldChar w:fldCharType="begin"/>
      </w:r>
      <w:r w:rsidRPr="007D25B0">
        <w:instrText xml:space="preserve"> SEQ Table \* ARABIC \s 1 </w:instrText>
      </w:r>
      <w:r w:rsidR="0074750D" w:rsidRPr="007D25B0">
        <w:fldChar w:fldCharType="separate"/>
      </w:r>
      <w:r w:rsidRPr="007D25B0">
        <w:t>1</w:t>
      </w:r>
      <w:r w:rsidR="0074750D" w:rsidRPr="007D25B0">
        <w:fldChar w:fldCharType="end"/>
      </w:r>
      <w:r w:rsidRPr="007D25B0">
        <w:rPr>
          <w:lang w:eastAsia="ko-KR"/>
        </w:rPr>
        <w:t xml:space="preserve"> </w:t>
      </w:r>
      <w:r w:rsidRPr="007D25B0">
        <w:t>– Mapping of ScalabiltyId to scalability dimensions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89"/>
        <w:gridCol w:w="1866"/>
        <w:gridCol w:w="1866"/>
      </w:tblGrid>
      <w:tr w:rsidR="008B3821" w:rsidRPr="007D25B0" w:rsidTr="00C73469">
        <w:trPr>
          <w:jc w:val="center"/>
        </w:trPr>
        <w:tc>
          <w:tcPr>
            <w:tcW w:w="0" w:type="auto"/>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eastAsia="Batang"/>
                <w:b/>
                <w:bCs/>
                <w:lang w:val="en-US" w:eastAsia="ko-KR"/>
              </w:rPr>
            </w:pPr>
            <w:r w:rsidRPr="007D25B0">
              <w:rPr>
                <w:rFonts w:eastAsia="Batang"/>
                <w:b/>
                <w:bCs/>
                <w:lang w:val="en-US" w:eastAsia="ko-KR"/>
              </w:rPr>
              <w:t>scalability mask</w:t>
            </w:r>
          </w:p>
          <w:p w:rsidR="008B3821" w:rsidRPr="007D25B0" w:rsidRDefault="008B3821" w:rsidP="003F6962">
            <w:pPr>
              <w:keepNext/>
              <w:keepLines/>
              <w:tabs>
                <w:tab w:val="left" w:pos="360"/>
                <w:tab w:val="left" w:pos="720"/>
                <w:tab w:val="left" w:pos="1080"/>
                <w:tab w:val="left" w:pos="1440"/>
              </w:tabs>
              <w:spacing w:beforeLines="25" w:before="60" w:afterLines="25" w:after="60"/>
              <w:jc w:val="center"/>
              <w:rPr>
                <w:b/>
                <w:bCs/>
                <w:lang w:val="en-US"/>
              </w:rPr>
            </w:pPr>
            <w:r w:rsidRPr="007D25B0">
              <w:rPr>
                <w:rFonts w:eastAsia="Batang"/>
                <w:b/>
                <w:bCs/>
                <w:lang w:val="en-US" w:eastAsia="ko-KR"/>
              </w:rPr>
              <w:t>index</w:t>
            </w:r>
          </w:p>
        </w:tc>
        <w:tc>
          <w:tcPr>
            <w:tcW w:w="1866" w:type="dxa"/>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b/>
                <w:bCs/>
                <w:lang w:val="en-US"/>
              </w:rPr>
            </w:pPr>
            <w:r w:rsidRPr="007D25B0">
              <w:rPr>
                <w:b/>
                <w:bCs/>
                <w:lang w:val="en-US"/>
              </w:rPr>
              <w:t>Scalability dimension</w:t>
            </w:r>
          </w:p>
        </w:tc>
        <w:tc>
          <w:tcPr>
            <w:tcW w:w="1866" w:type="dxa"/>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b/>
                <w:bCs/>
                <w:lang w:val="en-US"/>
              </w:rPr>
            </w:pPr>
            <w:r w:rsidRPr="007D25B0">
              <w:rPr>
                <w:b/>
                <w:bCs/>
                <w:lang w:val="en-US"/>
              </w:rPr>
              <w:t>ScalabilityId mapping</w:t>
            </w:r>
          </w:p>
        </w:tc>
      </w:tr>
      <w:tr w:rsidR="008B3821" w:rsidRPr="007D25B0" w:rsidTr="00C73469">
        <w:trPr>
          <w:jc w:val="center"/>
        </w:trPr>
        <w:tc>
          <w:tcPr>
            <w:tcW w:w="0" w:type="auto"/>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rFonts w:ascii="Times" w:hAnsi="Times" w:cs="Times"/>
                <w:sz w:val="18"/>
                <w:lang w:val="en-US"/>
              </w:rPr>
              <w:t>0</w:t>
            </w:r>
          </w:p>
        </w:tc>
        <w:tc>
          <w:tcPr>
            <w:tcW w:w="1866" w:type="dxa"/>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rFonts w:ascii="Times" w:hAnsi="Times" w:cs="Times"/>
                <w:sz w:val="18"/>
                <w:lang w:val="en-US"/>
              </w:rPr>
              <w:t>Reserved</w:t>
            </w:r>
          </w:p>
        </w:tc>
        <w:tc>
          <w:tcPr>
            <w:tcW w:w="1866" w:type="dxa"/>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r w:rsidR="008B3821" w:rsidRPr="007D25B0" w:rsidTr="00C73469">
        <w:trPr>
          <w:jc w:val="center"/>
        </w:trPr>
        <w:tc>
          <w:tcPr>
            <w:tcW w:w="0" w:type="auto"/>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rFonts w:ascii="Times" w:hAnsi="Times" w:cs="Times"/>
                <w:sz w:val="18"/>
                <w:lang w:val="en-US"/>
              </w:rPr>
              <w:t>1</w:t>
            </w:r>
          </w:p>
        </w:tc>
        <w:tc>
          <w:tcPr>
            <w:tcW w:w="1866" w:type="dxa"/>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rFonts w:ascii="Times" w:hAnsi="Times" w:cs="Times"/>
                <w:sz w:val="18"/>
                <w:lang w:val="en-US"/>
              </w:rPr>
              <w:t>Multiview</w:t>
            </w:r>
          </w:p>
        </w:tc>
        <w:tc>
          <w:tcPr>
            <w:tcW w:w="1866" w:type="dxa"/>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rFonts w:ascii="Times" w:hAnsi="Times" w:cs="Times"/>
                <w:sz w:val="18"/>
                <w:lang w:val="en-US"/>
              </w:rPr>
              <w:t>View Order Index</w:t>
            </w:r>
          </w:p>
        </w:tc>
      </w:tr>
      <w:tr w:rsidR="0010282C" w:rsidRPr="007D25B0" w:rsidTr="00C73469">
        <w:trPr>
          <w:jc w:val="center"/>
        </w:trPr>
        <w:tc>
          <w:tcPr>
            <w:tcW w:w="0" w:type="auto"/>
          </w:tcPr>
          <w:p w:rsidR="0010282C" w:rsidRPr="007D25B0" w:rsidRDefault="0010282C"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rFonts w:ascii="Times" w:hAnsi="Times" w:cs="Times"/>
                <w:sz w:val="18"/>
                <w:lang w:val="en-US"/>
              </w:rPr>
              <w:t>2</w:t>
            </w:r>
          </w:p>
        </w:tc>
        <w:tc>
          <w:tcPr>
            <w:tcW w:w="1866" w:type="dxa"/>
          </w:tcPr>
          <w:p w:rsidR="0010282C" w:rsidRPr="007D25B0" w:rsidRDefault="0010282C"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sz w:val="18"/>
              </w:rPr>
              <w:t>spatial/SNR scalability</w:t>
            </w:r>
          </w:p>
        </w:tc>
        <w:tc>
          <w:tcPr>
            <w:tcW w:w="1866" w:type="dxa"/>
          </w:tcPr>
          <w:p w:rsidR="0010282C" w:rsidRPr="007D25B0" w:rsidRDefault="0010282C"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sz w:val="18"/>
              </w:rPr>
              <w:t>DependencyId</w:t>
            </w:r>
          </w:p>
        </w:tc>
      </w:tr>
      <w:tr w:rsidR="008B3821" w:rsidRPr="007D25B0" w:rsidTr="00C73469">
        <w:trPr>
          <w:jc w:val="center"/>
        </w:trPr>
        <w:tc>
          <w:tcPr>
            <w:tcW w:w="0" w:type="auto"/>
          </w:tcPr>
          <w:p w:rsidR="008B3821" w:rsidRPr="007D25B0" w:rsidRDefault="0010282C"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rFonts w:ascii="Times" w:hAnsi="Times" w:cs="Times"/>
                <w:sz w:val="18"/>
                <w:lang w:val="en-US"/>
              </w:rPr>
              <w:t>3</w:t>
            </w:r>
            <w:r w:rsidR="008B3821" w:rsidRPr="007D25B0">
              <w:rPr>
                <w:rFonts w:ascii="Times" w:hAnsi="Times" w:cs="Times"/>
                <w:sz w:val="18"/>
                <w:lang w:val="en-US"/>
              </w:rPr>
              <w:t>-15</w:t>
            </w:r>
          </w:p>
        </w:tc>
        <w:tc>
          <w:tcPr>
            <w:tcW w:w="1866" w:type="dxa"/>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rFonts w:ascii="Times" w:hAnsi="Times" w:cs="Times"/>
                <w:sz w:val="18"/>
                <w:lang w:val="en-US"/>
              </w:rPr>
              <w:t>Reserved</w:t>
            </w:r>
          </w:p>
        </w:tc>
        <w:tc>
          <w:tcPr>
            <w:tcW w:w="1866" w:type="dxa"/>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bl>
    <w:p w:rsidR="008B3821" w:rsidRPr="007D25B0" w:rsidRDefault="008B3821" w:rsidP="008B3821">
      <w:pPr>
        <w:pStyle w:val="Note1"/>
        <w:rPr>
          <w:lang w:val="en-US"/>
        </w:rPr>
      </w:pPr>
    </w:p>
    <w:p w:rsidR="008B3821" w:rsidRPr="007D25B0" w:rsidRDefault="008B3821" w:rsidP="008B3821">
      <w:pPr>
        <w:pStyle w:val="Note1"/>
        <w:rPr>
          <w:rFonts w:eastAsia="Batang"/>
          <w:b/>
          <w:bCs/>
          <w:lang w:val="en-US" w:eastAsia="ko-KR"/>
        </w:rPr>
      </w:pPr>
      <w:r w:rsidRPr="007D25B0">
        <w:rPr>
          <w:lang w:val="en-US"/>
        </w:rPr>
        <w:t>NOTE </w:t>
      </w:r>
      <w:r w:rsidR="00857B33">
        <w:fldChar w:fldCharType="begin"/>
      </w:r>
      <w:r w:rsidR="00857B33">
        <w:instrText xml:space="preserve"> SEQ NoteCounter \* MERGEFORMAT </w:instrText>
      </w:r>
      <w:r w:rsidR="00857B33">
        <w:fldChar w:fldCharType="separate"/>
      </w:r>
      <w:r w:rsidRPr="007D25B0">
        <w:rPr>
          <w:noProof/>
          <w:lang w:val="en-US"/>
        </w:rPr>
        <w:t>2</w:t>
      </w:r>
      <w:r w:rsidR="00857B33">
        <w:rPr>
          <w:noProof/>
          <w:lang w:val="en-US"/>
        </w:rPr>
        <w:fldChar w:fldCharType="end"/>
      </w:r>
      <w:r w:rsidRPr="007D25B0">
        <w:rPr>
          <w:lang w:val="en-US"/>
        </w:rPr>
        <w:t> – </w:t>
      </w:r>
      <w:r w:rsidRPr="007D25B0">
        <w:rPr>
          <w:lang w:val="en-US" w:eastAsia="ko-KR"/>
        </w:rPr>
        <w:t xml:space="preserve">It is anticipated that in future 3D extensions of this Specification, scalability mask index 0 will be used to indicate depth maps.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7D25B0">
        <w:rPr>
          <w:rFonts w:eastAsia="Batang"/>
          <w:b/>
          <w:bCs/>
          <w:lang w:val="en-US" w:eastAsia="ko-KR"/>
        </w:rPr>
        <w:t>dimension_id_len_</w:t>
      </w:r>
      <w:proofErr w:type="gramStart"/>
      <w:r w:rsidRPr="007D25B0">
        <w:rPr>
          <w:rFonts w:eastAsia="Batang"/>
          <w:b/>
          <w:bCs/>
          <w:lang w:val="en-US" w:eastAsia="ko-KR"/>
        </w:rPr>
        <w:t>minus1</w:t>
      </w:r>
      <w:r w:rsidRPr="007D25B0">
        <w:rPr>
          <w:rFonts w:eastAsia="Batang"/>
          <w:bCs/>
          <w:lang w:val="en-US" w:eastAsia="ko-KR"/>
        </w:rPr>
        <w:t>[</w:t>
      </w:r>
      <w:proofErr w:type="gramEnd"/>
      <w:r w:rsidRPr="007D25B0">
        <w:rPr>
          <w:rFonts w:eastAsia="Batang"/>
          <w:bCs/>
          <w:lang w:val="en-US" w:eastAsia="ko-KR"/>
        </w:rPr>
        <w:t> j ] plus 1 specifies the length, in bits, of the dimension_id[ i ][ j ] syntax element.</w:t>
      </w:r>
    </w:p>
    <w:p w:rsidR="008B3821" w:rsidRPr="007D25B0" w:rsidRDefault="008B3821" w:rsidP="008B3821">
      <w:pPr>
        <w:rPr>
          <w:rFonts w:eastAsia="Batang"/>
          <w:bCs/>
          <w:lang w:val="en-US" w:eastAsia="ko-KR"/>
        </w:rPr>
      </w:pPr>
      <w:r w:rsidRPr="007D25B0">
        <w:rPr>
          <w:rFonts w:eastAsia="Batang"/>
          <w:bCs/>
          <w:lang w:val="en-US" w:eastAsia="ko-KR"/>
        </w:rPr>
        <w:t>When splitting_flag is equal to 1, the following applies:</w:t>
      </w:r>
    </w:p>
    <w:p w:rsidR="008B3821" w:rsidRPr="007D25B0" w:rsidRDefault="008B3821" w:rsidP="008B3821">
      <w:pPr>
        <w:pStyle w:val="enumlev1"/>
        <w:ind w:left="397"/>
        <w:rPr>
          <w:rFonts w:eastAsia="Batang"/>
          <w:bCs/>
          <w:lang w:val="en-US" w:eastAsia="ko-KR"/>
        </w:rPr>
      </w:pPr>
      <w:r w:rsidRPr="007D25B0">
        <w:rPr>
          <w:lang w:val="en-US"/>
        </w:rPr>
        <w:t>–</w:t>
      </w:r>
      <w:r w:rsidRPr="007D25B0">
        <w:rPr>
          <w:lang w:val="en-US"/>
        </w:rPr>
        <w:tab/>
      </w:r>
      <w:r w:rsidRPr="007D25B0">
        <w:rPr>
          <w:rFonts w:eastAsia="Batang"/>
          <w:bCs/>
          <w:lang w:val="en-US" w:eastAsia="ko-KR"/>
        </w:rPr>
        <w:t>The variable dimBitOffset[ 0 ] is set equal to 0 and for j in the range of 1 to  NumScalabilityTypes − 1 , inclusive, dimBitOffset[ j ] is derived as follows:</w:t>
      </w:r>
    </w:p>
    <w:p w:rsidR="008B3821" w:rsidRPr="007D25B0" w:rsidRDefault="008B3821" w:rsidP="008B3821">
      <w:pPr>
        <w:pStyle w:val="Equation"/>
        <w:tabs>
          <w:tab w:val="clear" w:pos="794"/>
          <w:tab w:val="clear" w:pos="1588"/>
          <w:tab w:val="left" w:pos="851"/>
          <w:tab w:val="left" w:pos="1134"/>
          <w:tab w:val="left" w:pos="1418"/>
          <w:tab w:val="left" w:pos="1701"/>
        </w:tabs>
        <w:spacing w:before="180"/>
        <w:ind w:left="567"/>
        <w:rPr>
          <w:rFonts w:eastAsia="Batang"/>
          <w:bCs/>
          <w:sz w:val="20"/>
          <w:szCs w:val="20"/>
          <w:lang w:val="en-US" w:eastAsia="ko-KR"/>
        </w:rPr>
      </w:pPr>
      <w:r w:rsidRPr="007D25B0">
        <w:rPr>
          <w:rFonts w:eastAsia="Batang"/>
          <w:bCs/>
          <w:position w:val="-28"/>
          <w:sz w:val="20"/>
          <w:szCs w:val="20"/>
          <w:lang w:val="en-US" w:eastAsia="ko-KR"/>
        </w:rPr>
        <w:object w:dxaOrig="632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5.35pt;height:29.05pt" o:ole="">
            <v:imagedata r:id="rId22" o:title=""/>
          </v:shape>
          <o:OLEObject Type="Embed" ProgID="Equation.3" ShapeID="_x0000_i1025" DrawAspect="Content" ObjectID="_1443283639" r:id="rId23"/>
        </w:object>
      </w:r>
      <w:r w:rsidRPr="007D25B0">
        <w:rPr>
          <w:rFonts w:eastAsia="Batang"/>
          <w:bCs/>
          <w:sz w:val="20"/>
          <w:szCs w:val="20"/>
          <w:lang w:val="en-US" w:eastAsia="ko-KR"/>
        </w:rPr>
        <w:tab/>
        <w:t>(F</w:t>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Pr="007D25B0">
        <w:rPr>
          <w:noProof/>
          <w:sz w:val="20"/>
          <w:szCs w:val="20"/>
          <w:lang w:val="en-US"/>
        </w:rPr>
        <w:t>1</w:t>
      </w:r>
      <w:r w:rsidR="0074750D" w:rsidRPr="007D25B0">
        <w:rPr>
          <w:sz w:val="20"/>
          <w:szCs w:val="20"/>
          <w:lang w:val="en-US"/>
        </w:rPr>
        <w:fldChar w:fldCharType="end"/>
      </w:r>
      <w:r w:rsidRPr="007D25B0">
        <w:rPr>
          <w:rFonts w:eastAsia="Batang"/>
          <w:bCs/>
          <w:sz w:val="20"/>
          <w:szCs w:val="20"/>
          <w:lang w:val="en-US" w:eastAsia="ko-KR"/>
        </w:rPr>
        <w:t>)</w:t>
      </w:r>
    </w:p>
    <w:p w:rsidR="008B3821" w:rsidRPr="007D25B0" w:rsidRDefault="008B3821" w:rsidP="008B3821">
      <w:pPr>
        <w:pStyle w:val="enumlev1"/>
        <w:ind w:left="397"/>
        <w:rPr>
          <w:rFonts w:eastAsia="Batang"/>
          <w:bCs/>
          <w:lang w:val="en-US" w:eastAsia="ko-KR"/>
        </w:rPr>
      </w:pPr>
      <w:r w:rsidRPr="007D25B0">
        <w:rPr>
          <w:lang w:val="en-US"/>
        </w:rPr>
        <w:t>–</w:t>
      </w:r>
      <w:r w:rsidRPr="007D25B0">
        <w:rPr>
          <w:lang w:val="en-US"/>
        </w:rPr>
        <w:tab/>
        <w:t>The</w:t>
      </w:r>
      <w:r w:rsidRPr="007D25B0">
        <w:rPr>
          <w:rFonts w:eastAsia="Batang"/>
          <w:bCs/>
          <w:lang w:val="en-US" w:eastAsia="ko-KR"/>
        </w:rPr>
        <w:t xml:space="preserve"> value of </w:t>
      </w:r>
      <w:r w:rsidRPr="007D25B0">
        <w:rPr>
          <w:lang w:val="en-US"/>
        </w:rPr>
        <w:t>dimension</w:t>
      </w:r>
      <w:r w:rsidRPr="007D25B0">
        <w:rPr>
          <w:rFonts w:eastAsia="Batang"/>
          <w:bCs/>
          <w:lang w:val="en-US" w:eastAsia="ko-KR"/>
        </w:rPr>
        <w:t>_id_len_</w:t>
      </w:r>
      <w:proofErr w:type="gramStart"/>
      <w:r w:rsidRPr="007D25B0">
        <w:rPr>
          <w:rFonts w:eastAsia="Batang"/>
          <w:bCs/>
          <w:lang w:val="en-US" w:eastAsia="ko-KR"/>
        </w:rPr>
        <w:t>minus1[</w:t>
      </w:r>
      <w:proofErr w:type="gramEnd"/>
      <w:r w:rsidRPr="007D25B0">
        <w:rPr>
          <w:rFonts w:eastAsia="Batang"/>
          <w:bCs/>
          <w:lang w:val="en-US" w:eastAsia="ko-KR"/>
        </w:rPr>
        <w:t> NumScalabilityTypes − 1 ] is inferred to be equal to 5 − dimBitOffset[ NumScalabilityTypes − 1 ].</w:t>
      </w:r>
    </w:p>
    <w:p w:rsidR="008B3821" w:rsidRPr="007D25B0" w:rsidRDefault="008B3821" w:rsidP="008B3821">
      <w:pPr>
        <w:pStyle w:val="enumlev1"/>
        <w:ind w:left="397"/>
        <w:rPr>
          <w:lang w:val="en-US"/>
        </w:rPr>
      </w:pPr>
      <w:r w:rsidRPr="007D25B0">
        <w:rPr>
          <w:lang w:val="en-US"/>
        </w:rPr>
        <w:t>–</w:t>
      </w:r>
      <w:r w:rsidRPr="007D25B0">
        <w:rPr>
          <w:lang w:val="en-US"/>
        </w:rPr>
        <w:tab/>
        <w:t xml:space="preserve">The value of </w:t>
      </w:r>
      <w:proofErr w:type="gramStart"/>
      <w:r w:rsidRPr="007D25B0">
        <w:rPr>
          <w:lang w:val="en-US"/>
        </w:rPr>
        <w:t>dimBitOffset[</w:t>
      </w:r>
      <w:proofErr w:type="gramEnd"/>
      <w:r w:rsidRPr="007D25B0">
        <w:rPr>
          <w:lang w:val="en-US"/>
        </w:rPr>
        <w:t> </w:t>
      </w:r>
      <w:r w:rsidRPr="007D25B0">
        <w:rPr>
          <w:rFonts w:eastAsia="Batang"/>
          <w:bCs/>
          <w:lang w:val="en-US" w:eastAsia="ko-KR"/>
        </w:rPr>
        <w:t>NumScalabilityTypes</w:t>
      </w:r>
      <w:r w:rsidRPr="007D25B0">
        <w:rPr>
          <w:lang w:val="en-US"/>
        </w:rPr>
        <w:t> ] is set equal to 6.</w:t>
      </w:r>
    </w:p>
    <w:p w:rsidR="008B3821" w:rsidRPr="007D25B0" w:rsidRDefault="008B3821" w:rsidP="008B3821">
      <w:pPr>
        <w:rPr>
          <w:rFonts w:eastAsia="Batang"/>
          <w:bCs/>
          <w:lang w:val="en-US" w:eastAsia="ko-KR"/>
        </w:rPr>
      </w:pPr>
      <w:r w:rsidRPr="007D25B0">
        <w:rPr>
          <w:rFonts w:eastAsia="Batang"/>
          <w:bCs/>
          <w:lang w:val="en-US" w:eastAsia="ko-KR"/>
        </w:rPr>
        <w:t xml:space="preserve">It is a requirement of bitstream conformance that when NumScalabilityTypes is greater than 0, </w:t>
      </w:r>
      <w:proofErr w:type="gramStart"/>
      <w:r w:rsidRPr="007D25B0">
        <w:rPr>
          <w:rFonts w:eastAsia="Batang"/>
          <w:bCs/>
          <w:lang w:val="en-US" w:eastAsia="ko-KR"/>
        </w:rPr>
        <w:t>dimBitOffset[</w:t>
      </w:r>
      <w:proofErr w:type="gramEnd"/>
      <w:r w:rsidRPr="007D25B0">
        <w:rPr>
          <w:rFonts w:eastAsia="Batang"/>
          <w:bCs/>
          <w:lang w:val="en-US" w:eastAsia="ko-KR"/>
        </w:rPr>
        <w:t> NumScalabilityTypes − 1 ] shall be less than 6.</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proofErr w:type="gramStart"/>
      <w:r w:rsidRPr="007D25B0">
        <w:rPr>
          <w:rFonts w:eastAsia="Batang"/>
          <w:b/>
          <w:bCs/>
          <w:lang w:val="en-US" w:eastAsia="ko-KR"/>
        </w:rPr>
        <w:t>vps_nuh_layer_id_present_flag</w:t>
      </w:r>
      <w:proofErr w:type="gramEnd"/>
      <w:r w:rsidRPr="007D25B0">
        <w:rPr>
          <w:rFonts w:eastAsia="Batang"/>
          <w:b/>
          <w:bCs/>
          <w:lang w:val="en-US" w:eastAsia="ko-KR"/>
        </w:rPr>
        <w:t xml:space="preserve"> </w:t>
      </w:r>
      <w:r w:rsidRPr="007D25B0">
        <w:rPr>
          <w:rFonts w:eastAsia="Batang"/>
          <w:bCs/>
          <w:lang w:val="en-US" w:eastAsia="ko-KR"/>
        </w:rPr>
        <w:t>equal to 1</w:t>
      </w:r>
      <w:r w:rsidRPr="007D25B0">
        <w:rPr>
          <w:rFonts w:eastAsia="Batang"/>
          <w:b/>
          <w:bCs/>
          <w:lang w:val="en-US" w:eastAsia="ko-KR"/>
        </w:rPr>
        <w:t xml:space="preserve"> </w:t>
      </w:r>
      <w:r w:rsidRPr="007D25B0">
        <w:rPr>
          <w:rFonts w:eastAsia="Batang"/>
          <w:bCs/>
          <w:lang w:val="en-US" w:eastAsia="ko-KR"/>
        </w:rPr>
        <w:t xml:space="preserve">specifies that layer_id_in_nuh[ i ] for i from 0 to vps_max_layers_minus1, inclusive, are present. </w:t>
      </w:r>
      <w:proofErr w:type="gramStart"/>
      <w:r w:rsidRPr="007D25B0">
        <w:rPr>
          <w:rFonts w:eastAsia="Batang"/>
          <w:bCs/>
          <w:lang w:val="en-US" w:eastAsia="ko-KR"/>
        </w:rPr>
        <w:t>vps_nuh_layer_id_present_flag</w:t>
      </w:r>
      <w:proofErr w:type="gramEnd"/>
      <w:r w:rsidRPr="007D25B0">
        <w:rPr>
          <w:rFonts w:eastAsia="Batang"/>
          <w:bCs/>
          <w:lang w:val="en-US" w:eastAsia="ko-KR"/>
        </w:rPr>
        <w:t xml:space="preserve"> equal to 0 specifies that layer_id_in_nuh[ i ] for i from 0 to vps_max_layers_minus1, inclusive, are not present.</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Times New Roman"/>
          <w:lang w:val="en-US"/>
        </w:rPr>
      </w:pPr>
      <w:r w:rsidRPr="007D25B0">
        <w:rPr>
          <w:rFonts w:eastAsia="Batang"/>
          <w:b/>
          <w:bCs/>
          <w:lang w:val="en-US" w:eastAsia="ko-KR"/>
        </w:rPr>
        <w:t>layer_id_in_nuh</w:t>
      </w:r>
      <w:proofErr w:type="gramStart"/>
      <w:r w:rsidRPr="007D25B0">
        <w:rPr>
          <w:rFonts w:eastAsia="Batang"/>
          <w:bCs/>
          <w:lang w:val="en-US" w:eastAsia="ko-KR"/>
        </w:rPr>
        <w:t>[ i</w:t>
      </w:r>
      <w:proofErr w:type="gramEnd"/>
      <w:r w:rsidRPr="007D25B0">
        <w:rPr>
          <w:rFonts w:eastAsia="Batang"/>
          <w:bCs/>
          <w:lang w:val="en-US" w:eastAsia="ko-KR"/>
        </w:rPr>
        <w:t xml:space="preserve"> ] </w:t>
      </w:r>
      <w:r w:rsidRPr="007D25B0">
        <w:rPr>
          <w:rFonts w:eastAsia="Times New Roman"/>
          <w:lang w:val="en-US"/>
        </w:rPr>
        <w:t>specifies the value of the nuh_layer_id syntax element in VCL NAL units of the i-th layer.</w:t>
      </w:r>
      <w:r w:rsidRPr="007D25B0">
        <w:rPr>
          <w:rFonts w:eastAsia="Batang"/>
          <w:bCs/>
          <w:lang w:val="en-US" w:eastAsia="ko-KR"/>
        </w:rPr>
        <w:t xml:space="preserve"> For i in the range of 0 to vps_max_layers_minus1, inclusive, when layer_id_in_nuh</w:t>
      </w:r>
      <w:proofErr w:type="gramStart"/>
      <w:r w:rsidRPr="007D25B0">
        <w:rPr>
          <w:rFonts w:eastAsia="Times New Roman"/>
          <w:lang w:val="en-US"/>
        </w:rPr>
        <w:t>[ i</w:t>
      </w:r>
      <w:proofErr w:type="gramEnd"/>
      <w:r w:rsidRPr="007D25B0">
        <w:rPr>
          <w:rFonts w:eastAsia="Times New Roman"/>
          <w:lang w:val="en-US"/>
        </w:rPr>
        <w:t xml:space="preserve"> ] is </w:t>
      </w:r>
      <w:r w:rsidRPr="007D25B0">
        <w:rPr>
          <w:rFonts w:eastAsia="Batang"/>
          <w:bCs/>
          <w:lang w:val="en-US" w:eastAsia="ko-KR"/>
        </w:rPr>
        <w:t xml:space="preserve">not present, the value </w:t>
      </w:r>
      <w:r w:rsidRPr="007D25B0">
        <w:rPr>
          <w:rFonts w:eastAsia="Times New Roman"/>
          <w:lang w:val="en-US"/>
        </w:rPr>
        <w:t>is inferred to be equal to i.</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Times New Roman"/>
          <w:lang w:val="en-US"/>
        </w:rPr>
      </w:pPr>
      <w:r w:rsidRPr="007D25B0">
        <w:rPr>
          <w:rFonts w:eastAsia="Times New Roman"/>
          <w:lang w:val="en-US"/>
        </w:rPr>
        <w:t>When i is greater than 0, layer_id_in_nuh</w:t>
      </w:r>
      <w:proofErr w:type="gramStart"/>
      <w:r w:rsidRPr="007D25B0">
        <w:rPr>
          <w:rFonts w:eastAsia="Times New Roman"/>
          <w:lang w:val="en-US"/>
        </w:rPr>
        <w:t>[ i</w:t>
      </w:r>
      <w:proofErr w:type="gramEnd"/>
      <w:r w:rsidRPr="007D25B0">
        <w:rPr>
          <w:rFonts w:eastAsia="Times New Roman"/>
          <w:lang w:val="en-US"/>
        </w:rPr>
        <w:t> ] shall be greater than layer_id_in_nuh[ i – 1 ].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7D25B0">
        <w:rPr>
          <w:rFonts w:eastAsia="Batang"/>
          <w:bCs/>
          <w:lang w:val="en-US" w:eastAsia="ko-KR"/>
        </w:rPr>
        <w:t>For i from 0 to vps_max_layers_minus1, inclusive,</w:t>
      </w:r>
      <w:r w:rsidRPr="007D25B0">
        <w:rPr>
          <w:rFonts w:eastAsia="Times New Roman"/>
          <w:lang w:val="en-US"/>
        </w:rPr>
        <w:t xml:space="preserve"> the variable </w:t>
      </w:r>
      <w:proofErr w:type="gramStart"/>
      <w:r w:rsidRPr="007D25B0">
        <w:rPr>
          <w:rFonts w:eastAsia="Times New Roman"/>
          <w:lang w:val="en-US"/>
        </w:rPr>
        <w:t>LayerIdxInVps[</w:t>
      </w:r>
      <w:proofErr w:type="gramEnd"/>
      <w:r w:rsidRPr="007D25B0">
        <w:rPr>
          <w:rFonts w:eastAsia="Times New Roman"/>
          <w:lang w:val="en-US"/>
        </w:rPr>
        <w:t> layer_id_in_nuh[ i ] ] is set equal to i.</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7D25B0">
        <w:rPr>
          <w:rFonts w:eastAsia="Batang"/>
          <w:b/>
          <w:bCs/>
          <w:lang w:val="en-US" w:eastAsia="ko-KR"/>
        </w:rPr>
        <w:t>dimension_id</w:t>
      </w:r>
      <w:proofErr w:type="gramStart"/>
      <w:r w:rsidRPr="007D25B0">
        <w:rPr>
          <w:rFonts w:eastAsia="Batang"/>
          <w:bCs/>
          <w:lang w:val="en-US" w:eastAsia="ko-KR"/>
        </w:rPr>
        <w:t>[ i</w:t>
      </w:r>
      <w:proofErr w:type="gramEnd"/>
      <w:r w:rsidRPr="007D25B0">
        <w:rPr>
          <w:rFonts w:eastAsia="Batang"/>
          <w:bCs/>
          <w:lang w:val="en-US" w:eastAsia="ko-KR"/>
        </w:rPr>
        <w:t xml:space="preserve"> ][ j ] specifies the identifier of the j-th present scalability dimension type of the i-th layer. </w:t>
      </w:r>
      <w:r w:rsidRPr="007D25B0">
        <w:rPr>
          <w:rFonts w:eastAsia="Times New Roman"/>
          <w:lang w:val="en-US"/>
        </w:rPr>
        <w:t xml:space="preserve">The number of bits used for the representation of </w:t>
      </w:r>
      <w:r w:rsidRPr="007D25B0">
        <w:rPr>
          <w:rFonts w:eastAsia="Batang"/>
          <w:bCs/>
          <w:lang w:val="en-US" w:eastAsia="ko-KR"/>
        </w:rPr>
        <w:t>dimension_id</w:t>
      </w:r>
      <w:proofErr w:type="gramStart"/>
      <w:r w:rsidRPr="007D25B0">
        <w:rPr>
          <w:rFonts w:eastAsia="Batang"/>
          <w:bCs/>
          <w:lang w:val="en-US" w:eastAsia="ko-KR"/>
        </w:rPr>
        <w:t>[ i</w:t>
      </w:r>
      <w:proofErr w:type="gramEnd"/>
      <w:r w:rsidRPr="007D25B0">
        <w:rPr>
          <w:rFonts w:eastAsia="Batang"/>
          <w:bCs/>
          <w:lang w:val="en-US" w:eastAsia="ko-KR"/>
        </w:rPr>
        <w:t> ][ j ] is dimension_id_len_minus1[ j ] + 1 bits.</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7D25B0">
        <w:rPr>
          <w:rFonts w:eastAsia="Batang"/>
          <w:bCs/>
          <w:lang w:val="en-US" w:eastAsia="ko-KR"/>
        </w:rPr>
        <w:t>If splitting_flag is equal to 1, for i from 0 to vps_max_layers_minus1, inclusive,</w:t>
      </w:r>
      <w:r w:rsidRPr="007D25B0">
        <w:rPr>
          <w:rFonts w:eastAsia="Times New Roman"/>
          <w:lang w:val="en-US"/>
        </w:rPr>
        <w:t xml:space="preserve"> and </w:t>
      </w:r>
      <w:r w:rsidRPr="007D25B0">
        <w:rPr>
          <w:rFonts w:eastAsia="Batang"/>
          <w:bCs/>
          <w:lang w:val="en-US" w:eastAsia="ko-KR"/>
        </w:rPr>
        <w:t>j from 0 to NumScalabilityTypes − 1, inclusive, dimension_id[ i ][ j ] is inferred to be equal to ( ( layer_id_in_nuh[ i ] &amp; ( (1 &lt;&lt; dimBitOffset[ j + 1 ] ) − 1) ) &gt;&gt; dimBitOffset[ j ]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7D25B0">
        <w:rPr>
          <w:rFonts w:eastAsia="Batang"/>
          <w:bCs/>
          <w:lang w:val="en-US" w:eastAsia="ko-KR"/>
        </w:rPr>
        <w:lastRenderedPageBreak/>
        <w:t>Otherwise, for j from 0 to NumScalabilityTypes − 1, inclusive, dimension_</w:t>
      </w:r>
      <w:proofErr w:type="gramStart"/>
      <w:r w:rsidRPr="007D25B0">
        <w:rPr>
          <w:rFonts w:eastAsia="Batang"/>
          <w:bCs/>
          <w:lang w:val="en-US" w:eastAsia="ko-KR"/>
        </w:rPr>
        <w:t>id[</w:t>
      </w:r>
      <w:proofErr w:type="gramEnd"/>
      <w:r w:rsidRPr="007D25B0">
        <w:rPr>
          <w:rFonts w:eastAsia="Batang"/>
          <w:bCs/>
          <w:lang w:val="en-US" w:eastAsia="ko-KR"/>
        </w:rPr>
        <w:t> 0 ][ j ] is inferred to be equal to 0.</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7D25B0">
        <w:rPr>
          <w:rFonts w:eastAsia="Batang"/>
          <w:bCs/>
          <w:lang w:val="en-US" w:eastAsia="ko-KR"/>
        </w:rPr>
        <w:t xml:space="preserve">The variable ScalabilityId[ i ][ smIdx ] specifying the identifier of the smIdx-th scalability dimension type of the i-th layer, the variable ViewOrderIdx[ layer_id_in_nuh[ i ] ] specifying the view order index of the i-th layer, </w:t>
      </w:r>
      <w:r w:rsidR="002D498B" w:rsidRPr="007D25B0">
        <w:rPr>
          <w:lang w:val="en-CA"/>
        </w:rPr>
        <w:t>DependencyId</w:t>
      </w:r>
      <w:r w:rsidR="002D498B" w:rsidRPr="007D25B0">
        <w:rPr>
          <w:rFonts w:eastAsia="Batang"/>
          <w:bCs/>
          <w:lang w:val="en-CA" w:eastAsia="ko-KR"/>
        </w:rPr>
        <w:t>[ layer_id_in_nuh[ i ] ]</w:t>
      </w:r>
      <w:r w:rsidR="002D498B" w:rsidRPr="007D25B0">
        <w:rPr>
          <w:lang w:val="en-CA"/>
        </w:rPr>
        <w:t xml:space="preserve"> specifying the </w:t>
      </w:r>
      <w:r w:rsidR="002D498B" w:rsidRPr="007D25B0">
        <w:rPr>
          <w:rFonts w:eastAsia="Batang"/>
          <w:bCs/>
          <w:lang w:val="en-CA" w:eastAsia="ko-KR"/>
        </w:rPr>
        <w:t>spatial/SNR</w:t>
      </w:r>
      <w:r w:rsidR="002D498B" w:rsidRPr="007D25B0">
        <w:rPr>
          <w:lang w:val="en-CA"/>
        </w:rPr>
        <w:t xml:space="preserve"> scalability identifier of the i-th layer, </w:t>
      </w:r>
      <w:r w:rsidRPr="007D25B0">
        <w:rPr>
          <w:rFonts w:eastAsia="Batang"/>
          <w:bCs/>
          <w:lang w:val="en-US" w:eastAsia="ko-KR"/>
        </w:rPr>
        <w:t>and the variable ViewScalExtLayerFlag specifying whether the i-th layer is a view scalability extension layer are derived as follows:</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ind w:left="360"/>
        <w:rPr>
          <w:rFonts w:eastAsia="Batang"/>
          <w:bCs/>
          <w:lang w:val="en-US" w:eastAsia="ko-KR"/>
        </w:rPr>
      </w:pPr>
      <w:r w:rsidRPr="007D25B0">
        <w:rPr>
          <w:rFonts w:eastAsia="Batang"/>
          <w:bCs/>
          <w:lang w:val="en-US" w:eastAsia="ko-KR"/>
        </w:rPr>
        <w:t>NumViews = 1</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proofErr w:type="gramStart"/>
      <w:r w:rsidRPr="007D25B0">
        <w:rPr>
          <w:rFonts w:eastAsia="Batang"/>
          <w:bCs/>
          <w:lang w:val="en-US" w:eastAsia="ko-KR"/>
        </w:rPr>
        <w:t>for(</w:t>
      </w:r>
      <w:proofErr w:type="gramEnd"/>
      <w:r w:rsidRPr="007D25B0">
        <w:rPr>
          <w:rFonts w:eastAsia="Batang"/>
          <w:bCs/>
          <w:lang w:val="en-US" w:eastAsia="ko-KR"/>
        </w:rPr>
        <w:t xml:space="preserve"> i = 0; i  &lt;=  vps_max_layers_minus1; i++ )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7D25B0">
        <w:rPr>
          <w:rFonts w:eastAsia="Batang"/>
          <w:bCs/>
          <w:lang w:val="en-US" w:eastAsia="ko-KR"/>
        </w:rPr>
        <w:tab/>
      </w:r>
      <w:proofErr w:type="gramStart"/>
      <w:r w:rsidRPr="007D25B0">
        <w:rPr>
          <w:rFonts w:eastAsia="Batang"/>
          <w:bCs/>
          <w:lang w:val="en-US" w:eastAsia="ko-KR"/>
        </w:rPr>
        <w:t>lId</w:t>
      </w:r>
      <w:proofErr w:type="gramEnd"/>
      <w:r w:rsidRPr="007D25B0">
        <w:rPr>
          <w:rFonts w:eastAsia="Batang"/>
          <w:bCs/>
          <w:lang w:val="en-US" w:eastAsia="ko-KR"/>
        </w:rPr>
        <w:t xml:space="preserve"> = layer_id_in_nuh[ i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7D25B0">
        <w:rPr>
          <w:rFonts w:eastAsia="Batang"/>
          <w:bCs/>
          <w:lang w:val="en-US" w:eastAsia="ko-KR"/>
        </w:rPr>
        <w:tab/>
      </w:r>
      <w:proofErr w:type="gramStart"/>
      <w:r w:rsidRPr="007D25B0">
        <w:rPr>
          <w:rFonts w:eastAsia="Batang"/>
          <w:bCs/>
          <w:lang w:val="en-US" w:eastAsia="ko-KR"/>
        </w:rPr>
        <w:t>for(</w:t>
      </w:r>
      <w:proofErr w:type="gramEnd"/>
      <w:r w:rsidRPr="007D25B0">
        <w:rPr>
          <w:rFonts w:eastAsia="Batang"/>
          <w:bCs/>
          <w:lang w:val="en-US" w:eastAsia="ko-KR"/>
        </w:rPr>
        <w:t xml:space="preserve"> smIdx= 0, j = 0; smIdx &lt; 16; smIdx++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7D25B0">
        <w:rPr>
          <w:rFonts w:eastAsia="Times New Roman"/>
          <w:bCs/>
          <w:lang w:val="en-US" w:eastAsia="ko-KR"/>
        </w:rPr>
        <w:tab/>
      </w:r>
      <w:r w:rsidRPr="007D25B0">
        <w:rPr>
          <w:rFonts w:eastAsia="Times New Roman"/>
          <w:bCs/>
          <w:lang w:val="en-US" w:eastAsia="ko-KR"/>
        </w:rPr>
        <w:tab/>
      </w:r>
      <w:proofErr w:type="gramStart"/>
      <w:r w:rsidRPr="007D25B0">
        <w:rPr>
          <w:rFonts w:eastAsia="Times New Roman"/>
          <w:bCs/>
          <w:lang w:val="en-US" w:eastAsia="ko-KR"/>
        </w:rPr>
        <w:t>if(</w:t>
      </w:r>
      <w:proofErr w:type="gramEnd"/>
      <w:r w:rsidRPr="007D25B0">
        <w:rPr>
          <w:rFonts w:eastAsia="Times New Roman"/>
          <w:bCs/>
          <w:lang w:val="en-US" w:eastAsia="ko-KR"/>
        </w:rPr>
        <w:t xml:space="preserve"> scalability_mask_flag[ smIdx ]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7D25B0">
        <w:rPr>
          <w:rFonts w:eastAsia="Times New Roman"/>
          <w:bCs/>
          <w:lang w:val="en-US" w:eastAsia="ko-KR"/>
        </w:rPr>
        <w:tab/>
      </w:r>
      <w:r w:rsidRPr="007D25B0">
        <w:rPr>
          <w:rFonts w:eastAsia="Times New Roman"/>
          <w:bCs/>
          <w:lang w:val="en-US" w:eastAsia="ko-KR"/>
        </w:rPr>
        <w:tab/>
      </w:r>
      <w:r w:rsidRPr="007D25B0">
        <w:rPr>
          <w:rFonts w:eastAsia="Times New Roman"/>
          <w:bCs/>
          <w:lang w:val="en-US" w:eastAsia="ko-KR"/>
        </w:rPr>
        <w:tab/>
        <w:t>ScalabilityId</w:t>
      </w:r>
      <w:proofErr w:type="gramStart"/>
      <w:r w:rsidRPr="007D25B0">
        <w:rPr>
          <w:rFonts w:eastAsia="Times New Roman"/>
          <w:bCs/>
          <w:lang w:val="en-US" w:eastAsia="ko-KR"/>
        </w:rPr>
        <w:t>[ i</w:t>
      </w:r>
      <w:proofErr w:type="gramEnd"/>
      <w:r w:rsidRPr="007D25B0">
        <w:rPr>
          <w:rFonts w:eastAsia="Times New Roman"/>
          <w:bCs/>
          <w:lang w:val="en-US" w:eastAsia="ko-KR"/>
        </w:rPr>
        <w:t> ][ smIdx ] = dimension_id[ i ][ j++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7D25B0">
        <w:rPr>
          <w:rFonts w:eastAsia="Batang"/>
          <w:bCs/>
          <w:lang w:val="en-US" w:eastAsia="ko-KR"/>
        </w:rPr>
        <w:tab/>
      </w:r>
      <w:proofErr w:type="gramStart"/>
      <w:r w:rsidRPr="007D25B0">
        <w:rPr>
          <w:rFonts w:eastAsia="Batang"/>
          <w:bCs/>
          <w:lang w:val="en-US" w:eastAsia="ko-KR"/>
        </w:rPr>
        <w:t>ViewOrderIdx[</w:t>
      </w:r>
      <w:proofErr w:type="gramEnd"/>
      <w:r w:rsidRPr="007D25B0">
        <w:rPr>
          <w:rFonts w:eastAsia="Batang"/>
          <w:bCs/>
          <w:lang w:val="en-US" w:eastAsia="ko-KR"/>
        </w:rPr>
        <w:t> lId ] = ScalabilityId[ i ][ 1 ]</w:t>
      </w:r>
    </w:p>
    <w:p w:rsidR="002D498B" w:rsidRPr="007D25B0" w:rsidRDefault="002D498B"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7D25B0">
        <w:rPr>
          <w:lang w:val="en-CA"/>
        </w:rPr>
        <w:tab/>
        <w:t>DependencyId</w:t>
      </w:r>
      <w:r w:rsidRPr="007D25B0">
        <w:rPr>
          <w:rFonts w:eastAsia="Batang"/>
          <w:bCs/>
          <w:lang w:val="en-CA" w:eastAsia="ko-KR"/>
        </w:rPr>
        <w:t xml:space="preserve"> </w:t>
      </w:r>
      <w:proofErr w:type="gramStart"/>
      <w:r w:rsidRPr="007D25B0">
        <w:rPr>
          <w:rFonts w:eastAsia="Batang"/>
          <w:bCs/>
          <w:lang w:val="en-CA" w:eastAsia="ko-KR"/>
        </w:rPr>
        <w:t>[ </w:t>
      </w:r>
      <w:r w:rsidRPr="007D25B0">
        <w:rPr>
          <w:rFonts w:eastAsia="Batang"/>
          <w:bCs/>
          <w:lang w:eastAsia="ko-KR"/>
        </w:rPr>
        <w:t>lId</w:t>
      </w:r>
      <w:proofErr w:type="gramEnd"/>
      <w:r w:rsidRPr="007D25B0">
        <w:rPr>
          <w:rFonts w:eastAsia="Batang"/>
          <w:bCs/>
          <w:lang w:eastAsia="ko-KR"/>
        </w:rPr>
        <w:t> </w:t>
      </w:r>
      <w:r w:rsidRPr="007D25B0">
        <w:rPr>
          <w:rFonts w:eastAsia="Batang"/>
          <w:bCs/>
          <w:lang w:val="en-CA" w:eastAsia="ko-KR"/>
        </w:rPr>
        <w:t> ] = ScalabilityId[ i ][ </w:t>
      </w:r>
      <w:r w:rsidR="00ED1D3B" w:rsidRPr="007D25B0">
        <w:rPr>
          <w:rFonts w:eastAsia="Batang"/>
          <w:bCs/>
          <w:lang w:val="en-CA" w:eastAsia="ko-KR"/>
        </w:rPr>
        <w:t>2</w:t>
      </w:r>
      <w:r w:rsidRPr="007D25B0">
        <w:rPr>
          <w:rFonts w:eastAsia="Batang"/>
          <w:bCs/>
          <w:lang w:val="en-CA" w:eastAsia="ko-KR"/>
        </w:rPr>
        <w:t>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7D25B0">
        <w:rPr>
          <w:rFonts w:eastAsia="Batang"/>
          <w:bCs/>
          <w:lang w:val="en-US" w:eastAsia="ko-KR"/>
        </w:rPr>
        <w:tab/>
        <w:t>if( i &gt; 0  &amp;&amp;  ( ViewOrderIdx[ lId ]  !=  ScalabilityId[ i – 1][ 1 ] )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7D25B0">
        <w:rPr>
          <w:rFonts w:eastAsia="Batang"/>
          <w:bCs/>
          <w:lang w:val="en-US" w:eastAsia="ko-KR"/>
        </w:rPr>
        <w:tab/>
      </w:r>
      <w:r w:rsidRPr="007D25B0">
        <w:rPr>
          <w:rFonts w:eastAsia="Batang"/>
          <w:bCs/>
          <w:lang w:val="en-US" w:eastAsia="ko-KR"/>
        </w:rPr>
        <w:tab/>
        <w:t>NumViews++</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7D25B0">
        <w:rPr>
          <w:rFonts w:eastAsia="Batang"/>
          <w:bCs/>
          <w:lang w:val="en-US" w:eastAsia="ko-KR"/>
        </w:rPr>
        <w:tab/>
      </w:r>
      <w:proofErr w:type="gramStart"/>
      <w:r w:rsidRPr="007D25B0">
        <w:rPr>
          <w:rFonts w:eastAsia="Batang"/>
          <w:bCs/>
          <w:lang w:val="en-US" w:eastAsia="ko-KR"/>
        </w:rPr>
        <w:t>ViewScalExtLayerFlag[</w:t>
      </w:r>
      <w:proofErr w:type="gramEnd"/>
      <w:r w:rsidRPr="007D25B0">
        <w:rPr>
          <w:rFonts w:eastAsia="Batang"/>
          <w:bCs/>
          <w:lang w:val="en-US" w:eastAsia="ko-KR"/>
        </w:rPr>
        <w:t> lId ] = ( ViewOrderIdx[ lId ] &gt; 0 )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7D25B0">
        <w:rPr>
          <w:rFonts w:eastAsia="Batang"/>
          <w:bCs/>
          <w:lang w:val="en-US" w:eastAsia="ko-KR"/>
        </w:rPr>
        <w:t>}</w:t>
      </w:r>
    </w:p>
    <w:p w:rsidR="008B3821" w:rsidRPr="007D25B0" w:rsidRDefault="008B3821" w:rsidP="008B3821">
      <w:pPr>
        <w:rPr>
          <w:lang w:val="en-US"/>
        </w:rPr>
      </w:pPr>
      <w:proofErr w:type="gramStart"/>
      <w:r w:rsidRPr="007D25B0">
        <w:rPr>
          <w:rFonts w:eastAsia="Batang"/>
          <w:b/>
          <w:bCs/>
          <w:lang w:val="en-US" w:eastAsia="ko-KR"/>
        </w:rPr>
        <w:t>view_id_len_minus1</w:t>
      </w:r>
      <w:proofErr w:type="gramEnd"/>
      <w:r w:rsidRPr="007D25B0">
        <w:rPr>
          <w:rFonts w:eastAsia="Batang"/>
          <w:bCs/>
          <w:lang w:val="en-US" w:eastAsia="ko-KR"/>
        </w:rPr>
        <w:t xml:space="preserve"> plus 1 specifies the length, in bits, of the view_id_val[ i ] syntax element.</w:t>
      </w:r>
    </w:p>
    <w:p w:rsidR="008B3821" w:rsidRPr="007D25B0" w:rsidRDefault="008B3821" w:rsidP="008B3821">
      <w:pPr>
        <w:rPr>
          <w:bCs/>
          <w:lang w:val="en-US"/>
        </w:rPr>
      </w:pPr>
      <w:r w:rsidRPr="007D25B0">
        <w:rPr>
          <w:rFonts w:eastAsia="Batang"/>
          <w:b/>
          <w:bCs/>
          <w:lang w:val="en-US" w:eastAsia="ko-KR"/>
        </w:rPr>
        <w:t>view_id_val</w:t>
      </w:r>
      <w:proofErr w:type="gramStart"/>
      <w:r w:rsidRPr="007D25B0">
        <w:rPr>
          <w:rFonts w:eastAsia="Batang"/>
          <w:bCs/>
          <w:lang w:val="en-US" w:eastAsia="ko-KR"/>
        </w:rPr>
        <w:t>[ i</w:t>
      </w:r>
      <w:proofErr w:type="gramEnd"/>
      <w:r w:rsidRPr="007D25B0">
        <w:rPr>
          <w:rFonts w:eastAsia="Batang"/>
          <w:bCs/>
          <w:lang w:val="en-US" w:eastAsia="ko-KR"/>
        </w:rPr>
        <w:t xml:space="preserve"> ] specifies the view identifier of the i-th view specified by the VPS. </w:t>
      </w:r>
      <w:r w:rsidRPr="007D25B0">
        <w:rPr>
          <w:lang w:val="en-US"/>
        </w:rPr>
        <w:t xml:space="preserve">The length of the </w:t>
      </w:r>
      <w:r w:rsidRPr="007D25B0">
        <w:rPr>
          <w:rFonts w:eastAsia="Batang"/>
          <w:bCs/>
          <w:lang w:val="en-US" w:eastAsia="ko-KR"/>
        </w:rPr>
        <w:t>view_id_val</w:t>
      </w:r>
      <w:proofErr w:type="gramStart"/>
      <w:r w:rsidRPr="007D25B0">
        <w:rPr>
          <w:rFonts w:eastAsia="Batang"/>
          <w:bCs/>
          <w:lang w:val="en-US" w:eastAsia="ko-KR"/>
        </w:rPr>
        <w:t>[ i</w:t>
      </w:r>
      <w:proofErr w:type="gramEnd"/>
      <w:r w:rsidRPr="007D25B0">
        <w:rPr>
          <w:rFonts w:eastAsia="Batang"/>
          <w:bCs/>
          <w:lang w:val="en-US" w:eastAsia="ko-KR"/>
        </w:rPr>
        <w:t xml:space="preserve"> ] </w:t>
      </w:r>
      <w:r w:rsidRPr="007D25B0">
        <w:rPr>
          <w:lang w:val="en-US"/>
        </w:rPr>
        <w:t xml:space="preserve">syntax element is view_id_len_minus1 + 1 bits. </w:t>
      </w:r>
      <w:r w:rsidRPr="007D25B0">
        <w:rPr>
          <w:bCs/>
          <w:lang w:val="en-US"/>
        </w:rPr>
        <w:t>When not present, the value of view_id_val</w:t>
      </w:r>
      <w:proofErr w:type="gramStart"/>
      <w:r w:rsidRPr="007D25B0">
        <w:rPr>
          <w:bCs/>
          <w:lang w:val="en-US"/>
        </w:rPr>
        <w:t>[ i</w:t>
      </w:r>
      <w:proofErr w:type="gramEnd"/>
      <w:r w:rsidRPr="007D25B0">
        <w:rPr>
          <w:bCs/>
          <w:lang w:val="en-US"/>
        </w:rPr>
        <w:t> ] is inferred to be equal to 0.</w:t>
      </w:r>
    </w:p>
    <w:p w:rsidR="008B3821" w:rsidRPr="007D25B0" w:rsidRDefault="008B3821" w:rsidP="008B3821">
      <w:pPr>
        <w:rPr>
          <w:bCs/>
          <w:lang w:val="en-US"/>
        </w:rPr>
      </w:pPr>
      <w:r w:rsidRPr="007D25B0">
        <w:rPr>
          <w:bCs/>
          <w:lang w:val="en-US"/>
        </w:rPr>
        <w:t xml:space="preserve">For each layer with nuh_layer_id equal to nuhLayerId, the value </w:t>
      </w:r>
      <w:proofErr w:type="gramStart"/>
      <w:r w:rsidRPr="007D25B0">
        <w:rPr>
          <w:bCs/>
          <w:lang w:val="en-US"/>
        </w:rPr>
        <w:t>ViewId[</w:t>
      </w:r>
      <w:proofErr w:type="gramEnd"/>
      <w:r w:rsidRPr="007D25B0">
        <w:rPr>
          <w:bCs/>
          <w:lang w:val="en-US"/>
        </w:rPr>
        <w:t> nuhLayerId ] is set equal to view_id_val[ ViewOrderIdx[ nuhLayerId ]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7D25B0">
        <w:rPr>
          <w:rFonts w:eastAsia="Batang"/>
          <w:b/>
          <w:bCs/>
          <w:lang w:val="en-US" w:eastAsia="ko-KR"/>
        </w:rPr>
        <w:t>direct_dependency_flag</w:t>
      </w:r>
      <w:r w:rsidRPr="007D25B0">
        <w:rPr>
          <w:rFonts w:eastAsia="Batang"/>
          <w:bCs/>
          <w:lang w:val="en-US" w:eastAsia="ko-KR"/>
        </w:rPr>
        <w:t>[ i ][ j ] equal to 0 specifies that the layer with index j is not a direct reference layer for the layer with index i. direct_dependency_flag[ i ][ j ] equal to 1 specifies that the layer with index j may be a direct reference layer for the layer with index i. When direct_dependency_flag</w:t>
      </w:r>
      <w:proofErr w:type="gramStart"/>
      <w:r w:rsidRPr="007D25B0">
        <w:rPr>
          <w:rFonts w:eastAsia="Batang"/>
          <w:bCs/>
          <w:lang w:val="en-US" w:eastAsia="ko-KR"/>
        </w:rPr>
        <w:t>[ i</w:t>
      </w:r>
      <w:proofErr w:type="gramEnd"/>
      <w:r w:rsidRPr="007D25B0">
        <w:rPr>
          <w:rFonts w:eastAsia="Batang"/>
          <w:bCs/>
          <w:lang w:val="en-US" w:eastAsia="ko-KR"/>
        </w:rPr>
        <w:t> ][ j ] is not present for i and j in the range of 0 to vps_max_layers_minus1, it is inferred to be equal to 0.</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7D25B0">
        <w:rPr>
          <w:rFonts w:eastAsia="Batang"/>
          <w:bCs/>
          <w:lang w:val="en-US" w:eastAsia="ko-KR"/>
        </w:rPr>
        <w:t>The variables NumDirectRefLayers[ i ]</w:t>
      </w:r>
      <w:r w:rsidR="00911B87" w:rsidRPr="007D25B0">
        <w:rPr>
          <w:rFonts w:eastAsia="Batang"/>
          <w:bCs/>
          <w:lang w:val="en-US" w:eastAsia="ko-KR"/>
        </w:rPr>
        <w:t>,</w:t>
      </w:r>
      <w:r w:rsidRPr="007D25B0">
        <w:rPr>
          <w:rFonts w:eastAsia="Batang"/>
          <w:bCs/>
          <w:lang w:val="en-US" w:eastAsia="ko-KR"/>
        </w:rPr>
        <w:t xml:space="preserve"> </w:t>
      </w:r>
      <w:r w:rsidRPr="007D25B0">
        <w:rPr>
          <w:rFonts w:eastAsia="Batang"/>
          <w:bCs/>
          <w:strike/>
          <w:lang w:val="en-US" w:eastAsia="ko-KR"/>
        </w:rPr>
        <w:t xml:space="preserve">and </w:t>
      </w:r>
      <w:r w:rsidRPr="007D25B0">
        <w:rPr>
          <w:rFonts w:eastAsia="Batang"/>
          <w:bCs/>
          <w:lang w:val="en-US" w:eastAsia="ko-KR"/>
        </w:rPr>
        <w:t xml:space="preserve">RefLayerId[ i ][ j ] </w:t>
      </w:r>
      <w:r w:rsidR="004A5B50" w:rsidRPr="007D25B0">
        <w:rPr>
          <w:rFonts w:eastAsia="Batang"/>
          <w:bCs/>
          <w:lang w:eastAsia="ko-KR"/>
        </w:rPr>
        <w:t xml:space="preserve">SamplePredEnabledFlag[ i ][ j ], MotionPredEnabledFlag[ i ][ j ] </w:t>
      </w:r>
      <w:r w:rsidR="00911B87" w:rsidRPr="007D25B0">
        <w:rPr>
          <w:rFonts w:eastAsia="Batang"/>
          <w:bCs/>
          <w:lang w:val="en-US" w:eastAsia="ko-KR"/>
        </w:rPr>
        <w:t xml:space="preserve">and </w:t>
      </w:r>
      <w:r w:rsidR="00911B87" w:rsidRPr="007D25B0">
        <w:rPr>
          <w:rFonts w:eastAsia="Batang"/>
          <w:bCs/>
          <w:lang w:val="en-CA" w:eastAsia="ko-KR"/>
        </w:rPr>
        <w:t xml:space="preserve">DirectRefLayerIdx[ i ][ j ] </w:t>
      </w:r>
      <w:r w:rsidRPr="007D25B0">
        <w:rPr>
          <w:rFonts w:eastAsia="Batang"/>
          <w:bCs/>
          <w:lang w:val="en-US" w:eastAsia="ko-KR"/>
        </w:rPr>
        <w:t>are derived as follows:</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7D25B0">
        <w:rPr>
          <w:rFonts w:eastAsia="Batang"/>
          <w:bCs/>
          <w:lang w:val="en-US" w:eastAsia="ko-KR"/>
        </w:rPr>
        <w:t>for( i = 0; i  &lt;=  vps_max_layers_minus1; i++ ) {</w:t>
      </w:r>
      <w:r w:rsidRPr="007D25B0">
        <w:rPr>
          <w:rFonts w:eastAsia="Batang"/>
          <w:bCs/>
          <w:lang w:val="en-US" w:eastAsia="ko-KR"/>
        </w:rPr>
        <w:br/>
      </w:r>
      <w:r w:rsidRPr="007D25B0">
        <w:rPr>
          <w:rFonts w:eastAsia="Batang"/>
          <w:bCs/>
          <w:lang w:val="en-US" w:eastAsia="ko-KR"/>
        </w:rPr>
        <w:tab/>
        <w:t>iNuhLId = layer_id_in_nuh[ i ]</w:t>
      </w:r>
      <w:r w:rsidRPr="007D25B0">
        <w:rPr>
          <w:rFonts w:eastAsia="Batang"/>
          <w:bCs/>
          <w:lang w:val="en-US" w:eastAsia="ko-KR"/>
        </w:rPr>
        <w:br/>
      </w:r>
      <w:r w:rsidRPr="007D25B0">
        <w:rPr>
          <w:rFonts w:eastAsia="Batang"/>
          <w:bCs/>
          <w:lang w:val="en-US" w:eastAsia="ko-KR"/>
        </w:rPr>
        <w:tab/>
        <w:t>NumDirectRefLayers[ iNuhLId ] = 0</w:t>
      </w:r>
      <w:r w:rsidRPr="007D25B0">
        <w:rPr>
          <w:rFonts w:eastAsia="Batang"/>
          <w:bCs/>
          <w:lang w:val="en-US" w:eastAsia="ko-KR"/>
        </w:rPr>
        <w:br/>
      </w:r>
      <w:r w:rsidRPr="007D25B0">
        <w:rPr>
          <w:rFonts w:eastAsia="Batang"/>
          <w:bCs/>
          <w:lang w:val="en-US" w:eastAsia="ko-KR"/>
        </w:rPr>
        <w:tab/>
        <w:t>for( j = 0; j &lt; i; j++ )</w:t>
      </w:r>
      <w:r w:rsidRPr="007D25B0">
        <w:rPr>
          <w:rFonts w:eastAsia="Batang"/>
          <w:bCs/>
          <w:lang w:val="en-US" w:eastAsia="ko-KR"/>
        </w:rPr>
        <w:br/>
      </w:r>
      <w:r w:rsidRPr="007D25B0">
        <w:rPr>
          <w:rFonts w:eastAsia="Batang"/>
          <w:bCs/>
          <w:lang w:val="en-US" w:eastAsia="ko-KR"/>
        </w:rPr>
        <w:tab/>
      </w:r>
      <w:r w:rsidRPr="007D25B0">
        <w:rPr>
          <w:rFonts w:eastAsia="Batang"/>
          <w:bCs/>
          <w:lang w:val="en-US" w:eastAsia="ko-KR"/>
        </w:rPr>
        <w:tab/>
        <w:t>if( direct_dependency_flag[ i ][ j ] )</w:t>
      </w:r>
      <w:r w:rsidR="00911B87" w:rsidRPr="007D25B0">
        <w:rPr>
          <w:rFonts w:eastAsia="Batang"/>
          <w:bCs/>
          <w:lang w:val="en-US" w:eastAsia="ko-KR"/>
        </w:rPr>
        <w:t xml:space="preserve"> {</w:t>
      </w:r>
      <w:r w:rsidRPr="007D25B0">
        <w:rPr>
          <w:rFonts w:eastAsia="Batang"/>
          <w:bCs/>
          <w:lang w:val="en-US" w:eastAsia="ko-KR"/>
        </w:rPr>
        <w:br/>
      </w:r>
      <w:r w:rsidRPr="007D25B0">
        <w:rPr>
          <w:rFonts w:eastAsia="Batang"/>
          <w:bCs/>
          <w:lang w:val="en-US" w:eastAsia="ko-KR"/>
        </w:rPr>
        <w:tab/>
      </w:r>
      <w:r w:rsidRPr="007D25B0">
        <w:rPr>
          <w:rFonts w:eastAsia="Batang"/>
          <w:bCs/>
          <w:lang w:val="en-US" w:eastAsia="ko-KR"/>
        </w:rPr>
        <w:tab/>
      </w:r>
      <w:r w:rsidRPr="007D25B0">
        <w:rPr>
          <w:rFonts w:eastAsia="Batang"/>
          <w:bCs/>
          <w:lang w:val="en-US" w:eastAsia="ko-KR"/>
        </w:rPr>
        <w:tab/>
        <w:t>RefLayerId[ iNuhLId ][ NumDirectRefLayers[ iNuhLId ]++ ] = layer_id_in_nuh[ j ]</w:t>
      </w:r>
      <w:r w:rsidR="00911B87" w:rsidRPr="007D25B0">
        <w:rPr>
          <w:rFonts w:eastAsia="Batang"/>
          <w:bCs/>
          <w:lang w:val="en-US" w:eastAsia="ko-KR"/>
        </w:rPr>
        <w:br/>
      </w:r>
      <w:r w:rsidR="002373BB" w:rsidRPr="007D25B0">
        <w:rPr>
          <w:rFonts w:eastAsia="Batang"/>
          <w:bCs/>
          <w:lang w:val="en-CA" w:eastAsia="ko-KR"/>
        </w:rPr>
        <w:tab/>
      </w:r>
      <w:r w:rsidR="002373BB" w:rsidRPr="007D25B0">
        <w:rPr>
          <w:rFonts w:eastAsia="Batang"/>
          <w:bCs/>
          <w:lang w:val="en-CA" w:eastAsia="ko-KR"/>
        </w:rPr>
        <w:tab/>
      </w:r>
      <w:r w:rsidR="002373BB" w:rsidRPr="007D25B0">
        <w:rPr>
          <w:rFonts w:eastAsia="Batang"/>
          <w:bCs/>
          <w:lang w:val="en-CA" w:eastAsia="ko-KR"/>
        </w:rPr>
        <w:tab/>
      </w:r>
      <w:r w:rsidR="002373BB" w:rsidRPr="007D25B0">
        <w:rPr>
          <w:rFonts w:eastAsia="Batang"/>
          <w:bCs/>
          <w:lang w:eastAsia="ko-KR"/>
        </w:rPr>
        <w:t>SamplePredEnabledFlag[ iNuhLId ][ j ] = (</w:t>
      </w:r>
      <w:r w:rsidR="00DC4C8B" w:rsidRPr="007D25B0">
        <w:rPr>
          <w:rFonts w:eastAsia="Batang"/>
          <w:bCs/>
          <w:lang w:eastAsia="ko-KR"/>
        </w:rPr>
        <w:t> </w:t>
      </w:r>
      <w:r w:rsidR="002373BB" w:rsidRPr="007D25B0">
        <w:rPr>
          <w:rFonts w:eastAsia="Batang"/>
          <w:bCs/>
          <w:lang w:eastAsia="ko-KR"/>
        </w:rPr>
        <w:t>(</w:t>
      </w:r>
      <w:r w:rsidR="00DC4C8B" w:rsidRPr="007D25B0">
        <w:rPr>
          <w:rFonts w:eastAsia="Batang"/>
          <w:bCs/>
          <w:lang w:eastAsia="ko-KR"/>
        </w:rPr>
        <w:t> </w:t>
      </w:r>
      <w:r w:rsidR="002373BB" w:rsidRPr="007D25B0">
        <w:rPr>
          <w:rFonts w:eastAsia="Batang"/>
          <w:bCs/>
          <w:lang w:eastAsia="ko-KR"/>
        </w:rPr>
        <w:t>direct_dependency_type[ i ][ j ]</w:t>
      </w:r>
      <w:r w:rsidR="00DC4C8B" w:rsidRPr="007D25B0">
        <w:rPr>
          <w:rFonts w:eastAsia="Batang"/>
          <w:bCs/>
          <w:lang w:eastAsia="ko-KR"/>
        </w:rPr>
        <w:t> </w:t>
      </w:r>
      <w:r w:rsidR="002373BB" w:rsidRPr="007D25B0">
        <w:rPr>
          <w:rFonts w:eastAsia="Batang"/>
          <w:bCs/>
          <w:lang w:eastAsia="ko-KR"/>
        </w:rPr>
        <w:t>+</w:t>
      </w:r>
      <w:r w:rsidR="00DC4C8B" w:rsidRPr="007D25B0">
        <w:rPr>
          <w:rFonts w:eastAsia="Batang"/>
          <w:bCs/>
          <w:lang w:eastAsia="ko-KR"/>
        </w:rPr>
        <w:t> </w:t>
      </w:r>
      <w:r w:rsidR="002373BB" w:rsidRPr="007D25B0">
        <w:rPr>
          <w:rFonts w:eastAsia="Batang"/>
          <w:bCs/>
          <w:lang w:eastAsia="ko-KR"/>
        </w:rPr>
        <w:t>1</w:t>
      </w:r>
      <w:r w:rsidR="00DC4C8B" w:rsidRPr="007D25B0">
        <w:rPr>
          <w:rFonts w:eastAsia="Batang"/>
          <w:bCs/>
          <w:lang w:eastAsia="ko-KR"/>
        </w:rPr>
        <w:t> </w:t>
      </w:r>
      <w:r w:rsidR="002373BB" w:rsidRPr="007D25B0">
        <w:rPr>
          <w:rFonts w:eastAsia="Batang"/>
          <w:bCs/>
          <w:lang w:eastAsia="ko-KR"/>
        </w:rPr>
        <w:t>) &amp; 1 )</w:t>
      </w:r>
      <w:r w:rsidR="002373BB" w:rsidRPr="007D25B0">
        <w:rPr>
          <w:rFonts w:eastAsia="Batang"/>
          <w:bCs/>
          <w:lang w:eastAsia="ko-KR"/>
        </w:rPr>
        <w:br/>
      </w:r>
      <w:r w:rsidR="002373BB" w:rsidRPr="007D25B0">
        <w:rPr>
          <w:rFonts w:eastAsia="Batang"/>
          <w:bCs/>
          <w:lang w:eastAsia="ko-KR"/>
        </w:rPr>
        <w:tab/>
      </w:r>
      <w:r w:rsidR="002373BB" w:rsidRPr="007D25B0">
        <w:rPr>
          <w:rFonts w:eastAsia="Batang"/>
          <w:bCs/>
          <w:lang w:eastAsia="ko-KR"/>
        </w:rPr>
        <w:tab/>
      </w:r>
      <w:r w:rsidR="002373BB" w:rsidRPr="007D25B0">
        <w:rPr>
          <w:rFonts w:eastAsia="Batang"/>
          <w:bCs/>
          <w:lang w:eastAsia="ko-KR"/>
        </w:rPr>
        <w:tab/>
        <w:t>MotionPredEnabledFlag[ iNuhLId ][ j ] = (</w:t>
      </w:r>
      <w:r w:rsidR="00DC4C8B" w:rsidRPr="007D25B0">
        <w:rPr>
          <w:rFonts w:eastAsia="Batang"/>
          <w:bCs/>
          <w:lang w:eastAsia="ko-KR"/>
        </w:rPr>
        <w:t> </w:t>
      </w:r>
      <w:r w:rsidR="002373BB" w:rsidRPr="007D25B0">
        <w:rPr>
          <w:rFonts w:eastAsia="Batang"/>
          <w:bCs/>
          <w:lang w:eastAsia="ko-KR"/>
        </w:rPr>
        <w:t>(</w:t>
      </w:r>
      <w:r w:rsidR="00DC4C8B" w:rsidRPr="007D25B0">
        <w:rPr>
          <w:rFonts w:eastAsia="Batang"/>
          <w:bCs/>
          <w:lang w:eastAsia="ko-KR"/>
        </w:rPr>
        <w:t> </w:t>
      </w:r>
      <w:r w:rsidR="002373BB" w:rsidRPr="007D25B0">
        <w:rPr>
          <w:rFonts w:eastAsia="Batang"/>
          <w:bCs/>
          <w:lang w:eastAsia="ko-KR"/>
        </w:rPr>
        <w:t>( direct_dependency_type[ i ][ j ]</w:t>
      </w:r>
      <w:r w:rsidR="00DC4C8B" w:rsidRPr="007D25B0">
        <w:rPr>
          <w:rFonts w:eastAsia="Batang"/>
          <w:bCs/>
          <w:lang w:val="en-US" w:eastAsia="ko-KR"/>
        </w:rPr>
        <w:t> </w:t>
      </w:r>
      <w:r w:rsidR="002373BB" w:rsidRPr="007D25B0">
        <w:rPr>
          <w:rFonts w:eastAsia="Batang"/>
          <w:bCs/>
          <w:lang w:eastAsia="ko-KR"/>
        </w:rPr>
        <w:t>+</w:t>
      </w:r>
      <w:r w:rsidR="00DC4C8B" w:rsidRPr="007D25B0">
        <w:rPr>
          <w:rFonts w:eastAsia="Batang"/>
          <w:bCs/>
          <w:lang w:val="en-US" w:eastAsia="ko-KR"/>
        </w:rPr>
        <w:t> </w:t>
      </w:r>
      <w:r w:rsidR="002373BB" w:rsidRPr="007D25B0">
        <w:rPr>
          <w:rFonts w:eastAsia="Batang"/>
          <w:bCs/>
          <w:lang w:eastAsia="ko-KR"/>
        </w:rPr>
        <w:t>1</w:t>
      </w:r>
      <w:r w:rsidR="00DC4C8B" w:rsidRPr="007D25B0">
        <w:rPr>
          <w:rFonts w:eastAsia="Batang"/>
          <w:bCs/>
          <w:lang w:val="en-US" w:eastAsia="ko-KR"/>
        </w:rPr>
        <w:t> </w:t>
      </w:r>
      <w:r w:rsidR="002373BB" w:rsidRPr="007D25B0">
        <w:rPr>
          <w:rFonts w:eastAsia="Batang"/>
          <w:bCs/>
          <w:lang w:eastAsia="ko-KR"/>
        </w:rPr>
        <w:t>) &amp; 2 ) &gt;&gt; 1 )</w:t>
      </w:r>
      <w:r w:rsidR="002373BB" w:rsidRPr="007D25B0">
        <w:rPr>
          <w:rFonts w:eastAsia="Batang"/>
          <w:bCs/>
          <w:lang w:eastAsia="ko-KR"/>
        </w:rPr>
        <w:br/>
      </w:r>
      <w:r w:rsidR="00911B87" w:rsidRPr="007D25B0">
        <w:rPr>
          <w:rFonts w:eastAsia="Batang"/>
          <w:bCs/>
          <w:lang w:val="en-CA" w:eastAsia="ko-KR"/>
        </w:rPr>
        <w:tab/>
      </w:r>
      <w:r w:rsidR="00911B87" w:rsidRPr="007D25B0">
        <w:rPr>
          <w:rFonts w:eastAsia="Batang"/>
          <w:bCs/>
          <w:lang w:val="en-CA" w:eastAsia="ko-KR"/>
        </w:rPr>
        <w:tab/>
      </w:r>
      <w:r w:rsidR="00911B87" w:rsidRPr="007D25B0">
        <w:rPr>
          <w:rFonts w:eastAsia="Batang"/>
          <w:bCs/>
          <w:lang w:val="en-CA" w:eastAsia="ko-KR"/>
        </w:rPr>
        <w:tab/>
        <w:t>DirectRefLayerIdx[ iNuhLid ][ layer_id_in_nuh[ j ] ] = NumDirectRefLayers[ iNuhLId ] </w:t>
      </w:r>
      <w:r w:rsidR="00911B87" w:rsidRPr="007D25B0">
        <w:rPr>
          <w:rFonts w:eastAsia="Batang"/>
          <w:bCs/>
          <w:lang w:val="en-US" w:eastAsia="ko-KR"/>
        </w:rPr>
        <w:t>–</w:t>
      </w:r>
      <w:r w:rsidR="00911B87" w:rsidRPr="007D25B0">
        <w:rPr>
          <w:rFonts w:eastAsia="Batang"/>
          <w:bCs/>
          <w:lang w:val="en-CA" w:eastAsia="ko-KR"/>
        </w:rPr>
        <w:t> 1</w:t>
      </w:r>
      <w:r w:rsidR="00911B87" w:rsidRPr="007D25B0">
        <w:rPr>
          <w:rFonts w:eastAsia="Batang"/>
          <w:bCs/>
          <w:lang w:val="en-US" w:eastAsia="ko-KR"/>
        </w:rPr>
        <w:tab/>
      </w:r>
      <w:r w:rsidR="00911B87" w:rsidRPr="007D25B0">
        <w:rPr>
          <w:rFonts w:eastAsia="Batang"/>
          <w:bCs/>
          <w:lang w:val="en-US" w:eastAsia="ko-KR"/>
        </w:rPr>
        <w:tab/>
        <w:t>}</w:t>
      </w:r>
      <w:r w:rsidRPr="007D25B0">
        <w:rPr>
          <w:rFonts w:eastAsia="Batang"/>
          <w:bCs/>
          <w:lang w:val="en-US" w:eastAsia="ko-KR"/>
        </w:rPr>
        <w:br/>
        <w:t>}</w:t>
      </w:r>
    </w:p>
    <w:p w:rsidR="008B3821" w:rsidRPr="007D25B0" w:rsidRDefault="008B3821" w:rsidP="008B3821">
      <w:pPr>
        <w:pStyle w:val="3N"/>
        <w:rPr>
          <w:lang w:val="en-US" w:eastAsia="ko-KR"/>
        </w:rPr>
      </w:pPr>
      <w:proofErr w:type="gramStart"/>
      <w:r w:rsidRPr="007D25B0">
        <w:rPr>
          <w:rFonts w:eastAsia="Batang"/>
          <w:b/>
          <w:bCs/>
          <w:lang w:val="en-US" w:eastAsia="ko-KR"/>
        </w:rPr>
        <w:t>max_tid_ref_present_flag</w:t>
      </w:r>
      <w:proofErr w:type="gramEnd"/>
      <w:r w:rsidRPr="007D25B0">
        <w:rPr>
          <w:lang w:val="en-US" w:eastAsia="ko-KR"/>
        </w:rPr>
        <w:t xml:space="preserve"> equal to 1 specifies that the syntax element max_tid_il_ref_pics_plus1[ i ] is present. </w:t>
      </w:r>
      <w:proofErr w:type="gramStart"/>
      <w:r w:rsidRPr="007D25B0">
        <w:rPr>
          <w:rFonts w:eastAsia="Batang"/>
          <w:bCs/>
          <w:lang w:val="en-US" w:eastAsia="ko-KR"/>
        </w:rPr>
        <w:t>max_tid_ref_present_flag</w:t>
      </w:r>
      <w:proofErr w:type="gramEnd"/>
      <w:r w:rsidRPr="007D25B0">
        <w:rPr>
          <w:lang w:val="en-US" w:eastAsia="ko-KR"/>
        </w:rPr>
        <w:t xml:space="preserve"> equal to 0 specifies that the syntax element max_tid_il_ref_pics_plus1[ i ] is not present.</w:t>
      </w:r>
    </w:p>
    <w:p w:rsidR="008B3821" w:rsidRPr="007D25B0" w:rsidRDefault="008B3821" w:rsidP="008B3821">
      <w:pPr>
        <w:pStyle w:val="3N"/>
        <w:rPr>
          <w:szCs w:val="22"/>
          <w:lang w:val="en-US"/>
        </w:rPr>
      </w:pPr>
      <w:r w:rsidRPr="007D25B0">
        <w:rPr>
          <w:b/>
          <w:lang w:val="en-US" w:eastAsia="ko-KR"/>
        </w:rPr>
        <w:t>max_tid_il_ref_pics_plus1</w:t>
      </w:r>
      <w:r w:rsidRPr="007D25B0">
        <w:rPr>
          <w:szCs w:val="22"/>
          <w:lang w:val="en-US"/>
        </w:rPr>
        <w:t>[ i ] equal to 0 specifies that within the CVS non-IRAP picture</w:t>
      </w:r>
      <w:r w:rsidRPr="007D25B0">
        <w:rPr>
          <w:szCs w:val="22"/>
          <w:lang w:val="en-US" w:eastAsia="ko-KR"/>
        </w:rPr>
        <w:t>s with nuh_layer_id equal to layer_id_in_nuh[ i ]</w:t>
      </w:r>
      <w:r w:rsidRPr="007D25B0">
        <w:rPr>
          <w:szCs w:val="22"/>
          <w:lang w:val="en-US"/>
        </w:rPr>
        <w:t xml:space="preserve"> are not used as reference for inter-layer prediction.</w:t>
      </w:r>
      <w:r w:rsidRPr="007D25B0">
        <w:rPr>
          <w:szCs w:val="22"/>
          <w:lang w:val="en-US" w:eastAsia="ko-KR"/>
        </w:rPr>
        <w:t xml:space="preserve"> </w:t>
      </w:r>
      <w:r w:rsidRPr="007D25B0">
        <w:rPr>
          <w:szCs w:val="22"/>
          <w:lang w:val="en-US"/>
        </w:rPr>
        <w:t>max_tid_il_ref_pics_plus1[ i ] greater than 0 specifies that within the CVS pictures with nuh_layer_id equal to layer_id_in_nuh[ i ] and TemporalId greater than max_tid_il_ref_pics_plus1[ i ]</w:t>
      </w:r>
      <w:r w:rsidRPr="007D25B0">
        <w:rPr>
          <w:szCs w:val="22"/>
          <w:lang w:val="en-US" w:eastAsia="ko-KR"/>
        </w:rPr>
        <w:t> </w:t>
      </w:r>
      <w:r w:rsidRPr="007D25B0">
        <w:rPr>
          <w:szCs w:val="22"/>
          <w:lang w:val="en-US"/>
        </w:rPr>
        <w:t>– 1 are not used as reference for inter-layer prediction. When not present, max_tid_il_ref_pics_</w:t>
      </w:r>
      <w:proofErr w:type="gramStart"/>
      <w:r w:rsidRPr="007D25B0">
        <w:rPr>
          <w:szCs w:val="22"/>
          <w:lang w:val="en-US"/>
        </w:rPr>
        <w:t>plus1[</w:t>
      </w:r>
      <w:proofErr w:type="gramEnd"/>
      <w:r w:rsidRPr="007D25B0">
        <w:rPr>
          <w:szCs w:val="22"/>
          <w:lang w:val="en-US"/>
        </w:rPr>
        <w:t> i ] is inferred to be equal to 7.</w:t>
      </w:r>
    </w:p>
    <w:p w:rsidR="008B3821" w:rsidRPr="007D25B0" w:rsidRDefault="008B3821" w:rsidP="008B3821">
      <w:pPr>
        <w:rPr>
          <w:rFonts w:eastAsia="Batang"/>
          <w:bCs/>
          <w:lang w:val="en-US" w:eastAsia="ko-KR"/>
        </w:rPr>
      </w:pPr>
      <w:proofErr w:type="gramStart"/>
      <w:r w:rsidRPr="007D25B0">
        <w:rPr>
          <w:rFonts w:eastAsia="Batang"/>
          <w:b/>
          <w:bCs/>
          <w:lang w:val="en-US" w:eastAsia="ko-KR"/>
        </w:rPr>
        <w:t>all_ref_layers_active_flag</w:t>
      </w:r>
      <w:proofErr w:type="gramEnd"/>
      <w:r w:rsidRPr="007D25B0">
        <w:rPr>
          <w:rFonts w:eastAsia="Batang"/>
          <w:bCs/>
          <w:lang w:val="en-US" w:eastAsia="ko-KR"/>
        </w:rPr>
        <w:t xml:space="preserve"> equal to 1 specifies that for each picture referring to the VPS, the reference layer pictures of all direct reference layers of the layer containing the picture are present in the same access unit as the picture and are included in the </w:t>
      </w:r>
      <w:r w:rsidRPr="007D25B0">
        <w:rPr>
          <w:lang w:val="en-US" w:eastAsia="ko-KR"/>
        </w:rPr>
        <w:t>inter-layer reference picture set of the picture</w:t>
      </w:r>
      <w:r w:rsidRPr="007D25B0">
        <w:rPr>
          <w:rFonts w:eastAsia="Batang"/>
          <w:bCs/>
          <w:lang w:val="en-US" w:eastAsia="ko-KR"/>
        </w:rPr>
        <w:t xml:space="preserve">. </w:t>
      </w:r>
      <w:proofErr w:type="gramStart"/>
      <w:r w:rsidRPr="007D25B0">
        <w:rPr>
          <w:rFonts w:eastAsia="Batang"/>
          <w:bCs/>
          <w:lang w:val="en-US" w:eastAsia="ko-KR"/>
        </w:rPr>
        <w:t>all_ref_layers_active_flag</w:t>
      </w:r>
      <w:proofErr w:type="gramEnd"/>
      <w:r w:rsidRPr="007D25B0">
        <w:rPr>
          <w:rFonts w:eastAsia="Batang"/>
          <w:bCs/>
          <w:lang w:val="en-US" w:eastAsia="ko-KR"/>
        </w:rPr>
        <w:t xml:space="preserve"> equal to 0 specifies that the above restriction may or may not apply.</w:t>
      </w:r>
      <w:r w:rsidR="001E0564" w:rsidRPr="007D25B0">
        <w:rPr>
          <w:rFonts w:eastAsia="Batang"/>
          <w:bCs/>
          <w:lang w:val="en-US" w:eastAsia="ko-KR"/>
        </w:rPr>
        <w:t xml:space="preserve"> </w:t>
      </w:r>
    </w:p>
    <w:p w:rsidR="008B3821" w:rsidRPr="007D25B0" w:rsidRDefault="008B3821" w:rsidP="008B3821">
      <w:pPr>
        <w:rPr>
          <w:rFonts w:eastAsia="Batang"/>
          <w:bCs/>
          <w:lang w:val="en-US" w:eastAsia="ko-KR"/>
        </w:rPr>
      </w:pPr>
      <w:proofErr w:type="gramStart"/>
      <w:r w:rsidRPr="007D25B0">
        <w:rPr>
          <w:rFonts w:eastAsia="Batang"/>
          <w:b/>
          <w:bCs/>
          <w:lang w:val="en-US" w:eastAsia="ko-KR"/>
        </w:rPr>
        <w:t>vps_number_layer_sets_minus1</w:t>
      </w:r>
      <w:proofErr w:type="gramEnd"/>
      <w:r w:rsidRPr="007D25B0">
        <w:rPr>
          <w:rFonts w:eastAsia="Batang"/>
          <w:bCs/>
          <w:lang w:val="en-US" w:eastAsia="ko-KR"/>
        </w:rPr>
        <w:t xml:space="preserve"> plus 1 specifies the number of layer sets that are specified by the VPS. The value of vps_number_layer_sets_minus1 shall be in the range of 0 to 1023, inclusive, and shall be equal to vps_num_layer_sets_minus1.</w:t>
      </w:r>
    </w:p>
    <w:p w:rsidR="008B3821" w:rsidRPr="007D25B0" w:rsidRDefault="008B3821" w:rsidP="008B3821">
      <w:pPr>
        <w:rPr>
          <w:rFonts w:eastAsia="Batang"/>
          <w:bCs/>
          <w:lang w:val="en-US" w:eastAsia="ko-KR"/>
        </w:rPr>
      </w:pPr>
      <w:proofErr w:type="gramStart"/>
      <w:r w:rsidRPr="007D25B0">
        <w:rPr>
          <w:rFonts w:eastAsia="Batang"/>
          <w:b/>
          <w:bCs/>
          <w:lang w:val="en-US" w:eastAsia="ko-KR"/>
        </w:rPr>
        <w:t>vps_num_profile_tier_level_minus1</w:t>
      </w:r>
      <w:proofErr w:type="gramEnd"/>
      <w:r w:rsidRPr="007D25B0">
        <w:rPr>
          <w:lang w:val="en-US"/>
        </w:rPr>
        <w:t xml:space="preserve"> plus 1 specifies the number of </w:t>
      </w:r>
      <w:r w:rsidRPr="007D25B0">
        <w:rPr>
          <w:rFonts w:ascii="Times" w:hAnsi="Times"/>
          <w:lang w:val="en-US"/>
        </w:rPr>
        <w:t xml:space="preserve">profile_tier_level( ) </w:t>
      </w:r>
      <w:r w:rsidRPr="007D25B0">
        <w:rPr>
          <w:lang w:val="en-US"/>
        </w:rPr>
        <w:t>syntax structures in the VPS.</w:t>
      </w:r>
    </w:p>
    <w:p w:rsidR="008B3821" w:rsidRPr="007D25B0" w:rsidRDefault="008B3821" w:rsidP="008B3821">
      <w:pPr>
        <w:rPr>
          <w:bCs/>
          <w:lang w:val="en-US"/>
        </w:rPr>
      </w:pPr>
      <w:r w:rsidRPr="007D25B0">
        <w:rPr>
          <w:b/>
          <w:bCs/>
          <w:lang w:val="en-US"/>
        </w:rPr>
        <w:lastRenderedPageBreak/>
        <w:t>vps_profile_present_flag</w:t>
      </w:r>
      <w:proofErr w:type="gramStart"/>
      <w:r w:rsidRPr="007D25B0">
        <w:rPr>
          <w:bCs/>
          <w:lang w:val="en-US"/>
        </w:rPr>
        <w:t>[ i</w:t>
      </w:r>
      <w:proofErr w:type="gramEnd"/>
      <w:r w:rsidRPr="007D25B0">
        <w:rPr>
          <w:bCs/>
          <w:lang w:val="en-US"/>
        </w:rPr>
        <w:t xml:space="preserve"> ] equal to 1 specifies that the profile and tier information for layer set i </w:t>
      </w:r>
      <w:r w:rsidRPr="007D25B0">
        <w:rPr>
          <w:bCs/>
          <w:szCs w:val="22"/>
          <w:lang w:val="en-US"/>
        </w:rPr>
        <w:t>is present in the i-th profile_tier_level( ) syntax structure</w:t>
      </w:r>
      <w:r w:rsidRPr="007D25B0">
        <w:rPr>
          <w:bCs/>
          <w:lang w:val="en-US"/>
        </w:rPr>
        <w:t>.</w:t>
      </w:r>
      <w:r w:rsidRPr="007D25B0">
        <w:rPr>
          <w:b/>
          <w:bCs/>
          <w:lang w:val="en-US"/>
        </w:rPr>
        <w:t xml:space="preserve"> </w:t>
      </w:r>
      <w:r w:rsidRPr="007D25B0">
        <w:rPr>
          <w:bCs/>
          <w:lang w:val="en-US"/>
        </w:rPr>
        <w:t>vps_profile_present_flag</w:t>
      </w:r>
      <w:proofErr w:type="gramStart"/>
      <w:r w:rsidRPr="007D25B0">
        <w:rPr>
          <w:bCs/>
          <w:lang w:val="en-US"/>
        </w:rPr>
        <w:t>[ i</w:t>
      </w:r>
      <w:proofErr w:type="gramEnd"/>
      <w:r w:rsidRPr="007D25B0">
        <w:rPr>
          <w:bCs/>
          <w:lang w:val="en-US"/>
        </w:rPr>
        <w:t xml:space="preserve"> ] </w:t>
      </w:r>
      <w:r w:rsidRPr="007D25B0">
        <w:rPr>
          <w:bCs/>
          <w:szCs w:val="22"/>
          <w:lang w:val="en-US"/>
        </w:rPr>
        <w:t>equal to 0 specifies that profile and tier information is not present in the i-th profile_tier_level( ) syntax structure and is inferred.</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Times New Roman"/>
          <w:b/>
          <w:lang w:val="en-US"/>
        </w:rPr>
      </w:pPr>
      <w:r w:rsidRPr="007D25B0">
        <w:rPr>
          <w:b/>
          <w:bCs/>
          <w:lang w:val="en-US"/>
        </w:rPr>
        <w:t>profile_ref_minus1</w:t>
      </w:r>
      <w:r w:rsidRPr="007D25B0">
        <w:rPr>
          <w:bCs/>
          <w:lang w:val="en-US"/>
        </w:rPr>
        <w:t>[ i ] specifies that the profile and tier information for the i-th profile_tier_level( ) syntax structure is inferred to be equal to the profile and tier information for the (profile</w:t>
      </w:r>
      <w:r w:rsidRPr="007D25B0" w:rsidDel="005951AD">
        <w:rPr>
          <w:bCs/>
          <w:lang w:val="en-US"/>
        </w:rPr>
        <w:t xml:space="preserve"> </w:t>
      </w:r>
      <w:r w:rsidRPr="007D25B0">
        <w:rPr>
          <w:bCs/>
          <w:lang w:val="en-US"/>
        </w:rPr>
        <w:t>_ref_minus1[ i ] + 1)-th layer set. The value of profile_ref_</w:t>
      </w:r>
      <w:proofErr w:type="gramStart"/>
      <w:r w:rsidRPr="007D25B0">
        <w:rPr>
          <w:bCs/>
          <w:lang w:val="en-US"/>
        </w:rPr>
        <w:t>minus1[</w:t>
      </w:r>
      <w:proofErr w:type="gramEnd"/>
      <w:r w:rsidRPr="007D25B0">
        <w:rPr>
          <w:bCs/>
          <w:lang w:val="en-US"/>
        </w:rPr>
        <w:t> i ] + 1 shall be less than i.</w:t>
      </w:r>
    </w:p>
    <w:p w:rsidR="008B3821" w:rsidRPr="007D25B0" w:rsidRDefault="008B3821" w:rsidP="008B3821">
      <w:pPr>
        <w:rPr>
          <w:rFonts w:eastAsia="Batang"/>
          <w:b/>
          <w:bCs/>
          <w:lang w:val="en-US" w:eastAsia="ko-KR"/>
        </w:rPr>
      </w:pPr>
      <w:proofErr w:type="gramStart"/>
      <w:r w:rsidRPr="007D25B0">
        <w:rPr>
          <w:rFonts w:eastAsia="Batang"/>
          <w:b/>
          <w:bCs/>
          <w:lang w:val="en-US" w:eastAsia="ko-KR"/>
        </w:rPr>
        <w:t>more_output_layer_sets_than_default_flag</w:t>
      </w:r>
      <w:proofErr w:type="gramEnd"/>
      <w:r w:rsidRPr="007D25B0">
        <w:rPr>
          <w:rFonts w:eastAsia="Batang"/>
          <w:bCs/>
          <w:lang w:val="en-US" w:eastAsia="ko-KR"/>
        </w:rPr>
        <w:t xml:space="preserve"> equal to 1 specifies that the number of output layer sets specified by the VPS is greater than vps_number_layer_sets_minus1 + 1. </w:t>
      </w:r>
      <w:proofErr w:type="gramStart"/>
      <w:r w:rsidRPr="007D25B0">
        <w:rPr>
          <w:rFonts w:eastAsia="Batang"/>
          <w:bCs/>
          <w:lang w:val="en-US" w:eastAsia="ko-KR"/>
        </w:rPr>
        <w:t>more_output_layer_sets_than_default_flag</w:t>
      </w:r>
      <w:proofErr w:type="gramEnd"/>
      <w:r w:rsidRPr="007D25B0">
        <w:rPr>
          <w:rFonts w:eastAsia="Batang"/>
          <w:bCs/>
          <w:lang w:val="en-US" w:eastAsia="ko-KR"/>
        </w:rPr>
        <w:t xml:space="preserve"> equal to 0 specifies that the number of output layer sets specified by the VPS is equal to vps_number_layer_sets_minus1 + 1.</w:t>
      </w:r>
    </w:p>
    <w:p w:rsidR="008B3821" w:rsidRPr="007D25B0" w:rsidRDefault="008B3821" w:rsidP="008B3821">
      <w:pPr>
        <w:rPr>
          <w:rFonts w:eastAsia="Batang"/>
          <w:b/>
          <w:bCs/>
          <w:lang w:val="en-US" w:eastAsia="ko-KR"/>
        </w:rPr>
      </w:pPr>
      <w:proofErr w:type="gramStart"/>
      <w:r w:rsidRPr="007D25B0">
        <w:rPr>
          <w:b/>
          <w:bCs/>
          <w:lang w:val="en-US"/>
        </w:rPr>
        <w:t>num_add_output_layer_sets_minus1</w:t>
      </w:r>
      <w:proofErr w:type="gramEnd"/>
      <w:r w:rsidRPr="007D25B0">
        <w:rPr>
          <w:bCs/>
          <w:lang w:val="en-US"/>
        </w:rPr>
        <w:t xml:space="preserve"> plus 1 </w:t>
      </w:r>
      <w:r w:rsidRPr="007D25B0">
        <w:rPr>
          <w:lang w:val="en-US"/>
        </w:rPr>
        <w:t xml:space="preserve">specifies the number of output layer sets in addition to </w:t>
      </w:r>
      <w:r w:rsidRPr="007D25B0">
        <w:rPr>
          <w:bCs/>
          <w:lang w:val="en-US"/>
        </w:rPr>
        <w:t>the default output layer sets specified by the VPS.</w:t>
      </w:r>
      <w:r w:rsidRPr="007D25B0">
        <w:rPr>
          <w:lang w:val="en-US"/>
        </w:rPr>
        <w:t xml:space="preserve"> The default output layer sets refer to the first </w:t>
      </w:r>
      <w:r w:rsidRPr="007D25B0">
        <w:rPr>
          <w:bCs/>
          <w:lang w:val="en-US"/>
        </w:rPr>
        <w:t>vps_number_layer_sets_minus1 + 1 output layer sets specified by the VPS. For the default output layer sets, either only the highest layer is a target output layer or all layers are target output layers.</w:t>
      </w:r>
    </w:p>
    <w:p w:rsidR="008B3821" w:rsidRPr="007D25B0" w:rsidRDefault="008B3821" w:rsidP="008B3821">
      <w:pPr>
        <w:rPr>
          <w:rFonts w:eastAsia="Batang"/>
          <w:lang w:val="en-US" w:eastAsia="ko-KR"/>
        </w:rPr>
      </w:pPr>
      <w:proofErr w:type="gramStart"/>
      <w:r w:rsidRPr="007D25B0">
        <w:rPr>
          <w:rFonts w:eastAsia="Batang"/>
          <w:b/>
          <w:bCs/>
          <w:lang w:val="en-US" w:eastAsia="ko-KR"/>
        </w:rPr>
        <w:t>default_one_target_output_layer_flag</w:t>
      </w:r>
      <w:proofErr w:type="gramEnd"/>
      <w:r w:rsidRPr="007D25B0">
        <w:rPr>
          <w:rFonts w:eastAsia="Batang"/>
          <w:lang w:val="en-US" w:eastAsia="ko-KR"/>
        </w:rPr>
        <w:t xml:space="preserve"> equal to 1 specifies that only the highest layer in each of the default output layer sets is a target output layer. </w:t>
      </w:r>
      <w:proofErr w:type="gramStart"/>
      <w:r w:rsidRPr="007D25B0">
        <w:rPr>
          <w:rFonts w:eastAsia="Batang"/>
          <w:lang w:val="en-US" w:eastAsia="ko-KR"/>
        </w:rPr>
        <w:t>default_one_target_output_layer_flag</w:t>
      </w:r>
      <w:proofErr w:type="gramEnd"/>
      <w:r w:rsidRPr="007D25B0">
        <w:rPr>
          <w:rFonts w:eastAsia="Batang"/>
          <w:lang w:val="en-US" w:eastAsia="ko-KR"/>
        </w:rPr>
        <w:t xml:space="preserve"> equal to 0 specifies that all layers in each of the default output layer sets are target output layers.</w:t>
      </w:r>
    </w:p>
    <w:p w:rsidR="008B3821" w:rsidRPr="007D25B0" w:rsidRDefault="008B3821" w:rsidP="008B3821">
      <w:pPr>
        <w:rPr>
          <w:lang w:val="en-US"/>
        </w:rPr>
      </w:pPr>
      <w:r w:rsidRPr="007D25B0">
        <w:rPr>
          <w:b/>
          <w:lang w:val="en-US"/>
        </w:rPr>
        <w:t>output_layer_set_idx_</w:t>
      </w:r>
      <w:proofErr w:type="gramStart"/>
      <w:r w:rsidRPr="007D25B0">
        <w:rPr>
          <w:b/>
          <w:lang w:val="en-US"/>
        </w:rPr>
        <w:t>minus1</w:t>
      </w:r>
      <w:r w:rsidRPr="007D25B0">
        <w:rPr>
          <w:lang w:val="en-US"/>
        </w:rPr>
        <w:t>[</w:t>
      </w:r>
      <w:proofErr w:type="gramEnd"/>
      <w:r w:rsidRPr="007D25B0">
        <w:rPr>
          <w:lang w:val="en-US"/>
        </w:rPr>
        <w:t> i ] plus 1</w:t>
      </w:r>
      <w:r w:rsidRPr="007D25B0">
        <w:rPr>
          <w:b/>
          <w:lang w:val="en-US"/>
        </w:rPr>
        <w:t xml:space="preserve"> </w:t>
      </w:r>
      <w:r w:rsidRPr="007D25B0">
        <w:rPr>
          <w:lang w:val="en-US"/>
        </w:rPr>
        <w:t>specifies the index of the layer set for the i-th output layer set. The value of output_layer_set_idx_</w:t>
      </w:r>
      <w:proofErr w:type="gramStart"/>
      <w:r w:rsidRPr="007D25B0">
        <w:rPr>
          <w:lang w:val="en-US"/>
        </w:rPr>
        <w:t>minus1[</w:t>
      </w:r>
      <w:proofErr w:type="gramEnd"/>
      <w:r w:rsidRPr="007D25B0">
        <w:rPr>
          <w:lang w:val="en-US"/>
        </w:rPr>
        <w:t> i ] shall be in the range of 0 to vps_num_layer_sets_minus1 − 1, inclusive. The length of the output_layer_set_idx_minus1[ i ] syntax element is Ceil( Log2( </w:t>
      </w:r>
      <w:r w:rsidRPr="007D25B0">
        <w:rPr>
          <w:bCs/>
          <w:lang w:val="en-US"/>
        </w:rPr>
        <w:t>vps_num_layer_sets_minus1</w:t>
      </w:r>
      <w:r w:rsidRPr="007D25B0">
        <w:rPr>
          <w:lang w:val="en-US"/>
        </w:rPr>
        <w:t> ) ) bits.</w:t>
      </w:r>
    </w:p>
    <w:p w:rsidR="008B3821" w:rsidRPr="007D25B0" w:rsidRDefault="008B3821" w:rsidP="008B3821">
      <w:pPr>
        <w:rPr>
          <w:lang w:val="en-US"/>
        </w:rPr>
      </w:pPr>
      <w:r w:rsidRPr="007D25B0">
        <w:rPr>
          <w:lang w:val="en-US"/>
        </w:rPr>
        <w:t xml:space="preserve">The layer set for </w:t>
      </w:r>
      <w:proofErr w:type="gramStart"/>
      <w:r w:rsidRPr="007D25B0">
        <w:rPr>
          <w:lang w:val="en-US"/>
        </w:rPr>
        <w:t>the i</w:t>
      </w:r>
      <w:proofErr w:type="gramEnd"/>
      <w:r w:rsidRPr="007D25B0">
        <w:rPr>
          <w:lang w:val="en-US"/>
        </w:rPr>
        <w:t>-th output layer set with i in the range of 0 to vps_num_layer_sets_minus1, inclusive, is inferred to be the i-th layer set.</w:t>
      </w:r>
    </w:p>
    <w:p w:rsidR="008B3821" w:rsidRPr="007D25B0" w:rsidRDefault="008B3821" w:rsidP="008B3821">
      <w:pPr>
        <w:rPr>
          <w:lang w:val="en-US"/>
        </w:rPr>
      </w:pPr>
      <w:r w:rsidRPr="007D25B0">
        <w:rPr>
          <w:b/>
          <w:bCs/>
          <w:lang w:val="en-US"/>
        </w:rPr>
        <w:t>output_layer_flag</w:t>
      </w:r>
      <w:proofErr w:type="gramStart"/>
      <w:r w:rsidRPr="007D25B0">
        <w:rPr>
          <w:lang w:val="en-US"/>
        </w:rPr>
        <w:t>[ i</w:t>
      </w:r>
      <w:proofErr w:type="gramEnd"/>
      <w:r w:rsidRPr="007D25B0">
        <w:rPr>
          <w:lang w:val="en-US"/>
        </w:rPr>
        <w:t> ]</w:t>
      </w:r>
      <w:r w:rsidRPr="007D25B0">
        <w:rPr>
          <w:bCs/>
          <w:lang w:val="en-US"/>
        </w:rPr>
        <w:t>[ j ] equal to 1 specifies that the j-th layer in the i-th output layer set is a target output layer. output_layer_flag</w:t>
      </w:r>
      <w:proofErr w:type="gramStart"/>
      <w:r w:rsidRPr="007D25B0">
        <w:rPr>
          <w:lang w:val="en-US"/>
        </w:rPr>
        <w:t>[ i</w:t>
      </w:r>
      <w:proofErr w:type="gramEnd"/>
      <w:r w:rsidRPr="007D25B0">
        <w:rPr>
          <w:lang w:val="en-US"/>
        </w:rPr>
        <w:t> ]</w:t>
      </w:r>
      <w:r w:rsidRPr="007D25B0">
        <w:rPr>
          <w:bCs/>
          <w:lang w:val="en-US"/>
        </w:rPr>
        <w:t>[ j ] equal to 0 specifies that the j-th layer in the i-th output layer set is not a target output layer.</w:t>
      </w:r>
    </w:p>
    <w:p w:rsidR="008B3821" w:rsidRPr="007D25B0" w:rsidRDefault="008B3821" w:rsidP="008B3821">
      <w:pPr>
        <w:rPr>
          <w:bCs/>
          <w:lang w:val="en-US"/>
        </w:rPr>
      </w:pPr>
      <w:r w:rsidRPr="007D25B0">
        <w:rPr>
          <w:b/>
          <w:bCs/>
          <w:lang w:val="en-US"/>
        </w:rPr>
        <w:t>profile_level_tier_idx</w:t>
      </w:r>
      <w:proofErr w:type="gramStart"/>
      <w:r w:rsidRPr="007D25B0">
        <w:rPr>
          <w:lang w:val="en-US"/>
        </w:rPr>
        <w:t>[ i</w:t>
      </w:r>
      <w:proofErr w:type="gramEnd"/>
      <w:r w:rsidRPr="007D25B0">
        <w:rPr>
          <w:lang w:val="en-US"/>
        </w:rPr>
        <w:t> ]</w:t>
      </w:r>
      <w:r w:rsidRPr="007D25B0">
        <w:rPr>
          <w:bCs/>
          <w:lang w:val="en-US"/>
        </w:rPr>
        <w:t xml:space="preserve"> </w:t>
      </w:r>
      <w:r w:rsidRPr="007D25B0">
        <w:rPr>
          <w:lang w:val="en-US"/>
        </w:rPr>
        <w:t xml:space="preserve">specifies the index, into the list of </w:t>
      </w:r>
      <w:r w:rsidRPr="007D25B0">
        <w:rPr>
          <w:bCs/>
          <w:lang w:val="en-US"/>
        </w:rPr>
        <w:t>profile_tier_level( ) syntax structures</w:t>
      </w:r>
      <w:r w:rsidRPr="007D25B0">
        <w:rPr>
          <w:lang w:val="en-US"/>
        </w:rPr>
        <w:t xml:space="preserve"> in the VPS, of the </w:t>
      </w:r>
      <w:r w:rsidRPr="007D25B0">
        <w:rPr>
          <w:bCs/>
          <w:lang w:val="en-US"/>
        </w:rPr>
        <w:t xml:space="preserve">profile_tier_level( ) </w:t>
      </w:r>
      <w:r w:rsidRPr="007D25B0">
        <w:rPr>
          <w:lang w:val="en-US"/>
        </w:rPr>
        <w:t xml:space="preserve">syntax structure that applies to i-th output layer set. The length of the </w:t>
      </w:r>
      <w:r w:rsidRPr="007D25B0">
        <w:rPr>
          <w:bCs/>
          <w:lang w:val="en-US"/>
        </w:rPr>
        <w:t>profile_level_tier_idx</w:t>
      </w:r>
      <w:proofErr w:type="gramStart"/>
      <w:r w:rsidRPr="007D25B0">
        <w:rPr>
          <w:lang w:val="en-US"/>
        </w:rPr>
        <w:t>[ i</w:t>
      </w:r>
      <w:proofErr w:type="gramEnd"/>
      <w:r w:rsidRPr="007D25B0">
        <w:rPr>
          <w:lang w:val="en-US"/>
        </w:rPr>
        <w:t> ] syntax element is Ceil( Log2( </w:t>
      </w:r>
      <w:r w:rsidRPr="007D25B0">
        <w:rPr>
          <w:rFonts w:eastAsia="Batang"/>
          <w:bCs/>
          <w:lang w:val="en-US" w:eastAsia="ko-KR"/>
        </w:rPr>
        <w:t>vps_num_profile_tier_level_minus1 + 1</w:t>
      </w:r>
      <w:r w:rsidRPr="007D25B0">
        <w:rPr>
          <w:lang w:val="en-US"/>
        </w:rPr>
        <w:t> ) ) bits. T</w:t>
      </w:r>
      <w:r w:rsidRPr="007D25B0">
        <w:rPr>
          <w:rFonts w:eastAsia="Batang"/>
          <w:bCs/>
          <w:lang w:val="en-US" w:eastAsia="ko-KR"/>
        </w:rPr>
        <w:t xml:space="preserve">he value of </w:t>
      </w:r>
      <w:r w:rsidRPr="007D25B0">
        <w:rPr>
          <w:bCs/>
          <w:lang w:val="en-US"/>
        </w:rPr>
        <w:t>profile_level_tier_</w:t>
      </w:r>
      <w:proofErr w:type="gramStart"/>
      <w:r w:rsidRPr="007D25B0">
        <w:rPr>
          <w:bCs/>
          <w:lang w:val="en-US"/>
        </w:rPr>
        <w:t>idx</w:t>
      </w:r>
      <w:r w:rsidRPr="007D25B0">
        <w:rPr>
          <w:lang w:val="en-US"/>
        </w:rPr>
        <w:t>[</w:t>
      </w:r>
      <w:proofErr w:type="gramEnd"/>
      <w:r w:rsidRPr="007D25B0">
        <w:rPr>
          <w:lang w:val="en-US"/>
        </w:rPr>
        <w:t> 0 ]</w:t>
      </w:r>
      <w:r w:rsidRPr="007D25B0">
        <w:rPr>
          <w:rFonts w:eastAsia="Batang"/>
          <w:bCs/>
          <w:lang w:val="en-US" w:eastAsia="ko-KR"/>
        </w:rPr>
        <w:t xml:space="preserve"> is inferred to be equal to 0. The value of </w:t>
      </w:r>
      <w:r w:rsidRPr="007D25B0">
        <w:rPr>
          <w:bCs/>
          <w:lang w:val="en-US"/>
        </w:rPr>
        <w:t>profile_level_tier_idx</w:t>
      </w:r>
      <w:proofErr w:type="gramStart"/>
      <w:r w:rsidRPr="007D25B0">
        <w:rPr>
          <w:lang w:val="en-US"/>
        </w:rPr>
        <w:t>[ i</w:t>
      </w:r>
      <w:proofErr w:type="gramEnd"/>
      <w:r w:rsidRPr="007D25B0">
        <w:rPr>
          <w:lang w:val="en-US"/>
        </w:rPr>
        <w:t> ]</w:t>
      </w:r>
      <w:r w:rsidRPr="007D25B0">
        <w:rPr>
          <w:rFonts w:eastAsia="Batang"/>
          <w:bCs/>
          <w:lang w:val="en-US" w:eastAsia="ko-KR"/>
        </w:rPr>
        <w:t xml:space="preserve"> shall be in the range of 0 to vps_num_profile_tier_level_minus1, inclusive</w:t>
      </w:r>
      <w:r w:rsidRPr="007D25B0">
        <w:rPr>
          <w:bCs/>
          <w:lang w:val="en-US"/>
        </w:rPr>
        <w:t>.</w:t>
      </w:r>
    </w:p>
    <w:p w:rsidR="008B3821" w:rsidRPr="007D25B0" w:rsidRDefault="008B3821" w:rsidP="008B3821">
      <w:pPr>
        <w:rPr>
          <w:rFonts w:eastAsia="Batang"/>
          <w:bCs/>
          <w:lang w:val="en-US" w:eastAsia="ko-KR"/>
        </w:rPr>
      </w:pPr>
      <w:proofErr w:type="gramStart"/>
      <w:r w:rsidRPr="007D25B0">
        <w:rPr>
          <w:rFonts w:eastAsia="Batang"/>
          <w:b/>
          <w:bCs/>
          <w:lang w:val="en-US" w:eastAsia="ko-KR"/>
        </w:rPr>
        <w:t>rep_format_idx_present_flag</w:t>
      </w:r>
      <w:proofErr w:type="gramEnd"/>
      <w:r w:rsidRPr="007D25B0">
        <w:rPr>
          <w:rFonts w:eastAsia="Batang"/>
          <w:bCs/>
          <w:lang w:val="en-US" w:eastAsia="ko-KR"/>
        </w:rPr>
        <w:t xml:space="preserve"> equal to 1 specifies that the syntax elements vps_num_rep_formats_minus1 and vps_rep_format_idx[ i ] are present. </w:t>
      </w:r>
      <w:proofErr w:type="gramStart"/>
      <w:r w:rsidRPr="007D25B0">
        <w:rPr>
          <w:rFonts w:eastAsia="Batang"/>
          <w:bCs/>
          <w:lang w:val="en-US" w:eastAsia="ko-KR"/>
        </w:rPr>
        <w:t>rep_format_idx_present_flag</w:t>
      </w:r>
      <w:proofErr w:type="gramEnd"/>
      <w:r w:rsidRPr="007D25B0">
        <w:rPr>
          <w:rFonts w:eastAsia="Batang"/>
          <w:bCs/>
          <w:lang w:val="en-US" w:eastAsia="ko-KR"/>
        </w:rPr>
        <w:t xml:space="preserve"> equal to 0 specifies that the syntax elements vps_num_rep_formats_minus1 and vps_rep_format_idx[ i ] are not present.</w:t>
      </w:r>
    </w:p>
    <w:p w:rsidR="008B3821" w:rsidRPr="007D25B0" w:rsidRDefault="008B3821" w:rsidP="008B3821">
      <w:pPr>
        <w:rPr>
          <w:rFonts w:eastAsia="Batang"/>
          <w:bCs/>
          <w:lang w:val="en-US" w:eastAsia="ko-KR"/>
        </w:rPr>
      </w:pPr>
      <w:proofErr w:type="gramStart"/>
      <w:r w:rsidRPr="007D25B0">
        <w:rPr>
          <w:rFonts w:eastAsia="Batang"/>
          <w:b/>
          <w:bCs/>
          <w:lang w:val="en-US" w:eastAsia="ko-KR"/>
        </w:rPr>
        <w:t>vps_num_rep_formats_minus1</w:t>
      </w:r>
      <w:proofErr w:type="gramEnd"/>
      <w:r w:rsidRPr="007D25B0">
        <w:rPr>
          <w:rFonts w:eastAsia="Batang"/>
          <w:bCs/>
          <w:lang w:val="en-US" w:eastAsia="ko-KR"/>
        </w:rPr>
        <w:t xml:space="preserve"> plus 1 specifies the number of the following rep_format( ) syntax structures in the VPS. When not present, the value of vps_num_rep_formats_minus1 is inferred to be equal to vps_max_layers_minus1.</w:t>
      </w:r>
    </w:p>
    <w:p w:rsidR="008B3821" w:rsidRPr="007D25B0" w:rsidRDefault="008B3821" w:rsidP="008B3821">
      <w:pPr>
        <w:rPr>
          <w:rFonts w:eastAsia="Batang"/>
          <w:bCs/>
          <w:lang w:val="en-US" w:eastAsia="ko-KR"/>
        </w:rPr>
      </w:pPr>
      <w:r w:rsidRPr="007D25B0">
        <w:rPr>
          <w:rFonts w:eastAsia="Batang"/>
          <w:b/>
          <w:bCs/>
          <w:lang w:val="en-US" w:eastAsia="ko-KR"/>
        </w:rPr>
        <w:t>vps_rep_format_idx</w:t>
      </w:r>
      <w:proofErr w:type="gramStart"/>
      <w:r w:rsidRPr="007D25B0">
        <w:rPr>
          <w:rFonts w:eastAsia="Batang"/>
          <w:bCs/>
          <w:lang w:val="en-US" w:eastAsia="ko-KR"/>
        </w:rPr>
        <w:t>[ i</w:t>
      </w:r>
      <w:proofErr w:type="gramEnd"/>
      <w:r w:rsidRPr="007D25B0">
        <w:rPr>
          <w:rFonts w:eastAsia="Batang"/>
          <w:bCs/>
          <w:lang w:val="en-US" w:eastAsia="ko-KR"/>
        </w:rPr>
        <w:t> ] specifies the index, into the list of rep_format( ) syntax structures in the VPS, of the rep_format( ) syntax structure that applies to the layer with nuh_layer_id equal to layer_id_in_nuh[ i ]. When not present, the value of vps_rep_format_idx</w:t>
      </w:r>
      <w:proofErr w:type="gramStart"/>
      <w:r w:rsidRPr="007D25B0">
        <w:rPr>
          <w:rFonts w:eastAsia="Batang"/>
          <w:bCs/>
          <w:lang w:val="en-US" w:eastAsia="ko-KR"/>
        </w:rPr>
        <w:t>[ i</w:t>
      </w:r>
      <w:proofErr w:type="gramEnd"/>
      <w:r w:rsidRPr="007D25B0">
        <w:rPr>
          <w:rFonts w:eastAsia="Batang"/>
          <w:bCs/>
          <w:lang w:val="en-US" w:eastAsia="ko-KR"/>
        </w:rPr>
        <w:t> ] is inferred to be equal to 0. The value of vps_rep_format_idx</w:t>
      </w:r>
      <w:proofErr w:type="gramStart"/>
      <w:r w:rsidRPr="007D25B0">
        <w:rPr>
          <w:rFonts w:eastAsia="Batang"/>
          <w:bCs/>
          <w:lang w:val="en-US" w:eastAsia="ko-KR"/>
        </w:rPr>
        <w:t>[ i</w:t>
      </w:r>
      <w:proofErr w:type="gramEnd"/>
      <w:r w:rsidRPr="007D25B0">
        <w:rPr>
          <w:rFonts w:eastAsia="Batang"/>
          <w:bCs/>
          <w:lang w:val="en-US" w:eastAsia="ko-KR"/>
        </w:rPr>
        <w:t> ] shall be in the range of 0 to vps_num_rep_formats_minus1, inclusive.</w:t>
      </w:r>
    </w:p>
    <w:p w:rsidR="008B3821" w:rsidRPr="007D25B0" w:rsidRDefault="008B3821" w:rsidP="008B3821">
      <w:pPr>
        <w:rPr>
          <w:lang w:val="en-US" w:eastAsia="ko-KR"/>
        </w:rPr>
      </w:pPr>
      <w:proofErr w:type="gramStart"/>
      <w:r w:rsidRPr="007D25B0">
        <w:rPr>
          <w:rFonts w:eastAsia="Batang"/>
          <w:b/>
          <w:bCs/>
          <w:lang w:val="en-US" w:eastAsia="ko-KR"/>
        </w:rPr>
        <w:t>max_one_active_ref_layer_flag</w:t>
      </w:r>
      <w:proofErr w:type="gramEnd"/>
      <w:r w:rsidRPr="007D25B0">
        <w:rPr>
          <w:rFonts w:eastAsia="Batang"/>
          <w:b/>
          <w:bCs/>
          <w:lang w:val="en-US" w:eastAsia="ko-KR"/>
        </w:rPr>
        <w:t xml:space="preserve"> </w:t>
      </w:r>
      <w:r w:rsidRPr="007D25B0">
        <w:rPr>
          <w:rFonts w:eastAsia="Batang"/>
          <w:bCs/>
          <w:lang w:val="en-US" w:eastAsia="ko-KR"/>
        </w:rPr>
        <w:t xml:space="preserve">equal to 1 specifies that at most one picture is used for inter-layer prediction for each picture in the CVS. </w:t>
      </w:r>
      <w:proofErr w:type="gramStart"/>
      <w:r w:rsidRPr="007D25B0">
        <w:rPr>
          <w:rFonts w:eastAsia="Batang"/>
          <w:bCs/>
          <w:lang w:val="en-US" w:eastAsia="ko-KR"/>
        </w:rPr>
        <w:t>max_one_active_ref_layer_flag</w:t>
      </w:r>
      <w:proofErr w:type="gramEnd"/>
      <w:r w:rsidRPr="007D25B0">
        <w:rPr>
          <w:rFonts w:eastAsia="Batang"/>
          <w:bCs/>
          <w:lang w:val="en-US" w:eastAsia="ko-KR"/>
        </w:rPr>
        <w:t xml:space="preserve"> equal to 0 specifies that more than one picture may be used for inter-layer prediction for each picture in the CVS.</w:t>
      </w:r>
    </w:p>
    <w:p w:rsidR="008B3821" w:rsidRPr="007D25B0" w:rsidRDefault="008B3821" w:rsidP="008B3821">
      <w:pPr>
        <w:rPr>
          <w:lang w:val="en-US" w:eastAsia="ko-KR"/>
        </w:rPr>
      </w:pPr>
      <w:r w:rsidRPr="007D25B0">
        <w:rPr>
          <w:rFonts w:eastAsia="Batang"/>
          <w:b/>
          <w:bCs/>
          <w:lang w:val="en-US" w:eastAsia="ko-KR"/>
        </w:rPr>
        <w:t>cross_layer_irap_aligned_flag</w:t>
      </w:r>
      <w:r w:rsidRPr="007D25B0">
        <w:rPr>
          <w:lang w:val="en-US" w:eastAsia="ko-KR"/>
        </w:rPr>
        <w:t xml:space="preserve"> equal to 1 specifies that IRAP pictures in the</w:t>
      </w:r>
      <w:r w:rsidRPr="007D25B0">
        <w:rPr>
          <w:lang w:val="en-US"/>
        </w:rPr>
        <w:t xml:space="preserve"> CVS are cross-layer aligned, i.e. when a picture pictureA of a layer layerA in an access unit is an IRAP picture, each picture pictureB in the same access unit that belongs to a direct reference layer of layerA or that belongs to a layer for which layerA is a direct reference layer of that layer is an IRAP picture and the</w:t>
      </w:r>
      <w:r w:rsidRPr="007D25B0">
        <w:rPr>
          <w:lang w:val="en-US" w:eastAsia="ko-KR"/>
        </w:rPr>
        <w:t xml:space="preserve"> VCL NAL units of pictureB have the same value of </w:t>
      </w:r>
      <w:r w:rsidRPr="007D25B0">
        <w:rPr>
          <w:lang w:val="en-US"/>
        </w:rPr>
        <w:t xml:space="preserve">nal_unit_type as that of pictureA. </w:t>
      </w:r>
      <w:proofErr w:type="gramStart"/>
      <w:r w:rsidRPr="007D25B0">
        <w:rPr>
          <w:lang w:val="en-US"/>
        </w:rPr>
        <w:t>cross_layer_irap_aligned_flag</w:t>
      </w:r>
      <w:proofErr w:type="gramEnd"/>
      <w:r w:rsidRPr="007D25B0">
        <w:rPr>
          <w:lang w:val="en-US"/>
        </w:rPr>
        <w:t xml:space="preserve"> equal to 0 </w:t>
      </w:r>
      <w:r w:rsidRPr="007D25B0">
        <w:rPr>
          <w:lang w:val="en-US" w:eastAsia="ko-KR"/>
        </w:rPr>
        <w:t>specifies that the above restriction may or may not apply.</w:t>
      </w:r>
    </w:p>
    <w:p w:rsidR="008B3821" w:rsidRPr="007D25B0" w:rsidRDefault="008B3821" w:rsidP="008B3821">
      <w:pPr>
        <w:rPr>
          <w:szCs w:val="22"/>
          <w:lang w:val="en-US"/>
        </w:rPr>
      </w:pPr>
      <w:proofErr w:type="gramStart"/>
      <w:r w:rsidRPr="007D25B0">
        <w:rPr>
          <w:b/>
          <w:szCs w:val="22"/>
          <w:lang w:val="en-US"/>
        </w:rPr>
        <w:t>direct_dep_type_len_minus2</w:t>
      </w:r>
      <w:proofErr w:type="gramEnd"/>
      <w:r w:rsidRPr="007D25B0">
        <w:rPr>
          <w:szCs w:val="22"/>
          <w:lang w:val="en-US"/>
        </w:rPr>
        <w:t xml:space="preserve"> plus 2 specifies the number of bits of the direct_dependency_type[ i ][ j ] syntax element. In bitstreams conforming to this version of this Specification the value of direct_dep_type_len_minus2 shall be equal 0. Although the value of direct_dep_type_len_minus2 shall be equal to 0 in this version of this Specification, decoders shall allow other values of direct_dep_type_len_minus2 in the range of 0 to 30, inclusive, to appear in the syntax.</w:t>
      </w:r>
    </w:p>
    <w:p w:rsidR="008B3821" w:rsidRPr="007D25B0" w:rsidRDefault="008B3821" w:rsidP="008B3821">
      <w:pPr>
        <w:rPr>
          <w:rFonts w:eastAsia="Batang"/>
          <w:bCs/>
          <w:lang w:val="en-US" w:eastAsia="ko-KR"/>
        </w:rPr>
      </w:pPr>
      <w:r w:rsidRPr="007D25B0">
        <w:rPr>
          <w:b/>
          <w:szCs w:val="22"/>
          <w:lang w:val="en-US"/>
        </w:rPr>
        <w:t>direct_dependency_type</w:t>
      </w:r>
      <w:r w:rsidRPr="007D25B0">
        <w:rPr>
          <w:szCs w:val="22"/>
          <w:lang w:val="en-US"/>
        </w:rPr>
        <w:t xml:space="preserve">[ i ][ j ] indicates the type of dependency between the layer with nuh_layer_id equal layer_id_in_nuh[ i ] and the layer with nuh_layer_id equal to layer_id_in_nuh[ j ]. direct_dependency_type[ i ][ j ] </w:t>
      </w:r>
      <w:r w:rsidRPr="007D25B0">
        <w:rPr>
          <w:rFonts w:eastAsia="Batang"/>
          <w:bCs/>
          <w:lang w:val="en-US" w:eastAsia="ko-KR"/>
        </w:rPr>
        <w:t xml:space="preserve">equal to 0 indicates that the layer with </w:t>
      </w:r>
      <w:r w:rsidRPr="007D25B0">
        <w:rPr>
          <w:szCs w:val="22"/>
          <w:lang w:val="en-US"/>
        </w:rPr>
        <w:t xml:space="preserve">nuh_layer_id equal to layer_id_in_nuh[ j ] is used for inter-layer sample prediction </w:t>
      </w:r>
      <w:r w:rsidR="0025148D" w:rsidRPr="007D25B0">
        <w:rPr>
          <w:szCs w:val="22"/>
          <w:lang w:val="en-US"/>
        </w:rPr>
        <w:t xml:space="preserve">but not for </w:t>
      </w:r>
      <w:r w:rsidRPr="007D25B0">
        <w:rPr>
          <w:szCs w:val="22"/>
          <w:lang w:val="en-US"/>
        </w:rPr>
        <w:t>inter-layer motion prediction of the layer with nuh_layer_id equal layer_id_in_nuh[ i ]</w:t>
      </w:r>
      <w:r w:rsidRPr="007D25B0">
        <w:rPr>
          <w:rFonts w:eastAsia="Batang"/>
          <w:bCs/>
          <w:lang w:val="en-US" w:eastAsia="ko-KR"/>
        </w:rPr>
        <w:t xml:space="preserve">. </w:t>
      </w:r>
      <w:r w:rsidRPr="007D25B0">
        <w:rPr>
          <w:szCs w:val="22"/>
          <w:lang w:val="en-US"/>
        </w:rPr>
        <w:t xml:space="preserve">direct_dependency_type[ i ][ j ] </w:t>
      </w:r>
      <w:r w:rsidRPr="007D25B0">
        <w:rPr>
          <w:rFonts w:eastAsia="Batang"/>
          <w:bCs/>
          <w:lang w:val="en-US" w:eastAsia="ko-KR"/>
        </w:rPr>
        <w:t xml:space="preserve">equal to 1 indicates that the layer with </w:t>
      </w:r>
      <w:r w:rsidRPr="007D25B0">
        <w:rPr>
          <w:szCs w:val="22"/>
          <w:lang w:val="en-US"/>
        </w:rPr>
        <w:t xml:space="preserve">nuh_layer_id equal to layer_id_in_nuh[ j ] is used </w:t>
      </w:r>
      <w:r w:rsidRPr="007D25B0">
        <w:rPr>
          <w:szCs w:val="22"/>
          <w:lang w:val="en-US"/>
        </w:rPr>
        <w:lastRenderedPageBreak/>
        <w:t xml:space="preserve">for inter-layer </w:t>
      </w:r>
      <w:r w:rsidR="0025148D" w:rsidRPr="007D25B0">
        <w:rPr>
          <w:szCs w:val="22"/>
          <w:lang w:val="en-US"/>
        </w:rPr>
        <w:t xml:space="preserve">motion </w:t>
      </w:r>
      <w:r w:rsidRPr="007D25B0">
        <w:rPr>
          <w:szCs w:val="22"/>
          <w:lang w:val="en-US"/>
        </w:rPr>
        <w:t xml:space="preserve">prediction but not for inter-layer </w:t>
      </w:r>
      <w:r w:rsidR="0025148D" w:rsidRPr="007D25B0">
        <w:rPr>
          <w:szCs w:val="22"/>
          <w:lang w:val="en-US"/>
        </w:rPr>
        <w:t xml:space="preserve">sample </w:t>
      </w:r>
      <w:r w:rsidRPr="007D25B0">
        <w:rPr>
          <w:szCs w:val="22"/>
          <w:lang w:val="en-US"/>
        </w:rPr>
        <w:t>prediction of the layer with nuh_layer_id equal layer_id_in_nuh[ i ]</w:t>
      </w:r>
      <w:r w:rsidRPr="007D25B0">
        <w:rPr>
          <w:rFonts w:eastAsia="Batang"/>
          <w:bCs/>
          <w:lang w:val="en-US" w:eastAsia="ko-KR"/>
        </w:rPr>
        <w:t xml:space="preserve">. </w:t>
      </w:r>
      <w:r w:rsidRPr="007D25B0">
        <w:rPr>
          <w:szCs w:val="22"/>
          <w:lang w:val="en-US"/>
        </w:rPr>
        <w:t xml:space="preserve">direct_dependency_type[ i ][ j ] </w:t>
      </w:r>
      <w:r w:rsidRPr="007D25B0">
        <w:rPr>
          <w:rFonts w:eastAsia="Batang"/>
          <w:bCs/>
          <w:lang w:val="en-US" w:eastAsia="ko-KR"/>
        </w:rPr>
        <w:t xml:space="preserve">equal to 2 indicates that the layer with </w:t>
      </w:r>
      <w:r w:rsidRPr="007D25B0">
        <w:rPr>
          <w:szCs w:val="22"/>
          <w:lang w:val="en-US"/>
        </w:rPr>
        <w:t xml:space="preserve">nuh_layer_id equal to layer_id_in_nuh[ j ] is used for </w:t>
      </w:r>
      <w:r w:rsidR="0025148D" w:rsidRPr="007D25B0">
        <w:rPr>
          <w:szCs w:val="22"/>
          <w:lang w:val="en-US"/>
        </w:rPr>
        <w:t xml:space="preserve">both </w:t>
      </w:r>
      <w:r w:rsidRPr="007D25B0">
        <w:rPr>
          <w:szCs w:val="22"/>
          <w:lang w:val="en-US"/>
        </w:rPr>
        <w:t xml:space="preserve">inter-layer </w:t>
      </w:r>
      <w:r w:rsidR="0025148D" w:rsidRPr="007D25B0">
        <w:rPr>
          <w:szCs w:val="22"/>
          <w:lang w:val="en-US"/>
        </w:rPr>
        <w:t xml:space="preserve">sample </w:t>
      </w:r>
      <w:r w:rsidRPr="007D25B0">
        <w:rPr>
          <w:szCs w:val="22"/>
          <w:lang w:val="en-US"/>
        </w:rPr>
        <w:t xml:space="preserve">motion prediction </w:t>
      </w:r>
      <w:r w:rsidR="0025148D" w:rsidRPr="007D25B0">
        <w:rPr>
          <w:szCs w:val="22"/>
          <w:lang w:val="en-US"/>
        </w:rPr>
        <w:t xml:space="preserve">and </w:t>
      </w:r>
      <w:r w:rsidRPr="007D25B0">
        <w:rPr>
          <w:szCs w:val="22"/>
          <w:lang w:val="en-US"/>
        </w:rPr>
        <w:t xml:space="preserve"> inter-layer  </w:t>
      </w:r>
      <w:r w:rsidR="0025148D" w:rsidRPr="007D25B0">
        <w:rPr>
          <w:szCs w:val="22"/>
          <w:lang w:val="en-US"/>
        </w:rPr>
        <w:t xml:space="preserve">motion </w:t>
      </w:r>
      <w:r w:rsidRPr="007D25B0">
        <w:rPr>
          <w:szCs w:val="22"/>
          <w:lang w:val="en-US"/>
        </w:rPr>
        <w:t>prediction of the layer with nuh_layer_id equal layer_id_in_nuh[ i ]</w:t>
      </w:r>
      <w:r w:rsidRPr="007D25B0">
        <w:rPr>
          <w:rFonts w:eastAsia="Batang"/>
          <w:bCs/>
          <w:lang w:val="en-US" w:eastAsia="ko-KR"/>
        </w:rPr>
        <w:t xml:space="preserve">. </w:t>
      </w:r>
      <w:r w:rsidRPr="007D25B0">
        <w:rPr>
          <w:szCs w:val="22"/>
          <w:lang w:val="en-US"/>
        </w:rPr>
        <w:t xml:space="preserve">Although the value of </w:t>
      </w:r>
      <w:r w:rsidRPr="007D25B0">
        <w:rPr>
          <w:rFonts w:eastAsia="Batang"/>
          <w:bCs/>
          <w:lang w:val="en-US" w:eastAsia="ko-KR"/>
        </w:rPr>
        <w:t xml:space="preserve">direct_dependency_type[ i ][ j ] </w:t>
      </w:r>
      <w:r w:rsidRPr="007D25B0">
        <w:rPr>
          <w:szCs w:val="22"/>
          <w:lang w:val="en-US"/>
        </w:rPr>
        <w:t xml:space="preserve">shall be in the range of 0 to 2, inclusive, in this version of this Specification, decoders shall allow values of </w:t>
      </w:r>
      <w:r w:rsidRPr="007D25B0">
        <w:rPr>
          <w:rFonts w:eastAsia="Batang"/>
          <w:bCs/>
          <w:lang w:val="en-US" w:eastAsia="ko-KR"/>
        </w:rPr>
        <w:t>direct_dependency_type[ i ][ j ]</w:t>
      </w:r>
      <w:r w:rsidRPr="007D25B0">
        <w:rPr>
          <w:szCs w:val="22"/>
          <w:lang w:val="en-US"/>
        </w:rPr>
        <w:t xml:space="preserve"> in the range of 3 to 2</w:t>
      </w:r>
      <w:r w:rsidRPr="007D25B0">
        <w:rPr>
          <w:szCs w:val="22"/>
          <w:vertAlign w:val="superscript"/>
          <w:lang w:val="en-US"/>
        </w:rPr>
        <w:t>32</w:t>
      </w:r>
      <w:r w:rsidRPr="007D25B0">
        <w:rPr>
          <w:szCs w:val="22"/>
          <w:lang w:val="en-US"/>
        </w:rPr>
        <w:t> − 2, inclusive, to appear in the syntax.</w:t>
      </w:r>
    </w:p>
    <w:p w:rsidR="008D0C59" w:rsidRPr="007D25B0" w:rsidRDefault="008D0C59" w:rsidP="008D0C59">
      <w:pPr>
        <w:rPr>
          <w:lang w:val="en-CA"/>
        </w:rPr>
      </w:pPr>
      <w:r w:rsidRPr="007D25B0">
        <w:rPr>
          <w:b/>
          <w:lang w:val="en-CA"/>
        </w:rPr>
        <w:t>single_layer_for_non_irap_flag</w:t>
      </w:r>
      <w:r w:rsidRPr="007D25B0">
        <w:rPr>
          <w:lang w:val="en-CA"/>
        </w:rPr>
        <w:t xml:space="preserve"> equal to 1 indicates either </w:t>
      </w:r>
      <w:r w:rsidRPr="007D25B0">
        <w:t>that</w:t>
      </w:r>
      <w:r w:rsidRPr="007D25B0">
        <w:rPr>
          <w:lang w:val="en-CA"/>
        </w:rPr>
        <w:t xml:space="preserve"> all the VCL NAL units of an access unit have the same nuh_layer_id value or that two nuh_layer_id values are used by the VCL NAL units of an access unit and the picture with the greater nuh_layer_id value is an IRAP picture. </w:t>
      </w:r>
      <w:proofErr w:type="gramStart"/>
      <w:r w:rsidRPr="007D25B0">
        <w:rPr>
          <w:lang w:val="en-CA"/>
        </w:rPr>
        <w:t>single_layer_for_non_irap_flag</w:t>
      </w:r>
      <w:proofErr w:type="gramEnd"/>
      <w:r w:rsidRPr="007D25B0">
        <w:rPr>
          <w:lang w:val="en-CA"/>
        </w:rPr>
        <w:t xml:space="preserve"> equal to 0 indicates that nuh_layer_id values may or may not be constrained beyond constraints specified in other parts of this </w:t>
      </w:r>
      <w:r w:rsidRPr="007D25B0">
        <w:rPr>
          <w:noProof/>
        </w:rPr>
        <w:t>Recommendation | International Standard</w:t>
      </w:r>
      <w:r w:rsidRPr="007D25B0">
        <w:rPr>
          <w:lang w:val="en-CA"/>
        </w:rPr>
        <w:t>.</w:t>
      </w:r>
    </w:p>
    <w:p w:rsidR="008B3821" w:rsidRPr="007D25B0" w:rsidRDefault="008B3821" w:rsidP="008B3821">
      <w:pPr>
        <w:rPr>
          <w:rFonts w:eastAsia="Batang"/>
          <w:bCs/>
          <w:lang w:val="en-US" w:eastAsia="ko-KR"/>
        </w:rPr>
      </w:pPr>
      <w:proofErr w:type="gramStart"/>
      <w:r w:rsidRPr="007D25B0">
        <w:rPr>
          <w:b/>
          <w:lang w:val="en-US"/>
        </w:rPr>
        <w:t>vps_vui_present_flag</w:t>
      </w:r>
      <w:proofErr w:type="gramEnd"/>
      <w:r w:rsidRPr="007D25B0">
        <w:rPr>
          <w:lang w:val="en-US" w:eastAsia="de-DE"/>
        </w:rPr>
        <w:t xml:space="preserve"> equal to 1 specifies that the vps_vui( ) syntax structure is present in the VPS</w:t>
      </w:r>
      <w:r w:rsidRPr="007D25B0">
        <w:rPr>
          <w:rFonts w:eastAsia="Batang"/>
          <w:bCs/>
          <w:lang w:val="en-US" w:eastAsia="ko-KR"/>
        </w:rPr>
        <w:t xml:space="preserve">. </w:t>
      </w:r>
      <w:proofErr w:type="gramStart"/>
      <w:r w:rsidRPr="007D25B0">
        <w:rPr>
          <w:lang w:val="en-US"/>
        </w:rPr>
        <w:t>vps_vui_present_flag</w:t>
      </w:r>
      <w:proofErr w:type="gramEnd"/>
      <w:r w:rsidRPr="007D25B0">
        <w:rPr>
          <w:lang w:val="en-US" w:eastAsia="de-DE"/>
        </w:rPr>
        <w:t xml:space="preserve"> equal to 0 specifies that the vps_vui( ) syntax structure is not present in the VPS</w:t>
      </w:r>
      <w:r w:rsidRPr="007D25B0">
        <w:rPr>
          <w:rFonts w:eastAsia="Batang"/>
          <w:bCs/>
          <w:lang w:val="en-US" w:eastAsia="ko-KR"/>
        </w:rPr>
        <w:t>.</w:t>
      </w:r>
    </w:p>
    <w:p w:rsidR="008B3821" w:rsidRPr="007D25B0" w:rsidRDefault="008B3821" w:rsidP="008B3821">
      <w:pPr>
        <w:pStyle w:val="3N"/>
        <w:rPr>
          <w:lang w:val="en-US"/>
        </w:rPr>
      </w:pPr>
      <w:proofErr w:type="gramStart"/>
      <w:r w:rsidRPr="007D25B0">
        <w:rPr>
          <w:rFonts w:eastAsia="Batang"/>
          <w:b/>
          <w:bCs/>
          <w:lang w:val="en-US" w:eastAsia="ko-KR"/>
        </w:rPr>
        <w:t>vps_vui_alignment_bit_equal_to_one</w:t>
      </w:r>
      <w:proofErr w:type="gramEnd"/>
      <w:r w:rsidRPr="007D25B0">
        <w:rPr>
          <w:bCs/>
          <w:lang w:val="en-US"/>
        </w:rPr>
        <w:t xml:space="preserve"> shall be equal to 1.</w:t>
      </w: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t>Representation format semantics</w:t>
      </w:r>
    </w:p>
    <w:p w:rsidR="008B3821" w:rsidRPr="007D25B0" w:rsidRDefault="008B3821" w:rsidP="008B3821">
      <w:pPr>
        <w:rPr>
          <w:lang w:val="en-US"/>
        </w:rPr>
      </w:pPr>
      <w:r w:rsidRPr="007D25B0">
        <w:rPr>
          <w:b/>
          <w:lang w:val="en-US"/>
        </w:rPr>
        <w:t>chroma_format_vps_idc</w:t>
      </w:r>
      <w:r w:rsidRPr="007D25B0">
        <w:rPr>
          <w:lang w:val="en-US"/>
        </w:rPr>
        <w:t xml:space="preserve">, </w:t>
      </w:r>
      <w:r w:rsidRPr="007D25B0">
        <w:rPr>
          <w:b/>
          <w:lang w:val="en-US" w:eastAsia="ko-KR"/>
        </w:rPr>
        <w:t>separate_colour_plane_vps_flag</w:t>
      </w:r>
      <w:r w:rsidRPr="007D25B0">
        <w:rPr>
          <w:lang w:val="en-US"/>
        </w:rPr>
        <w:t xml:space="preserve">, </w:t>
      </w:r>
      <w:r w:rsidRPr="007D25B0">
        <w:rPr>
          <w:b/>
          <w:lang w:val="en-US"/>
        </w:rPr>
        <w:t>pic_width_vps_in_luma_samples</w:t>
      </w:r>
      <w:r w:rsidRPr="007D25B0">
        <w:rPr>
          <w:lang w:val="en-US"/>
        </w:rPr>
        <w:t xml:space="preserve">, </w:t>
      </w:r>
      <w:r w:rsidRPr="007D25B0">
        <w:rPr>
          <w:b/>
          <w:lang w:val="en-US"/>
        </w:rPr>
        <w:t>pic_height_vps_in_luma_samples</w:t>
      </w:r>
      <w:r w:rsidRPr="007D25B0">
        <w:rPr>
          <w:lang w:val="en-US"/>
        </w:rPr>
        <w:t xml:space="preserve">, </w:t>
      </w:r>
      <w:r w:rsidRPr="007D25B0">
        <w:rPr>
          <w:b/>
          <w:lang w:val="en-US"/>
        </w:rPr>
        <w:t>bit_depth_vps_luma_minus8</w:t>
      </w:r>
      <w:r w:rsidRPr="007D25B0">
        <w:rPr>
          <w:lang w:val="en-US"/>
        </w:rPr>
        <w:t xml:space="preserve">, and </w:t>
      </w:r>
      <w:r w:rsidRPr="007D25B0">
        <w:rPr>
          <w:b/>
          <w:lang w:val="en-US"/>
        </w:rPr>
        <w:t>bit_depth_vps_chroma_minus8</w:t>
      </w:r>
      <w:r w:rsidRPr="007D25B0">
        <w:rPr>
          <w:lang w:val="en-US"/>
        </w:rPr>
        <w:t xml:space="preserve"> are used for inference of the values of the SPS syntax elements </w:t>
      </w:r>
      <w:r w:rsidRPr="007D25B0">
        <w:rPr>
          <w:lang w:val="en-US" w:eastAsia="ko-KR"/>
        </w:rPr>
        <w:t xml:space="preserve">chroma_format_idc, separate_colour_plane_flag, </w:t>
      </w:r>
      <w:r w:rsidRPr="007D25B0">
        <w:rPr>
          <w:lang w:val="en-US"/>
        </w:rPr>
        <w:t>pic_width_in_luma_samples, pic_height_in_luma_samples, bit_depth_luma_minus8, and bit_depth_chroma_minus8, respectively, for each SPS that refers to the VPS.</w:t>
      </w:r>
    </w:p>
    <w:p w:rsidR="008B3821" w:rsidRPr="007D25B0" w:rsidRDefault="008B3821" w:rsidP="008B3821">
      <w:pPr>
        <w:rPr>
          <w:lang w:val="en-US"/>
        </w:rPr>
      </w:pPr>
      <w:r w:rsidRPr="007D25B0">
        <w:rPr>
          <w:lang w:val="en-US"/>
        </w:rPr>
        <w:t xml:space="preserve">For each of these syntax elements, all constraints, if any, </w:t>
      </w:r>
      <w:proofErr w:type="gramStart"/>
      <w:r w:rsidRPr="007D25B0">
        <w:rPr>
          <w:lang w:val="en-US"/>
        </w:rPr>
        <w:t>that apply</w:t>
      </w:r>
      <w:proofErr w:type="gramEnd"/>
      <w:r w:rsidRPr="007D25B0">
        <w:rPr>
          <w:lang w:val="en-US"/>
        </w:rPr>
        <w:t xml:space="preserve"> to the value of the corresponding SPS syntax element also apply.</w:t>
      </w: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t>VPS VUI semantics</w:t>
      </w:r>
    </w:p>
    <w:p w:rsidR="008B3821" w:rsidRPr="007D25B0" w:rsidRDefault="008B3821" w:rsidP="008B3821">
      <w:pPr>
        <w:rPr>
          <w:rFonts w:eastAsia="Batang"/>
          <w:bCs/>
          <w:lang w:val="en-US" w:eastAsia="ko-KR"/>
        </w:rPr>
      </w:pPr>
      <w:proofErr w:type="gramStart"/>
      <w:r w:rsidRPr="007D25B0">
        <w:rPr>
          <w:b/>
          <w:lang w:val="en-US"/>
        </w:rPr>
        <w:t>bit_rate_present_vps_flag</w:t>
      </w:r>
      <w:proofErr w:type="gramEnd"/>
      <w:r w:rsidRPr="007D25B0">
        <w:rPr>
          <w:rFonts w:eastAsia="Batang"/>
          <w:b/>
          <w:bCs/>
          <w:lang w:val="en-US" w:eastAsia="ko-KR"/>
        </w:rPr>
        <w:t xml:space="preserve"> </w:t>
      </w:r>
      <w:r w:rsidRPr="007D25B0">
        <w:rPr>
          <w:rFonts w:eastAsia="Batang"/>
          <w:bCs/>
          <w:lang w:val="en-US" w:eastAsia="ko-KR"/>
        </w:rPr>
        <w:t xml:space="preserve">equal to 1 specifies that the syntax element bit_rate_present_flag[ i ][ j ] is present. </w:t>
      </w:r>
      <w:proofErr w:type="gramStart"/>
      <w:r w:rsidRPr="007D25B0">
        <w:rPr>
          <w:lang w:val="en-US"/>
        </w:rPr>
        <w:t>bit_rate_present_vps_flag</w:t>
      </w:r>
      <w:proofErr w:type="gramEnd"/>
      <w:r w:rsidRPr="007D25B0">
        <w:rPr>
          <w:rFonts w:eastAsia="Batang"/>
          <w:bCs/>
          <w:lang w:val="en-US" w:eastAsia="ko-KR"/>
        </w:rPr>
        <w:t xml:space="preserve"> equal to 0 specifies that the syntax element bit_rate_present_flag[ i ][ j ] is not present.</w:t>
      </w:r>
    </w:p>
    <w:p w:rsidR="008B3821" w:rsidRPr="007D25B0" w:rsidRDefault="008B3821" w:rsidP="008B3821">
      <w:pPr>
        <w:rPr>
          <w:rFonts w:eastAsia="Batang"/>
          <w:bCs/>
          <w:lang w:val="en-US" w:eastAsia="ko-KR"/>
        </w:rPr>
      </w:pPr>
      <w:proofErr w:type="gramStart"/>
      <w:r w:rsidRPr="007D25B0">
        <w:rPr>
          <w:b/>
          <w:lang w:val="en-US"/>
        </w:rPr>
        <w:t>pic_rate_present_vps_flag</w:t>
      </w:r>
      <w:proofErr w:type="gramEnd"/>
      <w:r w:rsidRPr="007D25B0">
        <w:rPr>
          <w:rFonts w:eastAsia="Batang"/>
          <w:b/>
          <w:bCs/>
          <w:lang w:val="en-US" w:eastAsia="ko-KR"/>
        </w:rPr>
        <w:t xml:space="preserve"> </w:t>
      </w:r>
      <w:r w:rsidRPr="007D25B0">
        <w:rPr>
          <w:rFonts w:eastAsia="Batang"/>
          <w:bCs/>
          <w:lang w:val="en-US" w:eastAsia="ko-KR"/>
        </w:rPr>
        <w:t xml:space="preserve">equal to 1 specifies that the syntax element pic_rate_present_flag[ i ][ j ] is present. </w:t>
      </w:r>
      <w:proofErr w:type="gramStart"/>
      <w:r w:rsidRPr="007D25B0">
        <w:rPr>
          <w:rFonts w:eastAsia="Batang"/>
          <w:bCs/>
          <w:lang w:val="en-US" w:eastAsia="ko-KR"/>
        </w:rPr>
        <w:t>pic</w:t>
      </w:r>
      <w:r w:rsidRPr="007D25B0">
        <w:rPr>
          <w:lang w:val="en-US"/>
        </w:rPr>
        <w:t>_rate_present_vps_flag</w:t>
      </w:r>
      <w:proofErr w:type="gramEnd"/>
      <w:r w:rsidRPr="007D25B0">
        <w:rPr>
          <w:rFonts w:eastAsia="Batang"/>
          <w:bCs/>
          <w:lang w:val="en-US" w:eastAsia="ko-KR"/>
        </w:rPr>
        <w:t xml:space="preserve"> equal to 0 specifies that the syntax element pic_rate_present_flag[ i ][ j ] is not present.</w:t>
      </w:r>
    </w:p>
    <w:p w:rsidR="008B3821" w:rsidRPr="007D25B0" w:rsidRDefault="008B3821" w:rsidP="008B3821">
      <w:pPr>
        <w:rPr>
          <w:bCs/>
          <w:lang w:val="en-US"/>
        </w:rPr>
      </w:pPr>
      <w:r w:rsidRPr="007D25B0">
        <w:rPr>
          <w:b/>
          <w:bCs/>
          <w:lang w:val="en-US"/>
        </w:rPr>
        <w:t>bit_rate_present_flag</w:t>
      </w:r>
      <w:proofErr w:type="gramStart"/>
      <w:r w:rsidRPr="007D25B0">
        <w:rPr>
          <w:bCs/>
          <w:lang w:val="en-US"/>
        </w:rPr>
        <w:t>[ i</w:t>
      </w:r>
      <w:proofErr w:type="gramEnd"/>
      <w:r w:rsidRPr="007D25B0">
        <w:rPr>
          <w:bCs/>
          <w:lang w:val="en-US"/>
        </w:rPr>
        <w:t> ]</w:t>
      </w:r>
      <w:r w:rsidRPr="007D25B0">
        <w:rPr>
          <w:rFonts w:eastAsia="Batang"/>
          <w:bCs/>
          <w:lang w:val="en-US" w:eastAsia="ko-KR"/>
        </w:rPr>
        <w:t>[ j ]</w:t>
      </w:r>
      <w:r w:rsidRPr="007D25B0">
        <w:rPr>
          <w:bCs/>
          <w:lang w:val="en-US"/>
        </w:rPr>
        <w:t xml:space="preserve"> equal to 1 specifies that the bit rate information for the j-th subset of the i-th layer set is present. bit_rate_present_flag</w:t>
      </w:r>
      <w:proofErr w:type="gramStart"/>
      <w:r w:rsidRPr="007D25B0">
        <w:rPr>
          <w:bCs/>
          <w:lang w:val="en-US"/>
        </w:rPr>
        <w:t>[ i</w:t>
      </w:r>
      <w:proofErr w:type="gramEnd"/>
      <w:r w:rsidRPr="007D25B0">
        <w:rPr>
          <w:bCs/>
          <w:lang w:val="en-US"/>
        </w:rPr>
        <w:t xml:space="preserve"> ] equal to 0 specifies that the bit rate information for the j-th subset of the i-th layer set is not present. The j-th subset of a layer set is the output of the sub-bitstream extraction process when it is invoked with the layer set, j, and </w:t>
      </w:r>
      <w:r w:rsidRPr="007D25B0">
        <w:rPr>
          <w:lang w:val="en-US"/>
        </w:rPr>
        <w:t>the layer identifier list associated with the layer set as inputs</w:t>
      </w:r>
      <w:r w:rsidRPr="007D25B0">
        <w:rPr>
          <w:bCs/>
          <w:lang w:val="en-US"/>
        </w:rPr>
        <w:t>. When not present, the value of bit_rate_present_flag</w:t>
      </w:r>
      <w:proofErr w:type="gramStart"/>
      <w:r w:rsidRPr="007D25B0">
        <w:rPr>
          <w:bCs/>
          <w:lang w:val="en-US"/>
        </w:rPr>
        <w:t>[ i</w:t>
      </w:r>
      <w:proofErr w:type="gramEnd"/>
      <w:r w:rsidRPr="007D25B0">
        <w:rPr>
          <w:bCs/>
          <w:lang w:val="en-US"/>
        </w:rPr>
        <w:t> ][ j ] is inferred to be equal to 0.</w:t>
      </w:r>
    </w:p>
    <w:p w:rsidR="008B3821" w:rsidRPr="007D25B0" w:rsidRDefault="008B3821" w:rsidP="008B3821">
      <w:pPr>
        <w:rPr>
          <w:bCs/>
          <w:lang w:val="en-US"/>
        </w:rPr>
      </w:pPr>
      <w:r w:rsidRPr="007D25B0">
        <w:rPr>
          <w:b/>
          <w:bCs/>
          <w:lang w:val="en-US"/>
        </w:rPr>
        <w:t>pic_rate_present_flag</w:t>
      </w:r>
      <w:proofErr w:type="gramStart"/>
      <w:r w:rsidRPr="007D25B0">
        <w:rPr>
          <w:bCs/>
          <w:lang w:val="en-US"/>
        </w:rPr>
        <w:t>[ i</w:t>
      </w:r>
      <w:proofErr w:type="gramEnd"/>
      <w:r w:rsidRPr="007D25B0">
        <w:rPr>
          <w:bCs/>
          <w:lang w:val="en-US"/>
        </w:rPr>
        <w:t> ]</w:t>
      </w:r>
      <w:r w:rsidRPr="007D25B0">
        <w:rPr>
          <w:rFonts w:eastAsia="Batang"/>
          <w:bCs/>
          <w:lang w:val="en-US" w:eastAsia="ko-KR"/>
        </w:rPr>
        <w:t>[ j ]</w:t>
      </w:r>
      <w:r w:rsidRPr="007D25B0">
        <w:rPr>
          <w:bCs/>
          <w:lang w:val="en-US"/>
        </w:rPr>
        <w:t xml:space="preserve"> equal to 1 specifies that picture rate information for the j-th subset of the i-th layer set is present. pic_rate_present_flag</w:t>
      </w:r>
      <w:proofErr w:type="gramStart"/>
      <w:r w:rsidRPr="007D25B0">
        <w:rPr>
          <w:bCs/>
          <w:lang w:val="en-US"/>
        </w:rPr>
        <w:t>[ i</w:t>
      </w:r>
      <w:proofErr w:type="gramEnd"/>
      <w:r w:rsidRPr="007D25B0">
        <w:rPr>
          <w:bCs/>
          <w:lang w:val="en-US"/>
        </w:rPr>
        <w:t> ]</w:t>
      </w:r>
      <w:r w:rsidRPr="007D25B0">
        <w:rPr>
          <w:rFonts w:eastAsia="Batang"/>
          <w:bCs/>
          <w:lang w:val="en-US" w:eastAsia="ko-KR"/>
        </w:rPr>
        <w:t>[ j ]</w:t>
      </w:r>
      <w:r w:rsidRPr="007D25B0">
        <w:rPr>
          <w:bCs/>
          <w:lang w:val="en-US"/>
        </w:rPr>
        <w:t xml:space="preserve"> equal to 0 specifies that picture rate information for the j-th subset of the i-th layer set is not present. When not present, the value of pic_rate_present_flag</w:t>
      </w:r>
      <w:proofErr w:type="gramStart"/>
      <w:r w:rsidRPr="007D25B0">
        <w:rPr>
          <w:bCs/>
          <w:lang w:val="en-US"/>
        </w:rPr>
        <w:t>[ i</w:t>
      </w:r>
      <w:proofErr w:type="gramEnd"/>
      <w:r w:rsidRPr="007D25B0">
        <w:rPr>
          <w:bCs/>
          <w:lang w:val="en-US"/>
        </w:rPr>
        <w:t> ]</w:t>
      </w:r>
      <w:r w:rsidRPr="007D25B0">
        <w:rPr>
          <w:rFonts w:eastAsia="Batang"/>
          <w:bCs/>
          <w:lang w:val="en-US" w:eastAsia="ko-KR"/>
        </w:rPr>
        <w:t>[ j ]</w:t>
      </w:r>
      <w:r w:rsidRPr="007D25B0">
        <w:rPr>
          <w:bCs/>
          <w:lang w:val="en-US"/>
        </w:rPr>
        <w:t xml:space="preserve"> is inferred to be equal to 0.</w:t>
      </w:r>
    </w:p>
    <w:p w:rsidR="008B3821" w:rsidRPr="007D25B0" w:rsidRDefault="008B3821" w:rsidP="008B3821">
      <w:pPr>
        <w:rPr>
          <w:bCs/>
          <w:lang w:val="en-US"/>
        </w:rPr>
      </w:pPr>
      <w:r w:rsidRPr="007D25B0">
        <w:rPr>
          <w:b/>
          <w:bCs/>
          <w:lang w:val="en-US"/>
        </w:rPr>
        <w:t>avg_bit_rate</w:t>
      </w:r>
      <w:proofErr w:type="gramStart"/>
      <w:r w:rsidRPr="007D25B0">
        <w:rPr>
          <w:bCs/>
          <w:lang w:val="en-US"/>
        </w:rPr>
        <w:t>[ i</w:t>
      </w:r>
      <w:proofErr w:type="gramEnd"/>
      <w:r w:rsidRPr="007D25B0">
        <w:rPr>
          <w:bCs/>
          <w:lang w:val="en-US"/>
        </w:rPr>
        <w:t> ]</w:t>
      </w:r>
      <w:r w:rsidRPr="007D25B0">
        <w:rPr>
          <w:rFonts w:eastAsia="Batang"/>
          <w:bCs/>
          <w:lang w:val="en-US" w:eastAsia="ko-KR"/>
        </w:rPr>
        <w:t>[ j ]</w:t>
      </w:r>
      <w:r w:rsidRPr="007D25B0">
        <w:rPr>
          <w:bCs/>
          <w:lang w:val="en-US"/>
        </w:rPr>
        <w:t xml:space="preserve"> indicates the average bit rate of the j-th subset of the i-th layer set, in bits per second. The value is given by </w:t>
      </w:r>
      <w:proofErr w:type="gramStart"/>
      <w:r w:rsidRPr="007D25B0">
        <w:rPr>
          <w:bCs/>
          <w:lang w:val="en-US"/>
        </w:rPr>
        <w:t>BitRateBPS(</w:t>
      </w:r>
      <w:proofErr w:type="gramEnd"/>
      <w:r w:rsidRPr="007D25B0">
        <w:rPr>
          <w:bCs/>
          <w:lang w:val="en-US"/>
        </w:rPr>
        <w:t> avg_bit_rate[ i ]</w:t>
      </w:r>
      <w:r w:rsidRPr="007D25B0">
        <w:rPr>
          <w:rFonts w:eastAsia="Batang"/>
          <w:bCs/>
          <w:lang w:val="en-US" w:eastAsia="ko-KR"/>
        </w:rPr>
        <w:t>[ j ]</w:t>
      </w:r>
      <w:r w:rsidRPr="007D25B0">
        <w:rPr>
          <w:bCs/>
          <w:lang w:val="en-US"/>
        </w:rPr>
        <w:t> ) with the function BitRateBPS( ) being specified as follows:</w:t>
      </w:r>
    </w:p>
    <w:p w:rsidR="008B3821" w:rsidRPr="007D25B0" w:rsidRDefault="008B3821" w:rsidP="008B3821">
      <w:pPr>
        <w:tabs>
          <w:tab w:val="center" w:pos="4849"/>
          <w:tab w:val="right" w:pos="9700"/>
        </w:tabs>
        <w:spacing w:before="193" w:after="240"/>
        <w:ind w:left="720"/>
        <w:rPr>
          <w:bCs/>
          <w:lang w:val="de-DE"/>
        </w:rPr>
      </w:pPr>
      <w:r w:rsidRPr="007D25B0">
        <w:rPr>
          <w:bCs/>
          <w:lang w:val="de-DE"/>
        </w:rPr>
        <w:t>BitRateBPS( x ) = ( x &amp; ( 2</w:t>
      </w:r>
      <w:r w:rsidRPr="007D25B0">
        <w:rPr>
          <w:bCs/>
          <w:vertAlign w:val="superscript"/>
          <w:lang w:val="de-DE"/>
        </w:rPr>
        <w:t>14</w:t>
      </w:r>
      <w:r w:rsidRPr="007D25B0">
        <w:rPr>
          <w:bCs/>
          <w:lang w:val="de-DE"/>
        </w:rPr>
        <w:t> − 1 ) ) * 10</w:t>
      </w:r>
      <w:r w:rsidRPr="007D25B0">
        <w:rPr>
          <w:bCs/>
          <w:vertAlign w:val="superscript"/>
          <w:lang w:val="de-DE"/>
        </w:rPr>
        <w:t>( 2 + ( x  &gt;&gt;  14 ) )</w:t>
      </w:r>
      <w:r w:rsidRPr="007D25B0">
        <w:rPr>
          <w:bCs/>
          <w:lang w:val="de-DE"/>
        </w:rPr>
        <w:tab/>
        <w:t>(F</w:t>
      </w:r>
      <w:r w:rsidRPr="007D25B0">
        <w:rPr>
          <w:lang w:val="de-DE"/>
        </w:rPr>
        <w:noBreakHyphen/>
      </w:r>
      <w:r w:rsidR="0074750D" w:rsidRPr="007D25B0">
        <w:rPr>
          <w:lang w:val="en-US"/>
        </w:rPr>
        <w:fldChar w:fldCharType="begin"/>
      </w:r>
      <w:r w:rsidRPr="007D25B0">
        <w:rPr>
          <w:lang w:val="de-DE"/>
        </w:rPr>
        <w:instrText xml:space="preserve"> SEQ Equation \* ARABIC </w:instrText>
      </w:r>
      <w:r w:rsidR="0074750D" w:rsidRPr="007D25B0">
        <w:rPr>
          <w:lang w:val="en-US"/>
        </w:rPr>
        <w:fldChar w:fldCharType="separate"/>
      </w:r>
      <w:r w:rsidRPr="007D25B0">
        <w:rPr>
          <w:noProof/>
          <w:lang w:val="de-DE"/>
        </w:rPr>
        <w:t>2</w:t>
      </w:r>
      <w:r w:rsidR="0074750D" w:rsidRPr="007D25B0">
        <w:rPr>
          <w:lang w:val="en-US"/>
        </w:rPr>
        <w:fldChar w:fldCharType="end"/>
      </w:r>
      <w:r w:rsidRPr="007D25B0">
        <w:rPr>
          <w:bCs/>
          <w:lang w:val="de-DE"/>
        </w:rPr>
        <w:t>)</w:t>
      </w:r>
    </w:p>
    <w:p w:rsidR="008B3821" w:rsidRPr="007D25B0" w:rsidRDefault="008B3821" w:rsidP="008B3821">
      <w:pPr>
        <w:rPr>
          <w:bCs/>
          <w:lang w:val="en-US"/>
        </w:rPr>
      </w:pPr>
      <w:r w:rsidRPr="007D25B0">
        <w:rPr>
          <w:bCs/>
          <w:lang w:val="en-US"/>
        </w:rPr>
        <w:t xml:space="preserve">The average bit rate is derived according to the access unit removal time specified in </w:t>
      </w:r>
      <w:r w:rsidRPr="007D25B0">
        <w:rPr>
          <w:lang w:val="en-US"/>
        </w:rPr>
        <w:t xml:space="preserve">clause </w:t>
      </w:r>
      <w:r w:rsidR="002D2385" w:rsidRPr="007D25B0">
        <w:fldChar w:fldCharType="begin"/>
      </w:r>
      <w:r w:rsidR="002D2385" w:rsidRPr="007D25B0">
        <w:instrText xml:space="preserve"> REF _Ref348357793 \r \h  \* MERGEFORMAT </w:instrText>
      </w:r>
      <w:r w:rsidR="002D2385" w:rsidRPr="007D25B0">
        <w:fldChar w:fldCharType="separate"/>
      </w:r>
      <w:r w:rsidRPr="007D25B0">
        <w:rPr>
          <w:lang w:val="en-US"/>
        </w:rPr>
        <w:t>F.13</w:t>
      </w:r>
      <w:r w:rsidR="002D2385" w:rsidRPr="007D25B0">
        <w:fldChar w:fldCharType="end"/>
      </w:r>
      <w:r w:rsidRPr="007D25B0">
        <w:rPr>
          <w:bCs/>
          <w:lang w:val="en-US"/>
        </w:rPr>
        <w:t>. In the following, bTotal is the number of bits in all NAL units of the j-th subset of the i-th layer set, t</w:t>
      </w:r>
      <w:r w:rsidRPr="007D25B0">
        <w:rPr>
          <w:bCs/>
          <w:vertAlign w:val="subscript"/>
          <w:lang w:val="en-US"/>
        </w:rPr>
        <w:t>1</w:t>
      </w:r>
      <w:r w:rsidRPr="007D25B0">
        <w:rPr>
          <w:bCs/>
          <w:lang w:val="en-US"/>
        </w:rPr>
        <w:t xml:space="preserve"> is the removal time (in seconds) of the first access unit to which the VPS applies, and t</w:t>
      </w:r>
      <w:r w:rsidRPr="007D25B0">
        <w:rPr>
          <w:bCs/>
          <w:vertAlign w:val="subscript"/>
          <w:lang w:val="en-US"/>
        </w:rPr>
        <w:t>2</w:t>
      </w:r>
      <w:r w:rsidRPr="007D25B0">
        <w:rPr>
          <w:bCs/>
          <w:lang w:val="en-US"/>
        </w:rPr>
        <w:t xml:space="preserve"> is the removal time (in seconds) of the last access unit (in decoding order) to which the VPS applies. With x specifying the value of avg_bit_rate</w:t>
      </w:r>
      <w:proofErr w:type="gramStart"/>
      <w:r w:rsidRPr="007D25B0">
        <w:rPr>
          <w:bCs/>
          <w:lang w:val="en-US"/>
        </w:rPr>
        <w:t>[ i</w:t>
      </w:r>
      <w:proofErr w:type="gramEnd"/>
      <w:r w:rsidRPr="007D25B0">
        <w:rPr>
          <w:bCs/>
          <w:lang w:val="en-US"/>
        </w:rPr>
        <w:t> ]</w:t>
      </w:r>
      <w:r w:rsidRPr="007D25B0">
        <w:rPr>
          <w:rFonts w:eastAsia="Batang"/>
          <w:bCs/>
          <w:lang w:val="en-US" w:eastAsia="ko-KR"/>
        </w:rPr>
        <w:t>[ j ]</w:t>
      </w:r>
      <w:r w:rsidRPr="007D25B0">
        <w:rPr>
          <w:bCs/>
          <w:lang w:val="en-US"/>
        </w:rPr>
        <w:t>, the following applies:</w:t>
      </w:r>
    </w:p>
    <w:p w:rsidR="008B3821" w:rsidRPr="007D25B0" w:rsidRDefault="008B3821" w:rsidP="008B3821">
      <w:pPr>
        <w:pStyle w:val="enumlev1"/>
        <w:ind w:left="397"/>
        <w:rPr>
          <w:bCs/>
          <w:lang w:val="en-US"/>
        </w:rPr>
      </w:pPr>
      <w:r w:rsidRPr="007D25B0">
        <w:rPr>
          <w:bCs/>
          <w:lang w:val="en-US"/>
        </w:rPr>
        <w:t>–</w:t>
      </w:r>
      <w:r w:rsidRPr="007D25B0">
        <w:rPr>
          <w:bCs/>
          <w:lang w:val="en-US"/>
        </w:rPr>
        <w:tab/>
        <w:t>If t</w:t>
      </w:r>
      <w:r w:rsidRPr="007D25B0">
        <w:rPr>
          <w:bCs/>
          <w:vertAlign w:val="subscript"/>
          <w:lang w:val="en-US"/>
        </w:rPr>
        <w:t>1</w:t>
      </w:r>
      <w:r w:rsidRPr="007D25B0">
        <w:rPr>
          <w:bCs/>
          <w:lang w:val="en-US"/>
        </w:rPr>
        <w:t xml:space="preserve"> is not equal to t</w:t>
      </w:r>
      <w:r w:rsidRPr="007D25B0">
        <w:rPr>
          <w:bCs/>
          <w:vertAlign w:val="subscript"/>
          <w:lang w:val="en-US"/>
        </w:rPr>
        <w:t>2</w:t>
      </w:r>
      <w:r w:rsidRPr="007D25B0">
        <w:rPr>
          <w:bCs/>
          <w:lang w:val="en-US"/>
        </w:rPr>
        <w:t>, the following condition shall be true:</w:t>
      </w:r>
    </w:p>
    <w:p w:rsidR="008B3821" w:rsidRPr="007D25B0" w:rsidRDefault="008B3821" w:rsidP="008B3821">
      <w:pPr>
        <w:tabs>
          <w:tab w:val="center" w:pos="4849"/>
          <w:tab w:val="right" w:pos="9700"/>
        </w:tabs>
        <w:spacing w:before="193" w:after="240"/>
        <w:ind w:left="720"/>
        <w:rPr>
          <w:bCs/>
          <w:lang w:val="en-US"/>
        </w:rPr>
      </w:pPr>
      <w:proofErr w:type="gramStart"/>
      <w:r w:rsidRPr="007D25B0">
        <w:rPr>
          <w:bCs/>
          <w:lang w:val="en-US"/>
        </w:rPr>
        <w:t>( x</w:t>
      </w:r>
      <w:proofErr w:type="gramEnd"/>
      <w:r w:rsidRPr="007D25B0">
        <w:rPr>
          <w:bCs/>
          <w:lang w:val="en-US"/>
        </w:rPr>
        <w:t xml:space="preserve"> &amp; ( 2</w:t>
      </w:r>
      <w:r w:rsidRPr="007D25B0">
        <w:rPr>
          <w:bCs/>
          <w:vertAlign w:val="superscript"/>
          <w:lang w:val="en-US"/>
        </w:rPr>
        <w:t>14</w:t>
      </w:r>
      <w:r w:rsidRPr="007D25B0">
        <w:rPr>
          <w:bCs/>
          <w:lang w:val="en-US"/>
        </w:rPr>
        <w:t> − 1 ) )  = =  Round( bTotal ÷ ( ( t</w:t>
      </w:r>
      <w:r w:rsidRPr="007D25B0">
        <w:rPr>
          <w:bCs/>
          <w:vertAlign w:val="subscript"/>
          <w:lang w:val="en-US"/>
        </w:rPr>
        <w:t>2</w:t>
      </w:r>
      <w:r w:rsidRPr="007D25B0">
        <w:rPr>
          <w:bCs/>
          <w:lang w:val="en-US"/>
        </w:rPr>
        <w:t> − t</w:t>
      </w:r>
      <w:r w:rsidRPr="007D25B0">
        <w:rPr>
          <w:bCs/>
          <w:vertAlign w:val="subscript"/>
          <w:lang w:val="en-US"/>
        </w:rPr>
        <w:t>1</w:t>
      </w:r>
      <w:r w:rsidRPr="007D25B0">
        <w:rPr>
          <w:bCs/>
          <w:lang w:val="en-US"/>
        </w:rPr>
        <w:t> ) * 10</w:t>
      </w:r>
      <w:r w:rsidRPr="007D25B0">
        <w:rPr>
          <w:bCs/>
          <w:vertAlign w:val="superscript"/>
          <w:lang w:val="en-US"/>
        </w:rPr>
        <w:t>( 2 + ( x  &gt;&gt;  14 ) )</w:t>
      </w:r>
      <w:r w:rsidRPr="007D25B0">
        <w:rPr>
          <w:bCs/>
          <w:lang w:val="en-US"/>
        </w:rPr>
        <w:t> ) )</w:t>
      </w:r>
      <w:r w:rsidRPr="007D25B0">
        <w:rPr>
          <w:bCs/>
          <w:lang w:val="en-US"/>
        </w:rPr>
        <w:tab/>
        <w:t>(F</w:t>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Pr="007D25B0">
        <w:rPr>
          <w:noProof/>
          <w:lang w:val="en-US"/>
        </w:rPr>
        <w:t>3</w:t>
      </w:r>
      <w:r w:rsidR="0074750D" w:rsidRPr="007D25B0">
        <w:rPr>
          <w:lang w:val="en-US"/>
        </w:rPr>
        <w:fldChar w:fldCharType="end"/>
      </w:r>
      <w:r w:rsidRPr="007D25B0">
        <w:rPr>
          <w:bCs/>
          <w:lang w:val="en-US"/>
        </w:rPr>
        <w:t>)</w:t>
      </w:r>
    </w:p>
    <w:p w:rsidR="008B3821" w:rsidRPr="007D25B0" w:rsidRDefault="008B3821" w:rsidP="008B3821">
      <w:pPr>
        <w:pStyle w:val="enumlev1"/>
        <w:ind w:left="397"/>
        <w:rPr>
          <w:bCs/>
          <w:lang w:val="en-US"/>
        </w:rPr>
      </w:pPr>
      <w:r w:rsidRPr="007D25B0">
        <w:rPr>
          <w:bCs/>
          <w:lang w:val="en-US"/>
        </w:rPr>
        <w:t>–</w:t>
      </w:r>
      <w:r w:rsidRPr="007D25B0">
        <w:rPr>
          <w:bCs/>
          <w:lang w:val="en-US"/>
        </w:rPr>
        <w:tab/>
        <w:t>Otherwise (t</w:t>
      </w:r>
      <w:r w:rsidRPr="007D25B0">
        <w:rPr>
          <w:bCs/>
          <w:vertAlign w:val="subscript"/>
          <w:lang w:val="en-US"/>
        </w:rPr>
        <w:t>1</w:t>
      </w:r>
      <w:r w:rsidRPr="007D25B0">
        <w:rPr>
          <w:bCs/>
          <w:lang w:val="en-US"/>
        </w:rPr>
        <w:t xml:space="preserve"> is equal to t</w:t>
      </w:r>
      <w:r w:rsidRPr="007D25B0">
        <w:rPr>
          <w:bCs/>
          <w:vertAlign w:val="subscript"/>
          <w:lang w:val="en-US"/>
        </w:rPr>
        <w:t>2</w:t>
      </w:r>
      <w:r w:rsidRPr="007D25B0">
        <w:rPr>
          <w:bCs/>
          <w:lang w:val="en-US"/>
        </w:rPr>
        <w:t>), the following condition shall be true:</w:t>
      </w:r>
    </w:p>
    <w:p w:rsidR="008B3821" w:rsidRPr="007D25B0" w:rsidRDefault="008B3821" w:rsidP="008B3821">
      <w:pPr>
        <w:tabs>
          <w:tab w:val="center" w:pos="4849"/>
          <w:tab w:val="right" w:pos="9700"/>
        </w:tabs>
        <w:spacing w:before="193" w:after="240"/>
        <w:ind w:left="720"/>
        <w:rPr>
          <w:bCs/>
          <w:lang w:val="en-US"/>
        </w:rPr>
      </w:pPr>
      <w:proofErr w:type="gramStart"/>
      <w:r w:rsidRPr="007D25B0">
        <w:rPr>
          <w:bCs/>
          <w:lang w:val="en-US"/>
        </w:rPr>
        <w:t>( x</w:t>
      </w:r>
      <w:proofErr w:type="gramEnd"/>
      <w:r w:rsidRPr="007D25B0">
        <w:rPr>
          <w:bCs/>
          <w:lang w:val="en-US"/>
        </w:rPr>
        <w:t xml:space="preserve"> &amp; ( 2</w:t>
      </w:r>
      <w:r w:rsidRPr="007D25B0">
        <w:rPr>
          <w:bCs/>
          <w:vertAlign w:val="superscript"/>
          <w:lang w:val="en-US"/>
        </w:rPr>
        <w:t>14</w:t>
      </w:r>
      <w:r w:rsidRPr="007D25B0">
        <w:rPr>
          <w:bCs/>
          <w:lang w:val="en-US"/>
        </w:rPr>
        <w:t> − 1 ) )  = </w:t>
      </w:r>
      <w:proofErr w:type="gramStart"/>
      <w:r w:rsidRPr="007D25B0">
        <w:rPr>
          <w:bCs/>
          <w:lang w:val="en-US"/>
        </w:rPr>
        <w:t>=  0</w:t>
      </w:r>
      <w:proofErr w:type="gramEnd"/>
      <w:r w:rsidRPr="007D25B0">
        <w:rPr>
          <w:bCs/>
          <w:lang w:val="en-US"/>
        </w:rPr>
        <w:tab/>
      </w:r>
      <w:r w:rsidRPr="007D25B0">
        <w:rPr>
          <w:bCs/>
          <w:lang w:val="en-US"/>
        </w:rPr>
        <w:tab/>
        <w:t>(F</w:t>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Pr="007D25B0">
        <w:rPr>
          <w:noProof/>
          <w:lang w:val="en-US"/>
        </w:rPr>
        <w:t>4</w:t>
      </w:r>
      <w:r w:rsidR="0074750D" w:rsidRPr="007D25B0">
        <w:rPr>
          <w:lang w:val="en-US"/>
        </w:rPr>
        <w:fldChar w:fldCharType="end"/>
      </w:r>
      <w:r w:rsidRPr="007D25B0">
        <w:rPr>
          <w:bCs/>
          <w:lang w:val="en-US"/>
        </w:rPr>
        <w:t>)</w:t>
      </w:r>
    </w:p>
    <w:p w:rsidR="008B3821" w:rsidRPr="007D25B0" w:rsidRDefault="008B3821" w:rsidP="008B3821">
      <w:pPr>
        <w:rPr>
          <w:bCs/>
          <w:lang w:val="en-US"/>
        </w:rPr>
      </w:pPr>
      <w:r w:rsidRPr="007D25B0">
        <w:rPr>
          <w:b/>
          <w:bCs/>
          <w:lang w:val="en-US"/>
        </w:rPr>
        <w:t>max_bit_rate_layer</w:t>
      </w:r>
      <w:proofErr w:type="gramStart"/>
      <w:r w:rsidRPr="007D25B0">
        <w:rPr>
          <w:bCs/>
          <w:lang w:val="en-US"/>
        </w:rPr>
        <w:t>[ i</w:t>
      </w:r>
      <w:proofErr w:type="gramEnd"/>
      <w:r w:rsidRPr="007D25B0">
        <w:rPr>
          <w:bCs/>
          <w:lang w:val="en-US"/>
        </w:rPr>
        <w:t> ]</w:t>
      </w:r>
      <w:r w:rsidRPr="007D25B0">
        <w:rPr>
          <w:rFonts w:eastAsia="Batang"/>
          <w:bCs/>
          <w:lang w:val="en-US" w:eastAsia="ko-KR"/>
        </w:rPr>
        <w:t>[ j ]</w:t>
      </w:r>
      <w:r w:rsidRPr="007D25B0">
        <w:rPr>
          <w:bCs/>
          <w:lang w:val="en-US"/>
        </w:rPr>
        <w:t xml:space="preserve"> indicates an upper bound for the bit rate of the j-th subset of the i-th layer set in any one-second time window of access unit removal time as specified in </w:t>
      </w:r>
      <w:r w:rsidRPr="007D25B0">
        <w:rPr>
          <w:lang w:val="en-US"/>
        </w:rPr>
        <w:t xml:space="preserve">clause </w:t>
      </w:r>
      <w:r w:rsidR="002D2385" w:rsidRPr="007D25B0">
        <w:fldChar w:fldCharType="begin"/>
      </w:r>
      <w:r w:rsidR="002D2385" w:rsidRPr="007D25B0">
        <w:instrText xml:space="preserve"> REF _Ref348357793 \r \h  \* MERGEFORMAT </w:instrText>
      </w:r>
      <w:r w:rsidR="002D2385" w:rsidRPr="007D25B0">
        <w:fldChar w:fldCharType="separate"/>
      </w:r>
      <w:r w:rsidRPr="007D25B0">
        <w:rPr>
          <w:lang w:val="en-US"/>
        </w:rPr>
        <w:t>F.13</w:t>
      </w:r>
      <w:r w:rsidR="002D2385" w:rsidRPr="007D25B0">
        <w:fldChar w:fldCharType="end"/>
      </w:r>
      <w:r w:rsidRPr="007D25B0">
        <w:rPr>
          <w:bCs/>
          <w:lang w:val="en-US"/>
        </w:rPr>
        <w:t xml:space="preserve">. The upper bound for the bit rate in bits per second is given by </w:t>
      </w:r>
      <w:proofErr w:type="gramStart"/>
      <w:r w:rsidRPr="007D25B0">
        <w:rPr>
          <w:bCs/>
          <w:lang w:val="en-US"/>
        </w:rPr>
        <w:t>BitRateBPS(</w:t>
      </w:r>
      <w:proofErr w:type="gramEnd"/>
      <w:r w:rsidRPr="007D25B0">
        <w:rPr>
          <w:bCs/>
          <w:lang w:val="en-US"/>
        </w:rPr>
        <w:t> max_bit_rate_layer[ i ]</w:t>
      </w:r>
      <w:r w:rsidRPr="007D25B0">
        <w:rPr>
          <w:rFonts w:eastAsia="Batang"/>
          <w:bCs/>
          <w:lang w:val="en-US" w:eastAsia="ko-KR"/>
        </w:rPr>
        <w:t>[ j ]</w:t>
      </w:r>
      <w:r w:rsidRPr="007D25B0">
        <w:rPr>
          <w:bCs/>
          <w:lang w:val="en-US"/>
        </w:rPr>
        <w:t xml:space="preserve"> ). The bit rate values are derived according to the access unit removal time specified in </w:t>
      </w:r>
      <w:r w:rsidRPr="007D25B0">
        <w:rPr>
          <w:lang w:val="en-US"/>
        </w:rPr>
        <w:t xml:space="preserve">clause </w:t>
      </w:r>
      <w:r w:rsidR="002D2385" w:rsidRPr="007D25B0">
        <w:fldChar w:fldCharType="begin"/>
      </w:r>
      <w:r w:rsidR="002D2385" w:rsidRPr="007D25B0">
        <w:instrText xml:space="preserve"> REF _Ref348357793 \r \h  \* MERGEFORMAT </w:instrText>
      </w:r>
      <w:r w:rsidR="002D2385" w:rsidRPr="007D25B0">
        <w:fldChar w:fldCharType="separate"/>
      </w:r>
      <w:r w:rsidRPr="007D25B0">
        <w:rPr>
          <w:lang w:val="en-US"/>
        </w:rPr>
        <w:t>F.13</w:t>
      </w:r>
      <w:r w:rsidR="002D2385" w:rsidRPr="007D25B0">
        <w:fldChar w:fldCharType="end"/>
      </w:r>
      <w:r w:rsidRPr="007D25B0">
        <w:rPr>
          <w:bCs/>
          <w:lang w:val="en-US"/>
        </w:rPr>
        <w:t>. In the following, t</w:t>
      </w:r>
      <w:r w:rsidRPr="007D25B0">
        <w:rPr>
          <w:bCs/>
          <w:vertAlign w:val="subscript"/>
          <w:lang w:val="en-US"/>
        </w:rPr>
        <w:t>1</w:t>
      </w:r>
      <w:r w:rsidRPr="007D25B0">
        <w:rPr>
          <w:bCs/>
          <w:lang w:val="en-US"/>
        </w:rPr>
        <w:t xml:space="preserve"> is any point in time (in seconds), t</w:t>
      </w:r>
      <w:r w:rsidRPr="007D25B0">
        <w:rPr>
          <w:bCs/>
          <w:vertAlign w:val="subscript"/>
          <w:lang w:val="en-US"/>
        </w:rPr>
        <w:t>2</w:t>
      </w:r>
      <w:r w:rsidRPr="007D25B0">
        <w:rPr>
          <w:bCs/>
          <w:lang w:val="en-US"/>
        </w:rPr>
        <w:t xml:space="preserve"> is set equal to t</w:t>
      </w:r>
      <w:r w:rsidRPr="007D25B0">
        <w:rPr>
          <w:bCs/>
          <w:vertAlign w:val="subscript"/>
          <w:lang w:val="en-US"/>
        </w:rPr>
        <w:t>1</w:t>
      </w:r>
      <w:r w:rsidRPr="007D25B0">
        <w:rPr>
          <w:bCs/>
          <w:lang w:val="en-US"/>
        </w:rPr>
        <w:t xml:space="preserve"> + 1 ÷ 100, </w:t>
      </w:r>
      <w:r w:rsidRPr="007D25B0">
        <w:rPr>
          <w:bCs/>
          <w:lang w:val="en-US"/>
        </w:rPr>
        <w:lastRenderedPageBreak/>
        <w:t>and bTotal is the number of bits in all NAL units of access units with a removal time greater than or equal to t</w:t>
      </w:r>
      <w:r w:rsidRPr="007D25B0">
        <w:rPr>
          <w:bCs/>
          <w:vertAlign w:val="subscript"/>
          <w:lang w:val="en-US"/>
        </w:rPr>
        <w:t>1</w:t>
      </w:r>
      <w:r w:rsidRPr="007D25B0">
        <w:rPr>
          <w:bCs/>
          <w:lang w:val="en-US"/>
        </w:rPr>
        <w:t xml:space="preserve"> and less than t</w:t>
      </w:r>
      <w:r w:rsidRPr="007D25B0">
        <w:rPr>
          <w:bCs/>
          <w:vertAlign w:val="subscript"/>
          <w:lang w:val="en-US"/>
        </w:rPr>
        <w:t>2</w:t>
      </w:r>
      <w:r w:rsidRPr="007D25B0">
        <w:rPr>
          <w:bCs/>
          <w:lang w:val="en-US"/>
        </w:rPr>
        <w:t>. With x specifying the value of max_bit_rate_layer</w:t>
      </w:r>
      <w:proofErr w:type="gramStart"/>
      <w:r w:rsidRPr="007D25B0">
        <w:rPr>
          <w:bCs/>
          <w:lang w:val="en-US"/>
        </w:rPr>
        <w:t>[ i</w:t>
      </w:r>
      <w:proofErr w:type="gramEnd"/>
      <w:r w:rsidRPr="007D25B0">
        <w:rPr>
          <w:bCs/>
          <w:lang w:val="en-US"/>
        </w:rPr>
        <w:t> ]</w:t>
      </w:r>
      <w:r w:rsidRPr="007D25B0">
        <w:rPr>
          <w:rFonts w:eastAsia="Batang"/>
          <w:bCs/>
          <w:lang w:val="en-US" w:eastAsia="ko-KR"/>
        </w:rPr>
        <w:t>[ j ]</w:t>
      </w:r>
      <w:r w:rsidRPr="007D25B0">
        <w:rPr>
          <w:bCs/>
          <w:lang w:val="en-US"/>
        </w:rPr>
        <w:t>, the following condition shall be obeyed for all values of t</w:t>
      </w:r>
      <w:r w:rsidRPr="007D25B0">
        <w:rPr>
          <w:bCs/>
          <w:vertAlign w:val="subscript"/>
          <w:lang w:val="en-US"/>
        </w:rPr>
        <w:t>1</w:t>
      </w:r>
      <w:r w:rsidRPr="007D25B0">
        <w:rPr>
          <w:bCs/>
          <w:lang w:val="en-US"/>
        </w:rPr>
        <w:t>:</w:t>
      </w:r>
    </w:p>
    <w:p w:rsidR="008B3821" w:rsidRPr="007D25B0" w:rsidRDefault="008B3821" w:rsidP="008B3821">
      <w:pPr>
        <w:tabs>
          <w:tab w:val="center" w:pos="4849"/>
          <w:tab w:val="right" w:pos="9700"/>
        </w:tabs>
        <w:spacing w:before="193" w:after="240"/>
        <w:ind w:left="720"/>
        <w:rPr>
          <w:bCs/>
          <w:lang w:val="de-DE"/>
        </w:rPr>
      </w:pPr>
      <w:r w:rsidRPr="007D25B0">
        <w:rPr>
          <w:bCs/>
          <w:lang w:val="de-DE"/>
        </w:rPr>
        <w:t>( x &amp; ( 2</w:t>
      </w:r>
      <w:r w:rsidRPr="007D25B0">
        <w:rPr>
          <w:bCs/>
          <w:vertAlign w:val="superscript"/>
          <w:lang w:val="de-DE"/>
        </w:rPr>
        <w:t>14</w:t>
      </w:r>
      <w:r w:rsidRPr="007D25B0">
        <w:rPr>
          <w:bCs/>
          <w:lang w:val="de-DE"/>
        </w:rPr>
        <w:t> − 1 ) )  &gt;=  bTotal ÷ ( ( t</w:t>
      </w:r>
      <w:r w:rsidRPr="007D25B0">
        <w:rPr>
          <w:bCs/>
          <w:vertAlign w:val="subscript"/>
          <w:lang w:val="de-DE"/>
        </w:rPr>
        <w:t>2</w:t>
      </w:r>
      <w:r w:rsidRPr="007D25B0">
        <w:rPr>
          <w:bCs/>
          <w:lang w:val="de-DE"/>
        </w:rPr>
        <w:t> − t</w:t>
      </w:r>
      <w:r w:rsidRPr="007D25B0">
        <w:rPr>
          <w:bCs/>
          <w:vertAlign w:val="subscript"/>
          <w:lang w:val="de-DE"/>
        </w:rPr>
        <w:t>1</w:t>
      </w:r>
      <w:r w:rsidRPr="007D25B0">
        <w:rPr>
          <w:bCs/>
          <w:lang w:val="de-DE"/>
        </w:rPr>
        <w:t> ) * 10</w:t>
      </w:r>
      <w:r w:rsidRPr="007D25B0">
        <w:rPr>
          <w:bCs/>
          <w:vertAlign w:val="superscript"/>
          <w:lang w:val="de-DE"/>
        </w:rPr>
        <w:t>( 2 + ( x  &gt;&gt;  14 ) )</w:t>
      </w:r>
      <w:r w:rsidRPr="007D25B0">
        <w:rPr>
          <w:bCs/>
          <w:lang w:val="de-DE"/>
        </w:rPr>
        <w:t> )</w:t>
      </w:r>
      <w:r w:rsidRPr="007D25B0">
        <w:rPr>
          <w:bCs/>
          <w:lang w:val="de-DE"/>
        </w:rPr>
        <w:tab/>
        <w:t>(F</w:t>
      </w:r>
      <w:r w:rsidRPr="007D25B0">
        <w:rPr>
          <w:lang w:val="de-DE"/>
        </w:rPr>
        <w:noBreakHyphen/>
      </w:r>
      <w:r w:rsidR="0074750D" w:rsidRPr="007D25B0">
        <w:rPr>
          <w:lang w:val="en-US"/>
        </w:rPr>
        <w:fldChar w:fldCharType="begin"/>
      </w:r>
      <w:r w:rsidRPr="007D25B0">
        <w:rPr>
          <w:lang w:val="de-DE"/>
        </w:rPr>
        <w:instrText xml:space="preserve"> SEQ Equation \* ARABIC </w:instrText>
      </w:r>
      <w:r w:rsidR="0074750D" w:rsidRPr="007D25B0">
        <w:rPr>
          <w:lang w:val="en-US"/>
        </w:rPr>
        <w:fldChar w:fldCharType="separate"/>
      </w:r>
      <w:r w:rsidRPr="007D25B0">
        <w:rPr>
          <w:noProof/>
          <w:lang w:val="de-DE"/>
        </w:rPr>
        <w:t>5</w:t>
      </w:r>
      <w:r w:rsidR="0074750D" w:rsidRPr="007D25B0">
        <w:rPr>
          <w:lang w:val="en-US"/>
        </w:rPr>
        <w:fldChar w:fldCharType="end"/>
      </w:r>
      <w:r w:rsidRPr="007D25B0">
        <w:rPr>
          <w:bCs/>
          <w:lang w:val="de-DE"/>
        </w:rPr>
        <w:t>)</w:t>
      </w:r>
    </w:p>
    <w:p w:rsidR="008B3821" w:rsidRPr="007D25B0" w:rsidRDefault="008B3821" w:rsidP="008B3821">
      <w:pPr>
        <w:rPr>
          <w:bCs/>
          <w:lang w:val="en-US"/>
        </w:rPr>
      </w:pPr>
      <w:r w:rsidRPr="007D25B0">
        <w:rPr>
          <w:b/>
          <w:bCs/>
          <w:lang w:val="en-US"/>
        </w:rPr>
        <w:t>constant_pic_rate_idc</w:t>
      </w:r>
      <w:proofErr w:type="gramStart"/>
      <w:r w:rsidRPr="007D25B0">
        <w:rPr>
          <w:bCs/>
          <w:lang w:val="en-US"/>
        </w:rPr>
        <w:t>[ i</w:t>
      </w:r>
      <w:proofErr w:type="gramEnd"/>
      <w:r w:rsidRPr="007D25B0">
        <w:rPr>
          <w:bCs/>
          <w:lang w:val="en-US"/>
        </w:rPr>
        <w:t> ]</w:t>
      </w:r>
      <w:r w:rsidRPr="007D25B0">
        <w:rPr>
          <w:rFonts w:eastAsia="Batang"/>
          <w:bCs/>
          <w:lang w:val="en-US" w:eastAsia="ko-KR"/>
        </w:rPr>
        <w:t>[ j ]</w:t>
      </w:r>
      <w:r w:rsidRPr="007D25B0">
        <w:rPr>
          <w:bCs/>
          <w:lang w:val="en-US"/>
        </w:rPr>
        <w:t xml:space="preserve"> indicates whether the picture rate of the j-th subset of the i-th layer set is constant. In the following, a temporal segment tSeg is any set of two or more consecutive access units, in decoding order, of the j-th subset of the i-th layer set, auTotal( tSeg ) is the number of access units in the temporal segment tSeg, t</w:t>
      </w:r>
      <w:r w:rsidRPr="007D25B0">
        <w:rPr>
          <w:bCs/>
          <w:vertAlign w:val="subscript"/>
          <w:lang w:val="en-US"/>
        </w:rPr>
        <w:t>1</w:t>
      </w:r>
      <w:r w:rsidRPr="007D25B0">
        <w:rPr>
          <w:bCs/>
          <w:lang w:val="en-US"/>
        </w:rPr>
        <w:t>( tSeg ) is the removal time (in seconds) of the first access unit (in decoding order) of the temporal segment tSeg, t</w:t>
      </w:r>
      <w:r w:rsidRPr="007D25B0">
        <w:rPr>
          <w:bCs/>
          <w:vertAlign w:val="subscript"/>
          <w:lang w:val="en-US"/>
        </w:rPr>
        <w:t>2</w:t>
      </w:r>
      <w:r w:rsidRPr="007D25B0">
        <w:rPr>
          <w:bCs/>
          <w:lang w:val="en-US"/>
        </w:rPr>
        <w:t>( tSeg ) is the removal time (in seconds) of the last access unit (in decoding order) of the temporal segment tSeg, and avgPicRate( tSeg ) is the average picture rate in the temporal segment tSeg, and is specified as follows:</w:t>
      </w:r>
    </w:p>
    <w:p w:rsidR="008B3821" w:rsidRPr="007D25B0" w:rsidRDefault="008B3821" w:rsidP="008B3821">
      <w:pPr>
        <w:tabs>
          <w:tab w:val="center" w:pos="4849"/>
          <w:tab w:val="right" w:pos="9700"/>
        </w:tabs>
        <w:spacing w:before="193" w:after="240"/>
        <w:ind w:left="720"/>
        <w:rPr>
          <w:bCs/>
          <w:lang w:val="en-US"/>
        </w:rPr>
      </w:pPr>
      <w:r w:rsidRPr="007D25B0">
        <w:rPr>
          <w:bCs/>
          <w:lang w:val="en-US"/>
        </w:rPr>
        <w:t>avgPicRate( tSeg )  = =  Round( auTotal( tSeg ) * 256 ÷ ( t</w:t>
      </w:r>
      <w:r w:rsidRPr="007D25B0">
        <w:rPr>
          <w:bCs/>
          <w:vertAlign w:val="subscript"/>
          <w:lang w:val="en-US"/>
        </w:rPr>
        <w:t>2</w:t>
      </w:r>
      <w:r w:rsidRPr="007D25B0">
        <w:rPr>
          <w:bCs/>
          <w:lang w:val="en-US"/>
        </w:rPr>
        <w:t>( tSeg ) − t</w:t>
      </w:r>
      <w:r w:rsidRPr="007D25B0">
        <w:rPr>
          <w:bCs/>
          <w:vertAlign w:val="subscript"/>
          <w:lang w:val="en-US"/>
        </w:rPr>
        <w:t>1</w:t>
      </w:r>
      <w:r w:rsidRPr="007D25B0">
        <w:rPr>
          <w:bCs/>
          <w:lang w:val="en-US"/>
        </w:rPr>
        <w:t>( tSeg ) ) )</w:t>
      </w:r>
      <w:r w:rsidRPr="007D25B0">
        <w:rPr>
          <w:bCs/>
          <w:lang w:val="en-US"/>
        </w:rPr>
        <w:tab/>
        <w:t>(F</w:t>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Pr="007D25B0">
        <w:rPr>
          <w:noProof/>
          <w:lang w:val="en-US"/>
        </w:rPr>
        <w:t>6</w:t>
      </w:r>
      <w:r w:rsidR="0074750D" w:rsidRPr="007D25B0">
        <w:rPr>
          <w:lang w:val="en-US"/>
        </w:rPr>
        <w:fldChar w:fldCharType="end"/>
      </w:r>
      <w:r w:rsidRPr="007D25B0">
        <w:rPr>
          <w:bCs/>
          <w:lang w:val="en-US"/>
        </w:rPr>
        <w:t>)</w:t>
      </w:r>
    </w:p>
    <w:p w:rsidR="008B3821" w:rsidRPr="007D25B0" w:rsidRDefault="008B3821" w:rsidP="008B3821">
      <w:pPr>
        <w:rPr>
          <w:bCs/>
          <w:lang w:val="en-US"/>
        </w:rPr>
      </w:pPr>
      <w:r w:rsidRPr="007D25B0">
        <w:rPr>
          <w:bCs/>
          <w:lang w:val="en-US"/>
        </w:rPr>
        <w:t xml:space="preserve">If the j-th subset of the i-th layer set only contains one or two access units or the value of </w:t>
      </w:r>
      <w:proofErr w:type="gramStart"/>
      <w:r w:rsidRPr="007D25B0">
        <w:rPr>
          <w:bCs/>
          <w:lang w:val="en-US"/>
        </w:rPr>
        <w:t>avgPicRate(</w:t>
      </w:r>
      <w:proofErr w:type="gramEnd"/>
      <w:r w:rsidRPr="007D25B0">
        <w:rPr>
          <w:bCs/>
          <w:lang w:val="en-US"/>
        </w:rPr>
        <w:t> tSeg ) is constant over all the temporal segments, the picture rate is constant; otherwise, the picture rate is not constant.</w:t>
      </w:r>
    </w:p>
    <w:p w:rsidR="008B3821" w:rsidRPr="007D25B0" w:rsidRDefault="008B3821" w:rsidP="008B3821">
      <w:pPr>
        <w:rPr>
          <w:bCs/>
          <w:lang w:val="en-US"/>
        </w:rPr>
      </w:pPr>
      <w:r w:rsidRPr="007D25B0">
        <w:rPr>
          <w:bCs/>
          <w:lang w:val="en-US"/>
        </w:rPr>
        <w:t>constant_pic_rate_idc</w:t>
      </w:r>
      <w:proofErr w:type="gramStart"/>
      <w:r w:rsidRPr="007D25B0">
        <w:rPr>
          <w:bCs/>
          <w:lang w:val="en-US"/>
        </w:rPr>
        <w:t>[ i</w:t>
      </w:r>
      <w:proofErr w:type="gramEnd"/>
      <w:r w:rsidRPr="007D25B0">
        <w:rPr>
          <w:bCs/>
          <w:lang w:val="en-US"/>
        </w:rPr>
        <w:t> ]</w:t>
      </w:r>
      <w:r w:rsidRPr="007D25B0">
        <w:rPr>
          <w:rFonts w:eastAsia="Batang"/>
          <w:bCs/>
          <w:lang w:val="en-US" w:eastAsia="ko-KR"/>
        </w:rPr>
        <w:t>[ j ]</w:t>
      </w:r>
      <w:r w:rsidRPr="007D25B0">
        <w:rPr>
          <w:bCs/>
          <w:lang w:val="en-US"/>
        </w:rPr>
        <w:t xml:space="preserve"> equal to 0 indicates that the picture rate of the j-th subset of the i-th layer set is not constant. constant_pic_rate_idc</w:t>
      </w:r>
      <w:proofErr w:type="gramStart"/>
      <w:r w:rsidRPr="007D25B0">
        <w:rPr>
          <w:bCs/>
          <w:lang w:val="en-US"/>
        </w:rPr>
        <w:t>[ i</w:t>
      </w:r>
      <w:proofErr w:type="gramEnd"/>
      <w:r w:rsidRPr="007D25B0">
        <w:rPr>
          <w:bCs/>
          <w:lang w:val="en-US"/>
        </w:rPr>
        <w:t> ]</w:t>
      </w:r>
      <w:r w:rsidRPr="007D25B0">
        <w:rPr>
          <w:rFonts w:eastAsia="Batang"/>
          <w:bCs/>
          <w:lang w:val="en-US" w:eastAsia="ko-KR"/>
        </w:rPr>
        <w:t>[ j ]</w:t>
      </w:r>
      <w:r w:rsidRPr="007D25B0">
        <w:rPr>
          <w:bCs/>
          <w:lang w:val="en-US"/>
        </w:rPr>
        <w:t xml:space="preserve"> equal to 1 indicates that the picture rate of the j-th subset of the i-th layer set is constant. constant_pic_rate_idc</w:t>
      </w:r>
      <w:proofErr w:type="gramStart"/>
      <w:r w:rsidRPr="007D25B0">
        <w:rPr>
          <w:bCs/>
          <w:lang w:val="en-US"/>
        </w:rPr>
        <w:t>[ i</w:t>
      </w:r>
      <w:proofErr w:type="gramEnd"/>
      <w:r w:rsidRPr="007D25B0">
        <w:rPr>
          <w:bCs/>
          <w:lang w:val="en-US"/>
        </w:rPr>
        <w:t> ]</w:t>
      </w:r>
      <w:r w:rsidRPr="007D25B0">
        <w:rPr>
          <w:rFonts w:eastAsia="Batang"/>
          <w:bCs/>
          <w:lang w:val="en-US" w:eastAsia="ko-KR"/>
        </w:rPr>
        <w:t>[ j ]</w:t>
      </w:r>
      <w:r w:rsidRPr="007D25B0">
        <w:rPr>
          <w:bCs/>
          <w:lang w:val="en-US"/>
        </w:rPr>
        <w:t xml:space="preserve"> equal to 2 indicates that the picture rate of the j-th subset of the i-th layer set may or may not be constant. The value of constant_pic_rate_idc</w:t>
      </w:r>
      <w:proofErr w:type="gramStart"/>
      <w:r w:rsidRPr="007D25B0">
        <w:rPr>
          <w:bCs/>
          <w:lang w:val="en-US"/>
        </w:rPr>
        <w:t>[ i</w:t>
      </w:r>
      <w:proofErr w:type="gramEnd"/>
      <w:r w:rsidRPr="007D25B0">
        <w:rPr>
          <w:bCs/>
          <w:lang w:val="en-US"/>
        </w:rPr>
        <w:t> ]</w:t>
      </w:r>
      <w:r w:rsidRPr="007D25B0">
        <w:rPr>
          <w:rFonts w:eastAsia="Batang"/>
          <w:bCs/>
          <w:lang w:val="en-US" w:eastAsia="ko-KR"/>
        </w:rPr>
        <w:t>[ j ]</w:t>
      </w:r>
      <w:r w:rsidRPr="007D25B0">
        <w:rPr>
          <w:bCs/>
          <w:lang w:val="en-US"/>
        </w:rPr>
        <w:t xml:space="preserve"> shall be in the range of 0 to 2, inclusive.</w:t>
      </w:r>
    </w:p>
    <w:p w:rsidR="008B3821" w:rsidRPr="007D25B0" w:rsidRDefault="008B3821" w:rsidP="008B3821">
      <w:pPr>
        <w:rPr>
          <w:bCs/>
          <w:lang w:val="en-US"/>
        </w:rPr>
      </w:pPr>
      <w:r w:rsidRPr="007D25B0">
        <w:rPr>
          <w:b/>
          <w:bCs/>
          <w:lang w:val="en-US"/>
        </w:rPr>
        <w:t>avg_pic_rate</w:t>
      </w:r>
      <w:proofErr w:type="gramStart"/>
      <w:r w:rsidRPr="007D25B0">
        <w:rPr>
          <w:bCs/>
          <w:lang w:val="en-US"/>
        </w:rPr>
        <w:t>[ i</w:t>
      </w:r>
      <w:proofErr w:type="gramEnd"/>
      <w:r w:rsidRPr="007D25B0">
        <w:rPr>
          <w:bCs/>
          <w:lang w:val="en-US"/>
        </w:rPr>
        <w:t> ] indicates the average picture rate, in units of picture per 256 seconds, of the j-th subset of the layer set. With auTotal being the number of access units in the j-th subset of the i-th layer set, t</w:t>
      </w:r>
      <w:r w:rsidRPr="007D25B0">
        <w:rPr>
          <w:bCs/>
          <w:vertAlign w:val="subscript"/>
          <w:lang w:val="en-US"/>
        </w:rPr>
        <w:t>1</w:t>
      </w:r>
      <w:r w:rsidRPr="007D25B0">
        <w:rPr>
          <w:bCs/>
          <w:lang w:val="en-US"/>
        </w:rPr>
        <w:t xml:space="preserve"> being the removal time (in seconds) of the first access unit to which the VPS applies, and t</w:t>
      </w:r>
      <w:r w:rsidRPr="007D25B0">
        <w:rPr>
          <w:bCs/>
          <w:vertAlign w:val="subscript"/>
          <w:lang w:val="en-US"/>
        </w:rPr>
        <w:t>2</w:t>
      </w:r>
      <w:r w:rsidRPr="007D25B0">
        <w:rPr>
          <w:bCs/>
          <w:lang w:val="en-US"/>
        </w:rPr>
        <w:t xml:space="preserve"> being the removal time (in seconds) of the last access unit (in decoding order) to which the VPS applies, the following applies:</w:t>
      </w:r>
    </w:p>
    <w:p w:rsidR="008B3821" w:rsidRPr="007D25B0" w:rsidRDefault="008B3821" w:rsidP="008B3821">
      <w:pPr>
        <w:pStyle w:val="enumlev1"/>
        <w:ind w:left="397"/>
        <w:rPr>
          <w:bCs/>
          <w:lang w:val="en-US"/>
        </w:rPr>
      </w:pPr>
      <w:r w:rsidRPr="007D25B0">
        <w:rPr>
          <w:bCs/>
          <w:lang w:val="en-US"/>
        </w:rPr>
        <w:t>–</w:t>
      </w:r>
      <w:r w:rsidRPr="007D25B0">
        <w:rPr>
          <w:bCs/>
          <w:lang w:val="en-US"/>
        </w:rPr>
        <w:tab/>
        <w:t>If t</w:t>
      </w:r>
      <w:r w:rsidRPr="007D25B0">
        <w:rPr>
          <w:bCs/>
          <w:vertAlign w:val="subscript"/>
          <w:lang w:val="en-US"/>
        </w:rPr>
        <w:t>1</w:t>
      </w:r>
      <w:r w:rsidRPr="007D25B0">
        <w:rPr>
          <w:bCs/>
          <w:lang w:val="en-US"/>
        </w:rPr>
        <w:t xml:space="preserve"> is not equal to t</w:t>
      </w:r>
      <w:r w:rsidRPr="007D25B0">
        <w:rPr>
          <w:bCs/>
          <w:vertAlign w:val="subscript"/>
          <w:lang w:val="en-US"/>
        </w:rPr>
        <w:t>2</w:t>
      </w:r>
      <w:r w:rsidRPr="007D25B0">
        <w:rPr>
          <w:bCs/>
          <w:lang w:val="en-US"/>
        </w:rPr>
        <w:t>, the following condition shall be true:</w:t>
      </w:r>
    </w:p>
    <w:p w:rsidR="008B3821" w:rsidRPr="007D25B0" w:rsidRDefault="008B3821" w:rsidP="008B3821">
      <w:pPr>
        <w:tabs>
          <w:tab w:val="center" w:pos="4849"/>
          <w:tab w:val="right" w:pos="9700"/>
        </w:tabs>
        <w:spacing w:before="193" w:after="240"/>
        <w:ind w:left="720"/>
        <w:rPr>
          <w:bCs/>
          <w:lang w:val="en-US"/>
        </w:rPr>
      </w:pPr>
      <w:r w:rsidRPr="007D25B0">
        <w:rPr>
          <w:bCs/>
          <w:lang w:val="en-US"/>
        </w:rPr>
        <w:t>avg_pic_rate</w:t>
      </w:r>
      <w:proofErr w:type="gramStart"/>
      <w:r w:rsidRPr="007D25B0">
        <w:rPr>
          <w:bCs/>
          <w:lang w:val="en-US"/>
        </w:rPr>
        <w:t>[ i</w:t>
      </w:r>
      <w:proofErr w:type="gramEnd"/>
      <w:r w:rsidRPr="007D25B0">
        <w:rPr>
          <w:bCs/>
          <w:lang w:val="en-US"/>
        </w:rPr>
        <w:t> ]  = =  Round( auTotal * 256 ÷ ( t</w:t>
      </w:r>
      <w:r w:rsidRPr="007D25B0">
        <w:rPr>
          <w:bCs/>
          <w:vertAlign w:val="subscript"/>
          <w:lang w:val="en-US"/>
        </w:rPr>
        <w:t>2</w:t>
      </w:r>
      <w:r w:rsidRPr="007D25B0">
        <w:rPr>
          <w:bCs/>
          <w:lang w:val="en-US"/>
        </w:rPr>
        <w:t> − t</w:t>
      </w:r>
      <w:r w:rsidRPr="007D25B0">
        <w:rPr>
          <w:bCs/>
          <w:vertAlign w:val="subscript"/>
          <w:lang w:val="en-US"/>
        </w:rPr>
        <w:t>1</w:t>
      </w:r>
      <w:r w:rsidRPr="007D25B0">
        <w:rPr>
          <w:bCs/>
          <w:lang w:val="en-US"/>
        </w:rPr>
        <w:t> ) )</w:t>
      </w:r>
      <w:r w:rsidRPr="007D25B0">
        <w:rPr>
          <w:bCs/>
          <w:lang w:val="en-US"/>
        </w:rPr>
        <w:tab/>
        <w:t>(F</w:t>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Pr="007D25B0">
        <w:rPr>
          <w:noProof/>
          <w:lang w:val="en-US"/>
        </w:rPr>
        <w:t>7</w:t>
      </w:r>
      <w:r w:rsidR="0074750D" w:rsidRPr="007D25B0">
        <w:rPr>
          <w:lang w:val="en-US"/>
        </w:rPr>
        <w:fldChar w:fldCharType="end"/>
      </w:r>
      <w:r w:rsidRPr="007D25B0">
        <w:rPr>
          <w:bCs/>
          <w:lang w:val="en-US"/>
        </w:rPr>
        <w:t>)</w:t>
      </w:r>
    </w:p>
    <w:p w:rsidR="008B3821" w:rsidRPr="007D25B0" w:rsidRDefault="008B3821" w:rsidP="008B3821">
      <w:pPr>
        <w:pStyle w:val="enumlev1"/>
        <w:ind w:left="397"/>
        <w:rPr>
          <w:bCs/>
          <w:lang w:val="en-US"/>
        </w:rPr>
      </w:pPr>
      <w:r w:rsidRPr="007D25B0">
        <w:rPr>
          <w:bCs/>
          <w:lang w:val="en-US"/>
        </w:rPr>
        <w:t>–</w:t>
      </w:r>
      <w:r w:rsidRPr="007D25B0">
        <w:rPr>
          <w:bCs/>
          <w:lang w:val="en-US"/>
        </w:rPr>
        <w:tab/>
        <w:t>Otherwise (t</w:t>
      </w:r>
      <w:r w:rsidRPr="007D25B0">
        <w:rPr>
          <w:bCs/>
          <w:vertAlign w:val="subscript"/>
          <w:lang w:val="en-US"/>
        </w:rPr>
        <w:t>1</w:t>
      </w:r>
      <w:r w:rsidRPr="007D25B0">
        <w:rPr>
          <w:bCs/>
          <w:lang w:val="en-US"/>
        </w:rPr>
        <w:t xml:space="preserve"> is equal to t</w:t>
      </w:r>
      <w:r w:rsidRPr="007D25B0">
        <w:rPr>
          <w:bCs/>
          <w:vertAlign w:val="subscript"/>
          <w:lang w:val="en-US"/>
        </w:rPr>
        <w:t>2</w:t>
      </w:r>
      <w:r w:rsidRPr="007D25B0">
        <w:rPr>
          <w:bCs/>
          <w:lang w:val="en-US"/>
        </w:rPr>
        <w:t>), the following condition shall be true:</w:t>
      </w:r>
    </w:p>
    <w:p w:rsidR="008B3821" w:rsidRPr="007D25B0" w:rsidRDefault="008B3821" w:rsidP="008B3821">
      <w:pPr>
        <w:tabs>
          <w:tab w:val="center" w:pos="4849"/>
          <w:tab w:val="right" w:pos="9700"/>
        </w:tabs>
        <w:spacing w:before="193" w:after="240"/>
        <w:ind w:left="720"/>
        <w:rPr>
          <w:bCs/>
          <w:lang w:val="en-US"/>
        </w:rPr>
      </w:pPr>
      <w:r w:rsidRPr="007D25B0">
        <w:rPr>
          <w:bCs/>
          <w:lang w:val="en-US"/>
        </w:rPr>
        <w:t>avg_pic_rate</w:t>
      </w:r>
      <w:proofErr w:type="gramStart"/>
      <w:r w:rsidRPr="007D25B0">
        <w:rPr>
          <w:bCs/>
          <w:lang w:val="en-US"/>
        </w:rPr>
        <w:t>[ i</w:t>
      </w:r>
      <w:proofErr w:type="gramEnd"/>
      <w:r w:rsidRPr="007D25B0">
        <w:rPr>
          <w:bCs/>
          <w:lang w:val="en-US"/>
        </w:rPr>
        <w:t> ]  = =  0</w:t>
      </w:r>
      <w:r w:rsidRPr="007D25B0">
        <w:rPr>
          <w:bCs/>
          <w:lang w:val="en-US"/>
        </w:rPr>
        <w:tab/>
      </w:r>
      <w:r w:rsidRPr="007D25B0">
        <w:rPr>
          <w:bCs/>
          <w:lang w:val="en-US"/>
        </w:rPr>
        <w:tab/>
        <w:t>(F</w:t>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Pr="007D25B0">
        <w:rPr>
          <w:noProof/>
          <w:lang w:val="en-US"/>
        </w:rPr>
        <w:t>8</w:t>
      </w:r>
      <w:r w:rsidR="0074750D" w:rsidRPr="007D25B0">
        <w:rPr>
          <w:lang w:val="en-US"/>
        </w:rPr>
        <w:fldChar w:fldCharType="end"/>
      </w:r>
      <w:r w:rsidRPr="007D25B0">
        <w:rPr>
          <w:bCs/>
          <w:lang w:val="en-US"/>
        </w:rPr>
        <w:t>)</w:t>
      </w:r>
    </w:p>
    <w:p w:rsidR="008B3821" w:rsidRPr="007D25B0" w:rsidRDefault="008B3821" w:rsidP="008B3821">
      <w:pPr>
        <w:rPr>
          <w:lang w:val="en-US"/>
        </w:rPr>
      </w:pPr>
      <w:r w:rsidRPr="007D25B0">
        <w:rPr>
          <w:b/>
          <w:lang w:val="en-US"/>
        </w:rPr>
        <w:t>tile_boundaries_aligned_flag</w:t>
      </w:r>
      <w:r w:rsidRPr="007D25B0">
        <w:rPr>
          <w:lang w:val="en-US"/>
        </w:rPr>
        <w:t xml:space="preserve">[ i ][ j ] equal to 1 indicates that, when any two samples of one picture of the i-th layer specified by the VPS belong to one tile, the two collocated samples, when both present in the picture of the j-th direct reference layer of the i-th layer, belong to one tile, and when any two samples of one picture of the i-th layer belong to different tiles, the two collocated samples, when both present in the picture of the j-th direct reference layer of the i-th layer belong to different tiles. </w:t>
      </w:r>
      <w:proofErr w:type="gramStart"/>
      <w:r w:rsidRPr="007D25B0">
        <w:rPr>
          <w:lang w:val="en-US"/>
        </w:rPr>
        <w:t>tile_boundaries_aligned_flag</w:t>
      </w:r>
      <w:proofErr w:type="gramEnd"/>
      <w:r w:rsidRPr="007D25B0">
        <w:rPr>
          <w:lang w:val="en-US"/>
        </w:rPr>
        <w:t xml:space="preserve"> equal to 0 indicates that such a restriction may or may not apply.</w:t>
      </w:r>
    </w:p>
    <w:p w:rsidR="008B3821" w:rsidRPr="007D25B0" w:rsidRDefault="008B3821" w:rsidP="008B3821">
      <w:pPr>
        <w:rPr>
          <w:lang w:val="en-US"/>
        </w:rPr>
      </w:pPr>
      <w:proofErr w:type="gramStart"/>
      <w:r w:rsidRPr="007D25B0">
        <w:rPr>
          <w:b/>
          <w:bCs/>
          <w:lang w:val="en-US"/>
        </w:rPr>
        <w:t>ilp_restricted_ref_layers_flag</w:t>
      </w:r>
      <w:proofErr w:type="gramEnd"/>
      <w:r w:rsidRPr="007D25B0">
        <w:rPr>
          <w:lang w:val="en-US"/>
        </w:rPr>
        <w:t xml:space="preserve"> equal to 1 indicates that additional restrictions on inter-layer prediction as specified below apply for each direct reference layer of each layer specified by the VPS. </w:t>
      </w:r>
      <w:proofErr w:type="gramStart"/>
      <w:r w:rsidRPr="007D25B0">
        <w:rPr>
          <w:bCs/>
          <w:lang w:val="en-US"/>
        </w:rPr>
        <w:t>ilp_restricted_ref_layers_flag</w:t>
      </w:r>
      <w:proofErr w:type="gramEnd"/>
      <w:r w:rsidRPr="007D25B0">
        <w:rPr>
          <w:lang w:val="en-US"/>
        </w:rPr>
        <w:t xml:space="preserve"> equal to 0 indicates that additional restrictions on inter-layer prediction may or may not apply.</w:t>
      </w:r>
    </w:p>
    <w:p w:rsidR="008B3821" w:rsidRPr="007D25B0" w:rsidRDefault="008B3821" w:rsidP="008B3821">
      <w:pPr>
        <w:rPr>
          <w:bCs/>
          <w:lang w:val="en-US"/>
        </w:rPr>
      </w:pPr>
      <w:r w:rsidRPr="007D25B0">
        <w:rPr>
          <w:bCs/>
          <w:lang w:val="en-US"/>
        </w:rPr>
        <w:t>The variables refCtbLog2SizeY[ i ][ j ], refPicWidthInCtbsY[ i ][ j ], and refPicHeightInCtbsY[ i ][ j ] are set equal to CtbLog2SizeY, PicWidthInCtbsY, and PicHeightInCtbsY, respectively, of the j-th direct reference layer of the i-th layer.</w:t>
      </w:r>
    </w:p>
    <w:p w:rsidR="008B3821" w:rsidRPr="007D25B0" w:rsidRDefault="008B3821" w:rsidP="008B3821">
      <w:pPr>
        <w:rPr>
          <w:bCs/>
          <w:lang w:val="en-US"/>
        </w:rPr>
      </w:pPr>
      <w:r w:rsidRPr="007D25B0">
        <w:rPr>
          <w:b/>
          <w:bCs/>
          <w:lang w:val="en-US"/>
        </w:rPr>
        <w:t>min_spatial_segment_offset_plus1</w:t>
      </w:r>
      <w:r w:rsidRPr="007D25B0">
        <w:rPr>
          <w:bCs/>
          <w:lang w:val="en-US"/>
        </w:rPr>
        <w:t xml:space="preserve">[ i ][ j ] indicates the spatial region, in each picture of the j-th direct reference layer of the i-th layer, that is not used for inter-layer prediction for decoding of any picture of the i-th layer, by itself or together with </w:t>
      </w:r>
      <w:r w:rsidRPr="007D25B0">
        <w:rPr>
          <w:lang w:val="en-US"/>
        </w:rPr>
        <w:t>min_horizontal_ctu_offset_plus1</w:t>
      </w:r>
      <w:r w:rsidRPr="007D25B0">
        <w:rPr>
          <w:bCs/>
          <w:lang w:val="en-US"/>
        </w:rPr>
        <w:t xml:space="preserve">[ i ][ j ], as specified below. </w:t>
      </w:r>
      <w:r w:rsidRPr="007D25B0">
        <w:rPr>
          <w:lang w:val="en-US"/>
        </w:rPr>
        <w:t>The value of min_spatial_segment_offset_plus1</w:t>
      </w:r>
      <w:r w:rsidRPr="007D25B0">
        <w:rPr>
          <w:bCs/>
          <w:lang w:val="en-US"/>
        </w:rPr>
        <w:t>[ i ][ j ]</w:t>
      </w:r>
      <w:r w:rsidRPr="007D25B0">
        <w:rPr>
          <w:lang w:val="en-US"/>
        </w:rPr>
        <w:t xml:space="preserve"> shall be in the range of 0 to refPicWidthInCtbsY</w:t>
      </w:r>
      <w:r w:rsidRPr="007D25B0">
        <w:rPr>
          <w:bCs/>
          <w:lang w:val="en-US"/>
        </w:rPr>
        <w:t>[ i ][ j ] </w:t>
      </w:r>
      <w:r w:rsidRPr="007D25B0">
        <w:rPr>
          <w:lang w:val="en-US"/>
        </w:rPr>
        <w:t>* refPicHeightInCtbsY</w:t>
      </w:r>
      <w:r w:rsidRPr="007D25B0">
        <w:rPr>
          <w:bCs/>
          <w:lang w:val="en-US"/>
        </w:rPr>
        <w:t>[ i ][ j ]</w:t>
      </w:r>
      <w:r w:rsidRPr="007D25B0">
        <w:rPr>
          <w:lang w:val="en-US"/>
        </w:rPr>
        <w:t>, inclusive.</w:t>
      </w:r>
      <w:r w:rsidRPr="007D25B0">
        <w:rPr>
          <w:bCs/>
          <w:lang w:val="en-US"/>
        </w:rPr>
        <w:t xml:space="preserve"> When</w:t>
      </w:r>
      <w:r w:rsidRPr="007D25B0">
        <w:rPr>
          <w:lang w:val="en-US"/>
        </w:rPr>
        <w:t xml:space="preserve"> not present, the value of </w:t>
      </w:r>
      <w:r w:rsidRPr="007D25B0">
        <w:rPr>
          <w:bCs/>
          <w:lang w:val="en-US"/>
        </w:rPr>
        <w:t>min_spatial_segment_offset_</w:t>
      </w:r>
      <w:proofErr w:type="gramStart"/>
      <w:r w:rsidRPr="007D25B0">
        <w:rPr>
          <w:bCs/>
          <w:lang w:val="en-US"/>
        </w:rPr>
        <w:t>plus1</w:t>
      </w:r>
      <w:r w:rsidRPr="007D25B0">
        <w:rPr>
          <w:lang w:val="en-US"/>
        </w:rPr>
        <w:t>[</w:t>
      </w:r>
      <w:proofErr w:type="gramEnd"/>
      <w:r w:rsidRPr="007D25B0">
        <w:rPr>
          <w:lang w:val="en-US"/>
        </w:rPr>
        <w:t> i ]</w:t>
      </w:r>
      <w:r w:rsidRPr="007D25B0">
        <w:rPr>
          <w:bCs/>
          <w:lang w:val="en-US"/>
        </w:rPr>
        <w:t>[ j ]</w:t>
      </w:r>
      <w:r w:rsidRPr="007D25B0">
        <w:rPr>
          <w:lang w:val="en-US"/>
        </w:rPr>
        <w:t xml:space="preserve"> is inferred to be equal to 0.</w:t>
      </w:r>
    </w:p>
    <w:p w:rsidR="008B3821" w:rsidRPr="007D25B0" w:rsidRDefault="008B3821" w:rsidP="008B3821">
      <w:pPr>
        <w:rPr>
          <w:bCs/>
          <w:lang w:val="en-US"/>
        </w:rPr>
      </w:pPr>
      <w:r w:rsidRPr="007D25B0">
        <w:rPr>
          <w:b/>
          <w:bCs/>
          <w:lang w:val="en-US"/>
        </w:rPr>
        <w:t>ctu_based_offset_enabled_flag</w:t>
      </w:r>
      <w:r w:rsidRPr="007D25B0">
        <w:rPr>
          <w:bCs/>
          <w:lang w:val="en-US"/>
        </w:rPr>
        <w:t>[ i ][ j ] equal to 1 specifies that the spatial region, in units of CTUs, in each picture of the j-th direct reference layer of the i-th layer, that is not used for inter-layer prediction for decoding of any picture of the i-th layer is indicated by min_spatial_segment_offset_plus1[ i ][ j ] and min_</w:t>
      </w:r>
      <w:r w:rsidRPr="007D25B0">
        <w:rPr>
          <w:lang w:val="en-US"/>
        </w:rPr>
        <w:t>horizontal_ctu_offset</w:t>
      </w:r>
      <w:r w:rsidRPr="007D25B0">
        <w:rPr>
          <w:bCs/>
          <w:lang w:val="en-US"/>
        </w:rPr>
        <w:t>_plus1[ i ][ j ] together. ctu_based_offset_enabled_flag</w:t>
      </w:r>
      <w:proofErr w:type="gramStart"/>
      <w:r w:rsidRPr="007D25B0">
        <w:rPr>
          <w:bCs/>
          <w:lang w:val="en-US"/>
        </w:rPr>
        <w:t>[ i</w:t>
      </w:r>
      <w:proofErr w:type="gramEnd"/>
      <w:r w:rsidRPr="007D25B0">
        <w:rPr>
          <w:bCs/>
          <w:lang w:val="en-US"/>
        </w:rPr>
        <w:t> ][ j ] equal to 0 specifies that the spatial region, in units of slice segments, tiles, or CTU rows, in each picture of the j-th direct reference layer of the i-th layer, that is not used for inter-layer prediction for decoding of any picture of the i-th layer is indicated by min_spatial_segment_offset_plus1[ i ] only.</w:t>
      </w:r>
      <w:r w:rsidRPr="007D25B0">
        <w:rPr>
          <w:lang w:val="en-US"/>
        </w:rPr>
        <w:t xml:space="preserve"> When not present, the value of ctu_based_offset_enabled_flag</w:t>
      </w:r>
      <w:proofErr w:type="gramStart"/>
      <w:r w:rsidRPr="007D25B0">
        <w:rPr>
          <w:lang w:val="en-US"/>
        </w:rPr>
        <w:t>[ i</w:t>
      </w:r>
      <w:proofErr w:type="gramEnd"/>
      <w:r w:rsidRPr="007D25B0">
        <w:rPr>
          <w:lang w:val="en-US"/>
        </w:rPr>
        <w:t> ] is inferred to be equal to 0.</w:t>
      </w:r>
    </w:p>
    <w:p w:rsidR="008B3821" w:rsidRPr="007D25B0" w:rsidRDefault="008B3821" w:rsidP="008B3821">
      <w:pPr>
        <w:rPr>
          <w:lang w:val="en-US"/>
        </w:rPr>
      </w:pPr>
      <w:r w:rsidRPr="007D25B0">
        <w:rPr>
          <w:b/>
          <w:bCs/>
          <w:lang w:val="en-US"/>
        </w:rPr>
        <w:t>min_horizontal_ctu_offset_plus1</w:t>
      </w:r>
      <w:r w:rsidRPr="007D25B0">
        <w:rPr>
          <w:bCs/>
          <w:lang w:val="en-US"/>
        </w:rPr>
        <w:t xml:space="preserve">[ i ][ j ], when ctu_based_offset_enabled_flag[ i ][ j ] is equal to 1, indicates the spatial region, in each picture of the j-th direct reference layer of the i-th layer, that is not used for inter-layer prediction for </w:t>
      </w:r>
      <w:r w:rsidRPr="007D25B0">
        <w:rPr>
          <w:bCs/>
          <w:lang w:val="en-US"/>
        </w:rPr>
        <w:lastRenderedPageBreak/>
        <w:t xml:space="preserve">decoding of any picture of the i-th layer, together with </w:t>
      </w:r>
      <w:r w:rsidRPr="007D25B0">
        <w:rPr>
          <w:lang w:val="en-US"/>
        </w:rPr>
        <w:t>min_spatial_segment_offset_plus1</w:t>
      </w:r>
      <w:r w:rsidRPr="007D25B0">
        <w:rPr>
          <w:bCs/>
          <w:lang w:val="en-US"/>
        </w:rPr>
        <w:t xml:space="preserve">[ i ][ j ], as specified below. </w:t>
      </w:r>
      <w:r w:rsidRPr="007D25B0">
        <w:rPr>
          <w:lang w:val="en-US"/>
        </w:rPr>
        <w:t>The value of min_horizontal_ctu_offset_plus1</w:t>
      </w:r>
      <w:r w:rsidRPr="007D25B0">
        <w:rPr>
          <w:bCs/>
          <w:lang w:val="en-US"/>
        </w:rPr>
        <w:t>[ i ][ j ]</w:t>
      </w:r>
      <w:r w:rsidRPr="007D25B0">
        <w:rPr>
          <w:lang w:val="en-US"/>
        </w:rPr>
        <w:t xml:space="preserve"> shall be in the range of 0 to refPicWidthInCtbsY</w:t>
      </w:r>
      <w:r w:rsidRPr="007D25B0">
        <w:rPr>
          <w:bCs/>
          <w:lang w:val="en-US"/>
        </w:rPr>
        <w:t>[ i ][ j ]</w:t>
      </w:r>
      <w:r w:rsidRPr="007D25B0">
        <w:rPr>
          <w:lang w:val="en-US"/>
        </w:rPr>
        <w:t>, inclusive.</w:t>
      </w:r>
    </w:p>
    <w:p w:rsidR="008B3821" w:rsidRPr="007D25B0" w:rsidRDefault="008B3821" w:rsidP="008B3821">
      <w:pPr>
        <w:rPr>
          <w:lang w:val="en-US"/>
        </w:rPr>
      </w:pPr>
      <w:r w:rsidRPr="007D25B0">
        <w:rPr>
          <w:lang w:val="en-US"/>
        </w:rPr>
        <w:t xml:space="preserve">When </w:t>
      </w:r>
      <w:r w:rsidRPr="007D25B0">
        <w:rPr>
          <w:bCs/>
          <w:lang w:val="en-US"/>
        </w:rPr>
        <w:t>ctu_based_offset_enabled_flag[ i ][ j ] is equal to 1, t</w:t>
      </w:r>
      <w:r w:rsidRPr="007D25B0">
        <w:rPr>
          <w:lang w:val="en-US"/>
        </w:rPr>
        <w:t>he variable minHorizontalCtbOffset[ i ]</w:t>
      </w:r>
      <w:r w:rsidRPr="007D25B0">
        <w:rPr>
          <w:bCs/>
          <w:lang w:val="en-US"/>
        </w:rPr>
        <w:t>[ j ]</w:t>
      </w:r>
      <w:r w:rsidRPr="007D25B0">
        <w:rPr>
          <w:lang w:val="en-US"/>
        </w:rPr>
        <w:t xml:space="preserve"> is derived as follows:</w:t>
      </w:r>
    </w:p>
    <w:p w:rsidR="008B3821" w:rsidRPr="007D25B0" w:rsidRDefault="008B3821" w:rsidP="008B3821">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403"/>
        <w:rPr>
          <w:bCs/>
          <w:i/>
          <w:sz w:val="20"/>
          <w:szCs w:val="20"/>
          <w:lang w:val="en-US"/>
        </w:rPr>
      </w:pPr>
      <w:r w:rsidRPr="007D25B0">
        <w:rPr>
          <w:sz w:val="20"/>
          <w:szCs w:val="20"/>
          <w:lang w:val="en-US"/>
        </w:rPr>
        <w:t>minHorizontalCtbOffset[ i ]</w:t>
      </w:r>
      <w:r w:rsidRPr="007D25B0">
        <w:rPr>
          <w:bCs/>
          <w:sz w:val="20"/>
          <w:szCs w:val="20"/>
          <w:lang w:val="en-US"/>
        </w:rPr>
        <w:t xml:space="preserve">[ j ] </w:t>
      </w:r>
      <w:r w:rsidRPr="007D25B0">
        <w:rPr>
          <w:sz w:val="20"/>
          <w:szCs w:val="20"/>
          <w:lang w:val="en-US"/>
        </w:rPr>
        <w:t>= ( min_horizontal_ctu_offset_plus1[ i ]</w:t>
      </w:r>
      <w:r w:rsidRPr="007D25B0">
        <w:rPr>
          <w:bCs/>
          <w:sz w:val="20"/>
          <w:szCs w:val="20"/>
          <w:lang w:val="en-US"/>
        </w:rPr>
        <w:t>[ j ]</w:t>
      </w:r>
      <w:r w:rsidRPr="007D25B0">
        <w:rPr>
          <w:sz w:val="20"/>
          <w:szCs w:val="20"/>
          <w:lang w:val="en-US"/>
        </w:rPr>
        <w:t> &gt; 0 ) ?</w:t>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Pr="007D25B0">
        <w:rPr>
          <w:noProof/>
          <w:sz w:val="20"/>
          <w:szCs w:val="20"/>
          <w:lang w:val="en-US"/>
        </w:rPr>
        <w:t>9</w:t>
      </w:r>
      <w:r w:rsidR="0074750D" w:rsidRPr="007D25B0">
        <w:rPr>
          <w:sz w:val="20"/>
          <w:szCs w:val="20"/>
          <w:lang w:val="en-US"/>
        </w:rPr>
        <w:fldChar w:fldCharType="end"/>
      </w:r>
      <w:r w:rsidRPr="007D25B0">
        <w:rPr>
          <w:sz w:val="20"/>
          <w:szCs w:val="20"/>
          <w:lang w:val="en-US"/>
        </w:rPr>
        <w:t>)</w:t>
      </w:r>
      <w:r w:rsidRPr="007D25B0">
        <w:rPr>
          <w:sz w:val="20"/>
          <w:szCs w:val="20"/>
          <w:lang w:val="en-US"/>
        </w:rPr>
        <w:br/>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t>( min_horizontal_ctu_offset_plus1[ i ]</w:t>
      </w:r>
      <w:r w:rsidRPr="007D25B0">
        <w:rPr>
          <w:bCs/>
          <w:sz w:val="20"/>
          <w:szCs w:val="20"/>
          <w:lang w:val="en-US"/>
        </w:rPr>
        <w:t>[ j ]</w:t>
      </w:r>
      <w:r w:rsidRPr="007D25B0">
        <w:rPr>
          <w:sz w:val="20"/>
          <w:szCs w:val="20"/>
          <w:lang w:val="en-US"/>
        </w:rPr>
        <w:t> – 1 ) : ( refPicWidthInCtbsY[ i ]</w:t>
      </w:r>
      <w:r w:rsidRPr="007D25B0">
        <w:rPr>
          <w:bCs/>
          <w:sz w:val="20"/>
          <w:szCs w:val="20"/>
          <w:lang w:val="en-US"/>
        </w:rPr>
        <w:t>[ j ]</w:t>
      </w:r>
      <w:r w:rsidRPr="007D25B0">
        <w:rPr>
          <w:sz w:val="20"/>
          <w:szCs w:val="20"/>
          <w:lang w:val="en-US"/>
        </w:rPr>
        <w:t> </w:t>
      </w:r>
      <w:r w:rsidRPr="007D25B0">
        <w:rPr>
          <w:sz w:val="20"/>
          <w:szCs w:val="20"/>
          <w:lang w:val="en-US"/>
        </w:rPr>
        <w:noBreakHyphen/>
        <w:t> 1 )</w:t>
      </w:r>
    </w:p>
    <w:p w:rsidR="008B3821" w:rsidRPr="007D25B0" w:rsidRDefault="008B3821" w:rsidP="008B3821">
      <w:pPr>
        <w:rPr>
          <w:bCs/>
          <w:lang w:val="en-US"/>
        </w:rPr>
      </w:pPr>
      <w:r w:rsidRPr="007D25B0">
        <w:rPr>
          <w:bCs/>
          <w:lang w:val="en-US"/>
        </w:rPr>
        <w:t xml:space="preserve">The variables </w:t>
      </w:r>
      <w:r w:rsidR="00E205BF" w:rsidRPr="007D25B0">
        <w:rPr>
          <w:bCs/>
          <w:lang w:val="en-US"/>
        </w:rPr>
        <w:t>cu</w:t>
      </w:r>
      <w:r w:rsidR="00E205BF" w:rsidRPr="007D25B0">
        <w:rPr>
          <w:noProof/>
          <w:lang w:eastAsia="ko-KR"/>
        </w:rPr>
        <w:t>rPicWidthInSamples</w:t>
      </w:r>
      <w:r w:rsidR="00E205BF" w:rsidRPr="007D25B0">
        <w:rPr>
          <w:vertAlign w:val="subscript"/>
        </w:rPr>
        <w:t>L</w:t>
      </w:r>
      <w:r w:rsidR="00E205BF" w:rsidRPr="007D25B0">
        <w:rPr>
          <w:bCs/>
          <w:lang w:val="en-US"/>
        </w:rPr>
        <w:t>[ i ], cu</w:t>
      </w:r>
      <w:r w:rsidR="00E205BF" w:rsidRPr="007D25B0">
        <w:rPr>
          <w:noProof/>
          <w:lang w:eastAsia="ko-KR"/>
        </w:rPr>
        <w:t>rPicHeightInSamples</w:t>
      </w:r>
      <w:r w:rsidR="00E205BF" w:rsidRPr="007D25B0">
        <w:rPr>
          <w:vertAlign w:val="subscript"/>
        </w:rPr>
        <w:t>L</w:t>
      </w:r>
      <w:r w:rsidR="00E205BF" w:rsidRPr="007D25B0">
        <w:rPr>
          <w:bCs/>
          <w:lang w:val="en-US"/>
        </w:rPr>
        <w:t xml:space="preserve">[ i ], </w:t>
      </w:r>
      <w:r w:rsidRPr="007D25B0">
        <w:rPr>
          <w:bCs/>
          <w:lang w:val="en-US"/>
        </w:rPr>
        <w:t xml:space="preserve">curCtbLog2SizeY[ i ], curPicWidthInCtbsY[ i ], and curPicHeightInCtbsY[ i ] are set equal to </w:t>
      </w:r>
      <w:r w:rsidR="00E205BF" w:rsidRPr="007D25B0">
        <w:rPr>
          <w:noProof/>
          <w:lang w:eastAsia="ko-KR"/>
        </w:rPr>
        <w:t>PicWidthInSamples</w:t>
      </w:r>
      <w:r w:rsidR="00E205BF" w:rsidRPr="007D25B0">
        <w:rPr>
          <w:vertAlign w:val="subscript"/>
        </w:rPr>
        <w:t>L</w:t>
      </w:r>
      <w:r w:rsidR="00E205BF" w:rsidRPr="007D25B0">
        <w:rPr>
          <w:bCs/>
          <w:lang w:val="en-US"/>
        </w:rPr>
        <w:t xml:space="preserve">, </w:t>
      </w:r>
      <w:r w:rsidR="00E205BF" w:rsidRPr="007D25B0">
        <w:rPr>
          <w:noProof/>
          <w:lang w:eastAsia="ko-KR"/>
        </w:rPr>
        <w:t>PicHeightInSamples</w:t>
      </w:r>
      <w:r w:rsidR="00E205BF" w:rsidRPr="007D25B0">
        <w:rPr>
          <w:vertAlign w:val="subscript"/>
        </w:rPr>
        <w:t>L</w:t>
      </w:r>
      <w:r w:rsidR="00E205BF" w:rsidRPr="007D25B0">
        <w:rPr>
          <w:bCs/>
          <w:lang w:val="en-US"/>
        </w:rPr>
        <w:t xml:space="preserve">, </w:t>
      </w:r>
      <w:r w:rsidRPr="007D25B0">
        <w:rPr>
          <w:bCs/>
          <w:lang w:val="en-US"/>
        </w:rPr>
        <w:t>CtbLog2SizeY, PicWidthInCtbsY, and PicHeightInCtbsY, respectively, of the i-th layer.</w:t>
      </w:r>
    </w:p>
    <w:p w:rsidR="007C35E6" w:rsidRPr="007D25B0" w:rsidRDefault="007C35E6" w:rsidP="007C35E6">
      <w:pPr>
        <w:rPr>
          <w:bCs/>
          <w:lang w:val="en-US"/>
        </w:rPr>
      </w:pPr>
      <w:r w:rsidRPr="007D25B0">
        <w:rPr>
          <w:bCs/>
          <w:lang w:val="en-US"/>
        </w:rPr>
        <w:t xml:space="preserve">The variables </w:t>
      </w:r>
      <w:r w:rsidR="00E205BF" w:rsidRPr="007D25B0">
        <w:rPr>
          <w:bCs/>
          <w:lang w:val="en-US"/>
        </w:rPr>
        <w:t>ref</w:t>
      </w:r>
      <w:r w:rsidR="00E205BF" w:rsidRPr="007D25B0">
        <w:rPr>
          <w:noProof/>
          <w:lang w:eastAsia="ko-KR"/>
        </w:rPr>
        <w:t>PicWidthInSamples</w:t>
      </w:r>
      <w:r w:rsidR="00E205BF" w:rsidRPr="007D25B0">
        <w:rPr>
          <w:vertAlign w:val="subscript"/>
        </w:rPr>
        <w:t>L</w:t>
      </w:r>
      <w:r w:rsidR="00E205BF" w:rsidRPr="007D25B0">
        <w:rPr>
          <w:bCs/>
          <w:lang w:val="en-US"/>
        </w:rPr>
        <w:t>[ i ][ j ], ref</w:t>
      </w:r>
      <w:r w:rsidR="00E205BF" w:rsidRPr="007D25B0">
        <w:rPr>
          <w:noProof/>
          <w:lang w:eastAsia="ko-KR"/>
        </w:rPr>
        <w:t>PicHeightInSamples</w:t>
      </w:r>
      <w:r w:rsidR="00E205BF" w:rsidRPr="007D25B0">
        <w:rPr>
          <w:vertAlign w:val="subscript"/>
        </w:rPr>
        <w:t>L</w:t>
      </w:r>
      <w:r w:rsidR="00E205BF" w:rsidRPr="007D25B0">
        <w:rPr>
          <w:bCs/>
          <w:lang w:val="en-US"/>
        </w:rPr>
        <w:t xml:space="preserve">[ i ][ j ], </w:t>
      </w:r>
      <w:r w:rsidRPr="007D25B0">
        <w:rPr>
          <w:bCs/>
          <w:lang w:val="en-US"/>
        </w:rPr>
        <w:t xml:space="preserve">refCtbLog2SizeY[ i ][ j ], refPicWidthInCtbsY[ i ][ j ], and refPicHeightInCtbsY[ i ][ j ] are set equal to </w:t>
      </w:r>
      <w:r w:rsidR="00E205BF" w:rsidRPr="007D25B0">
        <w:rPr>
          <w:noProof/>
          <w:lang w:eastAsia="ko-KR"/>
        </w:rPr>
        <w:t>PicWidthInSamples</w:t>
      </w:r>
      <w:r w:rsidR="00E205BF" w:rsidRPr="007D25B0">
        <w:rPr>
          <w:vertAlign w:val="subscript"/>
        </w:rPr>
        <w:t>L</w:t>
      </w:r>
      <w:r w:rsidR="00E205BF" w:rsidRPr="007D25B0">
        <w:rPr>
          <w:bCs/>
          <w:lang w:val="en-US"/>
        </w:rPr>
        <w:t xml:space="preserve">, </w:t>
      </w:r>
      <w:r w:rsidR="00E205BF" w:rsidRPr="007D25B0">
        <w:rPr>
          <w:noProof/>
          <w:lang w:eastAsia="ko-KR"/>
        </w:rPr>
        <w:t>PicHeightInSamplesL</w:t>
      </w:r>
      <w:r w:rsidR="00E205BF" w:rsidRPr="007D25B0">
        <w:rPr>
          <w:bCs/>
          <w:lang w:val="en-US"/>
        </w:rPr>
        <w:t xml:space="preserve">, </w:t>
      </w:r>
      <w:r w:rsidRPr="007D25B0">
        <w:rPr>
          <w:bCs/>
          <w:lang w:val="en-US"/>
        </w:rPr>
        <w:t>CtbLog2SizeY, PicWidthInCtbsY, and PicHeightInCtbsY, respectively, of the j-th direct reference layer of the i-th layer.</w:t>
      </w:r>
    </w:p>
    <w:p w:rsidR="007C35E6" w:rsidRPr="007D25B0" w:rsidRDefault="007C35E6" w:rsidP="007C35E6">
      <w:pPr>
        <w:spacing w:before="120"/>
        <w:rPr>
          <w:bCs/>
          <w:lang w:val="en-US"/>
        </w:rPr>
      </w:pPr>
      <w:r w:rsidRPr="007D25B0">
        <w:rPr>
          <w:noProof/>
        </w:rPr>
        <w:t>The variables curScaledRefLayerLeftOffset</w:t>
      </w:r>
      <w:r w:rsidRPr="007D25B0">
        <w:rPr>
          <w:bCs/>
          <w:lang w:val="en-US"/>
        </w:rPr>
        <w:t>[ i ][ j ]</w:t>
      </w:r>
      <w:r w:rsidRPr="007D25B0">
        <w:rPr>
          <w:noProof/>
        </w:rPr>
        <w:t>, curScaledRefLayerTopOffset</w:t>
      </w:r>
      <w:r w:rsidRPr="007D25B0">
        <w:rPr>
          <w:bCs/>
          <w:lang w:val="en-US"/>
        </w:rPr>
        <w:t>[ i ][ j ]</w:t>
      </w:r>
      <w:r w:rsidRPr="007D25B0">
        <w:rPr>
          <w:noProof/>
        </w:rPr>
        <w:t>, curScaledRefLayerRightOffset</w:t>
      </w:r>
      <w:r w:rsidRPr="007D25B0">
        <w:rPr>
          <w:bCs/>
          <w:lang w:val="en-US"/>
        </w:rPr>
        <w:t>[ i ][ j ]</w:t>
      </w:r>
      <w:r w:rsidRPr="007D25B0">
        <w:rPr>
          <w:noProof/>
        </w:rPr>
        <w:t xml:space="preserve"> and curScaledRefLayerBottomOffset</w:t>
      </w:r>
      <w:r w:rsidRPr="007D25B0">
        <w:rPr>
          <w:bCs/>
          <w:lang w:val="en-US"/>
        </w:rPr>
        <w:t>[ i ][ j ]</w:t>
      </w:r>
      <w:r w:rsidRPr="007D25B0">
        <w:rPr>
          <w:noProof/>
        </w:rPr>
        <w:t xml:space="preserve"> </w:t>
      </w:r>
      <w:r w:rsidRPr="007D25B0">
        <w:rPr>
          <w:bCs/>
          <w:lang w:val="en-US"/>
        </w:rPr>
        <w:t>are set equal to</w:t>
      </w:r>
      <w:r w:rsidRPr="007D25B0">
        <w:rPr>
          <w:noProof/>
        </w:rPr>
        <w:t xml:space="preserve"> scaled_ref_layer_left_offset[ j ]&lt;&lt;1, scaled_ref_layer_top_offset[ j ]&lt;&lt;1, scaled_ref_layer_right_offset[ j ]&lt;&lt;1, scaled_ref_layer_bottom_offset [ j ]&lt;&lt;1,</w:t>
      </w:r>
      <w:r w:rsidRPr="007D25B0">
        <w:rPr>
          <w:bCs/>
          <w:lang w:val="en-US"/>
        </w:rPr>
        <w:t xml:space="preserve"> respectively, of the j-th direct reference layer of the i-th layer.</w:t>
      </w:r>
    </w:p>
    <w:p w:rsidR="008B3821" w:rsidRPr="007D25B0" w:rsidRDefault="008B3821" w:rsidP="008B3821">
      <w:pPr>
        <w:rPr>
          <w:lang w:val="en-US"/>
        </w:rPr>
      </w:pPr>
      <w:r w:rsidRPr="007D25B0">
        <w:rPr>
          <w:lang w:val="en-US"/>
        </w:rPr>
        <w:t>The variable colCtbAddr[ i ]</w:t>
      </w:r>
      <w:r w:rsidRPr="007D25B0">
        <w:rPr>
          <w:bCs/>
          <w:lang w:val="en-US"/>
        </w:rPr>
        <w:t>[ j ]</w:t>
      </w:r>
      <w:r w:rsidRPr="007D25B0">
        <w:rPr>
          <w:lang w:val="en-US"/>
        </w:rPr>
        <w:t xml:space="preserve"> that denotes the </w:t>
      </w:r>
      <w:r w:rsidRPr="007D25B0">
        <w:rPr>
          <w:bCs/>
          <w:lang w:val="en-US"/>
        </w:rPr>
        <w:t xml:space="preserve">raster scan </w:t>
      </w:r>
      <w:r w:rsidRPr="007D25B0">
        <w:rPr>
          <w:lang w:val="en-US"/>
        </w:rPr>
        <w:t xml:space="preserve">address of the collocated CTU, in a picture in the j-th direct reference layer of the i-th layer, of the CTU with </w:t>
      </w:r>
      <w:r w:rsidRPr="007D25B0">
        <w:rPr>
          <w:bCs/>
          <w:lang w:val="en-US"/>
        </w:rPr>
        <w:t xml:space="preserve">raster scan </w:t>
      </w:r>
      <w:r w:rsidRPr="007D25B0">
        <w:rPr>
          <w:lang w:val="en-US"/>
        </w:rPr>
        <w:t>address equal to ctbAddr in a picture of the i-th layer is derived as follows:</w:t>
      </w:r>
    </w:p>
    <w:p w:rsidR="00493016" w:rsidRPr="007D25B0" w:rsidRDefault="006725F0" w:rsidP="006725F0">
      <w:pPr>
        <w:ind w:left="437" w:hanging="437"/>
        <w:rPr>
          <w:lang w:val="en-US"/>
        </w:rPr>
      </w:pPr>
      <w:r w:rsidRPr="007D25B0">
        <w:rPr>
          <w:lang w:val="en-US"/>
        </w:rPr>
        <w:t>–</w:t>
      </w:r>
      <w:r w:rsidRPr="007D25B0">
        <w:rPr>
          <w:lang w:val="en-US"/>
        </w:rPr>
        <w:tab/>
      </w:r>
      <w:r w:rsidR="00493016" w:rsidRPr="007D25B0">
        <w:rPr>
          <w:lang w:val="en-US"/>
        </w:rPr>
        <w:t>The variables (</w:t>
      </w:r>
      <w:r w:rsidR="00E205BF" w:rsidRPr="007D25B0">
        <w:rPr>
          <w:lang w:val="en-US"/>
        </w:rPr>
        <w:t> </w:t>
      </w:r>
      <w:r w:rsidR="00493016" w:rsidRPr="007D25B0">
        <w:rPr>
          <w:lang w:val="en-US"/>
        </w:rPr>
        <w:t>xP,</w:t>
      </w:r>
      <w:r w:rsidR="00E205BF" w:rsidRPr="007D25B0">
        <w:rPr>
          <w:lang w:val="en-US"/>
        </w:rPr>
        <w:t> </w:t>
      </w:r>
      <w:r w:rsidR="00493016" w:rsidRPr="007D25B0">
        <w:rPr>
          <w:lang w:val="en-US"/>
        </w:rPr>
        <w:t>yP</w:t>
      </w:r>
      <w:r w:rsidR="00E205BF" w:rsidRPr="007D25B0">
        <w:rPr>
          <w:lang w:val="en-US"/>
        </w:rPr>
        <w:t> </w:t>
      </w:r>
      <w:r w:rsidR="00493016" w:rsidRPr="007D25B0">
        <w:rPr>
          <w:lang w:val="en-US"/>
        </w:rPr>
        <w:t xml:space="preserve">) specifying the </w:t>
      </w:r>
      <w:r w:rsidR="00DE643A" w:rsidRPr="007D25B0">
        <w:rPr>
          <w:lang w:val="en-US"/>
        </w:rPr>
        <w:t>location of the top-left l</w:t>
      </w:r>
      <w:r w:rsidR="00DE643A" w:rsidRPr="007D25B0">
        <w:rPr>
          <w:noProof/>
          <w:lang w:eastAsia="ko-KR"/>
        </w:rPr>
        <w:t xml:space="preserve">uma sample of the CTU with </w:t>
      </w:r>
      <w:r w:rsidR="00DE643A" w:rsidRPr="007D25B0">
        <w:rPr>
          <w:bCs/>
          <w:lang w:val="en-US"/>
        </w:rPr>
        <w:t xml:space="preserve">raster scan </w:t>
      </w:r>
      <w:r w:rsidR="00DE643A" w:rsidRPr="007D25B0">
        <w:rPr>
          <w:lang w:val="en-US"/>
        </w:rPr>
        <w:t>address equal to ctbAddr</w:t>
      </w:r>
      <w:r w:rsidR="00DE643A" w:rsidRPr="007D25B0">
        <w:rPr>
          <w:noProof/>
          <w:lang w:eastAsia="ko-KR"/>
        </w:rPr>
        <w:t xml:space="preserve"> relative to top-left luma luma sample </w:t>
      </w:r>
      <w:r w:rsidR="00DE643A" w:rsidRPr="007D25B0">
        <w:rPr>
          <w:lang w:val="en-US"/>
        </w:rPr>
        <w:t>in a picture of the i-th layer are derived as follows:</w:t>
      </w:r>
    </w:p>
    <w:p w:rsidR="008B3821" w:rsidRPr="007D25B0" w:rsidRDefault="00493016" w:rsidP="008B3821">
      <w:pPr>
        <w:pStyle w:val="Equation"/>
        <w:tabs>
          <w:tab w:val="clear" w:pos="794"/>
          <w:tab w:val="clear" w:pos="1588"/>
          <w:tab w:val="clear" w:pos="4849"/>
          <w:tab w:val="right" w:pos="864"/>
        </w:tabs>
        <w:ind w:left="403"/>
        <w:rPr>
          <w:sz w:val="20"/>
          <w:szCs w:val="20"/>
          <w:lang w:val="en-US"/>
        </w:rPr>
      </w:pPr>
      <w:proofErr w:type="gramStart"/>
      <w:r w:rsidRPr="007D25B0">
        <w:rPr>
          <w:sz w:val="20"/>
          <w:szCs w:val="20"/>
          <w:lang w:val="en-US"/>
        </w:rPr>
        <w:t>xP</w:t>
      </w:r>
      <w:proofErr w:type="gramEnd"/>
      <w:r w:rsidR="008B3821" w:rsidRPr="007D25B0">
        <w:rPr>
          <w:sz w:val="20"/>
          <w:szCs w:val="20"/>
          <w:lang w:val="en-US"/>
        </w:rPr>
        <w:t xml:space="preserve"> = ( ctbAddr % curPicWidthInCtbsY</w:t>
      </w:r>
      <w:r w:rsidR="007A775D" w:rsidRPr="007D25B0">
        <w:rPr>
          <w:sz w:val="20"/>
          <w:szCs w:val="20"/>
          <w:lang w:val="en-US"/>
        </w:rPr>
        <w:t>[ i ]</w:t>
      </w:r>
      <w:r w:rsidR="008B3821" w:rsidRPr="007D25B0">
        <w:rPr>
          <w:sz w:val="20"/>
          <w:szCs w:val="20"/>
          <w:lang w:val="en-US"/>
        </w:rPr>
        <w:t> )  &lt;&lt;  curCtbLog2SizeY</w:t>
      </w:r>
      <w:r w:rsidR="008B3821" w:rsidRPr="007D25B0">
        <w:rPr>
          <w:sz w:val="20"/>
          <w:szCs w:val="20"/>
          <w:lang w:val="en-US"/>
        </w:rPr>
        <w:tab/>
      </w:r>
      <w:r w:rsidR="008B3821"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008B3821" w:rsidRPr="007D25B0">
        <w:t>F</w:t>
      </w:r>
      <w:r w:rsidR="002D2385" w:rsidRPr="007D25B0">
        <w:fldChar w:fldCharType="end"/>
      </w:r>
      <w:r w:rsidR="008B3821" w:rsidRPr="007D25B0">
        <w:rPr>
          <w:sz w:val="20"/>
          <w:szCs w:val="20"/>
          <w:lang w:val="en-US"/>
        </w:rPr>
        <w:noBreakHyphen/>
      </w:r>
      <w:r w:rsidR="0074750D" w:rsidRPr="007D25B0">
        <w:rPr>
          <w:sz w:val="20"/>
          <w:szCs w:val="20"/>
          <w:lang w:val="en-US"/>
        </w:rPr>
        <w:fldChar w:fldCharType="begin"/>
      </w:r>
      <w:r w:rsidR="008B3821" w:rsidRPr="007D25B0">
        <w:rPr>
          <w:sz w:val="20"/>
          <w:szCs w:val="20"/>
          <w:lang w:val="en-US"/>
        </w:rPr>
        <w:instrText xml:space="preserve"> SEQ Equation \* ARABIC </w:instrText>
      </w:r>
      <w:r w:rsidR="0074750D" w:rsidRPr="007D25B0">
        <w:rPr>
          <w:sz w:val="20"/>
          <w:szCs w:val="20"/>
          <w:lang w:val="en-US"/>
        </w:rPr>
        <w:fldChar w:fldCharType="separate"/>
      </w:r>
      <w:r w:rsidR="008B3821" w:rsidRPr="007D25B0">
        <w:rPr>
          <w:noProof/>
          <w:sz w:val="20"/>
          <w:szCs w:val="20"/>
          <w:lang w:val="en-US"/>
        </w:rPr>
        <w:t>10</w:t>
      </w:r>
      <w:r w:rsidR="0074750D" w:rsidRPr="007D25B0">
        <w:rPr>
          <w:sz w:val="20"/>
          <w:szCs w:val="20"/>
          <w:lang w:val="en-US"/>
        </w:rPr>
        <w:fldChar w:fldCharType="end"/>
      </w:r>
      <w:r w:rsidR="008B3821" w:rsidRPr="007D25B0">
        <w:rPr>
          <w:sz w:val="20"/>
          <w:szCs w:val="20"/>
          <w:lang w:val="en-US"/>
        </w:rPr>
        <w:t>)</w:t>
      </w:r>
    </w:p>
    <w:p w:rsidR="008B3821" w:rsidRPr="007D25B0" w:rsidRDefault="00493016" w:rsidP="008B3821">
      <w:pPr>
        <w:pStyle w:val="Equation"/>
        <w:tabs>
          <w:tab w:val="clear" w:pos="794"/>
          <w:tab w:val="clear" w:pos="1588"/>
          <w:tab w:val="clear" w:pos="4849"/>
          <w:tab w:val="right" w:pos="864"/>
        </w:tabs>
        <w:ind w:left="403"/>
        <w:rPr>
          <w:sz w:val="20"/>
          <w:szCs w:val="20"/>
          <w:lang w:val="en-US"/>
        </w:rPr>
      </w:pPr>
      <w:proofErr w:type="gramStart"/>
      <w:r w:rsidRPr="007D25B0">
        <w:rPr>
          <w:sz w:val="20"/>
          <w:szCs w:val="20"/>
          <w:lang w:val="en-US"/>
        </w:rPr>
        <w:t>yP</w:t>
      </w:r>
      <w:proofErr w:type="gramEnd"/>
      <w:r w:rsidR="008B3821" w:rsidRPr="007D25B0">
        <w:rPr>
          <w:sz w:val="20"/>
          <w:szCs w:val="20"/>
          <w:lang w:val="en-US"/>
        </w:rPr>
        <w:t xml:space="preserve"> = ( ctbAddr / curPicWidthInCtbsY</w:t>
      </w:r>
      <w:r w:rsidR="007A775D" w:rsidRPr="007D25B0">
        <w:rPr>
          <w:sz w:val="20"/>
          <w:szCs w:val="20"/>
          <w:lang w:val="en-US"/>
        </w:rPr>
        <w:t>[ i ]</w:t>
      </w:r>
      <w:r w:rsidR="008B3821" w:rsidRPr="007D25B0">
        <w:rPr>
          <w:sz w:val="20"/>
          <w:szCs w:val="20"/>
          <w:lang w:val="en-US"/>
        </w:rPr>
        <w:t> )  &lt;&lt;  curCtbLog2SizeY</w:t>
      </w:r>
      <w:r w:rsidR="008B3821" w:rsidRPr="007D25B0">
        <w:rPr>
          <w:sz w:val="20"/>
          <w:szCs w:val="20"/>
          <w:lang w:val="en-US"/>
        </w:rPr>
        <w:tab/>
      </w:r>
      <w:r w:rsidR="008B3821"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008B3821" w:rsidRPr="007D25B0">
        <w:t>F</w:t>
      </w:r>
      <w:r w:rsidR="002D2385" w:rsidRPr="007D25B0">
        <w:fldChar w:fldCharType="end"/>
      </w:r>
      <w:r w:rsidR="008B3821" w:rsidRPr="007D25B0">
        <w:rPr>
          <w:sz w:val="20"/>
          <w:szCs w:val="20"/>
          <w:lang w:val="en-US"/>
        </w:rPr>
        <w:noBreakHyphen/>
      </w:r>
      <w:r w:rsidR="0074750D" w:rsidRPr="007D25B0">
        <w:rPr>
          <w:sz w:val="20"/>
          <w:szCs w:val="20"/>
          <w:lang w:val="en-US"/>
        </w:rPr>
        <w:fldChar w:fldCharType="begin"/>
      </w:r>
      <w:r w:rsidR="008B3821" w:rsidRPr="007D25B0">
        <w:rPr>
          <w:sz w:val="20"/>
          <w:szCs w:val="20"/>
          <w:lang w:val="en-US"/>
        </w:rPr>
        <w:instrText xml:space="preserve"> SEQ Equation \* ARABIC </w:instrText>
      </w:r>
      <w:r w:rsidR="0074750D" w:rsidRPr="007D25B0">
        <w:rPr>
          <w:sz w:val="20"/>
          <w:szCs w:val="20"/>
          <w:lang w:val="en-US"/>
        </w:rPr>
        <w:fldChar w:fldCharType="separate"/>
      </w:r>
      <w:r w:rsidR="008B3821" w:rsidRPr="007D25B0">
        <w:rPr>
          <w:noProof/>
          <w:sz w:val="20"/>
          <w:szCs w:val="20"/>
          <w:lang w:val="en-US"/>
        </w:rPr>
        <w:t>11</w:t>
      </w:r>
      <w:r w:rsidR="0074750D" w:rsidRPr="007D25B0">
        <w:rPr>
          <w:sz w:val="20"/>
          <w:szCs w:val="20"/>
          <w:lang w:val="en-US"/>
        </w:rPr>
        <w:fldChar w:fldCharType="end"/>
      </w:r>
      <w:r w:rsidR="008B3821" w:rsidRPr="007D25B0">
        <w:rPr>
          <w:sz w:val="20"/>
          <w:szCs w:val="20"/>
          <w:lang w:val="en-US"/>
        </w:rPr>
        <w:t>)</w:t>
      </w:r>
    </w:p>
    <w:p w:rsidR="00DE643A" w:rsidRPr="007D25B0" w:rsidRDefault="00DE643A" w:rsidP="00DE643A">
      <w:pPr>
        <w:ind w:left="437" w:hanging="437"/>
        <w:rPr>
          <w:noProof/>
          <w:lang w:eastAsia="ko-KR"/>
        </w:rPr>
      </w:pPr>
      <w:r w:rsidRPr="007D25B0">
        <w:rPr>
          <w:lang w:val="en-US"/>
        </w:rPr>
        <w:t>–</w:t>
      </w:r>
      <w:r w:rsidRPr="007D25B0">
        <w:rPr>
          <w:lang w:val="en-US"/>
        </w:rPr>
        <w:tab/>
      </w:r>
      <w:r w:rsidRPr="007D25B0">
        <w:rPr>
          <w:noProof/>
        </w:rPr>
        <w:t xml:space="preserve">The variables </w:t>
      </w:r>
      <w:r w:rsidRPr="007D25B0">
        <w:rPr>
          <w:bCs/>
          <w:lang w:val="en-US"/>
        </w:rPr>
        <w:t>scaleFactorX[ i ][ j ] and scaleFactorY[ i ][ j ] are derived</w:t>
      </w:r>
      <w:r w:rsidRPr="007D25B0">
        <w:rPr>
          <w:noProof/>
          <w:lang w:eastAsia="ko-KR"/>
        </w:rPr>
        <w:t xml:space="preserve"> as follows:</w:t>
      </w:r>
    </w:p>
    <w:p w:rsidR="00493016" w:rsidRPr="007D25B0" w:rsidRDefault="00493016" w:rsidP="00493016">
      <w:pPr>
        <w:pStyle w:val="Equation"/>
        <w:tabs>
          <w:tab w:val="clear" w:pos="794"/>
          <w:tab w:val="clear" w:pos="1588"/>
          <w:tab w:val="clear" w:pos="4849"/>
          <w:tab w:val="right" w:pos="864"/>
        </w:tabs>
        <w:ind w:left="403"/>
        <w:rPr>
          <w:rFonts w:eastAsia="Batang"/>
          <w:bCs/>
          <w:sz w:val="20"/>
          <w:szCs w:val="20"/>
          <w:lang w:val="en-US" w:eastAsia="ko-KR"/>
        </w:rPr>
      </w:pPr>
      <w:r w:rsidRPr="007D25B0">
        <w:rPr>
          <w:sz w:val="20"/>
          <w:szCs w:val="20"/>
          <w:lang w:val="en-US"/>
        </w:rPr>
        <w:t>curScaledRefLayerPicWidthInSamples</w:t>
      </w:r>
      <w:r w:rsidRPr="007D25B0">
        <w:rPr>
          <w:vertAlign w:val="subscript"/>
        </w:rPr>
        <w:t>L</w:t>
      </w:r>
      <w:r w:rsidRPr="007D25B0">
        <w:rPr>
          <w:bCs/>
          <w:sz w:val="20"/>
          <w:szCs w:val="20"/>
          <w:lang w:val="en-US"/>
        </w:rPr>
        <w:t>[ i ][ j ] = curPicWidthInSamples</w:t>
      </w:r>
      <w:r w:rsidRPr="007D25B0">
        <w:rPr>
          <w:vertAlign w:val="subscript"/>
        </w:rPr>
        <w:t>L</w:t>
      </w:r>
      <w:r w:rsidRPr="007D25B0">
        <w:rPr>
          <w:bCs/>
          <w:sz w:val="20"/>
          <w:szCs w:val="20"/>
          <w:lang w:val="en-US"/>
        </w:rPr>
        <w:t>[ i ]  – </w:t>
      </w:r>
      <w:r w:rsidRPr="007D25B0">
        <w:rPr>
          <w:bCs/>
          <w:sz w:val="20"/>
          <w:szCs w:val="20"/>
          <w:lang w:val="en-US"/>
        </w:rPr>
        <w:br/>
      </w:r>
      <w:r w:rsidRPr="007D25B0">
        <w:rPr>
          <w:bCs/>
          <w:sz w:val="20"/>
          <w:szCs w:val="20"/>
          <w:lang w:val="en-US"/>
        </w:rPr>
        <w:tab/>
        <w:t>curScaledRefLayerLeftOffset[ i ][ j ] – curScaledRefLayerRightOffset[ i ][ j ]</w:t>
      </w:r>
      <w:r w:rsidRPr="007D25B0">
        <w:rPr>
          <w:noProof/>
          <w:sz w:val="20"/>
          <w:szCs w:val="20"/>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00305E48" w:rsidRPr="007D25B0">
        <w:rPr>
          <w:rFonts w:eastAsia="Batang"/>
          <w:bCs/>
          <w:sz w:val="20"/>
          <w:szCs w:val="20"/>
          <w:lang w:val="en-US" w:eastAsia="ko-KR"/>
        </w:rPr>
        <w:instrText xml:space="preserve"> REF F \h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00305E48"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rFonts w:eastAsia="Batang"/>
          <w:bCs/>
          <w:sz w:val="20"/>
          <w:szCs w:val="20"/>
          <w:lang w:val="en-US" w:eastAsia="ko-KR"/>
        </w:rPr>
        <w:noBreakHyphen/>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SEQ Equation \* ARABIC </w:instrText>
      </w:r>
      <w:r w:rsidR="0074750D" w:rsidRPr="007D25B0">
        <w:rPr>
          <w:rFonts w:eastAsia="Batang"/>
          <w:bCs/>
          <w:sz w:val="20"/>
          <w:szCs w:val="20"/>
          <w:lang w:val="en-US" w:eastAsia="ko-KR"/>
        </w:rPr>
        <w:fldChar w:fldCharType="separate"/>
      </w:r>
      <w:r w:rsidRPr="007D25B0">
        <w:rPr>
          <w:rFonts w:eastAsia="Batang"/>
          <w:bCs/>
          <w:sz w:val="20"/>
          <w:szCs w:val="20"/>
          <w:lang w:val="en-US" w:eastAsia="ko-KR"/>
        </w:rPr>
        <w:t>12</w:t>
      </w:r>
      <w:r w:rsidR="0074750D" w:rsidRPr="007D25B0">
        <w:rPr>
          <w:rFonts w:eastAsia="Batang"/>
          <w:bCs/>
          <w:sz w:val="20"/>
          <w:szCs w:val="20"/>
          <w:lang w:val="en-US" w:eastAsia="ko-KR"/>
        </w:rPr>
        <w:fldChar w:fldCharType="end"/>
      </w:r>
      <w:r w:rsidRPr="007D25B0">
        <w:rPr>
          <w:rFonts w:eastAsia="Batang"/>
          <w:bCs/>
          <w:sz w:val="20"/>
          <w:szCs w:val="20"/>
          <w:lang w:val="en-US" w:eastAsia="ko-KR"/>
        </w:rPr>
        <w:t>)</w:t>
      </w:r>
    </w:p>
    <w:p w:rsidR="00493016" w:rsidRPr="007D25B0" w:rsidRDefault="00493016" w:rsidP="00493016">
      <w:pPr>
        <w:pStyle w:val="Equation"/>
        <w:tabs>
          <w:tab w:val="clear" w:pos="794"/>
          <w:tab w:val="clear" w:pos="1588"/>
          <w:tab w:val="clear" w:pos="4849"/>
          <w:tab w:val="right" w:pos="864"/>
        </w:tabs>
        <w:ind w:left="403"/>
        <w:rPr>
          <w:rFonts w:eastAsia="Batang"/>
          <w:bCs/>
          <w:sz w:val="20"/>
          <w:szCs w:val="20"/>
          <w:lang w:val="en-US" w:eastAsia="ko-KR"/>
        </w:rPr>
      </w:pPr>
      <w:r w:rsidRPr="007D25B0">
        <w:rPr>
          <w:noProof/>
          <w:sz w:val="20"/>
          <w:szCs w:val="20"/>
          <w:lang w:eastAsia="ko-KR"/>
        </w:rPr>
        <w:t>curScaledRefLayerPicHeightInSamples</w:t>
      </w:r>
      <w:r w:rsidRPr="007D25B0">
        <w:rPr>
          <w:vertAlign w:val="subscript"/>
        </w:rPr>
        <w:t>L</w:t>
      </w:r>
      <w:r w:rsidRPr="007D25B0">
        <w:rPr>
          <w:bCs/>
          <w:sz w:val="20"/>
          <w:szCs w:val="20"/>
          <w:lang w:val="en-US"/>
        </w:rPr>
        <w:t xml:space="preserve">[ i ][ j ] </w:t>
      </w:r>
      <w:r w:rsidRPr="007D25B0">
        <w:rPr>
          <w:noProof/>
          <w:sz w:val="20"/>
          <w:szCs w:val="20"/>
        </w:rPr>
        <w:t xml:space="preserve"> = cur</w:t>
      </w:r>
      <w:r w:rsidRPr="007D25B0">
        <w:rPr>
          <w:noProof/>
          <w:sz w:val="20"/>
          <w:szCs w:val="20"/>
          <w:lang w:eastAsia="ko-KR"/>
        </w:rPr>
        <w:t>PicHeightInSamples</w:t>
      </w:r>
      <w:r w:rsidRPr="007D25B0">
        <w:rPr>
          <w:vertAlign w:val="subscript"/>
        </w:rPr>
        <w:t>L</w:t>
      </w:r>
      <w:r w:rsidRPr="007D25B0">
        <w:rPr>
          <w:bCs/>
          <w:sz w:val="20"/>
          <w:szCs w:val="20"/>
          <w:lang w:val="en-US"/>
        </w:rPr>
        <w:t>[ i ]</w:t>
      </w:r>
      <w:r w:rsidRPr="007D25B0">
        <w:rPr>
          <w:noProof/>
          <w:sz w:val="20"/>
          <w:szCs w:val="20"/>
        </w:rPr>
        <w:t>  – </w:t>
      </w:r>
      <w:r w:rsidRPr="007D25B0">
        <w:rPr>
          <w:noProof/>
          <w:sz w:val="20"/>
          <w:szCs w:val="20"/>
        </w:rPr>
        <w:br/>
      </w:r>
      <w:r w:rsidRPr="007D25B0">
        <w:rPr>
          <w:noProof/>
          <w:sz w:val="20"/>
          <w:szCs w:val="20"/>
        </w:rPr>
        <w:tab/>
      </w:r>
      <w:r w:rsidRPr="007D25B0">
        <w:rPr>
          <w:bCs/>
          <w:sz w:val="20"/>
          <w:szCs w:val="20"/>
          <w:lang w:val="en-US"/>
        </w:rPr>
        <w:t>curScaledRefLayerTop</w:t>
      </w:r>
      <w:r w:rsidR="00E205BF" w:rsidRPr="007D25B0">
        <w:rPr>
          <w:bCs/>
          <w:sz w:val="20"/>
          <w:szCs w:val="20"/>
          <w:lang w:val="en-US"/>
        </w:rPr>
        <w:t>Offset[ i ][ j ]</w:t>
      </w:r>
      <w:r w:rsidRPr="007D25B0">
        <w:rPr>
          <w:bCs/>
          <w:sz w:val="20"/>
          <w:szCs w:val="20"/>
          <w:lang w:val="en-US"/>
        </w:rPr>
        <w:t> – curScaledRefLayerBottomOffset[ i ][ j ]</w:t>
      </w:r>
      <w:r w:rsidRPr="007D25B0">
        <w:rPr>
          <w:noProof/>
          <w:sz w:val="20"/>
          <w:szCs w:val="20"/>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00305E48" w:rsidRPr="007D25B0">
        <w:rPr>
          <w:rFonts w:eastAsia="Batang"/>
          <w:bCs/>
          <w:sz w:val="20"/>
          <w:szCs w:val="20"/>
          <w:lang w:val="en-US" w:eastAsia="ko-KR"/>
        </w:rPr>
        <w:instrText xml:space="preserve"> REF F \h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00305E48"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rFonts w:eastAsia="Batang"/>
          <w:bCs/>
          <w:sz w:val="20"/>
          <w:szCs w:val="20"/>
          <w:lang w:val="en-US" w:eastAsia="ko-KR"/>
        </w:rPr>
        <w:noBreakHyphen/>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SEQ Equation \* ARABIC </w:instrText>
      </w:r>
      <w:r w:rsidR="0074750D" w:rsidRPr="007D25B0">
        <w:rPr>
          <w:rFonts w:eastAsia="Batang"/>
          <w:bCs/>
          <w:sz w:val="20"/>
          <w:szCs w:val="20"/>
          <w:lang w:val="en-US" w:eastAsia="ko-KR"/>
        </w:rPr>
        <w:fldChar w:fldCharType="separate"/>
      </w:r>
      <w:r w:rsidRPr="007D25B0">
        <w:rPr>
          <w:rFonts w:eastAsia="Batang"/>
          <w:bCs/>
          <w:sz w:val="20"/>
          <w:szCs w:val="20"/>
          <w:lang w:val="en-US" w:eastAsia="ko-KR"/>
        </w:rPr>
        <w:t>13</w:t>
      </w:r>
      <w:r w:rsidR="0074750D" w:rsidRPr="007D25B0">
        <w:rPr>
          <w:rFonts w:eastAsia="Batang"/>
          <w:bCs/>
          <w:sz w:val="20"/>
          <w:szCs w:val="20"/>
          <w:lang w:val="en-US" w:eastAsia="ko-KR"/>
        </w:rPr>
        <w:fldChar w:fldCharType="end"/>
      </w:r>
      <w:r w:rsidRPr="007D25B0">
        <w:rPr>
          <w:rFonts w:eastAsia="Batang"/>
          <w:bCs/>
          <w:sz w:val="20"/>
          <w:szCs w:val="20"/>
          <w:lang w:val="en-US" w:eastAsia="ko-KR"/>
        </w:rPr>
        <w:t>)</w:t>
      </w:r>
    </w:p>
    <w:p w:rsidR="00493016" w:rsidRPr="007D25B0" w:rsidRDefault="00493016" w:rsidP="00493016">
      <w:pPr>
        <w:pStyle w:val="Equation"/>
        <w:tabs>
          <w:tab w:val="clear" w:pos="794"/>
          <w:tab w:val="clear" w:pos="1588"/>
          <w:tab w:val="clear" w:pos="4849"/>
          <w:tab w:val="right" w:pos="864"/>
        </w:tabs>
        <w:ind w:left="403"/>
        <w:rPr>
          <w:bCs/>
          <w:sz w:val="20"/>
          <w:szCs w:val="20"/>
          <w:lang w:val="en-US"/>
        </w:rPr>
      </w:pPr>
      <w:r w:rsidRPr="007D25B0">
        <w:rPr>
          <w:sz w:val="20"/>
          <w:szCs w:val="20"/>
          <w:lang w:val="en-US"/>
        </w:rPr>
        <w:t>scaleFactorX</w:t>
      </w:r>
      <w:r w:rsidRPr="007D25B0">
        <w:rPr>
          <w:bCs/>
          <w:sz w:val="20"/>
          <w:szCs w:val="20"/>
          <w:lang w:val="en-US"/>
        </w:rPr>
        <w:t>[ i ][ j ] = ( ( refPicWidthInSamples</w:t>
      </w:r>
      <w:r w:rsidRPr="007D25B0">
        <w:rPr>
          <w:vertAlign w:val="subscript"/>
        </w:rPr>
        <w:t>L</w:t>
      </w:r>
      <w:r w:rsidRPr="007D25B0">
        <w:rPr>
          <w:bCs/>
          <w:sz w:val="20"/>
          <w:szCs w:val="20"/>
          <w:lang w:val="en-US"/>
        </w:rPr>
        <w:t xml:space="preserve"> [ i ][ j ]  &lt;&lt; 16 ) + </w:t>
      </w:r>
      <w:r w:rsidRPr="007D25B0">
        <w:rPr>
          <w:bCs/>
          <w:sz w:val="20"/>
          <w:szCs w:val="20"/>
          <w:lang w:val="en-US"/>
        </w:rPr>
        <w:br/>
        <w:t>( curScaledRefLayerPicWidthInSamples</w:t>
      </w:r>
      <w:r w:rsidRPr="007D25B0">
        <w:rPr>
          <w:vertAlign w:val="subscript"/>
        </w:rPr>
        <w:t>L</w:t>
      </w:r>
      <w:r w:rsidRPr="007D25B0">
        <w:rPr>
          <w:bCs/>
          <w:sz w:val="20"/>
          <w:szCs w:val="20"/>
          <w:lang w:val="en-US"/>
        </w:rPr>
        <w:t xml:space="preserve"> [ i ][ j ]&gt;&gt; 1 ) )/curScaledRefLayerPicWidthInSamples</w:t>
      </w:r>
      <w:r w:rsidRPr="007D25B0">
        <w:rPr>
          <w:vertAlign w:val="subscript"/>
        </w:rPr>
        <w:t>L</w:t>
      </w:r>
      <w:r w:rsidRPr="007D25B0">
        <w:rPr>
          <w:bCs/>
          <w:sz w:val="20"/>
          <w:szCs w:val="20"/>
          <w:lang w:val="en-US"/>
        </w:rPr>
        <w:t xml:space="preserve"> [ i ][ j ]</w:t>
      </w:r>
      <w:r w:rsidRPr="007D25B0">
        <w:rPr>
          <w:bCs/>
          <w:sz w:val="20"/>
          <w:szCs w:val="20"/>
          <w:lang w:val="en-US"/>
        </w:rPr>
        <w:tab/>
        <w:t>(</w:t>
      </w:r>
      <w:r w:rsidR="0074750D" w:rsidRPr="007D25B0">
        <w:rPr>
          <w:rFonts w:eastAsia="Batang"/>
          <w:bCs/>
          <w:sz w:val="20"/>
          <w:szCs w:val="20"/>
          <w:lang w:val="en-US" w:eastAsia="ko-KR"/>
        </w:rPr>
        <w:fldChar w:fldCharType="begin"/>
      </w:r>
      <w:r w:rsidR="00305E48" w:rsidRPr="007D25B0">
        <w:rPr>
          <w:rFonts w:eastAsia="Batang"/>
          <w:bCs/>
          <w:sz w:val="20"/>
          <w:szCs w:val="20"/>
          <w:lang w:val="en-US" w:eastAsia="ko-KR"/>
        </w:rPr>
        <w:instrText xml:space="preserve"> REF F \h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00305E48"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rFonts w:eastAsia="Batang"/>
          <w:bCs/>
          <w:sz w:val="20"/>
          <w:szCs w:val="20"/>
          <w:lang w:val="en-US" w:eastAsia="ko-KR"/>
        </w:rPr>
        <w:noBreakHyphen/>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SEQ Equation \* ARABIC </w:instrText>
      </w:r>
      <w:r w:rsidR="0074750D" w:rsidRPr="007D25B0">
        <w:rPr>
          <w:rFonts w:eastAsia="Batang"/>
          <w:bCs/>
          <w:sz w:val="20"/>
          <w:szCs w:val="20"/>
          <w:lang w:val="en-US" w:eastAsia="ko-KR"/>
        </w:rPr>
        <w:fldChar w:fldCharType="separate"/>
      </w:r>
      <w:r w:rsidRPr="007D25B0">
        <w:rPr>
          <w:rFonts w:eastAsia="Batang"/>
          <w:bCs/>
          <w:sz w:val="20"/>
          <w:szCs w:val="20"/>
          <w:lang w:val="en-US" w:eastAsia="ko-KR"/>
        </w:rPr>
        <w:t>14</w:t>
      </w:r>
      <w:r w:rsidR="0074750D" w:rsidRPr="007D25B0">
        <w:rPr>
          <w:rFonts w:eastAsia="Batang"/>
          <w:bCs/>
          <w:sz w:val="20"/>
          <w:szCs w:val="20"/>
          <w:lang w:val="en-US" w:eastAsia="ko-KR"/>
        </w:rPr>
        <w:fldChar w:fldCharType="end"/>
      </w:r>
      <w:r w:rsidRPr="007D25B0">
        <w:rPr>
          <w:bCs/>
          <w:sz w:val="20"/>
          <w:szCs w:val="20"/>
          <w:lang w:val="en-US"/>
        </w:rPr>
        <w:t>)</w:t>
      </w:r>
    </w:p>
    <w:p w:rsidR="00EC16EA" w:rsidRPr="007D25B0" w:rsidRDefault="00493016" w:rsidP="00F01583">
      <w:pPr>
        <w:pStyle w:val="Equation"/>
        <w:tabs>
          <w:tab w:val="clear" w:pos="794"/>
          <w:tab w:val="clear" w:pos="1588"/>
          <w:tab w:val="clear" w:pos="4849"/>
          <w:tab w:val="right" w:pos="864"/>
        </w:tabs>
        <w:ind w:left="403"/>
        <w:rPr>
          <w:rFonts w:eastAsia="Batang"/>
          <w:bCs/>
          <w:sz w:val="20"/>
          <w:szCs w:val="20"/>
          <w:lang w:val="en-US" w:eastAsia="ko-KR"/>
        </w:rPr>
      </w:pPr>
      <w:r w:rsidRPr="007D25B0">
        <w:rPr>
          <w:sz w:val="20"/>
          <w:szCs w:val="20"/>
        </w:rPr>
        <w:t>scaleFactorY</w:t>
      </w:r>
      <w:r w:rsidRPr="007D25B0">
        <w:rPr>
          <w:bCs/>
          <w:sz w:val="20"/>
          <w:szCs w:val="20"/>
          <w:lang w:val="en-US"/>
        </w:rPr>
        <w:t>[ i ][ j ]</w:t>
      </w:r>
      <w:r w:rsidRPr="007D25B0">
        <w:rPr>
          <w:sz w:val="20"/>
          <w:szCs w:val="20"/>
        </w:rPr>
        <w:t xml:space="preserve"> = ( ( </w:t>
      </w:r>
      <w:r w:rsidRPr="007D25B0">
        <w:rPr>
          <w:bCs/>
          <w:sz w:val="20"/>
          <w:szCs w:val="20"/>
          <w:lang w:val="en-US"/>
        </w:rPr>
        <w:t>refPicHeightInSamples</w:t>
      </w:r>
      <w:r w:rsidRPr="007D25B0">
        <w:rPr>
          <w:vertAlign w:val="subscript"/>
        </w:rPr>
        <w:t>L</w:t>
      </w:r>
      <w:r w:rsidRPr="007D25B0">
        <w:rPr>
          <w:bCs/>
          <w:sz w:val="20"/>
          <w:szCs w:val="20"/>
          <w:lang w:val="en-US"/>
        </w:rPr>
        <w:t xml:space="preserve"> [ i ][ j ]</w:t>
      </w:r>
      <w:r w:rsidRPr="007D25B0">
        <w:rPr>
          <w:sz w:val="20"/>
          <w:szCs w:val="20"/>
        </w:rPr>
        <w:t xml:space="preserve"> &lt;&lt; 16 ) + </w:t>
      </w:r>
      <w:r w:rsidRPr="007D25B0">
        <w:rPr>
          <w:sz w:val="20"/>
          <w:szCs w:val="20"/>
        </w:rPr>
        <w:br/>
        <w:t>( curS</w:t>
      </w:r>
      <w:r w:rsidRPr="007D25B0">
        <w:rPr>
          <w:bCs/>
          <w:sz w:val="20"/>
          <w:szCs w:val="20"/>
          <w:lang w:val="en-US"/>
        </w:rPr>
        <w:t>caledRefLayerPicHeightInSamples</w:t>
      </w:r>
      <w:r w:rsidRPr="007D25B0">
        <w:rPr>
          <w:vertAlign w:val="subscript"/>
        </w:rPr>
        <w:t>L</w:t>
      </w:r>
      <w:r w:rsidRPr="007D25B0">
        <w:rPr>
          <w:sz w:val="20"/>
          <w:szCs w:val="20"/>
        </w:rPr>
        <w:t xml:space="preserve"> &gt;&gt; 1 ) ) /</w:t>
      </w:r>
      <w:r w:rsidRPr="007D25B0">
        <w:rPr>
          <w:sz w:val="20"/>
          <w:szCs w:val="20"/>
          <w:lang w:eastAsia="zh-TW"/>
        </w:rPr>
        <w:t xml:space="preserve"> curS</w:t>
      </w:r>
      <w:r w:rsidRPr="007D25B0">
        <w:rPr>
          <w:noProof/>
          <w:sz w:val="20"/>
          <w:szCs w:val="20"/>
          <w:lang w:eastAsia="ko-KR"/>
        </w:rPr>
        <w:t>caledRefLayerPicHeightInSamples</w:t>
      </w:r>
      <w:r w:rsidRPr="007D25B0">
        <w:rPr>
          <w:vertAlign w:val="subscript"/>
        </w:rPr>
        <w:t>L</w:t>
      </w:r>
      <w:r w:rsidRPr="007D25B0">
        <w:rPr>
          <w:bCs/>
          <w:sz w:val="20"/>
          <w:szCs w:val="20"/>
          <w:lang w:val="en-US"/>
        </w:rPr>
        <w:t xml:space="preserve"> [ i ][ j ]</w:t>
      </w:r>
      <w:r w:rsidRPr="007D25B0">
        <w:rPr>
          <w:sz w:val="20"/>
          <w:szCs w:val="20"/>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00305E48" w:rsidRPr="007D25B0">
        <w:rPr>
          <w:rFonts w:eastAsia="Batang"/>
          <w:bCs/>
          <w:sz w:val="20"/>
          <w:szCs w:val="20"/>
          <w:lang w:val="en-US" w:eastAsia="ko-KR"/>
        </w:rPr>
        <w:instrText xml:space="preserve"> REF F \h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00305E48"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rFonts w:eastAsia="Batang"/>
          <w:bCs/>
          <w:sz w:val="20"/>
          <w:szCs w:val="20"/>
          <w:lang w:val="en-US" w:eastAsia="ko-KR"/>
        </w:rPr>
        <w:noBreakHyphen/>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SEQ Equation \* ARABIC </w:instrText>
      </w:r>
      <w:r w:rsidR="0074750D" w:rsidRPr="007D25B0">
        <w:rPr>
          <w:rFonts w:eastAsia="Batang"/>
          <w:bCs/>
          <w:sz w:val="20"/>
          <w:szCs w:val="20"/>
          <w:lang w:val="en-US" w:eastAsia="ko-KR"/>
        </w:rPr>
        <w:fldChar w:fldCharType="separate"/>
      </w:r>
      <w:r w:rsidRPr="007D25B0">
        <w:rPr>
          <w:rFonts w:eastAsia="Batang"/>
          <w:bCs/>
          <w:sz w:val="20"/>
          <w:szCs w:val="20"/>
          <w:lang w:val="en-US" w:eastAsia="ko-KR"/>
        </w:rPr>
        <w:t>15</w:t>
      </w:r>
      <w:r w:rsidR="0074750D" w:rsidRPr="007D25B0">
        <w:rPr>
          <w:rFonts w:eastAsia="Batang"/>
          <w:bCs/>
          <w:sz w:val="20"/>
          <w:szCs w:val="20"/>
          <w:lang w:val="en-US" w:eastAsia="ko-KR"/>
        </w:rPr>
        <w:fldChar w:fldCharType="end"/>
      </w:r>
      <w:r w:rsidRPr="007D25B0">
        <w:rPr>
          <w:rFonts w:eastAsia="Batang"/>
          <w:bCs/>
          <w:sz w:val="20"/>
          <w:szCs w:val="20"/>
          <w:lang w:val="en-US" w:eastAsia="ko-KR"/>
        </w:rPr>
        <w:t>)</w:t>
      </w:r>
    </w:p>
    <w:p w:rsidR="00895775" w:rsidRPr="007D25B0" w:rsidRDefault="007C35E6" w:rsidP="007C35E6">
      <w:pPr>
        <w:ind w:left="437" w:hanging="437"/>
        <w:rPr>
          <w:noProof/>
        </w:rPr>
      </w:pPr>
      <w:r w:rsidRPr="007D25B0">
        <w:rPr>
          <w:lang w:val="en-US"/>
        </w:rPr>
        <w:t>–</w:t>
      </w:r>
      <w:r w:rsidRPr="007D25B0">
        <w:rPr>
          <w:lang w:val="en-US"/>
        </w:rPr>
        <w:tab/>
        <w:t>The</w:t>
      </w:r>
      <w:r w:rsidRPr="007D25B0">
        <w:rPr>
          <w:noProof/>
        </w:rPr>
        <w:t xml:space="preserve"> variables </w:t>
      </w:r>
      <w:r w:rsidR="00DE643A" w:rsidRPr="007D25B0">
        <w:rPr>
          <w:noProof/>
        </w:rPr>
        <w:t xml:space="preserve">( xCol[ I ][ j ], yCol xCol[ I ][ j ]) specifying the collocated </w:t>
      </w:r>
      <w:r w:rsidR="00895775" w:rsidRPr="007D25B0">
        <w:rPr>
          <w:noProof/>
        </w:rPr>
        <w:t xml:space="preserve">luma </w:t>
      </w:r>
      <w:r w:rsidR="00DE643A" w:rsidRPr="007D25B0">
        <w:rPr>
          <w:noProof/>
        </w:rPr>
        <w:t xml:space="preserve">sample </w:t>
      </w:r>
      <w:r w:rsidR="00895775" w:rsidRPr="007D25B0">
        <w:rPr>
          <w:noProof/>
        </w:rPr>
        <w:t xml:space="preserve">location </w:t>
      </w:r>
      <w:r w:rsidR="00895775" w:rsidRPr="007D25B0">
        <w:rPr>
          <w:lang w:val="en-US"/>
        </w:rPr>
        <w:t>in a picture in the j-th direct reference layer of the luma sample location ( xP, yP ) in the i-th layer are derived as follows:</w:t>
      </w:r>
    </w:p>
    <w:p w:rsidR="007C35E6" w:rsidRPr="007D25B0" w:rsidRDefault="00DE643A" w:rsidP="007C35E6">
      <w:pPr>
        <w:pStyle w:val="Equation"/>
        <w:tabs>
          <w:tab w:val="clear" w:pos="794"/>
          <w:tab w:val="clear" w:pos="1588"/>
          <w:tab w:val="clear" w:pos="4849"/>
          <w:tab w:val="right" w:pos="864"/>
        </w:tabs>
        <w:ind w:left="403"/>
        <w:rPr>
          <w:sz w:val="20"/>
          <w:szCs w:val="20"/>
          <w:lang w:val="en-US"/>
        </w:rPr>
      </w:pPr>
      <w:r w:rsidRPr="007D25B0">
        <w:rPr>
          <w:noProof/>
        </w:rPr>
        <w:t>xCol</w:t>
      </w:r>
      <w:r w:rsidRPr="007D25B0">
        <w:rPr>
          <w:sz w:val="20"/>
          <w:szCs w:val="20"/>
          <w:lang w:val="en-US"/>
        </w:rPr>
        <w:t xml:space="preserve"> </w:t>
      </w:r>
      <w:r w:rsidR="007C35E6" w:rsidRPr="007D25B0">
        <w:rPr>
          <w:sz w:val="20"/>
          <w:szCs w:val="20"/>
          <w:lang w:val="en-US"/>
        </w:rPr>
        <w:t>[ i ][ j ] = Clip3( 0,</w:t>
      </w:r>
      <w:r w:rsidR="00E205BF" w:rsidRPr="007D25B0">
        <w:rPr>
          <w:sz w:val="20"/>
          <w:szCs w:val="20"/>
          <w:lang w:val="en-US"/>
        </w:rPr>
        <w:t> </w:t>
      </w:r>
      <w:r w:rsidR="007C35E6" w:rsidRPr="007D25B0">
        <w:rPr>
          <w:sz w:val="20"/>
          <w:szCs w:val="20"/>
          <w:lang w:val="en-US"/>
        </w:rPr>
        <w:t>( </w:t>
      </w:r>
      <w:r w:rsidR="007C35E6" w:rsidRPr="007D25B0">
        <w:rPr>
          <w:bCs/>
          <w:sz w:val="20"/>
          <w:szCs w:val="20"/>
          <w:lang w:val="en-US"/>
        </w:rPr>
        <w:t>refPicWidthInSamples</w:t>
      </w:r>
      <w:r w:rsidR="007C35E6" w:rsidRPr="007D25B0">
        <w:rPr>
          <w:vertAlign w:val="subscript"/>
        </w:rPr>
        <w:t>L</w:t>
      </w:r>
      <w:r w:rsidR="007C35E6" w:rsidRPr="007D25B0">
        <w:rPr>
          <w:bCs/>
          <w:sz w:val="20"/>
          <w:szCs w:val="20"/>
          <w:lang w:val="en-US"/>
        </w:rPr>
        <w:t>[ i ][ j ]</w:t>
      </w:r>
      <w:r w:rsidR="007C35E6" w:rsidRPr="007D25B0">
        <w:rPr>
          <w:sz w:val="20"/>
          <w:szCs w:val="20"/>
          <w:lang w:val="en-US"/>
        </w:rPr>
        <w:t xml:space="preserve">– 1 ), </w:t>
      </w:r>
      <w:r w:rsidR="007C35E6" w:rsidRPr="007D25B0">
        <w:rPr>
          <w:bCs/>
          <w:sz w:val="20"/>
          <w:szCs w:val="20"/>
          <w:lang w:val="en-US"/>
        </w:rPr>
        <w:t>( ( xP </w:t>
      </w:r>
      <w:r w:rsidR="007C35E6" w:rsidRPr="007D25B0">
        <w:rPr>
          <w:bCs/>
          <w:sz w:val="20"/>
          <w:szCs w:val="20"/>
          <w:lang w:val="en-US"/>
        </w:rPr>
        <w:noBreakHyphen/>
        <w:t> curScaledRefLayerLeftOffset[ i ][ j ]) * scaleFactorX[ i ][ j ] + ( 1 &lt;&lt; 15 ) ) &gt;&gt; 16))</w:t>
      </w:r>
      <w:r w:rsidR="007C35E6" w:rsidRPr="007D25B0">
        <w:rPr>
          <w:sz w:val="20"/>
          <w:szCs w:val="20"/>
          <w:lang w:val="en-US"/>
        </w:rPr>
        <w:tab/>
        <w:t>(</w:t>
      </w:r>
      <w:r w:rsidR="0074750D" w:rsidRPr="007D25B0">
        <w:rPr>
          <w:rFonts w:eastAsia="Batang"/>
          <w:bCs/>
          <w:sz w:val="20"/>
          <w:szCs w:val="20"/>
          <w:lang w:val="en-US" w:eastAsia="ko-KR"/>
        </w:rPr>
        <w:fldChar w:fldCharType="begin"/>
      </w:r>
      <w:r w:rsidR="00305E48" w:rsidRPr="007D25B0">
        <w:rPr>
          <w:rFonts w:eastAsia="Batang"/>
          <w:bCs/>
          <w:sz w:val="20"/>
          <w:szCs w:val="20"/>
          <w:lang w:val="en-US" w:eastAsia="ko-KR"/>
        </w:rPr>
        <w:instrText xml:space="preserve"> REF F \h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00305E48"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007C35E6" w:rsidRPr="007D25B0">
        <w:rPr>
          <w:sz w:val="20"/>
          <w:szCs w:val="20"/>
          <w:lang w:val="en-US"/>
        </w:rPr>
        <w:noBreakHyphen/>
      </w:r>
      <w:r w:rsidR="0074750D" w:rsidRPr="007D25B0">
        <w:rPr>
          <w:sz w:val="20"/>
          <w:szCs w:val="20"/>
          <w:lang w:val="en-US"/>
        </w:rPr>
        <w:fldChar w:fldCharType="begin"/>
      </w:r>
      <w:r w:rsidR="007C35E6" w:rsidRPr="007D25B0">
        <w:rPr>
          <w:sz w:val="20"/>
          <w:szCs w:val="20"/>
          <w:lang w:val="en-US"/>
        </w:rPr>
        <w:instrText xml:space="preserve"> SEQ Equation \* ARABIC </w:instrText>
      </w:r>
      <w:r w:rsidR="0074750D" w:rsidRPr="007D25B0">
        <w:rPr>
          <w:sz w:val="20"/>
          <w:szCs w:val="20"/>
          <w:lang w:val="en-US"/>
        </w:rPr>
        <w:fldChar w:fldCharType="separate"/>
      </w:r>
      <w:r w:rsidR="007C35E6" w:rsidRPr="007D25B0">
        <w:rPr>
          <w:sz w:val="20"/>
          <w:szCs w:val="20"/>
          <w:lang w:val="en-US"/>
        </w:rPr>
        <w:t>16</w:t>
      </w:r>
      <w:r w:rsidR="0074750D" w:rsidRPr="007D25B0">
        <w:rPr>
          <w:sz w:val="20"/>
          <w:szCs w:val="20"/>
          <w:lang w:val="en-US"/>
        </w:rPr>
        <w:fldChar w:fldCharType="end"/>
      </w:r>
      <w:r w:rsidR="007C35E6" w:rsidRPr="007D25B0">
        <w:rPr>
          <w:sz w:val="20"/>
          <w:szCs w:val="20"/>
          <w:lang w:val="en-US"/>
        </w:rPr>
        <w:t>)</w:t>
      </w:r>
    </w:p>
    <w:p w:rsidR="007C35E6" w:rsidRPr="007D25B0" w:rsidRDefault="00DE643A" w:rsidP="007C35E6">
      <w:pPr>
        <w:pStyle w:val="Equation"/>
        <w:tabs>
          <w:tab w:val="clear" w:pos="794"/>
          <w:tab w:val="clear" w:pos="1588"/>
          <w:tab w:val="clear" w:pos="4849"/>
          <w:tab w:val="right" w:pos="864"/>
        </w:tabs>
        <w:ind w:left="403"/>
        <w:rPr>
          <w:sz w:val="20"/>
          <w:szCs w:val="20"/>
          <w:lang w:val="en-US"/>
        </w:rPr>
      </w:pPr>
      <w:r w:rsidRPr="007D25B0">
        <w:rPr>
          <w:noProof/>
          <w:lang w:val="en-US"/>
        </w:rPr>
        <w:t>y</w:t>
      </w:r>
      <w:r w:rsidRPr="007D25B0">
        <w:rPr>
          <w:noProof/>
        </w:rPr>
        <w:t>Col</w:t>
      </w:r>
      <w:r w:rsidRPr="007D25B0">
        <w:rPr>
          <w:sz w:val="20"/>
          <w:szCs w:val="20"/>
          <w:lang w:val="en-US"/>
        </w:rPr>
        <w:t xml:space="preserve"> </w:t>
      </w:r>
      <w:r w:rsidR="007C35E6" w:rsidRPr="007D25B0">
        <w:rPr>
          <w:sz w:val="20"/>
          <w:szCs w:val="20"/>
          <w:lang w:val="en-US"/>
        </w:rPr>
        <w:t>[ i ][ j ] = Clip3( 0 , ( </w:t>
      </w:r>
      <w:r w:rsidR="007C35E6" w:rsidRPr="007D25B0">
        <w:rPr>
          <w:bCs/>
          <w:sz w:val="20"/>
          <w:szCs w:val="20"/>
          <w:lang w:val="en-US"/>
        </w:rPr>
        <w:t>refPicHeightInSamples</w:t>
      </w:r>
      <w:r w:rsidR="007C35E6" w:rsidRPr="007D25B0">
        <w:rPr>
          <w:vertAlign w:val="subscript"/>
        </w:rPr>
        <w:t>L</w:t>
      </w:r>
      <w:r w:rsidR="007C35E6" w:rsidRPr="007D25B0">
        <w:rPr>
          <w:bCs/>
          <w:sz w:val="20"/>
          <w:szCs w:val="20"/>
          <w:lang w:val="en-US"/>
        </w:rPr>
        <w:t>[ i ][ j ]</w:t>
      </w:r>
      <w:r w:rsidR="007C35E6" w:rsidRPr="007D25B0">
        <w:rPr>
          <w:sz w:val="20"/>
          <w:szCs w:val="20"/>
          <w:lang w:val="en-US"/>
        </w:rPr>
        <w:t>– 1 ), ( ( yP </w:t>
      </w:r>
      <w:r w:rsidR="007C35E6" w:rsidRPr="007D25B0">
        <w:rPr>
          <w:sz w:val="20"/>
          <w:szCs w:val="20"/>
          <w:lang w:val="en-US"/>
        </w:rPr>
        <w:noBreakHyphen/>
        <w:t> curScaledRefLayerTopOffset</w:t>
      </w:r>
      <w:r w:rsidR="007C35E6" w:rsidRPr="007D25B0">
        <w:rPr>
          <w:bCs/>
          <w:sz w:val="20"/>
          <w:szCs w:val="20"/>
          <w:lang w:val="en-US"/>
        </w:rPr>
        <w:t>[ i ][ j ]</w:t>
      </w:r>
      <w:r w:rsidR="007C35E6" w:rsidRPr="007D25B0">
        <w:rPr>
          <w:sz w:val="20"/>
          <w:szCs w:val="20"/>
          <w:lang w:val="en-US"/>
        </w:rPr>
        <w:t>) * scaleFactorY</w:t>
      </w:r>
      <w:r w:rsidR="007C35E6" w:rsidRPr="007D25B0">
        <w:rPr>
          <w:bCs/>
          <w:sz w:val="20"/>
          <w:szCs w:val="20"/>
          <w:lang w:val="en-US"/>
        </w:rPr>
        <w:t>[ i ][ j ]</w:t>
      </w:r>
      <w:r w:rsidR="007C35E6" w:rsidRPr="007D25B0">
        <w:rPr>
          <w:sz w:val="20"/>
          <w:szCs w:val="20"/>
          <w:lang w:val="en-US"/>
        </w:rPr>
        <w:t> + ( 1 &lt;&lt; 15 ) ) &gt;&gt; 16))</w:t>
      </w:r>
      <w:r w:rsidR="007C35E6" w:rsidRPr="007D25B0">
        <w:rPr>
          <w:sz w:val="20"/>
          <w:szCs w:val="20"/>
          <w:lang w:val="en-US"/>
        </w:rPr>
        <w:tab/>
        <w:t>(</w:t>
      </w:r>
      <w:r w:rsidR="0074750D" w:rsidRPr="007D25B0">
        <w:rPr>
          <w:rFonts w:eastAsia="Batang"/>
          <w:bCs/>
          <w:sz w:val="20"/>
          <w:szCs w:val="20"/>
          <w:lang w:val="en-US" w:eastAsia="ko-KR"/>
        </w:rPr>
        <w:fldChar w:fldCharType="begin"/>
      </w:r>
      <w:r w:rsidR="00305E48" w:rsidRPr="007D25B0">
        <w:rPr>
          <w:rFonts w:eastAsia="Batang"/>
          <w:bCs/>
          <w:sz w:val="20"/>
          <w:szCs w:val="20"/>
          <w:lang w:val="en-US" w:eastAsia="ko-KR"/>
        </w:rPr>
        <w:instrText xml:space="preserve"> REF F \h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00305E48"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007C35E6" w:rsidRPr="007D25B0">
        <w:rPr>
          <w:sz w:val="20"/>
          <w:szCs w:val="20"/>
          <w:lang w:val="en-US"/>
        </w:rPr>
        <w:noBreakHyphen/>
      </w:r>
      <w:r w:rsidR="0074750D" w:rsidRPr="007D25B0">
        <w:rPr>
          <w:sz w:val="20"/>
          <w:szCs w:val="20"/>
          <w:lang w:val="en-US"/>
        </w:rPr>
        <w:fldChar w:fldCharType="begin"/>
      </w:r>
      <w:r w:rsidR="007C35E6" w:rsidRPr="007D25B0">
        <w:rPr>
          <w:sz w:val="20"/>
          <w:szCs w:val="20"/>
          <w:lang w:val="en-US"/>
        </w:rPr>
        <w:instrText xml:space="preserve"> SEQ Equation \* ARABIC </w:instrText>
      </w:r>
      <w:r w:rsidR="0074750D" w:rsidRPr="007D25B0">
        <w:rPr>
          <w:sz w:val="20"/>
          <w:szCs w:val="20"/>
          <w:lang w:val="en-US"/>
        </w:rPr>
        <w:fldChar w:fldCharType="separate"/>
      </w:r>
      <w:r w:rsidR="007C35E6" w:rsidRPr="007D25B0">
        <w:rPr>
          <w:noProof/>
          <w:sz w:val="20"/>
          <w:szCs w:val="20"/>
          <w:lang w:val="en-US"/>
        </w:rPr>
        <w:t>1</w:t>
      </w:r>
      <w:r w:rsidR="0074750D" w:rsidRPr="007D25B0">
        <w:rPr>
          <w:sz w:val="20"/>
          <w:szCs w:val="20"/>
          <w:lang w:val="en-US"/>
        </w:rPr>
        <w:fldChar w:fldCharType="end"/>
      </w:r>
      <w:r w:rsidR="007C35E6" w:rsidRPr="007D25B0">
        <w:rPr>
          <w:sz w:val="20"/>
          <w:szCs w:val="20"/>
          <w:lang w:val="en-US"/>
        </w:rPr>
        <w:t>7)</w:t>
      </w:r>
    </w:p>
    <w:p w:rsidR="007C35E6" w:rsidRPr="007D25B0" w:rsidRDefault="007C35E6" w:rsidP="007C35E6">
      <w:pPr>
        <w:ind w:left="437" w:hanging="437"/>
        <w:rPr>
          <w:lang w:val="en-US"/>
        </w:rPr>
      </w:pPr>
      <w:r w:rsidRPr="007D25B0">
        <w:rPr>
          <w:lang w:val="en-US"/>
        </w:rPr>
        <w:t>–</w:t>
      </w:r>
      <w:r w:rsidRPr="007D25B0">
        <w:rPr>
          <w:lang w:val="en-US"/>
        </w:rPr>
        <w:tab/>
        <w:t>The variable colCtbAddr</w:t>
      </w:r>
      <w:proofErr w:type="gramStart"/>
      <w:r w:rsidRPr="007D25B0">
        <w:rPr>
          <w:lang w:val="en-US"/>
        </w:rPr>
        <w:t>[ i</w:t>
      </w:r>
      <w:proofErr w:type="gramEnd"/>
      <w:r w:rsidRPr="007D25B0">
        <w:rPr>
          <w:lang w:val="en-US"/>
        </w:rPr>
        <w:t> ]</w:t>
      </w:r>
      <w:r w:rsidRPr="007D25B0">
        <w:rPr>
          <w:bCs/>
          <w:lang w:val="en-US"/>
        </w:rPr>
        <w:t>[ j ] is derived as follows:</w:t>
      </w:r>
    </w:p>
    <w:p w:rsidR="008B3821" w:rsidRPr="007D25B0" w:rsidRDefault="008B3821" w:rsidP="008B3821">
      <w:pPr>
        <w:pStyle w:val="Equation"/>
        <w:tabs>
          <w:tab w:val="clear" w:pos="794"/>
          <w:tab w:val="clear" w:pos="1588"/>
          <w:tab w:val="clear" w:pos="4849"/>
          <w:tab w:val="right" w:pos="864"/>
        </w:tabs>
        <w:ind w:left="403"/>
        <w:rPr>
          <w:bCs/>
          <w:sz w:val="20"/>
          <w:szCs w:val="20"/>
          <w:lang w:val="en-US"/>
        </w:rPr>
      </w:pPr>
      <w:r w:rsidRPr="007D25B0">
        <w:rPr>
          <w:sz w:val="20"/>
          <w:szCs w:val="20"/>
          <w:lang w:val="en-US"/>
        </w:rPr>
        <w:t>xColCtb</w:t>
      </w:r>
      <w:r w:rsidRPr="007D25B0">
        <w:rPr>
          <w:bCs/>
          <w:sz w:val="20"/>
          <w:szCs w:val="20"/>
          <w:lang w:val="en-US"/>
        </w:rPr>
        <w:t xml:space="preserve">[ i ][ j ] </w:t>
      </w:r>
      <w:r w:rsidRPr="007D25B0">
        <w:rPr>
          <w:sz w:val="20"/>
          <w:szCs w:val="20"/>
          <w:lang w:val="en-US"/>
        </w:rPr>
        <w:t xml:space="preserve">= </w:t>
      </w:r>
      <w:r w:rsidR="00DE643A" w:rsidRPr="007D25B0">
        <w:rPr>
          <w:sz w:val="20"/>
          <w:szCs w:val="20"/>
          <w:lang w:val="en-US"/>
        </w:rPr>
        <w:t>xCol</w:t>
      </w:r>
      <w:r w:rsidRPr="007D25B0">
        <w:rPr>
          <w:sz w:val="20"/>
          <w:szCs w:val="20"/>
          <w:lang w:val="en-US"/>
        </w:rPr>
        <w:t>[ i ]</w:t>
      </w:r>
      <w:r w:rsidRPr="007D25B0">
        <w:rPr>
          <w:bCs/>
          <w:sz w:val="20"/>
          <w:szCs w:val="20"/>
          <w:lang w:val="en-US"/>
        </w:rPr>
        <w:t>[ j ]</w:t>
      </w:r>
      <w:r w:rsidRPr="007D25B0">
        <w:rPr>
          <w:sz w:val="20"/>
          <w:szCs w:val="20"/>
          <w:lang w:val="en-US"/>
        </w:rPr>
        <w:t>  &gt;&gt;  refCtbLog2SizeY</w:t>
      </w:r>
      <w:r w:rsidRPr="007D25B0">
        <w:rPr>
          <w:bCs/>
          <w:sz w:val="20"/>
          <w:szCs w:val="20"/>
          <w:lang w:val="en-US"/>
        </w:rPr>
        <w:t>[ i ][ j ]</w:t>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18</w:t>
      </w:r>
      <w:r w:rsidR="0074750D" w:rsidRPr="007D25B0">
        <w:rPr>
          <w:sz w:val="20"/>
          <w:szCs w:val="20"/>
          <w:lang w:val="en-US"/>
        </w:rPr>
        <w:fldChar w:fldCharType="end"/>
      </w:r>
      <w:r w:rsidRPr="007D25B0">
        <w:rPr>
          <w:sz w:val="20"/>
          <w:szCs w:val="20"/>
          <w:lang w:val="en-US"/>
        </w:rPr>
        <w:t>)</w:t>
      </w:r>
    </w:p>
    <w:p w:rsidR="008B3821" w:rsidRPr="007D25B0" w:rsidRDefault="008B3821" w:rsidP="008B3821">
      <w:pPr>
        <w:pStyle w:val="Equation"/>
        <w:tabs>
          <w:tab w:val="clear" w:pos="794"/>
          <w:tab w:val="clear" w:pos="1588"/>
          <w:tab w:val="clear" w:pos="4849"/>
          <w:tab w:val="right" w:pos="864"/>
        </w:tabs>
        <w:ind w:left="403"/>
        <w:rPr>
          <w:bCs/>
          <w:sz w:val="20"/>
          <w:szCs w:val="20"/>
          <w:lang w:val="en-US"/>
        </w:rPr>
      </w:pPr>
      <w:r w:rsidRPr="007D25B0">
        <w:rPr>
          <w:sz w:val="20"/>
          <w:szCs w:val="20"/>
          <w:lang w:val="en-US"/>
        </w:rPr>
        <w:t>yColCtb</w:t>
      </w:r>
      <w:r w:rsidRPr="007D25B0">
        <w:rPr>
          <w:bCs/>
          <w:sz w:val="20"/>
          <w:szCs w:val="20"/>
          <w:lang w:val="en-US"/>
        </w:rPr>
        <w:t xml:space="preserve">[ i ][ j ] </w:t>
      </w:r>
      <w:r w:rsidRPr="007D25B0">
        <w:rPr>
          <w:sz w:val="20"/>
          <w:szCs w:val="20"/>
          <w:lang w:val="en-US"/>
        </w:rPr>
        <w:t xml:space="preserve">= </w:t>
      </w:r>
      <w:r w:rsidR="00DE643A" w:rsidRPr="007D25B0">
        <w:rPr>
          <w:sz w:val="20"/>
          <w:szCs w:val="20"/>
          <w:lang w:val="en-US"/>
        </w:rPr>
        <w:t>yCol</w:t>
      </w:r>
      <w:r w:rsidRPr="007D25B0">
        <w:rPr>
          <w:sz w:val="20"/>
          <w:szCs w:val="20"/>
          <w:lang w:val="en-US"/>
        </w:rPr>
        <w:t>[ i ]</w:t>
      </w:r>
      <w:r w:rsidRPr="007D25B0">
        <w:rPr>
          <w:bCs/>
          <w:sz w:val="20"/>
          <w:szCs w:val="20"/>
          <w:lang w:val="en-US"/>
        </w:rPr>
        <w:t>[ j ]</w:t>
      </w:r>
      <w:r w:rsidRPr="007D25B0">
        <w:rPr>
          <w:sz w:val="20"/>
          <w:szCs w:val="20"/>
          <w:lang w:val="en-US"/>
        </w:rPr>
        <w:t>  &gt;&gt;  refCtbLog2SizeY</w:t>
      </w:r>
      <w:r w:rsidRPr="007D25B0">
        <w:rPr>
          <w:bCs/>
          <w:sz w:val="20"/>
          <w:szCs w:val="20"/>
          <w:lang w:val="en-US"/>
        </w:rPr>
        <w:t>[ i ][ j ]</w:t>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19</w:t>
      </w:r>
      <w:r w:rsidR="0074750D" w:rsidRPr="007D25B0">
        <w:rPr>
          <w:sz w:val="20"/>
          <w:szCs w:val="20"/>
          <w:lang w:val="en-US"/>
        </w:rPr>
        <w:fldChar w:fldCharType="end"/>
      </w:r>
      <w:r w:rsidRPr="007D25B0">
        <w:rPr>
          <w:sz w:val="20"/>
          <w:szCs w:val="20"/>
          <w:lang w:val="en-US"/>
        </w:rPr>
        <w:t>)</w:t>
      </w:r>
    </w:p>
    <w:p w:rsidR="008B3821" w:rsidRPr="007D25B0" w:rsidRDefault="008B3821" w:rsidP="008B3821">
      <w:pPr>
        <w:pStyle w:val="Equation"/>
        <w:tabs>
          <w:tab w:val="clear" w:pos="794"/>
          <w:tab w:val="clear" w:pos="1588"/>
          <w:tab w:val="clear" w:pos="4849"/>
          <w:tab w:val="right" w:pos="864"/>
        </w:tabs>
        <w:ind w:left="403"/>
        <w:rPr>
          <w:sz w:val="20"/>
          <w:szCs w:val="20"/>
          <w:lang w:val="en-US"/>
        </w:rPr>
      </w:pPr>
      <w:r w:rsidRPr="007D25B0">
        <w:rPr>
          <w:sz w:val="20"/>
          <w:szCs w:val="20"/>
          <w:lang w:val="en-US"/>
        </w:rPr>
        <w:t>colCtbAddr</w:t>
      </w:r>
      <w:r w:rsidRPr="007D25B0">
        <w:rPr>
          <w:bCs/>
          <w:sz w:val="20"/>
          <w:szCs w:val="20"/>
          <w:lang w:val="en-US"/>
        </w:rPr>
        <w:t xml:space="preserve">[ i ][ j ] </w:t>
      </w:r>
      <w:r w:rsidRPr="007D25B0">
        <w:rPr>
          <w:sz w:val="20"/>
          <w:szCs w:val="20"/>
          <w:lang w:val="en-US"/>
        </w:rPr>
        <w:t>= xColCtb</w:t>
      </w:r>
      <w:r w:rsidRPr="007D25B0">
        <w:rPr>
          <w:bCs/>
          <w:sz w:val="20"/>
          <w:szCs w:val="20"/>
          <w:lang w:val="en-US"/>
        </w:rPr>
        <w:t>[ i ][ j ]</w:t>
      </w:r>
      <w:r w:rsidRPr="007D25B0">
        <w:rPr>
          <w:sz w:val="20"/>
          <w:szCs w:val="20"/>
          <w:lang w:val="en-US"/>
        </w:rPr>
        <w:t> + ( yColCtb</w:t>
      </w:r>
      <w:r w:rsidRPr="007D25B0">
        <w:rPr>
          <w:bCs/>
          <w:sz w:val="20"/>
          <w:szCs w:val="20"/>
          <w:lang w:val="en-US"/>
        </w:rPr>
        <w:t>[ i ][ j ]</w:t>
      </w:r>
      <w:r w:rsidRPr="007D25B0">
        <w:rPr>
          <w:sz w:val="20"/>
          <w:szCs w:val="20"/>
          <w:lang w:val="en-US"/>
        </w:rPr>
        <w:t> * refPicWidthInCtbsY</w:t>
      </w:r>
      <w:r w:rsidRPr="007D25B0">
        <w:rPr>
          <w:bCs/>
          <w:sz w:val="20"/>
          <w:szCs w:val="20"/>
          <w:lang w:val="en-US"/>
        </w:rPr>
        <w:t>[ i ][ j ] )</w:t>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20</w:t>
      </w:r>
      <w:r w:rsidR="0074750D" w:rsidRPr="007D25B0">
        <w:rPr>
          <w:sz w:val="20"/>
          <w:szCs w:val="20"/>
          <w:lang w:val="en-US"/>
        </w:rPr>
        <w:fldChar w:fldCharType="end"/>
      </w:r>
      <w:r w:rsidRPr="007D25B0">
        <w:rPr>
          <w:sz w:val="20"/>
          <w:szCs w:val="20"/>
          <w:lang w:val="en-US"/>
        </w:rPr>
        <w:t>)</w:t>
      </w:r>
    </w:p>
    <w:p w:rsidR="008B3821" w:rsidRPr="007D25B0" w:rsidRDefault="008B3821" w:rsidP="008B3821">
      <w:pPr>
        <w:rPr>
          <w:bCs/>
          <w:lang w:val="en-US"/>
        </w:rPr>
      </w:pPr>
      <w:r w:rsidRPr="007D25B0">
        <w:rPr>
          <w:bCs/>
          <w:lang w:val="en-US"/>
        </w:rPr>
        <w:lastRenderedPageBreak/>
        <w:t>When min_spatial_segment_offset_</w:t>
      </w:r>
      <w:proofErr w:type="gramStart"/>
      <w:r w:rsidRPr="007D25B0">
        <w:rPr>
          <w:bCs/>
          <w:lang w:val="en-US"/>
        </w:rPr>
        <w:t>plus1[</w:t>
      </w:r>
      <w:proofErr w:type="gramEnd"/>
      <w:r w:rsidRPr="007D25B0">
        <w:rPr>
          <w:bCs/>
          <w:lang w:val="en-US"/>
        </w:rPr>
        <w:t> i ][ j ] is greater than 0, it is a requirement of bitstream conformance that the following shall apply:</w:t>
      </w:r>
    </w:p>
    <w:p w:rsidR="008B3821" w:rsidRPr="007D25B0" w:rsidRDefault="008B3821" w:rsidP="002026D5">
      <w:pPr>
        <w:numPr>
          <w:ilvl w:val="0"/>
          <w:numId w:val="17"/>
        </w:numPr>
        <w:tabs>
          <w:tab w:val="left" w:pos="284"/>
        </w:tabs>
        <w:ind w:left="284" w:hanging="284"/>
        <w:rPr>
          <w:bCs/>
          <w:lang w:val="en-US"/>
        </w:rPr>
      </w:pPr>
      <w:r w:rsidRPr="007D25B0">
        <w:rPr>
          <w:bCs/>
          <w:lang w:val="en-US"/>
        </w:rPr>
        <w:t>If ctu_based_offset_enabled_flag[ i ][ j ] is equal to 0, exactly one of the following applies:</w:t>
      </w:r>
    </w:p>
    <w:p w:rsidR="008B3821" w:rsidRPr="007D25B0" w:rsidRDefault="008B3821" w:rsidP="002026D5">
      <w:pPr>
        <w:numPr>
          <w:ilvl w:val="0"/>
          <w:numId w:val="16"/>
        </w:numPr>
        <w:tabs>
          <w:tab w:val="clear" w:pos="794"/>
          <w:tab w:val="clear" w:pos="1191"/>
          <w:tab w:val="clear" w:pos="1588"/>
          <w:tab w:val="clear" w:pos="1985"/>
          <w:tab w:val="num" w:pos="709"/>
          <w:tab w:val="left" w:pos="1080"/>
          <w:tab w:val="left" w:pos="1440"/>
          <w:tab w:val="left" w:pos="2977"/>
        </w:tabs>
        <w:ind w:left="709" w:hanging="400"/>
        <w:rPr>
          <w:bCs/>
          <w:lang w:val="en-US"/>
        </w:rPr>
      </w:pPr>
      <w:r w:rsidRPr="007D25B0">
        <w:rPr>
          <w:bCs/>
          <w:lang w:val="en-US"/>
        </w:rPr>
        <w:t xml:space="preserve">In each </w:t>
      </w:r>
      <w:r w:rsidRPr="007D25B0">
        <w:rPr>
          <w:lang w:val="en-US" w:eastAsia="ko-KR"/>
        </w:rPr>
        <w:t>PPS</w:t>
      </w:r>
      <w:r w:rsidRPr="007D25B0">
        <w:rPr>
          <w:bCs/>
          <w:lang w:val="en-US"/>
        </w:rPr>
        <w:t xml:space="preserve"> referred to by a picture in the j-th direct reference layer of the i-th layer, tiles_enabled_flag is equal to 0 and entropy_coding_sync_enabled_flag is equal to 0, and the following applies:</w:t>
      </w:r>
    </w:p>
    <w:p w:rsidR="008B3821" w:rsidRPr="007D25B0" w:rsidRDefault="008B3821" w:rsidP="002026D5">
      <w:pPr>
        <w:numPr>
          <w:ilvl w:val="0"/>
          <w:numId w:val="16"/>
        </w:numPr>
        <w:tabs>
          <w:tab w:val="clear" w:pos="794"/>
          <w:tab w:val="clear" w:pos="1191"/>
          <w:tab w:val="clear" w:pos="1588"/>
          <w:tab w:val="clear" w:pos="1985"/>
          <w:tab w:val="left" w:pos="1134"/>
          <w:tab w:val="num" w:pos="1440"/>
          <w:tab w:val="left" w:pos="2977"/>
        </w:tabs>
        <w:ind w:left="1134" w:hanging="425"/>
        <w:rPr>
          <w:bCs/>
          <w:lang w:val="en-US"/>
        </w:rPr>
      </w:pPr>
      <w:r w:rsidRPr="007D25B0">
        <w:rPr>
          <w:bCs/>
          <w:lang w:val="en-US"/>
        </w:rPr>
        <w:t xml:space="preserve">Let slice segment A be any slice segment of a picture of the i-th layer and ctbAddr </w:t>
      </w:r>
      <w:proofErr w:type="gramStart"/>
      <w:r w:rsidRPr="007D25B0">
        <w:rPr>
          <w:bCs/>
          <w:lang w:val="en-US"/>
        </w:rPr>
        <w:t>be</w:t>
      </w:r>
      <w:proofErr w:type="gramEnd"/>
      <w:r w:rsidRPr="007D25B0">
        <w:rPr>
          <w:bCs/>
          <w:lang w:val="en-US"/>
        </w:rPr>
        <w:t xml:space="preserve"> the raster scan address of the last CTU in slice segment A. Let slice segment B be the slice segment that belongs to the same access unit as slice segment A, belongs to the j-th direct reference layer of the i-th layer, and contains the CTU with raster scan address colCtbAddr</w:t>
      </w:r>
      <w:proofErr w:type="gramStart"/>
      <w:r w:rsidRPr="007D25B0">
        <w:rPr>
          <w:bCs/>
          <w:lang w:val="en-US"/>
        </w:rPr>
        <w:t>[ i</w:t>
      </w:r>
      <w:proofErr w:type="gramEnd"/>
      <w:r w:rsidRPr="007D25B0">
        <w:rPr>
          <w:bCs/>
          <w:lang w:val="en-US"/>
        </w:rPr>
        <w:t> ][ j ]. Let slice segment C be the slice segment that is in the same picture as slice segment B and follows slice segment B in decoding order, and between slice segment B and that slice segment there are min_spatial_segment_offset_plus1[ i ] </w:t>
      </w:r>
      <w:r w:rsidRPr="007D25B0">
        <w:rPr>
          <w:bCs/>
          <w:lang w:val="en-US"/>
        </w:rPr>
        <w:noBreakHyphen/>
        <w:t> 1 slice segments in decoding order. When slice segment C is present, the syntax elements of slice segment A are constrained such that no sample or syntax elements values in slice segment C or any slice segment of the same picture following C in decoding order are used for inter-layer prediction in the decoding process of any samples within slice segment A.</w:t>
      </w:r>
    </w:p>
    <w:p w:rsidR="008B3821" w:rsidRPr="007D25B0" w:rsidRDefault="008B3821" w:rsidP="002026D5">
      <w:pPr>
        <w:numPr>
          <w:ilvl w:val="0"/>
          <w:numId w:val="16"/>
        </w:numPr>
        <w:tabs>
          <w:tab w:val="clear" w:pos="794"/>
          <w:tab w:val="clear" w:pos="1191"/>
          <w:tab w:val="clear" w:pos="1588"/>
          <w:tab w:val="clear" w:pos="1985"/>
          <w:tab w:val="num" w:pos="709"/>
          <w:tab w:val="left" w:pos="1080"/>
          <w:tab w:val="left" w:pos="1440"/>
          <w:tab w:val="left" w:pos="2977"/>
        </w:tabs>
        <w:ind w:left="709" w:hanging="400"/>
        <w:rPr>
          <w:bCs/>
          <w:lang w:val="en-US"/>
        </w:rPr>
      </w:pPr>
      <w:r w:rsidRPr="007D25B0">
        <w:rPr>
          <w:bCs/>
          <w:lang w:val="en-US"/>
        </w:rPr>
        <w:t>In each PPS referred to by a picture in the j-th direct reference layer of the i-th layer, tiles_enabled_flag is equal to 1 and entropy_coding_sync_enabled_flag is equal to 0, and the following applies:</w:t>
      </w:r>
    </w:p>
    <w:p w:rsidR="008B3821" w:rsidRPr="007D25B0" w:rsidRDefault="008B3821" w:rsidP="002026D5">
      <w:pPr>
        <w:numPr>
          <w:ilvl w:val="0"/>
          <w:numId w:val="16"/>
        </w:numPr>
        <w:tabs>
          <w:tab w:val="clear" w:pos="794"/>
          <w:tab w:val="clear" w:pos="1191"/>
          <w:tab w:val="clear" w:pos="1588"/>
          <w:tab w:val="clear" w:pos="1985"/>
          <w:tab w:val="left" w:pos="1134"/>
          <w:tab w:val="num" w:pos="1440"/>
          <w:tab w:val="left" w:pos="2977"/>
        </w:tabs>
        <w:ind w:left="1134" w:hanging="425"/>
        <w:rPr>
          <w:bCs/>
          <w:lang w:val="en-US"/>
        </w:rPr>
      </w:pPr>
      <w:r w:rsidRPr="007D25B0">
        <w:rPr>
          <w:bCs/>
          <w:lang w:val="en-US"/>
        </w:rPr>
        <w:t xml:space="preserve">Let tile A be any tile in any picture picA of </w:t>
      </w:r>
      <w:proofErr w:type="gramStart"/>
      <w:r w:rsidRPr="007D25B0">
        <w:rPr>
          <w:bCs/>
          <w:lang w:val="en-US"/>
        </w:rPr>
        <w:t>the i</w:t>
      </w:r>
      <w:proofErr w:type="gramEnd"/>
      <w:r w:rsidRPr="007D25B0">
        <w:rPr>
          <w:bCs/>
          <w:lang w:val="en-US"/>
        </w:rPr>
        <w:t>-th layer and ctbAddr be the raster scan address of the last CTU in tile A. Let tile B be the tile that is in the picture picB belonging to the same access unit as picA and belonging to the j-th direct reference layer of the i-th layer and that contains the CTU with raster scan address colCtbAddr</w:t>
      </w:r>
      <w:proofErr w:type="gramStart"/>
      <w:r w:rsidRPr="007D25B0">
        <w:rPr>
          <w:bCs/>
          <w:lang w:val="en-US"/>
        </w:rPr>
        <w:t>[ i</w:t>
      </w:r>
      <w:proofErr w:type="gramEnd"/>
      <w:r w:rsidRPr="007D25B0">
        <w:rPr>
          <w:bCs/>
          <w:lang w:val="en-US"/>
        </w:rPr>
        <w:t> ][ j ]. Let tile C be the tile that is also in picB and follows tile B in decoding order, and between tile B and that tile there are min_spatial_segment_offset_plus1[ i ] </w:t>
      </w:r>
      <w:r w:rsidRPr="007D25B0">
        <w:rPr>
          <w:bCs/>
          <w:lang w:val="en-US"/>
        </w:rPr>
        <w:noBreakHyphen/>
        <w:t> 1 tiles in decoding order. When slice segment C is present, the syntax elements of tile A are constrained such that no sample or syntax elements values in tile C or any tile of the same picture following C in decoding order are used for inter-layer prediction in the decoding process of any samples within tile A.</w:t>
      </w:r>
    </w:p>
    <w:p w:rsidR="008B3821" w:rsidRPr="007D25B0" w:rsidRDefault="008B3821" w:rsidP="002026D5">
      <w:pPr>
        <w:numPr>
          <w:ilvl w:val="0"/>
          <w:numId w:val="16"/>
        </w:numPr>
        <w:tabs>
          <w:tab w:val="clear" w:pos="794"/>
          <w:tab w:val="clear" w:pos="1191"/>
          <w:tab w:val="clear" w:pos="1588"/>
          <w:tab w:val="clear" w:pos="1985"/>
          <w:tab w:val="num" w:pos="709"/>
          <w:tab w:val="left" w:pos="1080"/>
          <w:tab w:val="left" w:pos="1440"/>
          <w:tab w:val="left" w:pos="2977"/>
        </w:tabs>
        <w:ind w:left="709" w:hanging="400"/>
        <w:rPr>
          <w:bCs/>
          <w:lang w:val="en-US"/>
        </w:rPr>
      </w:pPr>
      <w:r w:rsidRPr="007D25B0">
        <w:rPr>
          <w:bCs/>
          <w:lang w:val="en-US"/>
        </w:rPr>
        <w:t>In each PPS referred to by a picture in the j-th direct reference layer of the i-th layer, tiles_enabled_flag is equal to 0 and entropy_coding_sync_enabled_flag is equal to 1, and the following applies:</w:t>
      </w:r>
    </w:p>
    <w:p w:rsidR="008B3821" w:rsidRPr="007D25B0" w:rsidRDefault="008B3821" w:rsidP="002026D5">
      <w:pPr>
        <w:numPr>
          <w:ilvl w:val="0"/>
          <w:numId w:val="16"/>
        </w:numPr>
        <w:tabs>
          <w:tab w:val="clear" w:pos="794"/>
          <w:tab w:val="clear" w:pos="1191"/>
          <w:tab w:val="clear" w:pos="1588"/>
          <w:tab w:val="clear" w:pos="1985"/>
          <w:tab w:val="left" w:pos="1134"/>
          <w:tab w:val="num" w:pos="1440"/>
          <w:tab w:val="left" w:pos="2977"/>
        </w:tabs>
        <w:ind w:left="1134" w:hanging="425"/>
        <w:rPr>
          <w:bCs/>
          <w:lang w:val="en-US"/>
        </w:rPr>
      </w:pPr>
      <w:r w:rsidRPr="007D25B0">
        <w:rPr>
          <w:bCs/>
          <w:lang w:val="en-US"/>
        </w:rPr>
        <w:t xml:space="preserve">Let CTU row A be any CTU row in any picture picA of </w:t>
      </w:r>
      <w:proofErr w:type="gramStart"/>
      <w:r w:rsidRPr="007D25B0">
        <w:rPr>
          <w:bCs/>
          <w:lang w:val="en-US"/>
        </w:rPr>
        <w:t>the i</w:t>
      </w:r>
      <w:proofErr w:type="gramEnd"/>
      <w:r w:rsidRPr="007D25B0">
        <w:rPr>
          <w:bCs/>
          <w:lang w:val="en-US"/>
        </w:rPr>
        <w:t>-th layer and ctbAddr be the raster scan address of the last CTU in CTU row A. Let CTU row B be the CTU row that is in the picture picB belonging to the same access unit as picA and belonging to the j-th direct reference layer of the i-th layer and that contains the CTU with raster scan address colCtbAddr</w:t>
      </w:r>
      <w:proofErr w:type="gramStart"/>
      <w:r w:rsidRPr="007D25B0">
        <w:rPr>
          <w:bCs/>
          <w:lang w:val="en-US"/>
        </w:rPr>
        <w:t>[ i</w:t>
      </w:r>
      <w:proofErr w:type="gramEnd"/>
      <w:r w:rsidRPr="007D25B0">
        <w:rPr>
          <w:bCs/>
          <w:lang w:val="en-US"/>
        </w:rPr>
        <w:t> ][ j ]. Let CTU row C be the CTU row that is also in picB and follows CTU row B in decoding order, and between CTU row B and that CTU row there are min_spatial_segment_offset_plus1[ i ] </w:t>
      </w:r>
      <w:r w:rsidRPr="007D25B0">
        <w:rPr>
          <w:bCs/>
          <w:lang w:val="en-US"/>
        </w:rPr>
        <w:noBreakHyphen/>
        <w:t> 1 CTU rows in decoding order. When CTU row C is present, the syntax elements of CTU row A are constrained such that no sample or syntax elements values in CTU row C or row of the same picture following C are used for inter-layer prediction in the decoding process of any samples within CTU row A.</w:t>
      </w:r>
    </w:p>
    <w:p w:rsidR="008B3821" w:rsidRPr="007D25B0" w:rsidRDefault="008B3821" w:rsidP="002026D5">
      <w:pPr>
        <w:numPr>
          <w:ilvl w:val="0"/>
          <w:numId w:val="17"/>
        </w:numPr>
        <w:tabs>
          <w:tab w:val="left" w:pos="284"/>
        </w:tabs>
        <w:ind w:left="284" w:hanging="284"/>
        <w:rPr>
          <w:lang w:val="en-US"/>
        </w:rPr>
      </w:pPr>
      <w:r w:rsidRPr="007D25B0">
        <w:rPr>
          <w:bCs/>
          <w:lang w:val="en-US"/>
        </w:rPr>
        <w:t>Otherwise (ctu_based_offset_enabled_flag[ i ][ j ] is equal to 1), the following applies:</w:t>
      </w:r>
    </w:p>
    <w:p w:rsidR="008B3821" w:rsidRPr="007D25B0" w:rsidRDefault="008B3821" w:rsidP="002026D5">
      <w:pPr>
        <w:numPr>
          <w:ilvl w:val="0"/>
          <w:numId w:val="16"/>
        </w:numPr>
        <w:tabs>
          <w:tab w:val="clear" w:pos="794"/>
          <w:tab w:val="clear" w:pos="1191"/>
          <w:tab w:val="clear" w:pos="1588"/>
          <w:tab w:val="clear" w:pos="1985"/>
          <w:tab w:val="num" w:pos="709"/>
          <w:tab w:val="left" w:pos="1080"/>
          <w:tab w:val="left" w:pos="1440"/>
          <w:tab w:val="left" w:pos="2977"/>
        </w:tabs>
        <w:ind w:left="709" w:hanging="400"/>
        <w:rPr>
          <w:lang w:val="en-US"/>
        </w:rPr>
      </w:pPr>
      <w:r w:rsidRPr="007D25B0">
        <w:rPr>
          <w:bCs/>
          <w:lang w:val="en-US"/>
        </w:rPr>
        <w:t>T</w:t>
      </w:r>
      <w:r w:rsidRPr="007D25B0">
        <w:rPr>
          <w:lang w:val="en-US"/>
        </w:rPr>
        <w:t xml:space="preserve">he variable </w:t>
      </w:r>
      <w:r w:rsidRPr="007D25B0">
        <w:rPr>
          <w:bCs/>
          <w:lang w:val="en-US"/>
        </w:rPr>
        <w:t>refCtbAddr[ i ][ j ]</w:t>
      </w:r>
      <w:r w:rsidRPr="007D25B0">
        <w:rPr>
          <w:lang w:val="en-US"/>
        </w:rPr>
        <w:t xml:space="preserve"> is derived as follows:</w:t>
      </w:r>
    </w:p>
    <w:p w:rsidR="008B3821" w:rsidRPr="007D25B0" w:rsidRDefault="008B3821" w:rsidP="008B3821">
      <w:pPr>
        <w:pStyle w:val="Equation"/>
        <w:tabs>
          <w:tab w:val="clear" w:pos="794"/>
          <w:tab w:val="clear" w:pos="1588"/>
          <w:tab w:val="clear" w:pos="4849"/>
          <w:tab w:val="right" w:pos="1134"/>
        </w:tabs>
        <w:ind w:left="709"/>
        <w:rPr>
          <w:bCs/>
          <w:sz w:val="20"/>
          <w:szCs w:val="20"/>
          <w:lang w:val="en-US"/>
        </w:rPr>
      </w:pPr>
      <w:r w:rsidRPr="007D25B0">
        <w:rPr>
          <w:sz w:val="20"/>
          <w:szCs w:val="20"/>
          <w:lang w:val="en-US"/>
        </w:rPr>
        <w:tab/>
        <w:t>xOffset[ i ]</w:t>
      </w:r>
      <w:r w:rsidRPr="007D25B0">
        <w:rPr>
          <w:bCs/>
          <w:sz w:val="20"/>
          <w:szCs w:val="20"/>
          <w:lang w:val="en-US"/>
        </w:rPr>
        <w:t xml:space="preserve">[ j ] </w:t>
      </w:r>
      <w:r w:rsidRPr="007D25B0">
        <w:rPr>
          <w:sz w:val="20"/>
          <w:szCs w:val="20"/>
          <w:lang w:val="en-US"/>
        </w:rPr>
        <w:t>= ( ( xColCtb</w:t>
      </w:r>
      <w:r w:rsidRPr="007D25B0">
        <w:rPr>
          <w:bCs/>
          <w:sz w:val="20"/>
          <w:szCs w:val="20"/>
          <w:lang w:val="en-US"/>
        </w:rPr>
        <w:t>[ i ][ j ]</w:t>
      </w:r>
      <w:r w:rsidRPr="007D25B0">
        <w:rPr>
          <w:sz w:val="20"/>
          <w:szCs w:val="20"/>
          <w:lang w:val="en-US"/>
        </w:rPr>
        <w:t> + minHorizontalCtbOffset[ i ]</w:t>
      </w:r>
      <w:r w:rsidRPr="007D25B0">
        <w:rPr>
          <w:bCs/>
          <w:sz w:val="20"/>
          <w:szCs w:val="20"/>
          <w:lang w:val="en-US"/>
        </w:rPr>
        <w:t>[ j ]</w:t>
      </w:r>
      <w:r w:rsidRPr="007D25B0">
        <w:rPr>
          <w:sz w:val="20"/>
          <w:szCs w:val="20"/>
          <w:lang w:val="en-US"/>
        </w:rPr>
        <w:t> ) &gt; ( refPicWidthInCtbsY</w:t>
      </w:r>
      <w:r w:rsidRPr="007D25B0">
        <w:rPr>
          <w:bCs/>
          <w:sz w:val="20"/>
          <w:szCs w:val="20"/>
          <w:lang w:val="en-US"/>
        </w:rPr>
        <w:t>[ i ][ j ]</w:t>
      </w:r>
      <w:r w:rsidRPr="007D25B0">
        <w:rPr>
          <w:sz w:val="20"/>
          <w:szCs w:val="20"/>
          <w:lang w:val="en-US"/>
        </w:rPr>
        <w:t> </w:t>
      </w:r>
      <w:r w:rsidRPr="007D25B0">
        <w:rPr>
          <w:sz w:val="20"/>
          <w:szCs w:val="20"/>
          <w:lang w:val="en-US"/>
        </w:rPr>
        <w:noBreakHyphen/>
        <w:t xml:space="preserve"> 1 ) ) ? </w:t>
      </w:r>
      <w:r w:rsidRPr="007D25B0">
        <w:rPr>
          <w:sz w:val="20"/>
          <w:szCs w:val="20"/>
          <w:lang w:val="en-US"/>
        </w:rPr>
        <w:tab/>
      </w:r>
      <w:r w:rsidRPr="007D25B0">
        <w:rPr>
          <w:sz w:val="20"/>
          <w:szCs w:val="20"/>
          <w:lang w:val="en-US"/>
        </w:rPr>
        <w:tab/>
        <w:t>( refPicWidthInCtbsY</w:t>
      </w:r>
      <w:r w:rsidRPr="007D25B0">
        <w:rPr>
          <w:bCs/>
          <w:sz w:val="20"/>
          <w:szCs w:val="20"/>
          <w:lang w:val="en-US"/>
        </w:rPr>
        <w:t>[ i ][ j ]</w:t>
      </w:r>
      <w:r w:rsidRPr="007D25B0">
        <w:rPr>
          <w:sz w:val="20"/>
          <w:szCs w:val="20"/>
          <w:lang w:val="en-US"/>
        </w:rPr>
        <w:t> </w:t>
      </w:r>
      <w:r w:rsidRPr="007D25B0">
        <w:rPr>
          <w:sz w:val="20"/>
          <w:szCs w:val="20"/>
          <w:lang w:val="en-US"/>
        </w:rPr>
        <w:noBreakHyphen/>
        <w:t> 1 –xColCtb[ i ]</w:t>
      </w:r>
      <w:r w:rsidRPr="007D25B0">
        <w:rPr>
          <w:bCs/>
          <w:sz w:val="20"/>
          <w:szCs w:val="20"/>
          <w:lang w:val="en-US"/>
        </w:rPr>
        <w:t>[ j ]</w:t>
      </w:r>
      <w:r w:rsidRPr="007D25B0">
        <w:rPr>
          <w:sz w:val="20"/>
          <w:szCs w:val="20"/>
          <w:lang w:val="en-US"/>
        </w:rPr>
        <w:t> ) : ( minHorizontalCtbOffset[ i ]</w:t>
      </w:r>
      <w:r w:rsidRPr="007D25B0">
        <w:rPr>
          <w:bCs/>
          <w:sz w:val="20"/>
          <w:szCs w:val="20"/>
          <w:lang w:val="en-US"/>
        </w:rPr>
        <w:t>[ j ]</w:t>
      </w:r>
      <w:r w:rsidRPr="007D25B0">
        <w:rPr>
          <w:sz w:val="20"/>
          <w:szCs w:val="20"/>
          <w:lang w:val="en-US"/>
        </w:rPr>
        <w:t> </w:t>
      </w:r>
      <w:r w:rsidRPr="007D25B0">
        <w:rPr>
          <w:bCs/>
          <w:sz w:val="20"/>
          <w:szCs w:val="20"/>
          <w:lang w:val="en-US"/>
        </w:rPr>
        <w:t>)</w:t>
      </w:r>
      <w:r w:rsidRPr="007D25B0">
        <w:rPr>
          <w:bCs/>
          <w:sz w:val="20"/>
          <w:szCs w:val="20"/>
          <w:lang w:val="en-US"/>
        </w:rPr>
        <w:br/>
      </w:r>
      <w:r w:rsidRPr="007D25B0">
        <w:rPr>
          <w:bCs/>
          <w:sz w:val="20"/>
          <w:szCs w:val="20"/>
          <w:lang w:val="en-US"/>
        </w:rPr>
        <w:tab/>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21</w:t>
      </w:r>
      <w:r w:rsidR="0074750D" w:rsidRPr="007D25B0">
        <w:rPr>
          <w:sz w:val="20"/>
          <w:szCs w:val="20"/>
          <w:lang w:val="en-US"/>
        </w:rPr>
        <w:fldChar w:fldCharType="end"/>
      </w:r>
      <w:r w:rsidRPr="007D25B0">
        <w:rPr>
          <w:sz w:val="20"/>
          <w:szCs w:val="20"/>
          <w:lang w:val="en-US"/>
        </w:rPr>
        <w:t>)</w:t>
      </w:r>
    </w:p>
    <w:p w:rsidR="008B3821" w:rsidRPr="007D25B0" w:rsidRDefault="008B3821" w:rsidP="008B3821">
      <w:pPr>
        <w:pStyle w:val="Equation"/>
        <w:tabs>
          <w:tab w:val="clear" w:pos="794"/>
          <w:tab w:val="clear" w:pos="1588"/>
          <w:tab w:val="clear" w:pos="4849"/>
          <w:tab w:val="right" w:pos="864"/>
        </w:tabs>
        <w:ind w:left="806"/>
        <w:rPr>
          <w:bCs/>
          <w:sz w:val="20"/>
          <w:lang w:val="en-US"/>
        </w:rPr>
      </w:pPr>
      <w:r w:rsidRPr="007D25B0">
        <w:rPr>
          <w:sz w:val="20"/>
          <w:lang w:val="en-US"/>
        </w:rPr>
        <w:tab/>
        <w:t>yOffset[ i ]</w:t>
      </w:r>
      <w:r w:rsidRPr="007D25B0">
        <w:rPr>
          <w:bCs/>
          <w:sz w:val="20"/>
          <w:szCs w:val="20"/>
          <w:lang w:val="en-US"/>
        </w:rPr>
        <w:t xml:space="preserve">[ j ] </w:t>
      </w:r>
      <w:r w:rsidRPr="007D25B0">
        <w:rPr>
          <w:sz w:val="20"/>
          <w:lang w:val="en-US"/>
        </w:rPr>
        <w:t>= ( min_spatial_segment_offset_plus1</w:t>
      </w:r>
      <w:r w:rsidRPr="007D25B0">
        <w:rPr>
          <w:bCs/>
          <w:sz w:val="20"/>
          <w:lang w:val="en-US"/>
        </w:rPr>
        <w:t>[ i ]</w:t>
      </w:r>
      <w:r w:rsidRPr="007D25B0">
        <w:rPr>
          <w:bCs/>
          <w:sz w:val="20"/>
          <w:szCs w:val="20"/>
          <w:lang w:val="en-US"/>
        </w:rPr>
        <w:t>[ j ]</w:t>
      </w:r>
      <w:r w:rsidRPr="007D25B0">
        <w:rPr>
          <w:sz w:val="20"/>
          <w:lang w:val="en-US"/>
        </w:rPr>
        <w:t> – 1 ) * refPicWidthInCtbsY</w:t>
      </w:r>
      <w:r w:rsidRPr="007D25B0">
        <w:rPr>
          <w:bCs/>
          <w:sz w:val="20"/>
          <w:lang w:val="en-US"/>
        </w:rPr>
        <w:t>[ i ]</w:t>
      </w:r>
      <w:r w:rsidRPr="007D25B0">
        <w:rPr>
          <w:bCs/>
          <w:sz w:val="20"/>
          <w:szCs w:val="20"/>
          <w:lang w:val="en-US"/>
        </w:rPr>
        <w:t>[ j ]</w:t>
      </w:r>
      <w:r w:rsidRPr="007D25B0">
        <w:rPr>
          <w:bCs/>
          <w:sz w:val="20"/>
          <w:lang w:val="en-US"/>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REF F \h </w:instrText>
      </w:r>
      <w:r w:rsidR="007D25B0">
        <w:rPr>
          <w:rFonts w:eastAsia="Batang"/>
          <w:bCs/>
          <w:sz w:val="20"/>
          <w:szCs w:val="20"/>
          <w:lang w:val="en-US" w:eastAsia="ko-KR"/>
        </w:rPr>
        <w:instrText xml:space="preserve">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22</w:t>
      </w:r>
      <w:r w:rsidR="0074750D" w:rsidRPr="007D25B0">
        <w:rPr>
          <w:sz w:val="20"/>
          <w:szCs w:val="20"/>
          <w:lang w:val="en-US"/>
        </w:rPr>
        <w:fldChar w:fldCharType="end"/>
      </w:r>
      <w:r w:rsidRPr="007D25B0">
        <w:rPr>
          <w:sz w:val="20"/>
          <w:szCs w:val="20"/>
          <w:lang w:val="en-US"/>
        </w:rPr>
        <w:t>)</w:t>
      </w:r>
    </w:p>
    <w:p w:rsidR="008B3821" w:rsidRPr="007D25B0" w:rsidRDefault="008B3821" w:rsidP="008B3821">
      <w:pPr>
        <w:pStyle w:val="Equation"/>
        <w:tabs>
          <w:tab w:val="clear" w:pos="794"/>
          <w:tab w:val="clear" w:pos="1588"/>
          <w:tab w:val="clear" w:pos="4849"/>
          <w:tab w:val="right" w:pos="864"/>
        </w:tabs>
        <w:ind w:left="806"/>
        <w:rPr>
          <w:sz w:val="20"/>
          <w:lang w:val="en-US"/>
        </w:rPr>
      </w:pPr>
      <w:r w:rsidRPr="007D25B0">
        <w:rPr>
          <w:sz w:val="20"/>
          <w:lang w:val="en-US"/>
        </w:rPr>
        <w:tab/>
        <w:t>refCtbAddr</w:t>
      </w:r>
      <w:r w:rsidRPr="007D25B0">
        <w:rPr>
          <w:bCs/>
          <w:sz w:val="20"/>
          <w:lang w:val="en-US"/>
        </w:rPr>
        <w:t>[ i ]</w:t>
      </w:r>
      <w:r w:rsidRPr="007D25B0">
        <w:rPr>
          <w:bCs/>
          <w:sz w:val="20"/>
          <w:szCs w:val="20"/>
          <w:lang w:val="en-US"/>
        </w:rPr>
        <w:t>[ j ]</w:t>
      </w:r>
      <w:r w:rsidRPr="007D25B0">
        <w:rPr>
          <w:bCs/>
          <w:sz w:val="20"/>
          <w:lang w:val="en-US"/>
        </w:rPr>
        <w:t xml:space="preserve"> </w:t>
      </w:r>
      <w:r w:rsidRPr="007D25B0">
        <w:rPr>
          <w:sz w:val="20"/>
          <w:lang w:val="en-US"/>
        </w:rPr>
        <w:t>= colCtbAddr</w:t>
      </w:r>
      <w:r w:rsidRPr="007D25B0">
        <w:rPr>
          <w:bCs/>
          <w:sz w:val="20"/>
          <w:lang w:val="en-US"/>
        </w:rPr>
        <w:t>[ i ]</w:t>
      </w:r>
      <w:r w:rsidRPr="007D25B0">
        <w:rPr>
          <w:bCs/>
          <w:sz w:val="20"/>
          <w:szCs w:val="20"/>
          <w:lang w:val="en-US"/>
        </w:rPr>
        <w:t>[ j ]</w:t>
      </w:r>
      <w:r w:rsidRPr="007D25B0">
        <w:rPr>
          <w:bCs/>
          <w:sz w:val="20"/>
          <w:lang w:val="en-US"/>
        </w:rPr>
        <w:t> + xOffset</w:t>
      </w:r>
      <w:r w:rsidRPr="007D25B0">
        <w:rPr>
          <w:sz w:val="20"/>
          <w:lang w:val="en-US"/>
        </w:rPr>
        <w:t>[ i ]</w:t>
      </w:r>
      <w:r w:rsidRPr="007D25B0">
        <w:rPr>
          <w:bCs/>
          <w:sz w:val="20"/>
          <w:szCs w:val="20"/>
          <w:lang w:val="en-US"/>
        </w:rPr>
        <w:t>[ j ]</w:t>
      </w:r>
      <w:r w:rsidRPr="007D25B0">
        <w:rPr>
          <w:bCs/>
          <w:sz w:val="20"/>
          <w:lang w:val="en-US"/>
        </w:rPr>
        <w:t> + yOffset</w:t>
      </w:r>
      <w:r w:rsidRPr="007D25B0">
        <w:rPr>
          <w:sz w:val="20"/>
          <w:lang w:val="en-US"/>
        </w:rPr>
        <w:t>[ i ]</w:t>
      </w:r>
      <w:r w:rsidRPr="007D25B0">
        <w:rPr>
          <w:bCs/>
          <w:sz w:val="20"/>
          <w:szCs w:val="20"/>
          <w:lang w:val="en-US"/>
        </w:rPr>
        <w:t>[ j ]</w:t>
      </w:r>
      <w:r w:rsidRPr="007D25B0">
        <w:rPr>
          <w:sz w:val="20"/>
          <w:lang w:val="en-US"/>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REF F \h </w:instrText>
      </w:r>
      <w:r w:rsidR="007D25B0">
        <w:rPr>
          <w:rFonts w:eastAsia="Batang"/>
          <w:bCs/>
          <w:sz w:val="20"/>
          <w:szCs w:val="20"/>
          <w:lang w:val="en-US" w:eastAsia="ko-KR"/>
        </w:rPr>
        <w:instrText xml:space="preserve">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23</w:t>
      </w:r>
      <w:r w:rsidR="0074750D" w:rsidRPr="007D25B0">
        <w:rPr>
          <w:sz w:val="20"/>
          <w:szCs w:val="20"/>
          <w:lang w:val="en-US"/>
        </w:rPr>
        <w:fldChar w:fldCharType="end"/>
      </w:r>
      <w:r w:rsidRPr="007D25B0">
        <w:rPr>
          <w:sz w:val="20"/>
          <w:szCs w:val="20"/>
          <w:lang w:val="en-US"/>
        </w:rPr>
        <w:t>)</w:t>
      </w:r>
    </w:p>
    <w:p w:rsidR="008B3821" w:rsidRPr="007D25B0" w:rsidRDefault="008B3821" w:rsidP="002026D5">
      <w:pPr>
        <w:numPr>
          <w:ilvl w:val="0"/>
          <w:numId w:val="16"/>
        </w:numPr>
        <w:tabs>
          <w:tab w:val="clear" w:pos="794"/>
          <w:tab w:val="clear" w:pos="1191"/>
          <w:tab w:val="clear" w:pos="1588"/>
          <w:tab w:val="clear" w:pos="1985"/>
          <w:tab w:val="num" w:pos="709"/>
          <w:tab w:val="left" w:pos="1080"/>
          <w:tab w:val="left" w:pos="1440"/>
          <w:tab w:val="left" w:pos="2977"/>
        </w:tabs>
        <w:ind w:left="709" w:hanging="400"/>
        <w:rPr>
          <w:bCs/>
          <w:lang w:val="en-US"/>
        </w:rPr>
      </w:pPr>
      <w:r w:rsidRPr="007D25B0">
        <w:rPr>
          <w:bCs/>
          <w:lang w:val="en-US"/>
        </w:rPr>
        <w:t xml:space="preserve">Let CTU A be any CTU in any picture picA of </w:t>
      </w:r>
      <w:proofErr w:type="gramStart"/>
      <w:r w:rsidRPr="007D25B0">
        <w:rPr>
          <w:bCs/>
          <w:lang w:val="en-US"/>
        </w:rPr>
        <w:t>the i</w:t>
      </w:r>
      <w:proofErr w:type="gramEnd"/>
      <w:r w:rsidRPr="007D25B0">
        <w:rPr>
          <w:bCs/>
          <w:lang w:val="en-US"/>
        </w:rPr>
        <w:t>-th layer, and ctbAddr be the raster scan address ctbAddr of CTU A. Let CTU B be a CTU that is in the picture belonging to the same access unit as picA and belonging to the j-th direct reference layer of the i-th layer and that has raster scan address greater than refCtbAddr</w:t>
      </w:r>
      <w:proofErr w:type="gramStart"/>
      <w:r w:rsidRPr="007D25B0">
        <w:rPr>
          <w:bCs/>
          <w:lang w:val="en-US"/>
        </w:rPr>
        <w:t>[ i</w:t>
      </w:r>
      <w:proofErr w:type="gramEnd"/>
      <w:r w:rsidRPr="007D25B0">
        <w:rPr>
          <w:bCs/>
          <w:lang w:val="en-US"/>
        </w:rPr>
        <w:t> ][ j ]. When CTU B is present, the syntax elements of CTU A are constrained such that no sample or syntax elements values in CTU B are used for inter-layer prediction in the decoding process of any samples within CTU A.</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Sequence parameter set RBSP semantics</w:t>
      </w:r>
    </w:p>
    <w:p w:rsidR="008B3821" w:rsidRPr="007D25B0" w:rsidRDefault="008B3821" w:rsidP="008B3821">
      <w:pPr>
        <w:pStyle w:val="3N"/>
        <w:rPr>
          <w:lang w:val="en-US"/>
        </w:rPr>
      </w:pPr>
      <w:r w:rsidRPr="007D25B0">
        <w:rPr>
          <w:lang w:val="en-US"/>
        </w:rPr>
        <w:t>The specifications in subclause 7.4.3.2 apply, with following additions and modifications.</w:t>
      </w:r>
    </w:p>
    <w:p w:rsidR="008B3821" w:rsidRPr="007D25B0" w:rsidRDefault="008B3821" w:rsidP="008B3821">
      <w:pPr>
        <w:pStyle w:val="Note1"/>
        <w:rPr>
          <w:lang w:val="en-US"/>
        </w:rPr>
      </w:pPr>
      <w:r w:rsidRPr="007D25B0">
        <w:rPr>
          <w:lang w:val="en-US"/>
        </w:rPr>
        <w:lastRenderedPageBreak/>
        <w:t>NOTE </w:t>
      </w:r>
      <w:r w:rsidR="00857B33">
        <w:fldChar w:fldCharType="begin"/>
      </w:r>
      <w:r w:rsidR="00857B33">
        <w:instrText xml:space="preserve"> SEQ NoteCounter \r 1 \* MERGEFORMAT </w:instrText>
      </w:r>
      <w:r w:rsidR="00857B33">
        <w:fldChar w:fldCharType="separate"/>
      </w:r>
      <w:r w:rsidRPr="007D25B0">
        <w:rPr>
          <w:noProof/>
          <w:lang w:val="en-US"/>
        </w:rPr>
        <w:t>1</w:t>
      </w:r>
      <w:r w:rsidR="00857B33">
        <w:rPr>
          <w:noProof/>
          <w:lang w:val="en-US"/>
        </w:rPr>
        <w:fldChar w:fldCharType="end"/>
      </w:r>
      <w:r w:rsidRPr="007D25B0">
        <w:rPr>
          <w:lang w:val="en-US"/>
        </w:rPr>
        <w:t xml:space="preserve"> – All </w:t>
      </w:r>
      <w:r w:rsidRPr="007D25B0">
        <w:rPr>
          <w:szCs w:val="24"/>
          <w:lang w:val="en-US" w:eastAsia="de-DE"/>
        </w:rPr>
        <w:t>SPSs, regardless of the values of their nuh_layer_id, share the same value space for sps_seq_parameter_set_id</w:t>
      </w:r>
      <w:r w:rsidRPr="007D25B0">
        <w:rPr>
          <w:lang w:val="en-US"/>
        </w:rPr>
        <w:t xml:space="preserve">. In other words, an SPS with nuh_layer_id equal to X and </w:t>
      </w:r>
      <w:r w:rsidRPr="007D25B0">
        <w:rPr>
          <w:szCs w:val="24"/>
          <w:lang w:val="en-US" w:eastAsia="de-DE"/>
        </w:rPr>
        <w:t>sps_seq_parameter_set_id equal to A would update the previously received SPS with nuh_layer_id not equal to X and sps_seq_parameter_set_id equal to A.</w:t>
      </w:r>
    </w:p>
    <w:p w:rsidR="008B3821" w:rsidRPr="007D25B0" w:rsidRDefault="008B3821" w:rsidP="008B3821">
      <w:pPr>
        <w:rPr>
          <w:lang w:val="en-US" w:eastAsia="ko-KR"/>
        </w:rPr>
      </w:pPr>
      <w:proofErr w:type="gramStart"/>
      <w:r w:rsidRPr="007D25B0">
        <w:rPr>
          <w:b/>
          <w:lang w:val="en-US" w:eastAsia="ko-KR"/>
        </w:rPr>
        <w:t>sps_max_sub_layers_minus1</w:t>
      </w:r>
      <w:proofErr w:type="gramEnd"/>
      <w:r w:rsidRPr="007D25B0">
        <w:rPr>
          <w:lang w:val="en-US" w:eastAsia="ko-KR"/>
        </w:rPr>
        <w:t xml:space="preserve"> plus 1 specifies the maximum number of temporal sub-layers that may be present in each CVS referring to the SPS. The value of sps_max_sub_layers_minus1 shall be in the range of 0 to 6, inclusive. </w:t>
      </w:r>
      <w:proofErr w:type="gramStart"/>
      <w:r w:rsidRPr="007D25B0">
        <w:rPr>
          <w:lang w:val="en-US" w:eastAsia="ko-KR"/>
        </w:rPr>
        <w:t>When not present sps_max_sub_layers_minus1 is inferred to be equal to vps_max_sub_layers_minus1.</w:t>
      </w:r>
      <w:proofErr w:type="gramEnd"/>
    </w:p>
    <w:p w:rsidR="008B3821" w:rsidRPr="007D25B0" w:rsidRDefault="008B3821" w:rsidP="008B3821">
      <w:pPr>
        <w:rPr>
          <w:lang w:val="en-US" w:eastAsia="ko-KR"/>
        </w:rPr>
      </w:pPr>
      <w:r w:rsidRPr="007D25B0">
        <w:rPr>
          <w:b/>
          <w:lang w:val="en-US" w:eastAsia="ko-KR"/>
        </w:rPr>
        <w:t>update_rep_format_flag</w:t>
      </w:r>
      <w:r w:rsidRPr="007D25B0">
        <w:rPr>
          <w:lang w:val="en-US" w:eastAsia="ko-KR"/>
        </w:rPr>
        <w:t xml:space="preserve"> equal to 1 specifies that the syntax elements chroma_format_idc, separate_colour_plane_flag, pic_width_in_luma_samples, pic_height_in_luma_samples, bit_depth_luma_minus8, and bit_depth_chroma_minus8 are explicitly signalled in the SPS and all the layers with nuh_layer_id greater than zero that refer to this SPS use these values instead of those signalled in the VPS when the nuh_layer_id of the SPS is greater than 0. </w:t>
      </w:r>
      <w:proofErr w:type="gramStart"/>
      <w:r w:rsidRPr="007D25B0">
        <w:rPr>
          <w:lang w:val="en-US" w:eastAsia="ko-KR"/>
        </w:rPr>
        <w:t>update_rep_format_flag</w:t>
      </w:r>
      <w:proofErr w:type="gramEnd"/>
      <w:r w:rsidRPr="007D25B0">
        <w:rPr>
          <w:lang w:val="en-US" w:eastAsia="ko-KR"/>
        </w:rPr>
        <w:t xml:space="preserve"> equal to 0 specifies that the syntax elements chroma_format_idc, separate_colour_plane_flag, pic_width_in_luma_samples, pic_height_in_luma_samples, bit_depth_luma_minus8, and bit_depth_chroma_minus8 are not signalled in the SPS and all the layers that refer to this SPS use the values signaled in the VPS. When not present, the value of update_rep_format_flag is inferred to be equal to 1.</w:t>
      </w:r>
    </w:p>
    <w:p w:rsidR="008B3821" w:rsidRPr="007D25B0" w:rsidRDefault="008B3821" w:rsidP="008B3821">
      <w:pPr>
        <w:rPr>
          <w:lang w:val="en-US" w:eastAsia="ko-KR"/>
        </w:rPr>
      </w:pPr>
      <w:r w:rsidRPr="007D25B0">
        <w:rPr>
          <w:lang w:val="en-US" w:eastAsia="ko-KR"/>
        </w:rPr>
        <w:t>When a current picture with nuh_layer_id layerIdCurr greater than 0 refers to an SPS, the values of chroma_format_idc, separate_colour_plane_flag, pic_width_in_luma_samples, pic_height_in_luma_samples, bit_depth_luma_minus8, and bit_depth_chroma_minus8 are inferred or constrained as follows:</w:t>
      </w:r>
    </w:p>
    <w:p w:rsidR="008B3821" w:rsidRPr="007D25B0" w:rsidRDefault="008B3821" w:rsidP="008B3821">
      <w:pPr>
        <w:ind w:left="437" w:hanging="437"/>
        <w:rPr>
          <w:lang w:val="en-US" w:eastAsia="ko-KR"/>
        </w:rPr>
      </w:pPr>
      <w:r w:rsidRPr="007D25B0">
        <w:rPr>
          <w:lang w:val="en-US"/>
        </w:rPr>
        <w:t>–</w:t>
      </w:r>
      <w:r w:rsidRPr="007D25B0">
        <w:rPr>
          <w:lang w:val="en-US"/>
        </w:rPr>
        <w:tab/>
      </w:r>
      <w:r w:rsidRPr="007D25B0">
        <w:rPr>
          <w:lang w:val="en-US" w:eastAsia="ko-KR"/>
        </w:rPr>
        <w:t>If the nuh_layer_id of the active layer SPS is equal to 0, 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vps_rep_format_idx[ j ]-th rep_format( ) syntax structure in the active VPS where j is equal to LayerIdxInVps[ layerIdCurr ] and the values of chroma_format_idc, separate_colour_plane_flag, pic_width_in_luma_samples, pic_height_in_luma_samples, bit_depth_luma_minus8, and bit_depth_chroma_minus8 of the active layer SPS are ignored.</w:t>
      </w:r>
    </w:p>
    <w:p w:rsidR="008B3821" w:rsidRPr="007D25B0" w:rsidRDefault="008B3821" w:rsidP="008B3821">
      <w:pPr>
        <w:pStyle w:val="Note1"/>
        <w:ind w:left="806"/>
        <w:rPr>
          <w:lang w:val="en-US" w:eastAsia="ko-KR"/>
        </w:rPr>
      </w:pPr>
      <w:r w:rsidRPr="007D25B0">
        <w:rPr>
          <w:lang w:val="en-US" w:eastAsia="ko-KR"/>
        </w:rPr>
        <w:t>NOTE </w:t>
      </w:r>
      <w:r w:rsidR="00857B33">
        <w:fldChar w:fldCharType="begin"/>
      </w:r>
      <w:r w:rsidR="00857B33">
        <w:instrText xml:space="preserve"> SEQ NoteCounter \* MERGEFORMAT </w:instrText>
      </w:r>
      <w:r w:rsidR="00857B33">
        <w:fldChar w:fldCharType="separate"/>
      </w:r>
      <w:r w:rsidRPr="007D25B0">
        <w:rPr>
          <w:noProof/>
          <w:lang w:val="en-US"/>
        </w:rPr>
        <w:t>2</w:t>
      </w:r>
      <w:r w:rsidR="00857B33">
        <w:rPr>
          <w:noProof/>
          <w:lang w:val="en-US"/>
        </w:rPr>
        <w:fldChar w:fldCharType="end"/>
      </w:r>
      <w:r w:rsidRPr="007D25B0">
        <w:rPr>
          <w:lang w:val="en-US"/>
        </w:rPr>
        <w:t> </w:t>
      </w:r>
      <w:r w:rsidRPr="007D25B0">
        <w:rPr>
          <w:lang w:val="en-US" w:eastAsia="ko-KR"/>
        </w:rPr>
        <w:t xml:space="preserve">– The values are </w:t>
      </w:r>
      <w:r w:rsidRPr="007D25B0">
        <w:rPr>
          <w:lang w:val="en-US"/>
        </w:rPr>
        <w:t>inferred</w:t>
      </w:r>
      <w:r w:rsidRPr="007D25B0">
        <w:rPr>
          <w:lang w:val="en-US" w:eastAsia="ko-KR"/>
        </w:rPr>
        <w:t xml:space="preserve"> from the VPS when an active non-base layer references an SPS which is also used by the base layer, in which case the SPS has nuh_layer_id equal to 0. For an active base layer, the values in the active SPS apply.</w:t>
      </w:r>
    </w:p>
    <w:p w:rsidR="008B3821" w:rsidRPr="007D25B0" w:rsidRDefault="008B3821" w:rsidP="008B3821">
      <w:pPr>
        <w:ind w:left="437" w:hanging="437"/>
        <w:rPr>
          <w:lang w:val="en-US" w:eastAsia="ko-KR"/>
        </w:rPr>
      </w:pPr>
      <w:r w:rsidRPr="007D25B0">
        <w:rPr>
          <w:lang w:val="en-US"/>
        </w:rPr>
        <w:t>–</w:t>
      </w:r>
      <w:r w:rsidRPr="007D25B0">
        <w:rPr>
          <w:lang w:val="en-US"/>
        </w:rPr>
        <w:tab/>
      </w:r>
      <w:r w:rsidRPr="007D25B0">
        <w:rPr>
          <w:lang w:val="en-US" w:eastAsia="ko-KR"/>
        </w:rPr>
        <w:t>Otherwise (the nuh_layer_id of the active layer SPS is greater than zero), the following applies:</w:t>
      </w:r>
    </w:p>
    <w:p w:rsidR="008B3821" w:rsidRPr="007D25B0" w:rsidRDefault="008B3821" w:rsidP="008B3821">
      <w:pPr>
        <w:tabs>
          <w:tab w:val="clear" w:pos="794"/>
        </w:tabs>
        <w:ind w:left="840" w:hanging="437"/>
        <w:rPr>
          <w:lang w:val="en-US" w:eastAsia="ko-KR"/>
        </w:rPr>
      </w:pPr>
      <w:r w:rsidRPr="007D25B0">
        <w:rPr>
          <w:lang w:val="en-US"/>
        </w:rPr>
        <w:t>–</w:t>
      </w:r>
      <w:r w:rsidRPr="007D25B0">
        <w:rPr>
          <w:lang w:val="en-US"/>
        </w:rPr>
        <w:tab/>
      </w:r>
      <w:r w:rsidRPr="007D25B0">
        <w:rPr>
          <w:lang w:val="en-US" w:eastAsia="ko-KR"/>
        </w:rPr>
        <w:t>If update_rep_format_flag is equal to 0, 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vps_rep_format_idx[ j ]-th rep_format( ) syntax structure in the active VPS, where j is equal to LayerIdxInVps[ layerIdCurr ].</w:t>
      </w:r>
    </w:p>
    <w:p w:rsidR="008B3821" w:rsidRPr="007D25B0" w:rsidRDefault="008B3821" w:rsidP="008B3821">
      <w:pPr>
        <w:tabs>
          <w:tab w:val="clear" w:pos="794"/>
        </w:tabs>
        <w:ind w:left="840" w:hanging="437"/>
        <w:rPr>
          <w:lang w:val="en-US" w:eastAsia="ko-KR"/>
        </w:rPr>
      </w:pPr>
      <w:r w:rsidRPr="007D25B0">
        <w:rPr>
          <w:lang w:val="en-US"/>
        </w:rPr>
        <w:t>–</w:t>
      </w:r>
      <w:r w:rsidRPr="007D25B0">
        <w:rPr>
          <w:lang w:val="en-US"/>
        </w:rPr>
        <w:tab/>
      </w:r>
      <w:r w:rsidRPr="007D25B0">
        <w:rPr>
          <w:lang w:val="en-US" w:eastAsia="ko-KR"/>
        </w:rPr>
        <w:t>Otherwise (update_rep_format_flag is equal to 1), it is a requirement of bitstream conformance that the value of chroma_format_idc, separate_colour_plane_flag, pic_width_in_luma_samples, pic_height_in_luma_samples, bit_depth_luma_minus8, or bit_depth_chroma_minus8 shall be less than or equal to chroma_format_vps_idc, separate_colour_plane_vps_flag, pic_width_vps_in_luma_samples, pic_height_vps_in_luma_samples, bit_depth_vps_luma_minus8, or bit_depth_vps_chroma_minus8, respectively, of the vps_rep_format_idx[ j ]-th rep_format( ) syntax structure in the active VPS, where j is equal to LayerIdxInVps[ layerIdCurr ].</w:t>
      </w:r>
    </w:p>
    <w:p w:rsidR="008B3821" w:rsidRPr="007D25B0" w:rsidRDefault="008B3821" w:rsidP="008B3821">
      <w:pPr>
        <w:rPr>
          <w:lang w:val="en-US"/>
        </w:rPr>
      </w:pPr>
      <w:proofErr w:type="gramStart"/>
      <w:r w:rsidRPr="007D25B0">
        <w:rPr>
          <w:b/>
          <w:lang w:val="en-US"/>
        </w:rPr>
        <w:t>chroma_format_idc</w:t>
      </w:r>
      <w:proofErr w:type="gramEnd"/>
      <w:r w:rsidRPr="007D25B0">
        <w:rPr>
          <w:lang w:val="en-US"/>
        </w:rPr>
        <w:t xml:space="preserve"> specifies the chroma sampling relative to the luma sampling as specified in subclause 6.2. The value of chroma_format_idc shall be in the range of 0 to 3, inclusive. The value of chroma_format_idc shall be less than or equal to chroma_format_vps_idc.</w:t>
      </w:r>
    </w:p>
    <w:p w:rsidR="008B3821" w:rsidRPr="007D25B0" w:rsidRDefault="008B3821" w:rsidP="008B3821">
      <w:pPr>
        <w:rPr>
          <w:rFonts w:eastAsia="Times New Roman"/>
          <w:lang w:val="en-US"/>
        </w:rPr>
      </w:pPr>
      <w:proofErr w:type="gramStart"/>
      <w:r w:rsidRPr="007D25B0">
        <w:rPr>
          <w:rFonts w:eastAsia="Times New Roman"/>
          <w:b/>
          <w:lang w:val="en-US" w:eastAsia="ja-JP"/>
        </w:rPr>
        <w:t>separate_colour_plane_flag</w:t>
      </w:r>
      <w:proofErr w:type="gramEnd"/>
      <w:r w:rsidRPr="007D25B0">
        <w:rPr>
          <w:rFonts w:eastAsia="Times New Roman"/>
          <w:lang w:val="en-US"/>
        </w:rPr>
        <w:t xml:space="preserve"> equal to 1 specifies that the three colour components of the 4:4:4 chroma format are coded separately. </w:t>
      </w:r>
      <w:proofErr w:type="gramStart"/>
      <w:r w:rsidRPr="007D25B0">
        <w:rPr>
          <w:rFonts w:eastAsia="Times New Roman"/>
          <w:lang w:val="en-US"/>
        </w:rPr>
        <w:t>separate_colour_plane_flag</w:t>
      </w:r>
      <w:proofErr w:type="gramEnd"/>
      <w:r w:rsidRPr="007D25B0">
        <w:rPr>
          <w:rFonts w:eastAsia="Times New Roman"/>
          <w:lang w:val="en-US"/>
        </w:rPr>
        <w:t xml:space="preserve"> equal to 0 specifies that the colour components are not coded separately. When separate_colour_plane_flag is not present, it is inferred to be equal to 0. When separate_colour_plane_flag is equal to 1, the coded picture consists of three separate components, each of which consists of coded samples of one colour plane (Y, Cb, or Cr) and uses the monochrome coding syntax. In this case, each colour plane is associated with a specific colour_plane_id value. The value of separate_colour_plane_flag shall be less than or equal to separate_colour_plane_vps_flag</w:t>
      </w:r>
    </w:p>
    <w:p w:rsidR="008B3821" w:rsidRPr="007D25B0" w:rsidRDefault="008B3821" w:rsidP="008B3821">
      <w:pPr>
        <w:pStyle w:val="Note1"/>
        <w:rPr>
          <w:i/>
          <w:lang w:val="en-US"/>
        </w:rPr>
      </w:pPr>
      <w:r w:rsidRPr="007D25B0">
        <w:rPr>
          <w:lang w:val="en-US"/>
        </w:rPr>
        <w:t>NOTE </w:t>
      </w:r>
      <w:r w:rsidR="00857B33">
        <w:fldChar w:fldCharType="begin"/>
      </w:r>
      <w:r w:rsidR="00857B33">
        <w:instrText xml:space="preserve"> SEQ NoteCounter \* MERGEFORMAT </w:instrText>
      </w:r>
      <w:r w:rsidR="00857B33">
        <w:fldChar w:fldCharType="separate"/>
      </w:r>
      <w:r w:rsidRPr="007D25B0">
        <w:rPr>
          <w:noProof/>
          <w:lang w:val="en-US"/>
        </w:rPr>
        <w:t>3</w:t>
      </w:r>
      <w:r w:rsidR="00857B33">
        <w:rPr>
          <w:noProof/>
          <w:lang w:val="en-US"/>
        </w:rPr>
        <w:fldChar w:fldCharType="end"/>
      </w:r>
      <w:r w:rsidRPr="007D25B0">
        <w:rPr>
          <w:lang w:val="en-US"/>
        </w:rPr>
        <w:t> – There is no dependency in decoding processes between the colour planes having different colour_plane_id values. For example, the decoding process of a monochrome picture with one value of colour_plane_id does not use any data from monochrome pictures having different values of colour_plane_id for inter prediction.</w:t>
      </w:r>
    </w:p>
    <w:p w:rsidR="008B3821" w:rsidRPr="007D25B0" w:rsidRDefault="008B3821" w:rsidP="008B3821">
      <w:pPr>
        <w:rPr>
          <w:rFonts w:eastAsia="Times New Roman"/>
          <w:lang w:val="en-US"/>
        </w:rPr>
      </w:pPr>
      <w:r w:rsidRPr="007D25B0">
        <w:rPr>
          <w:rFonts w:eastAsia="Times New Roman"/>
          <w:lang w:val="en-US"/>
        </w:rPr>
        <w:t xml:space="preserve">Depending on the value of </w:t>
      </w:r>
      <w:r w:rsidRPr="007D25B0">
        <w:rPr>
          <w:rFonts w:eastAsia="Times New Roman"/>
          <w:lang w:val="en-US" w:eastAsia="ja-JP"/>
        </w:rPr>
        <w:t>separate_colour_plane_flag,</w:t>
      </w:r>
      <w:r w:rsidRPr="007D25B0">
        <w:rPr>
          <w:rFonts w:eastAsia="Times New Roman"/>
          <w:lang w:val="en-US"/>
        </w:rPr>
        <w:t xml:space="preserve"> the value of the variable ChromaArrayType is assigned as follows:</w:t>
      </w:r>
    </w:p>
    <w:p w:rsidR="008B3821" w:rsidRPr="007D25B0" w:rsidRDefault="008B3821" w:rsidP="008B3821">
      <w:pPr>
        <w:tabs>
          <w:tab w:val="clear" w:pos="794"/>
        </w:tabs>
        <w:spacing w:before="86"/>
        <w:ind w:left="425" w:hanging="425"/>
        <w:rPr>
          <w:rFonts w:eastAsia="Times New Roman"/>
          <w:lang w:val="en-US"/>
        </w:rPr>
      </w:pPr>
      <w:r w:rsidRPr="007D25B0">
        <w:rPr>
          <w:rFonts w:eastAsia="Times New Roman"/>
          <w:lang w:val="en-US"/>
        </w:rPr>
        <w:lastRenderedPageBreak/>
        <w:t>–</w:t>
      </w:r>
      <w:r w:rsidRPr="007D25B0">
        <w:rPr>
          <w:rFonts w:eastAsia="Times New Roman"/>
          <w:lang w:val="en-US"/>
        </w:rPr>
        <w:tab/>
        <w:t xml:space="preserve">If </w:t>
      </w:r>
      <w:r w:rsidRPr="007D25B0">
        <w:rPr>
          <w:rFonts w:eastAsia="Times New Roman"/>
          <w:lang w:val="en-US" w:eastAsia="ja-JP"/>
        </w:rPr>
        <w:t xml:space="preserve">separate_colour_plane_flag is equal to 0, </w:t>
      </w:r>
      <w:r w:rsidRPr="007D25B0">
        <w:rPr>
          <w:rFonts w:eastAsia="Times New Roman"/>
          <w:lang w:val="en-US"/>
        </w:rPr>
        <w:t>ChromaArrayType is set equal to chroma_format_idc.</w:t>
      </w:r>
    </w:p>
    <w:p w:rsidR="008B3821" w:rsidRPr="007D25B0" w:rsidRDefault="008B3821" w:rsidP="008B3821">
      <w:pPr>
        <w:tabs>
          <w:tab w:val="clear" w:pos="794"/>
        </w:tabs>
        <w:spacing w:before="86"/>
        <w:ind w:left="425" w:hanging="425"/>
        <w:rPr>
          <w:rFonts w:eastAsia="Times New Roman"/>
          <w:lang w:val="en-US"/>
        </w:rPr>
      </w:pPr>
      <w:r w:rsidRPr="007D25B0">
        <w:rPr>
          <w:rFonts w:eastAsia="Times New Roman"/>
          <w:lang w:val="en-US"/>
        </w:rPr>
        <w:t>–</w:t>
      </w:r>
      <w:r w:rsidRPr="007D25B0">
        <w:rPr>
          <w:rFonts w:eastAsia="Times New Roman"/>
          <w:lang w:val="en-US"/>
        </w:rPr>
        <w:tab/>
        <w:t>Otherwise (</w:t>
      </w:r>
      <w:r w:rsidRPr="007D25B0">
        <w:rPr>
          <w:rFonts w:eastAsia="Times New Roman"/>
          <w:lang w:val="en-US" w:eastAsia="ja-JP"/>
        </w:rPr>
        <w:t>separate_colour_plane_flag is equal to 1</w:t>
      </w:r>
      <w:r w:rsidRPr="007D25B0">
        <w:rPr>
          <w:rFonts w:eastAsia="Times New Roman"/>
          <w:lang w:val="en-US"/>
        </w:rPr>
        <w:t>), ChromaArrayType is set equal to 0.</w:t>
      </w:r>
    </w:p>
    <w:p w:rsidR="008B3821" w:rsidRPr="007D25B0" w:rsidRDefault="008B3821" w:rsidP="008B3821">
      <w:pPr>
        <w:rPr>
          <w:lang w:val="en-US"/>
        </w:rPr>
      </w:pPr>
      <w:proofErr w:type="gramStart"/>
      <w:r w:rsidRPr="007D25B0">
        <w:rPr>
          <w:b/>
          <w:bCs/>
          <w:lang w:val="en-US"/>
        </w:rPr>
        <w:t>pic_width_in_luma_samples</w:t>
      </w:r>
      <w:proofErr w:type="gramEnd"/>
      <w:r w:rsidRPr="007D25B0">
        <w:rPr>
          <w:lang w:val="en-US"/>
        </w:rPr>
        <w:t xml:space="preserve"> specifies the width of each decoded picture in units of luma samples. </w:t>
      </w:r>
      <w:proofErr w:type="gramStart"/>
      <w:r w:rsidRPr="007D25B0">
        <w:rPr>
          <w:lang w:val="en-US"/>
        </w:rPr>
        <w:t>pic_width_in_luma_samples</w:t>
      </w:r>
      <w:proofErr w:type="gramEnd"/>
      <w:r w:rsidRPr="007D25B0">
        <w:rPr>
          <w:lang w:val="en-US"/>
        </w:rPr>
        <w:t xml:space="preserve"> shall not be equal to 0 and shall be an integer multiple of MinCbSizeY. The value of pic_width_in_luma_samples shall be less than or equal to pic_width_vps_in_luma_samples.</w:t>
      </w:r>
    </w:p>
    <w:p w:rsidR="008B3821" w:rsidRPr="007D25B0" w:rsidRDefault="008B3821" w:rsidP="008B3821">
      <w:pPr>
        <w:rPr>
          <w:lang w:val="en-US"/>
        </w:rPr>
      </w:pPr>
      <w:proofErr w:type="gramStart"/>
      <w:r w:rsidRPr="007D25B0">
        <w:rPr>
          <w:b/>
          <w:lang w:val="en-US"/>
        </w:rPr>
        <w:t>pic_height_in_luma_samples</w:t>
      </w:r>
      <w:proofErr w:type="gramEnd"/>
      <w:r w:rsidRPr="007D25B0">
        <w:rPr>
          <w:lang w:val="en-US"/>
        </w:rPr>
        <w:t xml:space="preserve"> specifies the height of each decoded picture in units of luma samples. </w:t>
      </w:r>
      <w:proofErr w:type="gramStart"/>
      <w:r w:rsidRPr="007D25B0">
        <w:rPr>
          <w:lang w:val="en-US"/>
        </w:rPr>
        <w:t>pic_height_in_luma_samples</w:t>
      </w:r>
      <w:proofErr w:type="gramEnd"/>
      <w:r w:rsidRPr="007D25B0">
        <w:rPr>
          <w:lang w:val="en-US"/>
        </w:rPr>
        <w:t xml:space="preserve"> shall not be equal to 0 and shall be an integer multiple of MinCbSizeY. The value of pic_height_in_luma_samples shall be less than or equal to pic_height_vps_in_luma_samples.</w:t>
      </w:r>
    </w:p>
    <w:p w:rsidR="008B3821" w:rsidRPr="007D25B0" w:rsidRDefault="008B3821" w:rsidP="008B3821">
      <w:pPr>
        <w:rPr>
          <w:lang w:val="en-US"/>
        </w:rPr>
      </w:pPr>
      <w:proofErr w:type="gramStart"/>
      <w:r w:rsidRPr="007D25B0">
        <w:rPr>
          <w:b/>
          <w:lang w:val="en-US"/>
        </w:rPr>
        <w:t>bit_depth_luma_minus8</w:t>
      </w:r>
      <w:proofErr w:type="gramEnd"/>
      <w:r w:rsidRPr="007D25B0">
        <w:rPr>
          <w:lang w:val="en-US"/>
        </w:rPr>
        <w:t xml:space="preserve"> specifies the bit depth of the samples of the luma array BitDepth</w:t>
      </w:r>
      <w:r w:rsidRPr="007D25B0">
        <w:rPr>
          <w:vertAlign w:val="subscript"/>
          <w:lang w:val="en-US"/>
        </w:rPr>
        <w:t>Y</w:t>
      </w:r>
      <w:r w:rsidRPr="007D25B0">
        <w:rPr>
          <w:lang w:val="en-US"/>
        </w:rPr>
        <w:t xml:space="preserve"> and the value of the luma quantization parameter range offset QpBdOffset</w:t>
      </w:r>
      <w:r w:rsidRPr="007D25B0">
        <w:rPr>
          <w:vertAlign w:val="subscript"/>
          <w:lang w:val="en-US"/>
        </w:rPr>
        <w:t>Y</w:t>
      </w:r>
      <w:r w:rsidRPr="007D25B0">
        <w:rPr>
          <w:lang w:val="en-US"/>
        </w:rPr>
        <w:t xml:space="preserve"> as follows:</w:t>
      </w:r>
    </w:p>
    <w:p w:rsidR="008B3821" w:rsidRPr="007D25B0" w:rsidRDefault="008B3821" w:rsidP="008B3821">
      <w:pPr>
        <w:pStyle w:val="Equation"/>
        <w:tabs>
          <w:tab w:val="left" w:pos="1170"/>
          <w:tab w:val="left" w:pos="2127"/>
        </w:tabs>
        <w:ind w:left="794"/>
        <w:rPr>
          <w:sz w:val="20"/>
          <w:szCs w:val="20"/>
          <w:lang w:val="en-US"/>
        </w:rPr>
      </w:pPr>
      <w:r w:rsidRPr="007D25B0">
        <w:rPr>
          <w:sz w:val="20"/>
          <w:szCs w:val="20"/>
          <w:lang w:val="en-US"/>
        </w:rPr>
        <w:t>BitDepth</w:t>
      </w:r>
      <w:r w:rsidRPr="007D25B0">
        <w:rPr>
          <w:sz w:val="20"/>
          <w:szCs w:val="20"/>
          <w:vertAlign w:val="subscript"/>
          <w:lang w:val="en-US"/>
        </w:rPr>
        <w:t>Y</w:t>
      </w:r>
      <w:r w:rsidRPr="007D25B0">
        <w:rPr>
          <w:sz w:val="20"/>
          <w:szCs w:val="20"/>
          <w:vertAlign w:val="subscript"/>
          <w:lang w:val="en-US"/>
        </w:rPr>
        <w:tab/>
      </w:r>
      <w:r w:rsidRPr="007D25B0">
        <w:rPr>
          <w:sz w:val="20"/>
          <w:szCs w:val="20"/>
          <w:lang w:val="en-US"/>
        </w:rPr>
        <w:t>= 8 + bit_depth_luma_minus8</w:t>
      </w:r>
      <w:r w:rsidRPr="007D25B0">
        <w:rPr>
          <w:sz w:val="20"/>
          <w:szCs w:val="20"/>
          <w:lang w:val="en-US"/>
        </w:rPr>
        <w:tab/>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24</w:t>
      </w:r>
      <w:r w:rsidR="0074750D" w:rsidRPr="007D25B0">
        <w:rPr>
          <w:sz w:val="20"/>
          <w:szCs w:val="20"/>
          <w:lang w:val="en-US"/>
        </w:rPr>
        <w:fldChar w:fldCharType="end"/>
      </w:r>
      <w:r w:rsidRPr="007D25B0">
        <w:rPr>
          <w:sz w:val="20"/>
          <w:szCs w:val="20"/>
          <w:lang w:val="en-US"/>
        </w:rPr>
        <w:t>)</w:t>
      </w:r>
    </w:p>
    <w:p w:rsidR="008B3821" w:rsidRPr="007D25B0" w:rsidRDefault="008B3821" w:rsidP="008B3821">
      <w:pPr>
        <w:pStyle w:val="Equation"/>
        <w:tabs>
          <w:tab w:val="left" w:pos="1170"/>
          <w:tab w:val="left" w:pos="2127"/>
        </w:tabs>
        <w:ind w:left="794"/>
        <w:rPr>
          <w:sz w:val="20"/>
          <w:szCs w:val="20"/>
          <w:lang w:val="en-US"/>
        </w:rPr>
      </w:pPr>
      <w:r w:rsidRPr="007D25B0">
        <w:rPr>
          <w:sz w:val="20"/>
          <w:szCs w:val="20"/>
          <w:lang w:val="en-US"/>
        </w:rPr>
        <w:t>QpBdOffset</w:t>
      </w:r>
      <w:r w:rsidRPr="007D25B0">
        <w:rPr>
          <w:sz w:val="20"/>
          <w:szCs w:val="20"/>
          <w:vertAlign w:val="subscript"/>
          <w:lang w:val="en-US"/>
        </w:rPr>
        <w:t>Y</w:t>
      </w:r>
      <w:r w:rsidRPr="007D25B0">
        <w:rPr>
          <w:sz w:val="20"/>
          <w:szCs w:val="20"/>
          <w:lang w:val="en-US"/>
        </w:rPr>
        <w:tab/>
        <w:t>= 6 * bit_depth_luma_minus8</w:t>
      </w:r>
      <w:r w:rsidRPr="007D25B0">
        <w:rPr>
          <w:sz w:val="20"/>
          <w:szCs w:val="20"/>
          <w:lang w:val="en-US"/>
        </w:rPr>
        <w:tab/>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25</w:t>
      </w:r>
      <w:r w:rsidR="0074750D" w:rsidRPr="007D25B0">
        <w:rPr>
          <w:sz w:val="20"/>
          <w:szCs w:val="20"/>
          <w:lang w:val="en-US"/>
        </w:rPr>
        <w:fldChar w:fldCharType="end"/>
      </w:r>
      <w:r w:rsidRPr="007D25B0">
        <w:rPr>
          <w:sz w:val="20"/>
          <w:szCs w:val="20"/>
          <w:lang w:val="en-US"/>
        </w:rPr>
        <w:t>)</w:t>
      </w:r>
    </w:p>
    <w:p w:rsidR="008B3821" w:rsidRPr="007D25B0" w:rsidRDefault="008B3821" w:rsidP="008B3821">
      <w:pPr>
        <w:rPr>
          <w:lang w:val="en-US"/>
        </w:rPr>
      </w:pPr>
      <w:proofErr w:type="gramStart"/>
      <w:r w:rsidRPr="007D25B0">
        <w:rPr>
          <w:lang w:val="en-US"/>
        </w:rPr>
        <w:t>bit_depth_luma_minus8</w:t>
      </w:r>
      <w:proofErr w:type="gramEnd"/>
      <w:r w:rsidRPr="007D25B0">
        <w:rPr>
          <w:lang w:val="en-US"/>
        </w:rPr>
        <w:t xml:space="preserve"> shall be in the range of 0 to 6, inclusive. </w:t>
      </w:r>
      <w:proofErr w:type="gramStart"/>
      <w:r w:rsidRPr="007D25B0">
        <w:rPr>
          <w:lang w:val="en-US"/>
        </w:rPr>
        <w:t>bit_depth_luma_minus8</w:t>
      </w:r>
      <w:proofErr w:type="gramEnd"/>
      <w:r w:rsidRPr="007D25B0">
        <w:rPr>
          <w:lang w:val="en-US"/>
        </w:rPr>
        <w:t xml:space="preserve"> shall be less than or equal to bit_depth_vps_luma_minus8.</w:t>
      </w:r>
    </w:p>
    <w:p w:rsidR="008B3821" w:rsidRPr="007D25B0" w:rsidRDefault="008B3821" w:rsidP="008B3821">
      <w:pPr>
        <w:rPr>
          <w:lang w:val="en-US"/>
        </w:rPr>
      </w:pPr>
      <w:proofErr w:type="gramStart"/>
      <w:r w:rsidRPr="007D25B0">
        <w:rPr>
          <w:b/>
          <w:lang w:val="en-US"/>
        </w:rPr>
        <w:t>bit_depth_chroma_minus8</w:t>
      </w:r>
      <w:proofErr w:type="gramEnd"/>
      <w:r w:rsidRPr="007D25B0">
        <w:rPr>
          <w:lang w:val="en-US" w:eastAsia="ko-KR"/>
        </w:rPr>
        <w:t xml:space="preserve"> </w:t>
      </w:r>
      <w:r w:rsidRPr="007D25B0">
        <w:rPr>
          <w:lang w:val="en-US"/>
        </w:rPr>
        <w:t>specifies the bit depth of the samples of the chroma arrays BitDepth</w:t>
      </w:r>
      <w:r w:rsidRPr="007D25B0">
        <w:rPr>
          <w:vertAlign w:val="subscript"/>
          <w:lang w:val="en-US"/>
        </w:rPr>
        <w:t>C</w:t>
      </w:r>
      <w:r w:rsidRPr="007D25B0">
        <w:rPr>
          <w:lang w:val="en-US"/>
        </w:rPr>
        <w:t xml:space="preserve"> and the value of the chroma quantization parameter range offset QpBdOffset</w:t>
      </w:r>
      <w:r w:rsidRPr="007D25B0">
        <w:rPr>
          <w:vertAlign w:val="subscript"/>
          <w:lang w:val="en-US"/>
        </w:rPr>
        <w:t>C</w:t>
      </w:r>
      <w:r w:rsidRPr="007D25B0">
        <w:rPr>
          <w:lang w:val="en-US"/>
        </w:rPr>
        <w:t xml:space="preserve"> as follows:</w:t>
      </w:r>
    </w:p>
    <w:p w:rsidR="008B3821" w:rsidRPr="007D25B0" w:rsidRDefault="008B3821" w:rsidP="008B3821">
      <w:pPr>
        <w:pStyle w:val="Equation"/>
        <w:tabs>
          <w:tab w:val="left" w:pos="1170"/>
          <w:tab w:val="left" w:pos="2127"/>
        </w:tabs>
        <w:ind w:left="794"/>
        <w:rPr>
          <w:sz w:val="20"/>
          <w:szCs w:val="20"/>
          <w:lang w:val="en-US"/>
        </w:rPr>
      </w:pPr>
      <w:r w:rsidRPr="007D25B0">
        <w:rPr>
          <w:sz w:val="20"/>
          <w:szCs w:val="20"/>
          <w:lang w:val="en-US"/>
        </w:rPr>
        <w:t>BitDepth</w:t>
      </w:r>
      <w:r w:rsidRPr="007D25B0">
        <w:rPr>
          <w:sz w:val="20"/>
          <w:szCs w:val="20"/>
          <w:vertAlign w:val="subscript"/>
          <w:lang w:val="en-US"/>
        </w:rPr>
        <w:t>C</w:t>
      </w:r>
      <w:r w:rsidRPr="007D25B0">
        <w:rPr>
          <w:sz w:val="20"/>
          <w:szCs w:val="20"/>
          <w:lang w:val="en-US"/>
        </w:rPr>
        <w:tab/>
        <w:t>= 8 + bit_depth_chroma_minus8</w:t>
      </w:r>
      <w:r w:rsidRPr="007D25B0">
        <w:rPr>
          <w:sz w:val="20"/>
          <w:szCs w:val="20"/>
          <w:lang w:val="en-US"/>
        </w:rPr>
        <w:tab/>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26</w:t>
      </w:r>
      <w:r w:rsidR="0074750D" w:rsidRPr="007D25B0">
        <w:rPr>
          <w:sz w:val="20"/>
          <w:szCs w:val="20"/>
          <w:lang w:val="en-US"/>
        </w:rPr>
        <w:fldChar w:fldCharType="end"/>
      </w:r>
      <w:r w:rsidRPr="007D25B0">
        <w:rPr>
          <w:sz w:val="20"/>
          <w:szCs w:val="20"/>
          <w:lang w:val="en-US"/>
        </w:rPr>
        <w:t>)</w:t>
      </w:r>
    </w:p>
    <w:p w:rsidR="008B3821" w:rsidRPr="007D25B0" w:rsidRDefault="008B3821" w:rsidP="008B3821">
      <w:pPr>
        <w:pStyle w:val="Equation"/>
        <w:tabs>
          <w:tab w:val="left" w:pos="1170"/>
          <w:tab w:val="left" w:pos="2127"/>
        </w:tabs>
        <w:ind w:left="794"/>
        <w:rPr>
          <w:sz w:val="20"/>
          <w:szCs w:val="20"/>
          <w:lang w:val="en-US"/>
        </w:rPr>
      </w:pPr>
      <w:r w:rsidRPr="007D25B0">
        <w:rPr>
          <w:sz w:val="20"/>
          <w:szCs w:val="20"/>
          <w:lang w:val="en-US"/>
        </w:rPr>
        <w:t>QpBdOffset</w:t>
      </w:r>
      <w:r w:rsidRPr="007D25B0">
        <w:rPr>
          <w:sz w:val="20"/>
          <w:szCs w:val="20"/>
          <w:vertAlign w:val="subscript"/>
          <w:lang w:val="en-US"/>
        </w:rPr>
        <w:t>C</w:t>
      </w:r>
      <w:r w:rsidRPr="007D25B0">
        <w:rPr>
          <w:sz w:val="20"/>
          <w:szCs w:val="20"/>
          <w:lang w:val="en-US"/>
        </w:rPr>
        <w:tab/>
        <w:t>= 6 * bit_depth_chroma_minus8</w:t>
      </w:r>
      <w:r w:rsidRPr="007D25B0">
        <w:rPr>
          <w:sz w:val="20"/>
          <w:szCs w:val="20"/>
          <w:lang w:val="en-US"/>
        </w:rPr>
        <w:tab/>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27</w:t>
      </w:r>
      <w:r w:rsidR="0074750D" w:rsidRPr="007D25B0">
        <w:rPr>
          <w:sz w:val="20"/>
          <w:szCs w:val="20"/>
          <w:lang w:val="en-US"/>
        </w:rPr>
        <w:fldChar w:fldCharType="end"/>
      </w:r>
      <w:r w:rsidRPr="007D25B0">
        <w:rPr>
          <w:sz w:val="20"/>
          <w:szCs w:val="20"/>
          <w:lang w:val="en-US"/>
        </w:rPr>
        <w:t>)</w:t>
      </w:r>
    </w:p>
    <w:p w:rsidR="008B3821" w:rsidRPr="007D25B0" w:rsidRDefault="008B3821" w:rsidP="008B3821">
      <w:pPr>
        <w:rPr>
          <w:lang w:val="en-US" w:eastAsia="ko-KR"/>
        </w:rPr>
      </w:pPr>
      <w:proofErr w:type="gramStart"/>
      <w:r w:rsidRPr="007D25B0">
        <w:rPr>
          <w:lang w:val="en-US"/>
        </w:rPr>
        <w:t>bit_depth_chroma_minus8</w:t>
      </w:r>
      <w:proofErr w:type="gramEnd"/>
      <w:r w:rsidRPr="007D25B0">
        <w:rPr>
          <w:lang w:val="en-US"/>
        </w:rPr>
        <w:t xml:space="preserve"> shall be in the range of 0 to 6, inclusive. </w:t>
      </w:r>
      <w:proofErr w:type="gramStart"/>
      <w:r w:rsidRPr="007D25B0">
        <w:rPr>
          <w:lang w:val="en-US"/>
        </w:rPr>
        <w:t>bit_depth_chroma_minus8</w:t>
      </w:r>
      <w:proofErr w:type="gramEnd"/>
      <w:r w:rsidRPr="007D25B0">
        <w:rPr>
          <w:lang w:val="en-US"/>
        </w:rPr>
        <w:t xml:space="preserve"> shall be less than or equal to bit_depth_vps_chroma_minus8.</w:t>
      </w:r>
    </w:p>
    <w:p w:rsidR="008B3821" w:rsidRPr="007D25B0" w:rsidRDefault="008B3821" w:rsidP="008B3821">
      <w:pPr>
        <w:rPr>
          <w:lang w:val="en-US" w:eastAsia="ko-KR"/>
        </w:rPr>
      </w:pPr>
      <w:proofErr w:type="gramStart"/>
      <w:r w:rsidRPr="007D25B0">
        <w:rPr>
          <w:b/>
          <w:lang w:val="en-US" w:eastAsia="ko-KR"/>
        </w:rPr>
        <w:t>sps_infer_scaling_list_flag</w:t>
      </w:r>
      <w:proofErr w:type="gramEnd"/>
      <w:r w:rsidRPr="007D25B0">
        <w:rPr>
          <w:lang w:val="en-US" w:eastAsia="ko-KR"/>
        </w:rPr>
        <w:t xml:space="preserve"> equal to 1 specifies that the syntax elements of the scaling list data syntax structure of the SPS are inferred to be equal to those of the SPS that is active for the layer with nuh_layer_id equal to sps_scaling_list_ref_layer_id. </w:t>
      </w:r>
      <w:proofErr w:type="gramStart"/>
      <w:r w:rsidRPr="007D25B0">
        <w:rPr>
          <w:lang w:val="en-US" w:eastAsia="ko-KR"/>
        </w:rPr>
        <w:t>sps_infer_scaling_list_flag</w:t>
      </w:r>
      <w:proofErr w:type="gramEnd"/>
      <w:r w:rsidRPr="007D25B0">
        <w:rPr>
          <w:lang w:val="en-US" w:eastAsia="ko-KR"/>
        </w:rPr>
        <w:t xml:space="preserve"> equal to 0 specifies that the syntax elements of the scaling list data syntax structure are not inferred. When not present, the value of sps_infer_scaling_list_flag is inferred to be 0.</w:t>
      </w:r>
    </w:p>
    <w:p w:rsidR="008B3821" w:rsidRPr="007D25B0" w:rsidRDefault="008B3821" w:rsidP="008B3821">
      <w:pPr>
        <w:rPr>
          <w:lang w:val="en-US" w:eastAsia="ko-KR"/>
        </w:rPr>
      </w:pPr>
      <w:bookmarkStart w:id="1216" w:name="OLE_LINK1"/>
      <w:proofErr w:type="gramStart"/>
      <w:r w:rsidRPr="007D25B0">
        <w:rPr>
          <w:b/>
          <w:lang w:val="en-US" w:eastAsia="ko-KR"/>
        </w:rPr>
        <w:t>sps_scaling_list_ref_layer_id</w:t>
      </w:r>
      <w:proofErr w:type="gramEnd"/>
      <w:r w:rsidRPr="007D25B0">
        <w:rPr>
          <w:lang w:val="en-US" w:eastAsia="ko-KR"/>
        </w:rPr>
        <w:t xml:space="preserve"> specifies the value of the nuh_layer_id of the layer for which the active SPS is associated with the same scaling list data as the current SPS.</w:t>
      </w:r>
    </w:p>
    <w:bookmarkEnd w:id="1216"/>
    <w:p w:rsidR="008B3821" w:rsidRPr="007D25B0" w:rsidRDefault="008B3821" w:rsidP="008B3821">
      <w:pPr>
        <w:rPr>
          <w:lang w:val="en-US" w:eastAsia="ko-KR"/>
        </w:rPr>
      </w:pPr>
      <w:r w:rsidRPr="007D25B0">
        <w:rPr>
          <w:lang w:val="en-US" w:eastAsia="ko-KR"/>
        </w:rPr>
        <w:t>The value of sps_scaling_list_ref_layer_id shall be in the range of 0 to 62, inclusive.</w:t>
      </w:r>
    </w:p>
    <w:p w:rsidR="008B3821" w:rsidRPr="007D25B0" w:rsidRDefault="008B3821" w:rsidP="008B3821">
      <w:pPr>
        <w:rPr>
          <w:lang w:val="en-US" w:eastAsia="ko-KR"/>
        </w:rPr>
      </w:pPr>
      <w:r w:rsidRPr="007D25B0">
        <w:rPr>
          <w:lang w:val="en-US" w:eastAsia="ko-KR"/>
        </w:rPr>
        <w:t>When avc_base_layer_flag is equal to 1, it is a requirement of bitstream conformance that the value of sps_scaling_list_ref_layer_id shall be greater than 0.</w:t>
      </w:r>
    </w:p>
    <w:p w:rsidR="008B3821" w:rsidRPr="007D25B0" w:rsidRDefault="008B3821" w:rsidP="008B3821">
      <w:pPr>
        <w:rPr>
          <w:lang w:val="en-US" w:eastAsia="ko-KR"/>
        </w:rPr>
      </w:pPr>
      <w:r w:rsidRPr="007D25B0">
        <w:rPr>
          <w:lang w:val="en-US" w:eastAsia="ko-KR"/>
        </w:rPr>
        <w:t>It is a requirement of bitstream conformance that, when an SPS with nuh_layer_id equal to nuhLayerIdA is active for a layer with nuh_layer_id equal to nuhLayerIdB and sps_infer_scaling_list_flag in the SPS is equal to 1, sps_infer_scaling_list_flag shall be equal to 0 for the SPS that is active for the layer with nuh_layer_id equal to sps_scaling_list_ref_layer_id.</w:t>
      </w:r>
    </w:p>
    <w:p w:rsidR="008B3821" w:rsidRPr="007D25B0" w:rsidRDefault="008B3821" w:rsidP="008B3821">
      <w:pPr>
        <w:rPr>
          <w:lang w:val="en-US" w:eastAsia="ko-KR"/>
        </w:rPr>
      </w:pPr>
      <w:r w:rsidRPr="007D25B0">
        <w:rPr>
          <w:lang w:val="en-US" w:eastAsia="ko-KR"/>
        </w:rPr>
        <w:t>It is a requirement of bitstream conformance that, when an SPS with nuh_layer_id equal to nuhLayerIdA is active for a layer with nuh_layer_id equal to nuhLayerIdB, the layer with nuh_layer_id equal to sps_scaling_list_ref_layer_id shall be a direct or indirect reference layer of the layer with nuh_layer_id equal to nuhLayerIdB.</w:t>
      </w:r>
    </w:p>
    <w:p w:rsidR="008B3821" w:rsidRPr="007D25B0" w:rsidRDefault="008B3821" w:rsidP="008B3821">
      <w:pPr>
        <w:rPr>
          <w:lang w:val="en-US" w:eastAsia="ko-KR"/>
        </w:rPr>
      </w:pPr>
      <w:proofErr w:type="gramStart"/>
      <w:r w:rsidRPr="007D25B0">
        <w:rPr>
          <w:rFonts w:eastAsia="MS Mincho"/>
          <w:b/>
          <w:lang w:val="en-US" w:eastAsia="zh-CN"/>
        </w:rPr>
        <w:t>sps_</w:t>
      </w:r>
      <w:r w:rsidRPr="007D25B0">
        <w:rPr>
          <w:rFonts w:eastAsia="MS Mincho"/>
          <w:b/>
          <w:lang w:val="en-US" w:eastAsia="ja-JP"/>
        </w:rPr>
        <w:t>scaling_list</w:t>
      </w:r>
      <w:r w:rsidRPr="007D25B0">
        <w:rPr>
          <w:rFonts w:eastAsia="MS Mincho"/>
          <w:b/>
          <w:lang w:val="en-US" w:eastAsia="zh-CN"/>
        </w:rPr>
        <w:t>_data_present_flag</w:t>
      </w:r>
      <w:proofErr w:type="gramEnd"/>
      <w:r w:rsidRPr="007D25B0">
        <w:rPr>
          <w:rFonts w:eastAsia="MS Mincho"/>
          <w:lang w:val="en-US" w:eastAsia="zh-CN"/>
        </w:rPr>
        <w:t xml:space="preserve"> equal to 1 specifies that the </w:t>
      </w:r>
      <w:r w:rsidRPr="007D25B0">
        <w:rPr>
          <w:rFonts w:eastAsia="MS Mincho"/>
          <w:lang w:val="en-US" w:eastAsia="ja-JP"/>
        </w:rPr>
        <w:t>scaling list</w:t>
      </w:r>
      <w:r w:rsidRPr="007D25B0">
        <w:rPr>
          <w:rFonts w:eastAsia="MS Mincho"/>
          <w:lang w:val="en-US" w:eastAsia="zh-CN"/>
        </w:rPr>
        <w:t xml:space="preserve"> </w:t>
      </w:r>
      <w:r w:rsidRPr="007D25B0">
        <w:rPr>
          <w:rFonts w:eastAsia="MS Mincho"/>
          <w:lang w:val="en-US" w:eastAsia="ja-JP"/>
        </w:rPr>
        <w:t>data</w:t>
      </w:r>
      <w:r w:rsidRPr="007D25B0">
        <w:rPr>
          <w:rFonts w:eastAsia="MS Mincho"/>
          <w:lang w:val="en-US" w:eastAsia="zh-CN"/>
        </w:rPr>
        <w:t xml:space="preserve"> syntax structure is present in the SPS. </w:t>
      </w:r>
      <w:proofErr w:type="gramStart"/>
      <w:r w:rsidRPr="007D25B0">
        <w:rPr>
          <w:rFonts w:eastAsia="MS Mincho"/>
          <w:lang w:val="en-US" w:eastAsia="zh-CN"/>
        </w:rPr>
        <w:t>sps_scaling_list_data_present_flag</w:t>
      </w:r>
      <w:proofErr w:type="gramEnd"/>
      <w:r w:rsidRPr="007D25B0">
        <w:rPr>
          <w:rFonts w:eastAsia="MS Mincho"/>
          <w:lang w:val="en-US" w:eastAsia="zh-CN"/>
        </w:rPr>
        <w:t xml:space="preserve"> equal to 0 specifies that the </w:t>
      </w:r>
      <w:r w:rsidRPr="007D25B0">
        <w:rPr>
          <w:rFonts w:eastAsia="MS Mincho"/>
          <w:lang w:val="en-US" w:eastAsia="ja-JP"/>
        </w:rPr>
        <w:t>scaling list</w:t>
      </w:r>
      <w:r w:rsidRPr="007D25B0">
        <w:rPr>
          <w:rFonts w:eastAsia="MS Mincho"/>
          <w:lang w:val="en-US" w:eastAsia="zh-CN"/>
        </w:rPr>
        <w:t xml:space="preserve"> </w:t>
      </w:r>
      <w:r w:rsidRPr="007D25B0">
        <w:rPr>
          <w:rFonts w:eastAsia="MS Mincho"/>
          <w:lang w:val="en-US" w:eastAsia="ja-JP"/>
        </w:rPr>
        <w:t>data</w:t>
      </w:r>
      <w:r w:rsidRPr="007D25B0">
        <w:rPr>
          <w:rFonts w:eastAsia="MS Mincho"/>
          <w:lang w:val="en-US" w:eastAsia="zh-CN"/>
        </w:rPr>
        <w:t xml:space="preserve"> syntax structure is not present in the SPS. When not present, the value of sps_scaling_list_data_present_flag is inferred to be equal to 0.</w:t>
      </w:r>
    </w:p>
    <w:p w:rsidR="008B3821" w:rsidRPr="007D25B0" w:rsidRDefault="008B3821" w:rsidP="008B3821">
      <w:pPr>
        <w:rPr>
          <w:lang w:val="en-US" w:eastAsia="ko-KR"/>
        </w:rPr>
      </w:pPr>
      <w:r w:rsidRPr="007D25B0">
        <w:rPr>
          <w:b/>
          <w:lang w:val="en-US" w:eastAsia="ko-KR"/>
        </w:rPr>
        <w:t>sps_temporal_id_nesting_flag</w:t>
      </w:r>
      <w:r w:rsidRPr="007D25B0">
        <w:rPr>
          <w:lang w:val="en-US" w:eastAsia="ko-KR"/>
        </w:rPr>
        <w:t xml:space="preserve">, when sps_max_sub_layers_minus1 is greater than 0, specifies whether inter prediction is additionally restricted for CVSs referring to the SPS. When vps_temporal_id_nesting_flag is equal to 1, sps_temporal_id_nesting_flag shall be equal to 1. When sps_max_sub_layers_minus1 is equal to 0, sps_temporal_id_nesting_flag shall be equal to 1. </w:t>
      </w:r>
      <w:proofErr w:type="gramStart"/>
      <w:r w:rsidRPr="007D25B0">
        <w:rPr>
          <w:lang w:val="en-US" w:eastAsia="ko-KR"/>
        </w:rPr>
        <w:t>When not present sps_temporal_id_nesting_flag is inferred to be equal to vps_temporal_id_nesting_flag.</w:t>
      </w:r>
      <w:proofErr w:type="gramEnd"/>
    </w:p>
    <w:p w:rsidR="008B3821" w:rsidRPr="007D25B0" w:rsidRDefault="008B3821" w:rsidP="008B3821">
      <w:pPr>
        <w:pStyle w:val="Note1"/>
        <w:rPr>
          <w:lang w:val="en-US" w:eastAsia="ko-KR"/>
        </w:rPr>
      </w:pPr>
      <w:r w:rsidRPr="007D25B0">
        <w:rPr>
          <w:lang w:val="en-US" w:eastAsia="ko-KR"/>
        </w:rPr>
        <w:t>NOTE </w:t>
      </w:r>
      <w:r w:rsidR="00857B33">
        <w:fldChar w:fldCharType="begin"/>
      </w:r>
      <w:r w:rsidR="00857B33">
        <w:instrText xml:space="preserve"> SEQ NoteCounter \s 9 \* MERGEFORMAT </w:instrText>
      </w:r>
      <w:r w:rsidR="00857B33">
        <w:fldChar w:fldCharType="separate"/>
      </w:r>
      <w:r w:rsidRPr="007D25B0">
        <w:rPr>
          <w:noProof/>
          <w:lang w:val="en-US"/>
        </w:rPr>
        <w:t>4</w:t>
      </w:r>
      <w:r w:rsidR="00857B33">
        <w:rPr>
          <w:noProof/>
          <w:lang w:val="en-US"/>
        </w:rPr>
        <w:fldChar w:fldCharType="end"/>
      </w:r>
      <w:r w:rsidRPr="007D25B0">
        <w:rPr>
          <w:lang w:val="en-US"/>
        </w:rPr>
        <w:t> </w:t>
      </w:r>
      <w:r w:rsidRPr="007D25B0">
        <w:rPr>
          <w:lang w:val="en-US" w:eastAsia="ko-KR"/>
        </w:rPr>
        <w:t>– The syntax element sps_temporal_id_nesting_flag is used to indicate that temporal up-switching, i.e. switching from decoding up to any TemporalId tIdN to decoding up to any TemporalId tIdM that is greater than tIdN, is always possible in the CVS.</w:t>
      </w:r>
    </w:p>
    <w:p w:rsidR="008B3821" w:rsidRPr="007D25B0" w:rsidRDefault="008B3821" w:rsidP="008B3821">
      <w:pPr>
        <w:rPr>
          <w:szCs w:val="22"/>
          <w:lang w:val="en-US"/>
        </w:rPr>
      </w:pPr>
      <w:proofErr w:type="gramStart"/>
      <w:r w:rsidRPr="007D25B0">
        <w:rPr>
          <w:b/>
          <w:szCs w:val="22"/>
          <w:lang w:val="en-US"/>
        </w:rPr>
        <w:lastRenderedPageBreak/>
        <w:t>sps_extension_flag</w:t>
      </w:r>
      <w:proofErr w:type="gramEnd"/>
      <w:r w:rsidRPr="007D25B0">
        <w:rPr>
          <w:szCs w:val="22"/>
          <w:lang w:val="en-US"/>
        </w:rPr>
        <w:t xml:space="preserve"> equal to 0 specifies that no sps_extension( ) syntax structure is present in the SPS RBSP syntax structure. </w:t>
      </w:r>
      <w:proofErr w:type="gramStart"/>
      <w:r w:rsidRPr="007D25B0">
        <w:rPr>
          <w:szCs w:val="22"/>
          <w:lang w:val="en-US"/>
        </w:rPr>
        <w:t>sps_extension_flag</w:t>
      </w:r>
      <w:proofErr w:type="gramEnd"/>
      <w:r w:rsidRPr="007D25B0">
        <w:rPr>
          <w:szCs w:val="22"/>
          <w:lang w:val="en-US"/>
        </w:rPr>
        <w:t xml:space="preserve"> equal to 1 specifies that the sps_extension( ) syntax structure is present in the SPS RBSP syntax structure.</w:t>
      </w:r>
    </w:p>
    <w:p w:rsidR="008B3821" w:rsidRPr="007D25B0" w:rsidRDefault="008B3821" w:rsidP="008B3821">
      <w:pPr>
        <w:rPr>
          <w:lang w:val="en-US"/>
        </w:rPr>
      </w:pPr>
      <w:proofErr w:type="gramStart"/>
      <w:r w:rsidRPr="007D25B0">
        <w:rPr>
          <w:b/>
          <w:lang w:val="en-US"/>
        </w:rPr>
        <w:t>sps_extension2_flag</w:t>
      </w:r>
      <w:proofErr w:type="gramEnd"/>
      <w:r w:rsidRPr="007D25B0">
        <w:rPr>
          <w:lang w:val="en-US"/>
        </w:rPr>
        <w:t xml:space="preserve"> equal to 0 specifies that no sps_extension_data_flag syntax elements are present in the SPS RBSP syntax structure. </w:t>
      </w:r>
      <w:proofErr w:type="gramStart"/>
      <w:r w:rsidRPr="007D25B0">
        <w:rPr>
          <w:lang w:val="en-US"/>
        </w:rPr>
        <w:t>sps_extension2_flag</w:t>
      </w:r>
      <w:proofErr w:type="gramEnd"/>
      <w:r w:rsidRPr="007D25B0">
        <w:rPr>
          <w:lang w:val="en-US"/>
        </w:rPr>
        <w:t xml:space="preserve"> shall be equal to 0 in bitstreams conforming to this version of this Specification. The value of 1 for sps_extension2_flag is reserved for future use by ITU-T | ISO/IEC. Decoders shall ignore all sps_extension_data_flag syntax elements that follow the value 1 for sps_extension2_flag in an SPS NAL unit.</w:t>
      </w: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t>Sequence parameter set extension semantics</w:t>
      </w:r>
    </w:p>
    <w:p w:rsidR="008B3821" w:rsidRPr="007D25B0" w:rsidRDefault="008B3821" w:rsidP="008B3821">
      <w:pPr>
        <w:pStyle w:val="3N"/>
        <w:rPr>
          <w:bCs/>
          <w:lang w:val="en-US"/>
        </w:rPr>
      </w:pPr>
      <w:proofErr w:type="gramStart"/>
      <w:r w:rsidRPr="007D25B0">
        <w:rPr>
          <w:rFonts w:eastAsia="Batang"/>
          <w:b/>
          <w:bCs/>
          <w:lang w:val="en-US" w:eastAsia="ko-KR"/>
        </w:rPr>
        <w:t>inter_view_</w:t>
      </w:r>
      <w:r w:rsidRPr="007D25B0">
        <w:rPr>
          <w:b/>
          <w:bCs/>
          <w:lang w:val="en-US" w:eastAsia="ja-JP"/>
        </w:rPr>
        <w:t>mv_vert_constraint_flag</w:t>
      </w:r>
      <w:proofErr w:type="gramEnd"/>
      <w:r w:rsidRPr="007D25B0">
        <w:rPr>
          <w:b/>
          <w:bCs/>
          <w:lang w:val="en-US" w:eastAsia="ja-JP"/>
        </w:rPr>
        <w:t xml:space="preserve"> </w:t>
      </w:r>
      <w:r w:rsidRPr="007D25B0">
        <w:rPr>
          <w:lang w:val="en-US" w:eastAsia="ja-JP"/>
        </w:rPr>
        <w:t xml:space="preserve">equal to 1 specifies that vertical component of motion </w:t>
      </w:r>
      <w:r w:rsidRPr="007D25B0">
        <w:rPr>
          <w:rFonts w:eastAsia="MS Mincho"/>
          <w:lang w:val="en-US" w:eastAsia="ja-JP"/>
        </w:rPr>
        <w:t xml:space="preserve">vectors used for inter-layer prediction are constrained </w:t>
      </w:r>
      <w:r w:rsidRPr="007D25B0">
        <w:rPr>
          <w:lang w:val="en-US" w:eastAsia="ko-KR"/>
        </w:rPr>
        <w:t>in the CVS</w:t>
      </w:r>
      <w:r w:rsidRPr="007D25B0">
        <w:rPr>
          <w:rFonts w:eastAsia="MS Mincho"/>
          <w:lang w:val="en-US" w:eastAsia="ja-JP"/>
        </w:rPr>
        <w:t>.</w:t>
      </w:r>
      <w:r w:rsidRPr="007D25B0">
        <w:rPr>
          <w:rFonts w:eastAsia="MS Mincho"/>
          <w:bCs/>
          <w:lang w:val="en-US" w:eastAsia="ja-JP"/>
        </w:rPr>
        <w:t xml:space="preserve"> When </w:t>
      </w:r>
      <w:r w:rsidRPr="007D25B0">
        <w:rPr>
          <w:rFonts w:eastAsia="Batang"/>
          <w:bCs/>
          <w:lang w:val="en-US" w:eastAsia="ko-KR"/>
        </w:rPr>
        <w:t>inter_view_</w:t>
      </w:r>
      <w:r w:rsidRPr="007D25B0">
        <w:rPr>
          <w:bCs/>
          <w:lang w:val="en-US" w:eastAsia="ja-JP"/>
        </w:rPr>
        <w:t>mv_vert_constraint</w:t>
      </w:r>
      <w:r w:rsidRPr="007D25B0">
        <w:rPr>
          <w:rFonts w:eastAsia="MS Mincho"/>
          <w:lang w:val="en-US" w:eastAsia="ja-JP"/>
        </w:rPr>
        <w:t xml:space="preserve">_flag is </w:t>
      </w:r>
      <w:r w:rsidRPr="007D25B0">
        <w:rPr>
          <w:lang w:val="en-US" w:eastAsia="ja-JP"/>
        </w:rPr>
        <w:t>equal to 1</w:t>
      </w:r>
      <w:r w:rsidRPr="007D25B0">
        <w:rPr>
          <w:rFonts w:eastAsia="MS Mincho"/>
          <w:lang w:val="en-US" w:eastAsia="ja-JP"/>
        </w:rPr>
        <w:t xml:space="preserve">, </w:t>
      </w:r>
      <w:r w:rsidRPr="007D25B0">
        <w:rPr>
          <w:rFonts w:eastAsia="MS Mincho"/>
          <w:bCs/>
          <w:lang w:val="en-US" w:eastAsia="ja-JP"/>
        </w:rPr>
        <w:t xml:space="preserve">the vertical component of the motion vectors used for inter-layer prediction shall be equal to or less than 56 in units of luma samples. When </w:t>
      </w:r>
      <w:r w:rsidRPr="007D25B0">
        <w:rPr>
          <w:rFonts w:eastAsia="Batang"/>
          <w:bCs/>
          <w:lang w:val="en-US" w:eastAsia="ko-KR"/>
        </w:rPr>
        <w:t>inter_view_</w:t>
      </w:r>
      <w:r w:rsidRPr="007D25B0">
        <w:rPr>
          <w:bCs/>
          <w:lang w:val="en-US" w:eastAsia="ja-JP"/>
        </w:rPr>
        <w:t>mv_vert_constraint</w:t>
      </w:r>
      <w:r w:rsidRPr="007D25B0">
        <w:rPr>
          <w:rFonts w:eastAsia="MS Mincho"/>
          <w:lang w:val="en-US" w:eastAsia="ja-JP"/>
        </w:rPr>
        <w:t xml:space="preserve">_flag is </w:t>
      </w:r>
      <w:r w:rsidRPr="007D25B0">
        <w:rPr>
          <w:lang w:val="en-US" w:eastAsia="ja-JP"/>
        </w:rPr>
        <w:t xml:space="preserve">equal to </w:t>
      </w:r>
      <w:r w:rsidRPr="007D25B0">
        <w:rPr>
          <w:rFonts w:eastAsia="MS Mincho"/>
          <w:lang w:val="en-US" w:eastAsia="ja-JP"/>
        </w:rPr>
        <w:t>0</w:t>
      </w:r>
      <w:r w:rsidRPr="007D25B0">
        <w:rPr>
          <w:rFonts w:eastAsia="MS Mincho"/>
          <w:bCs/>
          <w:lang w:val="en-US" w:eastAsia="ja-JP"/>
        </w:rPr>
        <w:t>, no constraint for of the vertical component of the motion vectors used for inter-layer prediction is signalled by this flag. W</w:t>
      </w:r>
      <w:r w:rsidRPr="007D25B0">
        <w:rPr>
          <w:bCs/>
          <w:lang w:val="en-US"/>
        </w:rPr>
        <w:t xml:space="preserve">hen not </w:t>
      </w:r>
      <w:r w:rsidRPr="007D25B0">
        <w:rPr>
          <w:rFonts w:eastAsia="MS Mincho"/>
          <w:bCs/>
          <w:lang w:val="en-US" w:eastAsia="ja-JP"/>
        </w:rPr>
        <w:t>present, t</w:t>
      </w:r>
      <w:r w:rsidRPr="007D25B0">
        <w:rPr>
          <w:bCs/>
          <w:lang w:val="en-US"/>
        </w:rPr>
        <w:t xml:space="preserve">he </w:t>
      </w:r>
      <w:r w:rsidRPr="007D25B0">
        <w:rPr>
          <w:rFonts w:eastAsia="Batang"/>
          <w:bCs/>
          <w:lang w:val="en-US" w:eastAsia="ko-KR"/>
        </w:rPr>
        <w:t>inter_view_</w:t>
      </w:r>
      <w:r w:rsidRPr="007D25B0">
        <w:rPr>
          <w:bCs/>
          <w:lang w:val="en-US" w:eastAsia="ja-JP"/>
        </w:rPr>
        <w:t>mv_vert_constraint_flag</w:t>
      </w:r>
      <w:r w:rsidRPr="007D25B0">
        <w:rPr>
          <w:rFonts w:eastAsia="MS Mincho"/>
          <w:bCs/>
          <w:lang w:val="en-US" w:eastAsia="ja-JP"/>
        </w:rPr>
        <w:t xml:space="preserve"> is inferred to be equal to 0</w:t>
      </w:r>
      <w:r w:rsidRPr="007D25B0">
        <w:rPr>
          <w:bCs/>
          <w:lang w:val="en-US"/>
        </w:rPr>
        <w:t>.</w:t>
      </w:r>
    </w:p>
    <w:p w:rsidR="0026394B" w:rsidRPr="007D25B0" w:rsidRDefault="0026394B" w:rsidP="0026394B">
      <w:pPr>
        <w:rPr>
          <w:b/>
        </w:rPr>
      </w:pPr>
      <w:proofErr w:type="gramStart"/>
      <w:r w:rsidRPr="007D25B0">
        <w:rPr>
          <w:b/>
          <w:bCs/>
        </w:rPr>
        <w:t>num_scaled_ref_layer_offsets</w:t>
      </w:r>
      <w:proofErr w:type="gramEnd"/>
      <w:r w:rsidRPr="007D25B0">
        <w:rPr>
          <w:noProof/>
        </w:rPr>
        <w:t xml:space="preserve"> specifies</w:t>
      </w:r>
      <w:r w:rsidRPr="007D25B0">
        <w:t xml:space="preserve"> </w:t>
      </w:r>
      <w:r w:rsidRPr="007D25B0">
        <w:rPr>
          <w:bCs/>
          <w:szCs w:val="22"/>
        </w:rPr>
        <w:t xml:space="preserve">the </w:t>
      </w:r>
      <w:r w:rsidRPr="007D25B0">
        <w:rPr>
          <w:noProof/>
        </w:rPr>
        <w:t xml:space="preserve">number of sets of </w:t>
      </w:r>
      <w:r w:rsidRPr="007D25B0">
        <w:t xml:space="preserve">scaled reference layer offset parameters </w:t>
      </w:r>
      <w:r w:rsidRPr="007D25B0">
        <w:rPr>
          <w:noProof/>
        </w:rPr>
        <w:t xml:space="preserve">that </w:t>
      </w:r>
      <w:r w:rsidRPr="007D25B0">
        <w:t>are present in the SPS.</w:t>
      </w:r>
      <w:r w:rsidRPr="007D25B0">
        <w:rPr>
          <w:noProof/>
        </w:rPr>
        <w:t xml:space="preserve"> The value of </w:t>
      </w:r>
      <w:r w:rsidRPr="007D25B0">
        <w:rPr>
          <w:bCs/>
        </w:rPr>
        <w:t>num_scaled_ref_layer_offsets shall be in the range of 0 to 63, inclusive.</w:t>
      </w:r>
    </w:p>
    <w:p w:rsidR="0026394B" w:rsidRPr="007D25B0" w:rsidRDefault="0026394B" w:rsidP="0026394B">
      <w:pPr>
        <w:pStyle w:val="3N"/>
        <w:rPr>
          <w:noProof/>
        </w:rPr>
      </w:pPr>
      <w:r w:rsidRPr="007D25B0">
        <w:rPr>
          <w:b/>
          <w:noProof/>
        </w:rPr>
        <w:t>scaled_ref_layer_left_offset</w:t>
      </w:r>
      <w:r w:rsidRPr="007D25B0">
        <w:rPr>
          <w:bCs/>
        </w:rPr>
        <w:t>[ i ]</w:t>
      </w:r>
      <w:r w:rsidRPr="007D25B0">
        <w:rPr>
          <w:noProof/>
        </w:rPr>
        <w:t xml:space="preserve"> specifies the horizontal offset between the </w:t>
      </w:r>
      <w:r w:rsidRPr="007D25B0">
        <w:rPr>
          <w:rFonts w:eastAsiaTheme="minorEastAsia"/>
          <w:noProof/>
          <w:lang w:eastAsia="zh-CN"/>
        </w:rPr>
        <w:t>top</w:t>
      </w:r>
      <w:r w:rsidRPr="007D25B0">
        <w:rPr>
          <w:noProof/>
        </w:rPr>
        <w:t xml:space="preserve">-left luma sample of the resampled i-th direct reference layer picture used for inter-layer prediction and the </w:t>
      </w:r>
      <w:r w:rsidRPr="007D25B0">
        <w:rPr>
          <w:noProof/>
          <w:lang w:val="en-US"/>
        </w:rPr>
        <w:t>top</w:t>
      </w:r>
      <w:r w:rsidRPr="007D25B0">
        <w:rPr>
          <w:noProof/>
        </w:rPr>
        <w:t>-left luma sample of the current picture in units of two luma samples. When not present, the value of scaled_ref_layer_left_offset</w:t>
      </w:r>
      <w:proofErr w:type="gramStart"/>
      <w:r w:rsidRPr="007D25B0">
        <w:rPr>
          <w:bCs/>
        </w:rPr>
        <w:t>[ i</w:t>
      </w:r>
      <w:proofErr w:type="gramEnd"/>
      <w:r w:rsidRPr="007D25B0">
        <w:rPr>
          <w:bCs/>
        </w:rPr>
        <w:t> ]</w:t>
      </w:r>
      <w:r w:rsidRPr="007D25B0">
        <w:rPr>
          <w:b/>
          <w:bCs/>
        </w:rPr>
        <w:t xml:space="preserve"> </w:t>
      </w:r>
      <w:r w:rsidRPr="007D25B0">
        <w:rPr>
          <w:noProof/>
        </w:rPr>
        <w:t xml:space="preserve">  is inferred to be equal to 0.</w:t>
      </w:r>
    </w:p>
    <w:p w:rsidR="0026394B" w:rsidRPr="007D25B0" w:rsidRDefault="0026394B" w:rsidP="0026394B">
      <w:pPr>
        <w:pStyle w:val="3N"/>
        <w:rPr>
          <w:noProof/>
        </w:rPr>
      </w:pPr>
      <w:r w:rsidRPr="007D25B0">
        <w:rPr>
          <w:b/>
          <w:noProof/>
        </w:rPr>
        <w:t>scaled_ref_layer_top_offset</w:t>
      </w:r>
      <w:r w:rsidRPr="007D25B0">
        <w:rPr>
          <w:bCs/>
        </w:rPr>
        <w:t>[ i ]</w:t>
      </w:r>
      <w:r w:rsidRPr="007D25B0">
        <w:rPr>
          <w:noProof/>
        </w:rPr>
        <w:t xml:space="preserve"> specifies the vertical offset between the </w:t>
      </w:r>
      <w:r w:rsidRPr="007D25B0">
        <w:rPr>
          <w:rFonts w:eastAsiaTheme="minorEastAsia"/>
          <w:noProof/>
          <w:lang w:eastAsia="zh-CN"/>
        </w:rPr>
        <w:t>top</w:t>
      </w:r>
      <w:r w:rsidRPr="007D25B0">
        <w:rPr>
          <w:noProof/>
        </w:rPr>
        <w:t>-left luma sample of the resampled i-th direct reference layer picture used for inter-layer prediction and the top-left luma sample of the current picture in units of two luma samples. When not present, the value of scaled_ref_layer_top_offset</w:t>
      </w:r>
      <w:proofErr w:type="gramStart"/>
      <w:r w:rsidRPr="007D25B0">
        <w:rPr>
          <w:bCs/>
        </w:rPr>
        <w:t>[ i</w:t>
      </w:r>
      <w:proofErr w:type="gramEnd"/>
      <w:r w:rsidRPr="007D25B0">
        <w:rPr>
          <w:bCs/>
        </w:rPr>
        <w:t> ]</w:t>
      </w:r>
      <w:r w:rsidRPr="007D25B0">
        <w:rPr>
          <w:b/>
          <w:bCs/>
        </w:rPr>
        <w:t xml:space="preserve"> </w:t>
      </w:r>
      <w:r w:rsidRPr="007D25B0">
        <w:rPr>
          <w:noProof/>
        </w:rPr>
        <w:t xml:space="preserve"> is inferred to be equal to 0.</w:t>
      </w:r>
    </w:p>
    <w:p w:rsidR="0026394B" w:rsidRPr="007D25B0" w:rsidRDefault="0026394B" w:rsidP="0026394B">
      <w:pPr>
        <w:pStyle w:val="3N"/>
        <w:rPr>
          <w:noProof/>
        </w:rPr>
      </w:pPr>
      <w:r w:rsidRPr="007D25B0">
        <w:rPr>
          <w:b/>
          <w:noProof/>
        </w:rPr>
        <w:t>scaled_ref_layer_right_offset</w:t>
      </w:r>
      <w:proofErr w:type="gramStart"/>
      <w:r w:rsidRPr="007D25B0">
        <w:rPr>
          <w:bCs/>
        </w:rPr>
        <w:t>[ i</w:t>
      </w:r>
      <w:proofErr w:type="gramEnd"/>
      <w:r w:rsidRPr="007D25B0">
        <w:rPr>
          <w:bCs/>
        </w:rPr>
        <w:t> ]</w:t>
      </w:r>
      <w:r w:rsidRPr="007D25B0">
        <w:rPr>
          <w:noProof/>
        </w:rPr>
        <w:t xml:space="preserve"> specifies the horizontal offset between the bottom-right luma sample of the resampled i-th direct reference layer picture used for inter-layer prediction and the bottom-right luma sample of the current picture in units of two luma samples. When not present, the value of scaled_ref_layer_right_offset</w:t>
      </w:r>
      <w:proofErr w:type="gramStart"/>
      <w:r w:rsidRPr="007D25B0">
        <w:rPr>
          <w:bCs/>
        </w:rPr>
        <w:t>[ i</w:t>
      </w:r>
      <w:proofErr w:type="gramEnd"/>
      <w:r w:rsidRPr="007D25B0">
        <w:rPr>
          <w:bCs/>
        </w:rPr>
        <w:t> ]</w:t>
      </w:r>
      <w:r w:rsidRPr="007D25B0">
        <w:rPr>
          <w:b/>
          <w:bCs/>
        </w:rPr>
        <w:t xml:space="preserve"> </w:t>
      </w:r>
      <w:r w:rsidRPr="007D25B0">
        <w:rPr>
          <w:noProof/>
        </w:rPr>
        <w:t xml:space="preserve"> is inferred to be equal to 0.</w:t>
      </w:r>
    </w:p>
    <w:p w:rsidR="008B3821" w:rsidRPr="007D25B0" w:rsidRDefault="0026394B" w:rsidP="0026394B">
      <w:pPr>
        <w:pStyle w:val="3N"/>
        <w:rPr>
          <w:lang w:val="en-US"/>
        </w:rPr>
      </w:pPr>
      <w:r w:rsidRPr="007D25B0">
        <w:rPr>
          <w:b/>
          <w:noProof/>
        </w:rPr>
        <w:t>scaled_ref_layer_bottom_offset</w:t>
      </w:r>
      <w:proofErr w:type="gramStart"/>
      <w:r w:rsidRPr="007D25B0">
        <w:rPr>
          <w:bCs/>
        </w:rPr>
        <w:t>[ i</w:t>
      </w:r>
      <w:proofErr w:type="gramEnd"/>
      <w:r w:rsidRPr="007D25B0">
        <w:rPr>
          <w:bCs/>
        </w:rPr>
        <w:t> ]</w:t>
      </w:r>
      <w:r w:rsidRPr="007D25B0">
        <w:rPr>
          <w:b/>
          <w:bCs/>
        </w:rPr>
        <w:t xml:space="preserve"> </w:t>
      </w:r>
      <w:r w:rsidRPr="007D25B0">
        <w:rPr>
          <w:noProof/>
        </w:rPr>
        <w:t xml:space="preserve"> specifies the vertical offset between the bottom-right luma sample of the resampled i-th direct reference layer picture used for inter-layer prediction and the bottom-right luma sample of the current picture in units of two luma samples. When not present, the value of scaled_ref_layer_bottom_offset</w:t>
      </w:r>
      <w:proofErr w:type="gramStart"/>
      <w:r w:rsidRPr="007D25B0">
        <w:rPr>
          <w:bCs/>
        </w:rPr>
        <w:t>[ i</w:t>
      </w:r>
      <w:proofErr w:type="gramEnd"/>
      <w:r w:rsidRPr="007D25B0">
        <w:rPr>
          <w:bCs/>
        </w:rPr>
        <w:t> ]</w:t>
      </w:r>
      <w:r w:rsidRPr="007D25B0">
        <w:rPr>
          <w:b/>
          <w:bCs/>
        </w:rPr>
        <w:t xml:space="preserve"> </w:t>
      </w:r>
      <w:r w:rsidRPr="007D25B0">
        <w:rPr>
          <w:noProof/>
        </w:rPr>
        <w:t xml:space="preserve"> is inferred to be equal to 0.</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Picture parameter set RBSP semantics</w:t>
      </w:r>
    </w:p>
    <w:p w:rsidR="008B3821" w:rsidRPr="007D25B0" w:rsidRDefault="008B3821" w:rsidP="008B3821">
      <w:pPr>
        <w:pStyle w:val="3N"/>
        <w:rPr>
          <w:lang w:val="en-US"/>
        </w:rPr>
      </w:pPr>
      <w:r w:rsidRPr="007D25B0">
        <w:rPr>
          <w:lang w:val="en-US"/>
        </w:rPr>
        <w:t>The specifications in subclause 7.4.3.3 apply, with the following modifications:</w:t>
      </w:r>
    </w:p>
    <w:p w:rsidR="008B3821" w:rsidRPr="007D25B0" w:rsidRDefault="008B3821" w:rsidP="008B3821">
      <w:pPr>
        <w:pStyle w:val="Note1"/>
        <w:rPr>
          <w:lang w:val="en-US"/>
        </w:rPr>
      </w:pPr>
      <w:r w:rsidRPr="007D25B0">
        <w:rPr>
          <w:lang w:val="en-US"/>
        </w:rPr>
        <w:t xml:space="preserve">NOTE – All </w:t>
      </w:r>
      <w:r w:rsidRPr="007D25B0">
        <w:rPr>
          <w:szCs w:val="24"/>
          <w:lang w:val="en-US" w:eastAsia="de-DE"/>
        </w:rPr>
        <w:t>PPSs, regardless of the values of their nuh_layer_id, share the same value space for pps_pic_parameter_set_id</w:t>
      </w:r>
      <w:r w:rsidRPr="007D25B0">
        <w:rPr>
          <w:lang w:val="en-US"/>
        </w:rPr>
        <w:t xml:space="preserve">. In other words, a PPS with nuh_layer_id equal to X and </w:t>
      </w:r>
      <w:r w:rsidRPr="007D25B0">
        <w:rPr>
          <w:szCs w:val="24"/>
          <w:lang w:val="en-US" w:eastAsia="de-DE"/>
        </w:rPr>
        <w:t>pps_pic_parameter_set_id equal to A would update the previously received PPS with nuh_layer_id not equal to X and pps_pic_parameter_set_id equal to A.</w:t>
      </w:r>
    </w:p>
    <w:p w:rsidR="008B3821" w:rsidRPr="007D25B0" w:rsidRDefault="008B3821" w:rsidP="008B3821">
      <w:pPr>
        <w:pStyle w:val="3N"/>
        <w:rPr>
          <w:lang w:val="en-US"/>
        </w:rPr>
      </w:pPr>
      <w:proofErr w:type="gramStart"/>
      <w:r w:rsidRPr="007D25B0">
        <w:rPr>
          <w:b/>
          <w:lang w:val="en-US"/>
        </w:rPr>
        <w:t>num_extra_slice_header_bits</w:t>
      </w:r>
      <w:proofErr w:type="gramEnd"/>
      <w:r w:rsidRPr="007D25B0">
        <w:rPr>
          <w:lang w:val="en-US"/>
        </w:rPr>
        <w:t xml:space="preserve"> specifies the number of extra slice header bits that are present in the slice header RBSP for coded pictures referring to the PPS. </w:t>
      </w:r>
      <w:proofErr w:type="gramStart"/>
      <w:r w:rsidRPr="007D25B0">
        <w:rPr>
          <w:lang w:val="en-US"/>
        </w:rPr>
        <w:t>num_extra_slice_header_bits</w:t>
      </w:r>
      <w:proofErr w:type="gramEnd"/>
      <w:r w:rsidRPr="007D25B0">
        <w:rPr>
          <w:lang w:val="en-US"/>
        </w:rPr>
        <w:t xml:space="preserve"> shall be in the range of 0 to 2, inclusive, in bitstreams conforming to this version of this Specification. Other values for num_extra_slice_header_bits are reserved for future use by ITU-T | ISO/IEC. However, decoders shall allow num_extra_slice_header_bits to have any value.</w:t>
      </w:r>
    </w:p>
    <w:p w:rsidR="008B3821" w:rsidRPr="007D25B0" w:rsidRDefault="008B3821" w:rsidP="008B3821">
      <w:pPr>
        <w:pStyle w:val="3N"/>
        <w:rPr>
          <w:lang w:val="en-US"/>
        </w:rPr>
      </w:pPr>
      <w:r w:rsidRPr="007D25B0">
        <w:rPr>
          <w:lang w:val="en-US"/>
        </w:rPr>
        <w:t xml:space="preserve">When cross_layer_irap_aligned_flag </w:t>
      </w:r>
      <w:r w:rsidR="00FC1F30" w:rsidRPr="007D25B0">
        <w:rPr>
          <w:lang w:val="en-US"/>
        </w:rPr>
        <w:t xml:space="preserve">is </w:t>
      </w:r>
      <w:r w:rsidRPr="007D25B0">
        <w:rPr>
          <w:lang w:val="en-US"/>
        </w:rPr>
        <w:t>equal to 0, it is a requirement of bitstream conformance that num_extra_slice_header_bits shall be greater than or equal to 1.</w:t>
      </w:r>
    </w:p>
    <w:p w:rsidR="008B3821" w:rsidRPr="007D25B0" w:rsidRDefault="008B3821" w:rsidP="008B3821">
      <w:pPr>
        <w:pStyle w:val="3N"/>
        <w:rPr>
          <w:lang w:val="en-US"/>
        </w:rPr>
      </w:pPr>
      <w:proofErr w:type="gramStart"/>
      <w:r w:rsidRPr="007D25B0">
        <w:rPr>
          <w:b/>
          <w:lang w:val="en-US"/>
        </w:rPr>
        <w:t>pps_infer_scaling_list_flag</w:t>
      </w:r>
      <w:proofErr w:type="gramEnd"/>
      <w:r w:rsidRPr="007D25B0">
        <w:rPr>
          <w:lang w:val="en-US"/>
        </w:rPr>
        <w:t xml:space="preserve"> equal to 1 specifies that the syntax elements of the scaling list data syntax structure of the PPS are inferred to be equal to those of the PPS that is active for the layer with nuh_layer_id equal to pps_scaling_list_ref_layer_id. </w:t>
      </w:r>
      <w:proofErr w:type="gramStart"/>
      <w:r w:rsidRPr="007D25B0">
        <w:rPr>
          <w:lang w:val="en-US"/>
        </w:rPr>
        <w:t>pps_infer_scaling_list_flag</w:t>
      </w:r>
      <w:proofErr w:type="gramEnd"/>
      <w:r w:rsidRPr="007D25B0">
        <w:rPr>
          <w:lang w:val="en-US"/>
        </w:rPr>
        <w:t xml:space="preserve"> equal to 0 specifies that the syntax elements of the scaling list data syntax structure of the PPS are not inferred. When not present, the value of pps_infer_scaling_list_flag is inferred to be 0.</w:t>
      </w:r>
    </w:p>
    <w:p w:rsidR="008B3821" w:rsidRPr="007D25B0" w:rsidRDefault="008B3821" w:rsidP="008B3821">
      <w:pPr>
        <w:pStyle w:val="3N"/>
        <w:rPr>
          <w:lang w:val="en-US"/>
        </w:rPr>
      </w:pPr>
      <w:proofErr w:type="gramStart"/>
      <w:r w:rsidRPr="007D25B0">
        <w:rPr>
          <w:b/>
          <w:lang w:val="en-US"/>
        </w:rPr>
        <w:t>pps_scaling_list_ref_layer_id</w:t>
      </w:r>
      <w:proofErr w:type="gramEnd"/>
      <w:r w:rsidRPr="007D25B0">
        <w:rPr>
          <w:lang w:val="en-US"/>
        </w:rPr>
        <w:t xml:space="preserve"> specifies the value of the nuh_layer_id of the layer for which the active PPS is associated with the same scaling list data as the current PPS.</w:t>
      </w:r>
    </w:p>
    <w:p w:rsidR="008B3821" w:rsidRPr="007D25B0" w:rsidRDefault="008B3821" w:rsidP="008B3821">
      <w:pPr>
        <w:pStyle w:val="3N"/>
        <w:rPr>
          <w:lang w:val="en-US"/>
        </w:rPr>
      </w:pPr>
      <w:r w:rsidRPr="007D25B0">
        <w:rPr>
          <w:lang w:val="en-US"/>
        </w:rPr>
        <w:t>The value of pps_scaling_list_ref_layer_id shall be in the range of 0 to 62, inclusive.</w:t>
      </w:r>
    </w:p>
    <w:p w:rsidR="008B3821" w:rsidRPr="007D25B0" w:rsidRDefault="008B3821" w:rsidP="008B3821">
      <w:pPr>
        <w:pStyle w:val="3N"/>
        <w:rPr>
          <w:lang w:val="en-US"/>
        </w:rPr>
      </w:pPr>
      <w:r w:rsidRPr="007D25B0">
        <w:rPr>
          <w:lang w:val="en-US"/>
        </w:rPr>
        <w:t>When avc_base_layer_flag is equal to 1, it is a requirement of bitstream conformance that pps_scaling_list_ref_layer_id shall be greater than 0.</w:t>
      </w:r>
    </w:p>
    <w:p w:rsidR="008B3821" w:rsidRPr="007D25B0" w:rsidRDefault="008B3821" w:rsidP="008B3821">
      <w:pPr>
        <w:pStyle w:val="3N"/>
        <w:rPr>
          <w:lang w:val="en-US"/>
        </w:rPr>
      </w:pPr>
      <w:r w:rsidRPr="007D25B0">
        <w:rPr>
          <w:lang w:val="en-US"/>
        </w:rPr>
        <w:t xml:space="preserve">It is a requirement of bitstream conformance that, when a PPS with nuh_layer_id equal to nuhLayerIdA is active for a layer with nuh_layer_id equal to nuhLayerIdB and pps_infer_scaling_list_flag in the PPS is equal to 1, </w:t>
      </w:r>
      <w:r w:rsidRPr="007D25B0">
        <w:rPr>
          <w:lang w:val="en-US"/>
        </w:rPr>
        <w:lastRenderedPageBreak/>
        <w:t>pps_infer_scaling_list_flag shall be equal to 0 for the PPS that is active for the layer with nuh_layer_id equal to pps_scaling_list_ref_layer_id.</w:t>
      </w:r>
    </w:p>
    <w:p w:rsidR="008B3821" w:rsidRPr="007D25B0" w:rsidRDefault="008B3821" w:rsidP="008B3821">
      <w:pPr>
        <w:pStyle w:val="3N"/>
        <w:rPr>
          <w:lang w:val="en-US"/>
        </w:rPr>
      </w:pPr>
      <w:r w:rsidRPr="007D25B0">
        <w:rPr>
          <w:lang w:val="en-US"/>
        </w:rPr>
        <w:t>It is a requirement of bitstream conformance that, when a PPS with nuh_layer_id equal to nuhLayerIdA is active for a layer with nuh_layer_id equal to nuhLayerIdB, the layer with nuh_layer_id equal to pps_scaling_list_ref_layer_id shall be a direct or indirect reference layer of the layer with nuh_layer_id equal to nuhLayerIdB.</w:t>
      </w:r>
    </w:p>
    <w:p w:rsidR="008B3821" w:rsidRPr="007D25B0" w:rsidRDefault="008B3821" w:rsidP="008B3821">
      <w:pPr>
        <w:rPr>
          <w:lang w:val="en-US"/>
        </w:rPr>
      </w:pPr>
      <w:proofErr w:type="gramStart"/>
      <w:r w:rsidRPr="007D25B0">
        <w:rPr>
          <w:rFonts w:eastAsia="MS Mincho"/>
          <w:b/>
          <w:bCs/>
          <w:lang w:val="en-US" w:eastAsia="ja-JP"/>
        </w:rPr>
        <w:t>pps_scaling_list_data_present_flag</w:t>
      </w:r>
      <w:proofErr w:type="gramEnd"/>
      <w:r w:rsidRPr="007D25B0">
        <w:rPr>
          <w:b/>
          <w:bCs/>
          <w:lang w:val="en-US"/>
        </w:rPr>
        <w:t xml:space="preserve"> </w:t>
      </w:r>
      <w:r w:rsidRPr="007D25B0">
        <w:rPr>
          <w:bCs/>
          <w:lang w:val="en-US"/>
        </w:rPr>
        <w:t xml:space="preserve">equal to 1 </w:t>
      </w:r>
      <w:r w:rsidRPr="007D25B0">
        <w:rPr>
          <w:lang w:val="en-US"/>
        </w:rPr>
        <w:t xml:space="preserve">specifies that parameters are present in the PPS to modify the scaling lists specified by the active SPS. </w:t>
      </w:r>
      <w:proofErr w:type="gramStart"/>
      <w:r w:rsidRPr="007D25B0">
        <w:rPr>
          <w:lang w:val="en-US"/>
        </w:rPr>
        <w:t>pps_scaling_list_data_present_flag</w:t>
      </w:r>
      <w:proofErr w:type="gramEnd"/>
      <w:r w:rsidRPr="007D25B0">
        <w:rPr>
          <w:lang w:val="en-US"/>
        </w:rPr>
        <w:t xml:space="preserve"> equal to 0 specifies that the scaling list data used for the pictures referring to the PPS are inferred to be equal to those specified by the active SPS. When scaling_list_enabled_flag is equal to 0, the value of pps_scaling_list_data_present_flag shall be equal to 0. </w:t>
      </w:r>
      <w:r w:rsidRPr="007D25B0">
        <w:rPr>
          <w:lang w:val="en-US" w:eastAsia="ko-KR"/>
        </w:rPr>
        <w:t xml:space="preserve">When scaling_list_enabled_flag is equal to 1, sps_scaling_list_data_present_flag is equal to 0, and </w:t>
      </w:r>
      <w:r w:rsidRPr="007D25B0">
        <w:rPr>
          <w:rFonts w:eastAsia="MS Mincho"/>
          <w:lang w:val="en-US" w:eastAsia="zh-CN"/>
        </w:rPr>
        <w:t>pps_scaling_list_data_present_flag is equal to 0, the default scaling list data are used to derive</w:t>
      </w:r>
      <w:r w:rsidRPr="007D25B0">
        <w:rPr>
          <w:lang w:val="en-US" w:eastAsia="ko-KR"/>
        </w:rPr>
        <w:t xml:space="preserve"> the array ScalingFactor as described in the </w:t>
      </w:r>
      <w:r w:rsidRPr="007D25B0">
        <w:rPr>
          <w:lang w:val="en-US"/>
        </w:rPr>
        <w:t>scaling list data semantics</w:t>
      </w:r>
      <w:r w:rsidRPr="007D25B0">
        <w:rPr>
          <w:lang w:val="en-US" w:eastAsia="ko-KR"/>
        </w:rPr>
        <w:t xml:space="preserve"> 7.4.5.</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Supplemental enhancement information RBSP semantics</w:t>
      </w:r>
    </w:p>
    <w:p w:rsidR="008B3821" w:rsidRPr="007D25B0" w:rsidRDefault="008B3821" w:rsidP="008B3821">
      <w:pPr>
        <w:pStyle w:val="3N"/>
        <w:rPr>
          <w:lang w:val="en-US"/>
        </w:rPr>
      </w:pPr>
      <w:r w:rsidRPr="007D25B0">
        <w:rPr>
          <w:lang w:val="en-US"/>
        </w:rPr>
        <w:t>The specifications in subclause 7.4.3.4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Access unit delimiter RBSP semantics</w:t>
      </w:r>
    </w:p>
    <w:p w:rsidR="008B3821" w:rsidRPr="007D25B0" w:rsidRDefault="008B3821" w:rsidP="008B3821">
      <w:pPr>
        <w:pStyle w:val="3N"/>
        <w:rPr>
          <w:lang w:val="en-US"/>
        </w:rPr>
      </w:pPr>
      <w:r w:rsidRPr="007D25B0">
        <w:rPr>
          <w:lang w:val="en-US"/>
        </w:rPr>
        <w:t>The specifications in subclause 7.4.3.5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End of sequence RBSP semantics</w:t>
      </w:r>
    </w:p>
    <w:p w:rsidR="008B3821" w:rsidRPr="007D25B0" w:rsidRDefault="008B3821" w:rsidP="008B3821">
      <w:pPr>
        <w:pStyle w:val="3N"/>
        <w:rPr>
          <w:lang w:val="en-US"/>
        </w:rPr>
      </w:pPr>
      <w:r w:rsidRPr="007D25B0">
        <w:rPr>
          <w:lang w:val="en-US"/>
        </w:rPr>
        <w:t>The specifications in subclause 7.4.3.6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End of bitstream RBSP semantics</w:t>
      </w:r>
    </w:p>
    <w:p w:rsidR="008B3821" w:rsidRPr="007D25B0" w:rsidRDefault="008B3821" w:rsidP="008B3821">
      <w:pPr>
        <w:pStyle w:val="3N"/>
        <w:rPr>
          <w:lang w:val="en-US"/>
        </w:rPr>
      </w:pPr>
      <w:r w:rsidRPr="007D25B0">
        <w:rPr>
          <w:lang w:val="en-US"/>
        </w:rPr>
        <w:t>The specifications in subclause 7.4.3.7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Filler data RBSP semantics</w:t>
      </w:r>
    </w:p>
    <w:p w:rsidR="008B3821" w:rsidRPr="007D25B0" w:rsidRDefault="008B3821" w:rsidP="008B3821">
      <w:pPr>
        <w:pStyle w:val="3N"/>
        <w:rPr>
          <w:lang w:val="en-US"/>
        </w:rPr>
      </w:pPr>
      <w:r w:rsidRPr="007D25B0">
        <w:rPr>
          <w:lang w:val="en-US"/>
        </w:rPr>
        <w:t>The specifications in subclause 7.4.3.8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Slice segment layer RBSP semantics</w:t>
      </w:r>
    </w:p>
    <w:p w:rsidR="008B3821" w:rsidRPr="007D25B0" w:rsidRDefault="008B3821" w:rsidP="008B3821">
      <w:pPr>
        <w:pStyle w:val="3N"/>
        <w:rPr>
          <w:lang w:val="en-US"/>
        </w:rPr>
      </w:pPr>
      <w:r w:rsidRPr="007D25B0">
        <w:rPr>
          <w:lang w:val="en-US"/>
        </w:rPr>
        <w:t>The specifications in subclause 7.4.3.9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RBSP slice segment trailing bits semantics</w:t>
      </w:r>
    </w:p>
    <w:p w:rsidR="008B3821" w:rsidRPr="007D25B0" w:rsidRDefault="008B3821" w:rsidP="008B3821">
      <w:pPr>
        <w:pStyle w:val="3N"/>
        <w:rPr>
          <w:lang w:val="en-US"/>
        </w:rPr>
      </w:pPr>
      <w:r w:rsidRPr="007D25B0">
        <w:rPr>
          <w:lang w:val="en-US"/>
        </w:rPr>
        <w:t>The specifications in subclause 7.4.3.10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RBSP trailing bits semantics</w:t>
      </w:r>
    </w:p>
    <w:p w:rsidR="008B3821" w:rsidRPr="007D25B0" w:rsidRDefault="008B3821" w:rsidP="008B3821">
      <w:pPr>
        <w:pStyle w:val="3N"/>
        <w:rPr>
          <w:lang w:val="en-US"/>
        </w:rPr>
      </w:pPr>
      <w:r w:rsidRPr="007D25B0">
        <w:rPr>
          <w:lang w:val="en-US"/>
        </w:rPr>
        <w:t>The specifications in subclause 7.4.3.11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Byte alignment semantics</w:t>
      </w:r>
    </w:p>
    <w:p w:rsidR="008B3821" w:rsidRPr="007D25B0" w:rsidRDefault="008B3821" w:rsidP="008B3821">
      <w:pPr>
        <w:pStyle w:val="3N"/>
        <w:rPr>
          <w:lang w:val="en-US"/>
        </w:rPr>
      </w:pPr>
      <w:r w:rsidRPr="007D25B0">
        <w:rPr>
          <w:lang w:val="en-US"/>
        </w:rPr>
        <w:t>The specifications in subclause 7.4.3.12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17" w:name="_Toc366771962"/>
      <w:r w:rsidRPr="007D25B0">
        <w:rPr>
          <w:lang w:val="en-US"/>
        </w:rPr>
        <w:t>Profile, tier and level semantics</w:t>
      </w:r>
      <w:bookmarkEnd w:id="1217"/>
    </w:p>
    <w:p w:rsidR="008B3821" w:rsidRPr="007D25B0" w:rsidRDefault="008B3821" w:rsidP="008B3821">
      <w:pPr>
        <w:rPr>
          <w:bCs/>
          <w:szCs w:val="22"/>
          <w:lang w:val="en-US"/>
        </w:rPr>
      </w:pPr>
      <w:r w:rsidRPr="007D25B0">
        <w:rPr>
          <w:lang w:val="en-US"/>
        </w:rPr>
        <w:t>The profile_tier_</w:t>
      </w:r>
      <w:proofErr w:type="gramStart"/>
      <w:r w:rsidRPr="007D25B0">
        <w:rPr>
          <w:lang w:val="en-US"/>
        </w:rPr>
        <w:t>level(</w:t>
      </w:r>
      <w:proofErr w:type="gramEnd"/>
      <w:r w:rsidRPr="007D25B0">
        <w:rPr>
          <w:lang w:val="en-US"/>
        </w:rPr>
        <w:t> ) syntax structure provides profile, tier and level information used for a layer set. When the profile_tier_</w:t>
      </w:r>
      <w:proofErr w:type="gramStart"/>
      <w:r w:rsidRPr="007D25B0">
        <w:rPr>
          <w:lang w:val="en-US"/>
        </w:rPr>
        <w:t>level(</w:t>
      </w:r>
      <w:proofErr w:type="gramEnd"/>
      <w:r w:rsidRPr="007D25B0">
        <w:rPr>
          <w:lang w:val="en-US"/>
        </w:rPr>
        <w:t xml:space="preserve"> ) syntax structure is included in a </w:t>
      </w:r>
      <w:r w:rsidRPr="007D25B0">
        <w:rPr>
          <w:rFonts w:eastAsia="MS Mincho"/>
          <w:lang w:val="en-US"/>
        </w:rPr>
        <w:t xml:space="preserve">vps_extension( ) </w:t>
      </w:r>
      <w:r w:rsidRPr="007D25B0">
        <w:rPr>
          <w:lang w:val="en-US"/>
        </w:rPr>
        <w:t xml:space="preserve">syntax structure, </w:t>
      </w:r>
      <w:r w:rsidRPr="007D25B0">
        <w:rPr>
          <w:bCs/>
          <w:szCs w:val="22"/>
          <w:lang w:val="en-US"/>
        </w:rPr>
        <w:t xml:space="preserve">the applicable </w:t>
      </w:r>
      <w:r w:rsidRPr="007D25B0">
        <w:rPr>
          <w:lang w:val="en-US"/>
        </w:rPr>
        <w:t xml:space="preserve">layer set to which the profile_tier_level( ) syntax structure applies is specified by the corresponding lsIdx variable in the </w:t>
      </w:r>
      <w:r w:rsidRPr="007D25B0">
        <w:rPr>
          <w:rFonts w:eastAsia="MS Mincho"/>
          <w:lang w:val="en-US"/>
        </w:rPr>
        <w:t xml:space="preserve">vps_extension( ) </w:t>
      </w:r>
      <w:r w:rsidRPr="007D25B0">
        <w:rPr>
          <w:lang w:val="en-US"/>
        </w:rPr>
        <w:t>syntax structure. When the profile_tier_</w:t>
      </w:r>
      <w:proofErr w:type="gramStart"/>
      <w:r w:rsidRPr="007D25B0">
        <w:rPr>
          <w:lang w:val="en-US"/>
        </w:rPr>
        <w:t>level(</w:t>
      </w:r>
      <w:proofErr w:type="gramEnd"/>
      <w:r w:rsidRPr="007D25B0">
        <w:rPr>
          <w:lang w:val="en-US"/>
        </w:rPr>
        <w:t xml:space="preserve"> ) syntax structure is included in a </w:t>
      </w:r>
      <w:r w:rsidRPr="007D25B0">
        <w:rPr>
          <w:rFonts w:eastAsia="MS Mincho"/>
          <w:lang w:val="en-US"/>
        </w:rPr>
        <w:t xml:space="preserve">VPS, but not in a vps_extension( ) </w:t>
      </w:r>
      <w:r w:rsidRPr="007D25B0">
        <w:rPr>
          <w:lang w:val="en-US"/>
        </w:rPr>
        <w:t xml:space="preserve">syntax structure, </w:t>
      </w:r>
      <w:r w:rsidRPr="007D25B0">
        <w:rPr>
          <w:bCs/>
          <w:szCs w:val="22"/>
          <w:lang w:val="en-US"/>
        </w:rPr>
        <w:t xml:space="preserve">the applicable </w:t>
      </w:r>
      <w:r w:rsidRPr="007D25B0">
        <w:rPr>
          <w:lang w:val="en-US"/>
        </w:rPr>
        <w:t xml:space="preserve">layer set to which the profile_tier_level( ) syntax structure applies is the layer set specified by the index 0. </w:t>
      </w:r>
      <w:r w:rsidRPr="007D25B0">
        <w:rPr>
          <w:bCs/>
          <w:szCs w:val="22"/>
          <w:lang w:val="en-US"/>
        </w:rPr>
        <w:t xml:space="preserve">When the </w:t>
      </w:r>
      <w:r w:rsidRPr="007D25B0">
        <w:rPr>
          <w:lang w:val="en-US"/>
        </w:rPr>
        <w:t>profile_tier_</w:t>
      </w:r>
      <w:proofErr w:type="gramStart"/>
      <w:r w:rsidRPr="007D25B0">
        <w:rPr>
          <w:lang w:val="en-US"/>
        </w:rPr>
        <w:t>level(</w:t>
      </w:r>
      <w:proofErr w:type="gramEnd"/>
      <w:r w:rsidRPr="007D25B0">
        <w:rPr>
          <w:lang w:val="en-US"/>
        </w:rPr>
        <w:t xml:space="preserve"> ) </w:t>
      </w:r>
      <w:r w:rsidRPr="007D25B0">
        <w:rPr>
          <w:bCs/>
          <w:szCs w:val="22"/>
          <w:lang w:val="en-US"/>
        </w:rPr>
        <w:t xml:space="preserve">syntax structure is included in an SPS, the layer set to which the </w:t>
      </w:r>
      <w:r w:rsidRPr="007D25B0">
        <w:rPr>
          <w:lang w:val="en-US"/>
        </w:rPr>
        <w:t xml:space="preserve">profile_tier_level( ) </w:t>
      </w:r>
      <w:r w:rsidRPr="007D25B0">
        <w:rPr>
          <w:bCs/>
          <w:szCs w:val="22"/>
          <w:lang w:val="en-US"/>
        </w:rPr>
        <w:t>syntax structure</w:t>
      </w:r>
      <w:r w:rsidRPr="007D25B0">
        <w:rPr>
          <w:lang w:val="en-US"/>
        </w:rPr>
        <w:t xml:space="preserve"> applies is the </w:t>
      </w:r>
      <w:r w:rsidRPr="007D25B0">
        <w:rPr>
          <w:bCs/>
          <w:szCs w:val="22"/>
          <w:lang w:val="en-US"/>
        </w:rPr>
        <w:t>layer set specified by the index 0.</w:t>
      </w:r>
    </w:p>
    <w:p w:rsidR="008B3821" w:rsidRPr="007D25B0" w:rsidRDefault="008B3821" w:rsidP="008B3821">
      <w:pPr>
        <w:rPr>
          <w:lang w:val="en-US"/>
        </w:rPr>
      </w:pPr>
      <w:r w:rsidRPr="007D25B0">
        <w:rPr>
          <w:lang w:val="en-US"/>
        </w:rPr>
        <w:t>For interpretation of the following semantics, CVS refers to the CVS subset associated with the layer set to which the profile_tier_</w:t>
      </w:r>
      <w:proofErr w:type="gramStart"/>
      <w:r w:rsidRPr="007D25B0">
        <w:rPr>
          <w:lang w:val="en-US"/>
        </w:rPr>
        <w:t>level(</w:t>
      </w:r>
      <w:proofErr w:type="gramEnd"/>
      <w:r w:rsidRPr="007D25B0">
        <w:rPr>
          <w:lang w:val="en-US"/>
        </w:rPr>
        <w:t> ) syntax structure applies.</w:t>
      </w:r>
    </w:p>
    <w:p w:rsidR="008B3821" w:rsidRPr="007D25B0" w:rsidRDefault="008B3821" w:rsidP="008B3821">
      <w:pPr>
        <w:pStyle w:val="3N"/>
        <w:rPr>
          <w:lang w:val="en-US"/>
        </w:rPr>
      </w:pPr>
      <w:r w:rsidRPr="007D25B0">
        <w:rPr>
          <w:bCs/>
          <w:szCs w:val="22"/>
          <w:lang w:val="en-US"/>
        </w:rPr>
        <w:t>When the syntax elements general_profile_space, general_tier_flag, general_profile_idc, general_profile_compatibility_flag</w:t>
      </w:r>
      <w:proofErr w:type="gramStart"/>
      <w:r w:rsidRPr="007D25B0">
        <w:rPr>
          <w:bCs/>
          <w:szCs w:val="22"/>
          <w:lang w:val="en-US"/>
        </w:rPr>
        <w:t>[ j</w:t>
      </w:r>
      <w:proofErr w:type="gramEnd"/>
      <w:r w:rsidRPr="007D25B0">
        <w:rPr>
          <w:bCs/>
          <w:szCs w:val="22"/>
          <w:lang w:val="en-US"/>
        </w:rPr>
        <w:t xml:space="preserve"> ], general_progressive_source_flag, general_interlaced_source_flag, </w:t>
      </w:r>
      <w:r w:rsidRPr="007D25B0">
        <w:rPr>
          <w:bCs/>
          <w:lang w:val="en-US"/>
        </w:rPr>
        <w:t xml:space="preserve">general_non_packed_constraint_flag, general_frame_only_constraint_flag, </w:t>
      </w:r>
      <w:r w:rsidRPr="007D25B0">
        <w:rPr>
          <w:bCs/>
          <w:szCs w:val="22"/>
          <w:lang w:val="en-US"/>
        </w:rPr>
        <w:t>general_reserved_zero_44bits are not present for the applicable layer set, they are inferred to be equal to the corresponding values of the layer set specified by the index (</w:t>
      </w:r>
      <w:r w:rsidRPr="007D25B0">
        <w:rPr>
          <w:b/>
          <w:bCs/>
          <w:szCs w:val="22"/>
          <w:lang w:val="en-US"/>
        </w:rPr>
        <w:t> </w:t>
      </w:r>
      <w:r w:rsidRPr="007D25B0">
        <w:rPr>
          <w:bCs/>
          <w:szCs w:val="22"/>
          <w:lang w:val="en-US"/>
        </w:rPr>
        <w:t>profile_layer_set_ref_minus1[ lsIdx ] +1 ).</w:t>
      </w:r>
    </w:p>
    <w:p w:rsidR="008B3821" w:rsidRPr="007D25B0" w:rsidRDefault="008B3821" w:rsidP="008B3821">
      <w:pPr>
        <w:pStyle w:val="3N"/>
        <w:rPr>
          <w:lang w:val="en-US"/>
        </w:rPr>
      </w:pPr>
      <w:r w:rsidRPr="007D25B0">
        <w:rPr>
          <w:bCs/>
          <w:szCs w:val="22"/>
          <w:lang w:val="en-US"/>
        </w:rPr>
        <w:t xml:space="preserve">When the syntax elements sub_layer_profile_space[ i ], sub_layer_tier_flag[ i ], sub_layer_profile_idc[ i ], </w:t>
      </w:r>
      <w:r w:rsidRPr="007D25B0">
        <w:rPr>
          <w:bCs/>
          <w:szCs w:val="22"/>
          <w:lang w:val="en-US"/>
        </w:rPr>
        <w:lastRenderedPageBreak/>
        <w:t>sub_layer_profile_compatibility_flag[ i ][ j ], sub_layer_progressive_source_flag[ i ], sub_layer_interlaced_source_flag[ i ], sub_layer_</w:t>
      </w:r>
      <w:r w:rsidRPr="007D25B0">
        <w:rPr>
          <w:bCs/>
          <w:lang w:val="en-US"/>
        </w:rPr>
        <w:t>non_packed_constraint_flag</w:t>
      </w:r>
      <w:r w:rsidRPr="007D25B0">
        <w:rPr>
          <w:bCs/>
          <w:szCs w:val="22"/>
          <w:lang w:val="en-US"/>
        </w:rPr>
        <w:t>[ i ]</w:t>
      </w:r>
      <w:r w:rsidRPr="007D25B0">
        <w:rPr>
          <w:bCs/>
          <w:lang w:val="en-US"/>
        </w:rPr>
        <w:t xml:space="preserve">, </w:t>
      </w:r>
      <w:r w:rsidRPr="007D25B0">
        <w:rPr>
          <w:bCs/>
          <w:szCs w:val="22"/>
          <w:lang w:val="en-US"/>
        </w:rPr>
        <w:t>sub_layer_</w:t>
      </w:r>
      <w:r w:rsidRPr="007D25B0">
        <w:rPr>
          <w:bCs/>
          <w:lang w:val="en-US"/>
        </w:rPr>
        <w:t>frame_only_constraint_flag</w:t>
      </w:r>
      <w:r w:rsidRPr="007D25B0">
        <w:rPr>
          <w:bCs/>
          <w:szCs w:val="22"/>
          <w:lang w:val="en-US"/>
        </w:rPr>
        <w:t>[ i ]</w:t>
      </w:r>
      <w:r w:rsidRPr="007D25B0">
        <w:rPr>
          <w:bCs/>
          <w:lang w:val="en-US"/>
        </w:rPr>
        <w:t xml:space="preserve">, </w:t>
      </w:r>
      <w:r w:rsidRPr="007D25B0">
        <w:rPr>
          <w:bCs/>
          <w:szCs w:val="22"/>
          <w:lang w:val="en-US"/>
        </w:rPr>
        <w:t>sub_layer_reserved_zero_44bits[ i ] are not present for the applicable layer set, and they are present in or inferred for the layer set specified by the index (</w:t>
      </w:r>
      <w:r w:rsidRPr="007D25B0">
        <w:rPr>
          <w:b/>
          <w:bCs/>
          <w:szCs w:val="22"/>
          <w:lang w:val="en-US"/>
        </w:rPr>
        <w:t> </w:t>
      </w:r>
      <w:r w:rsidRPr="007D25B0">
        <w:rPr>
          <w:bCs/>
          <w:szCs w:val="22"/>
          <w:lang w:val="en-US"/>
        </w:rPr>
        <w:t>profile_layer_set_ref_minus1[ lsIdx ] +1 ) they are inferred to be equal to the corresponding values of the layer set specified by the index (</w:t>
      </w:r>
      <w:r w:rsidRPr="007D25B0">
        <w:rPr>
          <w:b/>
          <w:bCs/>
          <w:szCs w:val="22"/>
          <w:lang w:val="en-US"/>
        </w:rPr>
        <w:t> </w:t>
      </w:r>
      <w:r w:rsidRPr="007D25B0">
        <w:rPr>
          <w:bCs/>
          <w:szCs w:val="22"/>
          <w:lang w:val="en-US"/>
        </w:rPr>
        <w:t>profile_layer_set_ref_minus1[ lsIdx ] +1 ).</w:t>
      </w:r>
    </w:p>
    <w:p w:rsidR="008B3821" w:rsidRPr="007D25B0" w:rsidRDefault="008B3821" w:rsidP="008B3821">
      <w:pPr>
        <w:pStyle w:val="3N"/>
        <w:rPr>
          <w:lang w:val="en-US"/>
        </w:rPr>
      </w:pPr>
      <w:r w:rsidRPr="007D25B0">
        <w:rPr>
          <w:lang w:val="en-US"/>
        </w:rPr>
        <w:t>The specifications in subclause 7.4.4 apply, with following modifications.</w:t>
      </w:r>
    </w:p>
    <w:p w:rsidR="008B3821" w:rsidRPr="007D25B0" w:rsidRDefault="008B3821" w:rsidP="008B3821">
      <w:pPr>
        <w:rPr>
          <w:bCs/>
          <w:szCs w:val="22"/>
          <w:lang w:val="en-US"/>
        </w:rPr>
      </w:pPr>
      <w:proofErr w:type="gramStart"/>
      <w:r w:rsidRPr="007D25B0">
        <w:rPr>
          <w:b/>
          <w:bCs/>
          <w:szCs w:val="22"/>
          <w:lang w:val="en-US"/>
        </w:rPr>
        <w:t>general_tier_flag</w:t>
      </w:r>
      <w:proofErr w:type="gramEnd"/>
      <w:r w:rsidRPr="007D25B0">
        <w:rPr>
          <w:bCs/>
          <w:szCs w:val="22"/>
          <w:lang w:val="en-US"/>
        </w:rPr>
        <w:t xml:space="preserve"> specifies the tier context for the interpretation of general_level_idc as specified in Annex A or subclause </w:t>
      </w:r>
      <w:r w:rsidR="0074750D" w:rsidRPr="007D25B0">
        <w:rPr>
          <w:bCs/>
          <w:szCs w:val="22"/>
          <w:lang w:val="en-US"/>
        </w:rPr>
        <w:fldChar w:fldCharType="begin"/>
      </w:r>
      <w:r w:rsidRPr="007D25B0">
        <w:rPr>
          <w:bCs/>
          <w:szCs w:val="22"/>
          <w:lang w:val="en-US"/>
        </w:rPr>
        <w:instrText xml:space="preserve"> REF _Ref348007252 \r \h </w:instrText>
      </w:r>
      <w:r w:rsidR="007D25B0">
        <w:rPr>
          <w:bCs/>
          <w:szCs w:val="22"/>
          <w:lang w:val="en-US"/>
        </w:rPr>
        <w:instrText xml:space="preserve"> \* MERGEFORMAT </w:instrText>
      </w:r>
      <w:r w:rsidR="0074750D" w:rsidRPr="007D25B0">
        <w:rPr>
          <w:bCs/>
          <w:szCs w:val="22"/>
          <w:lang w:val="en-US"/>
        </w:rPr>
      </w:r>
      <w:r w:rsidR="0074750D" w:rsidRPr="007D25B0">
        <w:rPr>
          <w:bCs/>
          <w:szCs w:val="22"/>
          <w:lang w:val="en-US"/>
        </w:rPr>
        <w:fldChar w:fldCharType="separate"/>
      </w:r>
      <w:r w:rsidRPr="007D25B0">
        <w:rPr>
          <w:bCs/>
          <w:szCs w:val="22"/>
          <w:lang w:val="en-US"/>
        </w:rPr>
        <w:t>G.11</w:t>
      </w:r>
      <w:r w:rsidR="0074750D" w:rsidRPr="007D25B0">
        <w:rPr>
          <w:bCs/>
          <w:szCs w:val="22"/>
          <w:lang w:val="en-US"/>
        </w:rPr>
        <w:fldChar w:fldCharType="end"/>
      </w:r>
      <w:r w:rsidR="009C5DB8" w:rsidRPr="007D25B0">
        <w:rPr>
          <w:bCs/>
          <w:szCs w:val="22"/>
          <w:lang w:val="en-US"/>
        </w:rPr>
        <w:t xml:space="preserve"> or subclause H.11</w:t>
      </w:r>
      <w:r w:rsidRPr="007D25B0">
        <w:rPr>
          <w:bCs/>
          <w:szCs w:val="22"/>
          <w:lang w:val="en-US"/>
        </w:rPr>
        <w:t>.</w:t>
      </w:r>
    </w:p>
    <w:p w:rsidR="008B3821" w:rsidRPr="007D25B0" w:rsidRDefault="008B3821" w:rsidP="008B3821">
      <w:pPr>
        <w:rPr>
          <w:bCs/>
          <w:szCs w:val="22"/>
          <w:lang w:val="en-US"/>
        </w:rPr>
      </w:pPr>
      <w:r w:rsidRPr="007D25B0">
        <w:rPr>
          <w:b/>
          <w:bCs/>
          <w:szCs w:val="22"/>
          <w:lang w:val="en-US"/>
        </w:rPr>
        <w:t>general_profile_idc</w:t>
      </w:r>
      <w:r w:rsidRPr="007D25B0">
        <w:rPr>
          <w:bCs/>
          <w:szCs w:val="22"/>
          <w:lang w:val="en-US"/>
        </w:rPr>
        <w:t xml:space="preserve">, when general_profile_space is equal to 0, indicates a profile to which the CVS conforms as specified in Annex A or in subclause </w:t>
      </w:r>
      <w:r w:rsidR="0074750D" w:rsidRPr="007D25B0">
        <w:rPr>
          <w:bCs/>
          <w:szCs w:val="22"/>
          <w:lang w:val="en-US"/>
        </w:rPr>
        <w:fldChar w:fldCharType="begin"/>
      </w:r>
      <w:r w:rsidRPr="007D25B0">
        <w:rPr>
          <w:bCs/>
          <w:szCs w:val="22"/>
          <w:lang w:val="en-US"/>
        </w:rPr>
        <w:instrText xml:space="preserve"> REF _Ref348007252 \r \h </w:instrText>
      </w:r>
      <w:r w:rsidR="007D25B0">
        <w:rPr>
          <w:bCs/>
          <w:szCs w:val="22"/>
          <w:lang w:val="en-US"/>
        </w:rPr>
        <w:instrText xml:space="preserve"> \* MERGEFORMAT </w:instrText>
      </w:r>
      <w:r w:rsidR="0074750D" w:rsidRPr="007D25B0">
        <w:rPr>
          <w:bCs/>
          <w:szCs w:val="22"/>
          <w:lang w:val="en-US"/>
        </w:rPr>
      </w:r>
      <w:r w:rsidR="0074750D" w:rsidRPr="007D25B0">
        <w:rPr>
          <w:bCs/>
          <w:szCs w:val="22"/>
          <w:lang w:val="en-US"/>
        </w:rPr>
        <w:fldChar w:fldCharType="separate"/>
      </w:r>
      <w:r w:rsidRPr="007D25B0">
        <w:rPr>
          <w:bCs/>
          <w:szCs w:val="22"/>
          <w:lang w:val="en-US"/>
        </w:rPr>
        <w:t>G.11</w:t>
      </w:r>
      <w:r w:rsidR="0074750D" w:rsidRPr="007D25B0">
        <w:rPr>
          <w:bCs/>
          <w:szCs w:val="22"/>
          <w:lang w:val="en-US"/>
        </w:rPr>
        <w:fldChar w:fldCharType="end"/>
      </w:r>
      <w:r w:rsidR="0061689D" w:rsidRPr="007D25B0">
        <w:rPr>
          <w:bCs/>
          <w:szCs w:val="22"/>
          <w:lang w:val="en-US"/>
        </w:rPr>
        <w:t xml:space="preserve"> or in subclause H.11</w:t>
      </w:r>
      <w:r w:rsidRPr="007D25B0">
        <w:rPr>
          <w:bCs/>
          <w:szCs w:val="22"/>
          <w:lang w:val="en-US"/>
        </w:rPr>
        <w:t xml:space="preserve">. Bitstreams shall not contain values of general_profile_idc other than those specified in Annex A or subclause </w:t>
      </w:r>
      <w:r w:rsidR="0074750D" w:rsidRPr="007D25B0">
        <w:rPr>
          <w:bCs/>
          <w:szCs w:val="22"/>
          <w:lang w:val="en-US"/>
        </w:rPr>
        <w:fldChar w:fldCharType="begin"/>
      </w:r>
      <w:r w:rsidRPr="007D25B0">
        <w:rPr>
          <w:bCs/>
          <w:szCs w:val="22"/>
          <w:lang w:val="en-US"/>
        </w:rPr>
        <w:instrText xml:space="preserve"> REF _Ref348007252 \r \h </w:instrText>
      </w:r>
      <w:r w:rsidR="007D25B0">
        <w:rPr>
          <w:bCs/>
          <w:szCs w:val="22"/>
          <w:lang w:val="en-US"/>
        </w:rPr>
        <w:instrText xml:space="preserve"> \* MERGEFORMAT </w:instrText>
      </w:r>
      <w:r w:rsidR="0074750D" w:rsidRPr="007D25B0">
        <w:rPr>
          <w:bCs/>
          <w:szCs w:val="22"/>
          <w:lang w:val="en-US"/>
        </w:rPr>
      </w:r>
      <w:r w:rsidR="0074750D" w:rsidRPr="007D25B0">
        <w:rPr>
          <w:bCs/>
          <w:szCs w:val="22"/>
          <w:lang w:val="en-US"/>
        </w:rPr>
        <w:fldChar w:fldCharType="separate"/>
      </w:r>
      <w:r w:rsidRPr="007D25B0">
        <w:rPr>
          <w:bCs/>
          <w:szCs w:val="22"/>
          <w:lang w:val="en-US"/>
        </w:rPr>
        <w:t>G.11</w:t>
      </w:r>
      <w:r w:rsidR="0074750D" w:rsidRPr="007D25B0">
        <w:rPr>
          <w:bCs/>
          <w:szCs w:val="22"/>
          <w:lang w:val="en-US"/>
        </w:rPr>
        <w:fldChar w:fldCharType="end"/>
      </w:r>
      <w:r w:rsidR="0061689D" w:rsidRPr="007D25B0">
        <w:rPr>
          <w:bCs/>
          <w:szCs w:val="22"/>
          <w:lang w:val="en-US"/>
        </w:rPr>
        <w:t xml:space="preserve"> or in subclause H.11</w:t>
      </w:r>
      <w:r w:rsidRPr="007D25B0">
        <w:rPr>
          <w:bCs/>
          <w:szCs w:val="22"/>
          <w:lang w:val="en-US"/>
        </w:rPr>
        <w:t>. Other values of general_profile_idc are reserved for future use by ITU-T | ISO/IEC.</w:t>
      </w:r>
    </w:p>
    <w:p w:rsidR="008B3821" w:rsidRPr="007D25B0" w:rsidRDefault="008B3821" w:rsidP="008B3821">
      <w:pPr>
        <w:rPr>
          <w:bCs/>
          <w:szCs w:val="22"/>
          <w:lang w:val="en-US"/>
        </w:rPr>
      </w:pPr>
      <w:r w:rsidRPr="007D25B0">
        <w:rPr>
          <w:b/>
          <w:bCs/>
          <w:szCs w:val="22"/>
          <w:lang w:val="en-US"/>
        </w:rPr>
        <w:t>general_profile_compatibility_flag</w:t>
      </w:r>
      <w:r w:rsidRPr="007D25B0">
        <w:rPr>
          <w:bCs/>
          <w:szCs w:val="22"/>
          <w:lang w:val="en-US"/>
        </w:rPr>
        <w:t>[ j ] equal to 1, when general_profile_space is equal to 0, indicates that the CVS conforms to the profile indicated by general_profile_idc equal to i as specified in Annex A or in subclause </w:t>
      </w:r>
      <w:r w:rsidR="0074750D" w:rsidRPr="007D25B0">
        <w:rPr>
          <w:bCs/>
          <w:szCs w:val="22"/>
          <w:lang w:val="en-US"/>
        </w:rPr>
        <w:fldChar w:fldCharType="begin"/>
      </w:r>
      <w:r w:rsidRPr="007D25B0">
        <w:rPr>
          <w:bCs/>
          <w:szCs w:val="22"/>
          <w:lang w:val="en-US"/>
        </w:rPr>
        <w:instrText xml:space="preserve"> REF _Ref348007252 \r \h </w:instrText>
      </w:r>
      <w:r w:rsidR="007D25B0">
        <w:rPr>
          <w:bCs/>
          <w:szCs w:val="22"/>
          <w:lang w:val="en-US"/>
        </w:rPr>
        <w:instrText xml:space="preserve"> \* MERGEFORMAT </w:instrText>
      </w:r>
      <w:r w:rsidR="0074750D" w:rsidRPr="007D25B0">
        <w:rPr>
          <w:bCs/>
          <w:szCs w:val="22"/>
          <w:lang w:val="en-US"/>
        </w:rPr>
      </w:r>
      <w:r w:rsidR="0074750D" w:rsidRPr="007D25B0">
        <w:rPr>
          <w:bCs/>
          <w:szCs w:val="22"/>
          <w:lang w:val="en-US"/>
        </w:rPr>
        <w:fldChar w:fldCharType="separate"/>
      </w:r>
      <w:r w:rsidRPr="007D25B0">
        <w:rPr>
          <w:bCs/>
          <w:szCs w:val="22"/>
          <w:lang w:val="en-US"/>
        </w:rPr>
        <w:t>G.11</w:t>
      </w:r>
      <w:r w:rsidR="0074750D" w:rsidRPr="007D25B0">
        <w:rPr>
          <w:bCs/>
          <w:szCs w:val="22"/>
          <w:lang w:val="en-US"/>
        </w:rPr>
        <w:fldChar w:fldCharType="end"/>
      </w:r>
      <w:r w:rsidR="0061689D" w:rsidRPr="007D25B0">
        <w:rPr>
          <w:bCs/>
          <w:szCs w:val="22"/>
          <w:lang w:val="en-US"/>
        </w:rPr>
        <w:t xml:space="preserve"> or in subclause H.11</w:t>
      </w:r>
      <w:r w:rsidRPr="007D25B0">
        <w:rPr>
          <w:bCs/>
          <w:szCs w:val="22"/>
          <w:lang w:val="en-US"/>
        </w:rPr>
        <w:t>. When general_profile_space is equal to 0, general_profile_compatibility_</w:t>
      </w:r>
      <w:proofErr w:type="gramStart"/>
      <w:r w:rsidRPr="007D25B0">
        <w:rPr>
          <w:bCs/>
          <w:szCs w:val="22"/>
          <w:lang w:val="en-US"/>
        </w:rPr>
        <w:t>flag[</w:t>
      </w:r>
      <w:proofErr w:type="gramEnd"/>
      <w:r w:rsidRPr="007D25B0">
        <w:rPr>
          <w:bCs/>
          <w:szCs w:val="22"/>
          <w:lang w:val="en-US"/>
        </w:rPr>
        <w:t> general_profile_idc ] shall be equal to 1. The value of general_profile_compatibility_flag</w:t>
      </w:r>
      <w:proofErr w:type="gramStart"/>
      <w:r w:rsidRPr="007D25B0">
        <w:rPr>
          <w:bCs/>
          <w:szCs w:val="22"/>
          <w:lang w:val="en-US"/>
        </w:rPr>
        <w:t>[ j</w:t>
      </w:r>
      <w:proofErr w:type="gramEnd"/>
      <w:r w:rsidRPr="007D25B0">
        <w:rPr>
          <w:bCs/>
          <w:szCs w:val="22"/>
          <w:lang w:val="en-US"/>
        </w:rPr>
        <w:t> ] shall be equal to 0 for any value of j that is not specified as an allowed value of general_profile_idc in Annex A or in subclause </w:t>
      </w:r>
      <w:r w:rsidR="0074750D" w:rsidRPr="007D25B0">
        <w:rPr>
          <w:bCs/>
          <w:szCs w:val="22"/>
          <w:lang w:val="en-US"/>
        </w:rPr>
        <w:fldChar w:fldCharType="begin"/>
      </w:r>
      <w:r w:rsidRPr="007D25B0">
        <w:rPr>
          <w:bCs/>
          <w:szCs w:val="22"/>
          <w:lang w:val="en-US"/>
        </w:rPr>
        <w:instrText xml:space="preserve"> REF _Ref348007252 \r \h </w:instrText>
      </w:r>
      <w:r w:rsidR="007D25B0">
        <w:rPr>
          <w:bCs/>
          <w:szCs w:val="22"/>
          <w:lang w:val="en-US"/>
        </w:rPr>
        <w:instrText xml:space="preserve"> \* MERGEFORMAT </w:instrText>
      </w:r>
      <w:r w:rsidR="0074750D" w:rsidRPr="007D25B0">
        <w:rPr>
          <w:bCs/>
          <w:szCs w:val="22"/>
          <w:lang w:val="en-US"/>
        </w:rPr>
      </w:r>
      <w:r w:rsidR="0074750D" w:rsidRPr="007D25B0">
        <w:rPr>
          <w:bCs/>
          <w:szCs w:val="22"/>
          <w:lang w:val="en-US"/>
        </w:rPr>
        <w:fldChar w:fldCharType="separate"/>
      </w:r>
      <w:r w:rsidRPr="007D25B0">
        <w:rPr>
          <w:bCs/>
          <w:szCs w:val="22"/>
          <w:lang w:val="en-US"/>
        </w:rPr>
        <w:t>G.11</w:t>
      </w:r>
      <w:r w:rsidR="0074750D" w:rsidRPr="007D25B0">
        <w:rPr>
          <w:bCs/>
          <w:szCs w:val="22"/>
          <w:lang w:val="en-US"/>
        </w:rPr>
        <w:fldChar w:fldCharType="end"/>
      </w:r>
      <w:r w:rsidR="0061689D" w:rsidRPr="007D25B0">
        <w:rPr>
          <w:bCs/>
          <w:szCs w:val="22"/>
          <w:lang w:val="en-US"/>
        </w:rPr>
        <w:t xml:space="preserve"> or in subclause H.11</w:t>
      </w:r>
      <w:r w:rsidRPr="007D25B0">
        <w:rPr>
          <w:bCs/>
          <w:szCs w:val="22"/>
          <w:lang w:val="en-US"/>
        </w:rPr>
        <w:t>.</w:t>
      </w:r>
    </w:p>
    <w:p w:rsidR="008B3821" w:rsidRPr="007D25B0" w:rsidRDefault="008B3821" w:rsidP="008B3821">
      <w:pPr>
        <w:rPr>
          <w:bCs/>
          <w:szCs w:val="22"/>
          <w:lang w:val="en-US"/>
        </w:rPr>
      </w:pPr>
      <w:proofErr w:type="gramStart"/>
      <w:r w:rsidRPr="007D25B0">
        <w:rPr>
          <w:b/>
          <w:bCs/>
          <w:szCs w:val="22"/>
          <w:lang w:val="en-US"/>
        </w:rPr>
        <w:t>general_level_idc</w:t>
      </w:r>
      <w:proofErr w:type="gramEnd"/>
      <w:r w:rsidRPr="007D25B0">
        <w:rPr>
          <w:b/>
          <w:bCs/>
          <w:szCs w:val="22"/>
          <w:lang w:val="en-US"/>
        </w:rPr>
        <w:t xml:space="preserve"> </w:t>
      </w:r>
      <w:r w:rsidRPr="007D25B0">
        <w:rPr>
          <w:bCs/>
          <w:szCs w:val="22"/>
          <w:lang w:val="en-US"/>
        </w:rPr>
        <w:t xml:space="preserve">indicates a level to which the CVS conforms as specified in Annex A or subclause </w:t>
      </w:r>
      <w:r w:rsidR="0074750D" w:rsidRPr="007D25B0">
        <w:rPr>
          <w:bCs/>
          <w:szCs w:val="22"/>
          <w:lang w:val="en-US"/>
        </w:rPr>
        <w:fldChar w:fldCharType="begin"/>
      </w:r>
      <w:r w:rsidRPr="007D25B0">
        <w:rPr>
          <w:bCs/>
          <w:szCs w:val="22"/>
          <w:lang w:val="en-US"/>
        </w:rPr>
        <w:instrText xml:space="preserve"> REF _Ref348007252 \r \h </w:instrText>
      </w:r>
      <w:r w:rsidR="007D25B0">
        <w:rPr>
          <w:bCs/>
          <w:szCs w:val="22"/>
          <w:lang w:val="en-US"/>
        </w:rPr>
        <w:instrText xml:space="preserve"> \* MERGEFORMAT </w:instrText>
      </w:r>
      <w:r w:rsidR="0074750D" w:rsidRPr="007D25B0">
        <w:rPr>
          <w:bCs/>
          <w:szCs w:val="22"/>
          <w:lang w:val="en-US"/>
        </w:rPr>
      </w:r>
      <w:r w:rsidR="0074750D" w:rsidRPr="007D25B0">
        <w:rPr>
          <w:bCs/>
          <w:szCs w:val="22"/>
          <w:lang w:val="en-US"/>
        </w:rPr>
        <w:fldChar w:fldCharType="separate"/>
      </w:r>
      <w:r w:rsidRPr="007D25B0">
        <w:rPr>
          <w:bCs/>
          <w:szCs w:val="22"/>
          <w:lang w:val="en-US"/>
        </w:rPr>
        <w:t>G.11</w:t>
      </w:r>
      <w:r w:rsidR="0074750D" w:rsidRPr="007D25B0">
        <w:rPr>
          <w:bCs/>
          <w:szCs w:val="22"/>
          <w:lang w:val="en-US"/>
        </w:rPr>
        <w:fldChar w:fldCharType="end"/>
      </w:r>
      <w:r w:rsidR="0061689D" w:rsidRPr="007D25B0">
        <w:rPr>
          <w:bCs/>
          <w:szCs w:val="22"/>
          <w:lang w:val="en-US"/>
        </w:rPr>
        <w:t xml:space="preserve"> or subclause H.11</w:t>
      </w:r>
      <w:r w:rsidRPr="007D25B0">
        <w:rPr>
          <w:bCs/>
          <w:szCs w:val="22"/>
          <w:lang w:val="en-US"/>
        </w:rPr>
        <w:t xml:space="preserve">. Bitstreams shall not contain values of general_level_idc other than those specified in Annex A or subclause </w:t>
      </w:r>
      <w:r w:rsidR="0074750D" w:rsidRPr="007D25B0">
        <w:rPr>
          <w:bCs/>
          <w:szCs w:val="22"/>
          <w:lang w:val="en-US"/>
        </w:rPr>
        <w:fldChar w:fldCharType="begin"/>
      </w:r>
      <w:r w:rsidRPr="007D25B0">
        <w:rPr>
          <w:bCs/>
          <w:szCs w:val="22"/>
          <w:lang w:val="en-US"/>
        </w:rPr>
        <w:instrText xml:space="preserve"> REF _Ref348007252 \r \h </w:instrText>
      </w:r>
      <w:r w:rsidR="007D25B0">
        <w:rPr>
          <w:bCs/>
          <w:szCs w:val="22"/>
          <w:lang w:val="en-US"/>
        </w:rPr>
        <w:instrText xml:space="preserve"> \* MERGEFORMAT </w:instrText>
      </w:r>
      <w:r w:rsidR="0074750D" w:rsidRPr="007D25B0">
        <w:rPr>
          <w:bCs/>
          <w:szCs w:val="22"/>
          <w:lang w:val="en-US"/>
        </w:rPr>
      </w:r>
      <w:r w:rsidR="0074750D" w:rsidRPr="007D25B0">
        <w:rPr>
          <w:bCs/>
          <w:szCs w:val="22"/>
          <w:lang w:val="en-US"/>
        </w:rPr>
        <w:fldChar w:fldCharType="separate"/>
      </w:r>
      <w:r w:rsidRPr="007D25B0">
        <w:rPr>
          <w:bCs/>
          <w:szCs w:val="22"/>
          <w:lang w:val="en-US"/>
        </w:rPr>
        <w:t>G.11</w:t>
      </w:r>
      <w:r w:rsidR="0074750D" w:rsidRPr="007D25B0">
        <w:rPr>
          <w:bCs/>
          <w:szCs w:val="22"/>
          <w:lang w:val="en-US"/>
        </w:rPr>
        <w:fldChar w:fldCharType="end"/>
      </w:r>
      <w:r w:rsidR="0061689D" w:rsidRPr="007D25B0">
        <w:rPr>
          <w:bCs/>
          <w:szCs w:val="22"/>
          <w:lang w:val="en-US"/>
        </w:rPr>
        <w:t xml:space="preserve"> or subclause H.11</w:t>
      </w:r>
      <w:r w:rsidRPr="007D25B0">
        <w:rPr>
          <w:bCs/>
          <w:szCs w:val="22"/>
          <w:lang w:val="en-US"/>
        </w:rPr>
        <w:t>. Other values of general_level_idc are reserved for future use by ITU-T | ISO/IEC.</w:t>
      </w:r>
    </w:p>
    <w:p w:rsidR="008B3821" w:rsidRPr="007D25B0" w:rsidRDefault="008B3821" w:rsidP="008B3821">
      <w:pPr>
        <w:rPr>
          <w:bCs/>
          <w:szCs w:val="22"/>
          <w:lang w:val="en-US"/>
        </w:rPr>
      </w:pPr>
      <w:r w:rsidRPr="007D25B0">
        <w:rPr>
          <w:b/>
          <w:bCs/>
          <w:szCs w:val="22"/>
          <w:lang w:val="en-US"/>
        </w:rPr>
        <w:t>sub_layer_profile_present_flag</w:t>
      </w:r>
      <w:proofErr w:type="gramStart"/>
      <w:r w:rsidRPr="007D25B0">
        <w:rPr>
          <w:bCs/>
          <w:szCs w:val="22"/>
          <w:lang w:val="en-US"/>
        </w:rPr>
        <w:t>[ i</w:t>
      </w:r>
      <w:proofErr w:type="gramEnd"/>
      <w:r w:rsidRPr="007D25B0">
        <w:rPr>
          <w:bCs/>
          <w:szCs w:val="22"/>
          <w:lang w:val="en-US"/>
        </w:rPr>
        <w:t> ] equal to 1, specifies that profile information is present in the profile_tier_level( ) syntax structure for the representation of the sub-layer with TemporalId equal to i. sub_layer_profile_present_flag[ i ] equal to 0 specifies that profile information is not present in the profile_tier_level( ) syntax structure for the representations of the sub-layer with TemporalId equal to i. When profilePresentFlag is equal to 0, sub_layer_profile_present_flag</w:t>
      </w:r>
      <w:proofErr w:type="gramStart"/>
      <w:r w:rsidRPr="007D25B0">
        <w:rPr>
          <w:bCs/>
          <w:szCs w:val="22"/>
          <w:lang w:val="en-US"/>
        </w:rPr>
        <w:t>[ i</w:t>
      </w:r>
      <w:proofErr w:type="gramEnd"/>
      <w:r w:rsidRPr="007D25B0">
        <w:rPr>
          <w:bCs/>
          <w:szCs w:val="22"/>
          <w:lang w:val="en-US"/>
        </w:rPr>
        <w:t> ] shall be equal to 0.</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18" w:name="_Toc366771963"/>
      <w:r w:rsidRPr="007D25B0">
        <w:rPr>
          <w:lang w:val="en-US"/>
        </w:rPr>
        <w:t>Scaling list data semantics</w:t>
      </w:r>
      <w:bookmarkEnd w:id="1218"/>
    </w:p>
    <w:p w:rsidR="008B3821" w:rsidRPr="007D25B0" w:rsidRDefault="008B3821" w:rsidP="008B3821">
      <w:pPr>
        <w:pStyle w:val="3N"/>
        <w:rPr>
          <w:lang w:val="en-US"/>
        </w:rPr>
      </w:pPr>
      <w:r w:rsidRPr="007D25B0">
        <w:rPr>
          <w:lang w:val="en-US"/>
        </w:rPr>
        <w:t>The specifications in subclause 7.4.5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19" w:name="_Toc366771964"/>
      <w:r w:rsidRPr="007D25B0">
        <w:rPr>
          <w:lang w:val="en-US"/>
        </w:rPr>
        <w:t>Supplemental enhancement information message semantics</w:t>
      </w:r>
      <w:bookmarkEnd w:id="1219"/>
    </w:p>
    <w:p w:rsidR="008B3821" w:rsidRPr="007D25B0" w:rsidRDefault="008B3821" w:rsidP="008B3821">
      <w:pPr>
        <w:pStyle w:val="3N"/>
        <w:rPr>
          <w:lang w:val="en-US"/>
        </w:rPr>
      </w:pPr>
      <w:r w:rsidRPr="007D25B0">
        <w:rPr>
          <w:lang w:val="en-US"/>
        </w:rPr>
        <w:t>The specifications in subclause 7.4.6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20" w:name="_Toc366771965"/>
      <w:r w:rsidRPr="007D25B0">
        <w:rPr>
          <w:lang w:val="en-US"/>
        </w:rPr>
        <w:t>Slice segment header semantics</w:t>
      </w:r>
      <w:bookmarkEnd w:id="1220"/>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General slice segment header semantics</w:t>
      </w:r>
    </w:p>
    <w:p w:rsidR="008B3821" w:rsidRPr="007D25B0" w:rsidRDefault="008B3821" w:rsidP="008B3821">
      <w:pPr>
        <w:pStyle w:val="3N"/>
        <w:rPr>
          <w:lang w:val="en-US"/>
        </w:rPr>
      </w:pPr>
      <w:r w:rsidRPr="007D25B0">
        <w:rPr>
          <w:lang w:val="en-US"/>
        </w:rPr>
        <w:t>The specifications in subclause 7.4.7.1 apply with the following modifications.</w:t>
      </w:r>
    </w:p>
    <w:p w:rsidR="008B3821" w:rsidRPr="007D25B0" w:rsidRDefault="008B3821" w:rsidP="008B3821">
      <w:pPr>
        <w:tabs>
          <w:tab w:val="clear" w:pos="794"/>
          <w:tab w:val="left" w:pos="567"/>
        </w:tabs>
        <w:ind w:left="426" w:hanging="426"/>
        <w:rPr>
          <w:lang w:val="en-US"/>
        </w:rPr>
      </w:pPr>
      <w:r w:rsidRPr="007D25B0">
        <w:rPr>
          <w:lang w:val="en-US"/>
        </w:rPr>
        <w:t>–</w:t>
      </w:r>
      <w:r w:rsidRPr="007D25B0">
        <w:rPr>
          <w:lang w:val="en-US"/>
        </w:rPr>
        <w:tab/>
        <w:t>"When nal_unit_type has a value in the range of 16 to 23, inclusive (IRAP picture), slice_type shall be equal to 2." is replaced by</w:t>
      </w:r>
      <w:r w:rsidRPr="007D25B0" w:rsidDel="0090388A">
        <w:rPr>
          <w:lang w:val="en-US"/>
        </w:rPr>
        <w:t xml:space="preserve"> </w:t>
      </w:r>
      <w:r w:rsidRPr="007D25B0">
        <w:rPr>
          <w:lang w:val="en-US"/>
        </w:rPr>
        <w:t>"When nal_unit_type has a value in the range of 16 to 23 and nuh_</w:t>
      </w:r>
      <w:r w:rsidRPr="007D25B0">
        <w:rPr>
          <w:iCs/>
          <w:lang w:val="en-US"/>
        </w:rPr>
        <w:t>layer_id is equal to 0</w:t>
      </w:r>
      <w:r w:rsidRPr="007D25B0">
        <w:rPr>
          <w:lang w:val="en-US"/>
        </w:rPr>
        <w:t>, inclusive (IRAP picture), slice_type shall be equal to 2."</w:t>
      </w:r>
    </w:p>
    <w:p w:rsidR="008B3821" w:rsidRPr="007D25B0" w:rsidRDefault="008B3821" w:rsidP="008B3821">
      <w:pPr>
        <w:rPr>
          <w:lang w:val="en-US"/>
        </w:rPr>
      </w:pPr>
      <w:proofErr w:type="gramStart"/>
      <w:r w:rsidRPr="007D25B0">
        <w:rPr>
          <w:b/>
          <w:lang w:val="en-US"/>
        </w:rPr>
        <w:t>poc_reset_flag</w:t>
      </w:r>
      <w:proofErr w:type="gramEnd"/>
      <w:r w:rsidRPr="007D25B0">
        <w:rPr>
          <w:lang w:val="en-US"/>
        </w:rPr>
        <w:t xml:space="preserve"> equal to 1 specifies that the derived picture order count for the current picture is equal to 0. </w:t>
      </w:r>
      <w:proofErr w:type="gramStart"/>
      <w:r w:rsidRPr="007D25B0">
        <w:rPr>
          <w:lang w:val="en-US"/>
        </w:rPr>
        <w:t>poc_reset_flag</w:t>
      </w:r>
      <w:proofErr w:type="gramEnd"/>
      <w:r w:rsidRPr="007D25B0">
        <w:rPr>
          <w:lang w:val="en-US"/>
        </w:rPr>
        <w:t xml:space="preserve"> equal to 0 specifies that the derived picture order count for the current picture may or may not be equal to 0. It is a requirement of bitstream conformance that when cross_layer_irap_aligned_flag is equal to 1, the value of poc_reset_flag shall be equal to 0. When not present, the value of poc_reset_flag is inferred to be equal to 0.</w:t>
      </w:r>
    </w:p>
    <w:p w:rsidR="008B3821" w:rsidRPr="007D25B0" w:rsidRDefault="008B3821" w:rsidP="008B3821">
      <w:pPr>
        <w:pStyle w:val="3N"/>
        <w:rPr>
          <w:lang w:val="en-US"/>
        </w:rPr>
      </w:pPr>
      <w:proofErr w:type="gramStart"/>
      <w:r w:rsidRPr="007D25B0">
        <w:rPr>
          <w:b/>
          <w:lang w:val="en-US"/>
        </w:rPr>
        <w:t>discardable_flag</w:t>
      </w:r>
      <w:proofErr w:type="gramEnd"/>
      <w:r w:rsidRPr="007D25B0">
        <w:rPr>
          <w:lang w:val="en-US"/>
        </w:rPr>
        <w:t xml:space="preserve"> equal to 1 specifies that the coded picture is not used as a reference picture for inter prediction and is not used as an inter-layer reference picture in the decoding process of subsequent pictures in decoding order. </w:t>
      </w:r>
      <w:proofErr w:type="gramStart"/>
      <w:r w:rsidRPr="007D25B0">
        <w:rPr>
          <w:lang w:val="en-US"/>
        </w:rPr>
        <w:t>discardable_flag</w:t>
      </w:r>
      <w:proofErr w:type="gramEnd"/>
      <w:r w:rsidRPr="007D25B0">
        <w:rPr>
          <w:lang w:val="en-US"/>
        </w:rPr>
        <w:t xml:space="preserve"> equal to 0 specifies that the coded picture may be used as a reference picture for inter prediction and may be used as an inter-layer reference picture in the decoding process of subsequent pictures in decoding order. When not present, the value of discardable_flag is inferred to be equal to 0.</w:t>
      </w:r>
    </w:p>
    <w:p w:rsidR="00F93BB7" w:rsidRPr="00F93BB7" w:rsidRDefault="00F93BB7" w:rsidP="00F93BB7">
      <w:pPr>
        <w:pStyle w:val="3N"/>
        <w:rPr>
          <w:ins w:id="1221" w:author="Miska Hannuksela" w:date="2013-10-07T16:11:00Z"/>
          <w:lang w:val="en-US"/>
        </w:rPr>
      </w:pPr>
      <w:proofErr w:type="gramStart"/>
      <w:ins w:id="1222" w:author="Miska Hannuksela" w:date="2013-10-07T16:11:00Z">
        <w:r>
          <w:rPr>
            <w:b/>
            <w:lang w:val="en-US"/>
          </w:rPr>
          <w:t>cross_layer_bla_flag</w:t>
        </w:r>
        <w:proofErr w:type="gramEnd"/>
        <w:r>
          <w:rPr>
            <w:lang w:val="en-US"/>
          </w:rPr>
          <w:t xml:space="preserve"> equal to 1 </w:t>
        </w:r>
      </w:ins>
      <w:ins w:id="1223" w:author="Miska Hannuksela" w:date="2013-10-07T16:16:00Z">
        <w:r w:rsidR="00101A8F">
          <w:rPr>
            <w:lang w:val="en-US"/>
          </w:rPr>
          <w:t xml:space="preserve">affects the derivation of </w:t>
        </w:r>
        <w:r w:rsidR="00101A8F">
          <w:rPr>
            <w:color w:val="000000"/>
            <w:lang w:val="en-US"/>
          </w:rPr>
          <w:t>NoClrasOutputFlag as specified in</w:t>
        </w:r>
      </w:ins>
      <w:ins w:id="1224" w:author="Miska Hannuksela" w:date="2013-10-07T16:36:00Z">
        <w:r w:rsidR="00111BAC">
          <w:rPr>
            <w:color w:val="000000"/>
            <w:lang w:val="en-US"/>
          </w:rPr>
          <w:t xml:space="preserve"> clause</w:t>
        </w:r>
      </w:ins>
      <w:ins w:id="1225" w:author="Miska Hannuksela" w:date="2013-10-07T16:16:00Z">
        <w:r w:rsidR="00101A8F">
          <w:rPr>
            <w:color w:val="000000"/>
            <w:lang w:val="en-US"/>
          </w:rPr>
          <w:t xml:space="preserve"> </w:t>
        </w:r>
      </w:ins>
      <w:ins w:id="1226" w:author="Miska Hannuksela" w:date="2013-10-07T16:17:00Z">
        <w:r w:rsidR="00101A8F">
          <w:rPr>
            <w:color w:val="000000"/>
            <w:lang w:val="en-US"/>
          </w:rPr>
          <w:fldChar w:fldCharType="begin"/>
        </w:r>
        <w:r w:rsidR="00101A8F">
          <w:rPr>
            <w:color w:val="000000"/>
            <w:lang w:val="en-US"/>
          </w:rPr>
          <w:instrText xml:space="preserve"> REF _Ref368925964 \r \h </w:instrText>
        </w:r>
      </w:ins>
      <w:r w:rsidR="00101A8F">
        <w:rPr>
          <w:color w:val="000000"/>
          <w:lang w:val="en-US"/>
        </w:rPr>
      </w:r>
      <w:r w:rsidR="00101A8F">
        <w:rPr>
          <w:color w:val="000000"/>
          <w:lang w:val="en-US"/>
        </w:rPr>
        <w:fldChar w:fldCharType="separate"/>
      </w:r>
      <w:ins w:id="1227" w:author="Miska Hannuksela" w:date="2013-10-07T16:17:00Z">
        <w:r w:rsidR="00101A8F">
          <w:rPr>
            <w:color w:val="000000"/>
            <w:lang w:val="en-US"/>
          </w:rPr>
          <w:t>8.1</w:t>
        </w:r>
        <w:r w:rsidR="00101A8F">
          <w:rPr>
            <w:color w:val="000000"/>
            <w:lang w:val="en-US"/>
          </w:rPr>
          <w:fldChar w:fldCharType="end"/>
        </w:r>
        <w:r w:rsidR="00101A8F">
          <w:rPr>
            <w:color w:val="000000"/>
            <w:lang w:val="en-US"/>
          </w:rPr>
          <w:t xml:space="preserve">. </w:t>
        </w:r>
        <w:proofErr w:type="gramStart"/>
        <w:r w:rsidR="00101A8F">
          <w:rPr>
            <w:color w:val="000000"/>
            <w:lang w:val="en-US"/>
          </w:rPr>
          <w:t>cross_layer_bla_flag</w:t>
        </w:r>
        <w:proofErr w:type="gramEnd"/>
        <w:r w:rsidR="00101A8F">
          <w:rPr>
            <w:color w:val="000000"/>
            <w:lang w:val="en-US"/>
          </w:rPr>
          <w:t xml:space="preserve"> shall be equal to 0 for pictures with nal_unit_type not equal to IDR_W_</w:t>
        </w:r>
      </w:ins>
      <w:ins w:id="1228" w:author="Miska Hannuksela" w:date="2013-10-07T16:18:00Z">
        <w:r w:rsidR="00101A8F">
          <w:rPr>
            <w:color w:val="000000"/>
            <w:lang w:val="en-US"/>
          </w:rPr>
          <w:t>RADL</w:t>
        </w:r>
      </w:ins>
      <w:ins w:id="1229" w:author="Miska Hannuksela" w:date="2013-10-07T16:17:00Z">
        <w:r w:rsidR="00101A8F">
          <w:rPr>
            <w:color w:val="000000"/>
            <w:lang w:val="en-US"/>
          </w:rPr>
          <w:t xml:space="preserve"> or IDR_N</w:t>
        </w:r>
      </w:ins>
      <w:ins w:id="1230" w:author="Miska Hannuksela" w:date="2013-10-07T16:18:00Z">
        <w:r w:rsidR="00101A8F">
          <w:rPr>
            <w:lang w:val="en-US"/>
          </w:rPr>
          <w:t xml:space="preserve">_LP </w:t>
        </w:r>
      </w:ins>
      <w:ins w:id="1231" w:author="Miska Hannuksela" w:date="2013-10-07T16:19:00Z">
        <w:r w:rsidR="00101A8F">
          <w:rPr>
            <w:lang w:val="en-US"/>
          </w:rPr>
          <w:t>or with nuh_layer_id not equal to 0</w:t>
        </w:r>
      </w:ins>
      <w:ins w:id="1232" w:author="Miska Hannuksela" w:date="2013-10-07T16:20:00Z">
        <w:r w:rsidR="00101A8F">
          <w:rPr>
            <w:lang w:val="en-US"/>
          </w:rPr>
          <w:t>.</w:t>
        </w:r>
      </w:ins>
    </w:p>
    <w:p w:rsidR="008B3821" w:rsidRPr="007D25B0" w:rsidRDefault="008B3821" w:rsidP="008B3821">
      <w:pPr>
        <w:rPr>
          <w:lang w:val="en-US" w:eastAsia="ko-KR"/>
        </w:rPr>
      </w:pPr>
      <w:proofErr w:type="gramStart"/>
      <w:r w:rsidRPr="007D25B0">
        <w:rPr>
          <w:b/>
          <w:lang w:val="en-US" w:eastAsia="ko-KR"/>
        </w:rPr>
        <w:t>inter_layer_pred_enabled_flag</w:t>
      </w:r>
      <w:proofErr w:type="gramEnd"/>
      <w:r w:rsidRPr="007D25B0">
        <w:rPr>
          <w:lang w:val="en-US" w:eastAsia="ko-KR"/>
        </w:rPr>
        <w:t xml:space="preserve"> equal to 1 specifies that inter-layer prediction may be used in decoding of the current picture. </w:t>
      </w:r>
      <w:proofErr w:type="gramStart"/>
      <w:r w:rsidRPr="007D25B0">
        <w:rPr>
          <w:lang w:val="en-US" w:eastAsia="ko-KR"/>
        </w:rPr>
        <w:t>inter_layer_pred_enabled_flag</w:t>
      </w:r>
      <w:proofErr w:type="gramEnd"/>
      <w:r w:rsidRPr="007D25B0">
        <w:rPr>
          <w:lang w:val="en-US" w:eastAsia="ko-KR"/>
        </w:rPr>
        <w:t xml:space="preserve"> equal to 0 specifies that inter-layer prediction is not used in decoding of the current picture.</w:t>
      </w:r>
    </w:p>
    <w:p w:rsidR="008B3821" w:rsidRPr="007D25B0" w:rsidRDefault="008B3821" w:rsidP="008B3821">
      <w:pPr>
        <w:rPr>
          <w:lang w:val="en-US" w:eastAsia="ko-KR"/>
        </w:rPr>
      </w:pPr>
      <w:proofErr w:type="gramStart"/>
      <w:r w:rsidRPr="007D25B0">
        <w:rPr>
          <w:b/>
          <w:bCs/>
          <w:lang w:val="en-US"/>
        </w:rPr>
        <w:lastRenderedPageBreak/>
        <w:t>num_inter_layer_ref_pics_minus1</w:t>
      </w:r>
      <w:proofErr w:type="gramEnd"/>
      <w:r w:rsidRPr="007D25B0">
        <w:rPr>
          <w:lang w:val="en-US" w:eastAsia="ko-KR"/>
        </w:rPr>
        <w:t xml:space="preserve"> plus 1 specifies the number of pictures that may be used in decoding of the current picture for inter-layer prediction. The length of the </w:t>
      </w:r>
      <w:r w:rsidRPr="007D25B0">
        <w:rPr>
          <w:bCs/>
          <w:lang w:val="en-US"/>
        </w:rPr>
        <w:t>num_inter_layer_ref_pics_minus1</w:t>
      </w:r>
      <w:r w:rsidRPr="007D25B0">
        <w:rPr>
          <w:lang w:val="en-US" w:eastAsia="ko-KR"/>
        </w:rPr>
        <w:t xml:space="preserve"> syntax element is </w:t>
      </w:r>
      <w:proofErr w:type="gramStart"/>
      <w:r w:rsidRPr="007D25B0">
        <w:rPr>
          <w:lang w:val="en-US" w:eastAsia="ko-KR"/>
        </w:rPr>
        <w:t>Ceil(</w:t>
      </w:r>
      <w:proofErr w:type="gramEnd"/>
      <w:r w:rsidRPr="007D25B0">
        <w:rPr>
          <w:lang w:val="en-US" w:eastAsia="ko-KR"/>
        </w:rPr>
        <w:t> Log2( </w:t>
      </w:r>
      <w:r w:rsidRPr="007D25B0">
        <w:rPr>
          <w:lang w:val="en-US"/>
        </w:rPr>
        <w:t>NumDirectRefLayers[ nuh_layer_id ]</w:t>
      </w:r>
      <w:r w:rsidRPr="007D25B0">
        <w:rPr>
          <w:lang w:val="en-US" w:eastAsia="ko-KR"/>
        </w:rPr>
        <w:t> </w:t>
      </w:r>
      <w:r w:rsidRPr="007D25B0">
        <w:rPr>
          <w:rFonts w:eastAsia="Batang"/>
          <w:bCs/>
          <w:lang w:val="en-US" w:eastAsia="ko-KR"/>
        </w:rPr>
        <w:t>) </w:t>
      </w:r>
      <w:r w:rsidRPr="007D25B0">
        <w:rPr>
          <w:lang w:val="en-US" w:eastAsia="ko-KR"/>
        </w:rPr>
        <w:t xml:space="preserve">) bits. The value of num_inter_layer_ref_pics_minus1 shall be in the range of 0 to </w:t>
      </w:r>
      <w:proofErr w:type="gramStart"/>
      <w:r w:rsidRPr="007D25B0">
        <w:rPr>
          <w:rFonts w:eastAsia="Batang"/>
          <w:bCs/>
          <w:lang w:val="en-US" w:eastAsia="ko-KR"/>
        </w:rPr>
        <w:t>NumDirectRefLayers[</w:t>
      </w:r>
      <w:proofErr w:type="gramEnd"/>
      <w:r w:rsidRPr="007D25B0">
        <w:rPr>
          <w:rFonts w:eastAsia="Batang"/>
          <w:bCs/>
          <w:lang w:val="en-US" w:eastAsia="ko-KR"/>
        </w:rPr>
        <w:t> </w:t>
      </w:r>
      <w:r w:rsidRPr="007D25B0">
        <w:rPr>
          <w:lang w:val="en-US"/>
        </w:rPr>
        <w:t>nuh_layer_id</w:t>
      </w:r>
      <w:r w:rsidRPr="007D25B0">
        <w:rPr>
          <w:rFonts w:eastAsia="Batang"/>
          <w:bCs/>
          <w:lang w:val="en-US" w:eastAsia="ko-KR"/>
        </w:rPr>
        <w:t> ] − 1, inclusive</w:t>
      </w:r>
      <w:r w:rsidRPr="007D25B0">
        <w:rPr>
          <w:lang w:val="en-US" w:eastAsia="ko-KR"/>
        </w:rPr>
        <w:t>.</w:t>
      </w:r>
    </w:p>
    <w:p w:rsidR="008B3821" w:rsidRPr="007D25B0" w:rsidRDefault="008B3821" w:rsidP="008B3821">
      <w:pPr>
        <w:keepNext/>
        <w:rPr>
          <w:lang w:val="en-US" w:eastAsia="ko-KR"/>
        </w:rPr>
      </w:pPr>
      <w:r w:rsidRPr="007D25B0">
        <w:rPr>
          <w:lang w:val="en-US" w:eastAsia="ko-KR"/>
        </w:rPr>
        <w:t>The variable NumActiveRefLayerPics is derived as follows:</w:t>
      </w:r>
    </w:p>
    <w:p w:rsidR="008B3821" w:rsidRPr="007D25B0" w:rsidRDefault="008B3821" w:rsidP="008B3821">
      <w:pPr>
        <w:ind w:left="360"/>
        <w:jc w:val="left"/>
        <w:rPr>
          <w:rFonts w:eastAsia="Batang"/>
          <w:bCs/>
          <w:lang w:val="en-US" w:eastAsia="ko-KR"/>
        </w:rPr>
      </w:pPr>
      <w:r w:rsidRPr="007D25B0">
        <w:rPr>
          <w:rFonts w:eastAsia="Batang"/>
          <w:bCs/>
          <w:lang w:val="en-US" w:eastAsia="ko-KR"/>
        </w:rPr>
        <w:t>if( nuh_layer_id  = =  0  | |  NumDirectRefLayers[ nuh_layer_id ]  = =  0 )</w:t>
      </w:r>
      <w:r w:rsidRPr="007D25B0">
        <w:rPr>
          <w:rFonts w:eastAsia="Batang"/>
          <w:bCs/>
          <w:lang w:val="en-US" w:eastAsia="ko-KR"/>
        </w:rPr>
        <w:br/>
      </w:r>
      <w:r w:rsidRPr="007D25B0">
        <w:rPr>
          <w:rFonts w:eastAsia="Batang"/>
          <w:bCs/>
          <w:lang w:val="en-US" w:eastAsia="ko-KR"/>
        </w:rPr>
        <w:tab/>
        <w:t>NumActiveRefLayerPics = 0</w:t>
      </w:r>
      <w:r w:rsidRPr="007D25B0">
        <w:rPr>
          <w:rFonts w:eastAsia="Batang"/>
          <w:bCs/>
          <w:lang w:val="en-US" w:eastAsia="ko-KR"/>
        </w:rPr>
        <w:br/>
        <w:t>else if( all_ref_layers_active_flag )</w:t>
      </w:r>
      <w:r w:rsidRPr="007D25B0">
        <w:rPr>
          <w:rFonts w:eastAsia="Batang"/>
          <w:bCs/>
          <w:lang w:val="en-US" w:eastAsia="ko-KR"/>
        </w:rPr>
        <w:br/>
      </w:r>
      <w:r w:rsidRPr="007D25B0">
        <w:rPr>
          <w:rFonts w:eastAsia="Batang"/>
          <w:bCs/>
          <w:lang w:val="en-US" w:eastAsia="ko-KR"/>
        </w:rPr>
        <w:tab/>
        <w:t>NumActiveRefLayerPics = NumDirectRefLayers[ nuh_layer_id ]</w:t>
      </w:r>
      <w:r w:rsidRPr="007D25B0">
        <w:rPr>
          <w:rFonts w:eastAsia="Batang"/>
          <w:bCs/>
          <w:lang w:val="en-US" w:eastAsia="ko-KR"/>
        </w:rPr>
        <w:br/>
        <w:t>else if( !inter_layer_pred_enabled_flag )</w:t>
      </w:r>
      <w:r w:rsidRPr="007D25B0">
        <w:rPr>
          <w:rFonts w:eastAsia="Batang"/>
          <w:bCs/>
          <w:lang w:val="en-US" w:eastAsia="ko-KR"/>
        </w:rPr>
        <w:br/>
      </w:r>
      <w:r w:rsidRPr="007D25B0">
        <w:rPr>
          <w:rFonts w:eastAsia="Batang"/>
          <w:bCs/>
          <w:lang w:val="en-US" w:eastAsia="ko-KR"/>
        </w:rPr>
        <w:tab/>
        <w:t>NumActiveRefLayerPics = 0</w:t>
      </w:r>
      <w:r w:rsidRPr="007D25B0">
        <w:rPr>
          <w:rFonts w:eastAsia="Batang"/>
          <w:bCs/>
          <w:lang w:val="en-US" w:eastAsia="ko-KR"/>
        </w:rPr>
        <w:br/>
        <w:t>else if( max_one_active_ref_layer_flag  | |  NumDirectRefLayers[ nuh_layer_id ]  = = 1 )</w:t>
      </w:r>
      <w:r w:rsidRPr="007D25B0">
        <w:rPr>
          <w:rFonts w:eastAsia="Batang"/>
          <w:bCs/>
          <w:lang w:val="en-US" w:eastAsia="ko-KR"/>
        </w:rPr>
        <w:br/>
      </w:r>
      <w:r w:rsidRPr="007D25B0">
        <w:rPr>
          <w:rFonts w:eastAsia="Batang"/>
          <w:bCs/>
          <w:lang w:val="en-US" w:eastAsia="ko-KR"/>
        </w:rPr>
        <w:tab/>
        <w:t>NumActiveRefLayerPics = 1</w:t>
      </w:r>
      <w:r w:rsidRPr="007D25B0">
        <w:rPr>
          <w:rFonts w:eastAsia="Batang"/>
          <w:bCs/>
          <w:lang w:val="en-US" w:eastAsia="ko-KR"/>
        </w:rPr>
        <w:br/>
        <w:t>else</w:t>
      </w:r>
      <w:r w:rsidRPr="007D25B0">
        <w:rPr>
          <w:rFonts w:eastAsia="Batang"/>
          <w:bCs/>
          <w:lang w:val="en-US" w:eastAsia="ko-KR"/>
        </w:rPr>
        <w:br/>
      </w:r>
      <w:r w:rsidRPr="007D25B0">
        <w:rPr>
          <w:rFonts w:eastAsia="Batang"/>
          <w:bCs/>
          <w:lang w:val="en-US" w:eastAsia="ko-KR"/>
        </w:rPr>
        <w:tab/>
        <w:t>NumActiveRefLayerPics = num_inter_layer_ref_pics_minus1 + 1</w:t>
      </w:r>
    </w:p>
    <w:p w:rsidR="008B3821" w:rsidRPr="007D25B0" w:rsidRDefault="008B3821" w:rsidP="008B3821">
      <w:pPr>
        <w:rPr>
          <w:lang w:val="en-US" w:eastAsia="ko-KR"/>
        </w:rPr>
      </w:pPr>
      <w:r w:rsidRPr="007D25B0">
        <w:rPr>
          <w:lang w:val="en-US" w:eastAsia="ko-KR"/>
        </w:rPr>
        <w:t>All slices of a coded picture shall have the same value of NumActiveRefLayerPics.</w:t>
      </w:r>
    </w:p>
    <w:p w:rsidR="008B3821" w:rsidRPr="007D25B0" w:rsidRDefault="008B3821" w:rsidP="008B3821">
      <w:pPr>
        <w:rPr>
          <w:bCs/>
          <w:lang w:val="en-US"/>
        </w:rPr>
      </w:pPr>
      <w:r w:rsidRPr="007D25B0">
        <w:rPr>
          <w:b/>
          <w:bCs/>
          <w:lang w:val="en-US"/>
        </w:rPr>
        <w:t>inter_layer_pred_layer_idc</w:t>
      </w:r>
      <w:proofErr w:type="gramStart"/>
      <w:r w:rsidRPr="007D25B0">
        <w:rPr>
          <w:b/>
          <w:bCs/>
          <w:lang w:val="en-US"/>
        </w:rPr>
        <w:t>[ </w:t>
      </w:r>
      <w:r w:rsidRPr="007D25B0">
        <w:rPr>
          <w:bCs/>
          <w:lang w:val="en-US"/>
        </w:rPr>
        <w:t>i</w:t>
      </w:r>
      <w:proofErr w:type="gramEnd"/>
      <w:r w:rsidRPr="007D25B0">
        <w:rPr>
          <w:bCs/>
          <w:lang w:val="en-US"/>
        </w:rPr>
        <w:t> ]</w:t>
      </w:r>
      <w:r w:rsidRPr="007D25B0">
        <w:rPr>
          <w:lang w:val="en-US" w:eastAsia="ko-KR"/>
        </w:rPr>
        <w:t xml:space="preserve"> specifies the variable, RefPicLayerId[ i ], representing the nuh_layer_id of the i-th picture that may be used by the current picture for inter-layer prediction. The length of the syntax element </w:t>
      </w:r>
      <w:r w:rsidRPr="007D25B0">
        <w:rPr>
          <w:bCs/>
          <w:lang w:val="en-US"/>
        </w:rPr>
        <w:t xml:space="preserve">inter_layer_pred_layer_idc[ i ] </w:t>
      </w:r>
      <w:r w:rsidRPr="007D25B0">
        <w:rPr>
          <w:lang w:val="en-US" w:eastAsia="ko-KR"/>
        </w:rPr>
        <w:t>is Ceil( Log2( </w:t>
      </w:r>
      <w:r w:rsidRPr="007D25B0">
        <w:rPr>
          <w:lang w:val="en-US"/>
        </w:rPr>
        <w:t>NumDirectRefLayers[ nuh_layer_id ]</w:t>
      </w:r>
      <w:r w:rsidRPr="007D25B0">
        <w:rPr>
          <w:lang w:val="en-US" w:eastAsia="ko-KR"/>
        </w:rPr>
        <w:t xml:space="preserve"> ) ) bits. The value of </w:t>
      </w:r>
      <w:r w:rsidRPr="007D25B0">
        <w:rPr>
          <w:bCs/>
          <w:lang w:val="en-US"/>
        </w:rPr>
        <w:t>inter_layer_pred_layer_idc</w:t>
      </w:r>
      <w:proofErr w:type="gramStart"/>
      <w:r w:rsidRPr="007D25B0">
        <w:rPr>
          <w:bCs/>
          <w:lang w:val="en-US"/>
        </w:rPr>
        <w:t>[ i</w:t>
      </w:r>
      <w:proofErr w:type="gramEnd"/>
      <w:r w:rsidRPr="007D25B0">
        <w:rPr>
          <w:bCs/>
          <w:lang w:val="en-US"/>
        </w:rPr>
        <w:t xml:space="preserve"> ] </w:t>
      </w:r>
      <w:r w:rsidRPr="007D25B0">
        <w:rPr>
          <w:lang w:val="en-US" w:eastAsia="ko-KR"/>
        </w:rPr>
        <w:t xml:space="preserve">shall be in the range of 0 to </w:t>
      </w:r>
      <w:r w:rsidRPr="007D25B0">
        <w:rPr>
          <w:rFonts w:eastAsia="Batang"/>
          <w:bCs/>
          <w:lang w:val="en-US" w:eastAsia="ko-KR"/>
        </w:rPr>
        <w:t>NumDirectRefLayers[</w:t>
      </w:r>
      <w:r w:rsidRPr="007D25B0">
        <w:rPr>
          <w:lang w:val="en-US"/>
        </w:rPr>
        <w:t> nuh_layer_id </w:t>
      </w:r>
      <w:r w:rsidRPr="007D25B0">
        <w:rPr>
          <w:rFonts w:eastAsia="Batang"/>
          <w:bCs/>
          <w:lang w:val="en-US" w:eastAsia="ko-KR"/>
        </w:rPr>
        <w:t>] − 1, inclusive</w:t>
      </w:r>
      <w:r w:rsidRPr="007D25B0">
        <w:rPr>
          <w:lang w:val="en-US" w:eastAsia="ko-KR"/>
        </w:rPr>
        <w:t xml:space="preserve">. When not present, the value of </w:t>
      </w:r>
      <w:r w:rsidRPr="007D25B0">
        <w:rPr>
          <w:bCs/>
          <w:lang w:val="en-US"/>
        </w:rPr>
        <w:t>inter_layer_pred_layer_idc</w:t>
      </w:r>
      <w:proofErr w:type="gramStart"/>
      <w:r w:rsidRPr="007D25B0">
        <w:rPr>
          <w:bCs/>
          <w:lang w:val="en-US"/>
        </w:rPr>
        <w:t>[ i</w:t>
      </w:r>
      <w:proofErr w:type="gramEnd"/>
      <w:r w:rsidRPr="007D25B0">
        <w:rPr>
          <w:bCs/>
          <w:lang w:val="en-US"/>
        </w:rPr>
        <w:t> ] is inferred to be equal to i.</w:t>
      </w:r>
    </w:p>
    <w:p w:rsidR="008B3821" w:rsidRPr="007D25B0" w:rsidRDefault="008B3821" w:rsidP="008B3821">
      <w:pPr>
        <w:rPr>
          <w:lang w:val="en-US" w:eastAsia="ko-KR"/>
        </w:rPr>
      </w:pPr>
      <w:r w:rsidRPr="007D25B0">
        <w:rPr>
          <w:lang w:val="en-US" w:eastAsia="ko-KR"/>
        </w:rPr>
        <w:t>When i is greater than 0, inter_layer_pred_layer_idc[ i ] shall be greater than inter_layer_pred_layer_idc[ i </w:t>
      </w:r>
      <w:r w:rsidRPr="007D25B0">
        <w:rPr>
          <w:lang w:val="en-US"/>
        </w:rPr>
        <w:t>−</w:t>
      </w:r>
      <w:r w:rsidRPr="007D25B0">
        <w:rPr>
          <w:lang w:val="en-US" w:eastAsia="ko-KR"/>
        </w:rPr>
        <w:t> 1 ].</w:t>
      </w:r>
    </w:p>
    <w:p w:rsidR="008B3821" w:rsidRPr="007D25B0" w:rsidRDefault="008B3821" w:rsidP="008B3821">
      <w:pPr>
        <w:rPr>
          <w:lang w:val="en-US" w:eastAsia="ko-KR"/>
        </w:rPr>
      </w:pPr>
      <w:r w:rsidRPr="007D25B0">
        <w:rPr>
          <w:lang w:val="en-US" w:eastAsia="ko-KR"/>
        </w:rPr>
        <w:t>The variables RefPicLayerId</w:t>
      </w:r>
      <w:proofErr w:type="gramStart"/>
      <w:r w:rsidRPr="007D25B0">
        <w:rPr>
          <w:lang w:val="en-US" w:eastAsia="ko-KR"/>
        </w:rPr>
        <w:t>[ i</w:t>
      </w:r>
      <w:proofErr w:type="gramEnd"/>
      <w:r w:rsidRPr="007D25B0">
        <w:rPr>
          <w:lang w:val="en-US" w:eastAsia="ko-KR"/>
        </w:rPr>
        <w:t> ] for all values of i in the range of 0 to NumActiveRefLayerPics − 1, inclusive, are derived as follows:</w:t>
      </w:r>
    </w:p>
    <w:p w:rsidR="008B3821" w:rsidRPr="007D25B0" w:rsidRDefault="008B3821" w:rsidP="008B3821">
      <w:pPr>
        <w:ind w:left="360"/>
        <w:jc w:val="left"/>
        <w:rPr>
          <w:rFonts w:eastAsia="Batang"/>
          <w:bCs/>
          <w:lang w:val="en-US" w:eastAsia="ko-KR"/>
        </w:rPr>
      </w:pPr>
      <w:r w:rsidRPr="007D25B0">
        <w:rPr>
          <w:rFonts w:eastAsia="Batang"/>
          <w:bCs/>
          <w:lang w:val="en-US" w:eastAsia="ko-KR"/>
        </w:rPr>
        <w:t xml:space="preserve">for( i = 0, j = 0; i &lt; </w:t>
      </w:r>
      <w:r w:rsidRPr="007D25B0">
        <w:rPr>
          <w:lang w:val="en-US" w:eastAsia="ko-KR"/>
        </w:rPr>
        <w:t>NumActiveRefLayerPics; i++</w:t>
      </w:r>
      <w:r w:rsidRPr="007D25B0">
        <w:rPr>
          <w:rFonts w:eastAsia="Batang"/>
          <w:bCs/>
          <w:lang w:val="en-US" w:eastAsia="ko-KR"/>
        </w:rPr>
        <w:t>)</w:t>
      </w:r>
      <w:r w:rsidRPr="007D25B0">
        <w:rPr>
          <w:rFonts w:eastAsia="Batang"/>
          <w:bCs/>
          <w:lang w:val="en-US" w:eastAsia="ko-KR"/>
        </w:rPr>
        <w:br/>
      </w:r>
      <w:r w:rsidRPr="007D25B0">
        <w:rPr>
          <w:rFonts w:eastAsia="Batang"/>
          <w:bCs/>
          <w:lang w:val="en-US" w:eastAsia="ko-KR"/>
        </w:rPr>
        <w:tab/>
        <w:t>RefPicLayerId[ i ] = RefLayerId</w:t>
      </w:r>
      <w:r w:rsidRPr="007D25B0">
        <w:rPr>
          <w:lang w:val="en-US" w:eastAsia="ko-KR"/>
        </w:rPr>
        <w:t>[ nuh_layer_id ][ </w:t>
      </w:r>
      <w:r w:rsidRPr="007D25B0">
        <w:rPr>
          <w:lang w:val="en-US"/>
        </w:rPr>
        <w:t>inter_layer_pred_layer_idc[ </w:t>
      </w:r>
      <w:r w:rsidRPr="007D25B0">
        <w:rPr>
          <w:lang w:val="en-US" w:eastAsia="ko-KR"/>
        </w:rPr>
        <w:t>i ] ]</w:t>
      </w:r>
    </w:p>
    <w:p w:rsidR="008B3821" w:rsidRPr="007D25B0" w:rsidRDefault="008B3821" w:rsidP="008B3821">
      <w:pPr>
        <w:rPr>
          <w:lang w:val="en-US" w:eastAsia="ko-KR"/>
        </w:rPr>
      </w:pPr>
      <w:r w:rsidRPr="007D25B0">
        <w:rPr>
          <w:lang w:val="en-US" w:eastAsia="ko-KR"/>
        </w:rPr>
        <w:t xml:space="preserve">All slices of a picture shall have the same value of </w:t>
      </w:r>
      <w:r w:rsidRPr="007D25B0">
        <w:rPr>
          <w:bCs/>
          <w:lang w:val="en-US"/>
        </w:rPr>
        <w:t>inter_layer_pred_layer_idc</w:t>
      </w:r>
      <w:proofErr w:type="gramStart"/>
      <w:r w:rsidRPr="007D25B0">
        <w:rPr>
          <w:bCs/>
          <w:lang w:val="en-US"/>
        </w:rPr>
        <w:t>[ i</w:t>
      </w:r>
      <w:proofErr w:type="gramEnd"/>
      <w:r w:rsidRPr="007D25B0">
        <w:rPr>
          <w:bCs/>
          <w:lang w:val="en-US"/>
        </w:rPr>
        <w:t> ]</w:t>
      </w:r>
      <w:r w:rsidRPr="007D25B0">
        <w:rPr>
          <w:lang w:val="en-US" w:eastAsia="ko-KR"/>
        </w:rPr>
        <w:t xml:space="preserve"> for each value of i in the range of 0 to NumActiveRefLayerPics</w:t>
      </w:r>
      <w:r w:rsidRPr="007D25B0">
        <w:rPr>
          <w:rFonts w:eastAsia="Batang"/>
          <w:bCs/>
          <w:lang w:val="en-US" w:eastAsia="ko-KR"/>
        </w:rPr>
        <w:t> − 1, inclusive</w:t>
      </w:r>
      <w:r w:rsidRPr="007D25B0">
        <w:rPr>
          <w:lang w:val="en-US" w:eastAsia="ko-KR"/>
        </w:rPr>
        <w:t>.</w:t>
      </w:r>
    </w:p>
    <w:p w:rsidR="008B3821" w:rsidRPr="007D25B0" w:rsidRDefault="008B3821" w:rsidP="008B3821">
      <w:pPr>
        <w:rPr>
          <w:lang w:val="en-US" w:eastAsia="ko-KR"/>
        </w:rPr>
      </w:pPr>
      <w:r w:rsidRPr="007D25B0">
        <w:rPr>
          <w:lang w:val="en-US" w:eastAsia="ko-KR"/>
        </w:rPr>
        <w:t>It is a requirement of bitstream conformance that for each value of i in the range of 0 to NumActiveRefLayerPics − 1, inclusive, either of the following two conditions shall be true:</w:t>
      </w:r>
    </w:p>
    <w:p w:rsidR="008B3821" w:rsidRPr="007D25B0" w:rsidRDefault="008B3821" w:rsidP="008B3821">
      <w:pPr>
        <w:tabs>
          <w:tab w:val="clear" w:pos="794"/>
          <w:tab w:val="clear" w:pos="1191"/>
          <w:tab w:val="clear" w:pos="1588"/>
          <w:tab w:val="clear" w:pos="1985"/>
        </w:tabs>
        <w:ind w:left="437" w:hanging="437"/>
        <w:rPr>
          <w:lang w:val="en-US" w:eastAsia="ko-KR"/>
        </w:rPr>
      </w:pPr>
      <w:r w:rsidRPr="007D25B0">
        <w:rPr>
          <w:lang w:val="en-US"/>
        </w:rPr>
        <w:t>–</w:t>
      </w:r>
      <w:r w:rsidRPr="007D25B0">
        <w:rPr>
          <w:lang w:val="en-US"/>
        </w:rPr>
        <w:tab/>
        <w:t>T</w:t>
      </w:r>
      <w:r w:rsidRPr="007D25B0">
        <w:rPr>
          <w:lang w:val="en-US" w:eastAsia="ko-KR"/>
        </w:rPr>
        <w:t>he value of max_tid_il_ref_pics_</w:t>
      </w:r>
      <w:proofErr w:type="gramStart"/>
      <w:r w:rsidRPr="007D25B0">
        <w:rPr>
          <w:lang w:val="en-US" w:eastAsia="ko-KR"/>
        </w:rPr>
        <w:t>plus1[</w:t>
      </w:r>
      <w:proofErr w:type="gramEnd"/>
      <w:r w:rsidRPr="007D25B0">
        <w:rPr>
          <w:lang w:val="en-US" w:eastAsia="ko-KR"/>
        </w:rPr>
        <w:t> </w:t>
      </w:r>
      <w:r w:rsidRPr="007D25B0">
        <w:rPr>
          <w:lang w:val="en-US"/>
        </w:rPr>
        <w:t>LayerIdxInVps[ </w:t>
      </w:r>
      <w:r w:rsidRPr="007D25B0">
        <w:rPr>
          <w:lang w:val="en-US" w:eastAsia="ko-KR"/>
        </w:rPr>
        <w:t>RefPicLayerId[ i ] ] ] is greater than TemporalId.</w:t>
      </w:r>
    </w:p>
    <w:p w:rsidR="008B3821" w:rsidRPr="007D25B0" w:rsidRDefault="008B3821" w:rsidP="008B3821">
      <w:pPr>
        <w:tabs>
          <w:tab w:val="clear" w:pos="794"/>
          <w:tab w:val="clear" w:pos="1191"/>
          <w:tab w:val="clear" w:pos="1588"/>
          <w:tab w:val="clear" w:pos="1985"/>
        </w:tabs>
        <w:ind w:left="437" w:hanging="437"/>
        <w:rPr>
          <w:lang w:val="en-US" w:eastAsia="ko-KR"/>
        </w:rPr>
      </w:pPr>
      <w:r w:rsidRPr="007D25B0">
        <w:rPr>
          <w:lang w:val="en-US"/>
        </w:rPr>
        <w:t>–</w:t>
      </w:r>
      <w:r w:rsidRPr="007D25B0">
        <w:rPr>
          <w:lang w:val="en-US"/>
        </w:rPr>
        <w:tab/>
        <w:t>T</w:t>
      </w:r>
      <w:r w:rsidRPr="007D25B0">
        <w:rPr>
          <w:lang w:val="en-US" w:eastAsia="ko-KR"/>
        </w:rPr>
        <w:t>he values of max_tid_il_ref_pics_plus1[ </w:t>
      </w:r>
      <w:r w:rsidRPr="007D25B0">
        <w:rPr>
          <w:lang w:val="en-US"/>
        </w:rPr>
        <w:t>LayerIdxInVps[ </w:t>
      </w:r>
      <w:r w:rsidRPr="007D25B0">
        <w:rPr>
          <w:lang w:val="en-US" w:eastAsia="ko-KR"/>
        </w:rPr>
        <w:t>RefPicLayerId[ i ] ] ] and TemporalId are both equal to 0 and t</w:t>
      </w:r>
      <w:r w:rsidRPr="007D25B0">
        <w:rPr>
          <w:lang w:val="en-US"/>
        </w:rPr>
        <w:t xml:space="preserve">he picture in the current access unit with nuh_layer_id equal to </w:t>
      </w:r>
      <w:r w:rsidRPr="007D25B0">
        <w:rPr>
          <w:lang w:val="en-US" w:eastAsia="ko-KR"/>
        </w:rPr>
        <w:t>RefPicLayerId[ i ] is an IRAP picture.</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Reference picture list modification semantics</w:t>
      </w:r>
    </w:p>
    <w:p w:rsidR="008B3821" w:rsidRPr="007D25B0" w:rsidRDefault="008B3821" w:rsidP="008B3821">
      <w:pPr>
        <w:pStyle w:val="3N"/>
        <w:rPr>
          <w:lang w:val="en-US" w:eastAsia="zh-CN"/>
        </w:rPr>
      </w:pPr>
      <w:r w:rsidRPr="007D25B0">
        <w:rPr>
          <w:lang w:val="en-US"/>
        </w:rPr>
        <w:t>The specifications in subclause 7.4.7.2 apply with following modifications.</w:t>
      </w:r>
    </w:p>
    <w:p w:rsidR="008B3821" w:rsidRPr="007D25B0" w:rsidRDefault="008B3821" w:rsidP="008B3821">
      <w:pPr>
        <w:tabs>
          <w:tab w:val="clear" w:pos="794"/>
          <w:tab w:val="left" w:pos="567"/>
        </w:tabs>
        <w:ind w:left="426" w:hanging="426"/>
        <w:rPr>
          <w:szCs w:val="22"/>
          <w:lang w:val="en-US"/>
        </w:rPr>
      </w:pPr>
      <w:r w:rsidRPr="007D25B0">
        <w:rPr>
          <w:lang w:val="en-US"/>
        </w:rPr>
        <w:t>–</w:t>
      </w:r>
      <w:r w:rsidRPr="007D25B0">
        <w:rPr>
          <w:lang w:val="en-US"/>
        </w:rPr>
        <w:tab/>
      </w:r>
      <w:r w:rsidRPr="007D25B0">
        <w:rPr>
          <w:szCs w:val="22"/>
          <w:lang w:val="en-US"/>
        </w:rPr>
        <w:t>Equation (7</w:t>
      </w:r>
      <w:r w:rsidRPr="007D25B0">
        <w:rPr>
          <w:lang w:val="en-US"/>
        </w:rPr>
        <w:noBreakHyphen/>
      </w:r>
      <w:r w:rsidRPr="007D25B0">
        <w:rPr>
          <w:szCs w:val="22"/>
          <w:lang w:val="en-US"/>
        </w:rPr>
        <w:t xml:space="preserve">43) </w:t>
      </w:r>
      <w:r w:rsidRPr="007D25B0">
        <w:rPr>
          <w:lang w:val="en-US"/>
        </w:rPr>
        <w:t>specifying</w:t>
      </w:r>
      <w:r w:rsidRPr="007D25B0">
        <w:rPr>
          <w:szCs w:val="22"/>
          <w:lang w:val="en-US"/>
        </w:rPr>
        <w:t xml:space="preserve"> the derivation of </w:t>
      </w:r>
      <w:r w:rsidRPr="007D25B0">
        <w:rPr>
          <w:lang w:val="en-US"/>
        </w:rPr>
        <w:t xml:space="preserve">NumPicTotalCurr </w:t>
      </w:r>
      <w:r w:rsidRPr="007D25B0">
        <w:rPr>
          <w:szCs w:val="22"/>
          <w:lang w:val="en-US"/>
        </w:rPr>
        <w:t>is replaced by:</w:t>
      </w:r>
    </w:p>
    <w:p w:rsidR="008B3821" w:rsidRPr="007D25B0" w:rsidRDefault="008B3821" w:rsidP="008B3821">
      <w:pPr>
        <w:pStyle w:val="Equation"/>
        <w:tabs>
          <w:tab w:val="clear" w:pos="794"/>
          <w:tab w:val="clear" w:pos="1588"/>
          <w:tab w:val="left" w:pos="567"/>
          <w:tab w:val="left" w:pos="851"/>
          <w:tab w:val="left" w:pos="1134"/>
          <w:tab w:val="left" w:pos="1418"/>
          <w:tab w:val="left" w:pos="1701"/>
          <w:tab w:val="left" w:pos="1985"/>
          <w:tab w:val="left" w:pos="2268"/>
        </w:tabs>
        <w:ind w:left="403"/>
        <w:rPr>
          <w:sz w:val="20"/>
          <w:szCs w:val="20"/>
          <w:lang w:val="en-US"/>
        </w:rPr>
      </w:pPr>
      <w:r w:rsidRPr="007D25B0">
        <w:rPr>
          <w:sz w:val="20"/>
          <w:szCs w:val="20"/>
          <w:lang w:val="en-US"/>
        </w:rPr>
        <w:t>NumPicTotalCurr = 0</w:t>
      </w:r>
      <w:r w:rsidRPr="007D25B0">
        <w:rPr>
          <w:sz w:val="20"/>
          <w:szCs w:val="20"/>
          <w:lang w:val="en-US"/>
        </w:rPr>
        <w:br/>
        <w:t>for( i = 0; i &lt; NumNegativePics[ CurrRpsIdx ]; i++)</w:t>
      </w:r>
      <w:r w:rsidRPr="007D25B0">
        <w:rPr>
          <w:sz w:val="20"/>
          <w:szCs w:val="20"/>
          <w:lang w:val="en-US"/>
        </w:rPr>
        <w:br/>
      </w:r>
      <w:r w:rsidRPr="007D25B0">
        <w:rPr>
          <w:sz w:val="20"/>
          <w:szCs w:val="20"/>
          <w:lang w:val="en-US"/>
        </w:rPr>
        <w:tab/>
        <w:t>if(UsedByCurrPicS0[ CurrRpsIdx ][ i ] )</w:t>
      </w:r>
      <w:r w:rsidRPr="007D25B0">
        <w:rPr>
          <w:sz w:val="20"/>
          <w:szCs w:val="20"/>
          <w:lang w:val="en-US"/>
        </w:rPr>
        <w:br/>
      </w:r>
      <w:r w:rsidRPr="007D25B0">
        <w:rPr>
          <w:sz w:val="20"/>
          <w:szCs w:val="20"/>
          <w:lang w:val="en-US"/>
        </w:rPr>
        <w:tab/>
      </w:r>
      <w:r w:rsidRPr="007D25B0">
        <w:rPr>
          <w:sz w:val="20"/>
          <w:szCs w:val="20"/>
          <w:lang w:val="en-US"/>
        </w:rPr>
        <w:tab/>
        <w:t>NumPicTotalCurr++</w:t>
      </w:r>
      <w:r w:rsidRPr="007D25B0">
        <w:rPr>
          <w:sz w:val="20"/>
          <w:szCs w:val="20"/>
          <w:lang w:val="en-US"/>
        </w:rPr>
        <w:br/>
        <w:t>for( i = 0; i &lt; NumPositivePics[ CurrRpsIdx ]; i++)</w:t>
      </w:r>
      <w:r w:rsidRPr="007D25B0">
        <w:rPr>
          <w:sz w:val="20"/>
          <w:szCs w:val="20"/>
          <w:lang w:val="en-US"/>
        </w:rPr>
        <w:tab/>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28</w:t>
      </w:r>
      <w:r w:rsidR="0074750D" w:rsidRPr="007D25B0">
        <w:rPr>
          <w:sz w:val="20"/>
          <w:szCs w:val="20"/>
          <w:lang w:val="en-US"/>
        </w:rPr>
        <w:fldChar w:fldCharType="end"/>
      </w:r>
      <w:r w:rsidRPr="007D25B0">
        <w:rPr>
          <w:sz w:val="20"/>
          <w:szCs w:val="20"/>
          <w:lang w:val="en-US"/>
        </w:rPr>
        <w:t>)</w:t>
      </w:r>
      <w:r w:rsidRPr="007D25B0">
        <w:rPr>
          <w:sz w:val="20"/>
          <w:szCs w:val="20"/>
          <w:lang w:val="en-US"/>
        </w:rPr>
        <w:br/>
      </w:r>
      <w:r w:rsidRPr="007D25B0">
        <w:rPr>
          <w:sz w:val="20"/>
          <w:szCs w:val="20"/>
          <w:lang w:val="en-US"/>
        </w:rPr>
        <w:tab/>
        <w:t>if(UsedByCurrPicS1[ CurrRpsIdx ][ i ] )</w:t>
      </w:r>
      <w:r w:rsidRPr="007D25B0">
        <w:rPr>
          <w:sz w:val="20"/>
          <w:szCs w:val="20"/>
          <w:lang w:val="en-US"/>
        </w:rPr>
        <w:br/>
      </w:r>
      <w:r w:rsidRPr="007D25B0">
        <w:rPr>
          <w:sz w:val="20"/>
          <w:szCs w:val="20"/>
          <w:lang w:val="en-US"/>
        </w:rPr>
        <w:tab/>
      </w:r>
      <w:r w:rsidRPr="007D25B0">
        <w:rPr>
          <w:sz w:val="20"/>
          <w:szCs w:val="20"/>
          <w:lang w:val="en-US"/>
        </w:rPr>
        <w:tab/>
        <w:t>NumPicTotalCurr++</w:t>
      </w:r>
      <w:r w:rsidRPr="007D25B0">
        <w:rPr>
          <w:sz w:val="20"/>
          <w:szCs w:val="20"/>
          <w:lang w:val="en-US"/>
        </w:rPr>
        <w:br/>
        <w:t>for( i = 0; i &lt; num_long_term_sps + num_long_term_pics; i++ )</w:t>
      </w:r>
      <w:r w:rsidRPr="007D25B0">
        <w:rPr>
          <w:sz w:val="20"/>
          <w:szCs w:val="20"/>
          <w:lang w:val="en-US"/>
        </w:rPr>
        <w:br/>
      </w:r>
      <w:r w:rsidRPr="007D25B0">
        <w:rPr>
          <w:sz w:val="20"/>
          <w:szCs w:val="20"/>
          <w:lang w:val="en-US"/>
        </w:rPr>
        <w:tab/>
        <w:t>if( UsedByCurrPicLt[ i ] )</w:t>
      </w:r>
      <w:r w:rsidRPr="007D25B0">
        <w:rPr>
          <w:sz w:val="20"/>
          <w:szCs w:val="20"/>
          <w:lang w:val="en-US"/>
        </w:rPr>
        <w:br/>
      </w:r>
      <w:r w:rsidRPr="007D25B0">
        <w:rPr>
          <w:sz w:val="20"/>
          <w:szCs w:val="20"/>
          <w:lang w:val="en-US"/>
        </w:rPr>
        <w:tab/>
      </w:r>
      <w:r w:rsidRPr="007D25B0">
        <w:rPr>
          <w:sz w:val="20"/>
          <w:szCs w:val="20"/>
          <w:lang w:val="en-US"/>
        </w:rPr>
        <w:tab/>
        <w:t>NumPicTotalCurr++</w:t>
      </w:r>
      <w:r w:rsidRPr="007D25B0">
        <w:rPr>
          <w:sz w:val="20"/>
          <w:szCs w:val="20"/>
          <w:lang w:val="en-US"/>
        </w:rPr>
        <w:br/>
        <w:t>NumPicTotalCurr  +=  NumActiveRefLayerPics</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Weighted prediction parameters semantics</w:t>
      </w:r>
    </w:p>
    <w:p w:rsidR="008B3821" w:rsidRPr="007D25B0" w:rsidRDefault="008B3821" w:rsidP="008B3821">
      <w:pPr>
        <w:pStyle w:val="3N"/>
        <w:rPr>
          <w:lang w:val="en-US"/>
        </w:rPr>
      </w:pPr>
      <w:r w:rsidRPr="007D25B0">
        <w:rPr>
          <w:lang w:val="en-US"/>
        </w:rPr>
        <w:t>The specifications in subclause 7.4.7.3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33" w:name="_Toc366771966"/>
      <w:r w:rsidRPr="007D25B0">
        <w:rPr>
          <w:lang w:val="en-US"/>
        </w:rPr>
        <w:t>Short-term reference picture set semantics</w:t>
      </w:r>
      <w:bookmarkEnd w:id="1233"/>
    </w:p>
    <w:p w:rsidR="008B3821" w:rsidRPr="007D25B0" w:rsidRDefault="008B3821" w:rsidP="008B3821">
      <w:pPr>
        <w:pStyle w:val="3N"/>
        <w:rPr>
          <w:lang w:val="en-US" w:eastAsia="zh-CN"/>
        </w:rPr>
      </w:pPr>
      <w:r w:rsidRPr="007D25B0">
        <w:rPr>
          <w:lang w:val="en-US"/>
        </w:rPr>
        <w:t>The specifications in subclause 7.4.8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34" w:name="_Toc366771967"/>
      <w:r w:rsidRPr="007D25B0">
        <w:rPr>
          <w:lang w:val="en-US"/>
        </w:rPr>
        <w:lastRenderedPageBreak/>
        <w:t>Slice segment data semantics</w:t>
      </w:r>
      <w:bookmarkEnd w:id="1234"/>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General slice segment data semantics</w:t>
      </w:r>
    </w:p>
    <w:p w:rsidR="008B3821" w:rsidRPr="007D25B0" w:rsidRDefault="008B3821" w:rsidP="008B3821">
      <w:pPr>
        <w:pStyle w:val="3N"/>
        <w:rPr>
          <w:lang w:val="en-US"/>
        </w:rPr>
      </w:pPr>
      <w:r w:rsidRPr="007D25B0">
        <w:rPr>
          <w:lang w:val="en-US"/>
        </w:rPr>
        <w:t>The specifications in subclause 7.4.9.1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Coding tree unit semantics</w:t>
      </w:r>
    </w:p>
    <w:p w:rsidR="008B3821" w:rsidRPr="007D25B0" w:rsidRDefault="008B3821" w:rsidP="008B3821">
      <w:pPr>
        <w:pStyle w:val="3N"/>
        <w:rPr>
          <w:lang w:val="en-US"/>
        </w:rPr>
      </w:pPr>
      <w:r w:rsidRPr="007D25B0">
        <w:rPr>
          <w:lang w:val="en-US"/>
        </w:rPr>
        <w:t>The specifications in subclause 7.4.9.2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Sample adaptive offset semantics</w:t>
      </w:r>
    </w:p>
    <w:p w:rsidR="008B3821" w:rsidRPr="007D25B0" w:rsidRDefault="008B3821" w:rsidP="008B3821">
      <w:pPr>
        <w:pStyle w:val="3N"/>
        <w:rPr>
          <w:lang w:val="en-US"/>
        </w:rPr>
      </w:pPr>
      <w:r w:rsidRPr="007D25B0">
        <w:rPr>
          <w:lang w:val="en-US"/>
        </w:rPr>
        <w:t>The specifications in subclause 7.4.9.3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Coding quadtree semantics</w:t>
      </w:r>
    </w:p>
    <w:p w:rsidR="008B3821" w:rsidRPr="007D25B0" w:rsidRDefault="008B3821" w:rsidP="008B3821">
      <w:pPr>
        <w:pStyle w:val="3N"/>
        <w:rPr>
          <w:lang w:val="en-US"/>
        </w:rPr>
      </w:pPr>
      <w:r w:rsidRPr="007D25B0">
        <w:rPr>
          <w:lang w:val="en-US"/>
        </w:rPr>
        <w:t>The specifications in subclause 7.4.9.4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Coding unit semantics</w:t>
      </w:r>
    </w:p>
    <w:p w:rsidR="008B3821" w:rsidRPr="007D25B0" w:rsidRDefault="008B3821" w:rsidP="008B3821">
      <w:pPr>
        <w:pStyle w:val="3N"/>
        <w:rPr>
          <w:lang w:val="en-US"/>
        </w:rPr>
      </w:pPr>
      <w:r w:rsidRPr="007D25B0">
        <w:rPr>
          <w:lang w:val="en-US"/>
        </w:rPr>
        <w:t>The specifications in subclause 7.4.9.5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Prediction unit semantics</w:t>
      </w:r>
    </w:p>
    <w:p w:rsidR="008B3821" w:rsidRPr="007D25B0" w:rsidRDefault="008B3821" w:rsidP="008B3821">
      <w:pPr>
        <w:pStyle w:val="3N"/>
        <w:rPr>
          <w:lang w:val="en-US"/>
        </w:rPr>
      </w:pPr>
      <w:r w:rsidRPr="007D25B0">
        <w:rPr>
          <w:lang w:val="en-US"/>
        </w:rPr>
        <w:t>The specifications in subclause 7.4.9.6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PCM sample semantics</w:t>
      </w:r>
    </w:p>
    <w:p w:rsidR="008B3821" w:rsidRPr="007D25B0" w:rsidRDefault="008B3821" w:rsidP="008B3821">
      <w:pPr>
        <w:pStyle w:val="3N"/>
        <w:rPr>
          <w:lang w:val="en-US"/>
        </w:rPr>
      </w:pPr>
      <w:r w:rsidRPr="007D25B0">
        <w:rPr>
          <w:lang w:val="en-US"/>
        </w:rPr>
        <w:t>The specifications in subclause 7.4.9.7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Transform tree semantics</w:t>
      </w:r>
    </w:p>
    <w:p w:rsidR="008B3821" w:rsidRPr="007D25B0" w:rsidRDefault="008B3821" w:rsidP="008B3821">
      <w:pPr>
        <w:pStyle w:val="3N"/>
        <w:rPr>
          <w:lang w:val="en-US"/>
        </w:rPr>
      </w:pPr>
      <w:r w:rsidRPr="007D25B0">
        <w:rPr>
          <w:lang w:val="en-US"/>
        </w:rPr>
        <w:t>The specifications in subclause 7.4.9.8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Motion vector difference semantics</w:t>
      </w:r>
    </w:p>
    <w:p w:rsidR="008B3821" w:rsidRPr="007D25B0" w:rsidRDefault="008B3821" w:rsidP="008B3821">
      <w:pPr>
        <w:pStyle w:val="3N"/>
        <w:rPr>
          <w:lang w:val="en-US"/>
        </w:rPr>
      </w:pPr>
      <w:r w:rsidRPr="007D25B0">
        <w:rPr>
          <w:lang w:val="en-US"/>
        </w:rPr>
        <w:t>The specifications in subclause 7.4.9.9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Transform unit semantics</w:t>
      </w:r>
    </w:p>
    <w:p w:rsidR="008B3821" w:rsidRPr="007D25B0" w:rsidRDefault="008B3821" w:rsidP="008B3821">
      <w:pPr>
        <w:pStyle w:val="3N"/>
        <w:rPr>
          <w:lang w:val="en-US"/>
        </w:rPr>
      </w:pPr>
      <w:r w:rsidRPr="007D25B0">
        <w:rPr>
          <w:lang w:val="en-US"/>
        </w:rPr>
        <w:t>The specifications in subclause 7.4.9.10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Residual coding semantics</w:t>
      </w:r>
    </w:p>
    <w:p w:rsidR="008B3821" w:rsidRPr="007D25B0" w:rsidRDefault="008B3821" w:rsidP="008B3821">
      <w:pPr>
        <w:pStyle w:val="3N"/>
        <w:rPr>
          <w:lang w:val="en-US"/>
        </w:rPr>
      </w:pPr>
      <w:r w:rsidRPr="007D25B0">
        <w:rPr>
          <w:lang w:val="en-US"/>
        </w:rPr>
        <w:t>The specifications in subclause 7.4.9.11 apply.</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235" w:name="_Toc366771968"/>
      <w:r w:rsidRPr="007D25B0">
        <w:rPr>
          <w:lang w:val="en-US"/>
        </w:rPr>
        <w:t>Decoding process</w:t>
      </w:r>
      <w:bookmarkEnd w:id="1235"/>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36" w:name="_Ref364436892"/>
      <w:bookmarkStart w:id="1237" w:name="_Toc366771969"/>
      <w:r w:rsidRPr="007D25B0">
        <w:rPr>
          <w:lang w:val="en-US"/>
        </w:rPr>
        <w:t>General decoding process</w:t>
      </w:r>
      <w:bookmarkEnd w:id="1236"/>
      <w:bookmarkEnd w:id="1237"/>
    </w:p>
    <w:p w:rsidR="008B3821" w:rsidRPr="007D25B0" w:rsidRDefault="008B3821" w:rsidP="008B3821">
      <w:pPr>
        <w:pStyle w:val="3N"/>
        <w:rPr>
          <w:lang w:val="en-US"/>
        </w:rPr>
      </w:pPr>
      <w:r w:rsidRPr="007D25B0">
        <w:rPr>
          <w:lang w:val="en-US"/>
        </w:rPr>
        <w:t>The specifications in subclause 8.1 apply with following additions.</w:t>
      </w:r>
    </w:p>
    <w:p w:rsidR="008B3821" w:rsidRPr="007D25B0" w:rsidRDefault="008B3821" w:rsidP="008B3821">
      <w:pPr>
        <w:rPr>
          <w:lang w:val="en-US"/>
        </w:rPr>
      </w:pPr>
      <w:r w:rsidRPr="007D25B0">
        <w:rPr>
          <w:lang w:val="en-US"/>
        </w:rPr>
        <w:t>When the current picture has nuh_layer_id greater than 0, the following applies.</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Depending on the value of separate_colour_plane_flag, the decoding process is structured as follows:</w:t>
      </w:r>
    </w:p>
    <w:p w:rsidR="008B3821" w:rsidRPr="007D25B0" w:rsidRDefault="008B3821" w:rsidP="008B3821">
      <w:pPr>
        <w:tabs>
          <w:tab w:val="clear" w:pos="794"/>
          <w:tab w:val="left" w:pos="400"/>
        </w:tabs>
        <w:ind w:left="800" w:hanging="400"/>
        <w:rPr>
          <w:lang w:val="en-US"/>
        </w:rPr>
      </w:pPr>
      <w:r w:rsidRPr="007D25B0">
        <w:rPr>
          <w:lang w:val="en-US"/>
        </w:rPr>
        <w:t>–</w:t>
      </w:r>
      <w:r w:rsidRPr="007D25B0">
        <w:rPr>
          <w:lang w:val="en-US"/>
        </w:rPr>
        <w:tab/>
        <w:t>If separate_colour_plane_flag is equal to 0, the following decoding process is invoked a single time with the current picture being the output.</w:t>
      </w:r>
    </w:p>
    <w:p w:rsidR="008B3821" w:rsidRPr="007D25B0" w:rsidRDefault="008B3821" w:rsidP="008B3821">
      <w:pPr>
        <w:tabs>
          <w:tab w:val="clear" w:pos="794"/>
          <w:tab w:val="left" w:pos="400"/>
        </w:tabs>
        <w:ind w:left="800" w:hanging="400"/>
        <w:rPr>
          <w:lang w:val="en-US"/>
        </w:rPr>
      </w:pPr>
      <w:r w:rsidRPr="007D25B0">
        <w:rPr>
          <w:lang w:val="en-US"/>
        </w:rPr>
        <w:t>–</w:t>
      </w:r>
      <w:r w:rsidRPr="007D25B0">
        <w:rPr>
          <w:lang w:val="en-US"/>
        </w:rPr>
        <w:tab/>
        <w:t>Otherwise (separate_colour_plane_flag is equal to 1), the following decoding process is invoked three times. Inputs to the decoding process are all NAL units of the coded picture with identical value of colour_plane_id. The decoding process of NAL units with a particular value of colour_plane_id is specified as if only a CVS with monochrome colour format with that particular value of colour_plane_id would be present in the bitstream. The output of each of the three decoding processes is assigned to one of the 3 sample arrays of the current picture, with the NAL units with colour_plane_id equal to 0, 1 and 2 being assigned to S</w:t>
      </w:r>
      <w:r w:rsidRPr="007D25B0">
        <w:rPr>
          <w:vertAlign w:val="subscript"/>
          <w:lang w:val="en-US"/>
        </w:rPr>
        <w:t>L</w:t>
      </w:r>
      <w:r w:rsidRPr="007D25B0">
        <w:rPr>
          <w:lang w:val="en-US"/>
        </w:rPr>
        <w:t>, S</w:t>
      </w:r>
      <w:r w:rsidRPr="007D25B0">
        <w:rPr>
          <w:vertAlign w:val="subscript"/>
          <w:lang w:val="en-US"/>
        </w:rPr>
        <w:t>Cb,</w:t>
      </w:r>
      <w:r w:rsidRPr="007D25B0">
        <w:rPr>
          <w:lang w:val="en-US"/>
        </w:rPr>
        <w:t xml:space="preserve"> and S</w:t>
      </w:r>
      <w:r w:rsidRPr="007D25B0">
        <w:rPr>
          <w:vertAlign w:val="subscript"/>
          <w:lang w:val="en-US"/>
        </w:rPr>
        <w:t>Cr</w:t>
      </w:r>
      <w:r w:rsidRPr="007D25B0">
        <w:rPr>
          <w:lang w:val="en-US"/>
        </w:rPr>
        <w:t>, respectively.</w:t>
      </w:r>
    </w:p>
    <w:p w:rsidR="008B3821" w:rsidRPr="007D25B0" w:rsidRDefault="008B3821" w:rsidP="008B3821">
      <w:pPr>
        <w:pStyle w:val="Note1"/>
        <w:ind w:left="688"/>
        <w:rPr>
          <w:lang w:val="en-US"/>
        </w:rPr>
      </w:pPr>
      <w:r w:rsidRPr="007D25B0">
        <w:rPr>
          <w:lang w:val="en-US"/>
        </w:rPr>
        <w:t>NOTE – The variable ChromaArrayType is derived as equal to 0 when separate_colour_plane_flag is equal to 1 and chroma_format_idc is equal to 3. In the decoding process, the value of this variable is evaluated resulting in operations identical to that of monochrome pictures (when chroma_format_idc is equal to 0).</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The decoding process operates as follows for the current picture CurrPic.</w:t>
      </w:r>
    </w:p>
    <w:p w:rsidR="008B3821" w:rsidRPr="007D25B0" w:rsidRDefault="008B3821" w:rsidP="008B3821">
      <w:pPr>
        <w:tabs>
          <w:tab w:val="clear" w:pos="794"/>
          <w:tab w:val="left" w:pos="400"/>
        </w:tabs>
        <w:ind w:left="800" w:hanging="400"/>
        <w:rPr>
          <w:lang w:val="en-US"/>
        </w:rPr>
      </w:pPr>
      <w:r w:rsidRPr="007D25B0">
        <w:rPr>
          <w:lang w:val="en-US"/>
        </w:rPr>
        <w:lastRenderedPageBreak/>
        <w:t>–</w:t>
      </w:r>
      <w:r w:rsidRPr="007D25B0">
        <w:rPr>
          <w:lang w:val="en-US"/>
        </w:rPr>
        <w:tab/>
        <w:t xml:space="preserve">For the decoding of the slice segment header of the first slice, in decoding order, of the current picture, the decoding process for starting the decoding of a coded picture with nuh_layer_id greater than 0 specified in subclause </w:t>
      </w:r>
      <w:r w:rsidR="002D2385" w:rsidRPr="007D25B0">
        <w:fldChar w:fldCharType="begin"/>
      </w:r>
      <w:r w:rsidR="002D2385" w:rsidRPr="007D25B0">
        <w:instrText xml:space="preserve"> REF _Ref343098647 \r \h  \* MERGEFORMAT </w:instrText>
      </w:r>
      <w:r w:rsidR="002D2385" w:rsidRPr="007D25B0">
        <w:fldChar w:fldCharType="separate"/>
      </w:r>
      <w:r w:rsidRPr="007D25B0">
        <w:rPr>
          <w:lang w:val="en-US"/>
        </w:rPr>
        <w:t>F.8.1.1</w:t>
      </w:r>
      <w:r w:rsidR="002D2385" w:rsidRPr="007D25B0">
        <w:fldChar w:fldCharType="end"/>
      </w:r>
      <w:r w:rsidRPr="007D25B0">
        <w:rPr>
          <w:lang w:val="en-US"/>
        </w:rPr>
        <w:t xml:space="preserve"> is invoked.</w:t>
      </w:r>
    </w:p>
    <w:p w:rsidR="008B3821" w:rsidRPr="007D25B0" w:rsidRDefault="008B3821" w:rsidP="008B3821">
      <w:pPr>
        <w:tabs>
          <w:tab w:val="clear" w:pos="794"/>
          <w:tab w:val="left" w:pos="400"/>
        </w:tabs>
        <w:ind w:left="800" w:hanging="400"/>
        <w:rPr>
          <w:lang w:val="en-US"/>
        </w:rPr>
      </w:pPr>
      <w:r w:rsidRPr="007D25B0">
        <w:rPr>
          <w:lang w:val="en-US"/>
        </w:rPr>
        <w:t>–</w:t>
      </w:r>
      <w:r w:rsidRPr="007D25B0">
        <w:rPr>
          <w:lang w:val="en-US"/>
        </w:rPr>
        <w:tab/>
      </w:r>
      <w:r w:rsidRPr="007D25B0">
        <w:rPr>
          <w:strike/>
          <w:lang w:val="en-US"/>
        </w:rPr>
        <w:t>When</w:t>
      </w:r>
      <w:r w:rsidRPr="007D25B0">
        <w:rPr>
          <w:lang w:val="en-US"/>
        </w:rPr>
        <w:t xml:space="preserve"> </w:t>
      </w:r>
      <w:r w:rsidR="00E079D6" w:rsidRPr="007D25B0">
        <w:rPr>
          <w:rFonts w:eastAsia="Batang"/>
          <w:bCs/>
          <w:lang w:val="en-US" w:eastAsia="ko-KR"/>
        </w:rPr>
        <w:t xml:space="preserve">If </w:t>
      </w:r>
      <w:proofErr w:type="gramStart"/>
      <w:r w:rsidRPr="007D25B0">
        <w:rPr>
          <w:rFonts w:eastAsia="Batang"/>
          <w:bCs/>
          <w:lang w:val="en-US" w:eastAsia="ko-KR"/>
        </w:rPr>
        <w:t>ViewScalExtLayerFlag</w:t>
      </w:r>
      <w:r w:rsidRPr="007D25B0">
        <w:rPr>
          <w:lang w:val="en-US"/>
        </w:rPr>
        <w:t>[</w:t>
      </w:r>
      <w:proofErr w:type="gramEnd"/>
      <w:r w:rsidRPr="007D25B0">
        <w:rPr>
          <w:lang w:val="en-US"/>
        </w:rPr>
        <w:t xml:space="preserve"> nuh_layer_id ] is equal to 1, the decoding process for a coded picture with nuh_layer_id greater than 0 specified in subclause </w:t>
      </w:r>
      <w:r w:rsidR="0074750D" w:rsidRPr="007D25B0">
        <w:rPr>
          <w:lang w:val="en-US"/>
        </w:rPr>
        <w:fldChar w:fldCharType="begin"/>
      </w:r>
      <w:r w:rsidRPr="007D25B0">
        <w:rPr>
          <w:lang w:val="en-US"/>
        </w:rPr>
        <w:instrText xml:space="preserve"> REF _Ref346393708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G.8.1</w:t>
      </w:r>
      <w:r w:rsidR="0074750D" w:rsidRPr="007D25B0">
        <w:rPr>
          <w:lang w:val="en-US"/>
        </w:rPr>
        <w:fldChar w:fldCharType="end"/>
      </w:r>
      <w:r w:rsidRPr="007D25B0">
        <w:rPr>
          <w:lang w:val="en-US"/>
        </w:rPr>
        <w:t xml:space="preserve"> is invoked.</w:t>
      </w:r>
    </w:p>
    <w:p w:rsidR="00E079D6" w:rsidRPr="007D25B0" w:rsidRDefault="00E079D6" w:rsidP="00E079D6">
      <w:pPr>
        <w:tabs>
          <w:tab w:val="clear" w:pos="794"/>
          <w:tab w:val="left" w:pos="400"/>
        </w:tabs>
        <w:ind w:left="803" w:hanging="400"/>
        <w:rPr>
          <w:noProof/>
        </w:rPr>
      </w:pPr>
      <w:r w:rsidRPr="007D25B0">
        <w:rPr>
          <w:lang w:val="en-CA"/>
        </w:rPr>
        <w:t>–</w:t>
      </w:r>
      <w:r w:rsidRPr="007D25B0">
        <w:rPr>
          <w:lang w:val="en-CA"/>
        </w:rPr>
        <w:tab/>
      </w:r>
      <w:r w:rsidRPr="007D25B0">
        <w:rPr>
          <w:noProof/>
        </w:rPr>
        <w:t xml:space="preserve">Otherwise, when </w:t>
      </w:r>
      <w:proofErr w:type="gramStart"/>
      <w:r w:rsidRPr="007D25B0">
        <w:rPr>
          <w:lang w:val="en-CA"/>
        </w:rPr>
        <w:t>DependencyId</w:t>
      </w:r>
      <w:r w:rsidRPr="007D25B0">
        <w:rPr>
          <w:rFonts w:eastAsia="Batang"/>
          <w:bCs/>
          <w:lang w:val="en-CA" w:eastAsia="ko-KR"/>
        </w:rPr>
        <w:t>[</w:t>
      </w:r>
      <w:proofErr w:type="gramEnd"/>
      <w:r w:rsidRPr="007D25B0">
        <w:rPr>
          <w:rFonts w:eastAsia="Batang"/>
          <w:bCs/>
          <w:lang w:val="en-CA" w:eastAsia="ko-KR"/>
        </w:rPr>
        <w:t> </w:t>
      </w:r>
      <w:r w:rsidRPr="007D25B0">
        <w:rPr>
          <w:lang w:val="en-CA"/>
        </w:rPr>
        <w:t>nuh_layer_id</w:t>
      </w:r>
      <w:r w:rsidRPr="007D25B0">
        <w:rPr>
          <w:rFonts w:eastAsia="Batang"/>
          <w:bCs/>
          <w:lang w:val="en-CA" w:eastAsia="ko-KR"/>
        </w:rPr>
        <w:t>] is greater than 0</w:t>
      </w:r>
      <w:r w:rsidRPr="007D25B0">
        <w:rPr>
          <w:noProof/>
        </w:rPr>
        <w:t>, the decoding process f</w:t>
      </w:r>
      <w:r w:rsidRPr="007D25B0">
        <w:rPr>
          <w:lang w:val="en-CA"/>
        </w:rPr>
        <w:t xml:space="preserve">or a coded picture with nuh_layer_id greater than 0 </w:t>
      </w:r>
      <w:r w:rsidRPr="007D25B0">
        <w:rPr>
          <w:noProof/>
        </w:rPr>
        <w:t xml:space="preserve">specified in subclause H.8.1.1 is invoked. </w:t>
      </w:r>
    </w:p>
    <w:p w:rsidR="008B3821" w:rsidRPr="007D25B0" w:rsidRDefault="008B3821" w:rsidP="008B3821">
      <w:pPr>
        <w:tabs>
          <w:tab w:val="clear" w:pos="794"/>
          <w:tab w:val="left" w:pos="400"/>
        </w:tabs>
        <w:ind w:left="800" w:hanging="400"/>
        <w:rPr>
          <w:lang w:val="en-US"/>
        </w:rPr>
      </w:pPr>
      <w:r w:rsidRPr="007D25B0">
        <w:rPr>
          <w:lang w:val="en-US"/>
        </w:rPr>
        <w:t>–</w:t>
      </w:r>
      <w:r w:rsidRPr="007D25B0">
        <w:rPr>
          <w:lang w:val="en-US"/>
        </w:rPr>
        <w:tab/>
        <w:t xml:space="preserve">After all slices of the current picture have been decoded, the decoding process for ending the decoding of a coded picture with nuh_layer_id greater than 0 specified in subclause </w:t>
      </w:r>
      <w:r w:rsidR="0074750D" w:rsidRPr="007D25B0">
        <w:rPr>
          <w:lang w:val="en-US"/>
        </w:rPr>
        <w:fldChar w:fldCharType="begin"/>
      </w:r>
      <w:r w:rsidRPr="007D25B0">
        <w:rPr>
          <w:lang w:val="en-US"/>
        </w:rPr>
        <w:instrText xml:space="preserve"> REF _Ref346382028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F.8.1.2</w:t>
      </w:r>
      <w:r w:rsidR="0074750D" w:rsidRPr="007D25B0">
        <w:rPr>
          <w:lang w:val="en-US"/>
        </w:rPr>
        <w:fldChar w:fldCharType="end"/>
      </w:r>
      <w:r w:rsidRPr="007D25B0">
        <w:rPr>
          <w:lang w:val="en-US"/>
        </w:rPr>
        <w:t xml:space="preserve"> is invoked.</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38" w:name="_Toc366771970"/>
      <w:r w:rsidRPr="007D25B0">
        <w:rPr>
          <w:lang w:val="en-US"/>
        </w:rPr>
        <w:t>Decoding process for starting the decoding of a coded picture with nuh_layer_id greater than 0</w:t>
      </w:r>
      <w:bookmarkEnd w:id="1238"/>
    </w:p>
    <w:p w:rsidR="008B3821" w:rsidRPr="007D25B0" w:rsidRDefault="008B3821" w:rsidP="008B3821">
      <w:pPr>
        <w:rPr>
          <w:lang w:val="en-US"/>
        </w:rPr>
      </w:pPr>
      <w:r w:rsidRPr="007D25B0">
        <w:rPr>
          <w:lang w:val="en-US"/>
        </w:rPr>
        <w:t>Each picture referred to in this subclause is a complete coded picture.</w:t>
      </w:r>
    </w:p>
    <w:p w:rsidR="008B3821" w:rsidRPr="007D25B0" w:rsidRDefault="008B3821" w:rsidP="008B3821">
      <w:pPr>
        <w:rPr>
          <w:lang w:val="en-US"/>
        </w:rPr>
      </w:pPr>
      <w:r w:rsidRPr="007D25B0">
        <w:rPr>
          <w:lang w:val="en-US"/>
        </w:rPr>
        <w:t>The decoding process operates as follows for the current picture CurrPic:</w:t>
      </w:r>
    </w:p>
    <w:p w:rsidR="008B3821" w:rsidRPr="007D25B0" w:rsidRDefault="008B3821" w:rsidP="008B3821">
      <w:pPr>
        <w:numPr>
          <w:ilvl w:val="0"/>
          <w:numId w:val="11"/>
        </w:numPr>
        <w:tabs>
          <w:tab w:val="clear" w:pos="794"/>
          <w:tab w:val="left" w:pos="700"/>
        </w:tabs>
        <w:ind w:left="700"/>
        <w:rPr>
          <w:lang w:val="en-US"/>
        </w:rPr>
      </w:pPr>
      <w:r w:rsidRPr="007D25B0">
        <w:rPr>
          <w:lang w:val="en-US"/>
        </w:rPr>
        <w:t>The decoding of NAL units is specified in subclause </w:t>
      </w:r>
      <w:r w:rsidR="002D2385" w:rsidRPr="007D25B0">
        <w:fldChar w:fldCharType="begin"/>
      </w:r>
      <w:r w:rsidR="002D2385" w:rsidRPr="007D25B0">
        <w:instrText xml:space="preserve"> REF _Ref24436508 \r \h  \* MERGEFORMAT </w:instrText>
      </w:r>
      <w:r w:rsidR="002D2385" w:rsidRPr="007D25B0">
        <w:fldChar w:fldCharType="separate"/>
      </w:r>
      <w:r w:rsidRPr="007D25B0">
        <w:t>4</w:t>
      </w:r>
      <w:r w:rsidR="002D2385" w:rsidRPr="007D25B0">
        <w:fldChar w:fldCharType="end"/>
      </w:r>
      <w:r w:rsidRPr="007D25B0">
        <w:rPr>
          <w:lang w:val="en-US"/>
        </w:rPr>
        <w:t>.</w:t>
      </w:r>
    </w:p>
    <w:p w:rsidR="008B3821" w:rsidRPr="007D25B0" w:rsidRDefault="008B3821" w:rsidP="008B3821">
      <w:pPr>
        <w:numPr>
          <w:ilvl w:val="0"/>
          <w:numId w:val="11"/>
        </w:numPr>
        <w:tabs>
          <w:tab w:val="clear" w:pos="794"/>
          <w:tab w:val="left" w:pos="700"/>
        </w:tabs>
        <w:ind w:left="700"/>
        <w:rPr>
          <w:lang w:val="en-US"/>
        </w:rPr>
      </w:pPr>
      <w:r w:rsidRPr="007D25B0">
        <w:rPr>
          <w:lang w:val="en-US"/>
        </w:rPr>
        <w:t>The processes in subclause </w:t>
      </w:r>
      <w:r w:rsidR="0074750D" w:rsidRPr="007D25B0">
        <w:rPr>
          <w:lang w:val="en-US"/>
        </w:rPr>
        <w:fldChar w:fldCharType="begin"/>
      </w:r>
      <w:r w:rsidRPr="007D25B0">
        <w:rPr>
          <w:lang w:val="en-US"/>
        </w:rPr>
        <w:instrText xml:space="preserve"> REF _Ref363319757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F.8.3</w:t>
      </w:r>
      <w:r w:rsidR="0074750D" w:rsidRPr="007D25B0">
        <w:rPr>
          <w:lang w:val="en-US"/>
        </w:rPr>
        <w:fldChar w:fldCharType="end"/>
      </w:r>
      <w:r w:rsidRPr="007D25B0">
        <w:rPr>
          <w:lang w:val="en-US"/>
        </w:rPr>
        <w:t xml:space="preserve"> specify the following decoding processes using syntax elements in the slice segment layer and above:</w:t>
      </w:r>
    </w:p>
    <w:p w:rsidR="008B3821" w:rsidRPr="007D25B0" w:rsidRDefault="008B3821" w:rsidP="008B3821">
      <w:pPr>
        <w:tabs>
          <w:tab w:val="clear" w:pos="794"/>
          <w:tab w:val="clear" w:pos="1191"/>
        </w:tabs>
        <w:ind w:left="1228" w:hanging="434"/>
        <w:rPr>
          <w:lang w:val="en-US"/>
        </w:rPr>
      </w:pPr>
      <w:r w:rsidRPr="007D25B0">
        <w:rPr>
          <w:lang w:val="en-US"/>
        </w:rPr>
        <w:t>–</w:t>
      </w:r>
      <w:r w:rsidRPr="007D25B0">
        <w:rPr>
          <w:lang w:val="en-US"/>
        </w:rPr>
        <w:tab/>
        <w:t>Variables and functions relating to picture order count are derived in subclause </w:t>
      </w:r>
      <w:r w:rsidR="0074750D" w:rsidRPr="007D25B0">
        <w:rPr>
          <w:lang w:val="en-US"/>
        </w:rPr>
        <w:fldChar w:fldCharType="begin"/>
      </w:r>
      <w:r w:rsidRPr="007D25B0">
        <w:rPr>
          <w:lang w:val="en-US"/>
        </w:rPr>
        <w:instrText xml:space="preserve"> REF _Ref363319686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F.8.3.1</w:t>
      </w:r>
      <w:r w:rsidR="0074750D" w:rsidRPr="007D25B0">
        <w:rPr>
          <w:lang w:val="en-US"/>
        </w:rPr>
        <w:fldChar w:fldCharType="end"/>
      </w:r>
      <w:r w:rsidRPr="007D25B0">
        <w:rPr>
          <w:lang w:val="en-US"/>
        </w:rPr>
        <w:t>. This needs to be invoked only for the first slice segment of a picture. It is a requirement of bitstream conformance that PicOrderCntVal shall remain unchanged within an access unit.</w:t>
      </w:r>
    </w:p>
    <w:p w:rsidR="008B3821" w:rsidRPr="007D25B0" w:rsidRDefault="008B3821" w:rsidP="008B3821">
      <w:pPr>
        <w:tabs>
          <w:tab w:val="clear" w:pos="794"/>
          <w:tab w:val="clear" w:pos="1191"/>
        </w:tabs>
        <w:ind w:left="1228" w:hanging="434"/>
        <w:rPr>
          <w:lang w:val="en-US"/>
        </w:rPr>
      </w:pPr>
      <w:r w:rsidRPr="007D25B0">
        <w:rPr>
          <w:lang w:val="en-US"/>
        </w:rPr>
        <w:t>–</w:t>
      </w:r>
      <w:r w:rsidRPr="007D25B0">
        <w:rPr>
          <w:lang w:val="en-US"/>
        </w:rPr>
        <w:tab/>
        <w:t>The decoding process for RPS in subclause </w:t>
      </w:r>
      <w:r w:rsidR="0074750D" w:rsidRPr="007D25B0">
        <w:rPr>
          <w:lang w:val="en-US"/>
        </w:rPr>
        <w:fldChar w:fldCharType="begin"/>
      </w:r>
      <w:r w:rsidRPr="007D25B0">
        <w:rPr>
          <w:lang w:val="en-US"/>
        </w:rPr>
        <w:instrText xml:space="preserve"> REF _Ref363319770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F.8.3.2</w:t>
      </w:r>
      <w:r w:rsidR="0074750D" w:rsidRPr="007D25B0">
        <w:rPr>
          <w:lang w:val="en-US"/>
        </w:rPr>
        <w:fldChar w:fldCharType="end"/>
      </w:r>
      <w:r w:rsidRPr="007D25B0">
        <w:rPr>
          <w:lang w:val="en-US"/>
        </w:rPr>
        <w:t xml:space="preserve"> is invoked, wherein only reference pictures with a nuh_layer_id equal to that of CurrPic may be marked as "unused for reference" or "used for long-term reference" and any picture with a different value of nuh_layer_id is not marked. This needs to be invoked only for the first slice segment of a picture.</w:t>
      </w:r>
    </w:p>
    <w:p w:rsidR="008B3821" w:rsidRPr="007D25B0" w:rsidRDefault="008B3821" w:rsidP="008B3821">
      <w:pPr>
        <w:tabs>
          <w:tab w:val="clear" w:pos="794"/>
          <w:tab w:val="clear" w:pos="1191"/>
        </w:tabs>
        <w:ind w:left="1228" w:hanging="434"/>
        <w:rPr>
          <w:lang w:val="en-US"/>
        </w:rPr>
      </w:pPr>
      <w:r w:rsidRPr="007D25B0">
        <w:rPr>
          <w:lang w:val="en-US"/>
        </w:rPr>
        <w:t>–</w:t>
      </w:r>
      <w:r w:rsidRPr="007D25B0">
        <w:rPr>
          <w:lang w:val="en-US"/>
        </w:rPr>
        <w:tab/>
        <w:t xml:space="preserve">When </w:t>
      </w:r>
      <w:proofErr w:type="gramStart"/>
      <w:r w:rsidRPr="007D25B0">
        <w:rPr>
          <w:lang w:val="en-US"/>
        </w:rPr>
        <w:t>FirstPicInLayerDecodedFlag[</w:t>
      </w:r>
      <w:proofErr w:type="gramEnd"/>
      <w:r w:rsidRPr="007D25B0">
        <w:rPr>
          <w:lang w:val="en-US"/>
        </w:rPr>
        <w:t> nuh_layer_id ] is equal to 0, the decoding process for generating unavailable reference pictures specified in subclause </w:t>
      </w:r>
      <w:r w:rsidR="0074750D" w:rsidRPr="007D25B0">
        <w:rPr>
          <w:lang w:val="en-US"/>
        </w:rPr>
        <w:fldChar w:fldCharType="begin"/>
      </w:r>
      <w:r w:rsidRPr="007D25B0">
        <w:rPr>
          <w:lang w:val="en-US"/>
        </w:rPr>
        <w:instrText xml:space="preserve"> REF _Ref363260402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F.8.1.3</w:t>
      </w:r>
      <w:r w:rsidR="0074750D" w:rsidRPr="007D25B0">
        <w:rPr>
          <w:lang w:val="en-US"/>
        </w:rPr>
        <w:fldChar w:fldCharType="end"/>
      </w:r>
      <w:r w:rsidRPr="007D25B0">
        <w:rPr>
          <w:lang w:val="en-US"/>
        </w:rPr>
        <w:t xml:space="preserve"> is invoked, which needs to be invoked only for the first slice segment of a picture.</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39" w:name="_Toc366771971"/>
      <w:r w:rsidRPr="007D25B0">
        <w:rPr>
          <w:lang w:val="en-US"/>
        </w:rPr>
        <w:t>Decoding process for ending the decoding of a coded picture with nuh_layer_id greater than 0</w:t>
      </w:r>
      <w:bookmarkEnd w:id="1239"/>
    </w:p>
    <w:p w:rsidR="008B3821" w:rsidRPr="007D25B0" w:rsidRDefault="008B3821" w:rsidP="008B3821">
      <w:pPr>
        <w:ind w:left="434" w:hanging="434"/>
        <w:rPr>
          <w:lang w:val="en-US"/>
        </w:rPr>
      </w:pPr>
      <w:r w:rsidRPr="007D25B0">
        <w:rPr>
          <w:lang w:val="en-US"/>
        </w:rPr>
        <w:t>PicOutputFlag is set as follows:</w:t>
      </w:r>
    </w:p>
    <w:p w:rsidR="008B3821" w:rsidRPr="007D25B0" w:rsidRDefault="008B3821" w:rsidP="008B3821">
      <w:pPr>
        <w:ind w:left="434" w:hanging="434"/>
        <w:rPr>
          <w:lang w:val="en-US"/>
        </w:rPr>
      </w:pPr>
      <w:r w:rsidRPr="007D25B0">
        <w:rPr>
          <w:lang w:val="en-US"/>
        </w:rPr>
        <w:t>–</w:t>
      </w:r>
      <w:r w:rsidRPr="007D25B0">
        <w:rPr>
          <w:lang w:val="en-US"/>
        </w:rPr>
        <w:tab/>
        <w:t>If the current picture is a RASL picture and NoRaslOutputFlag of the associated IRAP picture is equal to 1, PicOutputFlag is set equal to 0.</w:t>
      </w:r>
    </w:p>
    <w:p w:rsidR="008B3821" w:rsidRPr="007D25B0" w:rsidRDefault="008B3821" w:rsidP="008B3821">
      <w:pPr>
        <w:ind w:left="434" w:hanging="434"/>
        <w:rPr>
          <w:lang w:val="en-US"/>
        </w:rPr>
      </w:pPr>
      <w:r w:rsidRPr="007D25B0">
        <w:rPr>
          <w:lang w:val="en-US"/>
        </w:rPr>
        <w:t>–</w:t>
      </w:r>
      <w:r w:rsidRPr="007D25B0">
        <w:rPr>
          <w:lang w:val="en-US"/>
        </w:rPr>
        <w:tab/>
        <w:t xml:space="preserve">Otherwise, if </w:t>
      </w:r>
      <w:proofErr w:type="gramStart"/>
      <w:r w:rsidRPr="007D25B0">
        <w:rPr>
          <w:lang w:val="en-US"/>
        </w:rPr>
        <w:t>LayerInitialisedFlag[</w:t>
      </w:r>
      <w:proofErr w:type="gramEnd"/>
      <w:r w:rsidRPr="007D25B0">
        <w:rPr>
          <w:lang w:val="en-US"/>
        </w:rPr>
        <w:t> nuh_layer_id ] is equal to 0, PicOutputFlag is set equal to 0.</w:t>
      </w:r>
    </w:p>
    <w:p w:rsidR="008B3821" w:rsidRPr="007D25B0" w:rsidRDefault="008B3821" w:rsidP="008B3821">
      <w:pPr>
        <w:ind w:left="434" w:hanging="434"/>
        <w:rPr>
          <w:lang w:val="en-US"/>
        </w:rPr>
      </w:pPr>
      <w:r w:rsidRPr="007D25B0">
        <w:rPr>
          <w:lang w:val="en-US"/>
        </w:rPr>
        <w:t>–</w:t>
      </w:r>
      <w:r w:rsidRPr="007D25B0">
        <w:rPr>
          <w:lang w:val="en-US"/>
        </w:rPr>
        <w:tab/>
        <w:t>Otherwise, PicOutputFlag is set equal to pic_output_flag.</w:t>
      </w:r>
    </w:p>
    <w:p w:rsidR="008B3821" w:rsidRPr="007D25B0" w:rsidRDefault="008B3821" w:rsidP="008B3821">
      <w:pPr>
        <w:tabs>
          <w:tab w:val="clear" w:pos="1191"/>
          <w:tab w:val="left" w:pos="1200"/>
        </w:tabs>
        <w:ind w:left="434" w:hanging="434"/>
        <w:rPr>
          <w:lang w:val="en-US"/>
        </w:rPr>
      </w:pPr>
      <w:r w:rsidRPr="007D25B0">
        <w:rPr>
          <w:lang w:val="en-US"/>
        </w:rPr>
        <w:t>The following applies:</w:t>
      </w:r>
    </w:p>
    <w:p w:rsidR="008B3821" w:rsidRPr="007D25B0" w:rsidRDefault="008B3821" w:rsidP="008B3821">
      <w:pPr>
        <w:ind w:left="434" w:hanging="434"/>
        <w:rPr>
          <w:lang w:val="en-US"/>
        </w:rPr>
      </w:pPr>
      <w:r w:rsidRPr="007D25B0">
        <w:rPr>
          <w:lang w:val="en-US"/>
        </w:rPr>
        <w:t>–</w:t>
      </w:r>
      <w:r w:rsidRPr="007D25B0">
        <w:rPr>
          <w:lang w:val="en-US"/>
        </w:rPr>
        <w:tab/>
        <w:t>If discardable_flag is equal to 1, the decoded picture is marked as "unused for reference".</w:t>
      </w:r>
    </w:p>
    <w:p w:rsidR="008B3821" w:rsidRPr="007D25B0" w:rsidRDefault="008B3821" w:rsidP="008B3821">
      <w:pPr>
        <w:tabs>
          <w:tab w:val="clear" w:pos="1191"/>
          <w:tab w:val="left" w:pos="1200"/>
        </w:tabs>
        <w:ind w:left="434" w:hanging="434"/>
        <w:rPr>
          <w:lang w:val="en-US"/>
        </w:rPr>
      </w:pPr>
      <w:r w:rsidRPr="007D25B0">
        <w:rPr>
          <w:lang w:val="en-US"/>
        </w:rPr>
        <w:t>–</w:t>
      </w:r>
      <w:r w:rsidRPr="007D25B0">
        <w:rPr>
          <w:lang w:val="en-US"/>
        </w:rPr>
        <w:tab/>
        <w:t>Otherwise, the decoded picture is marked as "used for short-term reference".</w:t>
      </w:r>
    </w:p>
    <w:p w:rsidR="008B3821" w:rsidRPr="007D25B0" w:rsidRDefault="008B3821" w:rsidP="008B3821">
      <w:pPr>
        <w:tabs>
          <w:tab w:val="clear" w:pos="1191"/>
          <w:tab w:val="left" w:pos="1200"/>
        </w:tabs>
        <w:rPr>
          <w:lang w:val="en-US"/>
        </w:rPr>
      </w:pPr>
      <w:r w:rsidRPr="007D25B0">
        <w:rPr>
          <w:lang w:val="en-US"/>
        </w:rPr>
        <w:t xml:space="preserve">When TemporalId is equal to HighestTid, the marking process for sub-layer non-reference pictures not needed for inter-layer prediction specified in subclause </w:t>
      </w:r>
      <w:r w:rsidR="002D2385" w:rsidRPr="007D25B0">
        <w:fldChar w:fldCharType="begin"/>
      </w:r>
      <w:r w:rsidR="002D2385" w:rsidRPr="007D25B0">
        <w:instrText xml:space="preserve"> REF _Ref343168794 \r \h  \* MERGEFORMAT </w:instrText>
      </w:r>
      <w:r w:rsidR="002D2385" w:rsidRPr="007D25B0">
        <w:fldChar w:fldCharType="separate"/>
      </w:r>
      <w:r w:rsidRPr="007D25B0">
        <w:rPr>
          <w:lang w:val="en-US"/>
        </w:rPr>
        <w:t>F.8.1.2.1</w:t>
      </w:r>
      <w:r w:rsidR="002D2385" w:rsidRPr="007D25B0">
        <w:fldChar w:fldCharType="end"/>
      </w:r>
      <w:r w:rsidRPr="007D25B0">
        <w:rPr>
          <w:lang w:val="en-US"/>
        </w:rPr>
        <w:t xml:space="preserve"> is invoked with latestDecLayerId equal to nuh_layer_id as input.</w:t>
      </w:r>
    </w:p>
    <w:p w:rsidR="008B3821" w:rsidRPr="007D25B0" w:rsidRDefault="008B3821" w:rsidP="008B3821">
      <w:pPr>
        <w:tabs>
          <w:tab w:val="clear" w:pos="1191"/>
          <w:tab w:val="left" w:pos="1200"/>
        </w:tabs>
        <w:rPr>
          <w:lang w:val="en-US"/>
        </w:rPr>
      </w:pPr>
      <w:proofErr w:type="gramStart"/>
      <w:r w:rsidRPr="007D25B0">
        <w:rPr>
          <w:lang w:val="en-US"/>
        </w:rPr>
        <w:t>FirstPicInLayerDecodedFlag[</w:t>
      </w:r>
      <w:proofErr w:type="gramEnd"/>
      <w:r w:rsidRPr="007D25B0">
        <w:rPr>
          <w:lang w:val="en-US"/>
        </w:rPr>
        <w:t> nuh_layer_id ] is set equal to 1.</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Marking process for sub-layer non-reference pictures not needed for inter-layer prediction</w:t>
      </w:r>
    </w:p>
    <w:p w:rsidR="008B3821" w:rsidRPr="007D25B0" w:rsidRDefault="008B3821" w:rsidP="008B3821">
      <w:pPr>
        <w:rPr>
          <w:lang w:val="en-US"/>
        </w:rPr>
      </w:pPr>
      <w:r w:rsidRPr="007D25B0">
        <w:rPr>
          <w:lang w:val="en-US"/>
        </w:rPr>
        <w:t>Input to this process is:</w:t>
      </w:r>
    </w:p>
    <w:p w:rsidR="008B3821" w:rsidRPr="007D25B0" w:rsidRDefault="008B3821" w:rsidP="008B3821">
      <w:pPr>
        <w:tabs>
          <w:tab w:val="left" w:pos="284"/>
        </w:tabs>
        <w:ind w:left="284" w:hanging="284"/>
        <w:rPr>
          <w:lang w:val="en-US"/>
        </w:rPr>
      </w:pPr>
      <w:r w:rsidRPr="007D25B0">
        <w:rPr>
          <w:lang w:val="en-US"/>
        </w:rPr>
        <w:t>–</w:t>
      </w:r>
      <w:r w:rsidRPr="007D25B0">
        <w:rPr>
          <w:lang w:val="en-US"/>
        </w:rPr>
        <w:tab/>
      </w:r>
      <w:proofErr w:type="gramStart"/>
      <w:r w:rsidRPr="007D25B0">
        <w:rPr>
          <w:lang w:val="en-US"/>
        </w:rPr>
        <w:t>a</w:t>
      </w:r>
      <w:proofErr w:type="gramEnd"/>
      <w:r w:rsidRPr="007D25B0">
        <w:rPr>
          <w:lang w:val="en-US"/>
        </w:rPr>
        <w:t xml:space="preserve"> nuh_layer_id value latestDecLayerId</w:t>
      </w:r>
    </w:p>
    <w:p w:rsidR="008B3821" w:rsidRPr="007D25B0" w:rsidRDefault="008B3821" w:rsidP="008B3821">
      <w:pPr>
        <w:rPr>
          <w:lang w:val="en-US"/>
        </w:rPr>
      </w:pPr>
      <w:r w:rsidRPr="007D25B0">
        <w:rPr>
          <w:lang w:val="en-US"/>
        </w:rPr>
        <w:t>Output of this process is:</w:t>
      </w:r>
    </w:p>
    <w:p w:rsidR="008B3821" w:rsidRPr="007D25B0" w:rsidRDefault="008B3821" w:rsidP="008B3821">
      <w:pPr>
        <w:tabs>
          <w:tab w:val="left" w:pos="284"/>
        </w:tabs>
        <w:ind w:left="284" w:hanging="284"/>
        <w:rPr>
          <w:lang w:val="en-US"/>
        </w:rPr>
      </w:pPr>
      <w:r w:rsidRPr="007D25B0">
        <w:rPr>
          <w:lang w:val="en-US"/>
        </w:rPr>
        <w:t>–</w:t>
      </w:r>
      <w:r w:rsidRPr="007D25B0">
        <w:rPr>
          <w:lang w:val="en-US"/>
        </w:rPr>
        <w:tab/>
      </w:r>
      <w:proofErr w:type="gramStart"/>
      <w:r w:rsidRPr="007D25B0">
        <w:rPr>
          <w:lang w:val="en-US"/>
        </w:rPr>
        <w:t>potentially</w:t>
      </w:r>
      <w:proofErr w:type="gramEnd"/>
      <w:r w:rsidRPr="007D25B0">
        <w:rPr>
          <w:lang w:val="en-US"/>
        </w:rPr>
        <w:t xml:space="preserve"> updated marking as "unused for reference" for some decoded pictures</w:t>
      </w:r>
    </w:p>
    <w:p w:rsidR="008B3821" w:rsidRPr="007D25B0" w:rsidRDefault="008B3821" w:rsidP="008B3821">
      <w:pPr>
        <w:pStyle w:val="Note1CharCharCharCharCharChar"/>
        <w:rPr>
          <w:lang w:val="en-US"/>
        </w:rPr>
      </w:pPr>
      <w:r w:rsidRPr="007D25B0">
        <w:rPr>
          <w:lang w:val="en-US"/>
        </w:rPr>
        <w:t>NOTE – This process marks pictures that are not needed for inter or inter-layer prediction as "unused for reference". When TemporalId is less than HighestTid, the current picture may be used for reference in inter prediction and this process is not invoked.</w:t>
      </w:r>
    </w:p>
    <w:p w:rsidR="008B3821" w:rsidRPr="007D25B0" w:rsidRDefault="008B3821" w:rsidP="008B3821">
      <w:pPr>
        <w:numPr>
          <w:ilvl w:val="12"/>
          <w:numId w:val="0"/>
        </w:numPr>
        <w:tabs>
          <w:tab w:val="left" w:pos="-720"/>
        </w:tabs>
        <w:rPr>
          <w:lang w:val="en-US"/>
        </w:rPr>
      </w:pPr>
      <w:r w:rsidRPr="007D25B0">
        <w:rPr>
          <w:lang w:val="en-US"/>
        </w:rPr>
        <w:t xml:space="preserve">The variables </w:t>
      </w:r>
      <w:proofErr w:type="gramStart"/>
      <w:r w:rsidRPr="007D25B0">
        <w:rPr>
          <w:lang w:val="en-US"/>
        </w:rPr>
        <w:t>numTargetDecLayers,</w:t>
      </w:r>
      <w:proofErr w:type="gramEnd"/>
      <w:r w:rsidRPr="007D25B0">
        <w:rPr>
          <w:lang w:val="en-US"/>
        </w:rPr>
        <w:t xml:space="preserve"> and latestDecIdx are derived as follows:</w:t>
      </w:r>
    </w:p>
    <w:p w:rsidR="008B3821" w:rsidRPr="007D25B0" w:rsidRDefault="008B3821" w:rsidP="008B3821">
      <w:pPr>
        <w:tabs>
          <w:tab w:val="left" w:pos="284"/>
        </w:tabs>
        <w:ind w:left="284" w:hanging="284"/>
        <w:rPr>
          <w:lang w:val="en-US"/>
        </w:rPr>
      </w:pPr>
      <w:r w:rsidRPr="007D25B0">
        <w:rPr>
          <w:lang w:val="en-US"/>
        </w:rPr>
        <w:lastRenderedPageBreak/>
        <w:t>–</w:t>
      </w:r>
      <w:r w:rsidRPr="007D25B0">
        <w:rPr>
          <w:lang w:val="en-US"/>
        </w:rPr>
        <w:tab/>
      </w:r>
      <w:proofErr w:type="gramStart"/>
      <w:r w:rsidRPr="007D25B0">
        <w:rPr>
          <w:lang w:val="en-US"/>
        </w:rPr>
        <w:t>numTargetDecLayers</w:t>
      </w:r>
      <w:proofErr w:type="gramEnd"/>
      <w:r w:rsidRPr="007D25B0">
        <w:rPr>
          <w:lang w:val="en-US"/>
        </w:rPr>
        <w:t xml:space="preserve"> is set equal to the number of entries in TargetDecLayerIdList.</w:t>
      </w:r>
    </w:p>
    <w:p w:rsidR="008B3821" w:rsidRPr="007D25B0" w:rsidRDefault="008B3821" w:rsidP="008B3821">
      <w:pPr>
        <w:tabs>
          <w:tab w:val="left" w:pos="284"/>
        </w:tabs>
        <w:ind w:left="284" w:hanging="284"/>
        <w:rPr>
          <w:lang w:val="en-US"/>
        </w:rPr>
      </w:pPr>
      <w:r w:rsidRPr="007D25B0">
        <w:rPr>
          <w:lang w:val="en-US"/>
        </w:rPr>
        <w:t>–</w:t>
      </w:r>
      <w:r w:rsidRPr="007D25B0">
        <w:rPr>
          <w:lang w:val="en-US"/>
        </w:rPr>
        <w:tab/>
      </w:r>
      <w:proofErr w:type="gramStart"/>
      <w:r w:rsidRPr="007D25B0">
        <w:rPr>
          <w:lang w:val="en-US"/>
        </w:rPr>
        <w:t>latestDecIdx</w:t>
      </w:r>
      <w:proofErr w:type="gramEnd"/>
      <w:r w:rsidRPr="007D25B0">
        <w:rPr>
          <w:lang w:val="en-US"/>
        </w:rPr>
        <w:t xml:space="preserve"> is set equal to the value of i for which TargetDecLayerIdList[ i ] is equal to latestDecLayerId.</w:t>
      </w:r>
    </w:p>
    <w:p w:rsidR="008B3821" w:rsidRPr="007D25B0" w:rsidRDefault="008B3821" w:rsidP="008B3821">
      <w:pPr>
        <w:numPr>
          <w:ilvl w:val="12"/>
          <w:numId w:val="0"/>
        </w:numPr>
        <w:tabs>
          <w:tab w:val="left" w:pos="-720"/>
        </w:tabs>
        <w:rPr>
          <w:lang w:val="en-US"/>
        </w:rPr>
      </w:pPr>
      <w:r w:rsidRPr="007D25B0">
        <w:rPr>
          <w:lang w:val="en-US"/>
        </w:rPr>
        <w:t>For i in the range of 0 to latestDecIdx, inclusive, the following applies for marking of pictures as "unused for reference":</w:t>
      </w:r>
    </w:p>
    <w:p w:rsidR="008B3821" w:rsidRPr="007D25B0" w:rsidRDefault="008B3821" w:rsidP="008B3821">
      <w:pPr>
        <w:pStyle w:val="enumlev1"/>
        <w:spacing w:before="136"/>
        <w:ind w:left="403" w:hanging="403"/>
        <w:rPr>
          <w:lang w:val="en-US"/>
        </w:rPr>
      </w:pPr>
      <w:r w:rsidRPr="007D25B0">
        <w:rPr>
          <w:lang w:val="en-US"/>
        </w:rPr>
        <w:t>–</w:t>
      </w:r>
      <w:r w:rsidRPr="007D25B0">
        <w:rPr>
          <w:lang w:val="en-US"/>
        </w:rPr>
        <w:tab/>
        <w:t>Let currPic be the picture in the current access unit with nuh_layer_id equal to TargetDecLayerIdList</w:t>
      </w:r>
      <w:proofErr w:type="gramStart"/>
      <w:r w:rsidRPr="007D25B0">
        <w:rPr>
          <w:lang w:val="en-US"/>
        </w:rPr>
        <w:t>[ i</w:t>
      </w:r>
      <w:proofErr w:type="gramEnd"/>
      <w:r w:rsidRPr="007D25B0">
        <w:rPr>
          <w:lang w:val="en-US"/>
        </w:rPr>
        <w:t> ].</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When currPic is marked as "used for reference" and is a sub-layer non-reference picture, the following applies:</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variable currTid is set equal to the value of TemporalId of currPic.</w:t>
      </w:r>
    </w:p>
    <w:p w:rsidR="008B3821" w:rsidRPr="007D25B0" w:rsidRDefault="008B3821" w:rsidP="008B3821">
      <w:pPr>
        <w:pStyle w:val="enumlev1"/>
        <w:spacing w:before="136"/>
        <w:ind w:left="806" w:hanging="403"/>
        <w:rPr>
          <w:lang w:val="en-US" w:eastAsia="ko-KR"/>
        </w:rPr>
      </w:pPr>
      <w:r w:rsidRPr="007D25B0">
        <w:rPr>
          <w:lang w:val="en-US"/>
        </w:rPr>
        <w:t>–</w:t>
      </w:r>
      <w:r w:rsidRPr="007D25B0">
        <w:rPr>
          <w:lang w:val="en-US"/>
        </w:rPr>
        <w:tab/>
        <w:t>The variable remainingInterLayerReferencesFlag is derived as specified in the following:</w:t>
      </w:r>
    </w:p>
    <w:p w:rsidR="008B3821" w:rsidRPr="007D25B0" w:rsidRDefault="008B3821" w:rsidP="008B3821">
      <w:pPr>
        <w:pStyle w:val="Equation"/>
        <w:tabs>
          <w:tab w:val="clear" w:pos="794"/>
          <w:tab w:val="clear" w:pos="1588"/>
          <w:tab w:val="left" w:pos="567"/>
          <w:tab w:val="left" w:pos="851"/>
          <w:tab w:val="left" w:pos="1134"/>
          <w:tab w:val="left" w:pos="1418"/>
          <w:tab w:val="left" w:pos="1701"/>
          <w:tab w:val="left" w:pos="1985"/>
          <w:tab w:val="left" w:pos="2268"/>
        </w:tabs>
        <w:ind w:left="284"/>
        <w:rPr>
          <w:lang w:val="en-US"/>
        </w:rPr>
      </w:pPr>
      <w:r w:rsidRPr="007D25B0">
        <w:rPr>
          <w:sz w:val="20"/>
          <w:lang w:val="en-US"/>
        </w:rPr>
        <w:tab/>
      </w:r>
      <w:r w:rsidRPr="007D25B0">
        <w:rPr>
          <w:sz w:val="20"/>
          <w:lang w:val="en-US"/>
        </w:rPr>
        <w:tab/>
        <w:t>remainingInterLayerReferencesFlag = 0</w:t>
      </w:r>
      <w:r w:rsidRPr="007D25B0">
        <w:rPr>
          <w:sz w:val="20"/>
          <w:lang w:val="en-US"/>
        </w:rPr>
        <w:br/>
      </w:r>
      <w:r w:rsidRPr="007D25B0">
        <w:rPr>
          <w:sz w:val="20"/>
          <w:lang w:val="en-US"/>
        </w:rPr>
        <w:tab/>
      </w:r>
      <w:r w:rsidRPr="007D25B0">
        <w:rPr>
          <w:sz w:val="20"/>
          <w:lang w:val="en-US"/>
        </w:rPr>
        <w:tab/>
        <w:t xml:space="preserve">if </w:t>
      </w:r>
      <w:r w:rsidRPr="007D25B0">
        <w:rPr>
          <w:sz w:val="20"/>
          <w:szCs w:val="20"/>
          <w:lang w:val="en-US"/>
        </w:rPr>
        <w:t xml:space="preserve">( </w:t>
      </w:r>
      <w:r w:rsidRPr="007D25B0">
        <w:rPr>
          <w:sz w:val="20"/>
          <w:lang w:val="en-US"/>
        </w:rPr>
        <w:t>currTid</w:t>
      </w:r>
      <w:r w:rsidRPr="007D25B0">
        <w:rPr>
          <w:sz w:val="20"/>
          <w:szCs w:val="20"/>
          <w:lang w:val="en-US"/>
        </w:rPr>
        <w:t xml:space="preserve">  &lt;=  ( max_tid_il_ref_pics_plus1[ LayerIdxInVps[ TargetDecLayerIdList[ i ] ] ] </w:t>
      </w:r>
      <w:r w:rsidRPr="007D25B0">
        <w:rPr>
          <w:lang w:val="en-US"/>
        </w:rPr>
        <w:t>–</w:t>
      </w:r>
      <w:r w:rsidRPr="007D25B0">
        <w:rPr>
          <w:sz w:val="20"/>
          <w:szCs w:val="20"/>
          <w:lang w:val="en-US"/>
        </w:rPr>
        <w:t>1 ) )</w:t>
      </w:r>
      <w:r w:rsidRPr="007D25B0">
        <w:rPr>
          <w:sz w:val="20"/>
          <w:lang w:val="en-US"/>
        </w:rPr>
        <w:br/>
      </w:r>
      <w:r w:rsidRPr="007D25B0">
        <w:rPr>
          <w:sz w:val="20"/>
          <w:lang w:val="en-US"/>
        </w:rPr>
        <w:tab/>
      </w:r>
      <w:r w:rsidRPr="007D25B0">
        <w:rPr>
          <w:sz w:val="20"/>
          <w:lang w:val="en-US"/>
        </w:rPr>
        <w:tab/>
      </w:r>
      <w:r w:rsidRPr="007D25B0">
        <w:rPr>
          <w:sz w:val="20"/>
          <w:lang w:val="en-US"/>
        </w:rPr>
        <w:tab/>
        <w:t>for( j = latestDecIdx + 1; j &lt; numTargetDecLayers; j++ )</w:t>
      </w:r>
      <w:r w:rsidRPr="007D25B0">
        <w:rPr>
          <w:sz w:val="20"/>
          <w:lang w:val="en-US"/>
        </w:rPr>
        <w:br/>
      </w:r>
      <w:r w:rsidRPr="007D25B0">
        <w:rPr>
          <w:sz w:val="20"/>
          <w:lang w:val="en-US"/>
        </w:rPr>
        <w:tab/>
      </w:r>
      <w:r w:rsidRPr="007D25B0">
        <w:rPr>
          <w:sz w:val="20"/>
          <w:lang w:val="en-US"/>
        </w:rPr>
        <w:tab/>
      </w:r>
      <w:r w:rsidRPr="007D25B0">
        <w:rPr>
          <w:sz w:val="20"/>
          <w:lang w:val="en-US"/>
        </w:rPr>
        <w:tab/>
      </w:r>
      <w:r w:rsidRPr="007D25B0">
        <w:rPr>
          <w:sz w:val="20"/>
          <w:lang w:val="en-US"/>
        </w:rPr>
        <w:tab/>
        <w:t>for( k = 0; k &lt; NumDirectRefLayers[ TargetDecLayerIdList[ j ] ]; k++ )</w:t>
      </w:r>
      <w:r w:rsidRPr="007D25B0">
        <w:rPr>
          <w:sz w:val="20"/>
          <w:lang w:val="en-US"/>
        </w:rPr>
        <w:br/>
      </w:r>
      <w:r w:rsidRPr="007D25B0">
        <w:rPr>
          <w:sz w:val="20"/>
          <w:lang w:val="en-US"/>
        </w:rPr>
        <w:tab/>
      </w:r>
      <w:r w:rsidRPr="007D25B0">
        <w:rPr>
          <w:sz w:val="20"/>
          <w:lang w:val="en-US"/>
        </w:rPr>
        <w:tab/>
      </w:r>
      <w:r w:rsidRPr="007D25B0">
        <w:rPr>
          <w:sz w:val="20"/>
          <w:lang w:val="en-US"/>
        </w:rPr>
        <w:tab/>
      </w:r>
      <w:r w:rsidRPr="007D25B0">
        <w:rPr>
          <w:sz w:val="20"/>
          <w:lang w:val="en-US"/>
        </w:rPr>
        <w:tab/>
      </w:r>
      <w:r w:rsidRPr="007D25B0">
        <w:rPr>
          <w:sz w:val="20"/>
          <w:lang w:val="en-US"/>
        </w:rPr>
        <w:tab/>
        <w:t>if( TargetDecLayerIdList[ i ]  = =  RefLayerId[ TargetDecLayerIdList[ j ] ][ k ] )</w:t>
      </w:r>
      <w:r w:rsidRPr="007D25B0">
        <w:rPr>
          <w:sz w:val="20"/>
          <w:lang w:val="en-US"/>
        </w:rPr>
        <w:br/>
      </w:r>
      <w:r w:rsidRPr="007D25B0">
        <w:rPr>
          <w:sz w:val="20"/>
          <w:lang w:val="en-US"/>
        </w:rPr>
        <w:tab/>
      </w:r>
      <w:r w:rsidRPr="007D25B0">
        <w:rPr>
          <w:sz w:val="20"/>
          <w:lang w:val="en-US"/>
        </w:rPr>
        <w:tab/>
      </w:r>
      <w:r w:rsidRPr="007D25B0">
        <w:rPr>
          <w:sz w:val="20"/>
          <w:lang w:val="en-US"/>
        </w:rPr>
        <w:tab/>
      </w:r>
      <w:r w:rsidRPr="007D25B0">
        <w:rPr>
          <w:sz w:val="20"/>
          <w:lang w:val="en-US"/>
        </w:rPr>
        <w:tab/>
      </w:r>
      <w:r w:rsidRPr="007D25B0">
        <w:rPr>
          <w:sz w:val="20"/>
          <w:lang w:val="en-US"/>
        </w:rPr>
        <w:tab/>
      </w:r>
      <w:r w:rsidRPr="007D25B0">
        <w:rPr>
          <w:sz w:val="20"/>
          <w:lang w:val="en-US"/>
        </w:rPr>
        <w:tab/>
        <w:t>remainingInterLayerReferencesFlag = 1</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When remainingInterLayerReferenceFlag is equal to 0, currPic is marked as "unused for reference".</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40" w:name="_Toc366771972"/>
      <w:r w:rsidRPr="007D25B0">
        <w:rPr>
          <w:lang w:val="en-US"/>
        </w:rPr>
        <w:t>Generation of unavailable reference pictures for pictures first in decoding order within a layer</w:t>
      </w:r>
      <w:bookmarkEnd w:id="1240"/>
    </w:p>
    <w:p w:rsidR="008B3821" w:rsidRPr="007D25B0" w:rsidRDefault="008B3821" w:rsidP="008B3821">
      <w:pPr>
        <w:numPr>
          <w:ilvl w:val="12"/>
          <w:numId w:val="0"/>
        </w:numPr>
        <w:tabs>
          <w:tab w:val="left" w:pos="-720"/>
        </w:tabs>
        <w:rPr>
          <w:lang w:val="en-US"/>
        </w:rPr>
      </w:pPr>
      <w:r w:rsidRPr="007D25B0">
        <w:rPr>
          <w:lang w:val="en-US"/>
        </w:rPr>
        <w:t xml:space="preserve">This process is invoked for a picture with nuh_layer_id equal to layerId, when </w:t>
      </w:r>
      <w:proofErr w:type="gramStart"/>
      <w:r w:rsidRPr="007D25B0">
        <w:rPr>
          <w:lang w:val="en-US"/>
        </w:rPr>
        <w:t>FirstPicInLayerDecodedFlag[</w:t>
      </w:r>
      <w:proofErr w:type="gramEnd"/>
      <w:r w:rsidRPr="007D25B0">
        <w:rPr>
          <w:lang w:val="en-US"/>
        </w:rPr>
        <w:t> layerId ] is equal to 0.</w:t>
      </w:r>
    </w:p>
    <w:p w:rsidR="008B3821" w:rsidRPr="007D25B0" w:rsidRDefault="008B3821" w:rsidP="008B3821">
      <w:pPr>
        <w:spacing w:before="60"/>
        <w:ind w:left="288"/>
        <w:rPr>
          <w:sz w:val="18"/>
          <w:szCs w:val="18"/>
          <w:lang w:val="en-US"/>
        </w:rPr>
      </w:pPr>
      <w:r w:rsidRPr="007D25B0">
        <w:rPr>
          <w:sz w:val="18"/>
          <w:szCs w:val="18"/>
          <w:lang w:val="en-US"/>
        </w:rPr>
        <w:t xml:space="preserve">NOTE – A cross-layer random access skipped (CL-RAS) picture is a picture with nuh_layer_id equal to layerId such that </w:t>
      </w:r>
      <w:proofErr w:type="gramStart"/>
      <w:r w:rsidRPr="007D25B0">
        <w:rPr>
          <w:sz w:val="18"/>
          <w:szCs w:val="18"/>
          <w:lang w:val="en-US"/>
        </w:rPr>
        <w:t>LayerInitialisedFlag[</w:t>
      </w:r>
      <w:proofErr w:type="gramEnd"/>
      <w:r w:rsidRPr="007D25B0">
        <w:rPr>
          <w:sz w:val="18"/>
          <w:szCs w:val="18"/>
          <w:lang w:val="en-US"/>
        </w:rPr>
        <w:t> layerId ] is equal to 0 when the decoding process for starting the decoding of a coded picture with nuh_layer_id greater than 0 is invoked. The entire specification of the decoding process for CL-RAS pictures is included only for purposes of specifying constraints on the allowed syntax content of such CL-RAS pictures. During the decoding process, any CL-RAS pictures may be ignored, as these pictures are not specified for output and have no effect on the decoding process of any other pictures that are specified for output. However, in HRD operations as specified in Annex </w:t>
      </w:r>
      <w:r w:rsidR="0074750D" w:rsidRPr="007D25B0">
        <w:rPr>
          <w:sz w:val="18"/>
          <w:szCs w:val="18"/>
          <w:lang w:val="en-US"/>
        </w:rPr>
        <w:fldChar w:fldCharType="begin"/>
      </w:r>
      <w:r w:rsidRPr="007D25B0">
        <w:rPr>
          <w:sz w:val="18"/>
          <w:szCs w:val="18"/>
          <w:lang w:val="en-US"/>
        </w:rPr>
        <w:instrText xml:space="preserve"> REF _Ref363646510 \r \h </w:instrText>
      </w:r>
      <w:r w:rsidR="007D25B0">
        <w:rPr>
          <w:sz w:val="18"/>
          <w:szCs w:val="18"/>
          <w:lang w:val="en-US"/>
        </w:rPr>
        <w:instrText xml:space="preserve"> \* MERGEFORMAT </w:instrText>
      </w:r>
      <w:r w:rsidR="0074750D" w:rsidRPr="007D25B0">
        <w:rPr>
          <w:sz w:val="18"/>
          <w:szCs w:val="18"/>
          <w:lang w:val="en-US"/>
        </w:rPr>
      </w:r>
      <w:r w:rsidR="0074750D" w:rsidRPr="007D25B0">
        <w:rPr>
          <w:sz w:val="18"/>
          <w:szCs w:val="18"/>
          <w:lang w:val="en-US"/>
        </w:rPr>
        <w:fldChar w:fldCharType="separate"/>
      </w:r>
      <w:r w:rsidRPr="007D25B0">
        <w:rPr>
          <w:sz w:val="18"/>
          <w:szCs w:val="18"/>
          <w:lang w:val="en-US"/>
        </w:rPr>
        <w:t>C</w:t>
      </w:r>
      <w:r w:rsidR="0074750D" w:rsidRPr="007D25B0">
        <w:rPr>
          <w:sz w:val="18"/>
          <w:szCs w:val="18"/>
          <w:lang w:val="en-US"/>
        </w:rPr>
        <w:fldChar w:fldCharType="end"/>
      </w:r>
      <w:r w:rsidRPr="007D25B0">
        <w:rPr>
          <w:sz w:val="18"/>
          <w:szCs w:val="18"/>
          <w:lang w:val="en-US"/>
        </w:rPr>
        <w:t>, CL-RAS pictures may need to be taken into consideration in derivation of CPB arrival and removal times.</w:t>
      </w:r>
    </w:p>
    <w:p w:rsidR="008B3821" w:rsidRPr="007D25B0" w:rsidRDefault="008B3821" w:rsidP="008B3821">
      <w:pPr>
        <w:keepNext/>
        <w:rPr>
          <w:lang w:val="en-US"/>
        </w:rPr>
      </w:pPr>
      <w:r w:rsidRPr="007D25B0">
        <w:rPr>
          <w:lang w:val="en-US"/>
        </w:rPr>
        <w:t>When this process is invoked, the following applies:</w:t>
      </w:r>
    </w:p>
    <w:p w:rsidR="008B3821" w:rsidRPr="007D25B0" w:rsidRDefault="008B3821" w:rsidP="008B3821">
      <w:pPr>
        <w:ind w:left="434" w:hanging="434"/>
        <w:rPr>
          <w:lang w:val="en-US"/>
        </w:rPr>
      </w:pPr>
      <w:r w:rsidRPr="007D25B0">
        <w:rPr>
          <w:lang w:val="en-US"/>
        </w:rPr>
        <w:t>–</w:t>
      </w:r>
      <w:r w:rsidRPr="007D25B0">
        <w:rPr>
          <w:lang w:val="en-US"/>
        </w:rPr>
        <w:tab/>
        <w:t>For each RefPicSetStCurrBefore[ i ], with i in the range of 0 to NumPocStCurrBefore – 1, inclusive, that is equal to “no-reference picture”, a picture is generated as specified in subclause 8.3.3.2, and the following applies:</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PicOrderCntVal for the generated picture is set equal to PocStCurrBefore</w:t>
      </w:r>
      <w:proofErr w:type="gramStart"/>
      <w:r w:rsidRPr="007D25B0">
        <w:rPr>
          <w:lang w:val="en-US"/>
        </w:rPr>
        <w:t>[ i</w:t>
      </w:r>
      <w:proofErr w:type="gramEnd"/>
      <w:r w:rsidRPr="007D25B0">
        <w:rPr>
          <w:lang w:val="en-US"/>
        </w:rPr>
        <w:t> ].</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PicOutputFlag for the generated picture is set equal to 0.</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generated picture is marked as "used for short-term reference".</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RefPicSetStCurrBefore</w:t>
      </w:r>
      <w:proofErr w:type="gramStart"/>
      <w:r w:rsidRPr="007D25B0">
        <w:rPr>
          <w:lang w:val="en-US"/>
        </w:rPr>
        <w:t>[ i</w:t>
      </w:r>
      <w:proofErr w:type="gramEnd"/>
      <w:r w:rsidRPr="007D25B0">
        <w:rPr>
          <w:lang w:val="en-US"/>
        </w:rPr>
        <w:t> ] is set to be the generated reference picture.</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nuh_layer_id for the generated picture is set equal to nuh_layer_id.</w:t>
      </w:r>
    </w:p>
    <w:p w:rsidR="008B3821" w:rsidRPr="007D25B0" w:rsidRDefault="008B3821" w:rsidP="008B3821">
      <w:pPr>
        <w:ind w:left="434" w:hanging="434"/>
        <w:rPr>
          <w:lang w:val="en-US"/>
        </w:rPr>
      </w:pPr>
      <w:r w:rsidRPr="007D25B0">
        <w:rPr>
          <w:lang w:val="en-US"/>
        </w:rPr>
        <w:t>–</w:t>
      </w:r>
      <w:r w:rsidRPr="007D25B0">
        <w:rPr>
          <w:lang w:val="en-US"/>
        </w:rPr>
        <w:tab/>
        <w:t>For each RefPicSetStCurrAfter[ i ], with i in the range of 0 to NumPocStCurrAfter – 1, inclusive, that is equal to “no-reference picture”, a picture is generated as specified in subclause 8.3.3.2, and the following applies:</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PicOrderCntVal for the generated picture is set equal to PocStCurrAfter</w:t>
      </w:r>
      <w:proofErr w:type="gramStart"/>
      <w:r w:rsidRPr="007D25B0">
        <w:rPr>
          <w:lang w:val="en-US"/>
        </w:rPr>
        <w:t>[ i</w:t>
      </w:r>
      <w:proofErr w:type="gramEnd"/>
      <w:r w:rsidRPr="007D25B0">
        <w:rPr>
          <w:lang w:val="en-US"/>
        </w:rPr>
        <w:t> ].</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PicOutputFlag for the generated picture is set equal to 0.</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generated picture is marked as "used for short-term reference".</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RefPicSetStCurrAfter</w:t>
      </w:r>
      <w:proofErr w:type="gramStart"/>
      <w:r w:rsidRPr="007D25B0">
        <w:rPr>
          <w:lang w:val="en-US"/>
        </w:rPr>
        <w:t>[ i</w:t>
      </w:r>
      <w:proofErr w:type="gramEnd"/>
      <w:r w:rsidRPr="007D25B0">
        <w:rPr>
          <w:lang w:val="en-US"/>
        </w:rPr>
        <w:t> ] is set to be the generated reference picture.</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nuh_layer_id for the generated picture is set equal to nuh_layer_id.</w:t>
      </w:r>
    </w:p>
    <w:p w:rsidR="008B3821" w:rsidRPr="007D25B0" w:rsidRDefault="008B3821" w:rsidP="008B3821">
      <w:pPr>
        <w:ind w:left="434" w:hanging="434"/>
        <w:rPr>
          <w:lang w:val="en-US"/>
        </w:rPr>
      </w:pPr>
      <w:r w:rsidRPr="007D25B0">
        <w:rPr>
          <w:lang w:val="en-US"/>
        </w:rPr>
        <w:t>–</w:t>
      </w:r>
      <w:r w:rsidRPr="007D25B0">
        <w:rPr>
          <w:lang w:val="en-US"/>
        </w:rPr>
        <w:tab/>
        <w:t>For each RefPicSetStFoll</w:t>
      </w:r>
      <w:proofErr w:type="gramStart"/>
      <w:r w:rsidRPr="007D25B0">
        <w:rPr>
          <w:lang w:val="en-US"/>
        </w:rPr>
        <w:t>[ i</w:t>
      </w:r>
      <w:proofErr w:type="gramEnd"/>
      <w:r w:rsidRPr="007D25B0">
        <w:rPr>
          <w:lang w:val="en-US"/>
        </w:rPr>
        <w:t> ], with i in the range of 0 to NumPocStFoll − 1, inclusive, that is equal to "no reference picture", a picture is generated as specified in subclause 8.3.3.2, and the following applies:</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PicOrderCntVal for the generated picture is set equal to PocStFoll</w:t>
      </w:r>
      <w:proofErr w:type="gramStart"/>
      <w:r w:rsidRPr="007D25B0">
        <w:rPr>
          <w:lang w:val="en-US"/>
        </w:rPr>
        <w:t>[ i</w:t>
      </w:r>
      <w:proofErr w:type="gramEnd"/>
      <w:r w:rsidRPr="007D25B0">
        <w:rPr>
          <w:lang w:val="en-US"/>
        </w:rPr>
        <w:t> ].</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PicOutputFlag for the generated picture is set equal to 0.</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generated picture is marked as "used for short-term reference".</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RefPicSetStFoll</w:t>
      </w:r>
      <w:proofErr w:type="gramStart"/>
      <w:r w:rsidRPr="007D25B0">
        <w:rPr>
          <w:lang w:val="en-US"/>
        </w:rPr>
        <w:t>[ i</w:t>
      </w:r>
      <w:proofErr w:type="gramEnd"/>
      <w:r w:rsidRPr="007D25B0">
        <w:rPr>
          <w:lang w:val="en-US"/>
        </w:rPr>
        <w:t> ] is set to be the generated reference picture.</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nuh_layer_id for the generated picture is set equal to nuh_layer_id.</w:t>
      </w:r>
    </w:p>
    <w:p w:rsidR="008B3821" w:rsidRPr="007D25B0" w:rsidRDefault="008B3821" w:rsidP="008B3821">
      <w:pPr>
        <w:ind w:left="434" w:hanging="434"/>
        <w:rPr>
          <w:lang w:val="en-US"/>
        </w:rPr>
      </w:pPr>
      <w:r w:rsidRPr="007D25B0">
        <w:rPr>
          <w:lang w:val="en-US"/>
        </w:rPr>
        <w:lastRenderedPageBreak/>
        <w:t>–</w:t>
      </w:r>
      <w:r w:rsidRPr="007D25B0">
        <w:rPr>
          <w:lang w:val="en-US"/>
        </w:rPr>
        <w:tab/>
        <w:t>For each RefPicSetLtCurr[ i ], with i in the range of 0 to NumPocLtCurr – 1, inclusive, that is equal to “no-reference picture”, a picture is generated as specified in subclause 8.3.3.2, and the following applies:</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PicOrderCntVal for the generated picture is set equal to PocLtCurr</w:t>
      </w:r>
      <w:proofErr w:type="gramStart"/>
      <w:r w:rsidRPr="007D25B0">
        <w:rPr>
          <w:lang w:val="en-US"/>
        </w:rPr>
        <w:t>[ i</w:t>
      </w:r>
      <w:proofErr w:type="gramEnd"/>
      <w:r w:rsidRPr="007D25B0">
        <w:rPr>
          <w:lang w:val="en-US"/>
        </w:rPr>
        <w:t> ].</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 xml:space="preserve">The value of slice_pic_order_cnt_lsb for the generated picture is inferred to be equal to </w:t>
      </w:r>
      <w:proofErr w:type="gramStart"/>
      <w:r w:rsidRPr="007D25B0">
        <w:rPr>
          <w:lang w:val="en-US"/>
        </w:rPr>
        <w:t>( PocLtCurr</w:t>
      </w:r>
      <w:proofErr w:type="gramEnd"/>
      <w:r w:rsidRPr="007D25B0">
        <w:rPr>
          <w:lang w:val="en-US"/>
        </w:rPr>
        <w:t>[ i ] &amp; ( MaxPicOrderCntLsb – 1 ) ).</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PicOutputFlag for the generated picture is set equal to 0.</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generated picture is marked as "used for long-term reference".</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RefPicSetLtCurr</w:t>
      </w:r>
      <w:proofErr w:type="gramStart"/>
      <w:r w:rsidRPr="007D25B0">
        <w:rPr>
          <w:lang w:val="en-US"/>
        </w:rPr>
        <w:t>[ i</w:t>
      </w:r>
      <w:proofErr w:type="gramEnd"/>
      <w:r w:rsidRPr="007D25B0">
        <w:rPr>
          <w:lang w:val="en-US"/>
        </w:rPr>
        <w:t> ] is set to be the generated reference picture.</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nuh_layer_id for the generated picture is set equal to nuh_layer_id.</w:t>
      </w:r>
    </w:p>
    <w:p w:rsidR="008B3821" w:rsidRPr="007D25B0" w:rsidRDefault="008B3821" w:rsidP="008B3821">
      <w:pPr>
        <w:ind w:left="434" w:hanging="434"/>
        <w:rPr>
          <w:lang w:val="en-US"/>
        </w:rPr>
      </w:pPr>
      <w:r w:rsidRPr="007D25B0">
        <w:rPr>
          <w:lang w:val="en-US"/>
        </w:rPr>
        <w:t>–</w:t>
      </w:r>
      <w:r w:rsidRPr="007D25B0">
        <w:rPr>
          <w:lang w:val="en-US"/>
        </w:rPr>
        <w:tab/>
        <w:t>For each RefPicSetLtFoll</w:t>
      </w:r>
      <w:proofErr w:type="gramStart"/>
      <w:r w:rsidRPr="007D25B0">
        <w:rPr>
          <w:lang w:val="en-US"/>
        </w:rPr>
        <w:t>[ i</w:t>
      </w:r>
      <w:proofErr w:type="gramEnd"/>
      <w:r w:rsidRPr="007D25B0">
        <w:rPr>
          <w:lang w:val="en-US"/>
        </w:rPr>
        <w:t> ], with i in the range of 0 to NumPocLtFoll − 1, inclusive, that is equal to "no reference picture", a picture is generated as specified in subclause 8.3.3.2, and the following applies:</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PicOrderCntVal for the generated picture is set equal to PocLtFoll</w:t>
      </w:r>
      <w:proofErr w:type="gramStart"/>
      <w:r w:rsidRPr="007D25B0">
        <w:rPr>
          <w:lang w:val="en-US"/>
        </w:rPr>
        <w:t>[ i</w:t>
      </w:r>
      <w:proofErr w:type="gramEnd"/>
      <w:r w:rsidRPr="007D25B0">
        <w:rPr>
          <w:lang w:val="en-US"/>
        </w:rPr>
        <w:t> ].</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 xml:space="preserve">The value of slice_pic_order_cnt_lsb for the generated picture is inferred to be equal to </w:t>
      </w:r>
      <w:proofErr w:type="gramStart"/>
      <w:r w:rsidRPr="007D25B0">
        <w:rPr>
          <w:lang w:val="en-US"/>
        </w:rPr>
        <w:t>( PocLtFoll</w:t>
      </w:r>
      <w:proofErr w:type="gramEnd"/>
      <w:r w:rsidRPr="007D25B0">
        <w:rPr>
          <w:lang w:val="en-US"/>
        </w:rPr>
        <w:t>[ i ] &amp; ( MaxPicOrderCntLsb – 1 ) ).</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PicOutputFlag for the generated picture is set equal to 0.</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generated picture is marked as "used for long-term reference".</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RefPicSetLtFoll</w:t>
      </w:r>
      <w:proofErr w:type="gramStart"/>
      <w:r w:rsidRPr="007D25B0">
        <w:rPr>
          <w:lang w:val="en-US"/>
        </w:rPr>
        <w:t>[ i</w:t>
      </w:r>
      <w:proofErr w:type="gramEnd"/>
      <w:r w:rsidRPr="007D25B0">
        <w:rPr>
          <w:lang w:val="en-US"/>
        </w:rPr>
        <w:t> ] is set to be the generated reference picture.</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nuh_layer_id for the generated picture is set equal to nuh_layer_id.</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41" w:name="_Toc366771973"/>
      <w:r w:rsidRPr="007D25B0">
        <w:rPr>
          <w:lang w:val="en-US"/>
        </w:rPr>
        <w:t>NAL unit decoding process</w:t>
      </w:r>
      <w:bookmarkEnd w:id="1241"/>
    </w:p>
    <w:p w:rsidR="008B3821" w:rsidRPr="007D25B0" w:rsidRDefault="008B3821" w:rsidP="008B3821">
      <w:pPr>
        <w:pStyle w:val="3N"/>
        <w:rPr>
          <w:lang w:val="en-US"/>
        </w:rPr>
      </w:pPr>
      <w:r w:rsidRPr="007D25B0">
        <w:rPr>
          <w:lang w:val="en-US"/>
        </w:rPr>
        <w:t>The specifications in subclause 8.2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42" w:name="_Toc366771974"/>
      <w:r w:rsidRPr="007D25B0">
        <w:rPr>
          <w:lang w:val="en-US"/>
        </w:rPr>
        <w:t>Slice decoding processes</w:t>
      </w:r>
      <w:bookmarkEnd w:id="1242"/>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43" w:name="_Ref364437598"/>
      <w:bookmarkStart w:id="1244" w:name="_Toc366771975"/>
      <w:r w:rsidRPr="007D25B0">
        <w:rPr>
          <w:lang w:val="en-US"/>
        </w:rPr>
        <w:t>Decoding process for picture order count</w:t>
      </w:r>
      <w:bookmarkEnd w:id="1243"/>
      <w:bookmarkEnd w:id="1244"/>
    </w:p>
    <w:p w:rsidR="008B3821" w:rsidRPr="007D25B0" w:rsidRDefault="008B3821" w:rsidP="008B3821">
      <w:pPr>
        <w:rPr>
          <w:lang w:val="en-US"/>
        </w:rPr>
      </w:pPr>
      <w:r w:rsidRPr="007D25B0">
        <w:rPr>
          <w:lang w:val="en-US"/>
        </w:rPr>
        <w:t>Output of this process is PicOrderCntVal, the picture order count of the current picture.</w:t>
      </w:r>
    </w:p>
    <w:p w:rsidR="008B3821" w:rsidRPr="007D25B0" w:rsidRDefault="008B3821" w:rsidP="008B3821">
      <w:pPr>
        <w:rPr>
          <w:lang w:val="en-US" w:eastAsia="ja-JP"/>
        </w:rPr>
      </w:pPr>
      <w:r w:rsidRPr="007D25B0">
        <w:rPr>
          <w:lang w:val="en-US"/>
        </w:rPr>
        <w:t>Picture order counts are used to identify pictures,</w:t>
      </w:r>
      <w:r w:rsidRPr="007D25B0">
        <w:rPr>
          <w:lang w:val="en-US" w:eastAsia="ja-JP"/>
        </w:rPr>
        <w:t xml:space="preserve"> for deriving motion parameters in merge mode and motion vector prediction, and for decoder conformance checking (see subclause </w:t>
      </w:r>
      <w:r w:rsidRPr="007D25B0">
        <w:rPr>
          <w:lang w:val="en-US"/>
        </w:rPr>
        <w:t>C.5</w:t>
      </w:r>
      <w:r w:rsidRPr="007D25B0">
        <w:rPr>
          <w:lang w:val="en-US" w:eastAsia="ja-JP"/>
        </w:rPr>
        <w:t>).</w:t>
      </w:r>
    </w:p>
    <w:p w:rsidR="008B3821" w:rsidRPr="007D25B0" w:rsidRDefault="008B3821" w:rsidP="008B3821">
      <w:pPr>
        <w:rPr>
          <w:lang w:val="en-US" w:eastAsia="ja-JP"/>
        </w:rPr>
      </w:pPr>
      <w:r w:rsidRPr="007D25B0">
        <w:rPr>
          <w:lang w:val="en-US"/>
        </w:rPr>
        <w:t>Each coded picture is associated with a picture order count variable, denoted as PicOrderCntVal.</w:t>
      </w:r>
    </w:p>
    <w:p w:rsidR="008B3821" w:rsidRPr="007D25B0" w:rsidRDefault="008B3821" w:rsidP="008B3821">
      <w:pPr>
        <w:numPr>
          <w:ilvl w:val="12"/>
          <w:numId w:val="0"/>
        </w:numPr>
        <w:rPr>
          <w:lang w:val="en-US"/>
        </w:rPr>
      </w:pPr>
      <w:r w:rsidRPr="007D25B0">
        <w:rPr>
          <w:lang w:val="en-US"/>
        </w:rPr>
        <w:t>When the current picture is not an IRAP picture with NoRaslOutputFlag equal to 1</w:t>
      </w:r>
      <w:r w:rsidRPr="007D25B0">
        <w:rPr>
          <w:color w:val="000000"/>
          <w:lang w:val="en-US"/>
        </w:rPr>
        <w:t>,</w:t>
      </w:r>
      <w:r w:rsidRPr="007D25B0">
        <w:rPr>
          <w:lang w:val="en-US"/>
        </w:rPr>
        <w:t xml:space="preserve"> the variables prevPicOrderCntLsb and prevPicOrderCntMsb are derived as follows:</w:t>
      </w:r>
    </w:p>
    <w:p w:rsidR="008B3821" w:rsidRPr="007D25B0" w:rsidRDefault="008B3821" w:rsidP="008B3821">
      <w:pPr>
        <w:numPr>
          <w:ilvl w:val="0"/>
          <w:numId w:val="8"/>
        </w:numPr>
        <w:textAlignment w:val="auto"/>
        <w:rPr>
          <w:lang w:val="en-US"/>
        </w:rPr>
      </w:pPr>
      <w:r w:rsidRPr="007D25B0">
        <w:rPr>
          <w:lang w:val="en-US"/>
        </w:rPr>
        <w:t>Let prevTid0Pic be the previous picture in decoding order that has TemporalId equal to 0 and nuh_layer_id equal to nuh_layer_id of the current picture</w:t>
      </w:r>
      <w:r w:rsidRPr="007D25B0">
        <w:rPr>
          <w:color w:val="FF0000"/>
          <w:lang w:val="en-US"/>
        </w:rPr>
        <w:t xml:space="preserve"> </w:t>
      </w:r>
      <w:r w:rsidRPr="007D25B0">
        <w:rPr>
          <w:lang w:val="en-US"/>
        </w:rPr>
        <w:t>and that is not a RASL picture, a RADL picture, or a sub-layer non-reference picture, and let prevPicOrderCnt be equal to PicOrderCntVal of prevTid0Pic.</w:t>
      </w:r>
    </w:p>
    <w:p w:rsidR="008B3821" w:rsidRPr="007D25B0" w:rsidRDefault="008B3821" w:rsidP="008B3821">
      <w:pPr>
        <w:numPr>
          <w:ilvl w:val="0"/>
          <w:numId w:val="8"/>
        </w:numPr>
        <w:tabs>
          <w:tab w:val="left" w:pos="360"/>
        </w:tabs>
        <w:textAlignment w:val="auto"/>
        <w:rPr>
          <w:lang w:val="en-US"/>
        </w:rPr>
      </w:pPr>
      <w:r w:rsidRPr="007D25B0">
        <w:rPr>
          <w:lang w:val="en-US"/>
        </w:rPr>
        <w:t>The variable prevPicOrderCntLsb is set equal to prevPicOrderCnt &amp; </w:t>
      </w:r>
      <w:proofErr w:type="gramStart"/>
      <w:r w:rsidRPr="007D25B0">
        <w:rPr>
          <w:lang w:val="en-US"/>
        </w:rPr>
        <w:t>( MaxPicOrderCntLsb</w:t>
      </w:r>
      <w:proofErr w:type="gramEnd"/>
      <w:r w:rsidRPr="007D25B0">
        <w:rPr>
          <w:lang w:val="en-US"/>
        </w:rPr>
        <w:t> − 1 ).</w:t>
      </w:r>
    </w:p>
    <w:p w:rsidR="008B3821" w:rsidRPr="007D25B0" w:rsidRDefault="008B3821" w:rsidP="008B3821">
      <w:pPr>
        <w:numPr>
          <w:ilvl w:val="0"/>
          <w:numId w:val="8"/>
        </w:numPr>
        <w:tabs>
          <w:tab w:val="left" w:pos="360"/>
        </w:tabs>
        <w:textAlignment w:val="auto"/>
        <w:rPr>
          <w:lang w:val="en-US"/>
        </w:rPr>
      </w:pPr>
      <w:r w:rsidRPr="007D25B0">
        <w:rPr>
          <w:lang w:val="en-US"/>
        </w:rPr>
        <w:t>The variable prevPicOrderCntMsb is set equal to prevPicOrderCnt − prevPicOrderCntLsb.</w:t>
      </w:r>
    </w:p>
    <w:p w:rsidR="008B3821" w:rsidRPr="007D25B0" w:rsidRDefault="008B3821" w:rsidP="008B3821">
      <w:pPr>
        <w:numPr>
          <w:ilvl w:val="12"/>
          <w:numId w:val="0"/>
        </w:numPr>
        <w:rPr>
          <w:lang w:val="en-US"/>
        </w:rPr>
      </w:pPr>
      <w:r w:rsidRPr="007D25B0">
        <w:rPr>
          <w:lang w:val="en-US"/>
        </w:rPr>
        <w:t>The variable PicOrderCntMsb of the current picture is derived as follows:</w:t>
      </w:r>
    </w:p>
    <w:p w:rsidR="008B3821" w:rsidRPr="007D25B0" w:rsidRDefault="008B3821" w:rsidP="008B3821">
      <w:pPr>
        <w:numPr>
          <w:ilvl w:val="0"/>
          <w:numId w:val="8"/>
        </w:numPr>
        <w:tabs>
          <w:tab w:val="left" w:pos="360"/>
        </w:tabs>
        <w:textAlignment w:val="auto"/>
        <w:rPr>
          <w:lang w:val="en-US"/>
        </w:rPr>
      </w:pPr>
      <w:r w:rsidRPr="007D25B0">
        <w:rPr>
          <w:lang w:val="en-US"/>
        </w:rPr>
        <w:t>If the current picture is an IRAP picture with NoRaslOutputFlag equal to 1, PicOrderCntMsb is set equal to 0.</w:t>
      </w:r>
    </w:p>
    <w:p w:rsidR="008B3821" w:rsidRPr="007D25B0" w:rsidRDefault="008B3821" w:rsidP="008B3821">
      <w:pPr>
        <w:numPr>
          <w:ilvl w:val="0"/>
          <w:numId w:val="8"/>
        </w:numPr>
        <w:tabs>
          <w:tab w:val="left" w:pos="360"/>
        </w:tabs>
        <w:textAlignment w:val="auto"/>
        <w:rPr>
          <w:lang w:val="en-US"/>
        </w:rPr>
      </w:pPr>
      <w:r w:rsidRPr="007D25B0">
        <w:rPr>
          <w:lang w:val="en-US"/>
        </w:rPr>
        <w:t>Otherwise, PicOrderCntMsb is derived as follows:</w:t>
      </w:r>
    </w:p>
    <w:p w:rsidR="008B3821" w:rsidRPr="007D25B0" w:rsidRDefault="008B3821" w:rsidP="008B3821">
      <w:pPr>
        <w:pStyle w:val="Equation"/>
        <w:tabs>
          <w:tab w:val="clear" w:pos="794"/>
          <w:tab w:val="clear" w:pos="1588"/>
          <w:tab w:val="left" w:pos="851"/>
          <w:tab w:val="left" w:pos="1134"/>
          <w:tab w:val="left" w:pos="1418"/>
          <w:tab w:val="left" w:pos="1701"/>
        </w:tabs>
        <w:spacing w:before="180"/>
        <w:ind w:left="567"/>
        <w:rPr>
          <w:sz w:val="20"/>
          <w:lang w:val="en-US"/>
        </w:rPr>
      </w:pPr>
      <w:r w:rsidRPr="007D25B0">
        <w:rPr>
          <w:sz w:val="20"/>
          <w:lang w:val="en-US"/>
        </w:rPr>
        <w:t>if( ( slice_</w:t>
      </w:r>
      <w:r w:rsidRPr="007D25B0">
        <w:rPr>
          <w:sz w:val="20"/>
          <w:szCs w:val="20"/>
          <w:lang w:val="en-US"/>
        </w:rPr>
        <w:t>pic_order_cnt_lsb</w:t>
      </w:r>
      <w:r w:rsidRPr="007D25B0">
        <w:rPr>
          <w:sz w:val="20"/>
          <w:lang w:val="en-US"/>
        </w:rPr>
        <w:t xml:space="preserve"> &lt; prevPicOrderCntLsb )  &amp;&amp;</w:t>
      </w:r>
      <w:r w:rsidRPr="007D25B0">
        <w:rPr>
          <w:sz w:val="20"/>
          <w:lang w:val="en-US"/>
        </w:rPr>
        <w:br/>
      </w:r>
      <w:r w:rsidRPr="007D25B0">
        <w:rPr>
          <w:sz w:val="20"/>
          <w:lang w:val="en-US"/>
        </w:rPr>
        <w:tab/>
      </w:r>
      <w:r w:rsidRPr="007D25B0">
        <w:rPr>
          <w:sz w:val="20"/>
          <w:lang w:val="en-US"/>
        </w:rPr>
        <w:tab/>
        <w:t>( ( prevPicOrderCntLsb − slice_</w:t>
      </w:r>
      <w:r w:rsidRPr="007D25B0">
        <w:rPr>
          <w:sz w:val="20"/>
          <w:szCs w:val="20"/>
          <w:lang w:val="en-US"/>
        </w:rPr>
        <w:t xml:space="preserve">pic_order_cnt_lsb </w:t>
      </w:r>
      <w:r w:rsidRPr="007D25B0">
        <w:rPr>
          <w:sz w:val="20"/>
          <w:lang w:val="en-US"/>
        </w:rPr>
        <w:t>)  &gt;=  ( MaxPicOrderCntLsb / 2 ) ) )</w:t>
      </w:r>
      <w:r w:rsidRPr="007D25B0">
        <w:rPr>
          <w:sz w:val="20"/>
          <w:lang w:val="en-US"/>
        </w:rPr>
        <w:br/>
      </w:r>
      <w:r w:rsidRPr="007D25B0">
        <w:rPr>
          <w:sz w:val="20"/>
          <w:lang w:val="en-US"/>
        </w:rPr>
        <w:tab/>
        <w:t>PicOrderCntMsb = prevPicOrderCntMsb + MaxPicOrderCntLsb</w:t>
      </w:r>
      <w:r w:rsidRPr="007D25B0">
        <w:rPr>
          <w:lang w:val="en-US"/>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REF F \h </w:instrText>
      </w:r>
      <w:r w:rsidR="007D25B0">
        <w:rPr>
          <w:rFonts w:eastAsia="Batang"/>
          <w:bCs/>
          <w:sz w:val="20"/>
          <w:szCs w:val="20"/>
          <w:lang w:val="en-US" w:eastAsia="ko-KR"/>
        </w:rPr>
        <w:instrText xml:space="preserve">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29</w:t>
      </w:r>
      <w:r w:rsidR="0074750D" w:rsidRPr="007D25B0">
        <w:rPr>
          <w:sz w:val="20"/>
          <w:szCs w:val="20"/>
          <w:lang w:val="en-US"/>
        </w:rPr>
        <w:fldChar w:fldCharType="end"/>
      </w:r>
      <w:r w:rsidRPr="007D25B0">
        <w:rPr>
          <w:sz w:val="20"/>
          <w:szCs w:val="20"/>
          <w:lang w:val="en-US"/>
        </w:rPr>
        <w:t>)</w:t>
      </w:r>
      <w:r w:rsidRPr="007D25B0">
        <w:rPr>
          <w:sz w:val="20"/>
          <w:lang w:val="en-US"/>
        </w:rPr>
        <w:br/>
        <w:t>else if( (slice_</w:t>
      </w:r>
      <w:r w:rsidRPr="007D25B0">
        <w:rPr>
          <w:sz w:val="20"/>
          <w:szCs w:val="20"/>
          <w:lang w:val="en-US"/>
        </w:rPr>
        <w:t>pic_order_cnt_lsb</w:t>
      </w:r>
      <w:r w:rsidRPr="007D25B0">
        <w:rPr>
          <w:sz w:val="20"/>
          <w:lang w:val="en-US"/>
        </w:rPr>
        <w:t xml:space="preserve"> &gt; prevPicOrderCntLsb )  &amp;&amp;</w:t>
      </w:r>
      <w:r w:rsidRPr="007D25B0">
        <w:rPr>
          <w:sz w:val="20"/>
          <w:lang w:val="en-US"/>
        </w:rPr>
        <w:br/>
      </w:r>
      <w:r w:rsidRPr="007D25B0">
        <w:rPr>
          <w:sz w:val="20"/>
          <w:lang w:val="en-US"/>
        </w:rPr>
        <w:tab/>
      </w:r>
      <w:r w:rsidRPr="007D25B0">
        <w:rPr>
          <w:sz w:val="20"/>
          <w:lang w:val="en-US"/>
        </w:rPr>
        <w:tab/>
        <w:t>( (slice_</w:t>
      </w:r>
      <w:r w:rsidRPr="007D25B0">
        <w:rPr>
          <w:sz w:val="20"/>
          <w:szCs w:val="20"/>
          <w:lang w:val="en-US"/>
        </w:rPr>
        <w:t>pic_order_cnt_lsb</w:t>
      </w:r>
      <w:r w:rsidRPr="007D25B0">
        <w:rPr>
          <w:sz w:val="20"/>
          <w:lang w:val="en-US"/>
        </w:rPr>
        <w:t xml:space="preserve"> − prevPicOrderCntLsb ) &gt; ( MaxPicOrderCntLsb / 2 ) ) )</w:t>
      </w:r>
      <w:r w:rsidRPr="007D25B0">
        <w:rPr>
          <w:sz w:val="20"/>
          <w:lang w:val="en-US"/>
        </w:rPr>
        <w:br/>
      </w:r>
      <w:r w:rsidRPr="007D25B0">
        <w:rPr>
          <w:sz w:val="20"/>
          <w:lang w:val="en-US"/>
        </w:rPr>
        <w:tab/>
        <w:t>PicOrderCntMsb = prevPicOrderCntMsb − MaxPicOrderCntLsb</w:t>
      </w:r>
      <w:r w:rsidRPr="007D25B0">
        <w:rPr>
          <w:sz w:val="20"/>
          <w:lang w:val="en-US"/>
        </w:rPr>
        <w:br/>
        <w:t>else</w:t>
      </w:r>
      <w:r w:rsidRPr="007D25B0">
        <w:rPr>
          <w:sz w:val="20"/>
          <w:lang w:val="en-US"/>
        </w:rPr>
        <w:br/>
      </w:r>
      <w:r w:rsidRPr="007D25B0">
        <w:rPr>
          <w:sz w:val="20"/>
          <w:lang w:val="en-US"/>
        </w:rPr>
        <w:tab/>
        <w:t>PicOrderCntMsb = prevPicOrderCntMsb</w:t>
      </w:r>
    </w:p>
    <w:p w:rsidR="008B3821" w:rsidRPr="007D25B0" w:rsidRDefault="008B3821" w:rsidP="008B3821">
      <w:pPr>
        <w:rPr>
          <w:lang w:val="en-US"/>
        </w:rPr>
      </w:pPr>
      <w:r w:rsidRPr="007D25B0">
        <w:rPr>
          <w:lang w:val="en-US"/>
        </w:rPr>
        <w:t>PicOrderCntVal is derived as follows:</w:t>
      </w:r>
    </w:p>
    <w:p w:rsidR="008B3821" w:rsidRPr="007D25B0" w:rsidRDefault="008B3821" w:rsidP="008B3821">
      <w:pPr>
        <w:pStyle w:val="Equation"/>
        <w:tabs>
          <w:tab w:val="clear" w:pos="794"/>
          <w:tab w:val="clear" w:pos="1588"/>
          <w:tab w:val="left" w:pos="851"/>
          <w:tab w:val="left" w:pos="1134"/>
          <w:tab w:val="left" w:pos="1418"/>
          <w:tab w:val="left" w:pos="1701"/>
        </w:tabs>
        <w:ind w:left="567"/>
        <w:rPr>
          <w:sz w:val="20"/>
          <w:lang w:val="en-US"/>
        </w:rPr>
      </w:pPr>
      <w:r w:rsidRPr="007D25B0">
        <w:rPr>
          <w:sz w:val="20"/>
          <w:lang w:val="en-US"/>
        </w:rPr>
        <w:lastRenderedPageBreak/>
        <w:t>PicOrderCntVal = PicOrderCntMsb + slice_</w:t>
      </w:r>
      <w:r w:rsidRPr="007D25B0">
        <w:rPr>
          <w:sz w:val="20"/>
          <w:szCs w:val="20"/>
          <w:lang w:val="en-US"/>
        </w:rPr>
        <w:t>pic_order_cnt_lsb</w:t>
      </w:r>
      <w:r w:rsidRPr="007D25B0">
        <w:rPr>
          <w:sz w:val="20"/>
          <w:lang w:val="en-US"/>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REF F \h </w:instrText>
      </w:r>
      <w:r w:rsidR="007D25B0">
        <w:rPr>
          <w:rFonts w:eastAsia="Batang"/>
          <w:bCs/>
          <w:sz w:val="20"/>
          <w:szCs w:val="20"/>
          <w:lang w:val="en-US" w:eastAsia="ko-KR"/>
        </w:rPr>
        <w:instrText xml:space="preserve">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30</w:t>
      </w:r>
      <w:r w:rsidR="0074750D" w:rsidRPr="007D25B0">
        <w:rPr>
          <w:sz w:val="20"/>
          <w:szCs w:val="20"/>
          <w:lang w:val="en-US"/>
        </w:rPr>
        <w:fldChar w:fldCharType="end"/>
      </w:r>
      <w:r w:rsidRPr="007D25B0">
        <w:rPr>
          <w:sz w:val="20"/>
          <w:szCs w:val="20"/>
          <w:lang w:val="en-US"/>
        </w:rPr>
        <w:t>)</w:t>
      </w:r>
    </w:p>
    <w:p w:rsidR="008B3821" w:rsidRPr="007D25B0" w:rsidRDefault="008B3821" w:rsidP="008B3821">
      <w:pPr>
        <w:pStyle w:val="Note1"/>
        <w:rPr>
          <w:lang w:val="en-US"/>
        </w:rPr>
      </w:pPr>
      <w:r w:rsidRPr="007D25B0">
        <w:rPr>
          <w:lang w:val="en-US"/>
        </w:rPr>
        <w:t>NOTE </w:t>
      </w:r>
      <w:r w:rsidR="00857B33">
        <w:fldChar w:fldCharType="begin"/>
      </w:r>
      <w:r w:rsidR="00857B33">
        <w:instrText xml:space="preserve"> SEQ NoteCounter \r 1 \* MERGEFORMAT </w:instrText>
      </w:r>
      <w:r w:rsidR="00857B33">
        <w:fldChar w:fldCharType="separate"/>
      </w:r>
      <w:r w:rsidRPr="007D25B0">
        <w:rPr>
          <w:noProof/>
          <w:lang w:val="en-US"/>
        </w:rPr>
        <w:t>1</w:t>
      </w:r>
      <w:r w:rsidR="00857B33">
        <w:rPr>
          <w:noProof/>
          <w:lang w:val="en-US"/>
        </w:rPr>
        <w:fldChar w:fldCharType="end"/>
      </w:r>
      <w:r w:rsidRPr="007D25B0">
        <w:rPr>
          <w:lang w:val="en-US"/>
        </w:rPr>
        <w:t> – All IDR pictures will have PicOrderCntVal equal to 0 since slice_pic_order_cnt_lsb is inferred to be 0 for IDR pictures and prevPicOrderCntLsb and prevPicOrderCntMsb are both set equal to 0.</w:t>
      </w:r>
    </w:p>
    <w:p w:rsidR="008B3821" w:rsidRPr="007D25B0" w:rsidRDefault="008B3821" w:rsidP="008B3821">
      <w:pPr>
        <w:rPr>
          <w:lang w:val="en-US"/>
        </w:rPr>
      </w:pPr>
      <w:r w:rsidRPr="007D25B0">
        <w:rPr>
          <w:lang w:val="en-US" w:eastAsia="ja-JP"/>
        </w:rPr>
        <w:t xml:space="preserve">When </w:t>
      </w:r>
      <w:r w:rsidRPr="007D25B0">
        <w:rPr>
          <w:lang w:val="en-US"/>
        </w:rPr>
        <w:t>poc_reset_flag is equal to 1, the following steps apply in the order listed:</w:t>
      </w:r>
    </w:p>
    <w:p w:rsidR="008B3821" w:rsidRPr="007D25B0" w:rsidRDefault="008B3821" w:rsidP="008B3821">
      <w:pPr>
        <w:numPr>
          <w:ilvl w:val="0"/>
          <w:numId w:val="8"/>
        </w:numPr>
        <w:textAlignment w:val="auto"/>
        <w:rPr>
          <w:lang w:val="en-US" w:eastAsia="ja-JP"/>
        </w:rPr>
      </w:pPr>
      <w:r w:rsidRPr="007D25B0">
        <w:rPr>
          <w:lang w:val="en-US"/>
        </w:rPr>
        <w:t>The PicOrderCntVal of each picture that is in the DPB and belongs to the same layer as the current picture is decremented by PicOrderCntVal.</w:t>
      </w:r>
    </w:p>
    <w:p w:rsidR="008B3821" w:rsidRPr="007D25B0" w:rsidRDefault="008B3821" w:rsidP="008B3821">
      <w:pPr>
        <w:numPr>
          <w:ilvl w:val="0"/>
          <w:numId w:val="8"/>
        </w:numPr>
        <w:textAlignment w:val="auto"/>
        <w:rPr>
          <w:lang w:val="en-US" w:eastAsia="ja-JP"/>
        </w:rPr>
      </w:pPr>
      <w:r w:rsidRPr="007D25B0">
        <w:rPr>
          <w:lang w:val="en-US"/>
        </w:rPr>
        <w:t>PicOrderCntVal is set equal to 0.</w:t>
      </w:r>
    </w:p>
    <w:p w:rsidR="008B3821" w:rsidRPr="007D25B0" w:rsidRDefault="008B3821" w:rsidP="008B3821">
      <w:pPr>
        <w:rPr>
          <w:lang w:val="en-US"/>
        </w:rPr>
      </w:pPr>
      <w:r w:rsidRPr="007D25B0">
        <w:rPr>
          <w:lang w:val="en-US" w:eastAsia="ja-JP"/>
        </w:rPr>
        <w:t>The value of PicOrderCntVal</w:t>
      </w:r>
      <w:r w:rsidRPr="007D25B0">
        <w:rPr>
          <w:lang w:val="en-US"/>
        </w:rPr>
        <w:t xml:space="preserve"> shall be in the range of −2</w:t>
      </w:r>
      <w:r w:rsidRPr="007D25B0">
        <w:rPr>
          <w:vertAlign w:val="superscript"/>
          <w:lang w:val="en-US"/>
        </w:rPr>
        <w:t>31</w:t>
      </w:r>
      <w:r w:rsidRPr="007D25B0">
        <w:rPr>
          <w:lang w:val="en-US"/>
        </w:rPr>
        <w:t xml:space="preserve"> to 2</w:t>
      </w:r>
      <w:r w:rsidRPr="007D25B0">
        <w:rPr>
          <w:vertAlign w:val="superscript"/>
          <w:lang w:val="en-US"/>
        </w:rPr>
        <w:t>31</w:t>
      </w:r>
      <w:r w:rsidRPr="007D25B0">
        <w:rPr>
          <w:lang w:val="en-US"/>
        </w:rPr>
        <w:t> − 1, inclusive. In one CVS, the PicOrderCntVal values for any two coded pictures in the same layer shall not be the same.</w:t>
      </w:r>
    </w:p>
    <w:p w:rsidR="008B3821" w:rsidRPr="007D25B0" w:rsidRDefault="008B3821" w:rsidP="008B3821">
      <w:pPr>
        <w:rPr>
          <w:lang w:val="en-US"/>
        </w:rPr>
      </w:pPr>
      <w:r w:rsidRPr="007D25B0">
        <w:rPr>
          <w:lang w:val="en-US"/>
        </w:rPr>
        <w:t xml:space="preserve">The function </w:t>
      </w:r>
      <w:proofErr w:type="gramStart"/>
      <w:r w:rsidRPr="007D25B0">
        <w:rPr>
          <w:lang w:val="en-US"/>
        </w:rPr>
        <w:t>PicOrderCnt(</w:t>
      </w:r>
      <w:proofErr w:type="gramEnd"/>
      <w:r w:rsidRPr="007D25B0">
        <w:rPr>
          <w:lang w:val="en-US"/>
        </w:rPr>
        <w:t xml:space="preserve"> picX ) is specified as follows:</w:t>
      </w:r>
    </w:p>
    <w:p w:rsidR="008B3821" w:rsidRPr="007D25B0" w:rsidRDefault="008B3821" w:rsidP="008B3821">
      <w:pPr>
        <w:pStyle w:val="Equation"/>
        <w:ind w:left="567"/>
        <w:rPr>
          <w:sz w:val="20"/>
          <w:lang w:val="en-US"/>
        </w:rPr>
      </w:pPr>
      <w:proofErr w:type="gramStart"/>
      <w:r w:rsidRPr="007D25B0">
        <w:rPr>
          <w:sz w:val="20"/>
          <w:lang w:val="en-US"/>
        </w:rPr>
        <w:t>PicOrderCnt(</w:t>
      </w:r>
      <w:proofErr w:type="gramEnd"/>
      <w:r w:rsidRPr="007D25B0">
        <w:rPr>
          <w:sz w:val="20"/>
          <w:lang w:val="en-US"/>
        </w:rPr>
        <w:t xml:space="preserve"> picX ) = PicOrderCntVal of the picture picX</w:t>
      </w:r>
      <w:r w:rsidRPr="007D25B0">
        <w:rPr>
          <w:sz w:val="20"/>
          <w:lang w:val="en-US"/>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REF F \h </w:instrText>
      </w:r>
      <w:r w:rsidR="007D25B0">
        <w:rPr>
          <w:rFonts w:eastAsia="Batang"/>
          <w:bCs/>
          <w:sz w:val="20"/>
          <w:szCs w:val="20"/>
          <w:lang w:val="en-US" w:eastAsia="ko-KR"/>
        </w:rPr>
        <w:instrText xml:space="preserve">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31</w:t>
      </w:r>
      <w:r w:rsidR="0074750D" w:rsidRPr="007D25B0">
        <w:rPr>
          <w:sz w:val="20"/>
          <w:szCs w:val="20"/>
          <w:lang w:val="en-US"/>
        </w:rPr>
        <w:fldChar w:fldCharType="end"/>
      </w:r>
      <w:r w:rsidRPr="007D25B0">
        <w:rPr>
          <w:sz w:val="20"/>
          <w:szCs w:val="20"/>
          <w:lang w:val="en-US"/>
        </w:rPr>
        <w:t>)</w:t>
      </w:r>
    </w:p>
    <w:p w:rsidR="008B3821" w:rsidRPr="007D25B0" w:rsidRDefault="008B3821" w:rsidP="008B3821">
      <w:pPr>
        <w:rPr>
          <w:lang w:val="en-US"/>
        </w:rPr>
      </w:pPr>
      <w:r w:rsidRPr="007D25B0">
        <w:rPr>
          <w:lang w:val="en-US"/>
        </w:rPr>
        <w:t xml:space="preserve">The function </w:t>
      </w:r>
      <w:proofErr w:type="gramStart"/>
      <w:r w:rsidRPr="007D25B0">
        <w:rPr>
          <w:lang w:val="en-US"/>
        </w:rPr>
        <w:t>DiffPicOrderCnt(</w:t>
      </w:r>
      <w:proofErr w:type="gramEnd"/>
      <w:r w:rsidRPr="007D25B0">
        <w:rPr>
          <w:lang w:val="en-US"/>
        </w:rPr>
        <w:t> picA, picB ) is specified as follows:</w:t>
      </w:r>
    </w:p>
    <w:p w:rsidR="008B3821" w:rsidRPr="007D25B0" w:rsidRDefault="008B3821" w:rsidP="008B3821">
      <w:pPr>
        <w:pStyle w:val="Equation"/>
        <w:ind w:left="567"/>
        <w:rPr>
          <w:sz w:val="20"/>
          <w:lang w:val="en-US"/>
        </w:rPr>
      </w:pPr>
      <w:proofErr w:type="gramStart"/>
      <w:r w:rsidRPr="007D25B0">
        <w:rPr>
          <w:sz w:val="20"/>
          <w:lang w:val="en-US"/>
        </w:rPr>
        <w:t>DiffPicOrderCnt(</w:t>
      </w:r>
      <w:proofErr w:type="gramEnd"/>
      <w:r w:rsidRPr="007D25B0">
        <w:rPr>
          <w:sz w:val="20"/>
          <w:lang w:val="en-US"/>
        </w:rPr>
        <w:t xml:space="preserve"> picA, picB ) = PicOrderCnt( picA ) − PicOrderCnt( picB )</w:t>
      </w:r>
      <w:r w:rsidRPr="007D25B0">
        <w:rPr>
          <w:sz w:val="20"/>
          <w:lang w:val="en-US"/>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REF F \h </w:instrText>
      </w:r>
      <w:r w:rsidR="007D25B0">
        <w:rPr>
          <w:rFonts w:eastAsia="Batang"/>
          <w:bCs/>
          <w:sz w:val="20"/>
          <w:szCs w:val="20"/>
          <w:lang w:val="en-US" w:eastAsia="ko-KR"/>
        </w:rPr>
        <w:instrText xml:space="preserve">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32</w:t>
      </w:r>
      <w:r w:rsidR="0074750D" w:rsidRPr="007D25B0">
        <w:rPr>
          <w:sz w:val="20"/>
          <w:szCs w:val="20"/>
          <w:lang w:val="en-US"/>
        </w:rPr>
        <w:fldChar w:fldCharType="end"/>
      </w:r>
      <w:r w:rsidRPr="007D25B0">
        <w:rPr>
          <w:sz w:val="20"/>
          <w:szCs w:val="20"/>
          <w:lang w:val="en-US"/>
        </w:rPr>
        <w:t>)</w:t>
      </w:r>
    </w:p>
    <w:p w:rsidR="008B3821" w:rsidRPr="007D25B0" w:rsidRDefault="008B3821" w:rsidP="008B3821">
      <w:pPr>
        <w:rPr>
          <w:lang w:val="en-US"/>
        </w:rPr>
      </w:pPr>
      <w:r w:rsidRPr="007D25B0">
        <w:rPr>
          <w:lang w:val="en-US"/>
        </w:rPr>
        <w:t xml:space="preserve">The bitstream shall not contain data that result in values of </w:t>
      </w:r>
      <w:proofErr w:type="gramStart"/>
      <w:r w:rsidRPr="007D25B0">
        <w:rPr>
          <w:lang w:val="en-US"/>
        </w:rPr>
        <w:t>DiffPicOrderCnt(</w:t>
      </w:r>
      <w:proofErr w:type="gramEnd"/>
      <w:r w:rsidRPr="007D25B0">
        <w:rPr>
          <w:lang w:val="en-US"/>
        </w:rPr>
        <w:t> picA, picB ) used in the decoding process that are not in the range of −2</w:t>
      </w:r>
      <w:r w:rsidRPr="007D25B0">
        <w:rPr>
          <w:vertAlign w:val="superscript"/>
          <w:lang w:val="en-US"/>
        </w:rPr>
        <w:t>15</w:t>
      </w:r>
      <w:r w:rsidRPr="007D25B0">
        <w:rPr>
          <w:lang w:val="en-US"/>
        </w:rPr>
        <w:t xml:space="preserve"> to 2</w:t>
      </w:r>
      <w:r w:rsidRPr="007D25B0">
        <w:rPr>
          <w:vertAlign w:val="superscript"/>
          <w:lang w:val="en-US"/>
        </w:rPr>
        <w:t>15</w:t>
      </w:r>
      <w:r w:rsidRPr="007D25B0">
        <w:rPr>
          <w:lang w:val="en-US"/>
        </w:rPr>
        <w:t> − 1, inclusive.</w:t>
      </w:r>
    </w:p>
    <w:p w:rsidR="008B3821" w:rsidRPr="007D25B0" w:rsidRDefault="008B3821" w:rsidP="008B3821">
      <w:pPr>
        <w:pStyle w:val="3N"/>
        <w:ind w:left="403"/>
        <w:rPr>
          <w:sz w:val="18"/>
          <w:szCs w:val="18"/>
          <w:lang w:val="en-US"/>
        </w:rPr>
      </w:pPr>
      <w:r w:rsidRPr="007D25B0">
        <w:rPr>
          <w:sz w:val="18"/>
          <w:szCs w:val="18"/>
          <w:lang w:val="en-US"/>
        </w:rPr>
        <w:t>NOTE </w:t>
      </w:r>
      <w:r w:rsidR="00857B33">
        <w:fldChar w:fldCharType="begin"/>
      </w:r>
      <w:r w:rsidR="00857B33">
        <w:instrText xml:space="preserve"> SEQ NoteCounter \s 9 \* MERGEFORMAT </w:instrText>
      </w:r>
      <w:r w:rsidR="00857B33">
        <w:fldChar w:fldCharType="separate"/>
      </w:r>
      <w:r w:rsidRPr="007D25B0">
        <w:rPr>
          <w:noProof/>
          <w:sz w:val="18"/>
          <w:szCs w:val="18"/>
          <w:lang w:val="en-US"/>
        </w:rPr>
        <w:t>2</w:t>
      </w:r>
      <w:r w:rsidR="00857B33">
        <w:rPr>
          <w:noProof/>
          <w:sz w:val="18"/>
          <w:szCs w:val="18"/>
          <w:lang w:val="en-US"/>
        </w:rPr>
        <w:fldChar w:fldCharType="end"/>
      </w:r>
      <w:r w:rsidRPr="007D25B0">
        <w:rPr>
          <w:sz w:val="18"/>
          <w:szCs w:val="18"/>
          <w:lang w:val="en-US"/>
        </w:rPr>
        <w:t> – Let X be the current picture and Y and Z be two other pictures in the same sequence, Y and Z are considered to be in the same output order direction from X when both DiffPicOrderCnt</w:t>
      </w:r>
      <w:proofErr w:type="gramStart"/>
      <w:r w:rsidRPr="007D25B0">
        <w:rPr>
          <w:sz w:val="18"/>
          <w:szCs w:val="18"/>
          <w:lang w:val="en-US"/>
        </w:rPr>
        <w:t>( X</w:t>
      </w:r>
      <w:proofErr w:type="gramEnd"/>
      <w:r w:rsidRPr="007D25B0">
        <w:rPr>
          <w:sz w:val="18"/>
          <w:szCs w:val="18"/>
          <w:lang w:val="en-US"/>
        </w:rPr>
        <w:t>, Y ) and DiffPicOrderCnt( X, Z ) are positive or both are negative.</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45" w:name="_Ref364437627"/>
      <w:bookmarkStart w:id="1246" w:name="_Toc366771976"/>
      <w:r w:rsidRPr="007D25B0">
        <w:rPr>
          <w:lang w:val="en-US"/>
        </w:rPr>
        <w:t>Decoding process for reference picture set</w:t>
      </w:r>
      <w:bookmarkEnd w:id="1245"/>
      <w:bookmarkEnd w:id="1246"/>
    </w:p>
    <w:p w:rsidR="008B3821" w:rsidRPr="007D25B0" w:rsidRDefault="008B3821" w:rsidP="008B3821">
      <w:pPr>
        <w:rPr>
          <w:lang w:val="en-US"/>
        </w:rPr>
      </w:pPr>
      <w:r w:rsidRPr="007D25B0">
        <w:rPr>
          <w:lang w:val="en-US"/>
        </w:rPr>
        <w:t>This process is invoked once per picture, after decoding of a slice header but prior to the decoding of any coding unit and prior to the decoding process for reference picture list construction for the slice as specified in subclause 8.3.3. This process may result in one or more reference pictures in the DPB being marked as "unused for reference" or "used for long-term reference". This subclause marks only the pictures with the same value of nuh_layer_id and does not mark any picture with a nuh_layer_id different from the current picture.</w:t>
      </w:r>
    </w:p>
    <w:p w:rsidR="008B3821" w:rsidRPr="007D25B0" w:rsidRDefault="008B3821" w:rsidP="008B3821">
      <w:pPr>
        <w:tabs>
          <w:tab w:val="clear" w:pos="794"/>
          <w:tab w:val="clear" w:pos="1191"/>
          <w:tab w:val="clear" w:pos="1588"/>
          <w:tab w:val="clear" w:pos="1985"/>
        </w:tabs>
        <w:spacing w:before="60"/>
        <w:ind w:left="288"/>
        <w:rPr>
          <w:sz w:val="18"/>
          <w:szCs w:val="18"/>
          <w:lang w:val="en-US"/>
        </w:rPr>
      </w:pPr>
      <w:r w:rsidRPr="007D25B0">
        <w:rPr>
          <w:sz w:val="18"/>
          <w:szCs w:val="18"/>
          <w:lang w:val="en-US"/>
        </w:rPr>
        <w:t>NOTE </w:t>
      </w:r>
      <w:r w:rsidR="00857B33">
        <w:fldChar w:fldCharType="begin"/>
      </w:r>
      <w:r w:rsidR="00857B33">
        <w:instrText xml:space="preserve"> SEQ NoteCounter \r 1 \* MERGEFORMAT </w:instrText>
      </w:r>
      <w:r w:rsidR="00857B33">
        <w:fldChar w:fldCharType="separate"/>
      </w:r>
      <w:r w:rsidRPr="007D25B0">
        <w:rPr>
          <w:noProof/>
          <w:sz w:val="18"/>
          <w:szCs w:val="18"/>
          <w:lang w:val="en-US"/>
        </w:rPr>
        <w:t>1</w:t>
      </w:r>
      <w:r w:rsidR="00857B33">
        <w:rPr>
          <w:noProof/>
          <w:sz w:val="18"/>
          <w:szCs w:val="18"/>
          <w:lang w:val="en-US"/>
        </w:rPr>
        <w:fldChar w:fldCharType="end"/>
      </w:r>
      <w:r w:rsidRPr="007D25B0">
        <w:rPr>
          <w:sz w:val="18"/>
          <w:szCs w:val="18"/>
          <w:lang w:val="en-US"/>
        </w:rPr>
        <w:t> – The RPS is an absolute description of the reference pictures used in the decoding process of the current and future coded pictures. The RPS signalling is explicit in the sense that all reference pictures included in the RPS are listed explicitly.</w:t>
      </w:r>
    </w:p>
    <w:p w:rsidR="008B3821" w:rsidRPr="007D25B0" w:rsidRDefault="008B3821" w:rsidP="008B3821">
      <w:pPr>
        <w:rPr>
          <w:lang w:val="en-US"/>
        </w:rPr>
      </w:pPr>
      <w:r w:rsidRPr="007D25B0">
        <w:rPr>
          <w:lang w:val="en-US"/>
        </w:rPr>
        <w:t>A decoded picture in the DPB can be marked as "unused for reference", "used for short-term reference", or "used for long-term reference", but only one among these three at any given moment during the operation of the decoding process. Assigning one of these markings to a picture implicitly removes another of these markings when applicable. When a picture is referred to as being marked as "used for reference", this collectively refers to the picture being marked as "used for short-term reference" or "used for long-term reference" (but not both).</w:t>
      </w:r>
    </w:p>
    <w:p w:rsidR="008B3821" w:rsidRPr="007D25B0" w:rsidRDefault="008B3821" w:rsidP="008B3821">
      <w:pPr>
        <w:rPr>
          <w:lang w:val="en-US"/>
        </w:rPr>
      </w:pPr>
      <w:r w:rsidRPr="007D25B0">
        <w:rPr>
          <w:lang w:val="en-US"/>
        </w:rPr>
        <w:t>The variable currPicLayerId is set to be the nuh_layer_id of the current picture.</w:t>
      </w:r>
    </w:p>
    <w:p w:rsidR="00236F08" w:rsidRDefault="00236F08" w:rsidP="008B3821">
      <w:pPr>
        <w:rPr>
          <w:ins w:id="1247" w:author="Miska Hannuksela" w:date="2013-10-14T18:58:00Z"/>
          <w:lang w:val="en-US"/>
        </w:rPr>
      </w:pPr>
      <w:ins w:id="1248" w:author="Miska Hannuksela" w:date="2013-10-14T18:58:00Z">
        <w:r>
          <w:rPr>
            <w:lang w:val="en-US"/>
          </w:rPr>
          <w:t xml:space="preserve">When the current picture is an IRAP picture with NoClrasOutputFlag equal to 1, all reference pictures with any value of nuh_layer_id currently in the DPB (if any) are marked as </w:t>
        </w:r>
      </w:ins>
      <w:ins w:id="1249" w:author="Miska Hannuksela" w:date="2013-10-14T18:59:00Z">
        <w:r w:rsidRPr="007D25B0">
          <w:rPr>
            <w:lang w:val="en-US"/>
          </w:rPr>
          <w:t>"unused for reference".</w:t>
        </w:r>
      </w:ins>
    </w:p>
    <w:p w:rsidR="008B3821" w:rsidRPr="007D25B0" w:rsidRDefault="008B3821" w:rsidP="008B3821">
      <w:pPr>
        <w:rPr>
          <w:lang w:val="en-US"/>
        </w:rPr>
      </w:pPr>
      <w:r w:rsidRPr="007D25B0">
        <w:rPr>
          <w:lang w:val="en-US"/>
        </w:rPr>
        <w:t>When the current picture is an IRAP picture with NoRaslOutputFlag equal to 1, all reference pictures with nuh_layer_id equal to currPicLayerId currently in the DPB (if any) are marked as "unused for reference".</w:t>
      </w:r>
    </w:p>
    <w:p w:rsidR="008B3821" w:rsidRPr="007D25B0" w:rsidRDefault="008B3821" w:rsidP="008B3821">
      <w:pPr>
        <w:rPr>
          <w:lang w:val="en-US"/>
        </w:rPr>
      </w:pPr>
      <w:r w:rsidRPr="007D25B0">
        <w:rPr>
          <w:lang w:val="en-US"/>
        </w:rPr>
        <w:t>Short-term reference pictures are identified by their PicOrderCntVal values. Long-term reference pictures are identified either by their PicOrderCntVal values or their slice_pic_order_cnt_lsb values.</w:t>
      </w:r>
    </w:p>
    <w:p w:rsidR="008B3821" w:rsidRPr="007D25B0" w:rsidRDefault="008B3821" w:rsidP="008B3821">
      <w:pPr>
        <w:rPr>
          <w:lang w:val="en-US" w:eastAsia="ko-KR"/>
        </w:rPr>
      </w:pPr>
      <w:r w:rsidRPr="007D25B0">
        <w:rPr>
          <w:lang w:val="en-US"/>
        </w:rPr>
        <w:t xml:space="preserve">Five lists of picture order count values are constructed to derive the RPS. These five lists are </w:t>
      </w:r>
      <w:r w:rsidRPr="007D25B0">
        <w:rPr>
          <w:lang w:val="en-US" w:eastAsia="ko-KR"/>
        </w:rPr>
        <w:t>PocStCurrBefore, PocStCurrAfter, PocStFoll, PocLtCurr, and PocLtFoll, with NumPocStCurrBefore, NumPocStCurrAfter, NumPocStFoll, NumPocLtCurr, and NumPocLtFoll number of elements, respectively. The five lists and the five variables are derived as follows:</w:t>
      </w:r>
    </w:p>
    <w:p w:rsidR="008B3821" w:rsidRPr="007D25B0" w:rsidRDefault="008B3821" w:rsidP="002026D5">
      <w:pPr>
        <w:numPr>
          <w:ilvl w:val="0"/>
          <w:numId w:val="42"/>
        </w:numPr>
        <w:tabs>
          <w:tab w:val="left" w:pos="360"/>
        </w:tabs>
        <w:textAlignment w:val="auto"/>
        <w:rPr>
          <w:lang w:val="en-US" w:eastAsia="ko-KR"/>
        </w:rPr>
      </w:pPr>
      <w:r w:rsidRPr="007D25B0">
        <w:rPr>
          <w:lang w:val="en-US" w:eastAsia="ko-KR"/>
        </w:rPr>
        <w:t>If the current picture is an IDR picture, PocStCurrBefore, PocStCurrAfter, PocStFoll, PocLtCurr, and PocLtFoll are all set to be empty, and NumPocStCurrBefore, NumPocStCurrAfter, NumPocStFoll, NumPocLtCurr, and NumPocLtFoll are all set equal to 0.</w:t>
      </w:r>
    </w:p>
    <w:p w:rsidR="008B3821" w:rsidRPr="007D25B0" w:rsidRDefault="008B3821" w:rsidP="002026D5">
      <w:pPr>
        <w:numPr>
          <w:ilvl w:val="0"/>
          <w:numId w:val="42"/>
        </w:numPr>
        <w:tabs>
          <w:tab w:val="left" w:pos="360"/>
        </w:tabs>
        <w:textAlignment w:val="auto"/>
        <w:rPr>
          <w:lang w:val="en-US" w:eastAsia="ko-KR"/>
        </w:rPr>
      </w:pPr>
      <w:r w:rsidRPr="007D25B0">
        <w:rPr>
          <w:lang w:val="en-US" w:eastAsia="ko-KR"/>
        </w:rPr>
        <w:t>Otherwise, the following applies:</w:t>
      </w:r>
    </w:p>
    <w:p w:rsidR="008B3821" w:rsidRPr="007D25B0" w:rsidRDefault="008B3821" w:rsidP="008B3821">
      <w:pPr>
        <w:tabs>
          <w:tab w:val="clear" w:pos="794"/>
          <w:tab w:val="clear" w:pos="1191"/>
          <w:tab w:val="clear" w:pos="1588"/>
          <w:tab w:val="clear" w:pos="1985"/>
          <w:tab w:val="left" w:pos="851"/>
          <w:tab w:val="left" w:pos="1134"/>
          <w:tab w:val="left" w:pos="1418"/>
          <w:tab w:val="center" w:pos="4849"/>
          <w:tab w:val="right" w:pos="9696"/>
        </w:tabs>
        <w:ind w:left="562"/>
        <w:jc w:val="left"/>
        <w:rPr>
          <w:lang w:val="en-US" w:eastAsia="ko-KR"/>
        </w:rPr>
      </w:pPr>
      <w:r w:rsidRPr="007D25B0">
        <w:rPr>
          <w:lang w:val="en-US"/>
        </w:rPr>
        <w:t>for( i = 0, j = 0, k = 0; i &lt; NumNegativePics[ Curr</w:t>
      </w:r>
      <w:r w:rsidRPr="007D25B0">
        <w:rPr>
          <w:bCs/>
          <w:lang w:val="en-US"/>
        </w:rPr>
        <w:t>RpsIdx</w:t>
      </w:r>
      <w:r w:rsidRPr="007D25B0">
        <w:rPr>
          <w:lang w:val="en-US"/>
        </w:rPr>
        <w:t> ] ; i++ )</w:t>
      </w:r>
      <w:r w:rsidRPr="007D25B0">
        <w:rPr>
          <w:lang w:val="en-US"/>
        </w:rPr>
        <w:br/>
      </w:r>
      <w:r w:rsidRPr="007D25B0">
        <w:rPr>
          <w:lang w:val="en-US"/>
        </w:rPr>
        <w:tab/>
        <w:t>if(</w:t>
      </w:r>
      <w:r w:rsidRPr="007D25B0">
        <w:rPr>
          <w:bCs/>
          <w:lang w:val="en-US"/>
        </w:rPr>
        <w:t xml:space="preserve"> UsedByCurrPicS0[ </w:t>
      </w:r>
      <w:r w:rsidRPr="007D25B0">
        <w:rPr>
          <w:lang w:val="en-US"/>
        </w:rPr>
        <w:t>Curr</w:t>
      </w:r>
      <w:r w:rsidRPr="007D25B0">
        <w:rPr>
          <w:bCs/>
          <w:lang w:val="en-US"/>
        </w:rPr>
        <w:t>RpsIdx ][ i ]</w:t>
      </w:r>
      <w:r w:rsidRPr="007D25B0">
        <w:rPr>
          <w:lang w:val="en-US"/>
        </w:rPr>
        <w:t xml:space="preserve"> )</w:t>
      </w:r>
      <w:r w:rsidRPr="007D25B0">
        <w:rPr>
          <w:lang w:val="en-US"/>
        </w:rPr>
        <w:br/>
      </w:r>
      <w:r w:rsidRPr="007D25B0">
        <w:rPr>
          <w:lang w:val="en-US"/>
        </w:rPr>
        <w:tab/>
      </w:r>
      <w:r w:rsidRPr="007D25B0">
        <w:rPr>
          <w:lang w:val="en-US"/>
        </w:rPr>
        <w:tab/>
        <w:t xml:space="preserve">PocStCurrBefore[ j++ ] = </w:t>
      </w:r>
      <w:r w:rsidRPr="007D25B0">
        <w:rPr>
          <w:bCs/>
          <w:lang w:val="en-US"/>
        </w:rPr>
        <w:t xml:space="preserve">PicOrderCntVal </w:t>
      </w:r>
      <w:r w:rsidRPr="007D25B0">
        <w:rPr>
          <w:lang w:val="en-US"/>
        </w:rPr>
        <w:t xml:space="preserve">+ </w:t>
      </w:r>
      <w:r w:rsidRPr="007D25B0">
        <w:rPr>
          <w:bCs/>
          <w:lang w:val="en-US"/>
        </w:rPr>
        <w:t>DeltaPocS0[ </w:t>
      </w:r>
      <w:r w:rsidRPr="007D25B0">
        <w:rPr>
          <w:lang w:val="en-US"/>
        </w:rPr>
        <w:t>Curr</w:t>
      </w:r>
      <w:r w:rsidRPr="007D25B0">
        <w:rPr>
          <w:bCs/>
          <w:lang w:val="en-US"/>
        </w:rPr>
        <w:t>RpsIdx ][ i ]</w:t>
      </w:r>
      <w:r w:rsidRPr="007D25B0">
        <w:rPr>
          <w:lang w:val="en-US"/>
        </w:rPr>
        <w:br/>
      </w:r>
      <w:r w:rsidRPr="007D25B0">
        <w:rPr>
          <w:lang w:val="en-US"/>
        </w:rPr>
        <w:lastRenderedPageBreak/>
        <w:tab/>
        <w:t>else</w:t>
      </w:r>
      <w:r w:rsidRPr="007D25B0">
        <w:rPr>
          <w:lang w:val="en-US"/>
        </w:rPr>
        <w:br/>
      </w:r>
      <w:r w:rsidRPr="007D25B0">
        <w:rPr>
          <w:lang w:val="en-US"/>
        </w:rPr>
        <w:tab/>
      </w:r>
      <w:r w:rsidRPr="007D25B0">
        <w:rPr>
          <w:lang w:val="en-US"/>
        </w:rPr>
        <w:tab/>
        <w:t xml:space="preserve">PocStFoll[ k++ ] = </w:t>
      </w:r>
      <w:r w:rsidRPr="007D25B0">
        <w:rPr>
          <w:bCs/>
          <w:lang w:val="en-US"/>
        </w:rPr>
        <w:t xml:space="preserve">PicOrderCntVal </w:t>
      </w:r>
      <w:r w:rsidRPr="007D25B0">
        <w:rPr>
          <w:lang w:val="en-US"/>
        </w:rPr>
        <w:t xml:space="preserve">+ </w:t>
      </w:r>
      <w:r w:rsidRPr="007D25B0">
        <w:rPr>
          <w:bCs/>
          <w:lang w:val="en-US"/>
        </w:rPr>
        <w:t>DeltaPocS0[ </w:t>
      </w:r>
      <w:r w:rsidRPr="007D25B0">
        <w:rPr>
          <w:lang w:val="en-US"/>
        </w:rPr>
        <w:t>Curr</w:t>
      </w:r>
      <w:r w:rsidRPr="007D25B0">
        <w:rPr>
          <w:bCs/>
          <w:lang w:val="en-US"/>
        </w:rPr>
        <w:t>RpsIdx ][ i ]</w:t>
      </w:r>
      <w:r w:rsidRPr="007D25B0">
        <w:rPr>
          <w:lang w:val="en-US"/>
        </w:rPr>
        <w:br/>
      </w:r>
      <w:r w:rsidRPr="007D25B0">
        <w:rPr>
          <w:lang w:val="en-US" w:eastAsia="ko-KR"/>
        </w:rPr>
        <w:t>NumPocStCurrBefore = j</w:t>
      </w:r>
      <w:r w:rsidRPr="007D25B0">
        <w:rPr>
          <w:lang w:val="en-US"/>
        </w:rPr>
        <w:br/>
      </w:r>
      <w:r w:rsidRPr="007D25B0">
        <w:rPr>
          <w:lang w:val="en-US"/>
        </w:rPr>
        <w:br/>
        <w:t>for( i = 0, j = 0; i &lt; NumPositivePics[ Curr</w:t>
      </w:r>
      <w:r w:rsidRPr="007D25B0">
        <w:rPr>
          <w:bCs/>
          <w:lang w:val="en-US"/>
        </w:rPr>
        <w:t>RpsIdx</w:t>
      </w:r>
      <w:r w:rsidRPr="007D25B0">
        <w:rPr>
          <w:lang w:val="en-US"/>
        </w:rPr>
        <w:t> ]; i++ )</w:t>
      </w:r>
      <w:r w:rsidRPr="007D25B0">
        <w:rPr>
          <w:lang w:val="en-US"/>
        </w:rPr>
        <w:br/>
      </w:r>
      <w:r w:rsidRPr="007D25B0">
        <w:rPr>
          <w:lang w:val="en-US"/>
        </w:rPr>
        <w:tab/>
        <w:t>if( Used</w:t>
      </w:r>
      <w:r w:rsidRPr="007D25B0">
        <w:rPr>
          <w:bCs/>
          <w:lang w:val="en-US"/>
        </w:rPr>
        <w:t>ByCurrPicS1[ </w:t>
      </w:r>
      <w:r w:rsidRPr="007D25B0">
        <w:rPr>
          <w:lang w:val="en-US"/>
        </w:rPr>
        <w:t>Curr</w:t>
      </w:r>
      <w:r w:rsidRPr="007D25B0">
        <w:rPr>
          <w:bCs/>
          <w:lang w:val="en-US"/>
        </w:rPr>
        <w:t>RpsIdx ][ i ]</w:t>
      </w:r>
      <w:r w:rsidRPr="007D25B0">
        <w:rPr>
          <w:lang w:val="en-US"/>
        </w:rPr>
        <w:t xml:space="preserve"> )</w:t>
      </w:r>
      <w:r w:rsidRPr="007D25B0">
        <w:rPr>
          <w:lang w:val="en-US"/>
        </w:rPr>
        <w:br/>
      </w:r>
      <w:r w:rsidRPr="007D25B0">
        <w:rPr>
          <w:lang w:val="en-US"/>
        </w:rPr>
        <w:tab/>
      </w:r>
      <w:r w:rsidRPr="007D25B0">
        <w:rPr>
          <w:lang w:val="en-US"/>
        </w:rPr>
        <w:tab/>
        <w:t xml:space="preserve">PocStCurrAfter[ j++ ] = </w:t>
      </w:r>
      <w:r w:rsidRPr="007D25B0">
        <w:rPr>
          <w:bCs/>
          <w:lang w:val="en-US"/>
        </w:rPr>
        <w:t xml:space="preserve">PicOrderCntVal </w:t>
      </w:r>
      <w:r w:rsidRPr="007D25B0">
        <w:rPr>
          <w:lang w:val="en-US"/>
        </w:rPr>
        <w:t xml:space="preserve">+ </w:t>
      </w:r>
      <w:r w:rsidRPr="007D25B0">
        <w:rPr>
          <w:bCs/>
          <w:lang w:val="en-US"/>
        </w:rPr>
        <w:t>DeltaPocS1[ </w:t>
      </w:r>
      <w:r w:rsidRPr="007D25B0">
        <w:rPr>
          <w:lang w:val="en-US"/>
        </w:rPr>
        <w:t>Curr</w:t>
      </w:r>
      <w:r w:rsidRPr="007D25B0">
        <w:rPr>
          <w:bCs/>
          <w:lang w:val="en-US"/>
        </w:rPr>
        <w:t>RpsIdx ][ i ]</w:t>
      </w:r>
      <w:r w:rsidRPr="007D25B0">
        <w:rPr>
          <w:lang w:val="en-US"/>
        </w:rPr>
        <w:br/>
      </w:r>
      <w:r w:rsidRPr="007D25B0">
        <w:rPr>
          <w:lang w:val="en-US"/>
        </w:rPr>
        <w:tab/>
        <w:t>else</w:t>
      </w:r>
      <w:r w:rsidRPr="007D25B0">
        <w:rPr>
          <w:lang w:val="en-US"/>
        </w:rPr>
        <w:br/>
      </w:r>
      <w:r w:rsidRPr="007D25B0">
        <w:rPr>
          <w:lang w:val="en-US"/>
        </w:rPr>
        <w:tab/>
      </w:r>
      <w:r w:rsidRPr="007D25B0">
        <w:rPr>
          <w:lang w:val="en-US"/>
        </w:rPr>
        <w:tab/>
        <w:t xml:space="preserve">PocStFoll[ k++ ] = </w:t>
      </w:r>
      <w:r w:rsidRPr="007D25B0">
        <w:rPr>
          <w:bCs/>
          <w:lang w:val="en-US"/>
        </w:rPr>
        <w:t xml:space="preserve">PicOrderCntVal </w:t>
      </w:r>
      <w:r w:rsidRPr="007D25B0">
        <w:rPr>
          <w:lang w:val="en-US"/>
        </w:rPr>
        <w:t xml:space="preserve">+ </w:t>
      </w:r>
      <w:r w:rsidRPr="007D25B0">
        <w:rPr>
          <w:bCs/>
          <w:lang w:val="en-US"/>
        </w:rPr>
        <w:t>DeltaPocS1[ </w:t>
      </w:r>
      <w:r w:rsidRPr="007D25B0">
        <w:rPr>
          <w:lang w:val="en-US"/>
        </w:rPr>
        <w:t>Curr</w:t>
      </w:r>
      <w:r w:rsidRPr="007D25B0">
        <w:rPr>
          <w:bCs/>
          <w:lang w:val="en-US"/>
        </w:rPr>
        <w:t>RpsIdx ][ i ]</w:t>
      </w:r>
      <w:r w:rsidRPr="007D25B0">
        <w:rPr>
          <w:lang w:val="en-US"/>
        </w:rPr>
        <w:br/>
      </w:r>
      <w:r w:rsidRPr="007D25B0">
        <w:rPr>
          <w:lang w:val="en-US" w:eastAsia="ko-KR"/>
        </w:rPr>
        <w:t>NumPocStCurrAfter = j</w:t>
      </w:r>
      <w:r w:rsidRPr="007D25B0">
        <w:rPr>
          <w:lang w:val="en-US" w:eastAsia="ko-KR"/>
        </w:rPr>
        <w:br/>
        <w:t>NumPocStFoll = k</w:t>
      </w:r>
      <w:r w:rsidRPr="007D25B0">
        <w:rPr>
          <w:lang w:val="en-US"/>
        </w:rPr>
        <w:tab/>
      </w:r>
      <w:r w:rsidRPr="007D25B0">
        <w:rPr>
          <w:lang w:val="en-US"/>
        </w:rPr>
        <w:tab/>
      </w:r>
      <w:r w:rsidRPr="007D25B0">
        <w:rPr>
          <w:rFonts w:eastAsia="Batang"/>
          <w:bCs/>
          <w:lang w:val="en-US" w:eastAsia="ko-KR"/>
        </w:rPr>
        <w:t>(</w:t>
      </w:r>
      <w:r w:rsidR="0074750D" w:rsidRPr="007D25B0">
        <w:rPr>
          <w:rFonts w:eastAsia="Batang"/>
          <w:bCs/>
          <w:lang w:val="en-US" w:eastAsia="ko-KR"/>
        </w:rPr>
        <w:fldChar w:fldCharType="begin"/>
      </w:r>
      <w:r w:rsidRPr="007D25B0">
        <w:rPr>
          <w:rFonts w:eastAsia="Batang"/>
          <w:bCs/>
          <w:lang w:val="en-US" w:eastAsia="ko-KR"/>
        </w:rPr>
        <w:instrText xml:space="preserve"> REF F \h </w:instrText>
      </w:r>
      <w:r w:rsidR="007D25B0">
        <w:rPr>
          <w:rFonts w:eastAsia="Batang"/>
          <w:bCs/>
          <w:lang w:val="en-US" w:eastAsia="ko-KR"/>
        </w:rPr>
        <w:instrText xml:space="preserve"> \* MERGEFORMAT </w:instrText>
      </w:r>
      <w:r w:rsidR="0074750D" w:rsidRPr="007D25B0">
        <w:rPr>
          <w:rFonts w:eastAsia="Batang"/>
          <w:bCs/>
          <w:lang w:val="en-US" w:eastAsia="ko-KR"/>
        </w:rPr>
      </w:r>
      <w:r w:rsidR="0074750D" w:rsidRPr="007D25B0">
        <w:rPr>
          <w:rFonts w:eastAsia="Batang"/>
          <w:bCs/>
          <w:lang w:val="en-US" w:eastAsia="ko-KR"/>
        </w:rPr>
        <w:fldChar w:fldCharType="separate"/>
      </w:r>
      <w:r w:rsidRPr="007D25B0">
        <w:rPr>
          <w:rFonts w:eastAsia="Batang"/>
          <w:bCs/>
          <w:lang w:val="en-US" w:eastAsia="ko-KR"/>
        </w:rPr>
        <w:t>F</w:t>
      </w:r>
      <w:r w:rsidR="0074750D" w:rsidRPr="007D25B0">
        <w:rPr>
          <w:rFonts w:eastAsia="Batang"/>
          <w:bCs/>
          <w:lang w:val="en-US" w:eastAsia="ko-KR"/>
        </w:rPr>
        <w:fldChar w:fldCharType="end"/>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00305E48" w:rsidRPr="007D25B0">
        <w:rPr>
          <w:noProof/>
          <w:lang w:val="en-US"/>
        </w:rPr>
        <w:t>33</w:t>
      </w:r>
      <w:r w:rsidR="0074750D" w:rsidRPr="007D25B0">
        <w:rPr>
          <w:lang w:val="en-US"/>
        </w:rPr>
        <w:fldChar w:fldCharType="end"/>
      </w:r>
      <w:r w:rsidRPr="007D25B0">
        <w:rPr>
          <w:lang w:val="en-US"/>
        </w:rPr>
        <w:t>)</w:t>
      </w:r>
      <w:r w:rsidRPr="007D25B0">
        <w:rPr>
          <w:lang w:val="en-US"/>
        </w:rPr>
        <w:br/>
        <w:t xml:space="preserve">for( i = 0, j = 0, k = 0; i &lt; </w:t>
      </w:r>
      <w:r w:rsidRPr="007D25B0">
        <w:rPr>
          <w:bCs/>
          <w:lang w:val="en-US"/>
        </w:rPr>
        <w:t>num_long_term_sps + num_long_term_pics</w:t>
      </w:r>
      <w:r w:rsidRPr="007D25B0">
        <w:rPr>
          <w:lang w:val="en-US"/>
        </w:rPr>
        <w:t>; i++ ) {</w:t>
      </w:r>
      <w:r w:rsidRPr="007D25B0">
        <w:rPr>
          <w:lang w:val="en-US"/>
        </w:rPr>
        <w:br/>
      </w:r>
      <w:r w:rsidRPr="007D25B0">
        <w:rPr>
          <w:lang w:val="en-US"/>
        </w:rPr>
        <w:tab/>
        <w:t>pocLt = PocLsbLt[ i ]</w:t>
      </w:r>
      <w:r w:rsidRPr="007D25B0">
        <w:rPr>
          <w:lang w:val="en-US"/>
        </w:rPr>
        <w:br/>
      </w:r>
      <w:r w:rsidRPr="007D25B0">
        <w:rPr>
          <w:lang w:val="en-US"/>
        </w:rPr>
        <w:tab/>
        <w:t>if( delta_poc_msb_present_flag[ i ] )</w:t>
      </w:r>
      <w:r w:rsidRPr="007D25B0">
        <w:rPr>
          <w:lang w:val="en-US"/>
        </w:rPr>
        <w:br/>
      </w:r>
      <w:r w:rsidRPr="007D25B0">
        <w:rPr>
          <w:lang w:val="en-US"/>
        </w:rPr>
        <w:tab/>
      </w:r>
      <w:r w:rsidRPr="007D25B0">
        <w:rPr>
          <w:lang w:val="en-US"/>
        </w:rPr>
        <w:tab/>
        <w:t xml:space="preserve">pocLt  +=  PicOrderCntVal − </w:t>
      </w:r>
      <w:r w:rsidRPr="007D25B0">
        <w:rPr>
          <w:lang w:val="en-US"/>
        </w:rPr>
        <w:tab/>
        <w:t>DeltaPocMsbCycleLt[ i ] * MaxPicOrderCntLsb −</w:t>
      </w:r>
      <w:r w:rsidRPr="007D25B0">
        <w:rPr>
          <w:lang w:val="en-US"/>
        </w:rPr>
        <w:br/>
      </w:r>
      <w:r w:rsidRPr="007D25B0">
        <w:rPr>
          <w:lang w:val="en-US"/>
        </w:rPr>
        <w:tab/>
      </w:r>
      <w:r w:rsidRPr="007D25B0">
        <w:rPr>
          <w:lang w:val="en-US"/>
        </w:rPr>
        <w:tab/>
      </w:r>
      <w:r w:rsidRPr="007D25B0">
        <w:rPr>
          <w:lang w:val="en-US"/>
        </w:rPr>
        <w:tab/>
      </w:r>
      <w:r w:rsidRPr="007D25B0">
        <w:rPr>
          <w:lang w:val="en-US"/>
        </w:rPr>
        <w:tab/>
        <w:t>PicOrderCntVal &amp; ( MaxPicOrderCntLsb − 1 )</w:t>
      </w:r>
      <w:r w:rsidRPr="007D25B0">
        <w:rPr>
          <w:lang w:val="en-US"/>
        </w:rPr>
        <w:br/>
      </w:r>
      <w:r w:rsidRPr="007D25B0">
        <w:rPr>
          <w:lang w:val="en-US"/>
        </w:rPr>
        <w:tab/>
        <w:t>if( UsedByCurrPicLt</w:t>
      </w:r>
      <w:r w:rsidRPr="007D25B0">
        <w:rPr>
          <w:bCs/>
          <w:lang w:val="en-US"/>
        </w:rPr>
        <w:t>[ i ]</w:t>
      </w:r>
      <w:r w:rsidRPr="007D25B0">
        <w:rPr>
          <w:lang w:val="en-US"/>
        </w:rPr>
        <w:t xml:space="preserve"> ) {</w:t>
      </w:r>
      <w:r w:rsidRPr="007D25B0">
        <w:rPr>
          <w:lang w:val="en-US"/>
        </w:rPr>
        <w:br/>
      </w:r>
      <w:r w:rsidRPr="007D25B0">
        <w:rPr>
          <w:lang w:val="en-US"/>
        </w:rPr>
        <w:tab/>
      </w:r>
      <w:r w:rsidRPr="007D25B0">
        <w:rPr>
          <w:lang w:val="en-US"/>
        </w:rPr>
        <w:tab/>
        <w:t>PocLtCurr[ j ] = pocLt</w:t>
      </w:r>
      <w:r w:rsidRPr="007D25B0">
        <w:rPr>
          <w:lang w:val="en-US"/>
        </w:rPr>
        <w:br/>
      </w:r>
      <w:r w:rsidRPr="007D25B0">
        <w:rPr>
          <w:lang w:val="en-US"/>
        </w:rPr>
        <w:tab/>
      </w:r>
      <w:r w:rsidRPr="007D25B0">
        <w:rPr>
          <w:lang w:val="en-US"/>
        </w:rPr>
        <w:tab/>
        <w:t>CurrDeltaPocMsbPresentFlag[ j++ ] = delta_poc_msb_present_flag[ i ]</w:t>
      </w:r>
      <w:r w:rsidRPr="007D25B0">
        <w:rPr>
          <w:lang w:val="en-US"/>
        </w:rPr>
        <w:br/>
      </w:r>
      <w:r w:rsidRPr="007D25B0">
        <w:rPr>
          <w:lang w:val="en-US"/>
        </w:rPr>
        <w:tab/>
        <w:t>} else {</w:t>
      </w:r>
      <w:r w:rsidRPr="007D25B0">
        <w:rPr>
          <w:lang w:val="en-US"/>
        </w:rPr>
        <w:br/>
      </w:r>
      <w:r w:rsidRPr="007D25B0">
        <w:rPr>
          <w:lang w:val="en-US"/>
        </w:rPr>
        <w:tab/>
      </w:r>
      <w:r w:rsidRPr="007D25B0">
        <w:rPr>
          <w:lang w:val="en-US"/>
        </w:rPr>
        <w:tab/>
        <w:t>PocLtFoll[ k ] = pocLt</w:t>
      </w:r>
      <w:r w:rsidRPr="007D25B0">
        <w:rPr>
          <w:lang w:val="en-US"/>
        </w:rPr>
        <w:br/>
      </w:r>
      <w:r w:rsidRPr="007D25B0">
        <w:rPr>
          <w:lang w:val="en-US"/>
        </w:rPr>
        <w:tab/>
      </w:r>
      <w:r w:rsidRPr="007D25B0">
        <w:rPr>
          <w:lang w:val="en-US"/>
        </w:rPr>
        <w:tab/>
        <w:t>FollDeltaPocMsbPresentFlag[ k++ ] = delta_poc_msb_present_flag[ i ]</w:t>
      </w:r>
      <w:r w:rsidRPr="007D25B0">
        <w:rPr>
          <w:lang w:val="en-US"/>
        </w:rPr>
        <w:br/>
      </w:r>
      <w:r w:rsidRPr="007D25B0">
        <w:rPr>
          <w:lang w:val="en-US"/>
        </w:rPr>
        <w:tab/>
        <w:t>}</w:t>
      </w:r>
      <w:r w:rsidRPr="007D25B0">
        <w:rPr>
          <w:lang w:val="en-US"/>
        </w:rPr>
        <w:br/>
        <w:t>}</w:t>
      </w:r>
      <w:r w:rsidRPr="007D25B0">
        <w:rPr>
          <w:lang w:val="en-US"/>
        </w:rPr>
        <w:br/>
      </w:r>
      <w:r w:rsidRPr="007D25B0">
        <w:rPr>
          <w:lang w:val="en-US" w:eastAsia="ko-KR"/>
        </w:rPr>
        <w:t>NumPocLtCurr = j</w:t>
      </w:r>
      <w:r w:rsidRPr="007D25B0">
        <w:rPr>
          <w:lang w:val="en-US" w:eastAsia="ko-KR"/>
        </w:rPr>
        <w:br/>
        <w:t>NumPocLtFoll = k</w:t>
      </w:r>
    </w:p>
    <w:p w:rsidR="008B3821" w:rsidRPr="007D25B0" w:rsidRDefault="008B3821" w:rsidP="008B3821">
      <w:pPr>
        <w:tabs>
          <w:tab w:val="clear" w:pos="794"/>
          <w:tab w:val="clear" w:pos="1191"/>
          <w:tab w:val="clear" w:pos="1588"/>
          <w:tab w:val="clear" w:pos="1985"/>
          <w:tab w:val="left" w:pos="851"/>
          <w:tab w:val="left" w:pos="1134"/>
          <w:tab w:val="left" w:pos="1418"/>
          <w:tab w:val="center" w:pos="4849"/>
          <w:tab w:val="right" w:pos="9696"/>
        </w:tabs>
        <w:jc w:val="left"/>
        <w:rPr>
          <w:lang w:val="en-US"/>
        </w:rPr>
      </w:pPr>
      <w:proofErr w:type="gramStart"/>
      <w:r w:rsidRPr="007D25B0">
        <w:rPr>
          <w:bCs/>
          <w:lang w:val="en-US"/>
        </w:rPr>
        <w:t>where</w:t>
      </w:r>
      <w:proofErr w:type="gramEnd"/>
      <w:r w:rsidRPr="007D25B0">
        <w:rPr>
          <w:bCs/>
          <w:lang w:val="en-US"/>
        </w:rPr>
        <w:t xml:space="preserve"> PicOrderCntVal is the picture order count of the current picture as specified in subclause </w:t>
      </w:r>
      <w:r w:rsidR="0074750D" w:rsidRPr="007D25B0">
        <w:rPr>
          <w:bCs/>
          <w:lang w:val="en-US"/>
        </w:rPr>
        <w:fldChar w:fldCharType="begin"/>
      </w:r>
      <w:r w:rsidRPr="007D25B0">
        <w:rPr>
          <w:bCs/>
          <w:lang w:val="en-US"/>
        </w:rPr>
        <w:instrText xml:space="preserve"> REF _Ref363319686 \r \h </w:instrText>
      </w:r>
      <w:r w:rsidR="007D25B0">
        <w:rPr>
          <w:bCs/>
          <w:lang w:val="en-US"/>
        </w:rPr>
        <w:instrText xml:space="preserve"> \* MERGEFORMAT </w:instrText>
      </w:r>
      <w:r w:rsidR="0074750D" w:rsidRPr="007D25B0">
        <w:rPr>
          <w:bCs/>
          <w:lang w:val="en-US"/>
        </w:rPr>
      </w:r>
      <w:r w:rsidR="0074750D" w:rsidRPr="007D25B0">
        <w:rPr>
          <w:bCs/>
          <w:lang w:val="en-US"/>
        </w:rPr>
        <w:fldChar w:fldCharType="separate"/>
      </w:r>
      <w:r w:rsidRPr="007D25B0">
        <w:rPr>
          <w:bCs/>
          <w:lang w:val="en-US"/>
        </w:rPr>
        <w:t>F.8.3.1</w:t>
      </w:r>
      <w:r w:rsidR="0074750D" w:rsidRPr="007D25B0">
        <w:rPr>
          <w:bCs/>
          <w:lang w:val="en-US"/>
        </w:rPr>
        <w:fldChar w:fldCharType="end"/>
      </w:r>
      <w:r w:rsidRPr="007D25B0">
        <w:rPr>
          <w:lang w:val="en-US"/>
        </w:rPr>
        <w:t>.</w:t>
      </w:r>
    </w:p>
    <w:p w:rsidR="008B3821" w:rsidRPr="007D25B0" w:rsidRDefault="008B3821" w:rsidP="008B3821">
      <w:pPr>
        <w:tabs>
          <w:tab w:val="clear" w:pos="794"/>
          <w:tab w:val="clear" w:pos="1191"/>
          <w:tab w:val="clear" w:pos="1588"/>
          <w:tab w:val="clear" w:pos="1985"/>
        </w:tabs>
        <w:spacing w:before="60"/>
        <w:ind w:left="288"/>
        <w:rPr>
          <w:sz w:val="18"/>
          <w:szCs w:val="18"/>
          <w:lang w:val="en-US"/>
        </w:rPr>
      </w:pPr>
      <w:r w:rsidRPr="007D25B0">
        <w:rPr>
          <w:sz w:val="18"/>
          <w:szCs w:val="18"/>
          <w:lang w:val="en-US"/>
        </w:rPr>
        <w:t>NOTE </w:t>
      </w:r>
      <w:r w:rsidR="00857B33">
        <w:fldChar w:fldCharType="begin"/>
      </w:r>
      <w:r w:rsidR="00857B33">
        <w:instrText xml:space="preserve"> SEQ NoteCounter  \* MERGEFORMAT </w:instrText>
      </w:r>
      <w:r w:rsidR="00857B33">
        <w:fldChar w:fldCharType="separate"/>
      </w:r>
      <w:r w:rsidRPr="007D25B0">
        <w:rPr>
          <w:noProof/>
          <w:sz w:val="18"/>
          <w:szCs w:val="18"/>
          <w:lang w:val="en-US"/>
        </w:rPr>
        <w:t>2</w:t>
      </w:r>
      <w:r w:rsidR="00857B33">
        <w:rPr>
          <w:noProof/>
          <w:sz w:val="18"/>
          <w:szCs w:val="18"/>
          <w:lang w:val="en-US"/>
        </w:rPr>
        <w:fldChar w:fldCharType="end"/>
      </w:r>
      <w:r w:rsidRPr="007D25B0">
        <w:rPr>
          <w:sz w:val="18"/>
          <w:szCs w:val="18"/>
          <w:lang w:val="en-US"/>
        </w:rPr>
        <w:t> – A value of Curr</w:t>
      </w:r>
      <w:r w:rsidRPr="007D25B0">
        <w:rPr>
          <w:bCs/>
          <w:sz w:val="18"/>
          <w:szCs w:val="18"/>
          <w:lang w:val="en-US"/>
        </w:rPr>
        <w:t>RpsIdx</w:t>
      </w:r>
      <w:r w:rsidRPr="007D25B0" w:rsidDel="00CF55AE">
        <w:rPr>
          <w:sz w:val="18"/>
          <w:szCs w:val="18"/>
          <w:lang w:val="en-US"/>
        </w:rPr>
        <w:t xml:space="preserve"> </w:t>
      </w:r>
      <w:r w:rsidRPr="007D25B0">
        <w:rPr>
          <w:sz w:val="18"/>
          <w:szCs w:val="18"/>
          <w:lang w:val="en-US"/>
        </w:rPr>
        <w:t>in the range of 0 to num_short_term_ref_pic_sets − 1, inclusive, indicates that a candidate short-term RPS from the active SPS is being used, where Curr</w:t>
      </w:r>
      <w:r w:rsidRPr="007D25B0">
        <w:rPr>
          <w:bCs/>
          <w:sz w:val="18"/>
          <w:szCs w:val="18"/>
          <w:lang w:val="en-US"/>
        </w:rPr>
        <w:t>RpsIdx</w:t>
      </w:r>
      <w:r w:rsidRPr="007D25B0">
        <w:rPr>
          <w:sz w:val="18"/>
          <w:szCs w:val="18"/>
          <w:lang w:val="en-US"/>
        </w:rPr>
        <w:t xml:space="preserve"> is the index of the candidate short-term RPS into the list of candidate short-term RPSs signalled in the active SPS. Curr</w:t>
      </w:r>
      <w:r w:rsidRPr="007D25B0">
        <w:rPr>
          <w:bCs/>
          <w:sz w:val="18"/>
          <w:szCs w:val="18"/>
          <w:lang w:val="en-US"/>
        </w:rPr>
        <w:t>RpsIdx</w:t>
      </w:r>
      <w:r w:rsidRPr="007D25B0">
        <w:rPr>
          <w:sz w:val="18"/>
          <w:szCs w:val="18"/>
          <w:lang w:val="en-US"/>
        </w:rPr>
        <w:t xml:space="preserve"> equal to num_short_term_ref_pic_sets indicates that the short-term RPS of the current picture is directly signalled in the slice header.</w:t>
      </w:r>
    </w:p>
    <w:p w:rsidR="008B3821" w:rsidRPr="007D25B0" w:rsidRDefault="008B3821" w:rsidP="008B3821">
      <w:pPr>
        <w:rPr>
          <w:lang w:val="en-US" w:eastAsia="ko-KR"/>
        </w:rPr>
      </w:pPr>
      <w:r w:rsidRPr="007D25B0">
        <w:rPr>
          <w:lang w:val="en-US" w:eastAsia="ko-KR"/>
        </w:rPr>
        <w:t>For each i in the range of 0 to NumPocLtCurr − 1, inclusive, when CurrDeltaPocMsbPresentFlag</w:t>
      </w:r>
      <w:proofErr w:type="gramStart"/>
      <w:r w:rsidRPr="007D25B0">
        <w:rPr>
          <w:lang w:val="en-US" w:eastAsia="ko-KR"/>
        </w:rPr>
        <w:t>[ i</w:t>
      </w:r>
      <w:proofErr w:type="gramEnd"/>
      <w:r w:rsidRPr="007D25B0">
        <w:rPr>
          <w:lang w:val="en-US" w:eastAsia="ko-KR"/>
        </w:rPr>
        <w:t> ] is equal to 1, it is a requirement of bitstream conformance that the following conditions apply:</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NumPocStCurrBefore − 1, inclusive, for which PocLtCurr</w:t>
      </w:r>
      <w:proofErr w:type="gramStart"/>
      <w:r w:rsidRPr="007D25B0">
        <w:rPr>
          <w:lang w:val="en-US" w:eastAsia="ko-KR"/>
        </w:rPr>
        <w:t>[ i</w:t>
      </w:r>
      <w:proofErr w:type="gramEnd"/>
      <w:r w:rsidRPr="007D25B0">
        <w:rPr>
          <w:lang w:val="en-US" w:eastAsia="ko-KR"/>
        </w:rPr>
        <w:t> ] is equal to PocStCurrBefore[ j ].</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NumPocStCurrAfter − 1, inclusive, for which PocLtCurr</w:t>
      </w:r>
      <w:proofErr w:type="gramStart"/>
      <w:r w:rsidRPr="007D25B0">
        <w:rPr>
          <w:lang w:val="en-US" w:eastAsia="ko-KR"/>
        </w:rPr>
        <w:t>[ i</w:t>
      </w:r>
      <w:proofErr w:type="gramEnd"/>
      <w:r w:rsidRPr="007D25B0">
        <w:rPr>
          <w:lang w:val="en-US" w:eastAsia="ko-KR"/>
        </w:rPr>
        <w:t> ] is equal to PocStCurrAfter[ j ].</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NumPocStFoll − 1, inclusive, for which PocLtCurr</w:t>
      </w:r>
      <w:proofErr w:type="gramStart"/>
      <w:r w:rsidRPr="007D25B0">
        <w:rPr>
          <w:lang w:val="en-US" w:eastAsia="ko-KR"/>
        </w:rPr>
        <w:t>[ i</w:t>
      </w:r>
      <w:proofErr w:type="gramEnd"/>
      <w:r w:rsidRPr="007D25B0">
        <w:rPr>
          <w:lang w:val="en-US" w:eastAsia="ko-KR"/>
        </w:rPr>
        <w:t> ] is equal to PocStFoll[ j ].</w:t>
      </w:r>
    </w:p>
    <w:p w:rsidR="008B3821" w:rsidRPr="007D25B0" w:rsidRDefault="008B3821" w:rsidP="002026D5">
      <w:pPr>
        <w:numPr>
          <w:ilvl w:val="0"/>
          <w:numId w:val="42"/>
        </w:numPr>
        <w:rPr>
          <w:lang w:val="en-US" w:eastAsia="ko-KR"/>
        </w:rPr>
      </w:pPr>
      <w:r w:rsidRPr="007D25B0">
        <w:rPr>
          <w:lang w:val="en-US" w:eastAsia="ko-KR"/>
        </w:rPr>
        <w:t>There shall be no j in the range of 0 to NumPocLtCurr − 1, inclusive, where j is not equal to i, for which PocLtCurr</w:t>
      </w:r>
      <w:proofErr w:type="gramStart"/>
      <w:r w:rsidRPr="007D25B0">
        <w:rPr>
          <w:lang w:val="en-US" w:eastAsia="ko-KR"/>
        </w:rPr>
        <w:t>[ i</w:t>
      </w:r>
      <w:proofErr w:type="gramEnd"/>
      <w:r w:rsidRPr="007D25B0">
        <w:rPr>
          <w:lang w:val="en-US" w:eastAsia="ko-KR"/>
        </w:rPr>
        <w:t> ] is equal to PocLtCurr[ j ].</w:t>
      </w:r>
    </w:p>
    <w:p w:rsidR="008B3821" w:rsidRPr="007D25B0" w:rsidRDefault="008B3821" w:rsidP="008B3821">
      <w:pPr>
        <w:rPr>
          <w:lang w:val="en-US" w:eastAsia="ko-KR"/>
        </w:rPr>
      </w:pPr>
      <w:r w:rsidRPr="007D25B0">
        <w:rPr>
          <w:lang w:val="en-US" w:eastAsia="ko-KR"/>
        </w:rPr>
        <w:t>For each i in the range of 0 to NumPocLtFoll − 1, inclusive, when FollDeltaPocMsbPresentFlag</w:t>
      </w:r>
      <w:proofErr w:type="gramStart"/>
      <w:r w:rsidRPr="007D25B0">
        <w:rPr>
          <w:lang w:val="en-US" w:eastAsia="ko-KR"/>
        </w:rPr>
        <w:t>[ i</w:t>
      </w:r>
      <w:proofErr w:type="gramEnd"/>
      <w:r w:rsidRPr="007D25B0">
        <w:rPr>
          <w:lang w:val="en-US" w:eastAsia="ko-KR"/>
        </w:rPr>
        <w:t> ] is equal to 1, it is a requirement of bitstream conformance that the following conditions apply:</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NumPocStCurrBefore − 1, inclusive, for which PocLtFoll</w:t>
      </w:r>
      <w:proofErr w:type="gramStart"/>
      <w:r w:rsidRPr="007D25B0">
        <w:rPr>
          <w:lang w:val="en-US" w:eastAsia="ko-KR"/>
        </w:rPr>
        <w:t>[ i</w:t>
      </w:r>
      <w:proofErr w:type="gramEnd"/>
      <w:r w:rsidRPr="007D25B0">
        <w:rPr>
          <w:lang w:val="en-US" w:eastAsia="ko-KR"/>
        </w:rPr>
        <w:t> ] is equal to PocStCurrBefore[ j ].</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NumPocStCurrAfter − 1, inclusive, for which PocLtFoll</w:t>
      </w:r>
      <w:proofErr w:type="gramStart"/>
      <w:r w:rsidRPr="007D25B0">
        <w:rPr>
          <w:lang w:val="en-US" w:eastAsia="ko-KR"/>
        </w:rPr>
        <w:t>[ i</w:t>
      </w:r>
      <w:proofErr w:type="gramEnd"/>
      <w:r w:rsidRPr="007D25B0">
        <w:rPr>
          <w:lang w:val="en-US" w:eastAsia="ko-KR"/>
        </w:rPr>
        <w:t> ] is equal to PocStCurrAfter[ j ].</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NumPocStFoll − 1, inclusive, for which PocLtFoll</w:t>
      </w:r>
      <w:proofErr w:type="gramStart"/>
      <w:r w:rsidRPr="007D25B0">
        <w:rPr>
          <w:lang w:val="en-US" w:eastAsia="ko-KR"/>
        </w:rPr>
        <w:t>[ i</w:t>
      </w:r>
      <w:proofErr w:type="gramEnd"/>
      <w:r w:rsidRPr="007D25B0">
        <w:rPr>
          <w:lang w:val="en-US" w:eastAsia="ko-KR"/>
        </w:rPr>
        <w:t> ] is equal to PocStFoll[ j ].</w:t>
      </w:r>
    </w:p>
    <w:p w:rsidR="008B3821" w:rsidRPr="007D25B0" w:rsidRDefault="008B3821" w:rsidP="002026D5">
      <w:pPr>
        <w:numPr>
          <w:ilvl w:val="0"/>
          <w:numId w:val="42"/>
        </w:numPr>
        <w:rPr>
          <w:lang w:val="en-US" w:eastAsia="ko-KR"/>
        </w:rPr>
      </w:pPr>
      <w:r w:rsidRPr="007D25B0">
        <w:rPr>
          <w:lang w:val="en-US" w:eastAsia="ko-KR"/>
        </w:rPr>
        <w:t>There shall be no j in the range of 0 to NumPocLtFoll − 1, inclusive, where j is not equal to i, for which PocLtFoll</w:t>
      </w:r>
      <w:proofErr w:type="gramStart"/>
      <w:r w:rsidRPr="007D25B0">
        <w:rPr>
          <w:lang w:val="en-US" w:eastAsia="ko-KR"/>
        </w:rPr>
        <w:t>[ i</w:t>
      </w:r>
      <w:proofErr w:type="gramEnd"/>
      <w:r w:rsidRPr="007D25B0">
        <w:rPr>
          <w:lang w:val="en-US" w:eastAsia="ko-KR"/>
        </w:rPr>
        <w:t> ] is equal to PocLtFoll[ j ].</w:t>
      </w:r>
    </w:p>
    <w:p w:rsidR="008B3821" w:rsidRPr="007D25B0" w:rsidRDefault="008B3821" w:rsidP="002026D5">
      <w:pPr>
        <w:numPr>
          <w:ilvl w:val="0"/>
          <w:numId w:val="42"/>
        </w:numPr>
        <w:rPr>
          <w:lang w:val="en-US" w:eastAsia="ko-KR"/>
        </w:rPr>
      </w:pPr>
      <w:r w:rsidRPr="007D25B0">
        <w:rPr>
          <w:lang w:val="en-US" w:eastAsia="ko-KR"/>
        </w:rPr>
        <w:t>There shall be no j in the range of 0 to NumPocLtCurr − 1, inclusive, for which PocLtFoll</w:t>
      </w:r>
      <w:proofErr w:type="gramStart"/>
      <w:r w:rsidRPr="007D25B0">
        <w:rPr>
          <w:lang w:val="en-US" w:eastAsia="ko-KR"/>
        </w:rPr>
        <w:t>[ i</w:t>
      </w:r>
      <w:proofErr w:type="gramEnd"/>
      <w:r w:rsidRPr="007D25B0">
        <w:rPr>
          <w:lang w:val="en-US" w:eastAsia="ko-KR"/>
        </w:rPr>
        <w:t> ] is equal to PocLtCurr[ j ].</w:t>
      </w:r>
    </w:p>
    <w:p w:rsidR="008B3821" w:rsidRPr="007D25B0" w:rsidRDefault="008B3821" w:rsidP="008B3821">
      <w:pPr>
        <w:rPr>
          <w:lang w:val="en-US" w:eastAsia="ko-KR"/>
        </w:rPr>
      </w:pPr>
      <w:r w:rsidRPr="007D25B0">
        <w:rPr>
          <w:lang w:val="en-US" w:eastAsia="ko-KR"/>
        </w:rPr>
        <w:t>For each i in the range of 0 to NumPocLtCurr − 1, inclusive, when CurrDeltaPocMsbPresentFlag</w:t>
      </w:r>
      <w:proofErr w:type="gramStart"/>
      <w:r w:rsidRPr="007D25B0">
        <w:rPr>
          <w:lang w:val="en-US" w:eastAsia="ko-KR"/>
        </w:rPr>
        <w:t>[ i</w:t>
      </w:r>
      <w:proofErr w:type="gramEnd"/>
      <w:r w:rsidRPr="007D25B0">
        <w:rPr>
          <w:lang w:val="en-US" w:eastAsia="ko-KR"/>
        </w:rPr>
        <w:t> ] is equal to 0, it is a requirement of bitstream conformance that the following conditions apply:</w:t>
      </w:r>
    </w:p>
    <w:p w:rsidR="008B3821" w:rsidRPr="007D25B0" w:rsidRDefault="008B3821" w:rsidP="002026D5">
      <w:pPr>
        <w:numPr>
          <w:ilvl w:val="0"/>
          <w:numId w:val="42"/>
        </w:numPr>
        <w:rPr>
          <w:lang w:val="en-US" w:eastAsia="ko-KR"/>
        </w:rPr>
      </w:pPr>
      <w:r w:rsidRPr="007D25B0">
        <w:rPr>
          <w:lang w:val="en-US" w:eastAsia="ko-KR"/>
        </w:rPr>
        <w:lastRenderedPageBreak/>
        <w:t>There shall be no j in the range of 0 to NumPocStCurrBefore − 1, inclusive, for which PocLtCurr[ i ] is equal to ( PocStCurrBefore[ j ] &amp; ( MaxPicOrderCntLsb − 1 ) ).</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NumPocStCurrAfter − 1, inclusive, for which PocLtCurr[ i ] is equal to ( PocStCurrAfter[ j ] &amp; ( MaxPicOrderCntLsb − 1 ) ).</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NumPocStFoll − 1, inclusive, for which PocLtCurr[ i ] is equal to ( PocStFoll[ j ] &amp; ( MaxPicOrderCntLsb − 1 ) ).</w:t>
      </w:r>
    </w:p>
    <w:p w:rsidR="008B3821" w:rsidRPr="007D25B0" w:rsidRDefault="008B3821" w:rsidP="002026D5">
      <w:pPr>
        <w:numPr>
          <w:ilvl w:val="0"/>
          <w:numId w:val="42"/>
        </w:numPr>
        <w:rPr>
          <w:lang w:val="en-US" w:eastAsia="ko-KR"/>
        </w:rPr>
      </w:pPr>
      <w:r w:rsidRPr="007D25B0">
        <w:rPr>
          <w:lang w:val="en-US" w:eastAsia="ko-KR"/>
        </w:rPr>
        <w:t>There shall be no j in the range of 0 to NumPocLtCurr − 1, inclusive, where j is not equal to i, for which PocLtCurr[ i ] is equal to ( PocLtCurr[ j ] &amp; ( MaxPicOrderCntLsb − 1 ) ).</w:t>
      </w:r>
    </w:p>
    <w:p w:rsidR="008B3821" w:rsidRPr="007D25B0" w:rsidRDefault="008B3821" w:rsidP="008B3821">
      <w:pPr>
        <w:rPr>
          <w:lang w:val="en-US" w:eastAsia="ko-KR"/>
        </w:rPr>
      </w:pPr>
      <w:r w:rsidRPr="007D25B0">
        <w:rPr>
          <w:lang w:val="en-US" w:eastAsia="ko-KR"/>
        </w:rPr>
        <w:t>For each i in the range of 0 to NumPocLtFoll − 1, inclusive, when FollDeltaPocMsbPresentFlag</w:t>
      </w:r>
      <w:proofErr w:type="gramStart"/>
      <w:r w:rsidRPr="007D25B0">
        <w:rPr>
          <w:lang w:val="en-US" w:eastAsia="ko-KR"/>
        </w:rPr>
        <w:t>[ i</w:t>
      </w:r>
      <w:proofErr w:type="gramEnd"/>
      <w:r w:rsidRPr="007D25B0">
        <w:rPr>
          <w:lang w:val="en-US" w:eastAsia="ko-KR"/>
        </w:rPr>
        <w:t> ] is equal to 0, it is a requirement of bitstream conformance that the following conditions apply:</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NumPocStCurrBefore − 1, inclusive, for which PocLtFoll[ i ] is equal to ( PocStCurrBefore[ j ] &amp; ( MaxPicOrderCntLsb − 1 ) ).</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NumPocStCurrAfter − 1, inclusive, for which PocLtFoll[ i ] is equal to ( PocStCurrAfter[ j ] &amp; ( MaxPicOrderCntLsb − 1 ) ).</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NumPocStFoll − 1, inclusive, for which PocLtFoll[ i ] is equal to ( PocStFoll[ j ] &amp; ( MaxPicOrderCntLsb − 1 ) ).</w:t>
      </w:r>
    </w:p>
    <w:p w:rsidR="008B3821" w:rsidRPr="007D25B0" w:rsidRDefault="008B3821" w:rsidP="002026D5">
      <w:pPr>
        <w:numPr>
          <w:ilvl w:val="0"/>
          <w:numId w:val="42"/>
        </w:numPr>
        <w:rPr>
          <w:lang w:val="en-US" w:eastAsia="ko-KR"/>
        </w:rPr>
      </w:pPr>
      <w:r w:rsidRPr="007D25B0">
        <w:rPr>
          <w:lang w:val="en-US" w:eastAsia="ko-KR"/>
        </w:rPr>
        <w:t>There shall be no j in the range of 0 to NumPocLtFoll − 1, inclusive, where j is not equal to i, for which PocLtFoll[ i ] is equal to ( PocLtFoll[ j ] &amp; ( MaxPicOrderCntLsb − 1 ) ).</w:t>
      </w:r>
    </w:p>
    <w:p w:rsidR="008B3821" w:rsidRPr="007D25B0" w:rsidRDefault="008B3821" w:rsidP="002026D5">
      <w:pPr>
        <w:numPr>
          <w:ilvl w:val="0"/>
          <w:numId w:val="42"/>
        </w:numPr>
        <w:rPr>
          <w:lang w:val="en-US" w:eastAsia="ko-KR"/>
        </w:rPr>
      </w:pPr>
      <w:r w:rsidRPr="007D25B0">
        <w:rPr>
          <w:lang w:val="en-US" w:eastAsia="ko-KR"/>
        </w:rPr>
        <w:t>There shall be no j in the range of 0 to NumPocLtCurr − 1, inclusive, for which PocLtFoll[ i ] is equal to ( PocLtCurr[ j ] &amp; ( MaxPicOrderCntLsb − 1 ) ).</w:t>
      </w:r>
    </w:p>
    <w:p w:rsidR="008B3821" w:rsidRPr="007D25B0" w:rsidRDefault="008B3821" w:rsidP="008B3821">
      <w:pPr>
        <w:rPr>
          <w:lang w:val="en-US"/>
        </w:rPr>
      </w:pPr>
      <w:r w:rsidRPr="007D25B0">
        <w:rPr>
          <w:lang w:val="en-US"/>
        </w:rPr>
        <w:t>The variable NumPicTotalCurr is derived as specified in subclause 7.4.7.2. It is a requirement of bitstream conformance that the following applies to the value of NumPicTotalCurr:</w:t>
      </w:r>
    </w:p>
    <w:p w:rsidR="008B3821" w:rsidRPr="007D25B0" w:rsidRDefault="008B3821" w:rsidP="002026D5">
      <w:pPr>
        <w:numPr>
          <w:ilvl w:val="0"/>
          <w:numId w:val="42"/>
        </w:numPr>
        <w:rPr>
          <w:lang w:val="en-US" w:eastAsia="ko-KR"/>
        </w:rPr>
      </w:pPr>
      <w:r w:rsidRPr="007D25B0">
        <w:rPr>
          <w:lang w:val="en-US" w:eastAsia="ko-KR"/>
        </w:rPr>
        <w:t xml:space="preserve">If nuh_layer_id is equal to 0 and the current picture is a BLA picture or a CRA picture, the value of </w:t>
      </w:r>
      <w:r w:rsidRPr="007D25B0">
        <w:rPr>
          <w:lang w:val="en-US"/>
        </w:rPr>
        <w:t>NumPicTotalCurr shall be equal to 0.</w:t>
      </w:r>
    </w:p>
    <w:p w:rsidR="008B3821" w:rsidRPr="007D25B0" w:rsidRDefault="008B3821" w:rsidP="002026D5">
      <w:pPr>
        <w:numPr>
          <w:ilvl w:val="0"/>
          <w:numId w:val="42"/>
        </w:numPr>
        <w:rPr>
          <w:lang w:val="en-US"/>
        </w:rPr>
      </w:pPr>
      <w:r w:rsidRPr="007D25B0">
        <w:rPr>
          <w:lang w:val="en-US"/>
        </w:rPr>
        <w:t>Otherwise, when the current picture contains a P or B slice, the value of NumPicTotalCurr shall not be equal to 0.</w:t>
      </w:r>
    </w:p>
    <w:p w:rsidR="008B3821" w:rsidRPr="007D25B0" w:rsidRDefault="008B3821" w:rsidP="008B3821">
      <w:pPr>
        <w:rPr>
          <w:lang w:val="en-US"/>
        </w:rPr>
      </w:pPr>
      <w:r w:rsidRPr="007D25B0">
        <w:rPr>
          <w:lang w:val="en-US" w:eastAsia="ko-KR"/>
        </w:rPr>
        <w:t xml:space="preserve">The RPS of the current picture consists of five RPS lists; </w:t>
      </w:r>
      <w:r w:rsidRPr="007D25B0">
        <w:rPr>
          <w:lang w:val="en-US"/>
        </w:rPr>
        <w:t>RefPicSetStCurrBefore, RefPicSetStCurrAfter, RefPicSetStFoll, RefPicSetLtCurr and RefPicSetLtFoll. RefPicSetStCurrBefore, RefPicSetStCurrAfter, and RefPicSetStFoll are collectively referred to as the short-term RPS. RefPicSetLtCurr and RefPicSetLtFoll are collectively referred to as the long-term RPS.</w:t>
      </w:r>
    </w:p>
    <w:p w:rsidR="008B3821" w:rsidRPr="007D25B0" w:rsidRDefault="008B3821" w:rsidP="008B3821">
      <w:pPr>
        <w:tabs>
          <w:tab w:val="clear" w:pos="794"/>
          <w:tab w:val="clear" w:pos="1191"/>
          <w:tab w:val="clear" w:pos="1588"/>
          <w:tab w:val="clear" w:pos="1985"/>
        </w:tabs>
        <w:spacing w:before="60"/>
        <w:ind w:left="288"/>
        <w:rPr>
          <w:sz w:val="18"/>
          <w:szCs w:val="18"/>
          <w:lang w:val="en-US"/>
        </w:rPr>
      </w:pPr>
      <w:r w:rsidRPr="007D25B0">
        <w:rPr>
          <w:sz w:val="18"/>
          <w:szCs w:val="18"/>
          <w:lang w:val="en-US"/>
        </w:rPr>
        <w:t>NOTE </w:t>
      </w:r>
      <w:r w:rsidR="00857B33">
        <w:fldChar w:fldCharType="begin"/>
      </w:r>
      <w:r w:rsidR="00857B33">
        <w:instrText xml:space="preserve"> SEQ NoteCounter  \* MERGEFORMAT </w:instrText>
      </w:r>
      <w:r w:rsidR="00857B33">
        <w:fldChar w:fldCharType="separate"/>
      </w:r>
      <w:r w:rsidRPr="007D25B0">
        <w:rPr>
          <w:noProof/>
          <w:sz w:val="18"/>
          <w:szCs w:val="18"/>
          <w:lang w:val="en-US"/>
        </w:rPr>
        <w:t>3</w:t>
      </w:r>
      <w:r w:rsidR="00857B33">
        <w:rPr>
          <w:noProof/>
          <w:sz w:val="18"/>
          <w:szCs w:val="18"/>
          <w:lang w:val="en-US"/>
        </w:rPr>
        <w:fldChar w:fldCharType="end"/>
      </w:r>
      <w:r w:rsidRPr="007D25B0">
        <w:rPr>
          <w:sz w:val="18"/>
          <w:szCs w:val="18"/>
          <w:lang w:val="en-US"/>
        </w:rPr>
        <w:t> – RefPicSetStCurrBefore, RefPicSetStCurrAfter, and RefPicSetLtCurr contain all reference pictures that may be used for inter prediction of the current picture and one or more pictures that follow the current picture in decoding order. RefPicSetStFoll and RefPicSetLtFoll consist of all reference pictures that are</w:t>
      </w:r>
      <w:r w:rsidRPr="007D25B0">
        <w:rPr>
          <w:i/>
          <w:sz w:val="18"/>
          <w:szCs w:val="18"/>
          <w:lang w:val="en-US"/>
        </w:rPr>
        <w:t xml:space="preserve"> not</w:t>
      </w:r>
      <w:r w:rsidRPr="007D25B0">
        <w:rPr>
          <w:sz w:val="18"/>
          <w:szCs w:val="18"/>
          <w:lang w:val="en-US"/>
        </w:rPr>
        <w:t xml:space="preserve"> used for inter prediction of the current picture but may be used in inter prediction for one or more pictures that follow the current picture in decoding order.</w:t>
      </w:r>
    </w:p>
    <w:p w:rsidR="008B3821" w:rsidRPr="007D25B0" w:rsidRDefault="008B3821" w:rsidP="008B3821">
      <w:pPr>
        <w:rPr>
          <w:lang w:val="en-US" w:eastAsia="ko-KR"/>
        </w:rPr>
      </w:pPr>
      <w:r w:rsidRPr="007D25B0">
        <w:rPr>
          <w:lang w:val="en-US" w:eastAsia="ko-KR"/>
        </w:rPr>
        <w:t>The derivation process for the RPS and picture marking are performed according to the following ordered steps:</w:t>
      </w:r>
    </w:p>
    <w:p w:rsidR="008B3821" w:rsidRPr="007D25B0" w:rsidRDefault="008B3821" w:rsidP="002026D5">
      <w:pPr>
        <w:numPr>
          <w:ilvl w:val="0"/>
          <w:numId w:val="18"/>
        </w:numPr>
        <w:textAlignment w:val="auto"/>
        <w:rPr>
          <w:lang w:val="en-US" w:eastAsia="ko-KR"/>
        </w:rPr>
      </w:pPr>
      <w:r w:rsidRPr="007D25B0">
        <w:rPr>
          <w:lang w:val="en-US" w:eastAsia="ko-KR"/>
        </w:rPr>
        <w:t>The following applies:</w:t>
      </w:r>
    </w:p>
    <w:p w:rsidR="008B3821" w:rsidRPr="007D25B0" w:rsidRDefault="008B3821" w:rsidP="008B3821">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val="en-US" w:eastAsia="ko-KR"/>
        </w:rPr>
      </w:pPr>
      <w:r w:rsidRPr="007D25B0">
        <w:rPr>
          <w:lang w:val="en-US" w:eastAsia="ko-KR"/>
        </w:rPr>
        <w:t>for( i = 0; i &lt; NumPocLtCurr; i++ )</w:t>
      </w:r>
      <w:r w:rsidRPr="007D25B0">
        <w:rPr>
          <w:lang w:val="en-US" w:eastAsia="ko-KR"/>
        </w:rPr>
        <w:br/>
      </w:r>
      <w:r w:rsidRPr="007D25B0">
        <w:rPr>
          <w:lang w:val="en-US" w:eastAsia="ko-KR"/>
        </w:rPr>
        <w:tab/>
        <w:t>if( !</w:t>
      </w:r>
      <w:r w:rsidRPr="007D25B0">
        <w:rPr>
          <w:szCs w:val="22"/>
          <w:lang w:val="en-US"/>
        </w:rPr>
        <w:t>CurrDeltaPocMsbPresentFlag[ i ]</w:t>
      </w:r>
      <w:r w:rsidRPr="007D25B0">
        <w:rPr>
          <w:bCs/>
          <w:szCs w:val="22"/>
          <w:lang w:val="en-US"/>
        </w:rPr>
        <w:t xml:space="preserve"> )</w:t>
      </w:r>
      <w:r w:rsidRPr="007D25B0">
        <w:rPr>
          <w:lang w:val="en-US" w:eastAsia="ko-KR"/>
        </w:rPr>
        <w:br/>
      </w:r>
      <w:r w:rsidRPr="007D25B0">
        <w:rPr>
          <w:lang w:val="en-US" w:eastAsia="ko-KR"/>
        </w:rPr>
        <w:tab/>
      </w:r>
      <w:r w:rsidRPr="007D25B0">
        <w:rPr>
          <w:lang w:val="en-US" w:eastAsia="ko-KR"/>
        </w:rPr>
        <w:tab/>
        <w:t xml:space="preserve">if( there is a reference picture picX in the DPB with slice_pic_order_cnt_lsb equal to PocLtCurr[ i ] and nuh_layer_id equal to </w:t>
      </w:r>
      <w:r w:rsidRPr="007D25B0">
        <w:rPr>
          <w:lang w:val="en-US"/>
        </w:rPr>
        <w:t>currPicLayerId</w:t>
      </w:r>
      <w:r w:rsidRPr="007D25B0">
        <w:rPr>
          <w:lang w:val="en-US" w:eastAsia="ko-KR"/>
        </w:rPr>
        <w:t>)</w:t>
      </w:r>
      <w:r w:rsidRPr="007D25B0">
        <w:rPr>
          <w:lang w:val="en-US" w:eastAsia="ko-KR"/>
        </w:rPr>
        <w:br/>
      </w:r>
      <w:r w:rsidRPr="007D25B0">
        <w:rPr>
          <w:lang w:val="en-US" w:eastAsia="ko-KR"/>
        </w:rPr>
        <w:tab/>
      </w:r>
      <w:r w:rsidRPr="007D25B0">
        <w:rPr>
          <w:lang w:val="en-US" w:eastAsia="ko-KR"/>
        </w:rPr>
        <w:tab/>
      </w:r>
      <w:r w:rsidRPr="007D25B0">
        <w:rPr>
          <w:lang w:val="en-US" w:eastAsia="ko-KR"/>
        </w:rPr>
        <w:tab/>
        <w:t>RefPicSetLtCurr[ i ] = picX</w:t>
      </w:r>
      <w:r w:rsidRPr="007D25B0">
        <w:rPr>
          <w:lang w:val="en-US" w:eastAsia="ko-KR"/>
        </w:rPr>
        <w:br/>
      </w:r>
      <w:r w:rsidRPr="007D25B0">
        <w:rPr>
          <w:lang w:val="en-US" w:eastAsia="ko-KR"/>
        </w:rPr>
        <w:tab/>
      </w:r>
      <w:r w:rsidRPr="007D25B0">
        <w:rPr>
          <w:lang w:val="en-US" w:eastAsia="ko-KR"/>
        </w:rPr>
        <w:tab/>
        <w:t>else</w:t>
      </w:r>
      <w:r w:rsidRPr="007D25B0">
        <w:rPr>
          <w:lang w:val="en-US" w:eastAsia="ko-KR"/>
        </w:rPr>
        <w:br/>
      </w:r>
      <w:r w:rsidRPr="007D25B0">
        <w:rPr>
          <w:lang w:val="en-US" w:eastAsia="ko-KR"/>
        </w:rPr>
        <w:tab/>
      </w:r>
      <w:r w:rsidRPr="007D25B0">
        <w:rPr>
          <w:lang w:val="en-US" w:eastAsia="ko-KR"/>
        </w:rPr>
        <w:tab/>
      </w:r>
      <w:r w:rsidRPr="007D25B0">
        <w:rPr>
          <w:lang w:val="en-US" w:eastAsia="ko-KR"/>
        </w:rPr>
        <w:tab/>
        <w:t>RefPicSetLtCurr[ i ] = "no reference picture"</w:t>
      </w:r>
      <w:r w:rsidRPr="007D25B0">
        <w:rPr>
          <w:lang w:val="en-US" w:eastAsia="ko-KR"/>
        </w:rPr>
        <w:br/>
      </w:r>
      <w:r w:rsidRPr="007D25B0">
        <w:rPr>
          <w:lang w:val="en-US" w:eastAsia="ko-KR"/>
        </w:rPr>
        <w:tab/>
        <w:t>else</w:t>
      </w:r>
      <w:r w:rsidRPr="007D25B0">
        <w:rPr>
          <w:lang w:val="en-US" w:eastAsia="ko-KR"/>
        </w:rPr>
        <w:br/>
      </w:r>
      <w:r w:rsidRPr="007D25B0">
        <w:rPr>
          <w:lang w:val="en-US" w:eastAsia="ko-KR"/>
        </w:rPr>
        <w:tab/>
      </w:r>
      <w:r w:rsidRPr="007D25B0">
        <w:rPr>
          <w:lang w:val="en-US" w:eastAsia="ko-KR"/>
        </w:rPr>
        <w:tab/>
        <w:t xml:space="preserve">if( there is a reference picture picX in the DPB with </w:t>
      </w:r>
      <w:r w:rsidRPr="007D25B0">
        <w:rPr>
          <w:szCs w:val="22"/>
          <w:lang w:val="en-US"/>
        </w:rPr>
        <w:t>PicOrderCntVal</w:t>
      </w:r>
      <w:r w:rsidRPr="007D25B0">
        <w:rPr>
          <w:lang w:val="en-US" w:eastAsia="ko-KR"/>
        </w:rPr>
        <w:t xml:space="preserve"> equal to PocLtCurr[ i ] and nuh_layer_id equal to </w:t>
      </w:r>
      <w:r w:rsidRPr="007D25B0">
        <w:rPr>
          <w:lang w:val="en-US"/>
        </w:rPr>
        <w:t>currPicLayerId</w:t>
      </w:r>
      <w:r w:rsidRPr="007D25B0">
        <w:rPr>
          <w:lang w:val="en-US" w:eastAsia="ko-KR"/>
        </w:rPr>
        <w:t>)</w:t>
      </w:r>
      <w:r w:rsidRPr="007D25B0">
        <w:rPr>
          <w:lang w:val="en-US" w:eastAsia="ko-KR"/>
        </w:rPr>
        <w:br/>
      </w:r>
      <w:r w:rsidRPr="007D25B0">
        <w:rPr>
          <w:lang w:val="en-US" w:eastAsia="ko-KR"/>
        </w:rPr>
        <w:tab/>
      </w:r>
      <w:r w:rsidRPr="007D25B0">
        <w:rPr>
          <w:lang w:val="en-US" w:eastAsia="ko-KR"/>
        </w:rPr>
        <w:tab/>
      </w:r>
      <w:r w:rsidRPr="007D25B0">
        <w:rPr>
          <w:lang w:val="en-US" w:eastAsia="ko-KR"/>
        </w:rPr>
        <w:tab/>
        <w:t>RefPicSetLtCurr[ i ] = picX</w:t>
      </w:r>
      <w:r w:rsidRPr="007D25B0">
        <w:rPr>
          <w:lang w:val="en-US" w:eastAsia="ko-KR"/>
        </w:rPr>
        <w:br/>
      </w:r>
      <w:r w:rsidRPr="007D25B0">
        <w:rPr>
          <w:lang w:val="en-US" w:eastAsia="ko-KR"/>
        </w:rPr>
        <w:tab/>
      </w:r>
      <w:r w:rsidRPr="007D25B0">
        <w:rPr>
          <w:lang w:val="en-US" w:eastAsia="ko-KR"/>
        </w:rPr>
        <w:tab/>
        <w:t>else</w:t>
      </w:r>
      <w:r w:rsidRPr="007D25B0">
        <w:rPr>
          <w:lang w:val="en-US" w:eastAsia="ko-KR"/>
        </w:rPr>
        <w:br/>
      </w:r>
      <w:r w:rsidRPr="007D25B0">
        <w:rPr>
          <w:lang w:val="en-US" w:eastAsia="ko-KR"/>
        </w:rPr>
        <w:tab/>
      </w:r>
      <w:r w:rsidRPr="007D25B0">
        <w:rPr>
          <w:lang w:val="en-US" w:eastAsia="ko-KR"/>
        </w:rPr>
        <w:tab/>
      </w:r>
      <w:r w:rsidRPr="007D25B0">
        <w:rPr>
          <w:lang w:val="en-US" w:eastAsia="ko-KR"/>
        </w:rPr>
        <w:tab/>
        <w:t>RefPicSetLtCurr[ i ] = "no reference picture"</w:t>
      </w:r>
      <w:r w:rsidRPr="007D25B0">
        <w:rPr>
          <w:lang w:val="en-US" w:eastAsia="ko-KR"/>
        </w:rPr>
        <w:tab/>
      </w:r>
      <w:r w:rsidRPr="007D25B0">
        <w:rPr>
          <w:rFonts w:eastAsia="Batang"/>
          <w:bCs/>
          <w:lang w:val="en-US" w:eastAsia="ko-KR"/>
        </w:rPr>
        <w:t>(</w:t>
      </w:r>
      <w:r w:rsidR="0074750D" w:rsidRPr="007D25B0">
        <w:rPr>
          <w:rFonts w:eastAsia="Batang"/>
          <w:bCs/>
          <w:lang w:val="en-US" w:eastAsia="ko-KR"/>
        </w:rPr>
        <w:fldChar w:fldCharType="begin"/>
      </w:r>
      <w:r w:rsidRPr="007D25B0">
        <w:rPr>
          <w:rFonts w:eastAsia="Batang"/>
          <w:bCs/>
          <w:lang w:val="en-US" w:eastAsia="ko-KR"/>
        </w:rPr>
        <w:instrText xml:space="preserve"> REF F \h </w:instrText>
      </w:r>
      <w:r w:rsidR="007D25B0">
        <w:rPr>
          <w:rFonts w:eastAsia="Batang"/>
          <w:bCs/>
          <w:lang w:val="en-US" w:eastAsia="ko-KR"/>
        </w:rPr>
        <w:instrText xml:space="preserve"> \* MERGEFORMAT </w:instrText>
      </w:r>
      <w:r w:rsidR="0074750D" w:rsidRPr="007D25B0">
        <w:rPr>
          <w:rFonts w:eastAsia="Batang"/>
          <w:bCs/>
          <w:lang w:val="en-US" w:eastAsia="ko-KR"/>
        </w:rPr>
      </w:r>
      <w:r w:rsidR="0074750D" w:rsidRPr="007D25B0">
        <w:rPr>
          <w:rFonts w:eastAsia="Batang"/>
          <w:bCs/>
          <w:lang w:val="en-US" w:eastAsia="ko-KR"/>
        </w:rPr>
        <w:fldChar w:fldCharType="separate"/>
      </w:r>
      <w:r w:rsidRPr="007D25B0">
        <w:rPr>
          <w:rFonts w:eastAsia="Batang"/>
          <w:bCs/>
          <w:lang w:val="en-US" w:eastAsia="ko-KR"/>
        </w:rPr>
        <w:t>F</w:t>
      </w:r>
      <w:r w:rsidR="0074750D" w:rsidRPr="007D25B0">
        <w:rPr>
          <w:rFonts w:eastAsia="Batang"/>
          <w:bCs/>
          <w:lang w:val="en-US" w:eastAsia="ko-KR"/>
        </w:rPr>
        <w:fldChar w:fldCharType="end"/>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00305E48" w:rsidRPr="007D25B0">
        <w:rPr>
          <w:noProof/>
          <w:lang w:val="en-US"/>
        </w:rPr>
        <w:t>34</w:t>
      </w:r>
      <w:r w:rsidR="0074750D" w:rsidRPr="007D25B0">
        <w:rPr>
          <w:lang w:val="en-US"/>
        </w:rPr>
        <w:fldChar w:fldCharType="end"/>
      </w:r>
      <w:r w:rsidRPr="007D25B0">
        <w:rPr>
          <w:lang w:val="en-US"/>
        </w:rPr>
        <w:t>)</w:t>
      </w:r>
      <w:r w:rsidRPr="007D25B0">
        <w:rPr>
          <w:szCs w:val="22"/>
          <w:lang w:val="en-US"/>
        </w:rPr>
        <w:br/>
      </w:r>
      <w:r w:rsidRPr="007D25B0">
        <w:rPr>
          <w:lang w:val="en-US" w:eastAsia="ko-KR"/>
        </w:rPr>
        <w:t>for( i = 0; i &lt; NumPocLtFoll; i++ )</w:t>
      </w:r>
      <w:r w:rsidRPr="007D25B0">
        <w:rPr>
          <w:lang w:val="en-US" w:eastAsia="ko-KR"/>
        </w:rPr>
        <w:br/>
      </w:r>
      <w:r w:rsidRPr="007D25B0">
        <w:rPr>
          <w:lang w:val="en-US" w:eastAsia="ko-KR"/>
        </w:rPr>
        <w:tab/>
        <w:t>if( !</w:t>
      </w:r>
      <w:r w:rsidRPr="007D25B0">
        <w:rPr>
          <w:szCs w:val="22"/>
          <w:lang w:val="en-US"/>
        </w:rPr>
        <w:t>FollDeltaPocMsbPresentFlag[ i ]</w:t>
      </w:r>
      <w:r w:rsidRPr="007D25B0">
        <w:rPr>
          <w:bCs/>
          <w:szCs w:val="22"/>
          <w:lang w:val="en-US"/>
        </w:rPr>
        <w:t xml:space="preserve"> )</w:t>
      </w:r>
      <w:r w:rsidRPr="007D25B0">
        <w:rPr>
          <w:lang w:val="en-US" w:eastAsia="ko-KR"/>
        </w:rPr>
        <w:br/>
      </w:r>
      <w:r w:rsidRPr="007D25B0">
        <w:rPr>
          <w:lang w:val="en-US" w:eastAsia="ko-KR"/>
        </w:rPr>
        <w:tab/>
      </w:r>
      <w:r w:rsidRPr="007D25B0">
        <w:rPr>
          <w:lang w:val="en-US" w:eastAsia="ko-KR"/>
        </w:rPr>
        <w:tab/>
        <w:t xml:space="preserve">if( there is a reference picture picX in the DPB with slice_pic_order_cnt_lsb equal to PocLtFoll[ i ] and nuh_layer_id equal to </w:t>
      </w:r>
      <w:r w:rsidRPr="007D25B0">
        <w:rPr>
          <w:lang w:val="en-US"/>
        </w:rPr>
        <w:t>currPicLayerId</w:t>
      </w:r>
      <w:r w:rsidRPr="007D25B0">
        <w:rPr>
          <w:lang w:val="en-US" w:eastAsia="ko-KR"/>
        </w:rPr>
        <w:t>)</w:t>
      </w:r>
      <w:r w:rsidRPr="007D25B0">
        <w:rPr>
          <w:lang w:val="en-US" w:eastAsia="ko-KR"/>
        </w:rPr>
        <w:br/>
      </w:r>
      <w:r w:rsidRPr="007D25B0">
        <w:rPr>
          <w:lang w:val="en-US" w:eastAsia="ko-KR"/>
        </w:rPr>
        <w:tab/>
      </w:r>
      <w:r w:rsidRPr="007D25B0">
        <w:rPr>
          <w:lang w:val="en-US" w:eastAsia="ko-KR"/>
        </w:rPr>
        <w:tab/>
      </w:r>
      <w:r w:rsidRPr="007D25B0">
        <w:rPr>
          <w:lang w:val="en-US" w:eastAsia="ko-KR"/>
        </w:rPr>
        <w:tab/>
        <w:t>RefPicSetLtFoll[ i ] = picX</w:t>
      </w:r>
      <w:r w:rsidRPr="007D25B0">
        <w:rPr>
          <w:lang w:val="en-US" w:eastAsia="ko-KR"/>
        </w:rPr>
        <w:br/>
      </w:r>
      <w:r w:rsidRPr="007D25B0">
        <w:rPr>
          <w:lang w:val="en-US" w:eastAsia="ko-KR"/>
        </w:rPr>
        <w:tab/>
      </w:r>
      <w:r w:rsidRPr="007D25B0">
        <w:rPr>
          <w:lang w:val="en-US" w:eastAsia="ko-KR"/>
        </w:rPr>
        <w:tab/>
        <w:t>else</w:t>
      </w:r>
      <w:r w:rsidRPr="007D25B0">
        <w:rPr>
          <w:lang w:val="en-US" w:eastAsia="ko-KR"/>
        </w:rPr>
        <w:br/>
      </w:r>
      <w:r w:rsidRPr="007D25B0">
        <w:rPr>
          <w:lang w:val="en-US" w:eastAsia="ko-KR"/>
        </w:rPr>
        <w:lastRenderedPageBreak/>
        <w:tab/>
      </w:r>
      <w:r w:rsidRPr="007D25B0">
        <w:rPr>
          <w:lang w:val="en-US" w:eastAsia="ko-KR"/>
        </w:rPr>
        <w:tab/>
      </w:r>
      <w:r w:rsidRPr="007D25B0">
        <w:rPr>
          <w:lang w:val="en-US" w:eastAsia="ko-KR"/>
        </w:rPr>
        <w:tab/>
        <w:t>RefPicSetLtFoll[ i ] = "no reference picture"</w:t>
      </w:r>
      <w:r w:rsidRPr="007D25B0">
        <w:rPr>
          <w:lang w:val="en-US" w:eastAsia="ko-KR"/>
        </w:rPr>
        <w:br/>
      </w:r>
      <w:r w:rsidRPr="007D25B0">
        <w:rPr>
          <w:lang w:val="en-US" w:eastAsia="ko-KR"/>
        </w:rPr>
        <w:tab/>
        <w:t>else</w:t>
      </w:r>
      <w:r w:rsidRPr="007D25B0">
        <w:rPr>
          <w:lang w:val="en-US" w:eastAsia="ko-KR"/>
        </w:rPr>
        <w:br/>
      </w:r>
      <w:r w:rsidRPr="007D25B0">
        <w:rPr>
          <w:lang w:val="en-US" w:eastAsia="ko-KR"/>
        </w:rPr>
        <w:tab/>
      </w:r>
      <w:r w:rsidRPr="007D25B0">
        <w:rPr>
          <w:lang w:val="en-US" w:eastAsia="ko-KR"/>
        </w:rPr>
        <w:tab/>
        <w:t xml:space="preserve">if( there is a reference picture picX in the DPB with </w:t>
      </w:r>
      <w:r w:rsidRPr="007D25B0">
        <w:rPr>
          <w:szCs w:val="22"/>
          <w:lang w:val="en-US"/>
        </w:rPr>
        <w:t>PicOrderCntVal</w:t>
      </w:r>
      <w:r w:rsidRPr="007D25B0">
        <w:rPr>
          <w:lang w:val="en-US" w:eastAsia="ko-KR"/>
        </w:rPr>
        <w:t xml:space="preserve"> equal to PocLtFoll[ i ] and nuh_layer_id equal to </w:t>
      </w:r>
      <w:r w:rsidRPr="007D25B0">
        <w:rPr>
          <w:lang w:val="en-US"/>
        </w:rPr>
        <w:t>currPicLayerId</w:t>
      </w:r>
      <w:r w:rsidRPr="007D25B0">
        <w:rPr>
          <w:lang w:val="en-US" w:eastAsia="ko-KR"/>
        </w:rPr>
        <w:t>)</w:t>
      </w:r>
      <w:r w:rsidRPr="007D25B0">
        <w:rPr>
          <w:lang w:val="en-US" w:eastAsia="ko-KR"/>
        </w:rPr>
        <w:br/>
      </w:r>
      <w:r w:rsidRPr="007D25B0">
        <w:rPr>
          <w:lang w:val="en-US" w:eastAsia="ko-KR"/>
        </w:rPr>
        <w:tab/>
      </w:r>
      <w:r w:rsidRPr="007D25B0">
        <w:rPr>
          <w:lang w:val="en-US" w:eastAsia="ko-KR"/>
        </w:rPr>
        <w:tab/>
      </w:r>
      <w:r w:rsidRPr="007D25B0">
        <w:rPr>
          <w:lang w:val="en-US" w:eastAsia="ko-KR"/>
        </w:rPr>
        <w:tab/>
        <w:t>RefPicSetLtFoll[ i ] = picX</w:t>
      </w:r>
      <w:r w:rsidRPr="007D25B0">
        <w:rPr>
          <w:lang w:val="en-US" w:eastAsia="ko-KR"/>
        </w:rPr>
        <w:br/>
      </w:r>
      <w:r w:rsidRPr="007D25B0">
        <w:rPr>
          <w:lang w:val="en-US" w:eastAsia="ko-KR"/>
        </w:rPr>
        <w:tab/>
      </w:r>
      <w:r w:rsidRPr="007D25B0">
        <w:rPr>
          <w:lang w:val="en-US" w:eastAsia="ko-KR"/>
        </w:rPr>
        <w:tab/>
        <w:t>else</w:t>
      </w:r>
      <w:r w:rsidRPr="007D25B0">
        <w:rPr>
          <w:lang w:val="en-US" w:eastAsia="ko-KR"/>
        </w:rPr>
        <w:br/>
      </w:r>
      <w:r w:rsidRPr="007D25B0">
        <w:rPr>
          <w:lang w:val="en-US" w:eastAsia="ko-KR"/>
        </w:rPr>
        <w:tab/>
      </w:r>
      <w:r w:rsidRPr="007D25B0">
        <w:rPr>
          <w:lang w:val="en-US" w:eastAsia="ko-KR"/>
        </w:rPr>
        <w:tab/>
      </w:r>
      <w:r w:rsidRPr="007D25B0">
        <w:rPr>
          <w:lang w:val="en-US" w:eastAsia="ko-KR"/>
        </w:rPr>
        <w:tab/>
        <w:t>RefPicSetLtFoll[ i ] = "no reference picture"</w:t>
      </w:r>
    </w:p>
    <w:p w:rsidR="008B3821" w:rsidRPr="007D25B0" w:rsidRDefault="008B3821" w:rsidP="002026D5">
      <w:pPr>
        <w:numPr>
          <w:ilvl w:val="0"/>
          <w:numId w:val="18"/>
        </w:numPr>
        <w:textAlignment w:val="auto"/>
        <w:rPr>
          <w:lang w:val="en-US" w:eastAsia="ko-KR"/>
        </w:rPr>
      </w:pPr>
      <w:r w:rsidRPr="007D25B0">
        <w:rPr>
          <w:lang w:val="en-US" w:eastAsia="ko-KR"/>
        </w:rPr>
        <w:t xml:space="preserve">All reference pictures that are included in RefPicSetLtCurr and RefPicSetLtFoll and with nuh_layer_id equal to </w:t>
      </w:r>
      <w:r w:rsidRPr="007D25B0">
        <w:rPr>
          <w:lang w:val="en-US"/>
        </w:rPr>
        <w:t xml:space="preserve">currPicLayerId </w:t>
      </w:r>
      <w:r w:rsidRPr="007D25B0">
        <w:rPr>
          <w:lang w:val="en-US" w:eastAsia="ko-KR"/>
        </w:rPr>
        <w:t>are marked as "used for long-term reference".</w:t>
      </w:r>
    </w:p>
    <w:p w:rsidR="008B3821" w:rsidRPr="007D25B0" w:rsidRDefault="008B3821" w:rsidP="002026D5">
      <w:pPr>
        <w:numPr>
          <w:ilvl w:val="0"/>
          <w:numId w:val="18"/>
        </w:numPr>
        <w:textAlignment w:val="auto"/>
        <w:rPr>
          <w:lang w:val="en-US" w:eastAsia="ko-KR"/>
        </w:rPr>
      </w:pPr>
      <w:r w:rsidRPr="007D25B0">
        <w:rPr>
          <w:lang w:val="en-US" w:eastAsia="ko-KR"/>
        </w:rPr>
        <w:t>The following applies:</w:t>
      </w:r>
    </w:p>
    <w:p w:rsidR="008B3821" w:rsidRPr="007D25B0" w:rsidRDefault="008B3821" w:rsidP="008B3821">
      <w:pPr>
        <w:tabs>
          <w:tab w:val="clear" w:pos="794"/>
          <w:tab w:val="clear" w:pos="1191"/>
          <w:tab w:val="clear" w:pos="1588"/>
          <w:tab w:val="clear" w:pos="1985"/>
          <w:tab w:val="left" w:pos="720"/>
          <w:tab w:val="left" w:pos="1080"/>
          <w:tab w:val="left" w:pos="1440"/>
          <w:tab w:val="left" w:pos="1800"/>
          <w:tab w:val="left" w:pos="2160"/>
          <w:tab w:val="center" w:pos="4849"/>
          <w:tab w:val="right" w:pos="9696"/>
        </w:tabs>
        <w:overflowPunct/>
        <w:ind w:left="720"/>
        <w:jc w:val="left"/>
        <w:rPr>
          <w:lang w:val="en-US" w:eastAsia="ko-KR"/>
        </w:rPr>
      </w:pPr>
      <w:r w:rsidRPr="007D25B0">
        <w:rPr>
          <w:lang w:val="en-US" w:eastAsia="ko-KR"/>
        </w:rPr>
        <w:t>for( i = 0; i &lt; NumPocStCurrBefore; i++ )</w:t>
      </w:r>
      <w:r w:rsidRPr="007D25B0">
        <w:rPr>
          <w:lang w:val="en-US" w:eastAsia="ko-KR"/>
        </w:rPr>
        <w:br/>
      </w:r>
      <w:r w:rsidRPr="007D25B0">
        <w:rPr>
          <w:lang w:val="en-US" w:eastAsia="ko-KR"/>
        </w:rPr>
        <w:tab/>
        <w:t>if( there is a short-term reference picture picX in the DPB</w:t>
      </w:r>
      <w:r w:rsidRPr="007D25B0">
        <w:rPr>
          <w:lang w:val="en-US" w:eastAsia="ko-KR"/>
        </w:rPr>
        <w:br/>
      </w:r>
      <w:r w:rsidRPr="007D25B0">
        <w:rPr>
          <w:lang w:val="en-US" w:eastAsia="ko-KR"/>
        </w:rPr>
        <w:tab/>
      </w:r>
      <w:r w:rsidRPr="007D25B0">
        <w:rPr>
          <w:lang w:val="en-US" w:eastAsia="ko-KR"/>
        </w:rPr>
        <w:tab/>
      </w:r>
      <w:r w:rsidRPr="007D25B0">
        <w:rPr>
          <w:lang w:val="en-US" w:eastAsia="ko-KR"/>
        </w:rPr>
        <w:tab/>
        <w:t xml:space="preserve">with PicOrderCntVal equal to PocStCurrBefore[ i ] and nuh_layer_id equal to </w:t>
      </w:r>
      <w:r w:rsidRPr="007D25B0">
        <w:rPr>
          <w:lang w:val="en-US"/>
        </w:rPr>
        <w:t>currPicLayerId</w:t>
      </w:r>
      <w:r w:rsidRPr="007D25B0">
        <w:rPr>
          <w:lang w:val="en-US" w:eastAsia="ko-KR"/>
        </w:rPr>
        <w:t>)</w:t>
      </w:r>
      <w:r w:rsidRPr="007D25B0">
        <w:rPr>
          <w:lang w:val="en-US" w:eastAsia="ko-KR"/>
        </w:rPr>
        <w:br/>
      </w:r>
      <w:r w:rsidRPr="007D25B0">
        <w:rPr>
          <w:lang w:val="en-US" w:eastAsia="ko-KR"/>
        </w:rPr>
        <w:tab/>
      </w:r>
      <w:r w:rsidRPr="007D25B0">
        <w:rPr>
          <w:lang w:val="en-US" w:eastAsia="ko-KR"/>
        </w:rPr>
        <w:tab/>
        <w:t>RefPicSetStCurrBefore[ i ] = picX</w:t>
      </w:r>
      <w:r w:rsidRPr="007D25B0">
        <w:rPr>
          <w:lang w:val="en-US" w:eastAsia="ko-KR"/>
        </w:rPr>
        <w:br/>
      </w:r>
      <w:r w:rsidRPr="007D25B0">
        <w:rPr>
          <w:lang w:val="en-US" w:eastAsia="ko-KR"/>
        </w:rPr>
        <w:tab/>
        <w:t>else</w:t>
      </w:r>
      <w:r w:rsidRPr="007D25B0">
        <w:rPr>
          <w:lang w:val="en-US" w:eastAsia="ko-KR"/>
        </w:rPr>
        <w:br/>
      </w:r>
      <w:r w:rsidRPr="007D25B0">
        <w:rPr>
          <w:lang w:val="en-US" w:eastAsia="ko-KR"/>
        </w:rPr>
        <w:tab/>
      </w:r>
      <w:r w:rsidRPr="007D25B0">
        <w:rPr>
          <w:lang w:val="en-US" w:eastAsia="ko-KR"/>
        </w:rPr>
        <w:tab/>
        <w:t>RefPicSetStCurrBefore[ i ] = "no reference picture"</w:t>
      </w:r>
    </w:p>
    <w:p w:rsidR="008B3821" w:rsidRPr="007D25B0" w:rsidRDefault="008B3821" w:rsidP="008B3821">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val="en-US" w:eastAsia="ko-KR"/>
        </w:rPr>
      </w:pPr>
      <w:r w:rsidRPr="007D25B0">
        <w:rPr>
          <w:lang w:val="en-US" w:eastAsia="ko-KR"/>
        </w:rPr>
        <w:t>for( i = 0; i &lt; NumPocStCurrAfter; i++ )</w:t>
      </w:r>
      <w:r w:rsidRPr="007D25B0">
        <w:rPr>
          <w:lang w:val="en-US" w:eastAsia="ko-KR"/>
        </w:rPr>
        <w:br/>
      </w:r>
      <w:r w:rsidRPr="007D25B0">
        <w:rPr>
          <w:lang w:val="en-US" w:eastAsia="ko-KR"/>
        </w:rPr>
        <w:tab/>
        <w:t>if( there is a short-term reference picture picX in the DPB</w:t>
      </w:r>
      <w:r w:rsidRPr="007D25B0">
        <w:rPr>
          <w:lang w:val="en-US" w:eastAsia="ko-KR"/>
        </w:rPr>
        <w:br/>
      </w:r>
      <w:r w:rsidRPr="007D25B0">
        <w:rPr>
          <w:lang w:val="en-US" w:eastAsia="ko-KR"/>
        </w:rPr>
        <w:tab/>
      </w:r>
      <w:r w:rsidRPr="007D25B0">
        <w:rPr>
          <w:lang w:val="en-US" w:eastAsia="ko-KR"/>
        </w:rPr>
        <w:tab/>
      </w:r>
      <w:r w:rsidRPr="007D25B0">
        <w:rPr>
          <w:lang w:val="en-US" w:eastAsia="ko-KR"/>
        </w:rPr>
        <w:tab/>
        <w:t xml:space="preserve">with PicOrderCntVal equal to PocStCurrAfter[ i ] and nuh_layer_id equal to </w:t>
      </w:r>
      <w:r w:rsidRPr="007D25B0">
        <w:rPr>
          <w:lang w:val="en-US"/>
        </w:rPr>
        <w:t>currPicLayerId</w:t>
      </w:r>
      <w:r w:rsidRPr="007D25B0">
        <w:rPr>
          <w:lang w:val="en-US" w:eastAsia="ko-KR"/>
        </w:rPr>
        <w:t>)</w:t>
      </w:r>
      <w:r w:rsidRPr="007D25B0">
        <w:rPr>
          <w:lang w:val="en-US" w:eastAsia="ko-KR"/>
        </w:rPr>
        <w:br/>
      </w:r>
      <w:r w:rsidRPr="007D25B0">
        <w:rPr>
          <w:lang w:val="en-US" w:eastAsia="ko-KR"/>
        </w:rPr>
        <w:tab/>
      </w:r>
      <w:r w:rsidRPr="007D25B0">
        <w:rPr>
          <w:lang w:val="en-US" w:eastAsia="ko-KR"/>
        </w:rPr>
        <w:tab/>
        <w:t>RefPicSetStCurrAfter[ i ] = picX</w:t>
      </w:r>
      <w:r w:rsidRPr="007D25B0">
        <w:rPr>
          <w:lang w:val="en-US" w:eastAsia="ko-KR"/>
        </w:rPr>
        <w:br/>
      </w:r>
      <w:r w:rsidRPr="007D25B0">
        <w:rPr>
          <w:lang w:val="en-US" w:eastAsia="ko-KR"/>
        </w:rPr>
        <w:tab/>
        <w:t>else</w:t>
      </w:r>
      <w:r w:rsidRPr="007D25B0">
        <w:rPr>
          <w:lang w:val="en-US" w:eastAsia="ko-KR"/>
        </w:rPr>
        <w:br/>
      </w:r>
      <w:r w:rsidRPr="007D25B0">
        <w:rPr>
          <w:lang w:val="en-US" w:eastAsia="ko-KR"/>
        </w:rPr>
        <w:tab/>
      </w:r>
      <w:r w:rsidRPr="007D25B0">
        <w:rPr>
          <w:lang w:val="en-US" w:eastAsia="ko-KR"/>
        </w:rPr>
        <w:tab/>
        <w:t>RefPicSetStCurrAfter[ i ] = "no reference picture"</w:t>
      </w:r>
      <w:r w:rsidRPr="007D25B0">
        <w:rPr>
          <w:lang w:val="en-US"/>
        </w:rPr>
        <w:tab/>
      </w:r>
      <w:r w:rsidRPr="007D25B0">
        <w:rPr>
          <w:rFonts w:eastAsia="Batang"/>
          <w:bCs/>
          <w:lang w:val="en-US" w:eastAsia="ko-KR"/>
        </w:rPr>
        <w:t>(</w:t>
      </w:r>
      <w:r w:rsidR="0074750D" w:rsidRPr="007D25B0">
        <w:rPr>
          <w:rFonts w:eastAsia="Batang"/>
          <w:bCs/>
          <w:lang w:val="en-US" w:eastAsia="ko-KR"/>
        </w:rPr>
        <w:fldChar w:fldCharType="begin"/>
      </w:r>
      <w:r w:rsidRPr="007D25B0">
        <w:rPr>
          <w:rFonts w:eastAsia="Batang"/>
          <w:bCs/>
          <w:lang w:val="en-US" w:eastAsia="ko-KR"/>
        </w:rPr>
        <w:instrText xml:space="preserve"> REF F \h </w:instrText>
      </w:r>
      <w:r w:rsidR="007D25B0">
        <w:rPr>
          <w:rFonts w:eastAsia="Batang"/>
          <w:bCs/>
          <w:lang w:val="en-US" w:eastAsia="ko-KR"/>
        </w:rPr>
        <w:instrText xml:space="preserve"> \* MERGEFORMAT </w:instrText>
      </w:r>
      <w:r w:rsidR="0074750D" w:rsidRPr="007D25B0">
        <w:rPr>
          <w:rFonts w:eastAsia="Batang"/>
          <w:bCs/>
          <w:lang w:val="en-US" w:eastAsia="ko-KR"/>
        </w:rPr>
      </w:r>
      <w:r w:rsidR="0074750D" w:rsidRPr="007D25B0">
        <w:rPr>
          <w:rFonts w:eastAsia="Batang"/>
          <w:bCs/>
          <w:lang w:val="en-US" w:eastAsia="ko-KR"/>
        </w:rPr>
        <w:fldChar w:fldCharType="separate"/>
      </w:r>
      <w:r w:rsidRPr="007D25B0">
        <w:rPr>
          <w:rFonts w:eastAsia="Batang"/>
          <w:bCs/>
          <w:lang w:val="en-US" w:eastAsia="ko-KR"/>
        </w:rPr>
        <w:t>F</w:t>
      </w:r>
      <w:r w:rsidR="0074750D" w:rsidRPr="007D25B0">
        <w:rPr>
          <w:rFonts w:eastAsia="Batang"/>
          <w:bCs/>
          <w:lang w:val="en-US" w:eastAsia="ko-KR"/>
        </w:rPr>
        <w:fldChar w:fldCharType="end"/>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00305E48" w:rsidRPr="007D25B0">
        <w:rPr>
          <w:noProof/>
          <w:lang w:val="en-US"/>
        </w:rPr>
        <w:t>35</w:t>
      </w:r>
      <w:r w:rsidR="0074750D" w:rsidRPr="007D25B0">
        <w:rPr>
          <w:lang w:val="en-US"/>
        </w:rPr>
        <w:fldChar w:fldCharType="end"/>
      </w:r>
      <w:r w:rsidRPr="007D25B0">
        <w:rPr>
          <w:lang w:val="en-US"/>
        </w:rPr>
        <w:t>)</w:t>
      </w:r>
    </w:p>
    <w:p w:rsidR="008B3821" w:rsidRPr="007D25B0" w:rsidRDefault="008B3821" w:rsidP="008B3821">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val="en-US" w:eastAsia="ko-KR"/>
        </w:rPr>
      </w:pPr>
      <w:r w:rsidRPr="007D25B0">
        <w:rPr>
          <w:lang w:val="en-US" w:eastAsia="ko-KR"/>
        </w:rPr>
        <w:t>for( i = 0; i &lt; NumPocStFoll; i++ )</w:t>
      </w:r>
      <w:r w:rsidRPr="007D25B0">
        <w:rPr>
          <w:lang w:val="en-US" w:eastAsia="ko-KR"/>
        </w:rPr>
        <w:br/>
      </w:r>
      <w:r w:rsidRPr="007D25B0">
        <w:rPr>
          <w:lang w:val="en-US" w:eastAsia="ko-KR"/>
        </w:rPr>
        <w:tab/>
        <w:t>if( there is a short-term reference picture picX in the DPB</w:t>
      </w:r>
      <w:r w:rsidRPr="007D25B0">
        <w:rPr>
          <w:lang w:val="en-US" w:eastAsia="ko-KR"/>
        </w:rPr>
        <w:br/>
      </w:r>
      <w:r w:rsidRPr="007D25B0">
        <w:rPr>
          <w:lang w:val="en-US" w:eastAsia="ko-KR"/>
        </w:rPr>
        <w:tab/>
      </w:r>
      <w:r w:rsidRPr="007D25B0">
        <w:rPr>
          <w:lang w:val="en-US" w:eastAsia="ko-KR"/>
        </w:rPr>
        <w:tab/>
      </w:r>
      <w:r w:rsidRPr="007D25B0">
        <w:rPr>
          <w:lang w:val="en-US" w:eastAsia="ko-KR"/>
        </w:rPr>
        <w:tab/>
        <w:t xml:space="preserve">with PicOrderCntVal equal to PocStFoll[ i ] and nuh_layer_id equal to </w:t>
      </w:r>
      <w:r w:rsidRPr="007D25B0">
        <w:rPr>
          <w:lang w:val="en-US"/>
        </w:rPr>
        <w:t>currPicLayerId</w:t>
      </w:r>
      <w:r w:rsidRPr="007D25B0">
        <w:rPr>
          <w:lang w:val="en-US" w:eastAsia="ko-KR"/>
        </w:rPr>
        <w:t>)</w:t>
      </w:r>
      <w:r w:rsidRPr="007D25B0">
        <w:rPr>
          <w:lang w:val="en-US" w:eastAsia="ko-KR"/>
        </w:rPr>
        <w:br/>
      </w:r>
      <w:r w:rsidRPr="007D25B0">
        <w:rPr>
          <w:lang w:val="en-US" w:eastAsia="ko-KR"/>
        </w:rPr>
        <w:tab/>
      </w:r>
      <w:r w:rsidRPr="007D25B0">
        <w:rPr>
          <w:lang w:val="en-US" w:eastAsia="ko-KR"/>
        </w:rPr>
        <w:tab/>
        <w:t>RefPicSetStFoll[ i ] = picX</w:t>
      </w:r>
      <w:r w:rsidRPr="007D25B0">
        <w:rPr>
          <w:lang w:val="en-US" w:eastAsia="ko-KR"/>
        </w:rPr>
        <w:br/>
      </w:r>
      <w:r w:rsidRPr="007D25B0">
        <w:rPr>
          <w:lang w:val="en-US" w:eastAsia="ko-KR"/>
        </w:rPr>
        <w:tab/>
        <w:t>else</w:t>
      </w:r>
      <w:r w:rsidRPr="007D25B0">
        <w:rPr>
          <w:lang w:val="en-US" w:eastAsia="ko-KR"/>
        </w:rPr>
        <w:br/>
      </w:r>
      <w:r w:rsidRPr="007D25B0">
        <w:rPr>
          <w:lang w:val="en-US" w:eastAsia="ko-KR"/>
        </w:rPr>
        <w:tab/>
      </w:r>
      <w:r w:rsidRPr="007D25B0">
        <w:rPr>
          <w:lang w:val="en-US" w:eastAsia="ko-KR"/>
        </w:rPr>
        <w:tab/>
        <w:t>RefPicSetStFoll[ i ] = "no reference picture"</w:t>
      </w:r>
    </w:p>
    <w:p w:rsidR="008B3821" w:rsidRPr="007D25B0" w:rsidRDefault="008B3821" w:rsidP="002026D5">
      <w:pPr>
        <w:numPr>
          <w:ilvl w:val="0"/>
          <w:numId w:val="18"/>
        </w:numPr>
        <w:textAlignment w:val="auto"/>
        <w:rPr>
          <w:lang w:val="en-US" w:eastAsia="ko-KR"/>
        </w:rPr>
      </w:pPr>
      <w:r w:rsidRPr="007D25B0">
        <w:rPr>
          <w:bCs/>
          <w:lang w:val="en-US"/>
        </w:rPr>
        <w:t>All</w:t>
      </w:r>
      <w:r w:rsidRPr="007D25B0">
        <w:rPr>
          <w:lang w:val="en-US"/>
        </w:rPr>
        <w:t xml:space="preserve"> reference pictures </w:t>
      </w:r>
      <w:r w:rsidRPr="007D25B0">
        <w:rPr>
          <w:lang w:val="en-US" w:eastAsia="ko-KR"/>
        </w:rPr>
        <w:t xml:space="preserve">in the DPB </w:t>
      </w:r>
      <w:r w:rsidRPr="007D25B0">
        <w:rPr>
          <w:lang w:val="en-US"/>
        </w:rPr>
        <w:t xml:space="preserve">that are not included in </w:t>
      </w:r>
      <w:r w:rsidRPr="007D25B0">
        <w:rPr>
          <w:lang w:val="en-US" w:eastAsia="ko-KR"/>
        </w:rPr>
        <w:t xml:space="preserve">RefPicSetLtCurr, RefPicSetLtFoll, RefPicSetStCurrBefore, RefPicSetStCurrAfter, or RefPicSetStFoll and with nuh_layer_id equal to </w:t>
      </w:r>
      <w:r w:rsidRPr="007D25B0">
        <w:rPr>
          <w:lang w:val="en-US"/>
        </w:rPr>
        <w:t xml:space="preserve">currPicLayerId </w:t>
      </w:r>
      <w:r w:rsidRPr="007D25B0">
        <w:rPr>
          <w:lang w:val="en-US" w:eastAsia="ko-KR"/>
        </w:rPr>
        <w:t>are</w:t>
      </w:r>
      <w:r w:rsidRPr="007D25B0">
        <w:rPr>
          <w:lang w:val="en-US"/>
        </w:rPr>
        <w:t xml:space="preserve"> marked as "unused for reference".</w:t>
      </w:r>
    </w:p>
    <w:p w:rsidR="008B3821" w:rsidRPr="007D25B0" w:rsidRDefault="008B3821" w:rsidP="008B3821">
      <w:pPr>
        <w:tabs>
          <w:tab w:val="clear" w:pos="794"/>
          <w:tab w:val="clear" w:pos="1191"/>
          <w:tab w:val="clear" w:pos="1588"/>
          <w:tab w:val="clear" w:pos="1985"/>
        </w:tabs>
        <w:spacing w:before="60"/>
        <w:ind w:left="288"/>
        <w:rPr>
          <w:sz w:val="18"/>
          <w:szCs w:val="18"/>
          <w:lang w:val="en-US"/>
        </w:rPr>
      </w:pPr>
      <w:r w:rsidRPr="007D25B0">
        <w:rPr>
          <w:sz w:val="18"/>
          <w:szCs w:val="18"/>
          <w:lang w:val="en-US"/>
        </w:rPr>
        <w:t>NOTE </w:t>
      </w:r>
      <w:r w:rsidR="00857B33">
        <w:fldChar w:fldCharType="begin"/>
      </w:r>
      <w:r w:rsidR="00857B33">
        <w:instrText xml:space="preserve"> SEQ NoteCounter  \* MERGEFORMAT </w:instrText>
      </w:r>
      <w:r w:rsidR="00857B33">
        <w:fldChar w:fldCharType="separate"/>
      </w:r>
      <w:r w:rsidRPr="007D25B0">
        <w:rPr>
          <w:noProof/>
          <w:sz w:val="18"/>
          <w:szCs w:val="18"/>
          <w:lang w:val="en-US"/>
        </w:rPr>
        <w:t>4</w:t>
      </w:r>
      <w:r w:rsidR="00857B33">
        <w:rPr>
          <w:noProof/>
          <w:sz w:val="18"/>
          <w:szCs w:val="18"/>
          <w:lang w:val="en-US"/>
        </w:rPr>
        <w:fldChar w:fldCharType="end"/>
      </w:r>
      <w:r w:rsidRPr="007D25B0">
        <w:rPr>
          <w:sz w:val="18"/>
          <w:szCs w:val="18"/>
          <w:lang w:val="en-US"/>
        </w:rPr>
        <w:t> – There may be one or more entries in the RPS lists that are equal to "no reference picture" because the corresponding pictures are not present in the DPB. Entries in RefPicSetStFoll or RefPicSetLtFoll that are equal to "no reference picture" should be ignored. An unintentional picture loss should be inferred for each entry in RefPicSetStCurrBefore, RefPicSetStCurrAfter, or RefPicSetLtCurr that is equal to "no reference picture".</w:t>
      </w:r>
    </w:p>
    <w:p w:rsidR="008B3821" w:rsidRPr="007D25B0" w:rsidRDefault="008B3821" w:rsidP="008B3821">
      <w:pPr>
        <w:tabs>
          <w:tab w:val="clear" w:pos="794"/>
          <w:tab w:val="clear" w:pos="1191"/>
          <w:tab w:val="clear" w:pos="1588"/>
          <w:tab w:val="clear" w:pos="1985"/>
        </w:tabs>
        <w:spacing w:before="60"/>
        <w:ind w:left="288"/>
        <w:rPr>
          <w:sz w:val="18"/>
          <w:szCs w:val="18"/>
          <w:lang w:val="en-US"/>
        </w:rPr>
      </w:pPr>
      <w:r w:rsidRPr="007D25B0">
        <w:rPr>
          <w:sz w:val="18"/>
          <w:szCs w:val="18"/>
          <w:lang w:val="en-US"/>
        </w:rPr>
        <w:t>NOTE </w:t>
      </w:r>
      <w:r w:rsidR="00857B33">
        <w:fldChar w:fldCharType="begin"/>
      </w:r>
      <w:r w:rsidR="00857B33">
        <w:instrText xml:space="preserve"> SEQ NoteCounter  \* MERGEFORMAT </w:instrText>
      </w:r>
      <w:r w:rsidR="00857B33">
        <w:fldChar w:fldCharType="separate"/>
      </w:r>
      <w:r w:rsidRPr="007D25B0">
        <w:rPr>
          <w:noProof/>
          <w:sz w:val="18"/>
          <w:szCs w:val="18"/>
          <w:lang w:val="en-US"/>
        </w:rPr>
        <w:t>5</w:t>
      </w:r>
      <w:r w:rsidR="00857B33">
        <w:rPr>
          <w:noProof/>
          <w:sz w:val="18"/>
          <w:szCs w:val="18"/>
          <w:lang w:val="en-US"/>
        </w:rPr>
        <w:fldChar w:fldCharType="end"/>
      </w:r>
      <w:r w:rsidRPr="007D25B0">
        <w:rPr>
          <w:sz w:val="18"/>
          <w:szCs w:val="18"/>
          <w:lang w:val="en-US"/>
        </w:rPr>
        <w:t xml:space="preserve"> – A </w:t>
      </w:r>
      <w:r w:rsidRPr="007D25B0">
        <w:rPr>
          <w:sz w:val="18"/>
          <w:szCs w:val="18"/>
          <w:lang w:val="en-US" w:eastAsia="ko-KR"/>
        </w:rPr>
        <w:t>picture cannot be included in more than one of the five RPS lists</w:t>
      </w:r>
      <w:r w:rsidRPr="007D25B0">
        <w:rPr>
          <w:sz w:val="18"/>
          <w:szCs w:val="18"/>
          <w:lang w:val="en-US"/>
        </w:rPr>
        <w:t>.</w:t>
      </w:r>
    </w:p>
    <w:p w:rsidR="008B3821" w:rsidRPr="007D25B0" w:rsidRDefault="008B3821" w:rsidP="008B3821">
      <w:pPr>
        <w:keepNext/>
        <w:rPr>
          <w:lang w:val="en-US" w:eastAsia="ko-KR"/>
        </w:rPr>
      </w:pPr>
      <w:r w:rsidRPr="007D25B0">
        <w:rPr>
          <w:lang w:val="en-US" w:eastAsia="ko-KR"/>
        </w:rPr>
        <w:t>It is a requirement of bitstream conformance that the RPS is restricted as follows:</w:t>
      </w:r>
    </w:p>
    <w:p w:rsidR="008B3821" w:rsidRPr="007D25B0" w:rsidRDefault="008B3821" w:rsidP="002026D5">
      <w:pPr>
        <w:keepNext/>
        <w:numPr>
          <w:ilvl w:val="0"/>
          <w:numId w:val="42"/>
        </w:numPr>
        <w:tabs>
          <w:tab w:val="left" w:pos="360"/>
        </w:tabs>
        <w:textAlignment w:val="auto"/>
        <w:rPr>
          <w:lang w:val="en-US" w:eastAsia="ko-KR"/>
        </w:rPr>
      </w:pPr>
      <w:r w:rsidRPr="007D25B0">
        <w:rPr>
          <w:lang w:val="en-US" w:eastAsia="ko-KR"/>
        </w:rPr>
        <w:t>There shall be no entry in RefPicSetStCurrBefore, RefPicSetStCurrAfter, or RefPicSetLtCurr for which one or more of the following are true:</w:t>
      </w:r>
    </w:p>
    <w:p w:rsidR="008B3821" w:rsidRPr="007D25B0" w:rsidRDefault="008B3821" w:rsidP="002026D5">
      <w:pPr>
        <w:numPr>
          <w:ilvl w:val="1"/>
          <w:numId w:val="42"/>
        </w:numPr>
        <w:tabs>
          <w:tab w:val="left" w:pos="360"/>
        </w:tabs>
        <w:textAlignment w:val="auto"/>
        <w:rPr>
          <w:lang w:val="en-US" w:eastAsia="ko-KR"/>
        </w:rPr>
      </w:pPr>
      <w:r w:rsidRPr="007D25B0">
        <w:rPr>
          <w:lang w:val="en-US" w:eastAsia="ko-KR"/>
        </w:rPr>
        <w:t>The entry is equal to "no reference picture".</w:t>
      </w:r>
    </w:p>
    <w:p w:rsidR="008B3821" w:rsidRPr="007D25B0" w:rsidRDefault="008B3821" w:rsidP="002026D5">
      <w:pPr>
        <w:numPr>
          <w:ilvl w:val="1"/>
          <w:numId w:val="42"/>
        </w:numPr>
        <w:tabs>
          <w:tab w:val="left" w:pos="360"/>
        </w:tabs>
        <w:textAlignment w:val="auto"/>
        <w:rPr>
          <w:lang w:val="en-US" w:eastAsia="ko-KR"/>
        </w:rPr>
      </w:pPr>
      <w:r w:rsidRPr="007D25B0">
        <w:rPr>
          <w:lang w:val="en-US" w:eastAsia="ko-KR"/>
        </w:rPr>
        <w:t>The entry is a sub-layer non-reference picture and has TemporalId equal to that of the current picture.</w:t>
      </w:r>
    </w:p>
    <w:p w:rsidR="008B3821" w:rsidRPr="007D25B0" w:rsidRDefault="008B3821" w:rsidP="002026D5">
      <w:pPr>
        <w:numPr>
          <w:ilvl w:val="1"/>
          <w:numId w:val="42"/>
        </w:numPr>
        <w:tabs>
          <w:tab w:val="left" w:pos="360"/>
        </w:tabs>
        <w:textAlignment w:val="auto"/>
        <w:rPr>
          <w:lang w:val="en-US" w:eastAsia="ko-KR"/>
        </w:rPr>
      </w:pPr>
      <w:r w:rsidRPr="007D25B0">
        <w:rPr>
          <w:lang w:val="en-US" w:eastAsia="ko-KR"/>
        </w:rPr>
        <w:t>The entry is a picture that has TemporalId greater than that of the current picture.</w:t>
      </w:r>
    </w:p>
    <w:p w:rsidR="008B3821" w:rsidRPr="007D25B0" w:rsidRDefault="008B3821" w:rsidP="002026D5">
      <w:pPr>
        <w:numPr>
          <w:ilvl w:val="0"/>
          <w:numId w:val="42"/>
        </w:numPr>
        <w:tabs>
          <w:tab w:val="left" w:pos="360"/>
        </w:tabs>
        <w:textAlignment w:val="auto"/>
        <w:rPr>
          <w:lang w:val="en-US" w:eastAsia="ko-KR"/>
        </w:rPr>
      </w:pPr>
      <w:r w:rsidRPr="007D25B0">
        <w:rPr>
          <w:lang w:val="en-US" w:eastAsia="ko-KR"/>
        </w:rPr>
        <w:t>There shall be no entry in RefPicSetLtCurr or RefPicSetLtFoll for which the difference between the picture order count value of the current picture and the picture order count value of the entry is greater than or equal to 2</w:t>
      </w:r>
      <w:r w:rsidRPr="007D25B0">
        <w:rPr>
          <w:vertAlign w:val="superscript"/>
          <w:lang w:val="en-US" w:eastAsia="ko-KR"/>
        </w:rPr>
        <w:t>24</w:t>
      </w:r>
      <w:r w:rsidRPr="007D25B0">
        <w:rPr>
          <w:lang w:val="en-US" w:eastAsia="ko-KR"/>
        </w:rPr>
        <w:t>.</w:t>
      </w:r>
    </w:p>
    <w:p w:rsidR="008B3821" w:rsidRPr="007D25B0" w:rsidRDefault="008B3821" w:rsidP="002026D5">
      <w:pPr>
        <w:numPr>
          <w:ilvl w:val="0"/>
          <w:numId w:val="42"/>
        </w:numPr>
        <w:tabs>
          <w:tab w:val="left" w:pos="360"/>
        </w:tabs>
        <w:textAlignment w:val="auto"/>
        <w:rPr>
          <w:lang w:val="en-US" w:eastAsia="ko-KR"/>
        </w:rPr>
      </w:pPr>
      <w:r w:rsidRPr="007D25B0">
        <w:rPr>
          <w:lang w:val="en-US" w:eastAsia="ko-KR"/>
        </w:rPr>
        <w:t>When the current picture is a TSA picture, there shall be no picture included in the RPS with TemporalId greater than or equal to the TemporalId of the current picture.</w:t>
      </w:r>
    </w:p>
    <w:p w:rsidR="008B3821" w:rsidRPr="007D25B0" w:rsidRDefault="008B3821" w:rsidP="002026D5">
      <w:pPr>
        <w:numPr>
          <w:ilvl w:val="0"/>
          <w:numId w:val="42"/>
        </w:numPr>
        <w:tabs>
          <w:tab w:val="left" w:pos="360"/>
        </w:tabs>
        <w:textAlignment w:val="auto"/>
        <w:rPr>
          <w:rFonts w:eastAsia="Times New Roman"/>
          <w:lang w:val="en-US" w:eastAsia="ko-KR"/>
        </w:rPr>
      </w:pPr>
      <w:r w:rsidRPr="007D25B0">
        <w:rPr>
          <w:rFonts w:eastAsia="Times New Roman"/>
          <w:lang w:val="en-US" w:eastAsia="ko-KR"/>
        </w:rPr>
        <w:t>When the current picture is an STSA picture, there shall be no picture included in RefPicSetStCurrBefore, RefPicSetStCurrAfter, or RefPicSetLtCurr that has TemporalId equal to that of the current picture.</w:t>
      </w:r>
    </w:p>
    <w:p w:rsidR="008B3821" w:rsidRPr="007D25B0" w:rsidRDefault="008B3821" w:rsidP="002026D5">
      <w:pPr>
        <w:numPr>
          <w:ilvl w:val="0"/>
          <w:numId w:val="42"/>
        </w:numPr>
        <w:tabs>
          <w:tab w:val="left" w:pos="360"/>
        </w:tabs>
        <w:textAlignment w:val="auto"/>
        <w:rPr>
          <w:rFonts w:eastAsia="Times New Roman"/>
          <w:lang w:val="en-US" w:eastAsia="ko-KR"/>
        </w:rPr>
      </w:pPr>
      <w:r w:rsidRPr="007D25B0">
        <w:rPr>
          <w:rFonts w:eastAsia="Times New Roman"/>
          <w:lang w:val="en-US" w:eastAsia="ko-KR"/>
        </w:rPr>
        <w:t>When the current picture is a picture that follows, in decoding order, an STSA picture that has TemporalId equal to that of the current picture, there shall be no picture that has TemporalId equal to that of the current picture included in RefPicSetStCurrBefore, RefPicSetStCurrAfter, or RefPicSetLtCurr that precedes the STSA picture in decoding order.</w:t>
      </w:r>
    </w:p>
    <w:p w:rsidR="008B3821" w:rsidRPr="007D25B0" w:rsidRDefault="008B3821" w:rsidP="002026D5">
      <w:pPr>
        <w:numPr>
          <w:ilvl w:val="0"/>
          <w:numId w:val="42"/>
        </w:numPr>
        <w:tabs>
          <w:tab w:val="left" w:pos="360"/>
        </w:tabs>
        <w:textAlignment w:val="auto"/>
        <w:rPr>
          <w:rFonts w:eastAsia="Times New Roman"/>
          <w:lang w:val="en-US" w:eastAsia="ko-KR"/>
        </w:rPr>
      </w:pPr>
      <w:r w:rsidRPr="007D25B0">
        <w:rPr>
          <w:rFonts w:eastAsia="Times New Roman"/>
          <w:lang w:val="en-US" w:eastAsia="ko-KR"/>
        </w:rPr>
        <w:t>When the current picture is a CRA picture, there shall be no picture included in the RPS that precedes, in decoding order, any preceding IRAP picture in decoding order (when present).</w:t>
      </w:r>
    </w:p>
    <w:p w:rsidR="008B3821" w:rsidRPr="007D25B0" w:rsidRDefault="008B3821" w:rsidP="002026D5">
      <w:pPr>
        <w:numPr>
          <w:ilvl w:val="0"/>
          <w:numId w:val="42"/>
        </w:numPr>
        <w:tabs>
          <w:tab w:val="left" w:pos="360"/>
        </w:tabs>
        <w:textAlignment w:val="auto"/>
        <w:rPr>
          <w:rFonts w:eastAsia="Times New Roman"/>
          <w:color w:val="000000"/>
          <w:lang w:val="en-US"/>
        </w:rPr>
      </w:pPr>
      <w:r w:rsidRPr="007D25B0">
        <w:rPr>
          <w:rFonts w:eastAsia="Times New Roman"/>
          <w:lang w:val="en-US" w:eastAsia="ko-KR"/>
        </w:rPr>
        <w:lastRenderedPageBreak/>
        <w:t xml:space="preserve">When the current picture is a trailing picture, there shall be no picture in RefPicSetStCurrBefore, RefPicSetStCurrAfter, or RefPicSetLtCurr that was generated by the decoding process for generating unavailable reference pictures as specified in </w:t>
      </w:r>
      <w:r w:rsidRPr="007D25B0">
        <w:rPr>
          <w:lang w:val="en-US"/>
        </w:rPr>
        <w:t>subclause 8.3.3</w:t>
      </w:r>
      <w:r w:rsidRPr="007D25B0">
        <w:rPr>
          <w:rFonts w:eastAsia="Times New Roman"/>
          <w:lang w:val="en-US" w:eastAsia="ko-KR"/>
        </w:rPr>
        <w:t>.</w:t>
      </w:r>
    </w:p>
    <w:p w:rsidR="008B3821" w:rsidRPr="007D25B0" w:rsidRDefault="008B3821" w:rsidP="002026D5">
      <w:pPr>
        <w:numPr>
          <w:ilvl w:val="0"/>
          <w:numId w:val="42"/>
        </w:numPr>
        <w:tabs>
          <w:tab w:val="left" w:pos="360"/>
        </w:tabs>
        <w:textAlignment w:val="auto"/>
        <w:rPr>
          <w:rFonts w:eastAsia="Times New Roman"/>
          <w:lang w:val="en-US" w:eastAsia="ko-KR"/>
        </w:rPr>
      </w:pPr>
      <w:r w:rsidRPr="007D25B0">
        <w:rPr>
          <w:rFonts w:eastAsia="Times New Roman"/>
          <w:lang w:val="en-US" w:eastAsia="ko-KR"/>
        </w:rPr>
        <w:t>When the current picture is a trailing picture, there shall be no picture in the RPS that precedes the associated IRAP picture in output order or decoding order.</w:t>
      </w:r>
    </w:p>
    <w:p w:rsidR="008B3821" w:rsidRPr="007D25B0" w:rsidRDefault="008B3821" w:rsidP="002026D5">
      <w:pPr>
        <w:numPr>
          <w:ilvl w:val="0"/>
          <w:numId w:val="42"/>
        </w:numPr>
        <w:tabs>
          <w:tab w:val="left" w:pos="360"/>
        </w:tabs>
        <w:textAlignment w:val="auto"/>
        <w:rPr>
          <w:rFonts w:eastAsia="Times New Roman"/>
          <w:lang w:val="en-US" w:eastAsia="ko-KR"/>
        </w:rPr>
      </w:pPr>
      <w:r w:rsidRPr="007D25B0">
        <w:rPr>
          <w:rFonts w:eastAsia="Times New Roman"/>
          <w:lang w:val="en-US" w:eastAsia="ko-KR"/>
        </w:rPr>
        <w:t>When the current picture is a RADL picture, there shall be no picture included in RefPicSetStCurrBefore, RefPicSetStCurrAfter, or RefPicSetLtCurr that is any of the following:</w:t>
      </w:r>
    </w:p>
    <w:p w:rsidR="008B3821" w:rsidRPr="007D25B0" w:rsidRDefault="008B3821" w:rsidP="002026D5">
      <w:pPr>
        <w:numPr>
          <w:ilvl w:val="1"/>
          <w:numId w:val="42"/>
        </w:numPr>
        <w:tabs>
          <w:tab w:val="left" w:pos="360"/>
        </w:tabs>
        <w:textAlignment w:val="auto"/>
        <w:rPr>
          <w:rFonts w:eastAsia="Times New Roman"/>
          <w:lang w:val="en-US" w:eastAsia="ko-KR"/>
        </w:rPr>
      </w:pPr>
      <w:r w:rsidRPr="007D25B0">
        <w:rPr>
          <w:rFonts w:eastAsia="Times New Roman"/>
          <w:lang w:val="en-US" w:eastAsia="ko-KR"/>
        </w:rPr>
        <w:t>A RASL picture</w:t>
      </w:r>
    </w:p>
    <w:p w:rsidR="008B3821" w:rsidRPr="007D25B0" w:rsidRDefault="008B3821" w:rsidP="002026D5">
      <w:pPr>
        <w:numPr>
          <w:ilvl w:val="1"/>
          <w:numId w:val="42"/>
        </w:numPr>
        <w:tabs>
          <w:tab w:val="left" w:pos="360"/>
        </w:tabs>
        <w:textAlignment w:val="auto"/>
        <w:rPr>
          <w:rFonts w:eastAsia="Times New Roman"/>
          <w:color w:val="000000"/>
          <w:lang w:val="en-US"/>
        </w:rPr>
      </w:pPr>
      <w:r w:rsidRPr="007D25B0">
        <w:rPr>
          <w:rFonts w:eastAsia="Times New Roman"/>
          <w:lang w:val="en-US" w:eastAsia="ko-KR"/>
        </w:rPr>
        <w:t xml:space="preserve">A picture that was generated by the decoding process for generating unavailable reference pictures as specified in </w:t>
      </w:r>
      <w:r w:rsidRPr="007D25B0">
        <w:rPr>
          <w:lang w:val="en-US"/>
        </w:rPr>
        <w:t>subclause 8.3.3</w:t>
      </w:r>
    </w:p>
    <w:p w:rsidR="008B3821" w:rsidRPr="007D25B0" w:rsidRDefault="008B3821" w:rsidP="002026D5">
      <w:pPr>
        <w:numPr>
          <w:ilvl w:val="1"/>
          <w:numId w:val="42"/>
        </w:numPr>
        <w:tabs>
          <w:tab w:val="left" w:pos="360"/>
        </w:tabs>
        <w:textAlignment w:val="auto"/>
        <w:rPr>
          <w:rFonts w:eastAsia="Times New Roman"/>
          <w:lang w:val="en-US" w:eastAsia="ko-KR"/>
        </w:rPr>
      </w:pPr>
      <w:r w:rsidRPr="007D25B0">
        <w:rPr>
          <w:rFonts w:eastAsia="Times New Roman"/>
          <w:lang w:val="en-US" w:eastAsia="ko-KR"/>
        </w:rPr>
        <w:t>A picture that precedes the associated IRAP picture in decoding order</w:t>
      </w:r>
    </w:p>
    <w:p w:rsidR="008B3821" w:rsidRPr="007D25B0" w:rsidRDefault="008B3821" w:rsidP="002026D5">
      <w:pPr>
        <w:numPr>
          <w:ilvl w:val="0"/>
          <w:numId w:val="42"/>
        </w:numPr>
        <w:tabs>
          <w:tab w:val="left" w:pos="360"/>
        </w:tabs>
        <w:textAlignment w:val="auto"/>
        <w:rPr>
          <w:rFonts w:eastAsia="Times New Roman"/>
          <w:lang w:val="en-US" w:eastAsia="ko-KR"/>
        </w:rPr>
      </w:pPr>
      <w:r w:rsidRPr="007D25B0">
        <w:rPr>
          <w:rFonts w:eastAsia="Times New Roman"/>
          <w:lang w:val="en-US" w:eastAsia="ko-KR"/>
        </w:rPr>
        <w:t>When the sps_temporal_id_nesting_flag is equal to 1, the following applies:</w:t>
      </w:r>
    </w:p>
    <w:p w:rsidR="008B3821" w:rsidRPr="007D25B0" w:rsidRDefault="008B3821" w:rsidP="002026D5">
      <w:pPr>
        <w:numPr>
          <w:ilvl w:val="1"/>
          <w:numId w:val="42"/>
        </w:numPr>
        <w:tabs>
          <w:tab w:val="left" w:pos="360"/>
        </w:tabs>
        <w:textAlignment w:val="auto"/>
        <w:rPr>
          <w:rFonts w:eastAsia="Times New Roman"/>
          <w:lang w:val="en-US" w:eastAsia="ko-KR"/>
        </w:rPr>
      </w:pPr>
      <w:r w:rsidRPr="007D25B0">
        <w:rPr>
          <w:rFonts w:eastAsia="Times New Roman"/>
          <w:lang w:val="en-US" w:eastAsia="ko-KR"/>
        </w:rPr>
        <w:t>Let tIdA be the value of TemporalId of the current picture picA.</w:t>
      </w:r>
    </w:p>
    <w:p w:rsidR="008B3821" w:rsidRPr="007D25B0" w:rsidRDefault="008B3821" w:rsidP="008B3821">
      <w:pPr>
        <w:rPr>
          <w:lang w:val="en-US"/>
        </w:rPr>
      </w:pPr>
      <w:r w:rsidRPr="007D25B0">
        <w:rPr>
          <w:rFonts w:eastAsia="Times New Roman"/>
          <w:lang w:val="en-US" w:eastAsia="ko-KR"/>
        </w:rPr>
        <w:t>Any picture picB with TemporalId equal to tIdB that is less than or equal to tIdA shall not be included in RefPicSetStCurrBefore, RefPicSetStCurrAfter, or RefPicSetLtCurr of picA when there exists a picture picC that has TemporalId less than tIdB, follows picB in decoding order, and precedes picA in decoding order.</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50" w:name="_Toc366771977"/>
      <w:r w:rsidRPr="007D25B0">
        <w:rPr>
          <w:lang w:val="en-US"/>
        </w:rPr>
        <w:t>Decoding process for coding units coded in intra prediction mode</w:t>
      </w:r>
      <w:bookmarkEnd w:id="1250"/>
    </w:p>
    <w:p w:rsidR="008B3821" w:rsidRPr="007D25B0" w:rsidRDefault="008B3821" w:rsidP="008B3821">
      <w:pPr>
        <w:pStyle w:val="3N"/>
        <w:rPr>
          <w:lang w:val="en-US"/>
        </w:rPr>
      </w:pPr>
      <w:r w:rsidRPr="007D25B0">
        <w:rPr>
          <w:lang w:val="en-US"/>
        </w:rPr>
        <w:t>The specifications in subclause 8.4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51" w:name="_Ref364437673"/>
      <w:bookmarkStart w:id="1252" w:name="_Toc366771978"/>
      <w:r w:rsidRPr="007D25B0">
        <w:rPr>
          <w:lang w:val="en-US"/>
        </w:rPr>
        <w:t>Decoding process for coding units coded in inter prediction mode</w:t>
      </w:r>
      <w:bookmarkEnd w:id="1251"/>
      <w:bookmarkEnd w:id="1252"/>
    </w:p>
    <w:p w:rsidR="008B3821" w:rsidRPr="007D25B0" w:rsidRDefault="008B3821" w:rsidP="008B3821">
      <w:pPr>
        <w:pStyle w:val="3N"/>
        <w:rPr>
          <w:lang w:val="en-US"/>
        </w:rPr>
      </w:pPr>
      <w:r w:rsidRPr="007D25B0">
        <w:rPr>
          <w:lang w:val="en-US"/>
        </w:rPr>
        <w:t>The specifications in subclause 8.5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53" w:name="_Toc366771979"/>
      <w:r w:rsidRPr="007D25B0">
        <w:rPr>
          <w:lang w:val="en-US"/>
        </w:rPr>
        <w:t>Scaling, transformation and array construction process prior to deblocking filter process</w:t>
      </w:r>
      <w:bookmarkEnd w:id="1253"/>
    </w:p>
    <w:p w:rsidR="008B3821" w:rsidRPr="007D25B0" w:rsidRDefault="008B3821" w:rsidP="008B3821">
      <w:pPr>
        <w:pStyle w:val="3N"/>
        <w:rPr>
          <w:lang w:val="en-US"/>
        </w:rPr>
      </w:pPr>
      <w:r w:rsidRPr="007D25B0">
        <w:rPr>
          <w:lang w:val="en-US"/>
        </w:rPr>
        <w:t>The specifications in subclause 8.6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54" w:name="_Toc366771980"/>
      <w:r w:rsidRPr="007D25B0">
        <w:rPr>
          <w:lang w:val="en-US"/>
        </w:rPr>
        <w:t>In-loop filter process</w:t>
      </w:r>
      <w:bookmarkEnd w:id="1254"/>
    </w:p>
    <w:p w:rsidR="008B3821" w:rsidRPr="007D25B0" w:rsidRDefault="008B3821" w:rsidP="008B3821">
      <w:pPr>
        <w:pStyle w:val="3N"/>
        <w:rPr>
          <w:lang w:val="en-US"/>
        </w:rPr>
      </w:pPr>
      <w:r w:rsidRPr="007D25B0">
        <w:rPr>
          <w:lang w:val="en-US"/>
        </w:rPr>
        <w:t>The specifications in subclause 8.7 apply.</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255" w:name="_Toc366771981"/>
      <w:r w:rsidRPr="007D25B0">
        <w:rPr>
          <w:lang w:val="en-US"/>
        </w:rPr>
        <w:t>Parsing process</w:t>
      </w:r>
      <w:bookmarkEnd w:id="1255"/>
    </w:p>
    <w:p w:rsidR="008B3821" w:rsidRPr="007D25B0" w:rsidRDefault="008B3821" w:rsidP="008B3821">
      <w:pPr>
        <w:pStyle w:val="3N"/>
        <w:rPr>
          <w:lang w:val="en-US"/>
        </w:rPr>
      </w:pPr>
      <w:r w:rsidRPr="007D25B0">
        <w:rPr>
          <w:lang w:val="en-US"/>
        </w:rPr>
        <w:t>The specifications in clause 9 apply.</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256" w:name="_Toc366771982"/>
      <w:r w:rsidRPr="007D25B0">
        <w:rPr>
          <w:lang w:val="en-US"/>
        </w:rPr>
        <w:t>Specification of bitstream subsets</w:t>
      </w:r>
      <w:bookmarkEnd w:id="1256"/>
    </w:p>
    <w:p w:rsidR="008B3821" w:rsidRPr="007D25B0" w:rsidRDefault="008B3821" w:rsidP="008B3821">
      <w:pPr>
        <w:pStyle w:val="3N"/>
        <w:rPr>
          <w:lang w:val="en-US"/>
        </w:rPr>
      </w:pPr>
      <w:r w:rsidRPr="007D25B0">
        <w:rPr>
          <w:lang w:val="en-US"/>
        </w:rPr>
        <w:t>The specifications in clause 10 apply.</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257" w:name="_Toc366771983"/>
      <w:r w:rsidRPr="007D25B0">
        <w:rPr>
          <w:lang w:val="en-US"/>
        </w:rPr>
        <w:t>(Void)</w:t>
      </w:r>
      <w:bookmarkEnd w:id="1257"/>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258" w:name="_Ref364437770"/>
      <w:bookmarkStart w:id="1259" w:name="_Toc366771984"/>
      <w:r w:rsidRPr="007D25B0">
        <w:rPr>
          <w:lang w:val="en-US"/>
        </w:rPr>
        <w:t>Byte stream format</w:t>
      </w:r>
      <w:bookmarkEnd w:id="1258"/>
      <w:bookmarkEnd w:id="1259"/>
    </w:p>
    <w:p w:rsidR="008B3821" w:rsidRPr="007D25B0" w:rsidRDefault="008B3821" w:rsidP="008B3821">
      <w:pPr>
        <w:pStyle w:val="3N"/>
        <w:rPr>
          <w:lang w:val="en-US"/>
        </w:rPr>
      </w:pPr>
      <w:r w:rsidRPr="007D25B0">
        <w:rPr>
          <w:lang w:val="en-US"/>
        </w:rPr>
        <w:t>The specifications in Annex B apply.</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260" w:name="_Ref364437780"/>
      <w:bookmarkStart w:id="1261" w:name="_Toc366771985"/>
      <w:r w:rsidRPr="007D25B0">
        <w:rPr>
          <w:lang w:val="en-US"/>
        </w:rPr>
        <w:t>Hypothetical reference decoder</w:t>
      </w:r>
      <w:bookmarkEnd w:id="1260"/>
      <w:bookmarkEnd w:id="1261"/>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62" w:name="_Toc366771986"/>
      <w:r w:rsidRPr="007D25B0">
        <w:rPr>
          <w:lang w:val="en-US"/>
        </w:rPr>
        <w:t>General</w:t>
      </w:r>
      <w:bookmarkEnd w:id="1262"/>
    </w:p>
    <w:p w:rsidR="008B3821" w:rsidRPr="007D25B0" w:rsidRDefault="008B3821" w:rsidP="008B3821">
      <w:pPr>
        <w:pStyle w:val="3N"/>
        <w:rPr>
          <w:lang w:val="en-US"/>
        </w:rPr>
      </w:pPr>
      <w:r w:rsidRPr="007D25B0">
        <w:rPr>
          <w:lang w:val="en-US"/>
        </w:rPr>
        <w:t>The specifications in subclause C.1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63" w:name="_Toc366771987"/>
      <w:r w:rsidRPr="007D25B0">
        <w:rPr>
          <w:lang w:val="en-US"/>
        </w:rPr>
        <w:t>Operation of coded picture buffer (CPB)</w:t>
      </w:r>
      <w:bookmarkEnd w:id="1263"/>
    </w:p>
    <w:p w:rsidR="008B3821" w:rsidRPr="007D25B0" w:rsidRDefault="008B3821" w:rsidP="008B3821">
      <w:pPr>
        <w:pStyle w:val="3N"/>
        <w:rPr>
          <w:lang w:val="en-US"/>
        </w:rPr>
      </w:pPr>
      <w:r w:rsidRPr="007D25B0">
        <w:rPr>
          <w:lang w:val="en-US"/>
        </w:rPr>
        <w:t>The specifications in subclause C.2 apply with the following modifications.</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Replace "a BLA access unit for which the coded picture has nal_unit_type equal to BLA_W_RADL or BLA_N_LP" with "a BLA access unit for which each coded picture has nal_unit_type equal to BLA_W_RADL or BLA_N_LP".</w:t>
      </w:r>
    </w:p>
    <w:p w:rsidR="008B3821" w:rsidRPr="007D25B0" w:rsidRDefault="008B3821" w:rsidP="008B3821">
      <w:pPr>
        <w:tabs>
          <w:tab w:val="clear" w:pos="794"/>
          <w:tab w:val="left" w:pos="400"/>
        </w:tabs>
        <w:ind w:left="400" w:hanging="400"/>
        <w:rPr>
          <w:lang w:val="en-US"/>
        </w:rPr>
      </w:pPr>
      <w:r w:rsidRPr="007D25B0">
        <w:rPr>
          <w:lang w:val="en-US"/>
        </w:rPr>
        <w:lastRenderedPageBreak/>
        <w:t>–</w:t>
      </w:r>
      <w:r w:rsidRPr="007D25B0">
        <w:rPr>
          <w:lang w:val="en-US"/>
        </w:rPr>
        <w:tab/>
        <w:t>Replace "a BLA access unit for which the coded picture has nal_unit_type equal to BLA_W_LP" with "a BLA access unit for which each coded picture has nal_unit_type equal to BLA_W_LP".</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Replace "picture n" with "access unit n".</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Replace "</w:t>
      </w:r>
      <w:proofErr w:type="gramStart"/>
      <w:r w:rsidRPr="007D25B0">
        <w:rPr>
          <w:lang w:val="en-US"/>
        </w:rPr>
        <w:t>AuNominalRemovalTime[</w:t>
      </w:r>
      <w:proofErr w:type="gramEnd"/>
      <w:r w:rsidRPr="007D25B0">
        <w:rPr>
          <w:lang w:val="en-US"/>
        </w:rPr>
        <w:t> prevNonDiscardablePic ] is the nominal removal time of the preceding picture in decoding order with TemporalId equal to 0 that is not a RASL, RADL or sub-layer non-reference picture", with "AuNominalRemovalTime[ prevNonDiscardablePic ] is the nominal removal time of the preceding access unit in decoding order, each picture of which is with TemporalId equal to 0 that is not a RASL, RADL or sub-layer non-reference picture".</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64" w:name="_Toc366771988"/>
      <w:r w:rsidRPr="007D25B0">
        <w:rPr>
          <w:lang w:val="en-US"/>
        </w:rPr>
        <w:t>Operation of the decoded picture buffer (DPB)</w:t>
      </w:r>
      <w:bookmarkEnd w:id="1264"/>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65" w:name="_Toc366771989"/>
      <w:r w:rsidRPr="007D25B0">
        <w:rPr>
          <w:lang w:val="en-US"/>
        </w:rPr>
        <w:t>General</w:t>
      </w:r>
      <w:bookmarkEnd w:id="1265"/>
    </w:p>
    <w:p w:rsidR="008B3821" w:rsidRPr="007D25B0" w:rsidRDefault="008B3821" w:rsidP="008B3821">
      <w:pPr>
        <w:rPr>
          <w:lang w:val="en-US"/>
        </w:rPr>
      </w:pPr>
      <w:r w:rsidRPr="007D25B0">
        <w:rPr>
          <w:lang w:val="en-US"/>
        </w:rPr>
        <w:t>The specifications in this subclause apply independently to each set of DPB parameters selected as specified in subclause C.1.</w:t>
      </w:r>
    </w:p>
    <w:p w:rsidR="008B3821" w:rsidRPr="007D25B0" w:rsidRDefault="008B3821" w:rsidP="008B3821">
      <w:pPr>
        <w:rPr>
          <w:lang w:val="en-US"/>
        </w:rPr>
      </w:pPr>
      <w:r w:rsidRPr="007D25B0">
        <w:rPr>
          <w:lang w:val="en-US"/>
        </w:rPr>
        <w:t xml:space="preserve">The decoded picture buffer contains picture storage buffers. Each of the picture storage buffers may contain a decoded picture that is marked as "used for reference" or is held for future output. The processes specified in subclauses </w:t>
      </w:r>
      <w:r w:rsidR="002D2385" w:rsidRPr="007D25B0">
        <w:fldChar w:fldCharType="begin"/>
      </w:r>
      <w:r w:rsidR="002D2385" w:rsidRPr="007D25B0">
        <w:instrText xml:space="preserve"> REF _Ref358379441 \r \h  \* MERGEFORMAT </w:instrText>
      </w:r>
      <w:r w:rsidR="002D2385" w:rsidRPr="007D25B0">
        <w:fldChar w:fldCharType="separate"/>
      </w:r>
      <w:r w:rsidRPr="007D25B0">
        <w:rPr>
          <w:lang w:val="en-US"/>
        </w:rPr>
        <w:t>F.13.3.2</w:t>
      </w:r>
      <w:r w:rsidR="002D2385" w:rsidRPr="007D25B0">
        <w:fldChar w:fldCharType="end"/>
      </w:r>
      <w:r w:rsidRPr="007D25B0">
        <w:rPr>
          <w:lang w:val="en-US"/>
        </w:rPr>
        <w:t xml:space="preserve">, </w:t>
      </w:r>
      <w:r w:rsidR="002D2385" w:rsidRPr="007D25B0">
        <w:fldChar w:fldCharType="begin"/>
      </w:r>
      <w:r w:rsidR="002D2385" w:rsidRPr="007D25B0">
        <w:instrText xml:space="preserve"> REF _Ref36829708 \r \h  \* MERGEFORMAT </w:instrText>
      </w:r>
      <w:r w:rsidR="002D2385" w:rsidRPr="007D25B0">
        <w:fldChar w:fldCharType="separate"/>
      </w:r>
      <w:r w:rsidRPr="007D25B0">
        <w:rPr>
          <w:lang w:val="en-US"/>
        </w:rPr>
        <w:t>F.13.3.3</w:t>
      </w:r>
      <w:r w:rsidR="002D2385" w:rsidRPr="007D25B0">
        <w:fldChar w:fldCharType="end"/>
      </w:r>
      <w:r w:rsidRPr="007D25B0">
        <w:rPr>
          <w:lang w:val="en-US"/>
        </w:rPr>
        <w:t xml:space="preserve"> and </w:t>
      </w:r>
      <w:r w:rsidR="002D2385" w:rsidRPr="007D25B0">
        <w:fldChar w:fldCharType="begin"/>
      </w:r>
      <w:r w:rsidR="002D2385" w:rsidRPr="007D25B0">
        <w:instrText xml:space="preserve"> REF _Ref306290220 \r \h  \* MERGEFORMAT </w:instrText>
      </w:r>
      <w:r w:rsidR="002D2385" w:rsidRPr="007D25B0">
        <w:fldChar w:fldCharType="separate"/>
      </w:r>
      <w:r w:rsidRPr="007D25B0">
        <w:rPr>
          <w:lang w:val="en-US"/>
        </w:rPr>
        <w:t>F.13.3.4</w:t>
      </w:r>
      <w:r w:rsidR="002D2385" w:rsidRPr="007D25B0">
        <w:fldChar w:fldCharType="end"/>
      </w:r>
      <w:r w:rsidRPr="007D25B0">
        <w:rPr>
          <w:lang w:val="en-US"/>
        </w:rPr>
        <w:t xml:space="preserve"> are sequentially applied as specified below.</w:t>
      </w:r>
    </w:p>
    <w:p w:rsidR="008B3821" w:rsidRPr="007D25B0" w:rsidRDefault="008B3821" w:rsidP="008B3821">
      <w:pPr>
        <w:pStyle w:val="3N"/>
        <w:rPr>
          <w:lang w:val="en-US"/>
        </w:rPr>
      </w:pPr>
      <w:r w:rsidRPr="007D25B0">
        <w:rPr>
          <w:lang w:val="en-US"/>
        </w:rPr>
        <w:t>PicOutputFlag for pictures that are not included in a target output layer is set equal to 0.</w:t>
      </w:r>
    </w:p>
    <w:p w:rsidR="008B3821" w:rsidRPr="007D25B0" w:rsidRDefault="008B3821" w:rsidP="008B3821">
      <w:pPr>
        <w:pStyle w:val="3N"/>
        <w:rPr>
          <w:lang w:val="en-US"/>
        </w:rPr>
      </w:pPr>
      <w:r w:rsidRPr="007D25B0">
        <w:rPr>
          <w:lang w:val="en-US"/>
        </w:rPr>
        <w:t>Decoded pictures with the same DPB output time and with PicOutputFlag equal to 1 are output in ascending order of nuh_layer_id values of these decoded pictures.</w:t>
      </w:r>
    </w:p>
    <w:p w:rsidR="008B3821" w:rsidRPr="007D25B0" w:rsidRDefault="008B3821" w:rsidP="008B3821">
      <w:pPr>
        <w:pStyle w:val="CommentText"/>
        <w:rPr>
          <w:lang w:val="en-US"/>
        </w:rPr>
      </w:pPr>
      <w:r w:rsidRPr="007D25B0">
        <w:rPr>
          <w:lang w:val="en-US"/>
        </w:rPr>
        <w:t>Let picture n be the coded picture or decoded picture of the access unit n for a particular value of nuh_layer_id, wherein n is a non-negative integer number.</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66" w:name="_Toc366771990"/>
      <w:r w:rsidRPr="007D25B0">
        <w:rPr>
          <w:lang w:val="en-US"/>
        </w:rPr>
        <w:t>Removal of pictures from the DPB</w:t>
      </w:r>
      <w:bookmarkEnd w:id="1266"/>
    </w:p>
    <w:p w:rsidR="008B3821" w:rsidRPr="007D25B0" w:rsidRDefault="008B3821" w:rsidP="008B3821">
      <w:pPr>
        <w:pStyle w:val="3N"/>
        <w:rPr>
          <w:lang w:val="en-US"/>
        </w:rPr>
      </w:pPr>
      <w:r w:rsidRPr="007D25B0">
        <w:rPr>
          <w:lang w:val="en-US"/>
        </w:rPr>
        <w:t>The specifications in subclause C.3.2 apply separately for each set of decoded pictures with a particular value of nuh_layer_id with the following modifications.</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Replace "The removal of pictures from the DPB before decoding of the current picture (but after parsing the slice header of the first slice of the current picture) happens instantaneously at the CPB removal time of the first decoding unit of access unit n (containing the current picture) and proceeds as follows:" with "The removal of pictures from the DPB before decoding of the current picture (but after parsing the slice header of the first slice of the current picture) happens instantaneously at the CPB removal time of the first decoding unit of the picture n and proceeds as follows:".</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67" w:name="_Toc366771991"/>
      <w:r w:rsidRPr="007D25B0">
        <w:rPr>
          <w:lang w:val="en-US"/>
        </w:rPr>
        <w:t>Picture output</w:t>
      </w:r>
      <w:bookmarkEnd w:id="1267"/>
    </w:p>
    <w:p w:rsidR="008B3821" w:rsidRPr="007D25B0" w:rsidRDefault="008B3821" w:rsidP="008B3821">
      <w:pPr>
        <w:tabs>
          <w:tab w:val="clear" w:pos="794"/>
          <w:tab w:val="left" w:pos="400"/>
        </w:tabs>
        <w:rPr>
          <w:lang w:val="en-US"/>
        </w:rPr>
      </w:pPr>
      <w:r w:rsidRPr="007D25B0">
        <w:rPr>
          <w:lang w:val="en-US"/>
        </w:rPr>
        <w:t>The specifications in subclause C.3.3 apply with the following modifications.</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 xml:space="preserve">Replace "The output of the current picture is specified as follows, </w:t>
      </w:r>
      <w:proofErr w:type="gramStart"/>
      <w:r w:rsidRPr="007D25B0">
        <w:rPr>
          <w:lang w:val="en-US"/>
        </w:rPr>
        <w:t>" with</w:t>
      </w:r>
      <w:proofErr w:type="gramEnd"/>
      <w:r w:rsidRPr="007D25B0">
        <w:rPr>
          <w:lang w:val="en-US"/>
        </w:rPr>
        <w:t xml:space="preserve"> "For each picture of the current access unit, the output of the picture is specified as follows for each picture of the access unit ".</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68" w:name="_Toc366771992"/>
      <w:r w:rsidRPr="007D25B0">
        <w:rPr>
          <w:lang w:val="en-US"/>
        </w:rPr>
        <w:t>Current decoded picture marking and storage</w:t>
      </w:r>
      <w:bookmarkEnd w:id="1268"/>
    </w:p>
    <w:p w:rsidR="008B3821" w:rsidRPr="007D25B0" w:rsidRDefault="008B3821" w:rsidP="008B3821">
      <w:pPr>
        <w:rPr>
          <w:lang w:val="en-US"/>
        </w:rPr>
      </w:pPr>
      <w:r w:rsidRPr="007D25B0">
        <w:rPr>
          <w:lang w:val="en-US"/>
        </w:rPr>
        <w:t xml:space="preserve">The process specified in this subclause happens instantaneously at the CPB removal time of the last decoding unit of picture n, </w:t>
      </w:r>
      <w:r w:rsidRPr="007D25B0">
        <w:rPr>
          <w:iCs/>
          <w:lang w:val="en-US"/>
        </w:rPr>
        <w:t>CpbRemovalTime</w:t>
      </w:r>
      <w:proofErr w:type="gramStart"/>
      <w:r w:rsidRPr="007D25B0">
        <w:rPr>
          <w:iCs/>
          <w:lang w:val="en-US"/>
        </w:rPr>
        <w:t>[</w:t>
      </w:r>
      <w:r w:rsidRPr="007D25B0">
        <w:rPr>
          <w:lang w:val="en-US"/>
        </w:rPr>
        <w:t> n</w:t>
      </w:r>
      <w:proofErr w:type="gramEnd"/>
      <w:r w:rsidRPr="007D25B0">
        <w:rPr>
          <w:iCs/>
          <w:lang w:val="en-US"/>
        </w:rPr>
        <w:t> ]</w:t>
      </w:r>
      <w:r w:rsidRPr="007D25B0">
        <w:rPr>
          <w:lang w:val="en-US"/>
        </w:rPr>
        <w:t>.</w:t>
      </w:r>
    </w:p>
    <w:p w:rsidR="008B3821" w:rsidRPr="007D25B0" w:rsidRDefault="008B3821" w:rsidP="008B3821">
      <w:pPr>
        <w:rPr>
          <w:lang w:val="en-US"/>
        </w:rPr>
      </w:pPr>
      <w:r w:rsidRPr="007D25B0">
        <w:rPr>
          <w:lang w:val="en-US"/>
        </w:rPr>
        <w:t>The current decoded picture is stored in the DPB in an empty picture storage buffer, the DPB fullness is incremented by one, and the current picture is marked as "used for short-term reference".</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69" w:name="_Toc366771993"/>
      <w:r w:rsidRPr="007D25B0">
        <w:rPr>
          <w:lang w:val="en-US"/>
        </w:rPr>
        <w:t>Bitstream conformance</w:t>
      </w:r>
      <w:bookmarkEnd w:id="1269"/>
    </w:p>
    <w:p w:rsidR="008B3821" w:rsidRPr="007D25B0" w:rsidRDefault="008B3821" w:rsidP="008B3821">
      <w:pPr>
        <w:rPr>
          <w:lang w:val="en-US"/>
        </w:rPr>
      </w:pPr>
      <w:r w:rsidRPr="007D25B0">
        <w:rPr>
          <w:lang w:val="en-US"/>
        </w:rPr>
        <w:t>A bitstream of coded data conforming to this Specification shall fulfil all requirements specified in this subclause.</w:t>
      </w:r>
    </w:p>
    <w:p w:rsidR="008B3821" w:rsidRPr="007D25B0" w:rsidRDefault="008B3821" w:rsidP="008B3821">
      <w:pPr>
        <w:rPr>
          <w:lang w:val="en-US"/>
        </w:rPr>
      </w:pPr>
      <w:r w:rsidRPr="007D25B0">
        <w:rPr>
          <w:lang w:val="en-US"/>
        </w:rPr>
        <w:t>The bitstream shall be constructed according to the syntax, semantics, and constraints specified in this Specification outside of this annex.</w:t>
      </w:r>
    </w:p>
    <w:p w:rsidR="008B3821" w:rsidRPr="007D25B0" w:rsidRDefault="008B3821" w:rsidP="008B3821">
      <w:pPr>
        <w:rPr>
          <w:lang w:val="en-US"/>
        </w:rPr>
      </w:pPr>
      <w:r w:rsidRPr="007D25B0">
        <w:rPr>
          <w:lang w:val="en-US"/>
        </w:rPr>
        <w:t>The first access unit in a bitstream shall be an IRAP access unit.</w:t>
      </w:r>
    </w:p>
    <w:p w:rsidR="008B3821" w:rsidRPr="007D25B0" w:rsidRDefault="008B3821" w:rsidP="008B3821">
      <w:pPr>
        <w:rPr>
          <w:lang w:val="en-US"/>
        </w:rPr>
      </w:pPr>
      <w:r w:rsidRPr="007D25B0">
        <w:rPr>
          <w:lang w:val="en-US"/>
        </w:rPr>
        <w:t>The bitstream is tested by the HRD for conformance as specified in subclause C.1.</w:t>
      </w:r>
    </w:p>
    <w:p w:rsidR="008B3821" w:rsidRPr="007D25B0" w:rsidRDefault="008B3821" w:rsidP="008B3821">
      <w:pPr>
        <w:rPr>
          <w:lang w:val="en-US"/>
        </w:rPr>
      </w:pPr>
      <w:r w:rsidRPr="007D25B0">
        <w:rPr>
          <w:lang w:val="en-US"/>
        </w:rPr>
        <w:t>Let the nuh_layer_id of the current picture be currPicLayerId.</w:t>
      </w:r>
    </w:p>
    <w:p w:rsidR="008B3821" w:rsidRPr="007D25B0" w:rsidRDefault="008B3821" w:rsidP="008B3821">
      <w:pPr>
        <w:rPr>
          <w:lang w:val="en-US"/>
        </w:rPr>
      </w:pPr>
      <w:r w:rsidRPr="007D25B0">
        <w:rPr>
          <w:lang w:val="en-US"/>
        </w:rPr>
        <w:lastRenderedPageBreak/>
        <w:t>For each current picture, let the variables maxPicOrderCnt and minPicOrderCnt be set equal to the maximum and the minimum, respectively, of the PicOrderCntVal values of the following pictures with nuh_layer_id equal to currPicLayerId:</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The current picture.</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The previous picture in decoding order that has TemporalId equal to 0 and that is not a RASL picture, a RADL picture, or a sub-layer non-reference picture.</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The short-term reference pictures in the RPS of the current picture.</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All pictures n that have PicOutputFlag equal to 1, Au</w:t>
      </w:r>
      <w:r w:rsidRPr="007D25B0">
        <w:rPr>
          <w:iCs/>
          <w:lang w:val="en-US"/>
        </w:rPr>
        <w:t>CpbRemovalTime[</w:t>
      </w:r>
      <w:r w:rsidRPr="007D25B0">
        <w:rPr>
          <w:lang w:val="en-US"/>
        </w:rPr>
        <w:t> </w:t>
      </w:r>
      <w:r w:rsidRPr="007D25B0">
        <w:rPr>
          <w:iCs/>
          <w:lang w:val="en-US"/>
        </w:rPr>
        <w:t>n ]</w:t>
      </w:r>
      <w:r w:rsidRPr="007D25B0">
        <w:rPr>
          <w:lang w:val="en-US"/>
        </w:rPr>
        <w:t xml:space="preserve"> less than Au</w:t>
      </w:r>
      <w:r w:rsidRPr="007D25B0">
        <w:rPr>
          <w:iCs/>
          <w:lang w:val="en-US"/>
        </w:rPr>
        <w:t>CpbRemovalTime[</w:t>
      </w:r>
      <w:r w:rsidRPr="007D25B0">
        <w:rPr>
          <w:lang w:val="en-US"/>
        </w:rPr>
        <w:t> </w:t>
      </w:r>
      <w:r w:rsidRPr="007D25B0">
        <w:rPr>
          <w:iCs/>
          <w:lang w:val="en-US"/>
        </w:rPr>
        <w:t>currPic ],</w:t>
      </w:r>
      <w:r w:rsidRPr="007D25B0">
        <w:rPr>
          <w:lang w:val="en-US"/>
        </w:rPr>
        <w:t xml:space="preserve"> and </w:t>
      </w:r>
      <w:r w:rsidRPr="007D25B0">
        <w:rPr>
          <w:iCs/>
          <w:lang w:val="en-US"/>
        </w:rPr>
        <w:t>DpbOutputTime[</w:t>
      </w:r>
      <w:r w:rsidRPr="007D25B0">
        <w:rPr>
          <w:lang w:val="en-US"/>
        </w:rPr>
        <w:t> </w:t>
      </w:r>
      <w:r w:rsidRPr="007D25B0">
        <w:rPr>
          <w:iCs/>
          <w:lang w:val="en-US"/>
        </w:rPr>
        <w:t xml:space="preserve">n ] greater than or equal to </w:t>
      </w:r>
      <w:r w:rsidRPr="007D25B0">
        <w:rPr>
          <w:lang w:val="en-US"/>
        </w:rPr>
        <w:t>Au</w:t>
      </w:r>
      <w:r w:rsidRPr="007D25B0">
        <w:rPr>
          <w:iCs/>
          <w:lang w:val="en-US"/>
        </w:rPr>
        <w:t>CpbRemovalTime[</w:t>
      </w:r>
      <w:r w:rsidRPr="007D25B0">
        <w:rPr>
          <w:lang w:val="en-US"/>
        </w:rPr>
        <w:t> </w:t>
      </w:r>
      <w:r w:rsidRPr="007D25B0">
        <w:rPr>
          <w:iCs/>
          <w:lang w:val="en-US"/>
        </w:rPr>
        <w:t>currPic ]</w:t>
      </w:r>
      <w:r w:rsidRPr="007D25B0">
        <w:rPr>
          <w:lang w:val="en-US"/>
        </w:rPr>
        <w:t>, where currPic is the current picture.</w:t>
      </w:r>
    </w:p>
    <w:p w:rsidR="008B3821" w:rsidRPr="007D25B0" w:rsidRDefault="008B3821" w:rsidP="008B3821">
      <w:pPr>
        <w:rPr>
          <w:lang w:val="en-US"/>
        </w:rPr>
      </w:pPr>
      <w:r w:rsidRPr="007D25B0">
        <w:rPr>
          <w:lang w:val="en-US"/>
        </w:rPr>
        <w:t>All of the following conditions shall be fulfilled for each of the bitstream conformance tests:</w:t>
      </w:r>
    </w:p>
    <w:p w:rsidR="008B3821" w:rsidRPr="007D25B0" w:rsidRDefault="008B3821" w:rsidP="002026D5">
      <w:pPr>
        <w:numPr>
          <w:ilvl w:val="0"/>
          <w:numId w:val="19"/>
        </w:numPr>
        <w:tabs>
          <w:tab w:val="clear" w:pos="794"/>
          <w:tab w:val="left" w:pos="600"/>
          <w:tab w:val="num" w:pos="2300"/>
        </w:tabs>
        <w:ind w:left="600" w:hanging="300"/>
        <w:rPr>
          <w:lang w:val="en-US"/>
        </w:rPr>
      </w:pPr>
      <w:r w:rsidRPr="007D25B0">
        <w:rPr>
          <w:lang w:val="en-US"/>
        </w:rPr>
        <w:t>For each access unit n, with n greater than 0, associated with a buffering period SEI message, let the variable deltaTime90k[ </w:t>
      </w:r>
      <w:r w:rsidRPr="007D25B0">
        <w:rPr>
          <w:iCs/>
          <w:lang w:val="en-US"/>
        </w:rPr>
        <w:t>n ]</w:t>
      </w:r>
      <w:r w:rsidRPr="007D25B0">
        <w:rPr>
          <w:lang w:val="en-US"/>
        </w:rPr>
        <w:t xml:space="preserve"> be specified as follows:</w:t>
      </w:r>
    </w:p>
    <w:p w:rsidR="008B3821" w:rsidRPr="007D25B0" w:rsidRDefault="008B3821" w:rsidP="008B3821">
      <w:pPr>
        <w:tabs>
          <w:tab w:val="clear" w:pos="1191"/>
          <w:tab w:val="clear" w:pos="1985"/>
          <w:tab w:val="center" w:pos="4849"/>
          <w:tab w:val="right" w:pos="9696"/>
        </w:tabs>
        <w:ind w:left="1224"/>
        <w:jc w:val="left"/>
        <w:rPr>
          <w:szCs w:val="18"/>
          <w:lang w:val="en-US"/>
        </w:rPr>
      </w:pPr>
      <w:r w:rsidRPr="007D25B0">
        <w:rPr>
          <w:szCs w:val="22"/>
          <w:lang w:val="en-US"/>
        </w:rPr>
        <w:t>deltaTime90k</w:t>
      </w:r>
      <w:proofErr w:type="gramStart"/>
      <w:r w:rsidRPr="007D25B0">
        <w:rPr>
          <w:szCs w:val="22"/>
          <w:lang w:val="en-US"/>
        </w:rPr>
        <w:t>[ n</w:t>
      </w:r>
      <w:proofErr w:type="gramEnd"/>
      <w:r w:rsidRPr="007D25B0">
        <w:rPr>
          <w:szCs w:val="22"/>
          <w:lang w:val="en-US"/>
        </w:rPr>
        <w:t> ]</w:t>
      </w:r>
      <w:r w:rsidRPr="007D25B0">
        <w:rPr>
          <w:szCs w:val="18"/>
          <w:lang w:val="en-US"/>
        </w:rPr>
        <w:t xml:space="preserve"> = 90000 * ( AuNominalRemovalTime[ n ] − AuFinalArrivalTime[ n − 1 ] )</w:t>
      </w:r>
      <w:r w:rsidRPr="007D25B0">
        <w:rPr>
          <w:szCs w:val="18"/>
          <w:lang w:val="en-US"/>
        </w:rPr>
        <w:tab/>
      </w:r>
      <w:r w:rsidRPr="007D25B0">
        <w:rPr>
          <w:rFonts w:eastAsia="Batang"/>
          <w:bCs/>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00305E48" w:rsidRPr="007D25B0">
        <w:t>F</w:t>
      </w:r>
      <w:r w:rsidR="002D2385" w:rsidRPr="007D25B0">
        <w:fldChar w:fldCharType="end"/>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00305E48" w:rsidRPr="007D25B0">
        <w:rPr>
          <w:noProof/>
          <w:lang w:val="en-US"/>
        </w:rPr>
        <w:t>36</w:t>
      </w:r>
      <w:r w:rsidR="0074750D" w:rsidRPr="007D25B0">
        <w:rPr>
          <w:lang w:val="en-US"/>
        </w:rPr>
        <w:fldChar w:fldCharType="end"/>
      </w:r>
      <w:r w:rsidRPr="007D25B0">
        <w:rPr>
          <w:rFonts w:eastAsia="Batang"/>
          <w:bCs/>
          <w:lang w:val="en-US" w:eastAsia="ko-KR"/>
        </w:rPr>
        <w:t>)</w:t>
      </w:r>
    </w:p>
    <w:p w:rsidR="008B3821" w:rsidRPr="007D25B0" w:rsidRDefault="008B3821" w:rsidP="008B3821">
      <w:pPr>
        <w:ind w:left="600"/>
        <w:rPr>
          <w:lang w:val="en-US"/>
        </w:rPr>
      </w:pPr>
      <w:r w:rsidRPr="007D25B0">
        <w:rPr>
          <w:lang w:val="en-US"/>
        </w:rPr>
        <w:t xml:space="preserve">The value of </w:t>
      </w:r>
      <w:proofErr w:type="gramStart"/>
      <w:r w:rsidRPr="007D25B0">
        <w:rPr>
          <w:lang w:val="en-US"/>
        </w:rPr>
        <w:t>InitCpbRemovalDelay[</w:t>
      </w:r>
      <w:proofErr w:type="gramEnd"/>
      <w:r w:rsidRPr="007D25B0">
        <w:rPr>
          <w:lang w:val="en-US"/>
        </w:rPr>
        <w:t> SchedSelIdx ] is constrained as follows:</w:t>
      </w:r>
    </w:p>
    <w:p w:rsidR="008B3821" w:rsidRPr="007D25B0" w:rsidRDefault="008B3821" w:rsidP="008B3821">
      <w:pPr>
        <w:tabs>
          <w:tab w:val="clear" w:pos="794"/>
          <w:tab w:val="clear" w:pos="1191"/>
          <w:tab w:val="left" w:pos="1000"/>
        </w:tabs>
        <w:spacing w:before="86"/>
        <w:ind w:left="1000" w:hanging="400"/>
        <w:rPr>
          <w:lang w:val="en-US"/>
        </w:rPr>
      </w:pPr>
      <w:r w:rsidRPr="007D25B0">
        <w:rPr>
          <w:bCs/>
          <w:iCs/>
          <w:lang w:val="en-US"/>
        </w:rPr>
        <w:t>–</w:t>
      </w:r>
      <w:r w:rsidRPr="007D25B0">
        <w:rPr>
          <w:bCs/>
          <w:iCs/>
          <w:lang w:val="en-US"/>
        </w:rPr>
        <w:tab/>
      </w:r>
      <w:r w:rsidRPr="007D25B0">
        <w:rPr>
          <w:lang w:val="en-US"/>
        </w:rPr>
        <w:t>If cbr_</w:t>
      </w:r>
      <w:proofErr w:type="gramStart"/>
      <w:r w:rsidRPr="007D25B0">
        <w:rPr>
          <w:lang w:val="en-US"/>
        </w:rPr>
        <w:t>flag[</w:t>
      </w:r>
      <w:proofErr w:type="gramEnd"/>
      <w:r w:rsidRPr="007D25B0">
        <w:rPr>
          <w:lang w:val="en-US"/>
        </w:rPr>
        <w:t> SchedSelIdx ] is equal to 0, the following condition shall be true:</w:t>
      </w:r>
    </w:p>
    <w:p w:rsidR="008B3821" w:rsidRPr="007D25B0" w:rsidRDefault="008B3821" w:rsidP="008B3821">
      <w:pPr>
        <w:tabs>
          <w:tab w:val="clear" w:pos="1191"/>
          <w:tab w:val="clear" w:pos="1985"/>
          <w:tab w:val="center" w:pos="4849"/>
          <w:tab w:val="right" w:pos="9696"/>
        </w:tabs>
        <w:ind w:left="1224"/>
        <w:jc w:val="left"/>
        <w:rPr>
          <w:szCs w:val="18"/>
          <w:lang w:val="en-US"/>
        </w:rPr>
      </w:pPr>
      <w:r w:rsidRPr="007D25B0">
        <w:rPr>
          <w:lang w:val="en-US"/>
        </w:rPr>
        <w:t>InitCpbRemovalDelay[ SchedSelIdx ]</w:t>
      </w:r>
      <w:r w:rsidRPr="007D25B0">
        <w:rPr>
          <w:iCs/>
          <w:szCs w:val="18"/>
          <w:lang w:val="en-US"/>
        </w:rPr>
        <w:t xml:space="preserve">  &lt;= </w:t>
      </w:r>
      <w:r w:rsidRPr="007D25B0">
        <w:rPr>
          <w:szCs w:val="18"/>
          <w:lang w:val="en-US"/>
        </w:rPr>
        <w:t xml:space="preserve"> Ceil( </w:t>
      </w:r>
      <w:r w:rsidRPr="007D25B0">
        <w:rPr>
          <w:szCs w:val="22"/>
          <w:lang w:val="en-US"/>
        </w:rPr>
        <w:t>deltaTime90k[ </w:t>
      </w:r>
      <w:r w:rsidRPr="007D25B0">
        <w:rPr>
          <w:iCs/>
          <w:szCs w:val="22"/>
          <w:lang w:val="en-US"/>
        </w:rPr>
        <w:t>n ]</w:t>
      </w:r>
      <w:r w:rsidRPr="007D25B0">
        <w:rPr>
          <w:szCs w:val="22"/>
          <w:lang w:val="en-US"/>
        </w:rPr>
        <w:t xml:space="preserve"> )</w:t>
      </w:r>
      <w:r w:rsidRPr="007D25B0">
        <w:rPr>
          <w:szCs w:val="18"/>
          <w:lang w:val="en-US"/>
        </w:rPr>
        <w:tab/>
      </w:r>
      <w:r w:rsidRPr="007D25B0">
        <w:rPr>
          <w:rFonts w:eastAsia="Batang"/>
          <w:bCs/>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00305E48" w:rsidRPr="007D25B0">
        <w:t>F</w:t>
      </w:r>
      <w:r w:rsidR="002D2385" w:rsidRPr="007D25B0">
        <w:fldChar w:fldCharType="end"/>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00305E48" w:rsidRPr="007D25B0">
        <w:rPr>
          <w:noProof/>
          <w:lang w:val="en-US"/>
        </w:rPr>
        <w:t>37</w:t>
      </w:r>
      <w:r w:rsidR="0074750D" w:rsidRPr="007D25B0">
        <w:rPr>
          <w:lang w:val="en-US"/>
        </w:rPr>
        <w:fldChar w:fldCharType="end"/>
      </w:r>
      <w:r w:rsidRPr="007D25B0">
        <w:rPr>
          <w:rFonts w:eastAsia="Batang"/>
          <w:bCs/>
          <w:lang w:val="en-US" w:eastAsia="ko-KR"/>
        </w:rPr>
        <w:t>)</w:t>
      </w:r>
    </w:p>
    <w:p w:rsidR="008B3821" w:rsidRPr="007D25B0" w:rsidRDefault="008B3821" w:rsidP="008B3821">
      <w:pPr>
        <w:tabs>
          <w:tab w:val="clear" w:pos="794"/>
          <w:tab w:val="clear" w:pos="1191"/>
          <w:tab w:val="left" w:pos="1000"/>
        </w:tabs>
        <w:spacing w:before="86"/>
        <w:ind w:left="1000" w:hanging="400"/>
        <w:rPr>
          <w:lang w:val="en-US"/>
        </w:rPr>
      </w:pPr>
      <w:r w:rsidRPr="007D25B0">
        <w:rPr>
          <w:bCs/>
          <w:iCs/>
          <w:lang w:val="en-US"/>
        </w:rPr>
        <w:t>–</w:t>
      </w:r>
      <w:r w:rsidRPr="007D25B0">
        <w:rPr>
          <w:bCs/>
          <w:iCs/>
          <w:lang w:val="en-US"/>
        </w:rPr>
        <w:tab/>
      </w:r>
      <w:r w:rsidRPr="007D25B0">
        <w:rPr>
          <w:lang w:val="en-US"/>
        </w:rPr>
        <w:t>Otherwise (cbr_</w:t>
      </w:r>
      <w:proofErr w:type="gramStart"/>
      <w:r w:rsidRPr="007D25B0">
        <w:rPr>
          <w:lang w:val="en-US"/>
        </w:rPr>
        <w:t>flag[</w:t>
      </w:r>
      <w:proofErr w:type="gramEnd"/>
      <w:r w:rsidRPr="007D25B0">
        <w:rPr>
          <w:lang w:val="en-US"/>
        </w:rPr>
        <w:t> SchedSelIdx ] is equal to 1), the following condition shall be true:</w:t>
      </w:r>
    </w:p>
    <w:p w:rsidR="008B3821" w:rsidRPr="007D25B0" w:rsidRDefault="008B3821" w:rsidP="008B3821">
      <w:pPr>
        <w:tabs>
          <w:tab w:val="clear" w:pos="1191"/>
          <w:tab w:val="clear" w:pos="1985"/>
          <w:tab w:val="center" w:pos="4849"/>
          <w:tab w:val="right" w:pos="9696"/>
        </w:tabs>
        <w:ind w:left="1224"/>
        <w:jc w:val="left"/>
        <w:rPr>
          <w:lang w:val="en-US"/>
        </w:rPr>
      </w:pPr>
      <w:r w:rsidRPr="007D25B0">
        <w:rPr>
          <w:iCs/>
          <w:lang w:val="en-US"/>
        </w:rPr>
        <w:t>Floor( </w:t>
      </w:r>
      <w:r w:rsidRPr="007D25B0">
        <w:rPr>
          <w:szCs w:val="22"/>
          <w:lang w:val="en-US"/>
        </w:rPr>
        <w:t>deltaTime90k[ </w:t>
      </w:r>
      <w:r w:rsidRPr="007D25B0">
        <w:rPr>
          <w:iCs/>
          <w:szCs w:val="22"/>
          <w:lang w:val="en-US"/>
        </w:rPr>
        <w:t>n ]</w:t>
      </w:r>
      <w:r w:rsidRPr="007D25B0">
        <w:rPr>
          <w:lang w:val="en-US"/>
        </w:rPr>
        <w:t xml:space="preserve"> ) &lt;= </w:t>
      </w:r>
      <w:r w:rsidRPr="007D25B0">
        <w:rPr>
          <w:lang w:val="en-US"/>
        </w:rPr>
        <w:tab/>
        <w:t>InitCpbRemovalDelay[ SchedSelIdx ]</w:t>
      </w:r>
      <w:r w:rsidRPr="007D25B0">
        <w:rPr>
          <w:iCs/>
          <w:lang w:val="en-US"/>
        </w:rPr>
        <w:t xml:space="preserve"> &lt;= Ceil( </w:t>
      </w:r>
      <w:r w:rsidRPr="007D25B0">
        <w:rPr>
          <w:szCs w:val="22"/>
          <w:lang w:val="en-US"/>
        </w:rPr>
        <w:t>deltaTime90k[ </w:t>
      </w:r>
      <w:r w:rsidRPr="007D25B0">
        <w:rPr>
          <w:iCs/>
          <w:szCs w:val="22"/>
          <w:lang w:val="en-US"/>
        </w:rPr>
        <w:t>n ]</w:t>
      </w:r>
      <w:r w:rsidRPr="007D25B0">
        <w:rPr>
          <w:lang w:val="en-US"/>
        </w:rPr>
        <w:t xml:space="preserve"> )</w:t>
      </w:r>
      <w:r w:rsidRPr="007D25B0">
        <w:rPr>
          <w:lang w:val="en-US"/>
        </w:rPr>
        <w:tab/>
      </w:r>
      <w:r w:rsidRPr="007D25B0">
        <w:rPr>
          <w:rFonts w:eastAsia="Batang"/>
          <w:bCs/>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00305E48" w:rsidRPr="007D25B0">
        <w:t>F</w:t>
      </w:r>
      <w:r w:rsidR="002D2385" w:rsidRPr="007D25B0">
        <w:fldChar w:fldCharType="end"/>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00305E48" w:rsidRPr="007D25B0">
        <w:rPr>
          <w:noProof/>
          <w:lang w:val="en-US"/>
        </w:rPr>
        <w:t>38</w:t>
      </w:r>
      <w:r w:rsidR="0074750D" w:rsidRPr="007D25B0">
        <w:rPr>
          <w:lang w:val="en-US"/>
        </w:rPr>
        <w:fldChar w:fldCharType="end"/>
      </w:r>
      <w:r w:rsidRPr="007D25B0">
        <w:rPr>
          <w:rFonts w:eastAsia="Batang"/>
          <w:bCs/>
          <w:lang w:val="en-US" w:eastAsia="ko-KR"/>
        </w:rPr>
        <w:t>)</w:t>
      </w:r>
    </w:p>
    <w:p w:rsidR="008B3821" w:rsidRPr="007D25B0" w:rsidRDefault="008B3821" w:rsidP="008B3821">
      <w:pPr>
        <w:numPr>
          <w:ilvl w:val="12"/>
          <w:numId w:val="0"/>
        </w:numPr>
        <w:tabs>
          <w:tab w:val="clear" w:pos="794"/>
          <w:tab w:val="clear" w:pos="1191"/>
          <w:tab w:val="clear" w:pos="1588"/>
          <w:tab w:val="clear" w:pos="1985"/>
        </w:tabs>
        <w:spacing w:before="120"/>
        <w:ind w:left="1195"/>
        <w:rPr>
          <w:sz w:val="18"/>
          <w:szCs w:val="18"/>
          <w:lang w:val="en-US"/>
        </w:rPr>
      </w:pPr>
      <w:r w:rsidRPr="007D25B0">
        <w:rPr>
          <w:sz w:val="18"/>
          <w:szCs w:val="18"/>
          <w:lang w:val="en-US"/>
        </w:rPr>
        <w:t>NOTE 1 – The exact number of bits in the CPB at the removal time of each picture may depend on which buffering period SEI message is selected to initialize the HRD. Encoders must take this into account to ensure that all specified constraints must be obeyed regardless of which buffering period SEI message is selected to initialize the HRD, as the HRD may be initialized at any one of the buffering period SEI messages.</w:t>
      </w:r>
    </w:p>
    <w:p w:rsidR="008B3821" w:rsidRPr="007D25B0" w:rsidRDefault="008B3821" w:rsidP="002026D5">
      <w:pPr>
        <w:numPr>
          <w:ilvl w:val="0"/>
          <w:numId w:val="19"/>
        </w:numPr>
        <w:tabs>
          <w:tab w:val="clear" w:pos="794"/>
          <w:tab w:val="left" w:pos="600"/>
          <w:tab w:val="num" w:pos="2300"/>
        </w:tabs>
        <w:ind w:left="600" w:hanging="300"/>
        <w:rPr>
          <w:bCs/>
          <w:iCs/>
          <w:lang w:val="en-US"/>
        </w:rPr>
      </w:pPr>
      <w:r w:rsidRPr="007D25B0">
        <w:rPr>
          <w:bCs/>
          <w:iCs/>
          <w:lang w:val="en-US"/>
        </w:rPr>
        <w:t>A CPB overflow is specified as the condition in which the total number of bits in the CPB is greater than the CPB size. The CPB shall never overflow.</w:t>
      </w:r>
    </w:p>
    <w:p w:rsidR="008B3821" w:rsidRPr="007D25B0" w:rsidRDefault="008B3821" w:rsidP="002026D5">
      <w:pPr>
        <w:numPr>
          <w:ilvl w:val="0"/>
          <w:numId w:val="19"/>
        </w:numPr>
        <w:tabs>
          <w:tab w:val="clear" w:pos="794"/>
          <w:tab w:val="left" w:pos="600"/>
          <w:tab w:val="num" w:pos="2300"/>
        </w:tabs>
        <w:ind w:left="600" w:hanging="300"/>
        <w:rPr>
          <w:bCs/>
          <w:iCs/>
          <w:lang w:val="en-US"/>
        </w:rPr>
      </w:pPr>
      <w:r w:rsidRPr="007D25B0">
        <w:rPr>
          <w:bCs/>
          <w:iCs/>
          <w:lang w:val="en-US"/>
        </w:rPr>
        <w:t>A CPB underflow is specified as the condition in which the nominal CPB removal time of decoding unit m DuNominalRemovalTime( m ) is less than the final CPB arrival time of decoding unit m DuFinalArrivalTime( m ) for at least one value of m. When low_delay_hrd_</w:t>
      </w:r>
      <w:proofErr w:type="gramStart"/>
      <w:r w:rsidRPr="007D25B0">
        <w:rPr>
          <w:bCs/>
          <w:iCs/>
          <w:lang w:val="en-US"/>
        </w:rPr>
        <w:t>flag</w:t>
      </w:r>
      <w:r w:rsidRPr="007D25B0">
        <w:rPr>
          <w:lang w:val="en-US"/>
        </w:rPr>
        <w:t>[</w:t>
      </w:r>
      <w:proofErr w:type="gramEnd"/>
      <w:r w:rsidRPr="007D25B0">
        <w:rPr>
          <w:lang w:val="en-US"/>
        </w:rPr>
        <w:t> HighestTid ]</w:t>
      </w:r>
      <w:r w:rsidRPr="007D25B0">
        <w:rPr>
          <w:bCs/>
          <w:iCs/>
          <w:lang w:val="en-US"/>
        </w:rPr>
        <w:t xml:space="preserve"> is equal to 0, the CPB shall never underflow.</w:t>
      </w:r>
    </w:p>
    <w:p w:rsidR="008B3821" w:rsidRPr="007D25B0" w:rsidRDefault="008B3821" w:rsidP="002026D5">
      <w:pPr>
        <w:numPr>
          <w:ilvl w:val="0"/>
          <w:numId w:val="19"/>
        </w:numPr>
        <w:tabs>
          <w:tab w:val="clear" w:pos="794"/>
          <w:tab w:val="left" w:pos="600"/>
          <w:tab w:val="num" w:pos="2300"/>
        </w:tabs>
        <w:ind w:left="600" w:hanging="300"/>
        <w:rPr>
          <w:lang w:val="en-US"/>
        </w:rPr>
      </w:pPr>
      <w:r w:rsidRPr="007D25B0">
        <w:rPr>
          <w:lang w:val="en-US"/>
        </w:rPr>
        <w:t>When SubPicHrdFlag is equal to 1, low_delay_hrd_flag[ HighestTid ] is equal to 1, and the nominal removal time of a decoding unit m of access unit n is less than the final CPB arrival time of decoding unit m (i.e. DuNominalRemovalTime[ m ] &lt; DuFinalArrivalTime[ m ]), the nominal removal time of access unit n shall be less than the final CPB arrival time of access unit n (i.e. AuNominalRemovalTime[ n ] &lt; AuFinalArrivalTime[ n ]).</w:t>
      </w:r>
    </w:p>
    <w:p w:rsidR="008B3821" w:rsidRPr="007D25B0" w:rsidRDefault="008B3821" w:rsidP="002026D5">
      <w:pPr>
        <w:numPr>
          <w:ilvl w:val="0"/>
          <w:numId w:val="19"/>
        </w:numPr>
        <w:tabs>
          <w:tab w:val="clear" w:pos="794"/>
          <w:tab w:val="left" w:pos="600"/>
          <w:tab w:val="num" w:pos="2300"/>
        </w:tabs>
        <w:ind w:left="600" w:hanging="300"/>
        <w:rPr>
          <w:bCs/>
          <w:iCs/>
          <w:lang w:val="en-US"/>
        </w:rPr>
      </w:pPr>
      <w:r w:rsidRPr="007D25B0">
        <w:rPr>
          <w:bCs/>
          <w:iCs/>
          <w:lang w:val="en-US"/>
        </w:rPr>
        <w:t>The nominal removal times of access units from the CPB (starting from the second access unit in decoding order) shall satisfy the constraints on AuNominalRemovalTime</w:t>
      </w:r>
      <w:proofErr w:type="gramStart"/>
      <w:r w:rsidRPr="007D25B0">
        <w:rPr>
          <w:bCs/>
          <w:iCs/>
          <w:lang w:val="en-US"/>
        </w:rPr>
        <w:t>[ n</w:t>
      </w:r>
      <w:proofErr w:type="gramEnd"/>
      <w:r w:rsidRPr="007D25B0">
        <w:rPr>
          <w:bCs/>
          <w:iCs/>
          <w:lang w:val="en-US"/>
        </w:rPr>
        <w:t> ] and AuCpbRemovalTime[ n ] expressed in subclauses A.4.1 through A.4.2.</w:t>
      </w:r>
    </w:p>
    <w:p w:rsidR="008B3821" w:rsidRPr="007D25B0" w:rsidRDefault="008B3821" w:rsidP="002026D5">
      <w:pPr>
        <w:numPr>
          <w:ilvl w:val="0"/>
          <w:numId w:val="19"/>
        </w:numPr>
        <w:tabs>
          <w:tab w:val="clear" w:pos="794"/>
          <w:tab w:val="left" w:pos="600"/>
          <w:tab w:val="num" w:pos="2300"/>
        </w:tabs>
        <w:ind w:left="600" w:hanging="300"/>
        <w:rPr>
          <w:bCs/>
          <w:iCs/>
          <w:lang w:val="en-US"/>
        </w:rPr>
      </w:pPr>
      <w:r w:rsidRPr="007D25B0">
        <w:rPr>
          <w:lang w:val="en-US"/>
        </w:rPr>
        <w:t xml:space="preserve">For each current picture, </w:t>
      </w:r>
      <w:r w:rsidRPr="007D25B0">
        <w:rPr>
          <w:bCs/>
          <w:iCs/>
          <w:lang w:val="en-US"/>
        </w:rPr>
        <w:t>after invocation of the process for removal of pictures from the DPB as specified in subclause C.3.2</w:t>
      </w:r>
      <w:r w:rsidRPr="007D25B0">
        <w:rPr>
          <w:lang w:val="en-US"/>
        </w:rPr>
        <w:t>,</w:t>
      </w:r>
      <w:r w:rsidRPr="007D25B0">
        <w:rPr>
          <w:bCs/>
          <w:iCs/>
          <w:lang w:val="en-US"/>
        </w:rPr>
        <w:t xml:space="preserve"> the number of decoded pictures in the DPB, including all pictures n that are marked as "used for reference", or</w:t>
      </w:r>
      <w:r w:rsidRPr="007D25B0">
        <w:rPr>
          <w:lang w:val="en-US"/>
        </w:rPr>
        <w:t xml:space="preserve"> that have PicOutputFlag equal to 1 and Au</w:t>
      </w:r>
      <w:r w:rsidRPr="007D25B0">
        <w:rPr>
          <w:iCs/>
          <w:lang w:val="en-US"/>
        </w:rPr>
        <w:t>CpbRemovalTime</w:t>
      </w:r>
      <w:proofErr w:type="gramStart"/>
      <w:r w:rsidRPr="007D25B0">
        <w:rPr>
          <w:iCs/>
          <w:lang w:val="en-US"/>
        </w:rPr>
        <w:t>[</w:t>
      </w:r>
      <w:r w:rsidRPr="007D25B0">
        <w:rPr>
          <w:lang w:val="en-US"/>
        </w:rPr>
        <w:t> </w:t>
      </w:r>
      <w:r w:rsidRPr="007D25B0">
        <w:rPr>
          <w:iCs/>
          <w:lang w:val="en-US"/>
        </w:rPr>
        <w:t>n</w:t>
      </w:r>
      <w:proofErr w:type="gramEnd"/>
      <w:r w:rsidRPr="007D25B0">
        <w:rPr>
          <w:iCs/>
          <w:lang w:val="en-US"/>
        </w:rPr>
        <w:t> ] less than AuCpbRemovalTime[</w:t>
      </w:r>
      <w:r w:rsidRPr="007D25B0">
        <w:rPr>
          <w:lang w:val="en-US"/>
        </w:rPr>
        <w:t> </w:t>
      </w:r>
      <w:r w:rsidRPr="007D25B0">
        <w:rPr>
          <w:iCs/>
          <w:lang w:val="en-US"/>
        </w:rPr>
        <w:t>currPic ]</w:t>
      </w:r>
      <w:r w:rsidRPr="007D25B0">
        <w:rPr>
          <w:lang w:val="en-US"/>
        </w:rPr>
        <w:t>, where currPic is the current picture</w:t>
      </w:r>
      <w:r w:rsidRPr="007D25B0">
        <w:rPr>
          <w:bCs/>
          <w:iCs/>
          <w:lang w:val="en-US"/>
        </w:rPr>
        <w:t>, shall be less than or equal to sps_max_dec_pic_buffering</w:t>
      </w:r>
      <w:r w:rsidRPr="007D25B0">
        <w:rPr>
          <w:lang w:val="en-US"/>
        </w:rPr>
        <w:t>_minus1</w:t>
      </w:r>
      <w:r w:rsidRPr="007D25B0">
        <w:rPr>
          <w:bCs/>
          <w:iCs/>
          <w:lang w:val="en-US"/>
        </w:rPr>
        <w:t>[ HighestTid ].</w:t>
      </w:r>
    </w:p>
    <w:p w:rsidR="008B3821" w:rsidRPr="007D25B0" w:rsidRDefault="008B3821" w:rsidP="002026D5">
      <w:pPr>
        <w:numPr>
          <w:ilvl w:val="0"/>
          <w:numId w:val="19"/>
        </w:numPr>
        <w:tabs>
          <w:tab w:val="clear" w:pos="794"/>
          <w:tab w:val="left" w:pos="600"/>
          <w:tab w:val="num" w:pos="2300"/>
        </w:tabs>
        <w:ind w:left="600" w:hanging="300"/>
        <w:rPr>
          <w:bCs/>
          <w:iCs/>
          <w:lang w:val="en-US"/>
        </w:rPr>
      </w:pPr>
      <w:r w:rsidRPr="007D25B0">
        <w:rPr>
          <w:bCs/>
          <w:iCs/>
          <w:lang w:val="en-US"/>
        </w:rPr>
        <w:t>All reference pictures shall be present in the DPB when needed for prediction. Each picture that has PicOutputFlag equal to 1 shall be present in the DPB at its DPB output time unless it is removed from the DPB before its output time by one of the processes specified in subclause C.3.</w:t>
      </w:r>
    </w:p>
    <w:p w:rsidR="008B3821" w:rsidRPr="007D25B0" w:rsidRDefault="008B3821" w:rsidP="002026D5">
      <w:pPr>
        <w:numPr>
          <w:ilvl w:val="0"/>
          <w:numId w:val="19"/>
        </w:numPr>
        <w:tabs>
          <w:tab w:val="clear" w:pos="794"/>
          <w:tab w:val="left" w:pos="600"/>
          <w:tab w:val="num" w:pos="2300"/>
        </w:tabs>
        <w:ind w:left="600" w:hanging="300"/>
        <w:rPr>
          <w:bCs/>
          <w:iCs/>
          <w:lang w:val="en-US"/>
        </w:rPr>
      </w:pPr>
      <w:r w:rsidRPr="007D25B0">
        <w:rPr>
          <w:lang w:val="en-US"/>
        </w:rPr>
        <w:t>For each current picture, the value of maxPicOrderCnt − minPicOrderCnt shall be less than MaxPicOrderCntLsb / 2.</w:t>
      </w:r>
    </w:p>
    <w:p w:rsidR="008B3821" w:rsidRPr="007D25B0" w:rsidRDefault="008B3821" w:rsidP="002026D5">
      <w:pPr>
        <w:numPr>
          <w:ilvl w:val="0"/>
          <w:numId w:val="19"/>
        </w:numPr>
        <w:tabs>
          <w:tab w:val="clear" w:pos="794"/>
          <w:tab w:val="left" w:pos="600"/>
          <w:tab w:val="num" w:pos="2300"/>
        </w:tabs>
        <w:ind w:left="600" w:hanging="300"/>
        <w:rPr>
          <w:bCs/>
          <w:iCs/>
          <w:lang w:val="en-US"/>
        </w:rPr>
      </w:pPr>
      <w:r w:rsidRPr="007D25B0">
        <w:rPr>
          <w:bCs/>
          <w:iCs/>
          <w:lang w:val="en-US"/>
        </w:rPr>
        <w:t xml:space="preserve">The value of </w:t>
      </w:r>
      <w:r w:rsidRPr="007D25B0">
        <w:rPr>
          <w:lang w:val="en-US"/>
        </w:rPr>
        <w:t>DpbOutputInterval</w:t>
      </w:r>
      <w:proofErr w:type="gramStart"/>
      <w:r w:rsidRPr="007D25B0">
        <w:rPr>
          <w:lang w:val="en-US"/>
        </w:rPr>
        <w:t>[</w:t>
      </w:r>
      <w:r w:rsidRPr="007D25B0">
        <w:rPr>
          <w:bCs/>
          <w:iCs/>
          <w:lang w:val="en-US"/>
        </w:rPr>
        <w:t> n</w:t>
      </w:r>
      <w:proofErr w:type="gramEnd"/>
      <w:r w:rsidRPr="007D25B0">
        <w:rPr>
          <w:bCs/>
          <w:iCs/>
          <w:lang w:val="en-US"/>
        </w:rPr>
        <w:t> ] as given by Equation </w:t>
      </w:r>
      <w:r w:rsidRPr="007D25B0">
        <w:rPr>
          <w:szCs w:val="22"/>
          <w:lang w:val="en-US"/>
        </w:rPr>
        <w:t>C</w:t>
      </w:r>
      <w:r w:rsidRPr="007D25B0">
        <w:rPr>
          <w:szCs w:val="22"/>
          <w:lang w:val="en-US"/>
        </w:rPr>
        <w:noBreakHyphen/>
        <w:t>17</w:t>
      </w:r>
      <w:r w:rsidRPr="007D25B0">
        <w:rPr>
          <w:bCs/>
          <w:iCs/>
          <w:lang w:val="en-US"/>
        </w:rPr>
        <w:t>, which is the difference between the output time of an access unit and that of the first access unit following it in output order and having PicOutputFlag equal to 1, shall satisfy the constraint expressed in subclause A.4.1 for the profile, tier and level specified in the bitstream</w:t>
      </w:r>
      <w:r w:rsidRPr="007D25B0">
        <w:rPr>
          <w:lang w:val="en-US"/>
        </w:rPr>
        <w:t xml:space="preserve"> using the decoding process specified in clauses 2 through 10</w:t>
      </w:r>
      <w:r w:rsidRPr="007D25B0">
        <w:rPr>
          <w:bCs/>
          <w:iCs/>
          <w:lang w:val="en-US"/>
        </w:rPr>
        <w:t>.</w:t>
      </w:r>
    </w:p>
    <w:p w:rsidR="008B3821" w:rsidRPr="007D25B0" w:rsidRDefault="008B3821" w:rsidP="002026D5">
      <w:pPr>
        <w:numPr>
          <w:ilvl w:val="0"/>
          <w:numId w:val="19"/>
        </w:numPr>
        <w:tabs>
          <w:tab w:val="clear" w:pos="794"/>
          <w:tab w:val="left" w:pos="600"/>
          <w:tab w:val="num" w:pos="2300"/>
        </w:tabs>
        <w:ind w:left="600" w:hanging="300"/>
        <w:rPr>
          <w:bCs/>
          <w:iCs/>
          <w:lang w:val="en-US"/>
        </w:rPr>
      </w:pPr>
      <w:r w:rsidRPr="007D25B0">
        <w:rPr>
          <w:bCs/>
          <w:iCs/>
          <w:lang w:val="en-US"/>
        </w:rPr>
        <w:lastRenderedPageBreak/>
        <w:t xml:space="preserve">For each current picture, when </w:t>
      </w:r>
      <w:r w:rsidRPr="007D25B0">
        <w:rPr>
          <w:lang w:val="en-US"/>
        </w:rPr>
        <w:t>sub_pic_cpb_params_in_pic_timing_sei_flag</w:t>
      </w:r>
      <w:r w:rsidRPr="007D25B0">
        <w:rPr>
          <w:bCs/>
          <w:iCs/>
          <w:lang w:val="en-US"/>
        </w:rPr>
        <w:t xml:space="preserve"> is equal to 1, let tmpCpbRemovalDelaySum be derived as follows:</w:t>
      </w:r>
    </w:p>
    <w:p w:rsidR="008B3821" w:rsidRPr="007D25B0" w:rsidRDefault="008B3821" w:rsidP="008B3821">
      <w:pPr>
        <w:tabs>
          <w:tab w:val="clear" w:pos="1191"/>
          <w:tab w:val="clear" w:pos="1985"/>
          <w:tab w:val="center" w:pos="4849"/>
          <w:tab w:val="right" w:pos="9696"/>
        </w:tabs>
        <w:ind w:left="1224"/>
        <w:jc w:val="left"/>
        <w:rPr>
          <w:bCs/>
          <w:iCs/>
          <w:lang w:val="en-US"/>
        </w:rPr>
      </w:pPr>
      <w:proofErr w:type="gramStart"/>
      <w:r w:rsidRPr="007D25B0">
        <w:rPr>
          <w:bCs/>
          <w:iCs/>
          <w:lang w:val="en-US"/>
        </w:rPr>
        <w:t>tmpCpbRemovalDelaySum</w:t>
      </w:r>
      <w:proofErr w:type="gramEnd"/>
      <w:r w:rsidRPr="007D25B0">
        <w:rPr>
          <w:bCs/>
          <w:iCs/>
          <w:lang w:val="en-US"/>
        </w:rPr>
        <w:t xml:space="preserve"> = 0</w:t>
      </w:r>
      <w:r w:rsidRPr="007D25B0">
        <w:rPr>
          <w:bCs/>
          <w:iCs/>
          <w:lang w:val="en-US"/>
        </w:rPr>
        <w:br/>
        <w:t>for( i = 0; i &lt; num_decoding_units_minus1; i++ )</w:t>
      </w:r>
      <w:r w:rsidRPr="007D25B0">
        <w:rPr>
          <w:bCs/>
          <w:iCs/>
          <w:lang w:val="en-US"/>
        </w:rPr>
        <w:tab/>
      </w:r>
      <w:r w:rsidRPr="007D25B0">
        <w:rPr>
          <w:rFonts w:eastAsia="Batang"/>
          <w:bCs/>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00305E48" w:rsidRPr="007D25B0">
        <w:t>F</w:t>
      </w:r>
      <w:r w:rsidR="002D2385" w:rsidRPr="007D25B0">
        <w:fldChar w:fldCharType="end"/>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00305E48" w:rsidRPr="007D25B0">
        <w:rPr>
          <w:noProof/>
          <w:lang w:val="en-US"/>
        </w:rPr>
        <w:t>39</w:t>
      </w:r>
      <w:r w:rsidR="0074750D" w:rsidRPr="007D25B0">
        <w:rPr>
          <w:lang w:val="en-US"/>
        </w:rPr>
        <w:fldChar w:fldCharType="end"/>
      </w:r>
      <w:r w:rsidRPr="007D25B0">
        <w:rPr>
          <w:rFonts w:eastAsia="Batang"/>
          <w:bCs/>
          <w:lang w:val="en-US" w:eastAsia="ko-KR"/>
        </w:rPr>
        <w:t>)</w:t>
      </w:r>
      <w:r w:rsidRPr="007D25B0">
        <w:rPr>
          <w:bCs/>
          <w:iCs/>
          <w:lang w:val="en-US"/>
        </w:rPr>
        <w:br/>
      </w:r>
      <w:r w:rsidRPr="007D25B0">
        <w:rPr>
          <w:bCs/>
          <w:iCs/>
          <w:lang w:val="en-US"/>
        </w:rPr>
        <w:tab/>
        <w:t>tmpCpbRemovalDelaySum  +=  du_cpb_removal_delay_increment_minus1[ i ] + 1</w:t>
      </w:r>
    </w:p>
    <w:p w:rsidR="008B3821" w:rsidRPr="007D25B0" w:rsidRDefault="008B3821" w:rsidP="008B3821">
      <w:pPr>
        <w:tabs>
          <w:tab w:val="clear" w:pos="1191"/>
          <w:tab w:val="clear" w:pos="1985"/>
          <w:tab w:val="center" w:pos="4849"/>
          <w:tab w:val="right" w:pos="9696"/>
        </w:tabs>
        <w:ind w:left="630"/>
        <w:jc w:val="left"/>
        <w:rPr>
          <w:bCs/>
          <w:iCs/>
          <w:lang w:val="en-US"/>
        </w:rPr>
      </w:pPr>
      <w:r w:rsidRPr="007D25B0">
        <w:rPr>
          <w:bCs/>
          <w:iCs/>
          <w:lang w:val="en-US"/>
        </w:rPr>
        <w:t>The value of ClockSubTick * tmpCpbRemovalDelaySum shall be equal to the difference between the nominal CPB removal time of the current access unit and the nominal CPB removal time of the first decoding unit in the current access unit in decoding order.</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70" w:name="_Toc366771994"/>
      <w:r w:rsidRPr="007D25B0">
        <w:rPr>
          <w:lang w:val="en-US"/>
        </w:rPr>
        <w:t>Decoder conformance</w:t>
      </w:r>
      <w:bookmarkEnd w:id="1270"/>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71" w:name="_Toc366771995"/>
      <w:r w:rsidRPr="007D25B0">
        <w:rPr>
          <w:lang w:val="en-US"/>
        </w:rPr>
        <w:t>General</w:t>
      </w:r>
      <w:bookmarkEnd w:id="1271"/>
    </w:p>
    <w:p w:rsidR="008B3821" w:rsidRPr="007D25B0" w:rsidRDefault="008B3821" w:rsidP="008B3821">
      <w:pPr>
        <w:pStyle w:val="3N"/>
        <w:rPr>
          <w:lang w:val="en-US"/>
        </w:rPr>
      </w:pPr>
      <w:r w:rsidRPr="007D25B0">
        <w:rPr>
          <w:lang w:val="en-US"/>
        </w:rPr>
        <w:t>The specifications in subclause C.5.1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72" w:name="_Toc366771996"/>
      <w:r w:rsidRPr="007D25B0">
        <w:rPr>
          <w:lang w:val="en-US"/>
        </w:rPr>
        <w:t>Operation of the output order DPB</w:t>
      </w:r>
      <w:bookmarkEnd w:id="1272"/>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General</w:t>
      </w:r>
    </w:p>
    <w:p w:rsidR="008B3821" w:rsidRPr="007D25B0" w:rsidRDefault="008B3821" w:rsidP="008B3821">
      <w:pPr>
        <w:rPr>
          <w:lang w:val="en-US"/>
        </w:rPr>
      </w:pPr>
      <w:r w:rsidRPr="007D25B0">
        <w:rPr>
          <w:lang w:val="en-US"/>
        </w:rPr>
        <w:t xml:space="preserve">The decoded picture buffer contains picture storage buffers. The number of picture storage buffers for nuh_layer_id equal to 0 is derived from the active SPS. The number of picture storage buffers for each non-zero nuh_layer_id value is derived from the active layer SPS for that non-zero nuh_layer_id value. Each of the picture storage buffers contains a decoded picture that is marked as "used for reference" or is held for future output. The process for output and removal of pictures from the DPB as specified in subclause </w:t>
      </w:r>
      <w:r w:rsidR="0074750D" w:rsidRPr="007D25B0">
        <w:rPr>
          <w:lang w:val="en-US"/>
        </w:rPr>
        <w:fldChar w:fldCharType="begin"/>
      </w:r>
      <w:r w:rsidRPr="007D25B0">
        <w:rPr>
          <w:lang w:val="en-US"/>
        </w:rPr>
        <w:instrText xml:space="preserve"> REF _Ref348384607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F.13.5.2.2</w:t>
      </w:r>
      <w:r w:rsidR="0074750D" w:rsidRPr="007D25B0">
        <w:rPr>
          <w:lang w:val="en-US"/>
        </w:rPr>
        <w:fldChar w:fldCharType="end"/>
      </w:r>
      <w:r w:rsidRPr="007D25B0">
        <w:rPr>
          <w:lang w:val="en-US"/>
        </w:rPr>
        <w:t xml:space="preserve"> is invoked, followed by the invocation of the process for picture decoding, marking, additional bumping, and storage as specified in subclause </w:t>
      </w:r>
      <w:r w:rsidR="0074750D" w:rsidRPr="007D25B0">
        <w:rPr>
          <w:lang w:val="en-US"/>
        </w:rPr>
        <w:fldChar w:fldCharType="begin"/>
      </w:r>
      <w:r w:rsidRPr="007D25B0">
        <w:rPr>
          <w:lang w:val="en-US"/>
        </w:rPr>
        <w:instrText xml:space="preserve"> REF _Ref348384681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F.13.5.2.3</w:t>
      </w:r>
      <w:r w:rsidR="0074750D" w:rsidRPr="007D25B0">
        <w:rPr>
          <w:lang w:val="en-US"/>
        </w:rPr>
        <w:fldChar w:fldCharType="end"/>
      </w:r>
      <w:r w:rsidRPr="007D25B0">
        <w:rPr>
          <w:lang w:val="en-US"/>
        </w:rPr>
        <w:t xml:space="preserve">. The "bumping" process is specified in subclause </w:t>
      </w:r>
      <w:r w:rsidR="0074750D" w:rsidRPr="007D25B0">
        <w:rPr>
          <w:lang w:val="en-US"/>
        </w:rPr>
        <w:fldChar w:fldCharType="begin"/>
      </w:r>
      <w:r w:rsidRPr="007D25B0">
        <w:rPr>
          <w:lang w:val="en-US"/>
        </w:rPr>
        <w:instrText xml:space="preserve"> REF _Ref348384728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F.13.5.2.4</w:t>
      </w:r>
      <w:r w:rsidR="0074750D" w:rsidRPr="007D25B0">
        <w:rPr>
          <w:lang w:val="en-US"/>
        </w:rPr>
        <w:fldChar w:fldCharType="end"/>
      </w:r>
      <w:r w:rsidRPr="007D25B0">
        <w:rPr>
          <w:lang w:val="en-US"/>
        </w:rPr>
        <w:t xml:space="preserve"> and is invoked as specified in subclauses </w:t>
      </w:r>
      <w:r w:rsidR="0074750D" w:rsidRPr="007D25B0">
        <w:rPr>
          <w:lang w:val="en-US"/>
        </w:rPr>
        <w:fldChar w:fldCharType="begin"/>
      </w:r>
      <w:r w:rsidRPr="007D25B0">
        <w:rPr>
          <w:lang w:val="en-US"/>
        </w:rPr>
        <w:instrText xml:space="preserve"> REF _Ref348384607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F.13.5.2.2</w:t>
      </w:r>
      <w:r w:rsidR="0074750D" w:rsidRPr="007D25B0">
        <w:rPr>
          <w:lang w:val="en-US"/>
        </w:rPr>
        <w:fldChar w:fldCharType="end"/>
      </w:r>
      <w:r w:rsidRPr="007D25B0">
        <w:rPr>
          <w:lang w:val="en-US"/>
        </w:rPr>
        <w:t xml:space="preserve"> and </w:t>
      </w:r>
      <w:r w:rsidR="0074750D" w:rsidRPr="007D25B0">
        <w:rPr>
          <w:lang w:val="en-US"/>
        </w:rPr>
        <w:fldChar w:fldCharType="begin"/>
      </w:r>
      <w:r w:rsidRPr="007D25B0">
        <w:rPr>
          <w:lang w:val="en-US"/>
        </w:rPr>
        <w:instrText xml:space="preserve"> REF _Ref348384681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F.13.5.2.3</w:t>
      </w:r>
      <w:r w:rsidR="0074750D" w:rsidRPr="007D25B0">
        <w:rPr>
          <w:lang w:val="en-US"/>
        </w:rPr>
        <w:fldChar w:fldCharType="end"/>
      </w:r>
      <w:r w:rsidRPr="007D25B0">
        <w:rPr>
          <w:lang w:val="en-US"/>
        </w:rPr>
        <w:t>.</w:t>
      </w:r>
    </w:p>
    <w:p w:rsidR="008B3821" w:rsidRPr="007D25B0" w:rsidRDefault="008B3821" w:rsidP="008B3821">
      <w:pPr>
        <w:rPr>
          <w:lang w:val="en-US"/>
        </w:rPr>
      </w:pPr>
      <w:r w:rsidRPr="007D25B0">
        <w:rPr>
          <w:lang w:val="en-US"/>
        </w:rPr>
        <w:t>Let picture n be the coded picture or decoded picture of the access unit n for a particular value of nuh_layer_id, wherein n is a non-negative integer number.</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Output and removal of pictures from the DPB</w:t>
      </w:r>
    </w:p>
    <w:p w:rsidR="008B3821" w:rsidRPr="007D25B0" w:rsidRDefault="008B3821" w:rsidP="008B3821">
      <w:pPr>
        <w:rPr>
          <w:lang w:val="en-US"/>
        </w:rPr>
      </w:pPr>
      <w:r w:rsidRPr="007D25B0">
        <w:rPr>
          <w:lang w:val="en-US"/>
        </w:rPr>
        <w:t>The output and removal of pictures from the DPB before the decoding of the current picture (but after parsing the slice header of the first slice of the current picture) happens instantaneously when the first decoding unit of the current picture is removed from the CPB and proceeds as follows:</w:t>
      </w:r>
    </w:p>
    <w:p w:rsidR="008B3821" w:rsidRPr="007D25B0" w:rsidRDefault="008B3821" w:rsidP="008B3821">
      <w:pPr>
        <w:tabs>
          <w:tab w:val="clear" w:pos="794"/>
          <w:tab w:val="left" w:pos="400"/>
        </w:tabs>
        <w:ind w:left="400" w:hanging="400"/>
        <w:rPr>
          <w:lang w:val="en-US"/>
        </w:rPr>
      </w:pPr>
      <w:r w:rsidRPr="007D25B0">
        <w:rPr>
          <w:lang w:val="en-US"/>
        </w:rPr>
        <w:t>The decoding process for RPS as specified in subclause </w:t>
      </w:r>
      <w:r w:rsidR="0074750D" w:rsidRPr="007D25B0">
        <w:rPr>
          <w:lang w:val="en-US"/>
        </w:rPr>
        <w:fldChar w:fldCharType="begin"/>
      </w:r>
      <w:r w:rsidRPr="007D25B0">
        <w:rPr>
          <w:lang w:val="en-US"/>
        </w:rPr>
        <w:instrText xml:space="preserve"> REF _Ref363319770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F.8.3.2</w:t>
      </w:r>
      <w:r w:rsidR="0074750D" w:rsidRPr="007D25B0">
        <w:rPr>
          <w:lang w:val="en-US"/>
        </w:rPr>
        <w:fldChar w:fldCharType="end"/>
      </w:r>
      <w:r w:rsidRPr="007D25B0">
        <w:rPr>
          <w:lang w:val="en-US"/>
        </w:rPr>
        <w:t xml:space="preserve"> is invoked.</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 xml:space="preserve">If the current picture is an IRAP picture with NoRaslOutputFlag equal to 1 </w:t>
      </w:r>
      <w:del w:id="1273" w:author="Miska Hannuksela" w:date="2013-10-13T13:33:00Z">
        <w:r w:rsidRPr="007D25B0" w:rsidDel="00AF7518">
          <w:rPr>
            <w:lang w:val="en-US"/>
          </w:rPr>
          <w:delText xml:space="preserve">and with nuh_layer_id equal to 0 </w:delText>
        </w:r>
      </w:del>
      <w:r w:rsidRPr="007D25B0">
        <w:rPr>
          <w:lang w:val="en-US"/>
        </w:rPr>
        <w:t>that is not picture 0, the following ordered steps are applied:</w:t>
      </w:r>
    </w:p>
    <w:p w:rsidR="008B3821" w:rsidRPr="007D25B0" w:rsidRDefault="008B3821" w:rsidP="008B3821">
      <w:pPr>
        <w:ind w:left="806" w:hanging="403"/>
        <w:rPr>
          <w:lang w:val="en-US"/>
        </w:rPr>
      </w:pPr>
      <w:r w:rsidRPr="007D25B0">
        <w:rPr>
          <w:lang w:val="en-US"/>
        </w:rPr>
        <w:t>1.</w:t>
      </w:r>
      <w:r w:rsidRPr="007D25B0">
        <w:rPr>
          <w:lang w:val="en-US"/>
        </w:rPr>
        <w:tab/>
        <w:t>The variable NoOutputOfPriorPicsFlag is derived for the decoder under test as follows:</w:t>
      </w:r>
    </w:p>
    <w:p w:rsidR="008B3821" w:rsidRPr="007D25B0" w:rsidRDefault="008B3821" w:rsidP="008B3821">
      <w:pPr>
        <w:tabs>
          <w:tab w:val="clear" w:pos="794"/>
          <w:tab w:val="left" w:pos="400"/>
        </w:tabs>
        <w:ind w:left="1206" w:hanging="400"/>
        <w:rPr>
          <w:lang w:val="en-US"/>
        </w:rPr>
      </w:pPr>
      <w:r w:rsidRPr="007D25B0">
        <w:rPr>
          <w:lang w:val="en-US"/>
        </w:rPr>
        <w:t>–</w:t>
      </w:r>
      <w:r w:rsidRPr="007D25B0">
        <w:rPr>
          <w:lang w:val="en-US"/>
        </w:rPr>
        <w:tab/>
        <w:t>If the current picture is a CRA picture, NoOutputOfPriorPicsFlag is set equal to 1 (regardless of the value of no_output_of_prior_pics_flag).</w:t>
      </w:r>
    </w:p>
    <w:p w:rsidR="008B3821" w:rsidRPr="007D25B0" w:rsidRDefault="008B3821" w:rsidP="008B3821">
      <w:pPr>
        <w:tabs>
          <w:tab w:val="clear" w:pos="794"/>
          <w:tab w:val="left" w:pos="400"/>
        </w:tabs>
        <w:ind w:left="1206" w:hanging="400"/>
        <w:rPr>
          <w:lang w:val="en-US"/>
        </w:rPr>
      </w:pPr>
      <w:r w:rsidRPr="007D25B0">
        <w:rPr>
          <w:lang w:val="en-US"/>
        </w:rPr>
        <w:t>–</w:t>
      </w:r>
      <w:r w:rsidRPr="007D25B0">
        <w:rPr>
          <w:lang w:val="en-US"/>
        </w:rPr>
        <w:tab/>
        <w:t>Otherwise, if the value of pic_width_in_luma_samples, pic_height_in_luma_samples, or sps_max_dec_pic_buffering_minus1[ HighestTid ] derived from the active SPS is different from the value of pic_width_in_luma_samples, pic_height_in_luma_samples, or sps_max_dec_pic_buffering_minus1[ HighestTid ], respectively, derived from the SPS active for the preceding picture, NoOutputOfPriorPicsFlag may (but should not) be set to 1 by the decoder under test, regardless of the value of no_output_of_prior_pics_flag.</w:t>
      </w:r>
    </w:p>
    <w:p w:rsidR="008B3821" w:rsidRPr="007D25B0" w:rsidRDefault="008B3821" w:rsidP="008B3821">
      <w:pPr>
        <w:pStyle w:val="Note1"/>
        <w:ind w:left="1612"/>
        <w:rPr>
          <w:lang w:val="en-US"/>
        </w:rPr>
      </w:pPr>
      <w:r w:rsidRPr="007D25B0">
        <w:rPr>
          <w:lang w:val="en-US"/>
        </w:rPr>
        <w:t>NOTE – Although setting NoOutputOfPriorPicsFlag equal to no_output_of_prior_pics_flag is preferred under these conditions, the decoder under test is allowed to set NoOutputOfPriorPicsFlag to 1 in this case.</w:t>
      </w:r>
    </w:p>
    <w:p w:rsidR="008B3821" w:rsidRPr="007D25B0" w:rsidRDefault="008B3821" w:rsidP="008B3821">
      <w:pPr>
        <w:tabs>
          <w:tab w:val="clear" w:pos="794"/>
          <w:tab w:val="left" w:pos="400"/>
        </w:tabs>
        <w:ind w:left="1206" w:hanging="400"/>
        <w:rPr>
          <w:lang w:val="en-US"/>
        </w:rPr>
      </w:pPr>
      <w:r w:rsidRPr="007D25B0">
        <w:rPr>
          <w:lang w:val="en-US"/>
        </w:rPr>
        <w:t>–</w:t>
      </w:r>
      <w:r w:rsidRPr="007D25B0">
        <w:rPr>
          <w:lang w:val="en-US"/>
        </w:rPr>
        <w:tab/>
        <w:t>Otherwise, NoOutputOfPriorPicsFlag is set equal to no_output_of_prior_pics_flag.</w:t>
      </w:r>
    </w:p>
    <w:p w:rsidR="008B3821" w:rsidRPr="007D25B0" w:rsidRDefault="008B3821" w:rsidP="008B3821">
      <w:pPr>
        <w:ind w:left="806" w:hanging="403"/>
        <w:rPr>
          <w:lang w:val="en-US"/>
        </w:rPr>
      </w:pPr>
      <w:r w:rsidRPr="007D25B0">
        <w:rPr>
          <w:lang w:val="en-US"/>
        </w:rPr>
        <w:t>2.</w:t>
      </w:r>
      <w:r w:rsidRPr="007D25B0">
        <w:rPr>
          <w:lang w:val="en-US"/>
        </w:rPr>
        <w:tab/>
        <w:t>The value of NoOutputOfPriorPicsFlag derived for the decoder under test is applied for the HRD as follows:</w:t>
      </w:r>
    </w:p>
    <w:p w:rsidR="008B3821" w:rsidRPr="007D25B0" w:rsidRDefault="008B3821" w:rsidP="008B3821">
      <w:pPr>
        <w:tabs>
          <w:tab w:val="clear" w:pos="794"/>
          <w:tab w:val="left" w:pos="400"/>
        </w:tabs>
        <w:ind w:left="1206" w:hanging="400"/>
        <w:rPr>
          <w:lang w:val="en-US"/>
        </w:rPr>
      </w:pPr>
      <w:r w:rsidRPr="007D25B0">
        <w:rPr>
          <w:lang w:val="en-US"/>
        </w:rPr>
        <w:t>–</w:t>
      </w:r>
      <w:r w:rsidRPr="007D25B0">
        <w:rPr>
          <w:lang w:val="en-US"/>
        </w:rPr>
        <w:tab/>
        <w:t>If NoOutputOfPriorPicsFlag is equal to 1, all picture storage buffers in the DPB are emptied without output of the pictures they contain, and the DPB fullness is set equal to 0.</w:t>
      </w:r>
    </w:p>
    <w:p w:rsidR="008B3821" w:rsidRPr="007D25B0" w:rsidRDefault="008B3821" w:rsidP="008B3821">
      <w:pPr>
        <w:tabs>
          <w:tab w:val="clear" w:pos="794"/>
          <w:tab w:val="left" w:pos="400"/>
        </w:tabs>
        <w:ind w:left="1206" w:hanging="400"/>
        <w:rPr>
          <w:lang w:val="en-US"/>
        </w:rPr>
      </w:pPr>
      <w:r w:rsidRPr="007D25B0">
        <w:rPr>
          <w:lang w:val="en-US"/>
        </w:rPr>
        <w:t>–</w:t>
      </w:r>
      <w:r w:rsidRPr="007D25B0">
        <w:rPr>
          <w:lang w:val="en-US"/>
        </w:rPr>
        <w:tab/>
        <w:t>Otherwise (NoOutputOfPriorPicsFlag is equal to 0), all picture storage buffers  containing a picture that is marked as "not needed for output" and "unused for reference" are emptied (without output), and all non-empty picture storage buffers in the DPB are emptied by repeatedly invoking the "bumping" process specified in subclause </w:t>
      </w:r>
      <w:r w:rsidR="0074750D" w:rsidRPr="007D25B0">
        <w:rPr>
          <w:lang w:val="en-US"/>
        </w:rPr>
        <w:fldChar w:fldCharType="begin"/>
      </w:r>
      <w:r w:rsidRPr="007D25B0">
        <w:rPr>
          <w:lang w:val="en-US"/>
        </w:rPr>
        <w:instrText xml:space="preserve"> REF _Ref348384728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F.13.5.2.4</w:t>
      </w:r>
      <w:r w:rsidR="0074750D" w:rsidRPr="007D25B0">
        <w:rPr>
          <w:lang w:val="en-US"/>
        </w:rPr>
        <w:fldChar w:fldCharType="end"/>
      </w:r>
      <w:r w:rsidRPr="007D25B0">
        <w:rPr>
          <w:lang w:val="en-US"/>
        </w:rPr>
        <w:t>, and the DPB fullness is set equal to 0.</w:t>
      </w:r>
    </w:p>
    <w:p w:rsidR="00AF7518" w:rsidRDefault="00B12639" w:rsidP="008B3821">
      <w:pPr>
        <w:tabs>
          <w:tab w:val="clear" w:pos="794"/>
          <w:tab w:val="left" w:pos="400"/>
        </w:tabs>
        <w:ind w:left="400" w:hanging="400"/>
        <w:rPr>
          <w:ins w:id="1274" w:author="Miska Hannuksela" w:date="2013-10-13T13:34:00Z"/>
          <w:lang w:val="en-US"/>
        </w:rPr>
      </w:pPr>
      <w:ins w:id="1275" w:author="Miska Hannuksela" w:date="2013-10-13T13:22:00Z">
        <w:r w:rsidRPr="007D25B0">
          <w:rPr>
            <w:lang w:val="en-US"/>
          </w:rPr>
          <w:lastRenderedPageBreak/>
          <w:t>–</w:t>
        </w:r>
        <w:r w:rsidRPr="007D25B0">
          <w:rPr>
            <w:lang w:val="en-US"/>
          </w:rPr>
          <w:tab/>
        </w:r>
      </w:ins>
      <w:ins w:id="1276" w:author="Miska Hannuksela" w:date="2013-10-13T13:23:00Z">
        <w:r>
          <w:rPr>
            <w:lang w:val="en-US"/>
          </w:rPr>
          <w:t xml:space="preserve">Otherwise, </w:t>
        </w:r>
      </w:ins>
      <w:ins w:id="1277" w:author="Miska Hannuksela" w:date="2013-10-13T13:22:00Z">
        <w:r>
          <w:rPr>
            <w:lang w:val="en-US"/>
          </w:rPr>
          <w:t xml:space="preserve">if </w:t>
        </w:r>
      </w:ins>
      <w:ins w:id="1278" w:author="Miska Hannuksela" w:date="2013-10-13T13:24:00Z">
        <w:r>
          <w:rPr>
            <w:lang w:val="en-US"/>
          </w:rPr>
          <w:t xml:space="preserve">nuh_layer_id of the current picture is greater than 0 and </w:t>
        </w:r>
      </w:ins>
      <w:ins w:id="1279" w:author="Miska Hannuksela" w:date="2013-10-13T13:22:00Z">
        <w:r>
          <w:rPr>
            <w:lang w:val="en-US"/>
          </w:rPr>
          <w:t xml:space="preserve">NoClrasOutputFlag is equal to 1 for picture with nuh_layer_id equal to 0 in the access unit containing the current picture, </w:t>
        </w:r>
      </w:ins>
      <w:ins w:id="1280" w:author="Miska Hannuksela" w:date="2013-10-13T13:34:00Z">
        <w:r w:rsidR="00AF7518">
          <w:rPr>
            <w:lang w:val="en-US"/>
          </w:rPr>
          <w:t>the following ordered steps are applied:</w:t>
        </w:r>
      </w:ins>
    </w:p>
    <w:p w:rsidR="00B12639" w:rsidRDefault="00AF7518" w:rsidP="00AF7518">
      <w:pPr>
        <w:ind w:left="806" w:hanging="403"/>
        <w:rPr>
          <w:ins w:id="1281" w:author="Miska Hannuksela" w:date="2013-10-13T13:22:00Z"/>
          <w:lang w:val="en-US"/>
        </w:rPr>
      </w:pPr>
      <w:ins w:id="1282" w:author="Miska Hannuksela" w:date="2013-10-13T13:35:00Z">
        <w:r w:rsidRPr="007D25B0">
          <w:rPr>
            <w:lang w:val="en-US"/>
          </w:rPr>
          <w:t>–</w:t>
        </w:r>
        <w:r w:rsidRPr="007D25B0">
          <w:rPr>
            <w:lang w:val="en-US"/>
          </w:rPr>
          <w:tab/>
        </w:r>
      </w:ins>
      <w:ins w:id="1283" w:author="Miska Hannuksela" w:date="2013-10-13T13:22:00Z">
        <w:r w:rsidR="00B12639" w:rsidRPr="007D25B0">
          <w:rPr>
            <w:lang w:val="en-US"/>
          </w:rPr>
          <w:t>NoOutputOfPriorPicsFlag</w:t>
        </w:r>
        <w:r w:rsidR="00B12639">
          <w:rPr>
            <w:lang w:val="en-US"/>
          </w:rPr>
          <w:t xml:space="preserve"> of the current picture is set equal to NoOutputOfPriorPicsFlag of the picture with nuh_layer_id equal to 0 in the access unit containing the current picture.</w:t>
        </w:r>
      </w:ins>
    </w:p>
    <w:p w:rsidR="00AF7518" w:rsidRPr="007D25B0" w:rsidRDefault="008B3821" w:rsidP="00AF7518">
      <w:pPr>
        <w:ind w:left="806" w:hanging="403"/>
        <w:rPr>
          <w:ins w:id="1284" w:author="Miska Hannuksela" w:date="2013-10-13T13:34:00Z"/>
          <w:lang w:val="en-US"/>
        </w:rPr>
      </w:pPr>
      <w:r w:rsidRPr="007D25B0">
        <w:rPr>
          <w:lang w:val="en-US"/>
        </w:rPr>
        <w:t>–</w:t>
      </w:r>
      <w:r w:rsidRPr="007D25B0">
        <w:rPr>
          <w:lang w:val="en-US"/>
        </w:rPr>
        <w:tab/>
      </w:r>
      <w:ins w:id="1285" w:author="Miska Hannuksela" w:date="2013-10-13T13:34:00Z">
        <w:r w:rsidR="00AF7518" w:rsidRPr="007D25B0">
          <w:rPr>
            <w:lang w:val="en-US"/>
          </w:rPr>
          <w:t>The value of NoOutputOfPriorPicsFlag derived for the decoder under test is applied for the HRD as follows:</w:t>
        </w:r>
      </w:ins>
    </w:p>
    <w:p w:rsidR="00AF7518" w:rsidRPr="007D25B0" w:rsidRDefault="00AF7518" w:rsidP="00AF7518">
      <w:pPr>
        <w:tabs>
          <w:tab w:val="clear" w:pos="794"/>
          <w:tab w:val="left" w:pos="400"/>
        </w:tabs>
        <w:ind w:left="1206" w:hanging="400"/>
        <w:rPr>
          <w:ins w:id="1286" w:author="Miska Hannuksela" w:date="2013-10-13T13:34:00Z"/>
          <w:lang w:val="en-US"/>
        </w:rPr>
      </w:pPr>
      <w:ins w:id="1287" w:author="Miska Hannuksela" w:date="2013-10-13T13:34:00Z">
        <w:r w:rsidRPr="007D25B0">
          <w:rPr>
            <w:lang w:val="en-US"/>
          </w:rPr>
          <w:t>–</w:t>
        </w:r>
        <w:r w:rsidRPr="007D25B0">
          <w:rPr>
            <w:lang w:val="en-US"/>
          </w:rPr>
          <w:tab/>
          <w:t>If NoOutputOfPriorPicsFlag is equal to 1, all picture storage buffers in the DPB are emptied without output of the pictures they contain, and the DPB fullness is set equal to 0.</w:t>
        </w:r>
      </w:ins>
    </w:p>
    <w:p w:rsidR="00AF7518" w:rsidRPr="007D25B0" w:rsidRDefault="00AF7518" w:rsidP="00AF7518">
      <w:pPr>
        <w:tabs>
          <w:tab w:val="clear" w:pos="794"/>
          <w:tab w:val="left" w:pos="400"/>
        </w:tabs>
        <w:ind w:left="1206" w:hanging="400"/>
        <w:rPr>
          <w:ins w:id="1288" w:author="Miska Hannuksela" w:date="2013-10-13T13:34:00Z"/>
          <w:lang w:val="en-US"/>
        </w:rPr>
      </w:pPr>
      <w:ins w:id="1289" w:author="Miska Hannuksela" w:date="2013-10-13T13:34:00Z">
        <w:r w:rsidRPr="007D25B0">
          <w:rPr>
            <w:lang w:val="en-US"/>
          </w:rPr>
          <w:t>–</w:t>
        </w:r>
        <w:r w:rsidRPr="007D25B0">
          <w:rPr>
            <w:lang w:val="en-US"/>
          </w:rPr>
          <w:tab/>
          <w:t>Otherwise (NoOutputOfPriorPicsFlag is equal to 0), all picture storage buffers  containing a picture that is marked as "not needed for output" and "unused for reference" are emptied (without output), and all non-empty picture storage buffers in the DPB are emptied by repeatedly invoking the "bumping" process specified in subclause </w:t>
        </w:r>
        <w:r w:rsidRPr="007D25B0">
          <w:rPr>
            <w:lang w:val="en-US"/>
          </w:rPr>
          <w:fldChar w:fldCharType="begin"/>
        </w:r>
        <w:r w:rsidRPr="007D25B0">
          <w:rPr>
            <w:lang w:val="en-US"/>
          </w:rPr>
          <w:instrText xml:space="preserve"> REF _Ref348384728 \r \h </w:instrText>
        </w:r>
        <w:r>
          <w:rPr>
            <w:lang w:val="en-US"/>
          </w:rPr>
          <w:instrText xml:space="preserve"> \* MERGEFORMAT </w:instrText>
        </w:r>
      </w:ins>
      <w:r w:rsidRPr="007D25B0">
        <w:rPr>
          <w:lang w:val="en-US"/>
        </w:rPr>
      </w:r>
      <w:ins w:id="1290" w:author="Miska Hannuksela" w:date="2013-10-13T13:34:00Z">
        <w:r w:rsidRPr="007D25B0">
          <w:rPr>
            <w:lang w:val="en-US"/>
          </w:rPr>
          <w:fldChar w:fldCharType="separate"/>
        </w:r>
        <w:r w:rsidRPr="007D25B0">
          <w:rPr>
            <w:lang w:val="en-US"/>
          </w:rPr>
          <w:t>F.13.5.2.4</w:t>
        </w:r>
        <w:r w:rsidRPr="007D25B0">
          <w:rPr>
            <w:lang w:val="en-US"/>
          </w:rPr>
          <w:fldChar w:fldCharType="end"/>
        </w:r>
        <w:r w:rsidRPr="007D25B0">
          <w:rPr>
            <w:lang w:val="en-US"/>
          </w:rPr>
          <w:t>, and the DPB fullness is set equal to 0.</w:t>
        </w:r>
      </w:ins>
    </w:p>
    <w:p w:rsidR="008B3821" w:rsidRPr="007D25B0" w:rsidRDefault="008B3821" w:rsidP="008B3821">
      <w:pPr>
        <w:tabs>
          <w:tab w:val="clear" w:pos="794"/>
          <w:tab w:val="left" w:pos="400"/>
        </w:tabs>
        <w:ind w:left="400" w:hanging="400"/>
        <w:rPr>
          <w:lang w:val="en-US"/>
        </w:rPr>
      </w:pPr>
      <w:r w:rsidRPr="007D25B0">
        <w:rPr>
          <w:lang w:val="en-US"/>
        </w:rPr>
        <w:t>Otherwise</w:t>
      </w:r>
      <w:del w:id="1291" w:author="Miska Hannuksela" w:date="2013-10-13T13:25:00Z">
        <w:r w:rsidRPr="007D25B0" w:rsidDel="00B12639">
          <w:rPr>
            <w:lang w:val="en-US"/>
          </w:rPr>
          <w:delText xml:space="preserve"> (the current picture is not an IRAP picture with NoRaslOutputFlag equal to 1 or with nuh_layer_id not equal to 0)</w:delText>
        </w:r>
      </w:del>
      <w:r w:rsidRPr="007D25B0">
        <w:rPr>
          <w:lang w:val="en-US"/>
        </w:rPr>
        <w:t>, all picture storage buffers containing a picture which are marked as "not needed for output" and "unused for reference" are emptied (without output). For each picture storage buffer that is emptied, the DPB fullness is decremented by one. The variable currLayerId is set equal to nuh_layer_id of the current decoded picture and when one or more of the following conditions are true, the "bumping" process specified in subclause </w:t>
      </w:r>
      <w:r w:rsidR="0074750D" w:rsidRPr="007D25B0">
        <w:rPr>
          <w:lang w:val="en-US"/>
        </w:rPr>
        <w:fldChar w:fldCharType="begin"/>
      </w:r>
      <w:r w:rsidRPr="007D25B0">
        <w:rPr>
          <w:lang w:val="en-US"/>
        </w:rPr>
        <w:instrText xml:space="preserve"> REF _Ref348384728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F.13.5.2.4</w:t>
      </w:r>
      <w:r w:rsidR="0074750D" w:rsidRPr="007D25B0">
        <w:rPr>
          <w:lang w:val="en-US"/>
        </w:rPr>
        <w:fldChar w:fldCharType="end"/>
      </w:r>
      <w:r w:rsidRPr="007D25B0">
        <w:rPr>
          <w:lang w:val="en-US"/>
        </w:rPr>
        <w:t xml:space="preserve"> is invoked repeatedly while further decrementing the DPB fullness by one for each additional picture storage buffer that is emptied, until none of the following conditions are true:</w:t>
      </w:r>
    </w:p>
    <w:p w:rsidR="008B3821" w:rsidRPr="007D25B0" w:rsidRDefault="008B3821" w:rsidP="008B3821">
      <w:pPr>
        <w:tabs>
          <w:tab w:val="clear" w:pos="794"/>
          <w:tab w:val="left" w:pos="400"/>
        </w:tabs>
        <w:ind w:left="760" w:hanging="400"/>
        <w:rPr>
          <w:lang w:val="en-US"/>
        </w:rPr>
      </w:pPr>
      <w:r w:rsidRPr="007D25B0">
        <w:rPr>
          <w:lang w:val="en-US"/>
        </w:rPr>
        <w:t>–</w:t>
      </w:r>
      <w:r w:rsidRPr="007D25B0">
        <w:rPr>
          <w:lang w:val="en-US"/>
        </w:rPr>
        <w:tab/>
        <w:t>The number of pictures with nuh_layer_id equal to currLayerId in the DPB that are marked as "needed for output" is greater than sps_max_num_reorder_pics[ HighestTid ] from the active SPS (when currLayerId is equal to 0) or from the active layer SPS for the value of currLayerId (when currLayerId is not equal to 0).</w:t>
      </w:r>
    </w:p>
    <w:p w:rsidR="008B3821" w:rsidRPr="007D25B0" w:rsidRDefault="008B3821" w:rsidP="008B3821">
      <w:pPr>
        <w:tabs>
          <w:tab w:val="clear" w:pos="794"/>
          <w:tab w:val="left" w:pos="400"/>
        </w:tabs>
        <w:ind w:left="760" w:hanging="400"/>
        <w:rPr>
          <w:lang w:val="en-US"/>
        </w:rPr>
      </w:pPr>
      <w:r w:rsidRPr="007D25B0">
        <w:rPr>
          <w:lang w:val="en-US"/>
        </w:rPr>
        <w:t>–</w:t>
      </w:r>
      <w:r w:rsidRPr="007D25B0">
        <w:rPr>
          <w:lang w:val="en-US"/>
        </w:rPr>
        <w:tab/>
        <w:t>sps_max_latency_increase_plus1[ HighestTid ] of the active SPS (when currLayerId is equal to 0) or the active layer SPS for the value of currLayerId is not equal to 0 and there is at least one picture with nuh_layer_id equal to currLayerId in the DPB that is marked as "needed for output" for which the associated variable PicLatencyCount[ currLayerId ] is greater than or equal to SpsMaxLatencyPictures[ HighestTid ] derived from the active SPS (when currLayerId is equal to 0) or from the active layer SPS for the value of currLayerId.</w:t>
      </w:r>
    </w:p>
    <w:p w:rsidR="008B3821" w:rsidRPr="007D25B0" w:rsidRDefault="008B3821" w:rsidP="008B3821">
      <w:pPr>
        <w:tabs>
          <w:tab w:val="clear" w:pos="794"/>
          <w:tab w:val="left" w:pos="400"/>
        </w:tabs>
        <w:ind w:left="760" w:hanging="400"/>
        <w:rPr>
          <w:lang w:val="en-US"/>
        </w:rPr>
      </w:pPr>
      <w:r w:rsidRPr="007D25B0">
        <w:rPr>
          <w:lang w:val="en-US"/>
        </w:rPr>
        <w:t>–</w:t>
      </w:r>
      <w:r w:rsidRPr="007D25B0">
        <w:rPr>
          <w:lang w:val="en-US"/>
        </w:rPr>
        <w:tab/>
        <w:t>The number of pictures with nuh_layer_id equal to currLayerId in the DPB is greater than or equal to sps_max_dec_pic_buffering_</w:t>
      </w:r>
      <w:proofErr w:type="gramStart"/>
      <w:r w:rsidRPr="007D25B0">
        <w:rPr>
          <w:lang w:val="en-US"/>
        </w:rPr>
        <w:t>minus1[</w:t>
      </w:r>
      <w:proofErr w:type="gramEnd"/>
      <w:r w:rsidRPr="007D25B0">
        <w:rPr>
          <w:lang w:val="en-US"/>
        </w:rPr>
        <w:t> HighestTid ] + 1 from the active SPS (when currLayerId is equal to 0) or from the active layer SPS for the value of currLayerId.</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Picture decoding, marking, additional bumping, and storage</w:t>
      </w:r>
    </w:p>
    <w:p w:rsidR="008B3821" w:rsidRPr="007D25B0" w:rsidRDefault="008B3821" w:rsidP="008B3821">
      <w:pPr>
        <w:rPr>
          <w:lang w:val="en-US"/>
        </w:rPr>
      </w:pPr>
      <w:r w:rsidRPr="007D25B0">
        <w:rPr>
          <w:lang w:val="en-US"/>
        </w:rPr>
        <w:t>The processes specified in this subclause happen instantaneously when the last decoding unit of access unit n containing the current picture is removed from the CPB.</w:t>
      </w:r>
    </w:p>
    <w:p w:rsidR="008B3821" w:rsidRPr="007D25B0" w:rsidRDefault="008B3821" w:rsidP="008B3821">
      <w:pPr>
        <w:rPr>
          <w:lang w:val="en-US"/>
        </w:rPr>
      </w:pPr>
      <w:r w:rsidRPr="007D25B0">
        <w:rPr>
          <w:lang w:val="en-US"/>
        </w:rPr>
        <w:t>The variable currLayerId is set equal to nuh_layer_id of the current decoded picture.</w:t>
      </w:r>
    </w:p>
    <w:p w:rsidR="008B3821" w:rsidRPr="007D25B0" w:rsidRDefault="008B3821" w:rsidP="008B3821">
      <w:pPr>
        <w:rPr>
          <w:lang w:val="en-US"/>
        </w:rPr>
      </w:pPr>
      <w:r w:rsidRPr="007D25B0">
        <w:rPr>
          <w:lang w:val="en-US"/>
        </w:rPr>
        <w:t>For each picture in the DPB that is marked as "needed for output" and that has a nuh_layer_id value equal to currLayerId, the associated variable PicLatencyCount[ currLayerId ] is set equal to PicLatencyCount[ currLayerId ] + 1.</w:t>
      </w:r>
    </w:p>
    <w:p w:rsidR="008B3821" w:rsidRPr="007D25B0" w:rsidRDefault="008B3821" w:rsidP="008B3821">
      <w:pPr>
        <w:rPr>
          <w:lang w:val="en-US"/>
        </w:rPr>
      </w:pPr>
      <w:r w:rsidRPr="007D25B0">
        <w:rPr>
          <w:lang w:val="en-US"/>
        </w:rPr>
        <w:t>The current picture is considered as decoded after the last decoding unit of the picture is decoded. The current decoded picture is stored in an empty picture storage buffer in the DPB, and the following applies:</w:t>
      </w:r>
    </w:p>
    <w:p w:rsidR="008B3821" w:rsidRPr="007D25B0" w:rsidRDefault="008B3821" w:rsidP="008B3821">
      <w:pPr>
        <w:pStyle w:val="enumlev1"/>
        <w:ind w:left="397"/>
        <w:rPr>
          <w:lang w:val="en-US"/>
        </w:rPr>
      </w:pPr>
      <w:r w:rsidRPr="007D25B0">
        <w:rPr>
          <w:lang w:val="en-US"/>
        </w:rPr>
        <w:t>–</w:t>
      </w:r>
      <w:r w:rsidRPr="007D25B0">
        <w:rPr>
          <w:lang w:val="en-US"/>
        </w:rPr>
        <w:tab/>
        <w:t>If the current decoded picture has PicOutputFlag equal to 1, it is marked as "needed for output" and its associated variable PicLatencyCount[ currLayerId ] is set equal to 0.</w:t>
      </w:r>
    </w:p>
    <w:p w:rsidR="008B3821" w:rsidRPr="007D25B0" w:rsidRDefault="008B3821" w:rsidP="008B3821">
      <w:pPr>
        <w:pStyle w:val="enumlev1"/>
        <w:ind w:left="397"/>
        <w:rPr>
          <w:lang w:val="en-US"/>
        </w:rPr>
      </w:pPr>
      <w:r w:rsidRPr="007D25B0">
        <w:rPr>
          <w:lang w:val="en-US"/>
        </w:rPr>
        <w:t>–</w:t>
      </w:r>
      <w:r w:rsidRPr="007D25B0">
        <w:rPr>
          <w:lang w:val="en-US"/>
        </w:rPr>
        <w:tab/>
        <w:t>Otherwise (the current decoded picture has PicOutputFlag equal to 0), it is marked as "not needed for output".</w:t>
      </w:r>
    </w:p>
    <w:p w:rsidR="008B3821" w:rsidRPr="007D25B0" w:rsidRDefault="008B3821" w:rsidP="008B3821">
      <w:pPr>
        <w:rPr>
          <w:lang w:val="en-US"/>
        </w:rPr>
      </w:pPr>
      <w:r w:rsidRPr="007D25B0">
        <w:rPr>
          <w:lang w:val="en-US"/>
        </w:rPr>
        <w:t>The current decoded picture is marked as "used for short-term reference".</w:t>
      </w:r>
    </w:p>
    <w:p w:rsidR="008B3821" w:rsidRPr="007D25B0" w:rsidRDefault="008B3821" w:rsidP="008B3821">
      <w:pPr>
        <w:rPr>
          <w:lang w:val="en-US"/>
        </w:rPr>
      </w:pPr>
      <w:r w:rsidRPr="007D25B0">
        <w:rPr>
          <w:lang w:val="en-US"/>
        </w:rPr>
        <w:t>When one or more of the following conditions are true, the "bumping" process specified in subclause </w:t>
      </w:r>
      <w:r w:rsidR="0074750D" w:rsidRPr="007D25B0">
        <w:rPr>
          <w:lang w:val="en-US"/>
        </w:rPr>
        <w:fldChar w:fldCharType="begin"/>
      </w:r>
      <w:r w:rsidRPr="007D25B0">
        <w:rPr>
          <w:lang w:val="en-US"/>
        </w:rPr>
        <w:instrText xml:space="preserve"> REF _Ref348384728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F.13.5.2.4</w:t>
      </w:r>
      <w:r w:rsidR="0074750D" w:rsidRPr="007D25B0">
        <w:rPr>
          <w:lang w:val="en-US"/>
        </w:rPr>
        <w:fldChar w:fldCharType="end"/>
      </w:r>
      <w:r w:rsidRPr="007D25B0">
        <w:rPr>
          <w:lang w:val="en-US"/>
        </w:rPr>
        <w:t xml:space="preserve"> is invoked repeatedly until none of the following conditions are true:</w:t>
      </w:r>
    </w:p>
    <w:p w:rsidR="008B3821" w:rsidRPr="007D25B0" w:rsidRDefault="008B3821" w:rsidP="008B3821">
      <w:pPr>
        <w:pStyle w:val="enumlev1"/>
        <w:ind w:left="397"/>
        <w:rPr>
          <w:lang w:val="en-US"/>
        </w:rPr>
      </w:pPr>
      <w:r w:rsidRPr="007D25B0">
        <w:rPr>
          <w:lang w:val="en-US"/>
        </w:rPr>
        <w:t>–</w:t>
      </w:r>
      <w:r w:rsidRPr="007D25B0">
        <w:rPr>
          <w:lang w:val="en-US"/>
        </w:rPr>
        <w:tab/>
        <w:t>The number of pictures with nuh_layer_id equal to currLayerId in the DPB that are marked as "needed for output" is greater than sps_max_num_reorder_pics[ HighestTid ] from the active SPS (when currLayerId is equal to 0) or from the active layer SPS for the value of currLayerId, if not equal to 0.</w:t>
      </w:r>
    </w:p>
    <w:p w:rsidR="008B3821" w:rsidRPr="007D25B0" w:rsidRDefault="008B3821" w:rsidP="008B3821">
      <w:pPr>
        <w:pStyle w:val="enumlev1"/>
        <w:ind w:left="397"/>
        <w:rPr>
          <w:lang w:val="en-US" w:eastAsia="zh-CN"/>
        </w:rPr>
      </w:pPr>
      <w:r w:rsidRPr="007D25B0">
        <w:rPr>
          <w:lang w:val="en-US"/>
        </w:rPr>
        <w:t>–</w:t>
      </w:r>
      <w:r w:rsidRPr="007D25B0">
        <w:rPr>
          <w:lang w:val="en-US"/>
        </w:rPr>
        <w:tab/>
        <w:t>sps_max_latency_increase_</w:t>
      </w:r>
      <w:proofErr w:type="gramStart"/>
      <w:r w:rsidRPr="007D25B0">
        <w:rPr>
          <w:lang w:val="en-US"/>
        </w:rPr>
        <w:t>plus1[</w:t>
      </w:r>
      <w:proofErr w:type="gramEnd"/>
      <w:r w:rsidRPr="007D25B0">
        <w:rPr>
          <w:lang w:val="en-US"/>
        </w:rPr>
        <w:t> HighestTid ] is not equal to 0 and there is at least one picture with nuh_layer_id equal to currLayerId in the DPB that is marked as "needed for output" for which the associated variable PicLatencyCount[ currLayerId ] that is greater than or equal to Sps</w:t>
      </w:r>
      <w:r w:rsidRPr="007D25B0">
        <w:rPr>
          <w:szCs w:val="22"/>
          <w:lang w:val="en-US"/>
        </w:rPr>
        <w:t>MaxLatencyPictures</w:t>
      </w:r>
      <w:r w:rsidRPr="007D25B0">
        <w:rPr>
          <w:lang w:val="en-US"/>
        </w:rPr>
        <w:t>[ HighestTid ] derived from the active SPS (when currLayerId is equal to 0) or from the active layer SPS for the value of currLayerId (when currLayerId is not equal to 0).</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lastRenderedPageBreak/>
        <w:t>"Bumping" process</w:t>
      </w:r>
    </w:p>
    <w:p w:rsidR="008B3821" w:rsidRPr="007D25B0" w:rsidRDefault="008B3821" w:rsidP="008B3821">
      <w:pPr>
        <w:pStyle w:val="enumlev1"/>
        <w:ind w:left="0" w:firstLine="0"/>
        <w:rPr>
          <w:lang w:val="en-US"/>
        </w:rPr>
      </w:pPr>
      <w:r w:rsidRPr="007D25B0">
        <w:rPr>
          <w:lang w:val="en-US"/>
        </w:rPr>
        <w:t>The "bumping" process consists of the following ordered steps:</w:t>
      </w:r>
    </w:p>
    <w:p w:rsidR="008B3821" w:rsidRPr="007D25B0" w:rsidRDefault="008B3821" w:rsidP="008B3821">
      <w:pPr>
        <w:numPr>
          <w:ilvl w:val="0"/>
          <w:numId w:val="12"/>
        </w:numPr>
        <w:tabs>
          <w:tab w:val="clear" w:pos="794"/>
          <w:tab w:val="clear" w:pos="1191"/>
          <w:tab w:val="left" w:pos="400"/>
        </w:tabs>
        <w:rPr>
          <w:lang w:val="en-US"/>
        </w:rPr>
      </w:pPr>
      <w:r w:rsidRPr="007D25B0">
        <w:rPr>
          <w:lang w:val="en-US"/>
        </w:rPr>
        <w:t>The pictures that are first for output are selected as the ones having the smallest value of PicOrderCntVal of all pictures in the DPB marked as "needed for output".</w:t>
      </w:r>
    </w:p>
    <w:p w:rsidR="008B3821" w:rsidRPr="007D25B0" w:rsidRDefault="008B3821" w:rsidP="008B3821">
      <w:pPr>
        <w:numPr>
          <w:ilvl w:val="0"/>
          <w:numId w:val="12"/>
        </w:numPr>
        <w:tabs>
          <w:tab w:val="clear" w:pos="794"/>
          <w:tab w:val="clear" w:pos="1191"/>
          <w:tab w:val="left" w:pos="400"/>
        </w:tabs>
        <w:rPr>
          <w:lang w:val="en-US"/>
        </w:rPr>
      </w:pPr>
      <w:r w:rsidRPr="007D25B0">
        <w:rPr>
          <w:lang w:val="en-US"/>
        </w:rPr>
        <w:t>These pictures are cropped, using the conformance cropping window specified in the active SPS for the picture with nuh_layer_id equal to 0 or in the active layer SPS for a non-zero nuh_layer_id value equal to that of the picture, the cropped pictures are output in ascending order of nuh_layer_id, and the pictures are marked as "not needed for output".</w:t>
      </w:r>
    </w:p>
    <w:p w:rsidR="008B3821" w:rsidRPr="007D25B0" w:rsidRDefault="008B3821" w:rsidP="008B3821">
      <w:pPr>
        <w:numPr>
          <w:ilvl w:val="0"/>
          <w:numId w:val="12"/>
        </w:numPr>
        <w:tabs>
          <w:tab w:val="clear" w:pos="794"/>
          <w:tab w:val="clear" w:pos="1191"/>
          <w:tab w:val="left" w:pos="400"/>
        </w:tabs>
        <w:rPr>
          <w:lang w:val="en-US"/>
        </w:rPr>
      </w:pPr>
      <w:r w:rsidRPr="007D25B0">
        <w:rPr>
          <w:lang w:val="en-US"/>
        </w:rPr>
        <w:t>Each picture storage buffer that contains a picture marked as "unused for reference" and that was one of the pictures cropped and output is emptied.</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292" w:name="_Ref364437794"/>
      <w:bookmarkStart w:id="1293" w:name="_Toc366771997"/>
      <w:r w:rsidRPr="007D25B0">
        <w:rPr>
          <w:lang w:val="en-US"/>
        </w:rPr>
        <w:t>SEI messages</w:t>
      </w:r>
      <w:bookmarkEnd w:id="1292"/>
      <w:bookmarkEnd w:id="1293"/>
    </w:p>
    <w:p w:rsidR="008B3821" w:rsidRPr="007D25B0" w:rsidRDefault="008B3821" w:rsidP="008B3821">
      <w:pPr>
        <w:pStyle w:val="3N"/>
        <w:rPr>
          <w:lang w:val="en-US"/>
        </w:rPr>
      </w:pPr>
      <w:r w:rsidRPr="007D25B0">
        <w:rPr>
          <w:lang w:val="en-US"/>
        </w:rPr>
        <w:t>The specifications in Annex D together with the extensions and modifications specified in this subclause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94" w:name="_Toc366771998"/>
      <w:bookmarkStart w:id="1295" w:name="_Toc366771999"/>
      <w:bookmarkEnd w:id="1294"/>
      <w:r w:rsidRPr="007D25B0">
        <w:rPr>
          <w:lang w:val="en-US"/>
        </w:rPr>
        <w:t>SEI message syntax</w:t>
      </w:r>
      <w:bookmarkEnd w:id="1295"/>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96" w:name="_Toc366772000"/>
      <w:r w:rsidRPr="007D25B0">
        <w:rPr>
          <w:lang w:val="en-US"/>
        </w:rPr>
        <w:t xml:space="preserve">Layers </w:t>
      </w:r>
      <w:r w:rsidR="00376DE2" w:rsidRPr="007D25B0">
        <w:rPr>
          <w:lang w:val="en-US"/>
        </w:rPr>
        <w:t xml:space="preserve">not </w:t>
      </w:r>
      <w:r w:rsidRPr="007D25B0">
        <w:rPr>
          <w:lang w:val="en-US"/>
        </w:rPr>
        <w:t>present SEI message syntax</w:t>
      </w:r>
      <w:bookmarkEnd w:id="1296"/>
    </w:p>
    <w:p w:rsidR="008B3821" w:rsidRPr="007D25B0" w:rsidRDefault="008B3821" w:rsidP="008B3821">
      <w:pPr>
        <w:pStyle w:val="3N"/>
        <w:keepNext/>
        <w:rPr>
          <w:lang w:val="en-US"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layers_not_present( payloadSize ) {</w:t>
            </w:r>
          </w:p>
        </w:tc>
        <w:tc>
          <w:tcPr>
            <w:tcW w:w="1152" w:type="dxa"/>
          </w:tcPr>
          <w:p w:rsidR="008B3821" w:rsidRPr="007D25B0" w:rsidRDefault="008B3821" w:rsidP="00C73469">
            <w:pPr>
              <w:pStyle w:val="tablecell"/>
              <w:rPr>
                <w:lang w:val="en-US"/>
              </w:rPr>
            </w:pPr>
            <w:r w:rsidRPr="007D25B0">
              <w:rPr>
                <w:b/>
                <w:bCs/>
                <w:lang w:val="en-US"/>
              </w:rPr>
              <w:t>Descriptor</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t>lp_sei_active_vps_id</w:t>
            </w:r>
          </w:p>
        </w:tc>
        <w:tc>
          <w:tcPr>
            <w:tcW w:w="1152" w:type="dxa"/>
          </w:tcPr>
          <w:p w:rsidR="008B3821" w:rsidRPr="007D25B0" w:rsidRDefault="008B3821" w:rsidP="00C73469">
            <w:pPr>
              <w:pStyle w:val="tablecell"/>
              <w:rPr>
                <w:lang w:val="en-US"/>
              </w:rPr>
            </w:pPr>
            <w:r w:rsidRPr="007D25B0">
              <w:rPr>
                <w:lang w:val="en-US"/>
              </w:rPr>
              <w:t>u(4)</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lang w:val="en-US"/>
              </w:rPr>
              <w:t>for( i = 0; i  &lt;=  vps_</w:t>
            </w:r>
            <w:r w:rsidRPr="007D25B0">
              <w:rPr>
                <w:rFonts w:ascii="Times New Roman" w:hAnsi="Times New Roman"/>
                <w:bCs/>
                <w:lang w:val="en-US"/>
              </w:rPr>
              <w:t>max_layers_minus1</w:t>
            </w:r>
            <w:r w:rsidRPr="007D25B0">
              <w:rPr>
                <w:rFonts w:ascii="Times New Roman" w:hAnsi="Times New Roman"/>
                <w:lang w:val="en-US"/>
              </w:rPr>
              <w:t xml:space="preserve">; i++ ) </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lang w:val="en-US"/>
              </w:rPr>
            </w:pPr>
            <w:r w:rsidRPr="007D25B0">
              <w:rPr>
                <w:rFonts w:ascii="Times New Roman" w:hAnsi="Times New Roman"/>
                <w:b/>
                <w:bCs/>
                <w:lang w:val="en-US"/>
              </w:rPr>
              <w:tab/>
            </w:r>
            <w:r w:rsidRPr="007D25B0">
              <w:rPr>
                <w:rFonts w:ascii="Times New Roman" w:hAnsi="Times New Roman"/>
                <w:b/>
                <w:bCs/>
                <w:lang w:val="en-US"/>
              </w:rPr>
              <w:tab/>
              <w:t>layer_not_present_flag</w:t>
            </w:r>
            <w:r w:rsidRPr="007D25B0">
              <w:rPr>
                <w:rFonts w:ascii="Times New Roman" w:hAnsi="Times New Roman"/>
                <w:bCs/>
                <w:lang w:val="en-US"/>
              </w:rPr>
              <w:t>[ i ]</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Cs/>
                <w:lang w:val="en-US"/>
              </w:rPr>
              <w:t>}</w:t>
            </w:r>
            <w:r w:rsidRPr="007D25B0">
              <w:rPr>
                <w:rFonts w:ascii="Times New Roman" w:hAnsi="Times New Roman"/>
                <w:b/>
                <w:bCs/>
                <w:lang w:val="en-US"/>
              </w:rPr>
              <w:tab/>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bl>
    <w:p w:rsidR="008B3821" w:rsidRPr="007D25B0" w:rsidRDefault="008B3821" w:rsidP="008B3821">
      <w:pPr>
        <w:pStyle w:val="3N"/>
        <w:rPr>
          <w:lang w:val="en-US" w:eastAsia="zh-CN"/>
        </w:rPr>
      </w:pP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97" w:name="_Toc366772001"/>
      <w:r w:rsidRPr="007D25B0">
        <w:rPr>
          <w:lang w:val="en-US"/>
        </w:rPr>
        <w:lastRenderedPageBreak/>
        <w:t>Inter-layer constrained tile sets SEI message syntax</w:t>
      </w:r>
      <w:bookmarkEnd w:id="1297"/>
    </w:p>
    <w:p w:rsidR="008B3821" w:rsidRPr="007D25B0" w:rsidRDefault="008B3821" w:rsidP="008B3821">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inter_layer_constrained_tile_sets( payloadSize ) {</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lang w:val="en-US"/>
              </w:rPr>
              <w:t>Descriptor</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b/>
                <w:lang w:val="en-US"/>
              </w:rPr>
              <w:t>il_all_tiles_exact_sample_value_match_flag</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b/>
                <w:lang w:val="en-US"/>
              </w:rPr>
              <w:t>il_one_tile_per_tile_set_flag</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if( !</w:t>
            </w:r>
            <w:r w:rsidR="00910C04" w:rsidRPr="007D25B0">
              <w:rPr>
                <w:rFonts w:ascii="Times New Roman" w:hAnsi="Times New Roman"/>
                <w:lang w:val="en-US"/>
              </w:rPr>
              <w:t>il_</w:t>
            </w:r>
            <w:r w:rsidRPr="007D25B0">
              <w:rPr>
                <w:rFonts w:ascii="Times New Roman" w:hAnsi="Times New Roman"/>
                <w:lang w:val="en-US"/>
              </w:rPr>
              <w:t>one_tile_per_tile_set_flag ) {</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de-DE"/>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de-DE"/>
              </w:rPr>
              <w:t>il_num_sets_in_message_minus1</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lang w:val="en-US"/>
              </w:rPr>
              <w:tab/>
              <w:t>if( il_num_sets_in_message_minus1 )</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b/>
                <w:lang w:val="en-US"/>
              </w:rPr>
              <w:t>skipped_tile_set_present_flag</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lang w:val="en-US"/>
              </w:rPr>
              <w:tab/>
            </w:r>
            <w:r w:rsidRPr="007D25B0">
              <w:rPr>
                <w:lang w:val="en-US"/>
              </w:rPr>
              <w:t xml:space="preserve">numSignificantSets = </w:t>
            </w:r>
            <w:r w:rsidRPr="007D25B0">
              <w:rPr>
                <w:rFonts w:ascii="Times New Roman" w:hAnsi="Times New Roman"/>
                <w:lang w:val="en-US"/>
              </w:rPr>
              <w:t>il_num_sets_in_message_minus1</w:t>
            </w:r>
            <w:r w:rsidRPr="007D25B0">
              <w:rPr>
                <w:rFonts w:ascii="Times New Roman" w:hAnsi="Times New Roman"/>
                <w:lang w:val="en-US"/>
              </w:rPr>
              <w:br/>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lang w:val="en-US"/>
              </w:rPr>
              <w:t>– skipped_tile_set_present_flag + 1</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p>
        </w:tc>
      </w:tr>
      <w:tr w:rsidR="008B3821" w:rsidRPr="007D25B0" w:rsidTr="00C73469">
        <w:trPr>
          <w:cantSplit/>
          <w:trHeight w:val="289"/>
          <w:jc w:val="center"/>
        </w:trPr>
        <w:tc>
          <w:tcPr>
            <w:tcW w:w="7920" w:type="dxa"/>
          </w:tcPr>
          <w:p w:rsidR="008B3821" w:rsidRPr="007D25B0" w:rsidRDefault="008B3821" w:rsidP="009C2F7B">
            <w:pPr>
              <w:pStyle w:val="tablesyntax"/>
              <w:rPr>
                <w:rFonts w:ascii="Times New Roman" w:hAnsi="Times New Roman"/>
                <w:lang w:val="en-US"/>
              </w:rPr>
            </w:pP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lang w:val="en-US"/>
              </w:rPr>
              <w:t xml:space="preserve">for( i = 0; i &lt; </w:t>
            </w:r>
            <w:r w:rsidRPr="007D25B0">
              <w:rPr>
                <w:lang w:val="en-US"/>
              </w:rPr>
              <w:t>numSignificantSets</w:t>
            </w:r>
            <w:r w:rsidRPr="007D25B0">
              <w:rPr>
                <w:rFonts w:ascii="Times New Roman" w:hAnsi="Times New Roman"/>
                <w:lang w:val="en-US"/>
              </w:rPr>
              <w:t>; i++ ) {</w:t>
            </w:r>
          </w:p>
        </w:tc>
        <w:tc>
          <w:tcPr>
            <w:tcW w:w="1157" w:type="dxa"/>
          </w:tcPr>
          <w:p w:rsidR="008B3821" w:rsidRPr="007D25B0" w:rsidRDefault="008B3821" w:rsidP="00C73469">
            <w:pPr>
              <w:pStyle w:val="tableheading"/>
              <w:overflowPunct/>
              <w:autoSpaceDE/>
              <w:autoSpaceDN/>
              <w:adjustRightInd/>
              <w:jc w:val="left"/>
              <w:textAlignment w:val="auto"/>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eastAsia="ja-JP"/>
              </w:rPr>
            </w:pP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t>ilcts_id</w:t>
            </w:r>
            <w:r w:rsidRPr="007D25B0">
              <w:rPr>
                <w:rFonts w:ascii="Times New Roman" w:hAnsi="Times New Roman"/>
                <w:bCs/>
                <w:lang w:val="en-US"/>
              </w:rPr>
              <w:t>[ i ]</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t>il_</w:t>
            </w:r>
            <w:r w:rsidRPr="007D25B0">
              <w:rPr>
                <w:rFonts w:ascii="Times New Roman" w:hAnsi="Times New Roman"/>
                <w:b/>
                <w:bCs/>
                <w:lang w:val="en-US"/>
              </w:rPr>
              <w:t>num_tile_rects_in_set_minus1</w:t>
            </w:r>
            <w:r w:rsidRPr="007D25B0">
              <w:rPr>
                <w:rFonts w:ascii="Times New Roman" w:hAnsi="Times New Roman"/>
                <w:bCs/>
                <w:lang w:val="en-US"/>
              </w:rPr>
              <w:t>[ i ]</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lang w:val="en-US"/>
              </w:rPr>
              <w:t xml:space="preserve">for( j = 0; j &lt;= </w:t>
            </w:r>
            <w:r w:rsidR="00910C04" w:rsidRPr="007D25B0">
              <w:rPr>
                <w:rFonts w:ascii="Times New Roman" w:hAnsi="Times New Roman"/>
                <w:lang w:val="en-US"/>
              </w:rPr>
              <w:t>il_</w:t>
            </w:r>
            <w:r w:rsidRPr="007D25B0">
              <w:rPr>
                <w:rFonts w:ascii="Times New Roman" w:hAnsi="Times New Roman"/>
                <w:lang w:val="en-US"/>
              </w:rPr>
              <w:t>num_tile_rects_in_set_minus1[ i ]; j++ ) {</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eastAsia="ja-JP"/>
              </w:rPr>
            </w:pP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t>il_</w:t>
            </w:r>
            <w:r w:rsidRPr="007D25B0">
              <w:rPr>
                <w:rFonts w:ascii="Times New Roman" w:hAnsi="Times New Roman"/>
                <w:b/>
                <w:bCs/>
                <w:lang w:val="en-US"/>
              </w:rPr>
              <w:t>top_left_tile_index[ </w:t>
            </w:r>
            <w:r w:rsidRPr="007D25B0">
              <w:rPr>
                <w:rFonts w:ascii="Times New Roman" w:hAnsi="Times New Roman"/>
                <w:lang w:val="en-US"/>
              </w:rPr>
              <w:t>i </w:t>
            </w:r>
            <w:r w:rsidRPr="007D25B0">
              <w:rPr>
                <w:rFonts w:ascii="Times New Roman" w:hAnsi="Times New Roman"/>
                <w:b/>
                <w:bCs/>
                <w:lang w:val="en-US"/>
              </w:rPr>
              <w:t>][ </w:t>
            </w:r>
            <w:r w:rsidRPr="007D25B0">
              <w:rPr>
                <w:rFonts w:ascii="Times New Roman" w:hAnsi="Times New Roman"/>
                <w:lang w:val="en-US"/>
              </w:rPr>
              <w:t>j </w:t>
            </w:r>
            <w:r w:rsidRPr="007D25B0">
              <w:rPr>
                <w:rFonts w:ascii="Times New Roman" w:hAnsi="Times New Roman"/>
                <w:b/>
                <w:bCs/>
                <w:lang w:val="en-US"/>
              </w:rPr>
              <w:t>]</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il_</w:t>
            </w:r>
            <w:r w:rsidRPr="007D25B0">
              <w:rPr>
                <w:rFonts w:ascii="Times New Roman" w:hAnsi="Times New Roman"/>
                <w:b/>
                <w:bCs/>
                <w:lang w:val="en-US"/>
              </w:rPr>
              <w:t>bottom_right_tile_index</w:t>
            </w:r>
            <w:r w:rsidRPr="007D25B0">
              <w:rPr>
                <w:rFonts w:ascii="Times New Roman" w:hAnsi="Times New Roman"/>
                <w:bCs/>
                <w:lang w:val="en-US"/>
              </w:rPr>
              <w:t>[ i ]</w:t>
            </w:r>
            <w:r w:rsidRPr="007D25B0">
              <w:rPr>
                <w:rFonts w:ascii="Times New Roman" w:hAnsi="Times New Roman"/>
                <w:b/>
                <w:bCs/>
                <w:lang w:val="en-US"/>
              </w:rPr>
              <w:t>[ </w:t>
            </w:r>
            <w:r w:rsidRPr="007D25B0">
              <w:rPr>
                <w:rFonts w:ascii="Times New Roman" w:hAnsi="Times New Roman"/>
                <w:lang w:val="en-US"/>
              </w:rPr>
              <w:t>j </w:t>
            </w:r>
            <w:r w:rsidRPr="007D25B0">
              <w:rPr>
                <w:rFonts w:ascii="Times New Roman" w:hAnsi="Times New Roman"/>
                <w:b/>
                <w:bCs/>
                <w:lang w:val="en-US"/>
              </w:rPr>
              <w:t>]</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eastAsia="ja-JP"/>
              </w:rPr>
            </w:pP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Cs/>
                <w:lang w:val="en-US" w:eastAsia="ja-JP"/>
              </w:rPr>
              <w:t>}</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eastAsia="ja-JP"/>
              </w:rPr>
            </w:pP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b/>
                <w:lang w:val="en-US"/>
              </w:rPr>
              <w:t>ilc_idc</w:t>
            </w:r>
            <w:r w:rsidRPr="007D25B0">
              <w:rPr>
                <w:lang w:val="en-US"/>
              </w:rPr>
              <w:t>[ i ]</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u(2)</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eastAsia="ja-JP"/>
              </w:rPr>
            </w:pPr>
            <w:r w:rsidRPr="007D25B0">
              <w:rPr>
                <w:rFonts w:ascii="Times New Roman" w:hAnsi="Times New Roman"/>
                <w:bCs/>
                <w:lang w:val="en-US" w:eastAsia="ja-JP"/>
              </w:rPr>
              <w:tab/>
            </w:r>
            <w:r w:rsidRPr="007D25B0">
              <w:rPr>
                <w:rFonts w:ascii="Times New Roman" w:hAnsi="Times New Roman"/>
                <w:bCs/>
                <w:lang w:val="en-US" w:eastAsia="ja-JP"/>
              </w:rPr>
              <w:tab/>
            </w:r>
            <w:r w:rsidRPr="007D25B0">
              <w:rPr>
                <w:rFonts w:ascii="Times New Roman" w:hAnsi="Times New Roman"/>
                <w:bCs/>
                <w:lang w:val="en-US" w:eastAsia="ja-JP"/>
              </w:rPr>
              <w:tab/>
              <w:t>if ( !il_all_tiles_exact_sample_value_match_flag )</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eastAsia="ja-JP"/>
              </w:rPr>
            </w:pP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t>il_exact_sample_value_match_flag</w:t>
            </w:r>
            <w:r w:rsidRPr="007D25B0">
              <w:rPr>
                <w:rFonts w:ascii="Times New Roman" w:hAnsi="Times New Roman"/>
                <w:lang w:val="en-US"/>
              </w:rPr>
              <w:t>[ i ]</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eastAsia="ja-JP"/>
              </w:rPr>
            </w:pPr>
            <w:r w:rsidRPr="007D25B0">
              <w:rPr>
                <w:rFonts w:ascii="Times New Roman" w:hAnsi="Times New Roman"/>
                <w:bCs/>
                <w:lang w:val="en-US" w:eastAsia="ja-JP"/>
              </w:rPr>
              <w:tab/>
            </w:r>
            <w:r w:rsidRPr="007D25B0">
              <w:rPr>
                <w:rFonts w:ascii="Times New Roman" w:hAnsi="Times New Roman"/>
                <w:bCs/>
                <w:lang w:val="en-US" w:eastAsia="ja-JP"/>
              </w:rPr>
              <w:tab/>
              <w:t>}</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 else</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en-US"/>
              </w:rPr>
              <w:t>all_tiles_</w:t>
            </w:r>
            <w:r w:rsidRPr="007D25B0">
              <w:rPr>
                <w:rFonts w:ascii="Times New Roman" w:hAnsi="Times New Roman"/>
                <w:b/>
                <w:bCs/>
                <w:lang w:val="en-US" w:eastAsia="ja-JP"/>
              </w:rPr>
              <w:t>ilc_idc</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u(2)</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p>
        </w:tc>
      </w:tr>
    </w:tbl>
    <w:p w:rsidR="008B3821" w:rsidRPr="007D25B0" w:rsidRDefault="008B3821" w:rsidP="008B3821">
      <w:pPr>
        <w:pStyle w:val="3N"/>
        <w:rPr>
          <w:lang w:val="en-US"/>
        </w:rPr>
      </w:pP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98" w:name="_Toc366772002"/>
      <w:r w:rsidRPr="007D25B0">
        <w:rPr>
          <w:lang w:val="en-US"/>
        </w:rPr>
        <w:t>SEI message semantics</w:t>
      </w:r>
      <w:bookmarkEnd w:id="1298"/>
    </w:p>
    <w:p w:rsidR="008B3821" w:rsidRPr="007D25B0" w:rsidRDefault="008B3821" w:rsidP="008B3821">
      <w:pPr>
        <w:pStyle w:val="Caption"/>
      </w:pPr>
      <w:r w:rsidRPr="007D25B0">
        <w:t xml:space="preserve">Table </w:t>
      </w:r>
      <w:r w:rsidR="0074750D" w:rsidRPr="007D25B0">
        <w:fldChar w:fldCharType="begin"/>
      </w:r>
      <w:r w:rsidRPr="007D25B0">
        <w:instrText xml:space="preserve"> REF F \h </w:instrText>
      </w:r>
      <w:r w:rsidR="007D25B0">
        <w:instrText xml:space="preserve"> \* MERGEFORMAT </w:instrText>
      </w:r>
      <w:r w:rsidR="0074750D" w:rsidRPr="007D25B0">
        <w:fldChar w:fldCharType="separate"/>
      </w:r>
      <w:r w:rsidRPr="007D25B0">
        <w:rPr>
          <w:rFonts w:eastAsia="Batang"/>
          <w:bCs w:val="0"/>
          <w:lang w:eastAsia="ko-KR"/>
        </w:rPr>
        <w:t>F</w:t>
      </w:r>
      <w:r w:rsidR="0074750D" w:rsidRPr="007D25B0">
        <w:fldChar w:fldCharType="end"/>
      </w:r>
      <w:r w:rsidRPr="007D25B0">
        <w:noBreakHyphen/>
      </w:r>
      <w:r w:rsidR="0074750D" w:rsidRPr="007D25B0">
        <w:fldChar w:fldCharType="begin"/>
      </w:r>
      <w:r w:rsidRPr="007D25B0">
        <w:instrText xml:space="preserve"> SEQ Table \* ARABIC \s 1 </w:instrText>
      </w:r>
      <w:r w:rsidR="0074750D" w:rsidRPr="007D25B0">
        <w:fldChar w:fldCharType="separate"/>
      </w:r>
      <w:r w:rsidRPr="007D25B0">
        <w:t>2</w:t>
      </w:r>
      <w:r w:rsidR="0074750D" w:rsidRPr="007D25B0">
        <w:fldChar w:fldCharType="end"/>
      </w:r>
      <w:r w:rsidRPr="007D25B0">
        <w:t xml:space="preserve"> – Persistence scope of SEI messages (informative)</w:t>
      </w:r>
    </w:p>
    <w:tbl>
      <w:tblPr>
        <w:tblW w:w="8842" w:type="dxa"/>
        <w:jc w:val="center"/>
        <w:tblInd w:w="997" w:type="dxa"/>
        <w:tblLayout w:type="fixed"/>
        <w:tblCellMar>
          <w:left w:w="80" w:type="dxa"/>
          <w:right w:w="80" w:type="dxa"/>
        </w:tblCellMar>
        <w:tblLook w:val="0000" w:firstRow="0" w:lastRow="0" w:firstColumn="0" w:lastColumn="0" w:noHBand="0" w:noVBand="0"/>
      </w:tblPr>
      <w:tblGrid>
        <w:gridCol w:w="3464"/>
        <w:gridCol w:w="5378"/>
      </w:tblGrid>
      <w:tr w:rsidR="008B3821" w:rsidRPr="007D25B0" w:rsidTr="00C73469">
        <w:trPr>
          <w:cantSplit/>
          <w:trHeight w:val="144"/>
          <w:jc w:val="center"/>
        </w:trPr>
        <w:tc>
          <w:tcPr>
            <w:tcW w:w="3464" w:type="dxa"/>
            <w:tcBorders>
              <w:top w:val="single" w:sz="4" w:space="0" w:color="auto"/>
              <w:left w:val="single" w:sz="6" w:space="0" w:color="auto"/>
              <w:bottom w:val="single" w:sz="4" w:space="0" w:color="auto"/>
              <w:right w:val="single" w:sz="6" w:space="0" w:color="auto"/>
            </w:tcBorders>
          </w:tcPr>
          <w:p w:rsidR="008B3821" w:rsidRPr="007D25B0" w:rsidRDefault="008B3821" w:rsidP="00C73469">
            <w:pPr>
              <w:pStyle w:val="tableheading"/>
              <w:numPr>
                <w:ilvl w:val="12"/>
                <w:numId w:val="0"/>
              </w:numPr>
              <w:spacing w:before="40" w:after="40"/>
              <w:jc w:val="center"/>
              <w:rPr>
                <w:b w:val="0"/>
                <w:lang w:val="en-US" w:eastAsia="ja-JP"/>
              </w:rPr>
            </w:pPr>
            <w:r w:rsidRPr="007D25B0">
              <w:rPr>
                <w:lang w:val="en-US" w:eastAsia="ja-JP"/>
              </w:rPr>
              <w:t>SEI message</w:t>
            </w:r>
          </w:p>
        </w:tc>
        <w:tc>
          <w:tcPr>
            <w:tcW w:w="5378" w:type="dxa"/>
            <w:tcBorders>
              <w:top w:val="single" w:sz="4" w:space="0" w:color="auto"/>
              <w:left w:val="single" w:sz="6" w:space="0" w:color="auto"/>
              <w:bottom w:val="single" w:sz="4" w:space="0" w:color="auto"/>
              <w:right w:val="single" w:sz="6" w:space="0" w:color="auto"/>
            </w:tcBorders>
          </w:tcPr>
          <w:p w:rsidR="008B3821" w:rsidRPr="007D25B0" w:rsidRDefault="008B3821" w:rsidP="00C73469">
            <w:pPr>
              <w:pStyle w:val="tableheading"/>
              <w:numPr>
                <w:ilvl w:val="12"/>
                <w:numId w:val="0"/>
              </w:numPr>
              <w:spacing w:before="40" w:after="40"/>
              <w:jc w:val="center"/>
              <w:rPr>
                <w:b w:val="0"/>
                <w:lang w:val="en-US" w:eastAsia="ja-JP"/>
              </w:rPr>
            </w:pPr>
            <w:r w:rsidRPr="007D25B0">
              <w:rPr>
                <w:lang w:val="en-US" w:eastAsia="ja-JP"/>
              </w:rPr>
              <w:t>Persistence scope</w:t>
            </w:r>
          </w:p>
        </w:tc>
      </w:tr>
      <w:tr w:rsidR="008B3821" w:rsidRPr="007D25B0" w:rsidTr="00C73469">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8B3821" w:rsidRPr="007D25B0" w:rsidRDefault="008B3821" w:rsidP="00C73469">
            <w:pPr>
              <w:keepNext/>
              <w:spacing w:before="40" w:after="40"/>
              <w:jc w:val="center"/>
              <w:rPr>
                <w:lang w:val="en-US"/>
              </w:rPr>
            </w:pPr>
            <w:r w:rsidRPr="007D25B0">
              <w:rPr>
                <w:lang w:val="en-US"/>
              </w:rPr>
              <w:t>Layers not present</w:t>
            </w:r>
          </w:p>
        </w:tc>
        <w:tc>
          <w:tcPr>
            <w:tcW w:w="5378" w:type="dxa"/>
            <w:tcBorders>
              <w:top w:val="single" w:sz="4" w:space="0" w:color="auto"/>
              <w:left w:val="single" w:sz="6" w:space="0" w:color="auto"/>
              <w:bottom w:val="single" w:sz="4" w:space="0" w:color="auto"/>
              <w:right w:val="single" w:sz="6" w:space="0" w:color="auto"/>
            </w:tcBorders>
            <w:vAlign w:val="center"/>
          </w:tcPr>
          <w:p w:rsidR="008B3821" w:rsidRPr="007D25B0" w:rsidRDefault="008B3821" w:rsidP="00C73469">
            <w:pPr>
              <w:pStyle w:val="tablecell"/>
              <w:numPr>
                <w:ilvl w:val="12"/>
                <w:numId w:val="0"/>
              </w:numPr>
              <w:spacing w:before="40" w:after="40"/>
              <w:jc w:val="center"/>
              <w:rPr>
                <w:lang w:val="en-US"/>
              </w:rPr>
            </w:pPr>
            <w:r w:rsidRPr="007D25B0">
              <w:rPr>
                <w:lang w:val="en-US"/>
              </w:rPr>
              <w:t xml:space="preserve">The access unit containing the SEI message and up to but not including the next access unit, in decoding order, that contains a layers </w:t>
            </w:r>
            <w:r w:rsidR="00376DE2" w:rsidRPr="007D25B0">
              <w:rPr>
                <w:lang w:val="en-US"/>
              </w:rPr>
              <w:t xml:space="preserve">not </w:t>
            </w:r>
            <w:r w:rsidRPr="007D25B0">
              <w:rPr>
                <w:lang w:val="en-US"/>
              </w:rPr>
              <w:t>present change SEI message or the end of the CVS, whichever is earlier in decoding order</w:t>
            </w:r>
          </w:p>
        </w:tc>
      </w:tr>
      <w:tr w:rsidR="008B3821" w:rsidRPr="007D25B0" w:rsidTr="00C73469">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8B3821" w:rsidRPr="007D25B0" w:rsidRDefault="008B3821" w:rsidP="00C73469">
            <w:pPr>
              <w:keepNext/>
              <w:spacing w:before="40" w:after="40"/>
              <w:jc w:val="center"/>
              <w:rPr>
                <w:lang w:val="en-US"/>
              </w:rPr>
            </w:pPr>
            <w:r w:rsidRPr="007D25B0">
              <w:rPr>
                <w:lang w:val="en-US"/>
              </w:rPr>
              <w:t>Inter-layer constrained tile sets</w:t>
            </w:r>
          </w:p>
        </w:tc>
        <w:tc>
          <w:tcPr>
            <w:tcW w:w="5378" w:type="dxa"/>
            <w:tcBorders>
              <w:top w:val="single" w:sz="4" w:space="0" w:color="auto"/>
              <w:left w:val="single" w:sz="6" w:space="0" w:color="auto"/>
              <w:bottom w:val="single" w:sz="4" w:space="0" w:color="auto"/>
              <w:right w:val="single" w:sz="6" w:space="0" w:color="auto"/>
            </w:tcBorders>
            <w:vAlign w:val="center"/>
          </w:tcPr>
          <w:p w:rsidR="008B3821" w:rsidRPr="007D25B0" w:rsidRDefault="008B3821" w:rsidP="00C73469">
            <w:pPr>
              <w:pStyle w:val="tablecell"/>
              <w:numPr>
                <w:ilvl w:val="12"/>
                <w:numId w:val="0"/>
              </w:numPr>
              <w:spacing w:before="40" w:after="40"/>
              <w:jc w:val="center"/>
              <w:rPr>
                <w:lang w:val="en-US"/>
              </w:rPr>
            </w:pPr>
            <w:r w:rsidRPr="007D25B0">
              <w:rPr>
                <w:lang w:val="en-US"/>
              </w:rPr>
              <w:t>The CVS containing the SEI message</w:t>
            </w:r>
          </w:p>
        </w:tc>
      </w:tr>
    </w:tbl>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99" w:name="_Toc366772003"/>
      <w:r w:rsidRPr="007D25B0">
        <w:rPr>
          <w:lang w:val="en-US"/>
        </w:rPr>
        <w:t>Layers not present SEI message semantics</w:t>
      </w:r>
      <w:bookmarkEnd w:id="1299"/>
    </w:p>
    <w:p w:rsidR="008B3821" w:rsidRPr="007D25B0" w:rsidRDefault="008B3821" w:rsidP="008B3821">
      <w:pPr>
        <w:rPr>
          <w:lang w:val="en-US"/>
        </w:rPr>
      </w:pPr>
      <w:r w:rsidRPr="007D25B0">
        <w:rPr>
          <w:lang w:val="en-US"/>
        </w:rPr>
        <w:t>The layers not present SEI message provides a mechanism for signalling that VCL NAL units of particular layers indicated by the VPS are not present in a particular set of access units.</w:t>
      </w:r>
    </w:p>
    <w:p w:rsidR="008B3821" w:rsidRPr="007D25B0" w:rsidRDefault="008B3821" w:rsidP="008B3821">
      <w:pPr>
        <w:widowControl w:val="0"/>
        <w:rPr>
          <w:lang w:val="en-US"/>
        </w:rPr>
      </w:pPr>
      <w:r w:rsidRPr="007D25B0">
        <w:rPr>
          <w:lang w:val="en-US"/>
        </w:rPr>
        <w:t xml:space="preserve">The target access units are defined as the set of access units starting from the access unit containing the layers not present SEI message up to but not including the next access unit, in decoding </w:t>
      </w:r>
      <w:proofErr w:type="gramStart"/>
      <w:r w:rsidRPr="007D25B0">
        <w:rPr>
          <w:lang w:val="en-US"/>
        </w:rPr>
        <w:t>order, that</w:t>
      </w:r>
      <w:proofErr w:type="gramEnd"/>
      <w:r w:rsidRPr="007D25B0">
        <w:rPr>
          <w:lang w:val="en-US"/>
        </w:rPr>
        <w:t xml:space="preserve"> contains a layers not present change SEI message or the end of the CVS, whichever is earlier in decoding order.</w:t>
      </w:r>
    </w:p>
    <w:p w:rsidR="008B3821" w:rsidRPr="007D25B0" w:rsidRDefault="008B3821" w:rsidP="008B3821">
      <w:pPr>
        <w:widowControl w:val="0"/>
        <w:rPr>
          <w:lang w:val="en-US"/>
        </w:rPr>
      </w:pPr>
      <w:r w:rsidRPr="007D25B0">
        <w:rPr>
          <w:lang w:val="en-US"/>
        </w:rPr>
        <w:t>When present, the layers not present SEI message applies to the target access units.</w:t>
      </w:r>
    </w:p>
    <w:p w:rsidR="008B3821" w:rsidRPr="007D25B0" w:rsidRDefault="008B3821" w:rsidP="008B3821">
      <w:pPr>
        <w:rPr>
          <w:lang w:val="en-US"/>
        </w:rPr>
      </w:pPr>
      <w:r w:rsidRPr="007D25B0">
        <w:rPr>
          <w:lang w:val="en-US"/>
        </w:rPr>
        <w:t>A layers not present SEI message shall not be included in a scalable nesting SEI message.</w:t>
      </w:r>
    </w:p>
    <w:p w:rsidR="008B3821" w:rsidRPr="007D25B0" w:rsidRDefault="008B3821" w:rsidP="008B3821">
      <w:pPr>
        <w:rPr>
          <w:lang w:val="en-US"/>
        </w:rPr>
      </w:pPr>
      <w:r w:rsidRPr="007D25B0">
        <w:rPr>
          <w:lang w:val="en-US"/>
        </w:rPr>
        <w:t>A layers not present SEI message shall not be included in an SEI NAL unit with TemporalId greater than 0.</w:t>
      </w:r>
    </w:p>
    <w:p w:rsidR="008B3821" w:rsidRPr="007D25B0" w:rsidRDefault="008B3821" w:rsidP="008B3821">
      <w:pPr>
        <w:pStyle w:val="3N"/>
        <w:rPr>
          <w:lang w:val="en-US"/>
        </w:rPr>
      </w:pPr>
      <w:proofErr w:type="gramStart"/>
      <w:r w:rsidRPr="007D25B0">
        <w:rPr>
          <w:b/>
          <w:lang w:val="en-US"/>
        </w:rPr>
        <w:t>lp_sei_active_vps_id</w:t>
      </w:r>
      <w:proofErr w:type="gramEnd"/>
      <w:r w:rsidRPr="007D25B0">
        <w:rPr>
          <w:lang w:val="en-US"/>
        </w:rPr>
        <w:t xml:space="preserve"> identifies the active VPS of the CVS containing the layers not present SEI message. The value of lp_sei_active_vps_id shall be equal to the value of vps_</w:t>
      </w:r>
      <w:r w:rsidRPr="007D25B0">
        <w:rPr>
          <w:bCs/>
          <w:lang w:val="en-US"/>
        </w:rPr>
        <w:t>video_parameter_set_id</w:t>
      </w:r>
      <w:r w:rsidRPr="007D25B0">
        <w:rPr>
          <w:lang w:val="en-US"/>
        </w:rPr>
        <w:t xml:space="preserve"> of the active VPS for the VCL NAL units of the access unit containing the SEI message.</w:t>
      </w:r>
    </w:p>
    <w:p w:rsidR="008B3821" w:rsidRPr="007D25B0" w:rsidRDefault="008B3821" w:rsidP="008B3821">
      <w:pPr>
        <w:rPr>
          <w:lang w:val="en-US"/>
        </w:rPr>
      </w:pPr>
      <w:r w:rsidRPr="007D25B0">
        <w:rPr>
          <w:b/>
          <w:lang w:val="en-US"/>
        </w:rPr>
        <w:lastRenderedPageBreak/>
        <w:t>layer_not_present_flag</w:t>
      </w:r>
      <w:proofErr w:type="gramStart"/>
      <w:r w:rsidRPr="007D25B0">
        <w:rPr>
          <w:bCs/>
          <w:lang w:val="en-US"/>
        </w:rPr>
        <w:t>[ i</w:t>
      </w:r>
      <w:proofErr w:type="gramEnd"/>
      <w:r w:rsidRPr="007D25B0">
        <w:rPr>
          <w:bCs/>
          <w:lang w:val="en-US"/>
        </w:rPr>
        <w:t> ]</w:t>
      </w:r>
      <w:r w:rsidRPr="007D25B0">
        <w:rPr>
          <w:lang w:val="en-US"/>
        </w:rPr>
        <w:t xml:space="preserve"> equal to 1 indicates that there are no VCL NAL units with nuh_layer_id equal to </w:t>
      </w:r>
      <w:r w:rsidRPr="007D25B0">
        <w:rPr>
          <w:rFonts w:eastAsia="Batang"/>
          <w:bCs/>
          <w:lang w:val="en-US" w:eastAsia="ko-KR"/>
        </w:rPr>
        <w:t>layer_id_in_nuh</w:t>
      </w:r>
      <w:r w:rsidRPr="007D25B0">
        <w:rPr>
          <w:lang w:val="en-US"/>
        </w:rPr>
        <w:t>[ i ] present in the target access units. layer_not_present_flag</w:t>
      </w:r>
      <w:r w:rsidRPr="007D25B0">
        <w:rPr>
          <w:bCs/>
          <w:lang w:val="en-US"/>
        </w:rPr>
        <w:t>[ i ]</w:t>
      </w:r>
      <w:r w:rsidRPr="007D25B0">
        <w:rPr>
          <w:lang w:val="en-US"/>
        </w:rPr>
        <w:t xml:space="preserve"> equal to 0 indicates that there may or may not be VCL NAL units with nuh_layer_id equal to layer_id_in_nuh[ i ] present in the target access units.</w:t>
      </w:r>
    </w:p>
    <w:p w:rsidR="008B3821" w:rsidRPr="007D25B0" w:rsidRDefault="008B3821" w:rsidP="008B3821">
      <w:pPr>
        <w:rPr>
          <w:rFonts w:eastAsia="Batang"/>
          <w:bCs/>
          <w:lang w:val="en-US" w:eastAsia="ko-KR"/>
        </w:rPr>
      </w:pPr>
      <w:r w:rsidRPr="007D25B0">
        <w:rPr>
          <w:lang w:val="en-US"/>
        </w:rPr>
        <w:t>When layer_not_present_flag</w:t>
      </w:r>
      <w:r w:rsidRPr="007D25B0">
        <w:rPr>
          <w:bCs/>
          <w:lang w:val="en-US"/>
        </w:rPr>
        <w:t>[ i ]</w:t>
      </w:r>
      <w:r w:rsidRPr="007D25B0">
        <w:rPr>
          <w:lang w:val="en-US"/>
        </w:rPr>
        <w:t xml:space="preserve"> is equal to 0 and i is greater than 0, layer_not_present_flag[ LayerIdxInVps[ RefLayerId[ layer_id_in_nuh[ i ] ][ j ] ] ] shall be equal to 0 for all values of j in the range of 0 to </w:t>
      </w:r>
      <w:r w:rsidRPr="007D25B0">
        <w:rPr>
          <w:rFonts w:eastAsia="Batang"/>
          <w:bCs/>
          <w:lang w:val="en-US" w:eastAsia="ko-KR"/>
        </w:rPr>
        <w:t>NumDirectRefLayers[ layer_id_in_nuh[</w:t>
      </w:r>
      <w:r w:rsidRPr="007D25B0">
        <w:rPr>
          <w:lang w:val="en-US"/>
        </w:rPr>
        <w:t> i ] </w:t>
      </w:r>
      <w:r w:rsidRPr="007D25B0">
        <w:rPr>
          <w:rFonts w:eastAsia="Batang"/>
          <w:bCs/>
          <w:lang w:val="en-US" w:eastAsia="ko-KR"/>
        </w:rPr>
        <w:t>] </w:t>
      </w:r>
      <w:r w:rsidRPr="007D25B0">
        <w:rPr>
          <w:lang w:val="en-US"/>
        </w:rPr>
        <w:t>− </w:t>
      </w:r>
      <w:r w:rsidRPr="007D25B0">
        <w:rPr>
          <w:rFonts w:eastAsia="Batang"/>
          <w:bCs/>
          <w:lang w:val="en-US" w:eastAsia="ko-KR"/>
        </w:rPr>
        <w:t>1, inclusive.</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300" w:name="_Toc366772004"/>
      <w:r w:rsidRPr="007D25B0">
        <w:rPr>
          <w:lang w:val="en-US"/>
        </w:rPr>
        <w:t>Inter-layer constrained tile sets SEI message semantics</w:t>
      </w:r>
      <w:bookmarkEnd w:id="1300"/>
    </w:p>
    <w:p w:rsidR="008B3821" w:rsidRPr="007D25B0" w:rsidRDefault="008B3821" w:rsidP="008B3821">
      <w:pPr>
        <w:rPr>
          <w:lang w:val="en-US"/>
        </w:rPr>
      </w:pPr>
      <w:r w:rsidRPr="007D25B0">
        <w:rPr>
          <w:lang w:val="en-US"/>
        </w:rPr>
        <w:t>The scope of the inter-layer constrained tile sets SEI message is the complete CVS. When an inter-layer tile sets SEI message is present in any access unit of a CVS, it shall be present for the first access unit of the CVS in decoding order and may also be present for other access units of the CVS.</w:t>
      </w:r>
    </w:p>
    <w:p w:rsidR="008B3821" w:rsidRPr="007D25B0" w:rsidRDefault="008B3821" w:rsidP="008B3821">
      <w:pPr>
        <w:rPr>
          <w:lang w:val="en-US"/>
        </w:rPr>
      </w:pPr>
      <w:r w:rsidRPr="007D25B0">
        <w:rPr>
          <w:lang w:val="en-US"/>
        </w:rPr>
        <w:t>The inter-layer constrained tile sets SEI message shall not be present for a layer when tiles_enabled_flag is equal to 0 for any PPS that is active in the layer.</w:t>
      </w:r>
    </w:p>
    <w:p w:rsidR="008B3821" w:rsidRPr="007D25B0" w:rsidRDefault="008B3821" w:rsidP="008B3821">
      <w:pPr>
        <w:rPr>
          <w:lang w:val="en-US"/>
        </w:rPr>
      </w:pPr>
      <w:r w:rsidRPr="007D25B0">
        <w:rPr>
          <w:lang w:val="en-US"/>
        </w:rPr>
        <w:t>The inter-layer constrained tile sets SEI message shall not be present for a layer unless every PPS that is active for the layer has tile_boundaries_aligned_flag equal to 1 or fulfills the conditions that would be indicated by tile_boundaries_aligned_flag being equal to 1.</w:t>
      </w:r>
    </w:p>
    <w:p w:rsidR="008B3821" w:rsidRPr="007D25B0" w:rsidRDefault="008B3821" w:rsidP="008B3821">
      <w:pPr>
        <w:rPr>
          <w:lang w:val="en-US"/>
        </w:rPr>
      </w:pPr>
      <w:r w:rsidRPr="007D25B0">
        <w:rPr>
          <w:lang w:val="en-US"/>
        </w:rPr>
        <w:t>The presence of the inter-layer tile sets SEI message indicates that the inter-layer inter prediction process is constrained such that no sample value outside each identified tile set, and no sample value at a fractional sample position that is derived using one or more sample values outside the identified tile set, is used for inter prediction of any sample within the identified tile set.</w:t>
      </w:r>
    </w:p>
    <w:p w:rsidR="008B3821" w:rsidRPr="007D25B0" w:rsidRDefault="008B3821" w:rsidP="008B3821">
      <w:pPr>
        <w:spacing w:before="60"/>
        <w:ind w:left="288"/>
        <w:rPr>
          <w:sz w:val="18"/>
          <w:szCs w:val="18"/>
          <w:lang w:val="en-US"/>
        </w:rPr>
      </w:pPr>
      <w:r w:rsidRPr="007D25B0">
        <w:rPr>
          <w:sz w:val="18"/>
          <w:szCs w:val="18"/>
          <w:lang w:val="en-US"/>
        </w:rPr>
        <w:t>NOTE </w:t>
      </w:r>
      <w:r w:rsidR="00857B33">
        <w:fldChar w:fldCharType="begin"/>
      </w:r>
      <w:r w:rsidR="00857B33">
        <w:instrText xml:space="preserve"> SEQ NoteCounter \r 1 \* MERGEFORMAT </w:instrText>
      </w:r>
      <w:r w:rsidR="00857B33">
        <w:fldChar w:fldCharType="separate"/>
      </w:r>
      <w:r w:rsidRPr="007D25B0">
        <w:rPr>
          <w:noProof/>
          <w:sz w:val="18"/>
          <w:szCs w:val="18"/>
          <w:lang w:val="en-US"/>
        </w:rPr>
        <w:t>1</w:t>
      </w:r>
      <w:r w:rsidR="00857B33">
        <w:rPr>
          <w:noProof/>
          <w:sz w:val="18"/>
          <w:szCs w:val="18"/>
          <w:lang w:val="en-US"/>
        </w:rPr>
        <w:fldChar w:fldCharType="end"/>
      </w:r>
      <w:r w:rsidRPr="007D25B0">
        <w:rPr>
          <w:sz w:val="18"/>
          <w:szCs w:val="18"/>
          <w:lang w:val="en-US"/>
        </w:rPr>
        <w:t> – When loop filtering and resampling filter is applied across tile boundaries, inter-layer prediction of any samples within an inter-layer constrained tile set that refers to samples within 8 samples from an inter-layer constrained tile set boundary that is not also a picture boundary may result in propagation of mismatch error. An encoder can avoid such potential error propagation by avoiding the use of motion vectors that cause such references.</w:t>
      </w:r>
    </w:p>
    <w:p w:rsidR="008B3821" w:rsidRPr="007D25B0" w:rsidRDefault="008B3821" w:rsidP="008B3821">
      <w:pPr>
        <w:rPr>
          <w:lang w:val="en-US"/>
        </w:rPr>
      </w:pPr>
      <w:r w:rsidRPr="007D25B0">
        <w:rPr>
          <w:lang w:val="en-US"/>
        </w:rPr>
        <w:t>When more than one inter-layer constrained tile sets SEI message is present within the access units of a CVS, they shall contain identical content.</w:t>
      </w:r>
    </w:p>
    <w:p w:rsidR="008B3821" w:rsidRPr="007D25B0" w:rsidRDefault="008B3821" w:rsidP="008B3821">
      <w:pPr>
        <w:rPr>
          <w:lang w:val="en-US"/>
        </w:rPr>
      </w:pPr>
      <w:r w:rsidRPr="007D25B0">
        <w:rPr>
          <w:lang w:val="en-US"/>
        </w:rPr>
        <w:t>The number of inter-layer constrained tile sets SEI messages in each access unit shall not exceed 5.</w:t>
      </w:r>
    </w:p>
    <w:p w:rsidR="008B3821" w:rsidRPr="007D25B0" w:rsidRDefault="008B3821" w:rsidP="008B3821">
      <w:pPr>
        <w:rPr>
          <w:lang w:val="en-US"/>
        </w:rPr>
      </w:pPr>
      <w:r w:rsidRPr="007D25B0">
        <w:rPr>
          <w:b/>
          <w:lang w:val="en-US"/>
        </w:rPr>
        <w:t>il_all_tiles_exact_sample_value_match_flag</w:t>
      </w:r>
      <w:r w:rsidRPr="007D25B0">
        <w:rPr>
          <w:lang w:val="en-US"/>
        </w:rPr>
        <w:t xml:space="preserve"> equal to equal to 1 indicates that, within the CVS, when the coding tree blocks that are outside of any identified tile are not decoded and the boundaries of the identified tile is treated as picture boundaries for purposes of the decoding process, the value of each sample in the identified tile would be exactly the same as the value of the sample that would be obtained when all the coding tree blocks of all pictures in the CVS are decoded.  il_all_tiles_exact_sample_value_match_flag equal to 0 indicates that, within the CVS, when the coding tree blocks that are outside of any identified tile are not decoded and the boundaries of the identified tile is treated as picture boundaries for purposes of the decoding process, the value of each sample in the identified tile may or may not be exactly the same as the value of the same sample when all the coding tree blocks of all pictures in the CVS are decoded.</w:t>
      </w:r>
    </w:p>
    <w:p w:rsidR="008B3821" w:rsidRPr="007D25B0" w:rsidRDefault="008B3821" w:rsidP="008B3821">
      <w:pPr>
        <w:rPr>
          <w:lang w:val="en-US"/>
        </w:rPr>
      </w:pPr>
      <w:proofErr w:type="gramStart"/>
      <w:r w:rsidRPr="007D25B0">
        <w:rPr>
          <w:b/>
          <w:lang w:val="en-US"/>
        </w:rPr>
        <w:t>il_one_tile_per_tile_set_flag</w:t>
      </w:r>
      <w:proofErr w:type="gramEnd"/>
      <w:r w:rsidRPr="007D25B0">
        <w:rPr>
          <w:lang w:val="en-US"/>
        </w:rPr>
        <w:t xml:space="preserve"> equal to 1 indicates that each inter-layer constrained tile set contains one tile, and il_num_sets_in_message_minus1 is not present. If il_one_tile_per_tile_set_flag is equal to zero, tile sets are signalled explicitly.</w:t>
      </w:r>
    </w:p>
    <w:p w:rsidR="008B3821" w:rsidRPr="007D25B0" w:rsidRDefault="008B3821" w:rsidP="008B3821">
      <w:pPr>
        <w:rPr>
          <w:lang w:val="en-US"/>
        </w:rPr>
      </w:pPr>
      <w:proofErr w:type="gramStart"/>
      <w:r w:rsidRPr="007D25B0">
        <w:rPr>
          <w:b/>
          <w:lang w:val="en-US"/>
        </w:rPr>
        <w:t>il_num_sets_in_message_minus1</w:t>
      </w:r>
      <w:proofErr w:type="gramEnd"/>
      <w:r w:rsidRPr="007D25B0">
        <w:rPr>
          <w:lang w:val="en-US"/>
        </w:rPr>
        <w:t xml:space="preserve"> plus 1 specifies the number of inter-layer tile sets identified in the SEI message. The value of il_num_sets_in_message_minus1 shall be in the range of 0 to 255, inclusive.</w:t>
      </w:r>
    </w:p>
    <w:p w:rsidR="008B3821" w:rsidRPr="007D25B0" w:rsidRDefault="008B3821" w:rsidP="008B3821">
      <w:pPr>
        <w:rPr>
          <w:lang w:val="en-US"/>
        </w:rPr>
      </w:pPr>
      <w:r w:rsidRPr="007D25B0">
        <w:rPr>
          <w:b/>
          <w:lang w:val="en-US"/>
        </w:rPr>
        <w:t xml:space="preserve">skipped_tile_set_present_flag </w:t>
      </w:r>
      <w:r w:rsidRPr="007D25B0">
        <w:rPr>
          <w:lang w:val="en-US"/>
        </w:rPr>
        <w:t xml:space="preserve">equal to 1 indicates that, within the CVS, the tile set consists of those remaining tiles that are not included in any earlier tile sets in the same message and all the prediction blocks that are inside the identified tile set having nuh_layer_id equal to ictsNuhLayerId are inter-layer predicted from inter-layer reference pictures with nuh_layer_id equal to </w:t>
      </w:r>
      <w:r w:rsidRPr="007D25B0">
        <w:rPr>
          <w:rFonts w:eastAsia="Batang"/>
          <w:bCs/>
          <w:lang w:val="en-US" w:eastAsia="ko-KR"/>
        </w:rPr>
        <w:t xml:space="preserve">RefLayerId[ ictsNuhLayerId ][ NumDirectRefLayers[ ictsNuhLayerId ] – 1 ] </w:t>
      </w:r>
      <w:r w:rsidRPr="007D25B0">
        <w:rPr>
          <w:lang w:val="en-US"/>
        </w:rPr>
        <w:t xml:space="preserve">and no residual_coding syntax structure is present in any transform unit of the identified tile set, where ictsNuhLayerId is the value of nuh_layer_id of this message. </w:t>
      </w:r>
      <w:proofErr w:type="gramStart"/>
      <w:r w:rsidRPr="007D25B0">
        <w:rPr>
          <w:lang w:val="en-US"/>
        </w:rPr>
        <w:t>skipped_tile_set_present_flag</w:t>
      </w:r>
      <w:proofErr w:type="gramEnd"/>
      <w:r w:rsidRPr="007D25B0">
        <w:rPr>
          <w:lang w:val="en-US"/>
        </w:rPr>
        <w:t xml:space="preserve"> equal to 0 does not indicate a bitstream constraint within the CVS.</w:t>
      </w:r>
      <w:r w:rsidR="00910C04" w:rsidRPr="007D25B0">
        <w:rPr>
          <w:lang w:val="en-US"/>
        </w:rPr>
        <w:t xml:space="preserve"> When not present, the value of skipped_tile_set_present_flag is inferred to be equal to 0.</w:t>
      </w:r>
    </w:p>
    <w:p w:rsidR="008B3821" w:rsidRPr="007D25B0" w:rsidRDefault="008B3821" w:rsidP="008B3821">
      <w:pPr>
        <w:rPr>
          <w:lang w:val="en-US"/>
        </w:rPr>
      </w:pPr>
      <w:r w:rsidRPr="007D25B0">
        <w:rPr>
          <w:b/>
          <w:lang w:val="en-US"/>
        </w:rPr>
        <w:t>ilcts_id</w:t>
      </w:r>
      <w:proofErr w:type="gramStart"/>
      <w:r w:rsidRPr="007D25B0">
        <w:rPr>
          <w:lang w:val="en-US"/>
        </w:rPr>
        <w:t>[ i</w:t>
      </w:r>
      <w:proofErr w:type="gramEnd"/>
      <w:r w:rsidRPr="007D25B0">
        <w:rPr>
          <w:lang w:val="en-US"/>
        </w:rPr>
        <w:t> ] contains an identifying number that may be used to identify the purpose of the i-th identified tile set (for example, to identify an area to be extracted from the coded video sequence for a particular purpose). The value of ilcts_id</w:t>
      </w:r>
      <w:proofErr w:type="gramStart"/>
      <w:r w:rsidRPr="007D25B0">
        <w:rPr>
          <w:lang w:val="en-US"/>
        </w:rPr>
        <w:t>[ i</w:t>
      </w:r>
      <w:proofErr w:type="gramEnd"/>
      <w:r w:rsidRPr="007D25B0">
        <w:rPr>
          <w:lang w:val="en-US"/>
        </w:rPr>
        <w:t> ] shall be in the range of 0 to 2</w:t>
      </w:r>
      <w:r w:rsidRPr="007D25B0">
        <w:rPr>
          <w:vertAlign w:val="superscript"/>
          <w:lang w:val="en-US"/>
        </w:rPr>
        <w:t>32</w:t>
      </w:r>
      <w:r w:rsidRPr="007D25B0">
        <w:rPr>
          <w:lang w:val="en-US"/>
        </w:rPr>
        <w:t xml:space="preserve"> − 2, inclusive.</w:t>
      </w:r>
    </w:p>
    <w:p w:rsidR="008B3821" w:rsidRPr="007D25B0" w:rsidRDefault="008B3821" w:rsidP="008B3821">
      <w:pPr>
        <w:rPr>
          <w:lang w:val="en-US"/>
        </w:rPr>
      </w:pPr>
      <w:r w:rsidRPr="007D25B0">
        <w:rPr>
          <w:lang w:val="en-US"/>
        </w:rPr>
        <w:t>Values of ilcts_id</w:t>
      </w:r>
      <w:proofErr w:type="gramStart"/>
      <w:r w:rsidRPr="007D25B0">
        <w:rPr>
          <w:lang w:val="en-US"/>
        </w:rPr>
        <w:t>[ i</w:t>
      </w:r>
      <w:proofErr w:type="gramEnd"/>
      <w:r w:rsidRPr="007D25B0">
        <w:rPr>
          <w:lang w:val="en-US"/>
        </w:rPr>
        <w:t> ] from 0 to 255 and from 512 to 2</w:t>
      </w:r>
      <w:r w:rsidRPr="007D25B0">
        <w:rPr>
          <w:vertAlign w:val="superscript"/>
          <w:lang w:val="en-US"/>
        </w:rPr>
        <w:t>31</w:t>
      </w:r>
      <w:r w:rsidRPr="007D25B0">
        <w:rPr>
          <w:lang w:val="en-US"/>
        </w:rPr>
        <w:t xml:space="preserve"> − 1 may be used as determined by the application. Values of ilcts_id</w:t>
      </w:r>
      <w:proofErr w:type="gramStart"/>
      <w:r w:rsidRPr="007D25B0">
        <w:rPr>
          <w:lang w:val="en-US"/>
        </w:rPr>
        <w:t>[ i</w:t>
      </w:r>
      <w:proofErr w:type="gramEnd"/>
      <w:r w:rsidRPr="007D25B0">
        <w:rPr>
          <w:lang w:val="en-US"/>
        </w:rPr>
        <w:t> ] from 256 to 511 and from 2</w:t>
      </w:r>
      <w:r w:rsidRPr="007D25B0">
        <w:rPr>
          <w:vertAlign w:val="superscript"/>
          <w:lang w:val="en-US"/>
        </w:rPr>
        <w:t>31</w:t>
      </w:r>
      <w:r w:rsidRPr="007D25B0">
        <w:rPr>
          <w:lang w:val="en-US"/>
        </w:rPr>
        <w:t xml:space="preserve"> to 2</w:t>
      </w:r>
      <w:r w:rsidRPr="007D25B0">
        <w:rPr>
          <w:vertAlign w:val="superscript"/>
          <w:lang w:val="en-US"/>
        </w:rPr>
        <w:t>32</w:t>
      </w:r>
      <w:r w:rsidRPr="007D25B0">
        <w:rPr>
          <w:lang w:val="en-US"/>
        </w:rPr>
        <w:t xml:space="preserve"> − 2 are reserved for future use by ITU-T | ISO/IEC. Decoders encountering a value of ilcts_id</w:t>
      </w:r>
      <w:proofErr w:type="gramStart"/>
      <w:r w:rsidRPr="007D25B0">
        <w:rPr>
          <w:lang w:val="en-US"/>
        </w:rPr>
        <w:t>[ i</w:t>
      </w:r>
      <w:proofErr w:type="gramEnd"/>
      <w:r w:rsidRPr="007D25B0">
        <w:rPr>
          <w:lang w:val="en-US"/>
        </w:rPr>
        <w:t> ] in the range of 256 to 511 or in the range of 2</w:t>
      </w:r>
      <w:r w:rsidRPr="007D25B0">
        <w:rPr>
          <w:vertAlign w:val="superscript"/>
          <w:lang w:val="en-US"/>
        </w:rPr>
        <w:t>31</w:t>
      </w:r>
      <w:r w:rsidRPr="007D25B0">
        <w:rPr>
          <w:lang w:val="en-US"/>
        </w:rPr>
        <w:t xml:space="preserve"> to 2</w:t>
      </w:r>
      <w:r w:rsidRPr="007D25B0">
        <w:rPr>
          <w:vertAlign w:val="superscript"/>
          <w:lang w:val="en-US"/>
        </w:rPr>
        <w:t>32</w:t>
      </w:r>
      <w:r w:rsidRPr="007D25B0">
        <w:rPr>
          <w:lang w:val="en-US"/>
        </w:rPr>
        <w:t xml:space="preserve"> − 2 shall ignore (remove from the bitstream and discard) it.</w:t>
      </w:r>
    </w:p>
    <w:p w:rsidR="008B3821" w:rsidRPr="007D25B0" w:rsidRDefault="008B3821" w:rsidP="008B3821">
      <w:pPr>
        <w:rPr>
          <w:lang w:val="en-US"/>
        </w:rPr>
      </w:pPr>
      <w:r w:rsidRPr="007D25B0">
        <w:rPr>
          <w:b/>
          <w:lang w:val="en-US"/>
        </w:rPr>
        <w:lastRenderedPageBreak/>
        <w:t>il_num_tile_rects_in_set_</w:t>
      </w:r>
      <w:proofErr w:type="gramStart"/>
      <w:r w:rsidRPr="007D25B0">
        <w:rPr>
          <w:b/>
          <w:lang w:val="en-US"/>
        </w:rPr>
        <w:t>minus1</w:t>
      </w:r>
      <w:r w:rsidRPr="007D25B0">
        <w:rPr>
          <w:lang w:val="en-US"/>
        </w:rPr>
        <w:t>[</w:t>
      </w:r>
      <w:proofErr w:type="gramEnd"/>
      <w:r w:rsidRPr="007D25B0">
        <w:rPr>
          <w:lang w:val="en-US"/>
        </w:rPr>
        <w:t> i ] plus 1 specifies the number of rectangular regions of tiles in the i-th identified inter-layer constrained tile set. The value of il_num_tile_rects_in_set_</w:t>
      </w:r>
      <w:proofErr w:type="gramStart"/>
      <w:r w:rsidRPr="007D25B0">
        <w:rPr>
          <w:lang w:val="en-US"/>
        </w:rPr>
        <w:t>minus1[</w:t>
      </w:r>
      <w:proofErr w:type="gramEnd"/>
      <w:r w:rsidRPr="007D25B0">
        <w:rPr>
          <w:lang w:val="en-US"/>
        </w:rPr>
        <w:t> i ] shall be in the range of 0 to (num_tile_columns_minus1 + 1) * (num_tile_rows_minus1 + 1) − 1, inclusive.</w:t>
      </w:r>
    </w:p>
    <w:p w:rsidR="008B3821" w:rsidRPr="007D25B0" w:rsidRDefault="008B3821" w:rsidP="008B3821">
      <w:pPr>
        <w:rPr>
          <w:lang w:val="en-US"/>
        </w:rPr>
      </w:pPr>
      <w:r w:rsidRPr="007D25B0">
        <w:rPr>
          <w:b/>
          <w:lang w:val="en-US"/>
        </w:rPr>
        <w:t>il_top_left_tile_index</w:t>
      </w:r>
      <w:r w:rsidRPr="007D25B0">
        <w:rPr>
          <w:lang w:val="en-US"/>
        </w:rPr>
        <w:t xml:space="preserve">[ i ][ j ] and </w:t>
      </w:r>
      <w:r w:rsidRPr="007D25B0">
        <w:rPr>
          <w:b/>
          <w:lang w:val="en-US"/>
        </w:rPr>
        <w:t>il_bottom_right_tile_index</w:t>
      </w:r>
      <w:r w:rsidRPr="007D25B0">
        <w:rPr>
          <w:lang w:val="en-US"/>
        </w:rPr>
        <w:t>[ i ][ j ] identify the tile position of the top-left tile and the tile position of the bottom-right tile in a rectangular region of the i-th identified inter-layer constrained tile set, respectively, in tile raster scan order.</w:t>
      </w:r>
    </w:p>
    <w:p w:rsidR="008B3821" w:rsidRPr="007D25B0" w:rsidRDefault="008B3821" w:rsidP="008B3821">
      <w:pPr>
        <w:rPr>
          <w:lang w:val="en-US"/>
        </w:rPr>
      </w:pPr>
      <w:r w:rsidRPr="007D25B0">
        <w:rPr>
          <w:b/>
          <w:lang w:val="en-US"/>
        </w:rPr>
        <w:t>il_exact_sample_value_match_flag</w:t>
      </w:r>
      <w:r w:rsidRPr="007D25B0">
        <w:rPr>
          <w:lang w:val="en-US"/>
        </w:rPr>
        <w:t>[ i ] equal to 1 indicates that, within the CVS, when the coding tree blocks that do not belong to the inter-layer constrained tile set are not decoded and the boundaries of the inter-layer constrained tile set are treated as picture boundaries for purposes of the decoding process, the value of each sample in the inter-layer constrained tile set would be exactly the same as the value of the sample that would be obtained when all the coding tree blocks of all pictures in the coded video sequence are decoded. il_exact_sample_value_match_flag[ i ] equal to 0 indicates that, within the CVS, when the coding tree blocks that are outside of the i-th identified inter-layer constrained tile set are not decoded and the boundaries of the inter-layer constrained tile set are treated as picture boundaries for purposes of the decoding process, the value of each sample in the identified tile set may or may not be exactly the same as the value of the same sample when all the coding tree blocks of the picture are decoded.</w:t>
      </w:r>
    </w:p>
    <w:p w:rsidR="008B3821" w:rsidRPr="007D25B0" w:rsidRDefault="008B3821" w:rsidP="008B3821">
      <w:pPr>
        <w:spacing w:before="60"/>
        <w:ind w:left="288"/>
        <w:rPr>
          <w:sz w:val="18"/>
          <w:szCs w:val="18"/>
          <w:lang w:val="en-US"/>
        </w:rPr>
      </w:pPr>
      <w:r w:rsidRPr="007D25B0">
        <w:rPr>
          <w:sz w:val="18"/>
          <w:szCs w:val="18"/>
          <w:lang w:val="en-US"/>
        </w:rPr>
        <w:t>NOTE </w:t>
      </w:r>
      <w:r w:rsidR="00857B33">
        <w:fldChar w:fldCharType="begin"/>
      </w:r>
      <w:r w:rsidR="00857B33">
        <w:instrText xml:space="preserve"> SEQ NoteCounter \* MERGEFORMAT </w:instrText>
      </w:r>
      <w:r w:rsidR="00857B33">
        <w:fldChar w:fldCharType="separate"/>
      </w:r>
      <w:r w:rsidRPr="007D25B0">
        <w:rPr>
          <w:noProof/>
          <w:sz w:val="18"/>
          <w:szCs w:val="18"/>
          <w:lang w:val="en-US"/>
        </w:rPr>
        <w:t>2</w:t>
      </w:r>
      <w:r w:rsidR="00857B33">
        <w:rPr>
          <w:noProof/>
          <w:sz w:val="18"/>
          <w:szCs w:val="18"/>
          <w:lang w:val="en-US"/>
        </w:rPr>
        <w:fldChar w:fldCharType="end"/>
      </w:r>
      <w:r w:rsidRPr="007D25B0">
        <w:rPr>
          <w:sz w:val="18"/>
          <w:szCs w:val="18"/>
          <w:lang w:val="en-US"/>
        </w:rPr>
        <w:t> – It should be feasible to use il_exact_sample_value_match_flag equal to 1 when using certain combinations of loop_filter_across_tiles_enabled_flag, pps_loop_filter_across_slices_enabled_flag, pps_deblocking_filter_disabled_flag, slice_loop_filter_across_slices_enabled_flag, slice_deblocking_filter_disabled_flag, sample_adaptive_offset_enabled_flag, slice_sao_luma_flag, and slice_sao_chroma_flag.</w:t>
      </w:r>
    </w:p>
    <w:p w:rsidR="008B3821" w:rsidRPr="007D25B0" w:rsidRDefault="008B3821" w:rsidP="008B3821">
      <w:pPr>
        <w:rPr>
          <w:lang w:val="en-US"/>
        </w:rPr>
      </w:pPr>
      <w:r w:rsidRPr="007D25B0">
        <w:rPr>
          <w:b/>
          <w:lang w:val="en-US"/>
        </w:rPr>
        <w:t>ilc_idc</w:t>
      </w:r>
      <w:proofErr w:type="gramStart"/>
      <w:r w:rsidRPr="007D25B0">
        <w:rPr>
          <w:lang w:val="en-US"/>
        </w:rPr>
        <w:t>[ i</w:t>
      </w:r>
      <w:proofErr w:type="gramEnd"/>
      <w:r w:rsidRPr="007D25B0">
        <w:rPr>
          <w:lang w:val="en-US"/>
        </w:rPr>
        <w:t> ] equal to 1 indicates that, within the CVS, no samples outside of the i-th identified tile set and no samples at a fractional sample position that is derived using one or more samples outside of the i-th identified tile set are used for inter-layer prediction of any sample within the i-th identified tile set with nuh_layer_id equal to ictsNuhLayerId, where ictsNuhLayerId is the value of nuh_layer_id of this message. ilc_idc</w:t>
      </w:r>
      <w:proofErr w:type="gramStart"/>
      <w:r w:rsidRPr="007D25B0">
        <w:rPr>
          <w:lang w:val="en-US"/>
        </w:rPr>
        <w:t>[ i</w:t>
      </w:r>
      <w:proofErr w:type="gramEnd"/>
      <w:r w:rsidRPr="007D25B0">
        <w:rPr>
          <w:lang w:val="en-US"/>
        </w:rPr>
        <w:t> ][ j ] equal to 2 indicates that, within the CVS, no prediction block in the i-th identified tile set with nuh_layer_id equal to ictsNuhLayerId is predicted from an inter-layer reference picture. ilc_idc</w:t>
      </w:r>
      <w:proofErr w:type="gramStart"/>
      <w:r w:rsidRPr="007D25B0">
        <w:rPr>
          <w:lang w:val="en-US"/>
        </w:rPr>
        <w:t>[ i</w:t>
      </w:r>
      <w:proofErr w:type="gramEnd"/>
      <w:r w:rsidRPr="007D25B0">
        <w:rPr>
          <w:lang w:val="en-US"/>
        </w:rPr>
        <w:t> ] equal to 0 indicates that, within the CVS, the inter-layer prediction process may or may not be constrained for the prediction block in the i-th identified tile set having nuh_layer_id equal to ictsNuhLayerId. The value of ilc_idc</w:t>
      </w:r>
      <w:proofErr w:type="gramStart"/>
      <w:r w:rsidRPr="007D25B0">
        <w:rPr>
          <w:lang w:val="en-US"/>
        </w:rPr>
        <w:t>[ i</w:t>
      </w:r>
      <w:proofErr w:type="gramEnd"/>
      <w:r w:rsidRPr="007D25B0">
        <w:rPr>
          <w:lang w:val="en-US"/>
        </w:rPr>
        <w:t> ] equal to 3 is reserved.</w:t>
      </w:r>
    </w:p>
    <w:p w:rsidR="008B3821" w:rsidRPr="007D25B0" w:rsidRDefault="008B3821" w:rsidP="008B3821">
      <w:pPr>
        <w:rPr>
          <w:lang w:val="en-US"/>
        </w:rPr>
      </w:pPr>
      <w:r w:rsidRPr="007D25B0">
        <w:rPr>
          <w:b/>
          <w:lang w:val="en-US"/>
        </w:rPr>
        <w:t>all_tiles_ilc_idc</w:t>
      </w:r>
      <w:r w:rsidRPr="007D25B0">
        <w:rPr>
          <w:lang w:val="en-US"/>
        </w:rPr>
        <w:t xml:space="preserve"> equal to 1 indicates that, within the CVS, no sample value outside of each identified tile and no sample value at a fractional sample position that is derived using one or more samples outside of the identified tile is used for inter-layer prediction of any sample within the identified tile with nuh_layer_id equal to ictsNuhLayerId, where ictsNuhLayerId is the value of nuh_layer_id of this message. </w:t>
      </w:r>
      <w:proofErr w:type="gramStart"/>
      <w:r w:rsidRPr="007D25B0">
        <w:rPr>
          <w:lang w:val="en-US"/>
        </w:rPr>
        <w:t>all_tiles_ilc_idc</w:t>
      </w:r>
      <w:proofErr w:type="gramEnd"/>
      <w:r w:rsidRPr="007D25B0">
        <w:rPr>
          <w:lang w:val="en-US"/>
        </w:rPr>
        <w:t xml:space="preserve"> equal to 2 indicates that, within the CVS, no prediction block in each identified tile with nuh_layer_id equal to ictsNuhLayerId is predicted from an inter-layer reference picture. </w:t>
      </w:r>
      <w:proofErr w:type="gramStart"/>
      <w:r w:rsidRPr="007D25B0">
        <w:rPr>
          <w:lang w:val="en-US"/>
        </w:rPr>
        <w:t>all_tiles_ilc_idc</w:t>
      </w:r>
      <w:proofErr w:type="gramEnd"/>
      <w:r w:rsidRPr="007D25B0">
        <w:rPr>
          <w:lang w:val="en-US"/>
        </w:rPr>
        <w:t xml:space="preserve"> equal to 0 indicates that, within the CVS, the inter-layer prediction process may or may not be constrained for the tile having nuh_layer_id equal to ictsNuhLayerId. The value of all_tiles_ilc_idc equal to 3 is reserved.</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301" w:name="_Ref364437801"/>
      <w:bookmarkStart w:id="1302" w:name="_Toc366772005"/>
      <w:r w:rsidRPr="007D25B0">
        <w:rPr>
          <w:lang w:val="en-US"/>
        </w:rPr>
        <w:t>Video usability information</w:t>
      </w:r>
      <w:bookmarkEnd w:id="1301"/>
      <w:bookmarkEnd w:id="1302"/>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303" w:name="_Toc366772006"/>
      <w:r w:rsidRPr="007D25B0">
        <w:rPr>
          <w:lang w:val="en-US"/>
        </w:rPr>
        <w:t>General</w:t>
      </w:r>
      <w:bookmarkEnd w:id="1303"/>
    </w:p>
    <w:p w:rsidR="008B3821" w:rsidRPr="007D25B0" w:rsidRDefault="008B3821" w:rsidP="008B3821">
      <w:pPr>
        <w:rPr>
          <w:lang w:val="en-US"/>
        </w:rPr>
      </w:pPr>
      <w:r w:rsidRPr="007D25B0">
        <w:rPr>
          <w:lang w:val="en-US"/>
        </w:rPr>
        <w:t>The specifications in clause E.1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304" w:name="_Toc366772007"/>
      <w:r w:rsidRPr="007D25B0">
        <w:rPr>
          <w:lang w:val="en-US"/>
        </w:rPr>
        <w:t>VUI syntax</w:t>
      </w:r>
      <w:bookmarkEnd w:id="1304"/>
    </w:p>
    <w:p w:rsidR="008B3821" w:rsidRPr="007D25B0" w:rsidRDefault="008B3821" w:rsidP="008B3821">
      <w:pPr>
        <w:rPr>
          <w:lang w:val="en-US"/>
        </w:rPr>
      </w:pPr>
      <w:r w:rsidRPr="007D25B0">
        <w:rPr>
          <w:lang w:val="en-US"/>
        </w:rPr>
        <w:t>The specifications in clause E.2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pPr>
      <w:bookmarkStart w:id="1305" w:name="_Toc366772008"/>
      <w:r w:rsidRPr="007D25B0">
        <w:t>VUI semantics</w:t>
      </w:r>
      <w:bookmarkEnd w:id="1305"/>
    </w:p>
    <w:p w:rsidR="008B3821" w:rsidRPr="007D25B0" w:rsidRDefault="008B3821" w:rsidP="002026D5">
      <w:pPr>
        <w:pStyle w:val="3H2"/>
        <w:keepLines w:val="0"/>
        <w:numPr>
          <w:ilvl w:val="3"/>
          <w:numId w:val="39"/>
        </w:numPr>
        <w:tabs>
          <w:tab w:val="clear" w:pos="720"/>
          <w:tab w:val="num" w:pos="1134"/>
        </w:tabs>
        <w:ind w:left="1134" w:hanging="1134"/>
      </w:pPr>
      <w:bookmarkStart w:id="1306" w:name="_Toc366772009"/>
      <w:r w:rsidRPr="007D25B0">
        <w:t>VUI parameters semantics</w:t>
      </w:r>
      <w:bookmarkEnd w:id="1306"/>
    </w:p>
    <w:p w:rsidR="008B3821" w:rsidRPr="007D25B0" w:rsidRDefault="008B3821" w:rsidP="008B3821">
      <w:pPr>
        <w:rPr>
          <w:lang w:val="en-US"/>
        </w:rPr>
      </w:pPr>
      <w:r w:rsidRPr="007D25B0">
        <w:rPr>
          <w:lang w:val="en-US"/>
        </w:rPr>
        <w:t>The specifications in clause E.3.1 apply with the following modifications and additions.</w:t>
      </w:r>
    </w:p>
    <w:p w:rsidR="008B3821" w:rsidRPr="007D25B0" w:rsidRDefault="008B3821" w:rsidP="008B3821">
      <w:pPr>
        <w:rPr>
          <w:lang w:val="en-US"/>
        </w:rPr>
      </w:pPr>
      <w:proofErr w:type="gramStart"/>
      <w:r w:rsidRPr="007D25B0">
        <w:rPr>
          <w:lang w:val="en-US"/>
        </w:rPr>
        <w:t>vui_timing_info_present_flag</w:t>
      </w:r>
      <w:proofErr w:type="gramEnd"/>
      <w:r w:rsidRPr="007D25B0">
        <w:rPr>
          <w:lang w:val="en-US"/>
        </w:rPr>
        <w:t xml:space="preserve"> equal to 1 specifies that vui_num_units_in_tick, vui_time_scale, vui_poc_proportional_to_timing_flag, and vui_hrd_parameters_present_flag are present in the vui_parameters( ) syntax structure. </w:t>
      </w:r>
      <w:proofErr w:type="gramStart"/>
      <w:r w:rsidRPr="007D25B0">
        <w:rPr>
          <w:lang w:val="en-US"/>
        </w:rPr>
        <w:t>vui_timing_info_present_flag</w:t>
      </w:r>
      <w:proofErr w:type="gramEnd"/>
      <w:r w:rsidRPr="007D25B0">
        <w:rPr>
          <w:lang w:val="en-US"/>
        </w:rPr>
        <w:t xml:space="preserve"> equal to 0 specifies that vui_num_units_in_tick, vui_time_scale, vui_poc_proportional_to_timing_flag, and vui_hrd_parameters_present_flag are not present in the vui_parameters( ) syntax structure. It is a requirement of bitstream conformance that, when nuh_layer_id is greater than 0, vui_timing_info_present_flag shall be equal to 0.</w:t>
      </w:r>
    </w:p>
    <w:p w:rsidR="008B3821" w:rsidRPr="007D25B0" w:rsidRDefault="008B3821" w:rsidP="002026D5">
      <w:pPr>
        <w:pStyle w:val="3H2"/>
        <w:keepLines w:val="0"/>
        <w:numPr>
          <w:ilvl w:val="3"/>
          <w:numId w:val="39"/>
        </w:numPr>
        <w:tabs>
          <w:tab w:val="clear" w:pos="720"/>
          <w:tab w:val="num" w:pos="1134"/>
        </w:tabs>
        <w:ind w:left="1134" w:hanging="1134"/>
      </w:pPr>
      <w:bookmarkStart w:id="1307" w:name="_Toc366772010"/>
      <w:r w:rsidRPr="007D25B0">
        <w:t>HRD parameters semantics</w:t>
      </w:r>
      <w:bookmarkEnd w:id="1307"/>
    </w:p>
    <w:p w:rsidR="008B3821" w:rsidRPr="007D25B0" w:rsidRDefault="008B3821" w:rsidP="008B3821">
      <w:pPr>
        <w:rPr>
          <w:lang w:val="en-US"/>
        </w:rPr>
      </w:pPr>
      <w:r w:rsidRPr="007D25B0">
        <w:rPr>
          <w:lang w:val="en-US"/>
        </w:rPr>
        <w:t>The specifications in clause E.3.2 apply.</w:t>
      </w:r>
    </w:p>
    <w:p w:rsidR="008B3821" w:rsidRPr="007D25B0" w:rsidRDefault="008B3821" w:rsidP="002026D5">
      <w:pPr>
        <w:pStyle w:val="3H2"/>
        <w:keepLines w:val="0"/>
        <w:numPr>
          <w:ilvl w:val="3"/>
          <w:numId w:val="39"/>
        </w:numPr>
        <w:tabs>
          <w:tab w:val="clear" w:pos="720"/>
          <w:tab w:val="num" w:pos="1134"/>
        </w:tabs>
        <w:ind w:left="1134" w:hanging="1134"/>
      </w:pPr>
      <w:bookmarkStart w:id="1308" w:name="_Toc366772011"/>
      <w:r w:rsidRPr="007D25B0">
        <w:lastRenderedPageBreak/>
        <w:t>Sub-layer HRD parameters semantics</w:t>
      </w:r>
      <w:bookmarkEnd w:id="1308"/>
    </w:p>
    <w:p w:rsidR="008B3821" w:rsidRPr="007D25B0" w:rsidRDefault="008B3821" w:rsidP="008B3821">
      <w:pPr>
        <w:rPr>
          <w:lang w:val="en-US"/>
        </w:rPr>
      </w:pPr>
      <w:r w:rsidRPr="007D25B0">
        <w:rPr>
          <w:lang w:val="en-US"/>
        </w:rPr>
        <w:t>The specifications in clause E.3.3 apply.</w:t>
      </w:r>
    </w:p>
    <w:p w:rsidR="008B3821" w:rsidRPr="007D25B0" w:rsidRDefault="008B3821" w:rsidP="00944988">
      <w:pPr>
        <w:rPr>
          <w:lang w:val="en-CA"/>
        </w:rPr>
      </w:pPr>
    </w:p>
    <w:p w:rsidR="0056407A" w:rsidRPr="007D25B0" w:rsidRDefault="00944988" w:rsidP="002026D5">
      <w:pPr>
        <w:pStyle w:val="Annex1"/>
        <w:keepNext/>
        <w:keepLines/>
        <w:numPr>
          <w:ilvl w:val="0"/>
          <w:numId w:val="40"/>
        </w:numPr>
        <w:spacing w:before="480"/>
        <w:outlineLvl w:val="0"/>
        <w:rPr>
          <w:b w:val="0"/>
          <w:sz w:val="24"/>
          <w:szCs w:val="24"/>
        </w:rPr>
      </w:pPr>
      <w:bookmarkStart w:id="1309" w:name="_Ref348033633"/>
      <w:r w:rsidRPr="007D25B0">
        <w:rPr>
          <w:lang w:val="en-CA"/>
        </w:rPr>
        <w:br w:type="page"/>
      </w:r>
      <w:bookmarkStart w:id="1310" w:name="_Toc356824313"/>
      <w:bookmarkStart w:id="1311" w:name="_Toc356148114"/>
      <w:bookmarkStart w:id="1312" w:name="_Toc366772012"/>
      <w:bookmarkEnd w:id="1309"/>
      <w:r w:rsidR="00853430" w:rsidRPr="007D25B0">
        <w:rPr>
          <w:b w:val="0"/>
          <w:bCs/>
          <w:noProof/>
          <w:sz w:val="24"/>
          <w:szCs w:val="24"/>
        </w:rPr>
        <w:lastRenderedPageBreak/>
        <w:t xml:space="preserve">Annex </w:t>
      </w:r>
      <w:r w:rsidR="004C3322" w:rsidRPr="007D25B0">
        <w:rPr>
          <w:b w:val="0"/>
          <w:bCs/>
          <w:noProof/>
          <w:sz w:val="24"/>
          <w:szCs w:val="24"/>
        </w:rPr>
        <w:t xml:space="preserve">H </w:t>
      </w:r>
      <w:r w:rsidR="00A86920" w:rsidRPr="007D25B0">
        <w:rPr>
          <w:b w:val="0"/>
          <w:bCs/>
          <w:noProof/>
          <w:sz w:val="24"/>
          <w:szCs w:val="24"/>
        </w:rPr>
        <w:br/>
      </w:r>
      <w:r w:rsidR="00A86920" w:rsidRPr="007D25B0">
        <w:rPr>
          <w:b w:val="0"/>
          <w:bCs/>
          <w:noProof/>
          <w:sz w:val="24"/>
          <w:szCs w:val="24"/>
        </w:rPr>
        <w:br/>
      </w:r>
      <w:r w:rsidR="00941625" w:rsidRPr="007D25B0">
        <w:rPr>
          <w:b w:val="0"/>
          <w:sz w:val="24"/>
          <w:szCs w:val="24"/>
          <w:lang w:val="en-CA"/>
        </w:rPr>
        <w:t xml:space="preserve">Syntax, semantics and decoding processes for </w:t>
      </w:r>
      <w:r w:rsidR="00C6730C" w:rsidRPr="007D25B0">
        <w:rPr>
          <w:b w:val="0"/>
          <w:sz w:val="24"/>
          <w:szCs w:val="24"/>
          <w:lang w:val="en-CA"/>
        </w:rPr>
        <w:t>scalable</w:t>
      </w:r>
      <w:r w:rsidR="008F095A" w:rsidRPr="007D25B0">
        <w:rPr>
          <w:b w:val="0"/>
          <w:sz w:val="24"/>
          <w:szCs w:val="24"/>
          <w:lang w:val="en-CA"/>
        </w:rPr>
        <w:t xml:space="preserve"> </w:t>
      </w:r>
      <w:bookmarkEnd w:id="1174"/>
      <w:bookmarkEnd w:id="1310"/>
      <w:bookmarkEnd w:id="1311"/>
      <w:r w:rsidR="00941625" w:rsidRPr="007D25B0">
        <w:rPr>
          <w:b w:val="0"/>
          <w:sz w:val="24"/>
          <w:szCs w:val="24"/>
          <w:lang w:val="en-CA"/>
        </w:rPr>
        <w:t>extension</w:t>
      </w:r>
      <w:bookmarkEnd w:id="1312"/>
      <w:r w:rsidR="00C6730C" w:rsidRPr="007D25B0">
        <w:rPr>
          <w:b w:val="0"/>
          <w:noProof/>
          <w:sz w:val="24"/>
          <w:szCs w:val="24"/>
        </w:rPr>
        <w:br/>
      </w:r>
    </w:p>
    <w:p w:rsidR="00944988" w:rsidRPr="007D25B0" w:rsidRDefault="00944988" w:rsidP="00944988">
      <w:pPr>
        <w:pStyle w:val="AnnexRef"/>
        <w:rPr>
          <w:lang w:val="en-CA"/>
        </w:rPr>
      </w:pPr>
      <w:r w:rsidRPr="007D25B0">
        <w:rPr>
          <w:lang w:val="en-CA"/>
        </w:rPr>
        <w:t>(This annex forms an integral part of this Recommendation | International Standard)</w:t>
      </w:r>
    </w:p>
    <w:p w:rsidR="00944988" w:rsidRPr="007D25B0" w:rsidRDefault="00944988" w:rsidP="00944988">
      <w:pPr>
        <w:pStyle w:val="3N"/>
        <w:rPr>
          <w:lang w:val="en-CA"/>
        </w:rPr>
      </w:pPr>
      <w:r w:rsidRPr="007D25B0">
        <w:rPr>
          <w:lang w:val="en-CA"/>
        </w:rPr>
        <w:t>This annex specifies syntax, semantics</w:t>
      </w:r>
      <w:r w:rsidR="00941625" w:rsidRPr="007D25B0">
        <w:rPr>
          <w:lang w:val="en-CA"/>
        </w:rPr>
        <w:t xml:space="preserve"> and </w:t>
      </w:r>
      <w:r w:rsidRPr="007D25B0">
        <w:rPr>
          <w:lang w:val="en-CA"/>
        </w:rPr>
        <w:t>decoding processes</w:t>
      </w:r>
      <w:proofErr w:type="gramStart"/>
      <w:r w:rsidR="00E702E5" w:rsidRPr="007D25B0">
        <w:rPr>
          <w:lang w:val="en-CA"/>
        </w:rPr>
        <w:t>,</w:t>
      </w:r>
      <w:r w:rsidRPr="007D25B0">
        <w:rPr>
          <w:lang w:val="en-CA"/>
        </w:rPr>
        <w:t>for</w:t>
      </w:r>
      <w:proofErr w:type="gramEnd"/>
      <w:r w:rsidRPr="007D25B0">
        <w:rPr>
          <w:lang w:val="en-CA"/>
        </w:rPr>
        <w:t xml:space="preserve"> </w:t>
      </w:r>
      <w:r w:rsidR="00C6730C" w:rsidRPr="007D25B0">
        <w:rPr>
          <w:lang w:val="en-CA"/>
        </w:rPr>
        <w:t>scalable</w:t>
      </w:r>
      <w:r w:rsidR="008F095A" w:rsidRPr="007D25B0">
        <w:rPr>
          <w:lang w:val="en-CA"/>
        </w:rPr>
        <w:t xml:space="preserve"> </w:t>
      </w:r>
      <w:r w:rsidR="00941625" w:rsidRPr="007D25B0">
        <w:rPr>
          <w:lang w:val="en-CA"/>
        </w:rPr>
        <w:t>exetnsion</w:t>
      </w:r>
      <w:r w:rsidRPr="007D25B0">
        <w:rPr>
          <w:lang w:val="en-CA"/>
        </w:rPr>
        <w:t xml:space="preserve"> that use the syntax, semantics, and decoding process specified in clauses 2-9 </w:t>
      </w:r>
      <w:r w:rsidR="00ED0B46" w:rsidRPr="007D25B0">
        <w:rPr>
          <w:lang w:val="en-CA"/>
        </w:rPr>
        <w:t>and Annex A-F</w:t>
      </w:r>
      <w:r w:rsidRPr="007D25B0">
        <w:rPr>
          <w:lang w:val="en-CA"/>
        </w:rPr>
        <w:t xml:space="preserve">. </w:t>
      </w:r>
    </w:p>
    <w:p w:rsidR="00944988" w:rsidRPr="007D25B0" w:rsidRDefault="00944988" w:rsidP="002026D5">
      <w:pPr>
        <w:pStyle w:val="Annex2"/>
        <w:numPr>
          <w:ilvl w:val="1"/>
          <w:numId w:val="39"/>
        </w:numPr>
        <w:rPr>
          <w:lang w:val="en-CA"/>
        </w:rPr>
      </w:pPr>
      <w:bookmarkStart w:id="1313" w:name="_Toc357439288"/>
      <w:bookmarkStart w:id="1314" w:name="_Toc356824314"/>
      <w:bookmarkStart w:id="1315" w:name="_Toc356148115"/>
      <w:bookmarkStart w:id="1316" w:name="_Toc348629434"/>
      <w:bookmarkStart w:id="1317" w:name="_Toc351367661"/>
      <w:bookmarkStart w:id="1318" w:name="_Toc366772013"/>
      <w:r w:rsidRPr="007D25B0">
        <w:rPr>
          <w:lang w:val="en-CA"/>
        </w:rPr>
        <w:t>Scope</w:t>
      </w:r>
      <w:bookmarkEnd w:id="1313"/>
      <w:bookmarkEnd w:id="1314"/>
      <w:bookmarkEnd w:id="1315"/>
      <w:bookmarkEnd w:id="1316"/>
      <w:bookmarkEnd w:id="1317"/>
      <w:bookmarkEnd w:id="1318"/>
    </w:p>
    <w:p w:rsidR="00944988" w:rsidRPr="007D25B0" w:rsidRDefault="00ED0B46" w:rsidP="00944988">
      <w:pPr>
        <w:pStyle w:val="3N"/>
        <w:rPr>
          <w:lang w:val="en-CA"/>
        </w:rPr>
      </w:pPr>
      <w:r w:rsidRPr="007D25B0">
        <w:rPr>
          <w:lang w:val="en-CA"/>
        </w:rPr>
        <w:t xml:space="preserve">Decoding process and bitstreams </w:t>
      </w:r>
      <w:r w:rsidR="00944988" w:rsidRPr="007D25B0">
        <w:rPr>
          <w:lang w:val="en-CA"/>
        </w:rPr>
        <w:t>conforming to this annex are completely specified in this annex with reference made to clauses 2-9 and Annexes A-</w:t>
      </w:r>
      <w:r w:rsidR="007101E4" w:rsidRPr="007D25B0">
        <w:rPr>
          <w:lang w:val="en-CA"/>
        </w:rPr>
        <w:t>F</w:t>
      </w:r>
      <w:r w:rsidR="00944988" w:rsidRPr="007D25B0">
        <w:rPr>
          <w:lang w:val="en-CA"/>
        </w:rPr>
        <w:t>.</w:t>
      </w:r>
    </w:p>
    <w:p w:rsidR="00944988" w:rsidRPr="007D25B0" w:rsidRDefault="00944988" w:rsidP="002026D5">
      <w:pPr>
        <w:pStyle w:val="Annex2"/>
        <w:numPr>
          <w:ilvl w:val="1"/>
          <w:numId w:val="39"/>
        </w:numPr>
        <w:rPr>
          <w:lang w:val="en-CA"/>
        </w:rPr>
      </w:pPr>
      <w:bookmarkStart w:id="1319" w:name="_Toc357439289"/>
      <w:bookmarkStart w:id="1320" w:name="_Toc356824315"/>
      <w:bookmarkStart w:id="1321" w:name="_Toc356148116"/>
      <w:bookmarkStart w:id="1322" w:name="_Toc348629435"/>
      <w:bookmarkStart w:id="1323" w:name="_Toc351367662"/>
      <w:bookmarkStart w:id="1324" w:name="_Toc366772014"/>
      <w:r w:rsidRPr="007D25B0">
        <w:rPr>
          <w:lang w:val="en-CA"/>
        </w:rPr>
        <w:t>Normative references</w:t>
      </w:r>
      <w:bookmarkEnd w:id="1319"/>
      <w:bookmarkEnd w:id="1320"/>
      <w:bookmarkEnd w:id="1321"/>
      <w:bookmarkEnd w:id="1322"/>
      <w:bookmarkEnd w:id="1323"/>
      <w:bookmarkEnd w:id="1324"/>
    </w:p>
    <w:p w:rsidR="00944988" w:rsidRPr="007D25B0" w:rsidRDefault="00944988" w:rsidP="00944988">
      <w:pPr>
        <w:pStyle w:val="3N"/>
        <w:rPr>
          <w:lang w:val="en-CA"/>
        </w:rPr>
      </w:pPr>
      <w:r w:rsidRPr="007D25B0">
        <w:rPr>
          <w:lang w:val="en-CA"/>
        </w:rPr>
        <w:t>The specifications in clause 2 apply.</w:t>
      </w:r>
    </w:p>
    <w:p w:rsidR="00944988" w:rsidRPr="007D25B0" w:rsidRDefault="00944988" w:rsidP="002026D5">
      <w:pPr>
        <w:pStyle w:val="Annex2"/>
        <w:numPr>
          <w:ilvl w:val="1"/>
          <w:numId w:val="39"/>
        </w:numPr>
        <w:rPr>
          <w:lang w:val="en-CA"/>
        </w:rPr>
      </w:pPr>
      <w:bookmarkStart w:id="1325" w:name="_Toc357439290"/>
      <w:bookmarkStart w:id="1326" w:name="_Toc356824316"/>
      <w:bookmarkStart w:id="1327" w:name="_Toc356148117"/>
      <w:bookmarkStart w:id="1328" w:name="_Toc348629436"/>
      <w:bookmarkStart w:id="1329" w:name="_Toc351367663"/>
      <w:bookmarkStart w:id="1330" w:name="_Toc366772015"/>
      <w:r w:rsidRPr="007D25B0">
        <w:rPr>
          <w:lang w:val="en-CA"/>
        </w:rPr>
        <w:t>Definitions</w:t>
      </w:r>
      <w:bookmarkEnd w:id="1325"/>
      <w:bookmarkEnd w:id="1326"/>
      <w:bookmarkEnd w:id="1327"/>
      <w:bookmarkEnd w:id="1328"/>
      <w:bookmarkEnd w:id="1329"/>
      <w:bookmarkEnd w:id="1330"/>
    </w:p>
    <w:p w:rsidR="001A5CE9" w:rsidRPr="007D25B0" w:rsidRDefault="001A5CE9" w:rsidP="001A5CE9">
      <w:pPr>
        <w:pStyle w:val="3N"/>
        <w:rPr>
          <w:lang w:val="en-CA"/>
        </w:rPr>
      </w:pPr>
      <w:bookmarkStart w:id="1331" w:name="_Toc357439291"/>
      <w:bookmarkStart w:id="1332" w:name="_Toc356824317"/>
      <w:bookmarkStart w:id="1333" w:name="_Toc356148118"/>
      <w:bookmarkStart w:id="1334" w:name="_Toc348629437"/>
      <w:bookmarkStart w:id="1335" w:name="_Toc351367664"/>
      <w:r w:rsidRPr="007D25B0">
        <w:rPr>
          <w:lang w:val="en-CA"/>
        </w:rPr>
        <w:t xml:space="preserve">The specifications in clause </w:t>
      </w:r>
      <w:r w:rsidR="002D2385" w:rsidRPr="007D25B0">
        <w:fldChar w:fldCharType="begin"/>
      </w:r>
      <w:r w:rsidR="002D2385" w:rsidRPr="007D25B0">
        <w:instrText xml:space="preserve"> REF _Ref364436814 \r \h  \* MERGEFORMAT </w:instrText>
      </w:r>
      <w:r w:rsidR="002D2385" w:rsidRPr="007D25B0">
        <w:fldChar w:fldCharType="separate"/>
      </w:r>
      <w:r w:rsidRPr="007D25B0">
        <w:rPr>
          <w:lang w:val="en-CA"/>
        </w:rPr>
        <w:t>F.3</w:t>
      </w:r>
      <w:r w:rsidR="002D2385" w:rsidRPr="007D25B0">
        <w:fldChar w:fldCharType="end"/>
      </w:r>
      <w:r w:rsidRPr="007D25B0">
        <w:rPr>
          <w:lang w:val="en-CA"/>
        </w:rPr>
        <w:t xml:space="preserve"> apply.</w:t>
      </w:r>
    </w:p>
    <w:p w:rsidR="00944988" w:rsidRPr="007D25B0" w:rsidRDefault="00944988" w:rsidP="001A5CE9">
      <w:pPr>
        <w:pStyle w:val="Annex2"/>
        <w:numPr>
          <w:ilvl w:val="1"/>
          <w:numId w:val="39"/>
        </w:numPr>
        <w:rPr>
          <w:lang w:val="en-CA"/>
        </w:rPr>
      </w:pPr>
      <w:bookmarkStart w:id="1336" w:name="_Toc366772016"/>
      <w:r w:rsidRPr="007D25B0">
        <w:rPr>
          <w:lang w:val="en-CA"/>
        </w:rPr>
        <w:t>Abbreviations</w:t>
      </w:r>
      <w:bookmarkEnd w:id="1331"/>
      <w:bookmarkEnd w:id="1332"/>
      <w:bookmarkEnd w:id="1333"/>
      <w:bookmarkEnd w:id="1334"/>
      <w:bookmarkEnd w:id="1335"/>
      <w:bookmarkEnd w:id="1336"/>
    </w:p>
    <w:p w:rsidR="00944988" w:rsidRPr="007D25B0" w:rsidRDefault="00944988" w:rsidP="00944988">
      <w:pPr>
        <w:pStyle w:val="3N"/>
        <w:rPr>
          <w:lang w:val="en-CA"/>
        </w:rPr>
      </w:pPr>
      <w:r w:rsidRPr="007D25B0">
        <w:rPr>
          <w:lang w:val="en-CA"/>
        </w:rPr>
        <w:t>The specification</w:t>
      </w:r>
      <w:r w:rsidR="00AD1D7A" w:rsidRPr="007D25B0">
        <w:rPr>
          <w:lang w:val="en-CA"/>
        </w:rPr>
        <w:t>s</w:t>
      </w:r>
      <w:r w:rsidRPr="007D25B0">
        <w:rPr>
          <w:lang w:val="en-CA"/>
        </w:rPr>
        <w:t xml:space="preserve"> in clause 4 apply. </w:t>
      </w:r>
    </w:p>
    <w:p w:rsidR="00944988" w:rsidRPr="007D25B0" w:rsidRDefault="00944988" w:rsidP="002026D5">
      <w:pPr>
        <w:pStyle w:val="Annex2"/>
        <w:numPr>
          <w:ilvl w:val="1"/>
          <w:numId w:val="39"/>
        </w:numPr>
        <w:rPr>
          <w:lang w:val="en-CA"/>
        </w:rPr>
      </w:pPr>
      <w:bookmarkStart w:id="1337" w:name="_Toc357439292"/>
      <w:bookmarkStart w:id="1338" w:name="_Toc356824318"/>
      <w:bookmarkStart w:id="1339" w:name="_Toc356148119"/>
      <w:bookmarkStart w:id="1340" w:name="_Toc348629438"/>
      <w:bookmarkStart w:id="1341" w:name="_Toc351367665"/>
      <w:bookmarkStart w:id="1342" w:name="_Toc366772017"/>
      <w:r w:rsidRPr="007D25B0">
        <w:rPr>
          <w:lang w:val="en-CA"/>
        </w:rPr>
        <w:t>Conventions</w:t>
      </w:r>
      <w:bookmarkEnd w:id="1337"/>
      <w:bookmarkEnd w:id="1338"/>
      <w:bookmarkEnd w:id="1339"/>
      <w:bookmarkEnd w:id="1340"/>
      <w:bookmarkEnd w:id="1341"/>
      <w:bookmarkEnd w:id="1342"/>
    </w:p>
    <w:p w:rsidR="00944988" w:rsidRPr="007D25B0" w:rsidRDefault="00944988" w:rsidP="00944988">
      <w:pPr>
        <w:pStyle w:val="3N"/>
        <w:rPr>
          <w:lang w:val="en-CA"/>
        </w:rPr>
      </w:pPr>
      <w:r w:rsidRPr="007D25B0">
        <w:rPr>
          <w:lang w:val="en-CA"/>
        </w:rPr>
        <w:t>The specification</w:t>
      </w:r>
      <w:r w:rsidR="00AD1D7A" w:rsidRPr="007D25B0">
        <w:rPr>
          <w:lang w:val="en-CA"/>
        </w:rPr>
        <w:t>s</w:t>
      </w:r>
      <w:r w:rsidRPr="007D25B0">
        <w:rPr>
          <w:lang w:val="en-CA"/>
        </w:rPr>
        <w:t xml:space="preserve"> in clause</w:t>
      </w:r>
      <w:r w:rsidR="00AC53FA" w:rsidRPr="007D25B0">
        <w:rPr>
          <w:lang w:val="en-CA"/>
        </w:rPr>
        <w:t> </w:t>
      </w:r>
      <w:r w:rsidRPr="007D25B0">
        <w:rPr>
          <w:lang w:val="en-CA"/>
        </w:rPr>
        <w:t>5 apply.</w:t>
      </w:r>
    </w:p>
    <w:p w:rsidR="00944988" w:rsidRPr="007D25B0" w:rsidRDefault="00944988" w:rsidP="002026D5">
      <w:pPr>
        <w:pStyle w:val="Annex2"/>
        <w:numPr>
          <w:ilvl w:val="1"/>
          <w:numId w:val="39"/>
        </w:numPr>
        <w:rPr>
          <w:lang w:val="en-CA"/>
        </w:rPr>
      </w:pPr>
      <w:bookmarkStart w:id="1343" w:name="_Toc357439293"/>
      <w:bookmarkStart w:id="1344" w:name="_Toc356824319"/>
      <w:bookmarkStart w:id="1345" w:name="_Toc356148120"/>
      <w:bookmarkStart w:id="1346" w:name="_Toc348629439"/>
      <w:bookmarkStart w:id="1347" w:name="_Toc351367666"/>
      <w:bookmarkStart w:id="1348" w:name="_Toc366772018"/>
      <w:r w:rsidRPr="007D25B0">
        <w:rPr>
          <w:lang w:val="en-CA"/>
        </w:rPr>
        <w:t>Source, coded, decoded and output data formats, scanning processes, and neighbouring relationships</w:t>
      </w:r>
      <w:bookmarkEnd w:id="1343"/>
      <w:bookmarkEnd w:id="1344"/>
      <w:bookmarkEnd w:id="1345"/>
      <w:bookmarkEnd w:id="1346"/>
      <w:bookmarkEnd w:id="1347"/>
      <w:bookmarkEnd w:id="1348"/>
    </w:p>
    <w:p w:rsidR="009B5E7F" w:rsidRPr="007D25B0" w:rsidRDefault="009B5E7F" w:rsidP="002026D5">
      <w:pPr>
        <w:pStyle w:val="Annex3"/>
        <w:numPr>
          <w:ilvl w:val="2"/>
          <w:numId w:val="39"/>
        </w:numPr>
        <w:tabs>
          <w:tab w:val="clear" w:pos="1440"/>
        </w:tabs>
        <w:textAlignment w:val="auto"/>
      </w:pPr>
      <w:bookmarkStart w:id="1349" w:name="_Ref364437398"/>
      <w:bookmarkStart w:id="1350" w:name="_Toc366772019"/>
      <w:r w:rsidRPr="007D25B0">
        <w:t>Derivation process for reference layer sample location</w:t>
      </w:r>
      <w:bookmarkEnd w:id="1349"/>
      <w:bookmarkEnd w:id="1350"/>
    </w:p>
    <w:p w:rsidR="00944988" w:rsidRPr="007D25B0" w:rsidRDefault="00944988" w:rsidP="00944988">
      <w:pPr>
        <w:pStyle w:val="3N"/>
        <w:rPr>
          <w:lang w:val="en-CA"/>
        </w:rPr>
      </w:pPr>
      <w:r w:rsidRPr="007D25B0">
        <w:rPr>
          <w:lang w:val="en-CA"/>
        </w:rPr>
        <w:t>The specification in clause</w:t>
      </w:r>
      <w:r w:rsidR="00AC53FA" w:rsidRPr="007D25B0">
        <w:rPr>
          <w:lang w:val="en-CA"/>
        </w:rPr>
        <w:t> </w:t>
      </w:r>
      <w:r w:rsidRPr="007D25B0">
        <w:rPr>
          <w:lang w:val="en-CA"/>
        </w:rPr>
        <w:t xml:space="preserve">6 </w:t>
      </w:r>
      <w:r w:rsidR="003363C8" w:rsidRPr="007D25B0">
        <w:t xml:space="preserve">and all its subclauses </w:t>
      </w:r>
      <w:r w:rsidRPr="007D25B0">
        <w:rPr>
          <w:lang w:val="en-CA"/>
        </w:rPr>
        <w:t>apply</w:t>
      </w:r>
      <w:r w:rsidR="003363C8" w:rsidRPr="007D25B0">
        <w:t xml:space="preserve"> with the following additions</w:t>
      </w:r>
      <w:r w:rsidRPr="007D25B0">
        <w:rPr>
          <w:lang w:val="en-CA"/>
        </w:rPr>
        <w:t xml:space="preserve">. </w:t>
      </w:r>
    </w:p>
    <w:p w:rsidR="003363C8" w:rsidRPr="007D25B0"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jc w:val="both"/>
        <w:rPr>
          <w:noProof/>
          <w:sz w:val="20"/>
          <w:szCs w:val="20"/>
        </w:rPr>
      </w:pPr>
      <w:bookmarkStart w:id="1351" w:name="_Toc357439294"/>
      <w:bookmarkStart w:id="1352" w:name="_Toc356824320"/>
      <w:r w:rsidRPr="007D25B0">
        <w:rPr>
          <w:noProof/>
          <w:sz w:val="20"/>
          <w:szCs w:val="20"/>
        </w:rPr>
        <w:t xml:space="preserve">Input to this process </w:t>
      </w:r>
      <w:r w:rsidR="00021B77" w:rsidRPr="007D25B0">
        <w:rPr>
          <w:noProof/>
          <w:sz w:val="20"/>
          <w:szCs w:val="20"/>
        </w:rPr>
        <w:t>is</w:t>
      </w:r>
      <w:r w:rsidRPr="007D25B0">
        <w:rPr>
          <w:noProof/>
          <w:sz w:val="20"/>
          <w:szCs w:val="20"/>
          <w:lang w:eastAsia="ko-KR"/>
        </w:rPr>
        <w:t xml:space="preserve"> a luma location ( xP, yP ) relative to the top-left luma sample of the current picture.</w:t>
      </w:r>
    </w:p>
    <w:p w:rsidR="003363C8" w:rsidRPr="007D25B0"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7D25B0">
        <w:rPr>
          <w:noProof/>
          <w:sz w:val="20"/>
          <w:szCs w:val="20"/>
        </w:rPr>
        <w:t>Output of this process is</w:t>
      </w:r>
      <w:r w:rsidR="00021B77" w:rsidRPr="007D25B0">
        <w:rPr>
          <w:noProof/>
          <w:sz w:val="20"/>
          <w:szCs w:val="20"/>
        </w:rPr>
        <w:t xml:space="preserve"> </w:t>
      </w:r>
      <w:r w:rsidRPr="007D25B0">
        <w:rPr>
          <w:noProof/>
          <w:sz w:val="20"/>
          <w:szCs w:val="20"/>
          <w:lang w:eastAsia="ko-KR"/>
        </w:rPr>
        <w:t>a luma location ( xRef, yRef ) relative to the top-left luma sample of the reference layer picture.</w:t>
      </w:r>
    </w:p>
    <w:p w:rsidR="003363C8" w:rsidRPr="007D25B0"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7D25B0">
        <w:rPr>
          <w:noProof/>
          <w:sz w:val="20"/>
          <w:szCs w:val="20"/>
        </w:rPr>
        <w:t xml:space="preserve">The variables </w:t>
      </w:r>
      <w:r w:rsidRPr="007D25B0">
        <w:rPr>
          <w:noProof/>
          <w:sz w:val="20"/>
          <w:szCs w:val="20"/>
          <w:lang w:eastAsia="ko-KR"/>
        </w:rPr>
        <w:t>xRef and yRef are derived as follows:</w:t>
      </w:r>
    </w:p>
    <w:p w:rsidR="00021B77" w:rsidRPr="007D25B0" w:rsidRDefault="003363C8" w:rsidP="003363C8">
      <w:pPr>
        <w:pStyle w:val="Equation"/>
        <w:spacing w:before="136" w:after="0"/>
        <w:ind w:left="630"/>
        <w:rPr>
          <w:noProof/>
          <w:sz w:val="20"/>
          <w:szCs w:val="20"/>
          <w:lang w:eastAsia="ko-KR"/>
        </w:rPr>
      </w:pPr>
      <w:proofErr w:type="gramStart"/>
      <w:r w:rsidRPr="007D25B0">
        <w:rPr>
          <w:sz w:val="20"/>
          <w:szCs w:val="20"/>
        </w:rPr>
        <w:t>xRef</w:t>
      </w:r>
      <w:proofErr w:type="gramEnd"/>
      <w:r w:rsidRPr="007D25B0">
        <w:rPr>
          <w:sz w:val="20"/>
          <w:szCs w:val="20"/>
        </w:rPr>
        <w:t xml:space="preserve"> = ( ( xP </w:t>
      </w:r>
      <w:r w:rsidRPr="007D25B0">
        <w:rPr>
          <w:noProof/>
          <w:sz w:val="20"/>
          <w:szCs w:val="20"/>
          <w:lang w:eastAsia="ko-KR"/>
        </w:rPr>
        <w:noBreakHyphen/>
        <w:t> </w:t>
      </w:r>
      <w:r w:rsidRPr="007D25B0">
        <w:rPr>
          <w:noProof/>
          <w:sz w:val="20"/>
          <w:szCs w:val="20"/>
        </w:rPr>
        <w:t>ScaledRefLayerLeftOffset </w:t>
      </w:r>
      <w:r w:rsidRPr="007D25B0">
        <w:rPr>
          <w:sz w:val="20"/>
          <w:szCs w:val="20"/>
        </w:rPr>
        <w:t>) * ScaleFactorX + ( 1 &lt;&lt; 15 ) ) &gt;&gt; 16</w:t>
      </w:r>
      <w:r w:rsidRPr="007D25B0">
        <w:rPr>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021B77" w:rsidRPr="007D25B0">
        <w:rPr>
          <w:noProof/>
          <w:sz w:val="20"/>
          <w:szCs w:val="20"/>
        </w:rPr>
        <w:instrText xml:space="preserve"> SEQ Equation \r 1 \* ARABIC </w:instrText>
      </w:r>
      <w:r w:rsidR="0074750D" w:rsidRPr="007D25B0">
        <w:rPr>
          <w:noProof/>
          <w:sz w:val="20"/>
          <w:szCs w:val="20"/>
        </w:rPr>
        <w:fldChar w:fldCharType="separate"/>
      </w:r>
      <w:r w:rsidR="001A5CE9" w:rsidRPr="007D25B0">
        <w:rPr>
          <w:noProof/>
          <w:sz w:val="20"/>
          <w:szCs w:val="20"/>
        </w:rPr>
        <w:t>1</w:t>
      </w:r>
      <w:r w:rsidR="0074750D" w:rsidRPr="007D25B0">
        <w:rPr>
          <w:noProof/>
          <w:sz w:val="20"/>
          <w:szCs w:val="20"/>
        </w:rPr>
        <w:fldChar w:fldCharType="end"/>
      </w:r>
      <w:r w:rsidRPr="007D25B0">
        <w:rPr>
          <w:noProof/>
          <w:sz w:val="20"/>
          <w:szCs w:val="20"/>
          <w:lang w:eastAsia="ko-KR"/>
        </w:rPr>
        <w:t>)</w:t>
      </w:r>
    </w:p>
    <w:p w:rsidR="003363C8" w:rsidRPr="007D25B0" w:rsidRDefault="00021B77" w:rsidP="003363C8">
      <w:pPr>
        <w:pStyle w:val="Equation"/>
        <w:spacing w:before="136" w:after="0"/>
        <w:ind w:left="630"/>
        <w:rPr>
          <w:sz w:val="20"/>
          <w:szCs w:val="20"/>
        </w:rPr>
      </w:pPr>
      <w:proofErr w:type="gramStart"/>
      <w:r w:rsidRPr="007D25B0">
        <w:rPr>
          <w:sz w:val="20"/>
          <w:szCs w:val="20"/>
        </w:rPr>
        <w:t>yRef</w:t>
      </w:r>
      <w:proofErr w:type="gramEnd"/>
      <w:r w:rsidRPr="007D25B0">
        <w:rPr>
          <w:sz w:val="20"/>
          <w:szCs w:val="20"/>
        </w:rPr>
        <w:t xml:space="preserve"> = ( ( yP </w:t>
      </w:r>
      <w:r w:rsidRPr="007D25B0">
        <w:rPr>
          <w:noProof/>
          <w:sz w:val="20"/>
          <w:szCs w:val="20"/>
          <w:lang w:eastAsia="ko-KR"/>
        </w:rPr>
        <w:noBreakHyphen/>
        <w:t> </w:t>
      </w:r>
      <w:r w:rsidRPr="007D25B0">
        <w:rPr>
          <w:noProof/>
          <w:sz w:val="20"/>
          <w:szCs w:val="20"/>
        </w:rPr>
        <w:t>ScaledRefLayerTopOffset </w:t>
      </w:r>
      <w:r w:rsidRPr="007D25B0">
        <w:rPr>
          <w:sz w:val="20"/>
          <w:szCs w:val="20"/>
        </w:rPr>
        <w:t>) * </w:t>
      </w:r>
      <w:r w:rsidRPr="007D25B0">
        <w:rPr>
          <w:noProof/>
          <w:sz w:val="20"/>
          <w:szCs w:val="20"/>
          <w:lang w:eastAsia="ko-KR"/>
        </w:rPr>
        <w:t>ScaleFactorY</w:t>
      </w:r>
      <w:r w:rsidRPr="007D25B0">
        <w:rPr>
          <w:sz w:val="20"/>
          <w:szCs w:val="20"/>
        </w:rPr>
        <w:t> + ( 1 &lt;&lt; 15 ) ) &gt;&gt; 16</w:t>
      </w:r>
      <w:r w:rsidRPr="007D25B0">
        <w:rPr>
          <w:sz w:val="20"/>
          <w:szCs w:val="20"/>
        </w:rPr>
        <w:tab/>
      </w:r>
      <w:r w:rsidR="003363C8"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Pr="007D25B0">
        <w:rPr>
          <w:noProof/>
          <w:sz w:val="20"/>
          <w:szCs w:val="20"/>
        </w:rPr>
        <w:instrText xml:space="preserve"> SEQ Equation \* ARABIC </w:instrText>
      </w:r>
      <w:r w:rsidR="0074750D" w:rsidRPr="007D25B0">
        <w:rPr>
          <w:noProof/>
          <w:sz w:val="20"/>
          <w:szCs w:val="20"/>
        </w:rPr>
        <w:fldChar w:fldCharType="separate"/>
      </w:r>
      <w:r w:rsidR="001A5CE9" w:rsidRPr="007D25B0">
        <w:rPr>
          <w:noProof/>
          <w:sz w:val="20"/>
          <w:szCs w:val="20"/>
        </w:rPr>
        <w:t>2</w:t>
      </w:r>
      <w:r w:rsidR="0074750D" w:rsidRPr="007D25B0">
        <w:rPr>
          <w:noProof/>
          <w:sz w:val="20"/>
          <w:szCs w:val="20"/>
        </w:rPr>
        <w:fldChar w:fldCharType="end"/>
      </w:r>
      <w:r w:rsidR="003363C8" w:rsidRPr="007D25B0">
        <w:rPr>
          <w:noProof/>
          <w:sz w:val="20"/>
          <w:szCs w:val="20"/>
          <w:lang w:eastAsia="ko-KR"/>
        </w:rPr>
        <w:t>)</w:t>
      </w:r>
    </w:p>
    <w:p w:rsidR="003363C8" w:rsidRPr="007D25B0" w:rsidRDefault="003363C8" w:rsidP="002026D5">
      <w:pPr>
        <w:pStyle w:val="Annex3"/>
        <w:numPr>
          <w:ilvl w:val="2"/>
          <w:numId w:val="39"/>
        </w:numPr>
        <w:tabs>
          <w:tab w:val="clear" w:pos="1440"/>
        </w:tabs>
        <w:textAlignment w:val="auto"/>
      </w:pPr>
      <w:bookmarkStart w:id="1353" w:name="_Toc351667785"/>
      <w:bookmarkStart w:id="1354" w:name="_Ref351668463"/>
      <w:bookmarkStart w:id="1355" w:name="_Ref351668475"/>
      <w:bookmarkStart w:id="1356" w:name="_Ref364437312"/>
      <w:bookmarkStart w:id="1357" w:name="_Ref364437331"/>
      <w:bookmarkStart w:id="1358" w:name="_Toc366772020"/>
      <w:r w:rsidRPr="007D25B0">
        <w:t>Derivation process for reference layer sample location used in resampling</w:t>
      </w:r>
      <w:bookmarkEnd w:id="1353"/>
      <w:bookmarkEnd w:id="1354"/>
      <w:bookmarkEnd w:id="1355"/>
      <w:bookmarkEnd w:id="1356"/>
      <w:bookmarkEnd w:id="1357"/>
      <w:bookmarkEnd w:id="1358"/>
    </w:p>
    <w:p w:rsidR="003363C8" w:rsidRPr="007D25B0" w:rsidRDefault="003363C8" w:rsidP="003363C8">
      <w:pPr>
        <w:rPr>
          <w:noProof/>
          <w:lang w:eastAsia="ko-KR"/>
        </w:rPr>
      </w:pPr>
      <w:r w:rsidRPr="007D25B0">
        <w:rPr>
          <w:noProof/>
          <w:lang w:eastAsia="ko-KR"/>
        </w:rPr>
        <w:t>Inputs to this process are</w:t>
      </w:r>
    </w:p>
    <w:p w:rsidR="003363C8" w:rsidRPr="007D25B0" w:rsidRDefault="003363C8" w:rsidP="001A5CE9">
      <w:pPr>
        <w:pStyle w:val="3N"/>
        <w:rPr>
          <w:noProof/>
        </w:rPr>
      </w:pPr>
      <w:r w:rsidRPr="007D25B0">
        <w:rPr>
          <w:noProof/>
        </w:rPr>
        <w:t>–</w:t>
      </w:r>
      <w:r w:rsidRPr="007D25B0">
        <w:rPr>
          <w:noProof/>
        </w:rPr>
        <w:tab/>
      </w:r>
      <w:proofErr w:type="gramStart"/>
      <w:r w:rsidRPr="007D25B0">
        <w:t>a</w:t>
      </w:r>
      <w:proofErr w:type="gramEnd"/>
      <w:r w:rsidRPr="007D25B0">
        <w:t xml:space="preserve"> variable cIdx specifying the color component index,</w:t>
      </w:r>
    </w:p>
    <w:p w:rsidR="003363C8" w:rsidRPr="007D25B0" w:rsidRDefault="003363C8" w:rsidP="001A5CE9">
      <w:pPr>
        <w:pStyle w:val="3N"/>
        <w:rPr>
          <w:noProof/>
        </w:rPr>
      </w:pPr>
      <w:r w:rsidRPr="007D25B0">
        <w:rPr>
          <w:noProof/>
        </w:rPr>
        <w:t>–</w:t>
      </w:r>
      <w:r w:rsidRPr="007D25B0">
        <w:rPr>
          <w:noProof/>
        </w:rPr>
        <w:tab/>
        <w:t>a sample location ( xP, yP ) relative to the top-left sample of the color component of the current picture specified by cIdx.</w:t>
      </w:r>
    </w:p>
    <w:p w:rsidR="003363C8" w:rsidRPr="007D25B0" w:rsidRDefault="003363C8" w:rsidP="003363C8">
      <w:r w:rsidRPr="007D25B0">
        <w:rPr>
          <w:noProof/>
          <w:lang w:eastAsia="ko-KR"/>
        </w:rPr>
        <w:t>Output of this process is</w:t>
      </w:r>
      <w:r w:rsidRPr="007D25B0">
        <w:rPr>
          <w:lang w:eastAsia="ko-KR"/>
        </w:rPr>
        <w:t xml:space="preserve"> a sample location </w:t>
      </w:r>
      <w:proofErr w:type="gramStart"/>
      <w:r w:rsidRPr="007D25B0">
        <w:rPr>
          <w:lang w:eastAsia="ko-KR"/>
        </w:rPr>
        <w:t xml:space="preserve">( </w:t>
      </w:r>
      <w:r w:rsidRPr="007D25B0">
        <w:t>xRef16</w:t>
      </w:r>
      <w:proofErr w:type="gramEnd"/>
      <w:r w:rsidRPr="007D25B0">
        <w:t>, yRef16 ) specifying the reference layer sample location in units of 1/16-th sample relative to the top-left sample of the reference layer picture.</w:t>
      </w:r>
    </w:p>
    <w:p w:rsidR="003363C8" w:rsidRPr="007D25B0"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7D25B0">
        <w:rPr>
          <w:noProof/>
          <w:sz w:val="20"/>
          <w:szCs w:val="20"/>
          <w:lang w:eastAsia="ko-KR"/>
        </w:rPr>
        <w:t>The variables offsetX and offsetY are derived as follows:</w:t>
      </w:r>
    </w:p>
    <w:p w:rsidR="003363C8" w:rsidRPr="007D25B0" w:rsidRDefault="003363C8" w:rsidP="003363C8">
      <w:pPr>
        <w:pStyle w:val="Equation"/>
        <w:spacing w:before="136" w:after="0"/>
        <w:ind w:left="630"/>
        <w:rPr>
          <w:sz w:val="20"/>
          <w:szCs w:val="20"/>
          <w:lang w:eastAsia="ko-KR"/>
        </w:rPr>
      </w:pPr>
      <w:r w:rsidRPr="007D25B0">
        <w:rPr>
          <w:noProof/>
          <w:sz w:val="20"/>
          <w:szCs w:val="20"/>
        </w:rPr>
        <w:t>offsetX = ScaledRefLayerLeftOffset / ( ( cIdx = = 0)  ?  1 :  SubWidthC)</w:t>
      </w:r>
      <w:r w:rsidRPr="007D25B0">
        <w:rPr>
          <w:noProof/>
          <w:sz w:val="20"/>
          <w:szCs w:val="20"/>
          <w:lang w:eastAsia="ko-KR"/>
        </w:rPr>
        <w:tab/>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021B77" w:rsidRPr="007D25B0">
        <w:rPr>
          <w:noProof/>
          <w:sz w:val="20"/>
          <w:szCs w:val="20"/>
        </w:rPr>
        <w:instrText xml:space="preserve"> SEQ Equation \* ARABIC </w:instrText>
      </w:r>
      <w:r w:rsidR="0074750D" w:rsidRPr="007D25B0">
        <w:rPr>
          <w:noProof/>
          <w:sz w:val="20"/>
          <w:szCs w:val="20"/>
        </w:rPr>
        <w:fldChar w:fldCharType="separate"/>
      </w:r>
      <w:r w:rsidR="001A5CE9" w:rsidRPr="007D25B0">
        <w:rPr>
          <w:noProof/>
          <w:sz w:val="20"/>
          <w:szCs w:val="20"/>
        </w:rPr>
        <w:t>3</w:t>
      </w:r>
      <w:r w:rsidR="0074750D" w:rsidRPr="007D25B0">
        <w:rPr>
          <w:noProof/>
          <w:sz w:val="20"/>
          <w:szCs w:val="20"/>
        </w:rPr>
        <w:fldChar w:fldCharType="end"/>
      </w:r>
      <w:r w:rsidRPr="007D25B0">
        <w:rPr>
          <w:noProof/>
          <w:sz w:val="20"/>
          <w:szCs w:val="20"/>
          <w:lang w:eastAsia="ko-KR"/>
        </w:rPr>
        <w:t>)</w:t>
      </w:r>
      <w:r w:rsidRPr="007D25B0">
        <w:rPr>
          <w:sz w:val="20"/>
          <w:szCs w:val="20"/>
        </w:rPr>
        <w:br/>
      </w:r>
      <w:r w:rsidRPr="007D25B0">
        <w:rPr>
          <w:noProof/>
          <w:sz w:val="20"/>
          <w:szCs w:val="20"/>
        </w:rPr>
        <w:t>offsetY = ScaledRefLayerTopOffset / ( ( cIdx = = 0)  ?  1 :  SubHeightC)</w:t>
      </w:r>
      <w:r w:rsidRPr="007D25B0">
        <w:rPr>
          <w:noProof/>
          <w:sz w:val="20"/>
          <w:szCs w:val="20"/>
          <w:lang w:eastAsia="ko-KR"/>
        </w:rPr>
        <w:tab/>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021B77" w:rsidRPr="007D25B0">
        <w:rPr>
          <w:noProof/>
          <w:sz w:val="20"/>
          <w:szCs w:val="20"/>
        </w:rPr>
        <w:instrText xml:space="preserve"> SEQ Equation \* ARABIC </w:instrText>
      </w:r>
      <w:r w:rsidR="0074750D" w:rsidRPr="007D25B0">
        <w:rPr>
          <w:noProof/>
          <w:sz w:val="20"/>
          <w:szCs w:val="20"/>
        </w:rPr>
        <w:fldChar w:fldCharType="separate"/>
      </w:r>
      <w:r w:rsidR="001A5CE9" w:rsidRPr="007D25B0">
        <w:rPr>
          <w:noProof/>
          <w:sz w:val="20"/>
          <w:szCs w:val="20"/>
        </w:rPr>
        <w:t>4</w:t>
      </w:r>
      <w:r w:rsidR="0074750D" w:rsidRPr="007D25B0">
        <w:rPr>
          <w:noProof/>
          <w:sz w:val="20"/>
          <w:szCs w:val="20"/>
        </w:rPr>
        <w:fldChar w:fldCharType="end"/>
      </w:r>
      <w:r w:rsidRPr="007D25B0">
        <w:rPr>
          <w:noProof/>
          <w:sz w:val="20"/>
          <w:szCs w:val="20"/>
          <w:lang w:eastAsia="ko-KR"/>
        </w:rPr>
        <w:t>)</w:t>
      </w:r>
    </w:p>
    <w:p w:rsidR="003363C8" w:rsidRPr="007D25B0" w:rsidRDefault="003363C8" w:rsidP="003363C8">
      <w:pPr>
        <w:pStyle w:val="Equation"/>
        <w:rPr>
          <w:sz w:val="20"/>
          <w:szCs w:val="20"/>
        </w:rPr>
      </w:pPr>
      <w:r w:rsidRPr="007D25B0">
        <w:rPr>
          <w:sz w:val="20"/>
          <w:szCs w:val="20"/>
        </w:rPr>
        <w:t>The variables phaseY and addY are derived as follows:</w:t>
      </w:r>
    </w:p>
    <w:p w:rsidR="003363C8" w:rsidRPr="007D25B0" w:rsidRDefault="003363C8" w:rsidP="003363C8">
      <w:pPr>
        <w:pStyle w:val="Equation"/>
        <w:spacing w:before="136" w:after="0"/>
        <w:ind w:left="630"/>
        <w:rPr>
          <w:noProof/>
          <w:sz w:val="20"/>
          <w:szCs w:val="20"/>
          <w:lang w:eastAsia="ko-KR"/>
        </w:rPr>
      </w:pPr>
      <w:proofErr w:type="gramStart"/>
      <w:r w:rsidRPr="007D25B0">
        <w:rPr>
          <w:sz w:val="20"/>
          <w:szCs w:val="20"/>
          <w:lang w:eastAsia="ko-KR"/>
        </w:rPr>
        <w:lastRenderedPageBreak/>
        <w:t>p</w:t>
      </w:r>
      <w:r w:rsidRPr="007D25B0">
        <w:rPr>
          <w:sz w:val="20"/>
          <w:szCs w:val="20"/>
        </w:rPr>
        <w:t>haseY</w:t>
      </w:r>
      <w:proofErr w:type="gramEnd"/>
      <w:r w:rsidRPr="007D25B0">
        <w:rPr>
          <w:sz w:val="20"/>
          <w:szCs w:val="20"/>
        </w:rPr>
        <w:t xml:space="preserve"> = (cIdx = = 0) ? </w:t>
      </w:r>
      <w:proofErr w:type="gramStart"/>
      <w:r w:rsidRPr="007D25B0">
        <w:rPr>
          <w:sz w:val="20"/>
          <w:szCs w:val="20"/>
        </w:rPr>
        <w:t>0 :</w:t>
      </w:r>
      <w:proofErr w:type="gramEnd"/>
      <w:r w:rsidRPr="007D25B0">
        <w:rPr>
          <w:sz w:val="20"/>
          <w:szCs w:val="20"/>
        </w:rPr>
        <w:t xml:space="preserve"> 1</w:t>
      </w:r>
      <w:r w:rsidRPr="007D25B0">
        <w:rPr>
          <w:noProof/>
          <w:sz w:val="20"/>
          <w:szCs w:val="20"/>
          <w:lang w:eastAsia="ko-KR"/>
        </w:rPr>
        <w:tab/>
      </w:r>
      <w:r w:rsidRPr="007D25B0">
        <w:rPr>
          <w:noProof/>
          <w:sz w:val="20"/>
          <w:szCs w:val="20"/>
          <w:lang w:eastAsia="ko-KR"/>
        </w:rPr>
        <w:tab/>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021B77" w:rsidRPr="007D25B0">
        <w:rPr>
          <w:noProof/>
          <w:sz w:val="20"/>
          <w:szCs w:val="20"/>
        </w:rPr>
        <w:instrText xml:space="preserve"> SEQ Equation \* ARABIC </w:instrText>
      </w:r>
      <w:r w:rsidR="0074750D" w:rsidRPr="007D25B0">
        <w:rPr>
          <w:noProof/>
          <w:sz w:val="20"/>
          <w:szCs w:val="20"/>
        </w:rPr>
        <w:fldChar w:fldCharType="separate"/>
      </w:r>
      <w:r w:rsidR="001A5CE9" w:rsidRPr="007D25B0">
        <w:rPr>
          <w:noProof/>
          <w:sz w:val="20"/>
          <w:szCs w:val="20"/>
        </w:rPr>
        <w:t>5</w:t>
      </w:r>
      <w:r w:rsidR="0074750D" w:rsidRPr="007D25B0">
        <w:rPr>
          <w:noProof/>
          <w:sz w:val="20"/>
          <w:szCs w:val="20"/>
        </w:rPr>
        <w:fldChar w:fldCharType="end"/>
      </w:r>
      <w:r w:rsidRPr="007D25B0">
        <w:rPr>
          <w:noProof/>
          <w:sz w:val="20"/>
          <w:szCs w:val="20"/>
          <w:lang w:eastAsia="ko-KR"/>
        </w:rPr>
        <w:t>)</w:t>
      </w:r>
    </w:p>
    <w:p w:rsidR="003363C8" w:rsidRPr="007D25B0" w:rsidRDefault="003363C8" w:rsidP="003363C8">
      <w:pPr>
        <w:pStyle w:val="Equation"/>
        <w:spacing w:before="136" w:after="0"/>
        <w:ind w:left="630"/>
        <w:rPr>
          <w:sz w:val="20"/>
          <w:szCs w:val="20"/>
          <w:lang w:eastAsia="ko-KR"/>
        </w:rPr>
      </w:pPr>
      <w:proofErr w:type="gramStart"/>
      <w:r w:rsidRPr="007D25B0">
        <w:rPr>
          <w:sz w:val="20"/>
          <w:szCs w:val="20"/>
        </w:rPr>
        <w:t>addY</w:t>
      </w:r>
      <w:proofErr w:type="gramEnd"/>
      <w:r w:rsidRPr="007D25B0">
        <w:rPr>
          <w:sz w:val="20"/>
          <w:szCs w:val="20"/>
        </w:rPr>
        <w:t xml:space="preserve"> = </w:t>
      </w:r>
      <w:r w:rsidR="007C47A2" w:rsidRPr="007D25B0">
        <w:rPr>
          <w:sz w:val="20"/>
          <w:szCs w:val="20"/>
        </w:rPr>
        <w:t>( ScaleFactorY * phaseY + 2 ) &gt;&gt; 2</w:t>
      </w:r>
      <w:r w:rsidRPr="007D25B0">
        <w:rPr>
          <w:sz w:val="20"/>
          <w:szCs w:val="20"/>
        </w:rPr>
        <w:tab/>
      </w:r>
      <w:r w:rsidRPr="007D25B0">
        <w:rPr>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021B77" w:rsidRPr="007D25B0">
        <w:rPr>
          <w:noProof/>
          <w:sz w:val="20"/>
          <w:szCs w:val="20"/>
        </w:rPr>
        <w:instrText xml:space="preserve"> SEQ Equation \* ARABIC </w:instrText>
      </w:r>
      <w:r w:rsidR="0074750D" w:rsidRPr="007D25B0">
        <w:rPr>
          <w:noProof/>
          <w:sz w:val="20"/>
          <w:szCs w:val="20"/>
        </w:rPr>
        <w:fldChar w:fldCharType="separate"/>
      </w:r>
      <w:r w:rsidR="001A5CE9" w:rsidRPr="007D25B0">
        <w:rPr>
          <w:noProof/>
          <w:sz w:val="20"/>
          <w:szCs w:val="20"/>
        </w:rPr>
        <w:t>6</w:t>
      </w:r>
      <w:r w:rsidR="0074750D" w:rsidRPr="007D25B0">
        <w:rPr>
          <w:noProof/>
          <w:sz w:val="20"/>
          <w:szCs w:val="20"/>
        </w:rPr>
        <w:fldChar w:fldCharType="end"/>
      </w:r>
      <w:r w:rsidRPr="007D25B0">
        <w:rPr>
          <w:noProof/>
          <w:sz w:val="20"/>
          <w:szCs w:val="20"/>
          <w:lang w:eastAsia="ko-KR"/>
        </w:rPr>
        <w:t>)</w:t>
      </w:r>
    </w:p>
    <w:p w:rsidR="003363C8" w:rsidRPr="007D25B0" w:rsidRDefault="003363C8" w:rsidP="003363C8">
      <w:r w:rsidRPr="007D25B0">
        <w:t>The variables xRef16 and yRef16 are derived as follows:</w:t>
      </w:r>
    </w:p>
    <w:p w:rsidR="003363C8" w:rsidRPr="007D25B0" w:rsidRDefault="003363C8" w:rsidP="003363C8">
      <w:pPr>
        <w:pStyle w:val="Equation"/>
        <w:spacing w:before="136" w:after="0"/>
        <w:ind w:left="630"/>
        <w:rPr>
          <w:sz w:val="20"/>
          <w:szCs w:val="20"/>
        </w:rPr>
      </w:pPr>
      <w:r w:rsidRPr="007D25B0">
        <w:rPr>
          <w:sz w:val="20"/>
          <w:szCs w:val="20"/>
        </w:rPr>
        <w:t>xRef16 = ( ( ( xP – </w:t>
      </w:r>
      <w:r w:rsidRPr="007D25B0">
        <w:rPr>
          <w:noProof/>
          <w:sz w:val="20"/>
          <w:szCs w:val="20"/>
          <w:lang w:eastAsia="ko-KR"/>
        </w:rPr>
        <w:t>offsetX ) </w:t>
      </w:r>
      <w:r w:rsidRPr="007D25B0">
        <w:rPr>
          <w:sz w:val="20"/>
          <w:szCs w:val="20"/>
        </w:rPr>
        <w:t>* ScaleFactorX  + ( 1 &lt;&lt; 11 ) ) &gt;&gt; </w:t>
      </w:r>
      <w:r w:rsidRPr="007D25B0">
        <w:rPr>
          <w:sz w:val="20"/>
          <w:szCs w:val="20"/>
          <w:lang w:eastAsia="ko-KR"/>
        </w:rPr>
        <w:t>12</w:t>
      </w:r>
      <w:r w:rsidRPr="007D25B0">
        <w:rPr>
          <w:sz w:val="20"/>
          <w:szCs w:val="20"/>
        </w:rPr>
        <w:t> ) </w:t>
      </w:r>
      <w:r w:rsidRPr="007D25B0">
        <w:rPr>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021B77" w:rsidRPr="007D25B0">
        <w:rPr>
          <w:noProof/>
          <w:sz w:val="20"/>
          <w:szCs w:val="20"/>
        </w:rPr>
        <w:instrText xml:space="preserve"> SEQ Equation \* ARABIC </w:instrText>
      </w:r>
      <w:r w:rsidR="0074750D" w:rsidRPr="007D25B0">
        <w:rPr>
          <w:noProof/>
          <w:sz w:val="20"/>
          <w:szCs w:val="20"/>
        </w:rPr>
        <w:fldChar w:fldCharType="separate"/>
      </w:r>
      <w:r w:rsidR="001A5CE9" w:rsidRPr="007D25B0">
        <w:rPr>
          <w:noProof/>
          <w:sz w:val="20"/>
          <w:szCs w:val="20"/>
        </w:rPr>
        <w:t>7</w:t>
      </w:r>
      <w:r w:rsidR="0074750D" w:rsidRPr="007D25B0">
        <w:rPr>
          <w:noProof/>
          <w:sz w:val="20"/>
          <w:szCs w:val="20"/>
        </w:rPr>
        <w:fldChar w:fldCharType="end"/>
      </w:r>
      <w:r w:rsidRPr="007D25B0">
        <w:rPr>
          <w:noProof/>
          <w:sz w:val="20"/>
          <w:szCs w:val="20"/>
          <w:lang w:eastAsia="ko-KR"/>
        </w:rPr>
        <w:t>)</w:t>
      </w:r>
      <w:r w:rsidRPr="007D25B0">
        <w:rPr>
          <w:sz w:val="20"/>
          <w:szCs w:val="20"/>
        </w:rPr>
        <w:br/>
        <w:t>yRef16 = ( ( ( yP – </w:t>
      </w:r>
      <w:r w:rsidRPr="007D25B0">
        <w:rPr>
          <w:noProof/>
          <w:sz w:val="20"/>
          <w:szCs w:val="20"/>
          <w:lang w:eastAsia="ko-KR"/>
        </w:rPr>
        <w:t>offsetY )</w:t>
      </w:r>
      <w:r w:rsidRPr="007D25B0">
        <w:rPr>
          <w:sz w:val="20"/>
          <w:szCs w:val="20"/>
        </w:rPr>
        <w:t> * ScaleFactorY + addY + ( 1 &lt;&lt; 11 ) ) &gt;&gt; </w:t>
      </w:r>
      <w:r w:rsidRPr="007D25B0">
        <w:rPr>
          <w:sz w:val="20"/>
          <w:szCs w:val="20"/>
          <w:lang w:eastAsia="ko-KR"/>
        </w:rPr>
        <w:t>12</w:t>
      </w:r>
      <w:r w:rsidRPr="007D25B0">
        <w:rPr>
          <w:sz w:val="20"/>
          <w:szCs w:val="20"/>
        </w:rPr>
        <w:t> ) –  ( phaseY &lt;&lt; 2 )</w:t>
      </w:r>
      <w:r w:rsidRPr="007D25B0">
        <w:rPr>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021B77" w:rsidRPr="007D25B0">
        <w:rPr>
          <w:noProof/>
          <w:sz w:val="20"/>
          <w:szCs w:val="20"/>
        </w:rPr>
        <w:instrText xml:space="preserve"> SEQ Equation \* ARABIC </w:instrText>
      </w:r>
      <w:r w:rsidR="0074750D" w:rsidRPr="007D25B0">
        <w:rPr>
          <w:noProof/>
          <w:sz w:val="20"/>
          <w:szCs w:val="20"/>
        </w:rPr>
        <w:fldChar w:fldCharType="separate"/>
      </w:r>
      <w:r w:rsidR="001A5CE9" w:rsidRPr="007D25B0">
        <w:rPr>
          <w:noProof/>
          <w:sz w:val="20"/>
          <w:szCs w:val="20"/>
        </w:rPr>
        <w:t>8</w:t>
      </w:r>
      <w:r w:rsidR="0074750D" w:rsidRPr="007D25B0">
        <w:rPr>
          <w:noProof/>
          <w:sz w:val="20"/>
          <w:szCs w:val="20"/>
        </w:rPr>
        <w:fldChar w:fldCharType="end"/>
      </w:r>
      <w:r w:rsidRPr="007D25B0">
        <w:rPr>
          <w:noProof/>
          <w:sz w:val="20"/>
          <w:szCs w:val="20"/>
          <w:lang w:eastAsia="ko-KR"/>
        </w:rPr>
        <w:t>)</w:t>
      </w:r>
    </w:p>
    <w:p w:rsidR="00944988" w:rsidRPr="007D25B0" w:rsidRDefault="00944988" w:rsidP="002026D5">
      <w:pPr>
        <w:pStyle w:val="Annex2"/>
        <w:numPr>
          <w:ilvl w:val="1"/>
          <w:numId w:val="39"/>
        </w:numPr>
        <w:rPr>
          <w:sz w:val="20"/>
          <w:lang w:val="en-CA"/>
        </w:rPr>
      </w:pPr>
      <w:bookmarkStart w:id="1359" w:name="_Toc356148121"/>
      <w:bookmarkStart w:id="1360" w:name="_Toc348629440"/>
      <w:bookmarkStart w:id="1361" w:name="_Toc351367667"/>
      <w:bookmarkStart w:id="1362" w:name="_Toc366772021"/>
      <w:r w:rsidRPr="007D25B0">
        <w:rPr>
          <w:sz w:val="20"/>
          <w:lang w:val="en-CA"/>
        </w:rPr>
        <w:t>Syntax and semantics</w:t>
      </w:r>
      <w:bookmarkEnd w:id="1351"/>
      <w:bookmarkEnd w:id="1352"/>
      <w:bookmarkEnd w:id="1359"/>
      <w:bookmarkEnd w:id="1360"/>
      <w:bookmarkEnd w:id="1361"/>
      <w:bookmarkEnd w:id="1362"/>
    </w:p>
    <w:p w:rsidR="00ED0B46" w:rsidRPr="007D25B0" w:rsidRDefault="00ED0B46" w:rsidP="00ED0B46">
      <w:pPr>
        <w:pStyle w:val="3N"/>
        <w:rPr>
          <w:lang w:val="en-CA"/>
        </w:rPr>
      </w:pPr>
      <w:r w:rsidRPr="007D25B0">
        <w:rPr>
          <w:lang w:val="en-CA"/>
        </w:rPr>
        <w:t>The specifications in subclause</w:t>
      </w:r>
      <w:r w:rsidR="004C44E5" w:rsidRPr="007D25B0">
        <w:rPr>
          <w:lang w:val="en-CA"/>
        </w:rPr>
        <w:t xml:space="preserve"> </w:t>
      </w:r>
      <w:r w:rsidR="002D2385" w:rsidRPr="007D25B0">
        <w:fldChar w:fldCharType="begin"/>
      </w:r>
      <w:r w:rsidR="002D2385" w:rsidRPr="007D25B0">
        <w:instrText xml:space="preserve"> REF _Ref364436859 \r \h  \* MERGEFORMAT </w:instrText>
      </w:r>
      <w:r w:rsidR="002D2385" w:rsidRPr="007D25B0">
        <w:fldChar w:fldCharType="separate"/>
      </w:r>
      <w:r w:rsidR="004C44E5" w:rsidRPr="007D25B0">
        <w:rPr>
          <w:lang w:val="en-CA"/>
        </w:rPr>
        <w:t>F.7</w:t>
      </w:r>
      <w:r w:rsidR="002D2385" w:rsidRPr="007D25B0">
        <w:fldChar w:fldCharType="end"/>
      </w:r>
      <w:r w:rsidRPr="007D25B0">
        <w:t xml:space="preserve"> and all its subclauses</w:t>
      </w:r>
      <w:r w:rsidRPr="007D25B0">
        <w:rPr>
          <w:lang w:val="en-CA"/>
        </w:rPr>
        <w:t xml:space="preserve"> apply.</w:t>
      </w:r>
    </w:p>
    <w:p w:rsidR="00944988" w:rsidRPr="007D25B0" w:rsidRDefault="00944988" w:rsidP="002026D5">
      <w:pPr>
        <w:pStyle w:val="Annex2"/>
        <w:numPr>
          <w:ilvl w:val="1"/>
          <w:numId w:val="39"/>
        </w:numPr>
        <w:rPr>
          <w:lang w:val="en-CA"/>
        </w:rPr>
      </w:pPr>
      <w:bookmarkStart w:id="1363" w:name="_Toc351057968"/>
      <w:bookmarkStart w:id="1364" w:name="_Toc351335564"/>
      <w:bookmarkStart w:id="1365" w:name="_Toc351057980"/>
      <w:bookmarkStart w:id="1366" w:name="_Toc351335576"/>
      <w:bookmarkStart w:id="1367" w:name="_Toc357439316"/>
      <w:bookmarkStart w:id="1368" w:name="_Toc356824342"/>
      <w:bookmarkStart w:id="1369" w:name="_Toc356148143"/>
      <w:bookmarkStart w:id="1370" w:name="_Toc348629460"/>
      <w:bookmarkStart w:id="1371" w:name="_Toc351367691"/>
      <w:bookmarkStart w:id="1372" w:name="_Toc366772022"/>
      <w:bookmarkEnd w:id="1363"/>
      <w:bookmarkEnd w:id="1364"/>
      <w:bookmarkEnd w:id="1365"/>
      <w:bookmarkEnd w:id="1366"/>
      <w:r w:rsidRPr="007D25B0">
        <w:rPr>
          <w:lang w:val="en-CA"/>
        </w:rPr>
        <w:t>Decoding process</w:t>
      </w:r>
      <w:r w:rsidR="00665193" w:rsidRPr="007D25B0">
        <w:rPr>
          <w:lang w:val="en-CA"/>
        </w:rPr>
        <w:t>es</w:t>
      </w:r>
      <w:bookmarkEnd w:id="1367"/>
      <w:bookmarkEnd w:id="1368"/>
      <w:bookmarkEnd w:id="1369"/>
      <w:bookmarkEnd w:id="1370"/>
      <w:bookmarkEnd w:id="1371"/>
      <w:bookmarkEnd w:id="1372"/>
    </w:p>
    <w:p w:rsidR="009B75C0" w:rsidRPr="007D25B0" w:rsidRDefault="00A77488" w:rsidP="002026D5">
      <w:pPr>
        <w:pStyle w:val="Annex3"/>
        <w:numPr>
          <w:ilvl w:val="2"/>
          <w:numId w:val="39"/>
        </w:numPr>
        <w:tabs>
          <w:tab w:val="clear" w:pos="1440"/>
        </w:tabs>
        <w:textAlignment w:val="auto"/>
        <w:rPr>
          <w:noProof/>
        </w:rPr>
      </w:pPr>
      <w:bookmarkStart w:id="1373" w:name="_Toc347485200"/>
      <w:bookmarkStart w:id="1374" w:name="_Toc348629495"/>
      <w:bookmarkStart w:id="1375" w:name="_Toc348630649"/>
      <w:bookmarkStart w:id="1376" w:name="_Toc348631607"/>
      <w:bookmarkStart w:id="1377" w:name="_Toc348631886"/>
      <w:bookmarkStart w:id="1378" w:name="_Toc348632154"/>
      <w:bookmarkStart w:id="1379" w:name="_Toc348632894"/>
      <w:bookmarkStart w:id="1380" w:name="_Toc348633151"/>
      <w:bookmarkStart w:id="1381" w:name="_Toc351667809"/>
      <w:bookmarkStart w:id="1382" w:name="_Toc366772023"/>
      <w:bookmarkStart w:id="1383" w:name="_Ref346393708"/>
      <w:bookmarkStart w:id="1384" w:name="_Ref351062399"/>
      <w:bookmarkStart w:id="1385" w:name="_Toc357439317"/>
      <w:bookmarkStart w:id="1386" w:name="_Toc356824343"/>
      <w:bookmarkStart w:id="1387" w:name="_Toc356148144"/>
      <w:bookmarkStart w:id="1388" w:name="_Toc348629461"/>
      <w:bookmarkStart w:id="1389" w:name="_Toc351367692"/>
      <w:r w:rsidRPr="007D25B0">
        <w:rPr>
          <w:noProof/>
        </w:rPr>
        <w:t>General</w:t>
      </w:r>
      <w:r w:rsidR="009B75C0" w:rsidRPr="007D25B0">
        <w:rPr>
          <w:noProof/>
        </w:rPr>
        <w:t xml:space="preserve"> decoding process</w:t>
      </w:r>
      <w:bookmarkEnd w:id="1373"/>
      <w:bookmarkEnd w:id="1374"/>
      <w:bookmarkEnd w:id="1375"/>
      <w:bookmarkEnd w:id="1376"/>
      <w:bookmarkEnd w:id="1377"/>
      <w:bookmarkEnd w:id="1378"/>
      <w:bookmarkEnd w:id="1379"/>
      <w:bookmarkEnd w:id="1380"/>
      <w:bookmarkEnd w:id="1381"/>
      <w:bookmarkEnd w:id="1382"/>
    </w:p>
    <w:p w:rsidR="009B75C0" w:rsidRPr="007D25B0" w:rsidRDefault="009B75C0" w:rsidP="00965C32">
      <w:pPr>
        <w:rPr>
          <w:lang w:val="en-CA"/>
        </w:rPr>
      </w:pPr>
      <w:r w:rsidRPr="007D25B0">
        <w:rPr>
          <w:noProof/>
        </w:rPr>
        <w:t xml:space="preserve">The specifications of subclause </w:t>
      </w:r>
      <w:r w:rsidR="002D2385" w:rsidRPr="007D25B0">
        <w:fldChar w:fldCharType="begin"/>
      </w:r>
      <w:r w:rsidR="002D2385" w:rsidRPr="007D25B0">
        <w:instrText xml:space="preserve"> REF _Ref364436892 \r \h  \* MERGEFORMAT </w:instrText>
      </w:r>
      <w:r w:rsidR="002D2385" w:rsidRPr="007D25B0">
        <w:fldChar w:fldCharType="separate"/>
      </w:r>
      <w:r w:rsidR="004C44E5" w:rsidRPr="007D25B0">
        <w:rPr>
          <w:noProof/>
        </w:rPr>
        <w:t>F.8.1</w:t>
      </w:r>
      <w:r w:rsidR="002D2385" w:rsidRPr="007D25B0">
        <w:fldChar w:fldCharType="end"/>
      </w:r>
      <w:r w:rsidRPr="007D25B0">
        <w:rPr>
          <w:noProof/>
        </w:rPr>
        <w:t>apply.</w:t>
      </w:r>
    </w:p>
    <w:p w:rsidR="00944988" w:rsidRPr="007D25B0" w:rsidRDefault="00C85A7A" w:rsidP="00CA7539">
      <w:pPr>
        <w:pStyle w:val="Annex4"/>
      </w:pPr>
      <w:bookmarkStart w:id="1390" w:name="_Toc366772024"/>
      <w:r w:rsidRPr="007D25B0">
        <w:t>D</w:t>
      </w:r>
      <w:r w:rsidR="00665193" w:rsidRPr="007D25B0">
        <w:t>ecoding</w:t>
      </w:r>
      <w:r w:rsidR="00944988" w:rsidRPr="007D25B0">
        <w:t xml:space="preserve"> process</w:t>
      </w:r>
      <w:bookmarkEnd w:id="1383"/>
      <w:r w:rsidRPr="007D25B0">
        <w:t xml:space="preserve"> for a coded picture with nuh_layer_id greater than 0</w:t>
      </w:r>
      <w:bookmarkEnd w:id="1384"/>
      <w:bookmarkEnd w:id="1385"/>
      <w:bookmarkEnd w:id="1386"/>
      <w:bookmarkEnd w:id="1387"/>
      <w:bookmarkEnd w:id="1388"/>
      <w:bookmarkEnd w:id="1389"/>
      <w:bookmarkEnd w:id="1390"/>
    </w:p>
    <w:p w:rsidR="00944988" w:rsidRPr="007D25B0" w:rsidRDefault="00944988" w:rsidP="00944988">
      <w:pPr>
        <w:rPr>
          <w:lang w:val="en-CA"/>
        </w:rPr>
      </w:pPr>
      <w:r w:rsidRPr="007D25B0">
        <w:rPr>
          <w:lang w:val="en-CA"/>
        </w:rPr>
        <w:t>The decoding process operates as follows for the current picture CurrPic:</w:t>
      </w:r>
    </w:p>
    <w:p w:rsidR="00944988" w:rsidRPr="007D25B0" w:rsidRDefault="00944988" w:rsidP="00CA7539">
      <w:pPr>
        <w:numPr>
          <w:ilvl w:val="0"/>
          <w:numId w:val="13"/>
        </w:numPr>
        <w:tabs>
          <w:tab w:val="clear" w:pos="794"/>
          <w:tab w:val="left" w:pos="700"/>
        </w:tabs>
        <w:rPr>
          <w:lang w:val="en-CA"/>
        </w:rPr>
      </w:pPr>
      <w:r w:rsidRPr="007D25B0">
        <w:rPr>
          <w:lang w:val="en-CA"/>
        </w:rPr>
        <w:t>The decoding of NAL units is specified in subclause </w:t>
      </w:r>
      <w:r w:rsidR="002D2385" w:rsidRPr="007D25B0">
        <w:fldChar w:fldCharType="begin"/>
      </w:r>
      <w:r w:rsidR="002D2385" w:rsidRPr="007D25B0">
        <w:instrText xml:space="preserve"> REF _Ref24436508 \r \h  \* MERGEFORMAT </w:instrText>
      </w:r>
      <w:r w:rsidR="002D2385" w:rsidRPr="007D25B0">
        <w:fldChar w:fldCharType="separate"/>
      </w:r>
      <w:r w:rsidR="00C6730C" w:rsidRPr="007D25B0">
        <w:rPr>
          <w:lang w:val="en-CA"/>
        </w:rPr>
        <w:t>8.2</w:t>
      </w:r>
      <w:r w:rsidR="002D2385" w:rsidRPr="007D25B0">
        <w:fldChar w:fldCharType="end"/>
      </w:r>
      <w:r w:rsidR="00C6730C" w:rsidRPr="007D25B0">
        <w:rPr>
          <w:lang w:val="en-CA"/>
        </w:rPr>
        <w:t>.</w:t>
      </w:r>
    </w:p>
    <w:p w:rsidR="00944988" w:rsidRPr="007D25B0" w:rsidRDefault="00944988" w:rsidP="0026233E">
      <w:pPr>
        <w:numPr>
          <w:ilvl w:val="0"/>
          <w:numId w:val="13"/>
        </w:numPr>
        <w:tabs>
          <w:tab w:val="clear" w:pos="794"/>
        </w:tabs>
        <w:rPr>
          <w:lang w:val="en-CA"/>
        </w:rPr>
      </w:pPr>
      <w:r w:rsidRPr="007D25B0">
        <w:rPr>
          <w:lang w:val="en-CA"/>
        </w:rPr>
        <w:t xml:space="preserve">The </w:t>
      </w:r>
      <w:r w:rsidR="005F4AEE" w:rsidRPr="007D25B0">
        <w:rPr>
          <w:lang w:val="en-CA"/>
        </w:rPr>
        <w:t xml:space="preserve">processes in subclause </w:t>
      </w:r>
      <w:r w:rsidR="002D2385" w:rsidRPr="007D25B0">
        <w:fldChar w:fldCharType="begin"/>
      </w:r>
      <w:r w:rsidR="002D2385" w:rsidRPr="007D25B0">
        <w:instrText xml:space="preserve"> REF _Ref346526853 \r \h  \* MERGEFORMAT </w:instrText>
      </w:r>
      <w:r w:rsidR="002D2385" w:rsidRPr="007D25B0">
        <w:fldChar w:fldCharType="separate"/>
      </w:r>
      <w:r w:rsidR="00E907A9" w:rsidRPr="007D25B0">
        <w:rPr>
          <w:lang w:val="en-CA"/>
        </w:rPr>
        <w:t>H.8.1.2</w:t>
      </w:r>
      <w:r w:rsidR="002D2385" w:rsidRPr="007D25B0">
        <w:fldChar w:fldCharType="end"/>
      </w:r>
      <w:r w:rsidR="005F4AEE" w:rsidRPr="007D25B0">
        <w:rPr>
          <w:lang w:val="en-CA"/>
        </w:rPr>
        <w:t xml:space="preserve"> and </w:t>
      </w:r>
      <w:r w:rsidR="002D2385" w:rsidRPr="007D25B0">
        <w:fldChar w:fldCharType="begin"/>
      </w:r>
      <w:r w:rsidR="002D2385" w:rsidRPr="007D25B0">
        <w:instrText xml:space="preserve"> REF _Ref361089034 \r \h  \* MERGEFORMAT </w:instrText>
      </w:r>
      <w:r w:rsidR="002D2385" w:rsidRPr="007D25B0">
        <w:fldChar w:fldCharType="separate"/>
      </w:r>
      <w:r w:rsidR="004C44E5" w:rsidRPr="007D25B0">
        <w:t>H.8.3.4</w:t>
      </w:r>
      <w:r w:rsidR="002D2385" w:rsidRPr="007D25B0">
        <w:fldChar w:fldCharType="end"/>
      </w:r>
      <w:r w:rsidR="005F4AEE" w:rsidRPr="007D25B0">
        <w:rPr>
          <w:lang w:val="en-CA"/>
        </w:rPr>
        <w:t xml:space="preserve"> </w:t>
      </w:r>
      <w:r w:rsidRPr="007D25B0">
        <w:rPr>
          <w:lang w:val="en-CA"/>
        </w:rPr>
        <w:t xml:space="preserve">specify the </w:t>
      </w:r>
      <w:r w:rsidR="005F4AEE" w:rsidRPr="007D25B0">
        <w:rPr>
          <w:lang w:val="en-CA"/>
        </w:rPr>
        <w:t xml:space="preserve">following </w:t>
      </w:r>
      <w:r w:rsidRPr="007D25B0">
        <w:rPr>
          <w:lang w:val="en-CA"/>
        </w:rPr>
        <w:t>decoding processes using syntax elements in the slice segment layer and above:</w:t>
      </w:r>
    </w:p>
    <w:p w:rsidR="00DA421F" w:rsidRPr="007D25B0" w:rsidRDefault="00DA421F" w:rsidP="00FD3D2B">
      <w:pPr>
        <w:tabs>
          <w:tab w:val="clear" w:pos="794"/>
          <w:tab w:val="clear" w:pos="1191"/>
          <w:tab w:val="clear" w:pos="1588"/>
          <w:tab w:val="clear" w:pos="1985"/>
        </w:tabs>
        <w:ind w:left="1231" w:hanging="437"/>
        <w:rPr>
          <w:lang w:val="en-CA"/>
        </w:rPr>
      </w:pPr>
      <w:r w:rsidRPr="007D25B0">
        <w:rPr>
          <w:lang w:val="en-CA"/>
        </w:rPr>
        <w:t>–</w:t>
      </w:r>
      <w:r w:rsidRPr="007D25B0">
        <w:rPr>
          <w:lang w:val="en-CA"/>
        </w:rPr>
        <w:tab/>
      </w:r>
      <w:r w:rsidR="00ED0B46" w:rsidRPr="007D25B0">
        <w:t>Prior to decoding the first slice of the current picture</w:t>
      </w:r>
      <w:r w:rsidRPr="007D25B0">
        <w:rPr>
          <w:lang w:val="en-CA"/>
        </w:rPr>
        <w:t xml:space="preserve">, subclause </w:t>
      </w:r>
      <w:r w:rsidR="002D2385" w:rsidRPr="007D25B0">
        <w:fldChar w:fldCharType="begin"/>
      </w:r>
      <w:r w:rsidR="002D2385" w:rsidRPr="007D25B0">
        <w:instrText xml:space="preserve"> REF _Ref346526853 \r \h  \* MERGEFORMAT </w:instrText>
      </w:r>
      <w:r w:rsidR="002D2385" w:rsidRPr="007D25B0">
        <w:fldChar w:fldCharType="separate"/>
      </w:r>
      <w:r w:rsidR="00E907A9" w:rsidRPr="007D25B0">
        <w:rPr>
          <w:lang w:val="en-CA"/>
        </w:rPr>
        <w:t>H.8.1.2</w:t>
      </w:r>
      <w:r w:rsidR="002D2385" w:rsidRPr="007D25B0">
        <w:fldChar w:fldCharType="end"/>
      </w:r>
      <w:r w:rsidRPr="007D25B0">
        <w:rPr>
          <w:lang w:val="en-CA"/>
        </w:rPr>
        <w:t xml:space="preserve"> is invoked.</w:t>
      </w:r>
    </w:p>
    <w:p w:rsidR="00944988" w:rsidRPr="007D25B0" w:rsidRDefault="00944988" w:rsidP="00FD3D2B">
      <w:pPr>
        <w:tabs>
          <w:tab w:val="clear" w:pos="794"/>
          <w:tab w:val="clear" w:pos="1191"/>
          <w:tab w:val="clear" w:pos="1588"/>
          <w:tab w:val="clear" w:pos="1985"/>
        </w:tabs>
        <w:ind w:left="1231" w:hanging="437"/>
        <w:rPr>
          <w:lang w:val="en-CA"/>
        </w:rPr>
      </w:pPr>
      <w:r w:rsidRPr="007D25B0">
        <w:rPr>
          <w:lang w:val="en-CA"/>
        </w:rPr>
        <w:t>–</w:t>
      </w:r>
      <w:r w:rsidRPr="007D25B0">
        <w:rPr>
          <w:lang w:val="en-CA"/>
        </w:rPr>
        <w:tab/>
        <w:t>At the beginning of the decoding process for each P or B slice, the decoding process for reference picture lists construction specified in subclause </w:t>
      </w:r>
      <w:r w:rsidR="002D2385" w:rsidRPr="007D25B0">
        <w:fldChar w:fldCharType="begin"/>
      </w:r>
      <w:r w:rsidR="002D2385" w:rsidRPr="007D25B0">
        <w:instrText xml:space="preserve"> REF _Ref361089034 \r \h  \* MERGEFORMAT </w:instrText>
      </w:r>
      <w:r w:rsidR="002D2385" w:rsidRPr="007D25B0">
        <w:fldChar w:fldCharType="separate"/>
      </w:r>
      <w:r w:rsidR="004C44E5" w:rsidRPr="007D25B0">
        <w:t>H.8.3.4</w:t>
      </w:r>
      <w:r w:rsidR="002D2385" w:rsidRPr="007D25B0">
        <w:fldChar w:fldCharType="end"/>
      </w:r>
      <w:r w:rsidRPr="007D25B0">
        <w:rPr>
          <w:lang w:val="en-CA"/>
        </w:rPr>
        <w:t xml:space="preserve"> is invoked for derivation of reference picture list 0 (RefPicList0), and when decoding a B slice, reference picture list 1 (RefPicList1).</w:t>
      </w:r>
    </w:p>
    <w:p w:rsidR="00944988" w:rsidRPr="007D25B0" w:rsidRDefault="00944988" w:rsidP="0026233E">
      <w:pPr>
        <w:numPr>
          <w:ilvl w:val="0"/>
          <w:numId w:val="13"/>
        </w:numPr>
        <w:tabs>
          <w:tab w:val="clear" w:pos="794"/>
        </w:tabs>
        <w:rPr>
          <w:lang w:val="en-CA"/>
        </w:rPr>
      </w:pPr>
      <w:r w:rsidRPr="007D25B0">
        <w:rPr>
          <w:lang w:val="en-CA"/>
        </w:rPr>
        <w:t>The processes in subclauses </w:t>
      </w:r>
      <w:r w:rsidR="002D2385" w:rsidRPr="007D25B0">
        <w:fldChar w:fldCharType="begin"/>
      </w:r>
      <w:r w:rsidR="002D2385" w:rsidRPr="007D25B0">
        <w:instrText xml:space="preserve"> REF _Ref364437014 \r \h  \* MERGEFORMAT </w:instrText>
      </w:r>
      <w:r w:rsidR="002D2385" w:rsidRPr="007D25B0">
        <w:fldChar w:fldCharType="separate"/>
      </w:r>
      <w:r w:rsidR="004C44E5" w:rsidRPr="007D25B0">
        <w:rPr>
          <w:lang w:val="en-CA"/>
        </w:rPr>
        <w:t>H.8.4</w:t>
      </w:r>
      <w:r w:rsidR="002D2385" w:rsidRPr="007D25B0">
        <w:fldChar w:fldCharType="end"/>
      </w:r>
      <w:r w:rsidRPr="007D25B0">
        <w:rPr>
          <w:lang w:val="en-CA"/>
        </w:rPr>
        <w:t xml:space="preserve">, </w:t>
      </w:r>
      <w:r w:rsidR="002D2385" w:rsidRPr="007D25B0">
        <w:fldChar w:fldCharType="begin"/>
      </w:r>
      <w:r w:rsidR="002D2385" w:rsidRPr="007D25B0">
        <w:instrText xml:space="preserve"> REF _Ref364437022 \r \h  \* MERGEFORMAT </w:instrText>
      </w:r>
      <w:r w:rsidR="002D2385" w:rsidRPr="007D25B0">
        <w:fldChar w:fldCharType="separate"/>
      </w:r>
      <w:r w:rsidR="004C44E5" w:rsidRPr="007D25B0">
        <w:rPr>
          <w:lang w:val="en-CA"/>
        </w:rPr>
        <w:t>H.8.5</w:t>
      </w:r>
      <w:r w:rsidR="002D2385" w:rsidRPr="007D25B0">
        <w:fldChar w:fldCharType="end"/>
      </w:r>
      <w:r w:rsidRPr="007D25B0">
        <w:rPr>
          <w:lang w:val="en-CA"/>
        </w:rPr>
        <w:t xml:space="preserve">, </w:t>
      </w:r>
      <w:r w:rsidR="002D2385" w:rsidRPr="007D25B0">
        <w:fldChar w:fldCharType="begin"/>
      </w:r>
      <w:r w:rsidR="002D2385" w:rsidRPr="007D25B0">
        <w:instrText xml:space="preserve"> REF _Ref364437029 \r \h  \* MERGEFORMAT </w:instrText>
      </w:r>
      <w:r w:rsidR="002D2385" w:rsidRPr="007D25B0">
        <w:fldChar w:fldCharType="separate"/>
      </w:r>
      <w:r w:rsidR="004C44E5" w:rsidRPr="007D25B0">
        <w:rPr>
          <w:lang w:val="en-CA"/>
        </w:rPr>
        <w:t>H.8.6</w:t>
      </w:r>
      <w:r w:rsidR="002D2385" w:rsidRPr="007D25B0">
        <w:fldChar w:fldCharType="end"/>
      </w:r>
      <w:r w:rsidRPr="007D25B0">
        <w:rPr>
          <w:lang w:val="en-CA"/>
        </w:rPr>
        <w:t xml:space="preserve">, and </w:t>
      </w:r>
      <w:r w:rsidR="002D2385" w:rsidRPr="007D25B0">
        <w:fldChar w:fldCharType="begin"/>
      </w:r>
      <w:r w:rsidR="002D2385" w:rsidRPr="007D25B0">
        <w:instrText xml:space="preserve"> REF _Ref364437036 \r \h  \* MERGEFORMAT </w:instrText>
      </w:r>
      <w:r w:rsidR="002D2385" w:rsidRPr="007D25B0">
        <w:fldChar w:fldCharType="separate"/>
      </w:r>
      <w:r w:rsidR="004C44E5" w:rsidRPr="007D25B0">
        <w:rPr>
          <w:lang w:val="en-CA"/>
        </w:rPr>
        <w:t>H.8.7</w:t>
      </w:r>
      <w:r w:rsidR="002D2385" w:rsidRPr="007D25B0">
        <w:fldChar w:fldCharType="end"/>
      </w:r>
      <w:r w:rsidR="00AD0685" w:rsidRPr="007D25B0">
        <w:rPr>
          <w:lang w:val="en-CA"/>
        </w:rPr>
        <w:t xml:space="preserve"> </w:t>
      </w:r>
      <w:r w:rsidR="00DD0C03" w:rsidRPr="007D25B0">
        <w:rPr>
          <w:lang w:val="en-CA"/>
        </w:rPr>
        <w:t xml:space="preserve">specify </w:t>
      </w:r>
      <w:r w:rsidRPr="007D25B0">
        <w:rPr>
          <w:lang w:val="en-CA"/>
        </w:rPr>
        <w:t xml:space="preserve">decoding processes using syntax elements in </w:t>
      </w:r>
      <w:r w:rsidR="00DD0C03" w:rsidRPr="007D25B0">
        <w:rPr>
          <w:lang w:val="en-CA"/>
        </w:rPr>
        <w:t>all syntax structure layers</w:t>
      </w:r>
      <w:r w:rsidRPr="007D25B0">
        <w:rPr>
          <w:lang w:val="en-CA"/>
        </w:rPr>
        <w:t>.</w:t>
      </w:r>
      <w:r w:rsidR="00DD0C03" w:rsidRPr="007D25B0">
        <w:rPr>
          <w:lang w:val="en-CA"/>
        </w:rPr>
        <w:t xml:space="preserve">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5F4AEE" w:rsidRPr="007D25B0" w:rsidRDefault="005F4AEE" w:rsidP="0026233E">
      <w:pPr>
        <w:numPr>
          <w:ilvl w:val="0"/>
          <w:numId w:val="13"/>
        </w:numPr>
        <w:tabs>
          <w:tab w:val="clear" w:pos="794"/>
        </w:tabs>
        <w:rPr>
          <w:lang w:val="en-CA"/>
        </w:rPr>
      </w:pPr>
      <w:r w:rsidRPr="007D25B0">
        <w:rPr>
          <w:lang w:val="en-CA"/>
        </w:rPr>
        <w:t xml:space="preserve">After </w:t>
      </w:r>
      <w:r w:rsidR="00B97714" w:rsidRPr="007D25B0">
        <w:rPr>
          <w:lang w:val="en-CA"/>
        </w:rPr>
        <w:t xml:space="preserve">all slices </w:t>
      </w:r>
      <w:r w:rsidRPr="007D25B0">
        <w:rPr>
          <w:lang w:val="en-CA"/>
        </w:rPr>
        <w:t>of the current picture</w:t>
      </w:r>
      <w:r w:rsidR="00B97714" w:rsidRPr="007D25B0">
        <w:rPr>
          <w:lang w:val="en-CA"/>
        </w:rPr>
        <w:t xml:space="preserve"> have been decoded</w:t>
      </w:r>
      <w:r w:rsidRPr="007D25B0">
        <w:rPr>
          <w:lang w:val="en-CA"/>
        </w:rPr>
        <w:t xml:space="preserve">, the marking process for ending the decoding of a coded picture with nuh_layer_id greater than 0 specified in subclause </w:t>
      </w:r>
      <w:r w:rsidR="002D2385" w:rsidRPr="007D25B0">
        <w:fldChar w:fldCharType="begin"/>
      </w:r>
      <w:r w:rsidR="002D2385" w:rsidRPr="007D25B0">
        <w:instrText xml:space="preserve"> REF _Ref355956155 \r \h  \* MERGEFORMAT </w:instrText>
      </w:r>
      <w:r w:rsidR="002D2385" w:rsidRPr="007D25B0">
        <w:fldChar w:fldCharType="separate"/>
      </w:r>
      <w:r w:rsidR="004C44E5" w:rsidRPr="007D25B0">
        <w:rPr>
          <w:lang w:val="en-CA"/>
        </w:rPr>
        <w:t>H.8.1.3</w:t>
      </w:r>
      <w:r w:rsidR="002D2385" w:rsidRPr="007D25B0">
        <w:fldChar w:fldCharType="end"/>
      </w:r>
      <w:r w:rsidRPr="007D25B0">
        <w:rPr>
          <w:lang w:val="en-CA"/>
        </w:rPr>
        <w:t xml:space="preserve"> is invoked.</w:t>
      </w:r>
    </w:p>
    <w:p w:rsidR="00AB2CDA" w:rsidRPr="007D25B0" w:rsidRDefault="00AB2CDA" w:rsidP="00CA7539">
      <w:pPr>
        <w:pStyle w:val="Annex4"/>
      </w:pPr>
      <w:bookmarkStart w:id="1391" w:name="_Toc351335582"/>
      <w:bookmarkStart w:id="1392" w:name="_Ref346526853"/>
      <w:bookmarkStart w:id="1393" w:name="_Toc357439318"/>
      <w:bookmarkStart w:id="1394" w:name="_Toc356824344"/>
      <w:bookmarkStart w:id="1395" w:name="_Toc356148145"/>
      <w:bookmarkStart w:id="1396" w:name="_Toc348629462"/>
      <w:bookmarkStart w:id="1397" w:name="_Toc351367693"/>
      <w:bookmarkStart w:id="1398" w:name="_Toc366772025"/>
      <w:bookmarkStart w:id="1399" w:name="_Ref346440968"/>
      <w:bookmarkEnd w:id="1391"/>
      <w:r w:rsidRPr="007D25B0">
        <w:t>Decoding process for inter-layer reference picture set</w:t>
      </w:r>
      <w:bookmarkEnd w:id="1392"/>
      <w:bookmarkEnd w:id="1393"/>
      <w:bookmarkEnd w:id="1394"/>
      <w:bookmarkEnd w:id="1395"/>
      <w:bookmarkEnd w:id="1396"/>
      <w:bookmarkEnd w:id="1397"/>
      <w:bookmarkEnd w:id="1398"/>
    </w:p>
    <w:p w:rsidR="00AB2CDA" w:rsidRPr="007D25B0" w:rsidRDefault="000C4DDD" w:rsidP="00AB2CDA">
      <w:pPr>
        <w:pStyle w:val="3N"/>
        <w:rPr>
          <w:lang w:val="en-CA"/>
        </w:rPr>
      </w:pPr>
      <w:r w:rsidRPr="007D25B0">
        <w:t>Output</w:t>
      </w:r>
      <w:r w:rsidR="00813A55" w:rsidRPr="007D25B0">
        <w:t>s</w:t>
      </w:r>
      <w:r w:rsidRPr="007D25B0">
        <w:t xml:space="preserve"> of this process </w:t>
      </w:r>
      <w:r w:rsidR="00704F8A" w:rsidRPr="007D25B0">
        <w:t xml:space="preserve">are </w:t>
      </w:r>
      <w:r w:rsidRPr="007D25B0">
        <w:t xml:space="preserve">updated </w:t>
      </w:r>
      <w:r w:rsidR="00AB2CDA" w:rsidRPr="007D25B0">
        <w:rPr>
          <w:lang w:val="en-CA"/>
        </w:rPr>
        <w:t>list</w:t>
      </w:r>
      <w:r w:rsidR="00BA0427" w:rsidRPr="007D25B0">
        <w:rPr>
          <w:lang w:val="en-CA"/>
        </w:rPr>
        <w:t>s</w:t>
      </w:r>
      <w:r w:rsidR="00AB2CDA" w:rsidRPr="007D25B0">
        <w:rPr>
          <w:lang w:val="en-CA"/>
        </w:rPr>
        <w:t xml:space="preserve"> of inter-layer </w:t>
      </w:r>
      <w:r w:rsidR="00C6730C" w:rsidRPr="007D25B0">
        <w:rPr>
          <w:lang w:val="en-CA" w:eastAsia="ko-KR"/>
        </w:rPr>
        <w:t xml:space="preserve">reference </w:t>
      </w:r>
      <w:r w:rsidR="00AB2CDA" w:rsidRPr="007D25B0">
        <w:rPr>
          <w:lang w:val="en-CA"/>
        </w:rPr>
        <w:t xml:space="preserve">pictures </w:t>
      </w:r>
      <w:r w:rsidR="00BA0427" w:rsidRPr="007D25B0">
        <w:rPr>
          <w:lang w:val="en-US" w:eastAsia="ko-KR"/>
        </w:rPr>
        <w:t>RefPicSetInterLayer0 and RefPicSetInterLayer1 and the variables NumActiveRefLayerPics0 and NumActiveRefLayerPics1</w:t>
      </w:r>
      <w:r w:rsidR="00AB2CDA" w:rsidRPr="007D25B0">
        <w:rPr>
          <w:lang w:val="en-CA"/>
        </w:rPr>
        <w:t>.</w:t>
      </w:r>
    </w:p>
    <w:p w:rsidR="00C42F69" w:rsidRPr="007D25B0" w:rsidRDefault="00C42F69" w:rsidP="00AB2CDA">
      <w:pPr>
        <w:pStyle w:val="3N"/>
        <w:rPr>
          <w:lang w:val="en-CA" w:eastAsia="ko-KR"/>
        </w:rPr>
      </w:pPr>
      <w:r w:rsidRPr="007D25B0">
        <w:rPr>
          <w:lang w:val="en-CA"/>
        </w:rPr>
        <w:t>The variable currLayerId is set equal to nuh_layer_id of the current decoded picture</w:t>
      </w:r>
      <w:r w:rsidRPr="007D25B0">
        <w:rPr>
          <w:lang w:val="en-CA" w:eastAsia="ko-KR"/>
        </w:rPr>
        <w:t xml:space="preserve"> </w:t>
      </w:r>
    </w:p>
    <w:p w:rsidR="00BA0427" w:rsidRPr="007D25B0" w:rsidRDefault="00BA0427" w:rsidP="00BA0427">
      <w:pPr>
        <w:pStyle w:val="3N"/>
        <w:rPr>
          <w:lang w:val="en-US"/>
        </w:rPr>
      </w:pPr>
      <w:r w:rsidRPr="007D25B0">
        <w:rPr>
          <w:lang w:val="en-US" w:eastAsia="ko-KR"/>
        </w:rPr>
        <w:t>The lists RefPicSetInterLayer0 and RefPicSetInterLayer1 are first emptied, NumActiveRefLayerPics0 and NumActiveRefLayerPics1 are set equal to 0 and the following applies:</w:t>
      </w:r>
    </w:p>
    <w:p w:rsidR="00F760C8" w:rsidRPr="007D25B0" w:rsidRDefault="00F760C8" w:rsidP="00F760C8">
      <w:pPr>
        <w:pStyle w:val="Equation"/>
        <w:tabs>
          <w:tab w:val="clear" w:pos="794"/>
          <w:tab w:val="clear" w:pos="1588"/>
          <w:tab w:val="left" w:pos="851"/>
          <w:tab w:val="left" w:pos="1134"/>
          <w:tab w:val="left" w:pos="1418"/>
          <w:tab w:val="left" w:pos="1800"/>
          <w:tab w:val="left" w:pos="2160"/>
          <w:tab w:val="left" w:pos="2520"/>
          <w:tab w:val="left" w:pos="2880"/>
          <w:tab w:val="left" w:pos="3240"/>
          <w:tab w:val="left" w:pos="3600"/>
          <w:tab w:val="left" w:pos="3960"/>
        </w:tabs>
        <w:ind w:left="567"/>
        <w:rPr>
          <w:lang w:val="en-US"/>
        </w:rPr>
      </w:pPr>
      <w:r w:rsidRPr="007D25B0">
        <w:rPr>
          <w:sz w:val="20"/>
          <w:lang w:val="en-US"/>
        </w:rPr>
        <w:t xml:space="preserve">for( i = 0; i &lt; </w:t>
      </w:r>
      <w:r w:rsidRPr="007D25B0">
        <w:rPr>
          <w:sz w:val="20"/>
          <w:szCs w:val="20"/>
          <w:lang w:val="en-US" w:eastAsia="ko-KR"/>
        </w:rPr>
        <w:t>NumActiveRefLayerPics;</w:t>
      </w:r>
      <w:r w:rsidRPr="007D25B0">
        <w:rPr>
          <w:sz w:val="20"/>
          <w:lang w:val="en-US"/>
        </w:rPr>
        <w:t xml:space="preserve"> i++ ) {</w:t>
      </w:r>
      <w:r w:rsidRPr="007D25B0">
        <w:rPr>
          <w:sz w:val="20"/>
          <w:lang w:val="en-US"/>
        </w:rPr>
        <w:br/>
      </w:r>
      <w:r w:rsidRPr="007D25B0">
        <w:rPr>
          <w:sz w:val="20"/>
          <w:lang w:val="en-US"/>
        </w:rPr>
        <w:tab/>
        <w:t>if( there is a picture picX in the DPB that is in the same access unit as the current picture and has</w:t>
      </w:r>
      <w:r w:rsidRPr="007D25B0">
        <w:rPr>
          <w:sz w:val="20"/>
          <w:lang w:val="en-US"/>
        </w:rPr>
        <w:br/>
      </w:r>
      <w:r w:rsidRPr="007D25B0">
        <w:rPr>
          <w:sz w:val="20"/>
          <w:lang w:val="en-US"/>
        </w:rPr>
        <w:tab/>
      </w:r>
      <w:r w:rsidRPr="007D25B0">
        <w:rPr>
          <w:sz w:val="20"/>
          <w:lang w:val="en-US"/>
        </w:rPr>
        <w:tab/>
        <w:t>nuh_layer_id equal to RefPicLayerId[ i ] ) {</w:t>
      </w:r>
      <w:r w:rsidRPr="007D25B0">
        <w:rPr>
          <w:sz w:val="20"/>
          <w:lang w:val="en-US"/>
        </w:rPr>
        <w:br/>
      </w:r>
      <w:r w:rsidRPr="007D25B0">
        <w:rPr>
          <w:sz w:val="20"/>
          <w:lang w:val="en-CA"/>
        </w:rPr>
        <w:tab/>
      </w:r>
      <w:r w:rsidRPr="007D25B0">
        <w:rPr>
          <w:sz w:val="20"/>
          <w:lang w:val="en-CA"/>
        </w:rPr>
        <w:tab/>
        <w:t xml:space="preserve">an interlayer reference picture rsPic is derived by invoking </w:t>
      </w:r>
      <w:r w:rsidRPr="007D25B0">
        <w:rPr>
          <w:noProof/>
          <w:sz w:val="20"/>
        </w:rPr>
        <w:t xml:space="preserve">the subclause </w:t>
      </w:r>
      <w:r w:rsidR="002D2385" w:rsidRPr="007D25B0">
        <w:fldChar w:fldCharType="begin"/>
      </w:r>
      <w:r w:rsidR="002D2385" w:rsidRPr="007D25B0">
        <w:instrText xml:space="preserve"> REF _Ref348598817 \r \h  \* MERGEFORMAT </w:instrText>
      </w:r>
      <w:r w:rsidR="002D2385" w:rsidRPr="007D25B0">
        <w:fldChar w:fldCharType="separate"/>
      </w:r>
      <w:r w:rsidRPr="007D25B0">
        <w:rPr>
          <w:noProof/>
          <w:sz w:val="20"/>
        </w:rPr>
        <w:t>H.8.1.4</w:t>
      </w:r>
      <w:r w:rsidR="002D2385" w:rsidRPr="007D25B0">
        <w:fldChar w:fldCharType="end"/>
      </w:r>
      <w:r w:rsidRPr="007D25B0">
        <w:t xml:space="preserve"> </w:t>
      </w:r>
      <w:r w:rsidRPr="007D25B0">
        <w:rPr>
          <w:noProof/>
          <w:sz w:val="20"/>
        </w:rPr>
        <w:t xml:space="preserve">with </w:t>
      </w:r>
      <w:r w:rsidRPr="007D25B0">
        <w:rPr>
          <w:sz w:val="20"/>
          <w:lang w:val="en-CA"/>
        </w:rPr>
        <w:t>picX</w:t>
      </w:r>
      <w:r w:rsidRPr="007D25B0">
        <w:rPr>
          <w:noProof/>
          <w:sz w:val="20"/>
        </w:rPr>
        <w:t xml:space="preserve"> and</w:t>
      </w:r>
      <w:r w:rsidRPr="007D25B0">
        <w:rPr>
          <w:noProof/>
          <w:sz w:val="20"/>
        </w:rPr>
        <w:br/>
      </w:r>
      <w:r w:rsidRPr="007D25B0">
        <w:rPr>
          <w:noProof/>
          <w:sz w:val="20"/>
        </w:rPr>
        <w:tab/>
      </w:r>
      <w:r w:rsidRPr="007D25B0">
        <w:rPr>
          <w:noProof/>
          <w:sz w:val="20"/>
        </w:rPr>
        <w:tab/>
      </w:r>
      <w:r w:rsidRPr="007D25B0">
        <w:rPr>
          <w:noProof/>
          <w:sz w:val="20"/>
        </w:rPr>
        <w:tab/>
      </w:r>
      <w:r w:rsidR="0096183D" w:rsidRPr="007D25B0" w:rsidDel="00DA2A67">
        <w:rPr>
          <w:rFonts w:eastAsia="Batang"/>
          <w:bCs/>
          <w:sz w:val="20"/>
          <w:szCs w:val="20"/>
          <w:lang w:val="en-CA" w:eastAsia="ko-KR"/>
        </w:rPr>
        <w:t xml:space="preserve"> </w:t>
      </w:r>
      <w:r w:rsidR="00DA2A67" w:rsidRPr="007D25B0">
        <w:rPr>
          <w:noProof/>
          <w:sz w:val="20"/>
        </w:rPr>
        <w:t xml:space="preserve"> </w:t>
      </w:r>
      <w:r w:rsidR="0096183D" w:rsidRPr="007D25B0">
        <w:rPr>
          <w:noProof/>
          <w:sz w:val="20"/>
        </w:rPr>
        <w:t>RefPicLayerId</w:t>
      </w:r>
      <w:r w:rsidR="003F34A9" w:rsidRPr="007D25B0">
        <w:rPr>
          <w:noProof/>
          <w:sz w:val="20"/>
        </w:rPr>
        <w:t>[ i ]</w:t>
      </w:r>
      <w:r w:rsidR="0096183D" w:rsidRPr="007D25B0">
        <w:rPr>
          <w:noProof/>
          <w:sz w:val="20"/>
        </w:rPr>
        <w:t xml:space="preserve"> </w:t>
      </w:r>
      <w:r w:rsidRPr="007D25B0">
        <w:rPr>
          <w:noProof/>
          <w:sz w:val="20"/>
        </w:rPr>
        <w:t>given as inputs</w:t>
      </w:r>
      <w:r w:rsidRPr="007D25B0">
        <w:rPr>
          <w:sz w:val="20"/>
          <w:lang w:val="en-US"/>
        </w:rPr>
        <w:t xml:space="preserve"> </w:t>
      </w:r>
      <w:r w:rsidRPr="007D25B0">
        <w:rPr>
          <w:sz w:val="20"/>
          <w:lang w:val="en-US"/>
        </w:rPr>
        <w:br/>
      </w:r>
      <w:r w:rsidRPr="007D25B0">
        <w:rPr>
          <w:sz w:val="20"/>
          <w:lang w:val="en-US"/>
        </w:rPr>
        <w:tab/>
      </w:r>
      <w:r w:rsidRPr="007D25B0">
        <w:rPr>
          <w:sz w:val="20"/>
          <w:lang w:val="en-US"/>
        </w:rPr>
        <w:tab/>
      </w:r>
      <w:r w:rsidR="003F6962" w:rsidRPr="007D25B0">
        <w:rPr>
          <w:sz w:val="20"/>
          <w:lang w:val="en-US"/>
        </w:rPr>
        <w:t>if( ( ViewId[ nuh_layer_id ]  &lt;=  ViewId[ 0 ]   &amp;&amp;</w:t>
      </w:r>
      <w:r w:rsidR="003F6962" w:rsidRPr="007D25B0">
        <w:rPr>
          <w:sz w:val="20"/>
          <w:lang w:val="en-US"/>
        </w:rPr>
        <w:br/>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t>ViewId[ nuh_layer_id ]  &lt;=  ViewId[ RefPicLayerId[ i ] ] )  | |</w:t>
      </w:r>
      <w:r w:rsidR="003F6962" w:rsidRPr="007D25B0">
        <w:rPr>
          <w:sz w:val="20"/>
          <w:lang w:val="en-US"/>
        </w:rPr>
        <w:br/>
      </w:r>
      <w:r w:rsidR="003F6962" w:rsidRPr="007D25B0">
        <w:rPr>
          <w:sz w:val="20"/>
          <w:lang w:val="en-US"/>
        </w:rPr>
        <w:tab/>
      </w:r>
      <w:r w:rsidR="003F6962" w:rsidRPr="007D25B0">
        <w:rPr>
          <w:sz w:val="20"/>
          <w:lang w:val="en-US"/>
        </w:rPr>
        <w:tab/>
      </w:r>
      <w:r w:rsidR="003F6962" w:rsidRPr="007D25B0">
        <w:rPr>
          <w:sz w:val="20"/>
          <w:lang w:val="en-US"/>
        </w:rPr>
        <w:tab/>
        <w:t>( ViewId[ nuh_layer_id ]  &gt;=  ViewId[ 0 ]  &amp;&amp;</w:t>
      </w:r>
      <w:r w:rsidR="003F6962" w:rsidRPr="007D25B0">
        <w:rPr>
          <w:sz w:val="20"/>
          <w:lang w:val="en-US"/>
        </w:rPr>
        <w:br/>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t>ViewId[ nuh_layer_id ]  &gt;=  ViewId[ RefPicLayerId[ i ] ] ) ) {</w:t>
      </w:r>
      <w:r w:rsidR="003F6962" w:rsidRPr="007D25B0">
        <w:rPr>
          <w:sz w:val="20"/>
          <w:lang w:val="en-US"/>
        </w:rPr>
        <w:br/>
      </w:r>
      <w:r w:rsidR="003B4A7A" w:rsidRPr="007D25B0">
        <w:rPr>
          <w:sz w:val="20"/>
          <w:lang w:val="en-US"/>
        </w:rPr>
        <w:tab/>
      </w:r>
      <w:r w:rsidR="003B4A7A" w:rsidRPr="007D25B0">
        <w:rPr>
          <w:sz w:val="20"/>
          <w:lang w:val="en-US"/>
        </w:rPr>
        <w:tab/>
      </w:r>
      <w:r w:rsidR="003B4A7A" w:rsidRPr="007D25B0">
        <w:rPr>
          <w:sz w:val="20"/>
          <w:lang w:val="en-US"/>
        </w:rPr>
        <w:tab/>
      </w:r>
      <w:r w:rsidRPr="007D25B0">
        <w:rPr>
          <w:sz w:val="20"/>
          <w:lang w:val="en-US"/>
        </w:rPr>
        <w:t>RefPicSetInterLayer0[ NumActiveRefLayerPics0 ] = rsPic</w:t>
      </w:r>
      <w:r w:rsidRPr="007D25B0">
        <w:rPr>
          <w:sz w:val="20"/>
          <w:lang w:val="en-US"/>
        </w:rPr>
        <w:br/>
      </w:r>
      <w:r w:rsidRPr="007D25B0">
        <w:rPr>
          <w:sz w:val="20"/>
          <w:lang w:val="en-US"/>
        </w:rPr>
        <w:tab/>
      </w:r>
      <w:r w:rsidRPr="007D25B0">
        <w:rPr>
          <w:sz w:val="20"/>
          <w:lang w:val="en-US"/>
        </w:rPr>
        <w:tab/>
      </w:r>
      <w:r w:rsidR="003B4A7A" w:rsidRPr="007D25B0">
        <w:rPr>
          <w:sz w:val="20"/>
          <w:lang w:val="en-US"/>
        </w:rPr>
        <w:tab/>
      </w:r>
      <w:r w:rsidRPr="007D25B0">
        <w:rPr>
          <w:sz w:val="20"/>
          <w:lang w:val="en-US"/>
        </w:rPr>
        <w:t>RefPicSetInterLayer0[ NumActiveRefLayerPics0++ ] is marked as "used for long-term reference"</w:t>
      </w:r>
      <w:r w:rsidRPr="007D25B0">
        <w:rPr>
          <w:sz w:val="20"/>
          <w:lang w:val="en-US"/>
        </w:rPr>
        <w:br/>
      </w:r>
      <w:r w:rsidRPr="007D25B0">
        <w:rPr>
          <w:sz w:val="20"/>
          <w:lang w:val="en-US"/>
        </w:rPr>
        <w:tab/>
      </w:r>
      <w:r w:rsidRPr="007D25B0">
        <w:rPr>
          <w:sz w:val="20"/>
          <w:lang w:val="en-US"/>
        </w:rPr>
        <w:tab/>
        <w:t>}</w:t>
      </w:r>
      <w:r w:rsidR="005F252F" w:rsidRPr="007D25B0">
        <w:rPr>
          <w:sz w:val="20"/>
          <w:lang w:val="en-US"/>
        </w:rPr>
        <w:t xml:space="preserve"> else {</w:t>
      </w:r>
      <w:r w:rsidR="005F252F" w:rsidRPr="007D25B0">
        <w:rPr>
          <w:sz w:val="20"/>
          <w:lang w:val="en-US"/>
        </w:rPr>
        <w:br/>
      </w:r>
      <w:r w:rsidR="005F252F" w:rsidRPr="007D25B0">
        <w:rPr>
          <w:sz w:val="20"/>
          <w:lang w:val="en-US"/>
        </w:rPr>
        <w:tab/>
      </w:r>
      <w:r w:rsidR="005F252F" w:rsidRPr="007D25B0">
        <w:rPr>
          <w:sz w:val="20"/>
          <w:lang w:val="en-US"/>
        </w:rPr>
        <w:tab/>
      </w:r>
      <w:r w:rsidR="005F252F" w:rsidRPr="007D25B0">
        <w:rPr>
          <w:sz w:val="20"/>
          <w:lang w:val="en-US"/>
        </w:rPr>
        <w:tab/>
        <w:t xml:space="preserve">RefPicSetInterLayer1[ NumActiveRefLayerPics1 ] = </w:t>
      </w:r>
      <w:r w:rsidR="00B55E6A" w:rsidRPr="007D25B0">
        <w:rPr>
          <w:sz w:val="20"/>
          <w:lang w:val="en-US"/>
        </w:rPr>
        <w:t>rsPic</w:t>
      </w:r>
      <w:r w:rsidR="005F252F" w:rsidRPr="007D25B0">
        <w:rPr>
          <w:sz w:val="20"/>
          <w:lang w:val="en-US"/>
        </w:rPr>
        <w:br/>
      </w:r>
      <w:r w:rsidR="005F252F" w:rsidRPr="007D25B0">
        <w:rPr>
          <w:sz w:val="20"/>
          <w:lang w:val="en-US"/>
        </w:rPr>
        <w:tab/>
      </w:r>
      <w:r w:rsidR="005F252F" w:rsidRPr="007D25B0">
        <w:rPr>
          <w:sz w:val="20"/>
          <w:lang w:val="en-US"/>
        </w:rPr>
        <w:tab/>
      </w:r>
      <w:r w:rsidR="005F252F" w:rsidRPr="007D25B0">
        <w:rPr>
          <w:sz w:val="20"/>
          <w:lang w:val="en-US"/>
        </w:rPr>
        <w:tab/>
        <w:t>RefPicSetInterLayer1[ NumActiveRefLayerPics1++ ] is marked as "used for long-term reference"</w:t>
      </w:r>
      <w:r w:rsidRPr="007D25B0">
        <w:rPr>
          <w:sz w:val="20"/>
          <w:lang w:val="en-US"/>
        </w:rPr>
        <w:br/>
      </w:r>
      <w:r w:rsidR="00B55E6A" w:rsidRPr="007D25B0">
        <w:rPr>
          <w:sz w:val="20"/>
          <w:lang w:val="en-US"/>
        </w:rPr>
        <w:tab/>
      </w:r>
      <w:r w:rsidR="00B55E6A" w:rsidRPr="007D25B0">
        <w:rPr>
          <w:sz w:val="20"/>
          <w:lang w:val="en-US"/>
        </w:rPr>
        <w:tab/>
        <w:t>}</w:t>
      </w:r>
      <w:r w:rsidR="00B55E6A" w:rsidRPr="007D25B0">
        <w:rPr>
          <w:sz w:val="20"/>
          <w:lang w:val="en-US"/>
        </w:rPr>
        <w:br/>
      </w:r>
      <w:r w:rsidRPr="007D25B0">
        <w:rPr>
          <w:sz w:val="20"/>
          <w:lang w:val="en-US"/>
        </w:rPr>
        <w:tab/>
        <w:t>} else</w:t>
      </w:r>
      <w:r w:rsidRPr="007D25B0">
        <w:rPr>
          <w:sz w:val="20"/>
          <w:lang w:val="en-US"/>
        </w:rPr>
        <w:br/>
      </w:r>
      <w:r w:rsidRPr="007D25B0">
        <w:rPr>
          <w:sz w:val="20"/>
          <w:lang w:val="en-US"/>
        </w:rPr>
        <w:lastRenderedPageBreak/>
        <w:tab/>
      </w:r>
      <w:r w:rsidRPr="007D25B0">
        <w:rPr>
          <w:sz w:val="20"/>
          <w:lang w:val="en-US"/>
        </w:rPr>
        <w:tab/>
        <w:t>RefPicSetInterLayer0[ NumActiveRefLayerPics0++ ] = "no reference picture"</w:t>
      </w:r>
      <w:r w:rsidRPr="007D25B0">
        <w:rPr>
          <w:sz w:val="20"/>
          <w:lang w:val="en-US"/>
        </w:rPr>
        <w:br/>
        <w:t>}</w:t>
      </w:r>
    </w:p>
    <w:p w:rsidR="002B1006" w:rsidRPr="007D25B0" w:rsidRDefault="002B1006" w:rsidP="002B1006">
      <w:pPr>
        <w:pStyle w:val="3N"/>
        <w:rPr>
          <w:lang w:val="en-CA"/>
        </w:rPr>
      </w:pPr>
      <w:bookmarkStart w:id="1400" w:name="_Ref346872782"/>
      <w:bookmarkStart w:id="1401" w:name="_Ref346528291"/>
      <w:r w:rsidRPr="007D25B0">
        <w:rPr>
          <w:lang w:val="en-CA"/>
        </w:rPr>
        <w:t>There shall be no entry equal to "no reference picture" in RefPicSetInterLayer</w:t>
      </w:r>
      <w:r w:rsidR="00F760C8" w:rsidRPr="007D25B0">
        <w:rPr>
          <w:lang w:val="en-CA"/>
        </w:rPr>
        <w:t xml:space="preserve">0 </w:t>
      </w:r>
      <w:r w:rsidR="00F760C8" w:rsidRPr="007D25B0">
        <w:rPr>
          <w:lang w:val="en-US"/>
        </w:rPr>
        <w:t>or RefPicSetInterLayer1</w:t>
      </w:r>
      <w:r w:rsidRPr="007D25B0">
        <w:rPr>
          <w:lang w:val="en-CA"/>
        </w:rPr>
        <w:t>.</w:t>
      </w:r>
    </w:p>
    <w:p w:rsidR="003F6962" w:rsidRPr="007D25B0" w:rsidRDefault="003F6962" w:rsidP="003F6962">
      <w:pPr>
        <w:pStyle w:val="3N"/>
        <w:ind w:left="403"/>
        <w:rPr>
          <w:sz w:val="18"/>
          <w:szCs w:val="18"/>
          <w:lang w:val="en-US"/>
        </w:rPr>
      </w:pPr>
      <w:r w:rsidRPr="007D25B0">
        <w:rPr>
          <w:sz w:val="18"/>
          <w:szCs w:val="18"/>
          <w:lang w:val="en-US" w:eastAsia="zh-CN"/>
        </w:rPr>
        <w:t>NOTE</w:t>
      </w:r>
      <w:r w:rsidRPr="007D25B0">
        <w:rPr>
          <w:sz w:val="18"/>
          <w:szCs w:val="18"/>
          <w:lang w:val="en-US"/>
        </w:rPr>
        <w:t> </w:t>
      </w:r>
      <w:r w:rsidRPr="007D25B0">
        <w:rPr>
          <w:sz w:val="18"/>
          <w:szCs w:val="18"/>
          <w:lang w:val="en-US" w:eastAsia="zh-CN"/>
        </w:rPr>
        <w:t>– </w:t>
      </w:r>
      <w:r w:rsidR="002B4E97" w:rsidRPr="007D25B0">
        <w:rPr>
          <w:szCs w:val="22"/>
          <w:lang w:val="en-US"/>
        </w:rPr>
        <w:t>For</w:t>
      </w:r>
      <w:r w:rsidRPr="007D25B0">
        <w:rPr>
          <w:szCs w:val="22"/>
          <w:lang w:val="en-US"/>
        </w:rPr>
        <w:t xml:space="preserve"> </w:t>
      </w:r>
      <w:r w:rsidR="002B4E97" w:rsidRPr="007D25B0">
        <w:rPr>
          <w:szCs w:val="22"/>
          <w:lang w:val="en-US"/>
        </w:rPr>
        <w:t>the profiles defined in Annex H</w:t>
      </w:r>
      <w:r w:rsidRPr="007D25B0">
        <w:rPr>
          <w:szCs w:val="22"/>
          <w:lang w:val="en-US"/>
        </w:rPr>
        <w:t>, RefPicSetInterLayer1 is always empty since the value of ViewId</w:t>
      </w:r>
      <w:proofErr w:type="gramStart"/>
      <w:r w:rsidRPr="007D25B0">
        <w:rPr>
          <w:szCs w:val="22"/>
          <w:lang w:val="en-US"/>
        </w:rPr>
        <w:t>[ i</w:t>
      </w:r>
      <w:proofErr w:type="gramEnd"/>
      <w:r w:rsidRPr="007D25B0">
        <w:rPr>
          <w:szCs w:val="22"/>
          <w:lang w:val="en-US"/>
        </w:rPr>
        <w:t> ] is equal to zero for all layers</w:t>
      </w:r>
      <w:r w:rsidRPr="007D25B0">
        <w:rPr>
          <w:sz w:val="18"/>
          <w:szCs w:val="18"/>
          <w:lang w:val="en-US" w:eastAsia="de-DE"/>
        </w:rPr>
        <w:t>.</w:t>
      </w:r>
    </w:p>
    <w:p w:rsidR="00B457EF" w:rsidRPr="007D25B0" w:rsidRDefault="00B457EF" w:rsidP="002B1006">
      <w:pPr>
        <w:pStyle w:val="3N"/>
        <w:rPr>
          <w:lang w:eastAsia="ko-KR"/>
        </w:rPr>
      </w:pPr>
      <w:r w:rsidRPr="007D25B0">
        <w:t xml:space="preserve">If the current picture is a RADL picture, there shall be no entry in the </w:t>
      </w:r>
      <w:r w:rsidRPr="007D25B0">
        <w:rPr>
          <w:lang w:eastAsia="ko-KR"/>
        </w:rPr>
        <w:t>RefPicSetInterLayer</w:t>
      </w:r>
      <w:r w:rsidR="00704F8A" w:rsidRPr="007D25B0">
        <w:rPr>
          <w:lang w:eastAsia="ko-KR"/>
        </w:rPr>
        <w:t>0 or RefPicSetInterLayer1</w:t>
      </w:r>
      <w:r w:rsidRPr="007D25B0">
        <w:rPr>
          <w:lang w:eastAsia="ko-KR"/>
        </w:rPr>
        <w:t xml:space="preserve"> that is a RASL picture. </w:t>
      </w:r>
    </w:p>
    <w:p w:rsidR="00704F8A" w:rsidRPr="007D25B0" w:rsidRDefault="00704F8A" w:rsidP="00704F8A">
      <w:pPr>
        <w:pStyle w:val="3N"/>
        <w:ind w:left="403"/>
        <w:rPr>
          <w:sz w:val="18"/>
          <w:szCs w:val="18"/>
          <w:lang w:val="en-US"/>
        </w:rPr>
      </w:pPr>
      <w:r w:rsidRPr="007D25B0">
        <w:rPr>
          <w:sz w:val="18"/>
          <w:szCs w:val="18"/>
          <w:lang w:val="en-US" w:eastAsia="zh-CN"/>
        </w:rPr>
        <w:t>NOTE</w:t>
      </w:r>
      <w:r w:rsidRPr="007D25B0">
        <w:rPr>
          <w:sz w:val="18"/>
          <w:szCs w:val="18"/>
          <w:lang w:val="en-US"/>
        </w:rPr>
        <w:t> </w:t>
      </w:r>
      <w:r w:rsidRPr="007D25B0">
        <w:rPr>
          <w:sz w:val="18"/>
          <w:szCs w:val="18"/>
          <w:lang w:val="en-US" w:eastAsia="zh-CN"/>
        </w:rPr>
        <w:t>– </w:t>
      </w:r>
      <w:r w:rsidRPr="007D25B0">
        <w:rPr>
          <w:sz w:val="18"/>
          <w:szCs w:val="18"/>
          <w:lang w:val="en-US" w:eastAsia="de-DE"/>
        </w:rPr>
        <w:t>An access unit may contain both RASL and RADL pictures.</w:t>
      </w:r>
    </w:p>
    <w:p w:rsidR="00153FC4" w:rsidRPr="007D25B0" w:rsidRDefault="0060070E" w:rsidP="00CA7539">
      <w:pPr>
        <w:pStyle w:val="Annex4"/>
      </w:pPr>
      <w:bookmarkStart w:id="1402" w:name="_Ref355956155"/>
      <w:bookmarkStart w:id="1403" w:name="_Toc357439319"/>
      <w:bookmarkStart w:id="1404" w:name="_Toc356824345"/>
      <w:bookmarkStart w:id="1405" w:name="_Toc356148146"/>
      <w:bookmarkStart w:id="1406" w:name="_Toc348629463"/>
      <w:bookmarkStart w:id="1407" w:name="_Toc351367694"/>
      <w:bookmarkStart w:id="1408" w:name="_Toc366772026"/>
      <w:r w:rsidRPr="007D25B0">
        <w:t>Marking</w:t>
      </w:r>
      <w:r w:rsidR="00153FC4" w:rsidRPr="007D25B0">
        <w:t xml:space="preserve"> process for ending the decoding of a coded picture with nuh_layer_id greater than 0</w:t>
      </w:r>
      <w:bookmarkEnd w:id="1400"/>
      <w:bookmarkEnd w:id="1402"/>
      <w:bookmarkEnd w:id="1403"/>
      <w:bookmarkEnd w:id="1404"/>
      <w:bookmarkEnd w:id="1405"/>
      <w:bookmarkEnd w:id="1406"/>
      <w:bookmarkEnd w:id="1407"/>
      <w:bookmarkEnd w:id="1408"/>
    </w:p>
    <w:p w:rsidR="00376730" w:rsidRPr="007D25B0" w:rsidRDefault="00376730" w:rsidP="00376730">
      <w:pPr>
        <w:pStyle w:val="3N"/>
        <w:rPr>
          <w:lang w:val="en-CA"/>
        </w:rPr>
      </w:pPr>
      <w:r w:rsidRPr="007D25B0">
        <w:rPr>
          <w:lang w:val="en-CA"/>
        </w:rPr>
        <w:t>Output of this process is:</w:t>
      </w:r>
    </w:p>
    <w:p w:rsidR="00376730" w:rsidRPr="007D25B0" w:rsidRDefault="00376730" w:rsidP="00376730">
      <w:pPr>
        <w:pStyle w:val="3N"/>
        <w:rPr>
          <w:lang w:val="en-CA"/>
        </w:rPr>
      </w:pPr>
      <w:r w:rsidRPr="007D25B0">
        <w:rPr>
          <w:lang w:val="en-CA"/>
        </w:rPr>
        <w:t>–</w:t>
      </w:r>
      <w:r w:rsidRPr="007D25B0">
        <w:rPr>
          <w:lang w:val="en-CA"/>
        </w:rPr>
        <w:tab/>
      </w:r>
      <w:proofErr w:type="gramStart"/>
      <w:r w:rsidR="00E006F1" w:rsidRPr="007D25B0">
        <w:rPr>
          <w:lang w:val="en-CA"/>
        </w:rPr>
        <w:t>a</w:t>
      </w:r>
      <w:proofErr w:type="gramEnd"/>
      <w:r w:rsidR="00E006F1" w:rsidRPr="007D25B0">
        <w:rPr>
          <w:lang w:val="en-CA"/>
        </w:rPr>
        <w:t xml:space="preserve"> potentially </w:t>
      </w:r>
      <w:r w:rsidRPr="007D25B0">
        <w:rPr>
          <w:lang w:val="en-CA"/>
        </w:rPr>
        <w:t>updated marking as "used for short-term reference" for some decoded pictures</w:t>
      </w:r>
      <w:r w:rsidR="00195DB1" w:rsidRPr="007D25B0">
        <w:rPr>
          <w:lang w:val="en-CA"/>
        </w:rPr>
        <w:t>.</w:t>
      </w:r>
      <w:r w:rsidRPr="007D25B0">
        <w:rPr>
          <w:lang w:val="en-CA"/>
        </w:rPr>
        <w:t xml:space="preserve"> </w:t>
      </w:r>
    </w:p>
    <w:p w:rsidR="00376730" w:rsidRPr="007D25B0" w:rsidRDefault="00376730" w:rsidP="00376730">
      <w:pPr>
        <w:pStyle w:val="Equation"/>
        <w:tabs>
          <w:tab w:val="clear" w:pos="794"/>
          <w:tab w:val="clear" w:pos="1588"/>
          <w:tab w:val="left" w:pos="851"/>
          <w:tab w:val="left" w:pos="1134"/>
          <w:tab w:val="left" w:pos="1418"/>
        </w:tabs>
        <w:rPr>
          <w:sz w:val="20"/>
          <w:lang w:val="en-CA"/>
        </w:rPr>
      </w:pPr>
      <w:r w:rsidRPr="007D25B0">
        <w:rPr>
          <w:sz w:val="20"/>
          <w:lang w:val="en-CA"/>
        </w:rPr>
        <w:t>The following applies.</w:t>
      </w:r>
    </w:p>
    <w:p w:rsidR="00153FC4" w:rsidRPr="007D25B0" w:rsidRDefault="00153FC4" w:rsidP="00153FC4">
      <w:pPr>
        <w:pStyle w:val="Equation"/>
        <w:tabs>
          <w:tab w:val="clear" w:pos="794"/>
          <w:tab w:val="clear" w:pos="1588"/>
          <w:tab w:val="left" w:pos="851"/>
          <w:tab w:val="left" w:pos="1134"/>
          <w:tab w:val="left" w:pos="1418"/>
        </w:tabs>
        <w:ind w:left="567"/>
        <w:rPr>
          <w:sz w:val="20"/>
          <w:lang w:val="en-CA"/>
        </w:rPr>
      </w:pPr>
      <w:proofErr w:type="gramStart"/>
      <w:r w:rsidRPr="007D25B0">
        <w:rPr>
          <w:sz w:val="20"/>
          <w:lang w:val="en-CA"/>
        </w:rPr>
        <w:t>for(</w:t>
      </w:r>
      <w:proofErr w:type="gramEnd"/>
      <w:r w:rsidRPr="007D25B0">
        <w:rPr>
          <w:sz w:val="20"/>
          <w:lang w:val="en-CA"/>
        </w:rPr>
        <w:t xml:space="preserve"> i = 0; i &lt; </w:t>
      </w:r>
      <w:r w:rsidR="00E7010C" w:rsidRPr="007D25B0">
        <w:rPr>
          <w:sz w:val="20"/>
          <w:lang w:val="en-CA"/>
        </w:rPr>
        <w:t xml:space="preserve"> </w:t>
      </w:r>
      <w:r w:rsidR="00265FD0" w:rsidRPr="007D25B0">
        <w:rPr>
          <w:sz w:val="20"/>
          <w:szCs w:val="20"/>
          <w:lang w:eastAsia="ko-KR"/>
        </w:rPr>
        <w:t>NumActiveRefLayerPics</w:t>
      </w:r>
      <w:r w:rsidR="001C4402" w:rsidRPr="007D25B0">
        <w:rPr>
          <w:sz w:val="20"/>
          <w:szCs w:val="20"/>
          <w:lang w:eastAsia="ko-KR"/>
        </w:rPr>
        <w:t>0</w:t>
      </w:r>
      <w:r w:rsidRPr="007D25B0">
        <w:rPr>
          <w:sz w:val="20"/>
          <w:lang w:val="en-CA"/>
        </w:rPr>
        <w:t xml:space="preserve">; i++ ) </w:t>
      </w:r>
      <w:r w:rsidRPr="007D25B0">
        <w:rPr>
          <w:sz w:val="20"/>
          <w:lang w:val="en-CA"/>
        </w:rPr>
        <w:br/>
      </w:r>
      <w:r w:rsidRPr="007D25B0">
        <w:rPr>
          <w:sz w:val="20"/>
          <w:lang w:val="en-CA"/>
        </w:rPr>
        <w:tab/>
        <w:t>RefPicSetInterLayer</w:t>
      </w:r>
      <w:r w:rsidR="001C4402" w:rsidRPr="007D25B0">
        <w:rPr>
          <w:sz w:val="20"/>
          <w:lang w:val="en-CA"/>
        </w:rPr>
        <w:t>0</w:t>
      </w:r>
      <w:r w:rsidRPr="007D25B0">
        <w:rPr>
          <w:sz w:val="20"/>
          <w:lang w:val="en-CA"/>
        </w:rPr>
        <w:t>[ i ] is marked as "used for short-term reference"</w:t>
      </w:r>
      <w:r w:rsidR="00E7010C" w:rsidRPr="007D25B0">
        <w:rPr>
          <w:sz w:val="20"/>
          <w:lang w:val="en-CA"/>
        </w:rPr>
        <w:t xml:space="preserve"> </w:t>
      </w:r>
    </w:p>
    <w:p w:rsidR="001C4402" w:rsidRPr="007D25B0" w:rsidRDefault="001C4402" w:rsidP="001C4402">
      <w:pPr>
        <w:pStyle w:val="Equation"/>
        <w:tabs>
          <w:tab w:val="clear" w:pos="794"/>
          <w:tab w:val="clear" w:pos="1588"/>
          <w:tab w:val="left" w:pos="851"/>
          <w:tab w:val="left" w:pos="1134"/>
          <w:tab w:val="left" w:pos="1418"/>
        </w:tabs>
        <w:ind w:left="567"/>
        <w:rPr>
          <w:sz w:val="20"/>
          <w:szCs w:val="20"/>
          <w:lang w:val="en-US"/>
        </w:rPr>
      </w:pPr>
      <w:proofErr w:type="gramStart"/>
      <w:r w:rsidRPr="007D25B0">
        <w:rPr>
          <w:sz w:val="20"/>
          <w:szCs w:val="20"/>
          <w:lang w:val="en-US"/>
        </w:rPr>
        <w:t>for(</w:t>
      </w:r>
      <w:proofErr w:type="gramEnd"/>
      <w:r w:rsidRPr="007D25B0">
        <w:rPr>
          <w:sz w:val="20"/>
          <w:szCs w:val="20"/>
          <w:lang w:val="en-US"/>
        </w:rPr>
        <w:t xml:space="preserve"> i = 0; i &lt;  </w:t>
      </w:r>
      <w:r w:rsidRPr="007D25B0">
        <w:rPr>
          <w:sz w:val="20"/>
          <w:szCs w:val="20"/>
          <w:lang w:val="en-US" w:eastAsia="ko-KR"/>
        </w:rPr>
        <w:t>NumActiveRefLayerPics1</w:t>
      </w:r>
      <w:r w:rsidRPr="007D25B0">
        <w:rPr>
          <w:sz w:val="20"/>
          <w:szCs w:val="20"/>
          <w:lang w:val="en-US"/>
        </w:rPr>
        <w:t>; i++ )</w:t>
      </w:r>
      <w:r w:rsidRPr="007D25B0">
        <w:rPr>
          <w:sz w:val="20"/>
          <w:szCs w:val="20"/>
          <w:lang w:val="en-US"/>
        </w:rPr>
        <w:br/>
      </w:r>
      <w:r w:rsidRPr="007D25B0">
        <w:rPr>
          <w:sz w:val="20"/>
          <w:szCs w:val="20"/>
          <w:lang w:val="en-US"/>
        </w:rPr>
        <w:tab/>
        <w:t>RefPicSetInterLayer1[ i ] is marked as "used for short-term reference"</w:t>
      </w:r>
    </w:p>
    <w:p w:rsidR="00EA1617" w:rsidRPr="007D25B0" w:rsidRDefault="00EA1617" w:rsidP="00EA1617">
      <w:pPr>
        <w:pStyle w:val="Annex4"/>
      </w:pPr>
      <w:bookmarkStart w:id="1409" w:name="_Toc366772027"/>
      <w:bookmarkStart w:id="1410" w:name="_Toc357439320"/>
      <w:bookmarkStart w:id="1411" w:name="_Toc356824346"/>
      <w:r w:rsidRPr="007D25B0">
        <w:t>Resampling process for inter layer reference pictures</w:t>
      </w:r>
      <w:bookmarkEnd w:id="1409"/>
    </w:p>
    <w:p w:rsidR="006636F6" w:rsidRPr="007D25B0" w:rsidRDefault="00EA1617" w:rsidP="00504B15">
      <w:pPr>
        <w:rPr>
          <w:noProof/>
          <w:lang w:eastAsia="ko-KR"/>
        </w:rPr>
      </w:pPr>
      <w:r w:rsidRPr="007D25B0">
        <w:rPr>
          <w:noProof/>
          <w:lang w:eastAsia="ko-KR"/>
        </w:rPr>
        <w:t>Input to this process is</w:t>
      </w:r>
      <w:r w:rsidR="006636F6" w:rsidRPr="007D25B0">
        <w:rPr>
          <w:noProof/>
          <w:lang w:eastAsia="ko-KR"/>
        </w:rPr>
        <w:t>:</w:t>
      </w:r>
    </w:p>
    <w:p w:rsidR="006636F6" w:rsidRPr="007D25B0" w:rsidRDefault="001A5CE9" w:rsidP="001A5CE9">
      <w:pPr>
        <w:ind w:left="434" w:hanging="434"/>
        <w:rPr>
          <w:noProof/>
        </w:rPr>
      </w:pPr>
      <w:r w:rsidRPr="007D25B0">
        <w:rPr>
          <w:noProof/>
        </w:rPr>
        <w:t>–</w:t>
      </w:r>
      <w:r w:rsidRPr="007D25B0">
        <w:rPr>
          <w:noProof/>
        </w:rPr>
        <w:tab/>
      </w:r>
      <w:proofErr w:type="gramStart"/>
      <w:r w:rsidR="00EA1617" w:rsidRPr="007D25B0">
        <w:rPr>
          <w:lang w:val="en-CA"/>
        </w:rPr>
        <w:t>a</w:t>
      </w:r>
      <w:proofErr w:type="gramEnd"/>
      <w:r w:rsidR="00EA1617" w:rsidRPr="007D25B0">
        <w:rPr>
          <w:lang w:val="en-CA"/>
        </w:rPr>
        <w:t xml:space="preserve"> decoded reference layer picture rlPic</w:t>
      </w:r>
    </w:p>
    <w:p w:rsidR="0052559F" w:rsidRPr="007D25B0" w:rsidRDefault="001A5CE9" w:rsidP="001A5CE9">
      <w:pPr>
        <w:ind w:left="434" w:hanging="434"/>
        <w:rPr>
          <w:noProof/>
        </w:rPr>
      </w:pPr>
      <w:r w:rsidRPr="007D25B0">
        <w:rPr>
          <w:noProof/>
        </w:rPr>
        <w:t>–</w:t>
      </w:r>
      <w:r w:rsidRPr="007D25B0">
        <w:rPr>
          <w:noProof/>
        </w:rPr>
        <w:tab/>
      </w:r>
      <w:proofErr w:type="gramStart"/>
      <w:r w:rsidR="006636F6" w:rsidRPr="007D25B0">
        <w:rPr>
          <w:lang w:val="en-CA"/>
        </w:rPr>
        <w:t>a</w:t>
      </w:r>
      <w:proofErr w:type="gramEnd"/>
      <w:r w:rsidR="00DA2A67" w:rsidRPr="007D25B0">
        <w:rPr>
          <w:lang w:val="en-CA"/>
        </w:rPr>
        <w:t xml:space="preserve"> variable </w:t>
      </w:r>
      <w:r w:rsidR="003F34A9" w:rsidRPr="007D25B0">
        <w:rPr>
          <w:lang w:val="en-CA"/>
        </w:rPr>
        <w:t>r</w:t>
      </w:r>
      <w:r w:rsidR="00755D80" w:rsidRPr="007D25B0">
        <w:rPr>
          <w:lang w:val="en-CA"/>
        </w:rPr>
        <w:t>L</w:t>
      </w:r>
      <w:r w:rsidR="003F34A9" w:rsidRPr="007D25B0">
        <w:rPr>
          <w:lang w:val="en-CA"/>
        </w:rPr>
        <w:t>Id specifies</w:t>
      </w:r>
      <w:r w:rsidR="006636F6" w:rsidRPr="007D25B0">
        <w:rPr>
          <w:lang w:val="en-CA"/>
        </w:rPr>
        <w:t xml:space="preserve"> </w:t>
      </w:r>
      <w:r w:rsidR="00D72B8D" w:rsidRPr="007D25B0">
        <w:rPr>
          <w:lang w:val="en-CA"/>
        </w:rPr>
        <w:t xml:space="preserve"> the</w:t>
      </w:r>
      <w:r w:rsidR="003F34A9" w:rsidRPr="007D25B0">
        <w:rPr>
          <w:lang w:val="en-CA"/>
        </w:rPr>
        <w:t xml:space="preserve">layer id of </w:t>
      </w:r>
      <w:r w:rsidR="0052559F" w:rsidRPr="007D25B0">
        <w:rPr>
          <w:lang w:val="en-CA"/>
        </w:rPr>
        <w:t xml:space="preserve">reference layer </w:t>
      </w:r>
      <w:r w:rsidR="003F34A9" w:rsidRPr="007D25B0">
        <w:rPr>
          <w:lang w:val="en-CA"/>
        </w:rPr>
        <w:t xml:space="preserve">picture </w:t>
      </w:r>
      <w:r w:rsidR="00EA1617" w:rsidRPr="007D25B0">
        <w:rPr>
          <w:lang w:val="en-CA"/>
        </w:rPr>
        <w:t>.</w:t>
      </w:r>
      <w:r w:rsidR="0052559F" w:rsidRPr="007D25B0">
        <w:rPr>
          <w:lang w:val="en-CA"/>
        </w:rPr>
        <w:t xml:space="preserve"> </w:t>
      </w:r>
    </w:p>
    <w:p w:rsidR="00EA1617" w:rsidRPr="007D25B0" w:rsidRDefault="00EA1617" w:rsidP="00EA1617">
      <w:pPr>
        <w:rPr>
          <w:noProof/>
        </w:rPr>
      </w:pPr>
      <w:r w:rsidRPr="007D25B0">
        <w:rPr>
          <w:noProof/>
          <w:lang w:eastAsia="ko-KR"/>
        </w:rPr>
        <w:t>Output of this process is</w:t>
      </w:r>
      <w:r w:rsidRPr="007D25B0">
        <w:rPr>
          <w:noProof/>
        </w:rPr>
        <w:tab/>
        <w:t xml:space="preserve">the resampled reference layer picture rsPic. </w:t>
      </w:r>
    </w:p>
    <w:p w:rsidR="00EA1617" w:rsidRPr="007D25B0" w:rsidRDefault="00EA1617" w:rsidP="00EA1617">
      <w:pPr>
        <w:spacing w:before="120"/>
        <w:rPr>
          <w:noProof/>
        </w:rPr>
      </w:pPr>
      <w:r w:rsidRPr="007D25B0">
        <w:rPr>
          <w:noProof/>
        </w:rPr>
        <w:t xml:space="preserve">The variables </w:t>
      </w:r>
      <w:r w:rsidRPr="007D25B0">
        <w:rPr>
          <w:noProof/>
          <w:lang w:eastAsia="ko-KR"/>
        </w:rPr>
        <w:t xml:space="preserve">PicWidthInSamplesL </w:t>
      </w:r>
      <w:r w:rsidRPr="007D25B0">
        <w:rPr>
          <w:noProof/>
        </w:rPr>
        <w:t xml:space="preserve">and </w:t>
      </w:r>
      <w:r w:rsidRPr="007D25B0">
        <w:rPr>
          <w:noProof/>
          <w:lang w:eastAsia="ko-KR"/>
        </w:rPr>
        <w:t xml:space="preserve">PicHeightInSamplesL </w:t>
      </w:r>
      <w:r w:rsidRPr="007D25B0">
        <w:rPr>
          <w:noProof/>
        </w:rPr>
        <w:t xml:space="preserve">are set equal to </w:t>
      </w:r>
      <w:r w:rsidRPr="007D25B0">
        <w:t>pic_width_in_luma_samples and pic_height_in_luma_samples</w:t>
      </w:r>
      <w:r w:rsidRPr="007D25B0">
        <w:rPr>
          <w:noProof/>
        </w:rPr>
        <w:t xml:space="preserve">, respectively. </w:t>
      </w:r>
    </w:p>
    <w:p w:rsidR="00EA1617" w:rsidRPr="007D25B0"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7D25B0">
        <w:rPr>
          <w:noProof/>
          <w:sz w:val="20"/>
          <w:szCs w:val="20"/>
        </w:rPr>
        <w:t xml:space="preserve">The variables </w:t>
      </w:r>
      <w:r w:rsidRPr="007D25B0">
        <w:rPr>
          <w:noProof/>
          <w:sz w:val="20"/>
          <w:szCs w:val="20"/>
          <w:lang w:eastAsia="ko-KR"/>
        </w:rPr>
        <w:t>RefLayerPicWidthInSamplesL</w:t>
      </w:r>
      <w:r w:rsidRPr="007D25B0">
        <w:rPr>
          <w:noProof/>
          <w:sz w:val="20"/>
          <w:szCs w:val="20"/>
        </w:rPr>
        <w:t xml:space="preserve"> and </w:t>
      </w:r>
      <w:r w:rsidRPr="007D25B0">
        <w:rPr>
          <w:noProof/>
          <w:sz w:val="20"/>
          <w:szCs w:val="20"/>
          <w:lang w:eastAsia="ko-KR"/>
        </w:rPr>
        <w:t>RefLayerPicHeightInSamplesL</w:t>
      </w:r>
      <w:r w:rsidRPr="007D25B0">
        <w:rPr>
          <w:noProof/>
          <w:sz w:val="20"/>
          <w:szCs w:val="20"/>
        </w:rPr>
        <w:t xml:space="preserve"> are set equal to the width and height of the decoded reference layer picture rlPic in units of luma samples, respectively. </w:t>
      </w:r>
    </w:p>
    <w:p w:rsidR="00EA1617" w:rsidRPr="007D25B0" w:rsidRDefault="00EA1617" w:rsidP="00EA1617">
      <w:pPr>
        <w:spacing w:before="120"/>
        <w:rPr>
          <w:noProof/>
        </w:rPr>
      </w:pPr>
      <w:r w:rsidRPr="007D25B0">
        <w:rPr>
          <w:noProof/>
        </w:rPr>
        <w:t xml:space="preserve">The variables PicWidthInSamplesC, PicHeightInSamplesC, RefLayerPicWidthInSamplesC, and RefLayerPicHeightInSamplesC are derived as follows: </w:t>
      </w:r>
    </w:p>
    <w:p w:rsidR="00EA1617" w:rsidRPr="007D25B0" w:rsidRDefault="00EA1617" w:rsidP="00C63CF2">
      <w:pPr>
        <w:pStyle w:val="Equation"/>
        <w:spacing w:before="136" w:after="0"/>
        <w:ind w:left="630"/>
        <w:rPr>
          <w:noProof/>
          <w:sz w:val="20"/>
          <w:szCs w:val="20"/>
        </w:rPr>
      </w:pPr>
      <w:r w:rsidRPr="007D25B0">
        <w:rPr>
          <w:noProof/>
          <w:sz w:val="20"/>
          <w:szCs w:val="20"/>
        </w:rPr>
        <w:t xml:space="preserve">PicWidthInSamplesC  = </w:t>
      </w:r>
      <w:r w:rsidRPr="007D25B0">
        <w:rPr>
          <w:noProof/>
          <w:sz w:val="20"/>
          <w:szCs w:val="20"/>
          <w:lang w:eastAsia="ko-KR"/>
        </w:rPr>
        <w:t>PicWidthInSamplesL / subWidthC</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9</w:t>
      </w:r>
      <w:r w:rsidR="0074750D" w:rsidRPr="007D25B0">
        <w:rPr>
          <w:noProof/>
          <w:sz w:val="20"/>
          <w:szCs w:val="20"/>
        </w:rPr>
        <w:fldChar w:fldCharType="end"/>
      </w:r>
      <w:r w:rsidRPr="007D25B0">
        <w:rPr>
          <w:noProof/>
          <w:sz w:val="20"/>
          <w:szCs w:val="20"/>
          <w:lang w:eastAsia="ko-KR"/>
        </w:rPr>
        <w:t>)</w:t>
      </w:r>
      <w:r w:rsidRPr="007D25B0">
        <w:rPr>
          <w:noProof/>
          <w:sz w:val="20"/>
          <w:szCs w:val="20"/>
        </w:rPr>
        <w:br/>
        <w:t xml:space="preserve">PicHeightInSamplesC = </w:t>
      </w:r>
      <w:r w:rsidRPr="007D25B0">
        <w:rPr>
          <w:noProof/>
          <w:sz w:val="20"/>
          <w:szCs w:val="20"/>
          <w:lang w:eastAsia="ko-KR"/>
        </w:rPr>
        <w:t>PicHeightInSamplesL / subHeightC</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10</w:t>
      </w:r>
      <w:r w:rsidR="0074750D" w:rsidRPr="007D25B0">
        <w:rPr>
          <w:noProof/>
          <w:sz w:val="20"/>
          <w:szCs w:val="20"/>
        </w:rPr>
        <w:fldChar w:fldCharType="end"/>
      </w:r>
      <w:r w:rsidRPr="007D25B0">
        <w:rPr>
          <w:noProof/>
          <w:sz w:val="20"/>
          <w:szCs w:val="20"/>
          <w:lang w:eastAsia="ko-KR"/>
        </w:rPr>
        <w:t>)</w:t>
      </w:r>
      <w:r w:rsidRPr="007D25B0">
        <w:rPr>
          <w:noProof/>
          <w:sz w:val="20"/>
          <w:szCs w:val="20"/>
        </w:rPr>
        <w:br/>
        <w:t>RefLayerPicWidthInSamplesC  = RefLayer</w:t>
      </w:r>
      <w:r w:rsidRPr="007D25B0">
        <w:rPr>
          <w:noProof/>
          <w:sz w:val="20"/>
          <w:szCs w:val="20"/>
          <w:lang w:eastAsia="ko-KR"/>
        </w:rPr>
        <w:t>PicWidthInSamplesL / subWidthC</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11</w:t>
      </w:r>
      <w:r w:rsidR="0074750D" w:rsidRPr="007D25B0">
        <w:rPr>
          <w:noProof/>
          <w:sz w:val="20"/>
          <w:szCs w:val="20"/>
        </w:rPr>
        <w:fldChar w:fldCharType="end"/>
      </w:r>
      <w:r w:rsidRPr="007D25B0">
        <w:rPr>
          <w:noProof/>
          <w:sz w:val="20"/>
          <w:szCs w:val="20"/>
          <w:lang w:eastAsia="ko-KR"/>
        </w:rPr>
        <w:t>)</w:t>
      </w:r>
      <w:r w:rsidRPr="007D25B0">
        <w:rPr>
          <w:noProof/>
          <w:sz w:val="20"/>
          <w:szCs w:val="20"/>
        </w:rPr>
        <w:br/>
        <w:t>RefLayerPicHeightInSamplesC = RefLayer</w:t>
      </w:r>
      <w:r w:rsidRPr="007D25B0">
        <w:rPr>
          <w:noProof/>
          <w:sz w:val="20"/>
          <w:szCs w:val="20"/>
          <w:lang w:eastAsia="ko-KR"/>
        </w:rPr>
        <w:t>PicHeightInSamplesL / subHeightC</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12</w:t>
      </w:r>
      <w:r w:rsidR="0074750D" w:rsidRPr="007D25B0">
        <w:rPr>
          <w:noProof/>
          <w:sz w:val="20"/>
          <w:szCs w:val="20"/>
        </w:rPr>
        <w:fldChar w:fldCharType="end"/>
      </w:r>
      <w:r w:rsidRPr="007D25B0">
        <w:rPr>
          <w:noProof/>
          <w:sz w:val="20"/>
          <w:szCs w:val="20"/>
          <w:lang w:eastAsia="ko-KR"/>
        </w:rPr>
        <w:t>)</w:t>
      </w:r>
    </w:p>
    <w:p w:rsidR="00DA2A67" w:rsidRPr="007D25B0" w:rsidRDefault="003F34A9" w:rsidP="00EA1617">
      <w:pPr>
        <w:spacing w:before="120"/>
        <w:rPr>
          <w:noProof/>
        </w:rPr>
      </w:pPr>
      <w:r w:rsidRPr="007D25B0">
        <w:rPr>
          <w:rFonts w:eastAsia="Batang"/>
          <w:bCs/>
          <w:lang w:val="en-CA" w:eastAsia="ko-KR"/>
        </w:rPr>
        <w:t>The variable currLayerId is set equal to nuh_layer_id of the current picture</w:t>
      </w:r>
      <w:r w:rsidR="00755D80" w:rsidRPr="007D25B0">
        <w:rPr>
          <w:rFonts w:eastAsia="Batang"/>
          <w:bCs/>
          <w:lang w:val="en-CA" w:eastAsia="ko-KR"/>
        </w:rPr>
        <w:t>.</w:t>
      </w:r>
      <w:r w:rsidRPr="007D25B0">
        <w:rPr>
          <w:rFonts w:eastAsia="Batang"/>
          <w:bCs/>
          <w:lang w:val="en-CA" w:eastAsia="ko-KR"/>
        </w:rPr>
        <w:t xml:space="preserve"> </w:t>
      </w:r>
      <w:r w:rsidR="00D242E9" w:rsidRPr="007D25B0">
        <w:rPr>
          <w:rFonts w:eastAsia="Batang"/>
          <w:bCs/>
          <w:lang w:val="en-CA" w:eastAsia="ko-KR"/>
        </w:rPr>
        <w:t xml:space="preserve">The variable dRlIdx is set equal to </w:t>
      </w:r>
      <w:proofErr w:type="gramStart"/>
      <w:r w:rsidR="00DA2A67" w:rsidRPr="007D25B0">
        <w:rPr>
          <w:rFonts w:eastAsia="Batang"/>
          <w:bCs/>
          <w:lang w:val="en-CA" w:eastAsia="ko-KR"/>
        </w:rPr>
        <w:t>DirectRefLayerIdx[</w:t>
      </w:r>
      <w:proofErr w:type="gramEnd"/>
      <w:r w:rsidR="00DA2A67" w:rsidRPr="007D25B0">
        <w:rPr>
          <w:rFonts w:eastAsia="Batang"/>
          <w:bCs/>
          <w:lang w:val="en-CA" w:eastAsia="ko-KR"/>
        </w:rPr>
        <w:t> currLayerId ][ </w:t>
      </w:r>
      <w:r w:rsidR="00D72B8D" w:rsidRPr="007D25B0">
        <w:rPr>
          <w:noProof/>
        </w:rPr>
        <w:t>rLId</w:t>
      </w:r>
      <w:r w:rsidR="00DA2A67" w:rsidRPr="007D25B0">
        <w:rPr>
          <w:noProof/>
        </w:rPr>
        <w:t> ]</w:t>
      </w:r>
      <w:r w:rsidR="00D242E9" w:rsidRPr="007D25B0">
        <w:rPr>
          <w:noProof/>
        </w:rPr>
        <w:t>.</w:t>
      </w:r>
    </w:p>
    <w:p w:rsidR="00EA1617" w:rsidRPr="007D25B0" w:rsidRDefault="00EA1617" w:rsidP="00EA1617">
      <w:pPr>
        <w:spacing w:before="120"/>
        <w:rPr>
          <w:noProof/>
        </w:rPr>
      </w:pPr>
      <w:r w:rsidRPr="007D25B0">
        <w:rPr>
          <w:noProof/>
        </w:rPr>
        <w:t>The variables ScaledRefLayerLeftOffset, ScaledRefLayerTopOffset, ScaledRefLayerRightOffset and ScaledRefLayerBottomOffset are derived as follows:</w:t>
      </w:r>
    </w:p>
    <w:p w:rsidR="00EA1617" w:rsidRPr="007D25B0" w:rsidRDefault="00EA1617" w:rsidP="00EA1617">
      <w:pPr>
        <w:pStyle w:val="Equation"/>
        <w:spacing w:before="136" w:after="0"/>
        <w:ind w:left="630"/>
        <w:rPr>
          <w:noProof/>
          <w:sz w:val="20"/>
          <w:szCs w:val="20"/>
          <w:lang w:eastAsia="ko-KR"/>
        </w:rPr>
      </w:pPr>
      <w:r w:rsidRPr="007D25B0">
        <w:rPr>
          <w:noProof/>
          <w:sz w:val="20"/>
          <w:szCs w:val="20"/>
        </w:rPr>
        <w:t>ScaledRefLayerLeftOffset = scaled_ref_layer_left_offset</w:t>
      </w:r>
      <w:r w:rsidR="006C6192" w:rsidRPr="007D25B0">
        <w:rPr>
          <w:noProof/>
          <w:sz w:val="20"/>
          <w:szCs w:val="20"/>
        </w:rPr>
        <w:t>[</w:t>
      </w:r>
      <w:r w:rsidR="0052559F" w:rsidRPr="007D25B0">
        <w:rPr>
          <w:noProof/>
          <w:sz w:val="20"/>
          <w:szCs w:val="20"/>
        </w:rPr>
        <w:t> </w:t>
      </w:r>
      <w:r w:rsidR="009F5FBC" w:rsidRPr="007D25B0">
        <w:rPr>
          <w:noProof/>
          <w:sz w:val="20"/>
          <w:szCs w:val="20"/>
        </w:rPr>
        <w:t>dRlIdx</w:t>
      </w:r>
      <w:r w:rsidR="006C6192" w:rsidRPr="007D25B0">
        <w:rPr>
          <w:noProof/>
          <w:sz w:val="20"/>
          <w:szCs w:val="20"/>
        </w:rPr>
        <w:t xml:space="preserve"> ]</w:t>
      </w:r>
      <w:r w:rsidRPr="007D25B0">
        <w:rPr>
          <w:noProof/>
          <w:sz w:val="20"/>
          <w:szCs w:val="20"/>
        </w:rPr>
        <w:t xml:space="preserve"> &lt;&lt; 1</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13</w:t>
      </w:r>
      <w:r w:rsidR="0074750D" w:rsidRPr="007D25B0">
        <w:rPr>
          <w:noProof/>
          <w:sz w:val="20"/>
          <w:szCs w:val="20"/>
        </w:rPr>
        <w:fldChar w:fldCharType="end"/>
      </w:r>
      <w:r w:rsidRPr="007D25B0">
        <w:rPr>
          <w:noProof/>
          <w:sz w:val="20"/>
          <w:szCs w:val="20"/>
          <w:lang w:eastAsia="ko-KR"/>
        </w:rPr>
        <w:t>)</w:t>
      </w:r>
      <w:r w:rsidRPr="007D25B0">
        <w:rPr>
          <w:noProof/>
          <w:sz w:val="20"/>
          <w:szCs w:val="20"/>
        </w:rPr>
        <w:br/>
        <w:t>ScaledRefLayerTopOffset = scaled_ref_layer_top_offset</w:t>
      </w:r>
      <w:r w:rsidR="006C6192" w:rsidRPr="007D25B0">
        <w:rPr>
          <w:noProof/>
          <w:sz w:val="20"/>
          <w:szCs w:val="20"/>
        </w:rPr>
        <w:t xml:space="preserve">[ </w:t>
      </w:r>
      <w:r w:rsidR="009F5FBC" w:rsidRPr="007D25B0">
        <w:rPr>
          <w:noProof/>
          <w:sz w:val="20"/>
          <w:szCs w:val="20"/>
        </w:rPr>
        <w:t>dRlIdx</w:t>
      </w:r>
      <w:r w:rsidR="006C6192" w:rsidRPr="007D25B0">
        <w:rPr>
          <w:noProof/>
          <w:sz w:val="20"/>
          <w:szCs w:val="20"/>
        </w:rPr>
        <w:t xml:space="preserve">] </w:t>
      </w:r>
      <w:r w:rsidRPr="007D25B0">
        <w:rPr>
          <w:noProof/>
          <w:sz w:val="20"/>
          <w:szCs w:val="20"/>
        </w:rPr>
        <w:t xml:space="preserve"> &lt;&lt; 1</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14</w:t>
      </w:r>
      <w:r w:rsidR="0074750D" w:rsidRPr="007D25B0">
        <w:rPr>
          <w:noProof/>
          <w:sz w:val="20"/>
          <w:szCs w:val="20"/>
        </w:rPr>
        <w:fldChar w:fldCharType="end"/>
      </w:r>
      <w:r w:rsidRPr="007D25B0">
        <w:rPr>
          <w:noProof/>
          <w:sz w:val="20"/>
          <w:szCs w:val="20"/>
          <w:lang w:eastAsia="ko-KR"/>
        </w:rPr>
        <w:t>)</w:t>
      </w:r>
      <w:r w:rsidRPr="007D25B0">
        <w:rPr>
          <w:noProof/>
          <w:sz w:val="20"/>
          <w:szCs w:val="20"/>
        </w:rPr>
        <w:br/>
        <w:t>ScaledRefLayerRightOffset = scaled_ref_layer_right_offset</w:t>
      </w:r>
      <w:r w:rsidR="006C6192" w:rsidRPr="007D25B0">
        <w:rPr>
          <w:noProof/>
          <w:sz w:val="20"/>
          <w:szCs w:val="20"/>
        </w:rPr>
        <w:t xml:space="preserve">[ </w:t>
      </w:r>
      <w:r w:rsidR="009F5FBC" w:rsidRPr="007D25B0">
        <w:rPr>
          <w:noProof/>
          <w:sz w:val="20"/>
          <w:szCs w:val="20"/>
        </w:rPr>
        <w:t>dRlIdx</w:t>
      </w:r>
      <w:r w:rsidR="006C6192" w:rsidRPr="007D25B0">
        <w:rPr>
          <w:noProof/>
          <w:sz w:val="20"/>
          <w:szCs w:val="20"/>
        </w:rPr>
        <w:t xml:space="preserve"> ] </w:t>
      </w:r>
      <w:r w:rsidRPr="007D25B0">
        <w:rPr>
          <w:noProof/>
          <w:sz w:val="20"/>
          <w:szCs w:val="20"/>
        </w:rPr>
        <w:t xml:space="preserve"> &lt;&lt; 1</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15</w:t>
      </w:r>
      <w:r w:rsidR="0074750D" w:rsidRPr="007D25B0">
        <w:rPr>
          <w:noProof/>
          <w:sz w:val="20"/>
          <w:szCs w:val="20"/>
        </w:rPr>
        <w:fldChar w:fldCharType="end"/>
      </w:r>
      <w:r w:rsidRPr="007D25B0">
        <w:rPr>
          <w:noProof/>
          <w:sz w:val="20"/>
          <w:szCs w:val="20"/>
          <w:lang w:eastAsia="ko-KR"/>
        </w:rPr>
        <w:t>)</w:t>
      </w:r>
      <w:r w:rsidRPr="007D25B0">
        <w:rPr>
          <w:noProof/>
          <w:sz w:val="20"/>
          <w:szCs w:val="20"/>
        </w:rPr>
        <w:br/>
        <w:t>ScaledRefLayerBottomOffset = scaled_ref_layer_bottom_offset</w:t>
      </w:r>
      <w:r w:rsidR="006C6192" w:rsidRPr="007D25B0">
        <w:rPr>
          <w:noProof/>
          <w:sz w:val="20"/>
          <w:szCs w:val="20"/>
        </w:rPr>
        <w:t xml:space="preserve">[ </w:t>
      </w:r>
      <w:r w:rsidR="009F5FBC" w:rsidRPr="007D25B0">
        <w:rPr>
          <w:noProof/>
          <w:sz w:val="20"/>
          <w:szCs w:val="20"/>
        </w:rPr>
        <w:t>dRlIdx</w:t>
      </w:r>
      <w:r w:rsidR="006C6192" w:rsidRPr="007D25B0">
        <w:rPr>
          <w:noProof/>
          <w:sz w:val="20"/>
          <w:szCs w:val="20"/>
        </w:rPr>
        <w:t xml:space="preserve"> ] </w:t>
      </w:r>
      <w:r w:rsidRPr="007D25B0">
        <w:rPr>
          <w:noProof/>
          <w:sz w:val="20"/>
          <w:szCs w:val="20"/>
        </w:rPr>
        <w:t xml:space="preserve"> &lt;&lt; 1</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16</w:t>
      </w:r>
      <w:r w:rsidR="0074750D" w:rsidRPr="007D25B0">
        <w:rPr>
          <w:noProof/>
          <w:sz w:val="20"/>
          <w:szCs w:val="20"/>
        </w:rPr>
        <w:fldChar w:fldCharType="end"/>
      </w:r>
      <w:r w:rsidRPr="007D25B0">
        <w:rPr>
          <w:noProof/>
          <w:sz w:val="20"/>
          <w:szCs w:val="20"/>
          <w:lang w:eastAsia="ko-KR"/>
        </w:rPr>
        <w:t>)</w:t>
      </w:r>
    </w:p>
    <w:p w:rsidR="00EA1617" w:rsidRPr="007D25B0" w:rsidRDefault="00EA1617" w:rsidP="00EA1617">
      <w:pPr>
        <w:spacing w:before="120"/>
        <w:rPr>
          <w:noProof/>
        </w:rPr>
      </w:pPr>
      <w:r w:rsidRPr="007D25B0">
        <w:rPr>
          <w:noProof/>
        </w:rPr>
        <w:t xml:space="preserve">The variables </w:t>
      </w:r>
      <w:r w:rsidRPr="007D25B0">
        <w:rPr>
          <w:noProof/>
          <w:lang w:eastAsia="ko-KR"/>
        </w:rPr>
        <w:t>ScaledRefLayerPicWidthInSamplesL</w:t>
      </w:r>
      <w:r w:rsidRPr="007D25B0">
        <w:rPr>
          <w:noProof/>
        </w:rPr>
        <w:t xml:space="preserve"> and </w:t>
      </w:r>
      <w:r w:rsidRPr="007D25B0">
        <w:rPr>
          <w:noProof/>
          <w:lang w:eastAsia="ko-KR"/>
        </w:rPr>
        <w:t>ScaledRefLayerPicHeightInSamplesL</w:t>
      </w:r>
      <w:r w:rsidRPr="007D25B0">
        <w:rPr>
          <w:noProof/>
        </w:rPr>
        <w:t xml:space="preserve"> are derived as follows:</w:t>
      </w:r>
    </w:p>
    <w:p w:rsidR="00EA1617" w:rsidRPr="007D25B0" w:rsidRDefault="00EA1617" w:rsidP="00EA1617">
      <w:pPr>
        <w:pStyle w:val="Equation"/>
        <w:spacing w:before="136" w:after="0"/>
        <w:ind w:left="630"/>
        <w:rPr>
          <w:noProof/>
          <w:sz w:val="20"/>
          <w:szCs w:val="20"/>
          <w:lang w:eastAsia="ko-KR"/>
        </w:rPr>
      </w:pPr>
      <w:r w:rsidRPr="007D25B0">
        <w:rPr>
          <w:noProof/>
          <w:sz w:val="20"/>
          <w:szCs w:val="20"/>
          <w:lang w:eastAsia="ko-KR"/>
        </w:rPr>
        <w:t>ScaledRefLayerPicWidthInSamplesL</w:t>
      </w:r>
      <w:r w:rsidRPr="007D25B0">
        <w:rPr>
          <w:noProof/>
          <w:sz w:val="20"/>
          <w:szCs w:val="20"/>
        </w:rPr>
        <w:t xml:space="preserve"> = </w:t>
      </w:r>
      <w:r w:rsidRPr="007D25B0">
        <w:rPr>
          <w:noProof/>
          <w:sz w:val="20"/>
          <w:szCs w:val="20"/>
          <w:lang w:eastAsia="ko-KR"/>
        </w:rPr>
        <w:t>PicWidthInSamplesL</w:t>
      </w:r>
      <w:r w:rsidRPr="007D25B0">
        <w:rPr>
          <w:noProof/>
          <w:sz w:val="20"/>
          <w:szCs w:val="20"/>
        </w:rPr>
        <w:t> – </w:t>
      </w:r>
      <w:r w:rsidRPr="007D25B0">
        <w:rPr>
          <w:noProof/>
          <w:sz w:val="20"/>
          <w:szCs w:val="20"/>
        </w:rPr>
        <w:br/>
      </w:r>
      <w:r w:rsidRPr="007D25B0">
        <w:rPr>
          <w:noProof/>
          <w:sz w:val="20"/>
          <w:szCs w:val="20"/>
        </w:rPr>
        <w:tab/>
      </w:r>
      <w:r w:rsidRPr="007D25B0">
        <w:rPr>
          <w:noProof/>
          <w:sz w:val="20"/>
          <w:szCs w:val="20"/>
        </w:rPr>
        <w:tab/>
      </w:r>
      <w:r w:rsidRPr="007D25B0">
        <w:rPr>
          <w:noProof/>
          <w:sz w:val="20"/>
          <w:szCs w:val="20"/>
        </w:rPr>
        <w:tab/>
        <w:t>ScaledRefLayerLeftOffset  – ScaledRefLayerRightOffset</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17</w:t>
      </w:r>
      <w:r w:rsidR="0074750D" w:rsidRPr="007D25B0">
        <w:rPr>
          <w:noProof/>
          <w:sz w:val="20"/>
          <w:szCs w:val="20"/>
        </w:rPr>
        <w:fldChar w:fldCharType="end"/>
      </w:r>
      <w:r w:rsidRPr="007D25B0">
        <w:rPr>
          <w:noProof/>
          <w:sz w:val="20"/>
          <w:szCs w:val="20"/>
          <w:lang w:eastAsia="ko-KR"/>
        </w:rPr>
        <w:t>)</w:t>
      </w:r>
      <w:r w:rsidRPr="007D25B0">
        <w:rPr>
          <w:noProof/>
          <w:sz w:val="20"/>
          <w:szCs w:val="20"/>
        </w:rPr>
        <w:br/>
      </w:r>
      <w:r w:rsidRPr="007D25B0">
        <w:rPr>
          <w:noProof/>
          <w:sz w:val="20"/>
          <w:szCs w:val="20"/>
          <w:lang w:eastAsia="ko-KR"/>
        </w:rPr>
        <w:t>ScaledRefLayerPicHeightInSamplesL</w:t>
      </w:r>
      <w:r w:rsidRPr="007D25B0">
        <w:rPr>
          <w:noProof/>
          <w:sz w:val="20"/>
          <w:szCs w:val="20"/>
        </w:rPr>
        <w:t xml:space="preserve"> = </w:t>
      </w:r>
      <w:r w:rsidRPr="007D25B0">
        <w:rPr>
          <w:noProof/>
          <w:sz w:val="20"/>
          <w:szCs w:val="20"/>
          <w:lang w:eastAsia="ko-KR"/>
        </w:rPr>
        <w:t>PicHeightInSamplesL</w:t>
      </w:r>
      <w:r w:rsidRPr="007D25B0">
        <w:rPr>
          <w:noProof/>
          <w:sz w:val="20"/>
          <w:szCs w:val="20"/>
        </w:rPr>
        <w:t> – </w:t>
      </w:r>
      <w:r w:rsidRPr="007D25B0">
        <w:rPr>
          <w:noProof/>
          <w:sz w:val="20"/>
          <w:szCs w:val="20"/>
        </w:rPr>
        <w:br/>
      </w:r>
      <w:r w:rsidRPr="007D25B0">
        <w:rPr>
          <w:noProof/>
          <w:sz w:val="20"/>
          <w:szCs w:val="20"/>
        </w:rPr>
        <w:tab/>
      </w:r>
      <w:r w:rsidRPr="007D25B0">
        <w:rPr>
          <w:noProof/>
          <w:sz w:val="20"/>
          <w:szCs w:val="20"/>
        </w:rPr>
        <w:tab/>
      </w:r>
      <w:r w:rsidRPr="007D25B0">
        <w:rPr>
          <w:noProof/>
          <w:sz w:val="20"/>
          <w:szCs w:val="20"/>
        </w:rPr>
        <w:tab/>
        <w:t>ScaledRefLayerTopOffset – ScaledRefLayerBottomOffset</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18</w:t>
      </w:r>
      <w:r w:rsidR="0074750D" w:rsidRPr="007D25B0">
        <w:rPr>
          <w:noProof/>
          <w:sz w:val="20"/>
          <w:szCs w:val="20"/>
        </w:rPr>
        <w:fldChar w:fldCharType="end"/>
      </w:r>
      <w:r w:rsidRPr="007D25B0">
        <w:rPr>
          <w:noProof/>
          <w:sz w:val="20"/>
          <w:szCs w:val="20"/>
          <w:lang w:eastAsia="ko-KR"/>
        </w:rPr>
        <w:t>)</w:t>
      </w:r>
    </w:p>
    <w:p w:rsidR="00EA1617" w:rsidRPr="007D25B0"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7D25B0">
        <w:rPr>
          <w:noProof/>
          <w:sz w:val="20"/>
          <w:szCs w:val="20"/>
        </w:rPr>
        <w:t xml:space="preserve"> The variables </w:t>
      </w:r>
      <w:r w:rsidRPr="007D25B0">
        <w:rPr>
          <w:noProof/>
          <w:sz w:val="20"/>
          <w:szCs w:val="20"/>
          <w:lang w:eastAsia="ko-KR"/>
        </w:rPr>
        <w:t>ScaleFactorX</w:t>
      </w:r>
      <w:r w:rsidRPr="007D25B0">
        <w:rPr>
          <w:sz w:val="20"/>
          <w:szCs w:val="20"/>
        </w:rPr>
        <w:t xml:space="preserve"> </w:t>
      </w:r>
      <w:r w:rsidRPr="007D25B0">
        <w:rPr>
          <w:noProof/>
          <w:sz w:val="20"/>
          <w:szCs w:val="20"/>
          <w:lang w:eastAsia="ko-KR"/>
        </w:rPr>
        <w:t>and ScaleFactorY</w:t>
      </w:r>
      <w:r w:rsidRPr="007D25B0">
        <w:rPr>
          <w:sz w:val="20"/>
          <w:szCs w:val="20"/>
        </w:rPr>
        <w:t xml:space="preserve"> </w:t>
      </w:r>
      <w:r w:rsidRPr="007D25B0">
        <w:rPr>
          <w:noProof/>
          <w:sz w:val="20"/>
          <w:szCs w:val="20"/>
          <w:lang w:eastAsia="ko-KR"/>
        </w:rPr>
        <w:t>are derived as follows:</w:t>
      </w:r>
    </w:p>
    <w:p w:rsidR="00EA1617" w:rsidRPr="007D25B0" w:rsidRDefault="00EA1617" w:rsidP="00EA1617">
      <w:pPr>
        <w:pStyle w:val="Equation"/>
        <w:spacing w:before="136" w:after="0"/>
        <w:ind w:left="630"/>
        <w:rPr>
          <w:noProof/>
          <w:sz w:val="20"/>
          <w:szCs w:val="20"/>
          <w:lang w:eastAsia="ko-KR"/>
        </w:rPr>
      </w:pPr>
      <w:r w:rsidRPr="007D25B0">
        <w:rPr>
          <w:noProof/>
          <w:sz w:val="20"/>
          <w:szCs w:val="20"/>
          <w:lang w:eastAsia="ko-KR"/>
        </w:rPr>
        <w:lastRenderedPageBreak/>
        <w:t>ScaleFactorX</w:t>
      </w:r>
      <w:r w:rsidRPr="007D25B0">
        <w:rPr>
          <w:sz w:val="20"/>
          <w:szCs w:val="20"/>
        </w:rPr>
        <w:t xml:space="preserve"> = ( ( </w:t>
      </w:r>
      <w:r w:rsidRPr="007D25B0">
        <w:rPr>
          <w:noProof/>
          <w:sz w:val="20"/>
          <w:szCs w:val="20"/>
          <w:lang w:eastAsia="ko-KR"/>
        </w:rPr>
        <w:t xml:space="preserve">RefLayerPicWidthInSamplesL </w:t>
      </w:r>
      <w:r w:rsidRPr="007D25B0">
        <w:rPr>
          <w:sz w:val="20"/>
          <w:szCs w:val="20"/>
        </w:rPr>
        <w:t>&lt;&lt; 16 ) + ( </w:t>
      </w:r>
      <w:r w:rsidRPr="007D25B0">
        <w:rPr>
          <w:noProof/>
          <w:sz w:val="20"/>
          <w:szCs w:val="20"/>
          <w:lang w:eastAsia="ko-KR"/>
        </w:rPr>
        <w:t>ScaledRefLayerPicWidthInSamplesL</w:t>
      </w:r>
      <w:r w:rsidRPr="007D25B0">
        <w:rPr>
          <w:sz w:val="20"/>
          <w:szCs w:val="20"/>
        </w:rPr>
        <w:t xml:space="preserve"> &gt;&gt; 1 ) ) /</w:t>
      </w:r>
      <w:r w:rsidRPr="007D25B0">
        <w:rPr>
          <w:rFonts w:hint="eastAsia"/>
          <w:sz w:val="20"/>
          <w:szCs w:val="20"/>
          <w:lang w:eastAsia="zh-TW"/>
        </w:rPr>
        <w:t xml:space="preserve"> </w:t>
      </w:r>
      <w:r w:rsidRPr="007D25B0">
        <w:rPr>
          <w:noProof/>
          <w:sz w:val="20"/>
          <w:szCs w:val="20"/>
          <w:lang w:eastAsia="ko-KR"/>
        </w:rPr>
        <w:t>ScaledRefLayerPicWidthInSamplesL</w:t>
      </w:r>
      <w:r w:rsidR="00E5405F" w:rsidRPr="007D25B0">
        <w:rPr>
          <w:noProof/>
          <w:sz w:val="20"/>
          <w:szCs w:val="20"/>
          <w:lang w:eastAsia="ko-KR"/>
        </w:rPr>
        <w:tab/>
      </w:r>
      <w:r w:rsidRPr="007D25B0">
        <w:rPr>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19</w:t>
      </w:r>
      <w:r w:rsidR="0074750D" w:rsidRPr="007D25B0">
        <w:rPr>
          <w:noProof/>
          <w:sz w:val="20"/>
          <w:szCs w:val="20"/>
        </w:rPr>
        <w:fldChar w:fldCharType="end"/>
      </w:r>
      <w:r w:rsidRPr="007D25B0">
        <w:rPr>
          <w:noProof/>
          <w:sz w:val="20"/>
          <w:szCs w:val="20"/>
          <w:lang w:eastAsia="ko-KR"/>
        </w:rPr>
        <w:t>)</w:t>
      </w:r>
      <w:r w:rsidRPr="007D25B0">
        <w:rPr>
          <w:rFonts w:hint="eastAsia"/>
          <w:sz w:val="20"/>
          <w:szCs w:val="20"/>
          <w:lang w:eastAsia="zh-TW"/>
        </w:rPr>
        <w:br/>
      </w:r>
      <w:r w:rsidRPr="007D25B0">
        <w:rPr>
          <w:sz w:val="20"/>
          <w:szCs w:val="20"/>
        </w:rPr>
        <w:t>ScaleFactorY = ( ( </w:t>
      </w:r>
      <w:r w:rsidRPr="007D25B0">
        <w:rPr>
          <w:noProof/>
          <w:sz w:val="20"/>
          <w:szCs w:val="20"/>
          <w:lang w:eastAsia="ko-KR"/>
        </w:rPr>
        <w:t>RefLayerPicHeightInSamplesL</w:t>
      </w:r>
      <w:r w:rsidRPr="007D25B0">
        <w:rPr>
          <w:sz w:val="20"/>
          <w:szCs w:val="20"/>
        </w:rPr>
        <w:t xml:space="preserve"> &lt;&lt; 16 ) + ( </w:t>
      </w:r>
      <w:r w:rsidRPr="007D25B0">
        <w:rPr>
          <w:noProof/>
          <w:sz w:val="20"/>
          <w:szCs w:val="20"/>
          <w:lang w:eastAsia="ko-KR"/>
        </w:rPr>
        <w:t>ScaledRefLayerPicHeightInSamplesL</w:t>
      </w:r>
      <w:r w:rsidRPr="007D25B0">
        <w:rPr>
          <w:sz w:val="20"/>
          <w:szCs w:val="20"/>
        </w:rPr>
        <w:t xml:space="preserve"> &gt;&gt; 1 ) ) /</w:t>
      </w:r>
      <w:r w:rsidRPr="007D25B0">
        <w:rPr>
          <w:sz w:val="20"/>
          <w:szCs w:val="20"/>
          <w:lang w:eastAsia="zh-TW"/>
        </w:rPr>
        <w:t xml:space="preserve"> </w:t>
      </w:r>
      <w:r w:rsidRPr="007D25B0">
        <w:rPr>
          <w:noProof/>
          <w:sz w:val="20"/>
          <w:szCs w:val="20"/>
          <w:lang w:eastAsia="ko-KR"/>
        </w:rPr>
        <w:t>ScaledRefLayerPicHeightInSamplesL</w:t>
      </w:r>
      <w:r w:rsidR="00E5405F" w:rsidRPr="007D25B0">
        <w:rPr>
          <w:noProof/>
          <w:sz w:val="20"/>
          <w:szCs w:val="20"/>
          <w:lang w:eastAsia="ko-KR"/>
        </w:rPr>
        <w:tab/>
      </w:r>
      <w:r w:rsidRPr="007D25B0">
        <w:rPr>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20</w:t>
      </w:r>
      <w:r w:rsidR="0074750D" w:rsidRPr="007D25B0">
        <w:rPr>
          <w:noProof/>
          <w:sz w:val="20"/>
          <w:szCs w:val="20"/>
        </w:rPr>
        <w:fldChar w:fldCharType="end"/>
      </w:r>
      <w:r w:rsidRPr="007D25B0">
        <w:rPr>
          <w:noProof/>
          <w:sz w:val="20"/>
          <w:szCs w:val="20"/>
          <w:lang w:eastAsia="ko-KR"/>
        </w:rPr>
        <w:t>)</w:t>
      </w:r>
    </w:p>
    <w:p w:rsidR="00EA1617" w:rsidRPr="007D25B0" w:rsidRDefault="00EA1617" w:rsidP="00EA1617">
      <w:pPr>
        <w:tabs>
          <w:tab w:val="left" w:pos="400"/>
        </w:tabs>
        <w:rPr>
          <w:noProof/>
        </w:rPr>
      </w:pPr>
      <w:r w:rsidRPr="007D25B0">
        <w:rPr>
          <w:noProof/>
        </w:rPr>
        <w:t>The following steps are applied to derive the resampled inter layer reference picture rsPic.</w:t>
      </w:r>
    </w:p>
    <w:p w:rsidR="00EA1617" w:rsidRPr="007D25B0" w:rsidRDefault="00EA1617" w:rsidP="00EA1617">
      <w:pPr>
        <w:ind w:left="434" w:hanging="434"/>
        <w:rPr>
          <w:noProof/>
        </w:rPr>
      </w:pPr>
      <w:r w:rsidRPr="007D25B0">
        <w:rPr>
          <w:noProof/>
        </w:rPr>
        <w:t>–</w:t>
      </w:r>
      <w:r w:rsidRPr="007D25B0">
        <w:rPr>
          <w:noProof/>
        </w:rPr>
        <w:tab/>
        <w:t xml:space="preserve">if </w:t>
      </w:r>
      <w:r w:rsidRPr="007D25B0">
        <w:rPr>
          <w:noProof/>
          <w:lang w:eastAsia="ko-KR"/>
        </w:rPr>
        <w:t>PicWidthInSamplesL</w:t>
      </w:r>
      <w:r w:rsidRPr="007D25B0">
        <w:rPr>
          <w:noProof/>
        </w:rPr>
        <w:t xml:space="preserve"> is equal to </w:t>
      </w:r>
      <w:r w:rsidRPr="007D25B0">
        <w:rPr>
          <w:noProof/>
          <w:lang w:eastAsia="ko-KR"/>
        </w:rPr>
        <w:t>RefLayerPicWidthInSamplesL and PicHeightInSamplesL</w:t>
      </w:r>
      <w:r w:rsidRPr="007D25B0">
        <w:rPr>
          <w:noProof/>
        </w:rPr>
        <w:t xml:space="preserve"> is equal to </w:t>
      </w:r>
      <w:r w:rsidRPr="007D25B0">
        <w:rPr>
          <w:noProof/>
          <w:lang w:eastAsia="ko-KR"/>
        </w:rPr>
        <w:t xml:space="preserve">RefLayerPicHeightInSamplesL and the values of </w:t>
      </w:r>
      <w:r w:rsidRPr="007D25B0">
        <w:rPr>
          <w:noProof/>
        </w:rPr>
        <w:t>ScaledRefLayerLeftOffset, ScaledRefLayerTopOffset, ScaledRefLayerRightOffset and ScaledRefLayerBottomOffset are all equal to 0</w:t>
      </w:r>
    </w:p>
    <w:p w:rsidR="00EA1617" w:rsidRPr="007D25B0" w:rsidRDefault="00EA1617" w:rsidP="002026D5">
      <w:pPr>
        <w:numPr>
          <w:ilvl w:val="1"/>
          <w:numId w:val="14"/>
        </w:numPr>
        <w:rPr>
          <w:noProof/>
        </w:rPr>
      </w:pPr>
      <w:r w:rsidRPr="007D25B0">
        <w:rPr>
          <w:noProof/>
        </w:rPr>
        <w:t>rsPic is set</w:t>
      </w:r>
      <w:r w:rsidR="0055551F" w:rsidRPr="007D25B0">
        <w:rPr>
          <w:noProof/>
        </w:rPr>
        <w:t xml:space="preserve"> equal</w:t>
      </w:r>
      <w:r w:rsidRPr="007D25B0">
        <w:rPr>
          <w:noProof/>
        </w:rPr>
        <w:t xml:space="preserve"> to rlPic</w:t>
      </w:r>
      <w:r w:rsidR="004A12F3" w:rsidRPr="007D25B0">
        <w:rPr>
          <w:noProof/>
        </w:rPr>
        <w:t>.</w:t>
      </w:r>
    </w:p>
    <w:p w:rsidR="00EA1617" w:rsidRPr="007D25B0" w:rsidRDefault="00EA1617" w:rsidP="00EA1617">
      <w:pPr>
        <w:ind w:left="434" w:hanging="434"/>
        <w:rPr>
          <w:noProof/>
        </w:rPr>
      </w:pPr>
      <w:r w:rsidRPr="007D25B0">
        <w:rPr>
          <w:noProof/>
        </w:rPr>
        <w:t>–</w:t>
      </w:r>
      <w:r w:rsidRPr="007D25B0">
        <w:rPr>
          <w:noProof/>
        </w:rPr>
        <w:tab/>
        <w:t>otherwise, rsPic is derived as follows:</w:t>
      </w:r>
    </w:p>
    <w:p w:rsidR="004A12F3" w:rsidRPr="007D25B0" w:rsidRDefault="004A12F3" w:rsidP="002026D5">
      <w:pPr>
        <w:pStyle w:val="ListParagraph"/>
        <w:numPr>
          <w:ilvl w:val="1"/>
          <w:numId w:val="14"/>
        </w:numPr>
        <w:tabs>
          <w:tab w:val="clear" w:pos="1191"/>
        </w:tabs>
        <w:rPr>
          <w:noProof/>
        </w:rPr>
      </w:pPr>
      <w:r w:rsidRPr="007D25B0">
        <w:t xml:space="preserve">The </w:t>
      </w:r>
      <w:r w:rsidR="00C675A6" w:rsidRPr="007D25B0">
        <w:rPr>
          <w:noProof/>
        </w:rPr>
        <w:t>PicOrderCntVal</w:t>
      </w:r>
      <w:r w:rsidRPr="007D25B0">
        <w:rPr>
          <w:noProof/>
        </w:rPr>
        <w:t xml:space="preserve"> </w:t>
      </w:r>
      <w:r w:rsidR="00C675A6" w:rsidRPr="007D25B0">
        <w:rPr>
          <w:noProof/>
        </w:rPr>
        <w:t xml:space="preserve">value </w:t>
      </w:r>
      <w:r w:rsidRPr="007D25B0">
        <w:rPr>
          <w:noProof/>
        </w:rPr>
        <w:t xml:space="preserve">of rsPic is set equal to the </w:t>
      </w:r>
      <w:r w:rsidR="00C675A6" w:rsidRPr="007D25B0">
        <w:rPr>
          <w:noProof/>
        </w:rPr>
        <w:t>PicOrderCntVal</w:t>
      </w:r>
      <w:r w:rsidRPr="007D25B0">
        <w:rPr>
          <w:noProof/>
        </w:rPr>
        <w:t xml:space="preserve"> </w:t>
      </w:r>
      <w:r w:rsidR="00C675A6" w:rsidRPr="007D25B0">
        <w:rPr>
          <w:noProof/>
        </w:rPr>
        <w:t xml:space="preserve">value </w:t>
      </w:r>
      <w:r w:rsidRPr="007D25B0">
        <w:rPr>
          <w:noProof/>
        </w:rPr>
        <w:t>of rlPic.</w:t>
      </w:r>
    </w:p>
    <w:p w:rsidR="00EA1617" w:rsidRPr="007D25B0" w:rsidRDefault="00DA2A67" w:rsidP="00D242E9">
      <w:pPr>
        <w:pStyle w:val="ListParagraph"/>
        <w:numPr>
          <w:ilvl w:val="1"/>
          <w:numId w:val="14"/>
        </w:numPr>
        <w:tabs>
          <w:tab w:val="clear" w:pos="1191"/>
        </w:tabs>
        <w:rPr>
          <w:noProof/>
        </w:rPr>
      </w:pPr>
      <w:r w:rsidRPr="007D25B0">
        <w:rPr>
          <w:lang w:val="en-CA"/>
        </w:rPr>
        <w:t>W</w:t>
      </w:r>
      <w:r w:rsidR="00D242E9" w:rsidRPr="007D25B0">
        <w:rPr>
          <w:lang w:val="en-CA"/>
        </w:rPr>
        <w:t>he</w:t>
      </w:r>
      <w:r w:rsidRPr="007D25B0">
        <w:rPr>
          <w:lang w:val="en-CA"/>
        </w:rPr>
        <w:t xml:space="preserve">n </w:t>
      </w:r>
      <w:proofErr w:type="gramStart"/>
      <w:r w:rsidR="00D242E9" w:rsidRPr="007D25B0">
        <w:rPr>
          <w:lang w:val="en-CA"/>
        </w:rPr>
        <w:t>SamplePredEnabledFlag</w:t>
      </w:r>
      <w:r w:rsidRPr="007D25B0">
        <w:rPr>
          <w:lang w:val="en-CA"/>
        </w:rPr>
        <w:t>[</w:t>
      </w:r>
      <w:proofErr w:type="gramEnd"/>
      <w:r w:rsidRPr="007D25B0">
        <w:rPr>
          <w:lang w:val="en-CA"/>
        </w:rPr>
        <w:t> </w:t>
      </w:r>
      <w:r w:rsidR="00D242E9" w:rsidRPr="007D25B0">
        <w:rPr>
          <w:lang w:val="en-CA"/>
        </w:rPr>
        <w:t>currLayerId</w:t>
      </w:r>
      <w:r w:rsidRPr="007D25B0">
        <w:rPr>
          <w:lang w:val="en-CA"/>
        </w:rPr>
        <w:t> ][ </w:t>
      </w:r>
      <w:r w:rsidR="00D72B8D" w:rsidRPr="007D25B0">
        <w:rPr>
          <w:lang w:val="en-CA"/>
        </w:rPr>
        <w:t>rLId</w:t>
      </w:r>
      <w:r w:rsidRPr="007D25B0">
        <w:rPr>
          <w:lang w:val="en-CA"/>
        </w:rPr>
        <w:t xml:space="preserve"> ] </w:t>
      </w:r>
      <w:r w:rsidR="00D242E9" w:rsidRPr="007D25B0">
        <w:rPr>
          <w:lang w:val="en-CA"/>
        </w:rPr>
        <w:t xml:space="preserve">is equal to 1, </w:t>
      </w:r>
      <w:r w:rsidR="00D242E9" w:rsidRPr="007D25B0">
        <w:rPr>
          <w:noProof/>
        </w:rPr>
        <w:t xml:space="preserve">the </w:t>
      </w:r>
      <w:r w:rsidR="00EA1617" w:rsidRPr="007D25B0">
        <w:rPr>
          <w:noProof/>
        </w:rPr>
        <w:t xml:space="preserve">picture sample resampling process as specified in subclause </w:t>
      </w:r>
      <w:r w:rsidR="002D2385" w:rsidRPr="007D25B0">
        <w:fldChar w:fldCharType="begin"/>
      </w:r>
      <w:r w:rsidR="002D2385" w:rsidRPr="007D25B0">
        <w:instrText xml:space="preserve"> REF _Ref348598889 \r \h  \* MERGEFORMAT </w:instrText>
      </w:r>
      <w:r w:rsidR="002D2385" w:rsidRPr="007D25B0">
        <w:fldChar w:fldCharType="separate"/>
      </w:r>
      <w:r w:rsidR="00E907A9" w:rsidRPr="007D25B0">
        <w:rPr>
          <w:noProof/>
        </w:rPr>
        <w:t>H.8.1.4.1</w:t>
      </w:r>
      <w:r w:rsidR="002D2385" w:rsidRPr="007D25B0">
        <w:fldChar w:fldCharType="end"/>
      </w:r>
      <w:r w:rsidR="00EA1617" w:rsidRPr="007D25B0">
        <w:rPr>
          <w:noProof/>
        </w:rPr>
        <w:t xml:space="preserve"> is invoked with </w:t>
      </w:r>
      <w:r w:rsidR="00D242E9" w:rsidRPr="007D25B0">
        <w:rPr>
          <w:noProof/>
        </w:rPr>
        <w:t>the sample arrays</w:t>
      </w:r>
      <w:r w:rsidR="00EA1617" w:rsidRPr="007D25B0">
        <w:rPr>
          <w:noProof/>
        </w:rPr>
        <w:t xml:space="preserve"> of </w:t>
      </w:r>
      <w:r w:rsidR="00D242E9" w:rsidRPr="007D25B0">
        <w:rPr>
          <w:noProof/>
        </w:rPr>
        <w:t xml:space="preserve">reference layer picture </w:t>
      </w:r>
      <w:r w:rsidR="00EA1617" w:rsidRPr="007D25B0">
        <w:rPr>
          <w:noProof/>
        </w:rPr>
        <w:t xml:space="preserve">rlPic as input, and with the </w:t>
      </w:r>
      <w:r w:rsidR="00D242E9" w:rsidRPr="007D25B0">
        <w:rPr>
          <w:noProof/>
        </w:rPr>
        <w:t>sample arrays</w:t>
      </w:r>
      <w:r w:rsidR="00EA1617" w:rsidRPr="007D25B0">
        <w:rPr>
          <w:noProof/>
        </w:rPr>
        <w:t xml:space="preserve"> of </w:t>
      </w:r>
      <w:r w:rsidR="00D242E9" w:rsidRPr="007D25B0">
        <w:rPr>
          <w:noProof/>
        </w:rPr>
        <w:t xml:space="preserve">resampled picture </w:t>
      </w:r>
      <w:r w:rsidR="00EA1617" w:rsidRPr="007D25B0">
        <w:rPr>
          <w:noProof/>
        </w:rPr>
        <w:t>rsPic as output.</w:t>
      </w:r>
    </w:p>
    <w:p w:rsidR="00E056F8" w:rsidRPr="007D25B0" w:rsidRDefault="00EA1617" w:rsidP="002026D5">
      <w:pPr>
        <w:pStyle w:val="ListParagraph"/>
        <w:numPr>
          <w:ilvl w:val="1"/>
          <w:numId w:val="14"/>
        </w:numPr>
        <w:tabs>
          <w:tab w:val="clear" w:pos="1191"/>
        </w:tabs>
        <w:rPr>
          <w:noProof/>
        </w:rPr>
      </w:pPr>
      <w:r w:rsidRPr="007D25B0">
        <w:rPr>
          <w:noProof/>
        </w:rPr>
        <w:t xml:space="preserve">When </w:t>
      </w:r>
      <w:proofErr w:type="gramStart"/>
      <w:r w:rsidR="00D242E9" w:rsidRPr="007D25B0">
        <w:rPr>
          <w:lang w:val="en-CA"/>
        </w:rPr>
        <w:t>MotionPredEnabledFlag[</w:t>
      </w:r>
      <w:proofErr w:type="gramEnd"/>
      <w:r w:rsidR="00D242E9" w:rsidRPr="007D25B0">
        <w:rPr>
          <w:lang w:val="en-CA"/>
        </w:rPr>
        <w:t> currLayerId ][ </w:t>
      </w:r>
      <w:r w:rsidR="00D72B8D" w:rsidRPr="007D25B0">
        <w:rPr>
          <w:lang w:val="en-CA"/>
        </w:rPr>
        <w:t>rL</w:t>
      </w:r>
      <w:r w:rsidR="00D242E9" w:rsidRPr="007D25B0">
        <w:rPr>
          <w:lang w:val="en-CA"/>
        </w:rPr>
        <w:t>Id ]</w:t>
      </w:r>
      <w:r w:rsidR="0007230D" w:rsidRPr="007D25B0">
        <w:rPr>
          <w:noProof/>
        </w:rPr>
        <w:t xml:space="preserve"> </w:t>
      </w:r>
      <w:r w:rsidRPr="007D25B0">
        <w:rPr>
          <w:noProof/>
        </w:rPr>
        <w:t xml:space="preserve">is equal to 1, the picture motion field resampling process as specified in subclause </w:t>
      </w:r>
      <w:r w:rsidR="002D2385" w:rsidRPr="007D25B0">
        <w:fldChar w:fldCharType="begin"/>
      </w:r>
      <w:r w:rsidR="002D2385" w:rsidRPr="007D25B0">
        <w:instrText xml:space="preserve"> REF _Ref364437164 \r \h  \* MERGEFORMAT </w:instrText>
      </w:r>
      <w:r w:rsidR="002D2385" w:rsidRPr="007D25B0">
        <w:fldChar w:fldCharType="separate"/>
      </w:r>
      <w:r w:rsidR="004C44E5" w:rsidRPr="007D25B0">
        <w:rPr>
          <w:noProof/>
        </w:rPr>
        <w:t>H.8.1.4.2</w:t>
      </w:r>
      <w:r w:rsidR="002D2385" w:rsidRPr="007D25B0">
        <w:fldChar w:fldCharType="end"/>
      </w:r>
      <w:r w:rsidR="004C44E5" w:rsidRPr="007D25B0">
        <w:rPr>
          <w:noProof/>
        </w:rPr>
        <w:t xml:space="preserve"> </w:t>
      </w:r>
      <w:r w:rsidRPr="007D25B0">
        <w:rPr>
          <w:noProof/>
        </w:rPr>
        <w:t xml:space="preserve">is invoked with </w:t>
      </w:r>
      <w:r w:rsidR="005C51E0" w:rsidRPr="007D25B0">
        <w:rPr>
          <w:noProof/>
        </w:rPr>
        <w:t xml:space="preserve">refereence layer picture </w:t>
      </w:r>
      <w:r w:rsidR="00231C6F" w:rsidRPr="007D25B0">
        <w:rPr>
          <w:noProof/>
        </w:rPr>
        <w:t>rlPic</w:t>
      </w:r>
      <w:r w:rsidR="005C51E0" w:rsidRPr="007D25B0">
        <w:rPr>
          <w:noProof/>
        </w:rPr>
        <w:t xml:space="preserve"> and its motion field</w:t>
      </w:r>
      <w:r w:rsidRPr="007D25B0">
        <w:rPr>
          <w:noProof/>
        </w:rPr>
        <w:t xml:space="preserve"> as input</w:t>
      </w:r>
      <w:r w:rsidR="00DC29BD" w:rsidRPr="007D25B0">
        <w:rPr>
          <w:noProof/>
        </w:rPr>
        <w:t>s</w:t>
      </w:r>
      <w:r w:rsidRPr="007D25B0">
        <w:rPr>
          <w:noProof/>
        </w:rPr>
        <w:t xml:space="preserve">, and with the  motion field of </w:t>
      </w:r>
      <w:r w:rsidR="005C51E0" w:rsidRPr="007D25B0">
        <w:rPr>
          <w:noProof/>
        </w:rPr>
        <w:t>resampled picture rsPic</w:t>
      </w:r>
      <w:r w:rsidR="00E056F8" w:rsidRPr="007D25B0">
        <w:rPr>
          <w:noProof/>
        </w:rPr>
        <w:t xml:space="preserve"> </w:t>
      </w:r>
      <w:r w:rsidRPr="007D25B0">
        <w:rPr>
          <w:noProof/>
        </w:rPr>
        <w:t>as output.</w:t>
      </w:r>
    </w:p>
    <w:p w:rsidR="00EA1617" w:rsidRPr="007D25B0" w:rsidRDefault="00EA1617" w:rsidP="00EA1617">
      <w:pPr>
        <w:pStyle w:val="Annex5"/>
        <w:ind w:left="2232"/>
      </w:pPr>
      <w:bookmarkStart w:id="1412" w:name="_Ref348598889"/>
      <w:r w:rsidRPr="007D25B0">
        <w:t>Resampling process of picture sample values</w:t>
      </w:r>
      <w:bookmarkEnd w:id="1412"/>
      <w:r w:rsidRPr="007D25B0">
        <w:t xml:space="preserve"> </w:t>
      </w:r>
    </w:p>
    <w:p w:rsidR="00EA1617" w:rsidRPr="007D25B0" w:rsidRDefault="00EA1617" w:rsidP="00EA1617">
      <w:pPr>
        <w:rPr>
          <w:noProof/>
          <w:lang w:eastAsia="ko-KR"/>
        </w:rPr>
      </w:pPr>
      <w:r w:rsidRPr="007D25B0">
        <w:rPr>
          <w:noProof/>
          <w:lang w:eastAsia="ko-KR"/>
        </w:rPr>
        <w:t>Inputs to this process are:</w:t>
      </w:r>
    </w:p>
    <w:p w:rsidR="00EA1617" w:rsidRPr="007D25B0" w:rsidRDefault="00EA1617" w:rsidP="00040449">
      <w:pPr>
        <w:ind w:left="434" w:hanging="434"/>
        <w:rPr>
          <w:noProof/>
        </w:rPr>
      </w:pPr>
      <w:r w:rsidRPr="007D25B0">
        <w:rPr>
          <w:noProof/>
        </w:rPr>
        <w:t>–</w:t>
      </w:r>
      <w:r w:rsidRPr="007D25B0">
        <w:rPr>
          <w:noProof/>
        </w:rPr>
        <w:tab/>
        <w:t>a ( </w:t>
      </w:r>
      <w:r w:rsidRPr="007D25B0">
        <w:rPr>
          <w:noProof/>
          <w:lang w:eastAsia="ko-KR"/>
        </w:rPr>
        <w:t>RefLayerPicWidthInSamplesL</w:t>
      </w:r>
      <w:r w:rsidRPr="007D25B0">
        <w:rPr>
          <w:noProof/>
        </w:rPr>
        <w:t> ) x ( </w:t>
      </w:r>
      <w:r w:rsidRPr="007D25B0">
        <w:rPr>
          <w:noProof/>
          <w:lang w:eastAsia="ko-KR"/>
        </w:rPr>
        <w:t>RefLayerPicHeightInSamplesL</w:t>
      </w:r>
      <w:r w:rsidRPr="007D25B0">
        <w:rPr>
          <w:noProof/>
        </w:rPr>
        <w:t> ) array rlPicSample</w:t>
      </w:r>
      <w:r w:rsidRPr="007D25B0">
        <w:rPr>
          <w:noProof/>
          <w:vertAlign w:val="subscript"/>
        </w:rPr>
        <w:t>L</w:t>
      </w:r>
      <w:r w:rsidRPr="007D25B0">
        <w:rPr>
          <w:noProof/>
        </w:rPr>
        <w:t xml:space="preserve"> of luma samples </w:t>
      </w:r>
    </w:p>
    <w:p w:rsidR="00EA1617" w:rsidRPr="007D25B0" w:rsidRDefault="00EA1617" w:rsidP="00040449">
      <w:pPr>
        <w:ind w:left="434" w:hanging="434"/>
        <w:rPr>
          <w:noProof/>
        </w:rPr>
      </w:pPr>
      <w:r w:rsidRPr="007D25B0">
        <w:rPr>
          <w:noProof/>
        </w:rPr>
        <w:t>–</w:t>
      </w:r>
      <w:r w:rsidRPr="007D25B0">
        <w:rPr>
          <w:noProof/>
        </w:rPr>
        <w:tab/>
        <w:t>a ( </w:t>
      </w:r>
      <w:r w:rsidRPr="007D25B0">
        <w:rPr>
          <w:noProof/>
          <w:lang w:eastAsia="ko-KR"/>
        </w:rPr>
        <w:t>RefLayerPicWidthInSamplesC</w:t>
      </w:r>
      <w:r w:rsidRPr="007D25B0">
        <w:rPr>
          <w:noProof/>
        </w:rPr>
        <w:t> ) x ( </w:t>
      </w:r>
      <w:r w:rsidRPr="007D25B0">
        <w:rPr>
          <w:noProof/>
          <w:lang w:eastAsia="ko-KR"/>
        </w:rPr>
        <w:t>RefLayerPicHeightInSamplesC</w:t>
      </w:r>
      <w:r w:rsidRPr="007D25B0">
        <w:rPr>
          <w:noProof/>
        </w:rPr>
        <w:t> ) array rlPicSample</w:t>
      </w:r>
      <w:r w:rsidRPr="007D25B0">
        <w:rPr>
          <w:noProof/>
          <w:vertAlign w:val="subscript"/>
        </w:rPr>
        <w:t>Cb</w:t>
      </w:r>
      <w:r w:rsidRPr="007D25B0">
        <w:rPr>
          <w:noProof/>
        </w:rPr>
        <w:t xml:space="preserve"> of chroma samples of the component Cb</w:t>
      </w:r>
    </w:p>
    <w:p w:rsidR="00EA1617" w:rsidRPr="007D25B0" w:rsidRDefault="00EA1617" w:rsidP="00040449">
      <w:pPr>
        <w:ind w:left="434" w:hanging="434"/>
        <w:rPr>
          <w:noProof/>
        </w:rPr>
      </w:pPr>
      <w:r w:rsidRPr="007D25B0">
        <w:rPr>
          <w:noProof/>
        </w:rPr>
        <w:t>–</w:t>
      </w:r>
      <w:r w:rsidRPr="007D25B0">
        <w:rPr>
          <w:noProof/>
        </w:rPr>
        <w:tab/>
        <w:t>a ( </w:t>
      </w:r>
      <w:r w:rsidRPr="007D25B0">
        <w:rPr>
          <w:noProof/>
          <w:lang w:eastAsia="ko-KR"/>
        </w:rPr>
        <w:t>RefLayerPicWidthInSamplesC</w:t>
      </w:r>
      <w:r w:rsidRPr="007D25B0">
        <w:rPr>
          <w:noProof/>
        </w:rPr>
        <w:t> ) x ( </w:t>
      </w:r>
      <w:r w:rsidRPr="007D25B0">
        <w:rPr>
          <w:noProof/>
          <w:lang w:eastAsia="ko-KR"/>
        </w:rPr>
        <w:t>RefLayerPicHeightInSamplesC</w:t>
      </w:r>
      <w:r w:rsidRPr="007D25B0">
        <w:rPr>
          <w:noProof/>
        </w:rPr>
        <w:t> ) array rlPicSample</w:t>
      </w:r>
      <w:r w:rsidRPr="007D25B0">
        <w:rPr>
          <w:noProof/>
          <w:vertAlign w:val="subscript"/>
        </w:rPr>
        <w:t>Cr</w:t>
      </w:r>
      <w:r w:rsidRPr="007D25B0">
        <w:rPr>
          <w:noProof/>
        </w:rPr>
        <w:t xml:space="preserve"> of chroma samples of the component Cr</w:t>
      </w:r>
    </w:p>
    <w:p w:rsidR="00EA1617" w:rsidRPr="007D25B0" w:rsidRDefault="00EA1617" w:rsidP="00EA1617">
      <w:pPr>
        <w:tabs>
          <w:tab w:val="left" w:pos="284"/>
        </w:tabs>
        <w:ind w:left="284" w:hanging="284"/>
        <w:rPr>
          <w:noProof/>
          <w:lang w:eastAsia="ko-KR"/>
        </w:rPr>
      </w:pPr>
      <w:r w:rsidRPr="007D25B0">
        <w:rPr>
          <w:noProof/>
          <w:lang w:eastAsia="ko-KR"/>
        </w:rPr>
        <w:t>Outputs of this process are:</w:t>
      </w:r>
    </w:p>
    <w:p w:rsidR="00EA1617" w:rsidRPr="007D25B0" w:rsidRDefault="00EA1617" w:rsidP="00040449">
      <w:pPr>
        <w:ind w:left="434" w:hanging="434"/>
        <w:rPr>
          <w:noProof/>
          <w:lang w:eastAsia="ko-KR"/>
        </w:rPr>
      </w:pPr>
      <w:r w:rsidRPr="007D25B0">
        <w:rPr>
          <w:noProof/>
        </w:rPr>
        <w:t>–</w:t>
      </w:r>
      <w:r w:rsidRPr="007D25B0">
        <w:rPr>
          <w:noProof/>
        </w:rPr>
        <w:tab/>
        <w:t>a ( </w:t>
      </w:r>
      <w:r w:rsidRPr="007D25B0">
        <w:rPr>
          <w:noProof/>
          <w:lang w:eastAsia="ko-KR"/>
        </w:rPr>
        <w:t>PicWidthInSamplesL </w:t>
      </w:r>
      <w:r w:rsidRPr="007D25B0">
        <w:rPr>
          <w:noProof/>
        </w:rPr>
        <w:t>) x ( </w:t>
      </w:r>
      <w:r w:rsidRPr="007D25B0">
        <w:rPr>
          <w:noProof/>
          <w:lang w:eastAsia="ko-KR"/>
        </w:rPr>
        <w:t>PicHeightInSamplesL </w:t>
      </w:r>
      <w:r w:rsidRPr="007D25B0">
        <w:rPr>
          <w:noProof/>
        </w:rPr>
        <w:t>) array rsPicSample</w:t>
      </w:r>
      <w:r w:rsidRPr="007D25B0">
        <w:rPr>
          <w:noProof/>
          <w:vertAlign w:val="subscript"/>
        </w:rPr>
        <w:t>L</w:t>
      </w:r>
      <w:r w:rsidRPr="007D25B0">
        <w:rPr>
          <w:noProof/>
        </w:rPr>
        <w:t xml:space="preserve"> of luma samples, </w:t>
      </w:r>
    </w:p>
    <w:p w:rsidR="00EA1617" w:rsidRPr="007D25B0" w:rsidRDefault="00EA1617" w:rsidP="00040449">
      <w:pPr>
        <w:ind w:left="434" w:hanging="434"/>
        <w:rPr>
          <w:noProof/>
          <w:lang w:eastAsia="ko-KR"/>
        </w:rPr>
      </w:pPr>
      <w:r w:rsidRPr="007D25B0">
        <w:rPr>
          <w:noProof/>
        </w:rPr>
        <w:t>–</w:t>
      </w:r>
      <w:r w:rsidRPr="007D25B0">
        <w:rPr>
          <w:noProof/>
        </w:rPr>
        <w:tab/>
        <w:t>a (  </w:t>
      </w:r>
      <w:r w:rsidRPr="007D25B0">
        <w:rPr>
          <w:noProof/>
          <w:lang w:eastAsia="ko-KR"/>
        </w:rPr>
        <w:t>PicWidthInSamplesC </w:t>
      </w:r>
      <w:r w:rsidRPr="007D25B0">
        <w:rPr>
          <w:noProof/>
        </w:rPr>
        <w:t>) x ( </w:t>
      </w:r>
      <w:r w:rsidRPr="007D25B0">
        <w:rPr>
          <w:noProof/>
          <w:lang w:eastAsia="ko-KR"/>
        </w:rPr>
        <w:t>PicHeightInSamplesC</w:t>
      </w:r>
      <w:r w:rsidRPr="007D25B0">
        <w:rPr>
          <w:noProof/>
        </w:rPr>
        <w:t> ) array rsPicSample</w:t>
      </w:r>
      <w:r w:rsidRPr="007D25B0">
        <w:rPr>
          <w:noProof/>
          <w:vertAlign w:val="subscript"/>
        </w:rPr>
        <w:t>Cb</w:t>
      </w:r>
      <w:r w:rsidRPr="007D25B0">
        <w:rPr>
          <w:noProof/>
        </w:rPr>
        <w:t xml:space="preserve"> of chroma samples of the component Cb,</w:t>
      </w:r>
    </w:p>
    <w:p w:rsidR="00EA1617" w:rsidRPr="007D25B0" w:rsidRDefault="00EA1617" w:rsidP="00040449">
      <w:pPr>
        <w:ind w:left="434" w:hanging="434"/>
        <w:rPr>
          <w:noProof/>
        </w:rPr>
      </w:pPr>
      <w:r w:rsidRPr="007D25B0">
        <w:rPr>
          <w:noProof/>
        </w:rPr>
        <w:t>–</w:t>
      </w:r>
      <w:r w:rsidRPr="007D25B0">
        <w:rPr>
          <w:noProof/>
        </w:rPr>
        <w:tab/>
        <w:t>a (  </w:t>
      </w:r>
      <w:r w:rsidRPr="007D25B0">
        <w:rPr>
          <w:noProof/>
          <w:lang w:eastAsia="ko-KR"/>
        </w:rPr>
        <w:t>PicWidthInSamplesC</w:t>
      </w:r>
      <w:r w:rsidRPr="007D25B0">
        <w:rPr>
          <w:noProof/>
        </w:rPr>
        <w:t>) x ( </w:t>
      </w:r>
      <w:r w:rsidRPr="007D25B0">
        <w:rPr>
          <w:noProof/>
          <w:lang w:eastAsia="ko-KR"/>
        </w:rPr>
        <w:t>PicHeightInSamplesC</w:t>
      </w:r>
      <w:r w:rsidRPr="007D25B0">
        <w:rPr>
          <w:noProof/>
        </w:rPr>
        <w:t> ) array rsPicSample</w:t>
      </w:r>
      <w:r w:rsidRPr="007D25B0">
        <w:rPr>
          <w:noProof/>
          <w:vertAlign w:val="subscript"/>
        </w:rPr>
        <w:t>Cr</w:t>
      </w:r>
      <w:r w:rsidRPr="007D25B0">
        <w:rPr>
          <w:noProof/>
        </w:rPr>
        <w:t xml:space="preserve"> of chroma samples of the component Cr. </w:t>
      </w:r>
    </w:p>
    <w:p w:rsidR="00EA1617" w:rsidRPr="007D25B0" w:rsidRDefault="00EA1617" w:rsidP="00EA1617">
      <w:pPr>
        <w:rPr>
          <w:noProof/>
          <w:lang w:eastAsia="ko-KR"/>
        </w:rPr>
      </w:pPr>
      <w:r w:rsidRPr="007D25B0">
        <w:rPr>
          <w:noProof/>
          <w:lang w:eastAsia="ko-KR"/>
        </w:rPr>
        <w:t xml:space="preserve">The luma sample array </w:t>
      </w:r>
      <w:r w:rsidRPr="007D25B0">
        <w:rPr>
          <w:noProof/>
        </w:rPr>
        <w:t>rsPicSample</w:t>
      </w:r>
      <w:r w:rsidRPr="007D25B0">
        <w:rPr>
          <w:noProof/>
          <w:vertAlign w:val="subscript"/>
        </w:rPr>
        <w:t>L</w:t>
      </w:r>
      <w:r w:rsidRPr="007D25B0">
        <w:rPr>
          <w:noProof/>
        </w:rPr>
        <w:t xml:space="preserve"> </w:t>
      </w:r>
      <w:r w:rsidRPr="007D25B0">
        <w:rPr>
          <w:noProof/>
          <w:lang w:eastAsia="ko-KR"/>
        </w:rPr>
        <w:t xml:space="preserve">is derived by invoking the luma sample resampling process specified in subclause </w:t>
      </w:r>
      <w:r w:rsidR="002D2385" w:rsidRPr="007D25B0">
        <w:fldChar w:fldCharType="begin"/>
      </w:r>
      <w:r w:rsidR="002D2385" w:rsidRPr="007D25B0">
        <w:instrText xml:space="preserve"> REF _Ref348598872 \r \h  \* MERGEFORMAT </w:instrText>
      </w:r>
      <w:r w:rsidR="002D2385" w:rsidRPr="007D25B0">
        <w:fldChar w:fldCharType="separate"/>
      </w:r>
      <w:r w:rsidR="00E907A9" w:rsidRPr="007D25B0">
        <w:rPr>
          <w:noProof/>
          <w:lang w:eastAsia="ko-KR"/>
        </w:rPr>
        <w:t>H.8.1.4.1.1</w:t>
      </w:r>
      <w:r w:rsidR="002D2385" w:rsidRPr="007D25B0">
        <w:fldChar w:fldCharType="end"/>
      </w:r>
      <w:r w:rsidRPr="007D25B0">
        <w:t xml:space="preserve"> </w:t>
      </w:r>
      <w:r w:rsidRPr="007D25B0">
        <w:rPr>
          <w:noProof/>
          <w:lang w:eastAsia="ko-KR"/>
        </w:rPr>
        <w:t xml:space="preserve">with the </w:t>
      </w:r>
      <w:r w:rsidRPr="007D25B0">
        <w:rPr>
          <w:noProof/>
        </w:rPr>
        <w:t xml:space="preserve">reference luma sample </w:t>
      </w:r>
      <w:r w:rsidRPr="007D25B0">
        <w:rPr>
          <w:noProof/>
          <w:lang w:eastAsia="ko-KR"/>
        </w:rPr>
        <w:t>array rlPicSample</w:t>
      </w:r>
      <w:r w:rsidRPr="007D25B0">
        <w:rPr>
          <w:noProof/>
          <w:vertAlign w:val="subscript"/>
        </w:rPr>
        <w:t>L</w:t>
      </w:r>
      <w:r w:rsidRPr="007D25B0">
        <w:rPr>
          <w:noProof/>
          <w:lang w:eastAsia="ko-KR"/>
        </w:rPr>
        <w:t xml:space="preserve"> given as input. </w:t>
      </w:r>
    </w:p>
    <w:p w:rsidR="00EA1617" w:rsidRPr="007D25B0" w:rsidRDefault="00EA1617" w:rsidP="00EA1617">
      <w:pPr>
        <w:rPr>
          <w:noProof/>
          <w:lang w:eastAsia="ko-KR"/>
        </w:rPr>
      </w:pPr>
      <w:r w:rsidRPr="007D25B0">
        <w:rPr>
          <w:noProof/>
          <w:lang w:eastAsia="ko-KR"/>
        </w:rPr>
        <w:t>The chroma sample array rsPicSample</w:t>
      </w:r>
      <w:r w:rsidRPr="007D25B0">
        <w:rPr>
          <w:noProof/>
          <w:vertAlign w:val="subscript"/>
          <w:lang w:eastAsia="ko-KR"/>
        </w:rPr>
        <w:t>Cb</w:t>
      </w:r>
      <w:r w:rsidRPr="007D25B0">
        <w:rPr>
          <w:noProof/>
          <w:lang w:eastAsia="ko-KR"/>
        </w:rPr>
        <w:t xml:space="preserve"> of the chroma component Cb is derived by invoking the chroma sample resampling process specified in subclause </w:t>
      </w:r>
      <w:r w:rsidR="002D2385" w:rsidRPr="007D25B0">
        <w:fldChar w:fldCharType="begin"/>
      </w:r>
      <w:r w:rsidR="002D2385" w:rsidRPr="007D25B0">
        <w:instrText xml:space="preserve"> REF _Ref348037885 \r \h  \* MERGEFORMAT </w:instrText>
      </w:r>
      <w:r w:rsidR="002D2385" w:rsidRPr="007D25B0">
        <w:fldChar w:fldCharType="separate"/>
      </w:r>
      <w:r w:rsidR="00E907A9" w:rsidRPr="007D25B0">
        <w:rPr>
          <w:noProof/>
          <w:lang w:eastAsia="ko-KR"/>
        </w:rPr>
        <w:t>H.8.1.4.1.2</w:t>
      </w:r>
      <w:r w:rsidR="002D2385" w:rsidRPr="007D25B0">
        <w:fldChar w:fldCharType="end"/>
      </w:r>
      <w:r w:rsidRPr="007D25B0">
        <w:rPr>
          <w:noProof/>
          <w:lang w:eastAsia="ko-KR"/>
        </w:rPr>
        <w:t xml:space="preserve"> with the reference </w:t>
      </w:r>
      <w:r w:rsidRPr="007D25B0">
        <w:rPr>
          <w:noProof/>
        </w:rPr>
        <w:t xml:space="preserve">chroma sample </w:t>
      </w:r>
      <w:r w:rsidRPr="007D25B0">
        <w:rPr>
          <w:noProof/>
          <w:lang w:eastAsia="ko-KR"/>
        </w:rPr>
        <w:t>array rlPicSample</w:t>
      </w:r>
      <w:r w:rsidRPr="007D25B0">
        <w:rPr>
          <w:noProof/>
          <w:vertAlign w:val="subscript"/>
        </w:rPr>
        <w:t>Cb</w:t>
      </w:r>
      <w:r w:rsidRPr="007D25B0">
        <w:rPr>
          <w:noProof/>
          <w:lang w:eastAsia="ko-KR"/>
        </w:rPr>
        <w:t xml:space="preserve"> given as input. </w:t>
      </w:r>
    </w:p>
    <w:p w:rsidR="00EA1617" w:rsidRPr="007D25B0" w:rsidRDefault="00EA1617" w:rsidP="00EA1617">
      <w:pPr>
        <w:rPr>
          <w:noProof/>
          <w:lang w:eastAsia="ko-KR"/>
        </w:rPr>
      </w:pPr>
      <w:r w:rsidRPr="007D25B0">
        <w:rPr>
          <w:noProof/>
          <w:lang w:eastAsia="ko-KR"/>
        </w:rPr>
        <w:t>The chroma sample array rsPicSample</w:t>
      </w:r>
      <w:r w:rsidRPr="007D25B0">
        <w:rPr>
          <w:noProof/>
          <w:vertAlign w:val="subscript"/>
          <w:lang w:eastAsia="ko-KR"/>
        </w:rPr>
        <w:t>Cr</w:t>
      </w:r>
      <w:r w:rsidRPr="007D25B0">
        <w:rPr>
          <w:noProof/>
          <w:lang w:eastAsia="ko-KR"/>
        </w:rPr>
        <w:t xml:space="preserve"> of the chroma component Cr is derived by invoking the chroma sample resampling process specified in subclause </w:t>
      </w:r>
      <w:r w:rsidR="002D2385" w:rsidRPr="007D25B0">
        <w:fldChar w:fldCharType="begin"/>
      </w:r>
      <w:r w:rsidR="002D2385" w:rsidRPr="007D25B0">
        <w:instrText xml:space="preserve"> REF _Ref348037885 \r \h  \* MERGEFORMAT </w:instrText>
      </w:r>
      <w:r w:rsidR="002D2385" w:rsidRPr="007D25B0">
        <w:fldChar w:fldCharType="separate"/>
      </w:r>
      <w:r w:rsidR="00E907A9" w:rsidRPr="007D25B0">
        <w:rPr>
          <w:noProof/>
          <w:lang w:eastAsia="ko-KR"/>
        </w:rPr>
        <w:t>H.8.1.4.1.2</w:t>
      </w:r>
      <w:r w:rsidR="002D2385" w:rsidRPr="007D25B0">
        <w:fldChar w:fldCharType="end"/>
      </w:r>
      <w:r w:rsidRPr="007D25B0">
        <w:rPr>
          <w:noProof/>
          <w:lang w:eastAsia="ko-KR"/>
        </w:rPr>
        <w:t xml:space="preserve"> with the </w:t>
      </w:r>
      <w:r w:rsidRPr="007D25B0">
        <w:rPr>
          <w:noProof/>
        </w:rPr>
        <w:t xml:space="preserve">reference sample </w:t>
      </w:r>
      <w:r w:rsidRPr="007D25B0">
        <w:rPr>
          <w:noProof/>
          <w:lang w:eastAsia="ko-KR"/>
        </w:rPr>
        <w:t>array rlPicSample</w:t>
      </w:r>
      <w:r w:rsidRPr="007D25B0">
        <w:rPr>
          <w:noProof/>
          <w:vertAlign w:val="subscript"/>
        </w:rPr>
        <w:t>Cr</w:t>
      </w:r>
      <w:r w:rsidRPr="007D25B0">
        <w:rPr>
          <w:noProof/>
          <w:lang w:eastAsia="ko-KR"/>
        </w:rPr>
        <w:t xml:space="preserve"> given as input.</w:t>
      </w:r>
    </w:p>
    <w:p w:rsidR="00EA1617" w:rsidRPr="007D25B0" w:rsidRDefault="00EA1617" w:rsidP="00EA1617">
      <w:pPr>
        <w:pStyle w:val="Annex6"/>
      </w:pPr>
      <w:bookmarkStart w:id="1413" w:name="_Ref348598872"/>
      <w:r w:rsidRPr="007D25B0">
        <w:t>Resampling process of luma sample values</w:t>
      </w:r>
      <w:bookmarkEnd w:id="1413"/>
      <w:r w:rsidRPr="007D25B0">
        <w:t xml:space="preserve"> </w:t>
      </w:r>
    </w:p>
    <w:p w:rsidR="00EA1617" w:rsidRPr="007D25B0" w:rsidRDefault="00EA1617" w:rsidP="00EA1617">
      <w:pPr>
        <w:rPr>
          <w:noProof/>
        </w:rPr>
      </w:pPr>
      <w:r w:rsidRPr="007D25B0">
        <w:rPr>
          <w:noProof/>
          <w:lang w:eastAsia="ko-KR"/>
        </w:rPr>
        <w:t xml:space="preserve">Input to this process is the reference </w:t>
      </w:r>
      <w:r w:rsidRPr="007D25B0">
        <w:rPr>
          <w:noProof/>
        </w:rPr>
        <w:t>luma sample array rlPicSample</w:t>
      </w:r>
      <w:r w:rsidRPr="007D25B0">
        <w:rPr>
          <w:noProof/>
          <w:vertAlign w:val="subscript"/>
        </w:rPr>
        <w:t>L.</w:t>
      </w:r>
      <w:r w:rsidRPr="007D25B0">
        <w:rPr>
          <w:noProof/>
        </w:rPr>
        <w:t xml:space="preserve">  </w:t>
      </w:r>
    </w:p>
    <w:p w:rsidR="00EA1617" w:rsidRPr="007D25B0" w:rsidRDefault="00EA1617" w:rsidP="00EA1617">
      <w:pPr>
        <w:tabs>
          <w:tab w:val="left" w:pos="284"/>
        </w:tabs>
        <w:ind w:left="284" w:hanging="284"/>
        <w:rPr>
          <w:noProof/>
          <w:lang w:eastAsia="ko-KR"/>
        </w:rPr>
      </w:pPr>
      <w:r w:rsidRPr="007D25B0">
        <w:rPr>
          <w:noProof/>
          <w:lang w:eastAsia="ko-KR"/>
        </w:rPr>
        <w:t xml:space="preserve">Output of this process is </w:t>
      </w:r>
      <w:r w:rsidRPr="007D25B0">
        <w:rPr>
          <w:noProof/>
        </w:rPr>
        <w:t>the resampled luma sample array rsPicSample</w:t>
      </w:r>
      <w:r w:rsidRPr="007D25B0">
        <w:rPr>
          <w:noProof/>
          <w:vertAlign w:val="subscript"/>
        </w:rPr>
        <w:t>L</w:t>
      </w:r>
      <w:r w:rsidRPr="007D25B0">
        <w:rPr>
          <w:noProof/>
        </w:rPr>
        <w:t>.</w:t>
      </w:r>
    </w:p>
    <w:p w:rsidR="00EA1617" w:rsidRPr="007D25B0" w:rsidRDefault="00EA1617" w:rsidP="00EA1617">
      <w:pPr>
        <w:tabs>
          <w:tab w:val="left" w:pos="284"/>
        </w:tabs>
        <w:ind w:left="284" w:hanging="284"/>
        <w:rPr>
          <w:noProof/>
        </w:rPr>
      </w:pPr>
      <w:r w:rsidRPr="007D25B0">
        <w:rPr>
          <w:noProof/>
        </w:rPr>
        <w:t>The variables leftStart</w:t>
      </w:r>
      <w:r w:rsidRPr="007D25B0">
        <w:rPr>
          <w:noProof/>
          <w:vertAlign w:val="subscript"/>
        </w:rPr>
        <w:t>L</w:t>
      </w:r>
      <w:r w:rsidRPr="007D25B0">
        <w:rPr>
          <w:noProof/>
        </w:rPr>
        <w:t>, rightEnd</w:t>
      </w:r>
      <w:r w:rsidRPr="007D25B0">
        <w:rPr>
          <w:noProof/>
          <w:vertAlign w:val="subscript"/>
        </w:rPr>
        <w:t>L</w:t>
      </w:r>
      <w:r w:rsidRPr="007D25B0">
        <w:rPr>
          <w:noProof/>
        </w:rPr>
        <w:t>, topStart</w:t>
      </w:r>
      <w:r w:rsidRPr="007D25B0">
        <w:rPr>
          <w:noProof/>
          <w:vertAlign w:val="subscript"/>
        </w:rPr>
        <w:t>L</w:t>
      </w:r>
      <w:r w:rsidRPr="007D25B0">
        <w:rPr>
          <w:noProof/>
        </w:rPr>
        <w:t>, and bottomEnd</w:t>
      </w:r>
      <w:r w:rsidRPr="007D25B0">
        <w:rPr>
          <w:noProof/>
          <w:vertAlign w:val="subscript"/>
        </w:rPr>
        <w:t>L</w:t>
      </w:r>
      <w:r w:rsidRPr="007D25B0">
        <w:rPr>
          <w:noProof/>
        </w:rPr>
        <w:t xml:space="preserve"> are derived as follows:</w:t>
      </w:r>
    </w:p>
    <w:p w:rsidR="00EA1617" w:rsidRPr="007D25B0" w:rsidRDefault="00EA1617" w:rsidP="00EA1617">
      <w:pPr>
        <w:tabs>
          <w:tab w:val="left" w:pos="284"/>
        </w:tabs>
        <w:ind w:left="284"/>
        <w:jc w:val="left"/>
        <w:rPr>
          <w:noProof/>
        </w:rPr>
      </w:pPr>
      <w:r w:rsidRPr="007D25B0">
        <w:rPr>
          <w:noProof/>
        </w:rPr>
        <w:t>leftStart</w:t>
      </w:r>
      <w:r w:rsidRPr="007D25B0">
        <w:rPr>
          <w:noProof/>
          <w:vertAlign w:val="subscript"/>
        </w:rPr>
        <w:t>L</w:t>
      </w:r>
      <w:r w:rsidRPr="007D25B0">
        <w:rPr>
          <w:noProof/>
        </w:rPr>
        <w:t xml:space="preserve"> = ScaledRefLayerLeftOffset</w:t>
      </w:r>
      <w:r w:rsidRPr="007D25B0">
        <w:rPr>
          <w:noProof/>
        </w:rPr>
        <w:br/>
        <w:t>rightEnd</w:t>
      </w:r>
      <w:r w:rsidRPr="007D25B0">
        <w:rPr>
          <w:noProof/>
          <w:vertAlign w:val="subscript"/>
        </w:rPr>
        <w:t>L</w:t>
      </w:r>
      <w:r w:rsidRPr="007D25B0">
        <w:rPr>
          <w:noProof/>
        </w:rPr>
        <w:t xml:space="preserve"> = PicWidthInSamplesL – ScaledRefLayerRightOffset</w:t>
      </w:r>
      <w:r w:rsidRPr="007D25B0">
        <w:rPr>
          <w:noProof/>
        </w:rPr>
        <w:br/>
        <w:t>topStart</w:t>
      </w:r>
      <w:r w:rsidRPr="007D25B0">
        <w:rPr>
          <w:noProof/>
          <w:vertAlign w:val="subscript"/>
        </w:rPr>
        <w:t>L</w:t>
      </w:r>
      <w:r w:rsidRPr="007D25B0">
        <w:rPr>
          <w:noProof/>
        </w:rPr>
        <w:t xml:space="preserve"> = ScaledRefLayerTopOffset</w:t>
      </w:r>
      <w:r w:rsidRPr="007D25B0">
        <w:rPr>
          <w:noProof/>
        </w:rPr>
        <w:br/>
        <w:t>bottomEnd</w:t>
      </w:r>
      <w:r w:rsidRPr="007D25B0">
        <w:rPr>
          <w:noProof/>
          <w:vertAlign w:val="subscript"/>
        </w:rPr>
        <w:t>L</w:t>
      </w:r>
      <w:r w:rsidRPr="007D25B0">
        <w:rPr>
          <w:noProof/>
        </w:rPr>
        <w:t xml:space="preserve"> = PicHeightInSamplesL – ScaledRefLayerBottomOffset</w:t>
      </w:r>
    </w:p>
    <w:p w:rsidR="00EA1617" w:rsidRPr="007D25B0" w:rsidRDefault="00EA1617" w:rsidP="00EA1617">
      <w:pPr>
        <w:rPr>
          <w:noProof/>
        </w:rPr>
      </w:pPr>
      <w:r w:rsidRPr="007D25B0">
        <w:rPr>
          <w:noProof/>
        </w:rPr>
        <w:t xml:space="preserve">The luma samples </w:t>
      </w:r>
      <w:r w:rsidRPr="007D25B0">
        <w:rPr>
          <w:noProof/>
          <w:lang w:eastAsia="ko-KR"/>
        </w:rPr>
        <w:t>rsPicSample</w:t>
      </w:r>
      <w:r w:rsidRPr="007D25B0">
        <w:rPr>
          <w:noProof/>
          <w:vertAlign w:val="subscript"/>
          <w:lang w:eastAsia="ko-KR"/>
        </w:rPr>
        <w:t>L</w:t>
      </w:r>
      <w:r w:rsidRPr="007D25B0">
        <w:rPr>
          <w:noProof/>
          <w:lang w:eastAsia="ko-KR"/>
        </w:rPr>
        <w:t xml:space="preserve"> [ xP ][ yP ] with ( xP = 0 ... PicWidthInSamplesL </w:t>
      </w:r>
      <w:r w:rsidRPr="007D25B0">
        <w:t>–</w:t>
      </w:r>
      <w:r w:rsidRPr="007D25B0">
        <w:rPr>
          <w:noProof/>
          <w:lang w:eastAsia="ko-KR"/>
        </w:rPr>
        <w:t> 1, yP = 0 ... PicHeightInSamplesL </w:t>
      </w:r>
      <w:r w:rsidRPr="007D25B0">
        <w:t>–</w:t>
      </w:r>
      <w:r w:rsidRPr="007D25B0">
        <w:rPr>
          <w:noProof/>
          <w:lang w:eastAsia="ko-KR"/>
        </w:rPr>
        <w:t xml:space="preserve"> 1) </w:t>
      </w:r>
      <w:r w:rsidRPr="007D25B0">
        <w:rPr>
          <w:noProof/>
        </w:rPr>
        <w:t xml:space="preserve">are derived </w:t>
      </w:r>
      <w:r w:rsidRPr="007D25B0">
        <w:rPr>
          <w:noProof/>
          <w:lang w:eastAsia="ko-KR"/>
        </w:rPr>
        <w:t>by invoking the luma sample interpolation process</w:t>
      </w:r>
      <w:r w:rsidRPr="007D25B0">
        <w:t xml:space="preserve"> specified in subclause </w:t>
      </w:r>
      <w:r w:rsidR="002D2385" w:rsidRPr="007D25B0">
        <w:fldChar w:fldCharType="begin"/>
      </w:r>
      <w:r w:rsidR="002D2385" w:rsidRPr="007D25B0">
        <w:instrText xml:space="preserve"> REF _Ref347127882 \r \h  \* MERGEFORMAT </w:instrText>
      </w:r>
      <w:r w:rsidR="002D2385" w:rsidRPr="007D25B0">
        <w:fldChar w:fldCharType="separate"/>
      </w:r>
      <w:r w:rsidR="00E907A9" w:rsidRPr="007D25B0">
        <w:t>H.8.1.4.1.3</w:t>
      </w:r>
      <w:r w:rsidR="002D2385" w:rsidRPr="007D25B0">
        <w:fldChar w:fldCharType="end"/>
      </w:r>
      <w:r w:rsidRPr="007D25B0">
        <w:t xml:space="preserve"> with </w:t>
      </w:r>
      <w:r w:rsidRPr="007D25B0">
        <w:rPr>
          <w:noProof/>
        </w:rPr>
        <w:t>rlPicSample</w:t>
      </w:r>
      <w:r w:rsidRPr="007D25B0">
        <w:rPr>
          <w:noProof/>
          <w:vertAlign w:val="subscript"/>
        </w:rPr>
        <w:t>L</w:t>
      </w:r>
      <w:r w:rsidRPr="007D25B0">
        <w:t xml:space="preserve"> and luma sample location ( Clip3( </w:t>
      </w:r>
      <w:r w:rsidRPr="007D25B0">
        <w:rPr>
          <w:noProof/>
        </w:rPr>
        <w:t>leftStart</w:t>
      </w:r>
      <w:r w:rsidRPr="007D25B0">
        <w:rPr>
          <w:noProof/>
          <w:vertAlign w:val="subscript"/>
        </w:rPr>
        <w:t>L</w:t>
      </w:r>
      <w:r w:rsidRPr="007D25B0">
        <w:t>, </w:t>
      </w:r>
      <w:r w:rsidRPr="007D25B0">
        <w:rPr>
          <w:noProof/>
        </w:rPr>
        <w:t>rightEnd</w:t>
      </w:r>
      <w:r w:rsidRPr="007D25B0">
        <w:rPr>
          <w:noProof/>
          <w:vertAlign w:val="subscript"/>
        </w:rPr>
        <w:t>L</w:t>
      </w:r>
      <w:r w:rsidRPr="007D25B0">
        <w:rPr>
          <w:noProof/>
        </w:rPr>
        <w:t> </w:t>
      </w:r>
      <w:r w:rsidRPr="007D25B0">
        <w:t>– 1, xP ), Clip3( </w:t>
      </w:r>
      <w:r w:rsidRPr="007D25B0">
        <w:rPr>
          <w:noProof/>
        </w:rPr>
        <w:t>topStart</w:t>
      </w:r>
      <w:r w:rsidRPr="007D25B0">
        <w:rPr>
          <w:noProof/>
          <w:vertAlign w:val="subscript"/>
        </w:rPr>
        <w:t>L</w:t>
      </w:r>
      <w:r w:rsidRPr="007D25B0">
        <w:t>, </w:t>
      </w:r>
      <w:r w:rsidRPr="007D25B0">
        <w:rPr>
          <w:noProof/>
        </w:rPr>
        <w:t>bottomEnd</w:t>
      </w:r>
      <w:r w:rsidRPr="007D25B0">
        <w:rPr>
          <w:noProof/>
          <w:vertAlign w:val="subscript"/>
        </w:rPr>
        <w:t>L</w:t>
      </w:r>
      <w:r w:rsidRPr="007D25B0">
        <w:rPr>
          <w:noProof/>
        </w:rPr>
        <w:t> </w:t>
      </w:r>
      <w:r w:rsidRPr="007D25B0">
        <w:t xml:space="preserve">– 1, yP ) ) given as inputs and </w:t>
      </w:r>
      <w:r w:rsidRPr="007D25B0">
        <w:rPr>
          <w:noProof/>
          <w:lang w:eastAsia="ko-KR"/>
        </w:rPr>
        <w:t>rsPicSample</w:t>
      </w:r>
      <w:r w:rsidRPr="007D25B0">
        <w:rPr>
          <w:noProof/>
          <w:vertAlign w:val="subscript"/>
          <w:lang w:eastAsia="ko-KR"/>
        </w:rPr>
        <w:t>L</w:t>
      </w:r>
      <w:r w:rsidRPr="007D25B0">
        <w:rPr>
          <w:noProof/>
          <w:lang w:eastAsia="ko-KR"/>
        </w:rPr>
        <w:t xml:space="preserve">[ xP ][ yP ] </w:t>
      </w:r>
      <w:r w:rsidRPr="007D25B0">
        <w:t>as output.</w:t>
      </w:r>
    </w:p>
    <w:p w:rsidR="00EA1617" w:rsidRPr="007D25B0" w:rsidRDefault="00EA1617" w:rsidP="00EA1617">
      <w:pPr>
        <w:pStyle w:val="Annex6"/>
      </w:pPr>
      <w:bookmarkStart w:id="1414" w:name="_Ref348037885"/>
      <w:r w:rsidRPr="007D25B0">
        <w:lastRenderedPageBreak/>
        <w:t>Resampling process of chroma sample values</w:t>
      </w:r>
      <w:bookmarkEnd w:id="1414"/>
      <w:r w:rsidRPr="007D25B0">
        <w:t xml:space="preserve"> </w:t>
      </w:r>
    </w:p>
    <w:p w:rsidR="00EA1617" w:rsidRPr="007D25B0" w:rsidRDefault="00EA1617" w:rsidP="00EA1617">
      <w:pPr>
        <w:rPr>
          <w:noProof/>
        </w:rPr>
      </w:pPr>
      <w:r w:rsidRPr="007D25B0">
        <w:rPr>
          <w:noProof/>
          <w:lang w:eastAsia="ko-KR"/>
        </w:rPr>
        <w:t xml:space="preserve">Input to this process is </w:t>
      </w:r>
      <w:r w:rsidRPr="007D25B0">
        <w:rPr>
          <w:noProof/>
        </w:rPr>
        <w:t>the  reference chroma sample array rlPicSample</w:t>
      </w:r>
      <w:r w:rsidRPr="007D25B0">
        <w:rPr>
          <w:noProof/>
          <w:vertAlign w:val="subscript"/>
        </w:rPr>
        <w:t>C</w:t>
      </w:r>
      <w:r w:rsidRPr="007D25B0">
        <w:rPr>
          <w:noProof/>
        </w:rPr>
        <w:t>,</w:t>
      </w:r>
    </w:p>
    <w:p w:rsidR="00EA1617" w:rsidRPr="007D25B0" w:rsidRDefault="00EA1617" w:rsidP="00EA1617">
      <w:pPr>
        <w:tabs>
          <w:tab w:val="left" w:pos="284"/>
        </w:tabs>
        <w:ind w:left="284" w:hanging="284"/>
        <w:rPr>
          <w:noProof/>
        </w:rPr>
      </w:pPr>
      <w:r w:rsidRPr="007D25B0">
        <w:rPr>
          <w:noProof/>
          <w:lang w:eastAsia="ko-KR"/>
        </w:rPr>
        <w:t>Output of this process is the resampled chroma sample</w:t>
      </w:r>
      <w:r w:rsidRPr="007D25B0">
        <w:rPr>
          <w:noProof/>
        </w:rPr>
        <w:t xml:space="preserve"> array rsPicSample</w:t>
      </w:r>
      <w:r w:rsidRPr="007D25B0">
        <w:rPr>
          <w:noProof/>
          <w:vertAlign w:val="subscript"/>
        </w:rPr>
        <w:t>C</w:t>
      </w:r>
      <w:r w:rsidRPr="007D25B0">
        <w:rPr>
          <w:noProof/>
        </w:rPr>
        <w:t>.</w:t>
      </w:r>
    </w:p>
    <w:p w:rsidR="00EA1617" w:rsidRPr="007D25B0" w:rsidRDefault="00EA1617" w:rsidP="00EA1617">
      <w:pPr>
        <w:tabs>
          <w:tab w:val="left" w:pos="284"/>
        </w:tabs>
        <w:ind w:left="284" w:hanging="284"/>
        <w:rPr>
          <w:noProof/>
        </w:rPr>
      </w:pPr>
      <w:r w:rsidRPr="007D25B0">
        <w:rPr>
          <w:noProof/>
        </w:rPr>
        <w:t>The variables leftStart</w:t>
      </w:r>
      <w:r w:rsidRPr="007D25B0">
        <w:rPr>
          <w:noProof/>
          <w:vertAlign w:val="subscript"/>
        </w:rPr>
        <w:t>C</w:t>
      </w:r>
      <w:r w:rsidRPr="007D25B0">
        <w:rPr>
          <w:noProof/>
        </w:rPr>
        <w:t>, rightEnd</w:t>
      </w:r>
      <w:r w:rsidRPr="007D25B0">
        <w:rPr>
          <w:noProof/>
          <w:vertAlign w:val="subscript"/>
        </w:rPr>
        <w:t>C</w:t>
      </w:r>
      <w:r w:rsidRPr="007D25B0">
        <w:rPr>
          <w:noProof/>
        </w:rPr>
        <w:t>, topStart</w:t>
      </w:r>
      <w:r w:rsidRPr="007D25B0">
        <w:rPr>
          <w:noProof/>
          <w:vertAlign w:val="subscript"/>
        </w:rPr>
        <w:t>C</w:t>
      </w:r>
      <w:r w:rsidRPr="007D25B0">
        <w:rPr>
          <w:noProof/>
        </w:rPr>
        <w:t>, and bottomEnd</w:t>
      </w:r>
      <w:r w:rsidRPr="007D25B0">
        <w:rPr>
          <w:noProof/>
          <w:vertAlign w:val="subscript"/>
        </w:rPr>
        <w:t>C</w:t>
      </w:r>
      <w:r w:rsidRPr="007D25B0">
        <w:rPr>
          <w:noProof/>
        </w:rPr>
        <w:t xml:space="preserve"> are derived as follows:</w:t>
      </w:r>
    </w:p>
    <w:p w:rsidR="00EA1617" w:rsidRPr="007D25B0" w:rsidRDefault="00EA1617" w:rsidP="00EA1617">
      <w:pPr>
        <w:tabs>
          <w:tab w:val="left" w:pos="284"/>
        </w:tabs>
        <w:ind w:left="284"/>
        <w:jc w:val="left"/>
        <w:rPr>
          <w:noProof/>
        </w:rPr>
      </w:pPr>
      <w:r w:rsidRPr="007D25B0">
        <w:rPr>
          <w:noProof/>
        </w:rPr>
        <w:t>leftStart</w:t>
      </w:r>
      <w:r w:rsidRPr="007D25B0">
        <w:rPr>
          <w:noProof/>
          <w:vertAlign w:val="subscript"/>
        </w:rPr>
        <w:t>C</w:t>
      </w:r>
      <w:r w:rsidRPr="007D25B0">
        <w:rPr>
          <w:noProof/>
        </w:rPr>
        <w:t xml:space="preserve"> = ScaledRefLayerLeftOffset</w:t>
      </w:r>
      <w:r w:rsidRPr="007D25B0">
        <w:rPr>
          <w:noProof/>
          <w:lang w:eastAsia="ko-KR"/>
        </w:rPr>
        <w:t> / </w:t>
      </w:r>
      <w:r w:rsidRPr="007D25B0">
        <w:rPr>
          <w:noProof/>
        </w:rPr>
        <w:t>SubWidthC</w:t>
      </w:r>
      <w:r w:rsidRPr="007D25B0">
        <w:rPr>
          <w:noProof/>
        </w:rPr>
        <w:br/>
        <w:t>rightEnd</w:t>
      </w:r>
      <w:r w:rsidRPr="007D25B0">
        <w:rPr>
          <w:noProof/>
          <w:vertAlign w:val="subscript"/>
        </w:rPr>
        <w:t>C</w:t>
      </w:r>
      <w:r w:rsidRPr="007D25B0">
        <w:rPr>
          <w:noProof/>
        </w:rPr>
        <w:t xml:space="preserve"> = ( PicWidthInSamplesL– ScaledRefLayerRightOffset</w:t>
      </w:r>
      <w:r w:rsidRPr="007D25B0">
        <w:rPr>
          <w:noProof/>
          <w:lang w:eastAsia="ko-KR"/>
        </w:rPr>
        <w:t> ) / </w:t>
      </w:r>
      <w:r w:rsidRPr="007D25B0">
        <w:rPr>
          <w:noProof/>
        </w:rPr>
        <w:t>SubWidthC</w:t>
      </w:r>
      <w:r w:rsidRPr="007D25B0">
        <w:rPr>
          <w:noProof/>
        </w:rPr>
        <w:br/>
        <w:t>topStart</w:t>
      </w:r>
      <w:r w:rsidRPr="007D25B0">
        <w:rPr>
          <w:noProof/>
          <w:vertAlign w:val="subscript"/>
        </w:rPr>
        <w:t>C</w:t>
      </w:r>
      <w:r w:rsidRPr="007D25B0">
        <w:rPr>
          <w:noProof/>
        </w:rPr>
        <w:t xml:space="preserve"> = ScaledRefLayerTopOffset</w:t>
      </w:r>
      <w:r w:rsidRPr="007D25B0">
        <w:rPr>
          <w:noProof/>
          <w:lang w:eastAsia="ko-KR"/>
        </w:rPr>
        <w:t> / </w:t>
      </w:r>
      <w:r w:rsidRPr="007D25B0">
        <w:rPr>
          <w:noProof/>
        </w:rPr>
        <w:t>SubHeightC</w:t>
      </w:r>
      <w:r w:rsidRPr="007D25B0">
        <w:rPr>
          <w:noProof/>
        </w:rPr>
        <w:br/>
        <w:t>bottomEnd</w:t>
      </w:r>
      <w:r w:rsidRPr="007D25B0">
        <w:rPr>
          <w:noProof/>
          <w:vertAlign w:val="subscript"/>
        </w:rPr>
        <w:t>C</w:t>
      </w:r>
      <w:r w:rsidRPr="007D25B0">
        <w:rPr>
          <w:noProof/>
        </w:rPr>
        <w:t xml:space="preserve"> = ( PicHeightInSamplesL– ScaledRefLayerBottomOffset</w:t>
      </w:r>
      <w:r w:rsidRPr="007D25B0">
        <w:rPr>
          <w:noProof/>
          <w:lang w:eastAsia="ko-KR"/>
        </w:rPr>
        <w:t> </w:t>
      </w:r>
      <w:r w:rsidRPr="007D25B0">
        <w:rPr>
          <w:noProof/>
        </w:rPr>
        <w:t>)</w:t>
      </w:r>
      <w:r w:rsidRPr="007D25B0">
        <w:rPr>
          <w:noProof/>
          <w:lang w:eastAsia="ko-KR"/>
        </w:rPr>
        <w:t> / </w:t>
      </w:r>
      <w:r w:rsidRPr="007D25B0">
        <w:rPr>
          <w:noProof/>
        </w:rPr>
        <w:t>SubHeightC</w:t>
      </w:r>
    </w:p>
    <w:p w:rsidR="00EA1617" w:rsidRPr="007D25B0" w:rsidRDefault="00EA1617" w:rsidP="00EA1617">
      <w:pPr>
        <w:rPr>
          <w:noProof/>
        </w:rPr>
      </w:pPr>
      <w:r w:rsidRPr="007D25B0">
        <w:rPr>
          <w:noProof/>
        </w:rPr>
        <w:t xml:space="preserve">The chroma samples </w:t>
      </w:r>
      <w:r w:rsidRPr="007D25B0">
        <w:rPr>
          <w:noProof/>
          <w:lang w:eastAsia="ko-KR"/>
        </w:rPr>
        <w:t>rsPicSample</w:t>
      </w:r>
      <w:r w:rsidRPr="007D25B0">
        <w:rPr>
          <w:noProof/>
          <w:vertAlign w:val="subscript"/>
          <w:lang w:eastAsia="ko-KR"/>
        </w:rPr>
        <w:t>C</w:t>
      </w:r>
      <w:r w:rsidRPr="007D25B0">
        <w:rPr>
          <w:noProof/>
          <w:lang w:eastAsia="ko-KR"/>
        </w:rPr>
        <w:t>[ xP</w:t>
      </w:r>
      <w:r w:rsidRPr="007D25B0">
        <w:rPr>
          <w:noProof/>
          <w:vertAlign w:val="subscript"/>
          <w:lang w:eastAsia="ko-KR"/>
        </w:rPr>
        <w:t>C</w:t>
      </w:r>
      <w:r w:rsidRPr="007D25B0">
        <w:rPr>
          <w:noProof/>
          <w:lang w:eastAsia="ko-KR"/>
        </w:rPr>
        <w:t> ][ yP</w:t>
      </w:r>
      <w:r w:rsidRPr="007D25B0">
        <w:rPr>
          <w:noProof/>
          <w:vertAlign w:val="subscript"/>
          <w:lang w:eastAsia="ko-KR"/>
        </w:rPr>
        <w:t>C</w:t>
      </w:r>
      <w:r w:rsidRPr="007D25B0">
        <w:rPr>
          <w:noProof/>
          <w:lang w:eastAsia="ko-KR"/>
        </w:rPr>
        <w:t> ] with ( xP</w:t>
      </w:r>
      <w:r w:rsidRPr="007D25B0">
        <w:rPr>
          <w:noProof/>
          <w:vertAlign w:val="subscript"/>
          <w:lang w:eastAsia="ko-KR"/>
        </w:rPr>
        <w:t>C</w:t>
      </w:r>
      <w:r w:rsidRPr="007D25B0">
        <w:rPr>
          <w:noProof/>
          <w:lang w:eastAsia="ko-KR"/>
        </w:rPr>
        <w:t> = 0 ... </w:t>
      </w:r>
      <w:r w:rsidRPr="007D25B0">
        <w:rPr>
          <w:noProof/>
        </w:rPr>
        <w:t>PicWidthInSamplesC</w:t>
      </w:r>
      <w:r w:rsidRPr="007D25B0">
        <w:rPr>
          <w:noProof/>
          <w:lang w:eastAsia="ko-KR"/>
        </w:rPr>
        <w:t> </w:t>
      </w:r>
      <w:r w:rsidRPr="007D25B0">
        <w:t>–</w:t>
      </w:r>
      <w:r w:rsidRPr="007D25B0">
        <w:rPr>
          <w:noProof/>
          <w:lang w:eastAsia="ko-KR"/>
        </w:rPr>
        <w:t> 1, yP</w:t>
      </w:r>
      <w:r w:rsidRPr="007D25B0">
        <w:rPr>
          <w:noProof/>
          <w:vertAlign w:val="subscript"/>
          <w:lang w:eastAsia="ko-KR"/>
        </w:rPr>
        <w:t>C</w:t>
      </w:r>
      <w:r w:rsidRPr="007D25B0">
        <w:rPr>
          <w:noProof/>
          <w:lang w:eastAsia="ko-KR"/>
        </w:rPr>
        <w:t> = 0 ... </w:t>
      </w:r>
      <w:r w:rsidRPr="007D25B0">
        <w:rPr>
          <w:noProof/>
        </w:rPr>
        <w:t>PicHeightInSamplesC</w:t>
      </w:r>
      <w:r w:rsidRPr="007D25B0">
        <w:rPr>
          <w:noProof/>
          <w:lang w:eastAsia="ko-KR"/>
        </w:rPr>
        <w:t> </w:t>
      </w:r>
      <w:r w:rsidRPr="007D25B0">
        <w:t>–</w:t>
      </w:r>
      <w:r w:rsidRPr="007D25B0">
        <w:rPr>
          <w:noProof/>
          <w:lang w:eastAsia="ko-KR"/>
        </w:rPr>
        <w:t xml:space="preserve"> 1) </w:t>
      </w:r>
      <w:r w:rsidRPr="007D25B0">
        <w:rPr>
          <w:noProof/>
        </w:rPr>
        <w:t xml:space="preserve">are derived </w:t>
      </w:r>
      <w:r w:rsidRPr="007D25B0">
        <w:rPr>
          <w:noProof/>
          <w:lang w:eastAsia="ko-KR"/>
        </w:rPr>
        <w:t>by invoking the chroma sample interpolation process</w:t>
      </w:r>
      <w:r w:rsidRPr="007D25B0">
        <w:t xml:space="preserve"> specified in subclause </w:t>
      </w:r>
      <w:r w:rsidR="002D2385" w:rsidRPr="007D25B0">
        <w:fldChar w:fldCharType="begin"/>
      </w:r>
      <w:r w:rsidR="002D2385" w:rsidRPr="007D25B0">
        <w:instrText xml:space="preserve"> REF _Ref347151884 \r \h  \* MERGEFORMAT </w:instrText>
      </w:r>
      <w:r w:rsidR="002D2385" w:rsidRPr="007D25B0">
        <w:fldChar w:fldCharType="separate"/>
      </w:r>
      <w:r w:rsidR="00E907A9" w:rsidRPr="007D25B0">
        <w:t>H.8.1.4.1.4</w:t>
      </w:r>
      <w:r w:rsidR="002D2385" w:rsidRPr="007D25B0">
        <w:fldChar w:fldCharType="end"/>
      </w:r>
      <w:r w:rsidRPr="007D25B0">
        <w:t xml:space="preserve"> with </w:t>
      </w:r>
      <w:r w:rsidRPr="007D25B0">
        <w:rPr>
          <w:noProof/>
        </w:rPr>
        <w:t>rlPicSample</w:t>
      </w:r>
      <w:r w:rsidRPr="007D25B0">
        <w:rPr>
          <w:noProof/>
          <w:vertAlign w:val="subscript"/>
        </w:rPr>
        <w:t>C</w:t>
      </w:r>
      <w:r w:rsidRPr="007D25B0">
        <w:t xml:space="preserve"> and chroma sample location ( Clip3( </w:t>
      </w:r>
      <w:r w:rsidRPr="007D25B0">
        <w:rPr>
          <w:noProof/>
        </w:rPr>
        <w:t>leftStart</w:t>
      </w:r>
      <w:r w:rsidRPr="007D25B0">
        <w:rPr>
          <w:noProof/>
          <w:vertAlign w:val="subscript"/>
        </w:rPr>
        <w:t>C</w:t>
      </w:r>
      <w:r w:rsidRPr="007D25B0">
        <w:rPr>
          <w:noProof/>
          <w:lang w:eastAsia="ko-KR"/>
        </w:rPr>
        <w:t>, </w:t>
      </w:r>
      <w:r w:rsidRPr="007D25B0">
        <w:rPr>
          <w:noProof/>
        </w:rPr>
        <w:t>rightEnd</w:t>
      </w:r>
      <w:r w:rsidRPr="007D25B0">
        <w:rPr>
          <w:noProof/>
          <w:vertAlign w:val="subscript"/>
        </w:rPr>
        <w:t>C</w:t>
      </w:r>
      <w:r w:rsidRPr="007D25B0">
        <w:rPr>
          <w:noProof/>
        </w:rPr>
        <w:t> </w:t>
      </w:r>
      <w:r w:rsidRPr="007D25B0">
        <w:rPr>
          <w:noProof/>
          <w:lang w:eastAsia="ko-KR"/>
        </w:rPr>
        <w:noBreakHyphen/>
        <w:t> 1</w:t>
      </w:r>
      <w:r w:rsidRPr="007D25B0">
        <w:t>, </w:t>
      </w:r>
      <w:r w:rsidRPr="007D25B0">
        <w:rPr>
          <w:noProof/>
          <w:lang w:eastAsia="ko-KR"/>
        </w:rPr>
        <w:t>xP</w:t>
      </w:r>
      <w:r w:rsidRPr="007D25B0">
        <w:rPr>
          <w:noProof/>
          <w:vertAlign w:val="subscript"/>
          <w:lang w:eastAsia="ko-KR"/>
        </w:rPr>
        <w:t>C</w:t>
      </w:r>
      <w:r w:rsidRPr="007D25B0">
        <w:rPr>
          <w:noProof/>
          <w:lang w:eastAsia="ko-KR"/>
        </w:rPr>
        <w:t> )</w:t>
      </w:r>
      <w:r w:rsidRPr="007D25B0">
        <w:t>, Clip3( topStart</w:t>
      </w:r>
      <w:r w:rsidRPr="007D25B0">
        <w:rPr>
          <w:vertAlign w:val="subscript"/>
        </w:rPr>
        <w:t>C</w:t>
      </w:r>
      <w:r w:rsidRPr="007D25B0">
        <w:t>, bottomEnd</w:t>
      </w:r>
      <w:r w:rsidRPr="007D25B0">
        <w:rPr>
          <w:vertAlign w:val="subscript"/>
        </w:rPr>
        <w:t>C</w:t>
      </w:r>
      <w:r w:rsidRPr="007D25B0">
        <w:t> – 1, y</w:t>
      </w:r>
      <w:r w:rsidRPr="007D25B0">
        <w:rPr>
          <w:noProof/>
          <w:lang w:eastAsia="ko-KR"/>
        </w:rPr>
        <w:t>P</w:t>
      </w:r>
      <w:r w:rsidRPr="007D25B0">
        <w:rPr>
          <w:noProof/>
          <w:vertAlign w:val="subscript"/>
          <w:lang w:eastAsia="ko-KR"/>
        </w:rPr>
        <w:t>C</w:t>
      </w:r>
      <w:r w:rsidRPr="007D25B0">
        <w:t xml:space="preserve"> ) ) given as inputs and </w:t>
      </w:r>
      <w:r w:rsidRPr="007D25B0">
        <w:rPr>
          <w:noProof/>
          <w:lang w:eastAsia="ko-KR"/>
        </w:rPr>
        <w:t>rsPicSample</w:t>
      </w:r>
      <w:r w:rsidRPr="007D25B0">
        <w:rPr>
          <w:noProof/>
          <w:vertAlign w:val="subscript"/>
          <w:lang w:eastAsia="ko-KR"/>
        </w:rPr>
        <w:t>C</w:t>
      </w:r>
      <w:r w:rsidRPr="007D25B0">
        <w:rPr>
          <w:noProof/>
          <w:lang w:eastAsia="ko-KR"/>
        </w:rPr>
        <w:t>[ xP</w:t>
      </w:r>
      <w:r w:rsidRPr="007D25B0">
        <w:rPr>
          <w:noProof/>
          <w:vertAlign w:val="subscript"/>
          <w:lang w:eastAsia="ko-KR"/>
        </w:rPr>
        <w:t>C</w:t>
      </w:r>
      <w:r w:rsidRPr="007D25B0">
        <w:rPr>
          <w:noProof/>
          <w:lang w:eastAsia="ko-KR"/>
        </w:rPr>
        <w:t> ][ yP</w:t>
      </w:r>
      <w:r w:rsidRPr="007D25B0">
        <w:rPr>
          <w:noProof/>
          <w:vertAlign w:val="subscript"/>
          <w:lang w:eastAsia="ko-KR"/>
        </w:rPr>
        <w:t>C</w:t>
      </w:r>
      <w:r w:rsidRPr="007D25B0">
        <w:rPr>
          <w:noProof/>
          <w:lang w:eastAsia="ko-KR"/>
        </w:rPr>
        <w:t xml:space="preserve"> ] </w:t>
      </w:r>
      <w:r w:rsidRPr="007D25B0">
        <w:t>as output.</w:t>
      </w:r>
    </w:p>
    <w:p w:rsidR="00EA1617" w:rsidRPr="007D25B0" w:rsidRDefault="00EA1617" w:rsidP="00EA1617">
      <w:pPr>
        <w:pStyle w:val="Annex6"/>
        <w:rPr>
          <w:noProof/>
          <w:lang w:eastAsia="ko-KR"/>
        </w:rPr>
      </w:pPr>
      <w:bookmarkStart w:id="1415" w:name="_Ref347127882"/>
      <w:r w:rsidRPr="007D25B0">
        <w:rPr>
          <w:noProof/>
          <w:lang w:eastAsia="ko-KR"/>
        </w:rPr>
        <w:t>Luma sample interpolation process</w:t>
      </w:r>
      <w:bookmarkEnd w:id="1415"/>
    </w:p>
    <w:p w:rsidR="00EA1617" w:rsidRPr="007D25B0" w:rsidRDefault="00EA1617" w:rsidP="00EA1617">
      <w:pPr>
        <w:rPr>
          <w:noProof/>
          <w:lang w:eastAsia="ko-KR"/>
        </w:rPr>
      </w:pPr>
      <w:r w:rsidRPr="007D25B0">
        <w:rPr>
          <w:noProof/>
          <w:lang w:eastAsia="ko-KR"/>
        </w:rPr>
        <w:t>Inputs to this process are</w:t>
      </w:r>
    </w:p>
    <w:p w:rsidR="00EA1617" w:rsidRPr="007D25B0" w:rsidRDefault="00EA1617" w:rsidP="00040449">
      <w:pPr>
        <w:ind w:left="434" w:hanging="434"/>
        <w:rPr>
          <w:noProof/>
        </w:rPr>
      </w:pPr>
      <w:r w:rsidRPr="007D25B0">
        <w:rPr>
          <w:noProof/>
        </w:rPr>
        <w:t>–</w:t>
      </w:r>
      <w:r w:rsidRPr="007D25B0">
        <w:rPr>
          <w:noProof/>
        </w:rPr>
        <w:tab/>
        <w:t>the luma reference sample array rlPicSample</w:t>
      </w:r>
      <w:r w:rsidRPr="007D25B0">
        <w:rPr>
          <w:noProof/>
          <w:vertAlign w:val="subscript"/>
        </w:rPr>
        <w:t>L</w:t>
      </w:r>
      <w:r w:rsidRPr="007D25B0">
        <w:rPr>
          <w:noProof/>
        </w:rPr>
        <w:t>,</w:t>
      </w:r>
    </w:p>
    <w:p w:rsidR="00EA1617" w:rsidRPr="007D25B0" w:rsidRDefault="00EA1617" w:rsidP="00040449">
      <w:pPr>
        <w:ind w:left="434" w:hanging="434"/>
        <w:rPr>
          <w:noProof/>
        </w:rPr>
      </w:pPr>
      <w:r w:rsidRPr="007D25B0">
        <w:rPr>
          <w:noProof/>
        </w:rPr>
        <w:t>–</w:t>
      </w:r>
      <w:r w:rsidRPr="007D25B0">
        <w:rPr>
          <w:noProof/>
        </w:rPr>
        <w:tab/>
      </w:r>
      <w:proofErr w:type="gramStart"/>
      <w:r w:rsidRPr="007D25B0">
        <w:rPr>
          <w:lang w:eastAsia="ko-KR"/>
        </w:rPr>
        <w:t>a</w:t>
      </w:r>
      <w:proofErr w:type="gramEnd"/>
      <w:r w:rsidRPr="007D25B0">
        <w:rPr>
          <w:lang w:eastAsia="ko-KR"/>
        </w:rPr>
        <w:t xml:space="preserve"> luma sample location ( xP, yP ) relative to the top-left luma sample of the current picture.</w:t>
      </w:r>
    </w:p>
    <w:p w:rsidR="00EA1617" w:rsidRPr="007D25B0" w:rsidRDefault="00EA1617" w:rsidP="00EA1617">
      <w:pPr>
        <w:tabs>
          <w:tab w:val="left" w:pos="284"/>
        </w:tabs>
        <w:ind w:left="284" w:hanging="284"/>
        <w:rPr>
          <w:noProof/>
          <w:vertAlign w:val="subscript"/>
        </w:rPr>
      </w:pPr>
      <w:r w:rsidRPr="007D25B0">
        <w:rPr>
          <w:noProof/>
          <w:lang w:eastAsia="ko-KR"/>
        </w:rPr>
        <w:t>Output of this process is a interpolated luma sample value intLumaS</w:t>
      </w:r>
      <w:r w:rsidRPr="007D25B0">
        <w:rPr>
          <w:noProof/>
        </w:rPr>
        <w:t>ample</w:t>
      </w:r>
      <w:r w:rsidRPr="007D25B0">
        <w:rPr>
          <w:noProof/>
          <w:vertAlign w:val="subscript"/>
        </w:rPr>
        <w:t>.</w:t>
      </w:r>
    </w:p>
    <w:p w:rsidR="00EA1617" w:rsidRPr="007D25B0" w:rsidRDefault="002D2385" w:rsidP="00EA1617">
      <w:pPr>
        <w:pStyle w:val="AVCBulletlevel1CharChar"/>
        <w:numPr>
          <w:ilvl w:val="0"/>
          <w:numId w:val="0"/>
        </w:numPr>
        <w:rPr>
          <w:rFonts w:ascii="Times New Roman" w:hAnsi="Times New Roman"/>
        </w:rPr>
      </w:pPr>
      <w:r w:rsidRPr="007D25B0">
        <w:fldChar w:fldCharType="begin"/>
      </w:r>
      <w:r w:rsidRPr="007D25B0">
        <w:instrText xml:space="preserve"> REF _Ref351655790 \h  \* MERGEFORMAT </w:instrText>
      </w:r>
      <w:r w:rsidRPr="007D25B0">
        <w:fldChar w:fldCharType="separate"/>
      </w:r>
      <w:r w:rsidR="00E907A9" w:rsidRPr="007D25B0">
        <w:t>Table H</w:t>
      </w:r>
      <w:r w:rsidR="00E907A9" w:rsidRPr="007D25B0">
        <w:noBreakHyphen/>
        <w:t>1</w:t>
      </w:r>
      <w:r w:rsidRPr="007D25B0">
        <w:fldChar w:fldCharType="end"/>
      </w:r>
      <w:r w:rsidR="00EA1617" w:rsidRPr="007D25B0">
        <w:rPr>
          <w:rFonts w:ascii="Times New Roman" w:hAnsi="Times New Roman"/>
        </w:rPr>
        <w:t xml:space="preserve"> specifies the 8-tap filter coefficients </w:t>
      </w:r>
      <w:proofErr w:type="gramStart"/>
      <w:r w:rsidR="00EA1617" w:rsidRPr="007D25B0">
        <w:rPr>
          <w:rFonts w:ascii="Times New Roman" w:hAnsi="Times New Roman"/>
        </w:rPr>
        <w:t>f</w:t>
      </w:r>
      <w:r w:rsidR="00EA1617" w:rsidRPr="007D25B0">
        <w:rPr>
          <w:rFonts w:ascii="Times New Roman" w:hAnsi="Times New Roman"/>
          <w:vertAlign w:val="subscript"/>
        </w:rPr>
        <w:t>L</w:t>
      </w:r>
      <w:r w:rsidR="00EA1617" w:rsidRPr="007D25B0">
        <w:rPr>
          <w:rFonts w:ascii="Times New Roman" w:hAnsi="Times New Roman"/>
        </w:rPr>
        <w:t>[</w:t>
      </w:r>
      <w:proofErr w:type="gramEnd"/>
      <w:r w:rsidR="00EA1617" w:rsidRPr="007D25B0">
        <w:rPr>
          <w:rFonts w:ascii="Times New Roman" w:hAnsi="Times New Roman"/>
        </w:rPr>
        <w:t xml:space="preserve"> p, x ] with p = 0 ... 15 and x = 0 ... 7 used for the luma resampling process. </w:t>
      </w:r>
    </w:p>
    <w:p w:rsidR="00EA1617" w:rsidRPr="007D25B0" w:rsidRDefault="00EA1617" w:rsidP="00EA1617">
      <w:pPr>
        <w:pStyle w:val="Caption"/>
      </w:pPr>
      <w:bookmarkStart w:id="1416" w:name="_Ref351654170"/>
      <w:bookmarkStart w:id="1417" w:name="_Ref351655790"/>
      <w:r w:rsidRPr="007D25B0">
        <w:t>Table </w:t>
      </w:r>
      <w:r w:rsidR="00E907A9" w:rsidRPr="007D25B0">
        <w:t>H</w:t>
      </w:r>
      <w:r w:rsidRPr="007D25B0">
        <w:noBreakHyphen/>
      </w:r>
      <w:bookmarkEnd w:id="1416"/>
      <w:r w:rsidR="0074750D" w:rsidRPr="007D25B0">
        <w:fldChar w:fldCharType="begin"/>
      </w:r>
      <w:r w:rsidRPr="007D25B0">
        <w:instrText xml:space="preserve"> SEQ Table \* ARABIC \r 1 </w:instrText>
      </w:r>
      <w:r w:rsidR="0074750D" w:rsidRPr="007D25B0">
        <w:fldChar w:fldCharType="separate"/>
      </w:r>
      <w:r w:rsidRPr="007D25B0">
        <w:t>1</w:t>
      </w:r>
      <w:r w:rsidR="0074750D" w:rsidRPr="007D25B0">
        <w:fldChar w:fldCharType="end"/>
      </w:r>
      <w:bookmarkEnd w:id="1417"/>
      <w:r w:rsidRPr="007D25B0">
        <w:t xml:space="preserve"> – 16-phase luma resampling filter </w:t>
      </w:r>
    </w:p>
    <w:tbl>
      <w:tblPr>
        <w:tblW w:w="7294" w:type="dxa"/>
        <w:jc w:val="center"/>
        <w:tblInd w:w="-2518" w:type="dxa"/>
        <w:tblCellMar>
          <w:left w:w="0" w:type="dxa"/>
          <w:right w:w="0" w:type="dxa"/>
        </w:tblCellMar>
        <w:tblLook w:val="0000" w:firstRow="0" w:lastRow="0" w:firstColumn="0" w:lastColumn="0" w:noHBand="0" w:noVBand="0"/>
      </w:tblPr>
      <w:tblGrid>
        <w:gridCol w:w="984"/>
        <w:gridCol w:w="800"/>
        <w:gridCol w:w="800"/>
        <w:gridCol w:w="800"/>
        <w:gridCol w:w="710"/>
        <w:gridCol w:w="800"/>
        <w:gridCol w:w="800"/>
        <w:gridCol w:w="800"/>
        <w:gridCol w:w="800"/>
      </w:tblGrid>
      <w:tr w:rsidR="00EA1617" w:rsidRPr="007D25B0" w:rsidTr="004A579B">
        <w:trPr>
          <w:cantSplit/>
          <w:trHeight w:val="255"/>
          <w:jc w:val="center"/>
        </w:trPr>
        <w:tc>
          <w:tcPr>
            <w:tcW w:w="984" w:type="dxa"/>
            <w:vMerge w:val="restart"/>
            <w:tcBorders>
              <w:top w:val="single" w:sz="4" w:space="0" w:color="auto"/>
              <w:left w:val="single" w:sz="4" w:space="0" w:color="auto"/>
              <w:bottom w:val="single" w:sz="4" w:space="0" w:color="auto"/>
              <w:right w:val="single" w:sz="4" w:space="0" w:color="auto"/>
            </w:tcBorders>
            <w:vAlign w:val="center"/>
          </w:tcPr>
          <w:p w:rsidR="00EA1617" w:rsidRPr="007D25B0" w:rsidRDefault="00EA1617" w:rsidP="004A579B">
            <w:pPr>
              <w:keepNext/>
              <w:spacing w:before="0"/>
              <w:jc w:val="center"/>
              <w:rPr>
                <w:rFonts w:eastAsia="Arial Unicode MS"/>
                <w:sz w:val="18"/>
                <w:szCs w:val="18"/>
              </w:rPr>
            </w:pPr>
            <w:r w:rsidRPr="007D25B0">
              <w:rPr>
                <w:sz w:val="18"/>
                <w:szCs w:val="18"/>
              </w:rPr>
              <w:t>phase p</w:t>
            </w:r>
          </w:p>
        </w:tc>
        <w:tc>
          <w:tcPr>
            <w:tcW w:w="6310" w:type="dxa"/>
            <w:gridSpan w:val="8"/>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sz w:val="18"/>
                <w:szCs w:val="18"/>
              </w:rPr>
            </w:pPr>
            <w:r w:rsidRPr="007D25B0">
              <w:rPr>
                <w:sz w:val="18"/>
                <w:szCs w:val="18"/>
              </w:rPr>
              <w:t>interpolation filter coefficients</w:t>
            </w:r>
          </w:p>
        </w:tc>
      </w:tr>
      <w:tr w:rsidR="00EA1617" w:rsidRPr="007D25B0" w:rsidTr="004A579B">
        <w:trPr>
          <w:cantSplit/>
          <w:trHeight w:val="255"/>
          <w:jc w:val="center"/>
        </w:trPr>
        <w:tc>
          <w:tcPr>
            <w:tcW w:w="984" w:type="dxa"/>
            <w:vMerge/>
            <w:tcBorders>
              <w:top w:val="single" w:sz="4" w:space="0" w:color="auto"/>
              <w:left w:val="single" w:sz="4" w:space="0" w:color="auto"/>
              <w:bottom w:val="single" w:sz="4" w:space="0" w:color="auto"/>
              <w:right w:val="single" w:sz="4" w:space="0" w:color="auto"/>
            </w:tcBorders>
            <w:vAlign w:val="center"/>
          </w:tcPr>
          <w:p w:rsidR="00EA1617" w:rsidRPr="007D25B0" w:rsidRDefault="00EA1617" w:rsidP="004A579B">
            <w:pPr>
              <w:keepNext/>
              <w:spacing w:before="0"/>
              <w:rPr>
                <w:rFonts w:eastAsia="Arial Unicode MS"/>
                <w:sz w:val="18"/>
                <w:szCs w:val="18"/>
              </w:rPr>
            </w:pP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f</w:t>
            </w:r>
            <w:r w:rsidRPr="007D25B0">
              <w:rPr>
                <w:sz w:val="18"/>
                <w:szCs w:val="18"/>
                <w:vertAlign w:val="subscript"/>
              </w:rPr>
              <w:t>L</w:t>
            </w:r>
            <w:r w:rsidRPr="007D25B0">
              <w:rPr>
                <w:sz w:val="18"/>
                <w:szCs w:val="18"/>
              </w:rPr>
              <w:t>[ p, 0 ]</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sz w:val="18"/>
                <w:szCs w:val="18"/>
              </w:rPr>
              <w:t>f</w:t>
            </w:r>
            <w:r w:rsidRPr="007D25B0">
              <w:rPr>
                <w:sz w:val="18"/>
                <w:szCs w:val="18"/>
                <w:vertAlign w:val="subscript"/>
              </w:rPr>
              <w:t>L</w:t>
            </w:r>
            <w:r w:rsidRPr="007D25B0">
              <w:rPr>
                <w:sz w:val="18"/>
                <w:szCs w:val="18"/>
              </w:rPr>
              <w:t>[ p, 1 ]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f</w:t>
            </w:r>
            <w:r w:rsidRPr="007D25B0">
              <w:rPr>
                <w:sz w:val="18"/>
                <w:szCs w:val="18"/>
                <w:vertAlign w:val="subscript"/>
              </w:rPr>
              <w:t>L</w:t>
            </w:r>
            <w:r w:rsidRPr="007D25B0">
              <w:rPr>
                <w:sz w:val="18"/>
                <w:szCs w:val="18"/>
              </w:rPr>
              <w:t>[ p, 2 ]</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sz w:val="18"/>
                <w:szCs w:val="18"/>
              </w:rPr>
              <w:t>f</w:t>
            </w:r>
            <w:r w:rsidRPr="007D25B0">
              <w:rPr>
                <w:sz w:val="18"/>
                <w:szCs w:val="18"/>
                <w:vertAlign w:val="subscript"/>
              </w:rPr>
              <w:t>L</w:t>
            </w:r>
            <w:r w:rsidRPr="007D25B0">
              <w:rPr>
                <w:sz w:val="18"/>
                <w:szCs w:val="18"/>
              </w:rPr>
              <w:t>[ p, 3 ]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f</w:t>
            </w:r>
            <w:r w:rsidRPr="007D25B0">
              <w:rPr>
                <w:sz w:val="18"/>
                <w:szCs w:val="18"/>
                <w:vertAlign w:val="subscript"/>
              </w:rPr>
              <w:t>L</w:t>
            </w:r>
            <w:r w:rsidRPr="007D25B0">
              <w:rPr>
                <w:sz w:val="18"/>
                <w:szCs w:val="18"/>
              </w:rPr>
              <w:t>[ p, 4 ]</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sz w:val="18"/>
                <w:szCs w:val="18"/>
              </w:rPr>
              <w:t>f</w:t>
            </w:r>
            <w:r w:rsidRPr="007D25B0">
              <w:rPr>
                <w:sz w:val="18"/>
                <w:szCs w:val="18"/>
                <w:vertAlign w:val="subscript"/>
              </w:rPr>
              <w:t>L</w:t>
            </w:r>
            <w:r w:rsidRPr="007D25B0">
              <w:rPr>
                <w:sz w:val="18"/>
                <w:szCs w:val="18"/>
              </w:rPr>
              <w:t>[ p, 5 ]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f</w:t>
            </w:r>
            <w:r w:rsidRPr="007D25B0">
              <w:rPr>
                <w:sz w:val="18"/>
                <w:szCs w:val="18"/>
                <w:vertAlign w:val="subscript"/>
              </w:rPr>
              <w:t>L</w:t>
            </w:r>
            <w:r w:rsidRPr="007D25B0">
              <w:rPr>
                <w:sz w:val="18"/>
                <w:szCs w:val="18"/>
              </w:rPr>
              <w:t>[ p, 6 ]</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sz w:val="18"/>
                <w:szCs w:val="18"/>
              </w:rPr>
              <w:t>f</w:t>
            </w:r>
            <w:r w:rsidRPr="007D25B0">
              <w:rPr>
                <w:sz w:val="18"/>
                <w:szCs w:val="18"/>
                <w:vertAlign w:val="subscript"/>
              </w:rPr>
              <w:t>L</w:t>
            </w:r>
            <w:r w:rsidRPr="007D25B0">
              <w:rPr>
                <w:sz w:val="18"/>
                <w:szCs w:val="18"/>
              </w:rPr>
              <w:t>[ p, 7 ]</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0</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0</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sz w:val="18"/>
                <w:szCs w:val="18"/>
              </w:rPr>
              <w:t>64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0</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0</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0</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-11</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52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26</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3</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-1</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-11</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40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40</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4</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-1</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-8</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26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52</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4</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-1</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spacing w:before="0"/>
              <w:jc w:val="center"/>
              <w:rPr>
                <w:rFonts w:eastAsia="Arial Unicode MS"/>
                <w:sz w:val="18"/>
                <w:szCs w:val="18"/>
              </w:rPr>
            </w:pPr>
            <w:r w:rsidRPr="007D25B0">
              <w:rPr>
                <w:sz w:val="18"/>
                <w:szCs w:val="18"/>
              </w:rPr>
              <w:t>15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spacing w:before="0"/>
              <w:jc w:val="center"/>
              <w:rPr>
                <w:rFonts w:eastAsia="Arial Unicode MS"/>
                <w:sz w:val="18"/>
                <w:szCs w:val="18"/>
              </w:rPr>
            </w:pPr>
            <w:r w:rsidRPr="007D25B0">
              <w:rPr>
                <w:rFonts w:eastAsia="Arial Unicode MS"/>
                <w:sz w:val="18"/>
                <w:szCs w:val="18"/>
              </w:rPr>
              <w:t>n/a</w:t>
            </w:r>
          </w:p>
        </w:tc>
      </w:tr>
    </w:tbl>
    <w:p w:rsidR="00EA1617" w:rsidRPr="007D25B0" w:rsidRDefault="00EA1617" w:rsidP="00EA1617">
      <w:pPr>
        <w:rPr>
          <w:noProof/>
          <w:lang w:eastAsia="ko-KR"/>
        </w:rPr>
      </w:pPr>
      <w:r w:rsidRPr="007D25B0">
        <w:rPr>
          <w:noProof/>
        </w:rPr>
        <w:t xml:space="preserve">The value of the interpolated luma sample </w:t>
      </w:r>
      <w:r w:rsidRPr="007D25B0">
        <w:rPr>
          <w:noProof/>
          <w:lang w:eastAsia="ko-KR"/>
        </w:rPr>
        <w:t xml:space="preserve">IntLumaSample  is derived by applying </w:t>
      </w:r>
      <w:r w:rsidRPr="007D25B0">
        <w:rPr>
          <w:noProof/>
        </w:rPr>
        <w:t>the following ordered steps:</w:t>
      </w:r>
    </w:p>
    <w:p w:rsidR="00EA1617" w:rsidRPr="007D25B0" w:rsidRDefault="00EA1617" w:rsidP="002026D5">
      <w:pPr>
        <w:numPr>
          <w:ilvl w:val="0"/>
          <w:numId w:val="38"/>
        </w:numPr>
        <w:tabs>
          <w:tab w:val="clear" w:pos="794"/>
          <w:tab w:val="clear" w:pos="1191"/>
          <w:tab w:val="clear" w:pos="1588"/>
          <w:tab w:val="clear" w:pos="1985"/>
        </w:tabs>
      </w:pPr>
      <w:r w:rsidRPr="007D25B0">
        <w:t xml:space="preserve">The derivation process for reference layer sample location used in resampling as specified in subclause </w:t>
      </w:r>
      <w:r w:rsidR="002D2385" w:rsidRPr="007D25B0">
        <w:fldChar w:fldCharType="begin"/>
      </w:r>
      <w:r w:rsidR="002D2385" w:rsidRPr="007D25B0">
        <w:instrText xml:space="preserve"> REF _Ref364437312 \r \h  \* MERGEFORMAT </w:instrText>
      </w:r>
      <w:r w:rsidR="002D2385" w:rsidRPr="007D25B0">
        <w:fldChar w:fldCharType="separate"/>
      </w:r>
      <w:r w:rsidR="004C44E5" w:rsidRPr="007D25B0">
        <w:t>H.6.2</w:t>
      </w:r>
      <w:r w:rsidR="002D2385" w:rsidRPr="007D25B0">
        <w:fldChar w:fldCharType="end"/>
      </w:r>
      <w:r w:rsidRPr="007D25B0">
        <w:t xml:space="preserve"> is invoked with cIdx equal to 0 and luma sample location ( xP, yP ) given as the inputs and ( xRef16, yRef16 ) in units of 1/16-th sample  as output.</w:t>
      </w:r>
    </w:p>
    <w:p w:rsidR="00EA1617" w:rsidRPr="007D25B0" w:rsidRDefault="00EA1617" w:rsidP="002026D5">
      <w:pPr>
        <w:numPr>
          <w:ilvl w:val="0"/>
          <w:numId w:val="38"/>
        </w:numPr>
        <w:tabs>
          <w:tab w:val="clear" w:pos="794"/>
          <w:tab w:val="clear" w:pos="1191"/>
          <w:tab w:val="clear" w:pos="1588"/>
          <w:tab w:val="clear" w:pos="1985"/>
        </w:tabs>
      </w:pPr>
      <w:r w:rsidRPr="007D25B0">
        <w:t>The variables xRef and xPhase are derived as follows:</w:t>
      </w:r>
    </w:p>
    <w:p w:rsidR="00CE1BE4" w:rsidRPr="007D25B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7D25B0">
        <w:rPr>
          <w:rFonts w:ascii="Times New Roman" w:hAnsi="Times New Roman"/>
          <w:sz w:val="20"/>
          <w:szCs w:val="20"/>
        </w:rPr>
        <w:t>xRef</w:t>
      </w:r>
      <w:proofErr w:type="gramEnd"/>
      <w:r w:rsidRPr="007D25B0">
        <w:rPr>
          <w:rFonts w:ascii="Times New Roman" w:hAnsi="Times New Roman"/>
          <w:sz w:val="20"/>
          <w:szCs w:val="20"/>
        </w:rPr>
        <w:t>     = ( xRef16 &gt;&gt; 4 )</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hAnsi="Times New Roman"/>
          <w:noProof/>
          <w:sz w:val="20"/>
          <w:szCs w:val="20"/>
          <w:lang w:eastAsia="ko-KR"/>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21</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EA1617">
      <w:pPr>
        <w:pStyle w:val="AVCEquationlevel1CharCharCharChar"/>
        <w:spacing w:before="120" w:after="120"/>
        <w:ind w:left="1191"/>
        <w:rPr>
          <w:rFonts w:ascii="Times New Roman" w:hAnsi="Times New Roman"/>
          <w:sz w:val="20"/>
          <w:szCs w:val="20"/>
        </w:rPr>
      </w:pPr>
      <w:proofErr w:type="gramStart"/>
      <w:r w:rsidRPr="007D25B0">
        <w:rPr>
          <w:rFonts w:ascii="Times New Roman" w:hAnsi="Times New Roman"/>
          <w:sz w:val="20"/>
          <w:szCs w:val="20"/>
        </w:rPr>
        <w:t>xPhase</w:t>
      </w:r>
      <w:proofErr w:type="gramEnd"/>
      <w:r w:rsidRPr="007D25B0">
        <w:rPr>
          <w:rFonts w:ascii="Times New Roman" w:hAnsi="Times New Roman"/>
          <w:sz w:val="20"/>
          <w:szCs w:val="20"/>
        </w:rPr>
        <w:t> = ( xRef16 ) % 16</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hAnsi="Times New Roman"/>
          <w:noProof/>
          <w:sz w:val="20"/>
          <w:szCs w:val="20"/>
          <w:lang w:eastAsia="ko-KR"/>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22</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2026D5">
      <w:pPr>
        <w:numPr>
          <w:ilvl w:val="0"/>
          <w:numId w:val="38"/>
        </w:numPr>
        <w:tabs>
          <w:tab w:val="clear" w:pos="794"/>
          <w:tab w:val="clear" w:pos="1191"/>
          <w:tab w:val="clear" w:pos="1588"/>
          <w:tab w:val="clear" w:pos="1985"/>
        </w:tabs>
      </w:pPr>
      <w:r w:rsidRPr="007D25B0">
        <w:t>The variables yRef and yPhase are derived as follows</w:t>
      </w:r>
    </w:p>
    <w:p w:rsidR="00CE1BE4" w:rsidRPr="007D25B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7D25B0">
        <w:rPr>
          <w:rFonts w:ascii="Times New Roman" w:hAnsi="Times New Roman"/>
          <w:sz w:val="20"/>
          <w:szCs w:val="20"/>
        </w:rPr>
        <w:t>yRef</w:t>
      </w:r>
      <w:proofErr w:type="gramEnd"/>
      <w:r w:rsidRPr="007D25B0">
        <w:rPr>
          <w:rFonts w:ascii="Times New Roman" w:hAnsi="Times New Roman"/>
          <w:sz w:val="20"/>
          <w:szCs w:val="20"/>
        </w:rPr>
        <w:t>     = ( yRef16 &gt;&gt; 4 )</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hAnsi="Times New Roman"/>
          <w:noProof/>
          <w:sz w:val="20"/>
          <w:szCs w:val="20"/>
          <w:lang w:eastAsia="ko-KR"/>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23</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7D25B0">
        <w:rPr>
          <w:rFonts w:ascii="Times New Roman" w:hAnsi="Times New Roman"/>
          <w:sz w:val="20"/>
          <w:szCs w:val="20"/>
        </w:rPr>
        <w:lastRenderedPageBreak/>
        <w:t>yPhase</w:t>
      </w:r>
      <w:proofErr w:type="gramEnd"/>
      <w:r w:rsidRPr="007D25B0">
        <w:rPr>
          <w:rFonts w:ascii="Times New Roman" w:hAnsi="Times New Roman"/>
          <w:sz w:val="20"/>
          <w:szCs w:val="20"/>
        </w:rPr>
        <w:t> = ( yRef16 ) % 16</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hAnsi="Times New Roman"/>
          <w:noProof/>
          <w:sz w:val="20"/>
          <w:szCs w:val="20"/>
          <w:lang w:eastAsia="ko-KR"/>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24</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2668F1" w:rsidRPr="007D25B0" w:rsidRDefault="002668F1" w:rsidP="002026D5">
      <w:pPr>
        <w:numPr>
          <w:ilvl w:val="0"/>
          <w:numId w:val="38"/>
        </w:numPr>
        <w:tabs>
          <w:tab w:val="clear" w:pos="794"/>
          <w:tab w:val="clear" w:pos="1191"/>
          <w:tab w:val="clear" w:pos="1588"/>
          <w:tab w:val="clear" w:pos="1985"/>
        </w:tabs>
      </w:pPr>
      <w:r w:rsidRPr="007D25B0">
        <w:t>The variables shift1, shift2 and offset are derived as follows:</w:t>
      </w:r>
    </w:p>
    <w:p w:rsidR="00CE1BE4" w:rsidRPr="007D25B0" w:rsidRDefault="002668F1" w:rsidP="002668F1">
      <w:pPr>
        <w:pStyle w:val="AVCEquationlevel1CharCharCharChar"/>
        <w:spacing w:before="120" w:after="120"/>
        <w:ind w:left="1191"/>
        <w:rPr>
          <w:rFonts w:ascii="Times New Roman" w:hAnsi="Times New Roman"/>
          <w:noProof/>
          <w:sz w:val="20"/>
          <w:szCs w:val="20"/>
          <w:lang w:eastAsia="ko-KR"/>
        </w:rPr>
      </w:pPr>
      <w:r w:rsidRPr="007D25B0">
        <w:rPr>
          <w:rFonts w:ascii="Times New Roman" w:hAnsi="Times New Roman"/>
          <w:sz w:val="20"/>
          <w:szCs w:val="20"/>
        </w:rPr>
        <w:t>shift1 = BitDepth</w:t>
      </w:r>
      <w:r w:rsidRPr="007D25B0">
        <w:rPr>
          <w:rFonts w:ascii="Times New Roman" w:hAnsi="Times New Roman"/>
          <w:sz w:val="20"/>
          <w:szCs w:val="20"/>
          <w:vertAlign w:val="subscript"/>
        </w:rPr>
        <w:t>Y</w:t>
      </w:r>
      <w:r w:rsidRPr="007D25B0">
        <w:rPr>
          <w:rFonts w:ascii="Times New Roman" w:hAnsi="Times New Roman"/>
          <w:sz w:val="20"/>
          <w:szCs w:val="20"/>
        </w:rPr>
        <w:t> – 8</w:t>
      </w:r>
      <w:r w:rsidR="00CD3F93" w:rsidRPr="007D25B0">
        <w:rPr>
          <w:rFonts w:ascii="Times New Roman" w:hAnsi="Times New Roman"/>
          <w:sz w:val="20"/>
          <w:szCs w:val="20"/>
        </w:rPr>
        <w:tab/>
      </w:r>
      <w:r w:rsidR="00CD3F93" w:rsidRPr="007D25B0">
        <w:rPr>
          <w:rFonts w:ascii="Times New Roman" w:hAnsi="Times New Roman"/>
          <w:noProof/>
          <w:sz w:val="20"/>
          <w:szCs w:val="20"/>
          <w:lang w:eastAsia="ko-KR"/>
        </w:rPr>
        <w:t>(H</w:t>
      </w:r>
      <w:r w:rsidR="00CD3F93"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CD3F93"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25</w:t>
      </w:r>
      <w:r w:rsidR="0074750D" w:rsidRPr="007D25B0">
        <w:rPr>
          <w:rFonts w:ascii="Times New Roman" w:hAnsi="Times New Roman"/>
          <w:noProof/>
          <w:sz w:val="20"/>
          <w:szCs w:val="20"/>
        </w:rPr>
        <w:fldChar w:fldCharType="end"/>
      </w:r>
      <w:r w:rsidR="00CD3F93" w:rsidRPr="007D25B0">
        <w:rPr>
          <w:rFonts w:ascii="Times New Roman" w:hAnsi="Times New Roman"/>
          <w:noProof/>
          <w:sz w:val="20"/>
          <w:szCs w:val="20"/>
          <w:lang w:eastAsia="ko-KR"/>
        </w:rPr>
        <w:t>)</w:t>
      </w:r>
    </w:p>
    <w:p w:rsidR="00CE1BE4" w:rsidRPr="007D25B0" w:rsidRDefault="002668F1" w:rsidP="002668F1">
      <w:pPr>
        <w:pStyle w:val="AVCEquationlevel1CharCharCharChar"/>
        <w:spacing w:before="120" w:after="120"/>
        <w:ind w:left="1191"/>
        <w:rPr>
          <w:rFonts w:ascii="Times New Roman" w:hAnsi="Times New Roman"/>
          <w:noProof/>
          <w:sz w:val="20"/>
          <w:szCs w:val="20"/>
          <w:lang w:eastAsia="ko-KR"/>
        </w:rPr>
      </w:pPr>
      <w:r w:rsidRPr="007D25B0">
        <w:rPr>
          <w:rFonts w:ascii="Times New Roman" w:hAnsi="Times New Roman"/>
          <w:sz w:val="20"/>
          <w:szCs w:val="20"/>
        </w:rPr>
        <w:t>shift2 = 20 – BitDepth</w:t>
      </w:r>
      <w:r w:rsidRPr="007D25B0">
        <w:rPr>
          <w:rFonts w:ascii="Times New Roman" w:hAnsi="Times New Roman"/>
          <w:sz w:val="20"/>
          <w:szCs w:val="20"/>
          <w:vertAlign w:val="subscript"/>
        </w:rPr>
        <w:t>Y</w:t>
      </w:r>
      <w:r w:rsidRPr="007D25B0">
        <w:rPr>
          <w:rFonts w:ascii="Times New Roman" w:hAnsi="Times New Roman"/>
          <w:sz w:val="20"/>
          <w:szCs w:val="20"/>
        </w:rPr>
        <w:t xml:space="preserve"> </w:t>
      </w:r>
      <w:r w:rsidR="00CD3F93" w:rsidRPr="007D25B0">
        <w:rPr>
          <w:rFonts w:ascii="Times New Roman" w:hAnsi="Times New Roman"/>
          <w:sz w:val="20"/>
          <w:szCs w:val="20"/>
        </w:rPr>
        <w:tab/>
      </w:r>
      <w:r w:rsidR="00CD3F93" w:rsidRPr="007D25B0">
        <w:rPr>
          <w:rFonts w:ascii="Times New Roman" w:hAnsi="Times New Roman"/>
          <w:noProof/>
          <w:sz w:val="20"/>
          <w:szCs w:val="20"/>
          <w:lang w:eastAsia="ko-KR"/>
        </w:rPr>
        <w:t>(H</w:t>
      </w:r>
      <w:r w:rsidR="00CD3F93"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CD3F93"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26</w:t>
      </w:r>
      <w:r w:rsidR="0074750D" w:rsidRPr="007D25B0">
        <w:rPr>
          <w:rFonts w:ascii="Times New Roman" w:hAnsi="Times New Roman"/>
          <w:noProof/>
          <w:sz w:val="20"/>
          <w:szCs w:val="20"/>
        </w:rPr>
        <w:fldChar w:fldCharType="end"/>
      </w:r>
      <w:r w:rsidR="00CD3F93" w:rsidRPr="007D25B0">
        <w:rPr>
          <w:rFonts w:ascii="Times New Roman" w:hAnsi="Times New Roman"/>
          <w:noProof/>
          <w:sz w:val="20"/>
          <w:szCs w:val="20"/>
          <w:lang w:eastAsia="ko-KR"/>
        </w:rPr>
        <w:t>)</w:t>
      </w:r>
    </w:p>
    <w:p w:rsidR="002668F1" w:rsidRPr="007D25B0" w:rsidRDefault="002668F1" w:rsidP="002668F1">
      <w:pPr>
        <w:pStyle w:val="AVCEquationlevel1CharCharCharChar"/>
        <w:spacing w:before="120" w:after="120"/>
        <w:ind w:left="1191"/>
        <w:rPr>
          <w:rFonts w:ascii="Times New Roman" w:hAnsi="Times New Roman"/>
          <w:sz w:val="20"/>
          <w:szCs w:val="20"/>
        </w:rPr>
      </w:pPr>
      <w:proofErr w:type="gramStart"/>
      <w:r w:rsidRPr="007D25B0">
        <w:rPr>
          <w:rFonts w:ascii="Times New Roman" w:hAnsi="Times New Roman"/>
          <w:sz w:val="20"/>
          <w:szCs w:val="20"/>
        </w:rPr>
        <w:t>offset</w:t>
      </w:r>
      <w:proofErr w:type="gramEnd"/>
      <w:r w:rsidRPr="007D25B0">
        <w:rPr>
          <w:rFonts w:ascii="Times New Roman" w:hAnsi="Times New Roman"/>
          <w:sz w:val="20"/>
          <w:szCs w:val="20"/>
        </w:rPr>
        <w:t xml:space="preserve"> =1 &lt;&lt; (</w:t>
      </w:r>
      <w:r w:rsidR="009C2210" w:rsidRPr="007D25B0">
        <w:rPr>
          <w:rFonts w:ascii="Times New Roman" w:hAnsi="Times New Roman"/>
          <w:sz w:val="20"/>
          <w:szCs w:val="20"/>
        </w:rPr>
        <w:t> </w:t>
      </w:r>
      <w:r w:rsidRPr="007D25B0">
        <w:rPr>
          <w:rFonts w:ascii="Times New Roman" w:hAnsi="Times New Roman"/>
          <w:sz w:val="20"/>
          <w:szCs w:val="20"/>
        </w:rPr>
        <w:t>shift2 – 1).</w:t>
      </w:r>
      <w:r w:rsidR="00CD3F93" w:rsidRPr="007D25B0">
        <w:rPr>
          <w:rFonts w:ascii="Times New Roman" w:hAnsi="Times New Roman"/>
          <w:sz w:val="20"/>
          <w:szCs w:val="20"/>
        </w:rPr>
        <w:t xml:space="preserve"> </w:t>
      </w:r>
      <w:r w:rsidR="00CD3F93" w:rsidRPr="007D25B0">
        <w:rPr>
          <w:rFonts w:ascii="Times New Roman" w:hAnsi="Times New Roman"/>
          <w:sz w:val="20"/>
          <w:szCs w:val="20"/>
        </w:rPr>
        <w:tab/>
      </w:r>
      <w:r w:rsidR="00CD3F93" w:rsidRPr="007D25B0">
        <w:rPr>
          <w:rFonts w:ascii="Times New Roman" w:hAnsi="Times New Roman"/>
          <w:noProof/>
          <w:sz w:val="20"/>
          <w:szCs w:val="20"/>
          <w:lang w:eastAsia="ko-KR"/>
        </w:rPr>
        <w:t>(H</w:t>
      </w:r>
      <w:r w:rsidR="00CD3F93"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CD3F93"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27</w:t>
      </w:r>
      <w:r w:rsidR="0074750D" w:rsidRPr="007D25B0">
        <w:rPr>
          <w:rFonts w:ascii="Times New Roman" w:hAnsi="Times New Roman"/>
          <w:noProof/>
          <w:sz w:val="20"/>
          <w:szCs w:val="20"/>
        </w:rPr>
        <w:fldChar w:fldCharType="end"/>
      </w:r>
      <w:r w:rsidR="00CD3F93" w:rsidRPr="007D25B0">
        <w:rPr>
          <w:rFonts w:ascii="Times New Roman" w:hAnsi="Times New Roman"/>
          <w:noProof/>
          <w:sz w:val="20"/>
          <w:szCs w:val="20"/>
          <w:lang w:eastAsia="ko-KR"/>
        </w:rPr>
        <w:t>)</w:t>
      </w:r>
    </w:p>
    <w:p w:rsidR="00EA1617" w:rsidRPr="007D25B0" w:rsidRDefault="00EA1617" w:rsidP="002026D5">
      <w:pPr>
        <w:numPr>
          <w:ilvl w:val="0"/>
          <w:numId w:val="38"/>
        </w:numPr>
        <w:tabs>
          <w:tab w:val="clear" w:pos="794"/>
          <w:tab w:val="clear" w:pos="1191"/>
          <w:tab w:val="clear" w:pos="1588"/>
          <w:tab w:val="clear" w:pos="1985"/>
        </w:tabs>
      </w:pPr>
      <w:r w:rsidRPr="007D25B0">
        <w:t>The sample value tempArray</w:t>
      </w:r>
      <w:proofErr w:type="gramStart"/>
      <w:r w:rsidRPr="007D25B0">
        <w:t>[ n</w:t>
      </w:r>
      <w:proofErr w:type="gramEnd"/>
      <w:r w:rsidR="00007E24" w:rsidRPr="007D25B0">
        <w:t> </w:t>
      </w:r>
      <w:r w:rsidRPr="007D25B0">
        <w:t>] with n = 0</w:t>
      </w:r>
      <w:r w:rsidR="00007E24" w:rsidRPr="007D25B0">
        <w:t> … </w:t>
      </w:r>
      <w:r w:rsidRPr="007D25B0">
        <w:t>7, is derived as follows.</w:t>
      </w:r>
    </w:p>
    <w:p w:rsidR="00EA1617" w:rsidRPr="007D25B0" w:rsidRDefault="00EA1617" w:rsidP="00EA1617">
      <w:pPr>
        <w:pStyle w:val="AVCEquationlevel1CharCharCharChar"/>
        <w:spacing w:before="120" w:after="120"/>
        <w:rPr>
          <w:rFonts w:ascii="Times New Roman" w:hAnsi="Times New Roman"/>
          <w:noProof/>
          <w:sz w:val="20"/>
          <w:szCs w:val="20"/>
          <w:lang w:eastAsia="ko-KR"/>
        </w:rPr>
      </w:pPr>
      <w:proofErr w:type="gramStart"/>
      <w:r w:rsidRPr="007D25B0">
        <w:rPr>
          <w:rFonts w:ascii="Times New Roman" w:hAnsi="Times New Roman"/>
          <w:sz w:val="20"/>
          <w:szCs w:val="20"/>
        </w:rPr>
        <w:t>yPosRL</w:t>
      </w:r>
      <w:proofErr w:type="gramEnd"/>
      <w:r w:rsidRPr="007D25B0">
        <w:rPr>
          <w:rFonts w:ascii="Times New Roman" w:hAnsi="Times New Roman"/>
          <w:sz w:val="20"/>
          <w:szCs w:val="20"/>
        </w:rPr>
        <w:t xml:space="preserve"> = </w:t>
      </w:r>
      <w:r w:rsidRPr="007D25B0">
        <w:rPr>
          <w:rFonts w:ascii="Times New Roman" w:hAnsi="Times New Roman"/>
          <w:noProof/>
          <w:sz w:val="20"/>
          <w:szCs w:val="20"/>
          <w:lang w:eastAsia="ko-KR"/>
        </w:rPr>
        <w:t>Clip3( 0, RefLayerPicHeightInSamplesL</w:t>
      </w:r>
      <w:r w:rsidRPr="007D25B0">
        <w:rPr>
          <w:rFonts w:ascii="Times New Roman" w:hAnsi="Times New Roman"/>
          <w:noProof/>
          <w:sz w:val="20"/>
          <w:szCs w:val="20"/>
        </w:rPr>
        <w:t xml:space="preserve">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 yRef</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n</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 xml:space="preserve">) </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hAnsi="Times New Roman"/>
          <w:noProof/>
          <w:sz w:val="20"/>
          <w:szCs w:val="20"/>
          <w:lang w:eastAsia="ko-KR"/>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28</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EA1617">
      <w:pPr>
        <w:pStyle w:val="AVCEquationlevel1CharCharCharChar"/>
        <w:spacing w:before="120" w:after="120"/>
        <w:rPr>
          <w:rFonts w:ascii="Times New Roman" w:hAnsi="Times New Roman"/>
          <w:sz w:val="20"/>
          <w:szCs w:val="20"/>
        </w:rPr>
      </w:pPr>
      <w:r w:rsidRPr="007D25B0">
        <w:rPr>
          <w:rFonts w:ascii="Times New Roman" w:hAnsi="Times New Roman"/>
          <w:noProof/>
          <w:sz w:val="20"/>
          <w:szCs w:val="20"/>
          <w:lang w:eastAsia="ko-KR"/>
        </w:rPr>
        <w:t>refW</w:t>
      </w:r>
      <w:r w:rsidR="0006365F" w:rsidRPr="007D25B0">
        <w:rPr>
          <w:rFonts w:ascii="Times New Roman" w:eastAsia="SimSun" w:hAnsi="Times New Roman"/>
          <w:noProof/>
          <w:sz w:val="20"/>
          <w:szCs w:val="20"/>
          <w:lang w:val="en-US" w:eastAsia="zh-CN"/>
        </w:rPr>
        <w:t>   </w:t>
      </w:r>
      <w:r w:rsidRPr="007D25B0">
        <w:rPr>
          <w:rFonts w:ascii="Times New Roman" w:eastAsia="SimSun" w:hAnsi="Times New Roman"/>
          <w:noProof/>
          <w:sz w:val="20"/>
          <w:szCs w:val="20"/>
          <w:lang w:val="en-US" w:eastAsia="zh-CN"/>
        </w:rPr>
        <w:t>  </w:t>
      </w:r>
      <w:r w:rsidRPr="007D25B0">
        <w:rPr>
          <w:rFonts w:ascii="Times New Roman" w:hAnsi="Times New Roman"/>
          <w:noProof/>
          <w:sz w:val="20"/>
          <w:szCs w:val="20"/>
          <w:lang w:eastAsia="ko-KR"/>
        </w:rPr>
        <w:t xml:space="preserve"> = RefLayerPicWidthInSamplesL</w:t>
      </w:r>
    </w:p>
    <w:p w:rsidR="00EA1617" w:rsidRPr="007D25B0"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7D25B0">
        <w:rPr>
          <w:rFonts w:ascii="Times New Roman" w:hAnsi="Times New Roman"/>
          <w:sz w:val="20"/>
          <w:szCs w:val="20"/>
        </w:rPr>
        <w:t xml:space="preserve">tempArray[n] = </w:t>
      </w:r>
      <w:r w:rsidR="00CD3F93" w:rsidRPr="007D25B0">
        <w:rPr>
          <w:rFonts w:ascii="Times New Roman" w:hAnsi="Times New Roman"/>
          <w:sz w:val="20"/>
          <w:szCs w:val="20"/>
        </w:rPr>
        <w:t>( </w:t>
      </w:r>
      <w:r w:rsidRPr="007D25B0">
        <w:rPr>
          <w:rFonts w:ascii="Times New Roman" w:hAnsi="Times New Roman"/>
          <w:sz w:val="20"/>
          <w:szCs w:val="20"/>
        </w:rPr>
        <w:t>f</w:t>
      </w:r>
      <w:r w:rsidRPr="007D25B0">
        <w:rPr>
          <w:rFonts w:ascii="Times New Roman" w:hAnsi="Times New Roman"/>
          <w:sz w:val="20"/>
          <w:szCs w:val="20"/>
          <w:vertAlign w:val="subscript"/>
        </w:rPr>
        <w:t>L</w:t>
      </w:r>
      <w:r w:rsidRPr="007D25B0">
        <w:rPr>
          <w:rFonts w:ascii="Times New Roman" w:hAnsi="Times New Roman"/>
          <w:sz w:val="20"/>
          <w:szCs w:val="20"/>
        </w:rPr>
        <w:t>[ xPhase, 0 ] * </w:t>
      </w:r>
      <w:r w:rsidRPr="007D25B0">
        <w:rPr>
          <w:rFonts w:ascii="Times New Roman" w:hAnsi="Times New Roman"/>
          <w:noProof/>
          <w:sz w:val="20"/>
          <w:szCs w:val="20"/>
        </w:rPr>
        <w:t>rlPicSample</w:t>
      </w:r>
      <w:r w:rsidRPr="007D25B0">
        <w:rPr>
          <w:rFonts w:ascii="Times New Roman" w:hAnsi="Times New Roman"/>
          <w:noProof/>
          <w:sz w:val="20"/>
          <w:szCs w:val="20"/>
          <w:vertAlign w:val="subscript"/>
          <w:lang w:eastAsia="ko-KR"/>
        </w:rPr>
        <w:t>L</w:t>
      </w:r>
      <w:r w:rsidRPr="007D25B0">
        <w:rPr>
          <w:rFonts w:ascii="Times New Roman" w:hAnsi="Times New Roman"/>
          <w:sz w:val="20"/>
          <w:szCs w:val="20"/>
        </w:rPr>
        <w:t>[ </w:t>
      </w:r>
      <w:r w:rsidRPr="007D25B0">
        <w:rPr>
          <w:rFonts w:ascii="Times New Roman" w:hAnsi="Times New Roman"/>
          <w:noProof/>
          <w:sz w:val="20"/>
          <w:szCs w:val="20"/>
          <w:lang w:eastAsia="ko-KR"/>
        </w:rPr>
        <w:t>Clip3( 0, refW</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3), yPosRL</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xPhase, 1 ] * </w:t>
      </w:r>
      <w:r w:rsidRPr="007D25B0">
        <w:rPr>
          <w:rFonts w:ascii="Times New Roman" w:hAnsi="Times New Roman"/>
          <w:noProof/>
          <w:sz w:val="20"/>
          <w:szCs w:val="20"/>
        </w:rPr>
        <w:t>rlPicSample</w:t>
      </w:r>
      <w:r w:rsidRPr="007D25B0">
        <w:rPr>
          <w:rFonts w:ascii="Times New Roman" w:hAnsi="Times New Roman"/>
          <w:noProof/>
          <w:sz w:val="20"/>
          <w:szCs w:val="20"/>
          <w:vertAlign w:val="subscript"/>
          <w:lang w:eastAsia="ko-KR"/>
        </w:rPr>
        <w:t>L</w:t>
      </w:r>
      <w:r w:rsidRPr="007D25B0">
        <w:rPr>
          <w:rFonts w:ascii="Times New Roman" w:hAnsi="Times New Roman"/>
          <w:sz w:val="20"/>
          <w:szCs w:val="20"/>
        </w:rPr>
        <w:t>[ </w:t>
      </w:r>
      <w:r w:rsidRPr="007D25B0">
        <w:rPr>
          <w:rFonts w:ascii="Times New Roman" w:hAnsi="Times New Roman"/>
          <w:noProof/>
          <w:sz w:val="20"/>
          <w:szCs w:val="20"/>
          <w:lang w:eastAsia="ko-KR"/>
        </w:rPr>
        <w:t>Clip3( 0, refW</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2), yPosRL</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xPhase, 2 ] * </w:t>
      </w:r>
      <w:r w:rsidRPr="007D25B0">
        <w:rPr>
          <w:rFonts w:ascii="Times New Roman" w:hAnsi="Times New Roman"/>
          <w:noProof/>
          <w:sz w:val="20"/>
          <w:szCs w:val="20"/>
        </w:rPr>
        <w:t>rlPicSample</w:t>
      </w:r>
      <w:r w:rsidRPr="007D25B0">
        <w:rPr>
          <w:rFonts w:ascii="Times New Roman" w:hAnsi="Times New Roman"/>
          <w:noProof/>
          <w:sz w:val="20"/>
          <w:szCs w:val="20"/>
          <w:vertAlign w:val="subscript"/>
          <w:lang w:eastAsia="ko-KR"/>
        </w:rPr>
        <w:t>L</w:t>
      </w:r>
      <w:r w:rsidRPr="007D25B0">
        <w:rPr>
          <w:rFonts w:ascii="Times New Roman" w:hAnsi="Times New Roman"/>
          <w:sz w:val="20"/>
          <w:szCs w:val="20"/>
        </w:rPr>
        <w:t>[ </w:t>
      </w:r>
      <w:r w:rsidRPr="007D25B0">
        <w:rPr>
          <w:rFonts w:ascii="Times New Roman" w:hAnsi="Times New Roman"/>
          <w:noProof/>
          <w:sz w:val="20"/>
          <w:szCs w:val="20"/>
          <w:lang w:eastAsia="ko-KR"/>
        </w:rPr>
        <w:t>Clip3( 0, </w:t>
      </w:r>
      <w:r w:rsidRPr="007D25B0">
        <w:rPr>
          <w:rFonts w:ascii="Times New Roman" w:hAnsi="Times New Roman"/>
          <w:noProof/>
          <w:sz w:val="20"/>
          <w:szCs w:val="20"/>
        </w:rPr>
        <w:t>refW</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1), yPosRL</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xPhase, 3 ] * </w:t>
      </w:r>
      <w:r w:rsidRPr="007D25B0">
        <w:rPr>
          <w:rFonts w:ascii="Times New Roman" w:hAnsi="Times New Roman"/>
          <w:noProof/>
          <w:sz w:val="20"/>
          <w:szCs w:val="20"/>
        </w:rPr>
        <w:t>rlPicSample</w:t>
      </w:r>
      <w:r w:rsidRPr="007D25B0">
        <w:rPr>
          <w:rFonts w:ascii="Times New Roman" w:hAnsi="Times New Roman"/>
          <w:noProof/>
          <w:sz w:val="20"/>
          <w:szCs w:val="20"/>
          <w:vertAlign w:val="subscript"/>
          <w:lang w:eastAsia="ko-KR"/>
        </w:rPr>
        <w:t>L</w:t>
      </w:r>
      <w:r w:rsidRPr="007D25B0">
        <w:rPr>
          <w:rFonts w:ascii="Times New Roman" w:hAnsi="Times New Roman"/>
          <w:sz w:val="20"/>
          <w:szCs w:val="20"/>
        </w:rPr>
        <w:t>[ </w:t>
      </w:r>
      <w:r w:rsidRPr="007D25B0">
        <w:rPr>
          <w:rFonts w:ascii="Times New Roman" w:hAnsi="Times New Roman"/>
          <w:noProof/>
          <w:sz w:val="20"/>
          <w:szCs w:val="20"/>
          <w:lang w:eastAsia="ko-KR"/>
        </w:rPr>
        <w:t>Clip3( 0, </w:t>
      </w:r>
      <w:r w:rsidRPr="007D25B0">
        <w:rPr>
          <w:rFonts w:ascii="Times New Roman" w:hAnsi="Times New Roman"/>
          <w:noProof/>
          <w:sz w:val="20"/>
          <w:szCs w:val="20"/>
        </w:rPr>
        <w:t>refW</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 yPosRL</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xPhase, 4 ] * </w:t>
      </w:r>
      <w:r w:rsidRPr="007D25B0">
        <w:rPr>
          <w:rFonts w:ascii="Times New Roman" w:hAnsi="Times New Roman"/>
          <w:noProof/>
          <w:sz w:val="20"/>
          <w:szCs w:val="20"/>
        </w:rPr>
        <w:t>rlPicSample</w:t>
      </w:r>
      <w:r w:rsidRPr="007D25B0">
        <w:rPr>
          <w:rFonts w:ascii="Times New Roman" w:hAnsi="Times New Roman"/>
          <w:noProof/>
          <w:sz w:val="20"/>
          <w:szCs w:val="20"/>
          <w:vertAlign w:val="subscript"/>
          <w:lang w:eastAsia="ko-KR"/>
        </w:rPr>
        <w:t>L</w:t>
      </w:r>
      <w:r w:rsidRPr="007D25B0">
        <w:rPr>
          <w:rFonts w:ascii="Times New Roman" w:hAnsi="Times New Roman"/>
          <w:sz w:val="20"/>
          <w:szCs w:val="20"/>
        </w:rPr>
        <w:t>[ </w:t>
      </w:r>
      <w:r w:rsidRPr="007D25B0">
        <w:rPr>
          <w:rFonts w:ascii="Times New Roman" w:hAnsi="Times New Roman"/>
          <w:noProof/>
          <w:sz w:val="20"/>
          <w:szCs w:val="20"/>
          <w:lang w:eastAsia="ko-KR"/>
        </w:rPr>
        <w:t>Clip3( 0, refW</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 yPosRL</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hAnsi="Times New Roman"/>
          <w:noProof/>
          <w:sz w:val="20"/>
          <w:szCs w:val="20"/>
          <w:lang w:eastAsia="ko-KR"/>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29</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xPhase, 5 ] * </w:t>
      </w:r>
      <w:r w:rsidRPr="007D25B0">
        <w:rPr>
          <w:rFonts w:ascii="Times New Roman" w:hAnsi="Times New Roman"/>
          <w:noProof/>
          <w:sz w:val="20"/>
          <w:szCs w:val="20"/>
        </w:rPr>
        <w:t>rlPicSample</w:t>
      </w:r>
      <w:r w:rsidRPr="007D25B0">
        <w:rPr>
          <w:rFonts w:ascii="Times New Roman" w:hAnsi="Times New Roman"/>
          <w:noProof/>
          <w:sz w:val="20"/>
          <w:szCs w:val="20"/>
          <w:vertAlign w:val="subscript"/>
          <w:lang w:eastAsia="ko-KR"/>
        </w:rPr>
        <w:t>L</w:t>
      </w:r>
      <w:r w:rsidRPr="007D25B0">
        <w:rPr>
          <w:rFonts w:ascii="Times New Roman" w:hAnsi="Times New Roman"/>
          <w:sz w:val="20"/>
          <w:szCs w:val="20"/>
        </w:rPr>
        <w:t>[ </w:t>
      </w:r>
      <w:r w:rsidRPr="007D25B0">
        <w:rPr>
          <w:rFonts w:ascii="Times New Roman" w:hAnsi="Times New Roman"/>
          <w:noProof/>
          <w:sz w:val="20"/>
          <w:szCs w:val="20"/>
          <w:lang w:eastAsia="ko-KR"/>
        </w:rPr>
        <w:t>Clip3( 0, refW</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2), yPosRL</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xPhase, 6 ] * </w:t>
      </w:r>
      <w:r w:rsidRPr="007D25B0">
        <w:rPr>
          <w:rFonts w:ascii="Times New Roman" w:hAnsi="Times New Roman"/>
          <w:noProof/>
          <w:sz w:val="20"/>
          <w:szCs w:val="20"/>
        </w:rPr>
        <w:t>rlPicSample</w:t>
      </w:r>
      <w:r w:rsidRPr="007D25B0">
        <w:rPr>
          <w:rFonts w:ascii="Times New Roman" w:hAnsi="Times New Roman"/>
          <w:noProof/>
          <w:sz w:val="20"/>
          <w:szCs w:val="20"/>
          <w:vertAlign w:val="subscript"/>
          <w:lang w:eastAsia="ko-KR"/>
        </w:rPr>
        <w:t>L</w:t>
      </w:r>
      <w:r w:rsidRPr="007D25B0">
        <w:rPr>
          <w:rFonts w:ascii="Times New Roman" w:hAnsi="Times New Roman"/>
          <w:sz w:val="20"/>
          <w:szCs w:val="20"/>
        </w:rPr>
        <w:t>[ </w:t>
      </w:r>
      <w:r w:rsidRPr="007D25B0">
        <w:rPr>
          <w:rFonts w:ascii="Times New Roman" w:hAnsi="Times New Roman"/>
          <w:noProof/>
          <w:sz w:val="20"/>
          <w:szCs w:val="20"/>
          <w:lang w:eastAsia="ko-KR"/>
        </w:rPr>
        <w:t>Clip3( 0, refW</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3), yPosRL</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xPhase, 7 ] * </w:t>
      </w:r>
      <w:r w:rsidRPr="007D25B0">
        <w:rPr>
          <w:rFonts w:ascii="Times New Roman" w:hAnsi="Times New Roman"/>
          <w:noProof/>
          <w:sz w:val="20"/>
          <w:szCs w:val="20"/>
        </w:rPr>
        <w:t>rlPicSample</w:t>
      </w:r>
      <w:r w:rsidRPr="007D25B0">
        <w:rPr>
          <w:rFonts w:ascii="Times New Roman" w:hAnsi="Times New Roman"/>
          <w:noProof/>
          <w:sz w:val="20"/>
          <w:szCs w:val="20"/>
          <w:vertAlign w:val="subscript"/>
          <w:lang w:eastAsia="ko-KR"/>
        </w:rPr>
        <w:t>L</w:t>
      </w:r>
      <w:r w:rsidRPr="007D25B0">
        <w:rPr>
          <w:rFonts w:ascii="Times New Roman" w:hAnsi="Times New Roman"/>
          <w:sz w:val="20"/>
          <w:szCs w:val="20"/>
        </w:rPr>
        <w:t>[ </w:t>
      </w:r>
      <w:r w:rsidRPr="007D25B0">
        <w:rPr>
          <w:rFonts w:ascii="Times New Roman" w:hAnsi="Times New Roman"/>
          <w:noProof/>
          <w:sz w:val="20"/>
          <w:szCs w:val="20"/>
          <w:lang w:eastAsia="ko-KR"/>
        </w:rPr>
        <w:t>Clip3( 0, refW</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4), yPosRL</w:t>
      </w:r>
      <w:r w:rsidRPr="007D25B0">
        <w:rPr>
          <w:rFonts w:ascii="Times New Roman" w:hAnsi="Times New Roman"/>
          <w:noProof/>
          <w:sz w:val="20"/>
          <w:szCs w:val="20"/>
          <w:lang w:eastAsia="ko-KR"/>
        </w:rPr>
        <w:t> </w:t>
      </w:r>
      <w:r w:rsidRPr="007D25B0">
        <w:rPr>
          <w:rFonts w:ascii="Times New Roman" w:hAnsi="Times New Roman"/>
          <w:sz w:val="20"/>
          <w:szCs w:val="20"/>
        </w:rPr>
        <w:t>]</w:t>
      </w:r>
      <w:r w:rsidR="00CD3F93" w:rsidRPr="007D25B0">
        <w:rPr>
          <w:rFonts w:ascii="Times New Roman" w:hAnsi="Times New Roman"/>
          <w:sz w:val="20"/>
          <w:szCs w:val="20"/>
        </w:rPr>
        <w:t> )</w:t>
      </w:r>
      <w:r w:rsidR="00CD3F93" w:rsidRPr="007D25B0">
        <w:rPr>
          <w:rFonts w:ascii="Times New Roman" w:eastAsia="SimSun" w:hAnsi="Times New Roman"/>
          <w:sz w:val="20"/>
          <w:szCs w:val="20"/>
          <w:lang w:val="en-US" w:eastAsia="zh-CN"/>
        </w:rPr>
        <w:t> &gt;&gt; shift1</w:t>
      </w:r>
    </w:p>
    <w:p w:rsidR="00EA1617" w:rsidRPr="007D25B0" w:rsidRDefault="00EA1617" w:rsidP="002026D5">
      <w:pPr>
        <w:numPr>
          <w:ilvl w:val="0"/>
          <w:numId w:val="38"/>
        </w:numPr>
        <w:tabs>
          <w:tab w:val="clear" w:pos="794"/>
          <w:tab w:val="clear" w:pos="1191"/>
          <w:tab w:val="clear" w:pos="1588"/>
          <w:tab w:val="clear" w:pos="1985"/>
        </w:tabs>
      </w:pPr>
      <w:r w:rsidRPr="007D25B0">
        <w:rPr>
          <w:noProof/>
          <w:lang w:eastAsia="ko-KR"/>
        </w:rPr>
        <w:t>The interpolated luma sample value intLumaSample</w:t>
      </w:r>
      <w:r w:rsidRPr="007D25B0">
        <w:t xml:space="preserve"> is derived as follows.</w:t>
      </w:r>
    </w:p>
    <w:p w:rsidR="00EA1617" w:rsidRPr="007D25B0"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7D25B0">
        <w:rPr>
          <w:rFonts w:ascii="Times New Roman" w:hAnsi="Times New Roman"/>
          <w:noProof/>
          <w:sz w:val="20"/>
          <w:szCs w:val="20"/>
          <w:lang w:eastAsia="ko-KR"/>
        </w:rPr>
        <w:t xml:space="preserve">intLumaSample </w:t>
      </w:r>
      <w:r w:rsidRPr="007D25B0">
        <w:rPr>
          <w:rFonts w:ascii="Times New Roman" w:hAnsi="Times New Roman"/>
          <w:sz w:val="20"/>
          <w:szCs w:val="20"/>
        </w:rPr>
        <w:t>= ( f</w:t>
      </w:r>
      <w:r w:rsidRPr="007D25B0">
        <w:rPr>
          <w:rFonts w:ascii="Times New Roman" w:hAnsi="Times New Roman"/>
          <w:sz w:val="20"/>
          <w:szCs w:val="20"/>
          <w:vertAlign w:val="subscript"/>
        </w:rPr>
        <w:t>L</w:t>
      </w:r>
      <w:r w:rsidRPr="007D25B0">
        <w:rPr>
          <w:rFonts w:ascii="Times New Roman" w:hAnsi="Times New Roman"/>
          <w:sz w:val="20"/>
          <w:szCs w:val="20"/>
        </w:rPr>
        <w:t>[ yPhase, 0 ] * tempArray [ 0 ]</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yPhase, 1 ] * tempArray [ 1 ]</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yPhase, 2 ] * tempArray [ 2 ]</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yPhase, 3 ] * tempArray [ 3 ]</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yPhase, 4 ] * tempArray [ 4 ]</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hAnsi="Times New Roman"/>
          <w:noProof/>
          <w:sz w:val="20"/>
          <w:szCs w:val="20"/>
          <w:lang w:eastAsia="ko-KR"/>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30</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r w:rsidRPr="007D25B0">
        <w:rPr>
          <w:rFonts w:ascii="Times New Roman" w:hAnsi="Times New Roman"/>
          <w:noProof/>
          <w:sz w:val="20"/>
          <w:szCs w:val="20"/>
          <w:lang w:eastAsia="ko-KR"/>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yPhase, 5 ] * tempArray [ 5 ]</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yPhase, 6 ] * tempArray [ 6 ]</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yPhase, 7 ] * tempArray [ 7 ]</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002234C3" w:rsidRPr="007D25B0">
        <w:rPr>
          <w:rFonts w:ascii="Times New Roman" w:hAnsi="Times New Roman"/>
          <w:sz w:val="20"/>
          <w:szCs w:val="20"/>
        </w:rPr>
        <w:t>offset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&gt;&gt;</w:t>
      </w:r>
      <w:r w:rsidRPr="007D25B0">
        <w:rPr>
          <w:rFonts w:ascii="Times New Roman" w:hAnsi="Times New Roman"/>
          <w:noProof/>
          <w:sz w:val="20"/>
          <w:szCs w:val="20"/>
          <w:lang w:eastAsia="ko-KR"/>
        </w:rPr>
        <w:t> </w:t>
      </w:r>
      <w:r w:rsidR="002234C3" w:rsidRPr="007D25B0">
        <w:rPr>
          <w:rFonts w:ascii="Times New Roman" w:hAnsi="Times New Roman"/>
          <w:sz w:val="20"/>
          <w:szCs w:val="20"/>
        </w:rPr>
        <w:t>shift2</w:t>
      </w:r>
    </w:p>
    <w:p w:rsidR="00EA1617" w:rsidRPr="007D25B0"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7D25B0">
        <w:rPr>
          <w:rFonts w:ascii="Times New Roman" w:hAnsi="Times New Roman"/>
          <w:noProof/>
          <w:sz w:val="20"/>
          <w:szCs w:val="20"/>
          <w:lang w:eastAsia="ko-KR"/>
        </w:rPr>
        <w:t>intLumaSample </w:t>
      </w:r>
      <w:r w:rsidRPr="007D25B0">
        <w:rPr>
          <w:rFonts w:ascii="Times New Roman" w:hAnsi="Times New Roman"/>
          <w:sz w:val="20"/>
          <w:szCs w:val="20"/>
        </w:rPr>
        <w:t>=</w:t>
      </w:r>
      <w:r w:rsidRPr="007D25B0">
        <w:rPr>
          <w:rFonts w:ascii="Times New Roman" w:hAnsi="Times New Roman"/>
          <w:noProof/>
          <w:sz w:val="20"/>
          <w:szCs w:val="20"/>
          <w:lang w:eastAsia="ko-KR"/>
        </w:rPr>
        <w:t> Clip3( 0, ( 1 &lt;&lt; </w:t>
      </w:r>
      <w:r w:rsidRPr="007D25B0">
        <w:rPr>
          <w:rFonts w:ascii="Times New Roman" w:hAnsi="Times New Roman"/>
          <w:sz w:val="20"/>
          <w:szCs w:val="20"/>
        </w:rPr>
        <w:t>BitDepth</w:t>
      </w:r>
      <w:r w:rsidRPr="007D25B0">
        <w:rPr>
          <w:rFonts w:ascii="Times New Roman" w:hAnsi="Times New Roman"/>
          <w:sz w:val="20"/>
          <w:szCs w:val="20"/>
          <w:vertAlign w:val="subscript"/>
        </w:rPr>
        <w:t>Y</w:t>
      </w:r>
      <w:r w:rsidRPr="007D25B0">
        <w:rPr>
          <w:rFonts w:ascii="Times New Roman" w:hAnsi="Times New Roman"/>
          <w:noProof/>
          <w:sz w:val="20"/>
          <w:szCs w:val="20"/>
          <w:lang w:eastAsia="ko-KR"/>
        </w:rPr>
        <w:t>) – 1 , intLumaSample )</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hAnsi="Times New Roman"/>
          <w:noProof/>
          <w:sz w:val="20"/>
          <w:szCs w:val="20"/>
          <w:lang w:eastAsia="ko-KR"/>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31</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EA1617">
      <w:pPr>
        <w:pStyle w:val="Annex6"/>
        <w:rPr>
          <w:noProof/>
          <w:lang w:eastAsia="ko-KR"/>
        </w:rPr>
      </w:pPr>
      <w:bookmarkStart w:id="1418" w:name="_Ref347151884"/>
      <w:r w:rsidRPr="007D25B0">
        <w:rPr>
          <w:noProof/>
          <w:lang w:eastAsia="ko-KR"/>
        </w:rPr>
        <w:t>Chroma sample interpolation process</w:t>
      </w:r>
      <w:bookmarkEnd w:id="1418"/>
    </w:p>
    <w:p w:rsidR="00EA1617" w:rsidRPr="007D25B0" w:rsidRDefault="00EA1617" w:rsidP="00EA1617">
      <w:pPr>
        <w:rPr>
          <w:noProof/>
          <w:lang w:eastAsia="ko-KR"/>
        </w:rPr>
      </w:pPr>
      <w:r w:rsidRPr="007D25B0">
        <w:rPr>
          <w:noProof/>
          <w:lang w:eastAsia="ko-KR"/>
        </w:rPr>
        <w:t>Inputs to this process are:</w:t>
      </w:r>
    </w:p>
    <w:p w:rsidR="00EA1617" w:rsidRPr="007D25B0" w:rsidRDefault="00EA1617" w:rsidP="00040449">
      <w:pPr>
        <w:ind w:left="434" w:hanging="434"/>
        <w:rPr>
          <w:noProof/>
        </w:rPr>
      </w:pPr>
      <w:r w:rsidRPr="007D25B0">
        <w:rPr>
          <w:noProof/>
        </w:rPr>
        <w:t>–</w:t>
      </w:r>
      <w:r w:rsidRPr="007D25B0">
        <w:rPr>
          <w:noProof/>
        </w:rPr>
        <w:tab/>
      </w:r>
      <w:r w:rsidRPr="007D25B0">
        <w:rPr>
          <w:noProof/>
          <w:lang w:eastAsia="ko-KR"/>
        </w:rPr>
        <w:t xml:space="preserve">the </w:t>
      </w:r>
      <w:r w:rsidRPr="007D25B0">
        <w:rPr>
          <w:noProof/>
        </w:rPr>
        <w:t>chroma reference sample array rlPicSample</w:t>
      </w:r>
      <w:r w:rsidRPr="007D25B0">
        <w:rPr>
          <w:noProof/>
          <w:vertAlign w:val="subscript"/>
          <w:lang w:eastAsia="ko-KR"/>
        </w:rPr>
        <w:t>C</w:t>
      </w:r>
      <w:r w:rsidRPr="007D25B0">
        <w:rPr>
          <w:noProof/>
        </w:rPr>
        <w:t>,</w:t>
      </w:r>
    </w:p>
    <w:p w:rsidR="00EA1617" w:rsidRPr="007D25B0" w:rsidRDefault="00EA1617" w:rsidP="00040449">
      <w:pPr>
        <w:ind w:left="434" w:hanging="434"/>
        <w:rPr>
          <w:noProof/>
        </w:rPr>
      </w:pPr>
      <w:r w:rsidRPr="007D25B0">
        <w:rPr>
          <w:noProof/>
        </w:rPr>
        <w:t>–</w:t>
      </w:r>
      <w:r w:rsidRPr="007D25B0">
        <w:rPr>
          <w:noProof/>
        </w:rPr>
        <w:tab/>
      </w:r>
      <w:proofErr w:type="gramStart"/>
      <w:r w:rsidRPr="007D25B0">
        <w:rPr>
          <w:lang w:eastAsia="ko-KR"/>
        </w:rPr>
        <w:t>a</w:t>
      </w:r>
      <w:proofErr w:type="gramEnd"/>
      <w:r w:rsidRPr="007D25B0">
        <w:rPr>
          <w:lang w:eastAsia="ko-KR"/>
        </w:rPr>
        <w:t xml:space="preserve"> chroma sample location ( xP</w:t>
      </w:r>
      <w:r w:rsidRPr="007D25B0">
        <w:rPr>
          <w:noProof/>
          <w:vertAlign w:val="subscript"/>
          <w:lang w:eastAsia="ko-KR"/>
        </w:rPr>
        <w:t>C</w:t>
      </w:r>
      <w:r w:rsidRPr="007D25B0">
        <w:rPr>
          <w:lang w:eastAsia="ko-KR"/>
        </w:rPr>
        <w:t>, yP</w:t>
      </w:r>
      <w:r w:rsidRPr="007D25B0">
        <w:rPr>
          <w:noProof/>
          <w:vertAlign w:val="subscript"/>
          <w:lang w:eastAsia="ko-KR"/>
        </w:rPr>
        <w:t>C</w:t>
      </w:r>
      <w:r w:rsidRPr="007D25B0">
        <w:rPr>
          <w:lang w:eastAsia="ko-KR"/>
        </w:rPr>
        <w:t> ) relative to the top-left chorma sample of the current picture.</w:t>
      </w:r>
    </w:p>
    <w:p w:rsidR="00EA1617" w:rsidRPr="007D25B0" w:rsidRDefault="00EA1617" w:rsidP="00EA1617">
      <w:pPr>
        <w:tabs>
          <w:tab w:val="left" w:pos="284"/>
        </w:tabs>
        <w:ind w:left="284" w:hanging="284"/>
        <w:rPr>
          <w:noProof/>
          <w:lang w:eastAsia="ko-KR"/>
        </w:rPr>
      </w:pPr>
      <w:r w:rsidRPr="007D25B0">
        <w:rPr>
          <w:noProof/>
          <w:lang w:eastAsia="ko-KR"/>
        </w:rPr>
        <w:t xml:space="preserve">Output of this process is a interpolated chroma sample value </w:t>
      </w:r>
      <w:r w:rsidRPr="007D25B0">
        <w:rPr>
          <w:noProof/>
        </w:rPr>
        <w:t>intChromaSample</w:t>
      </w:r>
      <w:r w:rsidRPr="007D25B0">
        <w:rPr>
          <w:noProof/>
          <w:lang w:eastAsia="ko-KR"/>
        </w:rPr>
        <w:t>.</w:t>
      </w:r>
    </w:p>
    <w:p w:rsidR="00EA1617" w:rsidRPr="007D25B0" w:rsidRDefault="002D2385" w:rsidP="00EA1617">
      <w:pPr>
        <w:pStyle w:val="AVCBulletlevel1CharChar"/>
        <w:numPr>
          <w:ilvl w:val="0"/>
          <w:numId w:val="0"/>
        </w:numPr>
        <w:rPr>
          <w:rFonts w:ascii="Times New Roman" w:hAnsi="Times New Roman"/>
        </w:rPr>
      </w:pPr>
      <w:r w:rsidRPr="007D25B0">
        <w:fldChar w:fldCharType="begin"/>
      </w:r>
      <w:r w:rsidRPr="007D25B0">
        <w:instrText xml:space="preserve"> REF _Ref351656607 \h  \* MERGEFORMAT </w:instrText>
      </w:r>
      <w:r w:rsidRPr="007D25B0">
        <w:fldChar w:fldCharType="separate"/>
      </w:r>
      <w:r w:rsidR="00EA1617" w:rsidRPr="007D25B0">
        <w:rPr>
          <w:rFonts w:ascii="Times New Roman" w:hAnsi="Times New Roman"/>
        </w:rPr>
        <w:t>Table </w:t>
      </w:r>
      <w:r w:rsidR="00E907A9" w:rsidRPr="007D25B0">
        <w:rPr>
          <w:rFonts w:ascii="Times New Roman" w:hAnsi="Times New Roman"/>
        </w:rPr>
        <w:t>H</w:t>
      </w:r>
      <w:r w:rsidR="00EA1617" w:rsidRPr="007D25B0">
        <w:rPr>
          <w:rFonts w:ascii="Times New Roman" w:hAnsi="Times New Roman"/>
        </w:rPr>
        <w:noBreakHyphen/>
        <w:t>2</w:t>
      </w:r>
      <w:r w:rsidRPr="007D25B0">
        <w:fldChar w:fldCharType="end"/>
      </w:r>
      <w:r w:rsidR="00EA1617" w:rsidRPr="007D25B0">
        <w:rPr>
          <w:rFonts w:ascii="Times New Roman" w:hAnsi="Times New Roman"/>
        </w:rPr>
        <w:t xml:space="preserve"> specifies the 4-tap filter coefficients </w:t>
      </w:r>
      <w:proofErr w:type="gramStart"/>
      <w:r w:rsidR="00EA1617" w:rsidRPr="007D25B0">
        <w:rPr>
          <w:rFonts w:ascii="Times New Roman" w:hAnsi="Times New Roman"/>
        </w:rPr>
        <w:t>f</w:t>
      </w:r>
      <w:r w:rsidR="00EA1617" w:rsidRPr="007D25B0">
        <w:rPr>
          <w:rFonts w:ascii="Times New Roman" w:hAnsi="Times New Roman"/>
          <w:vertAlign w:val="subscript"/>
        </w:rPr>
        <w:t>C</w:t>
      </w:r>
      <w:r w:rsidR="00EA1617" w:rsidRPr="007D25B0">
        <w:rPr>
          <w:rFonts w:ascii="Times New Roman" w:hAnsi="Times New Roman"/>
        </w:rPr>
        <w:t>[</w:t>
      </w:r>
      <w:proofErr w:type="gramEnd"/>
      <w:r w:rsidR="00EA1617" w:rsidRPr="007D25B0">
        <w:rPr>
          <w:rFonts w:ascii="Times New Roman" w:hAnsi="Times New Roman"/>
        </w:rPr>
        <w:t xml:space="preserve"> p, x ] with p = 0 ... 15 and x = 0 ... 3 used for the chroma resampling process. </w:t>
      </w:r>
    </w:p>
    <w:p w:rsidR="00EA1617" w:rsidRPr="007D25B0" w:rsidRDefault="00EA1617" w:rsidP="00EA1617">
      <w:pPr>
        <w:pStyle w:val="Caption"/>
      </w:pPr>
      <w:bookmarkStart w:id="1419" w:name="_Ref351656607"/>
      <w:r w:rsidRPr="007D25B0">
        <w:lastRenderedPageBreak/>
        <w:t>Table </w:t>
      </w:r>
      <w:r w:rsidR="00EB0647" w:rsidRPr="007D25B0">
        <w:t>H</w:t>
      </w:r>
      <w:r w:rsidRPr="007D25B0">
        <w:noBreakHyphen/>
      </w:r>
      <w:r w:rsidR="0074750D" w:rsidRPr="007D25B0">
        <w:fldChar w:fldCharType="begin"/>
      </w:r>
      <w:r w:rsidRPr="007D25B0">
        <w:instrText xml:space="preserve"> SEQ Table \* ARABIC </w:instrText>
      </w:r>
      <w:r w:rsidR="0074750D" w:rsidRPr="007D25B0">
        <w:fldChar w:fldCharType="separate"/>
      </w:r>
      <w:r w:rsidRPr="007D25B0">
        <w:t>2</w:t>
      </w:r>
      <w:r w:rsidR="0074750D" w:rsidRPr="007D25B0">
        <w:fldChar w:fldCharType="end"/>
      </w:r>
      <w:bookmarkEnd w:id="1419"/>
      <w:r w:rsidRPr="007D25B0">
        <w:t xml:space="preserve"> – 16-phase chroma resampling filter </w:t>
      </w:r>
    </w:p>
    <w:tbl>
      <w:tblPr>
        <w:tblW w:w="4872" w:type="dxa"/>
        <w:jc w:val="center"/>
        <w:tblCellMar>
          <w:left w:w="0" w:type="dxa"/>
          <w:right w:w="0" w:type="dxa"/>
        </w:tblCellMar>
        <w:tblLook w:val="0000" w:firstRow="0" w:lastRow="0" w:firstColumn="0" w:lastColumn="0" w:noHBand="0" w:noVBand="0"/>
      </w:tblPr>
      <w:tblGrid>
        <w:gridCol w:w="960"/>
        <w:gridCol w:w="1032"/>
        <w:gridCol w:w="960"/>
        <w:gridCol w:w="960"/>
        <w:gridCol w:w="960"/>
      </w:tblGrid>
      <w:tr w:rsidR="00EA1617" w:rsidRPr="007D25B0" w:rsidTr="004A579B">
        <w:trPr>
          <w:cantSplit/>
          <w:trHeight w:val="255"/>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EA1617" w:rsidRPr="007D25B0" w:rsidRDefault="00EA1617" w:rsidP="004A579B">
            <w:pPr>
              <w:keepNext/>
              <w:spacing w:before="0"/>
              <w:jc w:val="center"/>
              <w:rPr>
                <w:rFonts w:eastAsia="Arial Unicode MS"/>
                <w:sz w:val="18"/>
              </w:rPr>
            </w:pPr>
            <w:r w:rsidRPr="007D25B0">
              <w:rPr>
                <w:sz w:val="18"/>
              </w:rPr>
              <w:t>phase p</w:t>
            </w:r>
          </w:p>
        </w:tc>
        <w:tc>
          <w:tcPr>
            <w:tcW w:w="3912" w:type="dxa"/>
            <w:gridSpan w:val="4"/>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sz w:val="18"/>
              </w:rPr>
            </w:pPr>
            <w:r w:rsidRPr="007D25B0">
              <w:rPr>
                <w:sz w:val="18"/>
              </w:rPr>
              <w:t>interpolation filter coefficients</w:t>
            </w:r>
          </w:p>
        </w:tc>
      </w:tr>
      <w:tr w:rsidR="00EA1617" w:rsidRPr="007D25B0" w:rsidTr="004A579B">
        <w:trPr>
          <w:cantSplit/>
          <w:trHeight w:val="25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A1617" w:rsidRPr="007D25B0" w:rsidRDefault="00EA1617" w:rsidP="004A579B">
            <w:pPr>
              <w:keepNext/>
              <w:spacing w:before="0"/>
              <w:rPr>
                <w:rFonts w:eastAsia="Arial Unicode MS"/>
                <w:sz w:val="18"/>
              </w:rPr>
            </w:pP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f</w:t>
            </w:r>
            <w:r w:rsidRPr="007D25B0">
              <w:rPr>
                <w:sz w:val="18"/>
                <w:vertAlign w:val="subscript"/>
              </w:rPr>
              <w:t>C</w:t>
            </w:r>
            <w:r w:rsidRPr="007D25B0">
              <w:rPr>
                <w:sz w:val="18"/>
              </w:rPr>
              <w:t>[ p, 0 ]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f</w:t>
            </w:r>
            <w:r w:rsidRPr="007D25B0">
              <w:rPr>
                <w:sz w:val="18"/>
                <w:vertAlign w:val="subscript"/>
              </w:rPr>
              <w:t>C</w:t>
            </w:r>
            <w:r w:rsidRPr="007D25B0">
              <w:rPr>
                <w:sz w:val="18"/>
              </w:rPr>
              <w:t>[ p, 1 ]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f</w:t>
            </w:r>
            <w:r w:rsidRPr="007D25B0">
              <w:rPr>
                <w:sz w:val="18"/>
                <w:vertAlign w:val="subscript"/>
              </w:rPr>
              <w:t>C</w:t>
            </w:r>
            <w:r w:rsidRPr="007D25B0">
              <w:rPr>
                <w:sz w:val="18"/>
              </w:rPr>
              <w:t>[ p, 2 ]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f</w:t>
            </w:r>
            <w:r w:rsidRPr="007D25B0">
              <w:rPr>
                <w:sz w:val="18"/>
                <w:vertAlign w:val="subscript"/>
              </w:rPr>
              <w:t>C</w:t>
            </w:r>
            <w:r w:rsidRPr="007D25B0">
              <w:rPr>
                <w:sz w:val="18"/>
              </w:rPr>
              <w:t>[ p, 3 ]</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64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0</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−2</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−2</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6</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−4</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7</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8</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−4</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9</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−4</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10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11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38507D" w:rsidP="004A579B">
            <w:pPr>
              <w:keepNext/>
              <w:spacing w:before="0"/>
              <w:jc w:val="center"/>
              <w:rPr>
                <w:rFonts w:eastAsia="Arial Unicode MS"/>
                <w:sz w:val="18"/>
              </w:rPr>
            </w:pPr>
            <w:r w:rsidRPr="007D25B0">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−6</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12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13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14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−2</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spacing w:before="0"/>
              <w:jc w:val="center"/>
              <w:rPr>
                <w:rFonts w:eastAsia="Arial Unicode MS"/>
                <w:sz w:val="18"/>
              </w:rPr>
            </w:pPr>
            <w:r w:rsidRPr="007D25B0">
              <w:rPr>
                <w:sz w:val="18"/>
              </w:rPr>
              <w:t>15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spacing w:before="0"/>
              <w:jc w:val="center"/>
              <w:rPr>
                <w:rFonts w:eastAsia="Arial Unicode MS"/>
                <w:sz w:val="18"/>
              </w:rPr>
            </w:pPr>
            <w:r w:rsidRPr="007D25B0">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spacing w:before="0"/>
              <w:jc w:val="center"/>
              <w:rPr>
                <w:rFonts w:eastAsia="Arial Unicode MS"/>
                <w:sz w:val="18"/>
              </w:rPr>
            </w:pPr>
            <w:r w:rsidRPr="007D25B0">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spacing w:before="0"/>
              <w:jc w:val="center"/>
              <w:rPr>
                <w:rFonts w:eastAsia="Arial Unicode MS"/>
                <w:sz w:val="18"/>
              </w:rPr>
            </w:pPr>
            <w:r w:rsidRPr="007D25B0">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spacing w:before="0"/>
              <w:jc w:val="center"/>
              <w:rPr>
                <w:rFonts w:eastAsia="Arial Unicode MS"/>
                <w:sz w:val="18"/>
              </w:rPr>
            </w:pPr>
            <w:r w:rsidRPr="007D25B0">
              <w:rPr>
                <w:sz w:val="18"/>
              </w:rPr>
              <w:t>−2</w:t>
            </w:r>
          </w:p>
        </w:tc>
      </w:tr>
    </w:tbl>
    <w:p w:rsidR="00EA1617" w:rsidRPr="007D25B0" w:rsidRDefault="00EA1617" w:rsidP="00EA1617">
      <w:pPr>
        <w:rPr>
          <w:noProof/>
          <w:lang w:eastAsia="ko-KR"/>
        </w:rPr>
      </w:pPr>
      <w:r w:rsidRPr="007D25B0">
        <w:rPr>
          <w:noProof/>
        </w:rPr>
        <w:t xml:space="preserve">The value of the </w:t>
      </w:r>
      <w:r w:rsidRPr="007D25B0">
        <w:rPr>
          <w:noProof/>
          <w:lang w:eastAsia="ko-KR"/>
        </w:rPr>
        <w:t xml:space="preserve">interpolated chroma sample value </w:t>
      </w:r>
      <w:r w:rsidRPr="007D25B0">
        <w:rPr>
          <w:noProof/>
        </w:rPr>
        <w:t xml:space="preserve">intChromaSample </w:t>
      </w:r>
      <w:r w:rsidRPr="007D25B0">
        <w:rPr>
          <w:noProof/>
          <w:lang w:eastAsia="ko-KR"/>
        </w:rPr>
        <w:t xml:space="preserve">is derived by applying </w:t>
      </w:r>
      <w:r w:rsidRPr="007D25B0">
        <w:rPr>
          <w:noProof/>
        </w:rPr>
        <w:t>the following ordered steps:</w:t>
      </w:r>
    </w:p>
    <w:p w:rsidR="00EA1617" w:rsidRPr="007D25B0" w:rsidRDefault="00EA1617" w:rsidP="002026D5">
      <w:pPr>
        <w:numPr>
          <w:ilvl w:val="0"/>
          <w:numId w:val="37"/>
        </w:numPr>
        <w:tabs>
          <w:tab w:val="clear" w:pos="794"/>
          <w:tab w:val="clear" w:pos="1191"/>
          <w:tab w:val="clear" w:pos="1588"/>
          <w:tab w:val="clear" w:pos="1985"/>
        </w:tabs>
      </w:pPr>
      <w:r w:rsidRPr="007D25B0">
        <w:t xml:space="preserve">The derivation process for reference layer sample location in resampling as specified in subclause </w:t>
      </w:r>
      <w:r w:rsidR="002D2385" w:rsidRPr="007D25B0">
        <w:fldChar w:fldCharType="begin"/>
      </w:r>
      <w:r w:rsidR="002D2385" w:rsidRPr="007D25B0">
        <w:instrText xml:space="preserve"> REF _Ref364437331 \r \h  \* MERGEFORMAT </w:instrText>
      </w:r>
      <w:r w:rsidR="002D2385" w:rsidRPr="007D25B0">
        <w:fldChar w:fldCharType="separate"/>
      </w:r>
      <w:r w:rsidR="004C44E5" w:rsidRPr="007D25B0">
        <w:t>H.6.2</w:t>
      </w:r>
      <w:r w:rsidR="002D2385" w:rsidRPr="007D25B0">
        <w:fldChar w:fldCharType="end"/>
      </w:r>
      <w:r w:rsidR="0074750D" w:rsidRPr="007D25B0">
        <w:fldChar w:fldCharType="begin"/>
      </w:r>
      <w:r w:rsidR="00AB6740" w:rsidRPr="007D25B0">
        <w:instrText xml:space="preserve"> REF _Ref347130519 \r \h  \* MERGEFORMAT </w:instrText>
      </w:r>
      <w:r w:rsidR="0074750D" w:rsidRPr="007D25B0">
        <w:fldChar w:fldCharType="end"/>
      </w:r>
      <w:r w:rsidRPr="007D25B0">
        <w:t xml:space="preserve"> is invoked with </w:t>
      </w:r>
      <w:r w:rsidRPr="007D25B0">
        <w:rPr>
          <w:noProof/>
        </w:rPr>
        <w:t>cIdx</w:t>
      </w:r>
      <w:r w:rsidRPr="007D25B0">
        <w:t xml:space="preserve"> and chroma sample location (</w:t>
      </w:r>
      <w:r w:rsidRPr="007D25B0">
        <w:rPr>
          <w:noProof/>
          <w:lang w:eastAsia="ko-KR"/>
        </w:rPr>
        <w:t> xP</w:t>
      </w:r>
      <w:r w:rsidRPr="007D25B0">
        <w:rPr>
          <w:noProof/>
          <w:vertAlign w:val="subscript"/>
          <w:lang w:eastAsia="ko-KR"/>
        </w:rPr>
        <w:t>C</w:t>
      </w:r>
      <w:r w:rsidRPr="007D25B0">
        <w:rPr>
          <w:noProof/>
          <w:lang w:eastAsia="ko-KR"/>
        </w:rPr>
        <w:t>, yP</w:t>
      </w:r>
      <w:r w:rsidRPr="007D25B0">
        <w:rPr>
          <w:noProof/>
          <w:vertAlign w:val="subscript"/>
          <w:lang w:eastAsia="ko-KR"/>
        </w:rPr>
        <w:t>C</w:t>
      </w:r>
      <w:r w:rsidRPr="007D25B0">
        <w:rPr>
          <w:noProof/>
          <w:lang w:eastAsia="ko-KR"/>
        </w:rPr>
        <w:t> </w:t>
      </w:r>
      <w:r w:rsidRPr="007D25B0">
        <w:t>) given as the inputs and ( xRef16, yRef16 ) in units of 1/16-th sample as output. </w:t>
      </w:r>
    </w:p>
    <w:p w:rsidR="00EA1617" w:rsidRPr="007D25B0" w:rsidRDefault="00EA1617" w:rsidP="002026D5">
      <w:pPr>
        <w:numPr>
          <w:ilvl w:val="0"/>
          <w:numId w:val="37"/>
        </w:numPr>
        <w:tabs>
          <w:tab w:val="clear" w:pos="794"/>
          <w:tab w:val="clear" w:pos="1191"/>
          <w:tab w:val="clear" w:pos="1588"/>
          <w:tab w:val="clear" w:pos="1985"/>
        </w:tabs>
      </w:pPr>
      <w:r w:rsidRPr="007D25B0">
        <w:t>The variables xRef and xPhase are derived by</w:t>
      </w:r>
    </w:p>
    <w:p w:rsidR="00AF61E9" w:rsidRPr="007D25B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7D25B0">
        <w:rPr>
          <w:rFonts w:ascii="Times New Roman" w:hAnsi="Times New Roman"/>
          <w:sz w:val="20"/>
          <w:szCs w:val="20"/>
        </w:rPr>
        <w:t>xRef</w:t>
      </w:r>
      <w:proofErr w:type="gramEnd"/>
      <w:r w:rsidRPr="007D25B0">
        <w:rPr>
          <w:rFonts w:ascii="Times New Roman" w:hAnsi="Times New Roman"/>
          <w:sz w:val="20"/>
          <w:szCs w:val="20"/>
        </w:rPr>
        <w:t>     = ( xRef16 &gt;&gt; 4 )</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noProof/>
        </w:rPr>
        <w:fldChar w:fldCharType="begin"/>
      </w:r>
      <w:r w:rsidR="00841AE6" w:rsidRPr="007D25B0">
        <w:rPr>
          <w:rFonts w:ascii="Times New Roman" w:hAnsi="Times New Roman"/>
          <w:noProof/>
          <w:sz w:val="20"/>
          <w:szCs w:val="20"/>
        </w:rPr>
        <w:instrText xml:space="preserve"> SEQ Equation \* ARABIC </w:instrText>
      </w:r>
      <w:r w:rsidR="0074750D" w:rsidRPr="007D25B0">
        <w:rPr>
          <w:noProof/>
        </w:rPr>
        <w:fldChar w:fldCharType="separate"/>
      </w:r>
      <w:r w:rsidR="00B84836" w:rsidRPr="007D25B0">
        <w:rPr>
          <w:rFonts w:ascii="Times New Roman" w:hAnsi="Times New Roman"/>
          <w:noProof/>
          <w:sz w:val="20"/>
          <w:szCs w:val="20"/>
        </w:rPr>
        <w:t>32</w:t>
      </w:r>
      <w:r w:rsidR="0074750D" w:rsidRPr="007D25B0">
        <w:rPr>
          <w:noProof/>
        </w:rPr>
        <w:fldChar w:fldCharType="end"/>
      </w:r>
      <w:r w:rsidRPr="007D25B0">
        <w:rPr>
          <w:rFonts w:ascii="Times New Roman" w:hAnsi="Times New Roman"/>
          <w:noProof/>
          <w:sz w:val="20"/>
          <w:szCs w:val="20"/>
          <w:lang w:eastAsia="ko-KR"/>
        </w:rPr>
        <w:t>)</w:t>
      </w:r>
    </w:p>
    <w:p w:rsidR="00EA1617" w:rsidRPr="007D25B0" w:rsidRDefault="00EA1617" w:rsidP="00EA1617">
      <w:pPr>
        <w:pStyle w:val="AVCEquationlevel1CharCharCharChar"/>
        <w:spacing w:before="120" w:after="120"/>
        <w:ind w:left="1191"/>
        <w:rPr>
          <w:rFonts w:ascii="Times New Roman" w:hAnsi="Times New Roman"/>
          <w:sz w:val="20"/>
          <w:szCs w:val="20"/>
        </w:rPr>
      </w:pPr>
      <w:proofErr w:type="gramStart"/>
      <w:r w:rsidRPr="007D25B0">
        <w:rPr>
          <w:rFonts w:ascii="Times New Roman" w:hAnsi="Times New Roman"/>
          <w:sz w:val="20"/>
          <w:szCs w:val="20"/>
        </w:rPr>
        <w:t>xPhase</w:t>
      </w:r>
      <w:proofErr w:type="gramEnd"/>
      <w:r w:rsidRPr="007D25B0">
        <w:rPr>
          <w:rFonts w:ascii="Times New Roman" w:hAnsi="Times New Roman"/>
          <w:sz w:val="20"/>
          <w:szCs w:val="20"/>
        </w:rPr>
        <w:t> = ( xRef16 )</w:t>
      </w:r>
      <w:r w:rsidRPr="007D25B0">
        <w:rPr>
          <w:rFonts w:ascii="Times New Roman" w:hAnsi="Times New Roman"/>
          <w:noProof/>
          <w:lang w:eastAsia="ko-KR"/>
        </w:rPr>
        <w:t> </w:t>
      </w:r>
      <w:r w:rsidRPr="007D25B0">
        <w:rPr>
          <w:rFonts w:ascii="Times New Roman" w:hAnsi="Times New Roman"/>
          <w:sz w:val="20"/>
          <w:szCs w:val="20"/>
        </w:rPr>
        <w:t>%</w:t>
      </w:r>
      <w:r w:rsidRPr="007D25B0">
        <w:rPr>
          <w:rFonts w:ascii="Times New Roman" w:hAnsi="Times New Roman"/>
          <w:noProof/>
          <w:lang w:eastAsia="ko-KR"/>
        </w:rPr>
        <w:t> </w:t>
      </w:r>
      <w:r w:rsidRPr="007D25B0">
        <w:rPr>
          <w:rFonts w:ascii="Times New Roman" w:hAnsi="Times New Roman"/>
          <w:sz w:val="20"/>
          <w:szCs w:val="20"/>
        </w:rPr>
        <w:t>16</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B84836" w:rsidRPr="007D25B0">
        <w:rPr>
          <w:rFonts w:ascii="Times New Roman" w:hAnsi="Times New Roman"/>
          <w:noProof/>
          <w:sz w:val="20"/>
          <w:szCs w:val="20"/>
        </w:rPr>
        <w:t>33</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2026D5">
      <w:pPr>
        <w:numPr>
          <w:ilvl w:val="0"/>
          <w:numId w:val="37"/>
        </w:numPr>
        <w:tabs>
          <w:tab w:val="clear" w:pos="794"/>
          <w:tab w:val="clear" w:pos="1191"/>
          <w:tab w:val="clear" w:pos="1588"/>
          <w:tab w:val="clear" w:pos="1985"/>
        </w:tabs>
      </w:pPr>
      <w:r w:rsidRPr="007D25B0">
        <w:t>The variables yRef and yPhase are derived by</w:t>
      </w:r>
    </w:p>
    <w:p w:rsidR="00EA1617" w:rsidRPr="007D25B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7D25B0">
        <w:rPr>
          <w:rFonts w:ascii="Times New Roman" w:hAnsi="Times New Roman"/>
          <w:sz w:val="20"/>
          <w:szCs w:val="20"/>
        </w:rPr>
        <w:t>yRef</w:t>
      </w:r>
      <w:proofErr w:type="gramEnd"/>
      <w:r w:rsidRPr="007D25B0">
        <w:rPr>
          <w:rFonts w:ascii="Times New Roman" w:hAnsi="Times New Roman"/>
          <w:sz w:val="20"/>
          <w:szCs w:val="20"/>
        </w:rPr>
        <w:t>     = ( yRef16 &gt;&gt; 4 )</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B84836" w:rsidRPr="007D25B0">
        <w:rPr>
          <w:rFonts w:ascii="Times New Roman" w:hAnsi="Times New Roman"/>
          <w:noProof/>
          <w:sz w:val="20"/>
          <w:szCs w:val="20"/>
        </w:rPr>
        <w:t>34</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7D25B0">
        <w:rPr>
          <w:rFonts w:ascii="Times New Roman" w:hAnsi="Times New Roman"/>
          <w:sz w:val="20"/>
          <w:szCs w:val="20"/>
        </w:rPr>
        <w:t>yPhase</w:t>
      </w:r>
      <w:proofErr w:type="gramEnd"/>
      <w:r w:rsidRPr="007D25B0">
        <w:rPr>
          <w:rFonts w:ascii="Times New Roman" w:hAnsi="Times New Roman"/>
          <w:sz w:val="20"/>
          <w:szCs w:val="20"/>
        </w:rPr>
        <w:t> = ( yRef16 ) % 16</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35</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CE1BE4" w:rsidRPr="007D25B0" w:rsidRDefault="00CE1BE4" w:rsidP="002026D5">
      <w:pPr>
        <w:numPr>
          <w:ilvl w:val="0"/>
          <w:numId w:val="37"/>
        </w:numPr>
        <w:tabs>
          <w:tab w:val="clear" w:pos="794"/>
          <w:tab w:val="clear" w:pos="1191"/>
          <w:tab w:val="clear" w:pos="1588"/>
          <w:tab w:val="clear" w:pos="1985"/>
        </w:tabs>
      </w:pPr>
      <w:r w:rsidRPr="007D25B0">
        <w:rPr>
          <w:noProof/>
          <w:lang w:eastAsia="ko-KR"/>
        </w:rPr>
        <w:t>The variables shift1, shift2 and offset are derived as follows:</w:t>
      </w:r>
    </w:p>
    <w:p w:rsidR="002F2BE9" w:rsidRPr="007D25B0" w:rsidRDefault="002F2BE9" w:rsidP="002F2BE9">
      <w:pPr>
        <w:pStyle w:val="AVCEquationlevel1CharCharCharChar"/>
        <w:spacing w:before="120" w:after="120"/>
        <w:ind w:left="1191"/>
        <w:rPr>
          <w:rFonts w:ascii="Times New Roman" w:hAnsi="Times New Roman"/>
          <w:noProof/>
          <w:sz w:val="20"/>
          <w:szCs w:val="20"/>
          <w:lang w:eastAsia="ko-KR"/>
        </w:rPr>
      </w:pPr>
      <w:r w:rsidRPr="007D25B0">
        <w:rPr>
          <w:rFonts w:ascii="Times New Roman" w:hAnsi="Times New Roman"/>
          <w:sz w:val="20"/>
          <w:szCs w:val="20"/>
        </w:rPr>
        <w:t>shift1 = BitDepth</w:t>
      </w:r>
      <w:r w:rsidRPr="007D25B0">
        <w:rPr>
          <w:rFonts w:ascii="Times New Roman" w:hAnsi="Times New Roman"/>
          <w:sz w:val="20"/>
          <w:szCs w:val="20"/>
          <w:vertAlign w:val="subscript"/>
        </w:rPr>
        <w:t>C</w:t>
      </w:r>
      <w:r w:rsidRPr="007D25B0">
        <w:rPr>
          <w:rFonts w:ascii="Times New Roman" w:hAnsi="Times New Roman"/>
          <w:sz w:val="20"/>
          <w:szCs w:val="20"/>
        </w:rPr>
        <w:t> – 8</w:t>
      </w:r>
      <w:r w:rsidRPr="007D25B0">
        <w:rPr>
          <w:rFonts w:ascii="Times New Roman" w:hAnsi="Times New Roman"/>
          <w:sz w:val="20"/>
          <w:szCs w:val="20"/>
        </w:rPr>
        <w:tab/>
      </w:r>
      <w:r w:rsidRPr="007D25B0">
        <w:rPr>
          <w:rFonts w:ascii="Times New Roman" w:hAnsi="Times New Roman"/>
          <w:noProof/>
          <w:sz w:val="20"/>
          <w:szCs w:val="20"/>
          <w:lang w:eastAsia="ko-KR"/>
        </w:rPr>
        <w:t>(</w:t>
      </w:r>
      <w:r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36</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2F2BE9" w:rsidRPr="007D25B0" w:rsidRDefault="002F2BE9" w:rsidP="002F2BE9">
      <w:pPr>
        <w:pStyle w:val="AVCEquationlevel1CharCharCharChar"/>
        <w:spacing w:before="120" w:after="120"/>
        <w:ind w:left="1191"/>
        <w:rPr>
          <w:rFonts w:ascii="Times New Roman" w:hAnsi="Times New Roman"/>
          <w:noProof/>
          <w:sz w:val="20"/>
          <w:szCs w:val="20"/>
          <w:lang w:eastAsia="ko-KR"/>
        </w:rPr>
      </w:pPr>
      <w:r w:rsidRPr="007D25B0">
        <w:rPr>
          <w:rFonts w:ascii="Times New Roman" w:hAnsi="Times New Roman"/>
          <w:sz w:val="20"/>
          <w:szCs w:val="20"/>
        </w:rPr>
        <w:t>shift2 = 20 – BitDepth</w:t>
      </w:r>
      <w:r w:rsidRPr="007D25B0">
        <w:rPr>
          <w:rFonts w:ascii="Times New Roman" w:hAnsi="Times New Roman"/>
          <w:sz w:val="20"/>
          <w:szCs w:val="20"/>
          <w:vertAlign w:val="subscript"/>
        </w:rPr>
        <w:t>C</w:t>
      </w:r>
      <w:r w:rsidRPr="007D25B0">
        <w:rPr>
          <w:rFonts w:ascii="Times New Roman" w:hAnsi="Times New Roman"/>
          <w:sz w:val="20"/>
          <w:szCs w:val="20"/>
        </w:rPr>
        <w:t xml:space="preserve"> </w:t>
      </w:r>
      <w:r w:rsidRPr="007D25B0">
        <w:rPr>
          <w:rFonts w:ascii="Times New Roman" w:hAnsi="Times New Roman"/>
          <w:sz w:val="20"/>
          <w:szCs w:val="20"/>
        </w:rPr>
        <w:tab/>
      </w:r>
      <w:r w:rsidRPr="007D25B0">
        <w:rPr>
          <w:rFonts w:ascii="Times New Roman" w:hAnsi="Times New Roman"/>
          <w:noProof/>
          <w:sz w:val="20"/>
          <w:szCs w:val="20"/>
          <w:lang w:eastAsia="ko-KR"/>
        </w:rPr>
        <w:t>(</w:t>
      </w:r>
      <w:r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37</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CE1BE4" w:rsidRPr="007D25B0" w:rsidRDefault="002F2BE9" w:rsidP="002F2BE9">
      <w:pPr>
        <w:pStyle w:val="AVCEquationlevel1CharCharCharChar"/>
        <w:spacing w:before="120" w:after="120"/>
        <w:ind w:left="1191"/>
        <w:rPr>
          <w:rFonts w:ascii="Times New Roman" w:hAnsi="Times New Roman"/>
          <w:noProof/>
          <w:sz w:val="20"/>
          <w:szCs w:val="20"/>
          <w:lang w:eastAsia="ko-KR"/>
        </w:rPr>
      </w:pPr>
      <w:proofErr w:type="gramStart"/>
      <w:r w:rsidRPr="007D25B0">
        <w:rPr>
          <w:rFonts w:ascii="Times New Roman" w:hAnsi="Times New Roman"/>
          <w:sz w:val="20"/>
          <w:szCs w:val="20"/>
        </w:rPr>
        <w:t>offset</w:t>
      </w:r>
      <w:proofErr w:type="gramEnd"/>
      <w:r w:rsidRPr="007D25B0">
        <w:rPr>
          <w:rFonts w:ascii="Times New Roman" w:hAnsi="Times New Roman"/>
          <w:sz w:val="20"/>
          <w:szCs w:val="20"/>
        </w:rPr>
        <w:t xml:space="preserve"> =1 &lt;&lt; ( shift2 – 1) </w:t>
      </w:r>
      <w:r w:rsidRPr="007D25B0">
        <w:rPr>
          <w:rFonts w:ascii="Times New Roman" w:hAnsi="Times New Roman"/>
          <w:sz w:val="20"/>
          <w:szCs w:val="20"/>
        </w:rPr>
        <w:tab/>
      </w:r>
      <w:r w:rsidRPr="007D25B0">
        <w:rPr>
          <w:rFonts w:ascii="Times New Roman" w:hAnsi="Times New Roman"/>
          <w:noProof/>
          <w:sz w:val="20"/>
          <w:szCs w:val="20"/>
          <w:lang w:eastAsia="ko-KR"/>
        </w:rPr>
        <w:t>(</w:t>
      </w:r>
      <w:r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38</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2026D5">
      <w:pPr>
        <w:numPr>
          <w:ilvl w:val="0"/>
          <w:numId w:val="37"/>
        </w:numPr>
        <w:tabs>
          <w:tab w:val="clear" w:pos="794"/>
          <w:tab w:val="clear" w:pos="1191"/>
          <w:tab w:val="clear" w:pos="1588"/>
          <w:tab w:val="clear" w:pos="1985"/>
        </w:tabs>
      </w:pPr>
      <w:r w:rsidRPr="007D25B0">
        <w:t>The sample value tempArray</w:t>
      </w:r>
      <w:proofErr w:type="gramStart"/>
      <w:r w:rsidRPr="007D25B0">
        <w:t>[ n</w:t>
      </w:r>
      <w:proofErr w:type="gramEnd"/>
      <w:r w:rsidRPr="007D25B0">
        <w:t> ] with n = 0 </w:t>
      </w:r>
      <w:r w:rsidR="002F2BE9" w:rsidRPr="007D25B0">
        <w:t>…</w:t>
      </w:r>
      <w:r w:rsidRPr="007D25B0">
        <w:t> 3, is derived as follows.</w:t>
      </w:r>
    </w:p>
    <w:p w:rsidR="00EA1617" w:rsidRPr="007D25B0" w:rsidRDefault="00EA1617" w:rsidP="00EA1617">
      <w:pPr>
        <w:pStyle w:val="AVCEquationlevel1CharCharCharChar"/>
        <w:spacing w:before="120" w:after="120"/>
        <w:rPr>
          <w:rFonts w:ascii="Times New Roman" w:hAnsi="Times New Roman"/>
          <w:noProof/>
          <w:sz w:val="20"/>
          <w:szCs w:val="20"/>
          <w:lang w:eastAsia="ko-KR"/>
        </w:rPr>
      </w:pPr>
      <w:proofErr w:type="gramStart"/>
      <w:r w:rsidRPr="007D25B0">
        <w:rPr>
          <w:rFonts w:ascii="Times New Roman" w:hAnsi="Times New Roman"/>
          <w:sz w:val="20"/>
          <w:szCs w:val="20"/>
        </w:rPr>
        <w:t>yPosRL</w:t>
      </w:r>
      <w:proofErr w:type="gramEnd"/>
      <w:r w:rsidRPr="007D25B0">
        <w:rPr>
          <w:rFonts w:ascii="Times New Roman" w:hAnsi="Times New Roman"/>
          <w:sz w:val="20"/>
          <w:szCs w:val="20"/>
        </w:rPr>
        <w:t xml:space="preserve"> = </w:t>
      </w:r>
      <w:r w:rsidRPr="007D25B0">
        <w:rPr>
          <w:rFonts w:ascii="Times New Roman" w:hAnsi="Times New Roman"/>
          <w:noProof/>
          <w:sz w:val="20"/>
          <w:szCs w:val="20"/>
          <w:lang w:eastAsia="ko-KR"/>
        </w:rPr>
        <w:t>Clip3(</w:t>
      </w:r>
      <w:r w:rsidRPr="007D25B0">
        <w:rPr>
          <w:rFonts w:ascii="Times New Roman" w:hAnsi="Times New Roman"/>
          <w:sz w:val="20"/>
          <w:szCs w:val="20"/>
        </w:rPr>
        <w:t> </w:t>
      </w:r>
      <w:r w:rsidRPr="007D25B0">
        <w:rPr>
          <w:rFonts w:ascii="Times New Roman" w:hAnsi="Times New Roman"/>
          <w:noProof/>
          <w:sz w:val="20"/>
          <w:szCs w:val="20"/>
          <w:lang w:eastAsia="ko-KR"/>
        </w:rPr>
        <w:t>0</w:t>
      </w:r>
      <w:r w:rsidRPr="007D25B0">
        <w:rPr>
          <w:rFonts w:ascii="Times New Roman" w:hAnsi="Times New Roman"/>
          <w:sz w:val="20"/>
          <w:szCs w:val="20"/>
        </w:rPr>
        <w:t> </w:t>
      </w:r>
      <w:r w:rsidRPr="007D25B0">
        <w:rPr>
          <w:rFonts w:ascii="Times New Roman" w:hAnsi="Times New Roman"/>
          <w:noProof/>
          <w:sz w:val="20"/>
          <w:szCs w:val="20"/>
          <w:lang w:eastAsia="ko-KR"/>
        </w:rPr>
        <w:t>,</w:t>
      </w:r>
      <w:r w:rsidRPr="007D25B0">
        <w:rPr>
          <w:rFonts w:ascii="Times New Roman" w:hAnsi="Times New Roman"/>
          <w:sz w:val="20"/>
          <w:szCs w:val="20"/>
        </w:rPr>
        <w:t> </w:t>
      </w:r>
      <w:r w:rsidRPr="007D25B0">
        <w:rPr>
          <w:rFonts w:ascii="Times New Roman" w:hAnsi="Times New Roman"/>
          <w:noProof/>
          <w:sz w:val="20"/>
          <w:szCs w:val="20"/>
          <w:lang w:eastAsia="ko-KR"/>
        </w:rPr>
        <w:t>RefLayerPicHeightInSamplesC</w:t>
      </w:r>
      <w:r w:rsidRPr="007D25B0">
        <w:rPr>
          <w:rFonts w:ascii="Times New Roman" w:hAnsi="Times New Roman"/>
          <w:sz w:val="20"/>
          <w:szCs w:val="20"/>
        </w:rPr>
        <w:t> – 1, yRef + n – 1 )</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39</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EA1617">
      <w:pPr>
        <w:pStyle w:val="AVCEquationlevel1CharCharCharChar"/>
        <w:spacing w:before="120" w:after="120"/>
        <w:rPr>
          <w:rFonts w:ascii="Times New Roman" w:hAnsi="Times New Roman"/>
          <w:noProof/>
          <w:sz w:val="20"/>
          <w:szCs w:val="20"/>
          <w:lang w:eastAsia="ko-KR"/>
        </w:rPr>
      </w:pPr>
      <w:r w:rsidRPr="007D25B0">
        <w:rPr>
          <w:rFonts w:ascii="Times New Roman" w:hAnsi="Times New Roman"/>
          <w:noProof/>
          <w:sz w:val="20"/>
          <w:szCs w:val="20"/>
          <w:lang w:eastAsia="ko-KR"/>
        </w:rPr>
        <w:t>refWC</w:t>
      </w:r>
      <w:r w:rsidRPr="007D25B0">
        <w:rPr>
          <w:rFonts w:ascii="Times New Roman" w:eastAsia="SimSun" w:hAnsi="Times New Roman"/>
          <w:noProof/>
          <w:sz w:val="20"/>
          <w:szCs w:val="20"/>
          <w:lang w:val="en-US" w:eastAsia="zh-CN"/>
        </w:rPr>
        <w:t>  </w:t>
      </w:r>
      <w:r w:rsidRPr="007D25B0">
        <w:rPr>
          <w:rFonts w:ascii="Times New Roman" w:hAnsi="Times New Roman"/>
          <w:noProof/>
          <w:sz w:val="20"/>
          <w:szCs w:val="20"/>
          <w:lang w:eastAsia="ko-KR"/>
        </w:rPr>
        <w:t xml:space="preserve"> = RefLayerPicWidthInSamplesC</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40</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7D25B0">
        <w:rPr>
          <w:rFonts w:ascii="Times New Roman" w:hAnsi="Times New Roman"/>
          <w:sz w:val="20"/>
          <w:szCs w:val="20"/>
        </w:rPr>
        <w:t>tempArray[n] = </w:t>
      </w:r>
      <w:r w:rsidR="002F2BE9" w:rsidRPr="007D25B0">
        <w:rPr>
          <w:rFonts w:ascii="Times New Roman" w:hAnsi="Times New Roman"/>
          <w:sz w:val="20"/>
          <w:szCs w:val="20"/>
        </w:rPr>
        <w:t>( </w:t>
      </w:r>
      <w:r w:rsidRPr="007D25B0">
        <w:rPr>
          <w:rFonts w:ascii="Times New Roman" w:hAnsi="Times New Roman"/>
          <w:sz w:val="20"/>
          <w:szCs w:val="20"/>
        </w:rPr>
        <w:t>f</w:t>
      </w:r>
      <w:r w:rsidRPr="007D25B0">
        <w:rPr>
          <w:rFonts w:ascii="Times New Roman" w:hAnsi="Times New Roman"/>
          <w:sz w:val="20"/>
          <w:szCs w:val="20"/>
          <w:vertAlign w:val="subscript"/>
        </w:rPr>
        <w:t>C</w:t>
      </w:r>
      <w:r w:rsidRPr="007D25B0">
        <w:rPr>
          <w:rFonts w:ascii="Times New Roman" w:hAnsi="Times New Roman"/>
          <w:sz w:val="20"/>
          <w:szCs w:val="20"/>
        </w:rPr>
        <w:t>[ xPhase, 0 ] * </w:t>
      </w:r>
      <w:r w:rsidRPr="007D25B0">
        <w:rPr>
          <w:rFonts w:ascii="Times New Roman" w:hAnsi="Times New Roman"/>
          <w:noProof/>
          <w:sz w:val="20"/>
          <w:szCs w:val="20"/>
          <w:lang w:eastAsia="ko-KR"/>
        </w:rPr>
        <w:t>rlPicSample</w:t>
      </w:r>
      <w:r w:rsidRPr="007D25B0">
        <w:rPr>
          <w:rFonts w:ascii="Times New Roman" w:hAnsi="Times New Roman"/>
          <w:noProof/>
          <w:sz w:val="20"/>
          <w:szCs w:val="20"/>
          <w:vertAlign w:val="subscript"/>
          <w:lang w:eastAsia="ko-KR"/>
        </w:rPr>
        <w:t>C</w:t>
      </w:r>
      <w:r w:rsidRPr="007D25B0">
        <w:rPr>
          <w:rFonts w:ascii="Times New Roman" w:hAnsi="Times New Roman"/>
          <w:sz w:val="20"/>
          <w:szCs w:val="20"/>
        </w:rPr>
        <w:t>[ </w:t>
      </w:r>
      <w:r w:rsidRPr="007D25B0">
        <w:rPr>
          <w:rFonts w:ascii="Times New Roman" w:hAnsi="Times New Roman"/>
          <w:noProof/>
          <w:sz w:val="20"/>
          <w:szCs w:val="20"/>
          <w:lang w:eastAsia="ko-KR"/>
        </w:rPr>
        <w:t>Clip3( 0, refWC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1), yPosRL ] +</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C</w:t>
      </w:r>
      <w:r w:rsidRPr="007D25B0">
        <w:rPr>
          <w:rFonts w:ascii="Times New Roman" w:hAnsi="Times New Roman"/>
          <w:sz w:val="20"/>
          <w:szCs w:val="20"/>
        </w:rPr>
        <w:t>[ xPhase, 1 ] * </w:t>
      </w:r>
      <w:r w:rsidRPr="007D25B0">
        <w:rPr>
          <w:rFonts w:ascii="Times New Roman" w:hAnsi="Times New Roman"/>
          <w:noProof/>
          <w:sz w:val="20"/>
          <w:szCs w:val="20"/>
          <w:lang w:eastAsia="ko-KR"/>
        </w:rPr>
        <w:t>rlPicSample</w:t>
      </w:r>
      <w:r w:rsidRPr="007D25B0">
        <w:rPr>
          <w:rFonts w:ascii="Times New Roman" w:hAnsi="Times New Roman"/>
          <w:noProof/>
          <w:sz w:val="20"/>
          <w:szCs w:val="20"/>
          <w:vertAlign w:val="subscript"/>
          <w:lang w:eastAsia="ko-KR"/>
        </w:rPr>
        <w:t>C</w:t>
      </w:r>
      <w:r w:rsidRPr="007D25B0">
        <w:rPr>
          <w:rFonts w:ascii="Times New Roman" w:hAnsi="Times New Roman"/>
          <w:sz w:val="20"/>
          <w:szCs w:val="20"/>
        </w:rPr>
        <w:t>[ </w:t>
      </w:r>
      <w:r w:rsidRPr="007D25B0">
        <w:rPr>
          <w:rFonts w:ascii="Times New Roman" w:hAnsi="Times New Roman"/>
          <w:noProof/>
          <w:sz w:val="20"/>
          <w:szCs w:val="20"/>
          <w:lang w:eastAsia="ko-KR"/>
        </w:rPr>
        <w:t>Clip3( 0, refWC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 yPosRL ] +</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C</w:t>
      </w:r>
      <w:r w:rsidRPr="007D25B0">
        <w:rPr>
          <w:rFonts w:ascii="Times New Roman" w:hAnsi="Times New Roman"/>
          <w:sz w:val="20"/>
          <w:szCs w:val="20"/>
        </w:rPr>
        <w:t>[ xPhase, 2 ] * </w:t>
      </w:r>
      <w:r w:rsidRPr="007D25B0">
        <w:rPr>
          <w:rFonts w:ascii="Times New Roman" w:hAnsi="Times New Roman"/>
          <w:noProof/>
          <w:sz w:val="20"/>
          <w:szCs w:val="20"/>
          <w:lang w:eastAsia="ko-KR"/>
        </w:rPr>
        <w:t>rlPicSample</w:t>
      </w:r>
      <w:r w:rsidRPr="007D25B0">
        <w:rPr>
          <w:rFonts w:ascii="Times New Roman" w:hAnsi="Times New Roman"/>
          <w:noProof/>
          <w:sz w:val="20"/>
          <w:szCs w:val="20"/>
          <w:vertAlign w:val="subscript"/>
          <w:lang w:eastAsia="ko-KR"/>
        </w:rPr>
        <w:t>C</w:t>
      </w:r>
      <w:r w:rsidRPr="007D25B0">
        <w:rPr>
          <w:rFonts w:ascii="Times New Roman" w:hAnsi="Times New Roman"/>
          <w:sz w:val="20"/>
          <w:szCs w:val="20"/>
        </w:rPr>
        <w:t>[ </w:t>
      </w:r>
      <w:r w:rsidRPr="007D25B0">
        <w:rPr>
          <w:rFonts w:ascii="Times New Roman" w:hAnsi="Times New Roman"/>
          <w:noProof/>
          <w:sz w:val="20"/>
          <w:szCs w:val="20"/>
          <w:lang w:eastAsia="ko-KR"/>
        </w:rPr>
        <w:t>Clip3( 0, refWC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1), yPosRL ] +</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41</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C</w:t>
      </w:r>
      <w:r w:rsidRPr="007D25B0">
        <w:rPr>
          <w:rFonts w:ascii="Times New Roman" w:hAnsi="Times New Roman"/>
          <w:sz w:val="20"/>
          <w:szCs w:val="20"/>
        </w:rPr>
        <w:t>[ xPhase, 3 ] * </w:t>
      </w:r>
      <w:r w:rsidRPr="007D25B0">
        <w:rPr>
          <w:rFonts w:ascii="Times New Roman" w:hAnsi="Times New Roman"/>
          <w:noProof/>
          <w:sz w:val="20"/>
          <w:szCs w:val="20"/>
          <w:lang w:eastAsia="ko-KR"/>
        </w:rPr>
        <w:t>rlPicSample</w:t>
      </w:r>
      <w:r w:rsidRPr="007D25B0">
        <w:rPr>
          <w:rFonts w:ascii="Times New Roman" w:hAnsi="Times New Roman"/>
          <w:noProof/>
          <w:sz w:val="20"/>
          <w:szCs w:val="20"/>
          <w:vertAlign w:val="subscript"/>
          <w:lang w:eastAsia="ko-KR"/>
        </w:rPr>
        <w:t>C</w:t>
      </w:r>
      <w:r w:rsidRPr="007D25B0">
        <w:rPr>
          <w:rFonts w:ascii="Times New Roman" w:hAnsi="Times New Roman"/>
          <w:sz w:val="20"/>
          <w:szCs w:val="20"/>
        </w:rPr>
        <w:t>[ </w:t>
      </w:r>
      <w:r w:rsidRPr="007D25B0">
        <w:rPr>
          <w:rFonts w:ascii="Times New Roman" w:hAnsi="Times New Roman"/>
          <w:noProof/>
          <w:sz w:val="20"/>
          <w:szCs w:val="20"/>
          <w:lang w:eastAsia="ko-KR"/>
        </w:rPr>
        <w:t>Clip3( 0,</w:t>
      </w:r>
      <w:r w:rsidRPr="007D25B0">
        <w:rPr>
          <w:rFonts w:ascii="Times New Roman" w:hAnsi="Times New Roman"/>
          <w:noProof/>
          <w:sz w:val="20"/>
          <w:szCs w:val="20"/>
        </w:rPr>
        <w:t> </w:t>
      </w:r>
      <w:r w:rsidRPr="007D25B0">
        <w:rPr>
          <w:rFonts w:ascii="Times New Roman" w:hAnsi="Times New Roman"/>
          <w:noProof/>
          <w:sz w:val="20"/>
          <w:szCs w:val="20"/>
          <w:lang w:eastAsia="ko-KR"/>
        </w:rPr>
        <w:t>refWC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2), yPosRL ]</w:t>
      </w:r>
      <w:r w:rsidR="002F2BE9" w:rsidRPr="007D25B0">
        <w:rPr>
          <w:rFonts w:ascii="Times New Roman" w:hAnsi="Times New Roman"/>
          <w:sz w:val="20"/>
          <w:szCs w:val="20"/>
        </w:rPr>
        <w:t xml:space="preserve">  )</w:t>
      </w:r>
      <w:r w:rsidR="002F2BE9" w:rsidRPr="007D25B0">
        <w:rPr>
          <w:rFonts w:ascii="Times New Roman" w:eastAsia="SimSun" w:hAnsi="Times New Roman"/>
          <w:sz w:val="20"/>
          <w:szCs w:val="20"/>
          <w:lang w:val="en-US" w:eastAsia="zh-CN"/>
        </w:rPr>
        <w:t> &gt;&gt; shift1</w:t>
      </w:r>
    </w:p>
    <w:p w:rsidR="00EA1617" w:rsidRPr="007D25B0" w:rsidRDefault="00EA1617" w:rsidP="002026D5">
      <w:pPr>
        <w:numPr>
          <w:ilvl w:val="0"/>
          <w:numId w:val="37"/>
        </w:numPr>
        <w:tabs>
          <w:tab w:val="clear" w:pos="794"/>
          <w:tab w:val="clear" w:pos="1191"/>
          <w:tab w:val="clear" w:pos="1588"/>
          <w:tab w:val="clear" w:pos="1985"/>
        </w:tabs>
      </w:pPr>
      <w:r w:rsidRPr="007D25B0">
        <w:rPr>
          <w:noProof/>
          <w:lang w:eastAsia="ko-KR"/>
        </w:rPr>
        <w:t xml:space="preserve">The interpolated chroma sample value </w:t>
      </w:r>
      <w:r w:rsidRPr="007D25B0">
        <w:rPr>
          <w:noProof/>
        </w:rPr>
        <w:t>intChromaSample</w:t>
      </w:r>
      <w:r w:rsidRPr="007D25B0">
        <w:t xml:space="preserve"> is derived as follows.</w:t>
      </w:r>
    </w:p>
    <w:p w:rsidR="00EA1617" w:rsidRPr="007D25B0" w:rsidRDefault="00EA1617" w:rsidP="00EA1617">
      <w:pPr>
        <w:pStyle w:val="AVCEquationlevel1CharCharCharChar"/>
        <w:tabs>
          <w:tab w:val="clear" w:pos="1588"/>
          <w:tab w:val="left" w:pos="2610"/>
        </w:tabs>
        <w:spacing w:before="120" w:after="120"/>
        <w:rPr>
          <w:rFonts w:ascii="Times New Roman" w:hAnsi="Times New Roman"/>
          <w:sz w:val="20"/>
          <w:szCs w:val="20"/>
        </w:rPr>
      </w:pPr>
      <w:r w:rsidRPr="007D25B0">
        <w:rPr>
          <w:rFonts w:ascii="Times New Roman" w:hAnsi="Times New Roman"/>
          <w:noProof/>
          <w:sz w:val="20"/>
          <w:szCs w:val="20"/>
        </w:rPr>
        <w:t>intChromaSample</w:t>
      </w:r>
      <w:r w:rsidRPr="007D25B0">
        <w:rPr>
          <w:rFonts w:ascii="Times New Roman" w:hAnsi="Times New Roman"/>
        </w:rPr>
        <w:t xml:space="preserve"> </w:t>
      </w:r>
      <w:r w:rsidRPr="007D25B0">
        <w:rPr>
          <w:rFonts w:ascii="Times New Roman" w:hAnsi="Times New Roman"/>
          <w:sz w:val="20"/>
          <w:szCs w:val="20"/>
        </w:rPr>
        <w:t>= (f</w:t>
      </w:r>
      <w:r w:rsidRPr="007D25B0">
        <w:rPr>
          <w:rFonts w:ascii="Times New Roman" w:hAnsi="Times New Roman"/>
          <w:sz w:val="20"/>
          <w:szCs w:val="20"/>
          <w:vertAlign w:val="subscript"/>
        </w:rPr>
        <w:t>C</w:t>
      </w:r>
      <w:r w:rsidRPr="007D25B0">
        <w:rPr>
          <w:rFonts w:ascii="Times New Roman" w:hAnsi="Times New Roman"/>
          <w:sz w:val="20"/>
          <w:szCs w:val="20"/>
        </w:rPr>
        <w:t>[ yPhase, 0 ] * tempArray [ 0 ]</w:t>
      </w:r>
      <w:r w:rsidRPr="007D25B0">
        <w:rPr>
          <w:rFonts w:ascii="Times New Roman" w:hAnsi="Times New Roman"/>
          <w:noProof/>
          <w:lang w:eastAsia="ko-KR"/>
        </w:rPr>
        <w:t> </w:t>
      </w:r>
      <w:r w:rsidRPr="007D25B0">
        <w:rPr>
          <w:rFonts w:ascii="Times New Roman" w:hAnsi="Times New Roman"/>
          <w:sz w:val="20"/>
          <w:szCs w:val="20"/>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C</w:t>
      </w:r>
      <w:r w:rsidRPr="007D25B0">
        <w:rPr>
          <w:rFonts w:ascii="Times New Roman" w:hAnsi="Times New Roman"/>
          <w:sz w:val="20"/>
          <w:szCs w:val="20"/>
        </w:rPr>
        <w:t>[ yPhase, 1 ] * tempArray [ 1 ]</w:t>
      </w:r>
      <w:r w:rsidRPr="007D25B0">
        <w:rPr>
          <w:rFonts w:ascii="Times New Roman" w:hAnsi="Times New Roman"/>
          <w:noProof/>
          <w:lang w:eastAsia="ko-KR"/>
        </w:rPr>
        <w:t> </w:t>
      </w:r>
      <w:r w:rsidRPr="007D25B0">
        <w:rPr>
          <w:rFonts w:ascii="Times New Roman" w:hAnsi="Times New Roman"/>
          <w:sz w:val="20"/>
          <w:szCs w:val="20"/>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C</w:t>
      </w:r>
      <w:r w:rsidRPr="007D25B0">
        <w:rPr>
          <w:rFonts w:ascii="Times New Roman" w:hAnsi="Times New Roman"/>
          <w:sz w:val="20"/>
          <w:szCs w:val="20"/>
        </w:rPr>
        <w:t>[ yPhase, 2 ] * tempArray [ 2 ]</w:t>
      </w:r>
      <w:r w:rsidRPr="007D25B0">
        <w:rPr>
          <w:rFonts w:ascii="Times New Roman" w:hAnsi="Times New Roman"/>
          <w:noProof/>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42</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C</w:t>
      </w:r>
      <w:r w:rsidRPr="007D25B0">
        <w:rPr>
          <w:rFonts w:ascii="Times New Roman" w:hAnsi="Times New Roman"/>
          <w:sz w:val="20"/>
          <w:szCs w:val="20"/>
        </w:rPr>
        <w:t>[ yPhase, 3 ] * tempArray [ 3 ]</w:t>
      </w:r>
      <w:r w:rsidRPr="007D25B0">
        <w:rPr>
          <w:rFonts w:ascii="Times New Roman" w:hAnsi="Times New Roman"/>
          <w:noProof/>
          <w:lang w:eastAsia="ko-KR"/>
        </w:rPr>
        <w:t> </w:t>
      </w:r>
      <w:r w:rsidRPr="007D25B0">
        <w:rPr>
          <w:rFonts w:ascii="Times New Roman" w:hAnsi="Times New Roman"/>
          <w:sz w:val="20"/>
          <w:szCs w:val="20"/>
        </w:rPr>
        <w:t>+</w:t>
      </w:r>
      <w:r w:rsidRPr="007D25B0">
        <w:rPr>
          <w:rFonts w:ascii="Times New Roman" w:hAnsi="Times New Roman"/>
          <w:noProof/>
          <w:lang w:eastAsia="ko-KR"/>
        </w:rPr>
        <w:t> </w:t>
      </w:r>
      <w:r w:rsidR="002F2BE9" w:rsidRPr="007D25B0">
        <w:rPr>
          <w:rFonts w:ascii="Times New Roman" w:hAnsi="Times New Roman"/>
          <w:sz w:val="20"/>
          <w:szCs w:val="20"/>
        </w:rPr>
        <w:t>offset </w:t>
      </w:r>
      <w:r w:rsidRPr="007D25B0">
        <w:rPr>
          <w:rFonts w:ascii="Times New Roman" w:hAnsi="Times New Roman"/>
          <w:sz w:val="20"/>
          <w:szCs w:val="20"/>
        </w:rPr>
        <w:t>)</w:t>
      </w:r>
      <w:r w:rsidRPr="007D25B0">
        <w:rPr>
          <w:rFonts w:ascii="Times New Roman" w:hAnsi="Times New Roman"/>
          <w:noProof/>
          <w:lang w:eastAsia="ko-KR"/>
        </w:rPr>
        <w:t> </w:t>
      </w:r>
      <w:r w:rsidRPr="007D25B0">
        <w:rPr>
          <w:rFonts w:ascii="Times New Roman" w:hAnsi="Times New Roman"/>
          <w:sz w:val="20"/>
          <w:szCs w:val="20"/>
        </w:rPr>
        <w:t>&gt;&gt;</w:t>
      </w:r>
      <w:r w:rsidRPr="007D25B0">
        <w:rPr>
          <w:rFonts w:ascii="Times New Roman" w:hAnsi="Times New Roman"/>
          <w:noProof/>
          <w:lang w:eastAsia="ko-KR"/>
        </w:rPr>
        <w:t> </w:t>
      </w:r>
      <w:r w:rsidR="002F2BE9" w:rsidRPr="007D25B0">
        <w:rPr>
          <w:rFonts w:ascii="Times New Roman" w:hAnsi="Times New Roman"/>
          <w:sz w:val="20"/>
          <w:szCs w:val="20"/>
        </w:rPr>
        <w:t>shift2</w:t>
      </w:r>
    </w:p>
    <w:p w:rsidR="00EA1617" w:rsidRPr="007D25B0"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7D25B0">
        <w:rPr>
          <w:rFonts w:ascii="Times New Roman" w:hAnsi="Times New Roman"/>
          <w:noProof/>
          <w:sz w:val="20"/>
          <w:szCs w:val="20"/>
        </w:rPr>
        <w:t>intChromaSample</w:t>
      </w:r>
      <w:r w:rsidRPr="007D25B0">
        <w:rPr>
          <w:rFonts w:ascii="Times New Roman" w:hAnsi="Times New Roman"/>
          <w:noProof/>
          <w:lang w:eastAsia="ko-KR"/>
        </w:rPr>
        <w:t xml:space="preserve"> </w:t>
      </w:r>
      <w:r w:rsidRPr="007D25B0">
        <w:rPr>
          <w:rFonts w:ascii="Times New Roman" w:hAnsi="Times New Roman"/>
          <w:sz w:val="20"/>
          <w:szCs w:val="20"/>
        </w:rPr>
        <w:t>=</w:t>
      </w:r>
      <w:r w:rsidRPr="007D25B0">
        <w:rPr>
          <w:rFonts w:ascii="Times New Roman" w:hAnsi="Times New Roman"/>
          <w:noProof/>
          <w:lang w:eastAsia="ko-KR"/>
        </w:rPr>
        <w:t xml:space="preserve"> </w:t>
      </w:r>
      <w:r w:rsidRPr="007D25B0">
        <w:rPr>
          <w:rFonts w:ascii="Times New Roman" w:hAnsi="Times New Roman"/>
          <w:noProof/>
          <w:sz w:val="20"/>
          <w:lang w:eastAsia="ko-KR"/>
        </w:rPr>
        <w:t>Clip3( 0, ( 1 &lt;&lt; </w:t>
      </w:r>
      <w:proofErr w:type="gramStart"/>
      <w:r w:rsidRPr="007D25B0">
        <w:rPr>
          <w:rFonts w:ascii="Times New Roman" w:hAnsi="Times New Roman"/>
          <w:sz w:val="20"/>
          <w:szCs w:val="20"/>
        </w:rPr>
        <w:t>BitDepth</w:t>
      </w:r>
      <w:r w:rsidRPr="007D25B0">
        <w:rPr>
          <w:rFonts w:ascii="Times New Roman" w:hAnsi="Times New Roman"/>
          <w:sz w:val="20"/>
          <w:szCs w:val="20"/>
          <w:vertAlign w:val="subscript"/>
        </w:rPr>
        <w:t>C</w:t>
      </w:r>
      <w:r w:rsidRPr="007D25B0">
        <w:rPr>
          <w:rFonts w:ascii="Times New Roman" w:hAnsi="Times New Roman"/>
          <w:sz w:val="20"/>
          <w:szCs w:val="20"/>
        </w:rPr>
        <w:t> </w:t>
      </w:r>
      <w:r w:rsidRPr="007D25B0">
        <w:rPr>
          <w:rFonts w:ascii="Times New Roman" w:hAnsi="Times New Roman"/>
          <w:noProof/>
          <w:sz w:val="20"/>
          <w:lang w:eastAsia="ko-KR"/>
        </w:rPr>
        <w:t>)</w:t>
      </w:r>
      <w:proofErr w:type="gramEnd"/>
      <w:r w:rsidRPr="007D25B0">
        <w:rPr>
          <w:rFonts w:ascii="Times New Roman" w:hAnsi="Times New Roman"/>
          <w:noProof/>
          <w:sz w:val="20"/>
          <w:lang w:eastAsia="ko-KR"/>
        </w:rPr>
        <w:t> – 1 ,</w:t>
      </w:r>
      <w:r w:rsidRPr="007D25B0">
        <w:rPr>
          <w:rFonts w:ascii="Times New Roman" w:hAnsi="Times New Roman"/>
          <w:noProof/>
          <w:lang w:eastAsia="ko-KR"/>
        </w:rPr>
        <w:t> </w:t>
      </w:r>
      <w:r w:rsidRPr="007D25B0">
        <w:rPr>
          <w:rFonts w:ascii="Times New Roman" w:hAnsi="Times New Roman"/>
          <w:noProof/>
          <w:sz w:val="20"/>
          <w:szCs w:val="20"/>
        </w:rPr>
        <w:t>intChromaSample</w:t>
      </w:r>
      <w:r w:rsidRPr="007D25B0">
        <w:rPr>
          <w:rFonts w:ascii="Times New Roman" w:hAnsi="Times New Roman"/>
          <w:noProof/>
          <w:lang w:eastAsia="ko-KR"/>
        </w:rPr>
        <w:t> </w:t>
      </w:r>
      <w:r w:rsidRPr="007D25B0">
        <w:rPr>
          <w:rFonts w:ascii="Times New Roman" w:hAnsi="Times New Roman"/>
          <w:noProof/>
          <w:sz w:val="20"/>
          <w:lang w:eastAsia="ko-KR"/>
        </w:rPr>
        <w:t>)</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43</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EA1617">
      <w:pPr>
        <w:pStyle w:val="Annex5"/>
        <w:ind w:left="2232"/>
      </w:pPr>
      <w:bookmarkStart w:id="1420" w:name="_Ref364437164"/>
      <w:r w:rsidRPr="007D25B0">
        <w:t>Resampling process of  picture motion field</w:t>
      </w:r>
      <w:bookmarkEnd w:id="1420"/>
      <w:r w:rsidRPr="007D25B0">
        <w:t xml:space="preserve"> </w:t>
      </w:r>
    </w:p>
    <w:p w:rsidR="00231C6F" w:rsidRPr="007D25B0" w:rsidRDefault="00EA1617" w:rsidP="00EA1617">
      <w:pPr>
        <w:rPr>
          <w:noProof/>
          <w:lang w:eastAsia="ko-KR"/>
        </w:rPr>
      </w:pPr>
      <w:r w:rsidRPr="007D25B0">
        <w:rPr>
          <w:noProof/>
          <w:lang w:eastAsia="ko-KR"/>
        </w:rPr>
        <w:t>Input</w:t>
      </w:r>
      <w:r w:rsidR="00716758" w:rsidRPr="007D25B0">
        <w:rPr>
          <w:noProof/>
          <w:lang w:eastAsia="ko-KR"/>
        </w:rPr>
        <w:t>s</w:t>
      </w:r>
      <w:r w:rsidRPr="007D25B0">
        <w:rPr>
          <w:noProof/>
          <w:lang w:eastAsia="ko-KR"/>
        </w:rPr>
        <w:t xml:space="preserve"> to this process </w:t>
      </w:r>
      <w:r w:rsidR="00231C6F" w:rsidRPr="007D25B0">
        <w:rPr>
          <w:noProof/>
          <w:lang w:eastAsia="ko-KR"/>
        </w:rPr>
        <w:t>are</w:t>
      </w:r>
      <w:r w:rsidR="00AF61E9" w:rsidRPr="007D25B0">
        <w:rPr>
          <w:noProof/>
          <w:lang w:eastAsia="ko-KR"/>
        </w:rPr>
        <w:t>:</w:t>
      </w:r>
    </w:p>
    <w:p w:rsidR="00231C6F" w:rsidRPr="007D25B0" w:rsidRDefault="00D72B8D" w:rsidP="00D72B8D">
      <w:pPr>
        <w:ind w:left="434" w:hanging="434"/>
        <w:rPr>
          <w:noProof/>
        </w:rPr>
      </w:pPr>
      <w:r w:rsidRPr="007D25B0">
        <w:rPr>
          <w:noProof/>
        </w:rPr>
        <w:lastRenderedPageBreak/>
        <w:t>–</w:t>
      </w:r>
      <w:r w:rsidRPr="007D25B0">
        <w:rPr>
          <w:noProof/>
          <w:lang w:eastAsia="ko-KR"/>
        </w:rPr>
        <w:tab/>
      </w:r>
      <w:proofErr w:type="gramStart"/>
      <w:r w:rsidR="00231C6F" w:rsidRPr="007D25B0">
        <w:rPr>
          <w:lang w:val="en-CA"/>
        </w:rPr>
        <w:t>the</w:t>
      </w:r>
      <w:proofErr w:type="gramEnd"/>
      <w:r w:rsidR="00231C6F" w:rsidRPr="007D25B0">
        <w:rPr>
          <w:lang w:val="en-CA"/>
        </w:rPr>
        <w:t xml:space="preserve"> decoded reference layer picture rlPic</w:t>
      </w:r>
      <w:r w:rsidR="00AF61E9" w:rsidRPr="007D25B0">
        <w:rPr>
          <w:lang w:val="en-CA"/>
        </w:rPr>
        <w:t>,</w:t>
      </w:r>
    </w:p>
    <w:p w:rsidR="00EA1617" w:rsidRPr="007D25B0" w:rsidRDefault="00D72B8D" w:rsidP="00D72B8D">
      <w:pPr>
        <w:ind w:left="434" w:hanging="434"/>
        <w:rPr>
          <w:noProof/>
        </w:rPr>
      </w:pPr>
      <w:r w:rsidRPr="007D25B0">
        <w:rPr>
          <w:noProof/>
        </w:rPr>
        <w:t>–</w:t>
      </w:r>
      <w:r w:rsidRPr="007D25B0">
        <w:rPr>
          <w:noProof/>
          <w:lang w:eastAsia="ko-KR"/>
        </w:rPr>
        <w:tab/>
      </w:r>
      <w:r w:rsidR="00231C6F" w:rsidRPr="007D25B0">
        <w:rPr>
          <w:noProof/>
        </w:rPr>
        <w:t xml:space="preserve">the variable </w:t>
      </w:r>
      <w:r w:rsidR="00EA1617" w:rsidRPr="007D25B0">
        <w:rPr>
          <w:noProof/>
        </w:rPr>
        <w:t xml:space="preserve">rlPicMotion specifying the motion field of the </w:t>
      </w:r>
      <w:r w:rsidR="00716758" w:rsidRPr="007D25B0">
        <w:rPr>
          <w:noProof/>
        </w:rPr>
        <w:t xml:space="preserve">reference layer </w:t>
      </w:r>
      <w:r w:rsidR="00EA1617" w:rsidRPr="007D25B0">
        <w:rPr>
          <w:noProof/>
        </w:rPr>
        <w:t>picture rlPic</w:t>
      </w:r>
      <w:r w:rsidR="00AF61E9" w:rsidRPr="007D25B0">
        <w:rPr>
          <w:noProof/>
          <w:szCs w:val="22"/>
        </w:rPr>
        <w:t>,</w:t>
      </w:r>
    </w:p>
    <w:p w:rsidR="00EA1617" w:rsidRPr="007D25B0" w:rsidRDefault="00EA1617" w:rsidP="00EA1617">
      <w:pPr>
        <w:rPr>
          <w:noProof/>
        </w:rPr>
      </w:pPr>
      <w:r w:rsidRPr="007D25B0">
        <w:rPr>
          <w:noProof/>
          <w:lang w:eastAsia="ko-KR"/>
        </w:rPr>
        <w:t>Output of this process is</w:t>
      </w:r>
      <w:r w:rsidRPr="007D25B0">
        <w:rPr>
          <w:noProof/>
        </w:rPr>
        <w:t xml:space="preserve"> rsPicMotion specifying the motion field of the resampled picture</w:t>
      </w:r>
      <w:r w:rsidR="00716758" w:rsidRPr="007D25B0">
        <w:rPr>
          <w:noProof/>
        </w:rPr>
        <w:t xml:space="preserve"> rsPic</w:t>
      </w:r>
      <w:r w:rsidRPr="007D25B0">
        <w:rPr>
          <w:noProof/>
        </w:rPr>
        <w:t>.</w:t>
      </w:r>
    </w:p>
    <w:p w:rsidR="00EA1617" w:rsidRPr="007D25B0" w:rsidRDefault="00EA1617" w:rsidP="00EA1617">
      <w:pPr>
        <w:tabs>
          <w:tab w:val="left" w:pos="400"/>
        </w:tabs>
        <w:rPr>
          <w:noProof/>
        </w:rPr>
      </w:pPr>
      <w:r w:rsidRPr="007D25B0">
        <w:rPr>
          <w:noProof/>
        </w:rPr>
        <w:t>The motion field of rlPic specified by rlPicMotion consists of:</w:t>
      </w:r>
    </w:p>
    <w:p w:rsidR="00EA1617" w:rsidRPr="007D25B0" w:rsidRDefault="00D72B8D" w:rsidP="00D72B8D">
      <w:pPr>
        <w:ind w:left="434" w:hanging="434"/>
        <w:rPr>
          <w:noProof/>
        </w:rPr>
      </w:pPr>
      <w:r w:rsidRPr="007D25B0">
        <w:rPr>
          <w:noProof/>
        </w:rPr>
        <w:t>–</w:t>
      </w:r>
      <w:r w:rsidRPr="007D25B0">
        <w:rPr>
          <w:noProof/>
          <w:lang w:eastAsia="ko-KR"/>
        </w:rPr>
        <w:tab/>
      </w:r>
      <w:r w:rsidR="00EA1617" w:rsidRPr="007D25B0">
        <w:rPr>
          <w:noProof/>
        </w:rPr>
        <w:t>a ( </w:t>
      </w:r>
      <w:r w:rsidR="00EA1617" w:rsidRPr="007D25B0">
        <w:rPr>
          <w:noProof/>
          <w:lang w:eastAsia="ko-KR"/>
        </w:rPr>
        <w:t>RefLayerPicWidthInSamplesL</w:t>
      </w:r>
      <w:r w:rsidR="00EA1617" w:rsidRPr="007D25B0">
        <w:rPr>
          <w:noProof/>
        </w:rPr>
        <w:t> ) x ( </w:t>
      </w:r>
      <w:r w:rsidR="00EA1617" w:rsidRPr="007D25B0">
        <w:rPr>
          <w:noProof/>
          <w:lang w:eastAsia="ko-KR"/>
        </w:rPr>
        <w:t>RefLayerPicHeightInSamplesL</w:t>
      </w:r>
      <w:r w:rsidR="00EA1617" w:rsidRPr="007D25B0">
        <w:rPr>
          <w:noProof/>
        </w:rPr>
        <w:t> ) array predModeRL specifies the prediction modes of the reference layer picture rlPic,</w:t>
      </w:r>
    </w:p>
    <w:p w:rsidR="00EA1617" w:rsidRPr="007D25B0" w:rsidRDefault="00D72B8D" w:rsidP="00D72B8D">
      <w:pPr>
        <w:ind w:left="434" w:hanging="434"/>
        <w:rPr>
          <w:noProof/>
          <w:lang w:eastAsia="ko-KR"/>
        </w:rPr>
      </w:pPr>
      <w:r w:rsidRPr="007D25B0">
        <w:rPr>
          <w:noProof/>
        </w:rPr>
        <w:t>–</w:t>
      </w:r>
      <w:r w:rsidRPr="007D25B0">
        <w:rPr>
          <w:noProof/>
          <w:lang w:eastAsia="ko-KR"/>
        </w:rPr>
        <w:tab/>
      </w:r>
      <w:r w:rsidR="00EA1617" w:rsidRPr="007D25B0">
        <w:rPr>
          <w:noProof/>
          <w:lang w:eastAsia="ko-KR"/>
        </w:rPr>
        <w:t xml:space="preserve">two </w:t>
      </w:r>
      <w:r w:rsidR="00EA1617" w:rsidRPr="007D25B0">
        <w:rPr>
          <w:noProof/>
        </w:rPr>
        <w:t>( </w:t>
      </w:r>
      <w:r w:rsidR="00EA1617" w:rsidRPr="007D25B0">
        <w:rPr>
          <w:noProof/>
          <w:lang w:eastAsia="ko-KR"/>
        </w:rPr>
        <w:t>RefLayerPicWidthInSamplesL</w:t>
      </w:r>
      <w:r w:rsidR="00EA1617" w:rsidRPr="007D25B0">
        <w:rPr>
          <w:noProof/>
        </w:rPr>
        <w:t> ) x ( </w:t>
      </w:r>
      <w:r w:rsidR="00EA1617" w:rsidRPr="007D25B0">
        <w:rPr>
          <w:noProof/>
          <w:lang w:eastAsia="ko-KR"/>
        </w:rPr>
        <w:t>RefLayerPicHeightInSamplesL</w:t>
      </w:r>
      <w:r w:rsidR="00EA1617" w:rsidRPr="007D25B0">
        <w:rPr>
          <w:noProof/>
        </w:rPr>
        <w:t xml:space="preserve"> ) </w:t>
      </w:r>
      <w:r w:rsidR="00EA1617" w:rsidRPr="007D25B0">
        <w:rPr>
          <w:noProof/>
          <w:lang w:eastAsia="ko-KR"/>
        </w:rPr>
        <w:t>arrays refIdxLXRL specify the reference indices of the reference layer picture rlPic</w:t>
      </w:r>
      <w:r w:rsidR="00EA1617" w:rsidRPr="007D25B0">
        <w:rPr>
          <w:noProof/>
        </w:rPr>
        <w:t xml:space="preserve">, </w:t>
      </w:r>
      <w:r w:rsidR="00EA1617" w:rsidRPr="007D25B0">
        <w:rPr>
          <w:noProof/>
          <w:lang w:eastAsia="ko-KR"/>
        </w:rPr>
        <w:t>with X = 0,1,</w:t>
      </w:r>
    </w:p>
    <w:p w:rsidR="00EA1617" w:rsidRPr="007D25B0" w:rsidRDefault="00D72B8D" w:rsidP="00D72B8D">
      <w:pPr>
        <w:ind w:left="434" w:hanging="434"/>
        <w:rPr>
          <w:noProof/>
          <w:lang w:eastAsia="ko-KR"/>
        </w:rPr>
      </w:pPr>
      <w:r w:rsidRPr="007D25B0">
        <w:rPr>
          <w:noProof/>
        </w:rPr>
        <w:t>–</w:t>
      </w:r>
      <w:r w:rsidRPr="007D25B0">
        <w:rPr>
          <w:noProof/>
          <w:lang w:eastAsia="ko-KR"/>
        </w:rPr>
        <w:tab/>
      </w:r>
      <w:r w:rsidR="00EA1617" w:rsidRPr="007D25B0">
        <w:rPr>
          <w:noProof/>
          <w:lang w:eastAsia="ko-KR"/>
        </w:rPr>
        <w:t xml:space="preserve">two </w:t>
      </w:r>
      <w:r w:rsidR="00EA1617" w:rsidRPr="007D25B0">
        <w:rPr>
          <w:noProof/>
        </w:rPr>
        <w:t>( </w:t>
      </w:r>
      <w:r w:rsidR="00EA1617" w:rsidRPr="007D25B0">
        <w:rPr>
          <w:noProof/>
          <w:lang w:eastAsia="ko-KR"/>
        </w:rPr>
        <w:t>RefLayerPicWidthInSamplesL</w:t>
      </w:r>
      <w:r w:rsidR="00EA1617" w:rsidRPr="007D25B0">
        <w:rPr>
          <w:noProof/>
        </w:rPr>
        <w:t> ) x ( </w:t>
      </w:r>
      <w:r w:rsidR="00EA1617" w:rsidRPr="007D25B0">
        <w:rPr>
          <w:noProof/>
          <w:lang w:eastAsia="ko-KR"/>
        </w:rPr>
        <w:t>RefLayerPicHeightInSamplesL</w:t>
      </w:r>
      <w:r w:rsidR="00EA1617" w:rsidRPr="007D25B0">
        <w:rPr>
          <w:noProof/>
        </w:rPr>
        <w:t xml:space="preserve"> ) </w:t>
      </w:r>
      <w:r w:rsidR="00EA1617" w:rsidRPr="007D25B0">
        <w:rPr>
          <w:noProof/>
          <w:lang w:eastAsia="ko-KR"/>
        </w:rPr>
        <w:t xml:space="preserve">arrays mvLXRL specify the luma motion vectors of the reference layer picture </w:t>
      </w:r>
      <w:r w:rsidR="00EA1617" w:rsidRPr="007D25B0">
        <w:rPr>
          <w:noProof/>
        </w:rPr>
        <w:t xml:space="preserve">rlPic, </w:t>
      </w:r>
      <w:r w:rsidR="00EA1617" w:rsidRPr="007D25B0">
        <w:rPr>
          <w:noProof/>
          <w:lang w:eastAsia="ko-KR"/>
        </w:rPr>
        <w:t>with X = 0,1,</w:t>
      </w:r>
    </w:p>
    <w:p w:rsidR="00EA1617" w:rsidRPr="007D25B0" w:rsidRDefault="00D72B8D" w:rsidP="00D72B8D">
      <w:pPr>
        <w:ind w:left="434" w:hanging="434"/>
        <w:rPr>
          <w:noProof/>
          <w:lang w:eastAsia="ko-KR"/>
        </w:rPr>
      </w:pPr>
      <w:r w:rsidRPr="007D25B0">
        <w:rPr>
          <w:noProof/>
        </w:rPr>
        <w:t>–</w:t>
      </w:r>
      <w:r w:rsidRPr="007D25B0">
        <w:rPr>
          <w:noProof/>
          <w:lang w:eastAsia="ko-KR"/>
        </w:rPr>
        <w:tab/>
      </w:r>
      <w:r w:rsidR="00EA1617" w:rsidRPr="007D25B0">
        <w:rPr>
          <w:noProof/>
          <w:lang w:eastAsia="ko-KR"/>
        </w:rPr>
        <w:t xml:space="preserve">two </w:t>
      </w:r>
      <w:r w:rsidR="00EA1617" w:rsidRPr="007D25B0">
        <w:rPr>
          <w:noProof/>
        </w:rPr>
        <w:t>( </w:t>
      </w:r>
      <w:r w:rsidR="00EA1617" w:rsidRPr="007D25B0">
        <w:rPr>
          <w:noProof/>
          <w:lang w:eastAsia="ko-KR"/>
        </w:rPr>
        <w:t>RefLayerPicWidthInSamplesL</w:t>
      </w:r>
      <w:r w:rsidR="00EA1617" w:rsidRPr="007D25B0">
        <w:rPr>
          <w:noProof/>
        </w:rPr>
        <w:t> ) x ( </w:t>
      </w:r>
      <w:r w:rsidR="00EA1617" w:rsidRPr="007D25B0">
        <w:rPr>
          <w:noProof/>
          <w:lang w:eastAsia="ko-KR"/>
        </w:rPr>
        <w:t>RefLayerPicHeightInSamplesL</w:t>
      </w:r>
      <w:r w:rsidR="00EA1617" w:rsidRPr="007D25B0">
        <w:rPr>
          <w:noProof/>
        </w:rPr>
        <w:t xml:space="preserve"> ) </w:t>
      </w:r>
      <w:r w:rsidR="00EA1617" w:rsidRPr="007D25B0">
        <w:rPr>
          <w:noProof/>
          <w:lang w:eastAsia="ko-KR"/>
        </w:rPr>
        <w:t xml:space="preserve">arrays predFlagLXRL specify the prediction list utilization flags of the reference layer picture </w:t>
      </w:r>
      <w:r w:rsidR="00EA1617" w:rsidRPr="007D25B0">
        <w:rPr>
          <w:noProof/>
        </w:rPr>
        <w:t xml:space="preserve">rlPic, </w:t>
      </w:r>
      <w:r w:rsidR="00EA1617" w:rsidRPr="007D25B0">
        <w:rPr>
          <w:noProof/>
          <w:lang w:eastAsia="ko-KR"/>
        </w:rPr>
        <w:t>with X = 0,1.</w:t>
      </w:r>
    </w:p>
    <w:p w:rsidR="00EA1617" w:rsidRPr="007D25B0" w:rsidRDefault="00EA1617" w:rsidP="00EA1617">
      <w:pPr>
        <w:tabs>
          <w:tab w:val="left" w:pos="400"/>
        </w:tabs>
        <w:rPr>
          <w:noProof/>
        </w:rPr>
      </w:pPr>
      <w:r w:rsidRPr="007D25B0">
        <w:rPr>
          <w:noProof/>
        </w:rPr>
        <w:t>The resampled motion field specified by rsPicMotion consists of:</w:t>
      </w:r>
    </w:p>
    <w:p w:rsidR="00EA1617" w:rsidRPr="007D25B0" w:rsidRDefault="00EA1617" w:rsidP="00D72B8D">
      <w:pPr>
        <w:ind w:left="434" w:hanging="434"/>
        <w:rPr>
          <w:noProof/>
        </w:rPr>
      </w:pPr>
      <w:r w:rsidRPr="007D25B0">
        <w:rPr>
          <w:noProof/>
        </w:rPr>
        <w:t>–</w:t>
      </w:r>
      <w:r w:rsidRPr="007D25B0">
        <w:rPr>
          <w:noProof/>
        </w:rPr>
        <w:tab/>
        <w:t>a ( PicWidthInSamplesL ) x ( PicHeightInSamplesL ) array predMode specifies the prediction modes of the resampled picture,</w:t>
      </w:r>
    </w:p>
    <w:p w:rsidR="00EA1617" w:rsidRPr="007D25B0" w:rsidRDefault="00EA1617" w:rsidP="00EA1617">
      <w:pPr>
        <w:tabs>
          <w:tab w:val="left" w:pos="400"/>
        </w:tabs>
        <w:rPr>
          <w:noProof/>
        </w:rPr>
      </w:pPr>
      <w:r w:rsidRPr="007D25B0">
        <w:rPr>
          <w:noProof/>
        </w:rPr>
        <w:t>–</w:t>
      </w:r>
      <w:r w:rsidRPr="007D25B0">
        <w:rPr>
          <w:noProof/>
        </w:rPr>
        <w:tab/>
        <w:t xml:space="preserve">two ( PicWidthInSamplesL ) x ( PicHeightInSamplesL ) arrays </w:t>
      </w:r>
      <w:r w:rsidRPr="007D25B0">
        <w:rPr>
          <w:noProof/>
          <w:lang w:eastAsia="ko-KR"/>
        </w:rPr>
        <w:t>refIdxLX </w:t>
      </w:r>
      <w:r w:rsidRPr="007D25B0">
        <w:rPr>
          <w:noProof/>
        </w:rPr>
        <w:t>specify the reference indexes of the resampled picture, with X = 0,1,</w:t>
      </w:r>
    </w:p>
    <w:p w:rsidR="00EA1617" w:rsidRPr="007D25B0" w:rsidRDefault="00EA1617" w:rsidP="00EA1617">
      <w:pPr>
        <w:tabs>
          <w:tab w:val="left" w:pos="400"/>
        </w:tabs>
        <w:rPr>
          <w:noProof/>
        </w:rPr>
      </w:pPr>
      <w:r w:rsidRPr="007D25B0">
        <w:rPr>
          <w:noProof/>
        </w:rPr>
        <w:t>–</w:t>
      </w:r>
      <w:r w:rsidRPr="007D25B0">
        <w:rPr>
          <w:noProof/>
        </w:rPr>
        <w:tab/>
        <w:t xml:space="preserve">two ( PicWidthInSamplesL ) x ( PicHeightInSamplesL ) arrays </w:t>
      </w:r>
      <w:r w:rsidRPr="007D25B0">
        <w:rPr>
          <w:noProof/>
          <w:lang w:eastAsia="ko-KR"/>
        </w:rPr>
        <w:t>mvLX </w:t>
      </w:r>
      <w:r w:rsidRPr="007D25B0">
        <w:rPr>
          <w:noProof/>
        </w:rPr>
        <w:t xml:space="preserve"> specify the luma motion vectors of the resampled picture, with X = 0,1,</w:t>
      </w:r>
    </w:p>
    <w:p w:rsidR="00EA1617" w:rsidRPr="007D25B0" w:rsidRDefault="00EA1617" w:rsidP="002026D5">
      <w:pPr>
        <w:numPr>
          <w:ilvl w:val="0"/>
          <w:numId w:val="14"/>
        </w:numPr>
        <w:rPr>
          <w:noProof/>
          <w:lang w:eastAsia="ko-KR"/>
        </w:rPr>
      </w:pPr>
      <w:r w:rsidRPr="007D25B0">
        <w:rPr>
          <w:noProof/>
          <w:lang w:eastAsia="ko-KR"/>
        </w:rPr>
        <w:t xml:space="preserve">two </w:t>
      </w:r>
      <w:r w:rsidRPr="007D25B0">
        <w:rPr>
          <w:noProof/>
        </w:rPr>
        <w:t xml:space="preserve">( PicWidthInSamplesL ) x ( PicHeightInSamplesL ) arrays </w:t>
      </w:r>
      <w:r w:rsidRPr="007D25B0">
        <w:rPr>
          <w:noProof/>
          <w:lang w:eastAsia="ko-KR"/>
        </w:rPr>
        <w:t>predFlagLX specify the prediction list utilization flags of the resampled picture</w:t>
      </w:r>
      <w:r w:rsidRPr="007D25B0">
        <w:rPr>
          <w:noProof/>
        </w:rPr>
        <w:t xml:space="preserve">, </w:t>
      </w:r>
      <w:r w:rsidRPr="007D25B0">
        <w:rPr>
          <w:noProof/>
          <w:lang w:eastAsia="ko-KR"/>
        </w:rPr>
        <w:t>with X = 0,1</w:t>
      </w:r>
      <w:r w:rsidRPr="007D25B0">
        <w:rPr>
          <w:noProof/>
        </w:rPr>
        <w:t>.</w:t>
      </w:r>
    </w:p>
    <w:p w:rsidR="00EA1617" w:rsidRPr="007D25B0" w:rsidRDefault="00EA1617" w:rsidP="00EA1617">
      <w:pPr>
        <w:tabs>
          <w:tab w:val="left" w:pos="284"/>
        </w:tabs>
      </w:pPr>
      <w:r w:rsidRPr="007D25B0">
        <w:t xml:space="preserve">For each luma sample location </w:t>
      </w:r>
      <w:r w:rsidR="009F7DB0" w:rsidRPr="007D25B0">
        <w:t>xPb = </w:t>
      </w:r>
      <w:r w:rsidRPr="007D25B0">
        <w:t>0 ... </w:t>
      </w:r>
      <w:proofErr w:type="gramStart"/>
      <w:r w:rsidRPr="007D25B0">
        <w:t>( (</w:t>
      </w:r>
      <w:proofErr w:type="gramEnd"/>
      <w:r w:rsidRPr="007D25B0">
        <w:t> </w:t>
      </w:r>
      <w:r w:rsidRPr="007D25B0">
        <w:rPr>
          <w:noProof/>
        </w:rPr>
        <w:t>PicWidthInSamplesL + 15 ) &gt;&gt; 4 ) − 1</w:t>
      </w:r>
      <w:r w:rsidRPr="007D25B0">
        <w:t xml:space="preserve"> and </w:t>
      </w:r>
      <w:r w:rsidR="009F7DB0" w:rsidRPr="007D25B0">
        <w:t>yPb = </w:t>
      </w:r>
      <w:r w:rsidRPr="007D25B0">
        <w:t>0 … ( (</w:t>
      </w:r>
      <w:r w:rsidRPr="007D25B0">
        <w:rPr>
          <w:noProof/>
        </w:rPr>
        <w:t> PicHeightInSamplesL + 15 ) &gt;&gt; 4) − 1</w:t>
      </w:r>
      <w:r w:rsidRPr="007D25B0">
        <w:t xml:space="preserve">, </w:t>
      </w:r>
    </w:p>
    <w:p w:rsidR="00EA1617" w:rsidRPr="007D25B0" w:rsidRDefault="00EA1617" w:rsidP="00EA1617">
      <w:pPr>
        <w:ind w:left="1228" w:hanging="434"/>
        <w:rPr>
          <w:noProof/>
          <w:lang w:eastAsia="ko-KR"/>
        </w:rPr>
      </w:pPr>
      <w:r w:rsidRPr="007D25B0">
        <w:rPr>
          <w:noProof/>
        </w:rPr>
        <w:t>–</w:t>
      </w:r>
      <w:r w:rsidRPr="007D25B0">
        <w:rPr>
          <w:noProof/>
        </w:rPr>
        <w:tab/>
        <w:t xml:space="preserve">The variables </w:t>
      </w:r>
      <w:r w:rsidRPr="007D25B0">
        <w:rPr>
          <w:noProof/>
          <w:lang w:eastAsia="ko-KR"/>
        </w:rPr>
        <w:t>xP and yP are set to ( xPb  &lt;&lt; 4 ) and ( yPb  &lt;&lt; 4 ), respectively,</w:t>
      </w:r>
    </w:p>
    <w:p w:rsidR="00EA1617" w:rsidRPr="007D25B0" w:rsidRDefault="00EA1617" w:rsidP="00EA1617">
      <w:pPr>
        <w:ind w:left="1228" w:hanging="434"/>
        <w:rPr>
          <w:noProof/>
          <w:lang w:eastAsia="ko-KR"/>
        </w:rPr>
      </w:pPr>
      <w:r w:rsidRPr="007D25B0">
        <w:rPr>
          <w:noProof/>
        </w:rPr>
        <w:t>–</w:t>
      </w:r>
      <w:r w:rsidRPr="007D25B0">
        <w:rPr>
          <w:noProof/>
        </w:rPr>
        <w:tab/>
      </w:r>
      <w:r w:rsidRPr="007D25B0">
        <w:rPr>
          <w:noProof/>
          <w:lang w:eastAsia="ko-KR"/>
        </w:rPr>
        <w:t xml:space="preserve">The variables </w:t>
      </w:r>
      <w:r w:rsidRPr="007D25B0">
        <w:rPr>
          <w:noProof/>
        </w:rPr>
        <w:t xml:space="preserve">predMode[xP][yP], </w:t>
      </w:r>
      <w:r w:rsidRPr="007D25B0">
        <w:rPr>
          <w:noProof/>
          <w:lang w:eastAsia="ko-KR"/>
        </w:rPr>
        <w:t>refIdxLX</w:t>
      </w:r>
      <w:r w:rsidRPr="007D25B0">
        <w:rPr>
          <w:noProof/>
        </w:rPr>
        <w:t>[xP][yP],</w:t>
      </w:r>
      <w:r w:rsidRPr="007D25B0">
        <w:rPr>
          <w:noProof/>
          <w:lang w:eastAsia="ko-KR"/>
        </w:rPr>
        <w:t> mvLX</w:t>
      </w:r>
      <w:r w:rsidRPr="007D25B0">
        <w:rPr>
          <w:noProof/>
        </w:rPr>
        <w:t>[xP][yP] and predFlagLX[xP][yP], with X = 0,1,</w:t>
      </w:r>
      <w:r w:rsidRPr="007D25B0">
        <w:rPr>
          <w:noProof/>
          <w:lang w:eastAsia="ko-KR"/>
        </w:rPr>
        <w:t xml:space="preserve"> of the resampled picture are derived by invoking inter layer motion </w:t>
      </w:r>
      <w:r w:rsidR="003501D3" w:rsidRPr="007D25B0">
        <w:rPr>
          <w:noProof/>
          <w:lang w:eastAsia="ko-KR"/>
        </w:rPr>
        <w:t xml:space="preserve">parameters </w:t>
      </w:r>
      <w:r w:rsidRPr="007D25B0">
        <w:rPr>
          <w:noProof/>
          <w:lang w:eastAsia="ko-KR"/>
        </w:rPr>
        <w:t xml:space="preserve">derivation process </w:t>
      </w:r>
      <w:r w:rsidRPr="007D25B0">
        <w:rPr>
          <w:noProof/>
        </w:rPr>
        <w:t xml:space="preserve">specified in subclause </w:t>
      </w:r>
      <w:r w:rsidR="002D2385" w:rsidRPr="007D25B0">
        <w:fldChar w:fldCharType="begin"/>
      </w:r>
      <w:r w:rsidR="002D2385" w:rsidRPr="007D25B0">
        <w:instrText xml:space="preserve"> REF _Ref348599073 \r \h  \* MERGEFORMAT </w:instrText>
      </w:r>
      <w:r w:rsidR="002D2385" w:rsidRPr="007D25B0">
        <w:fldChar w:fldCharType="separate"/>
      </w:r>
      <w:r w:rsidR="00E907A9" w:rsidRPr="007D25B0">
        <w:rPr>
          <w:noProof/>
        </w:rPr>
        <w:t>H.8.1.4.2.1</w:t>
      </w:r>
      <w:r w:rsidR="002D2385" w:rsidRPr="007D25B0">
        <w:fldChar w:fldCharType="end"/>
      </w:r>
      <w:r w:rsidRPr="007D25B0">
        <w:rPr>
          <w:noProof/>
        </w:rPr>
        <w:t xml:space="preserve"> </w:t>
      </w:r>
      <w:r w:rsidRPr="007D25B0">
        <w:rPr>
          <w:noProof/>
          <w:lang w:eastAsia="ko-KR"/>
        </w:rPr>
        <w:t xml:space="preserve">with the luma location ( xP, yP ), </w:t>
      </w:r>
      <w:r w:rsidR="00293925" w:rsidRPr="007D25B0">
        <w:rPr>
          <w:lang w:val="en-CA"/>
        </w:rPr>
        <w:t>rlPic</w:t>
      </w:r>
      <w:r w:rsidR="00293925" w:rsidRPr="007D25B0">
        <w:rPr>
          <w:noProof/>
          <w:lang w:eastAsia="ko-KR"/>
        </w:rPr>
        <w:t xml:space="preserve"> , </w:t>
      </w:r>
      <w:r w:rsidRPr="007D25B0">
        <w:rPr>
          <w:noProof/>
          <w:lang w:eastAsia="ko-KR"/>
        </w:rPr>
        <w:t>predModeRL, refIdxLXRL, mvLXRL and predFlagLXRL, with X = 0,1, given as input.</w:t>
      </w:r>
    </w:p>
    <w:p w:rsidR="00EA1617" w:rsidRPr="007D25B0" w:rsidRDefault="00EA1617" w:rsidP="00EA1617">
      <w:pPr>
        <w:pStyle w:val="Annex6"/>
      </w:pPr>
      <w:bookmarkStart w:id="1421" w:name="_Ref348599073"/>
      <w:r w:rsidRPr="007D25B0">
        <w:rPr>
          <w:noProof/>
        </w:rPr>
        <w:t>Derivation process for inter layer motion</w:t>
      </w:r>
      <w:bookmarkEnd w:id="1421"/>
      <w:r w:rsidR="003501D3" w:rsidRPr="007D25B0">
        <w:rPr>
          <w:noProof/>
        </w:rPr>
        <w:t xml:space="preserve"> parameters</w:t>
      </w:r>
    </w:p>
    <w:p w:rsidR="00EA1617" w:rsidRPr="007D25B0" w:rsidRDefault="00EA1617" w:rsidP="00EA1617">
      <w:pPr>
        <w:rPr>
          <w:noProof/>
          <w:lang w:eastAsia="ko-KR"/>
        </w:rPr>
      </w:pPr>
      <w:r w:rsidRPr="007D25B0">
        <w:rPr>
          <w:noProof/>
          <w:lang w:eastAsia="ko-KR"/>
        </w:rPr>
        <w:t>Inputs to this process are</w:t>
      </w:r>
    </w:p>
    <w:p w:rsidR="00EA1617" w:rsidRPr="007D25B0" w:rsidRDefault="006F7718" w:rsidP="006F7718">
      <w:pPr>
        <w:ind w:left="434" w:hanging="434"/>
        <w:rPr>
          <w:noProof/>
          <w:lang w:eastAsia="ko-KR"/>
        </w:rPr>
      </w:pPr>
      <w:r w:rsidRPr="007D25B0">
        <w:rPr>
          <w:noProof/>
        </w:rPr>
        <w:t>–</w:t>
      </w:r>
      <w:r w:rsidRPr="007D25B0">
        <w:rPr>
          <w:noProof/>
          <w:lang w:eastAsia="ko-KR"/>
        </w:rPr>
        <w:tab/>
      </w:r>
      <w:r w:rsidR="00EA1617" w:rsidRPr="007D25B0">
        <w:rPr>
          <w:noProof/>
          <w:lang w:eastAsia="ko-KR"/>
        </w:rPr>
        <w:t xml:space="preserve">a luma location ( xP, yP ) specifying the top-left sample of the current luma prediction block relative to the top-left luma sample of the </w:t>
      </w:r>
      <w:r w:rsidR="003501D3" w:rsidRPr="007D25B0">
        <w:rPr>
          <w:noProof/>
          <w:lang w:eastAsia="ko-KR"/>
        </w:rPr>
        <w:t xml:space="preserve">resampled </w:t>
      </w:r>
      <w:r w:rsidR="00EA1617" w:rsidRPr="007D25B0">
        <w:rPr>
          <w:noProof/>
          <w:lang w:eastAsia="ko-KR"/>
        </w:rPr>
        <w:t>picture,</w:t>
      </w:r>
    </w:p>
    <w:p w:rsidR="0095669D" w:rsidRPr="007D25B0" w:rsidRDefault="006F7718" w:rsidP="006F7718">
      <w:pPr>
        <w:ind w:left="434" w:hanging="434"/>
        <w:rPr>
          <w:noProof/>
        </w:rPr>
      </w:pPr>
      <w:r w:rsidRPr="007D25B0">
        <w:rPr>
          <w:noProof/>
        </w:rPr>
        <w:t>–</w:t>
      </w:r>
      <w:r w:rsidRPr="007D25B0">
        <w:rPr>
          <w:noProof/>
          <w:lang w:eastAsia="ko-KR"/>
        </w:rPr>
        <w:tab/>
      </w:r>
      <w:proofErr w:type="gramStart"/>
      <w:r w:rsidR="0095669D" w:rsidRPr="007D25B0">
        <w:rPr>
          <w:lang w:val="en-CA"/>
        </w:rPr>
        <w:t>the</w:t>
      </w:r>
      <w:proofErr w:type="gramEnd"/>
      <w:r w:rsidR="0095669D" w:rsidRPr="007D25B0">
        <w:rPr>
          <w:lang w:val="en-CA"/>
        </w:rPr>
        <w:t xml:space="preserve"> decoded reference layer picture rlPic</w:t>
      </w:r>
    </w:p>
    <w:p w:rsidR="00EA1617" w:rsidRPr="007D25B0" w:rsidRDefault="006F7718" w:rsidP="006F7718">
      <w:pPr>
        <w:ind w:left="434" w:hanging="434"/>
        <w:rPr>
          <w:noProof/>
        </w:rPr>
      </w:pPr>
      <w:r w:rsidRPr="007D25B0">
        <w:rPr>
          <w:noProof/>
        </w:rPr>
        <w:t>–</w:t>
      </w:r>
      <w:r w:rsidRPr="007D25B0">
        <w:rPr>
          <w:noProof/>
          <w:lang w:eastAsia="ko-KR"/>
        </w:rPr>
        <w:tab/>
      </w:r>
      <w:r w:rsidR="00EA1617" w:rsidRPr="007D25B0">
        <w:rPr>
          <w:noProof/>
        </w:rPr>
        <w:t>the reference layer prediction mode</w:t>
      </w:r>
      <w:r w:rsidR="000D0BF2" w:rsidRPr="007D25B0">
        <w:rPr>
          <w:noProof/>
        </w:rPr>
        <w:t xml:space="preserve"> </w:t>
      </w:r>
      <w:r w:rsidR="00EA1617" w:rsidRPr="007D25B0">
        <w:rPr>
          <w:noProof/>
        </w:rPr>
        <w:t>array predModeRL,</w:t>
      </w:r>
    </w:p>
    <w:p w:rsidR="00EA1617" w:rsidRPr="007D25B0" w:rsidRDefault="006F7718" w:rsidP="006F7718">
      <w:pPr>
        <w:ind w:left="434" w:hanging="434"/>
        <w:rPr>
          <w:noProof/>
          <w:lang w:eastAsia="ko-KR"/>
        </w:rPr>
      </w:pPr>
      <w:r w:rsidRPr="007D25B0">
        <w:rPr>
          <w:noProof/>
        </w:rPr>
        <w:t>–</w:t>
      </w:r>
      <w:r w:rsidRPr="007D25B0">
        <w:rPr>
          <w:noProof/>
          <w:lang w:eastAsia="ko-KR"/>
        </w:rPr>
        <w:tab/>
      </w:r>
      <w:r w:rsidR="00EA1617" w:rsidRPr="007D25B0">
        <w:rPr>
          <w:noProof/>
        </w:rPr>
        <w:t xml:space="preserve">the reference layer reference index </w:t>
      </w:r>
      <w:r w:rsidR="00EA1617" w:rsidRPr="007D25B0">
        <w:rPr>
          <w:noProof/>
          <w:lang w:eastAsia="ko-KR"/>
        </w:rPr>
        <w:t>arrays refIdxL0RL and refIdxL1RL</w:t>
      </w:r>
    </w:p>
    <w:p w:rsidR="00EA1617" w:rsidRPr="007D25B0" w:rsidRDefault="006F7718" w:rsidP="006F7718">
      <w:pPr>
        <w:ind w:left="434" w:hanging="434"/>
        <w:rPr>
          <w:noProof/>
          <w:lang w:eastAsia="ko-KR"/>
        </w:rPr>
      </w:pPr>
      <w:r w:rsidRPr="007D25B0">
        <w:rPr>
          <w:noProof/>
        </w:rPr>
        <w:t>–</w:t>
      </w:r>
      <w:r w:rsidRPr="007D25B0">
        <w:rPr>
          <w:noProof/>
          <w:lang w:eastAsia="ko-KR"/>
        </w:rPr>
        <w:tab/>
      </w:r>
      <w:r w:rsidR="00EA1617" w:rsidRPr="007D25B0">
        <w:rPr>
          <w:noProof/>
        </w:rPr>
        <w:t xml:space="preserve">the reference layer motion vector </w:t>
      </w:r>
      <w:r w:rsidR="00EA1617" w:rsidRPr="007D25B0">
        <w:rPr>
          <w:noProof/>
          <w:lang w:eastAsia="ko-KR"/>
        </w:rPr>
        <w:t>arrays mvL0RL and mvL1RL</w:t>
      </w:r>
    </w:p>
    <w:p w:rsidR="00EA1617" w:rsidRPr="007D25B0" w:rsidRDefault="003501D3" w:rsidP="006F7718">
      <w:pPr>
        <w:ind w:left="434" w:hanging="434"/>
        <w:rPr>
          <w:noProof/>
          <w:lang w:eastAsia="ko-KR"/>
        </w:rPr>
      </w:pPr>
      <w:r w:rsidRPr="007D25B0">
        <w:rPr>
          <w:noProof/>
        </w:rPr>
        <w:t>–</w:t>
      </w:r>
      <w:r w:rsidRPr="007D25B0">
        <w:rPr>
          <w:noProof/>
          <w:lang w:eastAsia="ko-KR"/>
        </w:rPr>
        <w:tab/>
      </w:r>
      <w:r w:rsidR="00EA1617" w:rsidRPr="007D25B0">
        <w:rPr>
          <w:noProof/>
        </w:rPr>
        <w:t xml:space="preserve">the reference layer </w:t>
      </w:r>
      <w:r w:rsidR="00EA1617" w:rsidRPr="007D25B0">
        <w:rPr>
          <w:noProof/>
          <w:lang w:eastAsia="ko-KR"/>
        </w:rPr>
        <w:t>prediction list utilization flag arrays predFlagL0RL and predFlagL1RL.</w:t>
      </w:r>
    </w:p>
    <w:p w:rsidR="00EA1617" w:rsidRPr="007D25B0" w:rsidRDefault="00EA1617" w:rsidP="00EA1617">
      <w:pPr>
        <w:rPr>
          <w:noProof/>
          <w:lang w:eastAsia="ko-KR"/>
        </w:rPr>
      </w:pPr>
      <w:r w:rsidRPr="007D25B0">
        <w:rPr>
          <w:noProof/>
          <w:lang w:eastAsia="ko-KR"/>
        </w:rPr>
        <w:t>Outputs of this process are</w:t>
      </w:r>
    </w:p>
    <w:p w:rsidR="00EA1617" w:rsidRPr="007D25B0" w:rsidRDefault="006F7718" w:rsidP="006F7718">
      <w:pPr>
        <w:ind w:left="434" w:hanging="434"/>
        <w:rPr>
          <w:noProof/>
          <w:lang w:eastAsia="ko-KR"/>
        </w:rPr>
      </w:pPr>
      <w:r w:rsidRPr="007D25B0">
        <w:rPr>
          <w:noProof/>
        </w:rPr>
        <w:t>–</w:t>
      </w:r>
      <w:r w:rsidRPr="007D25B0">
        <w:rPr>
          <w:noProof/>
          <w:lang w:eastAsia="ko-KR"/>
        </w:rPr>
        <w:tab/>
      </w:r>
      <w:r w:rsidR="00EA1617" w:rsidRPr="007D25B0">
        <w:rPr>
          <w:noProof/>
          <w:lang w:eastAsia="ko-KR"/>
        </w:rPr>
        <w:t>a derived prediction mode predMode,</w:t>
      </w:r>
    </w:p>
    <w:p w:rsidR="00EA1617" w:rsidRPr="007D25B0" w:rsidRDefault="006F7718" w:rsidP="006F7718">
      <w:pPr>
        <w:ind w:left="434" w:hanging="434"/>
        <w:rPr>
          <w:noProof/>
          <w:lang w:eastAsia="ko-KR"/>
        </w:rPr>
      </w:pPr>
      <w:r w:rsidRPr="007D25B0">
        <w:rPr>
          <w:noProof/>
        </w:rPr>
        <w:t>–</w:t>
      </w:r>
      <w:r w:rsidRPr="007D25B0">
        <w:rPr>
          <w:noProof/>
          <w:lang w:eastAsia="ko-KR"/>
        </w:rPr>
        <w:tab/>
      </w:r>
      <w:r w:rsidR="00EA1617" w:rsidRPr="007D25B0">
        <w:rPr>
          <w:noProof/>
          <w:lang w:eastAsia="ko-KR"/>
        </w:rPr>
        <w:t>two derived motion vectors mvL0 and mvL1</w:t>
      </w:r>
    </w:p>
    <w:p w:rsidR="00EA1617" w:rsidRPr="007D25B0" w:rsidRDefault="006F7718" w:rsidP="006F7718">
      <w:pPr>
        <w:ind w:left="434" w:hanging="434"/>
        <w:rPr>
          <w:noProof/>
          <w:lang w:eastAsia="ko-KR"/>
        </w:rPr>
      </w:pPr>
      <w:r w:rsidRPr="007D25B0">
        <w:rPr>
          <w:noProof/>
        </w:rPr>
        <w:t>–</w:t>
      </w:r>
      <w:r w:rsidRPr="007D25B0">
        <w:rPr>
          <w:noProof/>
          <w:lang w:eastAsia="ko-KR"/>
        </w:rPr>
        <w:tab/>
      </w:r>
      <w:r w:rsidR="00EA1617" w:rsidRPr="007D25B0">
        <w:rPr>
          <w:noProof/>
          <w:lang w:eastAsia="ko-KR"/>
        </w:rPr>
        <w:t xml:space="preserve">two derived reference indices refIdxL0 and refIdxL1 </w:t>
      </w:r>
    </w:p>
    <w:p w:rsidR="00EA1617" w:rsidRPr="007D25B0" w:rsidRDefault="006F7718" w:rsidP="006F7718">
      <w:pPr>
        <w:ind w:left="434" w:hanging="434"/>
        <w:rPr>
          <w:noProof/>
          <w:lang w:eastAsia="ko-KR"/>
        </w:rPr>
      </w:pPr>
      <w:r w:rsidRPr="007D25B0">
        <w:rPr>
          <w:noProof/>
        </w:rPr>
        <w:t>–</w:t>
      </w:r>
      <w:r w:rsidRPr="007D25B0">
        <w:rPr>
          <w:noProof/>
          <w:lang w:eastAsia="ko-KR"/>
        </w:rPr>
        <w:tab/>
      </w:r>
      <w:r w:rsidR="00EA1617" w:rsidRPr="007D25B0">
        <w:rPr>
          <w:noProof/>
        </w:rPr>
        <w:t xml:space="preserve">two </w:t>
      </w:r>
      <w:r w:rsidR="00EA1617" w:rsidRPr="007D25B0">
        <w:rPr>
          <w:noProof/>
          <w:lang w:eastAsia="ko-KR"/>
        </w:rPr>
        <w:t>derived</w:t>
      </w:r>
      <w:r w:rsidR="00EA1617" w:rsidRPr="007D25B0">
        <w:rPr>
          <w:noProof/>
        </w:rPr>
        <w:t xml:space="preserve"> prediction list </w:t>
      </w:r>
      <w:r w:rsidR="00EA1617" w:rsidRPr="007D25B0">
        <w:rPr>
          <w:noProof/>
          <w:lang w:eastAsia="ko-KR"/>
        </w:rPr>
        <w:t xml:space="preserve">utilization </w:t>
      </w:r>
      <w:r w:rsidR="00EA1617" w:rsidRPr="007D25B0">
        <w:rPr>
          <w:noProof/>
        </w:rPr>
        <w:t xml:space="preserve">flags </w:t>
      </w:r>
      <w:r w:rsidR="00EA1617" w:rsidRPr="007D25B0">
        <w:rPr>
          <w:noProof/>
          <w:lang w:eastAsia="ko-KR"/>
        </w:rPr>
        <w:t>predFlagL0 and predFlagL1.</w:t>
      </w:r>
    </w:p>
    <w:p w:rsidR="00EA1617" w:rsidRPr="007D25B0" w:rsidRDefault="00EA1617" w:rsidP="00EA1617">
      <w:pPr>
        <w:rPr>
          <w:rFonts w:eastAsia="MS Mincho"/>
          <w:noProof/>
          <w:lang w:eastAsia="ja-JP"/>
        </w:rPr>
      </w:pPr>
      <w:r w:rsidRPr="007D25B0">
        <w:rPr>
          <w:rFonts w:eastAsia="MS Mincho"/>
          <w:noProof/>
          <w:lang w:eastAsia="ja-JP"/>
        </w:rPr>
        <w:t>T</w:t>
      </w:r>
      <w:r w:rsidRPr="007D25B0">
        <w:rPr>
          <w:noProof/>
          <w:lang w:eastAsia="ko-KR"/>
        </w:rPr>
        <w:t>he variables predMode, mvLX, refIdxLX, refPicOrderCntLX, and predFlagLX are derived as follows.</w:t>
      </w:r>
    </w:p>
    <w:p w:rsidR="00EA1617" w:rsidRPr="007D25B0" w:rsidRDefault="00EA1617" w:rsidP="002026D5">
      <w:pPr>
        <w:numPr>
          <w:ilvl w:val="0"/>
          <w:numId w:val="41"/>
        </w:numPr>
        <w:tabs>
          <w:tab w:val="clear" w:pos="794"/>
          <w:tab w:val="left" w:pos="810"/>
        </w:tabs>
        <w:rPr>
          <w:noProof/>
          <w:lang w:eastAsia="ko-KR"/>
        </w:rPr>
      </w:pPr>
      <w:r w:rsidRPr="007D25B0">
        <w:rPr>
          <w:noProof/>
          <w:lang w:eastAsia="ko-KR"/>
        </w:rPr>
        <w:t xml:space="preserve">The center location (xPCtr, yPCtr) of the luma prediction block is derived as follows </w:t>
      </w:r>
    </w:p>
    <w:p w:rsidR="00EA1617" w:rsidRPr="007D25B0"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7D25B0">
        <w:rPr>
          <w:noProof/>
          <w:sz w:val="20"/>
          <w:szCs w:val="20"/>
          <w:lang w:eastAsia="ko-KR"/>
        </w:rPr>
        <w:t>xPCtr = xP + 8</w:t>
      </w:r>
      <w:bookmarkStart w:id="1422" w:name="OLE_LINK6"/>
      <w:bookmarkStart w:id="1423" w:name="OLE_LINK7"/>
      <w:r w:rsidRPr="007D25B0">
        <w:rPr>
          <w:noProof/>
          <w:sz w:val="20"/>
          <w:szCs w:val="20"/>
          <w:lang w:eastAsia="ko-KR"/>
        </w:rPr>
        <w:tab/>
      </w:r>
      <w:r w:rsidRPr="007D25B0">
        <w:rPr>
          <w:noProof/>
          <w:sz w:val="20"/>
          <w:szCs w:val="20"/>
          <w:lang w:eastAsia="ko-KR"/>
        </w:rPr>
        <w:tab/>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44</w:t>
      </w:r>
      <w:r w:rsidR="0074750D" w:rsidRPr="007D25B0">
        <w:rPr>
          <w:noProof/>
          <w:sz w:val="20"/>
          <w:szCs w:val="20"/>
        </w:rPr>
        <w:fldChar w:fldCharType="end"/>
      </w:r>
      <w:r w:rsidRPr="007D25B0">
        <w:rPr>
          <w:noProof/>
          <w:sz w:val="20"/>
          <w:szCs w:val="20"/>
          <w:lang w:eastAsia="ko-KR"/>
        </w:rPr>
        <w:t>)</w:t>
      </w:r>
      <w:bookmarkEnd w:id="1422"/>
      <w:bookmarkEnd w:id="1423"/>
    </w:p>
    <w:p w:rsidR="00EA1617" w:rsidRPr="007D25B0"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7D25B0">
        <w:rPr>
          <w:noProof/>
          <w:sz w:val="20"/>
          <w:szCs w:val="20"/>
          <w:lang w:eastAsia="ko-KR"/>
        </w:rPr>
        <w:lastRenderedPageBreak/>
        <w:t>yPCtr = yP + 8</w:t>
      </w:r>
      <w:r w:rsidRPr="007D25B0">
        <w:rPr>
          <w:noProof/>
          <w:sz w:val="20"/>
          <w:szCs w:val="20"/>
          <w:lang w:eastAsia="ko-KR"/>
        </w:rPr>
        <w:tab/>
      </w:r>
      <w:r w:rsidRPr="007D25B0">
        <w:rPr>
          <w:noProof/>
          <w:sz w:val="20"/>
          <w:szCs w:val="20"/>
          <w:lang w:eastAsia="ko-KR"/>
        </w:rPr>
        <w:tab/>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45</w:t>
      </w:r>
      <w:r w:rsidR="0074750D" w:rsidRPr="007D25B0">
        <w:rPr>
          <w:noProof/>
          <w:sz w:val="20"/>
          <w:szCs w:val="20"/>
        </w:rPr>
        <w:fldChar w:fldCharType="end"/>
      </w:r>
      <w:r w:rsidRPr="007D25B0">
        <w:rPr>
          <w:noProof/>
          <w:sz w:val="20"/>
          <w:szCs w:val="20"/>
          <w:lang w:eastAsia="ko-KR"/>
        </w:rPr>
        <w:t>)</w:t>
      </w:r>
    </w:p>
    <w:p w:rsidR="00EA1617" w:rsidRPr="007D25B0" w:rsidRDefault="00EA1617" w:rsidP="002026D5">
      <w:pPr>
        <w:numPr>
          <w:ilvl w:val="0"/>
          <w:numId w:val="41"/>
        </w:numPr>
        <w:tabs>
          <w:tab w:val="clear" w:pos="1191"/>
          <w:tab w:val="left" w:pos="9090"/>
        </w:tabs>
        <w:ind w:right="500"/>
        <w:rPr>
          <w:noProof/>
          <w:lang w:eastAsia="ko-KR"/>
        </w:rPr>
      </w:pPr>
      <w:r w:rsidRPr="007D25B0">
        <w:t xml:space="preserve">The derivation process for reference layer luma sample location specified in subclause </w:t>
      </w:r>
      <w:r w:rsidR="002D2385" w:rsidRPr="007D25B0">
        <w:fldChar w:fldCharType="begin"/>
      </w:r>
      <w:r w:rsidR="002D2385" w:rsidRPr="007D25B0">
        <w:instrText xml:space="preserve"> REF _Ref364437398 \r \h  \* MERGEFORMAT </w:instrText>
      </w:r>
      <w:r w:rsidR="002D2385" w:rsidRPr="007D25B0">
        <w:fldChar w:fldCharType="separate"/>
      </w:r>
      <w:r w:rsidR="004C44E5" w:rsidRPr="007D25B0">
        <w:t>H.6.1</w:t>
      </w:r>
      <w:r w:rsidR="002D2385" w:rsidRPr="007D25B0">
        <w:fldChar w:fldCharType="end"/>
      </w:r>
      <w:r w:rsidR="0074750D" w:rsidRPr="007D25B0">
        <w:fldChar w:fldCharType="begin"/>
      </w:r>
      <w:r w:rsidR="00AB6740" w:rsidRPr="007D25B0">
        <w:instrText xml:space="preserve"> REF _Ref347130519 \r \h  \* MERGEFORMAT </w:instrText>
      </w:r>
      <w:r w:rsidR="0074750D" w:rsidRPr="007D25B0">
        <w:fldChar w:fldCharType="end"/>
      </w:r>
      <w:r w:rsidRPr="007D25B0">
        <w:t xml:space="preserve"> is invoked with luma location </w:t>
      </w:r>
      <w:proofErr w:type="gramStart"/>
      <w:r w:rsidRPr="007D25B0">
        <w:t>(</w:t>
      </w:r>
      <w:r w:rsidRPr="007D25B0">
        <w:rPr>
          <w:noProof/>
          <w:lang w:eastAsia="ko-KR"/>
        </w:rPr>
        <w:t> xPCtr</w:t>
      </w:r>
      <w:proofErr w:type="gramEnd"/>
      <w:r w:rsidRPr="007D25B0">
        <w:rPr>
          <w:noProof/>
          <w:lang w:eastAsia="ko-KR"/>
        </w:rPr>
        <w:t>, yPCtr </w:t>
      </w:r>
      <w:r w:rsidRPr="007D25B0">
        <w:t>) given as the inputs and ( </w:t>
      </w:r>
      <w:r w:rsidRPr="007D25B0">
        <w:rPr>
          <w:noProof/>
          <w:lang w:eastAsia="ko-KR"/>
        </w:rPr>
        <w:t>xRef</w:t>
      </w:r>
      <w:r w:rsidRPr="007D25B0">
        <w:t>, </w:t>
      </w:r>
      <w:r w:rsidRPr="007D25B0">
        <w:rPr>
          <w:noProof/>
          <w:lang w:eastAsia="ko-KR"/>
        </w:rPr>
        <w:t>yRef </w:t>
      </w:r>
      <w:r w:rsidRPr="007D25B0">
        <w:t>) as output.</w:t>
      </w:r>
    </w:p>
    <w:p w:rsidR="00EA1617" w:rsidRPr="007D25B0" w:rsidRDefault="00EA1617" w:rsidP="002026D5">
      <w:pPr>
        <w:numPr>
          <w:ilvl w:val="0"/>
          <w:numId w:val="41"/>
        </w:numPr>
        <w:tabs>
          <w:tab w:val="clear" w:pos="1191"/>
          <w:tab w:val="left" w:pos="9090"/>
        </w:tabs>
        <w:ind w:right="500"/>
        <w:rPr>
          <w:noProof/>
          <w:lang w:eastAsia="ko-KR"/>
        </w:rPr>
      </w:pPr>
      <w:r w:rsidRPr="007D25B0">
        <w:rPr>
          <w:noProof/>
          <w:lang w:eastAsia="ko-KR"/>
        </w:rPr>
        <w:t>The collocated position (xRL, yRL) is derived as follows</w:t>
      </w:r>
      <w:r w:rsidR="00AF61E9" w:rsidRPr="007D25B0">
        <w:rPr>
          <w:noProof/>
          <w:lang w:eastAsia="ko-KR"/>
        </w:rPr>
        <w:t>:</w:t>
      </w:r>
    </w:p>
    <w:p w:rsidR="00EA1617" w:rsidRPr="007D25B0"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7D25B0">
        <w:rPr>
          <w:noProof/>
          <w:sz w:val="20"/>
          <w:szCs w:val="20"/>
          <w:lang w:eastAsia="ko-KR"/>
        </w:rPr>
        <w:t>xRL = ( </w:t>
      </w:r>
      <w:r w:rsidR="00CE0F62" w:rsidRPr="007D25B0">
        <w:rPr>
          <w:noProof/>
          <w:sz w:val="20"/>
          <w:szCs w:val="20"/>
          <w:lang w:eastAsia="ko-KR"/>
        </w:rPr>
        <w:t>( </w:t>
      </w:r>
      <w:r w:rsidRPr="007D25B0">
        <w:rPr>
          <w:noProof/>
          <w:sz w:val="20"/>
          <w:szCs w:val="20"/>
          <w:lang w:eastAsia="ko-KR"/>
        </w:rPr>
        <w:t>xRef </w:t>
      </w:r>
      <w:r w:rsidR="00CE0F62" w:rsidRPr="007D25B0">
        <w:rPr>
          <w:noProof/>
          <w:sz w:val="20"/>
          <w:szCs w:val="20"/>
          <w:lang w:eastAsia="ko-KR"/>
        </w:rPr>
        <w:t>+ 4 ) </w:t>
      </w:r>
      <w:r w:rsidRPr="007D25B0">
        <w:rPr>
          <w:noProof/>
          <w:sz w:val="20"/>
          <w:szCs w:val="20"/>
          <w:lang w:eastAsia="ko-KR"/>
        </w:rPr>
        <w:t>&gt;&gt; 4 ) &lt;&lt; 4</w:t>
      </w:r>
      <w:r w:rsidRPr="007D25B0">
        <w:rPr>
          <w:noProof/>
          <w:sz w:val="20"/>
          <w:szCs w:val="20"/>
          <w:lang w:eastAsia="ko-KR"/>
        </w:rPr>
        <w:tab/>
      </w:r>
      <w:r w:rsidRPr="007D25B0">
        <w:rPr>
          <w:noProof/>
          <w:sz w:val="20"/>
          <w:szCs w:val="20"/>
          <w:lang w:eastAsia="ko-KR"/>
        </w:rPr>
        <w:tab/>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46</w:t>
      </w:r>
      <w:r w:rsidR="0074750D" w:rsidRPr="007D25B0">
        <w:rPr>
          <w:noProof/>
          <w:sz w:val="20"/>
          <w:szCs w:val="20"/>
        </w:rPr>
        <w:fldChar w:fldCharType="end"/>
      </w:r>
      <w:r w:rsidRPr="007D25B0">
        <w:rPr>
          <w:noProof/>
          <w:sz w:val="20"/>
          <w:szCs w:val="20"/>
          <w:lang w:eastAsia="ko-KR"/>
        </w:rPr>
        <w:t>)</w:t>
      </w:r>
    </w:p>
    <w:p w:rsidR="00EA1617" w:rsidRPr="007D25B0"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7D25B0">
        <w:rPr>
          <w:noProof/>
          <w:sz w:val="20"/>
          <w:szCs w:val="20"/>
          <w:lang w:eastAsia="ko-KR"/>
        </w:rPr>
        <w:t>yRL = ( </w:t>
      </w:r>
      <w:r w:rsidR="00CE0F62" w:rsidRPr="007D25B0">
        <w:rPr>
          <w:noProof/>
          <w:sz w:val="20"/>
          <w:szCs w:val="20"/>
          <w:lang w:eastAsia="ko-KR"/>
        </w:rPr>
        <w:t>( </w:t>
      </w:r>
      <w:r w:rsidRPr="007D25B0">
        <w:rPr>
          <w:noProof/>
          <w:sz w:val="20"/>
          <w:szCs w:val="20"/>
          <w:lang w:eastAsia="ko-KR"/>
        </w:rPr>
        <w:t>yRef </w:t>
      </w:r>
      <w:r w:rsidR="00CE0F62" w:rsidRPr="007D25B0">
        <w:rPr>
          <w:noProof/>
          <w:sz w:val="20"/>
          <w:szCs w:val="20"/>
          <w:lang w:eastAsia="ko-KR"/>
        </w:rPr>
        <w:t>+ 4 ) </w:t>
      </w:r>
      <w:r w:rsidRPr="007D25B0">
        <w:rPr>
          <w:noProof/>
          <w:sz w:val="20"/>
          <w:szCs w:val="20"/>
          <w:lang w:eastAsia="ko-KR"/>
        </w:rPr>
        <w:t>&gt;&gt; 4 ) &lt;&lt; 4</w:t>
      </w:r>
      <w:r w:rsidRPr="007D25B0">
        <w:rPr>
          <w:noProof/>
          <w:sz w:val="20"/>
          <w:szCs w:val="20"/>
          <w:lang w:eastAsia="ko-KR"/>
        </w:rPr>
        <w:tab/>
      </w:r>
      <w:r w:rsidRPr="007D25B0">
        <w:rPr>
          <w:noProof/>
          <w:sz w:val="20"/>
          <w:szCs w:val="20"/>
          <w:lang w:eastAsia="ko-KR"/>
        </w:rPr>
        <w:tab/>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47</w:t>
      </w:r>
      <w:r w:rsidR="0074750D" w:rsidRPr="007D25B0">
        <w:rPr>
          <w:noProof/>
          <w:sz w:val="20"/>
          <w:szCs w:val="20"/>
        </w:rPr>
        <w:fldChar w:fldCharType="end"/>
      </w:r>
      <w:r w:rsidRPr="007D25B0">
        <w:rPr>
          <w:noProof/>
          <w:sz w:val="20"/>
          <w:szCs w:val="20"/>
          <w:lang w:eastAsia="ko-KR"/>
        </w:rPr>
        <w:t>)</w:t>
      </w:r>
    </w:p>
    <w:p w:rsidR="00EA1617" w:rsidRPr="007D25B0" w:rsidRDefault="00EA1617" w:rsidP="002026D5">
      <w:pPr>
        <w:numPr>
          <w:ilvl w:val="0"/>
          <w:numId w:val="41"/>
        </w:numPr>
        <w:tabs>
          <w:tab w:val="clear" w:pos="1191"/>
          <w:tab w:val="left" w:pos="9090"/>
        </w:tabs>
        <w:ind w:right="500"/>
        <w:rPr>
          <w:noProof/>
          <w:lang w:eastAsia="ko-KR"/>
        </w:rPr>
      </w:pPr>
      <w:r w:rsidRPr="007D25B0">
        <w:rPr>
          <w:noProof/>
          <w:lang w:eastAsia="ko-KR"/>
        </w:rPr>
        <w:t xml:space="preserve">The </w:t>
      </w:r>
      <w:r w:rsidR="006D79E7" w:rsidRPr="007D25B0">
        <w:rPr>
          <w:noProof/>
          <w:lang w:eastAsia="ko-KR"/>
        </w:rPr>
        <w:t xml:space="preserve">prediction mode </w:t>
      </w:r>
      <w:r w:rsidR="003C0EB3" w:rsidRPr="007D25B0">
        <w:rPr>
          <w:noProof/>
          <w:lang w:eastAsia="ko-KR"/>
        </w:rPr>
        <w:t>predMode[ xP ][ yP ]</w:t>
      </w:r>
      <w:r w:rsidRPr="007D25B0">
        <w:rPr>
          <w:noProof/>
          <w:lang w:eastAsia="ko-KR"/>
        </w:rPr>
        <w:t xml:space="preserve"> is derived as follows</w:t>
      </w:r>
      <w:r w:rsidR="003C0EB3" w:rsidRPr="007D25B0">
        <w:rPr>
          <w:noProof/>
          <w:lang w:eastAsia="ko-KR"/>
        </w:rPr>
        <w:t>:</w:t>
      </w:r>
      <w:r w:rsidRPr="007D25B0">
        <w:rPr>
          <w:noProof/>
          <w:lang w:eastAsia="ko-KR"/>
        </w:rPr>
        <w:t xml:space="preserve"> </w:t>
      </w:r>
    </w:p>
    <w:p w:rsidR="00EA1617" w:rsidRPr="007D25B0" w:rsidRDefault="00EA1617" w:rsidP="002026D5">
      <w:pPr>
        <w:numPr>
          <w:ilvl w:val="0"/>
          <w:numId w:val="15"/>
        </w:numPr>
        <w:tabs>
          <w:tab w:val="clear" w:pos="805"/>
          <w:tab w:val="clear" w:pos="1191"/>
          <w:tab w:val="clear" w:pos="1588"/>
        </w:tabs>
        <w:ind w:left="1170" w:hanging="360"/>
        <w:rPr>
          <w:noProof/>
          <w:lang w:eastAsia="ko-KR"/>
        </w:rPr>
      </w:pPr>
      <w:r w:rsidRPr="007D25B0">
        <w:rPr>
          <w:noProof/>
          <w:lang w:eastAsia="ko-KR"/>
        </w:rPr>
        <w:t>If ( xRL &lt; 0 ) or ( xRL &gt;= RefLayerPicWidthInSamplesL ) or ( yRL &lt; 0 ) or ( yRL &gt;= RefLayerPicHeightInSamplesL ), predMode[ xP ][ yP ] is set to MODE_INTRA.</w:t>
      </w:r>
    </w:p>
    <w:p w:rsidR="00EA1617" w:rsidRPr="007D25B0" w:rsidRDefault="00EA1617" w:rsidP="002026D5">
      <w:pPr>
        <w:numPr>
          <w:ilvl w:val="0"/>
          <w:numId w:val="15"/>
        </w:numPr>
        <w:tabs>
          <w:tab w:val="clear" w:pos="805"/>
          <w:tab w:val="clear" w:pos="1191"/>
          <w:tab w:val="clear" w:pos="1588"/>
        </w:tabs>
        <w:ind w:left="1170" w:hanging="360"/>
        <w:rPr>
          <w:noProof/>
          <w:lang w:eastAsia="ko-KR"/>
        </w:rPr>
      </w:pPr>
      <w:r w:rsidRPr="007D25B0">
        <w:rPr>
          <w:noProof/>
          <w:lang w:eastAsia="ko-KR"/>
        </w:rPr>
        <w:t xml:space="preserve">Otherwise, </w:t>
      </w:r>
      <w:r w:rsidR="00250EA6" w:rsidRPr="007D25B0">
        <w:rPr>
          <w:noProof/>
          <w:lang w:eastAsia="ko-KR"/>
        </w:rPr>
        <w:t>the following applies:</w:t>
      </w:r>
    </w:p>
    <w:p w:rsidR="00EA1617" w:rsidRPr="007D25B0" w:rsidRDefault="00EA1617" w:rsidP="00EA1617">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7D25B0">
        <w:rPr>
          <w:noProof/>
          <w:sz w:val="20"/>
          <w:szCs w:val="20"/>
          <w:lang w:eastAsia="ko-KR"/>
        </w:rPr>
        <w:t>predMode[ xP ][ yP ] = predModeRL[ xRL ][ yRL ]</w:t>
      </w:r>
      <w:r w:rsidRPr="007D25B0">
        <w:rPr>
          <w:noProof/>
          <w:sz w:val="20"/>
          <w:szCs w:val="20"/>
          <w:lang w:eastAsia="ko-KR"/>
        </w:rPr>
        <w:tab/>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48</w:t>
      </w:r>
      <w:r w:rsidR="0074750D" w:rsidRPr="007D25B0">
        <w:rPr>
          <w:noProof/>
          <w:sz w:val="20"/>
          <w:szCs w:val="20"/>
        </w:rPr>
        <w:fldChar w:fldCharType="end"/>
      </w:r>
      <w:r w:rsidRPr="007D25B0">
        <w:rPr>
          <w:noProof/>
          <w:sz w:val="20"/>
          <w:szCs w:val="20"/>
          <w:lang w:eastAsia="ko-KR"/>
        </w:rPr>
        <w:t>)</w:t>
      </w:r>
    </w:p>
    <w:p w:rsidR="003C0EB3" w:rsidRPr="007D25B0" w:rsidRDefault="003C0EB3" w:rsidP="002026D5">
      <w:pPr>
        <w:numPr>
          <w:ilvl w:val="0"/>
          <w:numId w:val="41"/>
        </w:numPr>
        <w:tabs>
          <w:tab w:val="clear" w:pos="1191"/>
          <w:tab w:val="left" w:pos="9090"/>
        </w:tabs>
        <w:ind w:right="500"/>
        <w:rPr>
          <w:noProof/>
          <w:lang w:eastAsia="ko-KR"/>
        </w:rPr>
      </w:pPr>
      <w:r w:rsidRPr="007D25B0">
        <w:rPr>
          <w:noProof/>
          <w:lang w:eastAsia="ko-KR"/>
        </w:rPr>
        <w:t xml:space="preserve">The </w:t>
      </w:r>
      <w:r w:rsidR="0027016C" w:rsidRPr="007D25B0">
        <w:rPr>
          <w:noProof/>
          <w:lang w:eastAsia="ko-KR"/>
        </w:rPr>
        <w:t>variable</w:t>
      </w:r>
      <w:r w:rsidR="00885B27" w:rsidRPr="007D25B0">
        <w:rPr>
          <w:noProof/>
          <w:lang w:eastAsia="ko-KR"/>
        </w:rPr>
        <w:t>s</w:t>
      </w:r>
      <w:r w:rsidR="0027016C" w:rsidRPr="007D25B0">
        <w:rPr>
          <w:noProof/>
          <w:lang w:eastAsia="ko-KR"/>
        </w:rPr>
        <w:t xml:space="preserve"> mvL0[ xP ][ yP ], mvL1[ xP ][ yP ], refIdxL0[ xP ][ yP ], refIdxL1[ xP ][ yP ], predFlagL0[ xP ][ yP ] and predFlagL1[ xP ][ yP ]</w:t>
      </w:r>
      <w:r w:rsidRPr="007D25B0">
        <w:rPr>
          <w:noProof/>
          <w:lang w:eastAsia="ko-KR"/>
        </w:rPr>
        <w:t xml:space="preserve"> </w:t>
      </w:r>
      <w:r w:rsidR="00716758" w:rsidRPr="007D25B0">
        <w:rPr>
          <w:noProof/>
          <w:lang w:eastAsia="ko-KR"/>
        </w:rPr>
        <w:t>are</w:t>
      </w:r>
      <w:r w:rsidRPr="007D25B0">
        <w:rPr>
          <w:noProof/>
          <w:lang w:eastAsia="ko-KR"/>
        </w:rPr>
        <w:t xml:space="preserve"> derived as follows:</w:t>
      </w:r>
    </w:p>
    <w:p w:rsidR="006E0648" w:rsidRPr="007D25B0" w:rsidRDefault="00EA1617" w:rsidP="002026D5">
      <w:pPr>
        <w:numPr>
          <w:ilvl w:val="0"/>
          <w:numId w:val="15"/>
        </w:numPr>
        <w:tabs>
          <w:tab w:val="clear" w:pos="805"/>
          <w:tab w:val="clear" w:pos="1191"/>
          <w:tab w:val="clear" w:pos="1588"/>
        </w:tabs>
        <w:ind w:left="1170" w:hanging="360"/>
        <w:rPr>
          <w:noProof/>
          <w:lang w:eastAsia="ko-KR"/>
        </w:rPr>
      </w:pPr>
      <w:r w:rsidRPr="007D25B0">
        <w:rPr>
          <w:noProof/>
          <w:lang w:eastAsia="ko-KR"/>
        </w:rPr>
        <w:t xml:space="preserve">If predMode[ xP ][ yP ] is equal to MODE_INTER, </w:t>
      </w:r>
      <w:r w:rsidR="006E0648" w:rsidRPr="007D25B0">
        <w:rPr>
          <w:noProof/>
          <w:lang w:eastAsia="ko-KR"/>
        </w:rPr>
        <w:t>the following applies</w:t>
      </w:r>
    </w:p>
    <w:p w:rsidR="006E0648" w:rsidRPr="007D25B0" w:rsidRDefault="00C45CBE" w:rsidP="002026D5">
      <w:pPr>
        <w:numPr>
          <w:ilvl w:val="0"/>
          <w:numId w:val="15"/>
        </w:numPr>
        <w:tabs>
          <w:tab w:val="clear" w:pos="805"/>
          <w:tab w:val="clear" w:pos="1191"/>
          <w:tab w:val="clear" w:pos="1588"/>
          <w:tab w:val="clear" w:pos="1985"/>
          <w:tab w:val="left" w:pos="1710"/>
        </w:tabs>
        <w:ind w:left="1620" w:hanging="360"/>
        <w:rPr>
          <w:noProof/>
          <w:lang w:eastAsia="ko-KR"/>
        </w:rPr>
      </w:pPr>
      <w:r w:rsidRPr="007D25B0">
        <w:rPr>
          <w:noProof/>
          <w:lang w:eastAsia="ko-KR"/>
        </w:rPr>
        <w:t xml:space="preserve">The variable colPb specifies the luma prediction block covering the location given by ( xRL, yRL ) inside the reference </w:t>
      </w:r>
      <w:r w:rsidR="009C208B" w:rsidRPr="007D25B0">
        <w:rPr>
          <w:noProof/>
          <w:lang w:eastAsia="ko-KR"/>
        </w:rPr>
        <w:t xml:space="preserve">layer </w:t>
      </w:r>
      <w:r w:rsidRPr="007D25B0">
        <w:rPr>
          <w:noProof/>
          <w:lang w:eastAsia="ko-KR"/>
        </w:rPr>
        <w:t xml:space="preserve">picture specified by rlPic. </w:t>
      </w:r>
      <w:r w:rsidR="006E0648" w:rsidRPr="007D25B0">
        <w:rPr>
          <w:noProof/>
          <w:lang w:eastAsia="ko-KR"/>
        </w:rPr>
        <w:t>The 16</w:t>
      </w:r>
      <w:r w:rsidR="0083360A" w:rsidRPr="007D25B0">
        <w:rPr>
          <w:noProof/>
          <w:lang w:eastAsia="ko-KR"/>
        </w:rPr>
        <w:t> </w:t>
      </w:r>
      <w:r w:rsidR="006E0648" w:rsidRPr="007D25B0">
        <w:rPr>
          <w:noProof/>
          <w:lang w:eastAsia="ko-KR"/>
        </w:rPr>
        <w:t>x</w:t>
      </w:r>
      <w:r w:rsidR="0083360A" w:rsidRPr="007D25B0">
        <w:rPr>
          <w:noProof/>
          <w:lang w:eastAsia="ko-KR"/>
        </w:rPr>
        <w:t> </w:t>
      </w:r>
      <w:r w:rsidR="006E0648" w:rsidRPr="007D25B0">
        <w:rPr>
          <w:noProof/>
          <w:lang w:eastAsia="ko-KR"/>
        </w:rPr>
        <w:t xml:space="preserve">16 coding block with </w:t>
      </w:r>
      <w:r w:rsidR="009C208B" w:rsidRPr="007D25B0">
        <w:rPr>
          <w:noProof/>
          <w:lang w:eastAsia="ko-KR"/>
        </w:rPr>
        <w:t>top-left</w:t>
      </w:r>
      <w:r w:rsidR="006E0648" w:rsidRPr="007D25B0">
        <w:rPr>
          <w:noProof/>
          <w:lang w:eastAsia="ko-KR"/>
        </w:rPr>
        <w:t xml:space="preserve"> luma location ( xP, yP ) relative to the top-left luma sample of the </w:t>
      </w:r>
      <w:r w:rsidR="00CD61E0" w:rsidRPr="007D25B0">
        <w:rPr>
          <w:noProof/>
          <w:lang w:eastAsia="ko-KR"/>
        </w:rPr>
        <w:t>resampled</w:t>
      </w:r>
      <w:r w:rsidR="006E0648" w:rsidRPr="007D25B0">
        <w:rPr>
          <w:noProof/>
          <w:lang w:eastAsia="ko-KR"/>
        </w:rPr>
        <w:t xml:space="preserve"> picture</w:t>
      </w:r>
      <w:r w:rsidR="00CD61E0" w:rsidRPr="007D25B0">
        <w:rPr>
          <w:noProof/>
          <w:lang w:eastAsia="ko-KR"/>
        </w:rPr>
        <w:t xml:space="preserve"> </w:t>
      </w:r>
      <w:r w:rsidR="006E0648" w:rsidRPr="007D25B0">
        <w:rPr>
          <w:noProof/>
          <w:lang w:eastAsia="ko-KR"/>
        </w:rPr>
        <w:t>is set associated with the slice contain</w:t>
      </w:r>
      <w:r w:rsidRPr="007D25B0">
        <w:rPr>
          <w:noProof/>
          <w:lang w:eastAsia="ko-KR"/>
        </w:rPr>
        <w:t>ing</w:t>
      </w:r>
      <w:r w:rsidR="006E0648" w:rsidRPr="007D25B0">
        <w:rPr>
          <w:noProof/>
          <w:lang w:eastAsia="ko-KR"/>
        </w:rPr>
        <w:t xml:space="preserve"> the prediction block</w:t>
      </w:r>
      <w:r w:rsidR="00DF298D" w:rsidRPr="007D25B0">
        <w:rPr>
          <w:noProof/>
          <w:lang w:eastAsia="ko-KR"/>
        </w:rPr>
        <w:t xml:space="preserve"> colPb</w:t>
      </w:r>
      <w:r w:rsidR="009C511D" w:rsidRPr="007D25B0">
        <w:rPr>
          <w:noProof/>
          <w:lang w:eastAsia="ko-KR"/>
        </w:rPr>
        <w:t xml:space="preserve"> inside the reference </w:t>
      </w:r>
      <w:r w:rsidR="009C208B" w:rsidRPr="007D25B0">
        <w:rPr>
          <w:noProof/>
          <w:lang w:eastAsia="ko-KR"/>
        </w:rPr>
        <w:t xml:space="preserve">layer </w:t>
      </w:r>
      <w:r w:rsidR="009C511D" w:rsidRPr="007D25B0">
        <w:rPr>
          <w:noProof/>
          <w:lang w:eastAsia="ko-KR"/>
        </w:rPr>
        <w:t>picture specified by rlPic</w:t>
      </w:r>
      <w:r w:rsidR="00DF298D" w:rsidRPr="007D25B0">
        <w:rPr>
          <w:noProof/>
          <w:lang w:eastAsia="ko-KR"/>
        </w:rPr>
        <w:t>.</w:t>
      </w:r>
      <w:r w:rsidR="006E0648" w:rsidRPr="007D25B0">
        <w:rPr>
          <w:noProof/>
          <w:lang w:eastAsia="ko-KR"/>
        </w:rPr>
        <w:t xml:space="preserve"> </w:t>
      </w:r>
    </w:p>
    <w:p w:rsidR="00EA1617" w:rsidRPr="007D25B0" w:rsidRDefault="006E0648" w:rsidP="002026D5">
      <w:pPr>
        <w:numPr>
          <w:ilvl w:val="0"/>
          <w:numId w:val="15"/>
        </w:numPr>
        <w:tabs>
          <w:tab w:val="clear" w:pos="805"/>
          <w:tab w:val="clear" w:pos="1191"/>
          <w:tab w:val="clear" w:pos="1588"/>
          <w:tab w:val="clear" w:pos="1985"/>
          <w:tab w:val="left" w:pos="1710"/>
        </w:tabs>
        <w:ind w:left="1620" w:hanging="360"/>
        <w:rPr>
          <w:noProof/>
          <w:lang w:eastAsia="ko-KR"/>
        </w:rPr>
      </w:pPr>
      <w:r w:rsidRPr="007D25B0">
        <w:rPr>
          <w:noProof/>
          <w:lang w:eastAsia="ko-KR"/>
        </w:rPr>
        <w:t xml:space="preserve">For </w:t>
      </w:r>
      <w:r w:rsidR="00EA1617" w:rsidRPr="007D25B0">
        <w:rPr>
          <w:noProof/>
          <w:lang w:eastAsia="ko-KR"/>
        </w:rPr>
        <w:t>each X = 0, 1, the following applies</w:t>
      </w:r>
      <w:r w:rsidR="00BB15D1" w:rsidRPr="007D25B0">
        <w:rPr>
          <w:noProof/>
          <w:lang w:eastAsia="ko-KR"/>
        </w:rPr>
        <w:t>:</w:t>
      </w:r>
    </w:p>
    <w:p w:rsidR="005B4151" w:rsidRPr="007D25B0" w:rsidRDefault="00EB7CBD" w:rsidP="002026D5">
      <w:pPr>
        <w:numPr>
          <w:ilvl w:val="4"/>
          <w:numId w:val="15"/>
        </w:numPr>
        <w:tabs>
          <w:tab w:val="clear" w:pos="794"/>
          <w:tab w:val="clear" w:pos="1191"/>
          <w:tab w:val="clear" w:pos="1588"/>
          <w:tab w:val="clear" w:pos="2000"/>
          <w:tab w:val="left" w:pos="1620"/>
          <w:tab w:val="left" w:pos="1985"/>
        </w:tabs>
        <w:rPr>
          <w:noProof/>
          <w:lang w:eastAsia="ko-KR"/>
        </w:rPr>
      </w:pPr>
      <w:r w:rsidRPr="007D25B0">
        <w:rPr>
          <w:noProof/>
          <w:lang w:eastAsia="ko-KR"/>
        </w:rPr>
        <w:t>The variable</w:t>
      </w:r>
      <w:r w:rsidR="003D2D36" w:rsidRPr="007D25B0">
        <w:rPr>
          <w:noProof/>
          <w:lang w:eastAsia="ko-KR"/>
        </w:rPr>
        <w:t>s</w:t>
      </w:r>
      <w:r w:rsidRPr="007D25B0">
        <w:rPr>
          <w:noProof/>
          <w:lang w:eastAsia="ko-KR"/>
        </w:rPr>
        <w:t xml:space="preserve"> refIdxLX[ xP ][ yP ] and predFlagLX[ xP ][ yP ] are </w:t>
      </w:r>
      <w:r w:rsidR="005B4151" w:rsidRPr="007D25B0">
        <w:rPr>
          <w:noProof/>
          <w:lang w:eastAsia="ko-KR"/>
        </w:rPr>
        <w:t>derived as follows:</w:t>
      </w:r>
    </w:p>
    <w:p w:rsidR="00EA1617" w:rsidRPr="007D25B0" w:rsidRDefault="00EA1617" w:rsidP="00EA1617">
      <w:pPr>
        <w:pStyle w:val="Equation"/>
        <w:tabs>
          <w:tab w:val="clear" w:pos="794"/>
          <w:tab w:val="left" w:pos="360"/>
          <w:tab w:val="left" w:pos="1170"/>
          <w:tab w:val="left" w:pos="2070"/>
          <w:tab w:val="left" w:pos="2160"/>
          <w:tab w:val="left" w:pos="2700"/>
        </w:tabs>
        <w:spacing w:before="136" w:after="0"/>
        <w:ind w:left="2160" w:hanging="270"/>
        <w:rPr>
          <w:noProof/>
          <w:sz w:val="20"/>
          <w:szCs w:val="20"/>
          <w:lang w:eastAsia="ko-KR"/>
        </w:rPr>
      </w:pPr>
      <w:r w:rsidRPr="007D25B0">
        <w:rPr>
          <w:noProof/>
          <w:sz w:val="20"/>
          <w:szCs w:val="20"/>
          <w:lang w:eastAsia="ko-KR"/>
        </w:rPr>
        <w:t>refIdxLX[ xP ][ yP ] = refIdxLXRL[ xRL ][ yRL ]</w:t>
      </w:r>
      <w:r w:rsidRPr="007D25B0">
        <w:rPr>
          <w:noProof/>
          <w:sz w:val="20"/>
          <w:szCs w:val="20"/>
          <w:lang w:eastAsia="ko-KR"/>
        </w:rPr>
        <w:tab/>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49</w:t>
      </w:r>
      <w:r w:rsidR="0074750D" w:rsidRPr="007D25B0">
        <w:rPr>
          <w:noProof/>
          <w:sz w:val="20"/>
          <w:szCs w:val="20"/>
        </w:rPr>
        <w:fldChar w:fldCharType="end"/>
      </w:r>
      <w:r w:rsidRPr="007D25B0">
        <w:rPr>
          <w:noProof/>
          <w:sz w:val="20"/>
          <w:szCs w:val="20"/>
          <w:lang w:eastAsia="ko-KR"/>
        </w:rPr>
        <w:t>)</w:t>
      </w:r>
    </w:p>
    <w:p w:rsidR="00EA1617" w:rsidRPr="007D25B0" w:rsidRDefault="00EA1617" w:rsidP="00EA1617">
      <w:pPr>
        <w:pStyle w:val="Equation"/>
        <w:tabs>
          <w:tab w:val="clear" w:pos="794"/>
          <w:tab w:val="left" w:pos="360"/>
          <w:tab w:val="left" w:pos="1170"/>
          <w:tab w:val="left" w:pos="2070"/>
          <w:tab w:val="left" w:pos="2160"/>
          <w:tab w:val="left" w:pos="2700"/>
        </w:tabs>
        <w:spacing w:before="136" w:after="0"/>
        <w:ind w:left="2160" w:hanging="270"/>
        <w:rPr>
          <w:noProof/>
          <w:sz w:val="20"/>
          <w:szCs w:val="20"/>
          <w:lang w:eastAsia="ko-KR"/>
        </w:rPr>
      </w:pPr>
      <w:r w:rsidRPr="007D25B0">
        <w:rPr>
          <w:noProof/>
          <w:sz w:val="20"/>
          <w:szCs w:val="20"/>
          <w:lang w:eastAsia="ko-KR"/>
        </w:rPr>
        <w:t>predFlagLX[ xP ][ yP ] = predFlagLXRL[ xRL ][ yRL ]</w:t>
      </w:r>
      <w:r w:rsidRPr="007D25B0">
        <w:rPr>
          <w:noProof/>
          <w:sz w:val="20"/>
          <w:szCs w:val="20"/>
          <w:lang w:eastAsia="ko-KR"/>
        </w:rPr>
        <w:tab/>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50</w:t>
      </w:r>
      <w:r w:rsidR="0074750D" w:rsidRPr="007D25B0">
        <w:rPr>
          <w:noProof/>
          <w:sz w:val="20"/>
          <w:szCs w:val="20"/>
        </w:rPr>
        <w:fldChar w:fldCharType="end"/>
      </w:r>
      <w:r w:rsidRPr="007D25B0">
        <w:rPr>
          <w:noProof/>
          <w:sz w:val="20"/>
          <w:szCs w:val="20"/>
          <w:lang w:eastAsia="ko-KR"/>
        </w:rPr>
        <w:t>)</w:t>
      </w:r>
    </w:p>
    <w:p w:rsidR="003D2D36" w:rsidRPr="007D25B0" w:rsidRDefault="003D2D36" w:rsidP="002026D5">
      <w:pPr>
        <w:numPr>
          <w:ilvl w:val="4"/>
          <w:numId w:val="15"/>
        </w:numPr>
        <w:tabs>
          <w:tab w:val="clear" w:pos="794"/>
          <w:tab w:val="clear" w:pos="1191"/>
          <w:tab w:val="clear" w:pos="1588"/>
          <w:tab w:val="clear" w:pos="2000"/>
          <w:tab w:val="left" w:pos="1620"/>
          <w:tab w:val="left" w:pos="1985"/>
        </w:tabs>
        <w:rPr>
          <w:noProof/>
          <w:lang w:eastAsia="ko-KR"/>
        </w:rPr>
      </w:pPr>
      <w:bookmarkStart w:id="1424" w:name="OLE_LINK469"/>
      <w:bookmarkStart w:id="1425" w:name="OLE_LINK470"/>
      <w:bookmarkStart w:id="1426" w:name="OLE_LINK461"/>
      <w:bookmarkStart w:id="1427" w:name="OLE_LINK462"/>
      <w:bookmarkStart w:id="1428" w:name="OLE_LINK82"/>
      <w:bookmarkStart w:id="1429" w:name="OLE_LINK439"/>
      <w:bookmarkStart w:id="1430" w:name="OLE_LINK440"/>
      <w:r w:rsidRPr="007D25B0">
        <w:rPr>
          <w:noProof/>
          <w:lang w:eastAsia="ko-KR"/>
        </w:rPr>
        <w:t>The variable mvLX[ xP ][ yP ][ 0 ] is derived as follows:</w:t>
      </w:r>
    </w:p>
    <w:p w:rsidR="00AF41EB" w:rsidRPr="007D25B0" w:rsidRDefault="00AF41EB" w:rsidP="002026D5">
      <w:pPr>
        <w:numPr>
          <w:ilvl w:val="4"/>
          <w:numId w:val="15"/>
        </w:numPr>
        <w:tabs>
          <w:tab w:val="clear" w:pos="794"/>
          <w:tab w:val="clear" w:pos="1191"/>
          <w:tab w:val="clear" w:pos="1588"/>
          <w:tab w:val="clear" w:pos="2000"/>
          <w:tab w:val="left" w:pos="1620"/>
          <w:tab w:val="left" w:pos="2430"/>
        </w:tabs>
        <w:ind w:left="2430"/>
        <w:rPr>
          <w:noProof/>
          <w:lang w:eastAsia="ko-KR"/>
        </w:rPr>
      </w:pPr>
      <w:r w:rsidRPr="007D25B0">
        <w:rPr>
          <w:noProof/>
          <w:lang w:eastAsia="ko-KR"/>
        </w:rPr>
        <w:t>If ScaledRefLayerPicWidthInSamplesL is not equal to RefLayerPicWidthInSamplesL, mvLX[ xP ][ yP ][ 0 ] is derived as follows:</w:t>
      </w:r>
    </w:p>
    <w:p w:rsidR="00EA1617" w:rsidRPr="007D25B0" w:rsidRDefault="00EA1617" w:rsidP="003D2D36">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7D25B0">
        <w:rPr>
          <w:noProof/>
          <w:sz w:val="20"/>
          <w:szCs w:val="20"/>
          <w:lang w:eastAsia="ko-KR"/>
        </w:rPr>
        <w:t>scaleFactor</w:t>
      </w:r>
      <w:bookmarkEnd w:id="1424"/>
      <w:bookmarkEnd w:id="1425"/>
      <w:r w:rsidRPr="007D25B0">
        <w:rPr>
          <w:noProof/>
          <w:sz w:val="20"/>
          <w:szCs w:val="20"/>
          <w:lang w:eastAsia="ko-KR"/>
        </w:rPr>
        <w:t>MV</w:t>
      </w:r>
      <w:r w:rsidRPr="007D25B0">
        <w:rPr>
          <w:rFonts w:hint="eastAsia"/>
          <w:noProof/>
          <w:sz w:val="20"/>
          <w:szCs w:val="20"/>
        </w:rPr>
        <w:t>X</w:t>
      </w:r>
      <w:r w:rsidRPr="007D25B0">
        <w:rPr>
          <w:noProof/>
          <w:sz w:val="20"/>
          <w:szCs w:val="20"/>
          <w:lang w:eastAsia="ko-KR"/>
        </w:rPr>
        <w:t xml:space="preserve"> </w:t>
      </w:r>
      <w:bookmarkEnd w:id="1426"/>
      <w:bookmarkEnd w:id="1427"/>
      <w:bookmarkEnd w:id="1428"/>
      <w:r w:rsidRPr="007D25B0">
        <w:rPr>
          <w:noProof/>
          <w:sz w:val="20"/>
          <w:szCs w:val="20"/>
          <w:lang w:eastAsia="ko-KR"/>
        </w:rPr>
        <w:t xml:space="preserve">= </w:t>
      </w:r>
      <w:bookmarkStart w:id="1431" w:name="OLE_LINK463"/>
      <w:bookmarkStart w:id="1432" w:name="OLE_LINK464"/>
      <w:bookmarkStart w:id="1433" w:name="OLE_LINK465"/>
      <w:bookmarkStart w:id="1434" w:name="OLE_LINK466"/>
      <w:bookmarkStart w:id="1435" w:name="OLE_LINK74"/>
      <w:bookmarkStart w:id="1436" w:name="OLE_LINK75"/>
      <w:r w:rsidRPr="007D25B0">
        <w:rPr>
          <w:noProof/>
          <w:sz w:val="20"/>
          <w:szCs w:val="20"/>
          <w:lang w:eastAsia="ko-KR"/>
        </w:rPr>
        <w:t>Clip3(</w:t>
      </w:r>
      <w:bookmarkEnd w:id="1431"/>
      <w:bookmarkEnd w:id="1432"/>
      <w:r w:rsidRPr="007D25B0">
        <w:rPr>
          <w:noProof/>
          <w:sz w:val="20"/>
          <w:szCs w:val="20"/>
          <w:lang w:eastAsia="ko-KR"/>
        </w:rPr>
        <w:t> −4096, 4095,</w:t>
      </w:r>
      <w:bookmarkEnd w:id="1433"/>
      <w:bookmarkEnd w:id="1434"/>
      <w:r w:rsidRPr="007D25B0">
        <w:rPr>
          <w:noProof/>
          <w:sz w:val="20"/>
          <w:szCs w:val="20"/>
          <w:lang w:eastAsia="ko-KR"/>
        </w:rPr>
        <w:t> ( ( ScaledRefLayerPicWidthInSamplesL</w:t>
      </w:r>
      <w:r w:rsidRPr="007D25B0">
        <w:rPr>
          <w:noProof/>
          <w:sz w:val="20"/>
          <w:szCs w:val="20"/>
        </w:rPr>
        <w:t xml:space="preserve"> </w:t>
      </w:r>
      <w:r w:rsidRPr="007D25B0">
        <w:rPr>
          <w:noProof/>
          <w:sz w:val="20"/>
          <w:szCs w:val="20"/>
          <w:lang w:eastAsia="ko-KR"/>
        </w:rPr>
        <w:t>&lt;&lt; 8 ) </w:t>
      </w:r>
      <w:bookmarkStart w:id="1437" w:name="OLE_LINK447"/>
      <w:bookmarkStart w:id="1438" w:name="OLE_LINK448"/>
      <w:r w:rsidRPr="007D25B0">
        <w:rPr>
          <w:noProof/>
          <w:sz w:val="20"/>
          <w:szCs w:val="20"/>
          <w:lang w:eastAsia="ko-KR"/>
        </w:rPr>
        <w:t>+ (</w:t>
      </w:r>
      <w:bookmarkStart w:id="1439" w:name="OLE_LINK72"/>
      <w:bookmarkStart w:id="1440" w:name="OLE_LINK73"/>
      <w:r w:rsidRPr="007D25B0">
        <w:rPr>
          <w:noProof/>
          <w:sz w:val="20"/>
          <w:szCs w:val="20"/>
          <w:lang w:eastAsia="ko-KR"/>
        </w:rPr>
        <w:t> </w:t>
      </w:r>
      <w:bookmarkEnd w:id="1439"/>
      <w:bookmarkEnd w:id="1440"/>
      <w:r w:rsidRPr="007D25B0">
        <w:rPr>
          <w:noProof/>
          <w:sz w:val="20"/>
          <w:szCs w:val="20"/>
          <w:lang w:eastAsia="ko-KR"/>
        </w:rPr>
        <w:t>RefLayerPicWidthInSamplesL &gt;&gt; 1 )</w:t>
      </w:r>
      <w:bookmarkEnd w:id="1437"/>
      <w:bookmarkEnd w:id="1438"/>
      <w:r w:rsidRPr="007D25B0">
        <w:rPr>
          <w:noProof/>
          <w:sz w:val="20"/>
          <w:szCs w:val="20"/>
          <w:lang w:eastAsia="ko-KR"/>
        </w:rPr>
        <w:t> ) / RefLayerPicWidthInSamplesL)</w:t>
      </w:r>
      <w:bookmarkEnd w:id="1435"/>
      <w:bookmarkEnd w:id="1436"/>
      <w:r w:rsidRPr="007D25B0">
        <w:rPr>
          <w:rFonts w:hint="eastAsia"/>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51</w:t>
      </w:r>
      <w:r w:rsidR="0074750D" w:rsidRPr="007D25B0">
        <w:rPr>
          <w:noProof/>
          <w:sz w:val="20"/>
          <w:szCs w:val="20"/>
        </w:rPr>
        <w:fldChar w:fldCharType="end"/>
      </w:r>
      <w:r w:rsidRPr="007D25B0">
        <w:rPr>
          <w:noProof/>
          <w:sz w:val="20"/>
          <w:szCs w:val="20"/>
          <w:lang w:eastAsia="ko-KR"/>
        </w:rPr>
        <w:t>)</w:t>
      </w:r>
      <w:bookmarkEnd w:id="1429"/>
      <w:bookmarkEnd w:id="1430"/>
    </w:p>
    <w:p w:rsidR="00EA1617" w:rsidRPr="007D25B0" w:rsidRDefault="00EA1617" w:rsidP="003D2D36">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7D25B0">
        <w:rPr>
          <w:noProof/>
          <w:sz w:val="20"/>
          <w:szCs w:val="20"/>
          <w:lang w:eastAsia="ko-KR"/>
        </w:rPr>
        <w:t>mvLX[ xP ][ yP ][0] = Clip3( −32768, 32767, Sign(</w:t>
      </w:r>
      <w:bookmarkStart w:id="1441" w:name="OLE_LINK87"/>
      <w:bookmarkStart w:id="1442" w:name="OLE_LINK88"/>
      <w:r w:rsidRPr="007D25B0">
        <w:rPr>
          <w:noProof/>
          <w:sz w:val="20"/>
          <w:szCs w:val="20"/>
          <w:lang w:eastAsia="ko-KR"/>
        </w:rPr>
        <w:t>scaleFactorMV</w:t>
      </w:r>
      <w:r w:rsidRPr="007D25B0">
        <w:rPr>
          <w:noProof/>
          <w:sz w:val="20"/>
          <w:szCs w:val="20"/>
        </w:rPr>
        <w:t>X</w:t>
      </w:r>
      <w:r w:rsidRPr="007D25B0">
        <w:rPr>
          <w:noProof/>
          <w:sz w:val="20"/>
          <w:szCs w:val="20"/>
          <w:lang w:eastAsia="ko-KR"/>
        </w:rPr>
        <w:t xml:space="preserve"> * </w:t>
      </w:r>
      <w:r w:rsidRPr="007D25B0">
        <w:rPr>
          <w:rFonts w:hint="eastAsia"/>
          <w:noProof/>
          <w:sz w:val="20"/>
          <w:szCs w:val="20"/>
        </w:rPr>
        <w:br/>
      </w:r>
      <w:r w:rsidRPr="007D25B0">
        <w:rPr>
          <w:noProof/>
          <w:sz w:val="20"/>
          <w:szCs w:val="20"/>
          <w:lang w:eastAsia="ko-KR"/>
        </w:rPr>
        <w:t>mvLXRL[ xRL ][ yRL ][ 0 ]</w:t>
      </w:r>
      <w:bookmarkEnd w:id="1441"/>
      <w:bookmarkEnd w:id="1442"/>
      <w:r w:rsidRPr="007D25B0">
        <w:rPr>
          <w:noProof/>
          <w:sz w:val="20"/>
          <w:szCs w:val="20"/>
          <w:lang w:eastAsia="ko-KR"/>
        </w:rPr>
        <w:t> ) * </w:t>
      </w:r>
      <w:r w:rsidRPr="007D25B0">
        <w:rPr>
          <w:noProof/>
          <w:sz w:val="20"/>
          <w:szCs w:val="20"/>
          <w:lang w:eastAsia="ko-KR"/>
        </w:rPr>
        <w:tab/>
        <w:t>( ( Abs ( scaleFactorMV</w:t>
      </w:r>
      <w:r w:rsidRPr="007D25B0">
        <w:rPr>
          <w:noProof/>
          <w:sz w:val="20"/>
          <w:szCs w:val="20"/>
        </w:rPr>
        <w:t>X</w:t>
      </w:r>
      <w:r w:rsidRPr="007D25B0">
        <w:rPr>
          <w:noProof/>
          <w:sz w:val="20"/>
          <w:szCs w:val="20"/>
          <w:lang w:eastAsia="ko-KR"/>
        </w:rPr>
        <w:t> * mvLXRL[ xRL ][ yRL ][ 0 ] )</w:t>
      </w:r>
      <w:r w:rsidRPr="007D25B0">
        <w:rPr>
          <w:rFonts w:hint="eastAsia"/>
          <w:noProof/>
          <w:sz w:val="20"/>
          <w:szCs w:val="20"/>
        </w:rPr>
        <w:br/>
      </w:r>
      <w:r w:rsidRPr="007D25B0">
        <w:rPr>
          <w:noProof/>
          <w:sz w:val="20"/>
          <w:szCs w:val="20"/>
          <w:lang w:eastAsia="ko-KR"/>
        </w:rPr>
        <w:t xml:space="preserve"> + 127 ) &gt;&gt; 8 ) ) </w:t>
      </w:r>
      <w:r w:rsidRPr="007D25B0">
        <w:rPr>
          <w:rFonts w:hint="eastAsia"/>
          <w:noProof/>
          <w:sz w:val="20"/>
          <w:szCs w:val="20"/>
        </w:rPr>
        <w:tab/>
      </w:r>
      <w:r w:rsidRPr="007D25B0">
        <w:rPr>
          <w:rFonts w:hint="eastAsia"/>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52</w:t>
      </w:r>
      <w:r w:rsidR="0074750D" w:rsidRPr="007D25B0">
        <w:rPr>
          <w:noProof/>
          <w:sz w:val="20"/>
          <w:szCs w:val="20"/>
        </w:rPr>
        <w:fldChar w:fldCharType="end"/>
      </w:r>
      <w:r w:rsidRPr="007D25B0">
        <w:rPr>
          <w:noProof/>
          <w:sz w:val="20"/>
          <w:szCs w:val="20"/>
          <w:lang w:eastAsia="ko-KR"/>
        </w:rPr>
        <w:t>)</w:t>
      </w:r>
    </w:p>
    <w:p w:rsidR="00AF41EB" w:rsidRPr="007D25B0" w:rsidRDefault="00AF41EB" w:rsidP="002026D5">
      <w:pPr>
        <w:numPr>
          <w:ilvl w:val="4"/>
          <w:numId w:val="15"/>
        </w:numPr>
        <w:tabs>
          <w:tab w:val="clear" w:pos="794"/>
          <w:tab w:val="clear" w:pos="1191"/>
          <w:tab w:val="clear" w:pos="1588"/>
          <w:tab w:val="clear" w:pos="2000"/>
          <w:tab w:val="left" w:pos="1620"/>
          <w:tab w:val="left" w:pos="2430"/>
        </w:tabs>
        <w:ind w:left="2430"/>
        <w:rPr>
          <w:noProof/>
          <w:lang w:eastAsia="ko-KR"/>
        </w:rPr>
      </w:pPr>
      <w:r w:rsidRPr="007D25B0">
        <w:rPr>
          <w:noProof/>
          <w:lang w:eastAsia="ko-KR"/>
        </w:rPr>
        <w:t xml:space="preserve">Otherwise, </w:t>
      </w:r>
      <w:r w:rsidR="005B4151" w:rsidRPr="007D25B0">
        <w:rPr>
          <w:noProof/>
          <w:lang w:eastAsia="ko-KR"/>
        </w:rPr>
        <w:t>the following applies:</w:t>
      </w:r>
    </w:p>
    <w:p w:rsidR="00AF41EB" w:rsidRPr="007D25B0" w:rsidRDefault="00AF41EB" w:rsidP="00885B27">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7D25B0">
        <w:rPr>
          <w:noProof/>
          <w:sz w:val="20"/>
          <w:szCs w:val="20"/>
          <w:lang w:eastAsia="ko-KR"/>
        </w:rPr>
        <w:t>mvLX[ xP ][ yP ][ 0 ] = mvLXRL[ xRL ][ yRL ][ 0 ]</w:t>
      </w:r>
      <w:r w:rsidRPr="007D25B0">
        <w:rPr>
          <w:rFonts w:hint="eastAsia"/>
          <w:noProof/>
          <w:sz w:val="20"/>
          <w:szCs w:val="20"/>
        </w:rPr>
        <w:t xml:space="preserve"> </w:t>
      </w:r>
      <w:r w:rsidRPr="007D25B0">
        <w:rPr>
          <w:rFonts w:hint="eastAsia"/>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53</w:t>
      </w:r>
      <w:r w:rsidR="0074750D" w:rsidRPr="007D25B0">
        <w:rPr>
          <w:noProof/>
          <w:sz w:val="20"/>
          <w:szCs w:val="20"/>
        </w:rPr>
        <w:fldChar w:fldCharType="end"/>
      </w:r>
      <w:r w:rsidRPr="007D25B0">
        <w:rPr>
          <w:noProof/>
          <w:sz w:val="20"/>
          <w:szCs w:val="20"/>
          <w:lang w:eastAsia="ko-KR"/>
        </w:rPr>
        <w:t>)</w:t>
      </w:r>
    </w:p>
    <w:p w:rsidR="00885B27" w:rsidRPr="007D25B0" w:rsidRDefault="00885B27" w:rsidP="002026D5">
      <w:pPr>
        <w:numPr>
          <w:ilvl w:val="4"/>
          <w:numId w:val="15"/>
        </w:numPr>
        <w:tabs>
          <w:tab w:val="clear" w:pos="794"/>
          <w:tab w:val="clear" w:pos="1191"/>
          <w:tab w:val="clear" w:pos="1588"/>
          <w:tab w:val="clear" w:pos="2000"/>
          <w:tab w:val="left" w:pos="1620"/>
          <w:tab w:val="left" w:pos="1985"/>
        </w:tabs>
        <w:rPr>
          <w:noProof/>
          <w:lang w:eastAsia="ko-KR"/>
        </w:rPr>
      </w:pPr>
      <w:r w:rsidRPr="007D25B0">
        <w:rPr>
          <w:noProof/>
          <w:lang w:eastAsia="ko-KR"/>
        </w:rPr>
        <w:t>The variable mvLX[ xP ][ yP ][ 1 ] is derived as follows:</w:t>
      </w:r>
    </w:p>
    <w:p w:rsidR="00AF41EB" w:rsidRPr="007D25B0" w:rsidRDefault="00AF41EB" w:rsidP="002026D5">
      <w:pPr>
        <w:numPr>
          <w:ilvl w:val="4"/>
          <w:numId w:val="15"/>
        </w:numPr>
        <w:tabs>
          <w:tab w:val="clear" w:pos="794"/>
          <w:tab w:val="clear" w:pos="1191"/>
          <w:tab w:val="clear" w:pos="1588"/>
          <w:tab w:val="clear" w:pos="2000"/>
          <w:tab w:val="left" w:pos="1620"/>
          <w:tab w:val="left" w:pos="2430"/>
        </w:tabs>
        <w:ind w:left="2430"/>
        <w:rPr>
          <w:noProof/>
          <w:lang w:eastAsia="ko-KR"/>
        </w:rPr>
      </w:pPr>
      <w:r w:rsidRPr="007D25B0">
        <w:rPr>
          <w:noProof/>
          <w:lang w:eastAsia="ko-KR"/>
        </w:rPr>
        <w:t>If ScaledRefLayerPicHeightInSamplesL is not equal to RefLayerPicHeightInSamplesL, mvLX[ xP ][ yP ][ 1 ] is derived as follows:</w:t>
      </w:r>
    </w:p>
    <w:p w:rsidR="00AF41EB" w:rsidRPr="007D25B0" w:rsidRDefault="00AF41EB" w:rsidP="007B2F3C">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7D25B0">
        <w:rPr>
          <w:noProof/>
          <w:sz w:val="20"/>
          <w:szCs w:val="20"/>
          <w:lang w:eastAsia="ko-KR"/>
        </w:rPr>
        <w:t>scaleFactorMV</w:t>
      </w:r>
      <w:r w:rsidRPr="007D25B0">
        <w:rPr>
          <w:rFonts w:hint="eastAsia"/>
          <w:noProof/>
          <w:sz w:val="20"/>
          <w:szCs w:val="20"/>
        </w:rPr>
        <w:t>Y</w:t>
      </w:r>
      <w:r w:rsidRPr="007D25B0">
        <w:rPr>
          <w:noProof/>
          <w:sz w:val="20"/>
          <w:szCs w:val="20"/>
          <w:lang w:eastAsia="ko-KR"/>
        </w:rPr>
        <w:t xml:space="preserve"> = Clip3( −4096, 4095, ( ( ScaledRefLayerPicHeightInSamplesL</w:t>
      </w:r>
      <w:r w:rsidRPr="007D25B0">
        <w:rPr>
          <w:noProof/>
          <w:sz w:val="20"/>
          <w:szCs w:val="20"/>
        </w:rPr>
        <w:t xml:space="preserve"> </w:t>
      </w:r>
      <w:r w:rsidRPr="007D25B0">
        <w:rPr>
          <w:noProof/>
          <w:sz w:val="20"/>
          <w:szCs w:val="20"/>
          <w:lang w:eastAsia="ko-KR"/>
        </w:rPr>
        <w:t>&lt;&lt; 8 ) + ( RefLayerPicHeightInSamplesL &gt;&gt; 1 ) ) / RefLayerPicHeightInSamplesL)</w:t>
      </w:r>
      <w:r w:rsidRPr="007D25B0">
        <w:rPr>
          <w:rFonts w:hint="eastAsia"/>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54</w:t>
      </w:r>
      <w:r w:rsidR="0074750D" w:rsidRPr="007D25B0">
        <w:rPr>
          <w:noProof/>
          <w:sz w:val="20"/>
          <w:szCs w:val="20"/>
        </w:rPr>
        <w:fldChar w:fldCharType="end"/>
      </w:r>
      <w:r w:rsidRPr="007D25B0">
        <w:rPr>
          <w:noProof/>
          <w:sz w:val="20"/>
          <w:szCs w:val="20"/>
          <w:lang w:eastAsia="ko-KR"/>
        </w:rPr>
        <w:t>)</w:t>
      </w:r>
    </w:p>
    <w:p w:rsidR="00EA1617" w:rsidRPr="007D25B0" w:rsidRDefault="00EA1617" w:rsidP="007B2F3C">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7D25B0">
        <w:rPr>
          <w:noProof/>
          <w:sz w:val="20"/>
          <w:szCs w:val="20"/>
          <w:lang w:eastAsia="ko-KR"/>
        </w:rPr>
        <w:t>mvLX[ xP ][ yP ][ </w:t>
      </w:r>
      <w:r w:rsidRPr="007D25B0">
        <w:rPr>
          <w:rFonts w:hint="eastAsia"/>
          <w:noProof/>
          <w:sz w:val="20"/>
          <w:szCs w:val="20"/>
        </w:rPr>
        <w:t>1</w:t>
      </w:r>
      <w:r w:rsidRPr="007D25B0">
        <w:rPr>
          <w:noProof/>
          <w:sz w:val="20"/>
          <w:szCs w:val="20"/>
          <w:lang w:eastAsia="ko-KR"/>
        </w:rPr>
        <w:t> ] = Clip3( −32768, 32767, Sign(scaleFactorMV</w:t>
      </w:r>
      <w:r w:rsidRPr="007D25B0">
        <w:rPr>
          <w:rFonts w:hint="eastAsia"/>
          <w:noProof/>
          <w:sz w:val="20"/>
          <w:szCs w:val="20"/>
        </w:rPr>
        <w:t>Y</w:t>
      </w:r>
      <w:r w:rsidRPr="007D25B0">
        <w:rPr>
          <w:noProof/>
          <w:sz w:val="20"/>
          <w:szCs w:val="20"/>
          <w:lang w:eastAsia="ko-KR"/>
        </w:rPr>
        <w:t> * </w:t>
      </w:r>
      <w:r w:rsidRPr="007D25B0">
        <w:rPr>
          <w:noProof/>
          <w:sz w:val="20"/>
          <w:szCs w:val="20"/>
        </w:rPr>
        <w:br/>
      </w:r>
      <w:r w:rsidRPr="007D25B0">
        <w:rPr>
          <w:noProof/>
          <w:sz w:val="20"/>
          <w:szCs w:val="20"/>
          <w:lang w:eastAsia="ko-KR"/>
        </w:rPr>
        <w:t>mvLXRL[ xRL ][ yRL ][ </w:t>
      </w:r>
      <w:r w:rsidRPr="007D25B0">
        <w:rPr>
          <w:rFonts w:hint="eastAsia"/>
          <w:noProof/>
          <w:sz w:val="20"/>
          <w:szCs w:val="20"/>
        </w:rPr>
        <w:t>1</w:t>
      </w:r>
      <w:r w:rsidRPr="007D25B0">
        <w:rPr>
          <w:noProof/>
          <w:sz w:val="20"/>
          <w:szCs w:val="20"/>
          <w:lang w:eastAsia="ko-KR"/>
        </w:rPr>
        <w:t> ] ) * </w:t>
      </w:r>
      <w:r w:rsidRPr="007D25B0">
        <w:rPr>
          <w:noProof/>
          <w:sz w:val="20"/>
          <w:szCs w:val="20"/>
          <w:lang w:eastAsia="ko-KR"/>
        </w:rPr>
        <w:tab/>
        <w:t>( ( Abs  ( scaleFactorMV</w:t>
      </w:r>
      <w:r w:rsidRPr="007D25B0">
        <w:rPr>
          <w:rFonts w:hint="eastAsia"/>
          <w:noProof/>
          <w:sz w:val="20"/>
          <w:szCs w:val="20"/>
        </w:rPr>
        <w:t>Y</w:t>
      </w:r>
      <w:r w:rsidRPr="007D25B0">
        <w:rPr>
          <w:noProof/>
          <w:sz w:val="20"/>
          <w:szCs w:val="20"/>
          <w:lang w:eastAsia="ko-KR"/>
        </w:rPr>
        <w:t> * mvLXRL[ xRL ][ yRL ][ </w:t>
      </w:r>
      <w:r w:rsidRPr="007D25B0">
        <w:rPr>
          <w:rFonts w:hint="eastAsia"/>
          <w:noProof/>
          <w:sz w:val="20"/>
          <w:szCs w:val="20"/>
        </w:rPr>
        <w:t>1</w:t>
      </w:r>
      <w:r w:rsidRPr="007D25B0">
        <w:rPr>
          <w:noProof/>
          <w:sz w:val="20"/>
          <w:szCs w:val="20"/>
          <w:lang w:eastAsia="ko-KR"/>
        </w:rPr>
        <w:t> ] )</w:t>
      </w:r>
      <w:r w:rsidRPr="007D25B0">
        <w:rPr>
          <w:noProof/>
          <w:sz w:val="20"/>
          <w:szCs w:val="20"/>
        </w:rPr>
        <w:br/>
      </w:r>
      <w:r w:rsidRPr="007D25B0">
        <w:rPr>
          <w:noProof/>
          <w:sz w:val="20"/>
          <w:szCs w:val="20"/>
          <w:lang w:eastAsia="ko-KR"/>
        </w:rPr>
        <w:t> + 127 ) &gt;&gt; 8 ) )</w:t>
      </w:r>
      <w:r w:rsidRPr="007D25B0">
        <w:rPr>
          <w:noProof/>
          <w:sz w:val="20"/>
          <w:szCs w:val="20"/>
        </w:rPr>
        <w:tab/>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55</w:t>
      </w:r>
      <w:r w:rsidR="0074750D" w:rsidRPr="007D25B0">
        <w:rPr>
          <w:noProof/>
          <w:sz w:val="20"/>
          <w:szCs w:val="20"/>
        </w:rPr>
        <w:fldChar w:fldCharType="end"/>
      </w:r>
      <w:r w:rsidRPr="007D25B0">
        <w:rPr>
          <w:noProof/>
          <w:sz w:val="20"/>
          <w:szCs w:val="20"/>
          <w:lang w:eastAsia="ko-KR"/>
        </w:rPr>
        <w:t>)</w:t>
      </w:r>
    </w:p>
    <w:p w:rsidR="00AF41EB" w:rsidRPr="007D25B0" w:rsidRDefault="00AF41EB" w:rsidP="002026D5">
      <w:pPr>
        <w:numPr>
          <w:ilvl w:val="4"/>
          <w:numId w:val="15"/>
        </w:numPr>
        <w:tabs>
          <w:tab w:val="clear" w:pos="794"/>
          <w:tab w:val="clear" w:pos="1191"/>
          <w:tab w:val="clear" w:pos="1588"/>
          <w:tab w:val="clear" w:pos="2000"/>
          <w:tab w:val="left" w:pos="1620"/>
          <w:tab w:val="left" w:pos="2430"/>
        </w:tabs>
        <w:ind w:left="2430"/>
        <w:rPr>
          <w:noProof/>
          <w:lang w:eastAsia="ko-KR"/>
        </w:rPr>
      </w:pPr>
      <w:r w:rsidRPr="007D25B0">
        <w:rPr>
          <w:noProof/>
          <w:lang w:eastAsia="ko-KR"/>
        </w:rPr>
        <w:t xml:space="preserve">Otherwise, </w:t>
      </w:r>
      <w:r w:rsidR="005B4151" w:rsidRPr="007D25B0">
        <w:rPr>
          <w:noProof/>
          <w:lang w:eastAsia="ko-KR"/>
        </w:rPr>
        <w:t>the following applies:</w:t>
      </w:r>
    </w:p>
    <w:p w:rsidR="00AF41EB" w:rsidRPr="007D25B0" w:rsidRDefault="00AF41EB" w:rsidP="007B2F3C">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7D25B0">
        <w:rPr>
          <w:noProof/>
          <w:sz w:val="20"/>
          <w:szCs w:val="20"/>
          <w:lang w:eastAsia="ko-KR"/>
        </w:rPr>
        <w:t>mvLX[ xP ][ yP ][ 1 ] = mvLXRL[ xRL ][ yRL ][ 1 ]</w:t>
      </w:r>
      <w:r w:rsidRPr="007D25B0">
        <w:rPr>
          <w:noProof/>
          <w:sz w:val="20"/>
          <w:szCs w:val="20"/>
        </w:rPr>
        <w:t xml:space="preserve"> </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56</w:t>
      </w:r>
      <w:r w:rsidR="0074750D" w:rsidRPr="007D25B0">
        <w:rPr>
          <w:noProof/>
          <w:sz w:val="20"/>
          <w:szCs w:val="20"/>
        </w:rPr>
        <w:fldChar w:fldCharType="end"/>
      </w:r>
      <w:r w:rsidRPr="007D25B0">
        <w:rPr>
          <w:noProof/>
          <w:sz w:val="20"/>
          <w:szCs w:val="20"/>
          <w:lang w:eastAsia="ko-KR"/>
        </w:rPr>
        <w:t>)</w:t>
      </w:r>
    </w:p>
    <w:p w:rsidR="00EA1617" w:rsidRPr="007D25B0" w:rsidRDefault="00EA1617" w:rsidP="002026D5">
      <w:pPr>
        <w:numPr>
          <w:ilvl w:val="0"/>
          <w:numId w:val="15"/>
        </w:numPr>
        <w:tabs>
          <w:tab w:val="clear" w:pos="805"/>
          <w:tab w:val="clear" w:pos="1191"/>
          <w:tab w:val="clear" w:pos="1588"/>
        </w:tabs>
        <w:ind w:left="1170" w:hanging="360"/>
        <w:rPr>
          <w:noProof/>
          <w:lang w:eastAsia="ko-KR"/>
        </w:rPr>
      </w:pPr>
      <w:r w:rsidRPr="007D25B0">
        <w:rPr>
          <w:noProof/>
          <w:lang w:eastAsia="ko-KR"/>
        </w:rPr>
        <w:t xml:space="preserve">Otherwise </w:t>
      </w:r>
      <w:r w:rsidR="00BB15D1" w:rsidRPr="007D25B0">
        <w:rPr>
          <w:noProof/>
          <w:lang w:eastAsia="ko-KR"/>
        </w:rPr>
        <w:t xml:space="preserve"> (</w:t>
      </w:r>
      <w:r w:rsidRPr="007D25B0">
        <w:rPr>
          <w:noProof/>
          <w:lang w:eastAsia="ko-KR"/>
        </w:rPr>
        <w:t>predMode[ xP ][ yP ] is equal to MODE_INTRA</w:t>
      </w:r>
      <w:r w:rsidR="00BB15D1" w:rsidRPr="007D25B0">
        <w:rPr>
          <w:noProof/>
          <w:lang w:eastAsia="ko-KR"/>
        </w:rPr>
        <w:t>), the following applies:</w:t>
      </w:r>
    </w:p>
    <w:p w:rsidR="00EA1617" w:rsidRPr="007D25B0" w:rsidRDefault="00EA1617" w:rsidP="002026D5">
      <w:pPr>
        <w:numPr>
          <w:ilvl w:val="0"/>
          <w:numId w:val="15"/>
        </w:numPr>
        <w:tabs>
          <w:tab w:val="clear" w:pos="805"/>
          <w:tab w:val="clear" w:pos="1191"/>
          <w:tab w:val="clear" w:pos="1588"/>
          <w:tab w:val="clear" w:pos="1985"/>
          <w:tab w:val="left" w:pos="1710"/>
        </w:tabs>
        <w:ind w:left="1620" w:hanging="360"/>
        <w:rPr>
          <w:noProof/>
          <w:lang w:eastAsia="ko-KR"/>
        </w:rPr>
      </w:pPr>
      <w:r w:rsidRPr="007D25B0">
        <w:rPr>
          <w:noProof/>
          <w:lang w:eastAsia="ko-KR"/>
        </w:rPr>
        <w:t xml:space="preserve">both components of mvL0[ xP ][ yP ] and mvL1[ xP ][ yP ] are set to 0, refIdxL0[ xP ][ yP ] and refIdxL1[ xP ][ yP ] are set to </w:t>
      </w:r>
      <w:r w:rsidRPr="007D25B0">
        <w:t>–</w:t>
      </w:r>
      <w:r w:rsidRPr="007D25B0">
        <w:rPr>
          <w:noProof/>
          <w:lang w:eastAsia="ko-KR"/>
        </w:rPr>
        <w:t>1, predFlagL0[ xP ][ yP ] and predFlagL1[ xP ][ yP ] are set to 0.</w:t>
      </w:r>
    </w:p>
    <w:p w:rsidR="00EA1617" w:rsidRPr="007D25B0" w:rsidRDefault="00EA1617" w:rsidP="00C107D5">
      <w:pPr>
        <w:pStyle w:val="3N"/>
      </w:pPr>
    </w:p>
    <w:p w:rsidR="00F50FE3" w:rsidRPr="007D25B0" w:rsidRDefault="00F50FE3" w:rsidP="002026D5">
      <w:pPr>
        <w:pStyle w:val="Annex3"/>
        <w:numPr>
          <w:ilvl w:val="2"/>
          <w:numId w:val="39"/>
        </w:numPr>
        <w:tabs>
          <w:tab w:val="clear" w:pos="1440"/>
        </w:tabs>
        <w:textAlignment w:val="auto"/>
        <w:rPr>
          <w:lang w:val="en-CA"/>
        </w:rPr>
      </w:pPr>
      <w:bookmarkStart w:id="1443" w:name="_Toc356148147"/>
      <w:bookmarkStart w:id="1444" w:name="_Toc348629464"/>
      <w:bookmarkStart w:id="1445" w:name="_Toc351367695"/>
      <w:bookmarkStart w:id="1446" w:name="_Toc366772028"/>
      <w:r w:rsidRPr="007D25B0">
        <w:rPr>
          <w:lang w:val="en-CA"/>
        </w:rPr>
        <w:t>NAL unit decoding process</w:t>
      </w:r>
      <w:bookmarkEnd w:id="1410"/>
      <w:bookmarkEnd w:id="1411"/>
      <w:bookmarkEnd w:id="1443"/>
      <w:bookmarkEnd w:id="1444"/>
      <w:bookmarkEnd w:id="1445"/>
      <w:bookmarkEnd w:id="1446"/>
    </w:p>
    <w:p w:rsidR="000D0D3F" w:rsidRPr="007D25B0" w:rsidRDefault="000D0D3F" w:rsidP="000D0D3F">
      <w:pPr>
        <w:rPr>
          <w:lang w:val="en-CA"/>
        </w:rPr>
      </w:pPr>
      <w:bookmarkStart w:id="1447" w:name="_Ref351062409"/>
      <w:bookmarkStart w:id="1448" w:name="_Toc357439321"/>
      <w:bookmarkStart w:id="1449" w:name="_Toc356824347"/>
      <w:bookmarkStart w:id="1450" w:name="_Toc356148148"/>
      <w:bookmarkStart w:id="1451" w:name="_Toc348629466"/>
      <w:bookmarkStart w:id="1452" w:name="_Toc351367696"/>
      <w:bookmarkEnd w:id="1399"/>
      <w:bookmarkEnd w:id="1401"/>
      <w:r w:rsidRPr="007D25B0">
        <w:rPr>
          <w:lang w:val="en-CA"/>
        </w:rPr>
        <w:t xml:space="preserve">The </w:t>
      </w:r>
      <w:proofErr w:type="gramStart"/>
      <w:r w:rsidRPr="007D25B0">
        <w:rPr>
          <w:lang w:val="en-CA"/>
        </w:rPr>
        <w:t xml:space="preserve">specification in subclause </w:t>
      </w:r>
      <w:r w:rsidR="004C44E5" w:rsidRPr="007D25B0">
        <w:rPr>
          <w:lang w:val="en-CA"/>
        </w:rPr>
        <w:t>8.2</w:t>
      </w:r>
      <w:r w:rsidRPr="007D25B0">
        <w:rPr>
          <w:lang w:val="en-CA"/>
        </w:rPr>
        <w:t xml:space="preserve"> apply</w:t>
      </w:r>
      <w:proofErr w:type="gramEnd"/>
      <w:r w:rsidRPr="007D25B0">
        <w:rPr>
          <w:lang w:val="en-CA"/>
        </w:rPr>
        <w:t>.</w:t>
      </w:r>
    </w:p>
    <w:p w:rsidR="00944988" w:rsidRPr="007D25B0" w:rsidRDefault="00F50FE3" w:rsidP="002026D5">
      <w:pPr>
        <w:pStyle w:val="Annex3"/>
        <w:numPr>
          <w:ilvl w:val="2"/>
          <w:numId w:val="39"/>
        </w:numPr>
        <w:tabs>
          <w:tab w:val="clear" w:pos="1440"/>
        </w:tabs>
        <w:textAlignment w:val="auto"/>
        <w:rPr>
          <w:lang w:val="en-CA"/>
        </w:rPr>
      </w:pPr>
      <w:bookmarkStart w:id="1453" w:name="_Toc366772029"/>
      <w:r w:rsidRPr="007D25B0">
        <w:rPr>
          <w:lang w:val="en-CA"/>
        </w:rPr>
        <w:t>S</w:t>
      </w:r>
      <w:r w:rsidR="00944988" w:rsidRPr="007D25B0">
        <w:rPr>
          <w:lang w:val="en-CA"/>
        </w:rPr>
        <w:t>lice decoding processes</w:t>
      </w:r>
      <w:bookmarkEnd w:id="1447"/>
      <w:bookmarkEnd w:id="1448"/>
      <w:bookmarkEnd w:id="1449"/>
      <w:bookmarkEnd w:id="1450"/>
      <w:bookmarkEnd w:id="1451"/>
      <w:bookmarkEnd w:id="1452"/>
      <w:bookmarkEnd w:id="1453"/>
    </w:p>
    <w:p w:rsidR="00D44B28" w:rsidRPr="007D25B0" w:rsidRDefault="00D44B28" w:rsidP="002026D5">
      <w:pPr>
        <w:pStyle w:val="3H2"/>
        <w:keepLines w:val="0"/>
        <w:numPr>
          <w:ilvl w:val="3"/>
          <w:numId w:val="39"/>
        </w:numPr>
        <w:tabs>
          <w:tab w:val="clear" w:pos="720"/>
          <w:tab w:val="num" w:pos="1134"/>
        </w:tabs>
        <w:ind w:left="1134" w:hanging="1134"/>
        <w:rPr>
          <w:lang w:val="en-US"/>
        </w:rPr>
      </w:pPr>
      <w:bookmarkStart w:id="1454" w:name="_Toc363646430"/>
      <w:bookmarkStart w:id="1455" w:name="_Toc366772030"/>
      <w:r w:rsidRPr="007D25B0">
        <w:rPr>
          <w:lang w:val="en-US"/>
        </w:rPr>
        <w:t>Decoding process for picture order count</w:t>
      </w:r>
      <w:bookmarkEnd w:id="1454"/>
      <w:bookmarkEnd w:id="1455"/>
    </w:p>
    <w:p w:rsidR="00D44B28" w:rsidRPr="007D25B0" w:rsidRDefault="00D44B28" w:rsidP="00D44B28">
      <w:pPr>
        <w:pStyle w:val="3N"/>
        <w:rPr>
          <w:lang w:val="en-US"/>
        </w:rPr>
      </w:pPr>
      <w:r w:rsidRPr="007D25B0">
        <w:rPr>
          <w:lang w:val="en-US"/>
        </w:rPr>
        <w:t xml:space="preserve">The specifications in subclause </w:t>
      </w:r>
      <w:r w:rsidR="002D2385" w:rsidRPr="007D25B0">
        <w:fldChar w:fldCharType="begin"/>
      </w:r>
      <w:r w:rsidR="002D2385" w:rsidRPr="007D25B0">
        <w:instrText xml:space="preserve"> REF _Ref364437598 \r \h  \* MERGEFORMAT </w:instrText>
      </w:r>
      <w:r w:rsidR="002D2385" w:rsidRPr="007D25B0">
        <w:fldChar w:fldCharType="separate"/>
      </w:r>
      <w:r w:rsidR="004C44E5" w:rsidRPr="007D25B0">
        <w:rPr>
          <w:lang w:val="en-US"/>
        </w:rPr>
        <w:t>F.8.3.1</w:t>
      </w:r>
      <w:r w:rsidR="002D2385" w:rsidRPr="007D25B0">
        <w:fldChar w:fldCharType="end"/>
      </w:r>
      <w:r w:rsidRPr="007D25B0">
        <w:rPr>
          <w:lang w:val="en-US"/>
        </w:rPr>
        <w:t xml:space="preserve"> apply.</w:t>
      </w:r>
    </w:p>
    <w:p w:rsidR="00D44B28" w:rsidRPr="007D25B0" w:rsidRDefault="00D44B28" w:rsidP="002026D5">
      <w:pPr>
        <w:pStyle w:val="3H2"/>
        <w:keepLines w:val="0"/>
        <w:numPr>
          <w:ilvl w:val="3"/>
          <w:numId w:val="39"/>
        </w:numPr>
        <w:tabs>
          <w:tab w:val="clear" w:pos="720"/>
          <w:tab w:val="num" w:pos="1134"/>
        </w:tabs>
        <w:ind w:left="1134" w:hanging="1134"/>
        <w:rPr>
          <w:lang w:val="en-US"/>
        </w:rPr>
      </w:pPr>
      <w:bookmarkStart w:id="1456" w:name="_Toc350926544"/>
      <w:bookmarkStart w:id="1457" w:name="_Toc363646431"/>
      <w:bookmarkStart w:id="1458" w:name="_Toc366772031"/>
      <w:r w:rsidRPr="007D25B0">
        <w:rPr>
          <w:lang w:val="en-US"/>
        </w:rPr>
        <w:t>Decoding process for reference picture set</w:t>
      </w:r>
      <w:bookmarkEnd w:id="1456"/>
      <w:bookmarkEnd w:id="1457"/>
      <w:bookmarkEnd w:id="1458"/>
    </w:p>
    <w:p w:rsidR="00D44B28" w:rsidRPr="007D25B0" w:rsidRDefault="00D44B28" w:rsidP="00D44B28">
      <w:pPr>
        <w:pStyle w:val="3N"/>
        <w:rPr>
          <w:lang w:val="en-US"/>
        </w:rPr>
      </w:pPr>
      <w:r w:rsidRPr="007D25B0">
        <w:rPr>
          <w:lang w:val="en-US"/>
        </w:rPr>
        <w:t xml:space="preserve">The specifications in subclause </w:t>
      </w:r>
      <w:r w:rsidR="002D2385" w:rsidRPr="007D25B0">
        <w:fldChar w:fldCharType="begin"/>
      </w:r>
      <w:r w:rsidR="002D2385" w:rsidRPr="007D25B0">
        <w:instrText xml:space="preserve"> REF _Ref364437627 \r \h  \* MERGEFORMAT </w:instrText>
      </w:r>
      <w:r w:rsidR="002D2385" w:rsidRPr="007D25B0">
        <w:fldChar w:fldCharType="separate"/>
      </w:r>
      <w:r w:rsidR="004C44E5" w:rsidRPr="007D25B0">
        <w:rPr>
          <w:lang w:val="en-US"/>
        </w:rPr>
        <w:t>F.8.3.2</w:t>
      </w:r>
      <w:r w:rsidR="002D2385" w:rsidRPr="007D25B0">
        <w:fldChar w:fldCharType="end"/>
      </w:r>
      <w:r w:rsidR="004C44E5" w:rsidRPr="007D25B0">
        <w:rPr>
          <w:lang w:val="en-US"/>
        </w:rPr>
        <w:t xml:space="preserve"> </w:t>
      </w:r>
      <w:r w:rsidRPr="007D25B0">
        <w:rPr>
          <w:lang w:val="en-US"/>
        </w:rPr>
        <w:t>apply.</w:t>
      </w:r>
    </w:p>
    <w:p w:rsidR="00D44B28" w:rsidRPr="007D25B0" w:rsidRDefault="00D44B28" w:rsidP="002026D5">
      <w:pPr>
        <w:pStyle w:val="3H2"/>
        <w:keepLines w:val="0"/>
        <w:numPr>
          <w:ilvl w:val="3"/>
          <w:numId w:val="39"/>
        </w:numPr>
        <w:tabs>
          <w:tab w:val="clear" w:pos="720"/>
          <w:tab w:val="num" w:pos="1134"/>
        </w:tabs>
        <w:ind w:left="1134" w:hanging="1134"/>
        <w:rPr>
          <w:lang w:val="en-US"/>
        </w:rPr>
      </w:pPr>
      <w:bookmarkStart w:id="1459" w:name="_Toc363646432"/>
      <w:bookmarkStart w:id="1460" w:name="_Toc366772032"/>
      <w:r w:rsidRPr="007D25B0">
        <w:rPr>
          <w:lang w:val="en-US"/>
        </w:rPr>
        <w:t>Decoding process for generating unavailable reference pictures</w:t>
      </w:r>
      <w:bookmarkEnd w:id="1459"/>
      <w:bookmarkEnd w:id="1460"/>
    </w:p>
    <w:p w:rsidR="00D44B28" w:rsidRPr="007D25B0" w:rsidRDefault="00D44B28" w:rsidP="00D44B28">
      <w:pPr>
        <w:pStyle w:val="3N"/>
        <w:rPr>
          <w:lang w:val="en-US"/>
        </w:rPr>
      </w:pPr>
      <w:r w:rsidRPr="007D25B0">
        <w:rPr>
          <w:lang w:val="en-US"/>
        </w:rPr>
        <w:t>The specifications in subclause 8.3.3 apply.</w:t>
      </w:r>
    </w:p>
    <w:p w:rsidR="00D44B28" w:rsidRPr="007D25B0" w:rsidRDefault="00D44B28" w:rsidP="002026D5">
      <w:pPr>
        <w:pStyle w:val="3H2"/>
        <w:keepLines w:val="0"/>
        <w:numPr>
          <w:ilvl w:val="3"/>
          <w:numId w:val="39"/>
        </w:numPr>
        <w:tabs>
          <w:tab w:val="clear" w:pos="720"/>
          <w:tab w:val="num" w:pos="1134"/>
        </w:tabs>
        <w:ind w:left="1134" w:hanging="1134"/>
        <w:rPr>
          <w:lang w:val="en-US"/>
        </w:rPr>
      </w:pPr>
      <w:bookmarkStart w:id="1461" w:name="_Ref361089034"/>
      <w:bookmarkStart w:id="1462" w:name="_Toc363646433"/>
      <w:bookmarkStart w:id="1463" w:name="_Toc366772033"/>
      <w:r w:rsidRPr="007D25B0">
        <w:rPr>
          <w:lang w:val="en-US"/>
        </w:rPr>
        <w:t>Decoding process for reference picture lists construction</w:t>
      </w:r>
      <w:bookmarkEnd w:id="1461"/>
      <w:bookmarkEnd w:id="1462"/>
      <w:bookmarkEnd w:id="1463"/>
    </w:p>
    <w:p w:rsidR="00D44B28" w:rsidRPr="007D25B0" w:rsidRDefault="00D44B28" w:rsidP="00D44B28">
      <w:pPr>
        <w:keepNext/>
        <w:keepLines/>
        <w:rPr>
          <w:lang w:val="en-US"/>
        </w:rPr>
      </w:pPr>
      <w:bookmarkStart w:id="1464" w:name="_Toc360899811"/>
      <w:bookmarkStart w:id="1465" w:name="_Toc360900055"/>
      <w:bookmarkStart w:id="1466" w:name="_Toc361055005"/>
      <w:bookmarkStart w:id="1467" w:name="_Toc361058682"/>
      <w:bookmarkStart w:id="1468" w:name="_Toc361058839"/>
      <w:bookmarkStart w:id="1469" w:name="_Toc361058985"/>
      <w:bookmarkStart w:id="1470" w:name="_Toc361059130"/>
      <w:bookmarkStart w:id="1471" w:name="_Toc361059340"/>
      <w:bookmarkStart w:id="1472" w:name="_Toc361059486"/>
      <w:bookmarkStart w:id="1473" w:name="_Toc361059632"/>
      <w:bookmarkStart w:id="1474" w:name="_Toc361059778"/>
      <w:bookmarkStart w:id="1475" w:name="_Toc361063269"/>
      <w:bookmarkStart w:id="1476" w:name="_Toc361063417"/>
      <w:bookmarkStart w:id="1477" w:name="_Toc361063563"/>
      <w:bookmarkStart w:id="1478" w:name="_Toc361063713"/>
      <w:bookmarkStart w:id="1479" w:name="_Toc361063859"/>
      <w:bookmarkStart w:id="1480" w:name="_Toc361064005"/>
      <w:bookmarkStart w:id="1481" w:name="_Toc361064152"/>
      <w:bookmarkStart w:id="1482" w:name="_Toc361066251"/>
      <w:bookmarkStart w:id="1483" w:name="_Toc361066397"/>
      <w:bookmarkStart w:id="1484" w:name="_Toc361066544"/>
      <w:bookmarkStart w:id="1485" w:name="_Toc361066690"/>
      <w:bookmarkStart w:id="1486" w:name="_Toc361066835"/>
      <w:bookmarkStart w:id="1487" w:name="_Toc361154682"/>
      <w:bookmarkStart w:id="1488" w:name="_Toc360899817"/>
      <w:bookmarkStart w:id="1489" w:name="_Toc360900061"/>
      <w:bookmarkStart w:id="1490" w:name="_Toc361055011"/>
      <w:bookmarkStart w:id="1491" w:name="_Toc361058688"/>
      <w:bookmarkStart w:id="1492" w:name="_Toc361058845"/>
      <w:bookmarkStart w:id="1493" w:name="_Toc361058991"/>
      <w:bookmarkStart w:id="1494" w:name="_Toc361059136"/>
      <w:bookmarkStart w:id="1495" w:name="_Toc361059346"/>
      <w:bookmarkStart w:id="1496" w:name="_Toc361059492"/>
      <w:bookmarkStart w:id="1497" w:name="_Toc361059638"/>
      <w:bookmarkStart w:id="1498" w:name="_Toc361059784"/>
      <w:bookmarkStart w:id="1499" w:name="_Toc361063275"/>
      <w:bookmarkStart w:id="1500" w:name="_Toc361063423"/>
      <w:bookmarkStart w:id="1501" w:name="_Toc361063569"/>
      <w:bookmarkStart w:id="1502" w:name="_Toc361063719"/>
      <w:bookmarkStart w:id="1503" w:name="_Toc361063865"/>
      <w:bookmarkStart w:id="1504" w:name="_Toc361064011"/>
      <w:bookmarkStart w:id="1505" w:name="_Toc361064158"/>
      <w:bookmarkStart w:id="1506" w:name="_Toc361066257"/>
      <w:bookmarkStart w:id="1507" w:name="_Toc361066403"/>
      <w:bookmarkStart w:id="1508" w:name="_Toc361066550"/>
      <w:bookmarkStart w:id="1509" w:name="_Toc361066696"/>
      <w:bookmarkStart w:id="1510" w:name="_Toc361066841"/>
      <w:bookmarkStart w:id="1511" w:name="_Toc361154688"/>
      <w:bookmarkStart w:id="1512" w:name="_Toc360899818"/>
      <w:bookmarkStart w:id="1513" w:name="_Toc360900062"/>
      <w:bookmarkStart w:id="1514" w:name="_Toc361055012"/>
      <w:bookmarkStart w:id="1515" w:name="_Toc361058689"/>
      <w:bookmarkStart w:id="1516" w:name="_Toc361058846"/>
      <w:bookmarkStart w:id="1517" w:name="_Toc361058992"/>
      <w:bookmarkStart w:id="1518" w:name="_Toc361059137"/>
      <w:bookmarkStart w:id="1519" w:name="_Toc361059347"/>
      <w:bookmarkStart w:id="1520" w:name="_Toc361059493"/>
      <w:bookmarkStart w:id="1521" w:name="_Toc361059639"/>
      <w:bookmarkStart w:id="1522" w:name="_Toc361059785"/>
      <w:bookmarkStart w:id="1523" w:name="_Toc361063276"/>
      <w:bookmarkStart w:id="1524" w:name="_Toc361063424"/>
      <w:bookmarkStart w:id="1525" w:name="_Toc361063570"/>
      <w:bookmarkStart w:id="1526" w:name="_Toc361063720"/>
      <w:bookmarkStart w:id="1527" w:name="_Toc361063866"/>
      <w:bookmarkStart w:id="1528" w:name="_Toc361064012"/>
      <w:bookmarkStart w:id="1529" w:name="_Toc361064159"/>
      <w:bookmarkStart w:id="1530" w:name="_Toc361066258"/>
      <w:bookmarkStart w:id="1531" w:name="_Toc361066404"/>
      <w:bookmarkStart w:id="1532" w:name="_Toc361066551"/>
      <w:bookmarkStart w:id="1533" w:name="_Toc361066697"/>
      <w:bookmarkStart w:id="1534" w:name="_Toc361066842"/>
      <w:bookmarkStart w:id="1535" w:name="_Toc361154689"/>
      <w:bookmarkStart w:id="1536" w:name="_Toc360899821"/>
      <w:bookmarkStart w:id="1537" w:name="_Toc360900065"/>
      <w:bookmarkStart w:id="1538" w:name="_Toc361055015"/>
      <w:bookmarkStart w:id="1539" w:name="_Toc361058692"/>
      <w:bookmarkStart w:id="1540" w:name="_Toc361058849"/>
      <w:bookmarkStart w:id="1541" w:name="_Toc361058995"/>
      <w:bookmarkStart w:id="1542" w:name="_Toc361059140"/>
      <w:bookmarkStart w:id="1543" w:name="_Toc361059350"/>
      <w:bookmarkStart w:id="1544" w:name="_Toc361059496"/>
      <w:bookmarkStart w:id="1545" w:name="_Toc361059642"/>
      <w:bookmarkStart w:id="1546" w:name="_Toc361059788"/>
      <w:bookmarkStart w:id="1547" w:name="_Toc361063279"/>
      <w:bookmarkStart w:id="1548" w:name="_Toc361063427"/>
      <w:bookmarkStart w:id="1549" w:name="_Toc361063573"/>
      <w:bookmarkStart w:id="1550" w:name="_Toc361063723"/>
      <w:bookmarkStart w:id="1551" w:name="_Toc361063869"/>
      <w:bookmarkStart w:id="1552" w:name="_Toc361064015"/>
      <w:bookmarkStart w:id="1553" w:name="_Toc361064162"/>
      <w:bookmarkStart w:id="1554" w:name="_Toc361066261"/>
      <w:bookmarkStart w:id="1555" w:name="_Toc361066407"/>
      <w:bookmarkStart w:id="1556" w:name="_Toc361066554"/>
      <w:bookmarkStart w:id="1557" w:name="_Toc361066700"/>
      <w:bookmarkStart w:id="1558" w:name="_Toc361066845"/>
      <w:bookmarkStart w:id="1559" w:name="_Toc361154692"/>
      <w:bookmarkStart w:id="1560" w:name="_Toc360899823"/>
      <w:bookmarkStart w:id="1561" w:name="_Toc360900067"/>
      <w:bookmarkStart w:id="1562" w:name="_Toc361055017"/>
      <w:bookmarkStart w:id="1563" w:name="_Toc361058694"/>
      <w:bookmarkStart w:id="1564" w:name="_Toc361058851"/>
      <w:bookmarkStart w:id="1565" w:name="_Toc361058997"/>
      <w:bookmarkStart w:id="1566" w:name="_Toc361059142"/>
      <w:bookmarkStart w:id="1567" w:name="_Toc361059352"/>
      <w:bookmarkStart w:id="1568" w:name="_Toc361059498"/>
      <w:bookmarkStart w:id="1569" w:name="_Toc361059644"/>
      <w:bookmarkStart w:id="1570" w:name="_Toc361059790"/>
      <w:bookmarkStart w:id="1571" w:name="_Toc361063281"/>
      <w:bookmarkStart w:id="1572" w:name="_Toc361063429"/>
      <w:bookmarkStart w:id="1573" w:name="_Toc361063575"/>
      <w:bookmarkStart w:id="1574" w:name="_Toc361063725"/>
      <w:bookmarkStart w:id="1575" w:name="_Toc361063871"/>
      <w:bookmarkStart w:id="1576" w:name="_Toc361064017"/>
      <w:bookmarkStart w:id="1577" w:name="_Toc361064164"/>
      <w:bookmarkStart w:id="1578" w:name="_Toc361066263"/>
      <w:bookmarkStart w:id="1579" w:name="_Toc361066409"/>
      <w:bookmarkStart w:id="1580" w:name="_Toc361066556"/>
      <w:bookmarkStart w:id="1581" w:name="_Toc361066702"/>
      <w:bookmarkStart w:id="1582" w:name="_Toc361066847"/>
      <w:bookmarkStart w:id="1583" w:name="_Toc361154694"/>
      <w:bookmarkStart w:id="1584" w:name="_Toc360899825"/>
      <w:bookmarkStart w:id="1585" w:name="_Toc360900069"/>
      <w:bookmarkStart w:id="1586" w:name="_Toc361055019"/>
      <w:bookmarkStart w:id="1587" w:name="_Toc361058696"/>
      <w:bookmarkStart w:id="1588" w:name="_Toc361058853"/>
      <w:bookmarkStart w:id="1589" w:name="_Toc361058999"/>
      <w:bookmarkStart w:id="1590" w:name="_Toc361059144"/>
      <w:bookmarkStart w:id="1591" w:name="_Toc361059354"/>
      <w:bookmarkStart w:id="1592" w:name="_Toc361059500"/>
      <w:bookmarkStart w:id="1593" w:name="_Toc361059646"/>
      <w:bookmarkStart w:id="1594" w:name="_Toc361059792"/>
      <w:bookmarkStart w:id="1595" w:name="_Toc361063283"/>
      <w:bookmarkStart w:id="1596" w:name="_Toc361063431"/>
      <w:bookmarkStart w:id="1597" w:name="_Toc361063577"/>
      <w:bookmarkStart w:id="1598" w:name="_Toc361063727"/>
      <w:bookmarkStart w:id="1599" w:name="_Toc361063873"/>
      <w:bookmarkStart w:id="1600" w:name="_Toc361064019"/>
      <w:bookmarkStart w:id="1601" w:name="_Toc361064166"/>
      <w:bookmarkStart w:id="1602" w:name="_Toc361066265"/>
      <w:bookmarkStart w:id="1603" w:name="_Toc361066411"/>
      <w:bookmarkStart w:id="1604" w:name="_Toc361066558"/>
      <w:bookmarkStart w:id="1605" w:name="_Toc361066704"/>
      <w:bookmarkStart w:id="1606" w:name="_Toc361066849"/>
      <w:bookmarkStart w:id="1607" w:name="_Toc361154696"/>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r w:rsidRPr="007D25B0">
        <w:rPr>
          <w:lang w:val="en-US"/>
        </w:rPr>
        <w:t>This process is invoked at the beginning of the decoding process for each P or B slice.</w:t>
      </w:r>
    </w:p>
    <w:p w:rsidR="00D44B28" w:rsidRPr="007D25B0" w:rsidRDefault="00D44B28" w:rsidP="00D44B28">
      <w:pPr>
        <w:rPr>
          <w:lang w:val="en-US"/>
        </w:rPr>
      </w:pPr>
      <w:r w:rsidRPr="007D25B0">
        <w:rPr>
          <w:lang w:val="en-US"/>
        </w:rPr>
        <w:t>Reference pictures are addressed through reference indices as specified in subclause 8.5.3.3.2. A reference index is an index into a reference picture list. When decoding a P slice, there is a single reference picture list RefPicList0. When decoding a B slice, there is a second independent reference picture list RefPicList1 in addition to RefPicList0.</w:t>
      </w:r>
    </w:p>
    <w:p w:rsidR="00D44B28" w:rsidRPr="007D25B0" w:rsidRDefault="00D44B28" w:rsidP="00D44B28">
      <w:pPr>
        <w:rPr>
          <w:lang w:val="en-US"/>
        </w:rPr>
      </w:pPr>
      <w:r w:rsidRPr="007D25B0">
        <w:rPr>
          <w:lang w:val="en-US"/>
        </w:rPr>
        <w:t>At the beginning of the decoding process for each slice, the reference picture lists RefPicList0 and, for B slices, RefPicList1 are derived as follows:</w:t>
      </w:r>
    </w:p>
    <w:p w:rsidR="00D44B28" w:rsidRPr="007D25B0" w:rsidRDefault="00D44B28" w:rsidP="00D44B28">
      <w:pPr>
        <w:numPr>
          <w:ilvl w:val="12"/>
          <w:numId w:val="0"/>
        </w:numPr>
        <w:tabs>
          <w:tab w:val="left" w:pos="-720"/>
        </w:tabs>
        <w:rPr>
          <w:lang w:val="en-US" w:eastAsia="ko-KR"/>
        </w:rPr>
      </w:pPr>
      <w:r w:rsidRPr="007D25B0">
        <w:rPr>
          <w:lang w:val="en-US"/>
        </w:rPr>
        <w:t xml:space="preserve">The variable NumRpsCurrTempList0 is set equal to </w:t>
      </w:r>
      <w:proofErr w:type="gramStart"/>
      <w:r w:rsidRPr="007D25B0">
        <w:rPr>
          <w:lang w:val="en-US"/>
        </w:rPr>
        <w:t>Max(</w:t>
      </w:r>
      <w:proofErr w:type="gramEnd"/>
      <w:r w:rsidRPr="007D25B0">
        <w:rPr>
          <w:lang w:val="en-US"/>
        </w:rPr>
        <w:t> num_ref_idx_l0_active_minus1 + 1, NumPicTotalCurr ) and the list RefPicListTemp0 is constructed as follows:</w:t>
      </w:r>
    </w:p>
    <w:p w:rsidR="00D44B28" w:rsidRPr="007D25B0" w:rsidRDefault="00D44B28" w:rsidP="00D44B28">
      <w:pPr>
        <w:pStyle w:val="Equation"/>
        <w:tabs>
          <w:tab w:val="clear" w:pos="794"/>
          <w:tab w:val="clear" w:pos="1588"/>
          <w:tab w:val="left" w:pos="851"/>
          <w:tab w:val="left" w:pos="1134"/>
          <w:tab w:val="left" w:pos="1418"/>
        </w:tabs>
        <w:spacing w:after="0"/>
        <w:ind w:left="567"/>
        <w:rPr>
          <w:sz w:val="20"/>
          <w:lang w:val="en-US"/>
        </w:rPr>
      </w:pPr>
      <w:r w:rsidRPr="007D25B0">
        <w:rPr>
          <w:sz w:val="20"/>
          <w:lang w:val="en-US"/>
        </w:rPr>
        <w:t>rIdx = 0</w:t>
      </w:r>
      <w:r w:rsidRPr="007D25B0">
        <w:rPr>
          <w:sz w:val="20"/>
          <w:lang w:val="en-US"/>
        </w:rPr>
        <w:br/>
        <w:t>while( rIdx &lt; NumRpsCurrTempList0 ) {</w:t>
      </w:r>
      <w:r w:rsidRPr="007D25B0">
        <w:rPr>
          <w:sz w:val="20"/>
          <w:lang w:val="en-US"/>
        </w:rPr>
        <w:br/>
      </w:r>
      <w:r w:rsidRPr="007D25B0">
        <w:rPr>
          <w:sz w:val="20"/>
          <w:lang w:val="en-US"/>
        </w:rPr>
        <w:tab/>
        <w:t>for( i = 0; i &lt; NumPocStCurrBefore  &amp;&amp;  rIdx &lt; NumRpsCurrTempList0; rIdx++, i++ )</w:t>
      </w:r>
      <w:r w:rsidRPr="007D25B0">
        <w:rPr>
          <w:sz w:val="20"/>
          <w:lang w:val="en-US"/>
        </w:rPr>
        <w:br/>
      </w:r>
      <w:r w:rsidRPr="007D25B0">
        <w:rPr>
          <w:sz w:val="20"/>
          <w:lang w:val="en-US"/>
        </w:rPr>
        <w:tab/>
      </w:r>
      <w:r w:rsidRPr="007D25B0">
        <w:rPr>
          <w:sz w:val="20"/>
          <w:lang w:val="en-US"/>
        </w:rPr>
        <w:tab/>
        <w:t>RefPicListTemp0[ rIdx ] = RefPicSetStCurrBefore[ i ]</w:t>
      </w:r>
      <w:r w:rsidRPr="007D25B0">
        <w:rPr>
          <w:sz w:val="20"/>
          <w:lang w:val="en-US"/>
        </w:rPr>
        <w:br/>
      </w:r>
      <w:r w:rsidRPr="007D25B0">
        <w:rPr>
          <w:sz w:val="20"/>
          <w:lang w:val="en-US"/>
        </w:rPr>
        <w:tab/>
        <w:t>for( i = 0; i &lt; NumActiveRefLayerPics0; rIdx++, i++ )</w:t>
      </w:r>
      <w:r w:rsidRPr="007D25B0">
        <w:rPr>
          <w:sz w:val="20"/>
          <w:lang w:val="en-US"/>
        </w:rPr>
        <w:br/>
      </w:r>
      <w:r w:rsidRPr="007D25B0">
        <w:rPr>
          <w:sz w:val="20"/>
          <w:lang w:val="en-US"/>
        </w:rPr>
        <w:tab/>
      </w:r>
      <w:r w:rsidRPr="007D25B0">
        <w:rPr>
          <w:sz w:val="20"/>
          <w:lang w:val="en-US"/>
        </w:rPr>
        <w:tab/>
        <w:t>RefPicListTemp0[ rIdx ] = RefPicSetInterLayer0[ i ]</w:t>
      </w:r>
      <w:r w:rsidRPr="007D25B0">
        <w:rPr>
          <w:sz w:val="20"/>
          <w:lang w:val="en-US"/>
        </w:rPr>
        <w:br/>
      </w:r>
      <w:r w:rsidRPr="007D25B0">
        <w:rPr>
          <w:sz w:val="20"/>
          <w:lang w:val="en-US"/>
        </w:rPr>
        <w:tab/>
        <w:t>for( i = 0;  i &lt; NumPocStCurrAfter  &amp;&amp;  rIdx &lt; NumRpsCurrTempList0; rIdx++, i++ )</w:t>
      </w:r>
      <w:r w:rsidRPr="007D25B0">
        <w:rPr>
          <w:sz w:val="20"/>
          <w:lang w:val="en-US"/>
        </w:rPr>
        <w:tab/>
      </w:r>
      <w:r w:rsidRPr="007D25B0">
        <w:rPr>
          <w:rFonts w:eastAsia="Batang"/>
          <w:bCs/>
          <w:sz w:val="20"/>
          <w:szCs w:val="20"/>
          <w:lang w:val="en-US" w:eastAsia="ko-KR"/>
        </w:rPr>
        <w:t>(H</w:t>
      </w:r>
      <w:r w:rsidRPr="007D25B0">
        <w:rPr>
          <w:sz w:val="20"/>
          <w:szCs w:val="20"/>
          <w:lang w:val="en-US"/>
        </w:rPr>
        <w:noBreakHyphen/>
      </w:r>
      <w:r w:rsidR="0074750D" w:rsidRPr="007D25B0">
        <w:rPr>
          <w:noProof/>
          <w:sz w:val="20"/>
          <w:szCs w:val="20"/>
        </w:rPr>
        <w:fldChar w:fldCharType="begin"/>
      </w:r>
      <w:r w:rsidRPr="007D25B0">
        <w:rPr>
          <w:noProof/>
          <w:sz w:val="20"/>
          <w:szCs w:val="20"/>
        </w:rPr>
        <w:instrText xml:space="preserve"> SEQ Equation \* ARABIC </w:instrText>
      </w:r>
      <w:r w:rsidR="0074750D" w:rsidRPr="007D25B0">
        <w:rPr>
          <w:noProof/>
          <w:sz w:val="20"/>
          <w:szCs w:val="20"/>
        </w:rPr>
        <w:fldChar w:fldCharType="separate"/>
      </w:r>
      <w:r w:rsidRPr="007D25B0">
        <w:rPr>
          <w:noProof/>
          <w:sz w:val="20"/>
          <w:szCs w:val="20"/>
        </w:rPr>
        <w:t>57</w:t>
      </w:r>
      <w:r w:rsidR="0074750D" w:rsidRPr="007D25B0">
        <w:rPr>
          <w:noProof/>
          <w:sz w:val="20"/>
          <w:szCs w:val="20"/>
        </w:rPr>
        <w:fldChar w:fldCharType="end"/>
      </w:r>
      <w:r w:rsidRPr="007D25B0">
        <w:rPr>
          <w:sz w:val="20"/>
          <w:szCs w:val="20"/>
          <w:lang w:val="en-US"/>
        </w:rPr>
        <w:t>)</w:t>
      </w:r>
      <w:r w:rsidRPr="007D25B0">
        <w:rPr>
          <w:sz w:val="20"/>
          <w:szCs w:val="20"/>
          <w:lang w:val="en-US"/>
        </w:rPr>
        <w:br/>
      </w:r>
      <w:r w:rsidRPr="007D25B0">
        <w:rPr>
          <w:sz w:val="20"/>
          <w:lang w:val="en-US"/>
        </w:rPr>
        <w:tab/>
      </w:r>
      <w:r w:rsidRPr="007D25B0">
        <w:rPr>
          <w:sz w:val="20"/>
          <w:lang w:val="en-US"/>
        </w:rPr>
        <w:tab/>
        <w:t>RefPicListTemp0[ rIdx ] = RefPicSetStCurrAfter[ i ]</w:t>
      </w:r>
      <w:r w:rsidRPr="007D25B0">
        <w:rPr>
          <w:sz w:val="20"/>
          <w:lang w:val="en-US"/>
        </w:rPr>
        <w:br/>
      </w:r>
      <w:r w:rsidRPr="007D25B0">
        <w:rPr>
          <w:sz w:val="20"/>
          <w:lang w:val="en-US"/>
        </w:rPr>
        <w:tab/>
        <w:t>for( i = 0; i &lt; NumPocLtCurr  &amp;&amp;  rIdx &lt; NumRpsCurrTempList0; rIdx++, i++ )</w:t>
      </w:r>
      <w:r w:rsidRPr="007D25B0">
        <w:rPr>
          <w:sz w:val="20"/>
          <w:lang w:val="en-US"/>
        </w:rPr>
        <w:br/>
      </w:r>
      <w:r w:rsidRPr="007D25B0">
        <w:rPr>
          <w:sz w:val="20"/>
          <w:lang w:val="en-US"/>
        </w:rPr>
        <w:tab/>
      </w:r>
      <w:r w:rsidRPr="007D25B0">
        <w:rPr>
          <w:sz w:val="20"/>
          <w:lang w:val="en-US"/>
        </w:rPr>
        <w:tab/>
        <w:t>RefPicListTemp0[ rIdx ] = RefPicSetLtCurr[ i ]</w:t>
      </w:r>
      <w:r w:rsidR="003E5561" w:rsidRPr="007D25B0">
        <w:rPr>
          <w:sz w:val="20"/>
          <w:lang w:val="en-US"/>
        </w:rPr>
        <w:br/>
      </w:r>
      <w:r w:rsidR="003E5561" w:rsidRPr="007D25B0">
        <w:rPr>
          <w:sz w:val="20"/>
          <w:lang w:val="en-US"/>
        </w:rPr>
        <w:tab/>
        <w:t>for( i = 0; i &lt; NumActiveRefLayerPics1; rIdx++, i++ )</w:t>
      </w:r>
      <w:r w:rsidR="003E5561" w:rsidRPr="007D25B0">
        <w:rPr>
          <w:sz w:val="20"/>
          <w:lang w:val="en-US"/>
        </w:rPr>
        <w:br/>
      </w:r>
      <w:r w:rsidR="003E5561" w:rsidRPr="007D25B0">
        <w:rPr>
          <w:sz w:val="20"/>
          <w:lang w:val="en-US"/>
        </w:rPr>
        <w:tab/>
      </w:r>
      <w:r w:rsidR="003E5561" w:rsidRPr="007D25B0">
        <w:rPr>
          <w:sz w:val="20"/>
          <w:lang w:val="en-US"/>
        </w:rPr>
        <w:tab/>
        <w:t>RefPicListTemp0[ rIdx ] = RefPicSetInterLayer1[ i ]</w:t>
      </w:r>
      <w:r w:rsidRPr="007D25B0">
        <w:rPr>
          <w:sz w:val="20"/>
          <w:lang w:val="en-US"/>
        </w:rPr>
        <w:br/>
        <w:t>}</w:t>
      </w:r>
    </w:p>
    <w:p w:rsidR="00D44B28" w:rsidRPr="007D25B0" w:rsidRDefault="00D44B28" w:rsidP="00D44B28">
      <w:pPr>
        <w:keepNext/>
        <w:numPr>
          <w:ilvl w:val="12"/>
          <w:numId w:val="0"/>
        </w:numPr>
        <w:tabs>
          <w:tab w:val="left" w:pos="-720"/>
        </w:tabs>
        <w:rPr>
          <w:lang w:val="en-US" w:eastAsia="ko-KR"/>
        </w:rPr>
      </w:pPr>
      <w:r w:rsidRPr="007D25B0">
        <w:rPr>
          <w:lang w:val="en-US"/>
        </w:rPr>
        <w:t>The list RefPicList0 is constructed as follows:</w:t>
      </w:r>
    </w:p>
    <w:p w:rsidR="00D44B28" w:rsidRPr="007D25B0" w:rsidRDefault="00D44B28" w:rsidP="00D44B2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r w:rsidRPr="007D25B0">
        <w:rPr>
          <w:sz w:val="20"/>
          <w:szCs w:val="20"/>
          <w:lang w:val="en-US"/>
        </w:rPr>
        <w:t>for( rIdx = 0; rIdx  &lt;=  num_ref_idx_l0_active_minus1; rIdx++)</w:t>
      </w:r>
      <w:r w:rsidRPr="007D25B0">
        <w:rPr>
          <w:sz w:val="20"/>
          <w:szCs w:val="20"/>
          <w:lang w:val="en-US"/>
        </w:rPr>
        <w:tab/>
      </w:r>
      <w:r w:rsidRPr="007D25B0">
        <w:rPr>
          <w:sz w:val="20"/>
          <w:szCs w:val="20"/>
          <w:lang w:val="en-US"/>
        </w:rPr>
        <w:tab/>
      </w:r>
      <w:r w:rsidRPr="007D25B0">
        <w:rPr>
          <w:sz w:val="20"/>
          <w:szCs w:val="20"/>
          <w:lang w:val="en-US"/>
        </w:rPr>
        <w:tab/>
      </w:r>
      <w:r w:rsidRPr="007D25B0">
        <w:rPr>
          <w:rFonts w:eastAsia="Batang"/>
          <w:bCs/>
          <w:sz w:val="20"/>
          <w:szCs w:val="20"/>
          <w:lang w:val="en-US" w:eastAsia="ko-KR"/>
        </w:rPr>
        <w:t>(H</w:t>
      </w:r>
      <w:r w:rsidRPr="007D25B0">
        <w:rPr>
          <w:sz w:val="20"/>
          <w:szCs w:val="20"/>
          <w:lang w:val="en-US"/>
        </w:rPr>
        <w:noBreakHyphen/>
      </w:r>
      <w:r w:rsidR="0074750D" w:rsidRPr="007D25B0">
        <w:rPr>
          <w:noProof/>
          <w:sz w:val="20"/>
          <w:szCs w:val="20"/>
        </w:rPr>
        <w:fldChar w:fldCharType="begin"/>
      </w:r>
      <w:r w:rsidRPr="007D25B0">
        <w:rPr>
          <w:noProof/>
          <w:sz w:val="20"/>
          <w:szCs w:val="20"/>
        </w:rPr>
        <w:instrText xml:space="preserve"> SEQ Equation \* ARABIC </w:instrText>
      </w:r>
      <w:r w:rsidR="0074750D" w:rsidRPr="007D25B0">
        <w:rPr>
          <w:noProof/>
          <w:sz w:val="20"/>
          <w:szCs w:val="20"/>
        </w:rPr>
        <w:fldChar w:fldCharType="separate"/>
      </w:r>
      <w:r w:rsidRPr="007D25B0">
        <w:rPr>
          <w:noProof/>
          <w:sz w:val="20"/>
          <w:szCs w:val="20"/>
        </w:rPr>
        <w:t>58</w:t>
      </w:r>
      <w:r w:rsidR="0074750D" w:rsidRPr="007D25B0">
        <w:rPr>
          <w:noProof/>
          <w:sz w:val="20"/>
          <w:szCs w:val="20"/>
        </w:rPr>
        <w:fldChar w:fldCharType="end"/>
      </w:r>
      <w:r w:rsidRPr="007D25B0">
        <w:rPr>
          <w:sz w:val="20"/>
          <w:szCs w:val="20"/>
          <w:lang w:val="en-US"/>
        </w:rPr>
        <w:t>)</w:t>
      </w:r>
      <w:r w:rsidRPr="007D25B0">
        <w:rPr>
          <w:sz w:val="20"/>
          <w:szCs w:val="20"/>
          <w:lang w:val="en-US"/>
        </w:rPr>
        <w:br/>
      </w:r>
      <w:r w:rsidRPr="007D25B0">
        <w:rPr>
          <w:sz w:val="20"/>
          <w:szCs w:val="20"/>
          <w:lang w:val="en-US"/>
        </w:rPr>
        <w:tab/>
      </w:r>
      <w:r w:rsidRPr="007D25B0">
        <w:rPr>
          <w:sz w:val="20"/>
          <w:szCs w:val="20"/>
          <w:lang w:val="en-US"/>
        </w:rPr>
        <w:tab/>
        <w:t>RefPicList0[ rIdx ] = ref_pic_list_modification_flag_l0 ? RefPicListTemp0[ list_entry_l0[ rIdx ] ] :</w:t>
      </w:r>
      <w:r w:rsidRPr="007D25B0">
        <w:rPr>
          <w:sz w:val="20"/>
          <w:szCs w:val="20"/>
          <w:lang w:val="en-US"/>
        </w:rPr>
        <w:br/>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t>RefPicListTemp0[ rIdx ]</w:t>
      </w:r>
    </w:p>
    <w:p w:rsidR="00D44B28" w:rsidRPr="007D25B0" w:rsidRDefault="00D44B28" w:rsidP="00D44B28">
      <w:pPr>
        <w:numPr>
          <w:ilvl w:val="12"/>
          <w:numId w:val="0"/>
        </w:numPr>
        <w:tabs>
          <w:tab w:val="left" w:pos="-720"/>
        </w:tabs>
        <w:rPr>
          <w:lang w:val="en-US" w:eastAsia="ko-KR"/>
        </w:rPr>
      </w:pPr>
      <w:r w:rsidRPr="007D25B0">
        <w:rPr>
          <w:lang w:val="en-US"/>
        </w:rPr>
        <w:t xml:space="preserve">When the slice is a B slice, the variable NumRpsCurrTempList1 is set equal to </w:t>
      </w:r>
      <w:proofErr w:type="gramStart"/>
      <w:r w:rsidRPr="007D25B0">
        <w:rPr>
          <w:lang w:val="en-US"/>
        </w:rPr>
        <w:t>Max(</w:t>
      </w:r>
      <w:proofErr w:type="gramEnd"/>
      <w:r w:rsidRPr="007D25B0">
        <w:rPr>
          <w:lang w:val="en-US"/>
        </w:rPr>
        <w:t> num_ref_idx_l1_active_minus1 + 1, NumPicTotalCurr ) and the list RefPicListTemp1 is constructed as follows:</w:t>
      </w:r>
    </w:p>
    <w:p w:rsidR="00D44B28" w:rsidRPr="007D25B0" w:rsidRDefault="00D44B28" w:rsidP="00D44B28">
      <w:pPr>
        <w:pStyle w:val="Equation"/>
        <w:tabs>
          <w:tab w:val="clear" w:pos="794"/>
          <w:tab w:val="clear" w:pos="1588"/>
          <w:tab w:val="left" w:pos="851"/>
          <w:tab w:val="left" w:pos="1134"/>
          <w:tab w:val="left" w:pos="1418"/>
        </w:tabs>
        <w:ind w:left="567"/>
        <w:rPr>
          <w:sz w:val="20"/>
          <w:lang w:val="en-US"/>
        </w:rPr>
      </w:pPr>
      <w:r w:rsidRPr="007D25B0">
        <w:rPr>
          <w:sz w:val="20"/>
          <w:lang w:val="en-US"/>
        </w:rPr>
        <w:t>rIdx = 0</w:t>
      </w:r>
      <w:r w:rsidRPr="007D25B0">
        <w:rPr>
          <w:sz w:val="20"/>
          <w:lang w:val="en-US"/>
        </w:rPr>
        <w:br/>
        <w:t>while( rIdx &lt; NumRpsCurrTempList1 ) {</w:t>
      </w:r>
      <w:r w:rsidRPr="007D25B0">
        <w:rPr>
          <w:sz w:val="20"/>
          <w:lang w:val="en-US"/>
        </w:rPr>
        <w:br/>
      </w:r>
      <w:r w:rsidRPr="007D25B0">
        <w:rPr>
          <w:sz w:val="20"/>
          <w:lang w:val="en-US"/>
        </w:rPr>
        <w:tab/>
        <w:t>for( i = 0; i &lt; NumPocStCurrAfter  &amp;&amp;  rIdx &lt; NumRpsCurrTempList1; rIdx++, i++ )</w:t>
      </w:r>
      <w:r w:rsidRPr="007D25B0">
        <w:rPr>
          <w:sz w:val="20"/>
          <w:lang w:val="en-US"/>
        </w:rPr>
        <w:br/>
      </w:r>
      <w:r w:rsidRPr="007D25B0">
        <w:rPr>
          <w:sz w:val="20"/>
          <w:lang w:val="en-US"/>
        </w:rPr>
        <w:tab/>
      </w:r>
      <w:r w:rsidRPr="007D25B0">
        <w:rPr>
          <w:sz w:val="20"/>
          <w:lang w:val="en-US"/>
        </w:rPr>
        <w:tab/>
        <w:t>RefPicListTemp1[ rIdx ] = RefPicSetStCurrAfter[ i ]</w:t>
      </w:r>
      <w:r w:rsidR="003E5561" w:rsidRPr="007D25B0">
        <w:rPr>
          <w:sz w:val="20"/>
          <w:lang w:val="en-US"/>
        </w:rPr>
        <w:br/>
      </w:r>
      <w:r w:rsidR="003E5561" w:rsidRPr="007D25B0">
        <w:rPr>
          <w:sz w:val="20"/>
          <w:lang w:val="en-US"/>
        </w:rPr>
        <w:tab/>
        <w:t>for( i = 0; i&lt; NumActiveRefLayerPics1; rIdx++, i++ )</w:t>
      </w:r>
      <w:r w:rsidR="003E5561" w:rsidRPr="007D25B0">
        <w:rPr>
          <w:sz w:val="20"/>
          <w:lang w:val="en-US"/>
        </w:rPr>
        <w:br/>
      </w:r>
      <w:r w:rsidR="003E5561" w:rsidRPr="007D25B0">
        <w:rPr>
          <w:sz w:val="20"/>
          <w:lang w:val="en-US"/>
        </w:rPr>
        <w:tab/>
      </w:r>
      <w:r w:rsidR="003E5561" w:rsidRPr="007D25B0">
        <w:rPr>
          <w:sz w:val="20"/>
          <w:lang w:val="en-US"/>
        </w:rPr>
        <w:tab/>
        <w:t>RefPicListTemp1[ rIdx ] = RefPicSetInterLayer1[ i ]</w:t>
      </w:r>
      <w:r w:rsidRPr="007D25B0">
        <w:rPr>
          <w:sz w:val="20"/>
          <w:lang w:val="en-US"/>
        </w:rPr>
        <w:br/>
      </w:r>
      <w:r w:rsidRPr="007D25B0">
        <w:rPr>
          <w:sz w:val="20"/>
          <w:lang w:val="en-US"/>
        </w:rPr>
        <w:tab/>
        <w:t>for( i = 0;  i &lt; NumPocStCurrBefore  &amp;&amp;  rIdx &lt; NumRpsCurrTempList1; rIdx++, i++ )</w:t>
      </w:r>
      <w:r w:rsidRPr="007D25B0">
        <w:rPr>
          <w:sz w:val="20"/>
          <w:lang w:val="en-US"/>
        </w:rPr>
        <w:tab/>
      </w:r>
      <w:r w:rsidRPr="007D25B0">
        <w:rPr>
          <w:rFonts w:eastAsia="Batang"/>
          <w:bCs/>
          <w:sz w:val="20"/>
          <w:szCs w:val="20"/>
          <w:lang w:val="en-US" w:eastAsia="ko-KR"/>
        </w:rPr>
        <w:t>(H</w:t>
      </w:r>
      <w:r w:rsidRPr="007D25B0">
        <w:rPr>
          <w:sz w:val="20"/>
          <w:szCs w:val="20"/>
          <w:lang w:val="en-US"/>
        </w:rPr>
        <w:noBreakHyphen/>
      </w:r>
      <w:r w:rsidR="0074750D" w:rsidRPr="007D25B0">
        <w:rPr>
          <w:noProof/>
          <w:sz w:val="20"/>
          <w:szCs w:val="20"/>
        </w:rPr>
        <w:fldChar w:fldCharType="begin"/>
      </w:r>
      <w:r w:rsidRPr="007D25B0">
        <w:rPr>
          <w:noProof/>
          <w:sz w:val="20"/>
          <w:szCs w:val="20"/>
        </w:rPr>
        <w:instrText xml:space="preserve"> SEQ Equation \* ARABIC </w:instrText>
      </w:r>
      <w:r w:rsidR="0074750D" w:rsidRPr="007D25B0">
        <w:rPr>
          <w:noProof/>
          <w:sz w:val="20"/>
          <w:szCs w:val="20"/>
        </w:rPr>
        <w:fldChar w:fldCharType="separate"/>
      </w:r>
      <w:r w:rsidRPr="007D25B0">
        <w:rPr>
          <w:noProof/>
          <w:sz w:val="20"/>
          <w:szCs w:val="20"/>
        </w:rPr>
        <w:t>59</w:t>
      </w:r>
      <w:r w:rsidR="0074750D" w:rsidRPr="007D25B0">
        <w:rPr>
          <w:noProof/>
          <w:sz w:val="20"/>
          <w:szCs w:val="20"/>
        </w:rPr>
        <w:fldChar w:fldCharType="end"/>
      </w:r>
      <w:r w:rsidRPr="007D25B0">
        <w:rPr>
          <w:sz w:val="20"/>
          <w:szCs w:val="20"/>
          <w:lang w:val="en-US"/>
        </w:rPr>
        <w:t>)</w:t>
      </w:r>
      <w:r w:rsidRPr="007D25B0">
        <w:rPr>
          <w:sz w:val="20"/>
          <w:szCs w:val="20"/>
          <w:lang w:val="en-US"/>
        </w:rPr>
        <w:br/>
      </w:r>
      <w:r w:rsidRPr="007D25B0">
        <w:rPr>
          <w:sz w:val="20"/>
          <w:lang w:val="en-US"/>
        </w:rPr>
        <w:tab/>
      </w:r>
      <w:r w:rsidRPr="007D25B0">
        <w:rPr>
          <w:sz w:val="20"/>
          <w:lang w:val="en-US"/>
        </w:rPr>
        <w:tab/>
        <w:t>RefPicListTemp1[ rIdx ] = RefPicSetStCurrBefore[ i ]</w:t>
      </w:r>
      <w:r w:rsidRPr="007D25B0">
        <w:rPr>
          <w:sz w:val="20"/>
          <w:lang w:val="en-US"/>
        </w:rPr>
        <w:br/>
      </w:r>
      <w:r w:rsidRPr="007D25B0">
        <w:rPr>
          <w:sz w:val="20"/>
          <w:lang w:val="en-US"/>
        </w:rPr>
        <w:tab/>
        <w:t>for( i = 0; i &lt; NumPocLtCurr  &amp;&amp;  rIdx &lt; NumRpsCurrTempList1; rIdx++, i++ )</w:t>
      </w:r>
      <w:r w:rsidRPr="007D25B0">
        <w:rPr>
          <w:sz w:val="20"/>
          <w:lang w:val="en-US"/>
        </w:rPr>
        <w:br/>
      </w:r>
      <w:r w:rsidRPr="007D25B0">
        <w:rPr>
          <w:sz w:val="20"/>
          <w:lang w:val="en-US"/>
        </w:rPr>
        <w:tab/>
      </w:r>
      <w:r w:rsidRPr="007D25B0">
        <w:rPr>
          <w:sz w:val="20"/>
          <w:lang w:val="en-US"/>
        </w:rPr>
        <w:tab/>
        <w:t>RefPicListTemp1[ rIdx ] = RefPicSetLtCurr[ i ]</w:t>
      </w:r>
      <w:r w:rsidRPr="007D25B0">
        <w:rPr>
          <w:sz w:val="20"/>
          <w:lang w:val="en-US"/>
        </w:rPr>
        <w:br/>
      </w:r>
      <w:r w:rsidRPr="007D25B0">
        <w:rPr>
          <w:sz w:val="20"/>
          <w:lang w:val="en-US"/>
        </w:rPr>
        <w:tab/>
        <w:t>for( i = 0; i&lt; NumActiveRefLayerPics0; rIdx++, i++ )</w:t>
      </w:r>
      <w:r w:rsidRPr="007D25B0">
        <w:rPr>
          <w:sz w:val="20"/>
          <w:lang w:val="en-US"/>
        </w:rPr>
        <w:br/>
      </w:r>
      <w:r w:rsidRPr="007D25B0">
        <w:rPr>
          <w:sz w:val="20"/>
          <w:lang w:val="en-US"/>
        </w:rPr>
        <w:lastRenderedPageBreak/>
        <w:tab/>
      </w:r>
      <w:r w:rsidRPr="007D25B0">
        <w:rPr>
          <w:sz w:val="20"/>
          <w:lang w:val="en-US"/>
        </w:rPr>
        <w:tab/>
        <w:t>RefPicListTemp1[ rIdx ] = RefPicSetInterLayer0[ i ]</w:t>
      </w:r>
      <w:r w:rsidRPr="007D25B0">
        <w:rPr>
          <w:sz w:val="20"/>
          <w:lang w:val="en-US"/>
        </w:rPr>
        <w:br/>
        <w:t>}</w:t>
      </w:r>
    </w:p>
    <w:p w:rsidR="00D44B28" w:rsidRPr="007D25B0" w:rsidRDefault="00D44B28" w:rsidP="00D44B28">
      <w:pPr>
        <w:keepNext/>
        <w:numPr>
          <w:ilvl w:val="12"/>
          <w:numId w:val="0"/>
        </w:numPr>
        <w:tabs>
          <w:tab w:val="left" w:pos="-720"/>
        </w:tabs>
        <w:rPr>
          <w:lang w:val="en-US" w:eastAsia="ko-KR"/>
        </w:rPr>
      </w:pPr>
      <w:r w:rsidRPr="007D25B0">
        <w:rPr>
          <w:lang w:val="en-US"/>
        </w:rPr>
        <w:t>When the slice is a B slice, the list RefPicList1 is constructed as follows:</w:t>
      </w:r>
    </w:p>
    <w:p w:rsidR="00D44B28" w:rsidRPr="007D25B0" w:rsidRDefault="00D44B28" w:rsidP="00D44B2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proofErr w:type="gramStart"/>
      <w:r w:rsidRPr="007D25B0">
        <w:rPr>
          <w:sz w:val="20"/>
          <w:szCs w:val="20"/>
          <w:lang w:val="en-US"/>
        </w:rPr>
        <w:t>for(</w:t>
      </w:r>
      <w:proofErr w:type="gramEnd"/>
      <w:r w:rsidRPr="007D25B0">
        <w:rPr>
          <w:sz w:val="20"/>
          <w:szCs w:val="20"/>
          <w:lang w:val="en-US"/>
        </w:rPr>
        <w:t xml:space="preserve"> rIdx = 0; rIdx &lt;= num_ref_idx_l1_active_minus1; rIdx++)</w:t>
      </w:r>
      <w:r w:rsidRPr="007D25B0">
        <w:rPr>
          <w:sz w:val="20"/>
          <w:szCs w:val="20"/>
          <w:lang w:val="en-US"/>
        </w:rPr>
        <w:tab/>
      </w:r>
      <w:r w:rsidRPr="007D25B0">
        <w:rPr>
          <w:sz w:val="20"/>
          <w:szCs w:val="20"/>
          <w:lang w:val="en-US"/>
        </w:rPr>
        <w:tab/>
      </w:r>
      <w:r w:rsidRPr="007D25B0">
        <w:rPr>
          <w:sz w:val="20"/>
          <w:szCs w:val="20"/>
          <w:lang w:val="en-US"/>
        </w:rPr>
        <w:tab/>
      </w:r>
      <w:r w:rsidRPr="007D25B0">
        <w:rPr>
          <w:rFonts w:eastAsia="Batang"/>
          <w:bCs/>
          <w:sz w:val="20"/>
          <w:szCs w:val="20"/>
          <w:lang w:val="en-US" w:eastAsia="ko-KR"/>
        </w:rPr>
        <w:t>(H</w:t>
      </w:r>
      <w:r w:rsidRPr="007D25B0">
        <w:rPr>
          <w:sz w:val="20"/>
          <w:szCs w:val="20"/>
          <w:lang w:val="en-US"/>
        </w:rPr>
        <w:noBreakHyphen/>
      </w:r>
      <w:r w:rsidR="0074750D" w:rsidRPr="007D25B0">
        <w:rPr>
          <w:noProof/>
          <w:sz w:val="20"/>
          <w:szCs w:val="20"/>
        </w:rPr>
        <w:fldChar w:fldCharType="begin"/>
      </w:r>
      <w:r w:rsidRPr="007D25B0">
        <w:rPr>
          <w:noProof/>
          <w:sz w:val="20"/>
          <w:szCs w:val="20"/>
        </w:rPr>
        <w:instrText xml:space="preserve"> SEQ Equation \* ARABIC </w:instrText>
      </w:r>
      <w:r w:rsidR="0074750D" w:rsidRPr="007D25B0">
        <w:rPr>
          <w:noProof/>
          <w:sz w:val="20"/>
          <w:szCs w:val="20"/>
        </w:rPr>
        <w:fldChar w:fldCharType="separate"/>
      </w:r>
      <w:r w:rsidRPr="007D25B0">
        <w:rPr>
          <w:noProof/>
          <w:sz w:val="20"/>
          <w:szCs w:val="20"/>
        </w:rPr>
        <w:t>60</w:t>
      </w:r>
      <w:r w:rsidR="0074750D" w:rsidRPr="007D25B0">
        <w:rPr>
          <w:noProof/>
          <w:sz w:val="20"/>
          <w:szCs w:val="20"/>
        </w:rPr>
        <w:fldChar w:fldCharType="end"/>
      </w:r>
      <w:r w:rsidRPr="007D25B0">
        <w:rPr>
          <w:sz w:val="20"/>
          <w:szCs w:val="20"/>
          <w:lang w:val="en-US"/>
        </w:rPr>
        <w:t>)</w:t>
      </w:r>
      <w:r w:rsidRPr="007D25B0">
        <w:rPr>
          <w:sz w:val="20"/>
          <w:szCs w:val="20"/>
          <w:lang w:val="en-US"/>
        </w:rPr>
        <w:br/>
      </w:r>
      <w:r w:rsidRPr="007D25B0">
        <w:rPr>
          <w:sz w:val="20"/>
          <w:szCs w:val="20"/>
          <w:lang w:val="en-US"/>
        </w:rPr>
        <w:tab/>
      </w:r>
      <w:r w:rsidRPr="007D25B0">
        <w:rPr>
          <w:sz w:val="20"/>
          <w:szCs w:val="20"/>
          <w:lang w:val="en-US"/>
        </w:rPr>
        <w:tab/>
        <w:t>RefPicList1[ rIdx ] = ref_pic_list_modification_flag_l1 ? RefPicListTemp1[ list_entry_l1[ rIdx ] ] :</w:t>
      </w:r>
      <w:r w:rsidRPr="007D25B0">
        <w:rPr>
          <w:sz w:val="20"/>
          <w:szCs w:val="20"/>
          <w:lang w:val="en-US"/>
        </w:rPr>
        <w:br/>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t>RefPicListTemp1[ rIdx ]</w:t>
      </w:r>
    </w:p>
    <w:p w:rsidR="00D44B28" w:rsidRPr="007D25B0" w:rsidRDefault="007346BB" w:rsidP="00074EFE">
      <w:pPr>
        <w:pStyle w:val="3N"/>
        <w:ind w:left="403"/>
        <w:rPr>
          <w:lang w:val="en-CA"/>
        </w:rPr>
      </w:pPr>
      <w:r w:rsidRPr="007D25B0">
        <w:rPr>
          <w:sz w:val="18"/>
          <w:szCs w:val="18"/>
          <w:lang w:val="en-US" w:eastAsia="zh-CN"/>
        </w:rPr>
        <w:t>NOTE</w:t>
      </w:r>
      <w:r w:rsidRPr="007D25B0">
        <w:rPr>
          <w:sz w:val="18"/>
          <w:szCs w:val="18"/>
          <w:lang w:val="en-US"/>
        </w:rPr>
        <w:t> </w:t>
      </w:r>
      <w:r w:rsidRPr="007D25B0">
        <w:rPr>
          <w:sz w:val="18"/>
          <w:szCs w:val="18"/>
          <w:lang w:val="en-US" w:eastAsia="zh-CN"/>
        </w:rPr>
        <w:t>– </w:t>
      </w:r>
      <w:r w:rsidR="00F9485E" w:rsidRPr="007D25B0">
        <w:rPr>
          <w:sz w:val="18"/>
          <w:szCs w:val="18"/>
          <w:lang w:val="en-US" w:eastAsia="zh-CN"/>
        </w:rPr>
        <w:t xml:space="preserve">Because motion vectors from inter layer reference pictures are constrained to be zero motion only, </w:t>
      </w:r>
      <w:r w:rsidR="00F9485E" w:rsidRPr="007D25B0">
        <w:rPr>
          <w:sz w:val="18"/>
          <w:szCs w:val="18"/>
          <w:lang w:val="en-US" w:eastAsia="de-DE"/>
        </w:rPr>
        <w:t>an SHVC</w:t>
      </w:r>
      <w:r w:rsidRPr="007D25B0">
        <w:rPr>
          <w:sz w:val="18"/>
          <w:szCs w:val="18"/>
          <w:lang w:val="en-US" w:eastAsia="de-DE"/>
        </w:rPr>
        <w:t xml:space="preserve"> encoder should disable </w:t>
      </w:r>
      <w:r w:rsidR="00C2308A" w:rsidRPr="007D25B0">
        <w:rPr>
          <w:sz w:val="18"/>
          <w:szCs w:val="18"/>
          <w:lang w:val="en-US" w:eastAsia="de-DE"/>
        </w:rPr>
        <w:t>temporal motion vector prediction</w:t>
      </w:r>
      <w:r w:rsidRPr="007D25B0">
        <w:rPr>
          <w:sz w:val="18"/>
          <w:szCs w:val="18"/>
          <w:lang w:val="en-US" w:eastAsia="de-DE"/>
        </w:rPr>
        <w:t xml:space="preserve"> for the current </w:t>
      </w:r>
      <w:r w:rsidR="0050418B" w:rsidRPr="007D25B0">
        <w:rPr>
          <w:sz w:val="18"/>
          <w:szCs w:val="18"/>
          <w:lang w:val="en-US" w:eastAsia="de-DE"/>
        </w:rPr>
        <w:t>picture</w:t>
      </w:r>
      <w:r w:rsidR="000721CD" w:rsidRPr="007D25B0">
        <w:rPr>
          <w:sz w:val="18"/>
          <w:szCs w:val="18"/>
          <w:lang w:val="en-US" w:eastAsia="de-DE"/>
        </w:rPr>
        <w:t>,</w:t>
      </w:r>
      <w:r w:rsidRPr="007D25B0">
        <w:rPr>
          <w:sz w:val="18"/>
          <w:szCs w:val="18"/>
          <w:lang w:val="en-US" w:eastAsia="de-DE"/>
        </w:rPr>
        <w:t xml:space="preserve"> </w:t>
      </w:r>
      <w:r w:rsidR="000721CD" w:rsidRPr="007D25B0">
        <w:rPr>
          <w:sz w:val="18"/>
          <w:szCs w:val="18"/>
          <w:lang w:val="en-US" w:eastAsia="de-DE"/>
        </w:rPr>
        <w:t xml:space="preserve">by setting </w:t>
      </w:r>
      <w:r w:rsidR="000721CD" w:rsidRPr="007D25B0">
        <w:rPr>
          <w:noProof/>
          <w:sz w:val="18"/>
          <w:szCs w:val="18"/>
        </w:rPr>
        <w:t xml:space="preserve">slice_temporal_mvp_enabled_flag to zero, </w:t>
      </w:r>
      <w:r w:rsidRPr="007D25B0">
        <w:rPr>
          <w:sz w:val="18"/>
          <w:szCs w:val="18"/>
          <w:lang w:val="en-US" w:eastAsia="de-DE"/>
        </w:rPr>
        <w:t>when only inter-layer reference pictures exist in the reference picture lists</w:t>
      </w:r>
      <w:r w:rsidRPr="007D25B0">
        <w:rPr>
          <w:noProof/>
          <w:sz w:val="18"/>
          <w:szCs w:val="18"/>
        </w:rPr>
        <w:t xml:space="preserve"> of </w:t>
      </w:r>
      <w:r w:rsidR="0050418B" w:rsidRPr="007D25B0">
        <w:rPr>
          <w:noProof/>
          <w:sz w:val="18"/>
          <w:szCs w:val="18"/>
        </w:rPr>
        <w:t>all slices in the current picture</w:t>
      </w:r>
      <w:r w:rsidR="000721CD" w:rsidRPr="007D25B0">
        <w:rPr>
          <w:noProof/>
          <w:sz w:val="18"/>
          <w:szCs w:val="18"/>
        </w:rPr>
        <w:t>. This avoids the need to send any additiona</w:t>
      </w:r>
      <w:r w:rsidR="00E818EB" w:rsidRPr="007D25B0">
        <w:rPr>
          <w:noProof/>
          <w:sz w:val="18"/>
          <w:szCs w:val="18"/>
        </w:rPr>
        <w:t xml:space="preserve">l </w:t>
      </w:r>
      <w:r w:rsidR="000721CD" w:rsidRPr="007D25B0">
        <w:rPr>
          <w:noProof/>
          <w:sz w:val="18"/>
          <w:szCs w:val="18"/>
        </w:rPr>
        <w:t>syntax elements such as collocated_from_l0_flag and collocated_ref_idx.</w:t>
      </w:r>
    </w:p>
    <w:p w:rsidR="00944988" w:rsidRPr="007D25B0" w:rsidRDefault="00944988" w:rsidP="002026D5">
      <w:pPr>
        <w:pStyle w:val="Annex3"/>
        <w:numPr>
          <w:ilvl w:val="2"/>
          <w:numId w:val="39"/>
        </w:numPr>
        <w:tabs>
          <w:tab w:val="clear" w:pos="1440"/>
        </w:tabs>
        <w:textAlignment w:val="auto"/>
        <w:rPr>
          <w:lang w:val="en-CA"/>
        </w:rPr>
      </w:pPr>
      <w:bookmarkStart w:id="1608" w:name="_Toc357439326"/>
      <w:bookmarkStart w:id="1609" w:name="_Toc356824352"/>
      <w:bookmarkStart w:id="1610" w:name="_Toc356148153"/>
      <w:bookmarkStart w:id="1611" w:name="_Toc348629471"/>
      <w:bookmarkStart w:id="1612" w:name="_Toc351367701"/>
      <w:bookmarkStart w:id="1613" w:name="_Ref364437014"/>
      <w:bookmarkStart w:id="1614" w:name="_Toc366772034"/>
      <w:r w:rsidRPr="007D25B0">
        <w:rPr>
          <w:lang w:val="en-CA"/>
        </w:rPr>
        <w:t>Decoding process for coding units coded in intra prediction mode</w:t>
      </w:r>
      <w:bookmarkEnd w:id="1608"/>
      <w:bookmarkEnd w:id="1609"/>
      <w:bookmarkEnd w:id="1610"/>
      <w:bookmarkEnd w:id="1611"/>
      <w:bookmarkEnd w:id="1612"/>
      <w:bookmarkEnd w:id="1613"/>
      <w:bookmarkEnd w:id="1614"/>
    </w:p>
    <w:p w:rsidR="00944988" w:rsidRPr="007D25B0" w:rsidRDefault="00944988" w:rsidP="00944988">
      <w:pPr>
        <w:pStyle w:val="3N"/>
        <w:rPr>
          <w:lang w:val="en-CA"/>
        </w:rPr>
      </w:pPr>
      <w:r w:rsidRPr="007D25B0">
        <w:rPr>
          <w:lang w:val="en-CA"/>
        </w:rPr>
        <w:t>The specifications in subclause 8.4 apply.</w:t>
      </w:r>
    </w:p>
    <w:p w:rsidR="00944988" w:rsidRPr="007D25B0" w:rsidRDefault="00944988" w:rsidP="002026D5">
      <w:pPr>
        <w:pStyle w:val="Annex3"/>
        <w:numPr>
          <w:ilvl w:val="2"/>
          <w:numId w:val="39"/>
        </w:numPr>
        <w:tabs>
          <w:tab w:val="clear" w:pos="1440"/>
        </w:tabs>
        <w:textAlignment w:val="auto"/>
        <w:rPr>
          <w:lang w:val="en-CA"/>
        </w:rPr>
      </w:pPr>
      <w:bookmarkStart w:id="1615" w:name="_Toc357439327"/>
      <w:bookmarkStart w:id="1616" w:name="_Toc356824353"/>
      <w:bookmarkStart w:id="1617" w:name="_Toc356148154"/>
      <w:bookmarkStart w:id="1618" w:name="_Toc348629472"/>
      <w:bookmarkStart w:id="1619" w:name="_Toc351367702"/>
      <w:bookmarkStart w:id="1620" w:name="_Ref364437022"/>
      <w:bookmarkStart w:id="1621" w:name="_Toc366772035"/>
      <w:r w:rsidRPr="007D25B0">
        <w:rPr>
          <w:lang w:val="en-CA"/>
        </w:rPr>
        <w:t>Decoding process for coding units coded in inter prediction mode</w:t>
      </w:r>
      <w:bookmarkEnd w:id="1615"/>
      <w:bookmarkEnd w:id="1616"/>
      <w:bookmarkEnd w:id="1617"/>
      <w:bookmarkEnd w:id="1618"/>
      <w:bookmarkEnd w:id="1619"/>
      <w:bookmarkEnd w:id="1620"/>
      <w:bookmarkEnd w:id="1621"/>
    </w:p>
    <w:p w:rsidR="009B4CC8" w:rsidRPr="007D25B0" w:rsidRDefault="00944988" w:rsidP="00944988">
      <w:pPr>
        <w:pStyle w:val="3N"/>
        <w:rPr>
          <w:lang w:val="en-CA"/>
        </w:rPr>
      </w:pPr>
      <w:r w:rsidRPr="007D25B0">
        <w:rPr>
          <w:lang w:val="en-CA"/>
        </w:rPr>
        <w:t xml:space="preserve">The specifications in subclause </w:t>
      </w:r>
      <w:r w:rsidR="002D2385" w:rsidRPr="007D25B0">
        <w:fldChar w:fldCharType="begin"/>
      </w:r>
      <w:r w:rsidR="002D2385" w:rsidRPr="007D25B0">
        <w:instrText xml:space="preserve"> REF _Ref364437673 \r \h  \* MERGEFORMAT </w:instrText>
      </w:r>
      <w:r w:rsidR="002D2385" w:rsidRPr="007D25B0">
        <w:fldChar w:fldCharType="separate"/>
      </w:r>
      <w:r w:rsidR="004C44E5" w:rsidRPr="007D25B0">
        <w:rPr>
          <w:lang w:val="en-CA"/>
        </w:rPr>
        <w:t>F.8.5</w:t>
      </w:r>
      <w:r w:rsidR="002D2385" w:rsidRPr="007D25B0">
        <w:fldChar w:fldCharType="end"/>
      </w:r>
      <w:r w:rsidRPr="007D25B0">
        <w:rPr>
          <w:lang w:val="en-CA"/>
        </w:rPr>
        <w:t xml:space="preserve"> apply</w:t>
      </w:r>
      <w:r w:rsidR="009B4CC8" w:rsidRPr="007D25B0">
        <w:rPr>
          <w:lang w:val="en-CA"/>
        </w:rPr>
        <w:t xml:space="preserve"> with the following </w:t>
      </w:r>
      <w:r w:rsidR="00C9677C" w:rsidRPr="007D25B0">
        <w:rPr>
          <w:lang w:val="en-CA"/>
        </w:rPr>
        <w:t>addtions.</w:t>
      </w:r>
    </w:p>
    <w:p w:rsidR="003864FE" w:rsidRPr="007D25B0" w:rsidRDefault="003864FE" w:rsidP="003864FE">
      <w:pPr>
        <w:ind w:left="3"/>
        <w:rPr>
          <w:noProof/>
          <w:lang w:eastAsia="ko-KR"/>
        </w:rPr>
      </w:pPr>
      <w:r w:rsidRPr="007D25B0">
        <w:rPr>
          <w:noProof/>
          <w:lang w:eastAsia="ja-JP"/>
        </w:rPr>
        <w:t xml:space="preserve">It is a requirement of bitstream conformance that, </w:t>
      </w:r>
      <w:r w:rsidRPr="007D25B0">
        <w:rPr>
          <w:noProof/>
          <w:lang w:eastAsia="ko-KR"/>
        </w:rPr>
        <w:t>for X being replaced by either 0 or 1,</w:t>
      </w:r>
      <w:r w:rsidRPr="007D25B0">
        <w:rPr>
          <w:noProof/>
          <w:lang w:eastAsia="ja-JP"/>
        </w:rPr>
        <w:t xml:space="preserve"> the variables </w:t>
      </w:r>
      <w:r w:rsidRPr="007D25B0">
        <w:rPr>
          <w:noProof/>
          <w:lang w:eastAsia="ko-KR"/>
        </w:rPr>
        <w:t>mvLX[0] and mvLX[1] as an output of the subclause 8.5.3.1 shall be equal to 0 if the value of refIdxLX as an output of the subclause 8.5.3.1 corresponds to a</w:t>
      </w:r>
      <w:r w:rsidR="00A82575" w:rsidRPr="007D25B0">
        <w:rPr>
          <w:noProof/>
          <w:lang w:eastAsia="ko-KR"/>
        </w:rPr>
        <w:t>n</w:t>
      </w:r>
      <w:r w:rsidRPr="007D25B0">
        <w:rPr>
          <w:noProof/>
          <w:lang w:eastAsia="ko-KR"/>
        </w:rPr>
        <w:t xml:space="preserve"> inter-layer reference picture. That is</w:t>
      </w:r>
      <w:r w:rsidRPr="007D25B0">
        <w:rPr>
          <w:noProof/>
          <w:lang w:eastAsia="ja-JP"/>
        </w:rPr>
        <w:t xml:space="preserve">, in any conformant bitstream, </w:t>
      </w:r>
      <w:r w:rsidRPr="007D25B0">
        <w:rPr>
          <w:noProof/>
          <w:lang w:eastAsia="ko-KR"/>
        </w:rPr>
        <w:t>for X being replaced by either 0 or 1,</w:t>
      </w:r>
      <w:r w:rsidRPr="007D25B0">
        <w:rPr>
          <w:noProof/>
          <w:lang w:eastAsia="ja-JP"/>
        </w:rPr>
        <w:t xml:space="preserve"> upon invoking the decoding process in subclause 8.5.3.1, the values of the syntax elements merge_idx, mvp_lX_flag, ref_idx_lX, MvdLX, and mvd_l1_zero_flag shall always result in zero values for mvLX[0] and mvLX[1] when the value of refIdxLX of the reference picture list RefPicListX indicates a</w:t>
      </w:r>
      <w:r w:rsidR="00A82575" w:rsidRPr="007D25B0">
        <w:rPr>
          <w:noProof/>
          <w:lang w:eastAsia="ja-JP"/>
        </w:rPr>
        <w:t>n inter-layer</w:t>
      </w:r>
      <w:r w:rsidRPr="007D25B0">
        <w:rPr>
          <w:noProof/>
          <w:lang w:eastAsia="ja-JP"/>
        </w:rPr>
        <w:t xml:space="preserve"> reference picture. </w:t>
      </w:r>
    </w:p>
    <w:p w:rsidR="00944988" w:rsidRPr="007D25B0" w:rsidRDefault="00944988" w:rsidP="002026D5">
      <w:pPr>
        <w:pStyle w:val="Annex3"/>
        <w:numPr>
          <w:ilvl w:val="2"/>
          <w:numId w:val="39"/>
        </w:numPr>
        <w:tabs>
          <w:tab w:val="clear" w:pos="1440"/>
        </w:tabs>
        <w:textAlignment w:val="auto"/>
        <w:rPr>
          <w:lang w:val="en-CA"/>
        </w:rPr>
      </w:pPr>
      <w:bookmarkStart w:id="1622" w:name="_Toc357439328"/>
      <w:bookmarkStart w:id="1623" w:name="_Toc356824354"/>
      <w:bookmarkStart w:id="1624" w:name="_Toc356148155"/>
      <w:bookmarkStart w:id="1625" w:name="_Toc348629473"/>
      <w:bookmarkStart w:id="1626" w:name="_Toc351367703"/>
      <w:bookmarkStart w:id="1627" w:name="_Ref364437029"/>
      <w:bookmarkStart w:id="1628" w:name="_Toc366772036"/>
      <w:r w:rsidRPr="007D25B0">
        <w:rPr>
          <w:lang w:val="en-CA"/>
        </w:rPr>
        <w:t>Scaling, transformation and array construction process prior to deblocking filter process</w:t>
      </w:r>
      <w:bookmarkEnd w:id="1622"/>
      <w:bookmarkEnd w:id="1623"/>
      <w:bookmarkEnd w:id="1624"/>
      <w:bookmarkEnd w:id="1625"/>
      <w:bookmarkEnd w:id="1626"/>
      <w:bookmarkEnd w:id="1627"/>
      <w:bookmarkEnd w:id="1628"/>
    </w:p>
    <w:p w:rsidR="00944988" w:rsidRPr="007D25B0" w:rsidRDefault="00944988" w:rsidP="00944988">
      <w:pPr>
        <w:pStyle w:val="3N"/>
        <w:rPr>
          <w:lang w:val="en-CA"/>
        </w:rPr>
      </w:pPr>
      <w:r w:rsidRPr="007D25B0">
        <w:rPr>
          <w:lang w:val="en-CA"/>
        </w:rPr>
        <w:t>The specifications in subclause 8.6 apply.</w:t>
      </w:r>
    </w:p>
    <w:p w:rsidR="00944988" w:rsidRPr="007D25B0" w:rsidRDefault="00944988" w:rsidP="002026D5">
      <w:pPr>
        <w:pStyle w:val="Annex3"/>
        <w:numPr>
          <w:ilvl w:val="2"/>
          <w:numId w:val="39"/>
        </w:numPr>
        <w:tabs>
          <w:tab w:val="clear" w:pos="1440"/>
        </w:tabs>
        <w:textAlignment w:val="auto"/>
        <w:rPr>
          <w:lang w:val="en-CA"/>
        </w:rPr>
      </w:pPr>
      <w:bookmarkStart w:id="1629" w:name="_Toc357439329"/>
      <w:bookmarkStart w:id="1630" w:name="_Toc356824355"/>
      <w:bookmarkStart w:id="1631" w:name="_Toc356148156"/>
      <w:bookmarkStart w:id="1632" w:name="_Toc348629474"/>
      <w:bookmarkStart w:id="1633" w:name="_Toc351367704"/>
      <w:bookmarkStart w:id="1634" w:name="_Ref364437036"/>
      <w:bookmarkStart w:id="1635" w:name="_Toc366772037"/>
      <w:r w:rsidRPr="007D25B0">
        <w:rPr>
          <w:lang w:val="en-CA"/>
        </w:rPr>
        <w:t>In-loop filter process</w:t>
      </w:r>
      <w:bookmarkEnd w:id="1629"/>
      <w:bookmarkEnd w:id="1630"/>
      <w:bookmarkEnd w:id="1631"/>
      <w:bookmarkEnd w:id="1632"/>
      <w:bookmarkEnd w:id="1633"/>
      <w:bookmarkEnd w:id="1634"/>
      <w:bookmarkEnd w:id="1635"/>
    </w:p>
    <w:p w:rsidR="00944988" w:rsidRPr="007D25B0" w:rsidRDefault="00944988" w:rsidP="00944988">
      <w:pPr>
        <w:pStyle w:val="3N"/>
        <w:rPr>
          <w:lang w:val="en-CA"/>
        </w:rPr>
      </w:pPr>
      <w:r w:rsidRPr="007D25B0">
        <w:rPr>
          <w:lang w:val="en-CA"/>
        </w:rPr>
        <w:t>The specifications in subclause 8.7 apply.</w:t>
      </w:r>
    </w:p>
    <w:p w:rsidR="00944988" w:rsidRPr="007D25B0" w:rsidRDefault="00944988" w:rsidP="002026D5">
      <w:pPr>
        <w:pStyle w:val="Annex2"/>
        <w:numPr>
          <w:ilvl w:val="1"/>
          <w:numId w:val="39"/>
        </w:numPr>
        <w:rPr>
          <w:lang w:val="en-CA"/>
        </w:rPr>
      </w:pPr>
      <w:bookmarkStart w:id="1636" w:name="_Toc357439330"/>
      <w:bookmarkStart w:id="1637" w:name="_Toc356824356"/>
      <w:bookmarkStart w:id="1638" w:name="_Toc356148157"/>
      <w:bookmarkStart w:id="1639" w:name="_Toc348629475"/>
      <w:bookmarkStart w:id="1640" w:name="_Toc351367705"/>
      <w:bookmarkStart w:id="1641" w:name="_Toc366772038"/>
      <w:r w:rsidRPr="007D25B0">
        <w:rPr>
          <w:lang w:val="en-CA"/>
        </w:rPr>
        <w:t>Parsing process</w:t>
      </w:r>
      <w:bookmarkEnd w:id="1636"/>
      <w:bookmarkEnd w:id="1637"/>
      <w:bookmarkEnd w:id="1638"/>
      <w:bookmarkEnd w:id="1639"/>
      <w:bookmarkEnd w:id="1640"/>
      <w:bookmarkEnd w:id="1641"/>
    </w:p>
    <w:p w:rsidR="00944988" w:rsidRPr="007D25B0" w:rsidRDefault="00944988" w:rsidP="00944988">
      <w:pPr>
        <w:pStyle w:val="3N"/>
        <w:rPr>
          <w:lang w:val="en-CA"/>
        </w:rPr>
      </w:pPr>
      <w:r w:rsidRPr="007D25B0">
        <w:rPr>
          <w:lang w:val="en-CA"/>
        </w:rPr>
        <w:t>The specifications in clause 9 apply.</w:t>
      </w:r>
    </w:p>
    <w:p w:rsidR="00944988" w:rsidRPr="007D25B0" w:rsidRDefault="00944988" w:rsidP="002026D5">
      <w:pPr>
        <w:pStyle w:val="Annex2"/>
        <w:numPr>
          <w:ilvl w:val="1"/>
          <w:numId w:val="39"/>
        </w:numPr>
        <w:rPr>
          <w:lang w:val="en-CA"/>
        </w:rPr>
      </w:pPr>
      <w:bookmarkStart w:id="1642" w:name="_Toc357439331"/>
      <w:bookmarkStart w:id="1643" w:name="_Toc356824357"/>
      <w:bookmarkStart w:id="1644" w:name="_Toc356148158"/>
      <w:bookmarkStart w:id="1645" w:name="_Toc348629476"/>
      <w:bookmarkStart w:id="1646" w:name="_Toc351367706"/>
      <w:bookmarkStart w:id="1647" w:name="_Toc366772039"/>
      <w:r w:rsidRPr="007D25B0">
        <w:rPr>
          <w:lang w:val="en-CA"/>
        </w:rPr>
        <w:t>Specification of bitstream subsets</w:t>
      </w:r>
      <w:bookmarkEnd w:id="1642"/>
      <w:bookmarkEnd w:id="1643"/>
      <w:bookmarkEnd w:id="1644"/>
      <w:bookmarkEnd w:id="1645"/>
      <w:bookmarkEnd w:id="1646"/>
      <w:bookmarkEnd w:id="1647"/>
      <w:r w:rsidRPr="007D25B0">
        <w:rPr>
          <w:lang w:val="en-CA"/>
        </w:rPr>
        <w:t xml:space="preserve"> </w:t>
      </w:r>
    </w:p>
    <w:p w:rsidR="00944988" w:rsidRPr="007D25B0" w:rsidRDefault="00944988" w:rsidP="00944988">
      <w:pPr>
        <w:pStyle w:val="3N"/>
        <w:rPr>
          <w:lang w:val="en-CA"/>
        </w:rPr>
      </w:pPr>
      <w:r w:rsidRPr="007D25B0">
        <w:rPr>
          <w:lang w:val="en-CA"/>
        </w:rPr>
        <w:t>The specifications in clause 10 apply.</w:t>
      </w:r>
    </w:p>
    <w:p w:rsidR="00944988" w:rsidRPr="007D25B0" w:rsidRDefault="00944988" w:rsidP="002026D5">
      <w:pPr>
        <w:pStyle w:val="Annex2"/>
        <w:numPr>
          <w:ilvl w:val="1"/>
          <w:numId w:val="39"/>
        </w:numPr>
        <w:rPr>
          <w:lang w:val="en-CA"/>
        </w:rPr>
      </w:pPr>
      <w:bookmarkStart w:id="1648" w:name="_Ref348007252"/>
      <w:bookmarkStart w:id="1649" w:name="_Toc357439332"/>
      <w:bookmarkStart w:id="1650" w:name="_Toc356824358"/>
      <w:bookmarkStart w:id="1651" w:name="_Toc356148159"/>
      <w:bookmarkStart w:id="1652" w:name="_Toc348629477"/>
      <w:bookmarkStart w:id="1653" w:name="_Toc351367707"/>
      <w:bookmarkStart w:id="1654" w:name="_Toc366772040"/>
      <w:r w:rsidRPr="007D25B0">
        <w:rPr>
          <w:lang w:val="en-CA"/>
        </w:rPr>
        <w:t>Profile</w:t>
      </w:r>
      <w:r w:rsidR="007A4CD0" w:rsidRPr="007D25B0">
        <w:rPr>
          <w:lang w:val="en-CA"/>
        </w:rPr>
        <w:t>s, tiers,</w:t>
      </w:r>
      <w:r w:rsidRPr="007D25B0">
        <w:rPr>
          <w:lang w:val="en-CA"/>
        </w:rPr>
        <w:t xml:space="preserve"> and levels</w:t>
      </w:r>
      <w:bookmarkEnd w:id="1648"/>
      <w:bookmarkEnd w:id="1649"/>
      <w:bookmarkEnd w:id="1650"/>
      <w:bookmarkEnd w:id="1651"/>
      <w:bookmarkEnd w:id="1652"/>
      <w:bookmarkEnd w:id="1653"/>
      <w:bookmarkEnd w:id="1654"/>
    </w:p>
    <w:p w:rsidR="007A4CD0" w:rsidRPr="007D25B0" w:rsidRDefault="007A4CD0" w:rsidP="002026D5">
      <w:pPr>
        <w:pStyle w:val="Annex3"/>
        <w:numPr>
          <w:ilvl w:val="2"/>
          <w:numId w:val="39"/>
        </w:numPr>
        <w:tabs>
          <w:tab w:val="clear" w:pos="1440"/>
        </w:tabs>
        <w:textAlignment w:val="auto"/>
        <w:rPr>
          <w:lang w:val="en-CA"/>
        </w:rPr>
      </w:pPr>
      <w:bookmarkStart w:id="1655" w:name="_Toc357439333"/>
      <w:bookmarkStart w:id="1656" w:name="_Toc356824359"/>
      <w:bookmarkStart w:id="1657" w:name="_Toc356148160"/>
      <w:bookmarkStart w:id="1658" w:name="_Toc348629478"/>
      <w:bookmarkStart w:id="1659" w:name="_Toc351367708"/>
      <w:bookmarkStart w:id="1660" w:name="_Toc366772041"/>
      <w:r w:rsidRPr="007D25B0">
        <w:rPr>
          <w:lang w:val="en-CA"/>
        </w:rPr>
        <w:t>Profiles</w:t>
      </w:r>
      <w:bookmarkEnd w:id="1655"/>
      <w:bookmarkEnd w:id="1656"/>
      <w:bookmarkEnd w:id="1657"/>
      <w:bookmarkEnd w:id="1658"/>
      <w:bookmarkEnd w:id="1659"/>
      <w:bookmarkEnd w:id="1660"/>
    </w:p>
    <w:p w:rsidR="00944988" w:rsidRPr="007D25B0" w:rsidRDefault="00944988" w:rsidP="00920F0C">
      <w:pPr>
        <w:pStyle w:val="Annex4"/>
      </w:pPr>
      <w:bookmarkStart w:id="1661" w:name="_Toc357439334"/>
      <w:bookmarkStart w:id="1662" w:name="_Toc356824360"/>
      <w:bookmarkStart w:id="1663" w:name="_Toc356148161"/>
      <w:bookmarkStart w:id="1664" w:name="_Toc348629479"/>
      <w:bookmarkStart w:id="1665" w:name="_Toc351367709"/>
      <w:bookmarkStart w:id="1666" w:name="_Toc366772042"/>
      <w:r w:rsidRPr="007D25B0">
        <w:t>General</w:t>
      </w:r>
      <w:bookmarkEnd w:id="1661"/>
      <w:bookmarkEnd w:id="1662"/>
      <w:bookmarkEnd w:id="1663"/>
      <w:bookmarkEnd w:id="1664"/>
      <w:bookmarkEnd w:id="1665"/>
      <w:bookmarkEnd w:id="1666"/>
    </w:p>
    <w:p w:rsidR="007A4CD0" w:rsidRPr="007D25B0" w:rsidRDefault="0090496B" w:rsidP="007A4CD0">
      <w:pPr>
        <w:pStyle w:val="3N"/>
        <w:rPr>
          <w:lang w:val="en-CA"/>
        </w:rPr>
      </w:pPr>
      <w:proofErr w:type="gramStart"/>
      <w:r w:rsidRPr="007D25B0">
        <w:rPr>
          <w:lang w:val="en-CA"/>
        </w:rPr>
        <w:t>TBD.</w:t>
      </w:r>
      <w:proofErr w:type="gramEnd"/>
      <w:r w:rsidR="007A4CD0" w:rsidRPr="007D25B0">
        <w:rPr>
          <w:lang w:val="en-CA"/>
        </w:rPr>
        <w:t xml:space="preserve"> </w:t>
      </w:r>
    </w:p>
    <w:p w:rsidR="00C6730C" w:rsidRPr="007D25B0" w:rsidRDefault="00157FE5" w:rsidP="00C6730C">
      <w:pPr>
        <w:pStyle w:val="Annex4"/>
      </w:pPr>
      <w:bookmarkStart w:id="1667" w:name="_Toc366772043"/>
      <w:bookmarkStart w:id="1668" w:name="_Toc356824362"/>
      <w:r w:rsidRPr="007D25B0">
        <w:t>Scalable Main profile</w:t>
      </w:r>
      <w:bookmarkStart w:id="1669" w:name="_Toc356148163"/>
      <w:bookmarkEnd w:id="1667"/>
    </w:p>
    <w:p w:rsidR="00A13D98" w:rsidRPr="007D25B0" w:rsidRDefault="00C449F3" w:rsidP="00920F0C">
      <w:pPr>
        <w:rPr>
          <w:lang w:val="en-CA"/>
        </w:rPr>
      </w:pPr>
      <w:r w:rsidRPr="007D25B0">
        <w:rPr>
          <w:lang w:val="en-CA"/>
        </w:rPr>
        <w:t>Bitstreams conforming to the scalable main profile shall obey</w:t>
      </w:r>
      <w:r w:rsidR="00A13D98" w:rsidRPr="007D25B0">
        <w:rPr>
          <w:lang w:val="en-CA"/>
        </w:rPr>
        <w:t xml:space="preserve"> the following </w:t>
      </w:r>
      <w:r w:rsidRPr="007D25B0">
        <w:rPr>
          <w:lang w:val="en-CA"/>
        </w:rPr>
        <w:t>constraints:</w:t>
      </w:r>
    </w:p>
    <w:p w:rsidR="00F63ADA" w:rsidRPr="007D25B0" w:rsidRDefault="000D0FD2" w:rsidP="00F63ADA">
      <w:pPr>
        <w:ind w:left="434" w:hanging="434"/>
        <w:rPr>
          <w:lang w:val="en-CA" w:eastAsia="zh-CN"/>
        </w:rPr>
      </w:pPr>
      <w:bookmarkStart w:id="1670" w:name="_Toc357439336"/>
      <w:r w:rsidRPr="007D25B0">
        <w:rPr>
          <w:noProof/>
        </w:rPr>
        <w:t>–</w:t>
      </w:r>
      <w:r w:rsidRPr="007D25B0">
        <w:rPr>
          <w:noProof/>
          <w:lang w:eastAsia="ko-KR"/>
        </w:rPr>
        <w:tab/>
      </w:r>
      <w:r w:rsidR="00C449F3" w:rsidRPr="007D25B0">
        <w:rPr>
          <w:noProof/>
        </w:rPr>
        <w:t>The</w:t>
      </w:r>
      <w:r w:rsidR="00C449F3" w:rsidRPr="007D25B0">
        <w:rPr>
          <w:lang w:val="en-CA" w:eastAsia="zh-CN"/>
        </w:rPr>
        <w:t xml:space="preserve"> picture resampling process </w:t>
      </w:r>
      <w:r w:rsidR="00B322CF" w:rsidRPr="007D25B0">
        <w:rPr>
          <w:lang w:val="en-CA" w:eastAsia="zh-CN"/>
        </w:rPr>
        <w:t xml:space="preserve">of picture sample values </w:t>
      </w:r>
      <w:r w:rsidR="00C449F3" w:rsidRPr="007D25B0">
        <w:rPr>
          <w:lang w:val="en-CA" w:eastAsia="zh-CN"/>
        </w:rPr>
        <w:t xml:space="preserve">as specified in subclause </w:t>
      </w:r>
      <w:r w:rsidR="002D2385" w:rsidRPr="007D25B0">
        <w:fldChar w:fldCharType="begin"/>
      </w:r>
      <w:r w:rsidR="002D2385" w:rsidRPr="007D25B0">
        <w:instrText xml:space="preserve"> REF _Ref348598889 \r \h  \* MERGEFORMAT </w:instrText>
      </w:r>
      <w:r w:rsidR="002D2385" w:rsidRPr="007D25B0">
        <w:fldChar w:fldCharType="separate"/>
      </w:r>
      <w:r w:rsidR="004C44E5" w:rsidRPr="007D25B0">
        <w:t>H.8.1.4.1</w:t>
      </w:r>
      <w:r w:rsidR="002D2385" w:rsidRPr="007D25B0">
        <w:fldChar w:fldCharType="end"/>
      </w:r>
      <w:r w:rsidR="00C449F3" w:rsidRPr="007D25B0">
        <w:rPr>
          <w:lang w:val="en-CA" w:eastAsia="zh-CN"/>
        </w:rPr>
        <w:t xml:space="preserve"> shall not be invoked more than once for decoding of each particular picture</w:t>
      </w:r>
      <w:r w:rsidR="00753BC0" w:rsidRPr="007D25B0">
        <w:rPr>
          <w:lang w:val="en-CA" w:eastAsia="zh-CN"/>
        </w:rPr>
        <w:t xml:space="preserve"> and t</w:t>
      </w:r>
      <w:r w:rsidR="006F7718" w:rsidRPr="007D25B0">
        <w:rPr>
          <w:lang w:val="en-CA" w:eastAsia="zh-CN"/>
        </w:rPr>
        <w:t xml:space="preserve">he resampling process of picture motion field as specified in subclause </w:t>
      </w:r>
      <w:r w:rsidR="002D2385" w:rsidRPr="007D25B0">
        <w:fldChar w:fldCharType="begin"/>
      </w:r>
      <w:r w:rsidR="002D2385" w:rsidRPr="007D25B0">
        <w:instrText xml:space="preserve"> REF _Ref364437164 \r \h  \* MERGEFORMAT </w:instrText>
      </w:r>
      <w:r w:rsidR="002D2385" w:rsidRPr="007D25B0">
        <w:fldChar w:fldCharType="separate"/>
      </w:r>
      <w:r w:rsidR="004C44E5" w:rsidRPr="007D25B0">
        <w:rPr>
          <w:lang w:val="en-CA" w:eastAsia="zh-CN"/>
        </w:rPr>
        <w:t>H.8.1.4.2</w:t>
      </w:r>
      <w:r w:rsidR="002D2385" w:rsidRPr="007D25B0">
        <w:fldChar w:fldCharType="end"/>
      </w:r>
      <w:r w:rsidR="006F7718" w:rsidRPr="007D25B0">
        <w:rPr>
          <w:lang w:val="en-CA" w:eastAsia="zh-CN"/>
        </w:rPr>
        <w:t xml:space="preserve"> shall not be invoked more than once for decoding of each particular picture.</w:t>
      </w:r>
      <w:r w:rsidR="00F63ADA" w:rsidRPr="007D25B0">
        <w:rPr>
          <w:lang w:val="en-CA" w:eastAsia="zh-CN"/>
        </w:rPr>
        <w:t xml:space="preserve"> When both picture sample values and picture motion field resampling processes are invoked for decoding of a particular picture, they shall be applied to the same reference layer picture.</w:t>
      </w:r>
    </w:p>
    <w:p w:rsidR="001866A6" w:rsidRPr="007D25B0" w:rsidRDefault="001866A6" w:rsidP="001866A6">
      <w:pPr>
        <w:ind w:left="434" w:hanging="434"/>
        <w:rPr>
          <w:lang w:val="en-US" w:eastAsia="zh-CN"/>
        </w:rPr>
      </w:pPr>
      <w:r w:rsidRPr="007D25B0">
        <w:rPr>
          <w:lang w:val="en-CA" w:eastAsia="zh-CN"/>
        </w:rPr>
        <w:t>–</w:t>
      </w:r>
      <w:r w:rsidRPr="007D25B0">
        <w:rPr>
          <w:lang w:val="en-CA" w:eastAsia="zh-CN"/>
        </w:rPr>
        <w:tab/>
      </w:r>
      <w:r w:rsidRPr="007D25B0">
        <w:rPr>
          <w:lang w:val="en-US" w:eastAsia="ja-JP"/>
        </w:rPr>
        <w:t xml:space="preserve">When </w:t>
      </w:r>
      <w:r w:rsidRPr="007D25B0">
        <w:rPr>
          <w:rFonts w:eastAsia="Batang"/>
          <w:bCs/>
          <w:lang w:val="en-US" w:eastAsia="ko-KR"/>
        </w:rPr>
        <w:t>DependencyId</w:t>
      </w:r>
      <w:r w:rsidRPr="007D25B0">
        <w:rPr>
          <w:lang w:val="en-US" w:eastAsia="ja-JP"/>
        </w:rPr>
        <w:t xml:space="preserve">[ i ] is equal to 1, ScalabilityId[ LayerIdxInVps [ i ]][ smIdx ] shall be equal to 0 for any smIdx value from 0 to 15, inclusive, that is not equal to </w:t>
      </w:r>
      <w:r w:rsidR="00C2459E" w:rsidRPr="007D25B0">
        <w:rPr>
          <w:lang w:val="en-US" w:eastAsia="ja-JP"/>
        </w:rPr>
        <w:t>2</w:t>
      </w:r>
      <w:r w:rsidRPr="007D25B0">
        <w:rPr>
          <w:lang w:val="en-US" w:eastAsia="ja-JP"/>
        </w:rPr>
        <w:t>, for any coded picture with nuh_layer_id equal to i.</w:t>
      </w:r>
    </w:p>
    <w:p w:rsidR="00E35662" w:rsidRPr="007D25B0" w:rsidRDefault="000D0FD2" w:rsidP="000D0FD2">
      <w:pPr>
        <w:ind w:left="434" w:hanging="434"/>
        <w:rPr>
          <w:sz w:val="21"/>
        </w:rPr>
      </w:pPr>
      <w:r w:rsidRPr="007D25B0">
        <w:rPr>
          <w:noProof/>
        </w:rPr>
        <w:t>–</w:t>
      </w:r>
      <w:r w:rsidRPr="007D25B0">
        <w:rPr>
          <w:noProof/>
          <w:lang w:eastAsia="ko-KR"/>
        </w:rPr>
        <w:tab/>
      </w:r>
      <w:r w:rsidR="00E35662" w:rsidRPr="007D25B0">
        <w:rPr>
          <w:lang w:val="en-CA" w:eastAsia="ko-KR"/>
        </w:rPr>
        <w:t xml:space="preserve">When avc_base_layer_flag equal to 1, it is a requirement of bitstream conformance that </w:t>
      </w:r>
      <w:proofErr w:type="gramStart"/>
      <w:r w:rsidR="00C23C19" w:rsidRPr="007D25B0">
        <w:rPr>
          <w:rFonts w:eastAsia="Batang"/>
          <w:bCs/>
          <w:lang w:eastAsia="ko-KR"/>
        </w:rPr>
        <w:t>MotionPredEnabledFlag</w:t>
      </w:r>
      <w:r w:rsidR="00E35662" w:rsidRPr="007D25B0">
        <w:rPr>
          <w:lang w:val="en-CA" w:eastAsia="ko-KR"/>
        </w:rPr>
        <w:t>[</w:t>
      </w:r>
      <w:proofErr w:type="gramEnd"/>
      <w:r w:rsidR="00E35662" w:rsidRPr="007D25B0">
        <w:rPr>
          <w:lang w:val="en-CA" w:eastAsia="ko-KR"/>
        </w:rPr>
        <w:t> iNuhLId ][ </w:t>
      </w:r>
      <w:r w:rsidR="00710DDC" w:rsidRPr="007D25B0">
        <w:rPr>
          <w:lang w:val="en-CA" w:eastAsia="ko-KR"/>
        </w:rPr>
        <w:t>0 </w:t>
      </w:r>
      <w:r w:rsidR="00E35662" w:rsidRPr="007D25B0">
        <w:rPr>
          <w:lang w:val="en-CA" w:eastAsia="ko-KR"/>
        </w:rPr>
        <w:t>] shall be equal to 0 for iNuhLId equal to any value of nuh_layer_id present in the bitstream.</w:t>
      </w:r>
    </w:p>
    <w:p w:rsidR="007A4CD0" w:rsidRPr="007D25B0" w:rsidRDefault="00A21EA9" w:rsidP="002026D5">
      <w:pPr>
        <w:pStyle w:val="Annex3"/>
        <w:numPr>
          <w:ilvl w:val="2"/>
          <w:numId w:val="39"/>
        </w:numPr>
        <w:tabs>
          <w:tab w:val="clear" w:pos="1440"/>
        </w:tabs>
        <w:textAlignment w:val="auto"/>
        <w:rPr>
          <w:lang w:val="en-CA"/>
        </w:rPr>
      </w:pPr>
      <w:bookmarkStart w:id="1671" w:name="_Toc348629482"/>
      <w:bookmarkStart w:id="1672" w:name="_Toc351367712"/>
      <w:bookmarkStart w:id="1673" w:name="_Toc366772044"/>
      <w:r w:rsidRPr="007D25B0">
        <w:rPr>
          <w:lang w:val="en-CA"/>
        </w:rPr>
        <w:lastRenderedPageBreak/>
        <w:t>Tiers and levels</w:t>
      </w:r>
      <w:bookmarkEnd w:id="1668"/>
      <w:bookmarkEnd w:id="1669"/>
      <w:bookmarkEnd w:id="1670"/>
      <w:bookmarkEnd w:id="1671"/>
      <w:bookmarkEnd w:id="1672"/>
      <w:bookmarkEnd w:id="1673"/>
    </w:p>
    <w:p w:rsidR="00A21EA9" w:rsidRPr="007D25B0" w:rsidRDefault="00A21EA9" w:rsidP="00A21EA9">
      <w:pPr>
        <w:pStyle w:val="3N"/>
        <w:rPr>
          <w:lang w:val="en-CA"/>
        </w:rPr>
      </w:pPr>
      <w:r w:rsidRPr="007D25B0">
        <w:rPr>
          <w:lang w:val="en-CA"/>
        </w:rPr>
        <w:t>TBD</w:t>
      </w:r>
    </w:p>
    <w:p w:rsidR="00944988" w:rsidRPr="007D25B0" w:rsidRDefault="00944988" w:rsidP="002026D5">
      <w:pPr>
        <w:pStyle w:val="Annex2"/>
        <w:numPr>
          <w:ilvl w:val="1"/>
          <w:numId w:val="39"/>
        </w:numPr>
        <w:rPr>
          <w:lang w:val="en-CA"/>
        </w:rPr>
      </w:pPr>
      <w:bookmarkStart w:id="1674" w:name="_Toc357439337"/>
      <w:bookmarkStart w:id="1675" w:name="_Toc356824363"/>
      <w:bookmarkStart w:id="1676" w:name="_Toc356148164"/>
      <w:bookmarkStart w:id="1677" w:name="_Toc348629483"/>
      <w:bookmarkStart w:id="1678" w:name="_Toc351367713"/>
      <w:bookmarkStart w:id="1679" w:name="_Toc366772045"/>
      <w:r w:rsidRPr="007D25B0">
        <w:rPr>
          <w:lang w:val="en-CA"/>
        </w:rPr>
        <w:t>Byte stream format</w:t>
      </w:r>
      <w:bookmarkEnd w:id="1674"/>
      <w:bookmarkEnd w:id="1675"/>
      <w:bookmarkEnd w:id="1676"/>
      <w:bookmarkEnd w:id="1677"/>
      <w:bookmarkEnd w:id="1678"/>
      <w:bookmarkEnd w:id="1679"/>
    </w:p>
    <w:p w:rsidR="00944988" w:rsidRPr="007D25B0" w:rsidRDefault="006D0CA7" w:rsidP="00944988">
      <w:pPr>
        <w:pStyle w:val="3N"/>
        <w:rPr>
          <w:lang w:val="en-CA"/>
        </w:rPr>
      </w:pPr>
      <w:r w:rsidRPr="007D25B0">
        <w:rPr>
          <w:lang w:val="en-CA"/>
        </w:rPr>
        <w:t>The specifications in subclause</w:t>
      </w:r>
      <w:r w:rsidR="00944988" w:rsidRPr="007D25B0">
        <w:rPr>
          <w:lang w:val="en-CA"/>
        </w:rPr>
        <w:t xml:space="preserve"> </w:t>
      </w:r>
      <w:r w:rsidR="002D2385" w:rsidRPr="007D25B0">
        <w:fldChar w:fldCharType="begin"/>
      </w:r>
      <w:r w:rsidR="002D2385" w:rsidRPr="007D25B0">
        <w:instrText xml:space="preserve"> REF _Ref364437770 \r \h  \* MERGEFORMAT </w:instrText>
      </w:r>
      <w:r w:rsidR="002D2385" w:rsidRPr="007D25B0">
        <w:fldChar w:fldCharType="separate"/>
      </w:r>
      <w:r w:rsidR="004C44E5" w:rsidRPr="007D25B0">
        <w:rPr>
          <w:lang w:val="en-CA"/>
        </w:rPr>
        <w:t>F.12</w:t>
      </w:r>
      <w:r w:rsidR="002D2385" w:rsidRPr="007D25B0">
        <w:fldChar w:fldCharType="end"/>
      </w:r>
      <w:r w:rsidR="008917A6" w:rsidRPr="007D25B0">
        <w:rPr>
          <w:lang w:val="en-CA"/>
        </w:rPr>
        <w:t xml:space="preserve"> </w:t>
      </w:r>
      <w:r w:rsidR="00944988" w:rsidRPr="007D25B0">
        <w:rPr>
          <w:lang w:val="en-CA"/>
        </w:rPr>
        <w:t>apply.</w:t>
      </w:r>
    </w:p>
    <w:p w:rsidR="00944988" w:rsidRPr="007D25B0" w:rsidRDefault="00944988" w:rsidP="002026D5">
      <w:pPr>
        <w:pStyle w:val="Annex2"/>
        <w:numPr>
          <w:ilvl w:val="1"/>
          <w:numId w:val="39"/>
        </w:numPr>
        <w:rPr>
          <w:lang w:val="en-CA"/>
        </w:rPr>
      </w:pPr>
      <w:bookmarkStart w:id="1680" w:name="_Toc357439338"/>
      <w:bookmarkStart w:id="1681" w:name="_Toc356824364"/>
      <w:bookmarkStart w:id="1682" w:name="_Toc356148165"/>
      <w:bookmarkStart w:id="1683" w:name="_Toc348629484"/>
      <w:bookmarkStart w:id="1684" w:name="_Toc351367714"/>
      <w:bookmarkStart w:id="1685" w:name="_Toc366772046"/>
      <w:r w:rsidRPr="007D25B0">
        <w:rPr>
          <w:lang w:val="en-CA"/>
        </w:rPr>
        <w:t>Hypothetical reference decoder</w:t>
      </w:r>
      <w:bookmarkEnd w:id="1680"/>
      <w:bookmarkEnd w:id="1681"/>
      <w:bookmarkEnd w:id="1682"/>
      <w:bookmarkEnd w:id="1683"/>
      <w:bookmarkEnd w:id="1684"/>
      <w:bookmarkEnd w:id="1685"/>
    </w:p>
    <w:p w:rsidR="006D0CA7" w:rsidRPr="007D25B0" w:rsidRDefault="006D0CA7" w:rsidP="006D0CA7">
      <w:pPr>
        <w:pStyle w:val="3N"/>
        <w:rPr>
          <w:lang w:val="en-CA"/>
        </w:rPr>
      </w:pPr>
      <w:r w:rsidRPr="007D25B0">
        <w:rPr>
          <w:lang w:val="en-CA"/>
        </w:rPr>
        <w:t xml:space="preserve">The specifications in subclause </w:t>
      </w:r>
      <w:r w:rsidR="002D2385" w:rsidRPr="007D25B0">
        <w:fldChar w:fldCharType="begin"/>
      </w:r>
      <w:r w:rsidR="002D2385" w:rsidRPr="007D25B0">
        <w:instrText xml:space="preserve"> REF _Ref364437780 \r \h  \* MERGEFORMAT </w:instrText>
      </w:r>
      <w:r w:rsidR="002D2385" w:rsidRPr="007D25B0">
        <w:fldChar w:fldCharType="separate"/>
      </w:r>
      <w:r w:rsidR="004C44E5" w:rsidRPr="007D25B0">
        <w:rPr>
          <w:lang w:val="en-CA"/>
        </w:rPr>
        <w:t>F.13</w:t>
      </w:r>
      <w:r w:rsidR="002D2385" w:rsidRPr="007D25B0">
        <w:fldChar w:fldCharType="end"/>
      </w:r>
      <w:r w:rsidRPr="007D25B0">
        <w:rPr>
          <w:lang w:val="en-CA"/>
        </w:rPr>
        <w:t xml:space="preserve"> and its subclauses apply.</w:t>
      </w:r>
    </w:p>
    <w:p w:rsidR="00944988" w:rsidRPr="007D25B0" w:rsidRDefault="00944988" w:rsidP="002026D5">
      <w:pPr>
        <w:pStyle w:val="Annex2"/>
        <w:numPr>
          <w:ilvl w:val="1"/>
          <w:numId w:val="39"/>
        </w:numPr>
        <w:rPr>
          <w:lang w:val="en-CA"/>
        </w:rPr>
      </w:pPr>
      <w:bookmarkStart w:id="1686" w:name="_Toc357439339"/>
      <w:bookmarkStart w:id="1687" w:name="_Toc356824365"/>
      <w:bookmarkStart w:id="1688" w:name="_Toc356148166"/>
      <w:bookmarkStart w:id="1689" w:name="_Toc348629485"/>
      <w:bookmarkStart w:id="1690" w:name="_Toc351367715"/>
      <w:bookmarkStart w:id="1691" w:name="_Toc366772047"/>
      <w:r w:rsidRPr="007D25B0">
        <w:rPr>
          <w:lang w:val="en-CA"/>
        </w:rPr>
        <w:t>SEI messages</w:t>
      </w:r>
      <w:bookmarkEnd w:id="1686"/>
      <w:bookmarkEnd w:id="1687"/>
      <w:bookmarkEnd w:id="1688"/>
      <w:bookmarkEnd w:id="1689"/>
      <w:bookmarkEnd w:id="1690"/>
      <w:bookmarkEnd w:id="1691"/>
    </w:p>
    <w:p w:rsidR="0045419A" w:rsidRPr="007D25B0" w:rsidRDefault="0045419A" w:rsidP="0045419A">
      <w:pPr>
        <w:pStyle w:val="3N"/>
        <w:rPr>
          <w:lang w:val="en-CA"/>
        </w:rPr>
      </w:pPr>
      <w:r w:rsidRPr="007D25B0">
        <w:rPr>
          <w:lang w:val="en-CA"/>
        </w:rPr>
        <w:t xml:space="preserve">The specifications in Annex D and subclause </w:t>
      </w:r>
      <w:r w:rsidR="002D2385" w:rsidRPr="007D25B0">
        <w:fldChar w:fldCharType="begin"/>
      </w:r>
      <w:r w:rsidR="002D2385" w:rsidRPr="007D25B0">
        <w:instrText xml:space="preserve"> REF _Ref364437794 \r \h  \* MERGEFORMAT </w:instrText>
      </w:r>
      <w:r w:rsidR="002D2385" w:rsidRPr="007D25B0">
        <w:fldChar w:fldCharType="separate"/>
      </w:r>
      <w:r w:rsidR="004C44E5" w:rsidRPr="007D25B0">
        <w:rPr>
          <w:lang w:val="en-CA"/>
        </w:rPr>
        <w:t>F.14</w:t>
      </w:r>
      <w:r w:rsidR="002D2385" w:rsidRPr="007D25B0">
        <w:fldChar w:fldCharType="end"/>
      </w:r>
      <w:r w:rsidR="00C6730C" w:rsidRPr="007D25B0">
        <w:rPr>
          <w:lang w:val="en-CA"/>
        </w:rPr>
        <w:t xml:space="preserve"> and its subclauses</w:t>
      </w:r>
      <w:r w:rsidRPr="007D25B0">
        <w:rPr>
          <w:lang w:val="en-CA"/>
        </w:rPr>
        <w:t xml:space="preserve"> apply.</w:t>
      </w:r>
    </w:p>
    <w:p w:rsidR="00944988" w:rsidRPr="007D25B0" w:rsidRDefault="00944988" w:rsidP="002026D5">
      <w:pPr>
        <w:pStyle w:val="Annex2"/>
        <w:numPr>
          <w:ilvl w:val="1"/>
          <w:numId w:val="39"/>
        </w:numPr>
        <w:rPr>
          <w:lang w:val="en-CA"/>
        </w:rPr>
      </w:pPr>
      <w:bookmarkStart w:id="1692" w:name="_Toc356148169"/>
      <w:bookmarkStart w:id="1693" w:name="_Toc357439344"/>
      <w:bookmarkStart w:id="1694" w:name="_Toc356824370"/>
      <w:bookmarkStart w:id="1695" w:name="_Toc356148173"/>
      <w:bookmarkStart w:id="1696" w:name="_Toc348629486"/>
      <w:bookmarkStart w:id="1697" w:name="_Toc351367716"/>
      <w:bookmarkStart w:id="1698" w:name="_Toc366772048"/>
      <w:bookmarkEnd w:id="1692"/>
      <w:r w:rsidRPr="007D25B0">
        <w:rPr>
          <w:lang w:val="en-CA"/>
        </w:rPr>
        <w:t>Video usability information</w:t>
      </w:r>
      <w:bookmarkEnd w:id="1693"/>
      <w:bookmarkEnd w:id="1694"/>
      <w:bookmarkEnd w:id="1695"/>
      <w:bookmarkEnd w:id="1696"/>
      <w:bookmarkEnd w:id="1697"/>
      <w:bookmarkEnd w:id="1698"/>
    </w:p>
    <w:p w:rsidR="00825811" w:rsidRPr="008E14A4" w:rsidRDefault="00825811" w:rsidP="00825811">
      <w:r w:rsidRPr="007D25B0">
        <w:t xml:space="preserve">The specifications in Annex </w:t>
      </w:r>
      <w:r w:rsidR="002D2385" w:rsidRPr="007D25B0">
        <w:fldChar w:fldCharType="begin"/>
      </w:r>
      <w:r w:rsidR="002D2385" w:rsidRPr="007D25B0">
        <w:instrText xml:space="preserve"> REF _Ref364437801 \r \h  \* MERGEFORMAT </w:instrText>
      </w:r>
      <w:r w:rsidR="002D2385" w:rsidRPr="007D25B0">
        <w:fldChar w:fldCharType="separate"/>
      </w:r>
      <w:r w:rsidR="004C44E5" w:rsidRPr="007D25B0">
        <w:t>F.15</w:t>
      </w:r>
      <w:r w:rsidR="002D2385" w:rsidRPr="007D25B0">
        <w:fldChar w:fldCharType="end"/>
      </w:r>
      <w:r w:rsidRPr="007D25B0">
        <w:t xml:space="preserve"> apply.</w:t>
      </w:r>
    </w:p>
    <w:p w:rsidR="008D66D2" w:rsidRPr="00032915" w:rsidRDefault="008D66D2" w:rsidP="00074F68"/>
    <w:sectPr w:rsidR="008D66D2" w:rsidRPr="00032915" w:rsidSect="001533A7">
      <w:headerReference w:type="even" r:id="rId24"/>
      <w:headerReference w:type="default" r:id="rId25"/>
      <w:footerReference w:type="even" r:id="rId26"/>
      <w:footerReference w:type="default" r:id="rId27"/>
      <w:pgSz w:w="11907" w:h="16834" w:code="9"/>
      <w:pgMar w:top="1089" w:right="1089" w:bottom="1089" w:left="1089" w:header="482" w:footer="482" w:gutter="0"/>
      <w:paperSrc w:first="15" w:other="15"/>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7B33" w:rsidRDefault="00857B33">
      <w:r>
        <w:separator/>
      </w:r>
    </w:p>
  </w:endnote>
  <w:endnote w:type="continuationSeparator" w:id="0">
    <w:p w:rsidR="00857B33" w:rsidRDefault="00857B33">
      <w:r>
        <w:continuationSeparator/>
      </w:r>
    </w:p>
  </w:endnote>
  <w:endnote w:type="continuationNotice" w:id="1">
    <w:p w:rsidR="00857B33" w:rsidRDefault="00857B33">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charset w:val="00"/>
    <w:family w:val="roman"/>
    <w:pitch w:val="variable"/>
    <w:sig w:usb0="00003A87" w:usb1="00000000" w:usb2="00000000" w:usb3="00000000" w:csb0="000000FF" w:csb1="00000000"/>
  </w:font>
  <w:font w:name="ZapfDingbats">
    <w:panose1 w:val="00000000000000000000"/>
    <w:charset w:val="02"/>
    <w:family w:val="decorative"/>
    <w:notTrueType/>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BB7" w:rsidRPr="00CB04EC" w:rsidRDefault="00F93BB7" w:rsidP="00BC26FB">
    <w:pPr>
      <w:pStyle w:val="Footer"/>
      <w:rPr>
        <w:b/>
        <w:lang w:val="fr-CH"/>
      </w:rP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347C84">
      <w:rPr>
        <w:bCs/>
        <w:noProof/>
        <w:lang w:val="fr-CH"/>
      </w:rPr>
      <w:t>ii</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H.HEVC</w:t>
    </w:r>
    <w:r>
      <w:rPr>
        <w:b/>
      </w:rPr>
      <w:t xml:space="preserve"> (201x 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BB7" w:rsidRPr="00C37EDE" w:rsidRDefault="00F93BB7" w:rsidP="00A46EF8">
    <w:pPr>
      <w:rPr>
        <w:b/>
        <w:bCs/>
      </w:rPr>
    </w:pPr>
    <w:r w:rsidRPr="00C37EDE">
      <w:tab/>
    </w:r>
    <w:r w:rsidRPr="00C37EDE">
      <w:tab/>
    </w:r>
    <w:r>
      <w:t>Draft Rec. ITU-T H.HEVC (201x E)</w:t>
    </w:r>
    <w:r w:rsidRPr="00C37EDE">
      <w:tab/>
    </w:r>
    <w:r w:rsidRPr="00C37EDE">
      <w:rPr>
        <w:b/>
        <w:bCs/>
      </w:rPr>
      <w:fldChar w:fldCharType="begin"/>
    </w:r>
    <w:r w:rsidRPr="00C37EDE">
      <w:rPr>
        <w:b/>
        <w:bCs/>
      </w:rPr>
      <w:instrText xml:space="preserve"> PAGE   \* MERGEFORMAT </w:instrText>
    </w:r>
    <w:r w:rsidRPr="00C37EDE">
      <w:rPr>
        <w:b/>
        <w:bCs/>
      </w:rPr>
      <w:fldChar w:fldCharType="separate"/>
    </w:r>
    <w:r w:rsidR="00347C84">
      <w:rPr>
        <w:b/>
        <w:bCs/>
        <w:noProof/>
      </w:rPr>
      <w:t>iii</w:t>
    </w:r>
    <w:r w:rsidRPr="00C37EDE">
      <w:rPr>
        <w:b/>
        <w:bC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BB7" w:rsidRPr="00CB04EC" w:rsidRDefault="00F93BB7" w:rsidP="003512F1">
    <w:pPr>
      <w:tabs>
        <w:tab w:val="clear" w:pos="794"/>
        <w:tab w:val="clear" w:pos="1191"/>
        <w:tab w:val="clear" w:pos="1588"/>
        <w:tab w:val="clear" w:pos="1985"/>
        <w:tab w:val="right" w:pos="7938"/>
        <w:tab w:val="right" w:pos="9639"/>
      </w:tabs>
    </w:pPr>
    <w:r w:rsidRPr="00C37EDE">
      <w:tab/>
    </w:r>
    <w:r>
      <w:t>Draft Rec. ITU-T H.HEVC (201x E)</w:t>
    </w:r>
    <w:r w:rsidRPr="00C37EDE">
      <w:tab/>
    </w:r>
    <w:r w:rsidRPr="00C37EDE">
      <w:rPr>
        <w:b/>
        <w:bCs/>
      </w:rPr>
      <w:fldChar w:fldCharType="begin"/>
    </w:r>
    <w:r w:rsidRPr="00C37EDE">
      <w:rPr>
        <w:b/>
        <w:bCs/>
      </w:rPr>
      <w:instrText xml:space="preserve"> PAGE   \* MERGEFORMAT </w:instrText>
    </w:r>
    <w:r w:rsidRPr="00C37EDE">
      <w:rPr>
        <w:b/>
        <w:bCs/>
      </w:rPr>
      <w:fldChar w:fldCharType="separate"/>
    </w:r>
    <w:r w:rsidR="00347C84">
      <w:rPr>
        <w:b/>
        <w:bCs/>
        <w:noProof/>
      </w:rPr>
      <w:t>64</w:t>
    </w:r>
    <w:r w:rsidRPr="00C37EDE">
      <w:rPr>
        <w:b/>
        <w:bC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BB7" w:rsidRPr="00CB04EC" w:rsidRDefault="00F93BB7" w:rsidP="00CB04EC">
    <w:pPr>
      <w:pStyle w:val="Foote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347C84">
      <w:rPr>
        <w:bCs/>
        <w:noProof/>
        <w:lang w:val="fr-CH"/>
      </w:rPr>
      <w:t>65</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H.HEVC</w:t>
    </w:r>
    <w:r>
      <w:rPr>
        <w:b/>
      </w:rPr>
      <w:t xml:space="preserve"> (201x 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7B33" w:rsidRDefault="00857B33">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857B33" w:rsidRDefault="00857B33"/>
  </w:footnote>
  <w:footnote w:type="continuationSeparator" w:id="0">
    <w:p w:rsidR="00857B33" w:rsidRDefault="00857B33">
      <w:r>
        <w:continuationSeparator/>
      </w:r>
    </w:p>
  </w:footnote>
  <w:footnote w:type="continuationNotice" w:id="1">
    <w:p w:rsidR="00857B33" w:rsidRDefault="00857B33">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BB7" w:rsidRDefault="00F93BB7" w:rsidP="00E408D1">
    <w:pPr>
      <w:tabs>
        <w:tab w:val="clear" w:pos="794"/>
        <w:tab w:val="clear" w:pos="1191"/>
        <w:tab w:val="clear" w:pos="1588"/>
        <w:tab w:val="clear" w:pos="1985"/>
        <w:tab w:val="left" w:pos="907"/>
        <w:tab w:val="center" w:pos="4849"/>
        <w:tab w:val="right" w:pos="9725"/>
      </w:tabs>
    </w:pPr>
    <w:r w:rsidRPr="00563383">
      <w:rPr>
        <w:rFonts w:eastAsia="Times New Roman"/>
        <w:b/>
      </w:rPr>
      <w:tab/>
    </w:r>
    <w:r w:rsidRPr="00563383">
      <w:rPr>
        <w:rFonts w:eastAsia="Times New Roman"/>
        <w:b/>
      </w:rPr>
      <w:tab/>
    </w:r>
    <w:r w:rsidRPr="00563383">
      <w:rPr>
        <w:rFonts w:eastAsia="Times New Roman"/>
        <w:b/>
      </w:rPr>
      <w:tab/>
    </w:r>
    <w:r>
      <w:rPr>
        <w:rFonts w:eastAsia="Times New Roman"/>
        <w:b/>
      </w:rPr>
      <w:t>Draft ISO/IEC 23008-</w:t>
    </w:r>
    <w:proofErr w:type="gramStart"/>
    <w:r>
      <w:rPr>
        <w:rFonts w:eastAsia="Times New Roman"/>
        <w:b/>
      </w:rPr>
      <w:t>2 :</w:t>
    </w:r>
    <w:proofErr w:type="gramEnd"/>
    <w:r>
      <w:rPr>
        <w:rFonts w:eastAsia="Times New Roman"/>
        <w:b/>
      </w:rPr>
      <w:t xml:space="preserve"> 201x (E)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BB7" w:rsidRDefault="00F93BB7" w:rsidP="00CB04EC">
    <w:pPr>
      <w:pStyle w:val="Header"/>
      <w:jc w:val="left"/>
    </w:pPr>
    <w:r>
      <w:rPr>
        <w:rFonts w:eastAsia="Times New Roman"/>
        <w:b/>
      </w:rPr>
      <w:t>Draft ISO/IEC 23008-</w:t>
    </w:r>
    <w:proofErr w:type="gramStart"/>
    <w:r>
      <w:rPr>
        <w:rFonts w:eastAsia="Times New Roman"/>
        <w:b/>
      </w:rPr>
      <w:t>2 :</w:t>
    </w:r>
    <w:proofErr w:type="gramEnd"/>
    <w:r>
      <w:rPr>
        <w:rFonts w:eastAsia="Times New Roman"/>
        <w:b/>
      </w:rPr>
      <w:t xml:space="preserve"> 201x (E)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BB7" w:rsidRPr="00256CBF" w:rsidRDefault="00F93BB7" w:rsidP="00CB04EC">
    <w:pPr>
      <w:tabs>
        <w:tab w:val="clear" w:pos="794"/>
        <w:tab w:val="clear" w:pos="1191"/>
        <w:tab w:val="clear" w:pos="1588"/>
        <w:tab w:val="clear" w:pos="1985"/>
        <w:tab w:val="left" w:pos="907"/>
        <w:tab w:val="center" w:pos="4849"/>
        <w:tab w:val="right" w:pos="9725"/>
      </w:tabs>
    </w:pP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BB7" w:rsidRPr="00563383" w:rsidRDefault="00F93BB7" w:rsidP="00563383">
    <w:pPr>
      <w:tabs>
        <w:tab w:val="clear" w:pos="794"/>
        <w:tab w:val="clear" w:pos="1191"/>
        <w:tab w:val="clear" w:pos="1588"/>
        <w:tab w:val="clear" w:pos="1985"/>
        <w:tab w:val="left" w:pos="907"/>
        <w:tab w:val="center" w:pos="4849"/>
        <w:tab w:val="right" w:pos="9725"/>
      </w:tabs>
      <w:rPr>
        <w:rFonts w:eastAsia="Times New Roman"/>
      </w:rPr>
    </w:pPr>
    <w:r w:rsidRPr="00563383">
      <w:rPr>
        <w:rFonts w:eastAsia="Times New Roman"/>
        <w:b/>
      </w:rPr>
      <w:tab/>
    </w:r>
    <w:r w:rsidRPr="00563383">
      <w:rPr>
        <w:rFonts w:eastAsia="Times New Roman"/>
        <w:b/>
      </w:rPr>
      <w:tab/>
    </w:r>
    <w:r w:rsidRPr="00563383">
      <w:rPr>
        <w:rFonts w:eastAsia="Times New Roman"/>
        <w:b/>
      </w:rPr>
      <w:tab/>
    </w: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4CE02A6"/>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5">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6">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7">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09F536DE"/>
    <w:multiLevelType w:val="multilevel"/>
    <w:tmpl w:val="79785820"/>
    <w:lvl w:ilvl="0">
      <w:start w:val="8"/>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ind w:left="0" w:firstLine="0"/>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9">
    <w:nsid w:val="0E300531"/>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0">
    <w:nsid w:val="1AFE392B"/>
    <w:multiLevelType w:val="hybridMultilevel"/>
    <w:tmpl w:val="66F67666"/>
    <w:lvl w:ilvl="0" w:tplc="8A6E1A68">
      <w:start w:val="1"/>
      <w:numFmt w:val="bullet"/>
      <w:pStyle w:val="3EdNote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2">
    <w:nsid w:val="1D1F5340"/>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2E1FF0"/>
    <w:multiLevelType w:val="hybridMultilevel"/>
    <w:tmpl w:val="D2D24C0A"/>
    <w:lvl w:ilvl="0" w:tplc="CCE27728">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6">
    <w:nsid w:val="2D137E0B"/>
    <w:multiLevelType w:val="hybridMultilevel"/>
    <w:tmpl w:val="FCBECEE0"/>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FFFFFFFF">
      <w:start w:val="5"/>
      <w:numFmt w:val="bullet"/>
      <w:lvlText w:val="–"/>
      <w:lvlJc w:val="left"/>
      <w:pPr>
        <w:tabs>
          <w:tab w:val="num" w:pos="2000"/>
        </w:tabs>
        <w:ind w:left="2000" w:hanging="400"/>
      </w:pPr>
      <w:rPr>
        <w:rFonts w:ascii="Times New Roman" w:eastAsia="Times New Roman" w:hAnsi="Times New Roman"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7">
    <w:nsid w:val="37626C46"/>
    <w:multiLevelType w:val="multilevel"/>
    <w:tmpl w:val="EB9E8D60"/>
    <w:lvl w:ilvl="0">
      <w:start w:val="1"/>
      <w:numFmt w:val="decimal"/>
      <w:lvlText w:val="F.3.%1"/>
      <w:lvlJc w:val="left"/>
      <w:pPr>
        <w:ind w:left="360" w:hanging="360"/>
      </w:pPr>
      <w:rPr>
        <w:rFonts w:ascii="Times New Roman Bold" w:hAnsi="Times New Roman Bold"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19">
    <w:nsid w:val="381116F3"/>
    <w:multiLevelType w:val="hybridMultilevel"/>
    <w:tmpl w:val="2AE4C63A"/>
    <w:lvl w:ilvl="0" w:tplc="7B8C3B44">
      <w:start w:val="1"/>
      <w:numFmt w:val="bullet"/>
      <w:lvlText w:val="-"/>
      <w:lvlJc w:val="left"/>
      <w:pPr>
        <w:ind w:left="720" w:hanging="360"/>
      </w:pPr>
      <w:rPr>
        <w:rFonts w:ascii="Batang" w:eastAsia="Batang" w:hAnsi="Batang" w:hint="eastAsia"/>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1">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2">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3">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4">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5">
    <w:nsid w:val="49EA640C"/>
    <w:multiLevelType w:val="multilevel"/>
    <w:tmpl w:val="6E842E42"/>
    <w:lvl w:ilvl="0">
      <w:start w:val="8"/>
      <w:numFmt w:val="decimal"/>
      <w:lvlText w:val="%1"/>
      <w:lvlJc w:val="left"/>
      <w:pPr>
        <w:ind w:left="432" w:hanging="432"/>
      </w:pPr>
      <w:rPr>
        <w:rFonts w:hint="default"/>
        <w:b/>
        <w:bCs/>
      </w:rPr>
    </w:lvl>
    <w:lvl w:ilvl="1">
      <w:start w:val="1"/>
      <w:numFmt w:val="decimal"/>
      <w:lvlText w:val="%1.%2"/>
      <w:lvlJc w:val="left"/>
      <w:pPr>
        <w:ind w:left="576" w:hanging="576"/>
      </w:pPr>
      <w:rPr>
        <w:rFonts w:hint="default"/>
        <w:b/>
        <w:bCs/>
      </w:rPr>
    </w:lvl>
    <w:lvl w:ilvl="2">
      <w:start w:val="4"/>
      <w:numFmt w:val="decimal"/>
      <w:lvlText w:val="%1.%2.%3"/>
      <w:lvlJc w:val="left"/>
      <w:pPr>
        <w:ind w:left="1146" w:hanging="720"/>
      </w:pPr>
      <w:rPr>
        <w:rFonts w:hint="default"/>
        <w:b/>
        <w:bCs/>
      </w:rPr>
    </w:lvl>
    <w:lvl w:ilvl="3">
      <w:start w:val="1"/>
      <w:numFmt w:val="decimal"/>
      <w:lvlText w:val="%1.%2.%3.%4"/>
      <w:lvlJc w:val="left"/>
      <w:pPr>
        <w:ind w:left="864" w:hanging="864"/>
      </w:pPr>
      <w:rPr>
        <w:rFonts w:hint="default"/>
        <w:b/>
        <w:bCs/>
      </w:rPr>
    </w:lvl>
    <w:lvl w:ilvl="4">
      <w:start w:val="1"/>
      <w:numFmt w:val="decimal"/>
      <w:lvlText w:val="%1.%2.%3.%4.%5"/>
      <w:lvlJc w:val="left"/>
      <w:pPr>
        <w:ind w:left="1008" w:hanging="1008"/>
      </w:pPr>
      <w:rPr>
        <w:rFonts w:hint="default"/>
        <w:b/>
        <w:bCs/>
      </w:rPr>
    </w:lvl>
    <w:lvl w:ilvl="5">
      <w:start w:val="1"/>
      <w:numFmt w:val="decimal"/>
      <w:lvlText w:val="%1.%2.%3.%4.%5.%6"/>
      <w:lvlJc w:val="left"/>
      <w:pPr>
        <w:ind w:left="1152" w:hanging="1152"/>
      </w:pPr>
      <w:rPr>
        <w:rFonts w:hint="default"/>
        <w:b/>
        <w:bCs/>
      </w:rPr>
    </w:lvl>
    <w:lvl w:ilvl="6">
      <w:start w:val="1"/>
      <w:numFmt w:val="decimal"/>
      <w:lvlText w:val="%1.%2.%3.%4.%5.%6.%7"/>
      <w:lvlJc w:val="left"/>
      <w:pPr>
        <w:ind w:left="1296" w:hanging="1296"/>
      </w:pPr>
      <w:rPr>
        <w:rFonts w:hint="default"/>
        <w:b/>
        <w:bCs/>
      </w:rPr>
    </w:lvl>
    <w:lvl w:ilvl="7">
      <w:start w:val="1"/>
      <w:numFmt w:val="decimal"/>
      <w:lvlText w:val="%1.%2.%3.%4.%5.%6.%7.%8"/>
      <w:lvlJc w:val="left"/>
      <w:pPr>
        <w:ind w:left="1440" w:hanging="1440"/>
      </w:pPr>
      <w:rPr>
        <w:rFonts w:hint="default"/>
        <w:b/>
        <w:bCs/>
      </w:rPr>
    </w:lvl>
    <w:lvl w:ilvl="8">
      <w:start w:val="1"/>
      <w:numFmt w:val="decimal"/>
      <w:lvlText w:val="%1.%2.%3.%4.%5.%6.%7.%8.%9"/>
      <w:lvlJc w:val="left"/>
      <w:pPr>
        <w:ind w:left="1584" w:hanging="1584"/>
      </w:pPr>
      <w:rPr>
        <w:rFonts w:hint="default"/>
        <w:b/>
        <w:bCs/>
      </w:rPr>
    </w:lvl>
  </w:abstractNum>
  <w:abstractNum w:abstractNumId="26">
    <w:nsid w:val="4F541F0C"/>
    <w:multiLevelType w:val="hybridMultilevel"/>
    <w:tmpl w:val="7A78DB26"/>
    <w:lvl w:ilvl="0" w:tplc="8D46569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28">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29">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1">
    <w:nsid w:val="576A43C1"/>
    <w:multiLevelType w:val="hybridMultilevel"/>
    <w:tmpl w:val="B9E66714"/>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2">
    <w:nsid w:val="5A524123"/>
    <w:multiLevelType w:val="hybridMultilevel"/>
    <w:tmpl w:val="1374D00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4">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nsid w:val="647763F6"/>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36">
    <w:nsid w:val="6E4C1C3B"/>
    <w:multiLevelType w:val="multilevel"/>
    <w:tmpl w:val="D66EE324"/>
    <w:lvl w:ilvl="0">
      <w:start w:val="3"/>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b/>
      </w:rPr>
    </w:lvl>
    <w:lvl w:ilvl="2">
      <w:start w:val="1"/>
      <w:numFmt w:val="decimal"/>
      <w:lvlText w:val="%1.%2.%3"/>
      <w:lvlJc w:val="left"/>
      <w:pPr>
        <w:tabs>
          <w:tab w:val="num" w:pos="720"/>
        </w:tabs>
        <w:ind w:left="1224" w:hanging="1224"/>
      </w:pPr>
      <w:rPr>
        <w:rFonts w:cs="Times New Roman" w:hint="default"/>
        <w:b/>
        <w:i w:val="0"/>
        <w:lang w:val="en-GB"/>
      </w:rPr>
    </w:lvl>
    <w:lvl w:ilvl="3">
      <w:start w:val="1"/>
      <w:numFmt w:val="decimal"/>
      <w:pStyle w:val="Annex4"/>
      <w:lvlText w:val="%1.%2.%3.%4"/>
      <w:lvlJc w:val="left"/>
      <w:pPr>
        <w:tabs>
          <w:tab w:val="num" w:pos="720"/>
        </w:tabs>
        <w:ind w:left="172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lang w:val="en-GB"/>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7">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8">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39">
    <w:nsid w:val="75C433E5"/>
    <w:multiLevelType w:val="hybridMultilevel"/>
    <w:tmpl w:val="CA6289E4"/>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1">
    <w:nsid w:val="79AA4AD3"/>
    <w:multiLevelType w:val="hybridMultilevel"/>
    <w:tmpl w:val="A184E554"/>
    <w:lvl w:ilvl="0" w:tplc="FFFFFFFF">
      <w:start w:val="1"/>
      <w:numFmt w:val="decimal"/>
      <w:lvlText w:val="%1."/>
      <w:lvlJc w:val="left"/>
      <w:pPr>
        <w:tabs>
          <w:tab w:val="num" w:pos="720"/>
        </w:tabs>
        <w:ind w:left="720" w:hanging="360"/>
      </w:pPr>
    </w:lvl>
    <w:lvl w:ilvl="1" w:tplc="04070019">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42">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8"/>
  </w:num>
  <w:num w:numId="4">
    <w:abstractNumId w:val="27"/>
  </w:num>
  <w:num w:numId="5">
    <w:abstractNumId w:val="20"/>
  </w:num>
  <w:num w:numId="6">
    <w:abstractNumId w:val="37"/>
  </w:num>
  <w:num w:numId="7">
    <w:abstractNumId w:val="34"/>
  </w:num>
  <w:num w:numId="8">
    <w:abstractNumId w:val="33"/>
  </w:num>
  <w:num w:numId="9">
    <w:abstractNumId w:val="10"/>
  </w:num>
  <w:num w:numId="10">
    <w:abstractNumId w:val="30"/>
  </w:num>
  <w:num w:numId="11">
    <w:abstractNumId w:val="12"/>
  </w:num>
  <w:num w:numId="12">
    <w:abstractNumId w:val="26"/>
  </w:num>
  <w:num w:numId="13">
    <w:abstractNumId w:val="3"/>
  </w:num>
  <w:num w:numId="14">
    <w:abstractNumId w:val="31"/>
  </w:num>
  <w:num w:numId="15">
    <w:abstractNumId w:val="16"/>
  </w:num>
  <w:num w:numId="16">
    <w:abstractNumId w:val="19"/>
  </w:num>
  <w:num w:numId="17">
    <w:abstractNumId w:val="13"/>
  </w:num>
  <w:num w:numId="18">
    <w:abstractNumId w:val="39"/>
  </w:num>
  <w:num w:numId="19">
    <w:abstractNumId w:val="41"/>
  </w:num>
  <w:num w:numId="20">
    <w:abstractNumId w:val="38"/>
  </w:num>
  <w:num w:numId="21">
    <w:abstractNumId w:val="23"/>
  </w:num>
  <w:num w:numId="22">
    <w:abstractNumId w:val="28"/>
  </w:num>
  <w:num w:numId="23">
    <w:abstractNumId w:val="29"/>
  </w:num>
  <w:num w:numId="24">
    <w:abstractNumId w:val="7"/>
  </w:num>
  <w:num w:numId="25">
    <w:abstractNumId w:val="11"/>
  </w:num>
  <w:num w:numId="26">
    <w:abstractNumId w:val="24"/>
  </w:num>
  <w:num w:numId="27">
    <w:abstractNumId w:val="14"/>
  </w:num>
  <w:num w:numId="28">
    <w:abstractNumId w:val="15"/>
  </w:num>
  <w:num w:numId="29">
    <w:abstractNumId w:val="5"/>
  </w:num>
  <w:num w:numId="30">
    <w:abstractNumId w:val="40"/>
  </w:num>
  <w:num w:numId="31">
    <w:abstractNumId w:val="42"/>
  </w:num>
  <w:num w:numId="32">
    <w:abstractNumId w:val="21"/>
  </w:num>
  <w:num w:numId="33">
    <w:abstractNumId w:val="4"/>
  </w:num>
  <w:num w:numId="34">
    <w:abstractNumId w:val="6"/>
  </w:num>
  <w:num w:numId="35">
    <w:abstractNumId w:val="22"/>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36">
    <w:abstractNumId w:val="18"/>
  </w:num>
  <w:num w:numId="37">
    <w:abstractNumId w:val="9"/>
  </w:num>
  <w:num w:numId="38">
    <w:abstractNumId w:val="35"/>
  </w:num>
  <w:num w:numId="39">
    <w:abstractNumId w:val="36"/>
  </w:num>
  <w:num w:numId="40">
    <w:abstractNumId w:val="3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2"/>
  </w:num>
  <w:num w:numId="42">
    <w:abstractNumId w:val="33"/>
  </w:num>
  <w:num w:numId="43">
    <w:abstractNumId w:val="3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5"/>
    <w:lvlOverride w:ilvl="0">
      <w:startOverride w:val="8"/>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num>
  <w:num w:numId="46">
    <w:abstractNumId w:val="2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7"/>
  </w:num>
  <w:num w:numId="49">
    <w:abstractNumId w:val="36"/>
  </w:num>
  <w:num w:numId="50">
    <w:abstractNumId w:val="3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printFractionalCharacterWidth/>
  <w:hideSpellingErrors/>
  <w:proofState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2"/>
  <w:doNotTrackFormatting/>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FD4"/>
    <w:rsid w:val="00000327"/>
    <w:rsid w:val="00000AFF"/>
    <w:rsid w:val="00000BCC"/>
    <w:rsid w:val="00000C20"/>
    <w:rsid w:val="00000E34"/>
    <w:rsid w:val="0000115B"/>
    <w:rsid w:val="00001CA3"/>
    <w:rsid w:val="00001CCB"/>
    <w:rsid w:val="00002719"/>
    <w:rsid w:val="00002CCC"/>
    <w:rsid w:val="00002E83"/>
    <w:rsid w:val="00003144"/>
    <w:rsid w:val="0000324E"/>
    <w:rsid w:val="00003413"/>
    <w:rsid w:val="00003532"/>
    <w:rsid w:val="000039DF"/>
    <w:rsid w:val="00004176"/>
    <w:rsid w:val="00004387"/>
    <w:rsid w:val="000043EB"/>
    <w:rsid w:val="0000440D"/>
    <w:rsid w:val="000044E1"/>
    <w:rsid w:val="00004579"/>
    <w:rsid w:val="00004882"/>
    <w:rsid w:val="0000499B"/>
    <w:rsid w:val="00004A1B"/>
    <w:rsid w:val="00004CB5"/>
    <w:rsid w:val="000050C8"/>
    <w:rsid w:val="000056CF"/>
    <w:rsid w:val="00005991"/>
    <w:rsid w:val="00005CF4"/>
    <w:rsid w:val="00006689"/>
    <w:rsid w:val="00006DD2"/>
    <w:rsid w:val="00006E6B"/>
    <w:rsid w:val="00006EA1"/>
    <w:rsid w:val="00007117"/>
    <w:rsid w:val="00007257"/>
    <w:rsid w:val="0000730A"/>
    <w:rsid w:val="0000730D"/>
    <w:rsid w:val="0000799A"/>
    <w:rsid w:val="00007AA7"/>
    <w:rsid w:val="00007B90"/>
    <w:rsid w:val="00007D76"/>
    <w:rsid w:val="00007E24"/>
    <w:rsid w:val="00007E5B"/>
    <w:rsid w:val="0001007A"/>
    <w:rsid w:val="0001025C"/>
    <w:rsid w:val="0001072C"/>
    <w:rsid w:val="00010769"/>
    <w:rsid w:val="00010AE1"/>
    <w:rsid w:val="00010B7B"/>
    <w:rsid w:val="00010C51"/>
    <w:rsid w:val="00010E29"/>
    <w:rsid w:val="0001137E"/>
    <w:rsid w:val="00011459"/>
    <w:rsid w:val="000114B4"/>
    <w:rsid w:val="00011619"/>
    <w:rsid w:val="00011642"/>
    <w:rsid w:val="00011967"/>
    <w:rsid w:val="00011DF0"/>
    <w:rsid w:val="00011EA7"/>
    <w:rsid w:val="0001204F"/>
    <w:rsid w:val="000120A5"/>
    <w:rsid w:val="00012112"/>
    <w:rsid w:val="0001229E"/>
    <w:rsid w:val="0001231A"/>
    <w:rsid w:val="00012582"/>
    <w:rsid w:val="000127CC"/>
    <w:rsid w:val="0001287F"/>
    <w:rsid w:val="0001294D"/>
    <w:rsid w:val="00012952"/>
    <w:rsid w:val="00012DC3"/>
    <w:rsid w:val="00012DEA"/>
    <w:rsid w:val="00012E38"/>
    <w:rsid w:val="00012E8D"/>
    <w:rsid w:val="00012F4E"/>
    <w:rsid w:val="0001305F"/>
    <w:rsid w:val="00013064"/>
    <w:rsid w:val="0001308C"/>
    <w:rsid w:val="000131C2"/>
    <w:rsid w:val="00013417"/>
    <w:rsid w:val="00013425"/>
    <w:rsid w:val="00013482"/>
    <w:rsid w:val="00013558"/>
    <w:rsid w:val="0001382C"/>
    <w:rsid w:val="000138BB"/>
    <w:rsid w:val="000138CF"/>
    <w:rsid w:val="0001398A"/>
    <w:rsid w:val="00013A5E"/>
    <w:rsid w:val="00013DE6"/>
    <w:rsid w:val="00013EFB"/>
    <w:rsid w:val="00013F8C"/>
    <w:rsid w:val="000144A0"/>
    <w:rsid w:val="000144F7"/>
    <w:rsid w:val="000147A9"/>
    <w:rsid w:val="00014B98"/>
    <w:rsid w:val="00014D2A"/>
    <w:rsid w:val="00014FAD"/>
    <w:rsid w:val="000150A9"/>
    <w:rsid w:val="0001540D"/>
    <w:rsid w:val="00015803"/>
    <w:rsid w:val="0001581D"/>
    <w:rsid w:val="0001591A"/>
    <w:rsid w:val="00015AC5"/>
    <w:rsid w:val="00015B55"/>
    <w:rsid w:val="00015CCA"/>
    <w:rsid w:val="00015DFE"/>
    <w:rsid w:val="00015F34"/>
    <w:rsid w:val="000160AF"/>
    <w:rsid w:val="000162D2"/>
    <w:rsid w:val="00016543"/>
    <w:rsid w:val="0001656F"/>
    <w:rsid w:val="0001663F"/>
    <w:rsid w:val="00016A32"/>
    <w:rsid w:val="00016B09"/>
    <w:rsid w:val="00016B9D"/>
    <w:rsid w:val="00016E7D"/>
    <w:rsid w:val="000170D1"/>
    <w:rsid w:val="00017702"/>
    <w:rsid w:val="00017912"/>
    <w:rsid w:val="000179DC"/>
    <w:rsid w:val="00017BCA"/>
    <w:rsid w:val="00020670"/>
    <w:rsid w:val="000207BB"/>
    <w:rsid w:val="00020E1A"/>
    <w:rsid w:val="000210AC"/>
    <w:rsid w:val="0002173F"/>
    <w:rsid w:val="00021769"/>
    <w:rsid w:val="00021B77"/>
    <w:rsid w:val="00022084"/>
    <w:rsid w:val="00022160"/>
    <w:rsid w:val="00022293"/>
    <w:rsid w:val="000222E2"/>
    <w:rsid w:val="0002251F"/>
    <w:rsid w:val="000226FE"/>
    <w:rsid w:val="00022B57"/>
    <w:rsid w:val="00022B73"/>
    <w:rsid w:val="00022B88"/>
    <w:rsid w:val="00022C55"/>
    <w:rsid w:val="00023196"/>
    <w:rsid w:val="00023684"/>
    <w:rsid w:val="0002377F"/>
    <w:rsid w:val="00023928"/>
    <w:rsid w:val="00023B9E"/>
    <w:rsid w:val="00023DEC"/>
    <w:rsid w:val="00023EA8"/>
    <w:rsid w:val="0002466F"/>
    <w:rsid w:val="00024EF0"/>
    <w:rsid w:val="00025005"/>
    <w:rsid w:val="00025556"/>
    <w:rsid w:val="00025BA3"/>
    <w:rsid w:val="00026B73"/>
    <w:rsid w:val="00026CF1"/>
    <w:rsid w:val="00026EE9"/>
    <w:rsid w:val="00026FC3"/>
    <w:rsid w:val="00027058"/>
    <w:rsid w:val="00027196"/>
    <w:rsid w:val="000272B9"/>
    <w:rsid w:val="0002749D"/>
    <w:rsid w:val="00027582"/>
    <w:rsid w:val="00027A9B"/>
    <w:rsid w:val="00027EF5"/>
    <w:rsid w:val="00027F5C"/>
    <w:rsid w:val="000302EB"/>
    <w:rsid w:val="000305DF"/>
    <w:rsid w:val="00030740"/>
    <w:rsid w:val="00030BF9"/>
    <w:rsid w:val="00030C2C"/>
    <w:rsid w:val="00030E5C"/>
    <w:rsid w:val="00030FD4"/>
    <w:rsid w:val="00031324"/>
    <w:rsid w:val="0003155E"/>
    <w:rsid w:val="000315CE"/>
    <w:rsid w:val="00031844"/>
    <w:rsid w:val="00031969"/>
    <w:rsid w:val="00031AF8"/>
    <w:rsid w:val="00031F72"/>
    <w:rsid w:val="000322D9"/>
    <w:rsid w:val="0003249B"/>
    <w:rsid w:val="00032915"/>
    <w:rsid w:val="000329C0"/>
    <w:rsid w:val="00032A82"/>
    <w:rsid w:val="00032EB0"/>
    <w:rsid w:val="00033012"/>
    <w:rsid w:val="00033063"/>
    <w:rsid w:val="000330B7"/>
    <w:rsid w:val="0003323C"/>
    <w:rsid w:val="00033A2E"/>
    <w:rsid w:val="00034090"/>
    <w:rsid w:val="00034192"/>
    <w:rsid w:val="000345C3"/>
    <w:rsid w:val="00034AA4"/>
    <w:rsid w:val="00034DA0"/>
    <w:rsid w:val="00035422"/>
    <w:rsid w:val="000358CB"/>
    <w:rsid w:val="00035E0C"/>
    <w:rsid w:val="00035F10"/>
    <w:rsid w:val="000368EF"/>
    <w:rsid w:val="00036ABA"/>
    <w:rsid w:val="00036CA5"/>
    <w:rsid w:val="00036CE1"/>
    <w:rsid w:val="000370D1"/>
    <w:rsid w:val="00037236"/>
    <w:rsid w:val="00037319"/>
    <w:rsid w:val="0003752F"/>
    <w:rsid w:val="00037796"/>
    <w:rsid w:val="00040039"/>
    <w:rsid w:val="000400C4"/>
    <w:rsid w:val="00040449"/>
    <w:rsid w:val="00040528"/>
    <w:rsid w:val="00040568"/>
    <w:rsid w:val="0004057F"/>
    <w:rsid w:val="000409A1"/>
    <w:rsid w:val="00040B8B"/>
    <w:rsid w:val="00040B94"/>
    <w:rsid w:val="00040CB9"/>
    <w:rsid w:val="00040D38"/>
    <w:rsid w:val="00041138"/>
    <w:rsid w:val="000414E9"/>
    <w:rsid w:val="0004152C"/>
    <w:rsid w:val="00041AAE"/>
    <w:rsid w:val="00041D85"/>
    <w:rsid w:val="00042073"/>
    <w:rsid w:val="000420D4"/>
    <w:rsid w:val="00042666"/>
    <w:rsid w:val="00042732"/>
    <w:rsid w:val="00042793"/>
    <w:rsid w:val="00042B2A"/>
    <w:rsid w:val="00042D74"/>
    <w:rsid w:val="00043003"/>
    <w:rsid w:val="00043998"/>
    <w:rsid w:val="00043A6F"/>
    <w:rsid w:val="00043BB0"/>
    <w:rsid w:val="00043BCA"/>
    <w:rsid w:val="00043D2C"/>
    <w:rsid w:val="000445A4"/>
    <w:rsid w:val="00044B31"/>
    <w:rsid w:val="000453DC"/>
    <w:rsid w:val="000454CB"/>
    <w:rsid w:val="00045547"/>
    <w:rsid w:val="00045645"/>
    <w:rsid w:val="00045AC7"/>
    <w:rsid w:val="00045CBD"/>
    <w:rsid w:val="000460DC"/>
    <w:rsid w:val="00046443"/>
    <w:rsid w:val="0004646C"/>
    <w:rsid w:val="00046A52"/>
    <w:rsid w:val="00046CA4"/>
    <w:rsid w:val="00046CE0"/>
    <w:rsid w:val="00046E5A"/>
    <w:rsid w:val="00047028"/>
    <w:rsid w:val="0004716E"/>
    <w:rsid w:val="000471A3"/>
    <w:rsid w:val="00047480"/>
    <w:rsid w:val="000503EA"/>
    <w:rsid w:val="00050655"/>
    <w:rsid w:val="00050CE9"/>
    <w:rsid w:val="00050D2D"/>
    <w:rsid w:val="00050F43"/>
    <w:rsid w:val="000512E0"/>
    <w:rsid w:val="0005135A"/>
    <w:rsid w:val="00051A2C"/>
    <w:rsid w:val="0005225D"/>
    <w:rsid w:val="0005239C"/>
    <w:rsid w:val="00052E20"/>
    <w:rsid w:val="00053041"/>
    <w:rsid w:val="0005342C"/>
    <w:rsid w:val="00053531"/>
    <w:rsid w:val="00053BCC"/>
    <w:rsid w:val="00053E72"/>
    <w:rsid w:val="00053F1B"/>
    <w:rsid w:val="000541E5"/>
    <w:rsid w:val="0005421C"/>
    <w:rsid w:val="00054312"/>
    <w:rsid w:val="0005458B"/>
    <w:rsid w:val="0005489A"/>
    <w:rsid w:val="00055056"/>
    <w:rsid w:val="00055435"/>
    <w:rsid w:val="000554B9"/>
    <w:rsid w:val="000555FE"/>
    <w:rsid w:val="0005615E"/>
    <w:rsid w:val="000561D8"/>
    <w:rsid w:val="000563B7"/>
    <w:rsid w:val="000563B9"/>
    <w:rsid w:val="000564EE"/>
    <w:rsid w:val="0005691B"/>
    <w:rsid w:val="00056EAF"/>
    <w:rsid w:val="000570B3"/>
    <w:rsid w:val="000572CD"/>
    <w:rsid w:val="000575DA"/>
    <w:rsid w:val="000576E6"/>
    <w:rsid w:val="0005790F"/>
    <w:rsid w:val="00057E08"/>
    <w:rsid w:val="000601E5"/>
    <w:rsid w:val="00060289"/>
    <w:rsid w:val="00060523"/>
    <w:rsid w:val="00060705"/>
    <w:rsid w:val="0006081E"/>
    <w:rsid w:val="00060DB2"/>
    <w:rsid w:val="00060E85"/>
    <w:rsid w:val="00060FA3"/>
    <w:rsid w:val="00061205"/>
    <w:rsid w:val="0006128E"/>
    <w:rsid w:val="00061684"/>
    <w:rsid w:val="000616B2"/>
    <w:rsid w:val="000617C6"/>
    <w:rsid w:val="00061A5F"/>
    <w:rsid w:val="00061B3B"/>
    <w:rsid w:val="00061BA4"/>
    <w:rsid w:val="00061DA3"/>
    <w:rsid w:val="00061DD3"/>
    <w:rsid w:val="00061E1D"/>
    <w:rsid w:val="0006217D"/>
    <w:rsid w:val="00062A64"/>
    <w:rsid w:val="00062A68"/>
    <w:rsid w:val="00062AB8"/>
    <w:rsid w:val="00062C48"/>
    <w:rsid w:val="00063161"/>
    <w:rsid w:val="000634E8"/>
    <w:rsid w:val="0006365F"/>
    <w:rsid w:val="00063B97"/>
    <w:rsid w:val="00063BEA"/>
    <w:rsid w:val="00063D2F"/>
    <w:rsid w:val="00063E67"/>
    <w:rsid w:val="000641E6"/>
    <w:rsid w:val="000642A8"/>
    <w:rsid w:val="00064C58"/>
    <w:rsid w:val="00065007"/>
    <w:rsid w:val="00065091"/>
    <w:rsid w:val="000652EE"/>
    <w:rsid w:val="0006536D"/>
    <w:rsid w:val="000653C7"/>
    <w:rsid w:val="0006547B"/>
    <w:rsid w:val="00065714"/>
    <w:rsid w:val="0006574E"/>
    <w:rsid w:val="00065B1E"/>
    <w:rsid w:val="00065D88"/>
    <w:rsid w:val="000666EC"/>
    <w:rsid w:val="000667E9"/>
    <w:rsid w:val="000668ED"/>
    <w:rsid w:val="00066987"/>
    <w:rsid w:val="00066DEE"/>
    <w:rsid w:val="00066F9C"/>
    <w:rsid w:val="0006738A"/>
    <w:rsid w:val="0006791E"/>
    <w:rsid w:val="00067D81"/>
    <w:rsid w:val="00067F59"/>
    <w:rsid w:val="000700BE"/>
    <w:rsid w:val="000702E1"/>
    <w:rsid w:val="00070406"/>
    <w:rsid w:val="000705AF"/>
    <w:rsid w:val="000706C5"/>
    <w:rsid w:val="00070785"/>
    <w:rsid w:val="000708DB"/>
    <w:rsid w:val="00070908"/>
    <w:rsid w:val="00070A9A"/>
    <w:rsid w:val="00070D27"/>
    <w:rsid w:val="00070FDB"/>
    <w:rsid w:val="000712E9"/>
    <w:rsid w:val="0007154D"/>
    <w:rsid w:val="00071AA6"/>
    <w:rsid w:val="00071C48"/>
    <w:rsid w:val="00071D15"/>
    <w:rsid w:val="0007212D"/>
    <w:rsid w:val="000721CD"/>
    <w:rsid w:val="0007230D"/>
    <w:rsid w:val="000723ED"/>
    <w:rsid w:val="0007254F"/>
    <w:rsid w:val="00072667"/>
    <w:rsid w:val="0007268D"/>
    <w:rsid w:val="000727A4"/>
    <w:rsid w:val="0007285E"/>
    <w:rsid w:val="00072A44"/>
    <w:rsid w:val="00072A86"/>
    <w:rsid w:val="00072C38"/>
    <w:rsid w:val="00072CFF"/>
    <w:rsid w:val="00073321"/>
    <w:rsid w:val="0007349F"/>
    <w:rsid w:val="000739EB"/>
    <w:rsid w:val="00073A0E"/>
    <w:rsid w:val="00073A47"/>
    <w:rsid w:val="00074008"/>
    <w:rsid w:val="00074120"/>
    <w:rsid w:val="000742CA"/>
    <w:rsid w:val="000747A1"/>
    <w:rsid w:val="00074817"/>
    <w:rsid w:val="00074D08"/>
    <w:rsid w:val="00074E83"/>
    <w:rsid w:val="00074EFE"/>
    <w:rsid w:val="00074F68"/>
    <w:rsid w:val="00075524"/>
    <w:rsid w:val="00075563"/>
    <w:rsid w:val="00075765"/>
    <w:rsid w:val="00075A4D"/>
    <w:rsid w:val="00075EFB"/>
    <w:rsid w:val="00075F73"/>
    <w:rsid w:val="00075FAA"/>
    <w:rsid w:val="0007613B"/>
    <w:rsid w:val="0007615F"/>
    <w:rsid w:val="00076277"/>
    <w:rsid w:val="000763E5"/>
    <w:rsid w:val="0007655A"/>
    <w:rsid w:val="00076561"/>
    <w:rsid w:val="00076757"/>
    <w:rsid w:val="00076771"/>
    <w:rsid w:val="00076CBA"/>
    <w:rsid w:val="000772A2"/>
    <w:rsid w:val="0007754D"/>
    <w:rsid w:val="00077799"/>
    <w:rsid w:val="000778E0"/>
    <w:rsid w:val="0007792B"/>
    <w:rsid w:val="0007793A"/>
    <w:rsid w:val="00077A28"/>
    <w:rsid w:val="00077BC1"/>
    <w:rsid w:val="00077CAD"/>
    <w:rsid w:val="00077E13"/>
    <w:rsid w:val="000802E3"/>
    <w:rsid w:val="0008052A"/>
    <w:rsid w:val="00080C0C"/>
    <w:rsid w:val="00080DF1"/>
    <w:rsid w:val="00080F25"/>
    <w:rsid w:val="00080F99"/>
    <w:rsid w:val="00081019"/>
    <w:rsid w:val="00081042"/>
    <w:rsid w:val="00081094"/>
    <w:rsid w:val="0008118A"/>
    <w:rsid w:val="0008146B"/>
    <w:rsid w:val="000816FB"/>
    <w:rsid w:val="000818B7"/>
    <w:rsid w:val="00081B43"/>
    <w:rsid w:val="00081FAD"/>
    <w:rsid w:val="0008257A"/>
    <w:rsid w:val="0008271D"/>
    <w:rsid w:val="00082EEC"/>
    <w:rsid w:val="00082FCE"/>
    <w:rsid w:val="00083455"/>
    <w:rsid w:val="00083948"/>
    <w:rsid w:val="00083BED"/>
    <w:rsid w:val="00083DC9"/>
    <w:rsid w:val="00083E4B"/>
    <w:rsid w:val="00083FF4"/>
    <w:rsid w:val="00084014"/>
    <w:rsid w:val="00084211"/>
    <w:rsid w:val="00084404"/>
    <w:rsid w:val="0008440A"/>
    <w:rsid w:val="00084F7C"/>
    <w:rsid w:val="00085022"/>
    <w:rsid w:val="000850C3"/>
    <w:rsid w:val="0008533B"/>
    <w:rsid w:val="00085517"/>
    <w:rsid w:val="0008562E"/>
    <w:rsid w:val="00085819"/>
    <w:rsid w:val="00085849"/>
    <w:rsid w:val="00085CBC"/>
    <w:rsid w:val="00086106"/>
    <w:rsid w:val="0008680A"/>
    <w:rsid w:val="000869E2"/>
    <w:rsid w:val="00086B20"/>
    <w:rsid w:val="00086BC7"/>
    <w:rsid w:val="00086EAD"/>
    <w:rsid w:val="0008716E"/>
    <w:rsid w:val="000871AD"/>
    <w:rsid w:val="00087221"/>
    <w:rsid w:val="000873BA"/>
    <w:rsid w:val="000875F3"/>
    <w:rsid w:val="0008765E"/>
    <w:rsid w:val="00087A0A"/>
    <w:rsid w:val="00087BD5"/>
    <w:rsid w:val="00087CEE"/>
    <w:rsid w:val="00090024"/>
    <w:rsid w:val="0009025A"/>
    <w:rsid w:val="0009028D"/>
    <w:rsid w:val="0009046E"/>
    <w:rsid w:val="000904B8"/>
    <w:rsid w:val="00090599"/>
    <w:rsid w:val="00090DA7"/>
    <w:rsid w:val="00090F72"/>
    <w:rsid w:val="000911ED"/>
    <w:rsid w:val="000912DA"/>
    <w:rsid w:val="0009157A"/>
    <w:rsid w:val="00091C37"/>
    <w:rsid w:val="00091F09"/>
    <w:rsid w:val="00091F7A"/>
    <w:rsid w:val="00092290"/>
    <w:rsid w:val="0009231A"/>
    <w:rsid w:val="00092471"/>
    <w:rsid w:val="000925EF"/>
    <w:rsid w:val="000929A7"/>
    <w:rsid w:val="00092D7F"/>
    <w:rsid w:val="000931AB"/>
    <w:rsid w:val="00093201"/>
    <w:rsid w:val="00093206"/>
    <w:rsid w:val="00093381"/>
    <w:rsid w:val="00093D7F"/>
    <w:rsid w:val="00094A6E"/>
    <w:rsid w:val="00094B98"/>
    <w:rsid w:val="00094DA3"/>
    <w:rsid w:val="00094E42"/>
    <w:rsid w:val="00095202"/>
    <w:rsid w:val="00095342"/>
    <w:rsid w:val="00095472"/>
    <w:rsid w:val="00095492"/>
    <w:rsid w:val="000957AD"/>
    <w:rsid w:val="000958DB"/>
    <w:rsid w:val="00095A5D"/>
    <w:rsid w:val="00095C7F"/>
    <w:rsid w:val="00095DAE"/>
    <w:rsid w:val="00095E8E"/>
    <w:rsid w:val="00095E9E"/>
    <w:rsid w:val="00096293"/>
    <w:rsid w:val="000962AC"/>
    <w:rsid w:val="00096928"/>
    <w:rsid w:val="00096BA2"/>
    <w:rsid w:val="00096D3A"/>
    <w:rsid w:val="00096E53"/>
    <w:rsid w:val="000970E2"/>
    <w:rsid w:val="000973F9"/>
    <w:rsid w:val="00097467"/>
    <w:rsid w:val="000974A4"/>
    <w:rsid w:val="0009762F"/>
    <w:rsid w:val="00097788"/>
    <w:rsid w:val="00097EFA"/>
    <w:rsid w:val="000A0002"/>
    <w:rsid w:val="000A01FC"/>
    <w:rsid w:val="000A03B7"/>
    <w:rsid w:val="000A04C5"/>
    <w:rsid w:val="000A08C7"/>
    <w:rsid w:val="000A09D0"/>
    <w:rsid w:val="000A0D56"/>
    <w:rsid w:val="000A15B3"/>
    <w:rsid w:val="000A172E"/>
    <w:rsid w:val="000A1C19"/>
    <w:rsid w:val="000A2394"/>
    <w:rsid w:val="000A29C2"/>
    <w:rsid w:val="000A2DD9"/>
    <w:rsid w:val="000A3F20"/>
    <w:rsid w:val="000A3F2A"/>
    <w:rsid w:val="000A43B2"/>
    <w:rsid w:val="000A446D"/>
    <w:rsid w:val="000A4560"/>
    <w:rsid w:val="000A460E"/>
    <w:rsid w:val="000A4760"/>
    <w:rsid w:val="000A4849"/>
    <w:rsid w:val="000A4AE5"/>
    <w:rsid w:val="000A5103"/>
    <w:rsid w:val="000A527C"/>
    <w:rsid w:val="000A5F54"/>
    <w:rsid w:val="000A610F"/>
    <w:rsid w:val="000A64AC"/>
    <w:rsid w:val="000A6675"/>
    <w:rsid w:val="000A6997"/>
    <w:rsid w:val="000A69F1"/>
    <w:rsid w:val="000A6A3F"/>
    <w:rsid w:val="000A6C2B"/>
    <w:rsid w:val="000A6C84"/>
    <w:rsid w:val="000A6D38"/>
    <w:rsid w:val="000A6DFA"/>
    <w:rsid w:val="000A7012"/>
    <w:rsid w:val="000A7159"/>
    <w:rsid w:val="000A74BF"/>
    <w:rsid w:val="000A779C"/>
    <w:rsid w:val="000A7874"/>
    <w:rsid w:val="000A78F7"/>
    <w:rsid w:val="000A7D7E"/>
    <w:rsid w:val="000B0160"/>
    <w:rsid w:val="000B01CF"/>
    <w:rsid w:val="000B026C"/>
    <w:rsid w:val="000B0296"/>
    <w:rsid w:val="000B02F2"/>
    <w:rsid w:val="000B032A"/>
    <w:rsid w:val="000B04BB"/>
    <w:rsid w:val="000B061E"/>
    <w:rsid w:val="000B0AD9"/>
    <w:rsid w:val="000B0B97"/>
    <w:rsid w:val="000B0C56"/>
    <w:rsid w:val="000B0E5F"/>
    <w:rsid w:val="000B0EF8"/>
    <w:rsid w:val="000B10DE"/>
    <w:rsid w:val="000B120E"/>
    <w:rsid w:val="000B1388"/>
    <w:rsid w:val="000B1CE1"/>
    <w:rsid w:val="000B1DEF"/>
    <w:rsid w:val="000B223E"/>
    <w:rsid w:val="000B2465"/>
    <w:rsid w:val="000B2A2B"/>
    <w:rsid w:val="000B2D6A"/>
    <w:rsid w:val="000B307E"/>
    <w:rsid w:val="000B30ED"/>
    <w:rsid w:val="000B3570"/>
    <w:rsid w:val="000B3AC9"/>
    <w:rsid w:val="000B3E3F"/>
    <w:rsid w:val="000B4005"/>
    <w:rsid w:val="000B45C1"/>
    <w:rsid w:val="000B46F6"/>
    <w:rsid w:val="000B49CA"/>
    <w:rsid w:val="000B5191"/>
    <w:rsid w:val="000B55F2"/>
    <w:rsid w:val="000B5660"/>
    <w:rsid w:val="000B595B"/>
    <w:rsid w:val="000B596D"/>
    <w:rsid w:val="000B59DF"/>
    <w:rsid w:val="000B5A36"/>
    <w:rsid w:val="000B5BDE"/>
    <w:rsid w:val="000B5D09"/>
    <w:rsid w:val="000B5DCA"/>
    <w:rsid w:val="000B60AB"/>
    <w:rsid w:val="000B6882"/>
    <w:rsid w:val="000B6900"/>
    <w:rsid w:val="000B6B08"/>
    <w:rsid w:val="000B6BB5"/>
    <w:rsid w:val="000B6CC1"/>
    <w:rsid w:val="000B6D6D"/>
    <w:rsid w:val="000B7188"/>
    <w:rsid w:val="000B741A"/>
    <w:rsid w:val="000B74CB"/>
    <w:rsid w:val="000B7807"/>
    <w:rsid w:val="000B78AD"/>
    <w:rsid w:val="000B7A4B"/>
    <w:rsid w:val="000B7AF3"/>
    <w:rsid w:val="000B7CF7"/>
    <w:rsid w:val="000B7E9E"/>
    <w:rsid w:val="000C01F4"/>
    <w:rsid w:val="000C0202"/>
    <w:rsid w:val="000C024E"/>
    <w:rsid w:val="000C025A"/>
    <w:rsid w:val="000C0333"/>
    <w:rsid w:val="000C060C"/>
    <w:rsid w:val="000C087A"/>
    <w:rsid w:val="000C08D7"/>
    <w:rsid w:val="000C0A2B"/>
    <w:rsid w:val="000C0B90"/>
    <w:rsid w:val="000C0CBC"/>
    <w:rsid w:val="000C1568"/>
    <w:rsid w:val="000C18E4"/>
    <w:rsid w:val="000C1DF9"/>
    <w:rsid w:val="000C1F8E"/>
    <w:rsid w:val="000C2532"/>
    <w:rsid w:val="000C2B5D"/>
    <w:rsid w:val="000C2B9E"/>
    <w:rsid w:val="000C2D0A"/>
    <w:rsid w:val="000C317B"/>
    <w:rsid w:val="000C321F"/>
    <w:rsid w:val="000C326C"/>
    <w:rsid w:val="000C337B"/>
    <w:rsid w:val="000C369B"/>
    <w:rsid w:val="000C37FB"/>
    <w:rsid w:val="000C40CA"/>
    <w:rsid w:val="000C445A"/>
    <w:rsid w:val="000C4B2A"/>
    <w:rsid w:val="000C4DDD"/>
    <w:rsid w:val="000C5231"/>
    <w:rsid w:val="000C52B4"/>
    <w:rsid w:val="000C5437"/>
    <w:rsid w:val="000C5555"/>
    <w:rsid w:val="000C5610"/>
    <w:rsid w:val="000C5957"/>
    <w:rsid w:val="000C59F2"/>
    <w:rsid w:val="000C5D81"/>
    <w:rsid w:val="000C62AD"/>
    <w:rsid w:val="000C6450"/>
    <w:rsid w:val="000C646C"/>
    <w:rsid w:val="000C66B0"/>
    <w:rsid w:val="000C6857"/>
    <w:rsid w:val="000C6B5B"/>
    <w:rsid w:val="000C6CFD"/>
    <w:rsid w:val="000C73EB"/>
    <w:rsid w:val="000C7F26"/>
    <w:rsid w:val="000C7F33"/>
    <w:rsid w:val="000D05CE"/>
    <w:rsid w:val="000D063C"/>
    <w:rsid w:val="000D0790"/>
    <w:rsid w:val="000D098D"/>
    <w:rsid w:val="000D0BF2"/>
    <w:rsid w:val="000D0C2C"/>
    <w:rsid w:val="000D0D3F"/>
    <w:rsid w:val="000D0F2D"/>
    <w:rsid w:val="000D0FD2"/>
    <w:rsid w:val="000D1A3D"/>
    <w:rsid w:val="000D1AA5"/>
    <w:rsid w:val="000D1BD9"/>
    <w:rsid w:val="000D1D44"/>
    <w:rsid w:val="000D1E2E"/>
    <w:rsid w:val="000D2018"/>
    <w:rsid w:val="000D2165"/>
    <w:rsid w:val="000D24E3"/>
    <w:rsid w:val="000D26A2"/>
    <w:rsid w:val="000D2A6F"/>
    <w:rsid w:val="000D2D3F"/>
    <w:rsid w:val="000D30D3"/>
    <w:rsid w:val="000D311B"/>
    <w:rsid w:val="000D35F8"/>
    <w:rsid w:val="000D3729"/>
    <w:rsid w:val="000D3776"/>
    <w:rsid w:val="000D382B"/>
    <w:rsid w:val="000D3C8D"/>
    <w:rsid w:val="000D3DCD"/>
    <w:rsid w:val="000D40B0"/>
    <w:rsid w:val="000D411D"/>
    <w:rsid w:val="000D444D"/>
    <w:rsid w:val="000D4511"/>
    <w:rsid w:val="000D453D"/>
    <w:rsid w:val="000D45F2"/>
    <w:rsid w:val="000D460C"/>
    <w:rsid w:val="000D4679"/>
    <w:rsid w:val="000D4750"/>
    <w:rsid w:val="000D4AEF"/>
    <w:rsid w:val="000D4AFF"/>
    <w:rsid w:val="000D4B60"/>
    <w:rsid w:val="000D4E77"/>
    <w:rsid w:val="000D4F33"/>
    <w:rsid w:val="000D5040"/>
    <w:rsid w:val="000D5063"/>
    <w:rsid w:val="000D52E1"/>
    <w:rsid w:val="000D57C5"/>
    <w:rsid w:val="000D5914"/>
    <w:rsid w:val="000D5A80"/>
    <w:rsid w:val="000D5DA7"/>
    <w:rsid w:val="000D5E3A"/>
    <w:rsid w:val="000D5EAB"/>
    <w:rsid w:val="000D6126"/>
    <w:rsid w:val="000D63FA"/>
    <w:rsid w:val="000D6805"/>
    <w:rsid w:val="000D69B2"/>
    <w:rsid w:val="000D6A81"/>
    <w:rsid w:val="000D6D1C"/>
    <w:rsid w:val="000D74AC"/>
    <w:rsid w:val="000D74F2"/>
    <w:rsid w:val="000D7C64"/>
    <w:rsid w:val="000D7D07"/>
    <w:rsid w:val="000D7E61"/>
    <w:rsid w:val="000D7F63"/>
    <w:rsid w:val="000E004C"/>
    <w:rsid w:val="000E02B9"/>
    <w:rsid w:val="000E0332"/>
    <w:rsid w:val="000E0399"/>
    <w:rsid w:val="000E040E"/>
    <w:rsid w:val="000E0B3F"/>
    <w:rsid w:val="000E0F58"/>
    <w:rsid w:val="000E108E"/>
    <w:rsid w:val="000E1621"/>
    <w:rsid w:val="000E1953"/>
    <w:rsid w:val="000E1E27"/>
    <w:rsid w:val="000E21CE"/>
    <w:rsid w:val="000E2893"/>
    <w:rsid w:val="000E30CA"/>
    <w:rsid w:val="000E3205"/>
    <w:rsid w:val="000E3217"/>
    <w:rsid w:val="000E341B"/>
    <w:rsid w:val="000E39D8"/>
    <w:rsid w:val="000E3B2E"/>
    <w:rsid w:val="000E3DD3"/>
    <w:rsid w:val="000E3E8A"/>
    <w:rsid w:val="000E3FD9"/>
    <w:rsid w:val="000E4701"/>
    <w:rsid w:val="000E4BC5"/>
    <w:rsid w:val="000E4C7E"/>
    <w:rsid w:val="000E4CFA"/>
    <w:rsid w:val="000E51D2"/>
    <w:rsid w:val="000E5753"/>
    <w:rsid w:val="000E5C16"/>
    <w:rsid w:val="000E5D73"/>
    <w:rsid w:val="000E5E32"/>
    <w:rsid w:val="000E640F"/>
    <w:rsid w:val="000E68D8"/>
    <w:rsid w:val="000E6A92"/>
    <w:rsid w:val="000E6C2B"/>
    <w:rsid w:val="000E6F1E"/>
    <w:rsid w:val="000E718E"/>
    <w:rsid w:val="000E75FF"/>
    <w:rsid w:val="000E7703"/>
    <w:rsid w:val="000E77AB"/>
    <w:rsid w:val="000E78AB"/>
    <w:rsid w:val="000E79AE"/>
    <w:rsid w:val="000F0015"/>
    <w:rsid w:val="000F0016"/>
    <w:rsid w:val="000F00C0"/>
    <w:rsid w:val="000F00CA"/>
    <w:rsid w:val="000F0200"/>
    <w:rsid w:val="000F0369"/>
    <w:rsid w:val="000F04BB"/>
    <w:rsid w:val="000F068C"/>
    <w:rsid w:val="000F06F5"/>
    <w:rsid w:val="000F072D"/>
    <w:rsid w:val="000F074A"/>
    <w:rsid w:val="000F07B4"/>
    <w:rsid w:val="000F089F"/>
    <w:rsid w:val="000F0A6C"/>
    <w:rsid w:val="000F0C3E"/>
    <w:rsid w:val="000F0CD2"/>
    <w:rsid w:val="000F1122"/>
    <w:rsid w:val="000F126C"/>
    <w:rsid w:val="000F177E"/>
    <w:rsid w:val="000F19F7"/>
    <w:rsid w:val="000F1FA6"/>
    <w:rsid w:val="000F247E"/>
    <w:rsid w:val="000F28B4"/>
    <w:rsid w:val="000F2DCA"/>
    <w:rsid w:val="000F2E77"/>
    <w:rsid w:val="000F3284"/>
    <w:rsid w:val="000F3496"/>
    <w:rsid w:val="000F3802"/>
    <w:rsid w:val="000F3966"/>
    <w:rsid w:val="000F3AAE"/>
    <w:rsid w:val="000F3C86"/>
    <w:rsid w:val="000F4090"/>
    <w:rsid w:val="000F42B9"/>
    <w:rsid w:val="000F42CA"/>
    <w:rsid w:val="000F4535"/>
    <w:rsid w:val="000F4712"/>
    <w:rsid w:val="000F4820"/>
    <w:rsid w:val="000F4A35"/>
    <w:rsid w:val="000F4A3D"/>
    <w:rsid w:val="000F4A62"/>
    <w:rsid w:val="000F4C16"/>
    <w:rsid w:val="000F4C6A"/>
    <w:rsid w:val="000F557C"/>
    <w:rsid w:val="000F596B"/>
    <w:rsid w:val="000F5C09"/>
    <w:rsid w:val="000F6188"/>
    <w:rsid w:val="000F67DB"/>
    <w:rsid w:val="000F6843"/>
    <w:rsid w:val="000F68F1"/>
    <w:rsid w:val="000F6932"/>
    <w:rsid w:val="000F6B05"/>
    <w:rsid w:val="000F6E6E"/>
    <w:rsid w:val="000F6FC8"/>
    <w:rsid w:val="000F7386"/>
    <w:rsid w:val="000F743A"/>
    <w:rsid w:val="000F77A1"/>
    <w:rsid w:val="000F7936"/>
    <w:rsid w:val="00100292"/>
    <w:rsid w:val="00100610"/>
    <w:rsid w:val="0010084C"/>
    <w:rsid w:val="00100C4D"/>
    <w:rsid w:val="00100FFB"/>
    <w:rsid w:val="00101550"/>
    <w:rsid w:val="001017EB"/>
    <w:rsid w:val="00101A8F"/>
    <w:rsid w:val="00101B4A"/>
    <w:rsid w:val="00101C0F"/>
    <w:rsid w:val="00101F7B"/>
    <w:rsid w:val="001022EF"/>
    <w:rsid w:val="00102651"/>
    <w:rsid w:val="00102740"/>
    <w:rsid w:val="0010282C"/>
    <w:rsid w:val="00102A16"/>
    <w:rsid w:val="00102AFE"/>
    <w:rsid w:val="00102D8A"/>
    <w:rsid w:val="00102D9B"/>
    <w:rsid w:val="00102EE4"/>
    <w:rsid w:val="00102F3C"/>
    <w:rsid w:val="00103078"/>
    <w:rsid w:val="0010316B"/>
    <w:rsid w:val="00103373"/>
    <w:rsid w:val="00103380"/>
    <w:rsid w:val="001033A3"/>
    <w:rsid w:val="00103434"/>
    <w:rsid w:val="00103540"/>
    <w:rsid w:val="0010364C"/>
    <w:rsid w:val="00103B43"/>
    <w:rsid w:val="00103C87"/>
    <w:rsid w:val="00103E66"/>
    <w:rsid w:val="00103EF2"/>
    <w:rsid w:val="0010428B"/>
    <w:rsid w:val="00104427"/>
    <w:rsid w:val="00104434"/>
    <w:rsid w:val="001044E5"/>
    <w:rsid w:val="001048C8"/>
    <w:rsid w:val="00104BF3"/>
    <w:rsid w:val="001050D0"/>
    <w:rsid w:val="00105221"/>
    <w:rsid w:val="001054AC"/>
    <w:rsid w:val="00105C2B"/>
    <w:rsid w:val="00105ED9"/>
    <w:rsid w:val="00106367"/>
    <w:rsid w:val="00106AA6"/>
    <w:rsid w:val="00106AAD"/>
    <w:rsid w:val="00106D30"/>
    <w:rsid w:val="00106D8D"/>
    <w:rsid w:val="0010716E"/>
    <w:rsid w:val="001071A5"/>
    <w:rsid w:val="00107676"/>
    <w:rsid w:val="00107927"/>
    <w:rsid w:val="00107B54"/>
    <w:rsid w:val="00110026"/>
    <w:rsid w:val="001105A7"/>
    <w:rsid w:val="00110673"/>
    <w:rsid w:val="00110C0F"/>
    <w:rsid w:val="00110CEC"/>
    <w:rsid w:val="00110FFF"/>
    <w:rsid w:val="00111534"/>
    <w:rsid w:val="001115F8"/>
    <w:rsid w:val="00111B0E"/>
    <w:rsid w:val="00111B24"/>
    <w:rsid w:val="00111BAC"/>
    <w:rsid w:val="00111DFA"/>
    <w:rsid w:val="001124A5"/>
    <w:rsid w:val="00112626"/>
    <w:rsid w:val="00112628"/>
    <w:rsid w:val="00112714"/>
    <w:rsid w:val="001127E8"/>
    <w:rsid w:val="00112BA5"/>
    <w:rsid w:val="00112C77"/>
    <w:rsid w:val="00112F74"/>
    <w:rsid w:val="001131E8"/>
    <w:rsid w:val="0011336F"/>
    <w:rsid w:val="001133F8"/>
    <w:rsid w:val="0011341F"/>
    <w:rsid w:val="00113559"/>
    <w:rsid w:val="0011363B"/>
    <w:rsid w:val="001136A7"/>
    <w:rsid w:val="0011374E"/>
    <w:rsid w:val="00113783"/>
    <w:rsid w:val="00113812"/>
    <w:rsid w:val="00113899"/>
    <w:rsid w:val="0011391D"/>
    <w:rsid w:val="00113A0B"/>
    <w:rsid w:val="00114156"/>
    <w:rsid w:val="001141C0"/>
    <w:rsid w:val="001141FC"/>
    <w:rsid w:val="00114583"/>
    <w:rsid w:val="0011467A"/>
    <w:rsid w:val="00114F88"/>
    <w:rsid w:val="00114F95"/>
    <w:rsid w:val="00115381"/>
    <w:rsid w:val="0011548C"/>
    <w:rsid w:val="001155AC"/>
    <w:rsid w:val="00115712"/>
    <w:rsid w:val="001157C4"/>
    <w:rsid w:val="00115956"/>
    <w:rsid w:val="00115BC7"/>
    <w:rsid w:val="00115C84"/>
    <w:rsid w:val="00115DD1"/>
    <w:rsid w:val="00115E68"/>
    <w:rsid w:val="0011624C"/>
    <w:rsid w:val="0011673A"/>
    <w:rsid w:val="001167FD"/>
    <w:rsid w:val="00116CF0"/>
    <w:rsid w:val="00116D55"/>
    <w:rsid w:val="0011738D"/>
    <w:rsid w:val="0011790F"/>
    <w:rsid w:val="00117B3D"/>
    <w:rsid w:val="00117DE6"/>
    <w:rsid w:val="00117FDB"/>
    <w:rsid w:val="001204EC"/>
    <w:rsid w:val="00120537"/>
    <w:rsid w:val="00120611"/>
    <w:rsid w:val="0012073F"/>
    <w:rsid w:val="00120CEF"/>
    <w:rsid w:val="00120D42"/>
    <w:rsid w:val="00120ED5"/>
    <w:rsid w:val="0012126A"/>
    <w:rsid w:val="001212CB"/>
    <w:rsid w:val="001218F5"/>
    <w:rsid w:val="00121BAB"/>
    <w:rsid w:val="00121FA5"/>
    <w:rsid w:val="00122412"/>
    <w:rsid w:val="0012271C"/>
    <w:rsid w:val="00122A07"/>
    <w:rsid w:val="00122BDD"/>
    <w:rsid w:val="001239BE"/>
    <w:rsid w:val="00123A95"/>
    <w:rsid w:val="00123BFB"/>
    <w:rsid w:val="00123C6A"/>
    <w:rsid w:val="00124C14"/>
    <w:rsid w:val="00124DFB"/>
    <w:rsid w:val="00125171"/>
    <w:rsid w:val="001253FE"/>
    <w:rsid w:val="00125690"/>
    <w:rsid w:val="001257A7"/>
    <w:rsid w:val="001258FB"/>
    <w:rsid w:val="001259B7"/>
    <w:rsid w:val="00125CB5"/>
    <w:rsid w:val="001261FD"/>
    <w:rsid w:val="00126279"/>
    <w:rsid w:val="0012642B"/>
    <w:rsid w:val="0012642F"/>
    <w:rsid w:val="00126687"/>
    <w:rsid w:val="001267CC"/>
    <w:rsid w:val="001268BE"/>
    <w:rsid w:val="00126F64"/>
    <w:rsid w:val="0012720C"/>
    <w:rsid w:val="001274C0"/>
    <w:rsid w:val="001276CF"/>
    <w:rsid w:val="00127774"/>
    <w:rsid w:val="0012783B"/>
    <w:rsid w:val="00127DAA"/>
    <w:rsid w:val="0013010D"/>
    <w:rsid w:val="00130116"/>
    <w:rsid w:val="001301AC"/>
    <w:rsid w:val="0013041E"/>
    <w:rsid w:val="001304AF"/>
    <w:rsid w:val="00130986"/>
    <w:rsid w:val="00130A97"/>
    <w:rsid w:val="00130AAC"/>
    <w:rsid w:val="00130B54"/>
    <w:rsid w:val="00130DE9"/>
    <w:rsid w:val="00130E52"/>
    <w:rsid w:val="00130ED9"/>
    <w:rsid w:val="00131011"/>
    <w:rsid w:val="0013122F"/>
    <w:rsid w:val="00131405"/>
    <w:rsid w:val="001323E9"/>
    <w:rsid w:val="0013244D"/>
    <w:rsid w:val="00132903"/>
    <w:rsid w:val="00132C2D"/>
    <w:rsid w:val="0013349E"/>
    <w:rsid w:val="001335D0"/>
    <w:rsid w:val="001336F7"/>
    <w:rsid w:val="00133DD9"/>
    <w:rsid w:val="0013418E"/>
    <w:rsid w:val="00134206"/>
    <w:rsid w:val="001343C0"/>
    <w:rsid w:val="001347F9"/>
    <w:rsid w:val="0013498B"/>
    <w:rsid w:val="00134B8F"/>
    <w:rsid w:val="00134CBC"/>
    <w:rsid w:val="00134D95"/>
    <w:rsid w:val="00135099"/>
    <w:rsid w:val="0013590A"/>
    <w:rsid w:val="00135DCC"/>
    <w:rsid w:val="00135E85"/>
    <w:rsid w:val="001364B2"/>
    <w:rsid w:val="0013651B"/>
    <w:rsid w:val="001365BB"/>
    <w:rsid w:val="00136942"/>
    <w:rsid w:val="001369F1"/>
    <w:rsid w:val="00136A41"/>
    <w:rsid w:val="00136E1E"/>
    <w:rsid w:val="00136EE5"/>
    <w:rsid w:val="00136EF9"/>
    <w:rsid w:val="00137148"/>
    <w:rsid w:val="001372EE"/>
    <w:rsid w:val="001375C7"/>
    <w:rsid w:val="0013768F"/>
    <w:rsid w:val="001401C2"/>
    <w:rsid w:val="001401E6"/>
    <w:rsid w:val="001401FF"/>
    <w:rsid w:val="0014043C"/>
    <w:rsid w:val="00140671"/>
    <w:rsid w:val="0014097E"/>
    <w:rsid w:val="00140A3B"/>
    <w:rsid w:val="00140B80"/>
    <w:rsid w:val="00140F2D"/>
    <w:rsid w:val="001412C0"/>
    <w:rsid w:val="00141934"/>
    <w:rsid w:val="0014215B"/>
    <w:rsid w:val="00142827"/>
    <w:rsid w:val="00142A31"/>
    <w:rsid w:val="00142A85"/>
    <w:rsid w:val="00142BA7"/>
    <w:rsid w:val="00142DCC"/>
    <w:rsid w:val="00142EC6"/>
    <w:rsid w:val="0014321C"/>
    <w:rsid w:val="0014344C"/>
    <w:rsid w:val="0014345B"/>
    <w:rsid w:val="00143AEA"/>
    <w:rsid w:val="00143B04"/>
    <w:rsid w:val="00143C95"/>
    <w:rsid w:val="00143C9C"/>
    <w:rsid w:val="00143FBF"/>
    <w:rsid w:val="00144252"/>
    <w:rsid w:val="00144415"/>
    <w:rsid w:val="00144489"/>
    <w:rsid w:val="00144D64"/>
    <w:rsid w:val="00144D74"/>
    <w:rsid w:val="00144EA5"/>
    <w:rsid w:val="00145234"/>
    <w:rsid w:val="0014567D"/>
    <w:rsid w:val="0014587C"/>
    <w:rsid w:val="0014590B"/>
    <w:rsid w:val="001459C6"/>
    <w:rsid w:val="00145A97"/>
    <w:rsid w:val="00145FE9"/>
    <w:rsid w:val="0014612B"/>
    <w:rsid w:val="001463E1"/>
    <w:rsid w:val="001464CF"/>
    <w:rsid w:val="001465C5"/>
    <w:rsid w:val="001465FB"/>
    <w:rsid w:val="001468CE"/>
    <w:rsid w:val="001469AA"/>
    <w:rsid w:val="00146A6E"/>
    <w:rsid w:val="00146B39"/>
    <w:rsid w:val="00146B7C"/>
    <w:rsid w:val="00146C7C"/>
    <w:rsid w:val="00146DD0"/>
    <w:rsid w:val="00146FB9"/>
    <w:rsid w:val="001472BB"/>
    <w:rsid w:val="00147388"/>
    <w:rsid w:val="001475B8"/>
    <w:rsid w:val="00147885"/>
    <w:rsid w:val="00147FE6"/>
    <w:rsid w:val="001500A8"/>
    <w:rsid w:val="001502C2"/>
    <w:rsid w:val="00150486"/>
    <w:rsid w:val="001506CC"/>
    <w:rsid w:val="0015088D"/>
    <w:rsid w:val="001508F3"/>
    <w:rsid w:val="00150911"/>
    <w:rsid w:val="00150E3A"/>
    <w:rsid w:val="00150EE6"/>
    <w:rsid w:val="00150FE8"/>
    <w:rsid w:val="00151099"/>
    <w:rsid w:val="00151864"/>
    <w:rsid w:val="00151871"/>
    <w:rsid w:val="001519C9"/>
    <w:rsid w:val="00151A31"/>
    <w:rsid w:val="00151AF6"/>
    <w:rsid w:val="00151FD6"/>
    <w:rsid w:val="0015224A"/>
    <w:rsid w:val="001526A2"/>
    <w:rsid w:val="00152838"/>
    <w:rsid w:val="00152914"/>
    <w:rsid w:val="00152C6B"/>
    <w:rsid w:val="00152CBF"/>
    <w:rsid w:val="00152F8C"/>
    <w:rsid w:val="0015314E"/>
    <w:rsid w:val="0015326E"/>
    <w:rsid w:val="001533A7"/>
    <w:rsid w:val="00153819"/>
    <w:rsid w:val="00153974"/>
    <w:rsid w:val="00153FA9"/>
    <w:rsid w:val="00153FC4"/>
    <w:rsid w:val="001540E2"/>
    <w:rsid w:val="001542E4"/>
    <w:rsid w:val="00154325"/>
    <w:rsid w:val="001543B7"/>
    <w:rsid w:val="001546E3"/>
    <w:rsid w:val="00154B7A"/>
    <w:rsid w:val="00154C7F"/>
    <w:rsid w:val="00154DD0"/>
    <w:rsid w:val="00154EF1"/>
    <w:rsid w:val="001553A1"/>
    <w:rsid w:val="00155AA7"/>
    <w:rsid w:val="00155B1D"/>
    <w:rsid w:val="001563D3"/>
    <w:rsid w:val="001563EB"/>
    <w:rsid w:val="0015649F"/>
    <w:rsid w:val="0015679E"/>
    <w:rsid w:val="00156E4F"/>
    <w:rsid w:val="001570F1"/>
    <w:rsid w:val="0015711C"/>
    <w:rsid w:val="00157195"/>
    <w:rsid w:val="00157366"/>
    <w:rsid w:val="00157378"/>
    <w:rsid w:val="001575E7"/>
    <w:rsid w:val="001577FA"/>
    <w:rsid w:val="00157909"/>
    <w:rsid w:val="001579DC"/>
    <w:rsid w:val="00157FE5"/>
    <w:rsid w:val="001601CB"/>
    <w:rsid w:val="0016027C"/>
    <w:rsid w:val="001603F7"/>
    <w:rsid w:val="00160403"/>
    <w:rsid w:val="00160409"/>
    <w:rsid w:val="00160528"/>
    <w:rsid w:val="001608B3"/>
    <w:rsid w:val="00160DAF"/>
    <w:rsid w:val="00161085"/>
    <w:rsid w:val="00161AA6"/>
    <w:rsid w:val="00161B88"/>
    <w:rsid w:val="00162093"/>
    <w:rsid w:val="001622ED"/>
    <w:rsid w:val="0016233E"/>
    <w:rsid w:val="00162365"/>
    <w:rsid w:val="00162772"/>
    <w:rsid w:val="001627F1"/>
    <w:rsid w:val="00162938"/>
    <w:rsid w:val="00162C9A"/>
    <w:rsid w:val="00162DC3"/>
    <w:rsid w:val="00162DE4"/>
    <w:rsid w:val="0016356C"/>
    <w:rsid w:val="00163676"/>
    <w:rsid w:val="0016367E"/>
    <w:rsid w:val="00163818"/>
    <w:rsid w:val="00163CAD"/>
    <w:rsid w:val="00163D19"/>
    <w:rsid w:val="00163FB4"/>
    <w:rsid w:val="001640CD"/>
    <w:rsid w:val="001646CB"/>
    <w:rsid w:val="00164795"/>
    <w:rsid w:val="001649C2"/>
    <w:rsid w:val="00164E7D"/>
    <w:rsid w:val="0016527E"/>
    <w:rsid w:val="001652FC"/>
    <w:rsid w:val="001652FD"/>
    <w:rsid w:val="001653B3"/>
    <w:rsid w:val="001655A1"/>
    <w:rsid w:val="00165B7C"/>
    <w:rsid w:val="001663C0"/>
    <w:rsid w:val="00166506"/>
    <w:rsid w:val="0016656F"/>
    <w:rsid w:val="001665F6"/>
    <w:rsid w:val="00166983"/>
    <w:rsid w:val="00166A94"/>
    <w:rsid w:val="0016744C"/>
    <w:rsid w:val="001675BE"/>
    <w:rsid w:val="0016764C"/>
    <w:rsid w:val="00167665"/>
    <w:rsid w:val="00167731"/>
    <w:rsid w:val="00167933"/>
    <w:rsid w:val="00167947"/>
    <w:rsid w:val="00167950"/>
    <w:rsid w:val="00167B86"/>
    <w:rsid w:val="00167DAC"/>
    <w:rsid w:val="0017017D"/>
    <w:rsid w:val="00170330"/>
    <w:rsid w:val="001704BC"/>
    <w:rsid w:val="0017098D"/>
    <w:rsid w:val="00170A35"/>
    <w:rsid w:val="00170D47"/>
    <w:rsid w:val="00170EFA"/>
    <w:rsid w:val="001716BE"/>
    <w:rsid w:val="001717E5"/>
    <w:rsid w:val="00171800"/>
    <w:rsid w:val="001718AD"/>
    <w:rsid w:val="00171922"/>
    <w:rsid w:val="0017193F"/>
    <w:rsid w:val="00171973"/>
    <w:rsid w:val="00171C9C"/>
    <w:rsid w:val="00172354"/>
    <w:rsid w:val="0017270D"/>
    <w:rsid w:val="001728E8"/>
    <w:rsid w:val="00172A65"/>
    <w:rsid w:val="00172A69"/>
    <w:rsid w:val="00173586"/>
    <w:rsid w:val="001738BF"/>
    <w:rsid w:val="00173CEC"/>
    <w:rsid w:val="001741D9"/>
    <w:rsid w:val="00174B35"/>
    <w:rsid w:val="00174D4A"/>
    <w:rsid w:val="0017576C"/>
    <w:rsid w:val="00175844"/>
    <w:rsid w:val="00175A63"/>
    <w:rsid w:val="00175BE4"/>
    <w:rsid w:val="00175D2D"/>
    <w:rsid w:val="00175D71"/>
    <w:rsid w:val="00176023"/>
    <w:rsid w:val="001760CC"/>
    <w:rsid w:val="00176330"/>
    <w:rsid w:val="00176886"/>
    <w:rsid w:val="00176C05"/>
    <w:rsid w:val="00176C5E"/>
    <w:rsid w:val="00176E04"/>
    <w:rsid w:val="001773CC"/>
    <w:rsid w:val="00177453"/>
    <w:rsid w:val="001774FD"/>
    <w:rsid w:val="0017766D"/>
    <w:rsid w:val="001778AE"/>
    <w:rsid w:val="00177A01"/>
    <w:rsid w:val="00177C70"/>
    <w:rsid w:val="00177D7D"/>
    <w:rsid w:val="00177DCB"/>
    <w:rsid w:val="00177FD3"/>
    <w:rsid w:val="0018009F"/>
    <w:rsid w:val="001801DA"/>
    <w:rsid w:val="0018064C"/>
    <w:rsid w:val="001809CD"/>
    <w:rsid w:val="00180A21"/>
    <w:rsid w:val="00180A26"/>
    <w:rsid w:val="00180DB3"/>
    <w:rsid w:val="00181072"/>
    <w:rsid w:val="00181C3F"/>
    <w:rsid w:val="001821AC"/>
    <w:rsid w:val="00182816"/>
    <w:rsid w:val="001828C4"/>
    <w:rsid w:val="00182A27"/>
    <w:rsid w:val="00182D39"/>
    <w:rsid w:val="00183023"/>
    <w:rsid w:val="001830F0"/>
    <w:rsid w:val="0018340B"/>
    <w:rsid w:val="00183434"/>
    <w:rsid w:val="0018351A"/>
    <w:rsid w:val="001836BE"/>
    <w:rsid w:val="00183E46"/>
    <w:rsid w:val="00184153"/>
    <w:rsid w:val="001841D3"/>
    <w:rsid w:val="00184257"/>
    <w:rsid w:val="001846BC"/>
    <w:rsid w:val="0018476C"/>
    <w:rsid w:val="001847A1"/>
    <w:rsid w:val="00184DA3"/>
    <w:rsid w:val="00184F90"/>
    <w:rsid w:val="00185553"/>
    <w:rsid w:val="001857E8"/>
    <w:rsid w:val="001858C4"/>
    <w:rsid w:val="00185AA1"/>
    <w:rsid w:val="00185B30"/>
    <w:rsid w:val="00185B59"/>
    <w:rsid w:val="00185BB6"/>
    <w:rsid w:val="00185D22"/>
    <w:rsid w:val="00185E2A"/>
    <w:rsid w:val="001863B0"/>
    <w:rsid w:val="0018667E"/>
    <w:rsid w:val="001866A6"/>
    <w:rsid w:val="00186C9E"/>
    <w:rsid w:val="00186ECA"/>
    <w:rsid w:val="00187091"/>
    <w:rsid w:val="001873BB"/>
    <w:rsid w:val="001873CC"/>
    <w:rsid w:val="001878F4"/>
    <w:rsid w:val="00187974"/>
    <w:rsid w:val="00187AB7"/>
    <w:rsid w:val="00187C0D"/>
    <w:rsid w:val="00187D2B"/>
    <w:rsid w:val="00190024"/>
    <w:rsid w:val="001900A7"/>
    <w:rsid w:val="00190177"/>
    <w:rsid w:val="0019068B"/>
    <w:rsid w:val="00190697"/>
    <w:rsid w:val="0019085B"/>
    <w:rsid w:val="00190C0B"/>
    <w:rsid w:val="00190E71"/>
    <w:rsid w:val="00190EBB"/>
    <w:rsid w:val="00191058"/>
    <w:rsid w:val="00191232"/>
    <w:rsid w:val="0019144C"/>
    <w:rsid w:val="00191713"/>
    <w:rsid w:val="001917C9"/>
    <w:rsid w:val="001918D4"/>
    <w:rsid w:val="00191D94"/>
    <w:rsid w:val="00191F1E"/>
    <w:rsid w:val="00191FDD"/>
    <w:rsid w:val="0019207F"/>
    <w:rsid w:val="00192A6E"/>
    <w:rsid w:val="00192D4B"/>
    <w:rsid w:val="00192FEA"/>
    <w:rsid w:val="0019304F"/>
    <w:rsid w:val="00193161"/>
    <w:rsid w:val="001932FB"/>
    <w:rsid w:val="001934E2"/>
    <w:rsid w:val="00193672"/>
    <w:rsid w:val="00193933"/>
    <w:rsid w:val="00193AB4"/>
    <w:rsid w:val="00193D6D"/>
    <w:rsid w:val="00193E57"/>
    <w:rsid w:val="001942E2"/>
    <w:rsid w:val="0019471A"/>
    <w:rsid w:val="00194998"/>
    <w:rsid w:val="00194C1E"/>
    <w:rsid w:val="00195081"/>
    <w:rsid w:val="001950F3"/>
    <w:rsid w:val="001953B9"/>
    <w:rsid w:val="001953DB"/>
    <w:rsid w:val="00195775"/>
    <w:rsid w:val="00195B2D"/>
    <w:rsid w:val="00195BE7"/>
    <w:rsid w:val="00195DB1"/>
    <w:rsid w:val="00195E9D"/>
    <w:rsid w:val="00196071"/>
    <w:rsid w:val="001963FE"/>
    <w:rsid w:val="00196447"/>
    <w:rsid w:val="00196CF5"/>
    <w:rsid w:val="00196E61"/>
    <w:rsid w:val="001971A1"/>
    <w:rsid w:val="001975BE"/>
    <w:rsid w:val="00197807"/>
    <w:rsid w:val="00197AD3"/>
    <w:rsid w:val="00197AF5"/>
    <w:rsid w:val="00197BC6"/>
    <w:rsid w:val="00197C7D"/>
    <w:rsid w:val="00197E99"/>
    <w:rsid w:val="001A00E3"/>
    <w:rsid w:val="001A0212"/>
    <w:rsid w:val="001A0864"/>
    <w:rsid w:val="001A089F"/>
    <w:rsid w:val="001A0AD0"/>
    <w:rsid w:val="001A0D93"/>
    <w:rsid w:val="001A119F"/>
    <w:rsid w:val="001A12EF"/>
    <w:rsid w:val="001A196E"/>
    <w:rsid w:val="001A1A23"/>
    <w:rsid w:val="001A1F9F"/>
    <w:rsid w:val="001A284F"/>
    <w:rsid w:val="001A2CE0"/>
    <w:rsid w:val="001A305B"/>
    <w:rsid w:val="001A3137"/>
    <w:rsid w:val="001A3233"/>
    <w:rsid w:val="001A332F"/>
    <w:rsid w:val="001A3639"/>
    <w:rsid w:val="001A38A2"/>
    <w:rsid w:val="001A3B56"/>
    <w:rsid w:val="001A3BE6"/>
    <w:rsid w:val="001A3F28"/>
    <w:rsid w:val="001A4281"/>
    <w:rsid w:val="001A4724"/>
    <w:rsid w:val="001A48BC"/>
    <w:rsid w:val="001A4921"/>
    <w:rsid w:val="001A4C7B"/>
    <w:rsid w:val="001A4D43"/>
    <w:rsid w:val="001A4EEC"/>
    <w:rsid w:val="001A519F"/>
    <w:rsid w:val="001A5881"/>
    <w:rsid w:val="001A5891"/>
    <w:rsid w:val="001A5A80"/>
    <w:rsid w:val="001A5AE2"/>
    <w:rsid w:val="001A5CE9"/>
    <w:rsid w:val="001A5F32"/>
    <w:rsid w:val="001A6164"/>
    <w:rsid w:val="001A62E4"/>
    <w:rsid w:val="001A640C"/>
    <w:rsid w:val="001A6529"/>
    <w:rsid w:val="001A6565"/>
    <w:rsid w:val="001A66FF"/>
    <w:rsid w:val="001A67F9"/>
    <w:rsid w:val="001A6A02"/>
    <w:rsid w:val="001A6A38"/>
    <w:rsid w:val="001A6C39"/>
    <w:rsid w:val="001A6DE3"/>
    <w:rsid w:val="001A6E93"/>
    <w:rsid w:val="001A6FEB"/>
    <w:rsid w:val="001A730B"/>
    <w:rsid w:val="001A74B9"/>
    <w:rsid w:val="001A757F"/>
    <w:rsid w:val="001A75E9"/>
    <w:rsid w:val="001A7859"/>
    <w:rsid w:val="001A7889"/>
    <w:rsid w:val="001A7D28"/>
    <w:rsid w:val="001B0103"/>
    <w:rsid w:val="001B0F1D"/>
    <w:rsid w:val="001B107C"/>
    <w:rsid w:val="001B11C3"/>
    <w:rsid w:val="001B157F"/>
    <w:rsid w:val="001B16AE"/>
    <w:rsid w:val="001B18B5"/>
    <w:rsid w:val="001B1D25"/>
    <w:rsid w:val="001B20E4"/>
    <w:rsid w:val="001B2473"/>
    <w:rsid w:val="001B2BE9"/>
    <w:rsid w:val="001B2CEF"/>
    <w:rsid w:val="001B2E0E"/>
    <w:rsid w:val="001B3002"/>
    <w:rsid w:val="001B3091"/>
    <w:rsid w:val="001B3194"/>
    <w:rsid w:val="001B329F"/>
    <w:rsid w:val="001B34B8"/>
    <w:rsid w:val="001B353A"/>
    <w:rsid w:val="001B35C6"/>
    <w:rsid w:val="001B386E"/>
    <w:rsid w:val="001B38D2"/>
    <w:rsid w:val="001B395A"/>
    <w:rsid w:val="001B3CE3"/>
    <w:rsid w:val="001B3F61"/>
    <w:rsid w:val="001B4175"/>
    <w:rsid w:val="001B47B9"/>
    <w:rsid w:val="001B47F7"/>
    <w:rsid w:val="001B48D0"/>
    <w:rsid w:val="001B4A5B"/>
    <w:rsid w:val="001B4BB3"/>
    <w:rsid w:val="001B4DC6"/>
    <w:rsid w:val="001B589B"/>
    <w:rsid w:val="001B5A01"/>
    <w:rsid w:val="001B5BE2"/>
    <w:rsid w:val="001B5C84"/>
    <w:rsid w:val="001B5F6D"/>
    <w:rsid w:val="001B60EC"/>
    <w:rsid w:val="001B6131"/>
    <w:rsid w:val="001B61D9"/>
    <w:rsid w:val="001B6314"/>
    <w:rsid w:val="001B637D"/>
    <w:rsid w:val="001B6425"/>
    <w:rsid w:val="001B6689"/>
    <w:rsid w:val="001B6752"/>
    <w:rsid w:val="001B6918"/>
    <w:rsid w:val="001B6948"/>
    <w:rsid w:val="001B6BD1"/>
    <w:rsid w:val="001B6EB3"/>
    <w:rsid w:val="001B6EC3"/>
    <w:rsid w:val="001B6F3C"/>
    <w:rsid w:val="001B7178"/>
    <w:rsid w:val="001B71F6"/>
    <w:rsid w:val="001B7292"/>
    <w:rsid w:val="001B72FE"/>
    <w:rsid w:val="001B7590"/>
    <w:rsid w:val="001B75A8"/>
    <w:rsid w:val="001B75C5"/>
    <w:rsid w:val="001B761A"/>
    <w:rsid w:val="001B7798"/>
    <w:rsid w:val="001B7D9F"/>
    <w:rsid w:val="001C02EC"/>
    <w:rsid w:val="001C039A"/>
    <w:rsid w:val="001C046D"/>
    <w:rsid w:val="001C056B"/>
    <w:rsid w:val="001C05EA"/>
    <w:rsid w:val="001C075F"/>
    <w:rsid w:val="001C0A25"/>
    <w:rsid w:val="001C0CAD"/>
    <w:rsid w:val="001C0F0B"/>
    <w:rsid w:val="001C1025"/>
    <w:rsid w:val="001C11E5"/>
    <w:rsid w:val="001C1361"/>
    <w:rsid w:val="001C15A0"/>
    <w:rsid w:val="001C1D3C"/>
    <w:rsid w:val="001C1E84"/>
    <w:rsid w:val="001C1EA4"/>
    <w:rsid w:val="001C1F70"/>
    <w:rsid w:val="001C22C0"/>
    <w:rsid w:val="001C2433"/>
    <w:rsid w:val="001C27A5"/>
    <w:rsid w:val="001C2DC2"/>
    <w:rsid w:val="001C2E52"/>
    <w:rsid w:val="001C2FC3"/>
    <w:rsid w:val="001C3023"/>
    <w:rsid w:val="001C3159"/>
    <w:rsid w:val="001C32B2"/>
    <w:rsid w:val="001C3319"/>
    <w:rsid w:val="001C37F2"/>
    <w:rsid w:val="001C39EE"/>
    <w:rsid w:val="001C4402"/>
    <w:rsid w:val="001C444C"/>
    <w:rsid w:val="001C44A6"/>
    <w:rsid w:val="001C48D2"/>
    <w:rsid w:val="001C49F6"/>
    <w:rsid w:val="001C4CC1"/>
    <w:rsid w:val="001C4FFC"/>
    <w:rsid w:val="001C51A8"/>
    <w:rsid w:val="001C57C8"/>
    <w:rsid w:val="001C5AF0"/>
    <w:rsid w:val="001C5B6A"/>
    <w:rsid w:val="001C5B92"/>
    <w:rsid w:val="001C5BD0"/>
    <w:rsid w:val="001C5CB5"/>
    <w:rsid w:val="001C5E3A"/>
    <w:rsid w:val="001C5E58"/>
    <w:rsid w:val="001C6582"/>
    <w:rsid w:val="001C68AB"/>
    <w:rsid w:val="001C6B10"/>
    <w:rsid w:val="001C6C10"/>
    <w:rsid w:val="001C6DF6"/>
    <w:rsid w:val="001C6E8A"/>
    <w:rsid w:val="001C6FE0"/>
    <w:rsid w:val="001C702D"/>
    <w:rsid w:val="001C7452"/>
    <w:rsid w:val="001C7A2C"/>
    <w:rsid w:val="001C7DD9"/>
    <w:rsid w:val="001D00BC"/>
    <w:rsid w:val="001D056A"/>
    <w:rsid w:val="001D05C2"/>
    <w:rsid w:val="001D06A7"/>
    <w:rsid w:val="001D091B"/>
    <w:rsid w:val="001D0B9E"/>
    <w:rsid w:val="001D0E05"/>
    <w:rsid w:val="001D113F"/>
    <w:rsid w:val="001D1887"/>
    <w:rsid w:val="001D190C"/>
    <w:rsid w:val="001D1A4C"/>
    <w:rsid w:val="001D1B71"/>
    <w:rsid w:val="001D1BCF"/>
    <w:rsid w:val="001D2354"/>
    <w:rsid w:val="001D255A"/>
    <w:rsid w:val="001D29B5"/>
    <w:rsid w:val="001D2A3F"/>
    <w:rsid w:val="001D2B6C"/>
    <w:rsid w:val="001D2C45"/>
    <w:rsid w:val="001D30AF"/>
    <w:rsid w:val="001D3271"/>
    <w:rsid w:val="001D3369"/>
    <w:rsid w:val="001D351E"/>
    <w:rsid w:val="001D358D"/>
    <w:rsid w:val="001D375C"/>
    <w:rsid w:val="001D386E"/>
    <w:rsid w:val="001D3DC8"/>
    <w:rsid w:val="001D3E8D"/>
    <w:rsid w:val="001D3F15"/>
    <w:rsid w:val="001D45C7"/>
    <w:rsid w:val="001D45D9"/>
    <w:rsid w:val="001D4B6C"/>
    <w:rsid w:val="001D4B9A"/>
    <w:rsid w:val="001D4BD7"/>
    <w:rsid w:val="001D4C80"/>
    <w:rsid w:val="001D4DE0"/>
    <w:rsid w:val="001D4E13"/>
    <w:rsid w:val="001D4F9B"/>
    <w:rsid w:val="001D5225"/>
    <w:rsid w:val="001D5359"/>
    <w:rsid w:val="001D55A3"/>
    <w:rsid w:val="001D56FE"/>
    <w:rsid w:val="001D5806"/>
    <w:rsid w:val="001D5954"/>
    <w:rsid w:val="001D5A13"/>
    <w:rsid w:val="001D5ADE"/>
    <w:rsid w:val="001D5C69"/>
    <w:rsid w:val="001D5D38"/>
    <w:rsid w:val="001D6111"/>
    <w:rsid w:val="001D6146"/>
    <w:rsid w:val="001D614D"/>
    <w:rsid w:val="001D6369"/>
    <w:rsid w:val="001D6422"/>
    <w:rsid w:val="001D6966"/>
    <w:rsid w:val="001D6A84"/>
    <w:rsid w:val="001D6DE3"/>
    <w:rsid w:val="001D70C9"/>
    <w:rsid w:val="001D7183"/>
    <w:rsid w:val="001D73B8"/>
    <w:rsid w:val="001D76A6"/>
    <w:rsid w:val="001D7843"/>
    <w:rsid w:val="001D7B2E"/>
    <w:rsid w:val="001D7D11"/>
    <w:rsid w:val="001D7EAE"/>
    <w:rsid w:val="001E0314"/>
    <w:rsid w:val="001E0414"/>
    <w:rsid w:val="001E04D5"/>
    <w:rsid w:val="001E0564"/>
    <w:rsid w:val="001E0C39"/>
    <w:rsid w:val="001E0C54"/>
    <w:rsid w:val="001E0D60"/>
    <w:rsid w:val="001E11F3"/>
    <w:rsid w:val="001E1593"/>
    <w:rsid w:val="001E17E4"/>
    <w:rsid w:val="001E1AF1"/>
    <w:rsid w:val="001E1B50"/>
    <w:rsid w:val="001E1CC2"/>
    <w:rsid w:val="001E200D"/>
    <w:rsid w:val="001E214F"/>
    <w:rsid w:val="001E2430"/>
    <w:rsid w:val="001E25D5"/>
    <w:rsid w:val="001E2902"/>
    <w:rsid w:val="001E2BEA"/>
    <w:rsid w:val="001E2CAA"/>
    <w:rsid w:val="001E2CAD"/>
    <w:rsid w:val="001E2DCD"/>
    <w:rsid w:val="001E2DD7"/>
    <w:rsid w:val="001E2F4E"/>
    <w:rsid w:val="001E30CC"/>
    <w:rsid w:val="001E3728"/>
    <w:rsid w:val="001E4053"/>
    <w:rsid w:val="001E43D5"/>
    <w:rsid w:val="001E4499"/>
    <w:rsid w:val="001E4B33"/>
    <w:rsid w:val="001E4CA7"/>
    <w:rsid w:val="001E4F68"/>
    <w:rsid w:val="001E51B6"/>
    <w:rsid w:val="001E51EA"/>
    <w:rsid w:val="001E5449"/>
    <w:rsid w:val="001E55D4"/>
    <w:rsid w:val="001E56C4"/>
    <w:rsid w:val="001E5718"/>
    <w:rsid w:val="001E5D9A"/>
    <w:rsid w:val="001E5F8B"/>
    <w:rsid w:val="001E602B"/>
    <w:rsid w:val="001E62E3"/>
    <w:rsid w:val="001E67C1"/>
    <w:rsid w:val="001E6923"/>
    <w:rsid w:val="001E6A4D"/>
    <w:rsid w:val="001E6A87"/>
    <w:rsid w:val="001E6A9B"/>
    <w:rsid w:val="001E70CA"/>
    <w:rsid w:val="001E73F5"/>
    <w:rsid w:val="001E7490"/>
    <w:rsid w:val="001E7534"/>
    <w:rsid w:val="001E757F"/>
    <w:rsid w:val="001E75BB"/>
    <w:rsid w:val="001E775B"/>
    <w:rsid w:val="001E7AC8"/>
    <w:rsid w:val="001E7BC9"/>
    <w:rsid w:val="001E7E6D"/>
    <w:rsid w:val="001F0136"/>
    <w:rsid w:val="001F0AA5"/>
    <w:rsid w:val="001F0CF8"/>
    <w:rsid w:val="001F0DDE"/>
    <w:rsid w:val="001F0F7C"/>
    <w:rsid w:val="001F0FC6"/>
    <w:rsid w:val="001F10C1"/>
    <w:rsid w:val="001F1343"/>
    <w:rsid w:val="001F178A"/>
    <w:rsid w:val="001F1CB3"/>
    <w:rsid w:val="001F1D3D"/>
    <w:rsid w:val="001F1E85"/>
    <w:rsid w:val="001F1EE4"/>
    <w:rsid w:val="001F2218"/>
    <w:rsid w:val="001F2496"/>
    <w:rsid w:val="001F2DAD"/>
    <w:rsid w:val="001F2E2D"/>
    <w:rsid w:val="001F3155"/>
    <w:rsid w:val="001F3280"/>
    <w:rsid w:val="001F3607"/>
    <w:rsid w:val="001F3896"/>
    <w:rsid w:val="001F3967"/>
    <w:rsid w:val="001F3BD2"/>
    <w:rsid w:val="001F4201"/>
    <w:rsid w:val="001F43DA"/>
    <w:rsid w:val="001F43F9"/>
    <w:rsid w:val="001F4676"/>
    <w:rsid w:val="001F4873"/>
    <w:rsid w:val="001F4FA6"/>
    <w:rsid w:val="001F5673"/>
    <w:rsid w:val="001F57B5"/>
    <w:rsid w:val="001F5958"/>
    <w:rsid w:val="001F59EA"/>
    <w:rsid w:val="001F5A3B"/>
    <w:rsid w:val="001F5CAE"/>
    <w:rsid w:val="001F5F6A"/>
    <w:rsid w:val="001F6499"/>
    <w:rsid w:val="001F6931"/>
    <w:rsid w:val="001F6D4F"/>
    <w:rsid w:val="001F6DE4"/>
    <w:rsid w:val="001F6FFB"/>
    <w:rsid w:val="001F7043"/>
    <w:rsid w:val="001F708B"/>
    <w:rsid w:val="001F71AB"/>
    <w:rsid w:val="001F7503"/>
    <w:rsid w:val="001F768B"/>
    <w:rsid w:val="001F77BD"/>
    <w:rsid w:val="001F7BC8"/>
    <w:rsid w:val="001F7CC3"/>
    <w:rsid w:val="001F7EBE"/>
    <w:rsid w:val="001F7F9C"/>
    <w:rsid w:val="002003BD"/>
    <w:rsid w:val="00200417"/>
    <w:rsid w:val="00200760"/>
    <w:rsid w:val="0020085C"/>
    <w:rsid w:val="00200C1B"/>
    <w:rsid w:val="00200C24"/>
    <w:rsid w:val="00200CC8"/>
    <w:rsid w:val="00200D1D"/>
    <w:rsid w:val="00201023"/>
    <w:rsid w:val="0020169A"/>
    <w:rsid w:val="0020181B"/>
    <w:rsid w:val="00201DB3"/>
    <w:rsid w:val="002020D8"/>
    <w:rsid w:val="0020228B"/>
    <w:rsid w:val="002022F9"/>
    <w:rsid w:val="002024F2"/>
    <w:rsid w:val="002026C8"/>
    <w:rsid w:val="002026D5"/>
    <w:rsid w:val="00202A95"/>
    <w:rsid w:val="00202D15"/>
    <w:rsid w:val="00202E25"/>
    <w:rsid w:val="00202E6E"/>
    <w:rsid w:val="002035EE"/>
    <w:rsid w:val="002037EA"/>
    <w:rsid w:val="00204132"/>
    <w:rsid w:val="00204340"/>
    <w:rsid w:val="00204C4D"/>
    <w:rsid w:val="00204EEF"/>
    <w:rsid w:val="0020519A"/>
    <w:rsid w:val="0020580D"/>
    <w:rsid w:val="00205B89"/>
    <w:rsid w:val="00205CBE"/>
    <w:rsid w:val="00205D76"/>
    <w:rsid w:val="00205EDC"/>
    <w:rsid w:val="00205F79"/>
    <w:rsid w:val="00205FBC"/>
    <w:rsid w:val="0020600A"/>
    <w:rsid w:val="002062D9"/>
    <w:rsid w:val="0020658B"/>
    <w:rsid w:val="0020675D"/>
    <w:rsid w:val="0020691A"/>
    <w:rsid w:val="00206A72"/>
    <w:rsid w:val="00206D0A"/>
    <w:rsid w:val="00206DBC"/>
    <w:rsid w:val="00206ECB"/>
    <w:rsid w:val="00206F1C"/>
    <w:rsid w:val="00206F4F"/>
    <w:rsid w:val="00207078"/>
    <w:rsid w:val="002070EB"/>
    <w:rsid w:val="00207BEE"/>
    <w:rsid w:val="00207D0D"/>
    <w:rsid w:val="00207E1A"/>
    <w:rsid w:val="00210515"/>
    <w:rsid w:val="00210652"/>
    <w:rsid w:val="002106CB"/>
    <w:rsid w:val="00210719"/>
    <w:rsid w:val="0021072E"/>
    <w:rsid w:val="00210743"/>
    <w:rsid w:val="002108FF"/>
    <w:rsid w:val="00210A56"/>
    <w:rsid w:val="00210A8F"/>
    <w:rsid w:val="00210AB8"/>
    <w:rsid w:val="00210CDF"/>
    <w:rsid w:val="0021126E"/>
    <w:rsid w:val="002114B8"/>
    <w:rsid w:val="0021176B"/>
    <w:rsid w:val="00211B6A"/>
    <w:rsid w:val="00211C9A"/>
    <w:rsid w:val="00211D90"/>
    <w:rsid w:val="00212203"/>
    <w:rsid w:val="00212270"/>
    <w:rsid w:val="002124EA"/>
    <w:rsid w:val="00212689"/>
    <w:rsid w:val="00212948"/>
    <w:rsid w:val="00212D12"/>
    <w:rsid w:val="00212DBD"/>
    <w:rsid w:val="00213080"/>
    <w:rsid w:val="002130DD"/>
    <w:rsid w:val="0021310C"/>
    <w:rsid w:val="0021324B"/>
    <w:rsid w:val="00213288"/>
    <w:rsid w:val="00213599"/>
    <w:rsid w:val="0021362A"/>
    <w:rsid w:val="00213A0A"/>
    <w:rsid w:val="00213BE8"/>
    <w:rsid w:val="00214164"/>
    <w:rsid w:val="002141B6"/>
    <w:rsid w:val="0021471F"/>
    <w:rsid w:val="00214882"/>
    <w:rsid w:val="00214A1B"/>
    <w:rsid w:val="00214E5E"/>
    <w:rsid w:val="0021507B"/>
    <w:rsid w:val="002153D9"/>
    <w:rsid w:val="0021548C"/>
    <w:rsid w:val="00215AD8"/>
    <w:rsid w:val="00215CF7"/>
    <w:rsid w:val="00216263"/>
    <w:rsid w:val="00216276"/>
    <w:rsid w:val="002166F0"/>
    <w:rsid w:val="0021677B"/>
    <w:rsid w:val="00216890"/>
    <w:rsid w:val="0021694E"/>
    <w:rsid w:val="002169FC"/>
    <w:rsid w:val="00216A16"/>
    <w:rsid w:val="00216AB6"/>
    <w:rsid w:val="00216BB6"/>
    <w:rsid w:val="00216C91"/>
    <w:rsid w:val="00216FC3"/>
    <w:rsid w:val="00217025"/>
    <w:rsid w:val="00217274"/>
    <w:rsid w:val="0021743D"/>
    <w:rsid w:val="0021759E"/>
    <w:rsid w:val="002176A9"/>
    <w:rsid w:val="0021789A"/>
    <w:rsid w:val="00217AA0"/>
    <w:rsid w:val="00217B24"/>
    <w:rsid w:val="00217E78"/>
    <w:rsid w:val="002200ED"/>
    <w:rsid w:val="00220324"/>
    <w:rsid w:val="002204C6"/>
    <w:rsid w:val="00220734"/>
    <w:rsid w:val="0022086B"/>
    <w:rsid w:val="002208CF"/>
    <w:rsid w:val="002208F7"/>
    <w:rsid w:val="0022096A"/>
    <w:rsid w:val="00220C83"/>
    <w:rsid w:val="00220CE4"/>
    <w:rsid w:val="00220D16"/>
    <w:rsid w:val="00220EAD"/>
    <w:rsid w:val="0022109A"/>
    <w:rsid w:val="00221113"/>
    <w:rsid w:val="00221962"/>
    <w:rsid w:val="00221D40"/>
    <w:rsid w:val="00221EA2"/>
    <w:rsid w:val="002221C1"/>
    <w:rsid w:val="00222552"/>
    <w:rsid w:val="0022260E"/>
    <w:rsid w:val="00222970"/>
    <w:rsid w:val="00222C21"/>
    <w:rsid w:val="00222F82"/>
    <w:rsid w:val="0022324F"/>
    <w:rsid w:val="0022327C"/>
    <w:rsid w:val="002234C3"/>
    <w:rsid w:val="002234CC"/>
    <w:rsid w:val="00223927"/>
    <w:rsid w:val="00223C39"/>
    <w:rsid w:val="00223EF3"/>
    <w:rsid w:val="00224B90"/>
    <w:rsid w:val="0022511A"/>
    <w:rsid w:val="00225374"/>
    <w:rsid w:val="002257CE"/>
    <w:rsid w:val="002258BD"/>
    <w:rsid w:val="002258E8"/>
    <w:rsid w:val="00225BA3"/>
    <w:rsid w:val="00225C5C"/>
    <w:rsid w:val="00225D35"/>
    <w:rsid w:val="00225D50"/>
    <w:rsid w:val="002260F3"/>
    <w:rsid w:val="00226231"/>
    <w:rsid w:val="00226366"/>
    <w:rsid w:val="00226472"/>
    <w:rsid w:val="0022649F"/>
    <w:rsid w:val="002265C3"/>
    <w:rsid w:val="002267B1"/>
    <w:rsid w:val="00226A23"/>
    <w:rsid w:val="00226C17"/>
    <w:rsid w:val="00227114"/>
    <w:rsid w:val="0022716C"/>
    <w:rsid w:val="00227666"/>
    <w:rsid w:val="0022779A"/>
    <w:rsid w:val="00227947"/>
    <w:rsid w:val="00227C0C"/>
    <w:rsid w:val="00227D3F"/>
    <w:rsid w:val="00227F7C"/>
    <w:rsid w:val="00230108"/>
    <w:rsid w:val="002302B6"/>
    <w:rsid w:val="002302F9"/>
    <w:rsid w:val="002306DC"/>
    <w:rsid w:val="00230B06"/>
    <w:rsid w:val="00230D57"/>
    <w:rsid w:val="00231026"/>
    <w:rsid w:val="00231170"/>
    <w:rsid w:val="002314C5"/>
    <w:rsid w:val="00231701"/>
    <w:rsid w:val="00231C6F"/>
    <w:rsid w:val="00231CB3"/>
    <w:rsid w:val="00231DC8"/>
    <w:rsid w:val="00231F94"/>
    <w:rsid w:val="002320FB"/>
    <w:rsid w:val="00232147"/>
    <w:rsid w:val="00232296"/>
    <w:rsid w:val="00232353"/>
    <w:rsid w:val="002327E3"/>
    <w:rsid w:val="0023283A"/>
    <w:rsid w:val="002329D5"/>
    <w:rsid w:val="00232A7E"/>
    <w:rsid w:val="00232C89"/>
    <w:rsid w:val="00232F5C"/>
    <w:rsid w:val="00233463"/>
    <w:rsid w:val="002335AD"/>
    <w:rsid w:val="00233605"/>
    <w:rsid w:val="002337DF"/>
    <w:rsid w:val="00233817"/>
    <w:rsid w:val="00233907"/>
    <w:rsid w:val="00233AC3"/>
    <w:rsid w:val="00233BED"/>
    <w:rsid w:val="00234071"/>
    <w:rsid w:val="002342B5"/>
    <w:rsid w:val="00234641"/>
    <w:rsid w:val="002347B9"/>
    <w:rsid w:val="00234C6D"/>
    <w:rsid w:val="0023516D"/>
    <w:rsid w:val="00235536"/>
    <w:rsid w:val="002355A9"/>
    <w:rsid w:val="0023562D"/>
    <w:rsid w:val="002360D3"/>
    <w:rsid w:val="0023613A"/>
    <w:rsid w:val="00236511"/>
    <w:rsid w:val="002365B9"/>
    <w:rsid w:val="002365D6"/>
    <w:rsid w:val="0023694C"/>
    <w:rsid w:val="00236A5F"/>
    <w:rsid w:val="00236BE5"/>
    <w:rsid w:val="00236F08"/>
    <w:rsid w:val="002373BB"/>
    <w:rsid w:val="002373F3"/>
    <w:rsid w:val="0023752C"/>
    <w:rsid w:val="00237665"/>
    <w:rsid w:val="0023781D"/>
    <w:rsid w:val="00237866"/>
    <w:rsid w:val="00237AC9"/>
    <w:rsid w:val="00237DF6"/>
    <w:rsid w:val="00237F7F"/>
    <w:rsid w:val="00237FAE"/>
    <w:rsid w:val="002401A8"/>
    <w:rsid w:val="002401FF"/>
    <w:rsid w:val="0024094E"/>
    <w:rsid w:val="00240AFF"/>
    <w:rsid w:val="00240F54"/>
    <w:rsid w:val="00240F9C"/>
    <w:rsid w:val="00241B4A"/>
    <w:rsid w:val="00241FBF"/>
    <w:rsid w:val="0024223C"/>
    <w:rsid w:val="00242ACD"/>
    <w:rsid w:val="00242BAC"/>
    <w:rsid w:val="00242D2B"/>
    <w:rsid w:val="0024319E"/>
    <w:rsid w:val="0024324D"/>
    <w:rsid w:val="0024335B"/>
    <w:rsid w:val="0024383A"/>
    <w:rsid w:val="00243DE7"/>
    <w:rsid w:val="00243EAE"/>
    <w:rsid w:val="00244098"/>
    <w:rsid w:val="0024441D"/>
    <w:rsid w:val="00244509"/>
    <w:rsid w:val="002445C8"/>
    <w:rsid w:val="00244756"/>
    <w:rsid w:val="002447E6"/>
    <w:rsid w:val="0024519C"/>
    <w:rsid w:val="00245358"/>
    <w:rsid w:val="002453E5"/>
    <w:rsid w:val="002456DE"/>
    <w:rsid w:val="002457C0"/>
    <w:rsid w:val="002457CF"/>
    <w:rsid w:val="0024598D"/>
    <w:rsid w:val="00245AB4"/>
    <w:rsid w:val="00245BE3"/>
    <w:rsid w:val="00245DF7"/>
    <w:rsid w:val="00245E23"/>
    <w:rsid w:val="00245EA1"/>
    <w:rsid w:val="002463F4"/>
    <w:rsid w:val="00246A46"/>
    <w:rsid w:val="00246CD1"/>
    <w:rsid w:val="0024701B"/>
    <w:rsid w:val="002472B1"/>
    <w:rsid w:val="002474D0"/>
    <w:rsid w:val="002477A0"/>
    <w:rsid w:val="00247860"/>
    <w:rsid w:val="00247984"/>
    <w:rsid w:val="00247E3A"/>
    <w:rsid w:val="002502F4"/>
    <w:rsid w:val="00250372"/>
    <w:rsid w:val="0025044D"/>
    <w:rsid w:val="00250491"/>
    <w:rsid w:val="002505C1"/>
    <w:rsid w:val="00250615"/>
    <w:rsid w:val="0025067A"/>
    <w:rsid w:val="002506BB"/>
    <w:rsid w:val="0025099E"/>
    <w:rsid w:val="00250B7D"/>
    <w:rsid w:val="00250D5F"/>
    <w:rsid w:val="00250DF3"/>
    <w:rsid w:val="00250EA6"/>
    <w:rsid w:val="0025113C"/>
    <w:rsid w:val="0025148D"/>
    <w:rsid w:val="002514D0"/>
    <w:rsid w:val="00251673"/>
    <w:rsid w:val="00251987"/>
    <w:rsid w:val="002519D3"/>
    <w:rsid w:val="00251B3A"/>
    <w:rsid w:val="00251CE8"/>
    <w:rsid w:val="00251D14"/>
    <w:rsid w:val="00251F2F"/>
    <w:rsid w:val="002524D9"/>
    <w:rsid w:val="00252778"/>
    <w:rsid w:val="00252B7D"/>
    <w:rsid w:val="00252C2F"/>
    <w:rsid w:val="00252DD9"/>
    <w:rsid w:val="0025330D"/>
    <w:rsid w:val="0025333B"/>
    <w:rsid w:val="00253379"/>
    <w:rsid w:val="0025347C"/>
    <w:rsid w:val="002538B9"/>
    <w:rsid w:val="00253957"/>
    <w:rsid w:val="00253959"/>
    <w:rsid w:val="00253E50"/>
    <w:rsid w:val="002541AA"/>
    <w:rsid w:val="00254406"/>
    <w:rsid w:val="00254546"/>
    <w:rsid w:val="00254934"/>
    <w:rsid w:val="00254DE4"/>
    <w:rsid w:val="002554A1"/>
    <w:rsid w:val="002554A8"/>
    <w:rsid w:val="0025558B"/>
    <w:rsid w:val="0025560C"/>
    <w:rsid w:val="00255CD8"/>
    <w:rsid w:val="00255E77"/>
    <w:rsid w:val="0025601B"/>
    <w:rsid w:val="002564DB"/>
    <w:rsid w:val="00256711"/>
    <w:rsid w:val="002567D9"/>
    <w:rsid w:val="00256A43"/>
    <w:rsid w:val="00256B92"/>
    <w:rsid w:val="00256CBF"/>
    <w:rsid w:val="00256D2A"/>
    <w:rsid w:val="00256E02"/>
    <w:rsid w:val="00256F60"/>
    <w:rsid w:val="00256FE4"/>
    <w:rsid w:val="00257121"/>
    <w:rsid w:val="0025745C"/>
    <w:rsid w:val="002575FB"/>
    <w:rsid w:val="0025798A"/>
    <w:rsid w:val="00257AB3"/>
    <w:rsid w:val="00257FD4"/>
    <w:rsid w:val="0026010A"/>
    <w:rsid w:val="0026022A"/>
    <w:rsid w:val="00260646"/>
    <w:rsid w:val="00260789"/>
    <w:rsid w:val="002607D5"/>
    <w:rsid w:val="002609E2"/>
    <w:rsid w:val="00260F16"/>
    <w:rsid w:val="00260F40"/>
    <w:rsid w:val="0026102E"/>
    <w:rsid w:val="00261084"/>
    <w:rsid w:val="00261199"/>
    <w:rsid w:val="00261995"/>
    <w:rsid w:val="00261A3B"/>
    <w:rsid w:val="00261A3E"/>
    <w:rsid w:val="00261EAA"/>
    <w:rsid w:val="002621F8"/>
    <w:rsid w:val="002622CE"/>
    <w:rsid w:val="00262339"/>
    <w:rsid w:val="0026233E"/>
    <w:rsid w:val="00262796"/>
    <w:rsid w:val="00262BD9"/>
    <w:rsid w:val="00262DEA"/>
    <w:rsid w:val="00262E0C"/>
    <w:rsid w:val="0026316E"/>
    <w:rsid w:val="00263204"/>
    <w:rsid w:val="002633E2"/>
    <w:rsid w:val="0026394B"/>
    <w:rsid w:val="002639A2"/>
    <w:rsid w:val="00263B39"/>
    <w:rsid w:val="0026425E"/>
    <w:rsid w:val="002642B8"/>
    <w:rsid w:val="00264516"/>
    <w:rsid w:val="00264585"/>
    <w:rsid w:val="002646BF"/>
    <w:rsid w:val="002648FE"/>
    <w:rsid w:val="00264B4C"/>
    <w:rsid w:val="00264CC3"/>
    <w:rsid w:val="00264E45"/>
    <w:rsid w:val="00265247"/>
    <w:rsid w:val="00265544"/>
    <w:rsid w:val="00265FD0"/>
    <w:rsid w:val="0026631F"/>
    <w:rsid w:val="002664A6"/>
    <w:rsid w:val="0026669A"/>
    <w:rsid w:val="002668F1"/>
    <w:rsid w:val="00266C3E"/>
    <w:rsid w:val="00267480"/>
    <w:rsid w:val="002675D5"/>
    <w:rsid w:val="002676C6"/>
    <w:rsid w:val="00267D2D"/>
    <w:rsid w:val="00267F17"/>
    <w:rsid w:val="0027000B"/>
    <w:rsid w:val="0027016C"/>
    <w:rsid w:val="0027018F"/>
    <w:rsid w:val="0027037C"/>
    <w:rsid w:val="00270727"/>
    <w:rsid w:val="002709FC"/>
    <w:rsid w:val="00270A07"/>
    <w:rsid w:val="00270C4C"/>
    <w:rsid w:val="00270D0C"/>
    <w:rsid w:val="002710D2"/>
    <w:rsid w:val="002710E6"/>
    <w:rsid w:val="0027111D"/>
    <w:rsid w:val="0027112B"/>
    <w:rsid w:val="00271267"/>
    <w:rsid w:val="002714F7"/>
    <w:rsid w:val="002719BD"/>
    <w:rsid w:val="00271A26"/>
    <w:rsid w:val="002724E3"/>
    <w:rsid w:val="0027277F"/>
    <w:rsid w:val="002727C3"/>
    <w:rsid w:val="00272D61"/>
    <w:rsid w:val="00272EE3"/>
    <w:rsid w:val="002737C3"/>
    <w:rsid w:val="002737CF"/>
    <w:rsid w:val="00273C40"/>
    <w:rsid w:val="00273C5C"/>
    <w:rsid w:val="00273E84"/>
    <w:rsid w:val="00274048"/>
    <w:rsid w:val="002743C0"/>
    <w:rsid w:val="00274415"/>
    <w:rsid w:val="00274A51"/>
    <w:rsid w:val="002750EB"/>
    <w:rsid w:val="00275129"/>
    <w:rsid w:val="0027528A"/>
    <w:rsid w:val="002753D0"/>
    <w:rsid w:val="002758DA"/>
    <w:rsid w:val="0027591A"/>
    <w:rsid w:val="002759A5"/>
    <w:rsid w:val="00275A47"/>
    <w:rsid w:val="00275E76"/>
    <w:rsid w:val="00275F3E"/>
    <w:rsid w:val="002763F0"/>
    <w:rsid w:val="002766B8"/>
    <w:rsid w:val="0027690E"/>
    <w:rsid w:val="00276973"/>
    <w:rsid w:val="00276FD1"/>
    <w:rsid w:val="002770E7"/>
    <w:rsid w:val="00277109"/>
    <w:rsid w:val="00277794"/>
    <w:rsid w:val="00277A4B"/>
    <w:rsid w:val="00277B75"/>
    <w:rsid w:val="00277BC2"/>
    <w:rsid w:val="00277C21"/>
    <w:rsid w:val="00277E0C"/>
    <w:rsid w:val="00277FDA"/>
    <w:rsid w:val="0028010F"/>
    <w:rsid w:val="00280251"/>
    <w:rsid w:val="00280263"/>
    <w:rsid w:val="0028028F"/>
    <w:rsid w:val="00280792"/>
    <w:rsid w:val="00280980"/>
    <w:rsid w:val="002809CC"/>
    <w:rsid w:val="00280B90"/>
    <w:rsid w:val="00280D90"/>
    <w:rsid w:val="00280E41"/>
    <w:rsid w:val="00280FD8"/>
    <w:rsid w:val="00280FDB"/>
    <w:rsid w:val="002813D1"/>
    <w:rsid w:val="0028144D"/>
    <w:rsid w:val="00281953"/>
    <w:rsid w:val="00281B69"/>
    <w:rsid w:val="00281E2D"/>
    <w:rsid w:val="00281F58"/>
    <w:rsid w:val="0028200C"/>
    <w:rsid w:val="00282029"/>
    <w:rsid w:val="00282179"/>
    <w:rsid w:val="002823B7"/>
    <w:rsid w:val="0028254B"/>
    <w:rsid w:val="0028266B"/>
    <w:rsid w:val="00282727"/>
    <w:rsid w:val="00282B32"/>
    <w:rsid w:val="00282B9F"/>
    <w:rsid w:val="00282F3B"/>
    <w:rsid w:val="00282FF7"/>
    <w:rsid w:val="0028337A"/>
    <w:rsid w:val="0028351B"/>
    <w:rsid w:val="002836D2"/>
    <w:rsid w:val="00283860"/>
    <w:rsid w:val="00283982"/>
    <w:rsid w:val="00283C9A"/>
    <w:rsid w:val="00283E45"/>
    <w:rsid w:val="00284122"/>
    <w:rsid w:val="00284257"/>
    <w:rsid w:val="002847B7"/>
    <w:rsid w:val="00284806"/>
    <w:rsid w:val="00284ADF"/>
    <w:rsid w:val="0028508A"/>
    <w:rsid w:val="00285397"/>
    <w:rsid w:val="002854AC"/>
    <w:rsid w:val="00285676"/>
    <w:rsid w:val="0028583D"/>
    <w:rsid w:val="00285C82"/>
    <w:rsid w:val="0028603B"/>
    <w:rsid w:val="0028637E"/>
    <w:rsid w:val="002864F6"/>
    <w:rsid w:val="00286597"/>
    <w:rsid w:val="002866A8"/>
    <w:rsid w:val="0028677F"/>
    <w:rsid w:val="00286A2E"/>
    <w:rsid w:val="00286AAA"/>
    <w:rsid w:val="00286FCF"/>
    <w:rsid w:val="002876C3"/>
    <w:rsid w:val="00287898"/>
    <w:rsid w:val="0028790B"/>
    <w:rsid w:val="002879B8"/>
    <w:rsid w:val="00287AE4"/>
    <w:rsid w:val="00287B8D"/>
    <w:rsid w:val="002901F1"/>
    <w:rsid w:val="002902A4"/>
    <w:rsid w:val="00290629"/>
    <w:rsid w:val="00290638"/>
    <w:rsid w:val="00290AB7"/>
    <w:rsid w:val="00290B1D"/>
    <w:rsid w:val="00290C8D"/>
    <w:rsid w:val="00290D8C"/>
    <w:rsid w:val="00290DFE"/>
    <w:rsid w:val="00290E80"/>
    <w:rsid w:val="002911F5"/>
    <w:rsid w:val="002911F6"/>
    <w:rsid w:val="002914AB"/>
    <w:rsid w:val="002915F5"/>
    <w:rsid w:val="00291696"/>
    <w:rsid w:val="00291AF7"/>
    <w:rsid w:val="00291BA2"/>
    <w:rsid w:val="002923F9"/>
    <w:rsid w:val="002929E1"/>
    <w:rsid w:val="00292A97"/>
    <w:rsid w:val="00292B45"/>
    <w:rsid w:val="00292DEA"/>
    <w:rsid w:val="00292E21"/>
    <w:rsid w:val="00292E3B"/>
    <w:rsid w:val="0029340F"/>
    <w:rsid w:val="002935A5"/>
    <w:rsid w:val="0029361F"/>
    <w:rsid w:val="00293699"/>
    <w:rsid w:val="0029375B"/>
    <w:rsid w:val="00293925"/>
    <w:rsid w:val="00293D42"/>
    <w:rsid w:val="00293F68"/>
    <w:rsid w:val="00293FE4"/>
    <w:rsid w:val="0029424C"/>
    <w:rsid w:val="00294496"/>
    <w:rsid w:val="002947EA"/>
    <w:rsid w:val="002949EF"/>
    <w:rsid w:val="00294D04"/>
    <w:rsid w:val="00294EF8"/>
    <w:rsid w:val="0029510B"/>
    <w:rsid w:val="0029512F"/>
    <w:rsid w:val="00295218"/>
    <w:rsid w:val="00295588"/>
    <w:rsid w:val="00295AC7"/>
    <w:rsid w:val="00295BA2"/>
    <w:rsid w:val="00295E61"/>
    <w:rsid w:val="00296054"/>
    <w:rsid w:val="002960EB"/>
    <w:rsid w:val="002964F6"/>
    <w:rsid w:val="00296913"/>
    <w:rsid w:val="00296BF2"/>
    <w:rsid w:val="00296EA0"/>
    <w:rsid w:val="00296FB5"/>
    <w:rsid w:val="00296FC3"/>
    <w:rsid w:val="0029703E"/>
    <w:rsid w:val="0029746B"/>
    <w:rsid w:val="0029752F"/>
    <w:rsid w:val="00297786"/>
    <w:rsid w:val="00297AC2"/>
    <w:rsid w:val="00297AE6"/>
    <w:rsid w:val="00297BE0"/>
    <w:rsid w:val="00297CFC"/>
    <w:rsid w:val="00297DFE"/>
    <w:rsid w:val="00297F3E"/>
    <w:rsid w:val="002A00EC"/>
    <w:rsid w:val="002A04BF"/>
    <w:rsid w:val="002A05A7"/>
    <w:rsid w:val="002A077D"/>
    <w:rsid w:val="002A08B4"/>
    <w:rsid w:val="002A08D3"/>
    <w:rsid w:val="002A0907"/>
    <w:rsid w:val="002A0A59"/>
    <w:rsid w:val="002A0B14"/>
    <w:rsid w:val="002A0CCF"/>
    <w:rsid w:val="002A0FBF"/>
    <w:rsid w:val="002A1023"/>
    <w:rsid w:val="002A10DF"/>
    <w:rsid w:val="002A111C"/>
    <w:rsid w:val="002A1200"/>
    <w:rsid w:val="002A13FD"/>
    <w:rsid w:val="002A1439"/>
    <w:rsid w:val="002A1638"/>
    <w:rsid w:val="002A1B17"/>
    <w:rsid w:val="002A1BC3"/>
    <w:rsid w:val="002A1D97"/>
    <w:rsid w:val="002A221C"/>
    <w:rsid w:val="002A2808"/>
    <w:rsid w:val="002A2B3D"/>
    <w:rsid w:val="002A2E2E"/>
    <w:rsid w:val="002A3084"/>
    <w:rsid w:val="002A31E6"/>
    <w:rsid w:val="002A335C"/>
    <w:rsid w:val="002A336B"/>
    <w:rsid w:val="002A36D4"/>
    <w:rsid w:val="002A3944"/>
    <w:rsid w:val="002A3ACF"/>
    <w:rsid w:val="002A3B88"/>
    <w:rsid w:val="002A3C27"/>
    <w:rsid w:val="002A3C5E"/>
    <w:rsid w:val="002A3EA8"/>
    <w:rsid w:val="002A42B3"/>
    <w:rsid w:val="002A4BAA"/>
    <w:rsid w:val="002A4BF6"/>
    <w:rsid w:val="002A4E2A"/>
    <w:rsid w:val="002A51D2"/>
    <w:rsid w:val="002A55A6"/>
    <w:rsid w:val="002A57CA"/>
    <w:rsid w:val="002A5F96"/>
    <w:rsid w:val="002A61BF"/>
    <w:rsid w:val="002A64CF"/>
    <w:rsid w:val="002A6B1E"/>
    <w:rsid w:val="002A6BB2"/>
    <w:rsid w:val="002A6D6E"/>
    <w:rsid w:val="002A6F71"/>
    <w:rsid w:val="002A7047"/>
    <w:rsid w:val="002A709C"/>
    <w:rsid w:val="002A7634"/>
    <w:rsid w:val="002A78F3"/>
    <w:rsid w:val="002A790A"/>
    <w:rsid w:val="002A7A01"/>
    <w:rsid w:val="002A7F13"/>
    <w:rsid w:val="002B00D7"/>
    <w:rsid w:val="002B048B"/>
    <w:rsid w:val="002B0643"/>
    <w:rsid w:val="002B0A46"/>
    <w:rsid w:val="002B0D28"/>
    <w:rsid w:val="002B0EBC"/>
    <w:rsid w:val="002B1006"/>
    <w:rsid w:val="002B12E8"/>
    <w:rsid w:val="002B1457"/>
    <w:rsid w:val="002B1683"/>
    <w:rsid w:val="002B1706"/>
    <w:rsid w:val="002B1913"/>
    <w:rsid w:val="002B191D"/>
    <w:rsid w:val="002B19D7"/>
    <w:rsid w:val="002B1C82"/>
    <w:rsid w:val="002B1D02"/>
    <w:rsid w:val="002B1E0F"/>
    <w:rsid w:val="002B23BC"/>
    <w:rsid w:val="002B23FF"/>
    <w:rsid w:val="002B2565"/>
    <w:rsid w:val="002B28A5"/>
    <w:rsid w:val="002B28F2"/>
    <w:rsid w:val="002B2A80"/>
    <w:rsid w:val="002B2D13"/>
    <w:rsid w:val="002B324E"/>
    <w:rsid w:val="002B338E"/>
    <w:rsid w:val="002B35DC"/>
    <w:rsid w:val="002B382D"/>
    <w:rsid w:val="002B382E"/>
    <w:rsid w:val="002B3BF6"/>
    <w:rsid w:val="002B4108"/>
    <w:rsid w:val="002B4E97"/>
    <w:rsid w:val="002B5123"/>
    <w:rsid w:val="002B5364"/>
    <w:rsid w:val="002B53C5"/>
    <w:rsid w:val="002B55D0"/>
    <w:rsid w:val="002B57A4"/>
    <w:rsid w:val="002B57D5"/>
    <w:rsid w:val="002B5AE3"/>
    <w:rsid w:val="002B6068"/>
    <w:rsid w:val="002B6123"/>
    <w:rsid w:val="002B65B9"/>
    <w:rsid w:val="002B66B3"/>
    <w:rsid w:val="002B6C9C"/>
    <w:rsid w:val="002B6DAA"/>
    <w:rsid w:val="002B7157"/>
    <w:rsid w:val="002B716D"/>
    <w:rsid w:val="002B7448"/>
    <w:rsid w:val="002B7613"/>
    <w:rsid w:val="002B7870"/>
    <w:rsid w:val="002B795B"/>
    <w:rsid w:val="002B7EDD"/>
    <w:rsid w:val="002B7F45"/>
    <w:rsid w:val="002C0088"/>
    <w:rsid w:val="002C01AE"/>
    <w:rsid w:val="002C042C"/>
    <w:rsid w:val="002C0CBB"/>
    <w:rsid w:val="002C101C"/>
    <w:rsid w:val="002C1309"/>
    <w:rsid w:val="002C201F"/>
    <w:rsid w:val="002C230F"/>
    <w:rsid w:val="002C276D"/>
    <w:rsid w:val="002C287B"/>
    <w:rsid w:val="002C29A1"/>
    <w:rsid w:val="002C2CC5"/>
    <w:rsid w:val="002C2EFB"/>
    <w:rsid w:val="002C31B2"/>
    <w:rsid w:val="002C3689"/>
    <w:rsid w:val="002C3869"/>
    <w:rsid w:val="002C3B81"/>
    <w:rsid w:val="002C3C66"/>
    <w:rsid w:val="002C3E9D"/>
    <w:rsid w:val="002C3F20"/>
    <w:rsid w:val="002C3FFC"/>
    <w:rsid w:val="002C4078"/>
    <w:rsid w:val="002C419D"/>
    <w:rsid w:val="002C41F6"/>
    <w:rsid w:val="002C43F9"/>
    <w:rsid w:val="002C443B"/>
    <w:rsid w:val="002C445E"/>
    <w:rsid w:val="002C44D6"/>
    <w:rsid w:val="002C46F3"/>
    <w:rsid w:val="002C4988"/>
    <w:rsid w:val="002C4C6A"/>
    <w:rsid w:val="002C50E2"/>
    <w:rsid w:val="002C544C"/>
    <w:rsid w:val="002C54A7"/>
    <w:rsid w:val="002C5796"/>
    <w:rsid w:val="002C5821"/>
    <w:rsid w:val="002C586B"/>
    <w:rsid w:val="002C591F"/>
    <w:rsid w:val="002C5B4F"/>
    <w:rsid w:val="002C5EA6"/>
    <w:rsid w:val="002C5ED7"/>
    <w:rsid w:val="002C6567"/>
    <w:rsid w:val="002C65F6"/>
    <w:rsid w:val="002C6D6F"/>
    <w:rsid w:val="002C6E1C"/>
    <w:rsid w:val="002C7873"/>
    <w:rsid w:val="002C798C"/>
    <w:rsid w:val="002C7B34"/>
    <w:rsid w:val="002C7BFA"/>
    <w:rsid w:val="002C7C3A"/>
    <w:rsid w:val="002D03F7"/>
    <w:rsid w:val="002D0588"/>
    <w:rsid w:val="002D0744"/>
    <w:rsid w:val="002D07F0"/>
    <w:rsid w:val="002D08DA"/>
    <w:rsid w:val="002D0A84"/>
    <w:rsid w:val="002D0B44"/>
    <w:rsid w:val="002D0D10"/>
    <w:rsid w:val="002D1043"/>
    <w:rsid w:val="002D105D"/>
    <w:rsid w:val="002D1510"/>
    <w:rsid w:val="002D179B"/>
    <w:rsid w:val="002D18DF"/>
    <w:rsid w:val="002D1A70"/>
    <w:rsid w:val="002D1C54"/>
    <w:rsid w:val="002D1EB0"/>
    <w:rsid w:val="002D2102"/>
    <w:rsid w:val="002D2385"/>
    <w:rsid w:val="002D2397"/>
    <w:rsid w:val="002D25DC"/>
    <w:rsid w:val="002D26EA"/>
    <w:rsid w:val="002D2BD9"/>
    <w:rsid w:val="002D2E93"/>
    <w:rsid w:val="002D2EC4"/>
    <w:rsid w:val="002D2F39"/>
    <w:rsid w:val="002D3063"/>
    <w:rsid w:val="002D3286"/>
    <w:rsid w:val="002D34EB"/>
    <w:rsid w:val="002D368C"/>
    <w:rsid w:val="002D3745"/>
    <w:rsid w:val="002D39A5"/>
    <w:rsid w:val="002D3A15"/>
    <w:rsid w:val="002D3BBE"/>
    <w:rsid w:val="002D4098"/>
    <w:rsid w:val="002D4181"/>
    <w:rsid w:val="002D45A0"/>
    <w:rsid w:val="002D463A"/>
    <w:rsid w:val="002D46B9"/>
    <w:rsid w:val="002D498B"/>
    <w:rsid w:val="002D4B3B"/>
    <w:rsid w:val="002D514A"/>
    <w:rsid w:val="002D517C"/>
    <w:rsid w:val="002D5653"/>
    <w:rsid w:val="002D5969"/>
    <w:rsid w:val="002D5A90"/>
    <w:rsid w:val="002D5D48"/>
    <w:rsid w:val="002D609B"/>
    <w:rsid w:val="002D6172"/>
    <w:rsid w:val="002D6217"/>
    <w:rsid w:val="002D64D9"/>
    <w:rsid w:val="002D66B7"/>
    <w:rsid w:val="002D67D9"/>
    <w:rsid w:val="002D69EC"/>
    <w:rsid w:val="002D6DD2"/>
    <w:rsid w:val="002D6DFC"/>
    <w:rsid w:val="002D70EC"/>
    <w:rsid w:val="002D74AB"/>
    <w:rsid w:val="002D75A2"/>
    <w:rsid w:val="002D76B4"/>
    <w:rsid w:val="002D7843"/>
    <w:rsid w:val="002D7C51"/>
    <w:rsid w:val="002E0108"/>
    <w:rsid w:val="002E01B9"/>
    <w:rsid w:val="002E0228"/>
    <w:rsid w:val="002E075B"/>
    <w:rsid w:val="002E084B"/>
    <w:rsid w:val="002E0880"/>
    <w:rsid w:val="002E0B46"/>
    <w:rsid w:val="002E0D6E"/>
    <w:rsid w:val="002E1071"/>
    <w:rsid w:val="002E11B2"/>
    <w:rsid w:val="002E153E"/>
    <w:rsid w:val="002E1D7F"/>
    <w:rsid w:val="002E219C"/>
    <w:rsid w:val="002E2356"/>
    <w:rsid w:val="002E2363"/>
    <w:rsid w:val="002E25A1"/>
    <w:rsid w:val="002E2894"/>
    <w:rsid w:val="002E2A00"/>
    <w:rsid w:val="002E2A3D"/>
    <w:rsid w:val="002E2CB0"/>
    <w:rsid w:val="002E2D95"/>
    <w:rsid w:val="002E2DFD"/>
    <w:rsid w:val="002E307E"/>
    <w:rsid w:val="002E30A7"/>
    <w:rsid w:val="002E3217"/>
    <w:rsid w:val="002E34E2"/>
    <w:rsid w:val="002E3755"/>
    <w:rsid w:val="002E37E4"/>
    <w:rsid w:val="002E3A81"/>
    <w:rsid w:val="002E3FF4"/>
    <w:rsid w:val="002E4073"/>
    <w:rsid w:val="002E41A8"/>
    <w:rsid w:val="002E4257"/>
    <w:rsid w:val="002E42BB"/>
    <w:rsid w:val="002E4686"/>
    <w:rsid w:val="002E476A"/>
    <w:rsid w:val="002E47DC"/>
    <w:rsid w:val="002E49C8"/>
    <w:rsid w:val="002E50C9"/>
    <w:rsid w:val="002E530E"/>
    <w:rsid w:val="002E5598"/>
    <w:rsid w:val="002E5672"/>
    <w:rsid w:val="002E56AD"/>
    <w:rsid w:val="002E5815"/>
    <w:rsid w:val="002E588F"/>
    <w:rsid w:val="002E58BD"/>
    <w:rsid w:val="002E5B9C"/>
    <w:rsid w:val="002E5E11"/>
    <w:rsid w:val="002E60D5"/>
    <w:rsid w:val="002E611E"/>
    <w:rsid w:val="002E63E3"/>
    <w:rsid w:val="002E668A"/>
    <w:rsid w:val="002E723E"/>
    <w:rsid w:val="002E7950"/>
    <w:rsid w:val="002E7FC1"/>
    <w:rsid w:val="002F01C3"/>
    <w:rsid w:val="002F03E2"/>
    <w:rsid w:val="002F040B"/>
    <w:rsid w:val="002F05C6"/>
    <w:rsid w:val="002F0B74"/>
    <w:rsid w:val="002F0F7B"/>
    <w:rsid w:val="002F1136"/>
    <w:rsid w:val="002F122F"/>
    <w:rsid w:val="002F1C73"/>
    <w:rsid w:val="002F1C7C"/>
    <w:rsid w:val="002F1CE5"/>
    <w:rsid w:val="002F2097"/>
    <w:rsid w:val="002F2174"/>
    <w:rsid w:val="002F22DD"/>
    <w:rsid w:val="002F24B0"/>
    <w:rsid w:val="002F25B2"/>
    <w:rsid w:val="002F2A9D"/>
    <w:rsid w:val="002F2B36"/>
    <w:rsid w:val="002F2BE9"/>
    <w:rsid w:val="002F2C66"/>
    <w:rsid w:val="002F2F8E"/>
    <w:rsid w:val="002F30F8"/>
    <w:rsid w:val="002F31E6"/>
    <w:rsid w:val="002F345C"/>
    <w:rsid w:val="002F3522"/>
    <w:rsid w:val="002F35FC"/>
    <w:rsid w:val="002F3A86"/>
    <w:rsid w:val="002F3C9A"/>
    <w:rsid w:val="002F3DB2"/>
    <w:rsid w:val="002F4089"/>
    <w:rsid w:val="002F4276"/>
    <w:rsid w:val="002F4336"/>
    <w:rsid w:val="002F4404"/>
    <w:rsid w:val="002F4551"/>
    <w:rsid w:val="002F4801"/>
    <w:rsid w:val="002F4A57"/>
    <w:rsid w:val="002F5121"/>
    <w:rsid w:val="002F513C"/>
    <w:rsid w:val="002F5241"/>
    <w:rsid w:val="002F53E4"/>
    <w:rsid w:val="002F54F7"/>
    <w:rsid w:val="002F5926"/>
    <w:rsid w:val="002F5A87"/>
    <w:rsid w:val="002F5AAF"/>
    <w:rsid w:val="002F61F3"/>
    <w:rsid w:val="002F62B1"/>
    <w:rsid w:val="002F6AC0"/>
    <w:rsid w:val="002F6BF9"/>
    <w:rsid w:val="002F6EBD"/>
    <w:rsid w:val="002F716B"/>
    <w:rsid w:val="002F722D"/>
    <w:rsid w:val="002F72BE"/>
    <w:rsid w:val="002F73A7"/>
    <w:rsid w:val="002F76B2"/>
    <w:rsid w:val="002F76D8"/>
    <w:rsid w:val="002F78C3"/>
    <w:rsid w:val="002F7A10"/>
    <w:rsid w:val="002F7C9E"/>
    <w:rsid w:val="00300360"/>
    <w:rsid w:val="00300933"/>
    <w:rsid w:val="00300968"/>
    <w:rsid w:val="00301032"/>
    <w:rsid w:val="00301117"/>
    <w:rsid w:val="0030116B"/>
    <w:rsid w:val="003012E0"/>
    <w:rsid w:val="003012EC"/>
    <w:rsid w:val="003015DB"/>
    <w:rsid w:val="003019A6"/>
    <w:rsid w:val="00301BBF"/>
    <w:rsid w:val="00301E45"/>
    <w:rsid w:val="00301F37"/>
    <w:rsid w:val="0030254F"/>
    <w:rsid w:val="0030278F"/>
    <w:rsid w:val="00302AB6"/>
    <w:rsid w:val="00302C15"/>
    <w:rsid w:val="00303071"/>
    <w:rsid w:val="00303302"/>
    <w:rsid w:val="003034D2"/>
    <w:rsid w:val="003035E7"/>
    <w:rsid w:val="0030360D"/>
    <w:rsid w:val="00303C4D"/>
    <w:rsid w:val="00303D07"/>
    <w:rsid w:val="00303F45"/>
    <w:rsid w:val="0030406E"/>
    <w:rsid w:val="003040B8"/>
    <w:rsid w:val="00304388"/>
    <w:rsid w:val="0030439D"/>
    <w:rsid w:val="003043FC"/>
    <w:rsid w:val="00304409"/>
    <w:rsid w:val="003044DB"/>
    <w:rsid w:val="003047BD"/>
    <w:rsid w:val="00304A3F"/>
    <w:rsid w:val="00304B85"/>
    <w:rsid w:val="00304C74"/>
    <w:rsid w:val="0030541B"/>
    <w:rsid w:val="003054C5"/>
    <w:rsid w:val="0030589F"/>
    <w:rsid w:val="003058C3"/>
    <w:rsid w:val="00305938"/>
    <w:rsid w:val="003059C6"/>
    <w:rsid w:val="003059D6"/>
    <w:rsid w:val="00305B2A"/>
    <w:rsid w:val="00305B7B"/>
    <w:rsid w:val="00305D09"/>
    <w:rsid w:val="00305E48"/>
    <w:rsid w:val="003065EA"/>
    <w:rsid w:val="003066ED"/>
    <w:rsid w:val="0030675C"/>
    <w:rsid w:val="003067CD"/>
    <w:rsid w:val="00306874"/>
    <w:rsid w:val="00306876"/>
    <w:rsid w:val="00306B7E"/>
    <w:rsid w:val="00306D25"/>
    <w:rsid w:val="00306DA8"/>
    <w:rsid w:val="00306DEA"/>
    <w:rsid w:val="003070D4"/>
    <w:rsid w:val="00307214"/>
    <w:rsid w:val="003076FD"/>
    <w:rsid w:val="0030773C"/>
    <w:rsid w:val="00307995"/>
    <w:rsid w:val="003079B4"/>
    <w:rsid w:val="00307E10"/>
    <w:rsid w:val="00307F92"/>
    <w:rsid w:val="00310854"/>
    <w:rsid w:val="003109C3"/>
    <w:rsid w:val="00310AF2"/>
    <w:rsid w:val="00310C56"/>
    <w:rsid w:val="003114E8"/>
    <w:rsid w:val="003114ED"/>
    <w:rsid w:val="003116C8"/>
    <w:rsid w:val="00311807"/>
    <w:rsid w:val="00311838"/>
    <w:rsid w:val="003119C5"/>
    <w:rsid w:val="00311BE9"/>
    <w:rsid w:val="00312404"/>
    <w:rsid w:val="00312471"/>
    <w:rsid w:val="003132D1"/>
    <w:rsid w:val="0031335F"/>
    <w:rsid w:val="00313635"/>
    <w:rsid w:val="003136D2"/>
    <w:rsid w:val="00313C9F"/>
    <w:rsid w:val="00313D5A"/>
    <w:rsid w:val="00313E65"/>
    <w:rsid w:val="003142CB"/>
    <w:rsid w:val="00314387"/>
    <w:rsid w:val="0031442B"/>
    <w:rsid w:val="00314480"/>
    <w:rsid w:val="0031492F"/>
    <w:rsid w:val="00314B2E"/>
    <w:rsid w:val="00314B4E"/>
    <w:rsid w:val="0031516D"/>
    <w:rsid w:val="00315372"/>
    <w:rsid w:val="00315677"/>
    <w:rsid w:val="00315972"/>
    <w:rsid w:val="00315E12"/>
    <w:rsid w:val="00315E45"/>
    <w:rsid w:val="003163C0"/>
    <w:rsid w:val="0031663D"/>
    <w:rsid w:val="00316C99"/>
    <w:rsid w:val="00316E97"/>
    <w:rsid w:val="003170CA"/>
    <w:rsid w:val="00317297"/>
    <w:rsid w:val="003178F0"/>
    <w:rsid w:val="00317A24"/>
    <w:rsid w:val="00317CCE"/>
    <w:rsid w:val="00317F01"/>
    <w:rsid w:val="003204AC"/>
    <w:rsid w:val="003204FF"/>
    <w:rsid w:val="003207CD"/>
    <w:rsid w:val="00320CEC"/>
    <w:rsid w:val="00320D9B"/>
    <w:rsid w:val="00320DBC"/>
    <w:rsid w:val="00320E50"/>
    <w:rsid w:val="0032138B"/>
    <w:rsid w:val="00321575"/>
    <w:rsid w:val="003215C8"/>
    <w:rsid w:val="00321711"/>
    <w:rsid w:val="00321A14"/>
    <w:rsid w:val="00321F02"/>
    <w:rsid w:val="00321F34"/>
    <w:rsid w:val="003220CF"/>
    <w:rsid w:val="003221E3"/>
    <w:rsid w:val="003222EF"/>
    <w:rsid w:val="0032255E"/>
    <w:rsid w:val="0032257E"/>
    <w:rsid w:val="0032265B"/>
    <w:rsid w:val="00322854"/>
    <w:rsid w:val="003228CA"/>
    <w:rsid w:val="003229E8"/>
    <w:rsid w:val="003234EC"/>
    <w:rsid w:val="00323D1B"/>
    <w:rsid w:val="0032404A"/>
    <w:rsid w:val="003243B0"/>
    <w:rsid w:val="003243F4"/>
    <w:rsid w:val="00324439"/>
    <w:rsid w:val="003244BB"/>
    <w:rsid w:val="003245BD"/>
    <w:rsid w:val="003246E2"/>
    <w:rsid w:val="003246FC"/>
    <w:rsid w:val="00324B11"/>
    <w:rsid w:val="00324E77"/>
    <w:rsid w:val="00325C2A"/>
    <w:rsid w:val="00325D86"/>
    <w:rsid w:val="0032612B"/>
    <w:rsid w:val="003263A3"/>
    <w:rsid w:val="00326593"/>
    <w:rsid w:val="003269B5"/>
    <w:rsid w:val="00326A19"/>
    <w:rsid w:val="00326B51"/>
    <w:rsid w:val="00326F93"/>
    <w:rsid w:val="00327072"/>
    <w:rsid w:val="003272C1"/>
    <w:rsid w:val="003274CF"/>
    <w:rsid w:val="00327589"/>
    <w:rsid w:val="00327686"/>
    <w:rsid w:val="00327704"/>
    <w:rsid w:val="00327B72"/>
    <w:rsid w:val="00327B9A"/>
    <w:rsid w:val="00327BAF"/>
    <w:rsid w:val="00327D9F"/>
    <w:rsid w:val="00327EB3"/>
    <w:rsid w:val="0033023A"/>
    <w:rsid w:val="00330690"/>
    <w:rsid w:val="00330849"/>
    <w:rsid w:val="003309A6"/>
    <w:rsid w:val="00330F45"/>
    <w:rsid w:val="00331136"/>
    <w:rsid w:val="003314B0"/>
    <w:rsid w:val="003314D0"/>
    <w:rsid w:val="003315A2"/>
    <w:rsid w:val="003317E2"/>
    <w:rsid w:val="00331A45"/>
    <w:rsid w:val="00332038"/>
    <w:rsid w:val="0033224B"/>
    <w:rsid w:val="0033249C"/>
    <w:rsid w:val="0033296A"/>
    <w:rsid w:val="0033297B"/>
    <w:rsid w:val="003329F8"/>
    <w:rsid w:val="00332ABF"/>
    <w:rsid w:val="00332B59"/>
    <w:rsid w:val="00333084"/>
    <w:rsid w:val="0033367F"/>
    <w:rsid w:val="00333D26"/>
    <w:rsid w:val="00333EED"/>
    <w:rsid w:val="00334188"/>
    <w:rsid w:val="003341FA"/>
    <w:rsid w:val="00334406"/>
    <w:rsid w:val="00334476"/>
    <w:rsid w:val="00334877"/>
    <w:rsid w:val="00334A58"/>
    <w:rsid w:val="00335036"/>
    <w:rsid w:val="00335079"/>
    <w:rsid w:val="00335225"/>
    <w:rsid w:val="00335277"/>
    <w:rsid w:val="003352E4"/>
    <w:rsid w:val="00335471"/>
    <w:rsid w:val="00335524"/>
    <w:rsid w:val="00335DF8"/>
    <w:rsid w:val="003363C8"/>
    <w:rsid w:val="00336490"/>
    <w:rsid w:val="0033656E"/>
    <w:rsid w:val="003368F8"/>
    <w:rsid w:val="003368FB"/>
    <w:rsid w:val="00336931"/>
    <w:rsid w:val="00336C9A"/>
    <w:rsid w:val="00336FB6"/>
    <w:rsid w:val="00337234"/>
    <w:rsid w:val="0033763F"/>
    <w:rsid w:val="003379A7"/>
    <w:rsid w:val="00337F35"/>
    <w:rsid w:val="0034004A"/>
    <w:rsid w:val="003402C3"/>
    <w:rsid w:val="003409B3"/>
    <w:rsid w:val="00340A38"/>
    <w:rsid w:val="00340AA0"/>
    <w:rsid w:val="00340AAA"/>
    <w:rsid w:val="00340BDC"/>
    <w:rsid w:val="00340D0C"/>
    <w:rsid w:val="00340E81"/>
    <w:rsid w:val="0034104A"/>
    <w:rsid w:val="00341172"/>
    <w:rsid w:val="00341345"/>
    <w:rsid w:val="00341AD2"/>
    <w:rsid w:val="00341BB2"/>
    <w:rsid w:val="00341BC9"/>
    <w:rsid w:val="00341D04"/>
    <w:rsid w:val="00341DDB"/>
    <w:rsid w:val="003422F5"/>
    <w:rsid w:val="0034259D"/>
    <w:rsid w:val="00342CB3"/>
    <w:rsid w:val="003434E7"/>
    <w:rsid w:val="00343603"/>
    <w:rsid w:val="00343A03"/>
    <w:rsid w:val="00343AD8"/>
    <w:rsid w:val="00343D1B"/>
    <w:rsid w:val="00343E79"/>
    <w:rsid w:val="00343F33"/>
    <w:rsid w:val="0034404F"/>
    <w:rsid w:val="00344176"/>
    <w:rsid w:val="003445E2"/>
    <w:rsid w:val="003446C9"/>
    <w:rsid w:val="003447CB"/>
    <w:rsid w:val="0034484D"/>
    <w:rsid w:val="00344BCB"/>
    <w:rsid w:val="00344DEF"/>
    <w:rsid w:val="0034502F"/>
    <w:rsid w:val="003451E0"/>
    <w:rsid w:val="0034555B"/>
    <w:rsid w:val="00345648"/>
    <w:rsid w:val="00345891"/>
    <w:rsid w:val="003459C7"/>
    <w:rsid w:val="003460CE"/>
    <w:rsid w:val="003461FB"/>
    <w:rsid w:val="00346582"/>
    <w:rsid w:val="0034663B"/>
    <w:rsid w:val="003467DF"/>
    <w:rsid w:val="00346CED"/>
    <w:rsid w:val="00347138"/>
    <w:rsid w:val="003471B2"/>
    <w:rsid w:val="003475AB"/>
    <w:rsid w:val="00347940"/>
    <w:rsid w:val="00347B3B"/>
    <w:rsid w:val="00347C00"/>
    <w:rsid w:val="00347C28"/>
    <w:rsid w:val="00347C5B"/>
    <w:rsid w:val="00347C84"/>
    <w:rsid w:val="00347F45"/>
    <w:rsid w:val="00347FD2"/>
    <w:rsid w:val="003501D3"/>
    <w:rsid w:val="00350211"/>
    <w:rsid w:val="00350444"/>
    <w:rsid w:val="0035059C"/>
    <w:rsid w:val="003508D8"/>
    <w:rsid w:val="00350C95"/>
    <w:rsid w:val="0035127B"/>
    <w:rsid w:val="003512F1"/>
    <w:rsid w:val="00351343"/>
    <w:rsid w:val="003513AA"/>
    <w:rsid w:val="003517EB"/>
    <w:rsid w:val="00351C9F"/>
    <w:rsid w:val="00351DB1"/>
    <w:rsid w:val="00351E4E"/>
    <w:rsid w:val="003522A0"/>
    <w:rsid w:val="00352583"/>
    <w:rsid w:val="003526E9"/>
    <w:rsid w:val="00352877"/>
    <w:rsid w:val="003529C9"/>
    <w:rsid w:val="00352A34"/>
    <w:rsid w:val="00352B34"/>
    <w:rsid w:val="00352D36"/>
    <w:rsid w:val="00352E31"/>
    <w:rsid w:val="00352F9C"/>
    <w:rsid w:val="003533A1"/>
    <w:rsid w:val="003533E9"/>
    <w:rsid w:val="00353561"/>
    <w:rsid w:val="0035366A"/>
    <w:rsid w:val="003536E3"/>
    <w:rsid w:val="00353A13"/>
    <w:rsid w:val="00353BCB"/>
    <w:rsid w:val="00353C59"/>
    <w:rsid w:val="00353CB2"/>
    <w:rsid w:val="00353CE9"/>
    <w:rsid w:val="0035404A"/>
    <w:rsid w:val="00354455"/>
    <w:rsid w:val="003545ED"/>
    <w:rsid w:val="00354A82"/>
    <w:rsid w:val="00354F8C"/>
    <w:rsid w:val="003550EA"/>
    <w:rsid w:val="00355274"/>
    <w:rsid w:val="003552E8"/>
    <w:rsid w:val="003554BB"/>
    <w:rsid w:val="003555A3"/>
    <w:rsid w:val="003555C5"/>
    <w:rsid w:val="00355764"/>
    <w:rsid w:val="003559C1"/>
    <w:rsid w:val="00355CDF"/>
    <w:rsid w:val="00356787"/>
    <w:rsid w:val="003568C0"/>
    <w:rsid w:val="00356936"/>
    <w:rsid w:val="00356A30"/>
    <w:rsid w:val="00356D43"/>
    <w:rsid w:val="00357225"/>
    <w:rsid w:val="003575E6"/>
    <w:rsid w:val="00357604"/>
    <w:rsid w:val="00357997"/>
    <w:rsid w:val="003579CF"/>
    <w:rsid w:val="003579D8"/>
    <w:rsid w:val="00357A2F"/>
    <w:rsid w:val="00357F57"/>
    <w:rsid w:val="00357F70"/>
    <w:rsid w:val="00357F87"/>
    <w:rsid w:val="003600F2"/>
    <w:rsid w:val="00360202"/>
    <w:rsid w:val="003605E3"/>
    <w:rsid w:val="00360687"/>
    <w:rsid w:val="00360A84"/>
    <w:rsid w:val="00360B48"/>
    <w:rsid w:val="00360CBB"/>
    <w:rsid w:val="00360E2C"/>
    <w:rsid w:val="0036109A"/>
    <w:rsid w:val="003619B9"/>
    <w:rsid w:val="003619E0"/>
    <w:rsid w:val="003619FD"/>
    <w:rsid w:val="00362763"/>
    <w:rsid w:val="00362C03"/>
    <w:rsid w:val="00362ED3"/>
    <w:rsid w:val="00362F41"/>
    <w:rsid w:val="003630C8"/>
    <w:rsid w:val="0036339D"/>
    <w:rsid w:val="003633E0"/>
    <w:rsid w:val="00363434"/>
    <w:rsid w:val="0036357E"/>
    <w:rsid w:val="00363B85"/>
    <w:rsid w:val="00363C70"/>
    <w:rsid w:val="00363EFA"/>
    <w:rsid w:val="00364936"/>
    <w:rsid w:val="00364975"/>
    <w:rsid w:val="003649EA"/>
    <w:rsid w:val="00364A49"/>
    <w:rsid w:val="00365113"/>
    <w:rsid w:val="00365173"/>
    <w:rsid w:val="003651C9"/>
    <w:rsid w:val="00365326"/>
    <w:rsid w:val="0036534E"/>
    <w:rsid w:val="003656AB"/>
    <w:rsid w:val="00365A73"/>
    <w:rsid w:val="00365ADB"/>
    <w:rsid w:val="00365BD7"/>
    <w:rsid w:val="00365C95"/>
    <w:rsid w:val="00365CC1"/>
    <w:rsid w:val="00365E7D"/>
    <w:rsid w:val="0036622E"/>
    <w:rsid w:val="0036623D"/>
    <w:rsid w:val="00366BFF"/>
    <w:rsid w:val="003673C3"/>
    <w:rsid w:val="00367529"/>
    <w:rsid w:val="0036755C"/>
    <w:rsid w:val="00367755"/>
    <w:rsid w:val="00367853"/>
    <w:rsid w:val="00367A3A"/>
    <w:rsid w:val="00367CDC"/>
    <w:rsid w:val="00370501"/>
    <w:rsid w:val="0037089C"/>
    <w:rsid w:val="0037092E"/>
    <w:rsid w:val="00370B57"/>
    <w:rsid w:val="00370C0F"/>
    <w:rsid w:val="00370D9E"/>
    <w:rsid w:val="00370DBB"/>
    <w:rsid w:val="00370FEE"/>
    <w:rsid w:val="00371055"/>
    <w:rsid w:val="00371366"/>
    <w:rsid w:val="003718E1"/>
    <w:rsid w:val="00371AA0"/>
    <w:rsid w:val="00371B66"/>
    <w:rsid w:val="00371B9C"/>
    <w:rsid w:val="00372343"/>
    <w:rsid w:val="00372551"/>
    <w:rsid w:val="00372A2C"/>
    <w:rsid w:val="00372B95"/>
    <w:rsid w:val="00372D9F"/>
    <w:rsid w:val="00372F7D"/>
    <w:rsid w:val="00373098"/>
    <w:rsid w:val="003730C3"/>
    <w:rsid w:val="00373291"/>
    <w:rsid w:val="00373492"/>
    <w:rsid w:val="00373562"/>
    <w:rsid w:val="0037365B"/>
    <w:rsid w:val="003736B3"/>
    <w:rsid w:val="003738B5"/>
    <w:rsid w:val="00373C5D"/>
    <w:rsid w:val="003741F6"/>
    <w:rsid w:val="00374579"/>
    <w:rsid w:val="003746EE"/>
    <w:rsid w:val="003747AC"/>
    <w:rsid w:val="00374931"/>
    <w:rsid w:val="00374A17"/>
    <w:rsid w:val="00374B6B"/>
    <w:rsid w:val="003752A2"/>
    <w:rsid w:val="003754D5"/>
    <w:rsid w:val="00375628"/>
    <w:rsid w:val="003756BE"/>
    <w:rsid w:val="00375808"/>
    <w:rsid w:val="003758F7"/>
    <w:rsid w:val="00375A9C"/>
    <w:rsid w:val="003764C5"/>
    <w:rsid w:val="00376646"/>
    <w:rsid w:val="00376730"/>
    <w:rsid w:val="0037687D"/>
    <w:rsid w:val="00376DE2"/>
    <w:rsid w:val="0037729D"/>
    <w:rsid w:val="003772FB"/>
    <w:rsid w:val="00377749"/>
    <w:rsid w:val="00377ABA"/>
    <w:rsid w:val="00377B5E"/>
    <w:rsid w:val="00377C31"/>
    <w:rsid w:val="00377C67"/>
    <w:rsid w:val="00377CAA"/>
    <w:rsid w:val="00377FF1"/>
    <w:rsid w:val="003801DD"/>
    <w:rsid w:val="003802C1"/>
    <w:rsid w:val="003804BF"/>
    <w:rsid w:val="00380824"/>
    <w:rsid w:val="003809DC"/>
    <w:rsid w:val="00380D11"/>
    <w:rsid w:val="00380E2B"/>
    <w:rsid w:val="003812E6"/>
    <w:rsid w:val="00381870"/>
    <w:rsid w:val="00381898"/>
    <w:rsid w:val="003819C9"/>
    <w:rsid w:val="00381CC2"/>
    <w:rsid w:val="00381E42"/>
    <w:rsid w:val="00382179"/>
    <w:rsid w:val="003823F8"/>
    <w:rsid w:val="00382404"/>
    <w:rsid w:val="003824F2"/>
    <w:rsid w:val="003827FB"/>
    <w:rsid w:val="00382918"/>
    <w:rsid w:val="00383241"/>
    <w:rsid w:val="003833E5"/>
    <w:rsid w:val="0038348A"/>
    <w:rsid w:val="003836A9"/>
    <w:rsid w:val="003836C5"/>
    <w:rsid w:val="003837EE"/>
    <w:rsid w:val="00383AB7"/>
    <w:rsid w:val="00383ABA"/>
    <w:rsid w:val="00383C4B"/>
    <w:rsid w:val="003846B3"/>
    <w:rsid w:val="00384700"/>
    <w:rsid w:val="0038472B"/>
    <w:rsid w:val="00384788"/>
    <w:rsid w:val="003848BB"/>
    <w:rsid w:val="00385003"/>
    <w:rsid w:val="0038507D"/>
    <w:rsid w:val="0038535B"/>
    <w:rsid w:val="003859C4"/>
    <w:rsid w:val="00385C5D"/>
    <w:rsid w:val="00385D37"/>
    <w:rsid w:val="003861E4"/>
    <w:rsid w:val="0038623E"/>
    <w:rsid w:val="003864FE"/>
    <w:rsid w:val="0038685C"/>
    <w:rsid w:val="00386A88"/>
    <w:rsid w:val="00386FF3"/>
    <w:rsid w:val="00387404"/>
    <w:rsid w:val="00387610"/>
    <w:rsid w:val="003877E0"/>
    <w:rsid w:val="00387990"/>
    <w:rsid w:val="00387A7D"/>
    <w:rsid w:val="00387BE0"/>
    <w:rsid w:val="00387C46"/>
    <w:rsid w:val="00387F69"/>
    <w:rsid w:val="00390056"/>
    <w:rsid w:val="0039008E"/>
    <w:rsid w:val="00390236"/>
    <w:rsid w:val="003909BE"/>
    <w:rsid w:val="00390A98"/>
    <w:rsid w:val="00390F5F"/>
    <w:rsid w:val="00390F96"/>
    <w:rsid w:val="00390FA5"/>
    <w:rsid w:val="003911DD"/>
    <w:rsid w:val="003913B2"/>
    <w:rsid w:val="0039154A"/>
    <w:rsid w:val="00391CDD"/>
    <w:rsid w:val="003921FA"/>
    <w:rsid w:val="00392329"/>
    <w:rsid w:val="0039252A"/>
    <w:rsid w:val="0039252E"/>
    <w:rsid w:val="003925B5"/>
    <w:rsid w:val="00392A7D"/>
    <w:rsid w:val="00392BBB"/>
    <w:rsid w:val="00392D00"/>
    <w:rsid w:val="00393082"/>
    <w:rsid w:val="003931C6"/>
    <w:rsid w:val="0039326D"/>
    <w:rsid w:val="00393700"/>
    <w:rsid w:val="0039375B"/>
    <w:rsid w:val="003937A2"/>
    <w:rsid w:val="00393B38"/>
    <w:rsid w:val="00393C0A"/>
    <w:rsid w:val="00393EDE"/>
    <w:rsid w:val="00393F54"/>
    <w:rsid w:val="0039454C"/>
    <w:rsid w:val="0039457F"/>
    <w:rsid w:val="003949A1"/>
    <w:rsid w:val="00394B0E"/>
    <w:rsid w:val="00394B62"/>
    <w:rsid w:val="00394D14"/>
    <w:rsid w:val="00394E3B"/>
    <w:rsid w:val="00394FA7"/>
    <w:rsid w:val="0039513D"/>
    <w:rsid w:val="00395176"/>
    <w:rsid w:val="003952F8"/>
    <w:rsid w:val="0039567A"/>
    <w:rsid w:val="0039582C"/>
    <w:rsid w:val="00395AC7"/>
    <w:rsid w:val="00395B17"/>
    <w:rsid w:val="00395B90"/>
    <w:rsid w:val="00395D6F"/>
    <w:rsid w:val="00395DEA"/>
    <w:rsid w:val="00395E47"/>
    <w:rsid w:val="00395EE2"/>
    <w:rsid w:val="003960BE"/>
    <w:rsid w:val="003963D1"/>
    <w:rsid w:val="003964D8"/>
    <w:rsid w:val="00396716"/>
    <w:rsid w:val="00396764"/>
    <w:rsid w:val="00396914"/>
    <w:rsid w:val="003974B2"/>
    <w:rsid w:val="003976F2"/>
    <w:rsid w:val="003976F3"/>
    <w:rsid w:val="00397F99"/>
    <w:rsid w:val="003A062D"/>
    <w:rsid w:val="003A0646"/>
    <w:rsid w:val="003A0672"/>
    <w:rsid w:val="003A06B4"/>
    <w:rsid w:val="003A0818"/>
    <w:rsid w:val="003A08FE"/>
    <w:rsid w:val="003A0912"/>
    <w:rsid w:val="003A0A15"/>
    <w:rsid w:val="003A0BC2"/>
    <w:rsid w:val="003A0F76"/>
    <w:rsid w:val="003A175A"/>
    <w:rsid w:val="003A17A4"/>
    <w:rsid w:val="003A1932"/>
    <w:rsid w:val="003A1A05"/>
    <w:rsid w:val="003A1B9C"/>
    <w:rsid w:val="003A1BAE"/>
    <w:rsid w:val="003A1C15"/>
    <w:rsid w:val="003A1D87"/>
    <w:rsid w:val="003A2038"/>
    <w:rsid w:val="003A233B"/>
    <w:rsid w:val="003A2427"/>
    <w:rsid w:val="003A244E"/>
    <w:rsid w:val="003A260B"/>
    <w:rsid w:val="003A27EF"/>
    <w:rsid w:val="003A2819"/>
    <w:rsid w:val="003A29A8"/>
    <w:rsid w:val="003A2BA0"/>
    <w:rsid w:val="003A2CDB"/>
    <w:rsid w:val="003A2D97"/>
    <w:rsid w:val="003A2FCD"/>
    <w:rsid w:val="003A2FEF"/>
    <w:rsid w:val="003A3189"/>
    <w:rsid w:val="003A3224"/>
    <w:rsid w:val="003A3517"/>
    <w:rsid w:val="003A35B5"/>
    <w:rsid w:val="003A366A"/>
    <w:rsid w:val="003A3675"/>
    <w:rsid w:val="003A37D9"/>
    <w:rsid w:val="003A393E"/>
    <w:rsid w:val="003A3991"/>
    <w:rsid w:val="003A3C88"/>
    <w:rsid w:val="003A3C8F"/>
    <w:rsid w:val="003A3D06"/>
    <w:rsid w:val="003A3EC7"/>
    <w:rsid w:val="003A406C"/>
    <w:rsid w:val="003A46E2"/>
    <w:rsid w:val="003A4718"/>
    <w:rsid w:val="003A47BF"/>
    <w:rsid w:val="003A48AD"/>
    <w:rsid w:val="003A4B29"/>
    <w:rsid w:val="003A4E49"/>
    <w:rsid w:val="003A4FBA"/>
    <w:rsid w:val="003A50C7"/>
    <w:rsid w:val="003A526F"/>
    <w:rsid w:val="003A5B72"/>
    <w:rsid w:val="003A5B77"/>
    <w:rsid w:val="003A5EA7"/>
    <w:rsid w:val="003A620E"/>
    <w:rsid w:val="003A63DC"/>
    <w:rsid w:val="003A697C"/>
    <w:rsid w:val="003A6D0F"/>
    <w:rsid w:val="003A6EB5"/>
    <w:rsid w:val="003A72A1"/>
    <w:rsid w:val="003A73BD"/>
    <w:rsid w:val="003A73BF"/>
    <w:rsid w:val="003A7593"/>
    <w:rsid w:val="003A7598"/>
    <w:rsid w:val="003A7767"/>
    <w:rsid w:val="003A77F4"/>
    <w:rsid w:val="003A7920"/>
    <w:rsid w:val="003A7CD0"/>
    <w:rsid w:val="003A7D9D"/>
    <w:rsid w:val="003A7DA7"/>
    <w:rsid w:val="003B01BE"/>
    <w:rsid w:val="003B023F"/>
    <w:rsid w:val="003B03F9"/>
    <w:rsid w:val="003B0773"/>
    <w:rsid w:val="003B0BB6"/>
    <w:rsid w:val="003B0BD4"/>
    <w:rsid w:val="003B103C"/>
    <w:rsid w:val="003B1054"/>
    <w:rsid w:val="003B1817"/>
    <w:rsid w:val="003B1970"/>
    <w:rsid w:val="003B1BB5"/>
    <w:rsid w:val="003B1BBD"/>
    <w:rsid w:val="003B1C2D"/>
    <w:rsid w:val="003B1DA5"/>
    <w:rsid w:val="003B1E62"/>
    <w:rsid w:val="003B1E82"/>
    <w:rsid w:val="003B1EFC"/>
    <w:rsid w:val="003B1FE5"/>
    <w:rsid w:val="003B20DC"/>
    <w:rsid w:val="003B2415"/>
    <w:rsid w:val="003B2648"/>
    <w:rsid w:val="003B27CB"/>
    <w:rsid w:val="003B2D38"/>
    <w:rsid w:val="003B2FB9"/>
    <w:rsid w:val="003B354B"/>
    <w:rsid w:val="003B35E3"/>
    <w:rsid w:val="003B3766"/>
    <w:rsid w:val="003B379B"/>
    <w:rsid w:val="003B3A0D"/>
    <w:rsid w:val="003B3A3A"/>
    <w:rsid w:val="003B3A7E"/>
    <w:rsid w:val="003B3B7A"/>
    <w:rsid w:val="003B3C26"/>
    <w:rsid w:val="003B3EA1"/>
    <w:rsid w:val="003B3FFD"/>
    <w:rsid w:val="003B432F"/>
    <w:rsid w:val="003B4656"/>
    <w:rsid w:val="003B4896"/>
    <w:rsid w:val="003B4A47"/>
    <w:rsid w:val="003B4A7A"/>
    <w:rsid w:val="003B4B38"/>
    <w:rsid w:val="003B4D63"/>
    <w:rsid w:val="003B4D7E"/>
    <w:rsid w:val="003B4F60"/>
    <w:rsid w:val="003B52A7"/>
    <w:rsid w:val="003B5C51"/>
    <w:rsid w:val="003B62AE"/>
    <w:rsid w:val="003B62CD"/>
    <w:rsid w:val="003B6338"/>
    <w:rsid w:val="003B636C"/>
    <w:rsid w:val="003B660C"/>
    <w:rsid w:val="003B669D"/>
    <w:rsid w:val="003B66DB"/>
    <w:rsid w:val="003B68AB"/>
    <w:rsid w:val="003B6B53"/>
    <w:rsid w:val="003B6C62"/>
    <w:rsid w:val="003B6CB1"/>
    <w:rsid w:val="003B70AD"/>
    <w:rsid w:val="003B70E0"/>
    <w:rsid w:val="003B70FB"/>
    <w:rsid w:val="003B73BE"/>
    <w:rsid w:val="003B76A4"/>
    <w:rsid w:val="003B7869"/>
    <w:rsid w:val="003B7936"/>
    <w:rsid w:val="003B7A71"/>
    <w:rsid w:val="003B7D8B"/>
    <w:rsid w:val="003C0163"/>
    <w:rsid w:val="003C027E"/>
    <w:rsid w:val="003C0545"/>
    <w:rsid w:val="003C0829"/>
    <w:rsid w:val="003C0ADF"/>
    <w:rsid w:val="003C0EB3"/>
    <w:rsid w:val="003C0FA1"/>
    <w:rsid w:val="003C1B15"/>
    <w:rsid w:val="003C1B78"/>
    <w:rsid w:val="003C1DC6"/>
    <w:rsid w:val="003C2202"/>
    <w:rsid w:val="003C22ED"/>
    <w:rsid w:val="003C2475"/>
    <w:rsid w:val="003C27D9"/>
    <w:rsid w:val="003C2EDA"/>
    <w:rsid w:val="003C3010"/>
    <w:rsid w:val="003C3416"/>
    <w:rsid w:val="003C36E2"/>
    <w:rsid w:val="003C36F1"/>
    <w:rsid w:val="003C3CD1"/>
    <w:rsid w:val="003C40C5"/>
    <w:rsid w:val="003C40FE"/>
    <w:rsid w:val="003C411C"/>
    <w:rsid w:val="003C41AD"/>
    <w:rsid w:val="003C42CD"/>
    <w:rsid w:val="003C444B"/>
    <w:rsid w:val="003C4486"/>
    <w:rsid w:val="003C4588"/>
    <w:rsid w:val="003C4632"/>
    <w:rsid w:val="003C4854"/>
    <w:rsid w:val="003C48A8"/>
    <w:rsid w:val="003C495B"/>
    <w:rsid w:val="003C4AE6"/>
    <w:rsid w:val="003C4C12"/>
    <w:rsid w:val="003C4C81"/>
    <w:rsid w:val="003C4EC3"/>
    <w:rsid w:val="003C576D"/>
    <w:rsid w:val="003C5D4A"/>
    <w:rsid w:val="003C6203"/>
    <w:rsid w:val="003C6518"/>
    <w:rsid w:val="003C6523"/>
    <w:rsid w:val="003C6BA1"/>
    <w:rsid w:val="003C6C0A"/>
    <w:rsid w:val="003C7161"/>
    <w:rsid w:val="003C7341"/>
    <w:rsid w:val="003C745A"/>
    <w:rsid w:val="003C7784"/>
    <w:rsid w:val="003C7AC8"/>
    <w:rsid w:val="003C7B71"/>
    <w:rsid w:val="003C7B88"/>
    <w:rsid w:val="003C7D02"/>
    <w:rsid w:val="003D0281"/>
    <w:rsid w:val="003D033E"/>
    <w:rsid w:val="003D050F"/>
    <w:rsid w:val="003D0871"/>
    <w:rsid w:val="003D0AE9"/>
    <w:rsid w:val="003D0C53"/>
    <w:rsid w:val="003D0CFA"/>
    <w:rsid w:val="003D0F7D"/>
    <w:rsid w:val="003D113F"/>
    <w:rsid w:val="003D11FC"/>
    <w:rsid w:val="003D1343"/>
    <w:rsid w:val="003D17C7"/>
    <w:rsid w:val="003D1A4E"/>
    <w:rsid w:val="003D1CE9"/>
    <w:rsid w:val="003D1E3E"/>
    <w:rsid w:val="003D21EC"/>
    <w:rsid w:val="003D22AF"/>
    <w:rsid w:val="003D2619"/>
    <w:rsid w:val="003D2790"/>
    <w:rsid w:val="003D27D1"/>
    <w:rsid w:val="003D288C"/>
    <w:rsid w:val="003D290B"/>
    <w:rsid w:val="003D295C"/>
    <w:rsid w:val="003D2A42"/>
    <w:rsid w:val="003D2B99"/>
    <w:rsid w:val="003D2D36"/>
    <w:rsid w:val="003D2E06"/>
    <w:rsid w:val="003D2EC9"/>
    <w:rsid w:val="003D31F7"/>
    <w:rsid w:val="003D320E"/>
    <w:rsid w:val="003D353F"/>
    <w:rsid w:val="003D365F"/>
    <w:rsid w:val="003D3959"/>
    <w:rsid w:val="003D396C"/>
    <w:rsid w:val="003D3C16"/>
    <w:rsid w:val="003D3D84"/>
    <w:rsid w:val="003D42E4"/>
    <w:rsid w:val="003D4932"/>
    <w:rsid w:val="003D4E3A"/>
    <w:rsid w:val="003D50E5"/>
    <w:rsid w:val="003D50EB"/>
    <w:rsid w:val="003D5713"/>
    <w:rsid w:val="003D5C46"/>
    <w:rsid w:val="003D5E3E"/>
    <w:rsid w:val="003D5EF6"/>
    <w:rsid w:val="003D6060"/>
    <w:rsid w:val="003D62C9"/>
    <w:rsid w:val="003D6A9C"/>
    <w:rsid w:val="003D6C32"/>
    <w:rsid w:val="003D6E6D"/>
    <w:rsid w:val="003D701E"/>
    <w:rsid w:val="003D76DB"/>
    <w:rsid w:val="003D7D7D"/>
    <w:rsid w:val="003D7DF0"/>
    <w:rsid w:val="003E0153"/>
    <w:rsid w:val="003E019E"/>
    <w:rsid w:val="003E02EA"/>
    <w:rsid w:val="003E0367"/>
    <w:rsid w:val="003E08DA"/>
    <w:rsid w:val="003E0C9D"/>
    <w:rsid w:val="003E0D2C"/>
    <w:rsid w:val="003E1084"/>
    <w:rsid w:val="003E113D"/>
    <w:rsid w:val="003E1664"/>
    <w:rsid w:val="003E1777"/>
    <w:rsid w:val="003E17F5"/>
    <w:rsid w:val="003E1AC4"/>
    <w:rsid w:val="003E1F0D"/>
    <w:rsid w:val="003E27AE"/>
    <w:rsid w:val="003E29F3"/>
    <w:rsid w:val="003E2DAE"/>
    <w:rsid w:val="003E33CB"/>
    <w:rsid w:val="003E3DF0"/>
    <w:rsid w:val="003E3FDF"/>
    <w:rsid w:val="003E4491"/>
    <w:rsid w:val="003E4B11"/>
    <w:rsid w:val="003E511B"/>
    <w:rsid w:val="003E51A1"/>
    <w:rsid w:val="003E5329"/>
    <w:rsid w:val="003E5544"/>
    <w:rsid w:val="003E5561"/>
    <w:rsid w:val="003E5F20"/>
    <w:rsid w:val="003E60C1"/>
    <w:rsid w:val="003E6114"/>
    <w:rsid w:val="003E6220"/>
    <w:rsid w:val="003E6405"/>
    <w:rsid w:val="003E6479"/>
    <w:rsid w:val="003E6559"/>
    <w:rsid w:val="003E6655"/>
    <w:rsid w:val="003E66D5"/>
    <w:rsid w:val="003E6DFB"/>
    <w:rsid w:val="003E6F97"/>
    <w:rsid w:val="003E74CE"/>
    <w:rsid w:val="003E766D"/>
    <w:rsid w:val="003E7883"/>
    <w:rsid w:val="003E78C3"/>
    <w:rsid w:val="003E7C33"/>
    <w:rsid w:val="003F0200"/>
    <w:rsid w:val="003F0320"/>
    <w:rsid w:val="003F03E0"/>
    <w:rsid w:val="003F05C9"/>
    <w:rsid w:val="003F06E4"/>
    <w:rsid w:val="003F0898"/>
    <w:rsid w:val="003F0B0E"/>
    <w:rsid w:val="003F0DA0"/>
    <w:rsid w:val="003F0F1A"/>
    <w:rsid w:val="003F0F1B"/>
    <w:rsid w:val="003F0F28"/>
    <w:rsid w:val="003F0F7D"/>
    <w:rsid w:val="003F1176"/>
    <w:rsid w:val="003F1222"/>
    <w:rsid w:val="003F1356"/>
    <w:rsid w:val="003F17AE"/>
    <w:rsid w:val="003F1810"/>
    <w:rsid w:val="003F1C57"/>
    <w:rsid w:val="003F1CE8"/>
    <w:rsid w:val="003F1D1C"/>
    <w:rsid w:val="003F1FFA"/>
    <w:rsid w:val="003F2263"/>
    <w:rsid w:val="003F23AA"/>
    <w:rsid w:val="003F274B"/>
    <w:rsid w:val="003F27AA"/>
    <w:rsid w:val="003F28B1"/>
    <w:rsid w:val="003F28D0"/>
    <w:rsid w:val="003F2A8A"/>
    <w:rsid w:val="003F2F52"/>
    <w:rsid w:val="003F320B"/>
    <w:rsid w:val="003F34A9"/>
    <w:rsid w:val="003F3549"/>
    <w:rsid w:val="003F3771"/>
    <w:rsid w:val="003F394F"/>
    <w:rsid w:val="003F3F5A"/>
    <w:rsid w:val="003F3FBC"/>
    <w:rsid w:val="003F409E"/>
    <w:rsid w:val="003F41AA"/>
    <w:rsid w:val="003F48D1"/>
    <w:rsid w:val="003F4C2A"/>
    <w:rsid w:val="003F4CBA"/>
    <w:rsid w:val="003F4D28"/>
    <w:rsid w:val="003F4ED4"/>
    <w:rsid w:val="003F527A"/>
    <w:rsid w:val="003F5285"/>
    <w:rsid w:val="003F5415"/>
    <w:rsid w:val="003F613D"/>
    <w:rsid w:val="003F6449"/>
    <w:rsid w:val="003F65CB"/>
    <w:rsid w:val="003F6879"/>
    <w:rsid w:val="003F6962"/>
    <w:rsid w:val="003F7009"/>
    <w:rsid w:val="003F71FF"/>
    <w:rsid w:val="003F7201"/>
    <w:rsid w:val="003F7211"/>
    <w:rsid w:val="003F7525"/>
    <w:rsid w:val="003F7568"/>
    <w:rsid w:val="003F781D"/>
    <w:rsid w:val="003F791A"/>
    <w:rsid w:val="003F7953"/>
    <w:rsid w:val="003F796D"/>
    <w:rsid w:val="003F7A7B"/>
    <w:rsid w:val="003F7DF8"/>
    <w:rsid w:val="003F7E46"/>
    <w:rsid w:val="003F7E65"/>
    <w:rsid w:val="004002A0"/>
    <w:rsid w:val="00400499"/>
    <w:rsid w:val="004004C8"/>
    <w:rsid w:val="00400522"/>
    <w:rsid w:val="004006F2"/>
    <w:rsid w:val="004007CB"/>
    <w:rsid w:val="00400A6B"/>
    <w:rsid w:val="00400F6D"/>
    <w:rsid w:val="0040126B"/>
    <w:rsid w:val="0040128B"/>
    <w:rsid w:val="00401387"/>
    <w:rsid w:val="00401662"/>
    <w:rsid w:val="00401D46"/>
    <w:rsid w:val="00401D6C"/>
    <w:rsid w:val="00401EAF"/>
    <w:rsid w:val="004025C6"/>
    <w:rsid w:val="004025F7"/>
    <w:rsid w:val="004028CD"/>
    <w:rsid w:val="00402A14"/>
    <w:rsid w:val="004034D5"/>
    <w:rsid w:val="004037FB"/>
    <w:rsid w:val="0040383C"/>
    <w:rsid w:val="00403B5E"/>
    <w:rsid w:val="00403B9A"/>
    <w:rsid w:val="00403CD7"/>
    <w:rsid w:val="00403D34"/>
    <w:rsid w:val="00403DAF"/>
    <w:rsid w:val="00403F3D"/>
    <w:rsid w:val="004042A6"/>
    <w:rsid w:val="00404474"/>
    <w:rsid w:val="004046E7"/>
    <w:rsid w:val="00404853"/>
    <w:rsid w:val="0040495C"/>
    <w:rsid w:val="00404DF0"/>
    <w:rsid w:val="00404E2C"/>
    <w:rsid w:val="00404F0D"/>
    <w:rsid w:val="004050AA"/>
    <w:rsid w:val="0040524D"/>
    <w:rsid w:val="004053EB"/>
    <w:rsid w:val="004056B1"/>
    <w:rsid w:val="00405896"/>
    <w:rsid w:val="00405C55"/>
    <w:rsid w:val="00405D7E"/>
    <w:rsid w:val="00405EF8"/>
    <w:rsid w:val="00405FDF"/>
    <w:rsid w:val="0040603A"/>
    <w:rsid w:val="0040605B"/>
    <w:rsid w:val="004061D8"/>
    <w:rsid w:val="0040666A"/>
    <w:rsid w:val="0040727F"/>
    <w:rsid w:val="00407E46"/>
    <w:rsid w:val="00407F7E"/>
    <w:rsid w:val="00410653"/>
    <w:rsid w:val="00410896"/>
    <w:rsid w:val="004109E1"/>
    <w:rsid w:val="00410A17"/>
    <w:rsid w:val="00410B05"/>
    <w:rsid w:val="00410FF1"/>
    <w:rsid w:val="004110B5"/>
    <w:rsid w:val="00411266"/>
    <w:rsid w:val="004115F8"/>
    <w:rsid w:val="0041160F"/>
    <w:rsid w:val="0041162B"/>
    <w:rsid w:val="0041165D"/>
    <w:rsid w:val="004116A7"/>
    <w:rsid w:val="00411A6E"/>
    <w:rsid w:val="00411C92"/>
    <w:rsid w:val="00411F56"/>
    <w:rsid w:val="00412326"/>
    <w:rsid w:val="004123DF"/>
    <w:rsid w:val="0041240D"/>
    <w:rsid w:val="00412473"/>
    <w:rsid w:val="00412A62"/>
    <w:rsid w:val="00412F34"/>
    <w:rsid w:val="00413262"/>
    <w:rsid w:val="004133FC"/>
    <w:rsid w:val="00413564"/>
    <w:rsid w:val="0041356B"/>
    <w:rsid w:val="00413774"/>
    <w:rsid w:val="004137D5"/>
    <w:rsid w:val="00413D1A"/>
    <w:rsid w:val="00413E0E"/>
    <w:rsid w:val="00413F13"/>
    <w:rsid w:val="00414132"/>
    <w:rsid w:val="00414EA6"/>
    <w:rsid w:val="00414F4D"/>
    <w:rsid w:val="00415079"/>
    <w:rsid w:val="0041508A"/>
    <w:rsid w:val="004152B6"/>
    <w:rsid w:val="004152DE"/>
    <w:rsid w:val="00415533"/>
    <w:rsid w:val="00415AAA"/>
    <w:rsid w:val="00415B59"/>
    <w:rsid w:val="00415D69"/>
    <w:rsid w:val="0041603D"/>
    <w:rsid w:val="004166CF"/>
    <w:rsid w:val="004167B8"/>
    <w:rsid w:val="00416819"/>
    <w:rsid w:val="004168C2"/>
    <w:rsid w:val="00416964"/>
    <w:rsid w:val="0041697B"/>
    <w:rsid w:val="004169A4"/>
    <w:rsid w:val="00416C35"/>
    <w:rsid w:val="00416D15"/>
    <w:rsid w:val="00417543"/>
    <w:rsid w:val="00417681"/>
    <w:rsid w:val="00417B05"/>
    <w:rsid w:val="00417C47"/>
    <w:rsid w:val="00417E01"/>
    <w:rsid w:val="00417E99"/>
    <w:rsid w:val="00420048"/>
    <w:rsid w:val="0042013F"/>
    <w:rsid w:val="004204B7"/>
    <w:rsid w:val="004206D2"/>
    <w:rsid w:val="00420AEF"/>
    <w:rsid w:val="004210A2"/>
    <w:rsid w:val="0042123C"/>
    <w:rsid w:val="004215AF"/>
    <w:rsid w:val="00421943"/>
    <w:rsid w:val="00421AC4"/>
    <w:rsid w:val="00421C6B"/>
    <w:rsid w:val="00421CF7"/>
    <w:rsid w:val="00421D71"/>
    <w:rsid w:val="00421F60"/>
    <w:rsid w:val="004220F8"/>
    <w:rsid w:val="00422457"/>
    <w:rsid w:val="0042256D"/>
    <w:rsid w:val="004229D0"/>
    <w:rsid w:val="004229FC"/>
    <w:rsid w:val="00422ADC"/>
    <w:rsid w:val="00422BD9"/>
    <w:rsid w:val="00422D8E"/>
    <w:rsid w:val="0042380E"/>
    <w:rsid w:val="00423992"/>
    <w:rsid w:val="00423A82"/>
    <w:rsid w:val="00423D30"/>
    <w:rsid w:val="00423E00"/>
    <w:rsid w:val="0042416F"/>
    <w:rsid w:val="004241C4"/>
    <w:rsid w:val="00424575"/>
    <w:rsid w:val="004246E7"/>
    <w:rsid w:val="00424B19"/>
    <w:rsid w:val="00424B5D"/>
    <w:rsid w:val="00424CF9"/>
    <w:rsid w:val="00424DE1"/>
    <w:rsid w:val="004253D7"/>
    <w:rsid w:val="0042556D"/>
    <w:rsid w:val="004255C1"/>
    <w:rsid w:val="00425835"/>
    <w:rsid w:val="004258B6"/>
    <w:rsid w:val="00425DB8"/>
    <w:rsid w:val="00425DC0"/>
    <w:rsid w:val="0042601C"/>
    <w:rsid w:val="0042614B"/>
    <w:rsid w:val="004261B0"/>
    <w:rsid w:val="0042654F"/>
    <w:rsid w:val="0042677D"/>
    <w:rsid w:val="00426866"/>
    <w:rsid w:val="00426F72"/>
    <w:rsid w:val="0042777B"/>
    <w:rsid w:val="00427983"/>
    <w:rsid w:val="0043013C"/>
    <w:rsid w:val="004301C1"/>
    <w:rsid w:val="0043084A"/>
    <w:rsid w:val="004309D3"/>
    <w:rsid w:val="00430C00"/>
    <w:rsid w:val="00430E7B"/>
    <w:rsid w:val="00430FFD"/>
    <w:rsid w:val="0043106B"/>
    <w:rsid w:val="004310C8"/>
    <w:rsid w:val="00431128"/>
    <w:rsid w:val="00431463"/>
    <w:rsid w:val="00431B77"/>
    <w:rsid w:val="00431B93"/>
    <w:rsid w:val="00431CCE"/>
    <w:rsid w:val="00431FB9"/>
    <w:rsid w:val="0043203F"/>
    <w:rsid w:val="0043228D"/>
    <w:rsid w:val="0043228E"/>
    <w:rsid w:val="00432480"/>
    <w:rsid w:val="004324DB"/>
    <w:rsid w:val="00432514"/>
    <w:rsid w:val="00432B6C"/>
    <w:rsid w:val="00432D11"/>
    <w:rsid w:val="004334BE"/>
    <w:rsid w:val="004335DB"/>
    <w:rsid w:val="00433641"/>
    <w:rsid w:val="00433A75"/>
    <w:rsid w:val="00433C21"/>
    <w:rsid w:val="004340AC"/>
    <w:rsid w:val="004342E9"/>
    <w:rsid w:val="004343A2"/>
    <w:rsid w:val="00434A1D"/>
    <w:rsid w:val="00434B87"/>
    <w:rsid w:val="00434C6A"/>
    <w:rsid w:val="00434DC7"/>
    <w:rsid w:val="00434E61"/>
    <w:rsid w:val="00434F26"/>
    <w:rsid w:val="00434F4C"/>
    <w:rsid w:val="00435590"/>
    <w:rsid w:val="004357D3"/>
    <w:rsid w:val="00435880"/>
    <w:rsid w:val="00435AA6"/>
    <w:rsid w:val="00435C9B"/>
    <w:rsid w:val="00435D25"/>
    <w:rsid w:val="00436689"/>
    <w:rsid w:val="004367A6"/>
    <w:rsid w:val="004368D8"/>
    <w:rsid w:val="00436D36"/>
    <w:rsid w:val="00436D6D"/>
    <w:rsid w:val="00436E20"/>
    <w:rsid w:val="00436F8D"/>
    <w:rsid w:val="00436FDE"/>
    <w:rsid w:val="0043704A"/>
    <w:rsid w:val="004370DF"/>
    <w:rsid w:val="00437210"/>
    <w:rsid w:val="0043786A"/>
    <w:rsid w:val="00437966"/>
    <w:rsid w:val="00437BC3"/>
    <w:rsid w:val="00437F02"/>
    <w:rsid w:val="0044013E"/>
    <w:rsid w:val="004403FD"/>
    <w:rsid w:val="00440618"/>
    <w:rsid w:val="00440896"/>
    <w:rsid w:val="00440BB7"/>
    <w:rsid w:val="00440C7A"/>
    <w:rsid w:val="00440EEA"/>
    <w:rsid w:val="00440F05"/>
    <w:rsid w:val="00441546"/>
    <w:rsid w:val="00441A41"/>
    <w:rsid w:val="00441A47"/>
    <w:rsid w:val="00441D82"/>
    <w:rsid w:val="004420E7"/>
    <w:rsid w:val="004422CA"/>
    <w:rsid w:val="004422DE"/>
    <w:rsid w:val="004426C8"/>
    <w:rsid w:val="00442844"/>
    <w:rsid w:val="00442B42"/>
    <w:rsid w:val="00443197"/>
    <w:rsid w:val="00443713"/>
    <w:rsid w:val="00443794"/>
    <w:rsid w:val="00443931"/>
    <w:rsid w:val="00443BCA"/>
    <w:rsid w:val="00444031"/>
    <w:rsid w:val="004443BB"/>
    <w:rsid w:val="0044442D"/>
    <w:rsid w:val="00444479"/>
    <w:rsid w:val="004444C5"/>
    <w:rsid w:val="00444EE8"/>
    <w:rsid w:val="00444EF9"/>
    <w:rsid w:val="00444F77"/>
    <w:rsid w:val="0044513F"/>
    <w:rsid w:val="00445284"/>
    <w:rsid w:val="004452F4"/>
    <w:rsid w:val="004457CF"/>
    <w:rsid w:val="00445EB6"/>
    <w:rsid w:val="004463C3"/>
    <w:rsid w:val="00446493"/>
    <w:rsid w:val="004464CF"/>
    <w:rsid w:val="00446541"/>
    <w:rsid w:val="00446758"/>
    <w:rsid w:val="00446766"/>
    <w:rsid w:val="00446FAE"/>
    <w:rsid w:val="00447289"/>
    <w:rsid w:val="00447670"/>
    <w:rsid w:val="00447714"/>
    <w:rsid w:val="0044773B"/>
    <w:rsid w:val="004477CB"/>
    <w:rsid w:val="00447815"/>
    <w:rsid w:val="00447A51"/>
    <w:rsid w:val="004500AB"/>
    <w:rsid w:val="00450114"/>
    <w:rsid w:val="004501C4"/>
    <w:rsid w:val="004501EE"/>
    <w:rsid w:val="00450254"/>
    <w:rsid w:val="00450772"/>
    <w:rsid w:val="0045099C"/>
    <w:rsid w:val="00450B6B"/>
    <w:rsid w:val="00450C80"/>
    <w:rsid w:val="00450E68"/>
    <w:rsid w:val="00450F46"/>
    <w:rsid w:val="00451486"/>
    <w:rsid w:val="004514E3"/>
    <w:rsid w:val="00451613"/>
    <w:rsid w:val="00451680"/>
    <w:rsid w:val="004516D5"/>
    <w:rsid w:val="00451A88"/>
    <w:rsid w:val="00451BD7"/>
    <w:rsid w:val="0045213F"/>
    <w:rsid w:val="004523F9"/>
    <w:rsid w:val="00452961"/>
    <w:rsid w:val="00452B4F"/>
    <w:rsid w:val="00452C7D"/>
    <w:rsid w:val="00452D62"/>
    <w:rsid w:val="00452E9C"/>
    <w:rsid w:val="00452FF7"/>
    <w:rsid w:val="00453249"/>
    <w:rsid w:val="00453BA1"/>
    <w:rsid w:val="00453D07"/>
    <w:rsid w:val="00453E45"/>
    <w:rsid w:val="00453E6D"/>
    <w:rsid w:val="0045419A"/>
    <w:rsid w:val="004547A8"/>
    <w:rsid w:val="0045487F"/>
    <w:rsid w:val="004548E8"/>
    <w:rsid w:val="00454A69"/>
    <w:rsid w:val="00454D1D"/>
    <w:rsid w:val="00455450"/>
    <w:rsid w:val="00455DA9"/>
    <w:rsid w:val="004561E0"/>
    <w:rsid w:val="00456521"/>
    <w:rsid w:val="004568B9"/>
    <w:rsid w:val="00456C1D"/>
    <w:rsid w:val="00456C55"/>
    <w:rsid w:val="00456EBB"/>
    <w:rsid w:val="0045782D"/>
    <w:rsid w:val="00457C72"/>
    <w:rsid w:val="00457E01"/>
    <w:rsid w:val="00457FF0"/>
    <w:rsid w:val="004607DC"/>
    <w:rsid w:val="00460A98"/>
    <w:rsid w:val="00460CC0"/>
    <w:rsid w:val="004610EF"/>
    <w:rsid w:val="0046157D"/>
    <w:rsid w:val="00461853"/>
    <w:rsid w:val="004619B0"/>
    <w:rsid w:val="004619CF"/>
    <w:rsid w:val="00461E4A"/>
    <w:rsid w:val="00461EBC"/>
    <w:rsid w:val="004620B1"/>
    <w:rsid w:val="00462965"/>
    <w:rsid w:val="00462E60"/>
    <w:rsid w:val="0046309B"/>
    <w:rsid w:val="004633C2"/>
    <w:rsid w:val="00463438"/>
    <w:rsid w:val="00463545"/>
    <w:rsid w:val="00463AF5"/>
    <w:rsid w:val="00463BDE"/>
    <w:rsid w:val="00463C20"/>
    <w:rsid w:val="00464434"/>
    <w:rsid w:val="00464748"/>
    <w:rsid w:val="00464773"/>
    <w:rsid w:val="0046478C"/>
    <w:rsid w:val="00464800"/>
    <w:rsid w:val="00464B01"/>
    <w:rsid w:val="00464B0E"/>
    <w:rsid w:val="00464B1A"/>
    <w:rsid w:val="00465119"/>
    <w:rsid w:val="0046533E"/>
    <w:rsid w:val="004654DA"/>
    <w:rsid w:val="00465738"/>
    <w:rsid w:val="00465D3D"/>
    <w:rsid w:val="00465EDF"/>
    <w:rsid w:val="00466186"/>
    <w:rsid w:val="00466257"/>
    <w:rsid w:val="00466636"/>
    <w:rsid w:val="0046664F"/>
    <w:rsid w:val="004667D9"/>
    <w:rsid w:val="004668FB"/>
    <w:rsid w:val="00466A4E"/>
    <w:rsid w:val="0046700B"/>
    <w:rsid w:val="00467395"/>
    <w:rsid w:val="0046768E"/>
    <w:rsid w:val="00467962"/>
    <w:rsid w:val="00467BB9"/>
    <w:rsid w:val="00467BD5"/>
    <w:rsid w:val="0047003E"/>
    <w:rsid w:val="0047011F"/>
    <w:rsid w:val="0047017C"/>
    <w:rsid w:val="0047047F"/>
    <w:rsid w:val="0047068B"/>
    <w:rsid w:val="004706F3"/>
    <w:rsid w:val="004707A8"/>
    <w:rsid w:val="004708F8"/>
    <w:rsid w:val="004709E9"/>
    <w:rsid w:val="00470D37"/>
    <w:rsid w:val="0047104C"/>
    <w:rsid w:val="0047119D"/>
    <w:rsid w:val="004714FA"/>
    <w:rsid w:val="00471768"/>
    <w:rsid w:val="00471CFD"/>
    <w:rsid w:val="00471E08"/>
    <w:rsid w:val="00471FC3"/>
    <w:rsid w:val="00472277"/>
    <w:rsid w:val="0047243F"/>
    <w:rsid w:val="004725B8"/>
    <w:rsid w:val="00472830"/>
    <w:rsid w:val="00472C06"/>
    <w:rsid w:val="00472CA1"/>
    <w:rsid w:val="00473010"/>
    <w:rsid w:val="0047335D"/>
    <w:rsid w:val="004736DB"/>
    <w:rsid w:val="004736EE"/>
    <w:rsid w:val="004736F4"/>
    <w:rsid w:val="00473A56"/>
    <w:rsid w:val="00473B1F"/>
    <w:rsid w:val="00473BB7"/>
    <w:rsid w:val="00474052"/>
    <w:rsid w:val="00474112"/>
    <w:rsid w:val="0047468E"/>
    <w:rsid w:val="004747DE"/>
    <w:rsid w:val="00474B89"/>
    <w:rsid w:val="00474DD4"/>
    <w:rsid w:val="00474E6A"/>
    <w:rsid w:val="00475186"/>
    <w:rsid w:val="00475A9C"/>
    <w:rsid w:val="00475AB8"/>
    <w:rsid w:val="00475CC5"/>
    <w:rsid w:val="00475D42"/>
    <w:rsid w:val="00475F05"/>
    <w:rsid w:val="00475F12"/>
    <w:rsid w:val="00476007"/>
    <w:rsid w:val="00476371"/>
    <w:rsid w:val="004769BE"/>
    <w:rsid w:val="00476FD2"/>
    <w:rsid w:val="004774E8"/>
    <w:rsid w:val="00477B85"/>
    <w:rsid w:val="00477EFE"/>
    <w:rsid w:val="00480060"/>
    <w:rsid w:val="00480207"/>
    <w:rsid w:val="00480339"/>
    <w:rsid w:val="00480521"/>
    <w:rsid w:val="004810C8"/>
    <w:rsid w:val="0048115C"/>
    <w:rsid w:val="00481635"/>
    <w:rsid w:val="0048199D"/>
    <w:rsid w:val="00481A5D"/>
    <w:rsid w:val="004821D7"/>
    <w:rsid w:val="00482502"/>
    <w:rsid w:val="00482525"/>
    <w:rsid w:val="00482908"/>
    <w:rsid w:val="00482BB1"/>
    <w:rsid w:val="00482D82"/>
    <w:rsid w:val="00482EC8"/>
    <w:rsid w:val="004837B5"/>
    <w:rsid w:val="00483B4D"/>
    <w:rsid w:val="00483C9F"/>
    <w:rsid w:val="00483F1A"/>
    <w:rsid w:val="00484140"/>
    <w:rsid w:val="004843E4"/>
    <w:rsid w:val="0048445D"/>
    <w:rsid w:val="00484DD2"/>
    <w:rsid w:val="00484E2B"/>
    <w:rsid w:val="00484E42"/>
    <w:rsid w:val="0048525A"/>
    <w:rsid w:val="00485633"/>
    <w:rsid w:val="0048565F"/>
    <w:rsid w:val="0048581B"/>
    <w:rsid w:val="00485E4F"/>
    <w:rsid w:val="0048665D"/>
    <w:rsid w:val="00486ADF"/>
    <w:rsid w:val="00486BB0"/>
    <w:rsid w:val="00486D66"/>
    <w:rsid w:val="00486D84"/>
    <w:rsid w:val="00487697"/>
    <w:rsid w:val="00487920"/>
    <w:rsid w:val="004900BF"/>
    <w:rsid w:val="004901EC"/>
    <w:rsid w:val="0049022D"/>
    <w:rsid w:val="00490581"/>
    <w:rsid w:val="00490B09"/>
    <w:rsid w:val="00490B54"/>
    <w:rsid w:val="00491073"/>
    <w:rsid w:val="00491384"/>
    <w:rsid w:val="00491567"/>
    <w:rsid w:val="0049186B"/>
    <w:rsid w:val="004919D4"/>
    <w:rsid w:val="00491DAC"/>
    <w:rsid w:val="00491E72"/>
    <w:rsid w:val="004920DD"/>
    <w:rsid w:val="00492247"/>
    <w:rsid w:val="00492B6A"/>
    <w:rsid w:val="00492E33"/>
    <w:rsid w:val="00492FF7"/>
    <w:rsid w:val="00493016"/>
    <w:rsid w:val="0049335D"/>
    <w:rsid w:val="004935C5"/>
    <w:rsid w:val="00493AE2"/>
    <w:rsid w:val="00493B20"/>
    <w:rsid w:val="00493E30"/>
    <w:rsid w:val="0049421B"/>
    <w:rsid w:val="00494751"/>
    <w:rsid w:val="00494826"/>
    <w:rsid w:val="00494DBC"/>
    <w:rsid w:val="00495417"/>
    <w:rsid w:val="004954B7"/>
    <w:rsid w:val="00495A95"/>
    <w:rsid w:val="004961B1"/>
    <w:rsid w:val="00496392"/>
    <w:rsid w:val="00496481"/>
    <w:rsid w:val="0049664C"/>
    <w:rsid w:val="004967A5"/>
    <w:rsid w:val="004968DA"/>
    <w:rsid w:val="00496BAD"/>
    <w:rsid w:val="004971D1"/>
    <w:rsid w:val="004972CA"/>
    <w:rsid w:val="0049735C"/>
    <w:rsid w:val="00497B06"/>
    <w:rsid w:val="00497B85"/>
    <w:rsid w:val="00497C15"/>
    <w:rsid w:val="00497D9A"/>
    <w:rsid w:val="00497DC4"/>
    <w:rsid w:val="004A059D"/>
    <w:rsid w:val="004A05AA"/>
    <w:rsid w:val="004A0E63"/>
    <w:rsid w:val="004A0F62"/>
    <w:rsid w:val="004A111B"/>
    <w:rsid w:val="004A11CF"/>
    <w:rsid w:val="004A12F3"/>
    <w:rsid w:val="004A1447"/>
    <w:rsid w:val="004A1C91"/>
    <w:rsid w:val="004A20A1"/>
    <w:rsid w:val="004A23AF"/>
    <w:rsid w:val="004A256E"/>
    <w:rsid w:val="004A28E6"/>
    <w:rsid w:val="004A323C"/>
    <w:rsid w:val="004A35EB"/>
    <w:rsid w:val="004A3729"/>
    <w:rsid w:val="004A3B05"/>
    <w:rsid w:val="004A3DA3"/>
    <w:rsid w:val="004A3FB8"/>
    <w:rsid w:val="004A3FDD"/>
    <w:rsid w:val="004A44D3"/>
    <w:rsid w:val="004A47FA"/>
    <w:rsid w:val="004A49BD"/>
    <w:rsid w:val="004A4DFB"/>
    <w:rsid w:val="004A50B6"/>
    <w:rsid w:val="004A525E"/>
    <w:rsid w:val="004A529C"/>
    <w:rsid w:val="004A52E7"/>
    <w:rsid w:val="004A552C"/>
    <w:rsid w:val="004A5540"/>
    <w:rsid w:val="004A579B"/>
    <w:rsid w:val="004A58A2"/>
    <w:rsid w:val="004A5B50"/>
    <w:rsid w:val="004A5D75"/>
    <w:rsid w:val="004A6020"/>
    <w:rsid w:val="004A616B"/>
    <w:rsid w:val="004A66CB"/>
    <w:rsid w:val="004A6AF3"/>
    <w:rsid w:val="004A6EAE"/>
    <w:rsid w:val="004A6F14"/>
    <w:rsid w:val="004A7159"/>
    <w:rsid w:val="004A7174"/>
    <w:rsid w:val="004A7204"/>
    <w:rsid w:val="004A72DF"/>
    <w:rsid w:val="004A746F"/>
    <w:rsid w:val="004A773F"/>
    <w:rsid w:val="004A7751"/>
    <w:rsid w:val="004A7B4E"/>
    <w:rsid w:val="004A7B7F"/>
    <w:rsid w:val="004B0491"/>
    <w:rsid w:val="004B089F"/>
    <w:rsid w:val="004B0D99"/>
    <w:rsid w:val="004B0DC5"/>
    <w:rsid w:val="004B11C5"/>
    <w:rsid w:val="004B11D9"/>
    <w:rsid w:val="004B13D6"/>
    <w:rsid w:val="004B163E"/>
    <w:rsid w:val="004B2053"/>
    <w:rsid w:val="004B23C4"/>
    <w:rsid w:val="004B250D"/>
    <w:rsid w:val="004B25F8"/>
    <w:rsid w:val="004B26E9"/>
    <w:rsid w:val="004B2733"/>
    <w:rsid w:val="004B2910"/>
    <w:rsid w:val="004B2CED"/>
    <w:rsid w:val="004B303E"/>
    <w:rsid w:val="004B3585"/>
    <w:rsid w:val="004B3A6B"/>
    <w:rsid w:val="004B3A85"/>
    <w:rsid w:val="004B4158"/>
    <w:rsid w:val="004B46C0"/>
    <w:rsid w:val="004B46E2"/>
    <w:rsid w:val="004B47DA"/>
    <w:rsid w:val="004B4A52"/>
    <w:rsid w:val="004B4D96"/>
    <w:rsid w:val="004B5168"/>
    <w:rsid w:val="004B523B"/>
    <w:rsid w:val="004B5321"/>
    <w:rsid w:val="004B5809"/>
    <w:rsid w:val="004B5A6C"/>
    <w:rsid w:val="004B5EDF"/>
    <w:rsid w:val="004B6424"/>
    <w:rsid w:val="004B6452"/>
    <w:rsid w:val="004B6606"/>
    <w:rsid w:val="004B66D3"/>
    <w:rsid w:val="004B6778"/>
    <w:rsid w:val="004B67C6"/>
    <w:rsid w:val="004B6989"/>
    <w:rsid w:val="004B6DA1"/>
    <w:rsid w:val="004B6DF4"/>
    <w:rsid w:val="004B6FBA"/>
    <w:rsid w:val="004B7309"/>
    <w:rsid w:val="004B73FD"/>
    <w:rsid w:val="004B7672"/>
    <w:rsid w:val="004B774C"/>
    <w:rsid w:val="004B78EE"/>
    <w:rsid w:val="004B78F7"/>
    <w:rsid w:val="004B7973"/>
    <w:rsid w:val="004B7F12"/>
    <w:rsid w:val="004B7F3A"/>
    <w:rsid w:val="004C0009"/>
    <w:rsid w:val="004C0013"/>
    <w:rsid w:val="004C0483"/>
    <w:rsid w:val="004C055F"/>
    <w:rsid w:val="004C059E"/>
    <w:rsid w:val="004C0616"/>
    <w:rsid w:val="004C06C3"/>
    <w:rsid w:val="004C07DC"/>
    <w:rsid w:val="004C096F"/>
    <w:rsid w:val="004C0D3F"/>
    <w:rsid w:val="004C0F6A"/>
    <w:rsid w:val="004C0FA7"/>
    <w:rsid w:val="004C1144"/>
    <w:rsid w:val="004C191D"/>
    <w:rsid w:val="004C1B21"/>
    <w:rsid w:val="004C1E2B"/>
    <w:rsid w:val="004C2202"/>
    <w:rsid w:val="004C223A"/>
    <w:rsid w:val="004C231C"/>
    <w:rsid w:val="004C2664"/>
    <w:rsid w:val="004C2750"/>
    <w:rsid w:val="004C2856"/>
    <w:rsid w:val="004C29A0"/>
    <w:rsid w:val="004C2AEE"/>
    <w:rsid w:val="004C2C7C"/>
    <w:rsid w:val="004C2E8B"/>
    <w:rsid w:val="004C305F"/>
    <w:rsid w:val="004C3322"/>
    <w:rsid w:val="004C33A9"/>
    <w:rsid w:val="004C33D5"/>
    <w:rsid w:val="004C3425"/>
    <w:rsid w:val="004C36FD"/>
    <w:rsid w:val="004C3986"/>
    <w:rsid w:val="004C3EFF"/>
    <w:rsid w:val="004C3FD0"/>
    <w:rsid w:val="004C40C0"/>
    <w:rsid w:val="004C43EB"/>
    <w:rsid w:val="004C440F"/>
    <w:rsid w:val="004C44E5"/>
    <w:rsid w:val="004C4A5C"/>
    <w:rsid w:val="004C4FAB"/>
    <w:rsid w:val="004C5168"/>
    <w:rsid w:val="004C52BF"/>
    <w:rsid w:val="004C534A"/>
    <w:rsid w:val="004C57D6"/>
    <w:rsid w:val="004C581A"/>
    <w:rsid w:val="004C5ACB"/>
    <w:rsid w:val="004C60B8"/>
    <w:rsid w:val="004C633E"/>
    <w:rsid w:val="004C66EE"/>
    <w:rsid w:val="004C66F8"/>
    <w:rsid w:val="004C683A"/>
    <w:rsid w:val="004C684D"/>
    <w:rsid w:val="004C693C"/>
    <w:rsid w:val="004C693E"/>
    <w:rsid w:val="004C6B05"/>
    <w:rsid w:val="004C6E78"/>
    <w:rsid w:val="004C70A6"/>
    <w:rsid w:val="004C7505"/>
    <w:rsid w:val="004C7621"/>
    <w:rsid w:val="004C77DB"/>
    <w:rsid w:val="004C781E"/>
    <w:rsid w:val="004C7B3B"/>
    <w:rsid w:val="004C7BCA"/>
    <w:rsid w:val="004C7D1C"/>
    <w:rsid w:val="004C7DC3"/>
    <w:rsid w:val="004C7E64"/>
    <w:rsid w:val="004C7F56"/>
    <w:rsid w:val="004C7FF7"/>
    <w:rsid w:val="004D0360"/>
    <w:rsid w:val="004D05DC"/>
    <w:rsid w:val="004D060A"/>
    <w:rsid w:val="004D0A16"/>
    <w:rsid w:val="004D150B"/>
    <w:rsid w:val="004D1659"/>
    <w:rsid w:val="004D19E1"/>
    <w:rsid w:val="004D1E21"/>
    <w:rsid w:val="004D2166"/>
    <w:rsid w:val="004D23BA"/>
    <w:rsid w:val="004D245B"/>
    <w:rsid w:val="004D249C"/>
    <w:rsid w:val="004D2AA7"/>
    <w:rsid w:val="004D2D66"/>
    <w:rsid w:val="004D2E60"/>
    <w:rsid w:val="004D2ED0"/>
    <w:rsid w:val="004D318E"/>
    <w:rsid w:val="004D3580"/>
    <w:rsid w:val="004D35C3"/>
    <w:rsid w:val="004D385C"/>
    <w:rsid w:val="004D388C"/>
    <w:rsid w:val="004D3B99"/>
    <w:rsid w:val="004D408B"/>
    <w:rsid w:val="004D41BD"/>
    <w:rsid w:val="004D4281"/>
    <w:rsid w:val="004D42B7"/>
    <w:rsid w:val="004D53E2"/>
    <w:rsid w:val="004D5689"/>
    <w:rsid w:val="004D5777"/>
    <w:rsid w:val="004D5CE3"/>
    <w:rsid w:val="004D5CEE"/>
    <w:rsid w:val="004D623A"/>
    <w:rsid w:val="004D6360"/>
    <w:rsid w:val="004D637A"/>
    <w:rsid w:val="004D637C"/>
    <w:rsid w:val="004D64D5"/>
    <w:rsid w:val="004D6600"/>
    <w:rsid w:val="004D6B78"/>
    <w:rsid w:val="004D6D65"/>
    <w:rsid w:val="004D6DA1"/>
    <w:rsid w:val="004D7135"/>
    <w:rsid w:val="004D75B8"/>
    <w:rsid w:val="004D7B84"/>
    <w:rsid w:val="004D7C9F"/>
    <w:rsid w:val="004D7D66"/>
    <w:rsid w:val="004E00A2"/>
    <w:rsid w:val="004E00BE"/>
    <w:rsid w:val="004E01F9"/>
    <w:rsid w:val="004E026C"/>
    <w:rsid w:val="004E0DE8"/>
    <w:rsid w:val="004E0EFB"/>
    <w:rsid w:val="004E101C"/>
    <w:rsid w:val="004E138A"/>
    <w:rsid w:val="004E14C6"/>
    <w:rsid w:val="004E14DD"/>
    <w:rsid w:val="004E177E"/>
    <w:rsid w:val="004E1876"/>
    <w:rsid w:val="004E192A"/>
    <w:rsid w:val="004E1BC1"/>
    <w:rsid w:val="004E1E7F"/>
    <w:rsid w:val="004E1F48"/>
    <w:rsid w:val="004E2287"/>
    <w:rsid w:val="004E245F"/>
    <w:rsid w:val="004E2584"/>
    <w:rsid w:val="004E2673"/>
    <w:rsid w:val="004E2755"/>
    <w:rsid w:val="004E2A6B"/>
    <w:rsid w:val="004E2B3F"/>
    <w:rsid w:val="004E2DA7"/>
    <w:rsid w:val="004E3031"/>
    <w:rsid w:val="004E37BC"/>
    <w:rsid w:val="004E3EBB"/>
    <w:rsid w:val="004E407D"/>
    <w:rsid w:val="004E420A"/>
    <w:rsid w:val="004E4916"/>
    <w:rsid w:val="004E49AF"/>
    <w:rsid w:val="004E4B18"/>
    <w:rsid w:val="004E4B8A"/>
    <w:rsid w:val="004E4DB5"/>
    <w:rsid w:val="004E4DC5"/>
    <w:rsid w:val="004E5388"/>
    <w:rsid w:val="004E55AC"/>
    <w:rsid w:val="004E570A"/>
    <w:rsid w:val="004E6468"/>
    <w:rsid w:val="004E664F"/>
    <w:rsid w:val="004E69C0"/>
    <w:rsid w:val="004E6A9F"/>
    <w:rsid w:val="004E6F54"/>
    <w:rsid w:val="004E714C"/>
    <w:rsid w:val="004E72B2"/>
    <w:rsid w:val="004E756E"/>
    <w:rsid w:val="004E7A50"/>
    <w:rsid w:val="004E7A53"/>
    <w:rsid w:val="004E7C14"/>
    <w:rsid w:val="004E7C1E"/>
    <w:rsid w:val="004E7EC4"/>
    <w:rsid w:val="004E7F72"/>
    <w:rsid w:val="004F02A1"/>
    <w:rsid w:val="004F02FD"/>
    <w:rsid w:val="004F0495"/>
    <w:rsid w:val="004F07A1"/>
    <w:rsid w:val="004F0983"/>
    <w:rsid w:val="004F0C7A"/>
    <w:rsid w:val="004F0EA7"/>
    <w:rsid w:val="004F0F42"/>
    <w:rsid w:val="004F146C"/>
    <w:rsid w:val="004F14F0"/>
    <w:rsid w:val="004F15D1"/>
    <w:rsid w:val="004F1772"/>
    <w:rsid w:val="004F17CD"/>
    <w:rsid w:val="004F1D77"/>
    <w:rsid w:val="004F1DCC"/>
    <w:rsid w:val="004F21CA"/>
    <w:rsid w:val="004F24F1"/>
    <w:rsid w:val="004F276A"/>
    <w:rsid w:val="004F2C80"/>
    <w:rsid w:val="004F3664"/>
    <w:rsid w:val="004F3979"/>
    <w:rsid w:val="004F3BC4"/>
    <w:rsid w:val="004F3C8E"/>
    <w:rsid w:val="004F3F98"/>
    <w:rsid w:val="004F4774"/>
    <w:rsid w:val="004F4A12"/>
    <w:rsid w:val="004F4B22"/>
    <w:rsid w:val="004F4C90"/>
    <w:rsid w:val="004F4E11"/>
    <w:rsid w:val="004F4FBD"/>
    <w:rsid w:val="004F5269"/>
    <w:rsid w:val="004F56B7"/>
    <w:rsid w:val="004F5BE1"/>
    <w:rsid w:val="004F5CB1"/>
    <w:rsid w:val="004F5F83"/>
    <w:rsid w:val="004F5FA1"/>
    <w:rsid w:val="004F5FB9"/>
    <w:rsid w:val="004F632E"/>
    <w:rsid w:val="004F637F"/>
    <w:rsid w:val="004F6548"/>
    <w:rsid w:val="004F6581"/>
    <w:rsid w:val="004F6753"/>
    <w:rsid w:val="004F6C05"/>
    <w:rsid w:val="004F6E3C"/>
    <w:rsid w:val="004F6E42"/>
    <w:rsid w:val="004F71BC"/>
    <w:rsid w:val="004F74C7"/>
    <w:rsid w:val="004F7544"/>
    <w:rsid w:val="004F794C"/>
    <w:rsid w:val="004F7973"/>
    <w:rsid w:val="004F7A1B"/>
    <w:rsid w:val="004F7C0E"/>
    <w:rsid w:val="004F7EC6"/>
    <w:rsid w:val="005002CE"/>
    <w:rsid w:val="0050040D"/>
    <w:rsid w:val="00500629"/>
    <w:rsid w:val="0050063D"/>
    <w:rsid w:val="00500B1C"/>
    <w:rsid w:val="00500C8E"/>
    <w:rsid w:val="005012D2"/>
    <w:rsid w:val="005015FB"/>
    <w:rsid w:val="00501679"/>
    <w:rsid w:val="00501881"/>
    <w:rsid w:val="00501899"/>
    <w:rsid w:val="005019C1"/>
    <w:rsid w:val="00502293"/>
    <w:rsid w:val="005022EA"/>
    <w:rsid w:val="00502E0C"/>
    <w:rsid w:val="00502FA8"/>
    <w:rsid w:val="00503171"/>
    <w:rsid w:val="00503558"/>
    <w:rsid w:val="0050377A"/>
    <w:rsid w:val="005038A6"/>
    <w:rsid w:val="00503B4C"/>
    <w:rsid w:val="00503EFD"/>
    <w:rsid w:val="0050418B"/>
    <w:rsid w:val="0050419F"/>
    <w:rsid w:val="00504526"/>
    <w:rsid w:val="0050459D"/>
    <w:rsid w:val="00504620"/>
    <w:rsid w:val="00504A8C"/>
    <w:rsid w:val="00504B15"/>
    <w:rsid w:val="00504C86"/>
    <w:rsid w:val="005058BD"/>
    <w:rsid w:val="00505921"/>
    <w:rsid w:val="005059A7"/>
    <w:rsid w:val="005059F1"/>
    <w:rsid w:val="00505AA2"/>
    <w:rsid w:val="00505DF4"/>
    <w:rsid w:val="00505E53"/>
    <w:rsid w:val="00505F96"/>
    <w:rsid w:val="00506342"/>
    <w:rsid w:val="005063C6"/>
    <w:rsid w:val="00506436"/>
    <w:rsid w:val="0050643D"/>
    <w:rsid w:val="005066D7"/>
    <w:rsid w:val="00506858"/>
    <w:rsid w:val="00506860"/>
    <w:rsid w:val="00506906"/>
    <w:rsid w:val="00506ABE"/>
    <w:rsid w:val="00506B06"/>
    <w:rsid w:val="005070FB"/>
    <w:rsid w:val="0050743C"/>
    <w:rsid w:val="0050762B"/>
    <w:rsid w:val="00507700"/>
    <w:rsid w:val="005079A5"/>
    <w:rsid w:val="00507C33"/>
    <w:rsid w:val="00507C92"/>
    <w:rsid w:val="00507F3A"/>
    <w:rsid w:val="00507F8D"/>
    <w:rsid w:val="00510446"/>
    <w:rsid w:val="00510465"/>
    <w:rsid w:val="00510C5E"/>
    <w:rsid w:val="00510E77"/>
    <w:rsid w:val="005110D3"/>
    <w:rsid w:val="005110FA"/>
    <w:rsid w:val="0051139B"/>
    <w:rsid w:val="005114C4"/>
    <w:rsid w:val="00511634"/>
    <w:rsid w:val="005119CC"/>
    <w:rsid w:val="00511A23"/>
    <w:rsid w:val="00511B4D"/>
    <w:rsid w:val="00511D9F"/>
    <w:rsid w:val="0051203A"/>
    <w:rsid w:val="00512293"/>
    <w:rsid w:val="00512491"/>
    <w:rsid w:val="0051259C"/>
    <w:rsid w:val="00512968"/>
    <w:rsid w:val="005129BE"/>
    <w:rsid w:val="00512D8F"/>
    <w:rsid w:val="00512E16"/>
    <w:rsid w:val="00512F28"/>
    <w:rsid w:val="00513ADF"/>
    <w:rsid w:val="00513B98"/>
    <w:rsid w:val="00513DE8"/>
    <w:rsid w:val="00514200"/>
    <w:rsid w:val="00514803"/>
    <w:rsid w:val="00514BC8"/>
    <w:rsid w:val="00514E01"/>
    <w:rsid w:val="00514E33"/>
    <w:rsid w:val="00514F12"/>
    <w:rsid w:val="005151A5"/>
    <w:rsid w:val="00515735"/>
    <w:rsid w:val="005159AC"/>
    <w:rsid w:val="005161AB"/>
    <w:rsid w:val="005161B9"/>
    <w:rsid w:val="005164E1"/>
    <w:rsid w:val="00516789"/>
    <w:rsid w:val="00516817"/>
    <w:rsid w:val="00516AD2"/>
    <w:rsid w:val="00516D65"/>
    <w:rsid w:val="0051724A"/>
    <w:rsid w:val="00517322"/>
    <w:rsid w:val="005176D5"/>
    <w:rsid w:val="00517A6B"/>
    <w:rsid w:val="00517AF6"/>
    <w:rsid w:val="00517C60"/>
    <w:rsid w:val="00517DA2"/>
    <w:rsid w:val="005202C2"/>
    <w:rsid w:val="005204A7"/>
    <w:rsid w:val="005207D0"/>
    <w:rsid w:val="005207EA"/>
    <w:rsid w:val="00520880"/>
    <w:rsid w:val="005208CB"/>
    <w:rsid w:val="005209A8"/>
    <w:rsid w:val="00520DE9"/>
    <w:rsid w:val="0052108D"/>
    <w:rsid w:val="0052113E"/>
    <w:rsid w:val="00521536"/>
    <w:rsid w:val="00521775"/>
    <w:rsid w:val="00521937"/>
    <w:rsid w:val="00521AA2"/>
    <w:rsid w:val="00521D1C"/>
    <w:rsid w:val="00521E0C"/>
    <w:rsid w:val="00522443"/>
    <w:rsid w:val="0052254E"/>
    <w:rsid w:val="005225B9"/>
    <w:rsid w:val="00522D6B"/>
    <w:rsid w:val="00522F85"/>
    <w:rsid w:val="0052328C"/>
    <w:rsid w:val="00523346"/>
    <w:rsid w:val="00523654"/>
    <w:rsid w:val="00524146"/>
    <w:rsid w:val="0052437E"/>
    <w:rsid w:val="005245D6"/>
    <w:rsid w:val="005247C4"/>
    <w:rsid w:val="00524B89"/>
    <w:rsid w:val="00524C8E"/>
    <w:rsid w:val="00524E32"/>
    <w:rsid w:val="00524E89"/>
    <w:rsid w:val="005251D2"/>
    <w:rsid w:val="00525285"/>
    <w:rsid w:val="00525424"/>
    <w:rsid w:val="0052559F"/>
    <w:rsid w:val="00525731"/>
    <w:rsid w:val="00525B7D"/>
    <w:rsid w:val="00525D0D"/>
    <w:rsid w:val="00525E1E"/>
    <w:rsid w:val="00525E8F"/>
    <w:rsid w:val="00525EB3"/>
    <w:rsid w:val="00525ED1"/>
    <w:rsid w:val="00526450"/>
    <w:rsid w:val="005266C0"/>
    <w:rsid w:val="005268EB"/>
    <w:rsid w:val="00526A67"/>
    <w:rsid w:val="00526AA0"/>
    <w:rsid w:val="00526AED"/>
    <w:rsid w:val="00526BA6"/>
    <w:rsid w:val="005270DD"/>
    <w:rsid w:val="005274F1"/>
    <w:rsid w:val="005277EE"/>
    <w:rsid w:val="005278DE"/>
    <w:rsid w:val="005278F4"/>
    <w:rsid w:val="00527C78"/>
    <w:rsid w:val="00527D25"/>
    <w:rsid w:val="00527DB2"/>
    <w:rsid w:val="00527EC3"/>
    <w:rsid w:val="00527FED"/>
    <w:rsid w:val="0053033C"/>
    <w:rsid w:val="0053036C"/>
    <w:rsid w:val="005303E4"/>
    <w:rsid w:val="00530CBE"/>
    <w:rsid w:val="00531222"/>
    <w:rsid w:val="00531489"/>
    <w:rsid w:val="0053161B"/>
    <w:rsid w:val="0053164C"/>
    <w:rsid w:val="00531737"/>
    <w:rsid w:val="0053187A"/>
    <w:rsid w:val="00531887"/>
    <w:rsid w:val="005318D2"/>
    <w:rsid w:val="00531CC5"/>
    <w:rsid w:val="005320A6"/>
    <w:rsid w:val="00532186"/>
    <w:rsid w:val="005324A4"/>
    <w:rsid w:val="005324C8"/>
    <w:rsid w:val="005326D2"/>
    <w:rsid w:val="00532DA6"/>
    <w:rsid w:val="005330A8"/>
    <w:rsid w:val="005330D4"/>
    <w:rsid w:val="005331E5"/>
    <w:rsid w:val="005332A8"/>
    <w:rsid w:val="005332A9"/>
    <w:rsid w:val="00533914"/>
    <w:rsid w:val="0053401A"/>
    <w:rsid w:val="005340F7"/>
    <w:rsid w:val="00534138"/>
    <w:rsid w:val="00534171"/>
    <w:rsid w:val="0053445B"/>
    <w:rsid w:val="00534744"/>
    <w:rsid w:val="00534844"/>
    <w:rsid w:val="005348CD"/>
    <w:rsid w:val="00534BDB"/>
    <w:rsid w:val="00534EA3"/>
    <w:rsid w:val="00535035"/>
    <w:rsid w:val="005359F4"/>
    <w:rsid w:val="00535A11"/>
    <w:rsid w:val="00535A8D"/>
    <w:rsid w:val="00535D0F"/>
    <w:rsid w:val="00535EE8"/>
    <w:rsid w:val="00536250"/>
    <w:rsid w:val="005364ED"/>
    <w:rsid w:val="00536610"/>
    <w:rsid w:val="005366D2"/>
    <w:rsid w:val="00537300"/>
    <w:rsid w:val="005374E3"/>
    <w:rsid w:val="00537602"/>
    <w:rsid w:val="00537C9B"/>
    <w:rsid w:val="00537E8B"/>
    <w:rsid w:val="0054007D"/>
    <w:rsid w:val="0054009D"/>
    <w:rsid w:val="005401E8"/>
    <w:rsid w:val="0054037E"/>
    <w:rsid w:val="00540473"/>
    <w:rsid w:val="00540513"/>
    <w:rsid w:val="00540580"/>
    <w:rsid w:val="00540770"/>
    <w:rsid w:val="00540799"/>
    <w:rsid w:val="0054081C"/>
    <w:rsid w:val="00540A1D"/>
    <w:rsid w:val="00540C10"/>
    <w:rsid w:val="00541032"/>
    <w:rsid w:val="005410F3"/>
    <w:rsid w:val="005411B7"/>
    <w:rsid w:val="00541271"/>
    <w:rsid w:val="005418D7"/>
    <w:rsid w:val="00541B98"/>
    <w:rsid w:val="0054207E"/>
    <w:rsid w:val="005428BF"/>
    <w:rsid w:val="00542BAA"/>
    <w:rsid w:val="00542D88"/>
    <w:rsid w:val="00542FBE"/>
    <w:rsid w:val="00543153"/>
    <w:rsid w:val="0054318E"/>
    <w:rsid w:val="0054325C"/>
    <w:rsid w:val="0054329A"/>
    <w:rsid w:val="00543359"/>
    <w:rsid w:val="005437F5"/>
    <w:rsid w:val="00543900"/>
    <w:rsid w:val="00544082"/>
    <w:rsid w:val="005441CC"/>
    <w:rsid w:val="0054435C"/>
    <w:rsid w:val="00544699"/>
    <w:rsid w:val="005446ED"/>
    <w:rsid w:val="00545D99"/>
    <w:rsid w:val="00545DC0"/>
    <w:rsid w:val="00545F39"/>
    <w:rsid w:val="00546032"/>
    <w:rsid w:val="005460E8"/>
    <w:rsid w:val="0054624B"/>
    <w:rsid w:val="005462DF"/>
    <w:rsid w:val="00546898"/>
    <w:rsid w:val="00546E5B"/>
    <w:rsid w:val="00546E9B"/>
    <w:rsid w:val="00546F35"/>
    <w:rsid w:val="00546FB9"/>
    <w:rsid w:val="00546FD1"/>
    <w:rsid w:val="005471A8"/>
    <w:rsid w:val="0054737E"/>
    <w:rsid w:val="00547549"/>
    <w:rsid w:val="00547802"/>
    <w:rsid w:val="005479B7"/>
    <w:rsid w:val="00547A8D"/>
    <w:rsid w:val="00547D06"/>
    <w:rsid w:val="005502B6"/>
    <w:rsid w:val="00550327"/>
    <w:rsid w:val="00550349"/>
    <w:rsid w:val="0055035C"/>
    <w:rsid w:val="00550D9E"/>
    <w:rsid w:val="005510FF"/>
    <w:rsid w:val="00551131"/>
    <w:rsid w:val="0055148F"/>
    <w:rsid w:val="00551694"/>
    <w:rsid w:val="005519BE"/>
    <w:rsid w:val="005519BF"/>
    <w:rsid w:val="00551A7A"/>
    <w:rsid w:val="00551E1D"/>
    <w:rsid w:val="00552013"/>
    <w:rsid w:val="0055215C"/>
    <w:rsid w:val="0055222B"/>
    <w:rsid w:val="005522C0"/>
    <w:rsid w:val="005527AF"/>
    <w:rsid w:val="005527B9"/>
    <w:rsid w:val="00552813"/>
    <w:rsid w:val="00552A12"/>
    <w:rsid w:val="00552A9E"/>
    <w:rsid w:val="00552F4A"/>
    <w:rsid w:val="005531E1"/>
    <w:rsid w:val="0055326B"/>
    <w:rsid w:val="00553782"/>
    <w:rsid w:val="005537BD"/>
    <w:rsid w:val="005543CF"/>
    <w:rsid w:val="005545DD"/>
    <w:rsid w:val="00554693"/>
    <w:rsid w:val="00554A2D"/>
    <w:rsid w:val="00554B58"/>
    <w:rsid w:val="0055500B"/>
    <w:rsid w:val="00555149"/>
    <w:rsid w:val="00555429"/>
    <w:rsid w:val="005554A0"/>
    <w:rsid w:val="0055551E"/>
    <w:rsid w:val="0055551F"/>
    <w:rsid w:val="0055564A"/>
    <w:rsid w:val="00555894"/>
    <w:rsid w:val="0055599E"/>
    <w:rsid w:val="00555F21"/>
    <w:rsid w:val="00556235"/>
    <w:rsid w:val="00556682"/>
    <w:rsid w:val="00556D14"/>
    <w:rsid w:val="00556F4A"/>
    <w:rsid w:val="0055720E"/>
    <w:rsid w:val="00557326"/>
    <w:rsid w:val="005574FF"/>
    <w:rsid w:val="0055778B"/>
    <w:rsid w:val="0055780F"/>
    <w:rsid w:val="0055784F"/>
    <w:rsid w:val="005578E7"/>
    <w:rsid w:val="00557939"/>
    <w:rsid w:val="00557A74"/>
    <w:rsid w:val="00557E4C"/>
    <w:rsid w:val="005600D1"/>
    <w:rsid w:val="00560197"/>
    <w:rsid w:val="0056020A"/>
    <w:rsid w:val="005602DF"/>
    <w:rsid w:val="005603E9"/>
    <w:rsid w:val="00560A66"/>
    <w:rsid w:val="00560B40"/>
    <w:rsid w:val="00560B9E"/>
    <w:rsid w:val="00560CA8"/>
    <w:rsid w:val="00560CC4"/>
    <w:rsid w:val="00560EC7"/>
    <w:rsid w:val="00560EE1"/>
    <w:rsid w:val="005610EA"/>
    <w:rsid w:val="0056158B"/>
    <w:rsid w:val="005615C9"/>
    <w:rsid w:val="005619B7"/>
    <w:rsid w:val="00562299"/>
    <w:rsid w:val="00562342"/>
    <w:rsid w:val="0056241E"/>
    <w:rsid w:val="005629DB"/>
    <w:rsid w:val="00562B1B"/>
    <w:rsid w:val="00562BE2"/>
    <w:rsid w:val="005630DB"/>
    <w:rsid w:val="00563383"/>
    <w:rsid w:val="00563657"/>
    <w:rsid w:val="00563743"/>
    <w:rsid w:val="00563BC4"/>
    <w:rsid w:val="00563D3C"/>
    <w:rsid w:val="00563EDB"/>
    <w:rsid w:val="0056407A"/>
    <w:rsid w:val="00564125"/>
    <w:rsid w:val="00564DF8"/>
    <w:rsid w:val="00564E3A"/>
    <w:rsid w:val="0056540B"/>
    <w:rsid w:val="005654D7"/>
    <w:rsid w:val="005656C1"/>
    <w:rsid w:val="00565735"/>
    <w:rsid w:val="00565B7F"/>
    <w:rsid w:val="00566220"/>
    <w:rsid w:val="00566258"/>
    <w:rsid w:val="0056641B"/>
    <w:rsid w:val="0056641E"/>
    <w:rsid w:val="005664AF"/>
    <w:rsid w:val="00566690"/>
    <w:rsid w:val="0056684E"/>
    <w:rsid w:val="00566BEE"/>
    <w:rsid w:val="00566BF8"/>
    <w:rsid w:val="00566C21"/>
    <w:rsid w:val="005670A5"/>
    <w:rsid w:val="005672BF"/>
    <w:rsid w:val="0056742E"/>
    <w:rsid w:val="005700F7"/>
    <w:rsid w:val="0057015B"/>
    <w:rsid w:val="00570299"/>
    <w:rsid w:val="00570604"/>
    <w:rsid w:val="005706EB"/>
    <w:rsid w:val="00570971"/>
    <w:rsid w:val="00570F23"/>
    <w:rsid w:val="00570F61"/>
    <w:rsid w:val="00571202"/>
    <w:rsid w:val="005714BF"/>
    <w:rsid w:val="005716D1"/>
    <w:rsid w:val="0057184E"/>
    <w:rsid w:val="00571A57"/>
    <w:rsid w:val="00571B96"/>
    <w:rsid w:val="00571CCD"/>
    <w:rsid w:val="00572138"/>
    <w:rsid w:val="005723F1"/>
    <w:rsid w:val="0057241D"/>
    <w:rsid w:val="00572581"/>
    <w:rsid w:val="005725C7"/>
    <w:rsid w:val="005725C8"/>
    <w:rsid w:val="00572B64"/>
    <w:rsid w:val="00572B71"/>
    <w:rsid w:val="00572C78"/>
    <w:rsid w:val="00572CBA"/>
    <w:rsid w:val="00572EA9"/>
    <w:rsid w:val="00573053"/>
    <w:rsid w:val="00573198"/>
    <w:rsid w:val="00573226"/>
    <w:rsid w:val="0057358C"/>
    <w:rsid w:val="00573645"/>
    <w:rsid w:val="00573A5D"/>
    <w:rsid w:val="00573AF7"/>
    <w:rsid w:val="00573B2F"/>
    <w:rsid w:val="00573B36"/>
    <w:rsid w:val="00573CB2"/>
    <w:rsid w:val="00573DA7"/>
    <w:rsid w:val="00573F14"/>
    <w:rsid w:val="0057413B"/>
    <w:rsid w:val="005741ED"/>
    <w:rsid w:val="0057425B"/>
    <w:rsid w:val="0057465C"/>
    <w:rsid w:val="005746B5"/>
    <w:rsid w:val="00574937"/>
    <w:rsid w:val="00574A6F"/>
    <w:rsid w:val="00574A99"/>
    <w:rsid w:val="00574C57"/>
    <w:rsid w:val="00574C85"/>
    <w:rsid w:val="00574D8D"/>
    <w:rsid w:val="00574E75"/>
    <w:rsid w:val="00575004"/>
    <w:rsid w:val="00575048"/>
    <w:rsid w:val="005750FD"/>
    <w:rsid w:val="00575279"/>
    <w:rsid w:val="00575683"/>
    <w:rsid w:val="005758F9"/>
    <w:rsid w:val="00575E3F"/>
    <w:rsid w:val="0057647E"/>
    <w:rsid w:val="0057699A"/>
    <w:rsid w:val="00576B17"/>
    <w:rsid w:val="00576C7B"/>
    <w:rsid w:val="0057724C"/>
    <w:rsid w:val="0057772D"/>
    <w:rsid w:val="005778B9"/>
    <w:rsid w:val="00577964"/>
    <w:rsid w:val="00577CD5"/>
    <w:rsid w:val="00577D55"/>
    <w:rsid w:val="00577E0B"/>
    <w:rsid w:val="00577E76"/>
    <w:rsid w:val="005802D3"/>
    <w:rsid w:val="00580334"/>
    <w:rsid w:val="005803AD"/>
    <w:rsid w:val="0058056F"/>
    <w:rsid w:val="0058077A"/>
    <w:rsid w:val="0058080B"/>
    <w:rsid w:val="0058089F"/>
    <w:rsid w:val="00580A12"/>
    <w:rsid w:val="00580BB8"/>
    <w:rsid w:val="00580CC1"/>
    <w:rsid w:val="00580D62"/>
    <w:rsid w:val="00580E5A"/>
    <w:rsid w:val="00580EC0"/>
    <w:rsid w:val="005811A2"/>
    <w:rsid w:val="0058135A"/>
    <w:rsid w:val="0058150B"/>
    <w:rsid w:val="005816F3"/>
    <w:rsid w:val="005818DE"/>
    <w:rsid w:val="005819FB"/>
    <w:rsid w:val="00581B75"/>
    <w:rsid w:val="00582349"/>
    <w:rsid w:val="005824CD"/>
    <w:rsid w:val="00582F9B"/>
    <w:rsid w:val="00583584"/>
    <w:rsid w:val="00583755"/>
    <w:rsid w:val="00583A64"/>
    <w:rsid w:val="00583B2C"/>
    <w:rsid w:val="00583BFD"/>
    <w:rsid w:val="00583D89"/>
    <w:rsid w:val="00583DCC"/>
    <w:rsid w:val="00583DD3"/>
    <w:rsid w:val="0058406B"/>
    <w:rsid w:val="005840D3"/>
    <w:rsid w:val="005842E3"/>
    <w:rsid w:val="005846F1"/>
    <w:rsid w:val="005848CA"/>
    <w:rsid w:val="005849C5"/>
    <w:rsid w:val="00584F75"/>
    <w:rsid w:val="00584FD8"/>
    <w:rsid w:val="00585343"/>
    <w:rsid w:val="00585344"/>
    <w:rsid w:val="005856BC"/>
    <w:rsid w:val="00585715"/>
    <w:rsid w:val="00585756"/>
    <w:rsid w:val="00585834"/>
    <w:rsid w:val="005858B4"/>
    <w:rsid w:val="00585917"/>
    <w:rsid w:val="00585BE0"/>
    <w:rsid w:val="00585E7E"/>
    <w:rsid w:val="00586042"/>
    <w:rsid w:val="0058609E"/>
    <w:rsid w:val="00586543"/>
    <w:rsid w:val="00586589"/>
    <w:rsid w:val="005865C2"/>
    <w:rsid w:val="00586843"/>
    <w:rsid w:val="0058685B"/>
    <w:rsid w:val="0058698E"/>
    <w:rsid w:val="00586B3E"/>
    <w:rsid w:val="00586D87"/>
    <w:rsid w:val="00586E7A"/>
    <w:rsid w:val="0058728B"/>
    <w:rsid w:val="0058728F"/>
    <w:rsid w:val="005879E5"/>
    <w:rsid w:val="00587ABD"/>
    <w:rsid w:val="00587C03"/>
    <w:rsid w:val="00587FAE"/>
    <w:rsid w:val="00590064"/>
    <w:rsid w:val="00590121"/>
    <w:rsid w:val="00590143"/>
    <w:rsid w:val="0059014C"/>
    <w:rsid w:val="0059026B"/>
    <w:rsid w:val="00590625"/>
    <w:rsid w:val="00591032"/>
    <w:rsid w:val="00591149"/>
    <w:rsid w:val="0059129C"/>
    <w:rsid w:val="0059134C"/>
    <w:rsid w:val="005913E4"/>
    <w:rsid w:val="005915BD"/>
    <w:rsid w:val="00591621"/>
    <w:rsid w:val="00591FD4"/>
    <w:rsid w:val="005920DA"/>
    <w:rsid w:val="00592272"/>
    <w:rsid w:val="005924E2"/>
    <w:rsid w:val="005929F5"/>
    <w:rsid w:val="00592A37"/>
    <w:rsid w:val="00592C50"/>
    <w:rsid w:val="00593187"/>
    <w:rsid w:val="005931A4"/>
    <w:rsid w:val="00593333"/>
    <w:rsid w:val="0059388A"/>
    <w:rsid w:val="00594202"/>
    <w:rsid w:val="0059423C"/>
    <w:rsid w:val="00594241"/>
    <w:rsid w:val="005945C9"/>
    <w:rsid w:val="005946FC"/>
    <w:rsid w:val="0059485A"/>
    <w:rsid w:val="00594A47"/>
    <w:rsid w:val="00594B4F"/>
    <w:rsid w:val="00594F30"/>
    <w:rsid w:val="005950E6"/>
    <w:rsid w:val="005951AD"/>
    <w:rsid w:val="00595344"/>
    <w:rsid w:val="005956EF"/>
    <w:rsid w:val="00595710"/>
    <w:rsid w:val="00595810"/>
    <w:rsid w:val="00595940"/>
    <w:rsid w:val="005959A6"/>
    <w:rsid w:val="00595A46"/>
    <w:rsid w:val="00595BCF"/>
    <w:rsid w:val="00595DAA"/>
    <w:rsid w:val="00596344"/>
    <w:rsid w:val="00596640"/>
    <w:rsid w:val="005968F0"/>
    <w:rsid w:val="00596BFA"/>
    <w:rsid w:val="00596C04"/>
    <w:rsid w:val="00596CD4"/>
    <w:rsid w:val="00596E4F"/>
    <w:rsid w:val="00596EA6"/>
    <w:rsid w:val="005973E0"/>
    <w:rsid w:val="00597575"/>
    <w:rsid w:val="005978D2"/>
    <w:rsid w:val="0059796C"/>
    <w:rsid w:val="00597AA8"/>
    <w:rsid w:val="00597B1B"/>
    <w:rsid w:val="00597F81"/>
    <w:rsid w:val="005A0272"/>
    <w:rsid w:val="005A03CC"/>
    <w:rsid w:val="005A041B"/>
    <w:rsid w:val="005A0461"/>
    <w:rsid w:val="005A0578"/>
    <w:rsid w:val="005A05CA"/>
    <w:rsid w:val="005A0C76"/>
    <w:rsid w:val="005A0DD9"/>
    <w:rsid w:val="005A1087"/>
    <w:rsid w:val="005A1421"/>
    <w:rsid w:val="005A14CD"/>
    <w:rsid w:val="005A1BFF"/>
    <w:rsid w:val="005A1D44"/>
    <w:rsid w:val="005A1DEA"/>
    <w:rsid w:val="005A1E63"/>
    <w:rsid w:val="005A2633"/>
    <w:rsid w:val="005A26C5"/>
    <w:rsid w:val="005A2760"/>
    <w:rsid w:val="005A29CC"/>
    <w:rsid w:val="005A29D2"/>
    <w:rsid w:val="005A2C2B"/>
    <w:rsid w:val="005A2CC2"/>
    <w:rsid w:val="005A2D8E"/>
    <w:rsid w:val="005A2E98"/>
    <w:rsid w:val="005A3513"/>
    <w:rsid w:val="005A3A12"/>
    <w:rsid w:val="005A3CA9"/>
    <w:rsid w:val="005A3E9A"/>
    <w:rsid w:val="005A42EB"/>
    <w:rsid w:val="005A4314"/>
    <w:rsid w:val="005A43FF"/>
    <w:rsid w:val="005A4530"/>
    <w:rsid w:val="005A463B"/>
    <w:rsid w:val="005A4666"/>
    <w:rsid w:val="005A47B9"/>
    <w:rsid w:val="005A499C"/>
    <w:rsid w:val="005A508F"/>
    <w:rsid w:val="005A5193"/>
    <w:rsid w:val="005A5556"/>
    <w:rsid w:val="005A5649"/>
    <w:rsid w:val="005A5A2B"/>
    <w:rsid w:val="005A5CA0"/>
    <w:rsid w:val="005A6334"/>
    <w:rsid w:val="005A6981"/>
    <w:rsid w:val="005A6FF3"/>
    <w:rsid w:val="005A72FD"/>
    <w:rsid w:val="005A7976"/>
    <w:rsid w:val="005A79AC"/>
    <w:rsid w:val="005A7ADE"/>
    <w:rsid w:val="005A7B94"/>
    <w:rsid w:val="005A7CAC"/>
    <w:rsid w:val="005B0148"/>
    <w:rsid w:val="005B0478"/>
    <w:rsid w:val="005B04F9"/>
    <w:rsid w:val="005B0896"/>
    <w:rsid w:val="005B0C59"/>
    <w:rsid w:val="005B0DB8"/>
    <w:rsid w:val="005B1252"/>
    <w:rsid w:val="005B1358"/>
    <w:rsid w:val="005B14E5"/>
    <w:rsid w:val="005B1859"/>
    <w:rsid w:val="005B188F"/>
    <w:rsid w:val="005B1BB3"/>
    <w:rsid w:val="005B1F12"/>
    <w:rsid w:val="005B2014"/>
    <w:rsid w:val="005B21C3"/>
    <w:rsid w:val="005B2B91"/>
    <w:rsid w:val="005B3164"/>
    <w:rsid w:val="005B368A"/>
    <w:rsid w:val="005B3D4D"/>
    <w:rsid w:val="005B4100"/>
    <w:rsid w:val="005B4151"/>
    <w:rsid w:val="005B4229"/>
    <w:rsid w:val="005B4388"/>
    <w:rsid w:val="005B46B5"/>
    <w:rsid w:val="005B495A"/>
    <w:rsid w:val="005B49BA"/>
    <w:rsid w:val="005B4A28"/>
    <w:rsid w:val="005B4B6A"/>
    <w:rsid w:val="005B4C2E"/>
    <w:rsid w:val="005B4D87"/>
    <w:rsid w:val="005B4DAA"/>
    <w:rsid w:val="005B5007"/>
    <w:rsid w:val="005B5147"/>
    <w:rsid w:val="005B53F1"/>
    <w:rsid w:val="005B59CD"/>
    <w:rsid w:val="005B5D5D"/>
    <w:rsid w:val="005B61AC"/>
    <w:rsid w:val="005B61D3"/>
    <w:rsid w:val="005B61FC"/>
    <w:rsid w:val="005B632A"/>
    <w:rsid w:val="005B6496"/>
    <w:rsid w:val="005B64EC"/>
    <w:rsid w:val="005B6614"/>
    <w:rsid w:val="005B68BD"/>
    <w:rsid w:val="005B6C47"/>
    <w:rsid w:val="005B7134"/>
    <w:rsid w:val="005B7273"/>
    <w:rsid w:val="005B727D"/>
    <w:rsid w:val="005B7633"/>
    <w:rsid w:val="005B7D41"/>
    <w:rsid w:val="005B7F76"/>
    <w:rsid w:val="005C0135"/>
    <w:rsid w:val="005C016F"/>
    <w:rsid w:val="005C059C"/>
    <w:rsid w:val="005C0D4B"/>
    <w:rsid w:val="005C0D69"/>
    <w:rsid w:val="005C0E6C"/>
    <w:rsid w:val="005C0EE3"/>
    <w:rsid w:val="005C10F7"/>
    <w:rsid w:val="005C13B9"/>
    <w:rsid w:val="005C171B"/>
    <w:rsid w:val="005C1BDC"/>
    <w:rsid w:val="005C1FDB"/>
    <w:rsid w:val="005C2104"/>
    <w:rsid w:val="005C2618"/>
    <w:rsid w:val="005C2958"/>
    <w:rsid w:val="005C2D74"/>
    <w:rsid w:val="005C2EE2"/>
    <w:rsid w:val="005C3298"/>
    <w:rsid w:val="005C3775"/>
    <w:rsid w:val="005C3801"/>
    <w:rsid w:val="005C38B8"/>
    <w:rsid w:val="005C38E6"/>
    <w:rsid w:val="005C3960"/>
    <w:rsid w:val="005C397C"/>
    <w:rsid w:val="005C43FD"/>
    <w:rsid w:val="005C44DE"/>
    <w:rsid w:val="005C48DC"/>
    <w:rsid w:val="005C4B92"/>
    <w:rsid w:val="005C4C1E"/>
    <w:rsid w:val="005C500C"/>
    <w:rsid w:val="005C502A"/>
    <w:rsid w:val="005C50EA"/>
    <w:rsid w:val="005C512B"/>
    <w:rsid w:val="005C51E0"/>
    <w:rsid w:val="005C5757"/>
    <w:rsid w:val="005C58C6"/>
    <w:rsid w:val="005C5A60"/>
    <w:rsid w:val="005C5AA3"/>
    <w:rsid w:val="005C5D47"/>
    <w:rsid w:val="005C5DAC"/>
    <w:rsid w:val="005C5EAB"/>
    <w:rsid w:val="005C6454"/>
    <w:rsid w:val="005C6459"/>
    <w:rsid w:val="005C64AC"/>
    <w:rsid w:val="005C6691"/>
    <w:rsid w:val="005C6838"/>
    <w:rsid w:val="005C6E89"/>
    <w:rsid w:val="005C7390"/>
    <w:rsid w:val="005C752F"/>
    <w:rsid w:val="005C76E8"/>
    <w:rsid w:val="005C7784"/>
    <w:rsid w:val="005C7BB3"/>
    <w:rsid w:val="005C7DEC"/>
    <w:rsid w:val="005C7E71"/>
    <w:rsid w:val="005D0246"/>
    <w:rsid w:val="005D0301"/>
    <w:rsid w:val="005D08C6"/>
    <w:rsid w:val="005D0DFB"/>
    <w:rsid w:val="005D11D9"/>
    <w:rsid w:val="005D15F4"/>
    <w:rsid w:val="005D17A0"/>
    <w:rsid w:val="005D1903"/>
    <w:rsid w:val="005D19FB"/>
    <w:rsid w:val="005D1BFF"/>
    <w:rsid w:val="005D1D69"/>
    <w:rsid w:val="005D1D8D"/>
    <w:rsid w:val="005D2560"/>
    <w:rsid w:val="005D2899"/>
    <w:rsid w:val="005D2B61"/>
    <w:rsid w:val="005D2BF8"/>
    <w:rsid w:val="005D3075"/>
    <w:rsid w:val="005D31F5"/>
    <w:rsid w:val="005D3520"/>
    <w:rsid w:val="005D3651"/>
    <w:rsid w:val="005D3870"/>
    <w:rsid w:val="005D3B2C"/>
    <w:rsid w:val="005D3E64"/>
    <w:rsid w:val="005D3E73"/>
    <w:rsid w:val="005D3E8E"/>
    <w:rsid w:val="005D4191"/>
    <w:rsid w:val="005D4354"/>
    <w:rsid w:val="005D43C3"/>
    <w:rsid w:val="005D4F8B"/>
    <w:rsid w:val="005D5000"/>
    <w:rsid w:val="005D571F"/>
    <w:rsid w:val="005D585B"/>
    <w:rsid w:val="005D5B50"/>
    <w:rsid w:val="005D5EEA"/>
    <w:rsid w:val="005D5FC5"/>
    <w:rsid w:val="005D60C1"/>
    <w:rsid w:val="005D61B9"/>
    <w:rsid w:val="005D621E"/>
    <w:rsid w:val="005D6378"/>
    <w:rsid w:val="005D63FD"/>
    <w:rsid w:val="005D6637"/>
    <w:rsid w:val="005D66B8"/>
    <w:rsid w:val="005D66BE"/>
    <w:rsid w:val="005D681A"/>
    <w:rsid w:val="005D68E4"/>
    <w:rsid w:val="005D6946"/>
    <w:rsid w:val="005D6AE0"/>
    <w:rsid w:val="005D6C22"/>
    <w:rsid w:val="005D7A91"/>
    <w:rsid w:val="005D7C47"/>
    <w:rsid w:val="005E018C"/>
    <w:rsid w:val="005E0259"/>
    <w:rsid w:val="005E02FE"/>
    <w:rsid w:val="005E045A"/>
    <w:rsid w:val="005E0583"/>
    <w:rsid w:val="005E070B"/>
    <w:rsid w:val="005E0C2D"/>
    <w:rsid w:val="005E0C51"/>
    <w:rsid w:val="005E0C8C"/>
    <w:rsid w:val="005E0D3D"/>
    <w:rsid w:val="005E0E39"/>
    <w:rsid w:val="005E1303"/>
    <w:rsid w:val="005E16E8"/>
    <w:rsid w:val="005E1BD2"/>
    <w:rsid w:val="005E1D09"/>
    <w:rsid w:val="005E1F96"/>
    <w:rsid w:val="005E2099"/>
    <w:rsid w:val="005E2720"/>
    <w:rsid w:val="005E28A5"/>
    <w:rsid w:val="005E2992"/>
    <w:rsid w:val="005E2C8E"/>
    <w:rsid w:val="005E2D48"/>
    <w:rsid w:val="005E30D2"/>
    <w:rsid w:val="005E314C"/>
    <w:rsid w:val="005E32AC"/>
    <w:rsid w:val="005E3705"/>
    <w:rsid w:val="005E374F"/>
    <w:rsid w:val="005E3B04"/>
    <w:rsid w:val="005E3E18"/>
    <w:rsid w:val="005E3FCE"/>
    <w:rsid w:val="005E4080"/>
    <w:rsid w:val="005E4491"/>
    <w:rsid w:val="005E46BD"/>
    <w:rsid w:val="005E484A"/>
    <w:rsid w:val="005E48FF"/>
    <w:rsid w:val="005E519B"/>
    <w:rsid w:val="005E52CD"/>
    <w:rsid w:val="005E53FB"/>
    <w:rsid w:val="005E5411"/>
    <w:rsid w:val="005E56AE"/>
    <w:rsid w:val="005E5870"/>
    <w:rsid w:val="005E58DC"/>
    <w:rsid w:val="005E5A60"/>
    <w:rsid w:val="005E5AAD"/>
    <w:rsid w:val="005E5C95"/>
    <w:rsid w:val="005E5EC7"/>
    <w:rsid w:val="005E624D"/>
    <w:rsid w:val="005E6436"/>
    <w:rsid w:val="005E643C"/>
    <w:rsid w:val="005E65F7"/>
    <w:rsid w:val="005E6627"/>
    <w:rsid w:val="005E665F"/>
    <w:rsid w:val="005E66A2"/>
    <w:rsid w:val="005E66B9"/>
    <w:rsid w:val="005E6CB6"/>
    <w:rsid w:val="005E6D1A"/>
    <w:rsid w:val="005E6DC9"/>
    <w:rsid w:val="005E7134"/>
    <w:rsid w:val="005E7526"/>
    <w:rsid w:val="005E7710"/>
    <w:rsid w:val="005E786B"/>
    <w:rsid w:val="005E7B8B"/>
    <w:rsid w:val="005E7DC1"/>
    <w:rsid w:val="005F0296"/>
    <w:rsid w:val="005F0435"/>
    <w:rsid w:val="005F052D"/>
    <w:rsid w:val="005F0877"/>
    <w:rsid w:val="005F09D3"/>
    <w:rsid w:val="005F0A33"/>
    <w:rsid w:val="005F0E58"/>
    <w:rsid w:val="005F0EBA"/>
    <w:rsid w:val="005F1015"/>
    <w:rsid w:val="005F108B"/>
    <w:rsid w:val="005F141E"/>
    <w:rsid w:val="005F15B6"/>
    <w:rsid w:val="005F1D33"/>
    <w:rsid w:val="005F1DD7"/>
    <w:rsid w:val="005F252F"/>
    <w:rsid w:val="005F2AC7"/>
    <w:rsid w:val="005F2ADD"/>
    <w:rsid w:val="005F2C32"/>
    <w:rsid w:val="005F2E1C"/>
    <w:rsid w:val="005F311D"/>
    <w:rsid w:val="005F31A0"/>
    <w:rsid w:val="005F3AC4"/>
    <w:rsid w:val="005F3CE2"/>
    <w:rsid w:val="005F3E3F"/>
    <w:rsid w:val="005F3E6A"/>
    <w:rsid w:val="005F40B0"/>
    <w:rsid w:val="005F449A"/>
    <w:rsid w:val="005F4AEE"/>
    <w:rsid w:val="005F4D58"/>
    <w:rsid w:val="005F4F99"/>
    <w:rsid w:val="005F5172"/>
    <w:rsid w:val="005F51C7"/>
    <w:rsid w:val="005F524C"/>
    <w:rsid w:val="005F5313"/>
    <w:rsid w:val="005F5371"/>
    <w:rsid w:val="005F55FD"/>
    <w:rsid w:val="005F5773"/>
    <w:rsid w:val="005F5BF4"/>
    <w:rsid w:val="005F5D53"/>
    <w:rsid w:val="005F5E4E"/>
    <w:rsid w:val="005F5E76"/>
    <w:rsid w:val="005F5F2C"/>
    <w:rsid w:val="005F61D7"/>
    <w:rsid w:val="005F6277"/>
    <w:rsid w:val="005F65B9"/>
    <w:rsid w:val="005F68FB"/>
    <w:rsid w:val="005F6B5F"/>
    <w:rsid w:val="005F6C51"/>
    <w:rsid w:val="005F702A"/>
    <w:rsid w:val="005F725E"/>
    <w:rsid w:val="005F742E"/>
    <w:rsid w:val="005F74B3"/>
    <w:rsid w:val="005F767F"/>
    <w:rsid w:val="005F780F"/>
    <w:rsid w:val="005F7DEA"/>
    <w:rsid w:val="005F7EE4"/>
    <w:rsid w:val="0060070E"/>
    <w:rsid w:val="00600A2A"/>
    <w:rsid w:val="00600BD8"/>
    <w:rsid w:val="00600D4F"/>
    <w:rsid w:val="0060112D"/>
    <w:rsid w:val="006015A7"/>
    <w:rsid w:val="00601A5A"/>
    <w:rsid w:val="00602370"/>
    <w:rsid w:val="006024F2"/>
    <w:rsid w:val="00602905"/>
    <w:rsid w:val="00602A5E"/>
    <w:rsid w:val="00602D45"/>
    <w:rsid w:val="0060332E"/>
    <w:rsid w:val="006039DA"/>
    <w:rsid w:val="00603A7B"/>
    <w:rsid w:val="00603B3E"/>
    <w:rsid w:val="00603E1E"/>
    <w:rsid w:val="0060440A"/>
    <w:rsid w:val="006049B1"/>
    <w:rsid w:val="00604ACC"/>
    <w:rsid w:val="00604DD8"/>
    <w:rsid w:val="00604E90"/>
    <w:rsid w:val="0060507A"/>
    <w:rsid w:val="00605260"/>
    <w:rsid w:val="00605513"/>
    <w:rsid w:val="00605514"/>
    <w:rsid w:val="00605830"/>
    <w:rsid w:val="006059EF"/>
    <w:rsid w:val="00605A08"/>
    <w:rsid w:val="00605C13"/>
    <w:rsid w:val="00605D78"/>
    <w:rsid w:val="00606053"/>
    <w:rsid w:val="0060606B"/>
    <w:rsid w:val="006060EA"/>
    <w:rsid w:val="006060FA"/>
    <w:rsid w:val="00606645"/>
    <w:rsid w:val="00606F15"/>
    <w:rsid w:val="00606F72"/>
    <w:rsid w:val="006070F9"/>
    <w:rsid w:val="00607130"/>
    <w:rsid w:val="0060741E"/>
    <w:rsid w:val="006075D4"/>
    <w:rsid w:val="00607D7F"/>
    <w:rsid w:val="0061034E"/>
    <w:rsid w:val="006104F2"/>
    <w:rsid w:val="006106D4"/>
    <w:rsid w:val="00610715"/>
    <w:rsid w:val="00611447"/>
    <w:rsid w:val="0061146D"/>
    <w:rsid w:val="006115F0"/>
    <w:rsid w:val="006118DE"/>
    <w:rsid w:val="00611934"/>
    <w:rsid w:val="00611D52"/>
    <w:rsid w:val="00612102"/>
    <w:rsid w:val="0061227E"/>
    <w:rsid w:val="00612437"/>
    <w:rsid w:val="006126D9"/>
    <w:rsid w:val="00612760"/>
    <w:rsid w:val="0061282E"/>
    <w:rsid w:val="00612A64"/>
    <w:rsid w:val="00612D23"/>
    <w:rsid w:val="006130C5"/>
    <w:rsid w:val="006136D2"/>
    <w:rsid w:val="0061377E"/>
    <w:rsid w:val="0061390D"/>
    <w:rsid w:val="00613933"/>
    <w:rsid w:val="00613D7E"/>
    <w:rsid w:val="00613E91"/>
    <w:rsid w:val="00613F70"/>
    <w:rsid w:val="00614097"/>
    <w:rsid w:val="00614290"/>
    <w:rsid w:val="0061441A"/>
    <w:rsid w:val="006147D8"/>
    <w:rsid w:val="0061488A"/>
    <w:rsid w:val="00615091"/>
    <w:rsid w:val="00615384"/>
    <w:rsid w:val="00615449"/>
    <w:rsid w:val="00615828"/>
    <w:rsid w:val="00616013"/>
    <w:rsid w:val="0061648C"/>
    <w:rsid w:val="006167F7"/>
    <w:rsid w:val="0061689D"/>
    <w:rsid w:val="00616A21"/>
    <w:rsid w:val="00616C35"/>
    <w:rsid w:val="00616C48"/>
    <w:rsid w:val="00617134"/>
    <w:rsid w:val="0061733A"/>
    <w:rsid w:val="006173BB"/>
    <w:rsid w:val="006177B7"/>
    <w:rsid w:val="00617C18"/>
    <w:rsid w:val="00617D00"/>
    <w:rsid w:val="00617E2D"/>
    <w:rsid w:val="00617F31"/>
    <w:rsid w:val="006200BB"/>
    <w:rsid w:val="006200D0"/>
    <w:rsid w:val="00620555"/>
    <w:rsid w:val="00620701"/>
    <w:rsid w:val="0062075B"/>
    <w:rsid w:val="00620D32"/>
    <w:rsid w:val="00620E54"/>
    <w:rsid w:val="006212F5"/>
    <w:rsid w:val="00621353"/>
    <w:rsid w:val="006213D8"/>
    <w:rsid w:val="00621674"/>
    <w:rsid w:val="00621977"/>
    <w:rsid w:val="00621B29"/>
    <w:rsid w:val="00621D99"/>
    <w:rsid w:val="00621EF5"/>
    <w:rsid w:val="00621FD7"/>
    <w:rsid w:val="0062215B"/>
    <w:rsid w:val="006221C3"/>
    <w:rsid w:val="006226E6"/>
    <w:rsid w:val="0062278D"/>
    <w:rsid w:val="006227A5"/>
    <w:rsid w:val="00622914"/>
    <w:rsid w:val="00622C12"/>
    <w:rsid w:val="00622CE4"/>
    <w:rsid w:val="00622DED"/>
    <w:rsid w:val="00622E76"/>
    <w:rsid w:val="00622FF7"/>
    <w:rsid w:val="00623078"/>
    <w:rsid w:val="0062308D"/>
    <w:rsid w:val="006234BD"/>
    <w:rsid w:val="00623829"/>
    <w:rsid w:val="00623D4E"/>
    <w:rsid w:val="00623E6B"/>
    <w:rsid w:val="00623F20"/>
    <w:rsid w:val="0062403D"/>
    <w:rsid w:val="00624060"/>
    <w:rsid w:val="006242D3"/>
    <w:rsid w:val="00624748"/>
    <w:rsid w:val="00624E5A"/>
    <w:rsid w:val="00625028"/>
    <w:rsid w:val="00625032"/>
    <w:rsid w:val="00625121"/>
    <w:rsid w:val="006253D5"/>
    <w:rsid w:val="00625581"/>
    <w:rsid w:val="006256B7"/>
    <w:rsid w:val="0062573D"/>
    <w:rsid w:val="0062576E"/>
    <w:rsid w:val="00625918"/>
    <w:rsid w:val="00625A54"/>
    <w:rsid w:val="00626039"/>
    <w:rsid w:val="00626463"/>
    <w:rsid w:val="006264FF"/>
    <w:rsid w:val="0062656B"/>
    <w:rsid w:val="00626B66"/>
    <w:rsid w:val="006271FE"/>
    <w:rsid w:val="00627248"/>
    <w:rsid w:val="00627E99"/>
    <w:rsid w:val="00627EDC"/>
    <w:rsid w:val="00627F10"/>
    <w:rsid w:val="0063000C"/>
    <w:rsid w:val="0063013B"/>
    <w:rsid w:val="00630346"/>
    <w:rsid w:val="00630450"/>
    <w:rsid w:val="00630746"/>
    <w:rsid w:val="006307CB"/>
    <w:rsid w:val="00630B7E"/>
    <w:rsid w:val="00630C38"/>
    <w:rsid w:val="00630CAB"/>
    <w:rsid w:val="00631247"/>
    <w:rsid w:val="00631679"/>
    <w:rsid w:val="006318B7"/>
    <w:rsid w:val="00631B18"/>
    <w:rsid w:val="00631CA9"/>
    <w:rsid w:val="00631EF0"/>
    <w:rsid w:val="00631EFA"/>
    <w:rsid w:val="00631F48"/>
    <w:rsid w:val="0063208E"/>
    <w:rsid w:val="00632141"/>
    <w:rsid w:val="00632234"/>
    <w:rsid w:val="00632374"/>
    <w:rsid w:val="0063251A"/>
    <w:rsid w:val="0063287E"/>
    <w:rsid w:val="00632941"/>
    <w:rsid w:val="00632A47"/>
    <w:rsid w:val="00632AF3"/>
    <w:rsid w:val="0063314B"/>
    <w:rsid w:val="0063363B"/>
    <w:rsid w:val="00633D9E"/>
    <w:rsid w:val="00633F3D"/>
    <w:rsid w:val="00633F87"/>
    <w:rsid w:val="00634092"/>
    <w:rsid w:val="00634300"/>
    <w:rsid w:val="0063458E"/>
    <w:rsid w:val="0063463D"/>
    <w:rsid w:val="006348ED"/>
    <w:rsid w:val="00634B03"/>
    <w:rsid w:val="00634C64"/>
    <w:rsid w:val="00634DAF"/>
    <w:rsid w:val="00635050"/>
    <w:rsid w:val="00635179"/>
    <w:rsid w:val="00635265"/>
    <w:rsid w:val="006352AC"/>
    <w:rsid w:val="0063570F"/>
    <w:rsid w:val="00635871"/>
    <w:rsid w:val="00635B00"/>
    <w:rsid w:val="00635CEA"/>
    <w:rsid w:val="00635D9B"/>
    <w:rsid w:val="00636056"/>
    <w:rsid w:val="006365D7"/>
    <w:rsid w:val="0063662A"/>
    <w:rsid w:val="006367E1"/>
    <w:rsid w:val="0063691C"/>
    <w:rsid w:val="00636C2D"/>
    <w:rsid w:val="00636CD3"/>
    <w:rsid w:val="00636EB7"/>
    <w:rsid w:val="00637088"/>
    <w:rsid w:val="00637130"/>
    <w:rsid w:val="006376D6"/>
    <w:rsid w:val="00637E63"/>
    <w:rsid w:val="006401B8"/>
    <w:rsid w:val="00640385"/>
    <w:rsid w:val="00640527"/>
    <w:rsid w:val="00640897"/>
    <w:rsid w:val="006408CF"/>
    <w:rsid w:val="00641127"/>
    <w:rsid w:val="006415FB"/>
    <w:rsid w:val="006419D3"/>
    <w:rsid w:val="00641A2A"/>
    <w:rsid w:val="00641A80"/>
    <w:rsid w:val="00641FB5"/>
    <w:rsid w:val="0064304C"/>
    <w:rsid w:val="006430B9"/>
    <w:rsid w:val="0064310D"/>
    <w:rsid w:val="0064318A"/>
    <w:rsid w:val="006433D7"/>
    <w:rsid w:val="00643C5A"/>
    <w:rsid w:val="00643D99"/>
    <w:rsid w:val="00643FB8"/>
    <w:rsid w:val="0064405B"/>
    <w:rsid w:val="00644162"/>
    <w:rsid w:val="006441E7"/>
    <w:rsid w:val="006442CD"/>
    <w:rsid w:val="00644748"/>
    <w:rsid w:val="00644D55"/>
    <w:rsid w:val="0064518B"/>
    <w:rsid w:val="00645239"/>
    <w:rsid w:val="0064533E"/>
    <w:rsid w:val="00645632"/>
    <w:rsid w:val="006456B0"/>
    <w:rsid w:val="00645757"/>
    <w:rsid w:val="0064597F"/>
    <w:rsid w:val="00645B31"/>
    <w:rsid w:val="00645C6D"/>
    <w:rsid w:val="00646834"/>
    <w:rsid w:val="00646C8B"/>
    <w:rsid w:val="00647086"/>
    <w:rsid w:val="0064710F"/>
    <w:rsid w:val="006472D9"/>
    <w:rsid w:val="00647501"/>
    <w:rsid w:val="0064773C"/>
    <w:rsid w:val="006477C5"/>
    <w:rsid w:val="006477F4"/>
    <w:rsid w:val="00647869"/>
    <w:rsid w:val="00647E2A"/>
    <w:rsid w:val="00647E94"/>
    <w:rsid w:val="00650316"/>
    <w:rsid w:val="0065073B"/>
    <w:rsid w:val="006507EA"/>
    <w:rsid w:val="00650872"/>
    <w:rsid w:val="00650B01"/>
    <w:rsid w:val="006512E7"/>
    <w:rsid w:val="00651505"/>
    <w:rsid w:val="006516A0"/>
    <w:rsid w:val="006517DF"/>
    <w:rsid w:val="00651F04"/>
    <w:rsid w:val="00651F8B"/>
    <w:rsid w:val="0065214F"/>
    <w:rsid w:val="00652243"/>
    <w:rsid w:val="00652419"/>
    <w:rsid w:val="006526DD"/>
    <w:rsid w:val="00652F7E"/>
    <w:rsid w:val="0065320F"/>
    <w:rsid w:val="00653523"/>
    <w:rsid w:val="00653565"/>
    <w:rsid w:val="00653658"/>
    <w:rsid w:val="00653A4A"/>
    <w:rsid w:val="00653CF4"/>
    <w:rsid w:val="00654062"/>
    <w:rsid w:val="00654070"/>
    <w:rsid w:val="006542CD"/>
    <w:rsid w:val="006546C0"/>
    <w:rsid w:val="00654796"/>
    <w:rsid w:val="00654DDC"/>
    <w:rsid w:val="00654F1C"/>
    <w:rsid w:val="00655220"/>
    <w:rsid w:val="006555E8"/>
    <w:rsid w:val="0065564D"/>
    <w:rsid w:val="00655F7D"/>
    <w:rsid w:val="00655F9B"/>
    <w:rsid w:val="0065620E"/>
    <w:rsid w:val="0065627C"/>
    <w:rsid w:val="00656745"/>
    <w:rsid w:val="00656A84"/>
    <w:rsid w:val="00656D12"/>
    <w:rsid w:val="00656D5E"/>
    <w:rsid w:val="00656E1F"/>
    <w:rsid w:val="00656FE5"/>
    <w:rsid w:val="00657105"/>
    <w:rsid w:val="00657129"/>
    <w:rsid w:val="00657188"/>
    <w:rsid w:val="00657364"/>
    <w:rsid w:val="00657B83"/>
    <w:rsid w:val="00657B8B"/>
    <w:rsid w:val="00657C76"/>
    <w:rsid w:val="00657C9C"/>
    <w:rsid w:val="00660185"/>
    <w:rsid w:val="006601EE"/>
    <w:rsid w:val="006603EE"/>
    <w:rsid w:val="00660A3D"/>
    <w:rsid w:val="006611AC"/>
    <w:rsid w:val="006611CD"/>
    <w:rsid w:val="006613B2"/>
    <w:rsid w:val="00661413"/>
    <w:rsid w:val="0066145A"/>
    <w:rsid w:val="006617BD"/>
    <w:rsid w:val="00661865"/>
    <w:rsid w:val="00661934"/>
    <w:rsid w:val="00661992"/>
    <w:rsid w:val="00661B9C"/>
    <w:rsid w:val="00661EB6"/>
    <w:rsid w:val="00661F59"/>
    <w:rsid w:val="0066246C"/>
    <w:rsid w:val="006626D9"/>
    <w:rsid w:val="00662E7C"/>
    <w:rsid w:val="0066333D"/>
    <w:rsid w:val="006636F6"/>
    <w:rsid w:val="00663707"/>
    <w:rsid w:val="006638F9"/>
    <w:rsid w:val="00663B6C"/>
    <w:rsid w:val="00663CB2"/>
    <w:rsid w:val="00663CCE"/>
    <w:rsid w:val="00663EA2"/>
    <w:rsid w:val="00663EED"/>
    <w:rsid w:val="00663F11"/>
    <w:rsid w:val="006640A3"/>
    <w:rsid w:val="006640E5"/>
    <w:rsid w:val="00664497"/>
    <w:rsid w:val="00664800"/>
    <w:rsid w:val="0066487A"/>
    <w:rsid w:val="00664B14"/>
    <w:rsid w:val="00664D5C"/>
    <w:rsid w:val="00664EDC"/>
    <w:rsid w:val="00665149"/>
    <w:rsid w:val="00665193"/>
    <w:rsid w:val="00665280"/>
    <w:rsid w:val="00665501"/>
    <w:rsid w:val="006659D0"/>
    <w:rsid w:val="00665AA4"/>
    <w:rsid w:val="00665B5F"/>
    <w:rsid w:val="00665B6A"/>
    <w:rsid w:val="00665D69"/>
    <w:rsid w:val="00665DBE"/>
    <w:rsid w:val="00665EB6"/>
    <w:rsid w:val="006661B0"/>
    <w:rsid w:val="006662D7"/>
    <w:rsid w:val="00666A47"/>
    <w:rsid w:val="00666DED"/>
    <w:rsid w:val="00666E25"/>
    <w:rsid w:val="006674F8"/>
    <w:rsid w:val="00667606"/>
    <w:rsid w:val="006677B7"/>
    <w:rsid w:val="006677C6"/>
    <w:rsid w:val="00667A6A"/>
    <w:rsid w:val="00667D64"/>
    <w:rsid w:val="00670A45"/>
    <w:rsid w:val="00670BC9"/>
    <w:rsid w:val="00670C8A"/>
    <w:rsid w:val="00670E92"/>
    <w:rsid w:val="006712D1"/>
    <w:rsid w:val="00671678"/>
    <w:rsid w:val="006719DC"/>
    <w:rsid w:val="00671BB9"/>
    <w:rsid w:val="00671C95"/>
    <w:rsid w:val="00672032"/>
    <w:rsid w:val="006720D2"/>
    <w:rsid w:val="006725F0"/>
    <w:rsid w:val="00672A6F"/>
    <w:rsid w:val="00672B10"/>
    <w:rsid w:val="00672CD8"/>
    <w:rsid w:val="00672DF7"/>
    <w:rsid w:val="00672E3C"/>
    <w:rsid w:val="00672EAC"/>
    <w:rsid w:val="00672F6C"/>
    <w:rsid w:val="006730FD"/>
    <w:rsid w:val="006731B2"/>
    <w:rsid w:val="006731B3"/>
    <w:rsid w:val="006733C4"/>
    <w:rsid w:val="006733E2"/>
    <w:rsid w:val="00673431"/>
    <w:rsid w:val="0067361C"/>
    <w:rsid w:val="00673743"/>
    <w:rsid w:val="006739CE"/>
    <w:rsid w:val="00673D0B"/>
    <w:rsid w:val="00673D46"/>
    <w:rsid w:val="00673DE7"/>
    <w:rsid w:val="00674014"/>
    <w:rsid w:val="006745D2"/>
    <w:rsid w:val="00674679"/>
    <w:rsid w:val="00674B49"/>
    <w:rsid w:val="00674C80"/>
    <w:rsid w:val="00674C82"/>
    <w:rsid w:val="00674F31"/>
    <w:rsid w:val="006753A5"/>
    <w:rsid w:val="00675978"/>
    <w:rsid w:val="006759B9"/>
    <w:rsid w:val="00675A93"/>
    <w:rsid w:val="00675BC0"/>
    <w:rsid w:val="00675F7A"/>
    <w:rsid w:val="0067604F"/>
    <w:rsid w:val="00676400"/>
    <w:rsid w:val="006767D5"/>
    <w:rsid w:val="00676A4F"/>
    <w:rsid w:val="00676B1B"/>
    <w:rsid w:val="00676B82"/>
    <w:rsid w:val="00676D48"/>
    <w:rsid w:val="0067733F"/>
    <w:rsid w:val="00677465"/>
    <w:rsid w:val="00677856"/>
    <w:rsid w:val="00677AEF"/>
    <w:rsid w:val="00680166"/>
    <w:rsid w:val="00680333"/>
    <w:rsid w:val="006805A1"/>
    <w:rsid w:val="0068093C"/>
    <w:rsid w:val="00680A48"/>
    <w:rsid w:val="00680CBF"/>
    <w:rsid w:val="00680D7F"/>
    <w:rsid w:val="00680E2F"/>
    <w:rsid w:val="00680E63"/>
    <w:rsid w:val="00680E91"/>
    <w:rsid w:val="0068101F"/>
    <w:rsid w:val="0068172D"/>
    <w:rsid w:val="00681760"/>
    <w:rsid w:val="00681D11"/>
    <w:rsid w:val="00681F72"/>
    <w:rsid w:val="0068210D"/>
    <w:rsid w:val="00682761"/>
    <w:rsid w:val="00682A63"/>
    <w:rsid w:val="00682C49"/>
    <w:rsid w:val="00682E80"/>
    <w:rsid w:val="0068342E"/>
    <w:rsid w:val="00683488"/>
    <w:rsid w:val="00683606"/>
    <w:rsid w:val="00683BF8"/>
    <w:rsid w:val="00683E67"/>
    <w:rsid w:val="006841BE"/>
    <w:rsid w:val="006843C1"/>
    <w:rsid w:val="006843DC"/>
    <w:rsid w:val="006846B2"/>
    <w:rsid w:val="00684F68"/>
    <w:rsid w:val="00684F88"/>
    <w:rsid w:val="006853E4"/>
    <w:rsid w:val="006855A0"/>
    <w:rsid w:val="006855F5"/>
    <w:rsid w:val="006858B5"/>
    <w:rsid w:val="00685D36"/>
    <w:rsid w:val="006861FB"/>
    <w:rsid w:val="006866EF"/>
    <w:rsid w:val="00686730"/>
    <w:rsid w:val="0068684B"/>
    <w:rsid w:val="00686BF9"/>
    <w:rsid w:val="00687025"/>
    <w:rsid w:val="0068741E"/>
    <w:rsid w:val="00687492"/>
    <w:rsid w:val="006874DD"/>
    <w:rsid w:val="00687683"/>
    <w:rsid w:val="0068781C"/>
    <w:rsid w:val="0068793D"/>
    <w:rsid w:val="006902AB"/>
    <w:rsid w:val="00690471"/>
    <w:rsid w:val="006905EF"/>
    <w:rsid w:val="006906AD"/>
    <w:rsid w:val="006906D9"/>
    <w:rsid w:val="00691A1F"/>
    <w:rsid w:val="006920D7"/>
    <w:rsid w:val="006921E8"/>
    <w:rsid w:val="006928D6"/>
    <w:rsid w:val="00692D1F"/>
    <w:rsid w:val="00692E3C"/>
    <w:rsid w:val="00692E43"/>
    <w:rsid w:val="00692E5E"/>
    <w:rsid w:val="00692FB4"/>
    <w:rsid w:val="00692FC2"/>
    <w:rsid w:val="006930F3"/>
    <w:rsid w:val="00693110"/>
    <w:rsid w:val="0069347A"/>
    <w:rsid w:val="006935E5"/>
    <w:rsid w:val="00693A60"/>
    <w:rsid w:val="00693BE1"/>
    <w:rsid w:val="00693CA6"/>
    <w:rsid w:val="0069408D"/>
    <w:rsid w:val="00694096"/>
    <w:rsid w:val="006942C5"/>
    <w:rsid w:val="00694322"/>
    <w:rsid w:val="0069469C"/>
    <w:rsid w:val="00694754"/>
    <w:rsid w:val="00694C92"/>
    <w:rsid w:val="00694CCB"/>
    <w:rsid w:val="00694CE4"/>
    <w:rsid w:val="0069505C"/>
    <w:rsid w:val="006954B1"/>
    <w:rsid w:val="006956C9"/>
    <w:rsid w:val="00695709"/>
    <w:rsid w:val="00695826"/>
    <w:rsid w:val="006958EF"/>
    <w:rsid w:val="00695C74"/>
    <w:rsid w:val="00696227"/>
    <w:rsid w:val="00696257"/>
    <w:rsid w:val="006963BA"/>
    <w:rsid w:val="006963FA"/>
    <w:rsid w:val="00696F63"/>
    <w:rsid w:val="00696FE0"/>
    <w:rsid w:val="006973F5"/>
    <w:rsid w:val="006974C8"/>
    <w:rsid w:val="006974D9"/>
    <w:rsid w:val="00697857"/>
    <w:rsid w:val="0069799E"/>
    <w:rsid w:val="00697A79"/>
    <w:rsid w:val="00697BF6"/>
    <w:rsid w:val="00697C39"/>
    <w:rsid w:val="00697C45"/>
    <w:rsid w:val="006A001A"/>
    <w:rsid w:val="006A03D3"/>
    <w:rsid w:val="006A0683"/>
    <w:rsid w:val="006A07A9"/>
    <w:rsid w:val="006A0864"/>
    <w:rsid w:val="006A09DF"/>
    <w:rsid w:val="006A0BE2"/>
    <w:rsid w:val="006A0D50"/>
    <w:rsid w:val="006A1403"/>
    <w:rsid w:val="006A177A"/>
    <w:rsid w:val="006A1B97"/>
    <w:rsid w:val="006A1BB7"/>
    <w:rsid w:val="006A1D84"/>
    <w:rsid w:val="006A215F"/>
    <w:rsid w:val="006A253A"/>
    <w:rsid w:val="006A2CEB"/>
    <w:rsid w:val="006A2FED"/>
    <w:rsid w:val="006A38A6"/>
    <w:rsid w:val="006A3942"/>
    <w:rsid w:val="006A3BF3"/>
    <w:rsid w:val="006A3FAE"/>
    <w:rsid w:val="006A4581"/>
    <w:rsid w:val="006A4713"/>
    <w:rsid w:val="006A4DCA"/>
    <w:rsid w:val="006A522D"/>
    <w:rsid w:val="006A57FE"/>
    <w:rsid w:val="006A5AF8"/>
    <w:rsid w:val="006A5B81"/>
    <w:rsid w:val="006A5D64"/>
    <w:rsid w:val="006A5EFF"/>
    <w:rsid w:val="006A63C9"/>
    <w:rsid w:val="006A6778"/>
    <w:rsid w:val="006A68D0"/>
    <w:rsid w:val="006A6953"/>
    <w:rsid w:val="006A6AF9"/>
    <w:rsid w:val="006A6C1F"/>
    <w:rsid w:val="006A6C99"/>
    <w:rsid w:val="006A6D92"/>
    <w:rsid w:val="006A6EDD"/>
    <w:rsid w:val="006A6F6E"/>
    <w:rsid w:val="006A74D3"/>
    <w:rsid w:val="006A764E"/>
    <w:rsid w:val="006A7908"/>
    <w:rsid w:val="006A7B19"/>
    <w:rsid w:val="006A7B20"/>
    <w:rsid w:val="006A7C60"/>
    <w:rsid w:val="006B02DA"/>
    <w:rsid w:val="006B0546"/>
    <w:rsid w:val="006B0636"/>
    <w:rsid w:val="006B073D"/>
    <w:rsid w:val="006B0BD9"/>
    <w:rsid w:val="006B0D5E"/>
    <w:rsid w:val="006B0F85"/>
    <w:rsid w:val="006B1475"/>
    <w:rsid w:val="006B155E"/>
    <w:rsid w:val="006B1840"/>
    <w:rsid w:val="006B1ACC"/>
    <w:rsid w:val="006B1B3B"/>
    <w:rsid w:val="006B1EF4"/>
    <w:rsid w:val="006B29D1"/>
    <w:rsid w:val="006B2F12"/>
    <w:rsid w:val="006B2FC7"/>
    <w:rsid w:val="006B300A"/>
    <w:rsid w:val="006B324D"/>
    <w:rsid w:val="006B32AF"/>
    <w:rsid w:val="006B32C3"/>
    <w:rsid w:val="006B346B"/>
    <w:rsid w:val="006B34A4"/>
    <w:rsid w:val="006B36C7"/>
    <w:rsid w:val="006B375D"/>
    <w:rsid w:val="006B38E6"/>
    <w:rsid w:val="006B3F84"/>
    <w:rsid w:val="006B3FB2"/>
    <w:rsid w:val="006B4052"/>
    <w:rsid w:val="006B43A2"/>
    <w:rsid w:val="006B48B7"/>
    <w:rsid w:val="006B48FB"/>
    <w:rsid w:val="006B4958"/>
    <w:rsid w:val="006B4A09"/>
    <w:rsid w:val="006B4DB5"/>
    <w:rsid w:val="006B4F73"/>
    <w:rsid w:val="006B5A12"/>
    <w:rsid w:val="006B61DC"/>
    <w:rsid w:val="006B670D"/>
    <w:rsid w:val="006B67B3"/>
    <w:rsid w:val="006B68E5"/>
    <w:rsid w:val="006B6D42"/>
    <w:rsid w:val="006B6E8C"/>
    <w:rsid w:val="006B705F"/>
    <w:rsid w:val="006B7112"/>
    <w:rsid w:val="006B712C"/>
    <w:rsid w:val="006B7152"/>
    <w:rsid w:val="006B71C5"/>
    <w:rsid w:val="006B7494"/>
    <w:rsid w:val="006B7593"/>
    <w:rsid w:val="006B7615"/>
    <w:rsid w:val="006B78EE"/>
    <w:rsid w:val="006B79AD"/>
    <w:rsid w:val="006B79B2"/>
    <w:rsid w:val="006B7ADE"/>
    <w:rsid w:val="006B7B4B"/>
    <w:rsid w:val="006B7C83"/>
    <w:rsid w:val="006C021B"/>
    <w:rsid w:val="006C0308"/>
    <w:rsid w:val="006C0802"/>
    <w:rsid w:val="006C0A1F"/>
    <w:rsid w:val="006C0ABF"/>
    <w:rsid w:val="006C0B76"/>
    <w:rsid w:val="006C0EC0"/>
    <w:rsid w:val="006C114A"/>
    <w:rsid w:val="006C14B5"/>
    <w:rsid w:val="006C15AB"/>
    <w:rsid w:val="006C1654"/>
    <w:rsid w:val="006C1E0F"/>
    <w:rsid w:val="006C27D7"/>
    <w:rsid w:val="006C28F7"/>
    <w:rsid w:val="006C29FA"/>
    <w:rsid w:val="006C2A9F"/>
    <w:rsid w:val="006C2AD4"/>
    <w:rsid w:val="006C2F9A"/>
    <w:rsid w:val="006C356A"/>
    <w:rsid w:val="006C3721"/>
    <w:rsid w:val="006C37A6"/>
    <w:rsid w:val="006C3805"/>
    <w:rsid w:val="006C380A"/>
    <w:rsid w:val="006C3FE1"/>
    <w:rsid w:val="006C40AA"/>
    <w:rsid w:val="006C4586"/>
    <w:rsid w:val="006C4E41"/>
    <w:rsid w:val="006C512D"/>
    <w:rsid w:val="006C555B"/>
    <w:rsid w:val="006C56C3"/>
    <w:rsid w:val="006C584F"/>
    <w:rsid w:val="006C5BCE"/>
    <w:rsid w:val="006C5C34"/>
    <w:rsid w:val="006C6049"/>
    <w:rsid w:val="006C60F9"/>
    <w:rsid w:val="006C6192"/>
    <w:rsid w:val="006C61C2"/>
    <w:rsid w:val="006C62DF"/>
    <w:rsid w:val="006C6631"/>
    <w:rsid w:val="006C6733"/>
    <w:rsid w:val="006C68A0"/>
    <w:rsid w:val="006C6A91"/>
    <w:rsid w:val="006C6AFA"/>
    <w:rsid w:val="006C6C0A"/>
    <w:rsid w:val="006C6D61"/>
    <w:rsid w:val="006C6FE2"/>
    <w:rsid w:val="006C7081"/>
    <w:rsid w:val="006C71F8"/>
    <w:rsid w:val="006C7258"/>
    <w:rsid w:val="006C759B"/>
    <w:rsid w:val="006C7A79"/>
    <w:rsid w:val="006C7C9D"/>
    <w:rsid w:val="006C7DAC"/>
    <w:rsid w:val="006D062B"/>
    <w:rsid w:val="006D0634"/>
    <w:rsid w:val="006D0884"/>
    <w:rsid w:val="006D0896"/>
    <w:rsid w:val="006D09EA"/>
    <w:rsid w:val="006D0CA7"/>
    <w:rsid w:val="006D0D89"/>
    <w:rsid w:val="006D0EC7"/>
    <w:rsid w:val="006D0F3D"/>
    <w:rsid w:val="006D0F53"/>
    <w:rsid w:val="006D10EA"/>
    <w:rsid w:val="006D10F6"/>
    <w:rsid w:val="006D160A"/>
    <w:rsid w:val="006D18B1"/>
    <w:rsid w:val="006D1A16"/>
    <w:rsid w:val="006D1A3C"/>
    <w:rsid w:val="006D1AA5"/>
    <w:rsid w:val="006D1CF5"/>
    <w:rsid w:val="006D1CF7"/>
    <w:rsid w:val="006D1D1E"/>
    <w:rsid w:val="006D1E8B"/>
    <w:rsid w:val="006D1F5D"/>
    <w:rsid w:val="006D20F7"/>
    <w:rsid w:val="006D21A1"/>
    <w:rsid w:val="006D223F"/>
    <w:rsid w:val="006D25B3"/>
    <w:rsid w:val="006D2653"/>
    <w:rsid w:val="006D281E"/>
    <w:rsid w:val="006D2AC7"/>
    <w:rsid w:val="006D2AE9"/>
    <w:rsid w:val="006D2B38"/>
    <w:rsid w:val="006D2DA1"/>
    <w:rsid w:val="006D3233"/>
    <w:rsid w:val="006D37A0"/>
    <w:rsid w:val="006D3CF9"/>
    <w:rsid w:val="006D40D8"/>
    <w:rsid w:val="006D4186"/>
    <w:rsid w:val="006D4228"/>
    <w:rsid w:val="006D435E"/>
    <w:rsid w:val="006D45C2"/>
    <w:rsid w:val="006D491A"/>
    <w:rsid w:val="006D4FBF"/>
    <w:rsid w:val="006D5095"/>
    <w:rsid w:val="006D50E9"/>
    <w:rsid w:val="006D51F3"/>
    <w:rsid w:val="006D55A8"/>
    <w:rsid w:val="006D5AD9"/>
    <w:rsid w:val="006D5B16"/>
    <w:rsid w:val="006D5B22"/>
    <w:rsid w:val="006D5B73"/>
    <w:rsid w:val="006D641F"/>
    <w:rsid w:val="006D6571"/>
    <w:rsid w:val="006D6AA3"/>
    <w:rsid w:val="006D6AD1"/>
    <w:rsid w:val="006D6B3A"/>
    <w:rsid w:val="006D6FB9"/>
    <w:rsid w:val="006D7121"/>
    <w:rsid w:val="006D71DC"/>
    <w:rsid w:val="006D7257"/>
    <w:rsid w:val="006D7399"/>
    <w:rsid w:val="006D7493"/>
    <w:rsid w:val="006D7689"/>
    <w:rsid w:val="006D787B"/>
    <w:rsid w:val="006D78A5"/>
    <w:rsid w:val="006D79E7"/>
    <w:rsid w:val="006D7A17"/>
    <w:rsid w:val="006D7B0E"/>
    <w:rsid w:val="006D7C75"/>
    <w:rsid w:val="006D7CD2"/>
    <w:rsid w:val="006D7E28"/>
    <w:rsid w:val="006D7E6D"/>
    <w:rsid w:val="006D7EF1"/>
    <w:rsid w:val="006E0040"/>
    <w:rsid w:val="006E0648"/>
    <w:rsid w:val="006E0ABA"/>
    <w:rsid w:val="006E0ACB"/>
    <w:rsid w:val="006E0D04"/>
    <w:rsid w:val="006E0E8B"/>
    <w:rsid w:val="006E0F0E"/>
    <w:rsid w:val="006E1208"/>
    <w:rsid w:val="006E1273"/>
    <w:rsid w:val="006E12A3"/>
    <w:rsid w:val="006E146F"/>
    <w:rsid w:val="006E157E"/>
    <w:rsid w:val="006E1606"/>
    <w:rsid w:val="006E16A7"/>
    <w:rsid w:val="006E1BF8"/>
    <w:rsid w:val="006E1C7C"/>
    <w:rsid w:val="006E1D63"/>
    <w:rsid w:val="006E1E26"/>
    <w:rsid w:val="006E2809"/>
    <w:rsid w:val="006E29D9"/>
    <w:rsid w:val="006E2B34"/>
    <w:rsid w:val="006E2B6C"/>
    <w:rsid w:val="006E2C62"/>
    <w:rsid w:val="006E359A"/>
    <w:rsid w:val="006E369C"/>
    <w:rsid w:val="006E36EF"/>
    <w:rsid w:val="006E37C2"/>
    <w:rsid w:val="006E37DB"/>
    <w:rsid w:val="006E37FC"/>
    <w:rsid w:val="006E3873"/>
    <w:rsid w:val="006E3CAE"/>
    <w:rsid w:val="006E3F06"/>
    <w:rsid w:val="006E46F1"/>
    <w:rsid w:val="006E4771"/>
    <w:rsid w:val="006E4AF9"/>
    <w:rsid w:val="006E4DFA"/>
    <w:rsid w:val="006E533D"/>
    <w:rsid w:val="006E544C"/>
    <w:rsid w:val="006E5577"/>
    <w:rsid w:val="006E5B1D"/>
    <w:rsid w:val="006E5F8B"/>
    <w:rsid w:val="006E6277"/>
    <w:rsid w:val="006E62CD"/>
    <w:rsid w:val="006E63EF"/>
    <w:rsid w:val="006E669A"/>
    <w:rsid w:val="006E6DB3"/>
    <w:rsid w:val="006E6F37"/>
    <w:rsid w:val="006E7283"/>
    <w:rsid w:val="006E74DB"/>
    <w:rsid w:val="006E7594"/>
    <w:rsid w:val="006E76B3"/>
    <w:rsid w:val="006E77D5"/>
    <w:rsid w:val="006E7BD6"/>
    <w:rsid w:val="006F0346"/>
    <w:rsid w:val="006F046A"/>
    <w:rsid w:val="006F088F"/>
    <w:rsid w:val="006F095B"/>
    <w:rsid w:val="006F0CA7"/>
    <w:rsid w:val="006F1339"/>
    <w:rsid w:val="006F1F6C"/>
    <w:rsid w:val="006F20AA"/>
    <w:rsid w:val="006F25A0"/>
    <w:rsid w:val="006F265E"/>
    <w:rsid w:val="006F2B16"/>
    <w:rsid w:val="006F2EDC"/>
    <w:rsid w:val="006F2FBF"/>
    <w:rsid w:val="006F301D"/>
    <w:rsid w:val="006F30AC"/>
    <w:rsid w:val="006F3154"/>
    <w:rsid w:val="006F346E"/>
    <w:rsid w:val="006F3689"/>
    <w:rsid w:val="006F3967"/>
    <w:rsid w:val="006F39BA"/>
    <w:rsid w:val="006F3A30"/>
    <w:rsid w:val="006F3A95"/>
    <w:rsid w:val="006F3AB5"/>
    <w:rsid w:val="006F3E6E"/>
    <w:rsid w:val="006F3E77"/>
    <w:rsid w:val="006F41D9"/>
    <w:rsid w:val="006F41FE"/>
    <w:rsid w:val="006F44F0"/>
    <w:rsid w:val="006F46AF"/>
    <w:rsid w:val="006F4712"/>
    <w:rsid w:val="006F4A47"/>
    <w:rsid w:val="006F4A63"/>
    <w:rsid w:val="006F4CD7"/>
    <w:rsid w:val="006F4DF8"/>
    <w:rsid w:val="006F4EDE"/>
    <w:rsid w:val="006F51E5"/>
    <w:rsid w:val="006F530E"/>
    <w:rsid w:val="006F5505"/>
    <w:rsid w:val="006F56F9"/>
    <w:rsid w:val="006F5959"/>
    <w:rsid w:val="006F5D0F"/>
    <w:rsid w:val="006F61D6"/>
    <w:rsid w:val="006F64D4"/>
    <w:rsid w:val="006F6513"/>
    <w:rsid w:val="006F69B2"/>
    <w:rsid w:val="006F6B7F"/>
    <w:rsid w:val="006F6D4F"/>
    <w:rsid w:val="006F709B"/>
    <w:rsid w:val="006F70EB"/>
    <w:rsid w:val="006F736B"/>
    <w:rsid w:val="006F768B"/>
    <w:rsid w:val="006F7718"/>
    <w:rsid w:val="006F799D"/>
    <w:rsid w:val="006F7A87"/>
    <w:rsid w:val="006F7BE7"/>
    <w:rsid w:val="006F7FFE"/>
    <w:rsid w:val="0070000B"/>
    <w:rsid w:val="007000ED"/>
    <w:rsid w:val="0070032C"/>
    <w:rsid w:val="00700523"/>
    <w:rsid w:val="007007A2"/>
    <w:rsid w:val="00700945"/>
    <w:rsid w:val="00700E42"/>
    <w:rsid w:val="00700E4F"/>
    <w:rsid w:val="007013F1"/>
    <w:rsid w:val="00701830"/>
    <w:rsid w:val="00701990"/>
    <w:rsid w:val="00701A40"/>
    <w:rsid w:val="00701C9A"/>
    <w:rsid w:val="00701DEB"/>
    <w:rsid w:val="0070204A"/>
    <w:rsid w:val="0070214E"/>
    <w:rsid w:val="0070226D"/>
    <w:rsid w:val="0070240D"/>
    <w:rsid w:val="007024F2"/>
    <w:rsid w:val="00702846"/>
    <w:rsid w:val="00702CA4"/>
    <w:rsid w:val="00702E64"/>
    <w:rsid w:val="00702E84"/>
    <w:rsid w:val="00702EE6"/>
    <w:rsid w:val="00702F64"/>
    <w:rsid w:val="007030F5"/>
    <w:rsid w:val="007031E1"/>
    <w:rsid w:val="00703385"/>
    <w:rsid w:val="00703582"/>
    <w:rsid w:val="0070373D"/>
    <w:rsid w:val="007039CA"/>
    <w:rsid w:val="00703D9A"/>
    <w:rsid w:val="00703F80"/>
    <w:rsid w:val="00703F9E"/>
    <w:rsid w:val="007041C9"/>
    <w:rsid w:val="00704211"/>
    <w:rsid w:val="00704322"/>
    <w:rsid w:val="0070443A"/>
    <w:rsid w:val="00704472"/>
    <w:rsid w:val="007045F8"/>
    <w:rsid w:val="00704C7E"/>
    <w:rsid w:val="00704EAF"/>
    <w:rsid w:val="00704F8A"/>
    <w:rsid w:val="007059AE"/>
    <w:rsid w:val="00705A94"/>
    <w:rsid w:val="00705AE1"/>
    <w:rsid w:val="00705B99"/>
    <w:rsid w:val="00705CAE"/>
    <w:rsid w:val="0070656E"/>
    <w:rsid w:val="007069FE"/>
    <w:rsid w:val="00706B85"/>
    <w:rsid w:val="00706BEF"/>
    <w:rsid w:val="007075BA"/>
    <w:rsid w:val="00707F8B"/>
    <w:rsid w:val="00710156"/>
    <w:rsid w:val="007101E4"/>
    <w:rsid w:val="0071046A"/>
    <w:rsid w:val="007107B7"/>
    <w:rsid w:val="007107CB"/>
    <w:rsid w:val="00710DDC"/>
    <w:rsid w:val="00711060"/>
    <w:rsid w:val="007111DA"/>
    <w:rsid w:val="007113D7"/>
    <w:rsid w:val="0071151F"/>
    <w:rsid w:val="0071191B"/>
    <w:rsid w:val="007119F8"/>
    <w:rsid w:val="00711EBC"/>
    <w:rsid w:val="007120AD"/>
    <w:rsid w:val="00712586"/>
    <w:rsid w:val="007127F7"/>
    <w:rsid w:val="00712AD2"/>
    <w:rsid w:val="00713289"/>
    <w:rsid w:val="00713316"/>
    <w:rsid w:val="00713451"/>
    <w:rsid w:val="00713745"/>
    <w:rsid w:val="0071381C"/>
    <w:rsid w:val="00713852"/>
    <w:rsid w:val="00713A34"/>
    <w:rsid w:val="00713E85"/>
    <w:rsid w:val="0071415E"/>
    <w:rsid w:val="0071450E"/>
    <w:rsid w:val="0071473E"/>
    <w:rsid w:val="007149D2"/>
    <w:rsid w:val="00714BAB"/>
    <w:rsid w:val="00714BC7"/>
    <w:rsid w:val="00714C0E"/>
    <w:rsid w:val="00714EBE"/>
    <w:rsid w:val="0071505D"/>
    <w:rsid w:val="007150E5"/>
    <w:rsid w:val="007153F6"/>
    <w:rsid w:val="00715605"/>
    <w:rsid w:val="0071587F"/>
    <w:rsid w:val="00715FD3"/>
    <w:rsid w:val="007160B6"/>
    <w:rsid w:val="00716164"/>
    <w:rsid w:val="007161B8"/>
    <w:rsid w:val="0071629B"/>
    <w:rsid w:val="00716507"/>
    <w:rsid w:val="007165CB"/>
    <w:rsid w:val="007166F5"/>
    <w:rsid w:val="00716758"/>
    <w:rsid w:val="00716C0F"/>
    <w:rsid w:val="00716DC7"/>
    <w:rsid w:val="00716E06"/>
    <w:rsid w:val="00716E81"/>
    <w:rsid w:val="0071770A"/>
    <w:rsid w:val="00717862"/>
    <w:rsid w:val="007179BF"/>
    <w:rsid w:val="00717A7D"/>
    <w:rsid w:val="00717C93"/>
    <w:rsid w:val="00717CE8"/>
    <w:rsid w:val="007200DC"/>
    <w:rsid w:val="0072012D"/>
    <w:rsid w:val="0072016F"/>
    <w:rsid w:val="0072046F"/>
    <w:rsid w:val="0072074A"/>
    <w:rsid w:val="00720865"/>
    <w:rsid w:val="00720C46"/>
    <w:rsid w:val="00721165"/>
    <w:rsid w:val="00721317"/>
    <w:rsid w:val="007213C3"/>
    <w:rsid w:val="007216E2"/>
    <w:rsid w:val="00721BB4"/>
    <w:rsid w:val="00721D2F"/>
    <w:rsid w:val="00721D95"/>
    <w:rsid w:val="00721E66"/>
    <w:rsid w:val="00721EE4"/>
    <w:rsid w:val="007229EC"/>
    <w:rsid w:val="00722A1F"/>
    <w:rsid w:val="00722BB1"/>
    <w:rsid w:val="007230A1"/>
    <w:rsid w:val="007233A0"/>
    <w:rsid w:val="0072363F"/>
    <w:rsid w:val="007236A0"/>
    <w:rsid w:val="00723808"/>
    <w:rsid w:val="00723BF8"/>
    <w:rsid w:val="00723C47"/>
    <w:rsid w:val="00723C8B"/>
    <w:rsid w:val="00724B72"/>
    <w:rsid w:val="00724E92"/>
    <w:rsid w:val="00724F5E"/>
    <w:rsid w:val="00725100"/>
    <w:rsid w:val="007256DB"/>
    <w:rsid w:val="0072575F"/>
    <w:rsid w:val="007257FE"/>
    <w:rsid w:val="00725860"/>
    <w:rsid w:val="007258A2"/>
    <w:rsid w:val="007258B6"/>
    <w:rsid w:val="0072598E"/>
    <w:rsid w:val="007261C9"/>
    <w:rsid w:val="007266ED"/>
    <w:rsid w:val="00726729"/>
    <w:rsid w:val="00726743"/>
    <w:rsid w:val="00726C69"/>
    <w:rsid w:val="00726CE4"/>
    <w:rsid w:val="00726CF2"/>
    <w:rsid w:val="00726E62"/>
    <w:rsid w:val="00727350"/>
    <w:rsid w:val="00727700"/>
    <w:rsid w:val="0072787E"/>
    <w:rsid w:val="00727B6A"/>
    <w:rsid w:val="00727F00"/>
    <w:rsid w:val="00730352"/>
    <w:rsid w:val="0073039F"/>
    <w:rsid w:val="00730492"/>
    <w:rsid w:val="00730535"/>
    <w:rsid w:val="00730677"/>
    <w:rsid w:val="00730F24"/>
    <w:rsid w:val="00731418"/>
    <w:rsid w:val="007314C4"/>
    <w:rsid w:val="00731691"/>
    <w:rsid w:val="0073175F"/>
    <w:rsid w:val="00731964"/>
    <w:rsid w:val="00731DE2"/>
    <w:rsid w:val="00731E00"/>
    <w:rsid w:val="0073203D"/>
    <w:rsid w:val="00732112"/>
    <w:rsid w:val="00732258"/>
    <w:rsid w:val="00732378"/>
    <w:rsid w:val="0073264E"/>
    <w:rsid w:val="00732796"/>
    <w:rsid w:val="00732AD1"/>
    <w:rsid w:val="00732B9F"/>
    <w:rsid w:val="00732D52"/>
    <w:rsid w:val="00733254"/>
    <w:rsid w:val="007333A3"/>
    <w:rsid w:val="00733488"/>
    <w:rsid w:val="00733B97"/>
    <w:rsid w:val="00733BCA"/>
    <w:rsid w:val="00734182"/>
    <w:rsid w:val="007345A4"/>
    <w:rsid w:val="007346BB"/>
    <w:rsid w:val="007348DF"/>
    <w:rsid w:val="00734A0B"/>
    <w:rsid w:val="00734A20"/>
    <w:rsid w:val="00734C53"/>
    <w:rsid w:val="00734C5E"/>
    <w:rsid w:val="00734DC7"/>
    <w:rsid w:val="00734E51"/>
    <w:rsid w:val="00734F44"/>
    <w:rsid w:val="00735381"/>
    <w:rsid w:val="00735B29"/>
    <w:rsid w:val="00735D34"/>
    <w:rsid w:val="00735D70"/>
    <w:rsid w:val="00735F19"/>
    <w:rsid w:val="00736141"/>
    <w:rsid w:val="00736161"/>
    <w:rsid w:val="00736293"/>
    <w:rsid w:val="007362C3"/>
    <w:rsid w:val="00736578"/>
    <w:rsid w:val="007365CB"/>
    <w:rsid w:val="00736C66"/>
    <w:rsid w:val="00736ED8"/>
    <w:rsid w:val="00736F2A"/>
    <w:rsid w:val="007370C1"/>
    <w:rsid w:val="007372BC"/>
    <w:rsid w:val="0073733E"/>
    <w:rsid w:val="007373DA"/>
    <w:rsid w:val="0073750E"/>
    <w:rsid w:val="007378D9"/>
    <w:rsid w:val="00737EBC"/>
    <w:rsid w:val="00737FB0"/>
    <w:rsid w:val="00740080"/>
    <w:rsid w:val="007400EB"/>
    <w:rsid w:val="007403A0"/>
    <w:rsid w:val="007403A3"/>
    <w:rsid w:val="00740872"/>
    <w:rsid w:val="00740A21"/>
    <w:rsid w:val="00740B06"/>
    <w:rsid w:val="00740C41"/>
    <w:rsid w:val="00740CDA"/>
    <w:rsid w:val="00740ED4"/>
    <w:rsid w:val="00740F4B"/>
    <w:rsid w:val="007411E0"/>
    <w:rsid w:val="00741216"/>
    <w:rsid w:val="007413C4"/>
    <w:rsid w:val="00741B1C"/>
    <w:rsid w:val="00741B5E"/>
    <w:rsid w:val="007424AD"/>
    <w:rsid w:val="00742536"/>
    <w:rsid w:val="00742B0D"/>
    <w:rsid w:val="00742FDE"/>
    <w:rsid w:val="007431A0"/>
    <w:rsid w:val="00743342"/>
    <w:rsid w:val="007434A9"/>
    <w:rsid w:val="00743631"/>
    <w:rsid w:val="00743706"/>
    <w:rsid w:val="00744126"/>
    <w:rsid w:val="00744570"/>
    <w:rsid w:val="00744743"/>
    <w:rsid w:val="007447B3"/>
    <w:rsid w:val="007449AA"/>
    <w:rsid w:val="00744F89"/>
    <w:rsid w:val="007450C1"/>
    <w:rsid w:val="007453C7"/>
    <w:rsid w:val="007453CE"/>
    <w:rsid w:val="0074556D"/>
    <w:rsid w:val="00745689"/>
    <w:rsid w:val="00745755"/>
    <w:rsid w:val="00745A0A"/>
    <w:rsid w:val="00745A19"/>
    <w:rsid w:val="00745C24"/>
    <w:rsid w:val="00745DD9"/>
    <w:rsid w:val="00745E9A"/>
    <w:rsid w:val="00745EA0"/>
    <w:rsid w:val="0074658D"/>
    <w:rsid w:val="00746952"/>
    <w:rsid w:val="0074697F"/>
    <w:rsid w:val="00746A71"/>
    <w:rsid w:val="00746C51"/>
    <w:rsid w:val="00746D27"/>
    <w:rsid w:val="00746D4A"/>
    <w:rsid w:val="00746F68"/>
    <w:rsid w:val="00747039"/>
    <w:rsid w:val="00747422"/>
    <w:rsid w:val="0074750D"/>
    <w:rsid w:val="007475F4"/>
    <w:rsid w:val="00747613"/>
    <w:rsid w:val="007479A9"/>
    <w:rsid w:val="00747BDA"/>
    <w:rsid w:val="00747E72"/>
    <w:rsid w:val="0075054A"/>
    <w:rsid w:val="00750633"/>
    <w:rsid w:val="007507AA"/>
    <w:rsid w:val="00750B09"/>
    <w:rsid w:val="00750BC7"/>
    <w:rsid w:val="00750DE9"/>
    <w:rsid w:val="0075128D"/>
    <w:rsid w:val="0075170B"/>
    <w:rsid w:val="00751794"/>
    <w:rsid w:val="00751ADA"/>
    <w:rsid w:val="00751F72"/>
    <w:rsid w:val="007520AB"/>
    <w:rsid w:val="007521BF"/>
    <w:rsid w:val="00752691"/>
    <w:rsid w:val="00752738"/>
    <w:rsid w:val="00752DAE"/>
    <w:rsid w:val="00752EAB"/>
    <w:rsid w:val="0075310D"/>
    <w:rsid w:val="00753291"/>
    <w:rsid w:val="007533F7"/>
    <w:rsid w:val="007535DB"/>
    <w:rsid w:val="007535DE"/>
    <w:rsid w:val="00753681"/>
    <w:rsid w:val="00753810"/>
    <w:rsid w:val="00753944"/>
    <w:rsid w:val="00753BC0"/>
    <w:rsid w:val="00753F8B"/>
    <w:rsid w:val="00754073"/>
    <w:rsid w:val="007541DC"/>
    <w:rsid w:val="00754B42"/>
    <w:rsid w:val="00754BBD"/>
    <w:rsid w:val="00754C01"/>
    <w:rsid w:val="00754F38"/>
    <w:rsid w:val="0075509A"/>
    <w:rsid w:val="007555CC"/>
    <w:rsid w:val="0075576B"/>
    <w:rsid w:val="007557A1"/>
    <w:rsid w:val="00755903"/>
    <w:rsid w:val="00755C49"/>
    <w:rsid w:val="00755D80"/>
    <w:rsid w:val="00756088"/>
    <w:rsid w:val="007563CD"/>
    <w:rsid w:val="00756637"/>
    <w:rsid w:val="0075671E"/>
    <w:rsid w:val="007567AD"/>
    <w:rsid w:val="007568B7"/>
    <w:rsid w:val="00756B05"/>
    <w:rsid w:val="00756B85"/>
    <w:rsid w:val="00756E90"/>
    <w:rsid w:val="007574F3"/>
    <w:rsid w:val="00757687"/>
    <w:rsid w:val="00757729"/>
    <w:rsid w:val="00760019"/>
    <w:rsid w:val="00760024"/>
    <w:rsid w:val="00760258"/>
    <w:rsid w:val="007604B3"/>
    <w:rsid w:val="00760599"/>
    <w:rsid w:val="007606E0"/>
    <w:rsid w:val="00760914"/>
    <w:rsid w:val="0076094F"/>
    <w:rsid w:val="00760D49"/>
    <w:rsid w:val="00760D9A"/>
    <w:rsid w:val="00760DAA"/>
    <w:rsid w:val="0076106B"/>
    <w:rsid w:val="0076109D"/>
    <w:rsid w:val="00761330"/>
    <w:rsid w:val="00761946"/>
    <w:rsid w:val="00761B41"/>
    <w:rsid w:val="00761E99"/>
    <w:rsid w:val="00761F62"/>
    <w:rsid w:val="007620B6"/>
    <w:rsid w:val="00762378"/>
    <w:rsid w:val="007623CC"/>
    <w:rsid w:val="007627ED"/>
    <w:rsid w:val="00762C15"/>
    <w:rsid w:val="00762E81"/>
    <w:rsid w:val="00762F17"/>
    <w:rsid w:val="0076310A"/>
    <w:rsid w:val="00763833"/>
    <w:rsid w:val="0076385A"/>
    <w:rsid w:val="007638B2"/>
    <w:rsid w:val="00763A98"/>
    <w:rsid w:val="00763C0B"/>
    <w:rsid w:val="00763E27"/>
    <w:rsid w:val="00763EF3"/>
    <w:rsid w:val="00763EF7"/>
    <w:rsid w:val="00763FBB"/>
    <w:rsid w:val="0076439F"/>
    <w:rsid w:val="0076456B"/>
    <w:rsid w:val="0076499F"/>
    <w:rsid w:val="00764BCF"/>
    <w:rsid w:val="00764CDC"/>
    <w:rsid w:val="00764E71"/>
    <w:rsid w:val="007659F2"/>
    <w:rsid w:val="00765A60"/>
    <w:rsid w:val="00765AE2"/>
    <w:rsid w:val="00765B43"/>
    <w:rsid w:val="00766103"/>
    <w:rsid w:val="007662CF"/>
    <w:rsid w:val="007662F7"/>
    <w:rsid w:val="0076642B"/>
    <w:rsid w:val="007664CF"/>
    <w:rsid w:val="00766705"/>
    <w:rsid w:val="007668CD"/>
    <w:rsid w:val="00766E30"/>
    <w:rsid w:val="00766F36"/>
    <w:rsid w:val="00766FF2"/>
    <w:rsid w:val="00767298"/>
    <w:rsid w:val="007672F1"/>
    <w:rsid w:val="00767333"/>
    <w:rsid w:val="00767554"/>
    <w:rsid w:val="00767B9C"/>
    <w:rsid w:val="00767CC7"/>
    <w:rsid w:val="00767DEB"/>
    <w:rsid w:val="00767E3E"/>
    <w:rsid w:val="00767E91"/>
    <w:rsid w:val="00770301"/>
    <w:rsid w:val="00770313"/>
    <w:rsid w:val="00770407"/>
    <w:rsid w:val="00770757"/>
    <w:rsid w:val="00770901"/>
    <w:rsid w:val="007709A7"/>
    <w:rsid w:val="00770D10"/>
    <w:rsid w:val="00771687"/>
    <w:rsid w:val="007717EC"/>
    <w:rsid w:val="00771A34"/>
    <w:rsid w:val="00771A83"/>
    <w:rsid w:val="00771D6B"/>
    <w:rsid w:val="00771E0B"/>
    <w:rsid w:val="00771F41"/>
    <w:rsid w:val="0077207F"/>
    <w:rsid w:val="007720F4"/>
    <w:rsid w:val="007721C7"/>
    <w:rsid w:val="00772384"/>
    <w:rsid w:val="00772A79"/>
    <w:rsid w:val="00772A8C"/>
    <w:rsid w:val="00772BD5"/>
    <w:rsid w:val="00772C8F"/>
    <w:rsid w:val="00772CB6"/>
    <w:rsid w:val="00773553"/>
    <w:rsid w:val="00773858"/>
    <w:rsid w:val="00773DBA"/>
    <w:rsid w:val="00773E9B"/>
    <w:rsid w:val="00774180"/>
    <w:rsid w:val="00774429"/>
    <w:rsid w:val="00774568"/>
    <w:rsid w:val="00774759"/>
    <w:rsid w:val="00774857"/>
    <w:rsid w:val="007748E8"/>
    <w:rsid w:val="00774999"/>
    <w:rsid w:val="00774D8E"/>
    <w:rsid w:val="00774F8F"/>
    <w:rsid w:val="0077531E"/>
    <w:rsid w:val="0077557D"/>
    <w:rsid w:val="007756B0"/>
    <w:rsid w:val="00775761"/>
    <w:rsid w:val="00775A29"/>
    <w:rsid w:val="00775B94"/>
    <w:rsid w:val="00775DB2"/>
    <w:rsid w:val="00775F11"/>
    <w:rsid w:val="00775F77"/>
    <w:rsid w:val="00776207"/>
    <w:rsid w:val="0077630E"/>
    <w:rsid w:val="0077648E"/>
    <w:rsid w:val="007768F7"/>
    <w:rsid w:val="007769C6"/>
    <w:rsid w:val="00776B15"/>
    <w:rsid w:val="00776F64"/>
    <w:rsid w:val="00776FE6"/>
    <w:rsid w:val="0077729B"/>
    <w:rsid w:val="00777337"/>
    <w:rsid w:val="007775B1"/>
    <w:rsid w:val="00777643"/>
    <w:rsid w:val="0077788C"/>
    <w:rsid w:val="00777AED"/>
    <w:rsid w:val="00777AFB"/>
    <w:rsid w:val="007800E2"/>
    <w:rsid w:val="00780105"/>
    <w:rsid w:val="007801F8"/>
    <w:rsid w:val="0078072B"/>
    <w:rsid w:val="00780833"/>
    <w:rsid w:val="00780870"/>
    <w:rsid w:val="00780B4D"/>
    <w:rsid w:val="00780E14"/>
    <w:rsid w:val="00780F5A"/>
    <w:rsid w:val="0078155B"/>
    <w:rsid w:val="0078156C"/>
    <w:rsid w:val="0078185E"/>
    <w:rsid w:val="007818CD"/>
    <w:rsid w:val="00781EC8"/>
    <w:rsid w:val="00781F17"/>
    <w:rsid w:val="007828CA"/>
    <w:rsid w:val="00782AAE"/>
    <w:rsid w:val="00782BE7"/>
    <w:rsid w:val="00782C81"/>
    <w:rsid w:val="00783087"/>
    <w:rsid w:val="0078311A"/>
    <w:rsid w:val="007837AE"/>
    <w:rsid w:val="007837BC"/>
    <w:rsid w:val="007838DA"/>
    <w:rsid w:val="00783978"/>
    <w:rsid w:val="007839DB"/>
    <w:rsid w:val="00783B1A"/>
    <w:rsid w:val="0078466E"/>
    <w:rsid w:val="00784683"/>
    <w:rsid w:val="00784739"/>
    <w:rsid w:val="00784D94"/>
    <w:rsid w:val="00784DA6"/>
    <w:rsid w:val="00784E98"/>
    <w:rsid w:val="00785292"/>
    <w:rsid w:val="00785326"/>
    <w:rsid w:val="00785AFA"/>
    <w:rsid w:val="00785B03"/>
    <w:rsid w:val="00785C99"/>
    <w:rsid w:val="00785CCD"/>
    <w:rsid w:val="00785D04"/>
    <w:rsid w:val="00786285"/>
    <w:rsid w:val="00786595"/>
    <w:rsid w:val="00786B33"/>
    <w:rsid w:val="00786D1A"/>
    <w:rsid w:val="0078721F"/>
    <w:rsid w:val="0078760D"/>
    <w:rsid w:val="00787E70"/>
    <w:rsid w:val="00787F0B"/>
    <w:rsid w:val="00787FD7"/>
    <w:rsid w:val="0079075D"/>
    <w:rsid w:val="00790A0B"/>
    <w:rsid w:val="00790D53"/>
    <w:rsid w:val="00790D86"/>
    <w:rsid w:val="00791206"/>
    <w:rsid w:val="007912CA"/>
    <w:rsid w:val="007915B7"/>
    <w:rsid w:val="00791658"/>
    <w:rsid w:val="007919FD"/>
    <w:rsid w:val="00791C0E"/>
    <w:rsid w:val="00791C40"/>
    <w:rsid w:val="007920D5"/>
    <w:rsid w:val="0079217E"/>
    <w:rsid w:val="00792531"/>
    <w:rsid w:val="007925A5"/>
    <w:rsid w:val="0079285E"/>
    <w:rsid w:val="007929D2"/>
    <w:rsid w:val="00792DD1"/>
    <w:rsid w:val="007930D4"/>
    <w:rsid w:val="00793172"/>
    <w:rsid w:val="0079348C"/>
    <w:rsid w:val="007934E7"/>
    <w:rsid w:val="00793504"/>
    <w:rsid w:val="00793687"/>
    <w:rsid w:val="0079375E"/>
    <w:rsid w:val="0079390B"/>
    <w:rsid w:val="00793D55"/>
    <w:rsid w:val="00793D6B"/>
    <w:rsid w:val="00793E39"/>
    <w:rsid w:val="007942B6"/>
    <w:rsid w:val="007944E6"/>
    <w:rsid w:val="00794564"/>
    <w:rsid w:val="007945D2"/>
    <w:rsid w:val="00794778"/>
    <w:rsid w:val="00794B40"/>
    <w:rsid w:val="00794BC5"/>
    <w:rsid w:val="00794FA4"/>
    <w:rsid w:val="007951FE"/>
    <w:rsid w:val="007952E9"/>
    <w:rsid w:val="007952F8"/>
    <w:rsid w:val="0079581B"/>
    <w:rsid w:val="0079609C"/>
    <w:rsid w:val="0079685E"/>
    <w:rsid w:val="00796C8A"/>
    <w:rsid w:val="00796D2C"/>
    <w:rsid w:val="00796E2A"/>
    <w:rsid w:val="007976C3"/>
    <w:rsid w:val="007A015B"/>
    <w:rsid w:val="007A0928"/>
    <w:rsid w:val="007A0C02"/>
    <w:rsid w:val="007A0F04"/>
    <w:rsid w:val="007A0FFD"/>
    <w:rsid w:val="007A1146"/>
    <w:rsid w:val="007A1D1A"/>
    <w:rsid w:val="007A234B"/>
    <w:rsid w:val="007A24B8"/>
    <w:rsid w:val="007A266F"/>
    <w:rsid w:val="007A26EC"/>
    <w:rsid w:val="007A2746"/>
    <w:rsid w:val="007A2770"/>
    <w:rsid w:val="007A2CC9"/>
    <w:rsid w:val="007A2CF2"/>
    <w:rsid w:val="007A2E98"/>
    <w:rsid w:val="007A3006"/>
    <w:rsid w:val="007A314B"/>
    <w:rsid w:val="007A365D"/>
    <w:rsid w:val="007A370C"/>
    <w:rsid w:val="007A399D"/>
    <w:rsid w:val="007A39C1"/>
    <w:rsid w:val="007A3BDB"/>
    <w:rsid w:val="007A3CDD"/>
    <w:rsid w:val="007A3D40"/>
    <w:rsid w:val="007A3E2E"/>
    <w:rsid w:val="007A42F2"/>
    <w:rsid w:val="007A4517"/>
    <w:rsid w:val="007A4563"/>
    <w:rsid w:val="007A4582"/>
    <w:rsid w:val="007A4BE6"/>
    <w:rsid w:val="007A4C35"/>
    <w:rsid w:val="007A4CD0"/>
    <w:rsid w:val="007A51B5"/>
    <w:rsid w:val="007A528C"/>
    <w:rsid w:val="007A5433"/>
    <w:rsid w:val="007A56D8"/>
    <w:rsid w:val="007A5714"/>
    <w:rsid w:val="007A59FC"/>
    <w:rsid w:val="007A5AED"/>
    <w:rsid w:val="007A5EAF"/>
    <w:rsid w:val="007A62C5"/>
    <w:rsid w:val="007A6455"/>
    <w:rsid w:val="007A6696"/>
    <w:rsid w:val="007A66B1"/>
    <w:rsid w:val="007A6975"/>
    <w:rsid w:val="007A6C33"/>
    <w:rsid w:val="007A6CF4"/>
    <w:rsid w:val="007A6E18"/>
    <w:rsid w:val="007A7170"/>
    <w:rsid w:val="007A74BC"/>
    <w:rsid w:val="007A74F9"/>
    <w:rsid w:val="007A758F"/>
    <w:rsid w:val="007A775D"/>
    <w:rsid w:val="007A7935"/>
    <w:rsid w:val="007A7966"/>
    <w:rsid w:val="007A7A90"/>
    <w:rsid w:val="007B0B97"/>
    <w:rsid w:val="007B0BA3"/>
    <w:rsid w:val="007B0CD8"/>
    <w:rsid w:val="007B0E54"/>
    <w:rsid w:val="007B1140"/>
    <w:rsid w:val="007B1145"/>
    <w:rsid w:val="007B14F8"/>
    <w:rsid w:val="007B1878"/>
    <w:rsid w:val="007B1D07"/>
    <w:rsid w:val="007B1DCD"/>
    <w:rsid w:val="007B23E9"/>
    <w:rsid w:val="007B25BF"/>
    <w:rsid w:val="007B2792"/>
    <w:rsid w:val="007B27AA"/>
    <w:rsid w:val="007B27D3"/>
    <w:rsid w:val="007B28FF"/>
    <w:rsid w:val="007B29BB"/>
    <w:rsid w:val="007B2C1A"/>
    <w:rsid w:val="007B2F3C"/>
    <w:rsid w:val="007B2FAA"/>
    <w:rsid w:val="007B3521"/>
    <w:rsid w:val="007B3609"/>
    <w:rsid w:val="007B3800"/>
    <w:rsid w:val="007B394F"/>
    <w:rsid w:val="007B39F1"/>
    <w:rsid w:val="007B3FE5"/>
    <w:rsid w:val="007B4233"/>
    <w:rsid w:val="007B45BC"/>
    <w:rsid w:val="007B46A2"/>
    <w:rsid w:val="007B46F5"/>
    <w:rsid w:val="007B4F61"/>
    <w:rsid w:val="007B52A5"/>
    <w:rsid w:val="007B5A9E"/>
    <w:rsid w:val="007B5BD0"/>
    <w:rsid w:val="007B5F9E"/>
    <w:rsid w:val="007B625F"/>
    <w:rsid w:val="007B6FDF"/>
    <w:rsid w:val="007B70AD"/>
    <w:rsid w:val="007B7239"/>
    <w:rsid w:val="007B73BC"/>
    <w:rsid w:val="007B7A5D"/>
    <w:rsid w:val="007B7ABA"/>
    <w:rsid w:val="007B7BE8"/>
    <w:rsid w:val="007B7C57"/>
    <w:rsid w:val="007B7E86"/>
    <w:rsid w:val="007B7EE7"/>
    <w:rsid w:val="007C02D5"/>
    <w:rsid w:val="007C056D"/>
    <w:rsid w:val="007C09E8"/>
    <w:rsid w:val="007C0A79"/>
    <w:rsid w:val="007C0AF2"/>
    <w:rsid w:val="007C0D10"/>
    <w:rsid w:val="007C13EF"/>
    <w:rsid w:val="007C15BC"/>
    <w:rsid w:val="007C15E5"/>
    <w:rsid w:val="007C1668"/>
    <w:rsid w:val="007C1992"/>
    <w:rsid w:val="007C1F5F"/>
    <w:rsid w:val="007C2780"/>
    <w:rsid w:val="007C2CD5"/>
    <w:rsid w:val="007C2F7C"/>
    <w:rsid w:val="007C2FDF"/>
    <w:rsid w:val="007C3181"/>
    <w:rsid w:val="007C335F"/>
    <w:rsid w:val="007C35E6"/>
    <w:rsid w:val="007C371E"/>
    <w:rsid w:val="007C3815"/>
    <w:rsid w:val="007C3C89"/>
    <w:rsid w:val="007C3CDC"/>
    <w:rsid w:val="007C3EB9"/>
    <w:rsid w:val="007C409D"/>
    <w:rsid w:val="007C45F1"/>
    <w:rsid w:val="007C47A2"/>
    <w:rsid w:val="007C48FD"/>
    <w:rsid w:val="007C4A57"/>
    <w:rsid w:val="007C4BA1"/>
    <w:rsid w:val="007C4DFB"/>
    <w:rsid w:val="007C4FF2"/>
    <w:rsid w:val="007C52B2"/>
    <w:rsid w:val="007C53EE"/>
    <w:rsid w:val="007C5AC5"/>
    <w:rsid w:val="007C5BA1"/>
    <w:rsid w:val="007C60D0"/>
    <w:rsid w:val="007C6290"/>
    <w:rsid w:val="007C6375"/>
    <w:rsid w:val="007C6655"/>
    <w:rsid w:val="007C685B"/>
    <w:rsid w:val="007C6BDD"/>
    <w:rsid w:val="007C6DF7"/>
    <w:rsid w:val="007C7132"/>
    <w:rsid w:val="007C7343"/>
    <w:rsid w:val="007C77A6"/>
    <w:rsid w:val="007C7C51"/>
    <w:rsid w:val="007D02E3"/>
    <w:rsid w:val="007D0327"/>
    <w:rsid w:val="007D05DC"/>
    <w:rsid w:val="007D0E0A"/>
    <w:rsid w:val="007D0EA9"/>
    <w:rsid w:val="007D10A5"/>
    <w:rsid w:val="007D165C"/>
    <w:rsid w:val="007D1875"/>
    <w:rsid w:val="007D1910"/>
    <w:rsid w:val="007D1DDB"/>
    <w:rsid w:val="007D1E01"/>
    <w:rsid w:val="007D1E1E"/>
    <w:rsid w:val="007D2342"/>
    <w:rsid w:val="007D25B0"/>
    <w:rsid w:val="007D26FC"/>
    <w:rsid w:val="007D2716"/>
    <w:rsid w:val="007D2BCA"/>
    <w:rsid w:val="007D2CEA"/>
    <w:rsid w:val="007D2E75"/>
    <w:rsid w:val="007D3071"/>
    <w:rsid w:val="007D3162"/>
    <w:rsid w:val="007D3227"/>
    <w:rsid w:val="007D333B"/>
    <w:rsid w:val="007D388F"/>
    <w:rsid w:val="007D3B70"/>
    <w:rsid w:val="007D3B7F"/>
    <w:rsid w:val="007D3C56"/>
    <w:rsid w:val="007D3FD1"/>
    <w:rsid w:val="007D411A"/>
    <w:rsid w:val="007D44DB"/>
    <w:rsid w:val="007D4743"/>
    <w:rsid w:val="007D4A74"/>
    <w:rsid w:val="007D4C71"/>
    <w:rsid w:val="007D50FE"/>
    <w:rsid w:val="007D52DB"/>
    <w:rsid w:val="007D5549"/>
    <w:rsid w:val="007D558D"/>
    <w:rsid w:val="007D5616"/>
    <w:rsid w:val="007D56CF"/>
    <w:rsid w:val="007D5722"/>
    <w:rsid w:val="007D5933"/>
    <w:rsid w:val="007D5EDE"/>
    <w:rsid w:val="007D64E9"/>
    <w:rsid w:val="007D66A0"/>
    <w:rsid w:val="007D66C8"/>
    <w:rsid w:val="007D6784"/>
    <w:rsid w:val="007D6F8E"/>
    <w:rsid w:val="007D753E"/>
    <w:rsid w:val="007D76CB"/>
    <w:rsid w:val="007D78F7"/>
    <w:rsid w:val="007D7B70"/>
    <w:rsid w:val="007E00E7"/>
    <w:rsid w:val="007E0197"/>
    <w:rsid w:val="007E01A0"/>
    <w:rsid w:val="007E05EF"/>
    <w:rsid w:val="007E0824"/>
    <w:rsid w:val="007E082E"/>
    <w:rsid w:val="007E0A66"/>
    <w:rsid w:val="007E0C77"/>
    <w:rsid w:val="007E0D70"/>
    <w:rsid w:val="007E1101"/>
    <w:rsid w:val="007E1312"/>
    <w:rsid w:val="007E13C1"/>
    <w:rsid w:val="007E17E9"/>
    <w:rsid w:val="007E1E1A"/>
    <w:rsid w:val="007E22A3"/>
    <w:rsid w:val="007E2421"/>
    <w:rsid w:val="007E2B84"/>
    <w:rsid w:val="007E2BF8"/>
    <w:rsid w:val="007E2C09"/>
    <w:rsid w:val="007E34E8"/>
    <w:rsid w:val="007E37A3"/>
    <w:rsid w:val="007E3930"/>
    <w:rsid w:val="007E3B79"/>
    <w:rsid w:val="007E3B93"/>
    <w:rsid w:val="007E3F11"/>
    <w:rsid w:val="007E3FF0"/>
    <w:rsid w:val="007E4320"/>
    <w:rsid w:val="007E447E"/>
    <w:rsid w:val="007E4941"/>
    <w:rsid w:val="007E4DD5"/>
    <w:rsid w:val="007E4E05"/>
    <w:rsid w:val="007E4F35"/>
    <w:rsid w:val="007E4F5E"/>
    <w:rsid w:val="007E5072"/>
    <w:rsid w:val="007E508B"/>
    <w:rsid w:val="007E511E"/>
    <w:rsid w:val="007E5120"/>
    <w:rsid w:val="007E5551"/>
    <w:rsid w:val="007E584C"/>
    <w:rsid w:val="007E59B0"/>
    <w:rsid w:val="007E5C49"/>
    <w:rsid w:val="007E5D42"/>
    <w:rsid w:val="007E63D9"/>
    <w:rsid w:val="007E67A8"/>
    <w:rsid w:val="007E6AA8"/>
    <w:rsid w:val="007E6BC9"/>
    <w:rsid w:val="007E6D9A"/>
    <w:rsid w:val="007E6EA2"/>
    <w:rsid w:val="007E7348"/>
    <w:rsid w:val="007E73C5"/>
    <w:rsid w:val="007E73E3"/>
    <w:rsid w:val="007E756A"/>
    <w:rsid w:val="007E777D"/>
    <w:rsid w:val="007E787C"/>
    <w:rsid w:val="007E7B3E"/>
    <w:rsid w:val="007E7E8B"/>
    <w:rsid w:val="007F05B4"/>
    <w:rsid w:val="007F0B8A"/>
    <w:rsid w:val="007F0C4D"/>
    <w:rsid w:val="007F0C99"/>
    <w:rsid w:val="007F0CF1"/>
    <w:rsid w:val="007F1207"/>
    <w:rsid w:val="007F12FE"/>
    <w:rsid w:val="007F13D9"/>
    <w:rsid w:val="007F1427"/>
    <w:rsid w:val="007F1537"/>
    <w:rsid w:val="007F18A1"/>
    <w:rsid w:val="007F1C11"/>
    <w:rsid w:val="007F1EF4"/>
    <w:rsid w:val="007F2157"/>
    <w:rsid w:val="007F22EA"/>
    <w:rsid w:val="007F24F0"/>
    <w:rsid w:val="007F258A"/>
    <w:rsid w:val="007F28CE"/>
    <w:rsid w:val="007F293C"/>
    <w:rsid w:val="007F2A3B"/>
    <w:rsid w:val="007F2DB6"/>
    <w:rsid w:val="007F2E8D"/>
    <w:rsid w:val="007F313C"/>
    <w:rsid w:val="007F31B7"/>
    <w:rsid w:val="007F365C"/>
    <w:rsid w:val="007F381D"/>
    <w:rsid w:val="007F38C7"/>
    <w:rsid w:val="007F3B39"/>
    <w:rsid w:val="007F3D9C"/>
    <w:rsid w:val="007F40E5"/>
    <w:rsid w:val="007F4E39"/>
    <w:rsid w:val="007F4F6C"/>
    <w:rsid w:val="007F526B"/>
    <w:rsid w:val="007F53C0"/>
    <w:rsid w:val="007F584B"/>
    <w:rsid w:val="007F5A01"/>
    <w:rsid w:val="007F5EC2"/>
    <w:rsid w:val="007F5FE2"/>
    <w:rsid w:val="007F6035"/>
    <w:rsid w:val="007F6650"/>
    <w:rsid w:val="007F66BD"/>
    <w:rsid w:val="007F67FE"/>
    <w:rsid w:val="007F6ACF"/>
    <w:rsid w:val="007F6FFD"/>
    <w:rsid w:val="007F73EA"/>
    <w:rsid w:val="007F7969"/>
    <w:rsid w:val="008000A1"/>
    <w:rsid w:val="008000A9"/>
    <w:rsid w:val="00800923"/>
    <w:rsid w:val="00800DE6"/>
    <w:rsid w:val="00800F95"/>
    <w:rsid w:val="00801003"/>
    <w:rsid w:val="00801291"/>
    <w:rsid w:val="008016D9"/>
    <w:rsid w:val="0080177A"/>
    <w:rsid w:val="008018FC"/>
    <w:rsid w:val="00801A40"/>
    <w:rsid w:val="00801E5E"/>
    <w:rsid w:val="0080213A"/>
    <w:rsid w:val="00802242"/>
    <w:rsid w:val="008022B8"/>
    <w:rsid w:val="008025E5"/>
    <w:rsid w:val="008028D2"/>
    <w:rsid w:val="00802A21"/>
    <w:rsid w:val="00802A3B"/>
    <w:rsid w:val="00802C36"/>
    <w:rsid w:val="00802DAA"/>
    <w:rsid w:val="00802E15"/>
    <w:rsid w:val="00802E72"/>
    <w:rsid w:val="00803174"/>
    <w:rsid w:val="008033B7"/>
    <w:rsid w:val="00803449"/>
    <w:rsid w:val="00803A86"/>
    <w:rsid w:val="008040CE"/>
    <w:rsid w:val="00804490"/>
    <w:rsid w:val="0080491C"/>
    <w:rsid w:val="00804C1F"/>
    <w:rsid w:val="00804FDD"/>
    <w:rsid w:val="00805364"/>
    <w:rsid w:val="0080574B"/>
    <w:rsid w:val="00805B2B"/>
    <w:rsid w:val="00805C94"/>
    <w:rsid w:val="00805E81"/>
    <w:rsid w:val="00806036"/>
    <w:rsid w:val="00806337"/>
    <w:rsid w:val="00806439"/>
    <w:rsid w:val="0080672D"/>
    <w:rsid w:val="008067C1"/>
    <w:rsid w:val="0080686D"/>
    <w:rsid w:val="008068D4"/>
    <w:rsid w:val="00806967"/>
    <w:rsid w:val="008069C1"/>
    <w:rsid w:val="00806C9D"/>
    <w:rsid w:val="00806D08"/>
    <w:rsid w:val="00807268"/>
    <w:rsid w:val="008072E7"/>
    <w:rsid w:val="00807389"/>
    <w:rsid w:val="00807904"/>
    <w:rsid w:val="00807932"/>
    <w:rsid w:val="00807B2F"/>
    <w:rsid w:val="00807B7B"/>
    <w:rsid w:val="0081002B"/>
    <w:rsid w:val="008100E9"/>
    <w:rsid w:val="008102F6"/>
    <w:rsid w:val="0081037D"/>
    <w:rsid w:val="00810523"/>
    <w:rsid w:val="0081082E"/>
    <w:rsid w:val="00810875"/>
    <w:rsid w:val="008110DA"/>
    <w:rsid w:val="0081157A"/>
    <w:rsid w:val="00811623"/>
    <w:rsid w:val="0081167C"/>
    <w:rsid w:val="00811B95"/>
    <w:rsid w:val="00811E3F"/>
    <w:rsid w:val="00811EB3"/>
    <w:rsid w:val="00812244"/>
    <w:rsid w:val="008129A1"/>
    <w:rsid w:val="00812C5E"/>
    <w:rsid w:val="00812DBD"/>
    <w:rsid w:val="00812ED9"/>
    <w:rsid w:val="00813082"/>
    <w:rsid w:val="008134BC"/>
    <w:rsid w:val="008134F1"/>
    <w:rsid w:val="00813531"/>
    <w:rsid w:val="00813A55"/>
    <w:rsid w:val="00813C6A"/>
    <w:rsid w:val="00813D2D"/>
    <w:rsid w:val="00813F51"/>
    <w:rsid w:val="00814523"/>
    <w:rsid w:val="00814804"/>
    <w:rsid w:val="00814904"/>
    <w:rsid w:val="00814EE5"/>
    <w:rsid w:val="00814F26"/>
    <w:rsid w:val="00815105"/>
    <w:rsid w:val="00815215"/>
    <w:rsid w:val="008158E8"/>
    <w:rsid w:val="00815998"/>
    <w:rsid w:val="00815A63"/>
    <w:rsid w:val="00815DF8"/>
    <w:rsid w:val="008160BA"/>
    <w:rsid w:val="0081620C"/>
    <w:rsid w:val="0081625A"/>
    <w:rsid w:val="008164E1"/>
    <w:rsid w:val="00816546"/>
    <w:rsid w:val="00816669"/>
    <w:rsid w:val="008167ED"/>
    <w:rsid w:val="008169A8"/>
    <w:rsid w:val="00816C0F"/>
    <w:rsid w:val="00816F27"/>
    <w:rsid w:val="008170F1"/>
    <w:rsid w:val="00817280"/>
    <w:rsid w:val="00817A37"/>
    <w:rsid w:val="0082001A"/>
    <w:rsid w:val="0082012F"/>
    <w:rsid w:val="00820225"/>
    <w:rsid w:val="008203FD"/>
    <w:rsid w:val="00820994"/>
    <w:rsid w:val="00820D26"/>
    <w:rsid w:val="00821062"/>
    <w:rsid w:val="00821205"/>
    <w:rsid w:val="00821333"/>
    <w:rsid w:val="00821839"/>
    <w:rsid w:val="00821A95"/>
    <w:rsid w:val="00821D03"/>
    <w:rsid w:val="00821E88"/>
    <w:rsid w:val="00822043"/>
    <w:rsid w:val="008224BB"/>
    <w:rsid w:val="00822742"/>
    <w:rsid w:val="008229EB"/>
    <w:rsid w:val="00822A39"/>
    <w:rsid w:val="00822F17"/>
    <w:rsid w:val="008230BA"/>
    <w:rsid w:val="00823116"/>
    <w:rsid w:val="0082316D"/>
    <w:rsid w:val="00823406"/>
    <w:rsid w:val="0082371D"/>
    <w:rsid w:val="00823884"/>
    <w:rsid w:val="00823950"/>
    <w:rsid w:val="00823B13"/>
    <w:rsid w:val="00823B39"/>
    <w:rsid w:val="00823E2F"/>
    <w:rsid w:val="00824523"/>
    <w:rsid w:val="008250AC"/>
    <w:rsid w:val="0082512F"/>
    <w:rsid w:val="008251E8"/>
    <w:rsid w:val="00825544"/>
    <w:rsid w:val="00825811"/>
    <w:rsid w:val="00825BC0"/>
    <w:rsid w:val="00825BD2"/>
    <w:rsid w:val="00825E7A"/>
    <w:rsid w:val="008260CC"/>
    <w:rsid w:val="008261CE"/>
    <w:rsid w:val="008262D1"/>
    <w:rsid w:val="0082656D"/>
    <w:rsid w:val="008266CA"/>
    <w:rsid w:val="008267F4"/>
    <w:rsid w:val="008269F5"/>
    <w:rsid w:val="00826B70"/>
    <w:rsid w:val="00826E2B"/>
    <w:rsid w:val="008271C4"/>
    <w:rsid w:val="008272A4"/>
    <w:rsid w:val="008273DB"/>
    <w:rsid w:val="008277FC"/>
    <w:rsid w:val="00827AA3"/>
    <w:rsid w:val="00827B57"/>
    <w:rsid w:val="00827F83"/>
    <w:rsid w:val="00827FCC"/>
    <w:rsid w:val="008306BC"/>
    <w:rsid w:val="0083094E"/>
    <w:rsid w:val="00830A9A"/>
    <w:rsid w:val="00830C59"/>
    <w:rsid w:val="00830CB3"/>
    <w:rsid w:val="00831142"/>
    <w:rsid w:val="0083141B"/>
    <w:rsid w:val="008314BE"/>
    <w:rsid w:val="0083150A"/>
    <w:rsid w:val="008318DA"/>
    <w:rsid w:val="0083192D"/>
    <w:rsid w:val="00831CEA"/>
    <w:rsid w:val="00831D0D"/>
    <w:rsid w:val="00831D7E"/>
    <w:rsid w:val="00831DC4"/>
    <w:rsid w:val="00831E01"/>
    <w:rsid w:val="00831E02"/>
    <w:rsid w:val="008320DA"/>
    <w:rsid w:val="008324AA"/>
    <w:rsid w:val="008327FE"/>
    <w:rsid w:val="008328BD"/>
    <w:rsid w:val="0083360A"/>
    <w:rsid w:val="008336A1"/>
    <w:rsid w:val="00833762"/>
    <w:rsid w:val="008337E2"/>
    <w:rsid w:val="00833AB3"/>
    <w:rsid w:val="00833D13"/>
    <w:rsid w:val="00833EEE"/>
    <w:rsid w:val="00834102"/>
    <w:rsid w:val="0083435C"/>
    <w:rsid w:val="0083445D"/>
    <w:rsid w:val="0083489B"/>
    <w:rsid w:val="00834998"/>
    <w:rsid w:val="00834CE6"/>
    <w:rsid w:val="00834D2D"/>
    <w:rsid w:val="00834E3C"/>
    <w:rsid w:val="0083534A"/>
    <w:rsid w:val="00835605"/>
    <w:rsid w:val="008359E4"/>
    <w:rsid w:val="00835A5D"/>
    <w:rsid w:val="00835C14"/>
    <w:rsid w:val="00835D98"/>
    <w:rsid w:val="0083606A"/>
    <w:rsid w:val="008361EA"/>
    <w:rsid w:val="00836430"/>
    <w:rsid w:val="00836546"/>
    <w:rsid w:val="0083711B"/>
    <w:rsid w:val="00837440"/>
    <w:rsid w:val="008374AD"/>
    <w:rsid w:val="00837526"/>
    <w:rsid w:val="0083760B"/>
    <w:rsid w:val="00837695"/>
    <w:rsid w:val="008377C5"/>
    <w:rsid w:val="008379EA"/>
    <w:rsid w:val="008401C6"/>
    <w:rsid w:val="0084079E"/>
    <w:rsid w:val="00840850"/>
    <w:rsid w:val="008408D7"/>
    <w:rsid w:val="00840AA4"/>
    <w:rsid w:val="00840B90"/>
    <w:rsid w:val="00840C7D"/>
    <w:rsid w:val="00840DA3"/>
    <w:rsid w:val="0084185B"/>
    <w:rsid w:val="00841AE6"/>
    <w:rsid w:val="00841B5F"/>
    <w:rsid w:val="008420D5"/>
    <w:rsid w:val="0084259B"/>
    <w:rsid w:val="0084276F"/>
    <w:rsid w:val="00842C7D"/>
    <w:rsid w:val="00842D25"/>
    <w:rsid w:val="00843286"/>
    <w:rsid w:val="00843337"/>
    <w:rsid w:val="00843343"/>
    <w:rsid w:val="00843788"/>
    <w:rsid w:val="00843B7B"/>
    <w:rsid w:val="00843FE2"/>
    <w:rsid w:val="0084462A"/>
    <w:rsid w:val="00844A3D"/>
    <w:rsid w:val="00844E71"/>
    <w:rsid w:val="0084505A"/>
    <w:rsid w:val="008451E1"/>
    <w:rsid w:val="0084521E"/>
    <w:rsid w:val="008452A9"/>
    <w:rsid w:val="008452D8"/>
    <w:rsid w:val="00845566"/>
    <w:rsid w:val="0084571D"/>
    <w:rsid w:val="00845CDF"/>
    <w:rsid w:val="00845DB3"/>
    <w:rsid w:val="008460A9"/>
    <w:rsid w:val="008466FA"/>
    <w:rsid w:val="0084694F"/>
    <w:rsid w:val="00846955"/>
    <w:rsid w:val="00846C78"/>
    <w:rsid w:val="00846C99"/>
    <w:rsid w:val="00846D63"/>
    <w:rsid w:val="00846D66"/>
    <w:rsid w:val="00846F82"/>
    <w:rsid w:val="00847146"/>
    <w:rsid w:val="00847581"/>
    <w:rsid w:val="00847631"/>
    <w:rsid w:val="00847735"/>
    <w:rsid w:val="0084774F"/>
    <w:rsid w:val="008478D9"/>
    <w:rsid w:val="008478EC"/>
    <w:rsid w:val="00847A6C"/>
    <w:rsid w:val="00847CA6"/>
    <w:rsid w:val="00847CD7"/>
    <w:rsid w:val="00847E3B"/>
    <w:rsid w:val="00847F43"/>
    <w:rsid w:val="008500BF"/>
    <w:rsid w:val="00850A72"/>
    <w:rsid w:val="00850A82"/>
    <w:rsid w:val="00850AE9"/>
    <w:rsid w:val="00851115"/>
    <w:rsid w:val="00851353"/>
    <w:rsid w:val="00851399"/>
    <w:rsid w:val="008513B7"/>
    <w:rsid w:val="0085142C"/>
    <w:rsid w:val="008514A3"/>
    <w:rsid w:val="00851661"/>
    <w:rsid w:val="0085171A"/>
    <w:rsid w:val="0085198F"/>
    <w:rsid w:val="00851EA3"/>
    <w:rsid w:val="00852114"/>
    <w:rsid w:val="008523D5"/>
    <w:rsid w:val="008525D2"/>
    <w:rsid w:val="00852776"/>
    <w:rsid w:val="0085284F"/>
    <w:rsid w:val="00852AFA"/>
    <w:rsid w:val="00852BB0"/>
    <w:rsid w:val="00852C99"/>
    <w:rsid w:val="00852CC3"/>
    <w:rsid w:val="00852EE6"/>
    <w:rsid w:val="00852FE2"/>
    <w:rsid w:val="0085308E"/>
    <w:rsid w:val="00853430"/>
    <w:rsid w:val="00853C4A"/>
    <w:rsid w:val="0085428F"/>
    <w:rsid w:val="0085447C"/>
    <w:rsid w:val="00854496"/>
    <w:rsid w:val="0085454D"/>
    <w:rsid w:val="00854656"/>
    <w:rsid w:val="0085483E"/>
    <w:rsid w:val="00854C47"/>
    <w:rsid w:val="00854FC5"/>
    <w:rsid w:val="00855986"/>
    <w:rsid w:val="00855CDE"/>
    <w:rsid w:val="00855EDD"/>
    <w:rsid w:val="008564C3"/>
    <w:rsid w:val="008568B4"/>
    <w:rsid w:val="00857294"/>
    <w:rsid w:val="0085730B"/>
    <w:rsid w:val="0085730F"/>
    <w:rsid w:val="008573D4"/>
    <w:rsid w:val="00857476"/>
    <w:rsid w:val="008578F3"/>
    <w:rsid w:val="0085798E"/>
    <w:rsid w:val="00857B33"/>
    <w:rsid w:val="00857B4E"/>
    <w:rsid w:val="00857CA1"/>
    <w:rsid w:val="008604CB"/>
    <w:rsid w:val="0086067B"/>
    <w:rsid w:val="008607B9"/>
    <w:rsid w:val="008609DF"/>
    <w:rsid w:val="00860B69"/>
    <w:rsid w:val="00860BE9"/>
    <w:rsid w:val="00860E9A"/>
    <w:rsid w:val="008610F7"/>
    <w:rsid w:val="00861317"/>
    <w:rsid w:val="008613FA"/>
    <w:rsid w:val="00861530"/>
    <w:rsid w:val="00861692"/>
    <w:rsid w:val="008618C7"/>
    <w:rsid w:val="008619BF"/>
    <w:rsid w:val="008620DE"/>
    <w:rsid w:val="0086247E"/>
    <w:rsid w:val="00862552"/>
    <w:rsid w:val="00862562"/>
    <w:rsid w:val="00862844"/>
    <w:rsid w:val="00862CBF"/>
    <w:rsid w:val="00863129"/>
    <w:rsid w:val="0086349D"/>
    <w:rsid w:val="00863592"/>
    <w:rsid w:val="008636CB"/>
    <w:rsid w:val="008636E0"/>
    <w:rsid w:val="00863883"/>
    <w:rsid w:val="008639C8"/>
    <w:rsid w:val="00863F06"/>
    <w:rsid w:val="00864244"/>
    <w:rsid w:val="00864598"/>
    <w:rsid w:val="0086484B"/>
    <w:rsid w:val="008648E5"/>
    <w:rsid w:val="0086490D"/>
    <w:rsid w:val="0086500B"/>
    <w:rsid w:val="00865042"/>
    <w:rsid w:val="008650AA"/>
    <w:rsid w:val="00865176"/>
    <w:rsid w:val="0086517D"/>
    <w:rsid w:val="00865241"/>
    <w:rsid w:val="008654E2"/>
    <w:rsid w:val="008655A6"/>
    <w:rsid w:val="00865990"/>
    <w:rsid w:val="00865DD1"/>
    <w:rsid w:val="008661E2"/>
    <w:rsid w:val="0086624A"/>
    <w:rsid w:val="008663E5"/>
    <w:rsid w:val="00866437"/>
    <w:rsid w:val="00866454"/>
    <w:rsid w:val="008665C6"/>
    <w:rsid w:val="00866D4D"/>
    <w:rsid w:val="008672E8"/>
    <w:rsid w:val="008674BA"/>
    <w:rsid w:val="00867827"/>
    <w:rsid w:val="00867980"/>
    <w:rsid w:val="00867A51"/>
    <w:rsid w:val="00867E03"/>
    <w:rsid w:val="00870116"/>
    <w:rsid w:val="0087020C"/>
    <w:rsid w:val="00870591"/>
    <w:rsid w:val="00870619"/>
    <w:rsid w:val="00870B0D"/>
    <w:rsid w:val="00870DEA"/>
    <w:rsid w:val="00871047"/>
    <w:rsid w:val="00871823"/>
    <w:rsid w:val="00871DDF"/>
    <w:rsid w:val="00871EAB"/>
    <w:rsid w:val="00872189"/>
    <w:rsid w:val="008721BE"/>
    <w:rsid w:val="008722F4"/>
    <w:rsid w:val="00872804"/>
    <w:rsid w:val="008728B9"/>
    <w:rsid w:val="008729F7"/>
    <w:rsid w:val="00872E4E"/>
    <w:rsid w:val="00872E55"/>
    <w:rsid w:val="008731BA"/>
    <w:rsid w:val="008732CD"/>
    <w:rsid w:val="008735AA"/>
    <w:rsid w:val="008736B8"/>
    <w:rsid w:val="0087374C"/>
    <w:rsid w:val="00873901"/>
    <w:rsid w:val="00873A39"/>
    <w:rsid w:val="00873C67"/>
    <w:rsid w:val="00873D86"/>
    <w:rsid w:val="00873ED9"/>
    <w:rsid w:val="00874116"/>
    <w:rsid w:val="00874126"/>
    <w:rsid w:val="008746BF"/>
    <w:rsid w:val="00874A29"/>
    <w:rsid w:val="00874EEC"/>
    <w:rsid w:val="00875250"/>
    <w:rsid w:val="0087555B"/>
    <w:rsid w:val="008756C0"/>
    <w:rsid w:val="008756DF"/>
    <w:rsid w:val="00875797"/>
    <w:rsid w:val="008757D5"/>
    <w:rsid w:val="00875A2E"/>
    <w:rsid w:val="00875A6D"/>
    <w:rsid w:val="00875AB0"/>
    <w:rsid w:val="00875EDE"/>
    <w:rsid w:val="00876005"/>
    <w:rsid w:val="00876114"/>
    <w:rsid w:val="00876176"/>
    <w:rsid w:val="0087696F"/>
    <w:rsid w:val="00876A38"/>
    <w:rsid w:val="00877084"/>
    <w:rsid w:val="008770FE"/>
    <w:rsid w:val="008771E5"/>
    <w:rsid w:val="008771FF"/>
    <w:rsid w:val="00877547"/>
    <w:rsid w:val="0087790B"/>
    <w:rsid w:val="00877973"/>
    <w:rsid w:val="00877A55"/>
    <w:rsid w:val="0088001B"/>
    <w:rsid w:val="0088050C"/>
    <w:rsid w:val="008805C9"/>
    <w:rsid w:val="00880601"/>
    <w:rsid w:val="00881D2E"/>
    <w:rsid w:val="00882210"/>
    <w:rsid w:val="008829EC"/>
    <w:rsid w:val="00882A79"/>
    <w:rsid w:val="00882E08"/>
    <w:rsid w:val="00882E2F"/>
    <w:rsid w:val="00882ECD"/>
    <w:rsid w:val="0088350D"/>
    <w:rsid w:val="00883868"/>
    <w:rsid w:val="0088386C"/>
    <w:rsid w:val="00883CFE"/>
    <w:rsid w:val="00883E01"/>
    <w:rsid w:val="00884113"/>
    <w:rsid w:val="00884754"/>
    <w:rsid w:val="0088488E"/>
    <w:rsid w:val="00884ACE"/>
    <w:rsid w:val="00884AEA"/>
    <w:rsid w:val="00884F2D"/>
    <w:rsid w:val="00884F92"/>
    <w:rsid w:val="00884F97"/>
    <w:rsid w:val="0088516D"/>
    <w:rsid w:val="00885199"/>
    <w:rsid w:val="008853F3"/>
    <w:rsid w:val="00885556"/>
    <w:rsid w:val="008855FA"/>
    <w:rsid w:val="008858AB"/>
    <w:rsid w:val="00885959"/>
    <w:rsid w:val="00885B27"/>
    <w:rsid w:val="00885DCC"/>
    <w:rsid w:val="00885ED0"/>
    <w:rsid w:val="00886176"/>
    <w:rsid w:val="0088655A"/>
    <w:rsid w:val="008867D2"/>
    <w:rsid w:val="00886877"/>
    <w:rsid w:val="008868AD"/>
    <w:rsid w:val="00886A53"/>
    <w:rsid w:val="008870BE"/>
    <w:rsid w:val="008872F4"/>
    <w:rsid w:val="0088736A"/>
    <w:rsid w:val="008873CF"/>
    <w:rsid w:val="008879B8"/>
    <w:rsid w:val="00887AE3"/>
    <w:rsid w:val="00887DC8"/>
    <w:rsid w:val="00890679"/>
    <w:rsid w:val="00890801"/>
    <w:rsid w:val="00890837"/>
    <w:rsid w:val="00890CDF"/>
    <w:rsid w:val="0089105E"/>
    <w:rsid w:val="00891103"/>
    <w:rsid w:val="00891224"/>
    <w:rsid w:val="008917A6"/>
    <w:rsid w:val="00891B8F"/>
    <w:rsid w:val="00891CE0"/>
    <w:rsid w:val="00891CF9"/>
    <w:rsid w:val="00891D69"/>
    <w:rsid w:val="00891E39"/>
    <w:rsid w:val="00891F13"/>
    <w:rsid w:val="00891FF2"/>
    <w:rsid w:val="00892199"/>
    <w:rsid w:val="008922C4"/>
    <w:rsid w:val="0089243B"/>
    <w:rsid w:val="0089246C"/>
    <w:rsid w:val="00892591"/>
    <w:rsid w:val="008927B9"/>
    <w:rsid w:val="008928CB"/>
    <w:rsid w:val="008928E4"/>
    <w:rsid w:val="00892951"/>
    <w:rsid w:val="00892994"/>
    <w:rsid w:val="00892EC4"/>
    <w:rsid w:val="008931DE"/>
    <w:rsid w:val="008934D8"/>
    <w:rsid w:val="00893726"/>
    <w:rsid w:val="00893734"/>
    <w:rsid w:val="008937DC"/>
    <w:rsid w:val="008938C5"/>
    <w:rsid w:val="00893B36"/>
    <w:rsid w:val="00894457"/>
    <w:rsid w:val="0089448C"/>
    <w:rsid w:val="008947BF"/>
    <w:rsid w:val="00894AED"/>
    <w:rsid w:val="00894E73"/>
    <w:rsid w:val="00894F17"/>
    <w:rsid w:val="00894FAB"/>
    <w:rsid w:val="00895185"/>
    <w:rsid w:val="00895429"/>
    <w:rsid w:val="00895775"/>
    <w:rsid w:val="0089578A"/>
    <w:rsid w:val="00895910"/>
    <w:rsid w:val="00895A56"/>
    <w:rsid w:val="00895CFE"/>
    <w:rsid w:val="00895EF2"/>
    <w:rsid w:val="008961E4"/>
    <w:rsid w:val="0089632C"/>
    <w:rsid w:val="008964EE"/>
    <w:rsid w:val="008966E3"/>
    <w:rsid w:val="00896989"/>
    <w:rsid w:val="00896DD3"/>
    <w:rsid w:val="00896F84"/>
    <w:rsid w:val="008971B1"/>
    <w:rsid w:val="0089729A"/>
    <w:rsid w:val="0089764A"/>
    <w:rsid w:val="008A0015"/>
    <w:rsid w:val="008A02F1"/>
    <w:rsid w:val="008A0586"/>
    <w:rsid w:val="008A0724"/>
    <w:rsid w:val="008A09A2"/>
    <w:rsid w:val="008A09AD"/>
    <w:rsid w:val="008A0A4F"/>
    <w:rsid w:val="008A0B32"/>
    <w:rsid w:val="008A1118"/>
    <w:rsid w:val="008A11D8"/>
    <w:rsid w:val="008A174E"/>
    <w:rsid w:val="008A19B2"/>
    <w:rsid w:val="008A1A5A"/>
    <w:rsid w:val="008A1B32"/>
    <w:rsid w:val="008A207B"/>
    <w:rsid w:val="008A2506"/>
    <w:rsid w:val="008A25EB"/>
    <w:rsid w:val="008A29B9"/>
    <w:rsid w:val="008A2A6E"/>
    <w:rsid w:val="008A2E43"/>
    <w:rsid w:val="008A2F08"/>
    <w:rsid w:val="008A2F0E"/>
    <w:rsid w:val="008A2F5E"/>
    <w:rsid w:val="008A3365"/>
    <w:rsid w:val="008A3B09"/>
    <w:rsid w:val="008A3D4C"/>
    <w:rsid w:val="008A4129"/>
    <w:rsid w:val="008A4624"/>
    <w:rsid w:val="008A4729"/>
    <w:rsid w:val="008A491F"/>
    <w:rsid w:val="008A4926"/>
    <w:rsid w:val="008A4BA9"/>
    <w:rsid w:val="008A4BBD"/>
    <w:rsid w:val="008A4BE4"/>
    <w:rsid w:val="008A4E8B"/>
    <w:rsid w:val="008A4FE7"/>
    <w:rsid w:val="008A52B8"/>
    <w:rsid w:val="008A52F0"/>
    <w:rsid w:val="008A5BD4"/>
    <w:rsid w:val="008A5CED"/>
    <w:rsid w:val="008A6483"/>
    <w:rsid w:val="008A6769"/>
    <w:rsid w:val="008A6B3A"/>
    <w:rsid w:val="008A6CDA"/>
    <w:rsid w:val="008A6E00"/>
    <w:rsid w:val="008A6EE3"/>
    <w:rsid w:val="008A6FB4"/>
    <w:rsid w:val="008A7226"/>
    <w:rsid w:val="008A7416"/>
    <w:rsid w:val="008A74A2"/>
    <w:rsid w:val="008A7683"/>
    <w:rsid w:val="008A78BD"/>
    <w:rsid w:val="008A7F1C"/>
    <w:rsid w:val="008B014E"/>
    <w:rsid w:val="008B017E"/>
    <w:rsid w:val="008B096A"/>
    <w:rsid w:val="008B0F03"/>
    <w:rsid w:val="008B0F40"/>
    <w:rsid w:val="008B1109"/>
    <w:rsid w:val="008B1A0B"/>
    <w:rsid w:val="008B1B95"/>
    <w:rsid w:val="008B1BE6"/>
    <w:rsid w:val="008B1E14"/>
    <w:rsid w:val="008B1FA0"/>
    <w:rsid w:val="008B2226"/>
    <w:rsid w:val="008B25AC"/>
    <w:rsid w:val="008B2705"/>
    <w:rsid w:val="008B275E"/>
    <w:rsid w:val="008B28E7"/>
    <w:rsid w:val="008B2B7B"/>
    <w:rsid w:val="008B2C46"/>
    <w:rsid w:val="008B34F2"/>
    <w:rsid w:val="008B354C"/>
    <w:rsid w:val="008B380D"/>
    <w:rsid w:val="008B3821"/>
    <w:rsid w:val="008B3D59"/>
    <w:rsid w:val="008B3DE4"/>
    <w:rsid w:val="008B3FF0"/>
    <w:rsid w:val="008B41D0"/>
    <w:rsid w:val="008B45C0"/>
    <w:rsid w:val="008B46DC"/>
    <w:rsid w:val="008B46EE"/>
    <w:rsid w:val="008B48F5"/>
    <w:rsid w:val="008B49F3"/>
    <w:rsid w:val="008B4FF6"/>
    <w:rsid w:val="008B5442"/>
    <w:rsid w:val="008B5449"/>
    <w:rsid w:val="008B54ED"/>
    <w:rsid w:val="008B550A"/>
    <w:rsid w:val="008B584A"/>
    <w:rsid w:val="008B5AA9"/>
    <w:rsid w:val="008B5C5F"/>
    <w:rsid w:val="008B5D73"/>
    <w:rsid w:val="008B5F63"/>
    <w:rsid w:val="008B60EE"/>
    <w:rsid w:val="008B60FA"/>
    <w:rsid w:val="008B6181"/>
    <w:rsid w:val="008B6566"/>
    <w:rsid w:val="008B68F3"/>
    <w:rsid w:val="008B6A34"/>
    <w:rsid w:val="008B71C9"/>
    <w:rsid w:val="008B75D2"/>
    <w:rsid w:val="008B765E"/>
    <w:rsid w:val="008B7B4A"/>
    <w:rsid w:val="008B7CED"/>
    <w:rsid w:val="008B7D00"/>
    <w:rsid w:val="008B7E6C"/>
    <w:rsid w:val="008C0052"/>
    <w:rsid w:val="008C007A"/>
    <w:rsid w:val="008C0086"/>
    <w:rsid w:val="008C031A"/>
    <w:rsid w:val="008C055D"/>
    <w:rsid w:val="008C080D"/>
    <w:rsid w:val="008C0C17"/>
    <w:rsid w:val="008C0C9A"/>
    <w:rsid w:val="008C0D38"/>
    <w:rsid w:val="008C0D65"/>
    <w:rsid w:val="008C107B"/>
    <w:rsid w:val="008C1085"/>
    <w:rsid w:val="008C12CA"/>
    <w:rsid w:val="008C15F6"/>
    <w:rsid w:val="008C16AB"/>
    <w:rsid w:val="008C186E"/>
    <w:rsid w:val="008C1D63"/>
    <w:rsid w:val="008C20F1"/>
    <w:rsid w:val="008C220F"/>
    <w:rsid w:val="008C2340"/>
    <w:rsid w:val="008C2416"/>
    <w:rsid w:val="008C2528"/>
    <w:rsid w:val="008C2586"/>
    <w:rsid w:val="008C2708"/>
    <w:rsid w:val="008C27AB"/>
    <w:rsid w:val="008C2B96"/>
    <w:rsid w:val="008C2F43"/>
    <w:rsid w:val="008C317A"/>
    <w:rsid w:val="008C3360"/>
    <w:rsid w:val="008C386F"/>
    <w:rsid w:val="008C39C5"/>
    <w:rsid w:val="008C39F9"/>
    <w:rsid w:val="008C3B27"/>
    <w:rsid w:val="008C3CBE"/>
    <w:rsid w:val="008C4137"/>
    <w:rsid w:val="008C43BD"/>
    <w:rsid w:val="008C447F"/>
    <w:rsid w:val="008C473C"/>
    <w:rsid w:val="008C4B97"/>
    <w:rsid w:val="008C4BB0"/>
    <w:rsid w:val="008C510A"/>
    <w:rsid w:val="008C51C8"/>
    <w:rsid w:val="008C52F6"/>
    <w:rsid w:val="008C535A"/>
    <w:rsid w:val="008C57CC"/>
    <w:rsid w:val="008C59A5"/>
    <w:rsid w:val="008C5A39"/>
    <w:rsid w:val="008C5F39"/>
    <w:rsid w:val="008C6061"/>
    <w:rsid w:val="008C627D"/>
    <w:rsid w:val="008C63D9"/>
    <w:rsid w:val="008C6824"/>
    <w:rsid w:val="008C688A"/>
    <w:rsid w:val="008C68E4"/>
    <w:rsid w:val="008C6B74"/>
    <w:rsid w:val="008C6F40"/>
    <w:rsid w:val="008C6F76"/>
    <w:rsid w:val="008C6FCC"/>
    <w:rsid w:val="008C743F"/>
    <w:rsid w:val="008C78C0"/>
    <w:rsid w:val="008C7C46"/>
    <w:rsid w:val="008C7CB4"/>
    <w:rsid w:val="008C7CB9"/>
    <w:rsid w:val="008C7F5D"/>
    <w:rsid w:val="008D0076"/>
    <w:rsid w:val="008D024D"/>
    <w:rsid w:val="008D06FE"/>
    <w:rsid w:val="008D098A"/>
    <w:rsid w:val="008D09BA"/>
    <w:rsid w:val="008D0C59"/>
    <w:rsid w:val="008D0CE3"/>
    <w:rsid w:val="008D10EF"/>
    <w:rsid w:val="008D133C"/>
    <w:rsid w:val="008D151E"/>
    <w:rsid w:val="008D1534"/>
    <w:rsid w:val="008D15B9"/>
    <w:rsid w:val="008D18D9"/>
    <w:rsid w:val="008D1952"/>
    <w:rsid w:val="008D1973"/>
    <w:rsid w:val="008D1CA9"/>
    <w:rsid w:val="008D1CBC"/>
    <w:rsid w:val="008D1D9B"/>
    <w:rsid w:val="008D211F"/>
    <w:rsid w:val="008D2320"/>
    <w:rsid w:val="008D2343"/>
    <w:rsid w:val="008D28C6"/>
    <w:rsid w:val="008D3099"/>
    <w:rsid w:val="008D3450"/>
    <w:rsid w:val="008D3457"/>
    <w:rsid w:val="008D358F"/>
    <w:rsid w:val="008D389B"/>
    <w:rsid w:val="008D3A44"/>
    <w:rsid w:val="008D3FD6"/>
    <w:rsid w:val="008D41EA"/>
    <w:rsid w:val="008D4772"/>
    <w:rsid w:val="008D47D4"/>
    <w:rsid w:val="008D49B4"/>
    <w:rsid w:val="008D4DA5"/>
    <w:rsid w:val="008D5123"/>
    <w:rsid w:val="008D5527"/>
    <w:rsid w:val="008D5529"/>
    <w:rsid w:val="008D5562"/>
    <w:rsid w:val="008D56C0"/>
    <w:rsid w:val="008D603E"/>
    <w:rsid w:val="008D65B9"/>
    <w:rsid w:val="008D6609"/>
    <w:rsid w:val="008D66D2"/>
    <w:rsid w:val="008D68F0"/>
    <w:rsid w:val="008D6CEA"/>
    <w:rsid w:val="008D72B0"/>
    <w:rsid w:val="008D72E6"/>
    <w:rsid w:val="008D73C6"/>
    <w:rsid w:val="008D7416"/>
    <w:rsid w:val="008D753A"/>
    <w:rsid w:val="008D7649"/>
    <w:rsid w:val="008D7848"/>
    <w:rsid w:val="008D7869"/>
    <w:rsid w:val="008D7885"/>
    <w:rsid w:val="008D7C20"/>
    <w:rsid w:val="008D7C40"/>
    <w:rsid w:val="008D7F18"/>
    <w:rsid w:val="008E0170"/>
    <w:rsid w:val="008E04E4"/>
    <w:rsid w:val="008E0804"/>
    <w:rsid w:val="008E088B"/>
    <w:rsid w:val="008E0AF4"/>
    <w:rsid w:val="008E12F9"/>
    <w:rsid w:val="008E14A4"/>
    <w:rsid w:val="008E15C4"/>
    <w:rsid w:val="008E179F"/>
    <w:rsid w:val="008E1A31"/>
    <w:rsid w:val="008E1A45"/>
    <w:rsid w:val="008E1B71"/>
    <w:rsid w:val="008E1C56"/>
    <w:rsid w:val="008E2485"/>
    <w:rsid w:val="008E2817"/>
    <w:rsid w:val="008E2A03"/>
    <w:rsid w:val="008E2B4C"/>
    <w:rsid w:val="008E2CA1"/>
    <w:rsid w:val="008E311C"/>
    <w:rsid w:val="008E343D"/>
    <w:rsid w:val="008E3E52"/>
    <w:rsid w:val="008E40AB"/>
    <w:rsid w:val="008E4288"/>
    <w:rsid w:val="008E4383"/>
    <w:rsid w:val="008E4461"/>
    <w:rsid w:val="008E488A"/>
    <w:rsid w:val="008E48AC"/>
    <w:rsid w:val="008E49F1"/>
    <w:rsid w:val="008E4B0A"/>
    <w:rsid w:val="008E4F21"/>
    <w:rsid w:val="008E4FFD"/>
    <w:rsid w:val="008E5045"/>
    <w:rsid w:val="008E5109"/>
    <w:rsid w:val="008E544D"/>
    <w:rsid w:val="008E5FAC"/>
    <w:rsid w:val="008E5FEE"/>
    <w:rsid w:val="008E6046"/>
    <w:rsid w:val="008E61CF"/>
    <w:rsid w:val="008E64BD"/>
    <w:rsid w:val="008E6528"/>
    <w:rsid w:val="008E6850"/>
    <w:rsid w:val="008E69D2"/>
    <w:rsid w:val="008E6E14"/>
    <w:rsid w:val="008E6FE4"/>
    <w:rsid w:val="008E70FE"/>
    <w:rsid w:val="008E712F"/>
    <w:rsid w:val="008E7329"/>
    <w:rsid w:val="008E763F"/>
    <w:rsid w:val="008E7721"/>
    <w:rsid w:val="008E7915"/>
    <w:rsid w:val="008E7B5A"/>
    <w:rsid w:val="008E7C97"/>
    <w:rsid w:val="008E7CD1"/>
    <w:rsid w:val="008F0629"/>
    <w:rsid w:val="008F095A"/>
    <w:rsid w:val="008F0BE2"/>
    <w:rsid w:val="008F0CEE"/>
    <w:rsid w:val="008F0E3C"/>
    <w:rsid w:val="008F0FB0"/>
    <w:rsid w:val="008F107B"/>
    <w:rsid w:val="008F10B7"/>
    <w:rsid w:val="008F133E"/>
    <w:rsid w:val="008F1409"/>
    <w:rsid w:val="008F16C6"/>
    <w:rsid w:val="008F17CF"/>
    <w:rsid w:val="008F1941"/>
    <w:rsid w:val="008F1A8C"/>
    <w:rsid w:val="008F1B1A"/>
    <w:rsid w:val="008F22FA"/>
    <w:rsid w:val="008F27F8"/>
    <w:rsid w:val="008F29AB"/>
    <w:rsid w:val="008F2DBC"/>
    <w:rsid w:val="008F2F8E"/>
    <w:rsid w:val="008F3022"/>
    <w:rsid w:val="008F30AF"/>
    <w:rsid w:val="008F3132"/>
    <w:rsid w:val="008F36DF"/>
    <w:rsid w:val="008F3872"/>
    <w:rsid w:val="008F3DDE"/>
    <w:rsid w:val="008F4325"/>
    <w:rsid w:val="008F4334"/>
    <w:rsid w:val="008F438B"/>
    <w:rsid w:val="008F4781"/>
    <w:rsid w:val="008F48F0"/>
    <w:rsid w:val="008F4A73"/>
    <w:rsid w:val="008F4D94"/>
    <w:rsid w:val="008F4E2F"/>
    <w:rsid w:val="008F4F19"/>
    <w:rsid w:val="008F5441"/>
    <w:rsid w:val="008F56FF"/>
    <w:rsid w:val="008F59AE"/>
    <w:rsid w:val="008F5BCE"/>
    <w:rsid w:val="008F6216"/>
    <w:rsid w:val="008F63E9"/>
    <w:rsid w:val="008F67AD"/>
    <w:rsid w:val="008F6A4A"/>
    <w:rsid w:val="008F6B5D"/>
    <w:rsid w:val="008F6D37"/>
    <w:rsid w:val="008F6F45"/>
    <w:rsid w:val="008F7408"/>
    <w:rsid w:val="008F7F31"/>
    <w:rsid w:val="008F7F4F"/>
    <w:rsid w:val="009000E1"/>
    <w:rsid w:val="0090023D"/>
    <w:rsid w:val="0090037D"/>
    <w:rsid w:val="009005D9"/>
    <w:rsid w:val="009005EE"/>
    <w:rsid w:val="00900708"/>
    <w:rsid w:val="0090093D"/>
    <w:rsid w:val="00900F72"/>
    <w:rsid w:val="009012DA"/>
    <w:rsid w:val="0090161A"/>
    <w:rsid w:val="009016EC"/>
    <w:rsid w:val="0090174D"/>
    <w:rsid w:val="00901C47"/>
    <w:rsid w:val="0090247D"/>
    <w:rsid w:val="00902C26"/>
    <w:rsid w:val="00902E02"/>
    <w:rsid w:val="00902EBF"/>
    <w:rsid w:val="00902EF7"/>
    <w:rsid w:val="00902F4A"/>
    <w:rsid w:val="0090388A"/>
    <w:rsid w:val="00903ACA"/>
    <w:rsid w:val="00904356"/>
    <w:rsid w:val="00904362"/>
    <w:rsid w:val="00904704"/>
    <w:rsid w:val="00904790"/>
    <w:rsid w:val="00904825"/>
    <w:rsid w:val="00904951"/>
    <w:rsid w:val="0090496B"/>
    <w:rsid w:val="00904BDC"/>
    <w:rsid w:val="00904C81"/>
    <w:rsid w:val="00904FDC"/>
    <w:rsid w:val="009050F8"/>
    <w:rsid w:val="0090585E"/>
    <w:rsid w:val="00905B08"/>
    <w:rsid w:val="00905BF7"/>
    <w:rsid w:val="00905F45"/>
    <w:rsid w:val="009061D1"/>
    <w:rsid w:val="0090634A"/>
    <w:rsid w:val="0090677D"/>
    <w:rsid w:val="0090692C"/>
    <w:rsid w:val="00906D9B"/>
    <w:rsid w:val="00906E77"/>
    <w:rsid w:val="00906FE9"/>
    <w:rsid w:val="009073EB"/>
    <w:rsid w:val="009101AE"/>
    <w:rsid w:val="0091057A"/>
    <w:rsid w:val="00910C04"/>
    <w:rsid w:val="00910CC1"/>
    <w:rsid w:val="00910E6C"/>
    <w:rsid w:val="0091139C"/>
    <w:rsid w:val="00911479"/>
    <w:rsid w:val="009114F3"/>
    <w:rsid w:val="00911519"/>
    <w:rsid w:val="00911918"/>
    <w:rsid w:val="00911929"/>
    <w:rsid w:val="0091193D"/>
    <w:rsid w:val="00911B71"/>
    <w:rsid w:val="00911B87"/>
    <w:rsid w:val="00911C14"/>
    <w:rsid w:val="00912548"/>
    <w:rsid w:val="00912887"/>
    <w:rsid w:val="0091297D"/>
    <w:rsid w:val="00912997"/>
    <w:rsid w:val="00912A9F"/>
    <w:rsid w:val="00912E22"/>
    <w:rsid w:val="0091317B"/>
    <w:rsid w:val="009135F1"/>
    <w:rsid w:val="00913631"/>
    <w:rsid w:val="00913648"/>
    <w:rsid w:val="009136EE"/>
    <w:rsid w:val="009138C4"/>
    <w:rsid w:val="00913AC1"/>
    <w:rsid w:val="00914591"/>
    <w:rsid w:val="00914948"/>
    <w:rsid w:val="009149B1"/>
    <w:rsid w:val="00914AC4"/>
    <w:rsid w:val="00914B4F"/>
    <w:rsid w:val="00914DCA"/>
    <w:rsid w:val="009155E9"/>
    <w:rsid w:val="0091578A"/>
    <w:rsid w:val="00915880"/>
    <w:rsid w:val="00915D3B"/>
    <w:rsid w:val="009165A8"/>
    <w:rsid w:val="009166BC"/>
    <w:rsid w:val="0091696C"/>
    <w:rsid w:val="00916CA5"/>
    <w:rsid w:val="00916CCC"/>
    <w:rsid w:val="0091709E"/>
    <w:rsid w:val="0091716A"/>
    <w:rsid w:val="00917632"/>
    <w:rsid w:val="00920048"/>
    <w:rsid w:val="009201FF"/>
    <w:rsid w:val="009202E8"/>
    <w:rsid w:val="0092074A"/>
    <w:rsid w:val="00920895"/>
    <w:rsid w:val="009208B2"/>
    <w:rsid w:val="00920ABF"/>
    <w:rsid w:val="00920E40"/>
    <w:rsid w:val="00920F0C"/>
    <w:rsid w:val="00920FF0"/>
    <w:rsid w:val="0092106B"/>
    <w:rsid w:val="009210F2"/>
    <w:rsid w:val="0092119A"/>
    <w:rsid w:val="009212D8"/>
    <w:rsid w:val="009212F8"/>
    <w:rsid w:val="009218EE"/>
    <w:rsid w:val="00921CCF"/>
    <w:rsid w:val="0092226D"/>
    <w:rsid w:val="009222DB"/>
    <w:rsid w:val="009225C0"/>
    <w:rsid w:val="009228A7"/>
    <w:rsid w:val="00922D50"/>
    <w:rsid w:val="009231F9"/>
    <w:rsid w:val="00923241"/>
    <w:rsid w:val="0092343F"/>
    <w:rsid w:val="00923488"/>
    <w:rsid w:val="009235E9"/>
    <w:rsid w:val="0092394F"/>
    <w:rsid w:val="009239BC"/>
    <w:rsid w:val="009242EA"/>
    <w:rsid w:val="00924A3C"/>
    <w:rsid w:val="00924B76"/>
    <w:rsid w:val="00924BA0"/>
    <w:rsid w:val="00924C91"/>
    <w:rsid w:val="00924D14"/>
    <w:rsid w:val="009259DE"/>
    <w:rsid w:val="009262DF"/>
    <w:rsid w:val="0092630E"/>
    <w:rsid w:val="00926538"/>
    <w:rsid w:val="0092682F"/>
    <w:rsid w:val="009268B5"/>
    <w:rsid w:val="00926ACC"/>
    <w:rsid w:val="00926C9A"/>
    <w:rsid w:val="00927024"/>
    <w:rsid w:val="0092725A"/>
    <w:rsid w:val="00927263"/>
    <w:rsid w:val="00927504"/>
    <w:rsid w:val="00927D3E"/>
    <w:rsid w:val="00927EDC"/>
    <w:rsid w:val="00927FCC"/>
    <w:rsid w:val="00930381"/>
    <w:rsid w:val="0093058C"/>
    <w:rsid w:val="00930AA2"/>
    <w:rsid w:val="00930E16"/>
    <w:rsid w:val="00930EB7"/>
    <w:rsid w:val="00930FEF"/>
    <w:rsid w:val="0093123A"/>
    <w:rsid w:val="009316E7"/>
    <w:rsid w:val="009318D2"/>
    <w:rsid w:val="009319C9"/>
    <w:rsid w:val="00931B5F"/>
    <w:rsid w:val="00931C5F"/>
    <w:rsid w:val="00931EB9"/>
    <w:rsid w:val="0093273D"/>
    <w:rsid w:val="00932C62"/>
    <w:rsid w:val="00932C76"/>
    <w:rsid w:val="00933515"/>
    <w:rsid w:val="00933883"/>
    <w:rsid w:val="00933A45"/>
    <w:rsid w:val="00933A52"/>
    <w:rsid w:val="00933BC6"/>
    <w:rsid w:val="00933D7B"/>
    <w:rsid w:val="0093405F"/>
    <w:rsid w:val="0093414A"/>
    <w:rsid w:val="0093436B"/>
    <w:rsid w:val="00934937"/>
    <w:rsid w:val="00934E19"/>
    <w:rsid w:val="0093521B"/>
    <w:rsid w:val="00935260"/>
    <w:rsid w:val="00935292"/>
    <w:rsid w:val="00935545"/>
    <w:rsid w:val="009356AB"/>
    <w:rsid w:val="009356AE"/>
    <w:rsid w:val="00935905"/>
    <w:rsid w:val="00935A57"/>
    <w:rsid w:val="00935D0B"/>
    <w:rsid w:val="00935F09"/>
    <w:rsid w:val="00936061"/>
    <w:rsid w:val="00936177"/>
    <w:rsid w:val="0093632A"/>
    <w:rsid w:val="00936432"/>
    <w:rsid w:val="0093648B"/>
    <w:rsid w:val="00936581"/>
    <w:rsid w:val="0093663F"/>
    <w:rsid w:val="00936B86"/>
    <w:rsid w:val="00936C4A"/>
    <w:rsid w:val="00936DF8"/>
    <w:rsid w:val="00936F61"/>
    <w:rsid w:val="00936FF4"/>
    <w:rsid w:val="00937052"/>
    <w:rsid w:val="0093750A"/>
    <w:rsid w:val="0093755D"/>
    <w:rsid w:val="0093756C"/>
    <w:rsid w:val="0093764A"/>
    <w:rsid w:val="00937B1F"/>
    <w:rsid w:val="00937E92"/>
    <w:rsid w:val="00937EA8"/>
    <w:rsid w:val="00937ED9"/>
    <w:rsid w:val="00937F9F"/>
    <w:rsid w:val="0094030B"/>
    <w:rsid w:val="00940A03"/>
    <w:rsid w:val="00940C8D"/>
    <w:rsid w:val="00940FD8"/>
    <w:rsid w:val="0094113E"/>
    <w:rsid w:val="00941625"/>
    <w:rsid w:val="00941C2D"/>
    <w:rsid w:val="00942069"/>
    <w:rsid w:val="0094247F"/>
    <w:rsid w:val="009428B6"/>
    <w:rsid w:val="009429D7"/>
    <w:rsid w:val="00942A92"/>
    <w:rsid w:val="00942EB0"/>
    <w:rsid w:val="009430AF"/>
    <w:rsid w:val="00943224"/>
    <w:rsid w:val="0094349C"/>
    <w:rsid w:val="00943610"/>
    <w:rsid w:val="00943A5F"/>
    <w:rsid w:val="00943D9B"/>
    <w:rsid w:val="00943DB3"/>
    <w:rsid w:val="00943FE7"/>
    <w:rsid w:val="009441EC"/>
    <w:rsid w:val="009442D3"/>
    <w:rsid w:val="009443B1"/>
    <w:rsid w:val="009447E2"/>
    <w:rsid w:val="00944988"/>
    <w:rsid w:val="009449B3"/>
    <w:rsid w:val="009449E8"/>
    <w:rsid w:val="00944C3C"/>
    <w:rsid w:val="0094512F"/>
    <w:rsid w:val="00945130"/>
    <w:rsid w:val="00945257"/>
    <w:rsid w:val="009452BD"/>
    <w:rsid w:val="00945434"/>
    <w:rsid w:val="009454DD"/>
    <w:rsid w:val="00945712"/>
    <w:rsid w:val="00945B79"/>
    <w:rsid w:val="00945DE1"/>
    <w:rsid w:val="00945FC3"/>
    <w:rsid w:val="009461CC"/>
    <w:rsid w:val="00946308"/>
    <w:rsid w:val="00946573"/>
    <w:rsid w:val="0094672C"/>
    <w:rsid w:val="00946AE6"/>
    <w:rsid w:val="00947011"/>
    <w:rsid w:val="0094767F"/>
    <w:rsid w:val="0094779B"/>
    <w:rsid w:val="0094782D"/>
    <w:rsid w:val="00947A9A"/>
    <w:rsid w:val="009501B5"/>
    <w:rsid w:val="00950260"/>
    <w:rsid w:val="009506CB"/>
    <w:rsid w:val="0095072D"/>
    <w:rsid w:val="00950830"/>
    <w:rsid w:val="0095086A"/>
    <w:rsid w:val="0095087E"/>
    <w:rsid w:val="0095088F"/>
    <w:rsid w:val="00950F49"/>
    <w:rsid w:val="00951288"/>
    <w:rsid w:val="009517FC"/>
    <w:rsid w:val="00951932"/>
    <w:rsid w:val="00951D74"/>
    <w:rsid w:val="00951DD2"/>
    <w:rsid w:val="00952342"/>
    <w:rsid w:val="00952512"/>
    <w:rsid w:val="00952769"/>
    <w:rsid w:val="009528CD"/>
    <w:rsid w:val="00952ADD"/>
    <w:rsid w:val="00952B66"/>
    <w:rsid w:val="00952D16"/>
    <w:rsid w:val="00952F85"/>
    <w:rsid w:val="0095309A"/>
    <w:rsid w:val="00953109"/>
    <w:rsid w:val="009534C4"/>
    <w:rsid w:val="00953B93"/>
    <w:rsid w:val="00953DEB"/>
    <w:rsid w:val="00953EED"/>
    <w:rsid w:val="009540BB"/>
    <w:rsid w:val="009542A9"/>
    <w:rsid w:val="009545BE"/>
    <w:rsid w:val="0095466B"/>
    <w:rsid w:val="009548CA"/>
    <w:rsid w:val="00954AA6"/>
    <w:rsid w:val="00954D46"/>
    <w:rsid w:val="00954D62"/>
    <w:rsid w:val="00954E51"/>
    <w:rsid w:val="009555D6"/>
    <w:rsid w:val="009558E1"/>
    <w:rsid w:val="00955DD1"/>
    <w:rsid w:val="0095612C"/>
    <w:rsid w:val="009561DF"/>
    <w:rsid w:val="00956237"/>
    <w:rsid w:val="00956566"/>
    <w:rsid w:val="0095669D"/>
    <w:rsid w:val="009567E2"/>
    <w:rsid w:val="00956833"/>
    <w:rsid w:val="0095690A"/>
    <w:rsid w:val="00956974"/>
    <w:rsid w:val="00956A95"/>
    <w:rsid w:val="00956B2A"/>
    <w:rsid w:val="00956BC0"/>
    <w:rsid w:val="00956C49"/>
    <w:rsid w:val="00956D18"/>
    <w:rsid w:val="0095716D"/>
    <w:rsid w:val="00957203"/>
    <w:rsid w:val="009573D1"/>
    <w:rsid w:val="009576CF"/>
    <w:rsid w:val="00957DAE"/>
    <w:rsid w:val="009604C8"/>
    <w:rsid w:val="00960588"/>
    <w:rsid w:val="009606A1"/>
    <w:rsid w:val="009609E2"/>
    <w:rsid w:val="00960A52"/>
    <w:rsid w:val="00960A95"/>
    <w:rsid w:val="00960B37"/>
    <w:rsid w:val="00960C5E"/>
    <w:rsid w:val="00960CFC"/>
    <w:rsid w:val="00960DE3"/>
    <w:rsid w:val="00960ED3"/>
    <w:rsid w:val="00961154"/>
    <w:rsid w:val="00961567"/>
    <w:rsid w:val="0096183D"/>
    <w:rsid w:val="00961BA5"/>
    <w:rsid w:val="00962183"/>
    <w:rsid w:val="009623B4"/>
    <w:rsid w:val="0096296E"/>
    <w:rsid w:val="00962C14"/>
    <w:rsid w:val="00962D6F"/>
    <w:rsid w:val="00962E26"/>
    <w:rsid w:val="0096300B"/>
    <w:rsid w:val="0096339C"/>
    <w:rsid w:val="0096339E"/>
    <w:rsid w:val="009634DA"/>
    <w:rsid w:val="009634F0"/>
    <w:rsid w:val="009639CD"/>
    <w:rsid w:val="00963ED2"/>
    <w:rsid w:val="009642D8"/>
    <w:rsid w:val="00964896"/>
    <w:rsid w:val="00964950"/>
    <w:rsid w:val="00964E28"/>
    <w:rsid w:val="0096526E"/>
    <w:rsid w:val="009652CC"/>
    <w:rsid w:val="00965500"/>
    <w:rsid w:val="0096550A"/>
    <w:rsid w:val="0096551C"/>
    <w:rsid w:val="00965806"/>
    <w:rsid w:val="00965910"/>
    <w:rsid w:val="00965C32"/>
    <w:rsid w:val="00965CE6"/>
    <w:rsid w:val="009662E9"/>
    <w:rsid w:val="00966437"/>
    <w:rsid w:val="009668A6"/>
    <w:rsid w:val="00966A6D"/>
    <w:rsid w:val="00966AC2"/>
    <w:rsid w:val="00966E93"/>
    <w:rsid w:val="0096746B"/>
    <w:rsid w:val="0096792D"/>
    <w:rsid w:val="00967951"/>
    <w:rsid w:val="00967A22"/>
    <w:rsid w:val="00967DFE"/>
    <w:rsid w:val="00967E6E"/>
    <w:rsid w:val="00967F58"/>
    <w:rsid w:val="00967FBE"/>
    <w:rsid w:val="009704A9"/>
    <w:rsid w:val="0097052C"/>
    <w:rsid w:val="00970608"/>
    <w:rsid w:val="0097082E"/>
    <w:rsid w:val="0097092D"/>
    <w:rsid w:val="00970AE9"/>
    <w:rsid w:val="00970B5D"/>
    <w:rsid w:val="00970BD9"/>
    <w:rsid w:val="0097105D"/>
    <w:rsid w:val="009715A7"/>
    <w:rsid w:val="00971799"/>
    <w:rsid w:val="00971FC1"/>
    <w:rsid w:val="0097206A"/>
    <w:rsid w:val="0097224D"/>
    <w:rsid w:val="0097292A"/>
    <w:rsid w:val="00972C41"/>
    <w:rsid w:val="00973005"/>
    <w:rsid w:val="009730EF"/>
    <w:rsid w:val="0097375F"/>
    <w:rsid w:val="009739A2"/>
    <w:rsid w:val="00973A55"/>
    <w:rsid w:val="00973AD8"/>
    <w:rsid w:val="00973CC8"/>
    <w:rsid w:val="00974075"/>
    <w:rsid w:val="0097436E"/>
    <w:rsid w:val="00974613"/>
    <w:rsid w:val="00974809"/>
    <w:rsid w:val="00974BEA"/>
    <w:rsid w:val="00974C94"/>
    <w:rsid w:val="00974D0D"/>
    <w:rsid w:val="0097523F"/>
    <w:rsid w:val="00975304"/>
    <w:rsid w:val="009753E3"/>
    <w:rsid w:val="00975466"/>
    <w:rsid w:val="00975757"/>
    <w:rsid w:val="009757BD"/>
    <w:rsid w:val="00975823"/>
    <w:rsid w:val="00975954"/>
    <w:rsid w:val="00975BCF"/>
    <w:rsid w:val="00975ED4"/>
    <w:rsid w:val="00976056"/>
    <w:rsid w:val="00976463"/>
    <w:rsid w:val="00976A2E"/>
    <w:rsid w:val="00977102"/>
    <w:rsid w:val="0097710D"/>
    <w:rsid w:val="0097727A"/>
    <w:rsid w:val="00977280"/>
    <w:rsid w:val="009774E8"/>
    <w:rsid w:val="009776DD"/>
    <w:rsid w:val="00977823"/>
    <w:rsid w:val="00977A24"/>
    <w:rsid w:val="00977C4D"/>
    <w:rsid w:val="00977D1E"/>
    <w:rsid w:val="00977DA3"/>
    <w:rsid w:val="0098014B"/>
    <w:rsid w:val="009801F7"/>
    <w:rsid w:val="009802C4"/>
    <w:rsid w:val="009804A3"/>
    <w:rsid w:val="00980611"/>
    <w:rsid w:val="00980805"/>
    <w:rsid w:val="009815BE"/>
    <w:rsid w:val="009815E1"/>
    <w:rsid w:val="0098178E"/>
    <w:rsid w:val="00981EA6"/>
    <w:rsid w:val="0098280C"/>
    <w:rsid w:val="009829A8"/>
    <w:rsid w:val="00982DFB"/>
    <w:rsid w:val="00983671"/>
    <w:rsid w:val="00983769"/>
    <w:rsid w:val="009838A1"/>
    <w:rsid w:val="00983A6C"/>
    <w:rsid w:val="00983BD0"/>
    <w:rsid w:val="00983C53"/>
    <w:rsid w:val="00983D93"/>
    <w:rsid w:val="00983DDC"/>
    <w:rsid w:val="00983E1F"/>
    <w:rsid w:val="00983E3C"/>
    <w:rsid w:val="00984142"/>
    <w:rsid w:val="009841AA"/>
    <w:rsid w:val="00984471"/>
    <w:rsid w:val="009844D6"/>
    <w:rsid w:val="0098458B"/>
    <w:rsid w:val="00984650"/>
    <w:rsid w:val="00984890"/>
    <w:rsid w:val="00984CB7"/>
    <w:rsid w:val="009850D1"/>
    <w:rsid w:val="00985B81"/>
    <w:rsid w:val="00985C90"/>
    <w:rsid w:val="00985D4E"/>
    <w:rsid w:val="00986347"/>
    <w:rsid w:val="009865C6"/>
    <w:rsid w:val="00986772"/>
    <w:rsid w:val="00986986"/>
    <w:rsid w:val="00986C08"/>
    <w:rsid w:val="00986D85"/>
    <w:rsid w:val="00986E92"/>
    <w:rsid w:val="0098710C"/>
    <w:rsid w:val="0098748D"/>
    <w:rsid w:val="0098751E"/>
    <w:rsid w:val="009877FA"/>
    <w:rsid w:val="00987843"/>
    <w:rsid w:val="00987C61"/>
    <w:rsid w:val="00987D87"/>
    <w:rsid w:val="00987DC7"/>
    <w:rsid w:val="00987E23"/>
    <w:rsid w:val="00987F09"/>
    <w:rsid w:val="00987F95"/>
    <w:rsid w:val="009900CA"/>
    <w:rsid w:val="0099032D"/>
    <w:rsid w:val="00990528"/>
    <w:rsid w:val="0099068D"/>
    <w:rsid w:val="00990A30"/>
    <w:rsid w:val="00990BEF"/>
    <w:rsid w:val="00990F77"/>
    <w:rsid w:val="00991523"/>
    <w:rsid w:val="009915C5"/>
    <w:rsid w:val="009919DD"/>
    <w:rsid w:val="00991AB2"/>
    <w:rsid w:val="00991C75"/>
    <w:rsid w:val="00991DC3"/>
    <w:rsid w:val="0099216F"/>
    <w:rsid w:val="009922CD"/>
    <w:rsid w:val="009923BE"/>
    <w:rsid w:val="009924E0"/>
    <w:rsid w:val="0099267A"/>
    <w:rsid w:val="00992ABE"/>
    <w:rsid w:val="00993170"/>
    <w:rsid w:val="00993558"/>
    <w:rsid w:val="00993613"/>
    <w:rsid w:val="00993ADE"/>
    <w:rsid w:val="00993C04"/>
    <w:rsid w:val="00993CC7"/>
    <w:rsid w:val="009941B6"/>
    <w:rsid w:val="00994503"/>
    <w:rsid w:val="00994529"/>
    <w:rsid w:val="00994C1B"/>
    <w:rsid w:val="00994CB5"/>
    <w:rsid w:val="00994F7F"/>
    <w:rsid w:val="00995091"/>
    <w:rsid w:val="009951A2"/>
    <w:rsid w:val="00995285"/>
    <w:rsid w:val="0099541C"/>
    <w:rsid w:val="00995507"/>
    <w:rsid w:val="00995552"/>
    <w:rsid w:val="009957C6"/>
    <w:rsid w:val="00995828"/>
    <w:rsid w:val="00995BF4"/>
    <w:rsid w:val="00996444"/>
    <w:rsid w:val="009965A9"/>
    <w:rsid w:val="009969BB"/>
    <w:rsid w:val="00996EF4"/>
    <w:rsid w:val="0099711C"/>
    <w:rsid w:val="0099737A"/>
    <w:rsid w:val="00997E65"/>
    <w:rsid w:val="009A00CA"/>
    <w:rsid w:val="009A0307"/>
    <w:rsid w:val="009A0593"/>
    <w:rsid w:val="009A06DB"/>
    <w:rsid w:val="009A08AF"/>
    <w:rsid w:val="009A09D8"/>
    <w:rsid w:val="009A0B50"/>
    <w:rsid w:val="009A0DED"/>
    <w:rsid w:val="009A0E92"/>
    <w:rsid w:val="009A0F3A"/>
    <w:rsid w:val="009A10C6"/>
    <w:rsid w:val="009A175E"/>
    <w:rsid w:val="009A18D4"/>
    <w:rsid w:val="009A1944"/>
    <w:rsid w:val="009A198E"/>
    <w:rsid w:val="009A1BDD"/>
    <w:rsid w:val="009A1DD8"/>
    <w:rsid w:val="009A1DF1"/>
    <w:rsid w:val="009A2501"/>
    <w:rsid w:val="009A25D3"/>
    <w:rsid w:val="009A25EC"/>
    <w:rsid w:val="009A292F"/>
    <w:rsid w:val="009A29D9"/>
    <w:rsid w:val="009A2CC9"/>
    <w:rsid w:val="009A2D4A"/>
    <w:rsid w:val="009A2DA6"/>
    <w:rsid w:val="009A3681"/>
    <w:rsid w:val="009A3764"/>
    <w:rsid w:val="009A3786"/>
    <w:rsid w:val="009A38EF"/>
    <w:rsid w:val="009A39A9"/>
    <w:rsid w:val="009A3AFE"/>
    <w:rsid w:val="009A3BF2"/>
    <w:rsid w:val="009A3F1F"/>
    <w:rsid w:val="009A47D4"/>
    <w:rsid w:val="009A4890"/>
    <w:rsid w:val="009A4C0B"/>
    <w:rsid w:val="009A4C66"/>
    <w:rsid w:val="009A4E85"/>
    <w:rsid w:val="009A549B"/>
    <w:rsid w:val="009A569B"/>
    <w:rsid w:val="009A56EF"/>
    <w:rsid w:val="009A5AE4"/>
    <w:rsid w:val="009A5D03"/>
    <w:rsid w:val="009A5DC7"/>
    <w:rsid w:val="009A5EAB"/>
    <w:rsid w:val="009A60B1"/>
    <w:rsid w:val="009A615F"/>
    <w:rsid w:val="009A61A5"/>
    <w:rsid w:val="009A649D"/>
    <w:rsid w:val="009A68DA"/>
    <w:rsid w:val="009A68E6"/>
    <w:rsid w:val="009A6FAE"/>
    <w:rsid w:val="009A71A6"/>
    <w:rsid w:val="009A7D18"/>
    <w:rsid w:val="009A7D94"/>
    <w:rsid w:val="009A7E05"/>
    <w:rsid w:val="009A7EC7"/>
    <w:rsid w:val="009A7F10"/>
    <w:rsid w:val="009A7F20"/>
    <w:rsid w:val="009B007D"/>
    <w:rsid w:val="009B0222"/>
    <w:rsid w:val="009B0530"/>
    <w:rsid w:val="009B08B1"/>
    <w:rsid w:val="009B0D8F"/>
    <w:rsid w:val="009B1303"/>
    <w:rsid w:val="009B1B0D"/>
    <w:rsid w:val="009B1C28"/>
    <w:rsid w:val="009B1D52"/>
    <w:rsid w:val="009B206A"/>
    <w:rsid w:val="009B23D8"/>
    <w:rsid w:val="009B299E"/>
    <w:rsid w:val="009B2E78"/>
    <w:rsid w:val="009B2FEA"/>
    <w:rsid w:val="009B34DD"/>
    <w:rsid w:val="009B35F1"/>
    <w:rsid w:val="009B3653"/>
    <w:rsid w:val="009B368D"/>
    <w:rsid w:val="009B36F6"/>
    <w:rsid w:val="009B389A"/>
    <w:rsid w:val="009B39E9"/>
    <w:rsid w:val="009B3A2A"/>
    <w:rsid w:val="009B3B3C"/>
    <w:rsid w:val="009B3BA5"/>
    <w:rsid w:val="009B3FF0"/>
    <w:rsid w:val="009B4010"/>
    <w:rsid w:val="009B40DA"/>
    <w:rsid w:val="009B41C8"/>
    <w:rsid w:val="009B42DC"/>
    <w:rsid w:val="009B4698"/>
    <w:rsid w:val="009B498A"/>
    <w:rsid w:val="009B4CC8"/>
    <w:rsid w:val="009B4E3D"/>
    <w:rsid w:val="009B54E3"/>
    <w:rsid w:val="009B595D"/>
    <w:rsid w:val="009B5E7F"/>
    <w:rsid w:val="009B5EA5"/>
    <w:rsid w:val="009B5F3B"/>
    <w:rsid w:val="009B6555"/>
    <w:rsid w:val="009B6C22"/>
    <w:rsid w:val="009B6D40"/>
    <w:rsid w:val="009B6F00"/>
    <w:rsid w:val="009B7012"/>
    <w:rsid w:val="009B7127"/>
    <w:rsid w:val="009B74C8"/>
    <w:rsid w:val="009B75C0"/>
    <w:rsid w:val="009B76EC"/>
    <w:rsid w:val="009B7E7D"/>
    <w:rsid w:val="009C03F6"/>
    <w:rsid w:val="009C0898"/>
    <w:rsid w:val="009C0ABE"/>
    <w:rsid w:val="009C0BA3"/>
    <w:rsid w:val="009C0E59"/>
    <w:rsid w:val="009C1132"/>
    <w:rsid w:val="009C1246"/>
    <w:rsid w:val="009C12E7"/>
    <w:rsid w:val="009C1361"/>
    <w:rsid w:val="009C13A7"/>
    <w:rsid w:val="009C13FB"/>
    <w:rsid w:val="009C145A"/>
    <w:rsid w:val="009C15BA"/>
    <w:rsid w:val="009C1749"/>
    <w:rsid w:val="009C1776"/>
    <w:rsid w:val="009C17FF"/>
    <w:rsid w:val="009C2017"/>
    <w:rsid w:val="009C208B"/>
    <w:rsid w:val="009C2210"/>
    <w:rsid w:val="009C248F"/>
    <w:rsid w:val="009C2607"/>
    <w:rsid w:val="009C27AF"/>
    <w:rsid w:val="009C28DE"/>
    <w:rsid w:val="009C2E13"/>
    <w:rsid w:val="009C2F7B"/>
    <w:rsid w:val="009C3530"/>
    <w:rsid w:val="009C381C"/>
    <w:rsid w:val="009C3952"/>
    <w:rsid w:val="009C39BD"/>
    <w:rsid w:val="009C3B7F"/>
    <w:rsid w:val="009C3C05"/>
    <w:rsid w:val="009C3DA1"/>
    <w:rsid w:val="009C3F99"/>
    <w:rsid w:val="009C4257"/>
    <w:rsid w:val="009C4711"/>
    <w:rsid w:val="009C4743"/>
    <w:rsid w:val="009C4900"/>
    <w:rsid w:val="009C4C95"/>
    <w:rsid w:val="009C4E9B"/>
    <w:rsid w:val="009C4F38"/>
    <w:rsid w:val="009C511D"/>
    <w:rsid w:val="009C54FB"/>
    <w:rsid w:val="009C5C71"/>
    <w:rsid w:val="009C5DB8"/>
    <w:rsid w:val="009C5E87"/>
    <w:rsid w:val="009C607D"/>
    <w:rsid w:val="009C659A"/>
    <w:rsid w:val="009C6859"/>
    <w:rsid w:val="009C68BA"/>
    <w:rsid w:val="009C6BBF"/>
    <w:rsid w:val="009C71EE"/>
    <w:rsid w:val="009C7261"/>
    <w:rsid w:val="009C7345"/>
    <w:rsid w:val="009C7888"/>
    <w:rsid w:val="009C7B7C"/>
    <w:rsid w:val="009D0067"/>
    <w:rsid w:val="009D0363"/>
    <w:rsid w:val="009D059B"/>
    <w:rsid w:val="009D0791"/>
    <w:rsid w:val="009D0880"/>
    <w:rsid w:val="009D0E63"/>
    <w:rsid w:val="009D0E92"/>
    <w:rsid w:val="009D12E0"/>
    <w:rsid w:val="009D18CF"/>
    <w:rsid w:val="009D1C12"/>
    <w:rsid w:val="009D2082"/>
    <w:rsid w:val="009D2380"/>
    <w:rsid w:val="009D2550"/>
    <w:rsid w:val="009D2565"/>
    <w:rsid w:val="009D26DF"/>
    <w:rsid w:val="009D28D0"/>
    <w:rsid w:val="009D2B0F"/>
    <w:rsid w:val="009D2EB5"/>
    <w:rsid w:val="009D2FCD"/>
    <w:rsid w:val="009D3117"/>
    <w:rsid w:val="009D3205"/>
    <w:rsid w:val="009D363B"/>
    <w:rsid w:val="009D37C6"/>
    <w:rsid w:val="009D3AD9"/>
    <w:rsid w:val="009D3BFC"/>
    <w:rsid w:val="009D3C5B"/>
    <w:rsid w:val="009D3C65"/>
    <w:rsid w:val="009D3D32"/>
    <w:rsid w:val="009D3E49"/>
    <w:rsid w:val="009D3F13"/>
    <w:rsid w:val="009D3FBE"/>
    <w:rsid w:val="009D4119"/>
    <w:rsid w:val="009D41F0"/>
    <w:rsid w:val="009D4897"/>
    <w:rsid w:val="009D4A86"/>
    <w:rsid w:val="009D4D1D"/>
    <w:rsid w:val="009D4F39"/>
    <w:rsid w:val="009D50B0"/>
    <w:rsid w:val="009D59DF"/>
    <w:rsid w:val="009D5BA7"/>
    <w:rsid w:val="009D6078"/>
    <w:rsid w:val="009D60FC"/>
    <w:rsid w:val="009D615C"/>
    <w:rsid w:val="009D6367"/>
    <w:rsid w:val="009D64C7"/>
    <w:rsid w:val="009D6A03"/>
    <w:rsid w:val="009D6C9C"/>
    <w:rsid w:val="009D6D13"/>
    <w:rsid w:val="009D6E38"/>
    <w:rsid w:val="009D6EE6"/>
    <w:rsid w:val="009D6F73"/>
    <w:rsid w:val="009D7112"/>
    <w:rsid w:val="009D72DD"/>
    <w:rsid w:val="009D72F6"/>
    <w:rsid w:val="009D73EB"/>
    <w:rsid w:val="009D73FA"/>
    <w:rsid w:val="009D7479"/>
    <w:rsid w:val="009D7702"/>
    <w:rsid w:val="009D77FD"/>
    <w:rsid w:val="009D7878"/>
    <w:rsid w:val="009E003B"/>
    <w:rsid w:val="009E02CF"/>
    <w:rsid w:val="009E05DB"/>
    <w:rsid w:val="009E0773"/>
    <w:rsid w:val="009E0CC2"/>
    <w:rsid w:val="009E14D8"/>
    <w:rsid w:val="009E15E5"/>
    <w:rsid w:val="009E1AA6"/>
    <w:rsid w:val="009E1BF3"/>
    <w:rsid w:val="009E1E41"/>
    <w:rsid w:val="009E1E4C"/>
    <w:rsid w:val="009E21C6"/>
    <w:rsid w:val="009E26D9"/>
    <w:rsid w:val="009E2795"/>
    <w:rsid w:val="009E293B"/>
    <w:rsid w:val="009E2DA6"/>
    <w:rsid w:val="009E2DE9"/>
    <w:rsid w:val="009E2E30"/>
    <w:rsid w:val="009E2E59"/>
    <w:rsid w:val="009E2F57"/>
    <w:rsid w:val="009E329D"/>
    <w:rsid w:val="009E341A"/>
    <w:rsid w:val="009E35B6"/>
    <w:rsid w:val="009E36EE"/>
    <w:rsid w:val="009E3C94"/>
    <w:rsid w:val="009E3E03"/>
    <w:rsid w:val="009E42D4"/>
    <w:rsid w:val="009E43AA"/>
    <w:rsid w:val="009E46BD"/>
    <w:rsid w:val="009E46EB"/>
    <w:rsid w:val="009E48D3"/>
    <w:rsid w:val="009E49F6"/>
    <w:rsid w:val="009E4AA8"/>
    <w:rsid w:val="009E4BEB"/>
    <w:rsid w:val="009E58F1"/>
    <w:rsid w:val="009E5A16"/>
    <w:rsid w:val="009E5C4B"/>
    <w:rsid w:val="009E5EFA"/>
    <w:rsid w:val="009E5F71"/>
    <w:rsid w:val="009E5FAA"/>
    <w:rsid w:val="009E6104"/>
    <w:rsid w:val="009E6109"/>
    <w:rsid w:val="009E63DA"/>
    <w:rsid w:val="009E6470"/>
    <w:rsid w:val="009E65D9"/>
    <w:rsid w:val="009E66ED"/>
    <w:rsid w:val="009E67BB"/>
    <w:rsid w:val="009E6D04"/>
    <w:rsid w:val="009E6EAC"/>
    <w:rsid w:val="009E6F40"/>
    <w:rsid w:val="009E7126"/>
    <w:rsid w:val="009E7484"/>
    <w:rsid w:val="009E756B"/>
    <w:rsid w:val="009E7A29"/>
    <w:rsid w:val="009E7BC6"/>
    <w:rsid w:val="009F00A6"/>
    <w:rsid w:val="009F032B"/>
    <w:rsid w:val="009F0382"/>
    <w:rsid w:val="009F0444"/>
    <w:rsid w:val="009F054A"/>
    <w:rsid w:val="009F065D"/>
    <w:rsid w:val="009F06CE"/>
    <w:rsid w:val="009F0839"/>
    <w:rsid w:val="009F0A0F"/>
    <w:rsid w:val="009F0D86"/>
    <w:rsid w:val="009F0E49"/>
    <w:rsid w:val="009F1206"/>
    <w:rsid w:val="009F1459"/>
    <w:rsid w:val="009F1AAE"/>
    <w:rsid w:val="009F1BCC"/>
    <w:rsid w:val="009F2EBD"/>
    <w:rsid w:val="009F2FC2"/>
    <w:rsid w:val="009F3400"/>
    <w:rsid w:val="009F371D"/>
    <w:rsid w:val="009F37FF"/>
    <w:rsid w:val="009F39DC"/>
    <w:rsid w:val="009F39F3"/>
    <w:rsid w:val="009F3A14"/>
    <w:rsid w:val="009F3AE6"/>
    <w:rsid w:val="009F3B47"/>
    <w:rsid w:val="009F3DA5"/>
    <w:rsid w:val="009F3E94"/>
    <w:rsid w:val="009F3F7B"/>
    <w:rsid w:val="009F4527"/>
    <w:rsid w:val="009F452A"/>
    <w:rsid w:val="009F470A"/>
    <w:rsid w:val="009F476E"/>
    <w:rsid w:val="009F4A42"/>
    <w:rsid w:val="009F4C58"/>
    <w:rsid w:val="009F4C5B"/>
    <w:rsid w:val="009F518E"/>
    <w:rsid w:val="009F51B5"/>
    <w:rsid w:val="009F5215"/>
    <w:rsid w:val="009F5426"/>
    <w:rsid w:val="009F5C4F"/>
    <w:rsid w:val="009F5FBC"/>
    <w:rsid w:val="009F601E"/>
    <w:rsid w:val="009F60BF"/>
    <w:rsid w:val="009F6127"/>
    <w:rsid w:val="009F6487"/>
    <w:rsid w:val="009F64B8"/>
    <w:rsid w:val="009F6882"/>
    <w:rsid w:val="009F6895"/>
    <w:rsid w:val="009F69B4"/>
    <w:rsid w:val="009F6D62"/>
    <w:rsid w:val="009F6EA8"/>
    <w:rsid w:val="009F714A"/>
    <w:rsid w:val="009F7540"/>
    <w:rsid w:val="009F795E"/>
    <w:rsid w:val="009F7AC4"/>
    <w:rsid w:val="009F7D80"/>
    <w:rsid w:val="009F7DB0"/>
    <w:rsid w:val="00A000BF"/>
    <w:rsid w:val="00A000E4"/>
    <w:rsid w:val="00A0015E"/>
    <w:rsid w:val="00A00636"/>
    <w:rsid w:val="00A00884"/>
    <w:rsid w:val="00A00BF4"/>
    <w:rsid w:val="00A00C40"/>
    <w:rsid w:val="00A00D4A"/>
    <w:rsid w:val="00A0101A"/>
    <w:rsid w:val="00A0124F"/>
    <w:rsid w:val="00A0141A"/>
    <w:rsid w:val="00A01463"/>
    <w:rsid w:val="00A0147A"/>
    <w:rsid w:val="00A014AA"/>
    <w:rsid w:val="00A0156C"/>
    <w:rsid w:val="00A01BE4"/>
    <w:rsid w:val="00A01C4C"/>
    <w:rsid w:val="00A01DEA"/>
    <w:rsid w:val="00A01E06"/>
    <w:rsid w:val="00A02025"/>
    <w:rsid w:val="00A020BB"/>
    <w:rsid w:val="00A022D6"/>
    <w:rsid w:val="00A024D7"/>
    <w:rsid w:val="00A0286B"/>
    <w:rsid w:val="00A029B9"/>
    <w:rsid w:val="00A02DB6"/>
    <w:rsid w:val="00A02F39"/>
    <w:rsid w:val="00A0302A"/>
    <w:rsid w:val="00A03205"/>
    <w:rsid w:val="00A0325A"/>
    <w:rsid w:val="00A036E6"/>
    <w:rsid w:val="00A0398F"/>
    <w:rsid w:val="00A03BDE"/>
    <w:rsid w:val="00A03DC7"/>
    <w:rsid w:val="00A0415E"/>
    <w:rsid w:val="00A04459"/>
    <w:rsid w:val="00A04821"/>
    <w:rsid w:val="00A049D1"/>
    <w:rsid w:val="00A04E6B"/>
    <w:rsid w:val="00A050A8"/>
    <w:rsid w:val="00A05244"/>
    <w:rsid w:val="00A05270"/>
    <w:rsid w:val="00A052E6"/>
    <w:rsid w:val="00A056D7"/>
    <w:rsid w:val="00A056EF"/>
    <w:rsid w:val="00A05971"/>
    <w:rsid w:val="00A05AC1"/>
    <w:rsid w:val="00A05C8A"/>
    <w:rsid w:val="00A05F4A"/>
    <w:rsid w:val="00A05F4F"/>
    <w:rsid w:val="00A061A8"/>
    <w:rsid w:val="00A06323"/>
    <w:rsid w:val="00A0643E"/>
    <w:rsid w:val="00A06910"/>
    <w:rsid w:val="00A06A55"/>
    <w:rsid w:val="00A06FFB"/>
    <w:rsid w:val="00A071D5"/>
    <w:rsid w:val="00A07216"/>
    <w:rsid w:val="00A072CE"/>
    <w:rsid w:val="00A073C1"/>
    <w:rsid w:val="00A075EE"/>
    <w:rsid w:val="00A07A80"/>
    <w:rsid w:val="00A07FB9"/>
    <w:rsid w:val="00A103B4"/>
    <w:rsid w:val="00A104DE"/>
    <w:rsid w:val="00A105D6"/>
    <w:rsid w:val="00A10762"/>
    <w:rsid w:val="00A107E6"/>
    <w:rsid w:val="00A10C1C"/>
    <w:rsid w:val="00A10EF7"/>
    <w:rsid w:val="00A11074"/>
    <w:rsid w:val="00A1189B"/>
    <w:rsid w:val="00A11B68"/>
    <w:rsid w:val="00A11F1E"/>
    <w:rsid w:val="00A121DA"/>
    <w:rsid w:val="00A12252"/>
    <w:rsid w:val="00A1232D"/>
    <w:rsid w:val="00A123EF"/>
    <w:rsid w:val="00A1258A"/>
    <w:rsid w:val="00A127E4"/>
    <w:rsid w:val="00A128AE"/>
    <w:rsid w:val="00A12915"/>
    <w:rsid w:val="00A12966"/>
    <w:rsid w:val="00A12A44"/>
    <w:rsid w:val="00A12B3A"/>
    <w:rsid w:val="00A12B85"/>
    <w:rsid w:val="00A12D65"/>
    <w:rsid w:val="00A130FB"/>
    <w:rsid w:val="00A13593"/>
    <w:rsid w:val="00A1376F"/>
    <w:rsid w:val="00A13A3E"/>
    <w:rsid w:val="00A13C9F"/>
    <w:rsid w:val="00A13D98"/>
    <w:rsid w:val="00A13E39"/>
    <w:rsid w:val="00A141DF"/>
    <w:rsid w:val="00A142CD"/>
    <w:rsid w:val="00A1483A"/>
    <w:rsid w:val="00A14C21"/>
    <w:rsid w:val="00A150E3"/>
    <w:rsid w:val="00A15124"/>
    <w:rsid w:val="00A1564E"/>
    <w:rsid w:val="00A15931"/>
    <w:rsid w:val="00A15EB0"/>
    <w:rsid w:val="00A15EC6"/>
    <w:rsid w:val="00A15F7B"/>
    <w:rsid w:val="00A16031"/>
    <w:rsid w:val="00A160B0"/>
    <w:rsid w:val="00A1610D"/>
    <w:rsid w:val="00A16305"/>
    <w:rsid w:val="00A16405"/>
    <w:rsid w:val="00A1657F"/>
    <w:rsid w:val="00A16596"/>
    <w:rsid w:val="00A16AEF"/>
    <w:rsid w:val="00A16CDA"/>
    <w:rsid w:val="00A172FD"/>
    <w:rsid w:val="00A17335"/>
    <w:rsid w:val="00A1775F"/>
    <w:rsid w:val="00A1778A"/>
    <w:rsid w:val="00A17FD3"/>
    <w:rsid w:val="00A201CD"/>
    <w:rsid w:val="00A20542"/>
    <w:rsid w:val="00A205BA"/>
    <w:rsid w:val="00A208A4"/>
    <w:rsid w:val="00A20E1E"/>
    <w:rsid w:val="00A20E71"/>
    <w:rsid w:val="00A20F01"/>
    <w:rsid w:val="00A2100B"/>
    <w:rsid w:val="00A213E0"/>
    <w:rsid w:val="00A214E6"/>
    <w:rsid w:val="00A21587"/>
    <w:rsid w:val="00A21633"/>
    <w:rsid w:val="00A21C2E"/>
    <w:rsid w:val="00A21C6B"/>
    <w:rsid w:val="00A21EA9"/>
    <w:rsid w:val="00A21EC3"/>
    <w:rsid w:val="00A22122"/>
    <w:rsid w:val="00A221C3"/>
    <w:rsid w:val="00A22598"/>
    <w:rsid w:val="00A22864"/>
    <w:rsid w:val="00A22952"/>
    <w:rsid w:val="00A22BE9"/>
    <w:rsid w:val="00A22D93"/>
    <w:rsid w:val="00A2300D"/>
    <w:rsid w:val="00A231EC"/>
    <w:rsid w:val="00A2333E"/>
    <w:rsid w:val="00A235C2"/>
    <w:rsid w:val="00A2398C"/>
    <w:rsid w:val="00A23D93"/>
    <w:rsid w:val="00A247EF"/>
    <w:rsid w:val="00A24A72"/>
    <w:rsid w:val="00A252EB"/>
    <w:rsid w:val="00A254D9"/>
    <w:rsid w:val="00A25691"/>
    <w:rsid w:val="00A2581E"/>
    <w:rsid w:val="00A25ACA"/>
    <w:rsid w:val="00A25C33"/>
    <w:rsid w:val="00A25F53"/>
    <w:rsid w:val="00A26015"/>
    <w:rsid w:val="00A26183"/>
    <w:rsid w:val="00A2622F"/>
    <w:rsid w:val="00A264E7"/>
    <w:rsid w:val="00A266AE"/>
    <w:rsid w:val="00A26790"/>
    <w:rsid w:val="00A267C4"/>
    <w:rsid w:val="00A2682F"/>
    <w:rsid w:val="00A26B82"/>
    <w:rsid w:val="00A26BDF"/>
    <w:rsid w:val="00A2727E"/>
    <w:rsid w:val="00A2743F"/>
    <w:rsid w:val="00A27449"/>
    <w:rsid w:val="00A2751C"/>
    <w:rsid w:val="00A278CC"/>
    <w:rsid w:val="00A27BE0"/>
    <w:rsid w:val="00A27E75"/>
    <w:rsid w:val="00A27EEB"/>
    <w:rsid w:val="00A27F05"/>
    <w:rsid w:val="00A300B9"/>
    <w:rsid w:val="00A30101"/>
    <w:rsid w:val="00A30171"/>
    <w:rsid w:val="00A30A1A"/>
    <w:rsid w:val="00A30A85"/>
    <w:rsid w:val="00A30F40"/>
    <w:rsid w:val="00A31111"/>
    <w:rsid w:val="00A311E4"/>
    <w:rsid w:val="00A313C4"/>
    <w:rsid w:val="00A314EA"/>
    <w:rsid w:val="00A31637"/>
    <w:rsid w:val="00A31AB4"/>
    <w:rsid w:val="00A31B3B"/>
    <w:rsid w:val="00A31E49"/>
    <w:rsid w:val="00A321D6"/>
    <w:rsid w:val="00A32307"/>
    <w:rsid w:val="00A32391"/>
    <w:rsid w:val="00A3245A"/>
    <w:rsid w:val="00A32492"/>
    <w:rsid w:val="00A329B8"/>
    <w:rsid w:val="00A329C6"/>
    <w:rsid w:val="00A32A95"/>
    <w:rsid w:val="00A32E86"/>
    <w:rsid w:val="00A3324E"/>
    <w:rsid w:val="00A3326D"/>
    <w:rsid w:val="00A3336E"/>
    <w:rsid w:val="00A33395"/>
    <w:rsid w:val="00A33399"/>
    <w:rsid w:val="00A33759"/>
    <w:rsid w:val="00A339E7"/>
    <w:rsid w:val="00A33CA2"/>
    <w:rsid w:val="00A33E1C"/>
    <w:rsid w:val="00A33FC7"/>
    <w:rsid w:val="00A3434A"/>
    <w:rsid w:val="00A34431"/>
    <w:rsid w:val="00A34A01"/>
    <w:rsid w:val="00A34F85"/>
    <w:rsid w:val="00A34FE7"/>
    <w:rsid w:val="00A352AE"/>
    <w:rsid w:val="00A353A1"/>
    <w:rsid w:val="00A356AE"/>
    <w:rsid w:val="00A359F9"/>
    <w:rsid w:val="00A35A5F"/>
    <w:rsid w:val="00A35C47"/>
    <w:rsid w:val="00A35DA1"/>
    <w:rsid w:val="00A35DB1"/>
    <w:rsid w:val="00A3648F"/>
    <w:rsid w:val="00A3654D"/>
    <w:rsid w:val="00A36748"/>
    <w:rsid w:val="00A368E5"/>
    <w:rsid w:val="00A36998"/>
    <w:rsid w:val="00A36CFB"/>
    <w:rsid w:val="00A36FCC"/>
    <w:rsid w:val="00A370ED"/>
    <w:rsid w:val="00A37342"/>
    <w:rsid w:val="00A37451"/>
    <w:rsid w:val="00A374CC"/>
    <w:rsid w:val="00A37656"/>
    <w:rsid w:val="00A377F0"/>
    <w:rsid w:val="00A378B3"/>
    <w:rsid w:val="00A3796C"/>
    <w:rsid w:val="00A379F8"/>
    <w:rsid w:val="00A37BF1"/>
    <w:rsid w:val="00A37CD9"/>
    <w:rsid w:val="00A401B5"/>
    <w:rsid w:val="00A4022E"/>
    <w:rsid w:val="00A40326"/>
    <w:rsid w:val="00A40379"/>
    <w:rsid w:val="00A404A8"/>
    <w:rsid w:val="00A4050A"/>
    <w:rsid w:val="00A409CE"/>
    <w:rsid w:val="00A40AA1"/>
    <w:rsid w:val="00A40B1D"/>
    <w:rsid w:val="00A40D3C"/>
    <w:rsid w:val="00A40E1E"/>
    <w:rsid w:val="00A41312"/>
    <w:rsid w:val="00A41370"/>
    <w:rsid w:val="00A414BE"/>
    <w:rsid w:val="00A4178D"/>
    <w:rsid w:val="00A41C79"/>
    <w:rsid w:val="00A41D16"/>
    <w:rsid w:val="00A41F30"/>
    <w:rsid w:val="00A421A2"/>
    <w:rsid w:val="00A427FA"/>
    <w:rsid w:val="00A429AA"/>
    <w:rsid w:val="00A429E2"/>
    <w:rsid w:val="00A42A85"/>
    <w:rsid w:val="00A42A97"/>
    <w:rsid w:val="00A42B45"/>
    <w:rsid w:val="00A42D35"/>
    <w:rsid w:val="00A42E2B"/>
    <w:rsid w:val="00A43342"/>
    <w:rsid w:val="00A43CB3"/>
    <w:rsid w:val="00A43F57"/>
    <w:rsid w:val="00A44874"/>
    <w:rsid w:val="00A44AFF"/>
    <w:rsid w:val="00A44B84"/>
    <w:rsid w:val="00A452F5"/>
    <w:rsid w:val="00A45302"/>
    <w:rsid w:val="00A45966"/>
    <w:rsid w:val="00A459C0"/>
    <w:rsid w:val="00A45B8F"/>
    <w:rsid w:val="00A45D85"/>
    <w:rsid w:val="00A45D99"/>
    <w:rsid w:val="00A45FD9"/>
    <w:rsid w:val="00A46436"/>
    <w:rsid w:val="00A465FC"/>
    <w:rsid w:val="00A4670A"/>
    <w:rsid w:val="00A46763"/>
    <w:rsid w:val="00A4690C"/>
    <w:rsid w:val="00A46953"/>
    <w:rsid w:val="00A46A07"/>
    <w:rsid w:val="00A46D85"/>
    <w:rsid w:val="00A46EF8"/>
    <w:rsid w:val="00A470DB"/>
    <w:rsid w:val="00A471A3"/>
    <w:rsid w:val="00A47496"/>
    <w:rsid w:val="00A4749F"/>
    <w:rsid w:val="00A4750F"/>
    <w:rsid w:val="00A47519"/>
    <w:rsid w:val="00A477BC"/>
    <w:rsid w:val="00A47A50"/>
    <w:rsid w:val="00A47E95"/>
    <w:rsid w:val="00A5001F"/>
    <w:rsid w:val="00A500D7"/>
    <w:rsid w:val="00A5084E"/>
    <w:rsid w:val="00A50998"/>
    <w:rsid w:val="00A50A40"/>
    <w:rsid w:val="00A50AF9"/>
    <w:rsid w:val="00A50C81"/>
    <w:rsid w:val="00A511FB"/>
    <w:rsid w:val="00A5122F"/>
    <w:rsid w:val="00A5133F"/>
    <w:rsid w:val="00A514EE"/>
    <w:rsid w:val="00A516FE"/>
    <w:rsid w:val="00A518CF"/>
    <w:rsid w:val="00A5200F"/>
    <w:rsid w:val="00A52462"/>
    <w:rsid w:val="00A5247D"/>
    <w:rsid w:val="00A525C0"/>
    <w:rsid w:val="00A529D0"/>
    <w:rsid w:val="00A52AF5"/>
    <w:rsid w:val="00A52B4C"/>
    <w:rsid w:val="00A52DE9"/>
    <w:rsid w:val="00A531FB"/>
    <w:rsid w:val="00A53CC7"/>
    <w:rsid w:val="00A53D6D"/>
    <w:rsid w:val="00A54277"/>
    <w:rsid w:val="00A54315"/>
    <w:rsid w:val="00A54462"/>
    <w:rsid w:val="00A5465A"/>
    <w:rsid w:val="00A546BA"/>
    <w:rsid w:val="00A5478A"/>
    <w:rsid w:val="00A547C2"/>
    <w:rsid w:val="00A549D4"/>
    <w:rsid w:val="00A54A22"/>
    <w:rsid w:val="00A54AC7"/>
    <w:rsid w:val="00A54C3B"/>
    <w:rsid w:val="00A54F10"/>
    <w:rsid w:val="00A54F82"/>
    <w:rsid w:val="00A54F8C"/>
    <w:rsid w:val="00A5520E"/>
    <w:rsid w:val="00A5567D"/>
    <w:rsid w:val="00A55809"/>
    <w:rsid w:val="00A55CFB"/>
    <w:rsid w:val="00A55CFC"/>
    <w:rsid w:val="00A560F3"/>
    <w:rsid w:val="00A56178"/>
    <w:rsid w:val="00A56584"/>
    <w:rsid w:val="00A56697"/>
    <w:rsid w:val="00A566BF"/>
    <w:rsid w:val="00A56824"/>
    <w:rsid w:val="00A56895"/>
    <w:rsid w:val="00A56C8D"/>
    <w:rsid w:val="00A56CE7"/>
    <w:rsid w:val="00A56E5D"/>
    <w:rsid w:val="00A571DC"/>
    <w:rsid w:val="00A57228"/>
    <w:rsid w:val="00A57290"/>
    <w:rsid w:val="00A5752B"/>
    <w:rsid w:val="00A5764D"/>
    <w:rsid w:val="00A57826"/>
    <w:rsid w:val="00A578FC"/>
    <w:rsid w:val="00A57971"/>
    <w:rsid w:val="00A579B1"/>
    <w:rsid w:val="00A57B91"/>
    <w:rsid w:val="00A57C67"/>
    <w:rsid w:val="00A60445"/>
    <w:rsid w:val="00A6044E"/>
    <w:rsid w:val="00A60578"/>
    <w:rsid w:val="00A605FC"/>
    <w:rsid w:val="00A60AEB"/>
    <w:rsid w:val="00A60BAD"/>
    <w:rsid w:val="00A60D47"/>
    <w:rsid w:val="00A60DFA"/>
    <w:rsid w:val="00A610DF"/>
    <w:rsid w:val="00A61145"/>
    <w:rsid w:val="00A612D8"/>
    <w:rsid w:val="00A6176F"/>
    <w:rsid w:val="00A61BC8"/>
    <w:rsid w:val="00A623DA"/>
    <w:rsid w:val="00A624EF"/>
    <w:rsid w:val="00A627D3"/>
    <w:rsid w:val="00A62E73"/>
    <w:rsid w:val="00A63165"/>
    <w:rsid w:val="00A63274"/>
    <w:rsid w:val="00A63434"/>
    <w:rsid w:val="00A63924"/>
    <w:rsid w:val="00A63AA5"/>
    <w:rsid w:val="00A63C23"/>
    <w:rsid w:val="00A63E6A"/>
    <w:rsid w:val="00A63E8B"/>
    <w:rsid w:val="00A64014"/>
    <w:rsid w:val="00A649E1"/>
    <w:rsid w:val="00A64C2B"/>
    <w:rsid w:val="00A65006"/>
    <w:rsid w:val="00A654F6"/>
    <w:rsid w:val="00A656A2"/>
    <w:rsid w:val="00A65734"/>
    <w:rsid w:val="00A6582C"/>
    <w:rsid w:val="00A65CFD"/>
    <w:rsid w:val="00A65FA5"/>
    <w:rsid w:val="00A66058"/>
    <w:rsid w:val="00A660D0"/>
    <w:rsid w:val="00A66470"/>
    <w:rsid w:val="00A6677E"/>
    <w:rsid w:val="00A66A15"/>
    <w:rsid w:val="00A66C0B"/>
    <w:rsid w:val="00A66C2E"/>
    <w:rsid w:val="00A67023"/>
    <w:rsid w:val="00A670C0"/>
    <w:rsid w:val="00A672AD"/>
    <w:rsid w:val="00A67673"/>
    <w:rsid w:val="00A676C8"/>
    <w:rsid w:val="00A677C2"/>
    <w:rsid w:val="00A67972"/>
    <w:rsid w:val="00A67A85"/>
    <w:rsid w:val="00A67ABE"/>
    <w:rsid w:val="00A67DF3"/>
    <w:rsid w:val="00A67E7F"/>
    <w:rsid w:val="00A7058C"/>
    <w:rsid w:val="00A70686"/>
    <w:rsid w:val="00A7087D"/>
    <w:rsid w:val="00A70E69"/>
    <w:rsid w:val="00A70FC3"/>
    <w:rsid w:val="00A71064"/>
    <w:rsid w:val="00A71167"/>
    <w:rsid w:val="00A711C0"/>
    <w:rsid w:val="00A71715"/>
    <w:rsid w:val="00A7216A"/>
    <w:rsid w:val="00A7218D"/>
    <w:rsid w:val="00A724A0"/>
    <w:rsid w:val="00A724F1"/>
    <w:rsid w:val="00A7291F"/>
    <w:rsid w:val="00A72C57"/>
    <w:rsid w:val="00A72CEE"/>
    <w:rsid w:val="00A72E0F"/>
    <w:rsid w:val="00A73104"/>
    <w:rsid w:val="00A732A8"/>
    <w:rsid w:val="00A73381"/>
    <w:rsid w:val="00A734E7"/>
    <w:rsid w:val="00A73513"/>
    <w:rsid w:val="00A7367F"/>
    <w:rsid w:val="00A7380D"/>
    <w:rsid w:val="00A73899"/>
    <w:rsid w:val="00A739C9"/>
    <w:rsid w:val="00A73A57"/>
    <w:rsid w:val="00A73A7E"/>
    <w:rsid w:val="00A73BB4"/>
    <w:rsid w:val="00A73D04"/>
    <w:rsid w:val="00A73DD9"/>
    <w:rsid w:val="00A73E6F"/>
    <w:rsid w:val="00A74018"/>
    <w:rsid w:val="00A740CD"/>
    <w:rsid w:val="00A74446"/>
    <w:rsid w:val="00A746F1"/>
    <w:rsid w:val="00A74B55"/>
    <w:rsid w:val="00A7501F"/>
    <w:rsid w:val="00A75059"/>
    <w:rsid w:val="00A751C4"/>
    <w:rsid w:val="00A75391"/>
    <w:rsid w:val="00A75428"/>
    <w:rsid w:val="00A757F3"/>
    <w:rsid w:val="00A75959"/>
    <w:rsid w:val="00A75C5C"/>
    <w:rsid w:val="00A76237"/>
    <w:rsid w:val="00A76347"/>
    <w:rsid w:val="00A76460"/>
    <w:rsid w:val="00A76687"/>
    <w:rsid w:val="00A768CE"/>
    <w:rsid w:val="00A76F33"/>
    <w:rsid w:val="00A771B9"/>
    <w:rsid w:val="00A77315"/>
    <w:rsid w:val="00A77488"/>
    <w:rsid w:val="00A77592"/>
    <w:rsid w:val="00A779ED"/>
    <w:rsid w:val="00A77D05"/>
    <w:rsid w:val="00A77FC6"/>
    <w:rsid w:val="00A806A9"/>
    <w:rsid w:val="00A807E1"/>
    <w:rsid w:val="00A80956"/>
    <w:rsid w:val="00A80F04"/>
    <w:rsid w:val="00A812F4"/>
    <w:rsid w:val="00A81455"/>
    <w:rsid w:val="00A8180B"/>
    <w:rsid w:val="00A81FD8"/>
    <w:rsid w:val="00A821F8"/>
    <w:rsid w:val="00A824AA"/>
    <w:rsid w:val="00A82514"/>
    <w:rsid w:val="00A82575"/>
    <w:rsid w:val="00A8298E"/>
    <w:rsid w:val="00A82B9F"/>
    <w:rsid w:val="00A835A2"/>
    <w:rsid w:val="00A8361B"/>
    <w:rsid w:val="00A836D9"/>
    <w:rsid w:val="00A838CE"/>
    <w:rsid w:val="00A83BEE"/>
    <w:rsid w:val="00A83CBA"/>
    <w:rsid w:val="00A83E7F"/>
    <w:rsid w:val="00A842D8"/>
    <w:rsid w:val="00A842ED"/>
    <w:rsid w:val="00A84A79"/>
    <w:rsid w:val="00A84CDA"/>
    <w:rsid w:val="00A84EF9"/>
    <w:rsid w:val="00A84FBE"/>
    <w:rsid w:val="00A852BE"/>
    <w:rsid w:val="00A85318"/>
    <w:rsid w:val="00A8538F"/>
    <w:rsid w:val="00A854AC"/>
    <w:rsid w:val="00A856E5"/>
    <w:rsid w:val="00A857C5"/>
    <w:rsid w:val="00A85AC3"/>
    <w:rsid w:val="00A85C46"/>
    <w:rsid w:val="00A8602B"/>
    <w:rsid w:val="00A86370"/>
    <w:rsid w:val="00A86477"/>
    <w:rsid w:val="00A867C4"/>
    <w:rsid w:val="00A86920"/>
    <w:rsid w:val="00A8698C"/>
    <w:rsid w:val="00A86A18"/>
    <w:rsid w:val="00A86DEC"/>
    <w:rsid w:val="00A86E61"/>
    <w:rsid w:val="00A8717C"/>
    <w:rsid w:val="00A87326"/>
    <w:rsid w:val="00A873E2"/>
    <w:rsid w:val="00A8760C"/>
    <w:rsid w:val="00A87768"/>
    <w:rsid w:val="00A877B0"/>
    <w:rsid w:val="00A87B9E"/>
    <w:rsid w:val="00A90146"/>
    <w:rsid w:val="00A90461"/>
    <w:rsid w:val="00A90690"/>
    <w:rsid w:val="00A906CB"/>
    <w:rsid w:val="00A90859"/>
    <w:rsid w:val="00A90D78"/>
    <w:rsid w:val="00A90EF4"/>
    <w:rsid w:val="00A90EFB"/>
    <w:rsid w:val="00A90F2B"/>
    <w:rsid w:val="00A911FB"/>
    <w:rsid w:val="00A912B4"/>
    <w:rsid w:val="00A91386"/>
    <w:rsid w:val="00A91484"/>
    <w:rsid w:val="00A915C3"/>
    <w:rsid w:val="00A919C1"/>
    <w:rsid w:val="00A91AFE"/>
    <w:rsid w:val="00A91B2E"/>
    <w:rsid w:val="00A91EEE"/>
    <w:rsid w:val="00A9231A"/>
    <w:rsid w:val="00A923AE"/>
    <w:rsid w:val="00A92434"/>
    <w:rsid w:val="00A924EF"/>
    <w:rsid w:val="00A925E9"/>
    <w:rsid w:val="00A92681"/>
    <w:rsid w:val="00A927B8"/>
    <w:rsid w:val="00A92876"/>
    <w:rsid w:val="00A92EE1"/>
    <w:rsid w:val="00A930BB"/>
    <w:rsid w:val="00A930E5"/>
    <w:rsid w:val="00A9312C"/>
    <w:rsid w:val="00A938E0"/>
    <w:rsid w:val="00A93A7F"/>
    <w:rsid w:val="00A93E04"/>
    <w:rsid w:val="00A93E81"/>
    <w:rsid w:val="00A944EF"/>
    <w:rsid w:val="00A94812"/>
    <w:rsid w:val="00A94D56"/>
    <w:rsid w:val="00A94FB9"/>
    <w:rsid w:val="00A95C38"/>
    <w:rsid w:val="00A95D51"/>
    <w:rsid w:val="00A95F09"/>
    <w:rsid w:val="00A95F62"/>
    <w:rsid w:val="00A961B7"/>
    <w:rsid w:val="00A96565"/>
    <w:rsid w:val="00A96588"/>
    <w:rsid w:val="00A968AA"/>
    <w:rsid w:val="00A96F6C"/>
    <w:rsid w:val="00A970C3"/>
    <w:rsid w:val="00A971E7"/>
    <w:rsid w:val="00A9720C"/>
    <w:rsid w:val="00A979DC"/>
    <w:rsid w:val="00A97C1E"/>
    <w:rsid w:val="00A97D15"/>
    <w:rsid w:val="00A97EB3"/>
    <w:rsid w:val="00AA014E"/>
    <w:rsid w:val="00AA0351"/>
    <w:rsid w:val="00AA0382"/>
    <w:rsid w:val="00AA073C"/>
    <w:rsid w:val="00AA09BD"/>
    <w:rsid w:val="00AA0C1D"/>
    <w:rsid w:val="00AA0D9C"/>
    <w:rsid w:val="00AA0F0B"/>
    <w:rsid w:val="00AA128E"/>
    <w:rsid w:val="00AA145A"/>
    <w:rsid w:val="00AA1742"/>
    <w:rsid w:val="00AA1765"/>
    <w:rsid w:val="00AA1811"/>
    <w:rsid w:val="00AA181A"/>
    <w:rsid w:val="00AA1A99"/>
    <w:rsid w:val="00AA1AEF"/>
    <w:rsid w:val="00AA201B"/>
    <w:rsid w:val="00AA2099"/>
    <w:rsid w:val="00AA25AD"/>
    <w:rsid w:val="00AA28F5"/>
    <w:rsid w:val="00AA2F65"/>
    <w:rsid w:val="00AA311E"/>
    <w:rsid w:val="00AA324E"/>
    <w:rsid w:val="00AA3B4B"/>
    <w:rsid w:val="00AA3D1C"/>
    <w:rsid w:val="00AA3DE7"/>
    <w:rsid w:val="00AA3EB8"/>
    <w:rsid w:val="00AA40A8"/>
    <w:rsid w:val="00AA4131"/>
    <w:rsid w:val="00AA4307"/>
    <w:rsid w:val="00AA48EA"/>
    <w:rsid w:val="00AA4B26"/>
    <w:rsid w:val="00AA4F45"/>
    <w:rsid w:val="00AA53B6"/>
    <w:rsid w:val="00AA554C"/>
    <w:rsid w:val="00AA5584"/>
    <w:rsid w:val="00AA57E5"/>
    <w:rsid w:val="00AA59F9"/>
    <w:rsid w:val="00AA5E2B"/>
    <w:rsid w:val="00AA6323"/>
    <w:rsid w:val="00AA65A2"/>
    <w:rsid w:val="00AA6820"/>
    <w:rsid w:val="00AA6A25"/>
    <w:rsid w:val="00AA7130"/>
    <w:rsid w:val="00AA7707"/>
    <w:rsid w:val="00AA77DC"/>
    <w:rsid w:val="00AA7E97"/>
    <w:rsid w:val="00AB0392"/>
    <w:rsid w:val="00AB0813"/>
    <w:rsid w:val="00AB094A"/>
    <w:rsid w:val="00AB0B39"/>
    <w:rsid w:val="00AB0B78"/>
    <w:rsid w:val="00AB0D49"/>
    <w:rsid w:val="00AB0D86"/>
    <w:rsid w:val="00AB0DF8"/>
    <w:rsid w:val="00AB110F"/>
    <w:rsid w:val="00AB1187"/>
    <w:rsid w:val="00AB1BE2"/>
    <w:rsid w:val="00AB1E6F"/>
    <w:rsid w:val="00AB24B3"/>
    <w:rsid w:val="00AB27C4"/>
    <w:rsid w:val="00AB28FD"/>
    <w:rsid w:val="00AB2A4B"/>
    <w:rsid w:val="00AB2AEB"/>
    <w:rsid w:val="00AB2B9A"/>
    <w:rsid w:val="00AB2BAA"/>
    <w:rsid w:val="00AB2CDA"/>
    <w:rsid w:val="00AB2D10"/>
    <w:rsid w:val="00AB33C6"/>
    <w:rsid w:val="00AB35F3"/>
    <w:rsid w:val="00AB3704"/>
    <w:rsid w:val="00AB370A"/>
    <w:rsid w:val="00AB390B"/>
    <w:rsid w:val="00AB3EB8"/>
    <w:rsid w:val="00AB3EDC"/>
    <w:rsid w:val="00AB4441"/>
    <w:rsid w:val="00AB44CF"/>
    <w:rsid w:val="00AB472A"/>
    <w:rsid w:val="00AB47B2"/>
    <w:rsid w:val="00AB487C"/>
    <w:rsid w:val="00AB4922"/>
    <w:rsid w:val="00AB493F"/>
    <w:rsid w:val="00AB4B2C"/>
    <w:rsid w:val="00AB4CD8"/>
    <w:rsid w:val="00AB51BC"/>
    <w:rsid w:val="00AB51ED"/>
    <w:rsid w:val="00AB569F"/>
    <w:rsid w:val="00AB5FBD"/>
    <w:rsid w:val="00AB62AA"/>
    <w:rsid w:val="00AB62C8"/>
    <w:rsid w:val="00AB657F"/>
    <w:rsid w:val="00AB6740"/>
    <w:rsid w:val="00AB6A71"/>
    <w:rsid w:val="00AB6AD1"/>
    <w:rsid w:val="00AB6C09"/>
    <w:rsid w:val="00AB7044"/>
    <w:rsid w:val="00AB71FC"/>
    <w:rsid w:val="00AB769D"/>
    <w:rsid w:val="00AB76AB"/>
    <w:rsid w:val="00AB7896"/>
    <w:rsid w:val="00AB79BF"/>
    <w:rsid w:val="00AC05B9"/>
    <w:rsid w:val="00AC0790"/>
    <w:rsid w:val="00AC0953"/>
    <w:rsid w:val="00AC0A90"/>
    <w:rsid w:val="00AC0DCF"/>
    <w:rsid w:val="00AC0E22"/>
    <w:rsid w:val="00AC1220"/>
    <w:rsid w:val="00AC1D79"/>
    <w:rsid w:val="00AC2190"/>
    <w:rsid w:val="00AC21C9"/>
    <w:rsid w:val="00AC2243"/>
    <w:rsid w:val="00AC243B"/>
    <w:rsid w:val="00AC29C6"/>
    <w:rsid w:val="00AC2AD4"/>
    <w:rsid w:val="00AC2D2A"/>
    <w:rsid w:val="00AC2DC4"/>
    <w:rsid w:val="00AC37B4"/>
    <w:rsid w:val="00AC3BF8"/>
    <w:rsid w:val="00AC3DD6"/>
    <w:rsid w:val="00AC3F7D"/>
    <w:rsid w:val="00AC3FF0"/>
    <w:rsid w:val="00AC4050"/>
    <w:rsid w:val="00AC44FA"/>
    <w:rsid w:val="00AC45D9"/>
    <w:rsid w:val="00AC4944"/>
    <w:rsid w:val="00AC4998"/>
    <w:rsid w:val="00AC49B4"/>
    <w:rsid w:val="00AC4AA7"/>
    <w:rsid w:val="00AC4D6A"/>
    <w:rsid w:val="00AC4D8D"/>
    <w:rsid w:val="00AC4EC4"/>
    <w:rsid w:val="00AC52D9"/>
    <w:rsid w:val="00AC53FA"/>
    <w:rsid w:val="00AC56D4"/>
    <w:rsid w:val="00AC57BE"/>
    <w:rsid w:val="00AC59F5"/>
    <w:rsid w:val="00AC5AED"/>
    <w:rsid w:val="00AC5B7A"/>
    <w:rsid w:val="00AC5D0E"/>
    <w:rsid w:val="00AC5E73"/>
    <w:rsid w:val="00AC63E9"/>
    <w:rsid w:val="00AC65E6"/>
    <w:rsid w:val="00AC68C7"/>
    <w:rsid w:val="00AC69D4"/>
    <w:rsid w:val="00AC6BD3"/>
    <w:rsid w:val="00AC6C27"/>
    <w:rsid w:val="00AC6C49"/>
    <w:rsid w:val="00AC6F25"/>
    <w:rsid w:val="00AC7244"/>
    <w:rsid w:val="00AC72F0"/>
    <w:rsid w:val="00AC744C"/>
    <w:rsid w:val="00AC7758"/>
    <w:rsid w:val="00AC77D0"/>
    <w:rsid w:val="00AC7CA9"/>
    <w:rsid w:val="00AC7EB1"/>
    <w:rsid w:val="00AD0085"/>
    <w:rsid w:val="00AD0126"/>
    <w:rsid w:val="00AD04FA"/>
    <w:rsid w:val="00AD0685"/>
    <w:rsid w:val="00AD095B"/>
    <w:rsid w:val="00AD09B6"/>
    <w:rsid w:val="00AD09C0"/>
    <w:rsid w:val="00AD0B8F"/>
    <w:rsid w:val="00AD0CA8"/>
    <w:rsid w:val="00AD0DB1"/>
    <w:rsid w:val="00AD0E97"/>
    <w:rsid w:val="00AD0EB5"/>
    <w:rsid w:val="00AD0EC6"/>
    <w:rsid w:val="00AD0F2C"/>
    <w:rsid w:val="00AD1005"/>
    <w:rsid w:val="00AD118D"/>
    <w:rsid w:val="00AD1767"/>
    <w:rsid w:val="00AD19EB"/>
    <w:rsid w:val="00AD1A49"/>
    <w:rsid w:val="00AD1AE6"/>
    <w:rsid w:val="00AD1B0A"/>
    <w:rsid w:val="00AD1D7A"/>
    <w:rsid w:val="00AD1DB4"/>
    <w:rsid w:val="00AD23F7"/>
    <w:rsid w:val="00AD2998"/>
    <w:rsid w:val="00AD2DF1"/>
    <w:rsid w:val="00AD346D"/>
    <w:rsid w:val="00AD36A6"/>
    <w:rsid w:val="00AD3D7C"/>
    <w:rsid w:val="00AD4581"/>
    <w:rsid w:val="00AD4C93"/>
    <w:rsid w:val="00AD4CC3"/>
    <w:rsid w:val="00AD4D62"/>
    <w:rsid w:val="00AD4E70"/>
    <w:rsid w:val="00AD4E9E"/>
    <w:rsid w:val="00AD5024"/>
    <w:rsid w:val="00AD541B"/>
    <w:rsid w:val="00AD569A"/>
    <w:rsid w:val="00AD5768"/>
    <w:rsid w:val="00AD5DAA"/>
    <w:rsid w:val="00AD6055"/>
    <w:rsid w:val="00AD612F"/>
    <w:rsid w:val="00AD61C7"/>
    <w:rsid w:val="00AD68FE"/>
    <w:rsid w:val="00AD6C45"/>
    <w:rsid w:val="00AD6C5B"/>
    <w:rsid w:val="00AD6CE2"/>
    <w:rsid w:val="00AD6F65"/>
    <w:rsid w:val="00AD706A"/>
    <w:rsid w:val="00AD711B"/>
    <w:rsid w:val="00AD7293"/>
    <w:rsid w:val="00AD731C"/>
    <w:rsid w:val="00AD73CC"/>
    <w:rsid w:val="00AD75FD"/>
    <w:rsid w:val="00AD7765"/>
    <w:rsid w:val="00AD782A"/>
    <w:rsid w:val="00AD78F9"/>
    <w:rsid w:val="00AD79D5"/>
    <w:rsid w:val="00AD7A1E"/>
    <w:rsid w:val="00AD7A45"/>
    <w:rsid w:val="00AD7A87"/>
    <w:rsid w:val="00AD7BFD"/>
    <w:rsid w:val="00AE008C"/>
    <w:rsid w:val="00AE066F"/>
    <w:rsid w:val="00AE071B"/>
    <w:rsid w:val="00AE16B7"/>
    <w:rsid w:val="00AE1EA8"/>
    <w:rsid w:val="00AE1FE7"/>
    <w:rsid w:val="00AE2106"/>
    <w:rsid w:val="00AE21CC"/>
    <w:rsid w:val="00AE22E4"/>
    <w:rsid w:val="00AE2503"/>
    <w:rsid w:val="00AE2632"/>
    <w:rsid w:val="00AE27D5"/>
    <w:rsid w:val="00AE28DE"/>
    <w:rsid w:val="00AE28E4"/>
    <w:rsid w:val="00AE2B50"/>
    <w:rsid w:val="00AE3255"/>
    <w:rsid w:val="00AE3292"/>
    <w:rsid w:val="00AE341B"/>
    <w:rsid w:val="00AE34F0"/>
    <w:rsid w:val="00AE35DE"/>
    <w:rsid w:val="00AE3675"/>
    <w:rsid w:val="00AE3709"/>
    <w:rsid w:val="00AE3B48"/>
    <w:rsid w:val="00AE3B4D"/>
    <w:rsid w:val="00AE3F9A"/>
    <w:rsid w:val="00AE416A"/>
    <w:rsid w:val="00AE4215"/>
    <w:rsid w:val="00AE5A4C"/>
    <w:rsid w:val="00AE5B15"/>
    <w:rsid w:val="00AE5D18"/>
    <w:rsid w:val="00AE5D72"/>
    <w:rsid w:val="00AE617E"/>
    <w:rsid w:val="00AE6209"/>
    <w:rsid w:val="00AE62C4"/>
    <w:rsid w:val="00AE648A"/>
    <w:rsid w:val="00AE659B"/>
    <w:rsid w:val="00AE678F"/>
    <w:rsid w:val="00AE6A12"/>
    <w:rsid w:val="00AE6BE9"/>
    <w:rsid w:val="00AE6C2E"/>
    <w:rsid w:val="00AE6E43"/>
    <w:rsid w:val="00AE6FB4"/>
    <w:rsid w:val="00AE7015"/>
    <w:rsid w:val="00AE7186"/>
    <w:rsid w:val="00AE7246"/>
    <w:rsid w:val="00AE74C5"/>
    <w:rsid w:val="00AE77F1"/>
    <w:rsid w:val="00AE7819"/>
    <w:rsid w:val="00AF02D7"/>
    <w:rsid w:val="00AF02FC"/>
    <w:rsid w:val="00AF085A"/>
    <w:rsid w:val="00AF0ADB"/>
    <w:rsid w:val="00AF0BEF"/>
    <w:rsid w:val="00AF0D1B"/>
    <w:rsid w:val="00AF122E"/>
    <w:rsid w:val="00AF1303"/>
    <w:rsid w:val="00AF133A"/>
    <w:rsid w:val="00AF1C0A"/>
    <w:rsid w:val="00AF2076"/>
    <w:rsid w:val="00AF209D"/>
    <w:rsid w:val="00AF21FF"/>
    <w:rsid w:val="00AF2403"/>
    <w:rsid w:val="00AF25D1"/>
    <w:rsid w:val="00AF2624"/>
    <w:rsid w:val="00AF2851"/>
    <w:rsid w:val="00AF29B6"/>
    <w:rsid w:val="00AF2B1B"/>
    <w:rsid w:val="00AF2F4A"/>
    <w:rsid w:val="00AF38BC"/>
    <w:rsid w:val="00AF3D10"/>
    <w:rsid w:val="00AF3D3F"/>
    <w:rsid w:val="00AF3E40"/>
    <w:rsid w:val="00AF3E9F"/>
    <w:rsid w:val="00AF4116"/>
    <w:rsid w:val="00AF41EB"/>
    <w:rsid w:val="00AF45A9"/>
    <w:rsid w:val="00AF475A"/>
    <w:rsid w:val="00AF4772"/>
    <w:rsid w:val="00AF47E7"/>
    <w:rsid w:val="00AF4BF5"/>
    <w:rsid w:val="00AF4C60"/>
    <w:rsid w:val="00AF4D16"/>
    <w:rsid w:val="00AF4DC7"/>
    <w:rsid w:val="00AF507C"/>
    <w:rsid w:val="00AF50A9"/>
    <w:rsid w:val="00AF5314"/>
    <w:rsid w:val="00AF5A8D"/>
    <w:rsid w:val="00AF5E2A"/>
    <w:rsid w:val="00AF61E9"/>
    <w:rsid w:val="00AF65B8"/>
    <w:rsid w:val="00AF66CE"/>
    <w:rsid w:val="00AF6D04"/>
    <w:rsid w:val="00AF7184"/>
    <w:rsid w:val="00AF7518"/>
    <w:rsid w:val="00AF7578"/>
    <w:rsid w:val="00AF76D0"/>
    <w:rsid w:val="00AF7AC9"/>
    <w:rsid w:val="00AF7B8B"/>
    <w:rsid w:val="00AF7D7E"/>
    <w:rsid w:val="00AF7F99"/>
    <w:rsid w:val="00B002A9"/>
    <w:rsid w:val="00B00538"/>
    <w:rsid w:val="00B006AD"/>
    <w:rsid w:val="00B00704"/>
    <w:rsid w:val="00B00945"/>
    <w:rsid w:val="00B00A0E"/>
    <w:rsid w:val="00B0131A"/>
    <w:rsid w:val="00B0145A"/>
    <w:rsid w:val="00B014E5"/>
    <w:rsid w:val="00B01619"/>
    <w:rsid w:val="00B0164D"/>
    <w:rsid w:val="00B016BB"/>
    <w:rsid w:val="00B01862"/>
    <w:rsid w:val="00B0189D"/>
    <w:rsid w:val="00B01B24"/>
    <w:rsid w:val="00B01B86"/>
    <w:rsid w:val="00B01F57"/>
    <w:rsid w:val="00B022A3"/>
    <w:rsid w:val="00B025AF"/>
    <w:rsid w:val="00B029F0"/>
    <w:rsid w:val="00B02BB8"/>
    <w:rsid w:val="00B02E74"/>
    <w:rsid w:val="00B02EE4"/>
    <w:rsid w:val="00B030CF"/>
    <w:rsid w:val="00B0324A"/>
    <w:rsid w:val="00B033A8"/>
    <w:rsid w:val="00B03436"/>
    <w:rsid w:val="00B03582"/>
    <w:rsid w:val="00B0361E"/>
    <w:rsid w:val="00B0391A"/>
    <w:rsid w:val="00B039A7"/>
    <w:rsid w:val="00B0408C"/>
    <w:rsid w:val="00B040E3"/>
    <w:rsid w:val="00B04121"/>
    <w:rsid w:val="00B04224"/>
    <w:rsid w:val="00B049A0"/>
    <w:rsid w:val="00B04B56"/>
    <w:rsid w:val="00B04C56"/>
    <w:rsid w:val="00B04CCC"/>
    <w:rsid w:val="00B04D91"/>
    <w:rsid w:val="00B04E8D"/>
    <w:rsid w:val="00B04EA8"/>
    <w:rsid w:val="00B051E2"/>
    <w:rsid w:val="00B05222"/>
    <w:rsid w:val="00B05682"/>
    <w:rsid w:val="00B056D1"/>
    <w:rsid w:val="00B05717"/>
    <w:rsid w:val="00B05991"/>
    <w:rsid w:val="00B059B4"/>
    <w:rsid w:val="00B05C00"/>
    <w:rsid w:val="00B06085"/>
    <w:rsid w:val="00B06169"/>
    <w:rsid w:val="00B06797"/>
    <w:rsid w:val="00B06829"/>
    <w:rsid w:val="00B06A2F"/>
    <w:rsid w:val="00B06E23"/>
    <w:rsid w:val="00B07041"/>
    <w:rsid w:val="00B070B3"/>
    <w:rsid w:val="00B070B5"/>
    <w:rsid w:val="00B07503"/>
    <w:rsid w:val="00B07547"/>
    <w:rsid w:val="00B07CDD"/>
    <w:rsid w:val="00B1006D"/>
    <w:rsid w:val="00B100D6"/>
    <w:rsid w:val="00B100F7"/>
    <w:rsid w:val="00B103D7"/>
    <w:rsid w:val="00B1051C"/>
    <w:rsid w:val="00B106D8"/>
    <w:rsid w:val="00B106EB"/>
    <w:rsid w:val="00B10B1E"/>
    <w:rsid w:val="00B1177F"/>
    <w:rsid w:val="00B11835"/>
    <w:rsid w:val="00B11980"/>
    <w:rsid w:val="00B11BC8"/>
    <w:rsid w:val="00B11BF5"/>
    <w:rsid w:val="00B11FBD"/>
    <w:rsid w:val="00B123D5"/>
    <w:rsid w:val="00B124F8"/>
    <w:rsid w:val="00B125E0"/>
    <w:rsid w:val="00B12639"/>
    <w:rsid w:val="00B12931"/>
    <w:rsid w:val="00B12959"/>
    <w:rsid w:val="00B12BFC"/>
    <w:rsid w:val="00B12E0E"/>
    <w:rsid w:val="00B1332A"/>
    <w:rsid w:val="00B137DA"/>
    <w:rsid w:val="00B13802"/>
    <w:rsid w:val="00B13A51"/>
    <w:rsid w:val="00B13B8E"/>
    <w:rsid w:val="00B13CA2"/>
    <w:rsid w:val="00B14248"/>
    <w:rsid w:val="00B146AF"/>
    <w:rsid w:val="00B14868"/>
    <w:rsid w:val="00B14B93"/>
    <w:rsid w:val="00B14E99"/>
    <w:rsid w:val="00B14EAE"/>
    <w:rsid w:val="00B150F2"/>
    <w:rsid w:val="00B1520A"/>
    <w:rsid w:val="00B15260"/>
    <w:rsid w:val="00B1531B"/>
    <w:rsid w:val="00B1547E"/>
    <w:rsid w:val="00B15CC2"/>
    <w:rsid w:val="00B1608A"/>
    <w:rsid w:val="00B160FE"/>
    <w:rsid w:val="00B16206"/>
    <w:rsid w:val="00B1624C"/>
    <w:rsid w:val="00B163C7"/>
    <w:rsid w:val="00B16668"/>
    <w:rsid w:val="00B167BB"/>
    <w:rsid w:val="00B172DB"/>
    <w:rsid w:val="00B175A9"/>
    <w:rsid w:val="00B17602"/>
    <w:rsid w:val="00B17BF6"/>
    <w:rsid w:val="00B17C43"/>
    <w:rsid w:val="00B17C5F"/>
    <w:rsid w:val="00B2005F"/>
    <w:rsid w:val="00B201CD"/>
    <w:rsid w:val="00B20317"/>
    <w:rsid w:val="00B206A0"/>
    <w:rsid w:val="00B20A44"/>
    <w:rsid w:val="00B20A60"/>
    <w:rsid w:val="00B20F43"/>
    <w:rsid w:val="00B20FC6"/>
    <w:rsid w:val="00B21176"/>
    <w:rsid w:val="00B21381"/>
    <w:rsid w:val="00B217FF"/>
    <w:rsid w:val="00B2189D"/>
    <w:rsid w:val="00B21AD6"/>
    <w:rsid w:val="00B21C04"/>
    <w:rsid w:val="00B222C0"/>
    <w:rsid w:val="00B22362"/>
    <w:rsid w:val="00B22967"/>
    <w:rsid w:val="00B22A9D"/>
    <w:rsid w:val="00B22C87"/>
    <w:rsid w:val="00B22D7B"/>
    <w:rsid w:val="00B230B8"/>
    <w:rsid w:val="00B233EC"/>
    <w:rsid w:val="00B2345B"/>
    <w:rsid w:val="00B23811"/>
    <w:rsid w:val="00B238DD"/>
    <w:rsid w:val="00B23DDD"/>
    <w:rsid w:val="00B241FA"/>
    <w:rsid w:val="00B2473D"/>
    <w:rsid w:val="00B2487B"/>
    <w:rsid w:val="00B24CA4"/>
    <w:rsid w:val="00B24D6B"/>
    <w:rsid w:val="00B24EDA"/>
    <w:rsid w:val="00B25113"/>
    <w:rsid w:val="00B252C7"/>
    <w:rsid w:val="00B25624"/>
    <w:rsid w:val="00B256E8"/>
    <w:rsid w:val="00B25814"/>
    <w:rsid w:val="00B25A3E"/>
    <w:rsid w:val="00B25AD4"/>
    <w:rsid w:val="00B25C80"/>
    <w:rsid w:val="00B25D0A"/>
    <w:rsid w:val="00B25E0B"/>
    <w:rsid w:val="00B25E8D"/>
    <w:rsid w:val="00B25F7E"/>
    <w:rsid w:val="00B261FB"/>
    <w:rsid w:val="00B263E8"/>
    <w:rsid w:val="00B264E4"/>
    <w:rsid w:val="00B26637"/>
    <w:rsid w:val="00B26739"/>
    <w:rsid w:val="00B2688A"/>
    <w:rsid w:val="00B26AA0"/>
    <w:rsid w:val="00B26B5A"/>
    <w:rsid w:val="00B26D08"/>
    <w:rsid w:val="00B26F94"/>
    <w:rsid w:val="00B27007"/>
    <w:rsid w:val="00B27016"/>
    <w:rsid w:val="00B2711C"/>
    <w:rsid w:val="00B272F2"/>
    <w:rsid w:val="00B275AD"/>
    <w:rsid w:val="00B27788"/>
    <w:rsid w:val="00B27998"/>
    <w:rsid w:val="00B27F09"/>
    <w:rsid w:val="00B27F7D"/>
    <w:rsid w:val="00B30581"/>
    <w:rsid w:val="00B30BAB"/>
    <w:rsid w:val="00B31560"/>
    <w:rsid w:val="00B316B0"/>
    <w:rsid w:val="00B317E9"/>
    <w:rsid w:val="00B319CC"/>
    <w:rsid w:val="00B32252"/>
    <w:rsid w:val="00B322CF"/>
    <w:rsid w:val="00B3230B"/>
    <w:rsid w:val="00B3239D"/>
    <w:rsid w:val="00B32401"/>
    <w:rsid w:val="00B3243B"/>
    <w:rsid w:val="00B32529"/>
    <w:rsid w:val="00B326A3"/>
    <w:rsid w:val="00B32ADE"/>
    <w:rsid w:val="00B32BD9"/>
    <w:rsid w:val="00B32D0D"/>
    <w:rsid w:val="00B32E7D"/>
    <w:rsid w:val="00B330C5"/>
    <w:rsid w:val="00B332A3"/>
    <w:rsid w:val="00B33769"/>
    <w:rsid w:val="00B3413A"/>
    <w:rsid w:val="00B34332"/>
    <w:rsid w:val="00B3440D"/>
    <w:rsid w:val="00B34490"/>
    <w:rsid w:val="00B35125"/>
    <w:rsid w:val="00B3552E"/>
    <w:rsid w:val="00B355AB"/>
    <w:rsid w:val="00B35986"/>
    <w:rsid w:val="00B35E6A"/>
    <w:rsid w:val="00B36083"/>
    <w:rsid w:val="00B36385"/>
    <w:rsid w:val="00B3656B"/>
    <w:rsid w:val="00B36811"/>
    <w:rsid w:val="00B36853"/>
    <w:rsid w:val="00B369A4"/>
    <w:rsid w:val="00B36C1E"/>
    <w:rsid w:val="00B36D69"/>
    <w:rsid w:val="00B36D90"/>
    <w:rsid w:val="00B36F43"/>
    <w:rsid w:val="00B37211"/>
    <w:rsid w:val="00B372C7"/>
    <w:rsid w:val="00B3748B"/>
    <w:rsid w:val="00B3778D"/>
    <w:rsid w:val="00B37865"/>
    <w:rsid w:val="00B3794D"/>
    <w:rsid w:val="00B37ADE"/>
    <w:rsid w:val="00B37B64"/>
    <w:rsid w:val="00B37C17"/>
    <w:rsid w:val="00B37D69"/>
    <w:rsid w:val="00B37F3F"/>
    <w:rsid w:val="00B40192"/>
    <w:rsid w:val="00B401DD"/>
    <w:rsid w:val="00B4022E"/>
    <w:rsid w:val="00B40272"/>
    <w:rsid w:val="00B403C9"/>
    <w:rsid w:val="00B40481"/>
    <w:rsid w:val="00B404A1"/>
    <w:rsid w:val="00B404F2"/>
    <w:rsid w:val="00B40813"/>
    <w:rsid w:val="00B409C2"/>
    <w:rsid w:val="00B40AA2"/>
    <w:rsid w:val="00B40F65"/>
    <w:rsid w:val="00B41357"/>
    <w:rsid w:val="00B41A1E"/>
    <w:rsid w:val="00B41B07"/>
    <w:rsid w:val="00B420DB"/>
    <w:rsid w:val="00B4218A"/>
    <w:rsid w:val="00B4258A"/>
    <w:rsid w:val="00B42C5A"/>
    <w:rsid w:val="00B42CFE"/>
    <w:rsid w:val="00B43012"/>
    <w:rsid w:val="00B430BA"/>
    <w:rsid w:val="00B43168"/>
    <w:rsid w:val="00B4327C"/>
    <w:rsid w:val="00B43340"/>
    <w:rsid w:val="00B43435"/>
    <w:rsid w:val="00B437DF"/>
    <w:rsid w:val="00B43BED"/>
    <w:rsid w:val="00B44252"/>
    <w:rsid w:val="00B44257"/>
    <w:rsid w:val="00B4435C"/>
    <w:rsid w:val="00B44415"/>
    <w:rsid w:val="00B44456"/>
    <w:rsid w:val="00B444A4"/>
    <w:rsid w:val="00B4461C"/>
    <w:rsid w:val="00B446AB"/>
    <w:rsid w:val="00B44966"/>
    <w:rsid w:val="00B449FE"/>
    <w:rsid w:val="00B44BFE"/>
    <w:rsid w:val="00B44D07"/>
    <w:rsid w:val="00B456FB"/>
    <w:rsid w:val="00B457EF"/>
    <w:rsid w:val="00B45ABB"/>
    <w:rsid w:val="00B45FE6"/>
    <w:rsid w:val="00B46082"/>
    <w:rsid w:val="00B460A7"/>
    <w:rsid w:val="00B46418"/>
    <w:rsid w:val="00B465AC"/>
    <w:rsid w:val="00B465D1"/>
    <w:rsid w:val="00B4675F"/>
    <w:rsid w:val="00B467D1"/>
    <w:rsid w:val="00B46B8C"/>
    <w:rsid w:val="00B47211"/>
    <w:rsid w:val="00B4737F"/>
    <w:rsid w:val="00B4738C"/>
    <w:rsid w:val="00B47C11"/>
    <w:rsid w:val="00B47C87"/>
    <w:rsid w:val="00B47E5F"/>
    <w:rsid w:val="00B47EBB"/>
    <w:rsid w:val="00B50575"/>
    <w:rsid w:val="00B512FF"/>
    <w:rsid w:val="00B51447"/>
    <w:rsid w:val="00B515E3"/>
    <w:rsid w:val="00B51991"/>
    <w:rsid w:val="00B51AC1"/>
    <w:rsid w:val="00B51DDA"/>
    <w:rsid w:val="00B52423"/>
    <w:rsid w:val="00B52692"/>
    <w:rsid w:val="00B52A5C"/>
    <w:rsid w:val="00B52AAC"/>
    <w:rsid w:val="00B52B14"/>
    <w:rsid w:val="00B52B83"/>
    <w:rsid w:val="00B52C97"/>
    <w:rsid w:val="00B52E65"/>
    <w:rsid w:val="00B5301F"/>
    <w:rsid w:val="00B533E5"/>
    <w:rsid w:val="00B53A20"/>
    <w:rsid w:val="00B53CFE"/>
    <w:rsid w:val="00B53E3B"/>
    <w:rsid w:val="00B53FEA"/>
    <w:rsid w:val="00B53FF6"/>
    <w:rsid w:val="00B54058"/>
    <w:rsid w:val="00B542E8"/>
    <w:rsid w:val="00B5488B"/>
    <w:rsid w:val="00B54913"/>
    <w:rsid w:val="00B54DFF"/>
    <w:rsid w:val="00B54EAA"/>
    <w:rsid w:val="00B54FCA"/>
    <w:rsid w:val="00B55482"/>
    <w:rsid w:val="00B5562D"/>
    <w:rsid w:val="00B55C6D"/>
    <w:rsid w:val="00B55E6A"/>
    <w:rsid w:val="00B56193"/>
    <w:rsid w:val="00B56323"/>
    <w:rsid w:val="00B5672D"/>
    <w:rsid w:val="00B5690E"/>
    <w:rsid w:val="00B56A14"/>
    <w:rsid w:val="00B56DC0"/>
    <w:rsid w:val="00B5708F"/>
    <w:rsid w:val="00B5717D"/>
    <w:rsid w:val="00B571A9"/>
    <w:rsid w:val="00B574E8"/>
    <w:rsid w:val="00B574ED"/>
    <w:rsid w:val="00B5753E"/>
    <w:rsid w:val="00B5764D"/>
    <w:rsid w:val="00B576B7"/>
    <w:rsid w:val="00B5784F"/>
    <w:rsid w:val="00B57C47"/>
    <w:rsid w:val="00B6029C"/>
    <w:rsid w:val="00B603E8"/>
    <w:rsid w:val="00B605C0"/>
    <w:rsid w:val="00B60A5D"/>
    <w:rsid w:val="00B612B6"/>
    <w:rsid w:val="00B61337"/>
    <w:rsid w:val="00B6138C"/>
    <w:rsid w:val="00B613A1"/>
    <w:rsid w:val="00B615C4"/>
    <w:rsid w:val="00B6173E"/>
    <w:rsid w:val="00B61A23"/>
    <w:rsid w:val="00B61EE4"/>
    <w:rsid w:val="00B62416"/>
    <w:rsid w:val="00B6260F"/>
    <w:rsid w:val="00B62638"/>
    <w:rsid w:val="00B6283F"/>
    <w:rsid w:val="00B6314A"/>
    <w:rsid w:val="00B635A1"/>
    <w:rsid w:val="00B6378E"/>
    <w:rsid w:val="00B63B66"/>
    <w:rsid w:val="00B63C8B"/>
    <w:rsid w:val="00B63D66"/>
    <w:rsid w:val="00B63E9B"/>
    <w:rsid w:val="00B63F58"/>
    <w:rsid w:val="00B640B6"/>
    <w:rsid w:val="00B64431"/>
    <w:rsid w:val="00B645FB"/>
    <w:rsid w:val="00B64C53"/>
    <w:rsid w:val="00B64CDF"/>
    <w:rsid w:val="00B64D40"/>
    <w:rsid w:val="00B64EE5"/>
    <w:rsid w:val="00B65187"/>
    <w:rsid w:val="00B65661"/>
    <w:rsid w:val="00B65959"/>
    <w:rsid w:val="00B65BD6"/>
    <w:rsid w:val="00B65DFE"/>
    <w:rsid w:val="00B65F8F"/>
    <w:rsid w:val="00B664B6"/>
    <w:rsid w:val="00B66832"/>
    <w:rsid w:val="00B668CA"/>
    <w:rsid w:val="00B669F6"/>
    <w:rsid w:val="00B66C5A"/>
    <w:rsid w:val="00B66C90"/>
    <w:rsid w:val="00B66E38"/>
    <w:rsid w:val="00B67255"/>
    <w:rsid w:val="00B6731D"/>
    <w:rsid w:val="00B6734D"/>
    <w:rsid w:val="00B67859"/>
    <w:rsid w:val="00B67A05"/>
    <w:rsid w:val="00B67FE4"/>
    <w:rsid w:val="00B7014A"/>
    <w:rsid w:val="00B70304"/>
    <w:rsid w:val="00B70348"/>
    <w:rsid w:val="00B704D9"/>
    <w:rsid w:val="00B706D7"/>
    <w:rsid w:val="00B70894"/>
    <w:rsid w:val="00B708C9"/>
    <w:rsid w:val="00B70FB5"/>
    <w:rsid w:val="00B710EB"/>
    <w:rsid w:val="00B71130"/>
    <w:rsid w:val="00B7155D"/>
    <w:rsid w:val="00B71766"/>
    <w:rsid w:val="00B71822"/>
    <w:rsid w:val="00B718D8"/>
    <w:rsid w:val="00B71DB6"/>
    <w:rsid w:val="00B721EE"/>
    <w:rsid w:val="00B7221A"/>
    <w:rsid w:val="00B7223D"/>
    <w:rsid w:val="00B72468"/>
    <w:rsid w:val="00B7297A"/>
    <w:rsid w:val="00B72B1C"/>
    <w:rsid w:val="00B72B21"/>
    <w:rsid w:val="00B72D9B"/>
    <w:rsid w:val="00B72E47"/>
    <w:rsid w:val="00B73165"/>
    <w:rsid w:val="00B7399D"/>
    <w:rsid w:val="00B73AC0"/>
    <w:rsid w:val="00B73D21"/>
    <w:rsid w:val="00B73FD9"/>
    <w:rsid w:val="00B74B39"/>
    <w:rsid w:val="00B74DEE"/>
    <w:rsid w:val="00B74E01"/>
    <w:rsid w:val="00B74FAB"/>
    <w:rsid w:val="00B75078"/>
    <w:rsid w:val="00B759FD"/>
    <w:rsid w:val="00B75A44"/>
    <w:rsid w:val="00B75AB3"/>
    <w:rsid w:val="00B75AEF"/>
    <w:rsid w:val="00B762E8"/>
    <w:rsid w:val="00B76628"/>
    <w:rsid w:val="00B76A18"/>
    <w:rsid w:val="00B76A4F"/>
    <w:rsid w:val="00B76E90"/>
    <w:rsid w:val="00B7701D"/>
    <w:rsid w:val="00B7759C"/>
    <w:rsid w:val="00B77640"/>
    <w:rsid w:val="00B779D1"/>
    <w:rsid w:val="00B77C02"/>
    <w:rsid w:val="00B77D0E"/>
    <w:rsid w:val="00B8012F"/>
    <w:rsid w:val="00B80138"/>
    <w:rsid w:val="00B8016B"/>
    <w:rsid w:val="00B803E2"/>
    <w:rsid w:val="00B80553"/>
    <w:rsid w:val="00B80688"/>
    <w:rsid w:val="00B806E7"/>
    <w:rsid w:val="00B808C5"/>
    <w:rsid w:val="00B8093F"/>
    <w:rsid w:val="00B810B4"/>
    <w:rsid w:val="00B81108"/>
    <w:rsid w:val="00B813F9"/>
    <w:rsid w:val="00B81534"/>
    <w:rsid w:val="00B8192E"/>
    <w:rsid w:val="00B81D77"/>
    <w:rsid w:val="00B8216A"/>
    <w:rsid w:val="00B8225F"/>
    <w:rsid w:val="00B823E7"/>
    <w:rsid w:val="00B8276A"/>
    <w:rsid w:val="00B8296E"/>
    <w:rsid w:val="00B82A1B"/>
    <w:rsid w:val="00B82A83"/>
    <w:rsid w:val="00B82AF3"/>
    <w:rsid w:val="00B82C2B"/>
    <w:rsid w:val="00B82DF8"/>
    <w:rsid w:val="00B82EC5"/>
    <w:rsid w:val="00B82F9C"/>
    <w:rsid w:val="00B83035"/>
    <w:rsid w:val="00B830A6"/>
    <w:rsid w:val="00B8355F"/>
    <w:rsid w:val="00B83936"/>
    <w:rsid w:val="00B83A08"/>
    <w:rsid w:val="00B83AA2"/>
    <w:rsid w:val="00B83EB7"/>
    <w:rsid w:val="00B83FB8"/>
    <w:rsid w:val="00B84415"/>
    <w:rsid w:val="00B84430"/>
    <w:rsid w:val="00B84437"/>
    <w:rsid w:val="00B84517"/>
    <w:rsid w:val="00B84699"/>
    <w:rsid w:val="00B84768"/>
    <w:rsid w:val="00B84836"/>
    <w:rsid w:val="00B849C4"/>
    <w:rsid w:val="00B84A04"/>
    <w:rsid w:val="00B84A67"/>
    <w:rsid w:val="00B84CCC"/>
    <w:rsid w:val="00B85333"/>
    <w:rsid w:val="00B85457"/>
    <w:rsid w:val="00B85511"/>
    <w:rsid w:val="00B85693"/>
    <w:rsid w:val="00B8569D"/>
    <w:rsid w:val="00B8574E"/>
    <w:rsid w:val="00B857A9"/>
    <w:rsid w:val="00B857D1"/>
    <w:rsid w:val="00B8590B"/>
    <w:rsid w:val="00B85AAE"/>
    <w:rsid w:val="00B85AFC"/>
    <w:rsid w:val="00B85F90"/>
    <w:rsid w:val="00B8623F"/>
    <w:rsid w:val="00B86841"/>
    <w:rsid w:val="00B86893"/>
    <w:rsid w:val="00B871A8"/>
    <w:rsid w:val="00B871D4"/>
    <w:rsid w:val="00B87331"/>
    <w:rsid w:val="00B87759"/>
    <w:rsid w:val="00B87F5E"/>
    <w:rsid w:val="00B904B8"/>
    <w:rsid w:val="00B90553"/>
    <w:rsid w:val="00B90A09"/>
    <w:rsid w:val="00B90A20"/>
    <w:rsid w:val="00B90DAB"/>
    <w:rsid w:val="00B910D5"/>
    <w:rsid w:val="00B9123D"/>
    <w:rsid w:val="00B919FF"/>
    <w:rsid w:val="00B91BE3"/>
    <w:rsid w:val="00B91C27"/>
    <w:rsid w:val="00B91E45"/>
    <w:rsid w:val="00B91F12"/>
    <w:rsid w:val="00B91F7F"/>
    <w:rsid w:val="00B920FC"/>
    <w:rsid w:val="00B921A9"/>
    <w:rsid w:val="00B922A9"/>
    <w:rsid w:val="00B9231E"/>
    <w:rsid w:val="00B927B4"/>
    <w:rsid w:val="00B9287A"/>
    <w:rsid w:val="00B92901"/>
    <w:rsid w:val="00B92D01"/>
    <w:rsid w:val="00B92D2C"/>
    <w:rsid w:val="00B93348"/>
    <w:rsid w:val="00B9338B"/>
    <w:rsid w:val="00B93406"/>
    <w:rsid w:val="00B93599"/>
    <w:rsid w:val="00B93666"/>
    <w:rsid w:val="00B93889"/>
    <w:rsid w:val="00B93B26"/>
    <w:rsid w:val="00B93C3C"/>
    <w:rsid w:val="00B93CDD"/>
    <w:rsid w:val="00B93E92"/>
    <w:rsid w:val="00B9404C"/>
    <w:rsid w:val="00B94788"/>
    <w:rsid w:val="00B949F2"/>
    <w:rsid w:val="00B94E5F"/>
    <w:rsid w:val="00B94E78"/>
    <w:rsid w:val="00B9502B"/>
    <w:rsid w:val="00B95187"/>
    <w:rsid w:val="00B952C0"/>
    <w:rsid w:val="00B952FE"/>
    <w:rsid w:val="00B954E3"/>
    <w:rsid w:val="00B9554D"/>
    <w:rsid w:val="00B9557C"/>
    <w:rsid w:val="00B9560D"/>
    <w:rsid w:val="00B95734"/>
    <w:rsid w:val="00B96389"/>
    <w:rsid w:val="00B964C4"/>
    <w:rsid w:val="00B9664B"/>
    <w:rsid w:val="00B967E3"/>
    <w:rsid w:val="00B97228"/>
    <w:rsid w:val="00B975B4"/>
    <w:rsid w:val="00B9765D"/>
    <w:rsid w:val="00B97714"/>
    <w:rsid w:val="00B977FB"/>
    <w:rsid w:val="00B97974"/>
    <w:rsid w:val="00B97AD2"/>
    <w:rsid w:val="00B97B3B"/>
    <w:rsid w:val="00B97E29"/>
    <w:rsid w:val="00BA0103"/>
    <w:rsid w:val="00BA011C"/>
    <w:rsid w:val="00BA0153"/>
    <w:rsid w:val="00BA0283"/>
    <w:rsid w:val="00BA0427"/>
    <w:rsid w:val="00BA0439"/>
    <w:rsid w:val="00BA045D"/>
    <w:rsid w:val="00BA04AE"/>
    <w:rsid w:val="00BA050E"/>
    <w:rsid w:val="00BA0BB7"/>
    <w:rsid w:val="00BA0E2B"/>
    <w:rsid w:val="00BA10E0"/>
    <w:rsid w:val="00BA1181"/>
    <w:rsid w:val="00BA124F"/>
    <w:rsid w:val="00BA12C8"/>
    <w:rsid w:val="00BA14AC"/>
    <w:rsid w:val="00BA16F2"/>
    <w:rsid w:val="00BA1907"/>
    <w:rsid w:val="00BA1929"/>
    <w:rsid w:val="00BA1BB1"/>
    <w:rsid w:val="00BA1EFA"/>
    <w:rsid w:val="00BA1F4D"/>
    <w:rsid w:val="00BA1F56"/>
    <w:rsid w:val="00BA24D8"/>
    <w:rsid w:val="00BA2526"/>
    <w:rsid w:val="00BA2530"/>
    <w:rsid w:val="00BA2A4A"/>
    <w:rsid w:val="00BA3333"/>
    <w:rsid w:val="00BA3A75"/>
    <w:rsid w:val="00BA42E7"/>
    <w:rsid w:val="00BA43A9"/>
    <w:rsid w:val="00BA4AE7"/>
    <w:rsid w:val="00BA4F40"/>
    <w:rsid w:val="00BA50A7"/>
    <w:rsid w:val="00BA510F"/>
    <w:rsid w:val="00BA56CC"/>
    <w:rsid w:val="00BA57AB"/>
    <w:rsid w:val="00BA5974"/>
    <w:rsid w:val="00BA5AA7"/>
    <w:rsid w:val="00BA5EAD"/>
    <w:rsid w:val="00BA62EB"/>
    <w:rsid w:val="00BA64F4"/>
    <w:rsid w:val="00BA686E"/>
    <w:rsid w:val="00BA6B35"/>
    <w:rsid w:val="00BA718E"/>
    <w:rsid w:val="00BA7375"/>
    <w:rsid w:val="00BA73EC"/>
    <w:rsid w:val="00BA7698"/>
    <w:rsid w:val="00BA774F"/>
    <w:rsid w:val="00BA789A"/>
    <w:rsid w:val="00BA79F0"/>
    <w:rsid w:val="00BA7CB7"/>
    <w:rsid w:val="00BA7E3E"/>
    <w:rsid w:val="00BA7E9A"/>
    <w:rsid w:val="00BB01B3"/>
    <w:rsid w:val="00BB0593"/>
    <w:rsid w:val="00BB0B9E"/>
    <w:rsid w:val="00BB0BB4"/>
    <w:rsid w:val="00BB11A7"/>
    <w:rsid w:val="00BB15D1"/>
    <w:rsid w:val="00BB1806"/>
    <w:rsid w:val="00BB1BD8"/>
    <w:rsid w:val="00BB1CAE"/>
    <w:rsid w:val="00BB216F"/>
    <w:rsid w:val="00BB22E0"/>
    <w:rsid w:val="00BB23B6"/>
    <w:rsid w:val="00BB2740"/>
    <w:rsid w:val="00BB27B2"/>
    <w:rsid w:val="00BB2BAC"/>
    <w:rsid w:val="00BB2C8E"/>
    <w:rsid w:val="00BB2DA1"/>
    <w:rsid w:val="00BB2F5F"/>
    <w:rsid w:val="00BB34D5"/>
    <w:rsid w:val="00BB3851"/>
    <w:rsid w:val="00BB3B25"/>
    <w:rsid w:val="00BB3B56"/>
    <w:rsid w:val="00BB3B91"/>
    <w:rsid w:val="00BB3C58"/>
    <w:rsid w:val="00BB3C6E"/>
    <w:rsid w:val="00BB3D79"/>
    <w:rsid w:val="00BB3E93"/>
    <w:rsid w:val="00BB3F22"/>
    <w:rsid w:val="00BB4086"/>
    <w:rsid w:val="00BB4248"/>
    <w:rsid w:val="00BB4878"/>
    <w:rsid w:val="00BB4B9A"/>
    <w:rsid w:val="00BB4C33"/>
    <w:rsid w:val="00BB4CF9"/>
    <w:rsid w:val="00BB4D4F"/>
    <w:rsid w:val="00BB533F"/>
    <w:rsid w:val="00BB5902"/>
    <w:rsid w:val="00BB592C"/>
    <w:rsid w:val="00BB598A"/>
    <w:rsid w:val="00BB5A33"/>
    <w:rsid w:val="00BB5BC2"/>
    <w:rsid w:val="00BB5EDB"/>
    <w:rsid w:val="00BB5F07"/>
    <w:rsid w:val="00BB632A"/>
    <w:rsid w:val="00BB64D9"/>
    <w:rsid w:val="00BB6A1A"/>
    <w:rsid w:val="00BB6A6A"/>
    <w:rsid w:val="00BB6B10"/>
    <w:rsid w:val="00BB6C1D"/>
    <w:rsid w:val="00BB6F15"/>
    <w:rsid w:val="00BB711A"/>
    <w:rsid w:val="00BB7245"/>
    <w:rsid w:val="00BC0653"/>
    <w:rsid w:val="00BC07B5"/>
    <w:rsid w:val="00BC0CA7"/>
    <w:rsid w:val="00BC0E4A"/>
    <w:rsid w:val="00BC0F09"/>
    <w:rsid w:val="00BC1262"/>
    <w:rsid w:val="00BC12BD"/>
    <w:rsid w:val="00BC13F9"/>
    <w:rsid w:val="00BC14CB"/>
    <w:rsid w:val="00BC1501"/>
    <w:rsid w:val="00BC15AE"/>
    <w:rsid w:val="00BC1656"/>
    <w:rsid w:val="00BC1A64"/>
    <w:rsid w:val="00BC1CFD"/>
    <w:rsid w:val="00BC1F79"/>
    <w:rsid w:val="00BC21EF"/>
    <w:rsid w:val="00BC24DA"/>
    <w:rsid w:val="00BC265D"/>
    <w:rsid w:val="00BC2682"/>
    <w:rsid w:val="00BC26FB"/>
    <w:rsid w:val="00BC2A31"/>
    <w:rsid w:val="00BC2C0A"/>
    <w:rsid w:val="00BC2F91"/>
    <w:rsid w:val="00BC2FC2"/>
    <w:rsid w:val="00BC30AD"/>
    <w:rsid w:val="00BC32E2"/>
    <w:rsid w:val="00BC379E"/>
    <w:rsid w:val="00BC3977"/>
    <w:rsid w:val="00BC3B97"/>
    <w:rsid w:val="00BC3CF0"/>
    <w:rsid w:val="00BC3EB4"/>
    <w:rsid w:val="00BC3FBB"/>
    <w:rsid w:val="00BC4003"/>
    <w:rsid w:val="00BC445F"/>
    <w:rsid w:val="00BC4625"/>
    <w:rsid w:val="00BC4741"/>
    <w:rsid w:val="00BC4916"/>
    <w:rsid w:val="00BC4CBC"/>
    <w:rsid w:val="00BC4CFE"/>
    <w:rsid w:val="00BC50B8"/>
    <w:rsid w:val="00BC50EB"/>
    <w:rsid w:val="00BC5238"/>
    <w:rsid w:val="00BC64CB"/>
    <w:rsid w:val="00BC66F0"/>
    <w:rsid w:val="00BC67A0"/>
    <w:rsid w:val="00BC6985"/>
    <w:rsid w:val="00BC6B74"/>
    <w:rsid w:val="00BC6C3C"/>
    <w:rsid w:val="00BC6D02"/>
    <w:rsid w:val="00BC6EBF"/>
    <w:rsid w:val="00BC7AF1"/>
    <w:rsid w:val="00BC7BBE"/>
    <w:rsid w:val="00BC7D7B"/>
    <w:rsid w:val="00BC7F56"/>
    <w:rsid w:val="00BD027C"/>
    <w:rsid w:val="00BD04F5"/>
    <w:rsid w:val="00BD0658"/>
    <w:rsid w:val="00BD08BA"/>
    <w:rsid w:val="00BD09AD"/>
    <w:rsid w:val="00BD09FB"/>
    <w:rsid w:val="00BD0A96"/>
    <w:rsid w:val="00BD0C3D"/>
    <w:rsid w:val="00BD0DA1"/>
    <w:rsid w:val="00BD0E03"/>
    <w:rsid w:val="00BD0EFA"/>
    <w:rsid w:val="00BD118A"/>
    <w:rsid w:val="00BD127C"/>
    <w:rsid w:val="00BD1313"/>
    <w:rsid w:val="00BD154D"/>
    <w:rsid w:val="00BD1621"/>
    <w:rsid w:val="00BD164F"/>
    <w:rsid w:val="00BD17CD"/>
    <w:rsid w:val="00BD1920"/>
    <w:rsid w:val="00BD27B5"/>
    <w:rsid w:val="00BD27BD"/>
    <w:rsid w:val="00BD3148"/>
    <w:rsid w:val="00BD3294"/>
    <w:rsid w:val="00BD32A9"/>
    <w:rsid w:val="00BD3449"/>
    <w:rsid w:val="00BD4212"/>
    <w:rsid w:val="00BD42B8"/>
    <w:rsid w:val="00BD4A77"/>
    <w:rsid w:val="00BD4AA2"/>
    <w:rsid w:val="00BD52B5"/>
    <w:rsid w:val="00BD538C"/>
    <w:rsid w:val="00BD5853"/>
    <w:rsid w:val="00BD5C2F"/>
    <w:rsid w:val="00BD5CC4"/>
    <w:rsid w:val="00BD5DB2"/>
    <w:rsid w:val="00BD5DB3"/>
    <w:rsid w:val="00BD5E88"/>
    <w:rsid w:val="00BD5F06"/>
    <w:rsid w:val="00BD6077"/>
    <w:rsid w:val="00BD6117"/>
    <w:rsid w:val="00BD6587"/>
    <w:rsid w:val="00BD65BF"/>
    <w:rsid w:val="00BD68F5"/>
    <w:rsid w:val="00BD7248"/>
    <w:rsid w:val="00BD748D"/>
    <w:rsid w:val="00BD7809"/>
    <w:rsid w:val="00BD79F8"/>
    <w:rsid w:val="00BD7B40"/>
    <w:rsid w:val="00BD7E3F"/>
    <w:rsid w:val="00BE0044"/>
    <w:rsid w:val="00BE0384"/>
    <w:rsid w:val="00BE0BD3"/>
    <w:rsid w:val="00BE0C1A"/>
    <w:rsid w:val="00BE0DA0"/>
    <w:rsid w:val="00BE0EBA"/>
    <w:rsid w:val="00BE1093"/>
    <w:rsid w:val="00BE12BB"/>
    <w:rsid w:val="00BE133F"/>
    <w:rsid w:val="00BE1395"/>
    <w:rsid w:val="00BE1EDD"/>
    <w:rsid w:val="00BE22B0"/>
    <w:rsid w:val="00BE2A82"/>
    <w:rsid w:val="00BE2AAD"/>
    <w:rsid w:val="00BE35D2"/>
    <w:rsid w:val="00BE3868"/>
    <w:rsid w:val="00BE3914"/>
    <w:rsid w:val="00BE3B14"/>
    <w:rsid w:val="00BE3B6A"/>
    <w:rsid w:val="00BE3FBD"/>
    <w:rsid w:val="00BE423C"/>
    <w:rsid w:val="00BE4426"/>
    <w:rsid w:val="00BE4516"/>
    <w:rsid w:val="00BE469A"/>
    <w:rsid w:val="00BE4757"/>
    <w:rsid w:val="00BE481A"/>
    <w:rsid w:val="00BE49D9"/>
    <w:rsid w:val="00BE5144"/>
    <w:rsid w:val="00BE575D"/>
    <w:rsid w:val="00BE5A5A"/>
    <w:rsid w:val="00BE5E10"/>
    <w:rsid w:val="00BE5F05"/>
    <w:rsid w:val="00BE5F44"/>
    <w:rsid w:val="00BE67F5"/>
    <w:rsid w:val="00BE68D4"/>
    <w:rsid w:val="00BE6B5F"/>
    <w:rsid w:val="00BE6D70"/>
    <w:rsid w:val="00BE6F59"/>
    <w:rsid w:val="00BE70E3"/>
    <w:rsid w:val="00BE7402"/>
    <w:rsid w:val="00BE749D"/>
    <w:rsid w:val="00BE74E3"/>
    <w:rsid w:val="00BE77E0"/>
    <w:rsid w:val="00BE78F7"/>
    <w:rsid w:val="00BE7DE1"/>
    <w:rsid w:val="00BE7ED3"/>
    <w:rsid w:val="00BF0622"/>
    <w:rsid w:val="00BF074E"/>
    <w:rsid w:val="00BF0CCD"/>
    <w:rsid w:val="00BF147A"/>
    <w:rsid w:val="00BF14CD"/>
    <w:rsid w:val="00BF1CD9"/>
    <w:rsid w:val="00BF1D3F"/>
    <w:rsid w:val="00BF24A5"/>
    <w:rsid w:val="00BF2604"/>
    <w:rsid w:val="00BF286B"/>
    <w:rsid w:val="00BF287B"/>
    <w:rsid w:val="00BF2D83"/>
    <w:rsid w:val="00BF2EC1"/>
    <w:rsid w:val="00BF2FD2"/>
    <w:rsid w:val="00BF364F"/>
    <w:rsid w:val="00BF3682"/>
    <w:rsid w:val="00BF3738"/>
    <w:rsid w:val="00BF3746"/>
    <w:rsid w:val="00BF3861"/>
    <w:rsid w:val="00BF389B"/>
    <w:rsid w:val="00BF38BC"/>
    <w:rsid w:val="00BF393E"/>
    <w:rsid w:val="00BF399E"/>
    <w:rsid w:val="00BF39F7"/>
    <w:rsid w:val="00BF3AAC"/>
    <w:rsid w:val="00BF3AC4"/>
    <w:rsid w:val="00BF3D88"/>
    <w:rsid w:val="00BF3EB7"/>
    <w:rsid w:val="00BF3F71"/>
    <w:rsid w:val="00BF40E3"/>
    <w:rsid w:val="00BF4505"/>
    <w:rsid w:val="00BF4745"/>
    <w:rsid w:val="00BF4832"/>
    <w:rsid w:val="00BF4C0F"/>
    <w:rsid w:val="00BF4C65"/>
    <w:rsid w:val="00BF4D87"/>
    <w:rsid w:val="00BF4E0B"/>
    <w:rsid w:val="00BF4E6E"/>
    <w:rsid w:val="00BF52BA"/>
    <w:rsid w:val="00BF56A3"/>
    <w:rsid w:val="00BF59AD"/>
    <w:rsid w:val="00BF59FE"/>
    <w:rsid w:val="00BF5F19"/>
    <w:rsid w:val="00BF5F93"/>
    <w:rsid w:val="00BF62C4"/>
    <w:rsid w:val="00BF63BA"/>
    <w:rsid w:val="00BF6822"/>
    <w:rsid w:val="00BF691A"/>
    <w:rsid w:val="00BF6B03"/>
    <w:rsid w:val="00BF6B13"/>
    <w:rsid w:val="00BF6C29"/>
    <w:rsid w:val="00BF6FF5"/>
    <w:rsid w:val="00BF705B"/>
    <w:rsid w:val="00BF77B4"/>
    <w:rsid w:val="00BF78C7"/>
    <w:rsid w:val="00BF79AE"/>
    <w:rsid w:val="00BF7C0B"/>
    <w:rsid w:val="00BF7E6A"/>
    <w:rsid w:val="00BF7F23"/>
    <w:rsid w:val="00C00147"/>
    <w:rsid w:val="00C007B5"/>
    <w:rsid w:val="00C010A3"/>
    <w:rsid w:val="00C01620"/>
    <w:rsid w:val="00C018E2"/>
    <w:rsid w:val="00C01ACC"/>
    <w:rsid w:val="00C01D9B"/>
    <w:rsid w:val="00C020B5"/>
    <w:rsid w:val="00C020DF"/>
    <w:rsid w:val="00C023D7"/>
    <w:rsid w:val="00C035DC"/>
    <w:rsid w:val="00C03DE0"/>
    <w:rsid w:val="00C03E75"/>
    <w:rsid w:val="00C043BC"/>
    <w:rsid w:val="00C0450B"/>
    <w:rsid w:val="00C046D0"/>
    <w:rsid w:val="00C048BD"/>
    <w:rsid w:val="00C04BC7"/>
    <w:rsid w:val="00C04C14"/>
    <w:rsid w:val="00C04DB7"/>
    <w:rsid w:val="00C04DF6"/>
    <w:rsid w:val="00C0551C"/>
    <w:rsid w:val="00C0554D"/>
    <w:rsid w:val="00C055D0"/>
    <w:rsid w:val="00C05A53"/>
    <w:rsid w:val="00C05A5B"/>
    <w:rsid w:val="00C05B72"/>
    <w:rsid w:val="00C05FF2"/>
    <w:rsid w:val="00C06203"/>
    <w:rsid w:val="00C062C7"/>
    <w:rsid w:val="00C063E8"/>
    <w:rsid w:val="00C06834"/>
    <w:rsid w:val="00C06875"/>
    <w:rsid w:val="00C0687F"/>
    <w:rsid w:val="00C06FF8"/>
    <w:rsid w:val="00C070A7"/>
    <w:rsid w:val="00C071F8"/>
    <w:rsid w:val="00C0727F"/>
    <w:rsid w:val="00C074AB"/>
    <w:rsid w:val="00C07700"/>
    <w:rsid w:val="00C077BF"/>
    <w:rsid w:val="00C07ADA"/>
    <w:rsid w:val="00C10625"/>
    <w:rsid w:val="00C1074D"/>
    <w:rsid w:val="00C107D5"/>
    <w:rsid w:val="00C108B7"/>
    <w:rsid w:val="00C10945"/>
    <w:rsid w:val="00C10B1E"/>
    <w:rsid w:val="00C11369"/>
    <w:rsid w:val="00C11435"/>
    <w:rsid w:val="00C11693"/>
    <w:rsid w:val="00C117E5"/>
    <w:rsid w:val="00C119CC"/>
    <w:rsid w:val="00C11A38"/>
    <w:rsid w:val="00C11B1C"/>
    <w:rsid w:val="00C11B5D"/>
    <w:rsid w:val="00C11CBF"/>
    <w:rsid w:val="00C11F35"/>
    <w:rsid w:val="00C128B7"/>
    <w:rsid w:val="00C129B1"/>
    <w:rsid w:val="00C12B43"/>
    <w:rsid w:val="00C12B45"/>
    <w:rsid w:val="00C12BA1"/>
    <w:rsid w:val="00C12EE6"/>
    <w:rsid w:val="00C12F52"/>
    <w:rsid w:val="00C13416"/>
    <w:rsid w:val="00C13ABE"/>
    <w:rsid w:val="00C14145"/>
    <w:rsid w:val="00C14236"/>
    <w:rsid w:val="00C14391"/>
    <w:rsid w:val="00C143BC"/>
    <w:rsid w:val="00C14CAB"/>
    <w:rsid w:val="00C14D18"/>
    <w:rsid w:val="00C14D48"/>
    <w:rsid w:val="00C14F3F"/>
    <w:rsid w:val="00C152FB"/>
    <w:rsid w:val="00C15504"/>
    <w:rsid w:val="00C15619"/>
    <w:rsid w:val="00C156B4"/>
    <w:rsid w:val="00C1574B"/>
    <w:rsid w:val="00C158AA"/>
    <w:rsid w:val="00C15C89"/>
    <w:rsid w:val="00C15D9A"/>
    <w:rsid w:val="00C15EBB"/>
    <w:rsid w:val="00C16088"/>
    <w:rsid w:val="00C160B0"/>
    <w:rsid w:val="00C1615C"/>
    <w:rsid w:val="00C16197"/>
    <w:rsid w:val="00C163FA"/>
    <w:rsid w:val="00C167DE"/>
    <w:rsid w:val="00C16926"/>
    <w:rsid w:val="00C1694E"/>
    <w:rsid w:val="00C16D34"/>
    <w:rsid w:val="00C16FEF"/>
    <w:rsid w:val="00C17116"/>
    <w:rsid w:val="00C171AE"/>
    <w:rsid w:val="00C1725F"/>
    <w:rsid w:val="00C1733E"/>
    <w:rsid w:val="00C175EC"/>
    <w:rsid w:val="00C17653"/>
    <w:rsid w:val="00C1778E"/>
    <w:rsid w:val="00C1786F"/>
    <w:rsid w:val="00C17A0A"/>
    <w:rsid w:val="00C17B8F"/>
    <w:rsid w:val="00C17DA6"/>
    <w:rsid w:val="00C17FCC"/>
    <w:rsid w:val="00C20067"/>
    <w:rsid w:val="00C20282"/>
    <w:rsid w:val="00C20478"/>
    <w:rsid w:val="00C20587"/>
    <w:rsid w:val="00C208CE"/>
    <w:rsid w:val="00C20C61"/>
    <w:rsid w:val="00C21345"/>
    <w:rsid w:val="00C2136E"/>
    <w:rsid w:val="00C213D5"/>
    <w:rsid w:val="00C218E2"/>
    <w:rsid w:val="00C21A67"/>
    <w:rsid w:val="00C2226D"/>
    <w:rsid w:val="00C222F3"/>
    <w:rsid w:val="00C223CE"/>
    <w:rsid w:val="00C224C7"/>
    <w:rsid w:val="00C2251E"/>
    <w:rsid w:val="00C2296C"/>
    <w:rsid w:val="00C22A78"/>
    <w:rsid w:val="00C22B73"/>
    <w:rsid w:val="00C2308A"/>
    <w:rsid w:val="00C2372C"/>
    <w:rsid w:val="00C237CB"/>
    <w:rsid w:val="00C23973"/>
    <w:rsid w:val="00C23A7A"/>
    <w:rsid w:val="00C23AD9"/>
    <w:rsid w:val="00C23C19"/>
    <w:rsid w:val="00C23EB2"/>
    <w:rsid w:val="00C23F1B"/>
    <w:rsid w:val="00C23FD4"/>
    <w:rsid w:val="00C23FFF"/>
    <w:rsid w:val="00C2433D"/>
    <w:rsid w:val="00C243A0"/>
    <w:rsid w:val="00C2459E"/>
    <w:rsid w:val="00C24AAF"/>
    <w:rsid w:val="00C25209"/>
    <w:rsid w:val="00C255D7"/>
    <w:rsid w:val="00C257D7"/>
    <w:rsid w:val="00C2583F"/>
    <w:rsid w:val="00C25851"/>
    <w:rsid w:val="00C258B8"/>
    <w:rsid w:val="00C25BA4"/>
    <w:rsid w:val="00C25BA9"/>
    <w:rsid w:val="00C25C80"/>
    <w:rsid w:val="00C25E40"/>
    <w:rsid w:val="00C25EA4"/>
    <w:rsid w:val="00C25EF7"/>
    <w:rsid w:val="00C260C4"/>
    <w:rsid w:val="00C262B8"/>
    <w:rsid w:val="00C26462"/>
    <w:rsid w:val="00C26473"/>
    <w:rsid w:val="00C265E4"/>
    <w:rsid w:val="00C268A2"/>
    <w:rsid w:val="00C27024"/>
    <w:rsid w:val="00C27063"/>
    <w:rsid w:val="00C27624"/>
    <w:rsid w:val="00C27711"/>
    <w:rsid w:val="00C27783"/>
    <w:rsid w:val="00C27848"/>
    <w:rsid w:val="00C27857"/>
    <w:rsid w:val="00C27AC2"/>
    <w:rsid w:val="00C27EE6"/>
    <w:rsid w:val="00C300E5"/>
    <w:rsid w:val="00C30554"/>
    <w:rsid w:val="00C3069B"/>
    <w:rsid w:val="00C306DD"/>
    <w:rsid w:val="00C308F1"/>
    <w:rsid w:val="00C30904"/>
    <w:rsid w:val="00C31121"/>
    <w:rsid w:val="00C31395"/>
    <w:rsid w:val="00C3154E"/>
    <w:rsid w:val="00C3155A"/>
    <w:rsid w:val="00C31B8C"/>
    <w:rsid w:val="00C31E93"/>
    <w:rsid w:val="00C32138"/>
    <w:rsid w:val="00C32172"/>
    <w:rsid w:val="00C3235E"/>
    <w:rsid w:val="00C325C9"/>
    <w:rsid w:val="00C325F1"/>
    <w:rsid w:val="00C32ACB"/>
    <w:rsid w:val="00C32DB5"/>
    <w:rsid w:val="00C33960"/>
    <w:rsid w:val="00C33BEC"/>
    <w:rsid w:val="00C33CF7"/>
    <w:rsid w:val="00C33DB6"/>
    <w:rsid w:val="00C33DEE"/>
    <w:rsid w:val="00C33E5B"/>
    <w:rsid w:val="00C33F8E"/>
    <w:rsid w:val="00C342D1"/>
    <w:rsid w:val="00C342E1"/>
    <w:rsid w:val="00C345F5"/>
    <w:rsid w:val="00C34808"/>
    <w:rsid w:val="00C34CC9"/>
    <w:rsid w:val="00C34D39"/>
    <w:rsid w:val="00C35282"/>
    <w:rsid w:val="00C353F0"/>
    <w:rsid w:val="00C3564B"/>
    <w:rsid w:val="00C358E1"/>
    <w:rsid w:val="00C359AE"/>
    <w:rsid w:val="00C35A8C"/>
    <w:rsid w:val="00C35C0E"/>
    <w:rsid w:val="00C35CBE"/>
    <w:rsid w:val="00C35EE7"/>
    <w:rsid w:val="00C3638B"/>
    <w:rsid w:val="00C36630"/>
    <w:rsid w:val="00C36741"/>
    <w:rsid w:val="00C369CC"/>
    <w:rsid w:val="00C36A58"/>
    <w:rsid w:val="00C36BC4"/>
    <w:rsid w:val="00C36BEB"/>
    <w:rsid w:val="00C36E92"/>
    <w:rsid w:val="00C37625"/>
    <w:rsid w:val="00C37BE1"/>
    <w:rsid w:val="00C37EDE"/>
    <w:rsid w:val="00C37FA5"/>
    <w:rsid w:val="00C401E3"/>
    <w:rsid w:val="00C40291"/>
    <w:rsid w:val="00C4055D"/>
    <w:rsid w:val="00C40A74"/>
    <w:rsid w:val="00C40AF1"/>
    <w:rsid w:val="00C40B59"/>
    <w:rsid w:val="00C40C85"/>
    <w:rsid w:val="00C40D54"/>
    <w:rsid w:val="00C40F3F"/>
    <w:rsid w:val="00C4104B"/>
    <w:rsid w:val="00C41091"/>
    <w:rsid w:val="00C417CE"/>
    <w:rsid w:val="00C418A5"/>
    <w:rsid w:val="00C41C85"/>
    <w:rsid w:val="00C41C97"/>
    <w:rsid w:val="00C41CD0"/>
    <w:rsid w:val="00C42408"/>
    <w:rsid w:val="00C424E1"/>
    <w:rsid w:val="00C42680"/>
    <w:rsid w:val="00C42685"/>
    <w:rsid w:val="00C42F69"/>
    <w:rsid w:val="00C42FC6"/>
    <w:rsid w:val="00C430D1"/>
    <w:rsid w:val="00C43405"/>
    <w:rsid w:val="00C43747"/>
    <w:rsid w:val="00C437B9"/>
    <w:rsid w:val="00C43BF2"/>
    <w:rsid w:val="00C43BF6"/>
    <w:rsid w:val="00C43FDA"/>
    <w:rsid w:val="00C44690"/>
    <w:rsid w:val="00C446E3"/>
    <w:rsid w:val="00C4471D"/>
    <w:rsid w:val="00C449CD"/>
    <w:rsid w:val="00C449F3"/>
    <w:rsid w:val="00C44B95"/>
    <w:rsid w:val="00C44BDC"/>
    <w:rsid w:val="00C450E8"/>
    <w:rsid w:val="00C45411"/>
    <w:rsid w:val="00C455A5"/>
    <w:rsid w:val="00C45700"/>
    <w:rsid w:val="00C45928"/>
    <w:rsid w:val="00C4594A"/>
    <w:rsid w:val="00C45960"/>
    <w:rsid w:val="00C45B8F"/>
    <w:rsid w:val="00C45CBE"/>
    <w:rsid w:val="00C462CC"/>
    <w:rsid w:val="00C464CF"/>
    <w:rsid w:val="00C4672F"/>
    <w:rsid w:val="00C46E7A"/>
    <w:rsid w:val="00C47008"/>
    <w:rsid w:val="00C47290"/>
    <w:rsid w:val="00C47344"/>
    <w:rsid w:val="00C473EE"/>
    <w:rsid w:val="00C474F3"/>
    <w:rsid w:val="00C4760C"/>
    <w:rsid w:val="00C4776D"/>
    <w:rsid w:val="00C479EC"/>
    <w:rsid w:val="00C47AD7"/>
    <w:rsid w:val="00C47B05"/>
    <w:rsid w:val="00C47B4C"/>
    <w:rsid w:val="00C47F13"/>
    <w:rsid w:val="00C50287"/>
    <w:rsid w:val="00C506D4"/>
    <w:rsid w:val="00C50D7E"/>
    <w:rsid w:val="00C50F73"/>
    <w:rsid w:val="00C50F92"/>
    <w:rsid w:val="00C51150"/>
    <w:rsid w:val="00C511E2"/>
    <w:rsid w:val="00C51405"/>
    <w:rsid w:val="00C514CC"/>
    <w:rsid w:val="00C51786"/>
    <w:rsid w:val="00C51849"/>
    <w:rsid w:val="00C518E6"/>
    <w:rsid w:val="00C51FD8"/>
    <w:rsid w:val="00C52148"/>
    <w:rsid w:val="00C5234D"/>
    <w:rsid w:val="00C523C9"/>
    <w:rsid w:val="00C52490"/>
    <w:rsid w:val="00C52A57"/>
    <w:rsid w:val="00C52D2E"/>
    <w:rsid w:val="00C531D1"/>
    <w:rsid w:val="00C532D0"/>
    <w:rsid w:val="00C53636"/>
    <w:rsid w:val="00C536B8"/>
    <w:rsid w:val="00C539A5"/>
    <w:rsid w:val="00C53C09"/>
    <w:rsid w:val="00C53C91"/>
    <w:rsid w:val="00C53DD0"/>
    <w:rsid w:val="00C53E4D"/>
    <w:rsid w:val="00C53F82"/>
    <w:rsid w:val="00C54100"/>
    <w:rsid w:val="00C542A0"/>
    <w:rsid w:val="00C546AE"/>
    <w:rsid w:val="00C547FE"/>
    <w:rsid w:val="00C54958"/>
    <w:rsid w:val="00C54D86"/>
    <w:rsid w:val="00C54EA8"/>
    <w:rsid w:val="00C54F84"/>
    <w:rsid w:val="00C5559D"/>
    <w:rsid w:val="00C5571A"/>
    <w:rsid w:val="00C55C4C"/>
    <w:rsid w:val="00C55DD0"/>
    <w:rsid w:val="00C55E1A"/>
    <w:rsid w:val="00C55F79"/>
    <w:rsid w:val="00C5617E"/>
    <w:rsid w:val="00C562B4"/>
    <w:rsid w:val="00C5650D"/>
    <w:rsid w:val="00C56BEA"/>
    <w:rsid w:val="00C56D34"/>
    <w:rsid w:val="00C56E31"/>
    <w:rsid w:val="00C56E5E"/>
    <w:rsid w:val="00C56F1E"/>
    <w:rsid w:val="00C56FCE"/>
    <w:rsid w:val="00C5744B"/>
    <w:rsid w:val="00C574AE"/>
    <w:rsid w:val="00C5783D"/>
    <w:rsid w:val="00C57C36"/>
    <w:rsid w:val="00C57D0B"/>
    <w:rsid w:val="00C60119"/>
    <w:rsid w:val="00C6019B"/>
    <w:rsid w:val="00C6032E"/>
    <w:rsid w:val="00C60447"/>
    <w:rsid w:val="00C604F1"/>
    <w:rsid w:val="00C607D1"/>
    <w:rsid w:val="00C607E7"/>
    <w:rsid w:val="00C60827"/>
    <w:rsid w:val="00C60962"/>
    <w:rsid w:val="00C60FF8"/>
    <w:rsid w:val="00C613A5"/>
    <w:rsid w:val="00C613FB"/>
    <w:rsid w:val="00C61618"/>
    <w:rsid w:val="00C61719"/>
    <w:rsid w:val="00C61A7A"/>
    <w:rsid w:val="00C61D03"/>
    <w:rsid w:val="00C61F0A"/>
    <w:rsid w:val="00C61F8F"/>
    <w:rsid w:val="00C625F0"/>
    <w:rsid w:val="00C62D2A"/>
    <w:rsid w:val="00C62E94"/>
    <w:rsid w:val="00C63124"/>
    <w:rsid w:val="00C63305"/>
    <w:rsid w:val="00C63575"/>
    <w:rsid w:val="00C63591"/>
    <w:rsid w:val="00C63AC1"/>
    <w:rsid w:val="00C63BC3"/>
    <w:rsid w:val="00C63C25"/>
    <w:rsid w:val="00C63CF2"/>
    <w:rsid w:val="00C63FD8"/>
    <w:rsid w:val="00C6404A"/>
    <w:rsid w:val="00C64856"/>
    <w:rsid w:val="00C649E9"/>
    <w:rsid w:val="00C64F2C"/>
    <w:rsid w:val="00C652BA"/>
    <w:rsid w:val="00C652D4"/>
    <w:rsid w:val="00C65477"/>
    <w:rsid w:val="00C656AC"/>
    <w:rsid w:val="00C65793"/>
    <w:rsid w:val="00C65A7E"/>
    <w:rsid w:val="00C65CFF"/>
    <w:rsid w:val="00C65F90"/>
    <w:rsid w:val="00C661B6"/>
    <w:rsid w:val="00C66541"/>
    <w:rsid w:val="00C66726"/>
    <w:rsid w:val="00C6679D"/>
    <w:rsid w:val="00C66A09"/>
    <w:rsid w:val="00C66AD3"/>
    <w:rsid w:val="00C66DFD"/>
    <w:rsid w:val="00C66E15"/>
    <w:rsid w:val="00C6730C"/>
    <w:rsid w:val="00C675A6"/>
    <w:rsid w:val="00C675D6"/>
    <w:rsid w:val="00C67654"/>
    <w:rsid w:val="00C676D0"/>
    <w:rsid w:val="00C677E7"/>
    <w:rsid w:val="00C67847"/>
    <w:rsid w:val="00C679E8"/>
    <w:rsid w:val="00C67AAA"/>
    <w:rsid w:val="00C67D0B"/>
    <w:rsid w:val="00C67E40"/>
    <w:rsid w:val="00C67E88"/>
    <w:rsid w:val="00C67F36"/>
    <w:rsid w:val="00C67FB6"/>
    <w:rsid w:val="00C70067"/>
    <w:rsid w:val="00C70079"/>
    <w:rsid w:val="00C70A32"/>
    <w:rsid w:val="00C7132E"/>
    <w:rsid w:val="00C7143E"/>
    <w:rsid w:val="00C71535"/>
    <w:rsid w:val="00C7154E"/>
    <w:rsid w:val="00C715D9"/>
    <w:rsid w:val="00C719A7"/>
    <w:rsid w:val="00C71E32"/>
    <w:rsid w:val="00C728BF"/>
    <w:rsid w:val="00C72A07"/>
    <w:rsid w:val="00C72BB1"/>
    <w:rsid w:val="00C72CAB"/>
    <w:rsid w:val="00C72D37"/>
    <w:rsid w:val="00C72FCD"/>
    <w:rsid w:val="00C73469"/>
    <w:rsid w:val="00C735C8"/>
    <w:rsid w:val="00C73651"/>
    <w:rsid w:val="00C736D9"/>
    <w:rsid w:val="00C73A1E"/>
    <w:rsid w:val="00C73A4E"/>
    <w:rsid w:val="00C73EEF"/>
    <w:rsid w:val="00C7427C"/>
    <w:rsid w:val="00C74467"/>
    <w:rsid w:val="00C747C7"/>
    <w:rsid w:val="00C74869"/>
    <w:rsid w:val="00C74C41"/>
    <w:rsid w:val="00C74DE5"/>
    <w:rsid w:val="00C758F9"/>
    <w:rsid w:val="00C75A5B"/>
    <w:rsid w:val="00C75D27"/>
    <w:rsid w:val="00C7629C"/>
    <w:rsid w:val="00C762A2"/>
    <w:rsid w:val="00C76A10"/>
    <w:rsid w:val="00C76BA9"/>
    <w:rsid w:val="00C76C08"/>
    <w:rsid w:val="00C76CB9"/>
    <w:rsid w:val="00C770ED"/>
    <w:rsid w:val="00C77264"/>
    <w:rsid w:val="00C772F1"/>
    <w:rsid w:val="00C772FB"/>
    <w:rsid w:val="00C77688"/>
    <w:rsid w:val="00C779FB"/>
    <w:rsid w:val="00C77A34"/>
    <w:rsid w:val="00C77E09"/>
    <w:rsid w:val="00C77F9F"/>
    <w:rsid w:val="00C80002"/>
    <w:rsid w:val="00C80573"/>
    <w:rsid w:val="00C80C08"/>
    <w:rsid w:val="00C8113A"/>
    <w:rsid w:val="00C811EB"/>
    <w:rsid w:val="00C816FB"/>
    <w:rsid w:val="00C818C4"/>
    <w:rsid w:val="00C8194C"/>
    <w:rsid w:val="00C81A25"/>
    <w:rsid w:val="00C81B96"/>
    <w:rsid w:val="00C81D04"/>
    <w:rsid w:val="00C81FA2"/>
    <w:rsid w:val="00C81FEC"/>
    <w:rsid w:val="00C8208D"/>
    <w:rsid w:val="00C8208E"/>
    <w:rsid w:val="00C827D0"/>
    <w:rsid w:val="00C829DE"/>
    <w:rsid w:val="00C82C3D"/>
    <w:rsid w:val="00C8317F"/>
    <w:rsid w:val="00C8335A"/>
    <w:rsid w:val="00C83765"/>
    <w:rsid w:val="00C838EC"/>
    <w:rsid w:val="00C83CEF"/>
    <w:rsid w:val="00C83F9A"/>
    <w:rsid w:val="00C84215"/>
    <w:rsid w:val="00C84C71"/>
    <w:rsid w:val="00C8525D"/>
    <w:rsid w:val="00C85381"/>
    <w:rsid w:val="00C858E7"/>
    <w:rsid w:val="00C8594E"/>
    <w:rsid w:val="00C85A7A"/>
    <w:rsid w:val="00C85B03"/>
    <w:rsid w:val="00C85C98"/>
    <w:rsid w:val="00C85D10"/>
    <w:rsid w:val="00C85D67"/>
    <w:rsid w:val="00C85D78"/>
    <w:rsid w:val="00C8625E"/>
    <w:rsid w:val="00C8635A"/>
    <w:rsid w:val="00C864C1"/>
    <w:rsid w:val="00C86510"/>
    <w:rsid w:val="00C866A5"/>
    <w:rsid w:val="00C86714"/>
    <w:rsid w:val="00C86718"/>
    <w:rsid w:val="00C86E35"/>
    <w:rsid w:val="00C86EB1"/>
    <w:rsid w:val="00C86F3A"/>
    <w:rsid w:val="00C871DF"/>
    <w:rsid w:val="00C875C8"/>
    <w:rsid w:val="00C87AEE"/>
    <w:rsid w:val="00C87E5C"/>
    <w:rsid w:val="00C90323"/>
    <w:rsid w:val="00C90387"/>
    <w:rsid w:val="00C90782"/>
    <w:rsid w:val="00C90832"/>
    <w:rsid w:val="00C9095E"/>
    <w:rsid w:val="00C90D4E"/>
    <w:rsid w:val="00C90D8F"/>
    <w:rsid w:val="00C90F94"/>
    <w:rsid w:val="00C910D4"/>
    <w:rsid w:val="00C910E4"/>
    <w:rsid w:val="00C91154"/>
    <w:rsid w:val="00C9123A"/>
    <w:rsid w:val="00C9140F"/>
    <w:rsid w:val="00C914DC"/>
    <w:rsid w:val="00C915FB"/>
    <w:rsid w:val="00C916E9"/>
    <w:rsid w:val="00C91836"/>
    <w:rsid w:val="00C919FD"/>
    <w:rsid w:val="00C91AB2"/>
    <w:rsid w:val="00C91C6E"/>
    <w:rsid w:val="00C91C82"/>
    <w:rsid w:val="00C91F54"/>
    <w:rsid w:val="00C92043"/>
    <w:rsid w:val="00C920B8"/>
    <w:rsid w:val="00C9239F"/>
    <w:rsid w:val="00C9242E"/>
    <w:rsid w:val="00C924A6"/>
    <w:rsid w:val="00C926D3"/>
    <w:rsid w:val="00C92A49"/>
    <w:rsid w:val="00C92D7D"/>
    <w:rsid w:val="00C931B9"/>
    <w:rsid w:val="00C933A1"/>
    <w:rsid w:val="00C93424"/>
    <w:rsid w:val="00C9358D"/>
    <w:rsid w:val="00C93639"/>
    <w:rsid w:val="00C93703"/>
    <w:rsid w:val="00C938E5"/>
    <w:rsid w:val="00C93AD7"/>
    <w:rsid w:val="00C93DE2"/>
    <w:rsid w:val="00C9416E"/>
    <w:rsid w:val="00C94255"/>
    <w:rsid w:val="00C94315"/>
    <w:rsid w:val="00C9434A"/>
    <w:rsid w:val="00C94365"/>
    <w:rsid w:val="00C94588"/>
    <w:rsid w:val="00C9484C"/>
    <w:rsid w:val="00C948C4"/>
    <w:rsid w:val="00C949CE"/>
    <w:rsid w:val="00C94B18"/>
    <w:rsid w:val="00C9509C"/>
    <w:rsid w:val="00C95326"/>
    <w:rsid w:val="00C954C3"/>
    <w:rsid w:val="00C95541"/>
    <w:rsid w:val="00C9571B"/>
    <w:rsid w:val="00C95946"/>
    <w:rsid w:val="00C95A00"/>
    <w:rsid w:val="00C95A8E"/>
    <w:rsid w:val="00C95B0D"/>
    <w:rsid w:val="00C95E11"/>
    <w:rsid w:val="00C95F24"/>
    <w:rsid w:val="00C95FE9"/>
    <w:rsid w:val="00C9611D"/>
    <w:rsid w:val="00C9674B"/>
    <w:rsid w:val="00C9677C"/>
    <w:rsid w:val="00C96786"/>
    <w:rsid w:val="00C96929"/>
    <w:rsid w:val="00C96EB7"/>
    <w:rsid w:val="00C97782"/>
    <w:rsid w:val="00C97A31"/>
    <w:rsid w:val="00C97BE8"/>
    <w:rsid w:val="00C97D8F"/>
    <w:rsid w:val="00C97FF5"/>
    <w:rsid w:val="00CA0083"/>
    <w:rsid w:val="00CA0372"/>
    <w:rsid w:val="00CA066A"/>
    <w:rsid w:val="00CA083C"/>
    <w:rsid w:val="00CA0893"/>
    <w:rsid w:val="00CA0984"/>
    <w:rsid w:val="00CA09BC"/>
    <w:rsid w:val="00CA0B2C"/>
    <w:rsid w:val="00CA0B52"/>
    <w:rsid w:val="00CA189C"/>
    <w:rsid w:val="00CA19F1"/>
    <w:rsid w:val="00CA1BFD"/>
    <w:rsid w:val="00CA1D49"/>
    <w:rsid w:val="00CA1E12"/>
    <w:rsid w:val="00CA1ED8"/>
    <w:rsid w:val="00CA209F"/>
    <w:rsid w:val="00CA27FF"/>
    <w:rsid w:val="00CA2959"/>
    <w:rsid w:val="00CA327C"/>
    <w:rsid w:val="00CA34F9"/>
    <w:rsid w:val="00CA359E"/>
    <w:rsid w:val="00CA360B"/>
    <w:rsid w:val="00CA3918"/>
    <w:rsid w:val="00CA395D"/>
    <w:rsid w:val="00CA3970"/>
    <w:rsid w:val="00CA3A78"/>
    <w:rsid w:val="00CA3CB9"/>
    <w:rsid w:val="00CA3CD0"/>
    <w:rsid w:val="00CA3E84"/>
    <w:rsid w:val="00CA3F2D"/>
    <w:rsid w:val="00CA40FB"/>
    <w:rsid w:val="00CA427E"/>
    <w:rsid w:val="00CA48D3"/>
    <w:rsid w:val="00CA5E1A"/>
    <w:rsid w:val="00CA5E9F"/>
    <w:rsid w:val="00CA600D"/>
    <w:rsid w:val="00CA60E2"/>
    <w:rsid w:val="00CA6121"/>
    <w:rsid w:val="00CA6299"/>
    <w:rsid w:val="00CA643E"/>
    <w:rsid w:val="00CA6975"/>
    <w:rsid w:val="00CA7147"/>
    <w:rsid w:val="00CA71D2"/>
    <w:rsid w:val="00CA744C"/>
    <w:rsid w:val="00CA74E2"/>
    <w:rsid w:val="00CA7539"/>
    <w:rsid w:val="00CA7786"/>
    <w:rsid w:val="00CA789A"/>
    <w:rsid w:val="00CA7C18"/>
    <w:rsid w:val="00CA7FF8"/>
    <w:rsid w:val="00CB002E"/>
    <w:rsid w:val="00CB0063"/>
    <w:rsid w:val="00CB006A"/>
    <w:rsid w:val="00CB020C"/>
    <w:rsid w:val="00CB04EC"/>
    <w:rsid w:val="00CB0914"/>
    <w:rsid w:val="00CB0C93"/>
    <w:rsid w:val="00CB0F9D"/>
    <w:rsid w:val="00CB102A"/>
    <w:rsid w:val="00CB10D6"/>
    <w:rsid w:val="00CB111F"/>
    <w:rsid w:val="00CB175E"/>
    <w:rsid w:val="00CB18DF"/>
    <w:rsid w:val="00CB1D5D"/>
    <w:rsid w:val="00CB1D93"/>
    <w:rsid w:val="00CB2194"/>
    <w:rsid w:val="00CB22DB"/>
    <w:rsid w:val="00CB232D"/>
    <w:rsid w:val="00CB2770"/>
    <w:rsid w:val="00CB2A57"/>
    <w:rsid w:val="00CB2B31"/>
    <w:rsid w:val="00CB2C67"/>
    <w:rsid w:val="00CB2DB5"/>
    <w:rsid w:val="00CB2EC4"/>
    <w:rsid w:val="00CB2F15"/>
    <w:rsid w:val="00CB3483"/>
    <w:rsid w:val="00CB3654"/>
    <w:rsid w:val="00CB367E"/>
    <w:rsid w:val="00CB369B"/>
    <w:rsid w:val="00CB37DC"/>
    <w:rsid w:val="00CB3862"/>
    <w:rsid w:val="00CB397C"/>
    <w:rsid w:val="00CB3A84"/>
    <w:rsid w:val="00CB3DB0"/>
    <w:rsid w:val="00CB3EBB"/>
    <w:rsid w:val="00CB3F61"/>
    <w:rsid w:val="00CB451E"/>
    <w:rsid w:val="00CB4558"/>
    <w:rsid w:val="00CB4589"/>
    <w:rsid w:val="00CB45C7"/>
    <w:rsid w:val="00CB47C1"/>
    <w:rsid w:val="00CB4831"/>
    <w:rsid w:val="00CB49A9"/>
    <w:rsid w:val="00CB4A71"/>
    <w:rsid w:val="00CB4C26"/>
    <w:rsid w:val="00CB4E7D"/>
    <w:rsid w:val="00CB50C4"/>
    <w:rsid w:val="00CB50E5"/>
    <w:rsid w:val="00CB5693"/>
    <w:rsid w:val="00CB573A"/>
    <w:rsid w:val="00CB582E"/>
    <w:rsid w:val="00CB5B47"/>
    <w:rsid w:val="00CB5B6B"/>
    <w:rsid w:val="00CB5E45"/>
    <w:rsid w:val="00CB5F14"/>
    <w:rsid w:val="00CB6A08"/>
    <w:rsid w:val="00CB6B34"/>
    <w:rsid w:val="00CB6DB9"/>
    <w:rsid w:val="00CB7328"/>
    <w:rsid w:val="00CB736D"/>
    <w:rsid w:val="00CB7395"/>
    <w:rsid w:val="00CB74E7"/>
    <w:rsid w:val="00CB7613"/>
    <w:rsid w:val="00CB7734"/>
    <w:rsid w:val="00CB7CF2"/>
    <w:rsid w:val="00CB7D0B"/>
    <w:rsid w:val="00CB7D2B"/>
    <w:rsid w:val="00CB7F7A"/>
    <w:rsid w:val="00CC02C6"/>
    <w:rsid w:val="00CC0483"/>
    <w:rsid w:val="00CC0A11"/>
    <w:rsid w:val="00CC0AAD"/>
    <w:rsid w:val="00CC0DDC"/>
    <w:rsid w:val="00CC0EC7"/>
    <w:rsid w:val="00CC0FAE"/>
    <w:rsid w:val="00CC114B"/>
    <w:rsid w:val="00CC1184"/>
    <w:rsid w:val="00CC165B"/>
    <w:rsid w:val="00CC17BA"/>
    <w:rsid w:val="00CC1D1D"/>
    <w:rsid w:val="00CC1D1F"/>
    <w:rsid w:val="00CC1DA3"/>
    <w:rsid w:val="00CC1EB9"/>
    <w:rsid w:val="00CC21FE"/>
    <w:rsid w:val="00CC22DD"/>
    <w:rsid w:val="00CC2310"/>
    <w:rsid w:val="00CC23A8"/>
    <w:rsid w:val="00CC245C"/>
    <w:rsid w:val="00CC2788"/>
    <w:rsid w:val="00CC278B"/>
    <w:rsid w:val="00CC28BD"/>
    <w:rsid w:val="00CC295A"/>
    <w:rsid w:val="00CC2C39"/>
    <w:rsid w:val="00CC2D11"/>
    <w:rsid w:val="00CC2F39"/>
    <w:rsid w:val="00CC30BB"/>
    <w:rsid w:val="00CC339D"/>
    <w:rsid w:val="00CC340B"/>
    <w:rsid w:val="00CC354C"/>
    <w:rsid w:val="00CC3757"/>
    <w:rsid w:val="00CC382B"/>
    <w:rsid w:val="00CC3DD8"/>
    <w:rsid w:val="00CC44AE"/>
    <w:rsid w:val="00CC4906"/>
    <w:rsid w:val="00CC4B20"/>
    <w:rsid w:val="00CC4D3E"/>
    <w:rsid w:val="00CC4D44"/>
    <w:rsid w:val="00CC514C"/>
    <w:rsid w:val="00CC5437"/>
    <w:rsid w:val="00CC54CD"/>
    <w:rsid w:val="00CC563C"/>
    <w:rsid w:val="00CC5915"/>
    <w:rsid w:val="00CC598B"/>
    <w:rsid w:val="00CC5BB4"/>
    <w:rsid w:val="00CC5C3D"/>
    <w:rsid w:val="00CC5D5F"/>
    <w:rsid w:val="00CC6252"/>
    <w:rsid w:val="00CC628B"/>
    <w:rsid w:val="00CC63CA"/>
    <w:rsid w:val="00CC65D4"/>
    <w:rsid w:val="00CC6E93"/>
    <w:rsid w:val="00CC729C"/>
    <w:rsid w:val="00CC72C5"/>
    <w:rsid w:val="00CC7B98"/>
    <w:rsid w:val="00CC7F0B"/>
    <w:rsid w:val="00CD0243"/>
    <w:rsid w:val="00CD0556"/>
    <w:rsid w:val="00CD09EC"/>
    <w:rsid w:val="00CD0AD1"/>
    <w:rsid w:val="00CD0D69"/>
    <w:rsid w:val="00CD0E9B"/>
    <w:rsid w:val="00CD0EBA"/>
    <w:rsid w:val="00CD0F95"/>
    <w:rsid w:val="00CD138B"/>
    <w:rsid w:val="00CD13B8"/>
    <w:rsid w:val="00CD13D6"/>
    <w:rsid w:val="00CD1404"/>
    <w:rsid w:val="00CD1734"/>
    <w:rsid w:val="00CD19B6"/>
    <w:rsid w:val="00CD1B1F"/>
    <w:rsid w:val="00CD1DFE"/>
    <w:rsid w:val="00CD25DD"/>
    <w:rsid w:val="00CD26CF"/>
    <w:rsid w:val="00CD2C0D"/>
    <w:rsid w:val="00CD2E81"/>
    <w:rsid w:val="00CD35D9"/>
    <w:rsid w:val="00CD38DB"/>
    <w:rsid w:val="00CD3D11"/>
    <w:rsid w:val="00CD3DC4"/>
    <w:rsid w:val="00CD3F93"/>
    <w:rsid w:val="00CD4091"/>
    <w:rsid w:val="00CD418B"/>
    <w:rsid w:val="00CD42A1"/>
    <w:rsid w:val="00CD42C9"/>
    <w:rsid w:val="00CD4406"/>
    <w:rsid w:val="00CD470C"/>
    <w:rsid w:val="00CD492C"/>
    <w:rsid w:val="00CD49D1"/>
    <w:rsid w:val="00CD4AC5"/>
    <w:rsid w:val="00CD4C75"/>
    <w:rsid w:val="00CD4DDD"/>
    <w:rsid w:val="00CD4E02"/>
    <w:rsid w:val="00CD4FA3"/>
    <w:rsid w:val="00CD507B"/>
    <w:rsid w:val="00CD5215"/>
    <w:rsid w:val="00CD53B2"/>
    <w:rsid w:val="00CD5564"/>
    <w:rsid w:val="00CD55D4"/>
    <w:rsid w:val="00CD5688"/>
    <w:rsid w:val="00CD57F0"/>
    <w:rsid w:val="00CD58EE"/>
    <w:rsid w:val="00CD5BFE"/>
    <w:rsid w:val="00CD60D7"/>
    <w:rsid w:val="00CD61E0"/>
    <w:rsid w:val="00CD63A2"/>
    <w:rsid w:val="00CD67AC"/>
    <w:rsid w:val="00CD690F"/>
    <w:rsid w:val="00CD695A"/>
    <w:rsid w:val="00CD6A9E"/>
    <w:rsid w:val="00CD6AE2"/>
    <w:rsid w:val="00CD7056"/>
    <w:rsid w:val="00CD7098"/>
    <w:rsid w:val="00CD73F3"/>
    <w:rsid w:val="00CD78FF"/>
    <w:rsid w:val="00CD7DDD"/>
    <w:rsid w:val="00CE048C"/>
    <w:rsid w:val="00CE052A"/>
    <w:rsid w:val="00CE0814"/>
    <w:rsid w:val="00CE0CB0"/>
    <w:rsid w:val="00CE0DF4"/>
    <w:rsid w:val="00CE0F62"/>
    <w:rsid w:val="00CE1200"/>
    <w:rsid w:val="00CE1686"/>
    <w:rsid w:val="00CE1768"/>
    <w:rsid w:val="00CE17A3"/>
    <w:rsid w:val="00CE1842"/>
    <w:rsid w:val="00CE1956"/>
    <w:rsid w:val="00CE19CF"/>
    <w:rsid w:val="00CE1AEB"/>
    <w:rsid w:val="00CE1B2F"/>
    <w:rsid w:val="00CE1BE4"/>
    <w:rsid w:val="00CE1BEC"/>
    <w:rsid w:val="00CE1CCB"/>
    <w:rsid w:val="00CE1DE0"/>
    <w:rsid w:val="00CE1F47"/>
    <w:rsid w:val="00CE1FAE"/>
    <w:rsid w:val="00CE2148"/>
    <w:rsid w:val="00CE21AA"/>
    <w:rsid w:val="00CE2472"/>
    <w:rsid w:val="00CE2512"/>
    <w:rsid w:val="00CE27D6"/>
    <w:rsid w:val="00CE2C8A"/>
    <w:rsid w:val="00CE2D2E"/>
    <w:rsid w:val="00CE2F8D"/>
    <w:rsid w:val="00CE35DD"/>
    <w:rsid w:val="00CE37CC"/>
    <w:rsid w:val="00CE3888"/>
    <w:rsid w:val="00CE3936"/>
    <w:rsid w:val="00CE394D"/>
    <w:rsid w:val="00CE3A4E"/>
    <w:rsid w:val="00CE3AE2"/>
    <w:rsid w:val="00CE3B74"/>
    <w:rsid w:val="00CE4511"/>
    <w:rsid w:val="00CE4563"/>
    <w:rsid w:val="00CE4AB1"/>
    <w:rsid w:val="00CE551F"/>
    <w:rsid w:val="00CE5953"/>
    <w:rsid w:val="00CE5F08"/>
    <w:rsid w:val="00CE644F"/>
    <w:rsid w:val="00CE6A1B"/>
    <w:rsid w:val="00CE6CDA"/>
    <w:rsid w:val="00CE6D3F"/>
    <w:rsid w:val="00CE6D49"/>
    <w:rsid w:val="00CE6E7A"/>
    <w:rsid w:val="00CE6E86"/>
    <w:rsid w:val="00CE72F6"/>
    <w:rsid w:val="00CE746F"/>
    <w:rsid w:val="00CE76A4"/>
    <w:rsid w:val="00CE77D0"/>
    <w:rsid w:val="00CE7913"/>
    <w:rsid w:val="00CE7925"/>
    <w:rsid w:val="00CE793A"/>
    <w:rsid w:val="00CE7A20"/>
    <w:rsid w:val="00CE7AC8"/>
    <w:rsid w:val="00CE7BE1"/>
    <w:rsid w:val="00CF0043"/>
    <w:rsid w:val="00CF01C5"/>
    <w:rsid w:val="00CF03C7"/>
    <w:rsid w:val="00CF04B6"/>
    <w:rsid w:val="00CF05D8"/>
    <w:rsid w:val="00CF08FF"/>
    <w:rsid w:val="00CF09C5"/>
    <w:rsid w:val="00CF0A2E"/>
    <w:rsid w:val="00CF0AA4"/>
    <w:rsid w:val="00CF0BD2"/>
    <w:rsid w:val="00CF0CA4"/>
    <w:rsid w:val="00CF0DD4"/>
    <w:rsid w:val="00CF0F4C"/>
    <w:rsid w:val="00CF1367"/>
    <w:rsid w:val="00CF1536"/>
    <w:rsid w:val="00CF17FB"/>
    <w:rsid w:val="00CF1D51"/>
    <w:rsid w:val="00CF1F34"/>
    <w:rsid w:val="00CF1F90"/>
    <w:rsid w:val="00CF220D"/>
    <w:rsid w:val="00CF22E2"/>
    <w:rsid w:val="00CF2374"/>
    <w:rsid w:val="00CF260C"/>
    <w:rsid w:val="00CF2644"/>
    <w:rsid w:val="00CF2862"/>
    <w:rsid w:val="00CF311F"/>
    <w:rsid w:val="00CF31BA"/>
    <w:rsid w:val="00CF321A"/>
    <w:rsid w:val="00CF32A9"/>
    <w:rsid w:val="00CF3474"/>
    <w:rsid w:val="00CF3801"/>
    <w:rsid w:val="00CF3E18"/>
    <w:rsid w:val="00CF44BA"/>
    <w:rsid w:val="00CF47CD"/>
    <w:rsid w:val="00CF4A78"/>
    <w:rsid w:val="00CF4B2F"/>
    <w:rsid w:val="00CF53C8"/>
    <w:rsid w:val="00CF5568"/>
    <w:rsid w:val="00CF57A4"/>
    <w:rsid w:val="00CF594A"/>
    <w:rsid w:val="00CF5F93"/>
    <w:rsid w:val="00CF61F4"/>
    <w:rsid w:val="00CF6287"/>
    <w:rsid w:val="00CF6332"/>
    <w:rsid w:val="00CF6347"/>
    <w:rsid w:val="00CF6441"/>
    <w:rsid w:val="00CF657B"/>
    <w:rsid w:val="00CF65ED"/>
    <w:rsid w:val="00CF6896"/>
    <w:rsid w:val="00CF6C11"/>
    <w:rsid w:val="00CF6D4A"/>
    <w:rsid w:val="00CF6D52"/>
    <w:rsid w:val="00CF6F12"/>
    <w:rsid w:val="00CF76CE"/>
    <w:rsid w:val="00CF7B4D"/>
    <w:rsid w:val="00D005EE"/>
    <w:rsid w:val="00D00672"/>
    <w:rsid w:val="00D0094A"/>
    <w:rsid w:val="00D0112F"/>
    <w:rsid w:val="00D012D5"/>
    <w:rsid w:val="00D0157F"/>
    <w:rsid w:val="00D01A63"/>
    <w:rsid w:val="00D01B25"/>
    <w:rsid w:val="00D020FE"/>
    <w:rsid w:val="00D02145"/>
    <w:rsid w:val="00D022EA"/>
    <w:rsid w:val="00D02416"/>
    <w:rsid w:val="00D025AB"/>
    <w:rsid w:val="00D02636"/>
    <w:rsid w:val="00D02ACB"/>
    <w:rsid w:val="00D02CAA"/>
    <w:rsid w:val="00D02F98"/>
    <w:rsid w:val="00D03340"/>
    <w:rsid w:val="00D0351C"/>
    <w:rsid w:val="00D035B4"/>
    <w:rsid w:val="00D035C4"/>
    <w:rsid w:val="00D037D1"/>
    <w:rsid w:val="00D037D5"/>
    <w:rsid w:val="00D0396E"/>
    <w:rsid w:val="00D039F7"/>
    <w:rsid w:val="00D03DE9"/>
    <w:rsid w:val="00D03EF8"/>
    <w:rsid w:val="00D044C5"/>
    <w:rsid w:val="00D052B6"/>
    <w:rsid w:val="00D0560B"/>
    <w:rsid w:val="00D05648"/>
    <w:rsid w:val="00D059D0"/>
    <w:rsid w:val="00D05DEF"/>
    <w:rsid w:val="00D061D1"/>
    <w:rsid w:val="00D0665A"/>
    <w:rsid w:val="00D066D1"/>
    <w:rsid w:val="00D06983"/>
    <w:rsid w:val="00D06D38"/>
    <w:rsid w:val="00D06E2E"/>
    <w:rsid w:val="00D06E79"/>
    <w:rsid w:val="00D072E9"/>
    <w:rsid w:val="00D074F3"/>
    <w:rsid w:val="00D07CBF"/>
    <w:rsid w:val="00D07FE5"/>
    <w:rsid w:val="00D10114"/>
    <w:rsid w:val="00D1045A"/>
    <w:rsid w:val="00D10491"/>
    <w:rsid w:val="00D105B4"/>
    <w:rsid w:val="00D10626"/>
    <w:rsid w:val="00D108C6"/>
    <w:rsid w:val="00D1097A"/>
    <w:rsid w:val="00D10D55"/>
    <w:rsid w:val="00D114D7"/>
    <w:rsid w:val="00D1183B"/>
    <w:rsid w:val="00D11999"/>
    <w:rsid w:val="00D11A56"/>
    <w:rsid w:val="00D11EFF"/>
    <w:rsid w:val="00D12170"/>
    <w:rsid w:val="00D121C5"/>
    <w:rsid w:val="00D126F7"/>
    <w:rsid w:val="00D129A4"/>
    <w:rsid w:val="00D129B0"/>
    <w:rsid w:val="00D129EC"/>
    <w:rsid w:val="00D12B4C"/>
    <w:rsid w:val="00D12EAF"/>
    <w:rsid w:val="00D13414"/>
    <w:rsid w:val="00D134A6"/>
    <w:rsid w:val="00D1358D"/>
    <w:rsid w:val="00D136BA"/>
    <w:rsid w:val="00D13E19"/>
    <w:rsid w:val="00D13F81"/>
    <w:rsid w:val="00D14014"/>
    <w:rsid w:val="00D14055"/>
    <w:rsid w:val="00D14120"/>
    <w:rsid w:val="00D1427B"/>
    <w:rsid w:val="00D1434F"/>
    <w:rsid w:val="00D14434"/>
    <w:rsid w:val="00D1466B"/>
    <w:rsid w:val="00D14AC3"/>
    <w:rsid w:val="00D14E89"/>
    <w:rsid w:val="00D14EB8"/>
    <w:rsid w:val="00D15014"/>
    <w:rsid w:val="00D158AF"/>
    <w:rsid w:val="00D15B25"/>
    <w:rsid w:val="00D15B9E"/>
    <w:rsid w:val="00D161A8"/>
    <w:rsid w:val="00D161DF"/>
    <w:rsid w:val="00D1630B"/>
    <w:rsid w:val="00D164B5"/>
    <w:rsid w:val="00D16522"/>
    <w:rsid w:val="00D167E0"/>
    <w:rsid w:val="00D168B8"/>
    <w:rsid w:val="00D1716A"/>
    <w:rsid w:val="00D17253"/>
    <w:rsid w:val="00D174B8"/>
    <w:rsid w:val="00D174DB"/>
    <w:rsid w:val="00D17621"/>
    <w:rsid w:val="00D176A8"/>
    <w:rsid w:val="00D177F4"/>
    <w:rsid w:val="00D17CD9"/>
    <w:rsid w:val="00D17EB4"/>
    <w:rsid w:val="00D20149"/>
    <w:rsid w:val="00D20382"/>
    <w:rsid w:val="00D20582"/>
    <w:rsid w:val="00D207EE"/>
    <w:rsid w:val="00D20826"/>
    <w:rsid w:val="00D20A69"/>
    <w:rsid w:val="00D20AB2"/>
    <w:rsid w:val="00D20C28"/>
    <w:rsid w:val="00D20E57"/>
    <w:rsid w:val="00D21447"/>
    <w:rsid w:val="00D21633"/>
    <w:rsid w:val="00D2176F"/>
    <w:rsid w:val="00D217B2"/>
    <w:rsid w:val="00D2191B"/>
    <w:rsid w:val="00D21D3E"/>
    <w:rsid w:val="00D21DF8"/>
    <w:rsid w:val="00D21F2E"/>
    <w:rsid w:val="00D21F4D"/>
    <w:rsid w:val="00D21F8C"/>
    <w:rsid w:val="00D2235A"/>
    <w:rsid w:val="00D228E0"/>
    <w:rsid w:val="00D228E6"/>
    <w:rsid w:val="00D22A64"/>
    <w:rsid w:val="00D22ED2"/>
    <w:rsid w:val="00D23092"/>
    <w:rsid w:val="00D2337F"/>
    <w:rsid w:val="00D23410"/>
    <w:rsid w:val="00D2363F"/>
    <w:rsid w:val="00D238C6"/>
    <w:rsid w:val="00D239D0"/>
    <w:rsid w:val="00D23C5D"/>
    <w:rsid w:val="00D23F78"/>
    <w:rsid w:val="00D242E9"/>
    <w:rsid w:val="00D247C2"/>
    <w:rsid w:val="00D24917"/>
    <w:rsid w:val="00D24B3F"/>
    <w:rsid w:val="00D24EB4"/>
    <w:rsid w:val="00D250C0"/>
    <w:rsid w:val="00D250D7"/>
    <w:rsid w:val="00D25282"/>
    <w:rsid w:val="00D255ED"/>
    <w:rsid w:val="00D256A0"/>
    <w:rsid w:val="00D257E0"/>
    <w:rsid w:val="00D25B16"/>
    <w:rsid w:val="00D25EA0"/>
    <w:rsid w:val="00D25F28"/>
    <w:rsid w:val="00D26038"/>
    <w:rsid w:val="00D26044"/>
    <w:rsid w:val="00D26774"/>
    <w:rsid w:val="00D2691C"/>
    <w:rsid w:val="00D26C05"/>
    <w:rsid w:val="00D26D11"/>
    <w:rsid w:val="00D271B9"/>
    <w:rsid w:val="00D27BE9"/>
    <w:rsid w:val="00D27FF0"/>
    <w:rsid w:val="00D30059"/>
    <w:rsid w:val="00D304AF"/>
    <w:rsid w:val="00D304DC"/>
    <w:rsid w:val="00D3070E"/>
    <w:rsid w:val="00D30732"/>
    <w:rsid w:val="00D307E5"/>
    <w:rsid w:val="00D3082D"/>
    <w:rsid w:val="00D30BA1"/>
    <w:rsid w:val="00D30C46"/>
    <w:rsid w:val="00D30DC7"/>
    <w:rsid w:val="00D30F1F"/>
    <w:rsid w:val="00D3104D"/>
    <w:rsid w:val="00D31848"/>
    <w:rsid w:val="00D3188B"/>
    <w:rsid w:val="00D31A2C"/>
    <w:rsid w:val="00D324D8"/>
    <w:rsid w:val="00D328CD"/>
    <w:rsid w:val="00D32A99"/>
    <w:rsid w:val="00D33074"/>
    <w:rsid w:val="00D330F5"/>
    <w:rsid w:val="00D33A61"/>
    <w:rsid w:val="00D33D0B"/>
    <w:rsid w:val="00D33E3A"/>
    <w:rsid w:val="00D340F5"/>
    <w:rsid w:val="00D34187"/>
    <w:rsid w:val="00D346CA"/>
    <w:rsid w:val="00D347BE"/>
    <w:rsid w:val="00D349EE"/>
    <w:rsid w:val="00D34ADA"/>
    <w:rsid w:val="00D34AEF"/>
    <w:rsid w:val="00D34E34"/>
    <w:rsid w:val="00D34EB7"/>
    <w:rsid w:val="00D34F80"/>
    <w:rsid w:val="00D351E0"/>
    <w:rsid w:val="00D35254"/>
    <w:rsid w:val="00D352EE"/>
    <w:rsid w:val="00D35790"/>
    <w:rsid w:val="00D3590F"/>
    <w:rsid w:val="00D35AD2"/>
    <w:rsid w:val="00D35D3D"/>
    <w:rsid w:val="00D35F25"/>
    <w:rsid w:val="00D360C3"/>
    <w:rsid w:val="00D36171"/>
    <w:rsid w:val="00D36172"/>
    <w:rsid w:val="00D361E8"/>
    <w:rsid w:val="00D3632B"/>
    <w:rsid w:val="00D36357"/>
    <w:rsid w:val="00D364A2"/>
    <w:rsid w:val="00D36657"/>
    <w:rsid w:val="00D366D8"/>
    <w:rsid w:val="00D36723"/>
    <w:rsid w:val="00D36AD9"/>
    <w:rsid w:val="00D36AEA"/>
    <w:rsid w:val="00D36B58"/>
    <w:rsid w:val="00D36E23"/>
    <w:rsid w:val="00D37626"/>
    <w:rsid w:val="00D37802"/>
    <w:rsid w:val="00D37988"/>
    <w:rsid w:val="00D37B8F"/>
    <w:rsid w:val="00D37C74"/>
    <w:rsid w:val="00D37CD4"/>
    <w:rsid w:val="00D37FFC"/>
    <w:rsid w:val="00D40572"/>
    <w:rsid w:val="00D40577"/>
    <w:rsid w:val="00D40739"/>
    <w:rsid w:val="00D411B6"/>
    <w:rsid w:val="00D41314"/>
    <w:rsid w:val="00D41360"/>
    <w:rsid w:val="00D41AB2"/>
    <w:rsid w:val="00D4224E"/>
    <w:rsid w:val="00D42482"/>
    <w:rsid w:val="00D4262E"/>
    <w:rsid w:val="00D428F7"/>
    <w:rsid w:val="00D42A01"/>
    <w:rsid w:val="00D42C3C"/>
    <w:rsid w:val="00D42C95"/>
    <w:rsid w:val="00D42F39"/>
    <w:rsid w:val="00D43264"/>
    <w:rsid w:val="00D43475"/>
    <w:rsid w:val="00D437C0"/>
    <w:rsid w:val="00D43E8E"/>
    <w:rsid w:val="00D440DF"/>
    <w:rsid w:val="00D44115"/>
    <w:rsid w:val="00D44695"/>
    <w:rsid w:val="00D4486A"/>
    <w:rsid w:val="00D44B28"/>
    <w:rsid w:val="00D44BB4"/>
    <w:rsid w:val="00D44D96"/>
    <w:rsid w:val="00D451F6"/>
    <w:rsid w:val="00D4575E"/>
    <w:rsid w:val="00D45810"/>
    <w:rsid w:val="00D45E3C"/>
    <w:rsid w:val="00D45ECE"/>
    <w:rsid w:val="00D465A3"/>
    <w:rsid w:val="00D46775"/>
    <w:rsid w:val="00D467D6"/>
    <w:rsid w:val="00D46B5B"/>
    <w:rsid w:val="00D46EEE"/>
    <w:rsid w:val="00D4719E"/>
    <w:rsid w:val="00D474BB"/>
    <w:rsid w:val="00D47617"/>
    <w:rsid w:val="00D47777"/>
    <w:rsid w:val="00D47A99"/>
    <w:rsid w:val="00D47F04"/>
    <w:rsid w:val="00D47FFB"/>
    <w:rsid w:val="00D5066E"/>
    <w:rsid w:val="00D50730"/>
    <w:rsid w:val="00D50893"/>
    <w:rsid w:val="00D508CE"/>
    <w:rsid w:val="00D50CC2"/>
    <w:rsid w:val="00D50E1D"/>
    <w:rsid w:val="00D50E88"/>
    <w:rsid w:val="00D50F78"/>
    <w:rsid w:val="00D50F7C"/>
    <w:rsid w:val="00D51299"/>
    <w:rsid w:val="00D512E6"/>
    <w:rsid w:val="00D51311"/>
    <w:rsid w:val="00D5136E"/>
    <w:rsid w:val="00D51795"/>
    <w:rsid w:val="00D519F2"/>
    <w:rsid w:val="00D51A57"/>
    <w:rsid w:val="00D51C32"/>
    <w:rsid w:val="00D51CF6"/>
    <w:rsid w:val="00D51D53"/>
    <w:rsid w:val="00D51E8F"/>
    <w:rsid w:val="00D51EAD"/>
    <w:rsid w:val="00D520F6"/>
    <w:rsid w:val="00D52133"/>
    <w:rsid w:val="00D5219A"/>
    <w:rsid w:val="00D52293"/>
    <w:rsid w:val="00D5235D"/>
    <w:rsid w:val="00D5242A"/>
    <w:rsid w:val="00D52438"/>
    <w:rsid w:val="00D5254E"/>
    <w:rsid w:val="00D52664"/>
    <w:rsid w:val="00D527A6"/>
    <w:rsid w:val="00D52804"/>
    <w:rsid w:val="00D52818"/>
    <w:rsid w:val="00D528B6"/>
    <w:rsid w:val="00D528DC"/>
    <w:rsid w:val="00D52A96"/>
    <w:rsid w:val="00D52EB7"/>
    <w:rsid w:val="00D5332D"/>
    <w:rsid w:val="00D53333"/>
    <w:rsid w:val="00D535EA"/>
    <w:rsid w:val="00D53A89"/>
    <w:rsid w:val="00D53A8D"/>
    <w:rsid w:val="00D53F96"/>
    <w:rsid w:val="00D546AC"/>
    <w:rsid w:val="00D546C6"/>
    <w:rsid w:val="00D546CD"/>
    <w:rsid w:val="00D54704"/>
    <w:rsid w:val="00D548E7"/>
    <w:rsid w:val="00D548EF"/>
    <w:rsid w:val="00D54A1C"/>
    <w:rsid w:val="00D54D60"/>
    <w:rsid w:val="00D54E2A"/>
    <w:rsid w:val="00D55206"/>
    <w:rsid w:val="00D5561A"/>
    <w:rsid w:val="00D5578D"/>
    <w:rsid w:val="00D55930"/>
    <w:rsid w:val="00D55AB2"/>
    <w:rsid w:val="00D55B72"/>
    <w:rsid w:val="00D55EE6"/>
    <w:rsid w:val="00D55FE8"/>
    <w:rsid w:val="00D56017"/>
    <w:rsid w:val="00D5602D"/>
    <w:rsid w:val="00D56103"/>
    <w:rsid w:val="00D563C3"/>
    <w:rsid w:val="00D56CDF"/>
    <w:rsid w:val="00D57051"/>
    <w:rsid w:val="00D57386"/>
    <w:rsid w:val="00D57AA5"/>
    <w:rsid w:val="00D6043A"/>
    <w:rsid w:val="00D60AC7"/>
    <w:rsid w:val="00D60C5C"/>
    <w:rsid w:val="00D60D7B"/>
    <w:rsid w:val="00D60F39"/>
    <w:rsid w:val="00D614F4"/>
    <w:rsid w:val="00D6152A"/>
    <w:rsid w:val="00D6165A"/>
    <w:rsid w:val="00D6194B"/>
    <w:rsid w:val="00D61EB1"/>
    <w:rsid w:val="00D62447"/>
    <w:rsid w:val="00D62928"/>
    <w:rsid w:val="00D62951"/>
    <w:rsid w:val="00D629C3"/>
    <w:rsid w:val="00D62A8E"/>
    <w:rsid w:val="00D62CCD"/>
    <w:rsid w:val="00D62F91"/>
    <w:rsid w:val="00D63394"/>
    <w:rsid w:val="00D636D8"/>
    <w:rsid w:val="00D636DB"/>
    <w:rsid w:val="00D63A05"/>
    <w:rsid w:val="00D63DEF"/>
    <w:rsid w:val="00D64352"/>
    <w:rsid w:val="00D643C9"/>
    <w:rsid w:val="00D6441B"/>
    <w:rsid w:val="00D6443C"/>
    <w:rsid w:val="00D644B1"/>
    <w:rsid w:val="00D649DE"/>
    <w:rsid w:val="00D64B42"/>
    <w:rsid w:val="00D64BF2"/>
    <w:rsid w:val="00D64F2B"/>
    <w:rsid w:val="00D65337"/>
    <w:rsid w:val="00D65391"/>
    <w:rsid w:val="00D65423"/>
    <w:rsid w:val="00D656F5"/>
    <w:rsid w:val="00D6573A"/>
    <w:rsid w:val="00D65856"/>
    <w:rsid w:val="00D65953"/>
    <w:rsid w:val="00D66683"/>
    <w:rsid w:val="00D667D1"/>
    <w:rsid w:val="00D66D01"/>
    <w:rsid w:val="00D66E90"/>
    <w:rsid w:val="00D670CE"/>
    <w:rsid w:val="00D672DA"/>
    <w:rsid w:val="00D67944"/>
    <w:rsid w:val="00D67AF9"/>
    <w:rsid w:val="00D67B52"/>
    <w:rsid w:val="00D67DD0"/>
    <w:rsid w:val="00D70290"/>
    <w:rsid w:val="00D7069D"/>
    <w:rsid w:val="00D70702"/>
    <w:rsid w:val="00D707BB"/>
    <w:rsid w:val="00D70960"/>
    <w:rsid w:val="00D70E14"/>
    <w:rsid w:val="00D70F5A"/>
    <w:rsid w:val="00D7111D"/>
    <w:rsid w:val="00D711A7"/>
    <w:rsid w:val="00D71242"/>
    <w:rsid w:val="00D713A5"/>
    <w:rsid w:val="00D7179F"/>
    <w:rsid w:val="00D7198E"/>
    <w:rsid w:val="00D72260"/>
    <w:rsid w:val="00D72B8B"/>
    <w:rsid w:val="00D72B8D"/>
    <w:rsid w:val="00D72C5B"/>
    <w:rsid w:val="00D72FC1"/>
    <w:rsid w:val="00D733F2"/>
    <w:rsid w:val="00D73784"/>
    <w:rsid w:val="00D737C8"/>
    <w:rsid w:val="00D73BBF"/>
    <w:rsid w:val="00D73BE2"/>
    <w:rsid w:val="00D73D18"/>
    <w:rsid w:val="00D741D1"/>
    <w:rsid w:val="00D746F6"/>
    <w:rsid w:val="00D748C6"/>
    <w:rsid w:val="00D74C4D"/>
    <w:rsid w:val="00D7524F"/>
    <w:rsid w:val="00D7541A"/>
    <w:rsid w:val="00D75470"/>
    <w:rsid w:val="00D75589"/>
    <w:rsid w:val="00D755B9"/>
    <w:rsid w:val="00D755F7"/>
    <w:rsid w:val="00D75947"/>
    <w:rsid w:val="00D7594A"/>
    <w:rsid w:val="00D7598F"/>
    <w:rsid w:val="00D75A8A"/>
    <w:rsid w:val="00D75B7B"/>
    <w:rsid w:val="00D75E56"/>
    <w:rsid w:val="00D75EB9"/>
    <w:rsid w:val="00D75FFD"/>
    <w:rsid w:val="00D763B9"/>
    <w:rsid w:val="00D766AF"/>
    <w:rsid w:val="00D76702"/>
    <w:rsid w:val="00D76860"/>
    <w:rsid w:val="00D768D6"/>
    <w:rsid w:val="00D76A1C"/>
    <w:rsid w:val="00D76A84"/>
    <w:rsid w:val="00D76CEC"/>
    <w:rsid w:val="00D7702D"/>
    <w:rsid w:val="00D77036"/>
    <w:rsid w:val="00D770D2"/>
    <w:rsid w:val="00D77356"/>
    <w:rsid w:val="00D776AC"/>
    <w:rsid w:val="00D77956"/>
    <w:rsid w:val="00D77E47"/>
    <w:rsid w:val="00D77F4C"/>
    <w:rsid w:val="00D801CE"/>
    <w:rsid w:val="00D8020B"/>
    <w:rsid w:val="00D803DF"/>
    <w:rsid w:val="00D80432"/>
    <w:rsid w:val="00D805B3"/>
    <w:rsid w:val="00D807C3"/>
    <w:rsid w:val="00D8084E"/>
    <w:rsid w:val="00D80DF1"/>
    <w:rsid w:val="00D80DFA"/>
    <w:rsid w:val="00D8135C"/>
    <w:rsid w:val="00D81403"/>
    <w:rsid w:val="00D81561"/>
    <w:rsid w:val="00D8163A"/>
    <w:rsid w:val="00D816AC"/>
    <w:rsid w:val="00D81721"/>
    <w:rsid w:val="00D8173E"/>
    <w:rsid w:val="00D81A32"/>
    <w:rsid w:val="00D81C92"/>
    <w:rsid w:val="00D81D8E"/>
    <w:rsid w:val="00D82B15"/>
    <w:rsid w:val="00D82F7A"/>
    <w:rsid w:val="00D82FBB"/>
    <w:rsid w:val="00D8340B"/>
    <w:rsid w:val="00D837C5"/>
    <w:rsid w:val="00D83D8E"/>
    <w:rsid w:val="00D83EEC"/>
    <w:rsid w:val="00D83F53"/>
    <w:rsid w:val="00D841AE"/>
    <w:rsid w:val="00D8443F"/>
    <w:rsid w:val="00D84810"/>
    <w:rsid w:val="00D84B3A"/>
    <w:rsid w:val="00D84BF8"/>
    <w:rsid w:val="00D84F5E"/>
    <w:rsid w:val="00D8508F"/>
    <w:rsid w:val="00D851C8"/>
    <w:rsid w:val="00D85202"/>
    <w:rsid w:val="00D85E0B"/>
    <w:rsid w:val="00D861BD"/>
    <w:rsid w:val="00D8628E"/>
    <w:rsid w:val="00D86501"/>
    <w:rsid w:val="00D86557"/>
    <w:rsid w:val="00D86832"/>
    <w:rsid w:val="00D86A25"/>
    <w:rsid w:val="00D86F05"/>
    <w:rsid w:val="00D86FC1"/>
    <w:rsid w:val="00D870F4"/>
    <w:rsid w:val="00D876B3"/>
    <w:rsid w:val="00D87A4D"/>
    <w:rsid w:val="00D87B4E"/>
    <w:rsid w:val="00D87F47"/>
    <w:rsid w:val="00D87FD0"/>
    <w:rsid w:val="00D9031C"/>
    <w:rsid w:val="00D90722"/>
    <w:rsid w:val="00D90739"/>
    <w:rsid w:val="00D90788"/>
    <w:rsid w:val="00D90939"/>
    <w:rsid w:val="00D9120D"/>
    <w:rsid w:val="00D91299"/>
    <w:rsid w:val="00D91529"/>
    <w:rsid w:val="00D91843"/>
    <w:rsid w:val="00D91BBC"/>
    <w:rsid w:val="00D91C3B"/>
    <w:rsid w:val="00D91DED"/>
    <w:rsid w:val="00D92E55"/>
    <w:rsid w:val="00D931DF"/>
    <w:rsid w:val="00D934B5"/>
    <w:rsid w:val="00D934EF"/>
    <w:rsid w:val="00D935AB"/>
    <w:rsid w:val="00D9377B"/>
    <w:rsid w:val="00D93887"/>
    <w:rsid w:val="00D93AF3"/>
    <w:rsid w:val="00D93BCC"/>
    <w:rsid w:val="00D93C46"/>
    <w:rsid w:val="00D93C4B"/>
    <w:rsid w:val="00D942AB"/>
    <w:rsid w:val="00D94737"/>
    <w:rsid w:val="00D9477E"/>
    <w:rsid w:val="00D947B1"/>
    <w:rsid w:val="00D94CFC"/>
    <w:rsid w:val="00D94D42"/>
    <w:rsid w:val="00D9502F"/>
    <w:rsid w:val="00D95354"/>
    <w:rsid w:val="00D9544A"/>
    <w:rsid w:val="00D95642"/>
    <w:rsid w:val="00D95674"/>
    <w:rsid w:val="00D9574D"/>
    <w:rsid w:val="00D95889"/>
    <w:rsid w:val="00D958D5"/>
    <w:rsid w:val="00D95983"/>
    <w:rsid w:val="00D95A6C"/>
    <w:rsid w:val="00D95D23"/>
    <w:rsid w:val="00D96206"/>
    <w:rsid w:val="00D96754"/>
    <w:rsid w:val="00D96AD1"/>
    <w:rsid w:val="00D96E90"/>
    <w:rsid w:val="00D96FA3"/>
    <w:rsid w:val="00D96FE6"/>
    <w:rsid w:val="00D9717F"/>
    <w:rsid w:val="00D97516"/>
    <w:rsid w:val="00D975F6"/>
    <w:rsid w:val="00D97B8F"/>
    <w:rsid w:val="00DA0187"/>
    <w:rsid w:val="00DA01C7"/>
    <w:rsid w:val="00DA02E3"/>
    <w:rsid w:val="00DA081D"/>
    <w:rsid w:val="00DA0AF2"/>
    <w:rsid w:val="00DA0E66"/>
    <w:rsid w:val="00DA1114"/>
    <w:rsid w:val="00DA1611"/>
    <w:rsid w:val="00DA1916"/>
    <w:rsid w:val="00DA1E17"/>
    <w:rsid w:val="00DA21DC"/>
    <w:rsid w:val="00DA274E"/>
    <w:rsid w:val="00DA2806"/>
    <w:rsid w:val="00DA286E"/>
    <w:rsid w:val="00DA29BA"/>
    <w:rsid w:val="00DA2A67"/>
    <w:rsid w:val="00DA2ADD"/>
    <w:rsid w:val="00DA2B7F"/>
    <w:rsid w:val="00DA2C50"/>
    <w:rsid w:val="00DA2F38"/>
    <w:rsid w:val="00DA2F60"/>
    <w:rsid w:val="00DA2F6B"/>
    <w:rsid w:val="00DA2FBA"/>
    <w:rsid w:val="00DA32D1"/>
    <w:rsid w:val="00DA33B2"/>
    <w:rsid w:val="00DA3401"/>
    <w:rsid w:val="00DA344E"/>
    <w:rsid w:val="00DA3654"/>
    <w:rsid w:val="00DA3957"/>
    <w:rsid w:val="00DA39B4"/>
    <w:rsid w:val="00DA39F2"/>
    <w:rsid w:val="00DA3C80"/>
    <w:rsid w:val="00DA4089"/>
    <w:rsid w:val="00DA421F"/>
    <w:rsid w:val="00DA4355"/>
    <w:rsid w:val="00DA438C"/>
    <w:rsid w:val="00DA4A17"/>
    <w:rsid w:val="00DA4A34"/>
    <w:rsid w:val="00DA4A45"/>
    <w:rsid w:val="00DA4F5D"/>
    <w:rsid w:val="00DA566F"/>
    <w:rsid w:val="00DA56DD"/>
    <w:rsid w:val="00DA59DB"/>
    <w:rsid w:val="00DA5CA8"/>
    <w:rsid w:val="00DA5E87"/>
    <w:rsid w:val="00DA6264"/>
    <w:rsid w:val="00DA6480"/>
    <w:rsid w:val="00DA66B2"/>
    <w:rsid w:val="00DA6921"/>
    <w:rsid w:val="00DA6B18"/>
    <w:rsid w:val="00DA79A5"/>
    <w:rsid w:val="00DA7CA7"/>
    <w:rsid w:val="00DB0486"/>
    <w:rsid w:val="00DB08BE"/>
    <w:rsid w:val="00DB0F48"/>
    <w:rsid w:val="00DB1139"/>
    <w:rsid w:val="00DB13A9"/>
    <w:rsid w:val="00DB1832"/>
    <w:rsid w:val="00DB1A1C"/>
    <w:rsid w:val="00DB1B0F"/>
    <w:rsid w:val="00DB1BB4"/>
    <w:rsid w:val="00DB1C3D"/>
    <w:rsid w:val="00DB2021"/>
    <w:rsid w:val="00DB22CF"/>
    <w:rsid w:val="00DB24D7"/>
    <w:rsid w:val="00DB285F"/>
    <w:rsid w:val="00DB287C"/>
    <w:rsid w:val="00DB31F4"/>
    <w:rsid w:val="00DB3B10"/>
    <w:rsid w:val="00DB3B4F"/>
    <w:rsid w:val="00DB415D"/>
    <w:rsid w:val="00DB429B"/>
    <w:rsid w:val="00DB46FD"/>
    <w:rsid w:val="00DB4833"/>
    <w:rsid w:val="00DB494E"/>
    <w:rsid w:val="00DB49F3"/>
    <w:rsid w:val="00DB4AD8"/>
    <w:rsid w:val="00DB4CB1"/>
    <w:rsid w:val="00DB4EE8"/>
    <w:rsid w:val="00DB5886"/>
    <w:rsid w:val="00DB58F5"/>
    <w:rsid w:val="00DB5A93"/>
    <w:rsid w:val="00DB5E30"/>
    <w:rsid w:val="00DB5E65"/>
    <w:rsid w:val="00DB5EFD"/>
    <w:rsid w:val="00DB6055"/>
    <w:rsid w:val="00DB61C5"/>
    <w:rsid w:val="00DB6229"/>
    <w:rsid w:val="00DB62FD"/>
    <w:rsid w:val="00DB67E8"/>
    <w:rsid w:val="00DB6964"/>
    <w:rsid w:val="00DB6A0C"/>
    <w:rsid w:val="00DB6B11"/>
    <w:rsid w:val="00DB7240"/>
    <w:rsid w:val="00DB73E2"/>
    <w:rsid w:val="00DB7737"/>
    <w:rsid w:val="00DB7757"/>
    <w:rsid w:val="00DB78C3"/>
    <w:rsid w:val="00DB7975"/>
    <w:rsid w:val="00DB7D25"/>
    <w:rsid w:val="00DC0178"/>
    <w:rsid w:val="00DC0225"/>
    <w:rsid w:val="00DC0354"/>
    <w:rsid w:val="00DC0744"/>
    <w:rsid w:val="00DC151F"/>
    <w:rsid w:val="00DC1830"/>
    <w:rsid w:val="00DC195F"/>
    <w:rsid w:val="00DC227A"/>
    <w:rsid w:val="00DC2315"/>
    <w:rsid w:val="00DC2377"/>
    <w:rsid w:val="00DC2497"/>
    <w:rsid w:val="00DC25BD"/>
    <w:rsid w:val="00DC26B8"/>
    <w:rsid w:val="00DC26E7"/>
    <w:rsid w:val="00DC27FC"/>
    <w:rsid w:val="00DC289B"/>
    <w:rsid w:val="00DC29BD"/>
    <w:rsid w:val="00DC2CAD"/>
    <w:rsid w:val="00DC2D39"/>
    <w:rsid w:val="00DC2DB6"/>
    <w:rsid w:val="00DC3081"/>
    <w:rsid w:val="00DC31F9"/>
    <w:rsid w:val="00DC3418"/>
    <w:rsid w:val="00DC36C5"/>
    <w:rsid w:val="00DC3963"/>
    <w:rsid w:val="00DC3B8E"/>
    <w:rsid w:val="00DC3EC4"/>
    <w:rsid w:val="00DC4272"/>
    <w:rsid w:val="00DC4322"/>
    <w:rsid w:val="00DC46AD"/>
    <w:rsid w:val="00DC4ACA"/>
    <w:rsid w:val="00DC4C8B"/>
    <w:rsid w:val="00DC4CD5"/>
    <w:rsid w:val="00DC4FC1"/>
    <w:rsid w:val="00DC58A3"/>
    <w:rsid w:val="00DC5A32"/>
    <w:rsid w:val="00DC5B68"/>
    <w:rsid w:val="00DC5DC9"/>
    <w:rsid w:val="00DC64B4"/>
    <w:rsid w:val="00DC64CC"/>
    <w:rsid w:val="00DC659E"/>
    <w:rsid w:val="00DC6ED3"/>
    <w:rsid w:val="00DC6EE9"/>
    <w:rsid w:val="00DC6F17"/>
    <w:rsid w:val="00DC6F7C"/>
    <w:rsid w:val="00DC7126"/>
    <w:rsid w:val="00DC748C"/>
    <w:rsid w:val="00DC758E"/>
    <w:rsid w:val="00DC765C"/>
    <w:rsid w:val="00DC777A"/>
    <w:rsid w:val="00DC791A"/>
    <w:rsid w:val="00DC7BBE"/>
    <w:rsid w:val="00DD03AA"/>
    <w:rsid w:val="00DD07EE"/>
    <w:rsid w:val="00DD0C03"/>
    <w:rsid w:val="00DD0DC6"/>
    <w:rsid w:val="00DD1177"/>
    <w:rsid w:val="00DD17EA"/>
    <w:rsid w:val="00DD18F1"/>
    <w:rsid w:val="00DD1C4B"/>
    <w:rsid w:val="00DD1DA3"/>
    <w:rsid w:val="00DD2033"/>
    <w:rsid w:val="00DD2154"/>
    <w:rsid w:val="00DD225B"/>
    <w:rsid w:val="00DD24B0"/>
    <w:rsid w:val="00DD253E"/>
    <w:rsid w:val="00DD2689"/>
    <w:rsid w:val="00DD290F"/>
    <w:rsid w:val="00DD2BCA"/>
    <w:rsid w:val="00DD2CB4"/>
    <w:rsid w:val="00DD2CBB"/>
    <w:rsid w:val="00DD2D1A"/>
    <w:rsid w:val="00DD3217"/>
    <w:rsid w:val="00DD339B"/>
    <w:rsid w:val="00DD3419"/>
    <w:rsid w:val="00DD346B"/>
    <w:rsid w:val="00DD3CE7"/>
    <w:rsid w:val="00DD3D34"/>
    <w:rsid w:val="00DD4121"/>
    <w:rsid w:val="00DD41FD"/>
    <w:rsid w:val="00DD420E"/>
    <w:rsid w:val="00DD42F2"/>
    <w:rsid w:val="00DD465A"/>
    <w:rsid w:val="00DD488E"/>
    <w:rsid w:val="00DD4B74"/>
    <w:rsid w:val="00DD4F36"/>
    <w:rsid w:val="00DD5102"/>
    <w:rsid w:val="00DD5152"/>
    <w:rsid w:val="00DD52B7"/>
    <w:rsid w:val="00DD56AA"/>
    <w:rsid w:val="00DD5C7A"/>
    <w:rsid w:val="00DD5D34"/>
    <w:rsid w:val="00DD5E83"/>
    <w:rsid w:val="00DD5F9B"/>
    <w:rsid w:val="00DD6157"/>
    <w:rsid w:val="00DD62FD"/>
    <w:rsid w:val="00DD6398"/>
    <w:rsid w:val="00DD65AB"/>
    <w:rsid w:val="00DD65ED"/>
    <w:rsid w:val="00DD787D"/>
    <w:rsid w:val="00DD78AF"/>
    <w:rsid w:val="00DD78EB"/>
    <w:rsid w:val="00DD7A01"/>
    <w:rsid w:val="00DD7EDD"/>
    <w:rsid w:val="00DE020F"/>
    <w:rsid w:val="00DE0491"/>
    <w:rsid w:val="00DE059F"/>
    <w:rsid w:val="00DE061F"/>
    <w:rsid w:val="00DE0AA0"/>
    <w:rsid w:val="00DE0C71"/>
    <w:rsid w:val="00DE0C8F"/>
    <w:rsid w:val="00DE0F88"/>
    <w:rsid w:val="00DE0FBD"/>
    <w:rsid w:val="00DE12D7"/>
    <w:rsid w:val="00DE1547"/>
    <w:rsid w:val="00DE16B7"/>
    <w:rsid w:val="00DE197F"/>
    <w:rsid w:val="00DE20EE"/>
    <w:rsid w:val="00DE2F79"/>
    <w:rsid w:val="00DE3204"/>
    <w:rsid w:val="00DE3595"/>
    <w:rsid w:val="00DE37E4"/>
    <w:rsid w:val="00DE3C0A"/>
    <w:rsid w:val="00DE3C7F"/>
    <w:rsid w:val="00DE40A6"/>
    <w:rsid w:val="00DE4204"/>
    <w:rsid w:val="00DE44A4"/>
    <w:rsid w:val="00DE45B2"/>
    <w:rsid w:val="00DE485C"/>
    <w:rsid w:val="00DE4BE7"/>
    <w:rsid w:val="00DE4C59"/>
    <w:rsid w:val="00DE4F42"/>
    <w:rsid w:val="00DE5115"/>
    <w:rsid w:val="00DE55F7"/>
    <w:rsid w:val="00DE567E"/>
    <w:rsid w:val="00DE569F"/>
    <w:rsid w:val="00DE56EB"/>
    <w:rsid w:val="00DE5997"/>
    <w:rsid w:val="00DE5D3F"/>
    <w:rsid w:val="00DE5DA7"/>
    <w:rsid w:val="00DE5F6D"/>
    <w:rsid w:val="00DE6207"/>
    <w:rsid w:val="00DE643A"/>
    <w:rsid w:val="00DE65B3"/>
    <w:rsid w:val="00DE68FE"/>
    <w:rsid w:val="00DE6945"/>
    <w:rsid w:val="00DE6A76"/>
    <w:rsid w:val="00DE6D3F"/>
    <w:rsid w:val="00DE6E52"/>
    <w:rsid w:val="00DE701A"/>
    <w:rsid w:val="00DE7283"/>
    <w:rsid w:val="00DE7385"/>
    <w:rsid w:val="00DE76B0"/>
    <w:rsid w:val="00DE78F6"/>
    <w:rsid w:val="00DE7EAA"/>
    <w:rsid w:val="00DF0182"/>
    <w:rsid w:val="00DF033B"/>
    <w:rsid w:val="00DF0435"/>
    <w:rsid w:val="00DF0545"/>
    <w:rsid w:val="00DF0BAF"/>
    <w:rsid w:val="00DF0C70"/>
    <w:rsid w:val="00DF12BB"/>
    <w:rsid w:val="00DF12D1"/>
    <w:rsid w:val="00DF163A"/>
    <w:rsid w:val="00DF1FB6"/>
    <w:rsid w:val="00DF2303"/>
    <w:rsid w:val="00DF26F5"/>
    <w:rsid w:val="00DF298D"/>
    <w:rsid w:val="00DF3183"/>
    <w:rsid w:val="00DF31DC"/>
    <w:rsid w:val="00DF323F"/>
    <w:rsid w:val="00DF324E"/>
    <w:rsid w:val="00DF386D"/>
    <w:rsid w:val="00DF3B93"/>
    <w:rsid w:val="00DF3C44"/>
    <w:rsid w:val="00DF4198"/>
    <w:rsid w:val="00DF479E"/>
    <w:rsid w:val="00DF49CE"/>
    <w:rsid w:val="00DF4C69"/>
    <w:rsid w:val="00DF4DD8"/>
    <w:rsid w:val="00DF4E15"/>
    <w:rsid w:val="00DF4F78"/>
    <w:rsid w:val="00DF54CC"/>
    <w:rsid w:val="00DF5774"/>
    <w:rsid w:val="00DF5797"/>
    <w:rsid w:val="00DF5872"/>
    <w:rsid w:val="00DF5CDA"/>
    <w:rsid w:val="00DF5D1A"/>
    <w:rsid w:val="00DF5F58"/>
    <w:rsid w:val="00DF60DF"/>
    <w:rsid w:val="00DF63F0"/>
    <w:rsid w:val="00DF6779"/>
    <w:rsid w:val="00DF6A40"/>
    <w:rsid w:val="00DF6C91"/>
    <w:rsid w:val="00DF6E32"/>
    <w:rsid w:val="00DF6E52"/>
    <w:rsid w:val="00DF6FC3"/>
    <w:rsid w:val="00DF7400"/>
    <w:rsid w:val="00DF7406"/>
    <w:rsid w:val="00DF74BF"/>
    <w:rsid w:val="00DF77EE"/>
    <w:rsid w:val="00DF7DB1"/>
    <w:rsid w:val="00E00084"/>
    <w:rsid w:val="00E00113"/>
    <w:rsid w:val="00E006F1"/>
    <w:rsid w:val="00E00750"/>
    <w:rsid w:val="00E00B0D"/>
    <w:rsid w:val="00E00C86"/>
    <w:rsid w:val="00E00C8E"/>
    <w:rsid w:val="00E00DFD"/>
    <w:rsid w:val="00E0114D"/>
    <w:rsid w:val="00E01303"/>
    <w:rsid w:val="00E01510"/>
    <w:rsid w:val="00E01587"/>
    <w:rsid w:val="00E016D0"/>
    <w:rsid w:val="00E0172B"/>
    <w:rsid w:val="00E01A2A"/>
    <w:rsid w:val="00E01B91"/>
    <w:rsid w:val="00E01BC3"/>
    <w:rsid w:val="00E01BC5"/>
    <w:rsid w:val="00E027A8"/>
    <w:rsid w:val="00E0298C"/>
    <w:rsid w:val="00E029C1"/>
    <w:rsid w:val="00E02ADC"/>
    <w:rsid w:val="00E02DAC"/>
    <w:rsid w:val="00E02E4B"/>
    <w:rsid w:val="00E02F3E"/>
    <w:rsid w:val="00E03451"/>
    <w:rsid w:val="00E0345F"/>
    <w:rsid w:val="00E034D8"/>
    <w:rsid w:val="00E036EA"/>
    <w:rsid w:val="00E03BDF"/>
    <w:rsid w:val="00E03E0B"/>
    <w:rsid w:val="00E041DA"/>
    <w:rsid w:val="00E041F0"/>
    <w:rsid w:val="00E044EC"/>
    <w:rsid w:val="00E04741"/>
    <w:rsid w:val="00E04E1F"/>
    <w:rsid w:val="00E04E98"/>
    <w:rsid w:val="00E05560"/>
    <w:rsid w:val="00E056F8"/>
    <w:rsid w:val="00E05B8C"/>
    <w:rsid w:val="00E05D68"/>
    <w:rsid w:val="00E05F42"/>
    <w:rsid w:val="00E06345"/>
    <w:rsid w:val="00E063EA"/>
    <w:rsid w:val="00E0643B"/>
    <w:rsid w:val="00E064C1"/>
    <w:rsid w:val="00E0661D"/>
    <w:rsid w:val="00E06B3D"/>
    <w:rsid w:val="00E06B9E"/>
    <w:rsid w:val="00E06CA0"/>
    <w:rsid w:val="00E06D86"/>
    <w:rsid w:val="00E07194"/>
    <w:rsid w:val="00E071DA"/>
    <w:rsid w:val="00E07234"/>
    <w:rsid w:val="00E077ED"/>
    <w:rsid w:val="00E079D6"/>
    <w:rsid w:val="00E07E92"/>
    <w:rsid w:val="00E07F9E"/>
    <w:rsid w:val="00E10025"/>
    <w:rsid w:val="00E100C9"/>
    <w:rsid w:val="00E10142"/>
    <w:rsid w:val="00E10174"/>
    <w:rsid w:val="00E10225"/>
    <w:rsid w:val="00E10381"/>
    <w:rsid w:val="00E105FB"/>
    <w:rsid w:val="00E107E2"/>
    <w:rsid w:val="00E10814"/>
    <w:rsid w:val="00E108A4"/>
    <w:rsid w:val="00E1127F"/>
    <w:rsid w:val="00E118F2"/>
    <w:rsid w:val="00E1191B"/>
    <w:rsid w:val="00E11BFA"/>
    <w:rsid w:val="00E11C78"/>
    <w:rsid w:val="00E11C9E"/>
    <w:rsid w:val="00E11E0C"/>
    <w:rsid w:val="00E11F51"/>
    <w:rsid w:val="00E11FC2"/>
    <w:rsid w:val="00E120E7"/>
    <w:rsid w:val="00E12221"/>
    <w:rsid w:val="00E12733"/>
    <w:rsid w:val="00E128E3"/>
    <w:rsid w:val="00E12BA2"/>
    <w:rsid w:val="00E12D28"/>
    <w:rsid w:val="00E12E7F"/>
    <w:rsid w:val="00E12FF0"/>
    <w:rsid w:val="00E1318B"/>
    <w:rsid w:val="00E13366"/>
    <w:rsid w:val="00E133E0"/>
    <w:rsid w:val="00E1380E"/>
    <w:rsid w:val="00E1383C"/>
    <w:rsid w:val="00E13B08"/>
    <w:rsid w:val="00E13C4F"/>
    <w:rsid w:val="00E13D8C"/>
    <w:rsid w:val="00E13FCD"/>
    <w:rsid w:val="00E14050"/>
    <w:rsid w:val="00E1406C"/>
    <w:rsid w:val="00E1409E"/>
    <w:rsid w:val="00E142D4"/>
    <w:rsid w:val="00E14358"/>
    <w:rsid w:val="00E146B1"/>
    <w:rsid w:val="00E14760"/>
    <w:rsid w:val="00E1488C"/>
    <w:rsid w:val="00E15235"/>
    <w:rsid w:val="00E15616"/>
    <w:rsid w:val="00E156F4"/>
    <w:rsid w:val="00E15B14"/>
    <w:rsid w:val="00E15E8E"/>
    <w:rsid w:val="00E1601F"/>
    <w:rsid w:val="00E161AA"/>
    <w:rsid w:val="00E16422"/>
    <w:rsid w:val="00E16531"/>
    <w:rsid w:val="00E165A9"/>
    <w:rsid w:val="00E166E1"/>
    <w:rsid w:val="00E16A0E"/>
    <w:rsid w:val="00E16BB2"/>
    <w:rsid w:val="00E16C13"/>
    <w:rsid w:val="00E16C21"/>
    <w:rsid w:val="00E16DF3"/>
    <w:rsid w:val="00E16EDD"/>
    <w:rsid w:val="00E1738B"/>
    <w:rsid w:val="00E17628"/>
    <w:rsid w:val="00E1775E"/>
    <w:rsid w:val="00E177E9"/>
    <w:rsid w:val="00E17985"/>
    <w:rsid w:val="00E17E0A"/>
    <w:rsid w:val="00E17F08"/>
    <w:rsid w:val="00E200DE"/>
    <w:rsid w:val="00E2013E"/>
    <w:rsid w:val="00E2057C"/>
    <w:rsid w:val="00E205BF"/>
    <w:rsid w:val="00E20661"/>
    <w:rsid w:val="00E2078B"/>
    <w:rsid w:val="00E2083A"/>
    <w:rsid w:val="00E2097B"/>
    <w:rsid w:val="00E20DB9"/>
    <w:rsid w:val="00E20DC6"/>
    <w:rsid w:val="00E21325"/>
    <w:rsid w:val="00E21445"/>
    <w:rsid w:val="00E214E5"/>
    <w:rsid w:val="00E216D4"/>
    <w:rsid w:val="00E216EA"/>
    <w:rsid w:val="00E21754"/>
    <w:rsid w:val="00E21782"/>
    <w:rsid w:val="00E21797"/>
    <w:rsid w:val="00E2229D"/>
    <w:rsid w:val="00E222B6"/>
    <w:rsid w:val="00E22399"/>
    <w:rsid w:val="00E226D8"/>
    <w:rsid w:val="00E2275C"/>
    <w:rsid w:val="00E22768"/>
    <w:rsid w:val="00E2294B"/>
    <w:rsid w:val="00E22F73"/>
    <w:rsid w:val="00E231A0"/>
    <w:rsid w:val="00E23404"/>
    <w:rsid w:val="00E23840"/>
    <w:rsid w:val="00E23A64"/>
    <w:rsid w:val="00E23BFF"/>
    <w:rsid w:val="00E23CCD"/>
    <w:rsid w:val="00E23CD1"/>
    <w:rsid w:val="00E23E6B"/>
    <w:rsid w:val="00E23FFF"/>
    <w:rsid w:val="00E24107"/>
    <w:rsid w:val="00E241C8"/>
    <w:rsid w:val="00E241E3"/>
    <w:rsid w:val="00E24543"/>
    <w:rsid w:val="00E2476B"/>
    <w:rsid w:val="00E24776"/>
    <w:rsid w:val="00E24796"/>
    <w:rsid w:val="00E24D6E"/>
    <w:rsid w:val="00E24EA8"/>
    <w:rsid w:val="00E2534E"/>
    <w:rsid w:val="00E2587B"/>
    <w:rsid w:val="00E25BA0"/>
    <w:rsid w:val="00E260D9"/>
    <w:rsid w:val="00E26332"/>
    <w:rsid w:val="00E26580"/>
    <w:rsid w:val="00E26632"/>
    <w:rsid w:val="00E26871"/>
    <w:rsid w:val="00E26A26"/>
    <w:rsid w:val="00E26B95"/>
    <w:rsid w:val="00E26BD8"/>
    <w:rsid w:val="00E26D5B"/>
    <w:rsid w:val="00E26E32"/>
    <w:rsid w:val="00E2753B"/>
    <w:rsid w:val="00E276B0"/>
    <w:rsid w:val="00E276C4"/>
    <w:rsid w:val="00E2772E"/>
    <w:rsid w:val="00E27831"/>
    <w:rsid w:val="00E27A57"/>
    <w:rsid w:val="00E27AF1"/>
    <w:rsid w:val="00E27DAD"/>
    <w:rsid w:val="00E27F21"/>
    <w:rsid w:val="00E30010"/>
    <w:rsid w:val="00E30394"/>
    <w:rsid w:val="00E306C9"/>
    <w:rsid w:val="00E3097C"/>
    <w:rsid w:val="00E30AC2"/>
    <w:rsid w:val="00E30B42"/>
    <w:rsid w:val="00E30B9C"/>
    <w:rsid w:val="00E30BF4"/>
    <w:rsid w:val="00E30CFD"/>
    <w:rsid w:val="00E30DA3"/>
    <w:rsid w:val="00E31147"/>
    <w:rsid w:val="00E31206"/>
    <w:rsid w:val="00E31632"/>
    <w:rsid w:val="00E31838"/>
    <w:rsid w:val="00E318CB"/>
    <w:rsid w:val="00E31A30"/>
    <w:rsid w:val="00E31AAD"/>
    <w:rsid w:val="00E31AE9"/>
    <w:rsid w:val="00E31F78"/>
    <w:rsid w:val="00E31F7D"/>
    <w:rsid w:val="00E32045"/>
    <w:rsid w:val="00E32285"/>
    <w:rsid w:val="00E327E5"/>
    <w:rsid w:val="00E3321D"/>
    <w:rsid w:val="00E332A2"/>
    <w:rsid w:val="00E33521"/>
    <w:rsid w:val="00E33569"/>
    <w:rsid w:val="00E33D16"/>
    <w:rsid w:val="00E33E7F"/>
    <w:rsid w:val="00E34296"/>
    <w:rsid w:val="00E3448B"/>
    <w:rsid w:val="00E34AB3"/>
    <w:rsid w:val="00E34AF3"/>
    <w:rsid w:val="00E3550E"/>
    <w:rsid w:val="00E35662"/>
    <w:rsid w:val="00E357A6"/>
    <w:rsid w:val="00E35C6C"/>
    <w:rsid w:val="00E35DF8"/>
    <w:rsid w:val="00E35FF5"/>
    <w:rsid w:val="00E3612A"/>
    <w:rsid w:val="00E36209"/>
    <w:rsid w:val="00E3668A"/>
    <w:rsid w:val="00E36737"/>
    <w:rsid w:val="00E36CDD"/>
    <w:rsid w:val="00E36DCA"/>
    <w:rsid w:val="00E36FBB"/>
    <w:rsid w:val="00E3718A"/>
    <w:rsid w:val="00E371B4"/>
    <w:rsid w:val="00E3751F"/>
    <w:rsid w:val="00E37AB5"/>
    <w:rsid w:val="00E37AD2"/>
    <w:rsid w:val="00E37B61"/>
    <w:rsid w:val="00E37C8F"/>
    <w:rsid w:val="00E4015A"/>
    <w:rsid w:val="00E405B0"/>
    <w:rsid w:val="00E4078A"/>
    <w:rsid w:val="00E408D1"/>
    <w:rsid w:val="00E40A70"/>
    <w:rsid w:val="00E40D27"/>
    <w:rsid w:val="00E40FB9"/>
    <w:rsid w:val="00E41125"/>
    <w:rsid w:val="00E4118F"/>
    <w:rsid w:val="00E4151A"/>
    <w:rsid w:val="00E41595"/>
    <w:rsid w:val="00E416BD"/>
    <w:rsid w:val="00E41704"/>
    <w:rsid w:val="00E418A9"/>
    <w:rsid w:val="00E41A60"/>
    <w:rsid w:val="00E41E40"/>
    <w:rsid w:val="00E42147"/>
    <w:rsid w:val="00E424A6"/>
    <w:rsid w:val="00E4279D"/>
    <w:rsid w:val="00E4287B"/>
    <w:rsid w:val="00E428CD"/>
    <w:rsid w:val="00E428D2"/>
    <w:rsid w:val="00E42D4E"/>
    <w:rsid w:val="00E430CE"/>
    <w:rsid w:val="00E43910"/>
    <w:rsid w:val="00E43AA5"/>
    <w:rsid w:val="00E43BE3"/>
    <w:rsid w:val="00E442B6"/>
    <w:rsid w:val="00E443C4"/>
    <w:rsid w:val="00E444DD"/>
    <w:rsid w:val="00E445C8"/>
    <w:rsid w:val="00E44775"/>
    <w:rsid w:val="00E44A9C"/>
    <w:rsid w:val="00E44B2B"/>
    <w:rsid w:val="00E44C96"/>
    <w:rsid w:val="00E44DC4"/>
    <w:rsid w:val="00E44EB2"/>
    <w:rsid w:val="00E450EC"/>
    <w:rsid w:val="00E4510C"/>
    <w:rsid w:val="00E4512F"/>
    <w:rsid w:val="00E45153"/>
    <w:rsid w:val="00E45656"/>
    <w:rsid w:val="00E45D91"/>
    <w:rsid w:val="00E462D8"/>
    <w:rsid w:val="00E465CE"/>
    <w:rsid w:val="00E465D4"/>
    <w:rsid w:val="00E465DD"/>
    <w:rsid w:val="00E46645"/>
    <w:rsid w:val="00E46912"/>
    <w:rsid w:val="00E46E0C"/>
    <w:rsid w:val="00E46F2A"/>
    <w:rsid w:val="00E470AC"/>
    <w:rsid w:val="00E473E5"/>
    <w:rsid w:val="00E4759D"/>
    <w:rsid w:val="00E4762B"/>
    <w:rsid w:val="00E4769D"/>
    <w:rsid w:val="00E47875"/>
    <w:rsid w:val="00E47EC9"/>
    <w:rsid w:val="00E5006D"/>
    <w:rsid w:val="00E502A2"/>
    <w:rsid w:val="00E50BFF"/>
    <w:rsid w:val="00E50C28"/>
    <w:rsid w:val="00E50DEB"/>
    <w:rsid w:val="00E50ED8"/>
    <w:rsid w:val="00E514E5"/>
    <w:rsid w:val="00E5196B"/>
    <w:rsid w:val="00E51A81"/>
    <w:rsid w:val="00E52019"/>
    <w:rsid w:val="00E5231F"/>
    <w:rsid w:val="00E52720"/>
    <w:rsid w:val="00E5282D"/>
    <w:rsid w:val="00E529EB"/>
    <w:rsid w:val="00E52B2C"/>
    <w:rsid w:val="00E52B55"/>
    <w:rsid w:val="00E52BD9"/>
    <w:rsid w:val="00E52DA0"/>
    <w:rsid w:val="00E52E32"/>
    <w:rsid w:val="00E5305B"/>
    <w:rsid w:val="00E53105"/>
    <w:rsid w:val="00E53259"/>
    <w:rsid w:val="00E53283"/>
    <w:rsid w:val="00E53483"/>
    <w:rsid w:val="00E534ED"/>
    <w:rsid w:val="00E53922"/>
    <w:rsid w:val="00E53AB9"/>
    <w:rsid w:val="00E53EB4"/>
    <w:rsid w:val="00E5405F"/>
    <w:rsid w:val="00E5418D"/>
    <w:rsid w:val="00E5431C"/>
    <w:rsid w:val="00E54619"/>
    <w:rsid w:val="00E546E0"/>
    <w:rsid w:val="00E54DCC"/>
    <w:rsid w:val="00E54FEC"/>
    <w:rsid w:val="00E5524A"/>
    <w:rsid w:val="00E555AE"/>
    <w:rsid w:val="00E555B8"/>
    <w:rsid w:val="00E55982"/>
    <w:rsid w:val="00E56016"/>
    <w:rsid w:val="00E563AA"/>
    <w:rsid w:val="00E56733"/>
    <w:rsid w:val="00E56886"/>
    <w:rsid w:val="00E568A7"/>
    <w:rsid w:val="00E56F39"/>
    <w:rsid w:val="00E56F45"/>
    <w:rsid w:val="00E57294"/>
    <w:rsid w:val="00E5735D"/>
    <w:rsid w:val="00E57ADC"/>
    <w:rsid w:val="00E57BA6"/>
    <w:rsid w:val="00E57BF3"/>
    <w:rsid w:val="00E57CB8"/>
    <w:rsid w:val="00E57DA8"/>
    <w:rsid w:val="00E57DE4"/>
    <w:rsid w:val="00E57FB6"/>
    <w:rsid w:val="00E60465"/>
    <w:rsid w:val="00E604E8"/>
    <w:rsid w:val="00E60544"/>
    <w:rsid w:val="00E606DA"/>
    <w:rsid w:val="00E60881"/>
    <w:rsid w:val="00E60A61"/>
    <w:rsid w:val="00E60E1F"/>
    <w:rsid w:val="00E610B6"/>
    <w:rsid w:val="00E61115"/>
    <w:rsid w:val="00E61644"/>
    <w:rsid w:val="00E61BA2"/>
    <w:rsid w:val="00E61D4E"/>
    <w:rsid w:val="00E625CE"/>
    <w:rsid w:val="00E62852"/>
    <w:rsid w:val="00E628DB"/>
    <w:rsid w:val="00E62AF2"/>
    <w:rsid w:val="00E63012"/>
    <w:rsid w:val="00E6304C"/>
    <w:rsid w:val="00E633CC"/>
    <w:rsid w:val="00E63441"/>
    <w:rsid w:val="00E6378C"/>
    <w:rsid w:val="00E6388F"/>
    <w:rsid w:val="00E63B3F"/>
    <w:rsid w:val="00E63D85"/>
    <w:rsid w:val="00E64044"/>
    <w:rsid w:val="00E643B4"/>
    <w:rsid w:val="00E64ED3"/>
    <w:rsid w:val="00E64F04"/>
    <w:rsid w:val="00E65109"/>
    <w:rsid w:val="00E656E1"/>
    <w:rsid w:val="00E6571F"/>
    <w:rsid w:val="00E66049"/>
    <w:rsid w:val="00E66097"/>
    <w:rsid w:val="00E663B3"/>
    <w:rsid w:val="00E66D4E"/>
    <w:rsid w:val="00E6721B"/>
    <w:rsid w:val="00E676CC"/>
    <w:rsid w:val="00E67767"/>
    <w:rsid w:val="00E7010C"/>
    <w:rsid w:val="00E702E5"/>
    <w:rsid w:val="00E702F5"/>
    <w:rsid w:val="00E7065A"/>
    <w:rsid w:val="00E706A0"/>
    <w:rsid w:val="00E708B6"/>
    <w:rsid w:val="00E708E0"/>
    <w:rsid w:val="00E70DB5"/>
    <w:rsid w:val="00E70DD1"/>
    <w:rsid w:val="00E70FF1"/>
    <w:rsid w:val="00E7133D"/>
    <w:rsid w:val="00E71362"/>
    <w:rsid w:val="00E71375"/>
    <w:rsid w:val="00E71449"/>
    <w:rsid w:val="00E714F2"/>
    <w:rsid w:val="00E71710"/>
    <w:rsid w:val="00E719E9"/>
    <w:rsid w:val="00E71CAA"/>
    <w:rsid w:val="00E72155"/>
    <w:rsid w:val="00E725AB"/>
    <w:rsid w:val="00E725AF"/>
    <w:rsid w:val="00E72ACB"/>
    <w:rsid w:val="00E72F68"/>
    <w:rsid w:val="00E73219"/>
    <w:rsid w:val="00E73331"/>
    <w:rsid w:val="00E73494"/>
    <w:rsid w:val="00E734C6"/>
    <w:rsid w:val="00E7351B"/>
    <w:rsid w:val="00E7399D"/>
    <w:rsid w:val="00E73D6B"/>
    <w:rsid w:val="00E73EB3"/>
    <w:rsid w:val="00E740E9"/>
    <w:rsid w:val="00E74127"/>
    <w:rsid w:val="00E7421D"/>
    <w:rsid w:val="00E743D4"/>
    <w:rsid w:val="00E7485B"/>
    <w:rsid w:val="00E74A7C"/>
    <w:rsid w:val="00E74E24"/>
    <w:rsid w:val="00E74F1D"/>
    <w:rsid w:val="00E74FA9"/>
    <w:rsid w:val="00E7506F"/>
    <w:rsid w:val="00E750E1"/>
    <w:rsid w:val="00E75326"/>
    <w:rsid w:val="00E75503"/>
    <w:rsid w:val="00E75867"/>
    <w:rsid w:val="00E75AC7"/>
    <w:rsid w:val="00E75BE1"/>
    <w:rsid w:val="00E75E88"/>
    <w:rsid w:val="00E7624F"/>
    <w:rsid w:val="00E76365"/>
    <w:rsid w:val="00E763A5"/>
    <w:rsid w:val="00E7667C"/>
    <w:rsid w:val="00E7682E"/>
    <w:rsid w:val="00E76F04"/>
    <w:rsid w:val="00E76F6F"/>
    <w:rsid w:val="00E76FEA"/>
    <w:rsid w:val="00E7711E"/>
    <w:rsid w:val="00E77417"/>
    <w:rsid w:val="00E77D5E"/>
    <w:rsid w:val="00E77DF0"/>
    <w:rsid w:val="00E77EAC"/>
    <w:rsid w:val="00E77F33"/>
    <w:rsid w:val="00E77F9B"/>
    <w:rsid w:val="00E807F2"/>
    <w:rsid w:val="00E809CA"/>
    <w:rsid w:val="00E80A9B"/>
    <w:rsid w:val="00E80D84"/>
    <w:rsid w:val="00E80D89"/>
    <w:rsid w:val="00E80F66"/>
    <w:rsid w:val="00E80FF7"/>
    <w:rsid w:val="00E81057"/>
    <w:rsid w:val="00E81578"/>
    <w:rsid w:val="00E815C0"/>
    <w:rsid w:val="00E81752"/>
    <w:rsid w:val="00E818EB"/>
    <w:rsid w:val="00E81942"/>
    <w:rsid w:val="00E81E09"/>
    <w:rsid w:val="00E81F7F"/>
    <w:rsid w:val="00E82305"/>
    <w:rsid w:val="00E82564"/>
    <w:rsid w:val="00E8267C"/>
    <w:rsid w:val="00E827D1"/>
    <w:rsid w:val="00E82863"/>
    <w:rsid w:val="00E82A87"/>
    <w:rsid w:val="00E82BF8"/>
    <w:rsid w:val="00E82C18"/>
    <w:rsid w:val="00E82D2A"/>
    <w:rsid w:val="00E82FA7"/>
    <w:rsid w:val="00E83211"/>
    <w:rsid w:val="00E83398"/>
    <w:rsid w:val="00E835EC"/>
    <w:rsid w:val="00E83B26"/>
    <w:rsid w:val="00E84599"/>
    <w:rsid w:val="00E8461A"/>
    <w:rsid w:val="00E84860"/>
    <w:rsid w:val="00E84AD9"/>
    <w:rsid w:val="00E852DC"/>
    <w:rsid w:val="00E85571"/>
    <w:rsid w:val="00E859D5"/>
    <w:rsid w:val="00E859FE"/>
    <w:rsid w:val="00E85A85"/>
    <w:rsid w:val="00E85D48"/>
    <w:rsid w:val="00E85EE4"/>
    <w:rsid w:val="00E86175"/>
    <w:rsid w:val="00E8692C"/>
    <w:rsid w:val="00E8698C"/>
    <w:rsid w:val="00E870DC"/>
    <w:rsid w:val="00E870EC"/>
    <w:rsid w:val="00E87471"/>
    <w:rsid w:val="00E874FA"/>
    <w:rsid w:val="00E875C5"/>
    <w:rsid w:val="00E87619"/>
    <w:rsid w:val="00E876C7"/>
    <w:rsid w:val="00E87703"/>
    <w:rsid w:val="00E87E7F"/>
    <w:rsid w:val="00E87EA2"/>
    <w:rsid w:val="00E87F09"/>
    <w:rsid w:val="00E87F32"/>
    <w:rsid w:val="00E87FE0"/>
    <w:rsid w:val="00E90007"/>
    <w:rsid w:val="00E90157"/>
    <w:rsid w:val="00E906E1"/>
    <w:rsid w:val="00E907A9"/>
    <w:rsid w:val="00E90FE7"/>
    <w:rsid w:val="00E9125E"/>
    <w:rsid w:val="00E913F9"/>
    <w:rsid w:val="00E91584"/>
    <w:rsid w:val="00E91825"/>
    <w:rsid w:val="00E9190E"/>
    <w:rsid w:val="00E91945"/>
    <w:rsid w:val="00E91B0D"/>
    <w:rsid w:val="00E91B76"/>
    <w:rsid w:val="00E91FC9"/>
    <w:rsid w:val="00E9287C"/>
    <w:rsid w:val="00E92AB0"/>
    <w:rsid w:val="00E92C6A"/>
    <w:rsid w:val="00E92CF6"/>
    <w:rsid w:val="00E92D8A"/>
    <w:rsid w:val="00E92F40"/>
    <w:rsid w:val="00E9326C"/>
    <w:rsid w:val="00E934CD"/>
    <w:rsid w:val="00E9351F"/>
    <w:rsid w:val="00E936BB"/>
    <w:rsid w:val="00E937DB"/>
    <w:rsid w:val="00E93A03"/>
    <w:rsid w:val="00E93E06"/>
    <w:rsid w:val="00E93F3D"/>
    <w:rsid w:val="00E940C1"/>
    <w:rsid w:val="00E941EC"/>
    <w:rsid w:val="00E943CF"/>
    <w:rsid w:val="00E94796"/>
    <w:rsid w:val="00E94EEC"/>
    <w:rsid w:val="00E951D8"/>
    <w:rsid w:val="00E952F1"/>
    <w:rsid w:val="00E9543F"/>
    <w:rsid w:val="00E95938"/>
    <w:rsid w:val="00E9599B"/>
    <w:rsid w:val="00E95AD8"/>
    <w:rsid w:val="00E95AE4"/>
    <w:rsid w:val="00E95E43"/>
    <w:rsid w:val="00E95E87"/>
    <w:rsid w:val="00E96058"/>
    <w:rsid w:val="00E96158"/>
    <w:rsid w:val="00E96280"/>
    <w:rsid w:val="00E963DF"/>
    <w:rsid w:val="00E966A0"/>
    <w:rsid w:val="00E96BDD"/>
    <w:rsid w:val="00E96C3E"/>
    <w:rsid w:val="00E96DC3"/>
    <w:rsid w:val="00E9724A"/>
    <w:rsid w:val="00E97737"/>
    <w:rsid w:val="00E977D9"/>
    <w:rsid w:val="00E97A56"/>
    <w:rsid w:val="00E97B52"/>
    <w:rsid w:val="00E97CAF"/>
    <w:rsid w:val="00E97D2F"/>
    <w:rsid w:val="00EA01A1"/>
    <w:rsid w:val="00EA0319"/>
    <w:rsid w:val="00EA035D"/>
    <w:rsid w:val="00EA079D"/>
    <w:rsid w:val="00EA07A7"/>
    <w:rsid w:val="00EA0A5B"/>
    <w:rsid w:val="00EA0A60"/>
    <w:rsid w:val="00EA0B1E"/>
    <w:rsid w:val="00EA0D2B"/>
    <w:rsid w:val="00EA0D35"/>
    <w:rsid w:val="00EA1010"/>
    <w:rsid w:val="00EA110C"/>
    <w:rsid w:val="00EA152C"/>
    <w:rsid w:val="00EA1571"/>
    <w:rsid w:val="00EA1579"/>
    <w:rsid w:val="00EA1617"/>
    <w:rsid w:val="00EA18C5"/>
    <w:rsid w:val="00EA1A81"/>
    <w:rsid w:val="00EA1B00"/>
    <w:rsid w:val="00EA1BC5"/>
    <w:rsid w:val="00EA1D48"/>
    <w:rsid w:val="00EA1D4D"/>
    <w:rsid w:val="00EA1EEB"/>
    <w:rsid w:val="00EA1EF5"/>
    <w:rsid w:val="00EA2054"/>
    <w:rsid w:val="00EA207B"/>
    <w:rsid w:val="00EA21ED"/>
    <w:rsid w:val="00EA251D"/>
    <w:rsid w:val="00EA2660"/>
    <w:rsid w:val="00EA26AE"/>
    <w:rsid w:val="00EA29F0"/>
    <w:rsid w:val="00EA2A96"/>
    <w:rsid w:val="00EA2B02"/>
    <w:rsid w:val="00EA2C6D"/>
    <w:rsid w:val="00EA2CDC"/>
    <w:rsid w:val="00EA2D44"/>
    <w:rsid w:val="00EA2DCC"/>
    <w:rsid w:val="00EA2FC9"/>
    <w:rsid w:val="00EA3069"/>
    <w:rsid w:val="00EA309C"/>
    <w:rsid w:val="00EA385E"/>
    <w:rsid w:val="00EA3BCB"/>
    <w:rsid w:val="00EA42F8"/>
    <w:rsid w:val="00EA4488"/>
    <w:rsid w:val="00EA44E3"/>
    <w:rsid w:val="00EA48AC"/>
    <w:rsid w:val="00EA4A6A"/>
    <w:rsid w:val="00EA4EB0"/>
    <w:rsid w:val="00EA5054"/>
    <w:rsid w:val="00EA50B3"/>
    <w:rsid w:val="00EA528D"/>
    <w:rsid w:val="00EA56CE"/>
    <w:rsid w:val="00EA5A6E"/>
    <w:rsid w:val="00EA5F84"/>
    <w:rsid w:val="00EA66B0"/>
    <w:rsid w:val="00EA69F7"/>
    <w:rsid w:val="00EA6A79"/>
    <w:rsid w:val="00EA6D6B"/>
    <w:rsid w:val="00EA6D98"/>
    <w:rsid w:val="00EA6F55"/>
    <w:rsid w:val="00EA7072"/>
    <w:rsid w:val="00EA7218"/>
    <w:rsid w:val="00EA7977"/>
    <w:rsid w:val="00EA79A5"/>
    <w:rsid w:val="00EA7B4B"/>
    <w:rsid w:val="00EA7B9C"/>
    <w:rsid w:val="00EA7BF7"/>
    <w:rsid w:val="00EA7C9F"/>
    <w:rsid w:val="00EA7FE4"/>
    <w:rsid w:val="00EB01D8"/>
    <w:rsid w:val="00EB0334"/>
    <w:rsid w:val="00EB0647"/>
    <w:rsid w:val="00EB0730"/>
    <w:rsid w:val="00EB0A58"/>
    <w:rsid w:val="00EB0D44"/>
    <w:rsid w:val="00EB0E28"/>
    <w:rsid w:val="00EB0E91"/>
    <w:rsid w:val="00EB12B6"/>
    <w:rsid w:val="00EB14A9"/>
    <w:rsid w:val="00EB154A"/>
    <w:rsid w:val="00EB1883"/>
    <w:rsid w:val="00EB1A93"/>
    <w:rsid w:val="00EB1AC9"/>
    <w:rsid w:val="00EB206C"/>
    <w:rsid w:val="00EB20C8"/>
    <w:rsid w:val="00EB240B"/>
    <w:rsid w:val="00EB2961"/>
    <w:rsid w:val="00EB29AF"/>
    <w:rsid w:val="00EB2D54"/>
    <w:rsid w:val="00EB2EBA"/>
    <w:rsid w:val="00EB2F3C"/>
    <w:rsid w:val="00EB2F46"/>
    <w:rsid w:val="00EB351F"/>
    <w:rsid w:val="00EB3703"/>
    <w:rsid w:val="00EB38C5"/>
    <w:rsid w:val="00EB3956"/>
    <w:rsid w:val="00EB39A0"/>
    <w:rsid w:val="00EB39DB"/>
    <w:rsid w:val="00EB3BDF"/>
    <w:rsid w:val="00EB3E2D"/>
    <w:rsid w:val="00EB41A9"/>
    <w:rsid w:val="00EB435D"/>
    <w:rsid w:val="00EB447A"/>
    <w:rsid w:val="00EB467E"/>
    <w:rsid w:val="00EB46EC"/>
    <w:rsid w:val="00EB4794"/>
    <w:rsid w:val="00EB47B1"/>
    <w:rsid w:val="00EB4B00"/>
    <w:rsid w:val="00EB4B26"/>
    <w:rsid w:val="00EB5110"/>
    <w:rsid w:val="00EB52F0"/>
    <w:rsid w:val="00EB558F"/>
    <w:rsid w:val="00EB5612"/>
    <w:rsid w:val="00EB5619"/>
    <w:rsid w:val="00EB5965"/>
    <w:rsid w:val="00EB5D84"/>
    <w:rsid w:val="00EB6232"/>
    <w:rsid w:val="00EB641B"/>
    <w:rsid w:val="00EB6617"/>
    <w:rsid w:val="00EB6D48"/>
    <w:rsid w:val="00EB726B"/>
    <w:rsid w:val="00EB75AC"/>
    <w:rsid w:val="00EB7622"/>
    <w:rsid w:val="00EB7796"/>
    <w:rsid w:val="00EB77AB"/>
    <w:rsid w:val="00EB7882"/>
    <w:rsid w:val="00EB7CBD"/>
    <w:rsid w:val="00EC0258"/>
    <w:rsid w:val="00EC0339"/>
    <w:rsid w:val="00EC03E0"/>
    <w:rsid w:val="00EC091B"/>
    <w:rsid w:val="00EC0997"/>
    <w:rsid w:val="00EC0BD0"/>
    <w:rsid w:val="00EC1082"/>
    <w:rsid w:val="00EC1569"/>
    <w:rsid w:val="00EC15D9"/>
    <w:rsid w:val="00EC16EA"/>
    <w:rsid w:val="00EC1FA1"/>
    <w:rsid w:val="00EC2016"/>
    <w:rsid w:val="00EC205F"/>
    <w:rsid w:val="00EC2291"/>
    <w:rsid w:val="00EC30BE"/>
    <w:rsid w:val="00EC326F"/>
    <w:rsid w:val="00EC3339"/>
    <w:rsid w:val="00EC36A6"/>
    <w:rsid w:val="00EC38C6"/>
    <w:rsid w:val="00EC396F"/>
    <w:rsid w:val="00EC39AA"/>
    <w:rsid w:val="00EC3CC2"/>
    <w:rsid w:val="00EC3DD0"/>
    <w:rsid w:val="00EC4264"/>
    <w:rsid w:val="00EC4A43"/>
    <w:rsid w:val="00EC4C81"/>
    <w:rsid w:val="00EC51A3"/>
    <w:rsid w:val="00EC54D3"/>
    <w:rsid w:val="00EC556B"/>
    <w:rsid w:val="00EC5999"/>
    <w:rsid w:val="00EC5B6A"/>
    <w:rsid w:val="00EC5E1B"/>
    <w:rsid w:val="00EC61C2"/>
    <w:rsid w:val="00EC61FE"/>
    <w:rsid w:val="00EC62A0"/>
    <w:rsid w:val="00EC62A9"/>
    <w:rsid w:val="00EC62BA"/>
    <w:rsid w:val="00EC6598"/>
    <w:rsid w:val="00EC67CF"/>
    <w:rsid w:val="00EC695F"/>
    <w:rsid w:val="00EC6D51"/>
    <w:rsid w:val="00EC6F39"/>
    <w:rsid w:val="00EC745C"/>
    <w:rsid w:val="00EC7483"/>
    <w:rsid w:val="00EC7582"/>
    <w:rsid w:val="00EC7585"/>
    <w:rsid w:val="00EC75A7"/>
    <w:rsid w:val="00EC7CAE"/>
    <w:rsid w:val="00EC7ED6"/>
    <w:rsid w:val="00ED019F"/>
    <w:rsid w:val="00ED0571"/>
    <w:rsid w:val="00ED0665"/>
    <w:rsid w:val="00ED07F7"/>
    <w:rsid w:val="00ED09A2"/>
    <w:rsid w:val="00ED0A31"/>
    <w:rsid w:val="00ED0B46"/>
    <w:rsid w:val="00ED0CCE"/>
    <w:rsid w:val="00ED105F"/>
    <w:rsid w:val="00ED1115"/>
    <w:rsid w:val="00ED13ED"/>
    <w:rsid w:val="00ED165C"/>
    <w:rsid w:val="00ED1BFF"/>
    <w:rsid w:val="00ED1D3B"/>
    <w:rsid w:val="00ED1E31"/>
    <w:rsid w:val="00ED1FA4"/>
    <w:rsid w:val="00ED21B6"/>
    <w:rsid w:val="00ED23DC"/>
    <w:rsid w:val="00ED25BE"/>
    <w:rsid w:val="00ED25C0"/>
    <w:rsid w:val="00ED260D"/>
    <w:rsid w:val="00ED2FAA"/>
    <w:rsid w:val="00ED3027"/>
    <w:rsid w:val="00ED3392"/>
    <w:rsid w:val="00ED351F"/>
    <w:rsid w:val="00ED3882"/>
    <w:rsid w:val="00ED3B0B"/>
    <w:rsid w:val="00ED3C85"/>
    <w:rsid w:val="00ED3D75"/>
    <w:rsid w:val="00ED3D93"/>
    <w:rsid w:val="00ED413C"/>
    <w:rsid w:val="00ED45F4"/>
    <w:rsid w:val="00ED469C"/>
    <w:rsid w:val="00ED4798"/>
    <w:rsid w:val="00ED4868"/>
    <w:rsid w:val="00ED49CB"/>
    <w:rsid w:val="00ED4A53"/>
    <w:rsid w:val="00ED4F01"/>
    <w:rsid w:val="00ED53FA"/>
    <w:rsid w:val="00ED5442"/>
    <w:rsid w:val="00ED59BB"/>
    <w:rsid w:val="00ED59EE"/>
    <w:rsid w:val="00ED5B56"/>
    <w:rsid w:val="00ED5BF9"/>
    <w:rsid w:val="00ED5C6C"/>
    <w:rsid w:val="00ED5D1E"/>
    <w:rsid w:val="00ED5E1A"/>
    <w:rsid w:val="00ED5EAC"/>
    <w:rsid w:val="00ED62AA"/>
    <w:rsid w:val="00ED64BC"/>
    <w:rsid w:val="00ED68BA"/>
    <w:rsid w:val="00ED6D3A"/>
    <w:rsid w:val="00ED6DDB"/>
    <w:rsid w:val="00ED71A0"/>
    <w:rsid w:val="00ED72D4"/>
    <w:rsid w:val="00ED7418"/>
    <w:rsid w:val="00ED749B"/>
    <w:rsid w:val="00ED76E3"/>
    <w:rsid w:val="00ED7D95"/>
    <w:rsid w:val="00EE069D"/>
    <w:rsid w:val="00EE0962"/>
    <w:rsid w:val="00EE0BE4"/>
    <w:rsid w:val="00EE133A"/>
    <w:rsid w:val="00EE1419"/>
    <w:rsid w:val="00EE17A1"/>
    <w:rsid w:val="00EE1989"/>
    <w:rsid w:val="00EE1CD4"/>
    <w:rsid w:val="00EE2053"/>
    <w:rsid w:val="00EE20D4"/>
    <w:rsid w:val="00EE2166"/>
    <w:rsid w:val="00EE26D5"/>
    <w:rsid w:val="00EE2A1F"/>
    <w:rsid w:val="00EE2B4F"/>
    <w:rsid w:val="00EE2E96"/>
    <w:rsid w:val="00EE2EB4"/>
    <w:rsid w:val="00EE2F7D"/>
    <w:rsid w:val="00EE388A"/>
    <w:rsid w:val="00EE3A20"/>
    <w:rsid w:val="00EE3E12"/>
    <w:rsid w:val="00EE3E18"/>
    <w:rsid w:val="00EE3FFD"/>
    <w:rsid w:val="00EE4144"/>
    <w:rsid w:val="00EE46D8"/>
    <w:rsid w:val="00EE4811"/>
    <w:rsid w:val="00EE4EEF"/>
    <w:rsid w:val="00EE507F"/>
    <w:rsid w:val="00EE50E5"/>
    <w:rsid w:val="00EE5238"/>
    <w:rsid w:val="00EE5372"/>
    <w:rsid w:val="00EE53FA"/>
    <w:rsid w:val="00EE56B1"/>
    <w:rsid w:val="00EE56D0"/>
    <w:rsid w:val="00EE57DA"/>
    <w:rsid w:val="00EE5CFD"/>
    <w:rsid w:val="00EE5D0F"/>
    <w:rsid w:val="00EE5E26"/>
    <w:rsid w:val="00EE5F5A"/>
    <w:rsid w:val="00EE60D9"/>
    <w:rsid w:val="00EE6245"/>
    <w:rsid w:val="00EE62AC"/>
    <w:rsid w:val="00EE6785"/>
    <w:rsid w:val="00EE6E0F"/>
    <w:rsid w:val="00EE6FCF"/>
    <w:rsid w:val="00EE711E"/>
    <w:rsid w:val="00EE7136"/>
    <w:rsid w:val="00EE7457"/>
    <w:rsid w:val="00EE7882"/>
    <w:rsid w:val="00EE7AEA"/>
    <w:rsid w:val="00EE7B11"/>
    <w:rsid w:val="00EE7B2D"/>
    <w:rsid w:val="00EE7BA0"/>
    <w:rsid w:val="00EE7BF6"/>
    <w:rsid w:val="00EE7C7D"/>
    <w:rsid w:val="00EE7D67"/>
    <w:rsid w:val="00EF0146"/>
    <w:rsid w:val="00EF01D3"/>
    <w:rsid w:val="00EF0300"/>
    <w:rsid w:val="00EF06DE"/>
    <w:rsid w:val="00EF0831"/>
    <w:rsid w:val="00EF0C34"/>
    <w:rsid w:val="00EF0EBC"/>
    <w:rsid w:val="00EF0F51"/>
    <w:rsid w:val="00EF0FFB"/>
    <w:rsid w:val="00EF120E"/>
    <w:rsid w:val="00EF1865"/>
    <w:rsid w:val="00EF19E6"/>
    <w:rsid w:val="00EF1A48"/>
    <w:rsid w:val="00EF1E6F"/>
    <w:rsid w:val="00EF1F91"/>
    <w:rsid w:val="00EF204A"/>
    <w:rsid w:val="00EF215C"/>
    <w:rsid w:val="00EF29A7"/>
    <w:rsid w:val="00EF2ADA"/>
    <w:rsid w:val="00EF2C0F"/>
    <w:rsid w:val="00EF2C92"/>
    <w:rsid w:val="00EF2FE4"/>
    <w:rsid w:val="00EF3829"/>
    <w:rsid w:val="00EF3B20"/>
    <w:rsid w:val="00EF3C53"/>
    <w:rsid w:val="00EF422D"/>
    <w:rsid w:val="00EF4248"/>
    <w:rsid w:val="00EF4580"/>
    <w:rsid w:val="00EF460F"/>
    <w:rsid w:val="00EF475D"/>
    <w:rsid w:val="00EF49BA"/>
    <w:rsid w:val="00EF4C21"/>
    <w:rsid w:val="00EF4F47"/>
    <w:rsid w:val="00EF506E"/>
    <w:rsid w:val="00EF50E8"/>
    <w:rsid w:val="00EF548B"/>
    <w:rsid w:val="00EF5A6D"/>
    <w:rsid w:val="00EF5A80"/>
    <w:rsid w:val="00EF5C46"/>
    <w:rsid w:val="00EF5D58"/>
    <w:rsid w:val="00EF5FB6"/>
    <w:rsid w:val="00EF627B"/>
    <w:rsid w:val="00EF63E9"/>
    <w:rsid w:val="00EF6566"/>
    <w:rsid w:val="00EF656C"/>
    <w:rsid w:val="00EF6A3D"/>
    <w:rsid w:val="00EF6A7C"/>
    <w:rsid w:val="00EF6C72"/>
    <w:rsid w:val="00EF7101"/>
    <w:rsid w:val="00EF71DD"/>
    <w:rsid w:val="00EF722A"/>
    <w:rsid w:val="00EF73FF"/>
    <w:rsid w:val="00EF7438"/>
    <w:rsid w:val="00EF74A6"/>
    <w:rsid w:val="00EF77F9"/>
    <w:rsid w:val="00EF7841"/>
    <w:rsid w:val="00EF78C4"/>
    <w:rsid w:val="00EF7DDF"/>
    <w:rsid w:val="00F0002E"/>
    <w:rsid w:val="00F0085C"/>
    <w:rsid w:val="00F008C6"/>
    <w:rsid w:val="00F00B95"/>
    <w:rsid w:val="00F00F50"/>
    <w:rsid w:val="00F00F7E"/>
    <w:rsid w:val="00F01432"/>
    <w:rsid w:val="00F01535"/>
    <w:rsid w:val="00F01583"/>
    <w:rsid w:val="00F0165F"/>
    <w:rsid w:val="00F01757"/>
    <w:rsid w:val="00F017C0"/>
    <w:rsid w:val="00F01965"/>
    <w:rsid w:val="00F0196B"/>
    <w:rsid w:val="00F01A12"/>
    <w:rsid w:val="00F02089"/>
    <w:rsid w:val="00F02381"/>
    <w:rsid w:val="00F02594"/>
    <w:rsid w:val="00F02785"/>
    <w:rsid w:val="00F029FC"/>
    <w:rsid w:val="00F02AF4"/>
    <w:rsid w:val="00F02C8B"/>
    <w:rsid w:val="00F038A9"/>
    <w:rsid w:val="00F0390F"/>
    <w:rsid w:val="00F039D0"/>
    <w:rsid w:val="00F03CC4"/>
    <w:rsid w:val="00F03F1F"/>
    <w:rsid w:val="00F04191"/>
    <w:rsid w:val="00F042C9"/>
    <w:rsid w:val="00F044AF"/>
    <w:rsid w:val="00F04597"/>
    <w:rsid w:val="00F04A82"/>
    <w:rsid w:val="00F04A89"/>
    <w:rsid w:val="00F04B80"/>
    <w:rsid w:val="00F04C21"/>
    <w:rsid w:val="00F04C68"/>
    <w:rsid w:val="00F04DC7"/>
    <w:rsid w:val="00F04ED6"/>
    <w:rsid w:val="00F0503C"/>
    <w:rsid w:val="00F05085"/>
    <w:rsid w:val="00F06342"/>
    <w:rsid w:val="00F0643F"/>
    <w:rsid w:val="00F064A2"/>
    <w:rsid w:val="00F06556"/>
    <w:rsid w:val="00F06653"/>
    <w:rsid w:val="00F06741"/>
    <w:rsid w:val="00F0686D"/>
    <w:rsid w:val="00F069A9"/>
    <w:rsid w:val="00F069FE"/>
    <w:rsid w:val="00F06B9B"/>
    <w:rsid w:val="00F06E8B"/>
    <w:rsid w:val="00F075E1"/>
    <w:rsid w:val="00F07B84"/>
    <w:rsid w:val="00F07CA0"/>
    <w:rsid w:val="00F07DC5"/>
    <w:rsid w:val="00F07F59"/>
    <w:rsid w:val="00F07FB8"/>
    <w:rsid w:val="00F07FF9"/>
    <w:rsid w:val="00F1031C"/>
    <w:rsid w:val="00F10342"/>
    <w:rsid w:val="00F1039A"/>
    <w:rsid w:val="00F103B6"/>
    <w:rsid w:val="00F10915"/>
    <w:rsid w:val="00F10A8D"/>
    <w:rsid w:val="00F10BA4"/>
    <w:rsid w:val="00F11326"/>
    <w:rsid w:val="00F11668"/>
    <w:rsid w:val="00F11CF0"/>
    <w:rsid w:val="00F11E6D"/>
    <w:rsid w:val="00F121B6"/>
    <w:rsid w:val="00F1223E"/>
    <w:rsid w:val="00F12287"/>
    <w:rsid w:val="00F1249E"/>
    <w:rsid w:val="00F124BF"/>
    <w:rsid w:val="00F129DB"/>
    <w:rsid w:val="00F12B5E"/>
    <w:rsid w:val="00F1325C"/>
    <w:rsid w:val="00F13576"/>
    <w:rsid w:val="00F13B55"/>
    <w:rsid w:val="00F13C1C"/>
    <w:rsid w:val="00F1451F"/>
    <w:rsid w:val="00F145FD"/>
    <w:rsid w:val="00F14657"/>
    <w:rsid w:val="00F14940"/>
    <w:rsid w:val="00F14F68"/>
    <w:rsid w:val="00F15175"/>
    <w:rsid w:val="00F1564A"/>
    <w:rsid w:val="00F15B0F"/>
    <w:rsid w:val="00F16224"/>
    <w:rsid w:val="00F16526"/>
    <w:rsid w:val="00F165E3"/>
    <w:rsid w:val="00F16760"/>
    <w:rsid w:val="00F16A2B"/>
    <w:rsid w:val="00F16AFB"/>
    <w:rsid w:val="00F16C6B"/>
    <w:rsid w:val="00F17167"/>
    <w:rsid w:val="00F1725D"/>
    <w:rsid w:val="00F175D5"/>
    <w:rsid w:val="00F1766E"/>
    <w:rsid w:val="00F17C9C"/>
    <w:rsid w:val="00F17CBA"/>
    <w:rsid w:val="00F20195"/>
    <w:rsid w:val="00F20295"/>
    <w:rsid w:val="00F20431"/>
    <w:rsid w:val="00F205DE"/>
    <w:rsid w:val="00F20761"/>
    <w:rsid w:val="00F209FD"/>
    <w:rsid w:val="00F20E60"/>
    <w:rsid w:val="00F20F27"/>
    <w:rsid w:val="00F21035"/>
    <w:rsid w:val="00F212B9"/>
    <w:rsid w:val="00F21331"/>
    <w:rsid w:val="00F213C0"/>
    <w:rsid w:val="00F21C0F"/>
    <w:rsid w:val="00F21D11"/>
    <w:rsid w:val="00F21E27"/>
    <w:rsid w:val="00F21F58"/>
    <w:rsid w:val="00F220C0"/>
    <w:rsid w:val="00F220EE"/>
    <w:rsid w:val="00F22405"/>
    <w:rsid w:val="00F2262F"/>
    <w:rsid w:val="00F22D72"/>
    <w:rsid w:val="00F22DF6"/>
    <w:rsid w:val="00F22F06"/>
    <w:rsid w:val="00F232E5"/>
    <w:rsid w:val="00F2332E"/>
    <w:rsid w:val="00F23358"/>
    <w:rsid w:val="00F23590"/>
    <w:rsid w:val="00F23887"/>
    <w:rsid w:val="00F238D8"/>
    <w:rsid w:val="00F239C9"/>
    <w:rsid w:val="00F23A1A"/>
    <w:rsid w:val="00F23C52"/>
    <w:rsid w:val="00F24179"/>
    <w:rsid w:val="00F24467"/>
    <w:rsid w:val="00F2462B"/>
    <w:rsid w:val="00F24728"/>
    <w:rsid w:val="00F24A6F"/>
    <w:rsid w:val="00F24ADA"/>
    <w:rsid w:val="00F24BE8"/>
    <w:rsid w:val="00F24CEF"/>
    <w:rsid w:val="00F24D09"/>
    <w:rsid w:val="00F24EE1"/>
    <w:rsid w:val="00F250A2"/>
    <w:rsid w:val="00F250B2"/>
    <w:rsid w:val="00F254F2"/>
    <w:rsid w:val="00F25738"/>
    <w:rsid w:val="00F25893"/>
    <w:rsid w:val="00F25B0C"/>
    <w:rsid w:val="00F26178"/>
    <w:rsid w:val="00F262F2"/>
    <w:rsid w:val="00F26437"/>
    <w:rsid w:val="00F26771"/>
    <w:rsid w:val="00F268A0"/>
    <w:rsid w:val="00F26E70"/>
    <w:rsid w:val="00F26FF2"/>
    <w:rsid w:val="00F27655"/>
    <w:rsid w:val="00F2797E"/>
    <w:rsid w:val="00F27BEF"/>
    <w:rsid w:val="00F27BF7"/>
    <w:rsid w:val="00F300C7"/>
    <w:rsid w:val="00F302AC"/>
    <w:rsid w:val="00F3046C"/>
    <w:rsid w:val="00F3061A"/>
    <w:rsid w:val="00F30B7D"/>
    <w:rsid w:val="00F30DD1"/>
    <w:rsid w:val="00F30E48"/>
    <w:rsid w:val="00F31352"/>
    <w:rsid w:val="00F31429"/>
    <w:rsid w:val="00F31627"/>
    <w:rsid w:val="00F317CF"/>
    <w:rsid w:val="00F3188F"/>
    <w:rsid w:val="00F31C67"/>
    <w:rsid w:val="00F31D5B"/>
    <w:rsid w:val="00F31FDB"/>
    <w:rsid w:val="00F31FE4"/>
    <w:rsid w:val="00F326F2"/>
    <w:rsid w:val="00F3278B"/>
    <w:rsid w:val="00F329BF"/>
    <w:rsid w:val="00F32D44"/>
    <w:rsid w:val="00F32F2C"/>
    <w:rsid w:val="00F33085"/>
    <w:rsid w:val="00F333B3"/>
    <w:rsid w:val="00F333E9"/>
    <w:rsid w:val="00F33502"/>
    <w:rsid w:val="00F3355F"/>
    <w:rsid w:val="00F34014"/>
    <w:rsid w:val="00F340C9"/>
    <w:rsid w:val="00F341FF"/>
    <w:rsid w:val="00F34319"/>
    <w:rsid w:val="00F34526"/>
    <w:rsid w:val="00F345CC"/>
    <w:rsid w:val="00F3478D"/>
    <w:rsid w:val="00F347A6"/>
    <w:rsid w:val="00F348B2"/>
    <w:rsid w:val="00F34B6C"/>
    <w:rsid w:val="00F34C33"/>
    <w:rsid w:val="00F352A0"/>
    <w:rsid w:val="00F35682"/>
    <w:rsid w:val="00F35B85"/>
    <w:rsid w:val="00F35EC4"/>
    <w:rsid w:val="00F36266"/>
    <w:rsid w:val="00F364A2"/>
    <w:rsid w:val="00F3696B"/>
    <w:rsid w:val="00F36ACF"/>
    <w:rsid w:val="00F36AE3"/>
    <w:rsid w:val="00F36D04"/>
    <w:rsid w:val="00F36F6E"/>
    <w:rsid w:val="00F36FD7"/>
    <w:rsid w:val="00F370CD"/>
    <w:rsid w:val="00F37143"/>
    <w:rsid w:val="00F371FD"/>
    <w:rsid w:val="00F375EC"/>
    <w:rsid w:val="00F378D0"/>
    <w:rsid w:val="00F3794C"/>
    <w:rsid w:val="00F37C54"/>
    <w:rsid w:val="00F37CC1"/>
    <w:rsid w:val="00F37D60"/>
    <w:rsid w:val="00F4034A"/>
    <w:rsid w:val="00F4043D"/>
    <w:rsid w:val="00F406F7"/>
    <w:rsid w:val="00F40797"/>
    <w:rsid w:val="00F40960"/>
    <w:rsid w:val="00F409BE"/>
    <w:rsid w:val="00F40E60"/>
    <w:rsid w:val="00F4117D"/>
    <w:rsid w:val="00F41303"/>
    <w:rsid w:val="00F41688"/>
    <w:rsid w:val="00F41697"/>
    <w:rsid w:val="00F4173B"/>
    <w:rsid w:val="00F41809"/>
    <w:rsid w:val="00F41E13"/>
    <w:rsid w:val="00F42772"/>
    <w:rsid w:val="00F4278B"/>
    <w:rsid w:val="00F42930"/>
    <w:rsid w:val="00F42EF7"/>
    <w:rsid w:val="00F4334E"/>
    <w:rsid w:val="00F4340C"/>
    <w:rsid w:val="00F43DDE"/>
    <w:rsid w:val="00F445EE"/>
    <w:rsid w:val="00F4466F"/>
    <w:rsid w:val="00F4487B"/>
    <w:rsid w:val="00F45049"/>
    <w:rsid w:val="00F452B0"/>
    <w:rsid w:val="00F452EC"/>
    <w:rsid w:val="00F455D1"/>
    <w:rsid w:val="00F456E6"/>
    <w:rsid w:val="00F45B78"/>
    <w:rsid w:val="00F45C17"/>
    <w:rsid w:val="00F45D49"/>
    <w:rsid w:val="00F46262"/>
    <w:rsid w:val="00F4636C"/>
    <w:rsid w:val="00F46494"/>
    <w:rsid w:val="00F46554"/>
    <w:rsid w:val="00F46902"/>
    <w:rsid w:val="00F46C9D"/>
    <w:rsid w:val="00F472DB"/>
    <w:rsid w:val="00F474BC"/>
    <w:rsid w:val="00F47735"/>
    <w:rsid w:val="00F47F39"/>
    <w:rsid w:val="00F5021A"/>
    <w:rsid w:val="00F5030A"/>
    <w:rsid w:val="00F50311"/>
    <w:rsid w:val="00F50419"/>
    <w:rsid w:val="00F5046C"/>
    <w:rsid w:val="00F5049D"/>
    <w:rsid w:val="00F505FE"/>
    <w:rsid w:val="00F5061A"/>
    <w:rsid w:val="00F50663"/>
    <w:rsid w:val="00F5069F"/>
    <w:rsid w:val="00F50FE3"/>
    <w:rsid w:val="00F510AC"/>
    <w:rsid w:val="00F51206"/>
    <w:rsid w:val="00F51392"/>
    <w:rsid w:val="00F51635"/>
    <w:rsid w:val="00F51909"/>
    <w:rsid w:val="00F519D9"/>
    <w:rsid w:val="00F51A78"/>
    <w:rsid w:val="00F52221"/>
    <w:rsid w:val="00F52A3A"/>
    <w:rsid w:val="00F52E1B"/>
    <w:rsid w:val="00F52F91"/>
    <w:rsid w:val="00F53499"/>
    <w:rsid w:val="00F53572"/>
    <w:rsid w:val="00F53814"/>
    <w:rsid w:val="00F5381B"/>
    <w:rsid w:val="00F53882"/>
    <w:rsid w:val="00F53912"/>
    <w:rsid w:val="00F53B56"/>
    <w:rsid w:val="00F53C00"/>
    <w:rsid w:val="00F53EDA"/>
    <w:rsid w:val="00F5406B"/>
    <w:rsid w:val="00F5440B"/>
    <w:rsid w:val="00F54559"/>
    <w:rsid w:val="00F54730"/>
    <w:rsid w:val="00F54B45"/>
    <w:rsid w:val="00F54C60"/>
    <w:rsid w:val="00F552F2"/>
    <w:rsid w:val="00F5541B"/>
    <w:rsid w:val="00F55876"/>
    <w:rsid w:val="00F55985"/>
    <w:rsid w:val="00F55C5E"/>
    <w:rsid w:val="00F5606B"/>
    <w:rsid w:val="00F560DB"/>
    <w:rsid w:val="00F564AF"/>
    <w:rsid w:val="00F564D6"/>
    <w:rsid w:val="00F565A1"/>
    <w:rsid w:val="00F566EF"/>
    <w:rsid w:val="00F56927"/>
    <w:rsid w:val="00F56B25"/>
    <w:rsid w:val="00F56B4C"/>
    <w:rsid w:val="00F56C12"/>
    <w:rsid w:val="00F57398"/>
    <w:rsid w:val="00F574D3"/>
    <w:rsid w:val="00F574E8"/>
    <w:rsid w:val="00F57522"/>
    <w:rsid w:val="00F5754A"/>
    <w:rsid w:val="00F57690"/>
    <w:rsid w:val="00F5794E"/>
    <w:rsid w:val="00F57A21"/>
    <w:rsid w:val="00F57D44"/>
    <w:rsid w:val="00F6008D"/>
    <w:rsid w:val="00F60641"/>
    <w:rsid w:val="00F60ADE"/>
    <w:rsid w:val="00F61336"/>
    <w:rsid w:val="00F61B7B"/>
    <w:rsid w:val="00F61BC7"/>
    <w:rsid w:val="00F61C19"/>
    <w:rsid w:val="00F628CA"/>
    <w:rsid w:val="00F62A42"/>
    <w:rsid w:val="00F62CC7"/>
    <w:rsid w:val="00F631C2"/>
    <w:rsid w:val="00F63491"/>
    <w:rsid w:val="00F635C7"/>
    <w:rsid w:val="00F63815"/>
    <w:rsid w:val="00F63ADA"/>
    <w:rsid w:val="00F63E75"/>
    <w:rsid w:val="00F63F10"/>
    <w:rsid w:val="00F64062"/>
    <w:rsid w:val="00F6429D"/>
    <w:rsid w:val="00F64431"/>
    <w:rsid w:val="00F6445E"/>
    <w:rsid w:val="00F64709"/>
    <w:rsid w:val="00F64732"/>
    <w:rsid w:val="00F64A77"/>
    <w:rsid w:val="00F64B86"/>
    <w:rsid w:val="00F64FC5"/>
    <w:rsid w:val="00F650E6"/>
    <w:rsid w:val="00F65138"/>
    <w:rsid w:val="00F6525E"/>
    <w:rsid w:val="00F65299"/>
    <w:rsid w:val="00F65520"/>
    <w:rsid w:val="00F658DE"/>
    <w:rsid w:val="00F66275"/>
    <w:rsid w:val="00F663AE"/>
    <w:rsid w:val="00F667AF"/>
    <w:rsid w:val="00F66AA5"/>
    <w:rsid w:val="00F66D77"/>
    <w:rsid w:val="00F66E2D"/>
    <w:rsid w:val="00F66E58"/>
    <w:rsid w:val="00F66EEB"/>
    <w:rsid w:val="00F67234"/>
    <w:rsid w:val="00F673B4"/>
    <w:rsid w:val="00F67A10"/>
    <w:rsid w:val="00F67E1E"/>
    <w:rsid w:val="00F7026A"/>
    <w:rsid w:val="00F70389"/>
    <w:rsid w:val="00F7044E"/>
    <w:rsid w:val="00F7063B"/>
    <w:rsid w:val="00F70773"/>
    <w:rsid w:val="00F7088C"/>
    <w:rsid w:val="00F70892"/>
    <w:rsid w:val="00F70AB8"/>
    <w:rsid w:val="00F70B82"/>
    <w:rsid w:val="00F70BDE"/>
    <w:rsid w:val="00F70D73"/>
    <w:rsid w:val="00F70EDE"/>
    <w:rsid w:val="00F71546"/>
    <w:rsid w:val="00F715E9"/>
    <w:rsid w:val="00F717AC"/>
    <w:rsid w:val="00F71C4D"/>
    <w:rsid w:val="00F71D0C"/>
    <w:rsid w:val="00F71D42"/>
    <w:rsid w:val="00F71D99"/>
    <w:rsid w:val="00F71ECB"/>
    <w:rsid w:val="00F71F0F"/>
    <w:rsid w:val="00F71FDF"/>
    <w:rsid w:val="00F7205D"/>
    <w:rsid w:val="00F72317"/>
    <w:rsid w:val="00F725B8"/>
    <w:rsid w:val="00F7278B"/>
    <w:rsid w:val="00F727A0"/>
    <w:rsid w:val="00F72971"/>
    <w:rsid w:val="00F72AF9"/>
    <w:rsid w:val="00F72B0E"/>
    <w:rsid w:val="00F72B46"/>
    <w:rsid w:val="00F72B62"/>
    <w:rsid w:val="00F72B74"/>
    <w:rsid w:val="00F72C06"/>
    <w:rsid w:val="00F72C89"/>
    <w:rsid w:val="00F72DF6"/>
    <w:rsid w:val="00F7303C"/>
    <w:rsid w:val="00F73168"/>
    <w:rsid w:val="00F73201"/>
    <w:rsid w:val="00F7330C"/>
    <w:rsid w:val="00F73324"/>
    <w:rsid w:val="00F73978"/>
    <w:rsid w:val="00F739BA"/>
    <w:rsid w:val="00F73DDA"/>
    <w:rsid w:val="00F740ED"/>
    <w:rsid w:val="00F744A9"/>
    <w:rsid w:val="00F74644"/>
    <w:rsid w:val="00F74684"/>
    <w:rsid w:val="00F74892"/>
    <w:rsid w:val="00F748AC"/>
    <w:rsid w:val="00F74C70"/>
    <w:rsid w:val="00F750A9"/>
    <w:rsid w:val="00F75661"/>
    <w:rsid w:val="00F757C4"/>
    <w:rsid w:val="00F75871"/>
    <w:rsid w:val="00F7588B"/>
    <w:rsid w:val="00F759FE"/>
    <w:rsid w:val="00F75C27"/>
    <w:rsid w:val="00F75C43"/>
    <w:rsid w:val="00F75D39"/>
    <w:rsid w:val="00F760C8"/>
    <w:rsid w:val="00F763DC"/>
    <w:rsid w:val="00F763FE"/>
    <w:rsid w:val="00F76701"/>
    <w:rsid w:val="00F76AA5"/>
    <w:rsid w:val="00F76B1F"/>
    <w:rsid w:val="00F76BD3"/>
    <w:rsid w:val="00F76EA1"/>
    <w:rsid w:val="00F76FB1"/>
    <w:rsid w:val="00F772C3"/>
    <w:rsid w:val="00F774D3"/>
    <w:rsid w:val="00F7751C"/>
    <w:rsid w:val="00F77E1A"/>
    <w:rsid w:val="00F77E97"/>
    <w:rsid w:val="00F80005"/>
    <w:rsid w:val="00F8036E"/>
    <w:rsid w:val="00F807B4"/>
    <w:rsid w:val="00F8089D"/>
    <w:rsid w:val="00F809AB"/>
    <w:rsid w:val="00F80C5E"/>
    <w:rsid w:val="00F80E75"/>
    <w:rsid w:val="00F80EB3"/>
    <w:rsid w:val="00F80FFC"/>
    <w:rsid w:val="00F8117C"/>
    <w:rsid w:val="00F815CB"/>
    <w:rsid w:val="00F81621"/>
    <w:rsid w:val="00F81B0B"/>
    <w:rsid w:val="00F81B84"/>
    <w:rsid w:val="00F81C4A"/>
    <w:rsid w:val="00F81CE7"/>
    <w:rsid w:val="00F81F51"/>
    <w:rsid w:val="00F81FEF"/>
    <w:rsid w:val="00F821E7"/>
    <w:rsid w:val="00F82247"/>
    <w:rsid w:val="00F8242D"/>
    <w:rsid w:val="00F82587"/>
    <w:rsid w:val="00F82DE0"/>
    <w:rsid w:val="00F83008"/>
    <w:rsid w:val="00F833CD"/>
    <w:rsid w:val="00F833DD"/>
    <w:rsid w:val="00F83547"/>
    <w:rsid w:val="00F83567"/>
    <w:rsid w:val="00F835CE"/>
    <w:rsid w:val="00F838C2"/>
    <w:rsid w:val="00F83A97"/>
    <w:rsid w:val="00F83ABE"/>
    <w:rsid w:val="00F83DD7"/>
    <w:rsid w:val="00F83E6B"/>
    <w:rsid w:val="00F846FB"/>
    <w:rsid w:val="00F847BE"/>
    <w:rsid w:val="00F848A7"/>
    <w:rsid w:val="00F848F2"/>
    <w:rsid w:val="00F84913"/>
    <w:rsid w:val="00F84BD4"/>
    <w:rsid w:val="00F84C9B"/>
    <w:rsid w:val="00F84CED"/>
    <w:rsid w:val="00F84E11"/>
    <w:rsid w:val="00F84FCE"/>
    <w:rsid w:val="00F85367"/>
    <w:rsid w:val="00F856B1"/>
    <w:rsid w:val="00F856F9"/>
    <w:rsid w:val="00F8573B"/>
    <w:rsid w:val="00F8598F"/>
    <w:rsid w:val="00F86003"/>
    <w:rsid w:val="00F86228"/>
    <w:rsid w:val="00F8637E"/>
    <w:rsid w:val="00F8661E"/>
    <w:rsid w:val="00F866AC"/>
    <w:rsid w:val="00F86740"/>
    <w:rsid w:val="00F86A43"/>
    <w:rsid w:val="00F86A48"/>
    <w:rsid w:val="00F86CE8"/>
    <w:rsid w:val="00F86D1C"/>
    <w:rsid w:val="00F86FA4"/>
    <w:rsid w:val="00F87214"/>
    <w:rsid w:val="00F875F2"/>
    <w:rsid w:val="00F875FF"/>
    <w:rsid w:val="00F87923"/>
    <w:rsid w:val="00F87C70"/>
    <w:rsid w:val="00F87C95"/>
    <w:rsid w:val="00F87DB1"/>
    <w:rsid w:val="00F90984"/>
    <w:rsid w:val="00F90AE7"/>
    <w:rsid w:val="00F90B16"/>
    <w:rsid w:val="00F90DFA"/>
    <w:rsid w:val="00F91031"/>
    <w:rsid w:val="00F9122A"/>
    <w:rsid w:val="00F912DD"/>
    <w:rsid w:val="00F91349"/>
    <w:rsid w:val="00F914FA"/>
    <w:rsid w:val="00F91961"/>
    <w:rsid w:val="00F91AB6"/>
    <w:rsid w:val="00F91BCA"/>
    <w:rsid w:val="00F91D82"/>
    <w:rsid w:val="00F91E33"/>
    <w:rsid w:val="00F9200B"/>
    <w:rsid w:val="00F921DF"/>
    <w:rsid w:val="00F92798"/>
    <w:rsid w:val="00F92869"/>
    <w:rsid w:val="00F92A25"/>
    <w:rsid w:val="00F92EBC"/>
    <w:rsid w:val="00F92F0D"/>
    <w:rsid w:val="00F9314D"/>
    <w:rsid w:val="00F931FD"/>
    <w:rsid w:val="00F93874"/>
    <w:rsid w:val="00F939AD"/>
    <w:rsid w:val="00F93ABF"/>
    <w:rsid w:val="00F93BB7"/>
    <w:rsid w:val="00F9417B"/>
    <w:rsid w:val="00F943F1"/>
    <w:rsid w:val="00F945AD"/>
    <w:rsid w:val="00F9460E"/>
    <w:rsid w:val="00F9469C"/>
    <w:rsid w:val="00F94728"/>
    <w:rsid w:val="00F9485E"/>
    <w:rsid w:val="00F948B1"/>
    <w:rsid w:val="00F94B13"/>
    <w:rsid w:val="00F94B38"/>
    <w:rsid w:val="00F94B84"/>
    <w:rsid w:val="00F94EEF"/>
    <w:rsid w:val="00F9500B"/>
    <w:rsid w:val="00F951D7"/>
    <w:rsid w:val="00F95244"/>
    <w:rsid w:val="00F953B5"/>
    <w:rsid w:val="00F9596B"/>
    <w:rsid w:val="00F959D3"/>
    <w:rsid w:val="00F95B52"/>
    <w:rsid w:val="00F95C29"/>
    <w:rsid w:val="00F95E31"/>
    <w:rsid w:val="00F9602A"/>
    <w:rsid w:val="00F965F7"/>
    <w:rsid w:val="00F96718"/>
    <w:rsid w:val="00F9691E"/>
    <w:rsid w:val="00F96A40"/>
    <w:rsid w:val="00F96E56"/>
    <w:rsid w:val="00F96E7A"/>
    <w:rsid w:val="00F96FE4"/>
    <w:rsid w:val="00F97046"/>
    <w:rsid w:val="00F97337"/>
    <w:rsid w:val="00F97596"/>
    <w:rsid w:val="00F97642"/>
    <w:rsid w:val="00F97A05"/>
    <w:rsid w:val="00F97CFC"/>
    <w:rsid w:val="00F97F3B"/>
    <w:rsid w:val="00F97F85"/>
    <w:rsid w:val="00FA07C0"/>
    <w:rsid w:val="00FA07E2"/>
    <w:rsid w:val="00FA0A6D"/>
    <w:rsid w:val="00FA0BDB"/>
    <w:rsid w:val="00FA0CAA"/>
    <w:rsid w:val="00FA0D1C"/>
    <w:rsid w:val="00FA0E55"/>
    <w:rsid w:val="00FA0FF3"/>
    <w:rsid w:val="00FA10C3"/>
    <w:rsid w:val="00FA124F"/>
    <w:rsid w:val="00FA1375"/>
    <w:rsid w:val="00FA147F"/>
    <w:rsid w:val="00FA167C"/>
    <w:rsid w:val="00FA16E7"/>
    <w:rsid w:val="00FA18AF"/>
    <w:rsid w:val="00FA1C02"/>
    <w:rsid w:val="00FA1DF8"/>
    <w:rsid w:val="00FA1E85"/>
    <w:rsid w:val="00FA2497"/>
    <w:rsid w:val="00FA24A6"/>
    <w:rsid w:val="00FA281E"/>
    <w:rsid w:val="00FA28C4"/>
    <w:rsid w:val="00FA299F"/>
    <w:rsid w:val="00FA2B97"/>
    <w:rsid w:val="00FA2D99"/>
    <w:rsid w:val="00FA34B8"/>
    <w:rsid w:val="00FA36BE"/>
    <w:rsid w:val="00FA3760"/>
    <w:rsid w:val="00FA37BE"/>
    <w:rsid w:val="00FA3A53"/>
    <w:rsid w:val="00FA3AE2"/>
    <w:rsid w:val="00FA3C03"/>
    <w:rsid w:val="00FA3C7A"/>
    <w:rsid w:val="00FA3D0B"/>
    <w:rsid w:val="00FA3EA6"/>
    <w:rsid w:val="00FA3F6A"/>
    <w:rsid w:val="00FA3F8C"/>
    <w:rsid w:val="00FA4055"/>
    <w:rsid w:val="00FA40A0"/>
    <w:rsid w:val="00FA41C5"/>
    <w:rsid w:val="00FA4215"/>
    <w:rsid w:val="00FA428A"/>
    <w:rsid w:val="00FA43DE"/>
    <w:rsid w:val="00FA4406"/>
    <w:rsid w:val="00FA44B3"/>
    <w:rsid w:val="00FA4872"/>
    <w:rsid w:val="00FA48A8"/>
    <w:rsid w:val="00FA497B"/>
    <w:rsid w:val="00FA4B80"/>
    <w:rsid w:val="00FA4EA7"/>
    <w:rsid w:val="00FA5E8E"/>
    <w:rsid w:val="00FA5F41"/>
    <w:rsid w:val="00FA5FF3"/>
    <w:rsid w:val="00FA60D5"/>
    <w:rsid w:val="00FA615B"/>
    <w:rsid w:val="00FA632C"/>
    <w:rsid w:val="00FA6443"/>
    <w:rsid w:val="00FA6537"/>
    <w:rsid w:val="00FA6554"/>
    <w:rsid w:val="00FA6670"/>
    <w:rsid w:val="00FA691B"/>
    <w:rsid w:val="00FA6ACC"/>
    <w:rsid w:val="00FA6C8F"/>
    <w:rsid w:val="00FA735A"/>
    <w:rsid w:val="00FA7497"/>
    <w:rsid w:val="00FA7644"/>
    <w:rsid w:val="00FA773E"/>
    <w:rsid w:val="00FA78CB"/>
    <w:rsid w:val="00FB083C"/>
    <w:rsid w:val="00FB11A5"/>
    <w:rsid w:val="00FB138B"/>
    <w:rsid w:val="00FB185B"/>
    <w:rsid w:val="00FB18B6"/>
    <w:rsid w:val="00FB19DF"/>
    <w:rsid w:val="00FB1D21"/>
    <w:rsid w:val="00FB2216"/>
    <w:rsid w:val="00FB2350"/>
    <w:rsid w:val="00FB2477"/>
    <w:rsid w:val="00FB2527"/>
    <w:rsid w:val="00FB2903"/>
    <w:rsid w:val="00FB294D"/>
    <w:rsid w:val="00FB2D0C"/>
    <w:rsid w:val="00FB2D8D"/>
    <w:rsid w:val="00FB2DEA"/>
    <w:rsid w:val="00FB3660"/>
    <w:rsid w:val="00FB37DE"/>
    <w:rsid w:val="00FB3958"/>
    <w:rsid w:val="00FB3A58"/>
    <w:rsid w:val="00FB4190"/>
    <w:rsid w:val="00FB44BB"/>
    <w:rsid w:val="00FB4565"/>
    <w:rsid w:val="00FB4774"/>
    <w:rsid w:val="00FB4D21"/>
    <w:rsid w:val="00FB4E8F"/>
    <w:rsid w:val="00FB50E4"/>
    <w:rsid w:val="00FB522C"/>
    <w:rsid w:val="00FB526D"/>
    <w:rsid w:val="00FB588C"/>
    <w:rsid w:val="00FB5C23"/>
    <w:rsid w:val="00FB5E6E"/>
    <w:rsid w:val="00FB5FD9"/>
    <w:rsid w:val="00FB6034"/>
    <w:rsid w:val="00FB61EE"/>
    <w:rsid w:val="00FB642B"/>
    <w:rsid w:val="00FB65D9"/>
    <w:rsid w:val="00FB66DC"/>
    <w:rsid w:val="00FB6B07"/>
    <w:rsid w:val="00FB708A"/>
    <w:rsid w:val="00FB70BC"/>
    <w:rsid w:val="00FB739A"/>
    <w:rsid w:val="00FB73FC"/>
    <w:rsid w:val="00FB74F9"/>
    <w:rsid w:val="00FB7A9B"/>
    <w:rsid w:val="00FB7C45"/>
    <w:rsid w:val="00FB7DA5"/>
    <w:rsid w:val="00FC0506"/>
    <w:rsid w:val="00FC0FC9"/>
    <w:rsid w:val="00FC1182"/>
    <w:rsid w:val="00FC121A"/>
    <w:rsid w:val="00FC1336"/>
    <w:rsid w:val="00FC141F"/>
    <w:rsid w:val="00FC1772"/>
    <w:rsid w:val="00FC1B90"/>
    <w:rsid w:val="00FC1D74"/>
    <w:rsid w:val="00FC1F30"/>
    <w:rsid w:val="00FC2329"/>
    <w:rsid w:val="00FC251E"/>
    <w:rsid w:val="00FC2D62"/>
    <w:rsid w:val="00FC31E2"/>
    <w:rsid w:val="00FC332E"/>
    <w:rsid w:val="00FC348F"/>
    <w:rsid w:val="00FC34B7"/>
    <w:rsid w:val="00FC353F"/>
    <w:rsid w:val="00FC3890"/>
    <w:rsid w:val="00FC39AD"/>
    <w:rsid w:val="00FC3AF4"/>
    <w:rsid w:val="00FC3B2F"/>
    <w:rsid w:val="00FC3BF2"/>
    <w:rsid w:val="00FC3CE3"/>
    <w:rsid w:val="00FC4392"/>
    <w:rsid w:val="00FC49AA"/>
    <w:rsid w:val="00FC4A3B"/>
    <w:rsid w:val="00FC4C78"/>
    <w:rsid w:val="00FC4CEF"/>
    <w:rsid w:val="00FC4D74"/>
    <w:rsid w:val="00FC4DCA"/>
    <w:rsid w:val="00FC5103"/>
    <w:rsid w:val="00FC523C"/>
    <w:rsid w:val="00FC5416"/>
    <w:rsid w:val="00FC5865"/>
    <w:rsid w:val="00FC5CFA"/>
    <w:rsid w:val="00FC5D42"/>
    <w:rsid w:val="00FC610F"/>
    <w:rsid w:val="00FC6124"/>
    <w:rsid w:val="00FC63A1"/>
    <w:rsid w:val="00FC640E"/>
    <w:rsid w:val="00FC691E"/>
    <w:rsid w:val="00FC6A14"/>
    <w:rsid w:val="00FC6B2A"/>
    <w:rsid w:val="00FC6BEE"/>
    <w:rsid w:val="00FC74F7"/>
    <w:rsid w:val="00FC78A6"/>
    <w:rsid w:val="00FC79AC"/>
    <w:rsid w:val="00FC7F40"/>
    <w:rsid w:val="00FC7FC6"/>
    <w:rsid w:val="00FC7FC8"/>
    <w:rsid w:val="00FD0041"/>
    <w:rsid w:val="00FD0180"/>
    <w:rsid w:val="00FD0389"/>
    <w:rsid w:val="00FD038A"/>
    <w:rsid w:val="00FD088F"/>
    <w:rsid w:val="00FD0B01"/>
    <w:rsid w:val="00FD0BA9"/>
    <w:rsid w:val="00FD0CEB"/>
    <w:rsid w:val="00FD0DFF"/>
    <w:rsid w:val="00FD0EE2"/>
    <w:rsid w:val="00FD0F80"/>
    <w:rsid w:val="00FD1194"/>
    <w:rsid w:val="00FD1494"/>
    <w:rsid w:val="00FD1533"/>
    <w:rsid w:val="00FD19BC"/>
    <w:rsid w:val="00FD1A41"/>
    <w:rsid w:val="00FD1B01"/>
    <w:rsid w:val="00FD1B24"/>
    <w:rsid w:val="00FD1B9D"/>
    <w:rsid w:val="00FD1CCA"/>
    <w:rsid w:val="00FD1D21"/>
    <w:rsid w:val="00FD1E87"/>
    <w:rsid w:val="00FD1F28"/>
    <w:rsid w:val="00FD232C"/>
    <w:rsid w:val="00FD2370"/>
    <w:rsid w:val="00FD23B2"/>
    <w:rsid w:val="00FD23D4"/>
    <w:rsid w:val="00FD2427"/>
    <w:rsid w:val="00FD2492"/>
    <w:rsid w:val="00FD25B5"/>
    <w:rsid w:val="00FD2676"/>
    <w:rsid w:val="00FD28D2"/>
    <w:rsid w:val="00FD2983"/>
    <w:rsid w:val="00FD2D41"/>
    <w:rsid w:val="00FD3398"/>
    <w:rsid w:val="00FD35EC"/>
    <w:rsid w:val="00FD3788"/>
    <w:rsid w:val="00FD37F3"/>
    <w:rsid w:val="00FD399E"/>
    <w:rsid w:val="00FD3D2B"/>
    <w:rsid w:val="00FD4427"/>
    <w:rsid w:val="00FD4881"/>
    <w:rsid w:val="00FD4996"/>
    <w:rsid w:val="00FD4A42"/>
    <w:rsid w:val="00FD4C06"/>
    <w:rsid w:val="00FD4DD2"/>
    <w:rsid w:val="00FD4FEE"/>
    <w:rsid w:val="00FD5A57"/>
    <w:rsid w:val="00FD5C4E"/>
    <w:rsid w:val="00FD5CAD"/>
    <w:rsid w:val="00FD5F08"/>
    <w:rsid w:val="00FD6151"/>
    <w:rsid w:val="00FD6581"/>
    <w:rsid w:val="00FD66B1"/>
    <w:rsid w:val="00FD673B"/>
    <w:rsid w:val="00FD6CD4"/>
    <w:rsid w:val="00FD6E52"/>
    <w:rsid w:val="00FD71AD"/>
    <w:rsid w:val="00FD7B93"/>
    <w:rsid w:val="00FE02AD"/>
    <w:rsid w:val="00FE0329"/>
    <w:rsid w:val="00FE0937"/>
    <w:rsid w:val="00FE0A85"/>
    <w:rsid w:val="00FE0AF2"/>
    <w:rsid w:val="00FE0B2C"/>
    <w:rsid w:val="00FE0E8B"/>
    <w:rsid w:val="00FE0F74"/>
    <w:rsid w:val="00FE0FA7"/>
    <w:rsid w:val="00FE106F"/>
    <w:rsid w:val="00FE12F6"/>
    <w:rsid w:val="00FE1502"/>
    <w:rsid w:val="00FE196B"/>
    <w:rsid w:val="00FE1A4B"/>
    <w:rsid w:val="00FE1AA8"/>
    <w:rsid w:val="00FE1CDD"/>
    <w:rsid w:val="00FE1E1E"/>
    <w:rsid w:val="00FE1E21"/>
    <w:rsid w:val="00FE1E95"/>
    <w:rsid w:val="00FE209B"/>
    <w:rsid w:val="00FE20F7"/>
    <w:rsid w:val="00FE243A"/>
    <w:rsid w:val="00FE25A8"/>
    <w:rsid w:val="00FE27A3"/>
    <w:rsid w:val="00FE2DB1"/>
    <w:rsid w:val="00FE2DEE"/>
    <w:rsid w:val="00FE35C9"/>
    <w:rsid w:val="00FE37FA"/>
    <w:rsid w:val="00FE3B83"/>
    <w:rsid w:val="00FE3C70"/>
    <w:rsid w:val="00FE3CBE"/>
    <w:rsid w:val="00FE3EA4"/>
    <w:rsid w:val="00FE3FC1"/>
    <w:rsid w:val="00FE4146"/>
    <w:rsid w:val="00FE4194"/>
    <w:rsid w:val="00FE4323"/>
    <w:rsid w:val="00FE4517"/>
    <w:rsid w:val="00FE456C"/>
    <w:rsid w:val="00FE4572"/>
    <w:rsid w:val="00FE46D0"/>
    <w:rsid w:val="00FE4C2B"/>
    <w:rsid w:val="00FE4EAE"/>
    <w:rsid w:val="00FE5AE3"/>
    <w:rsid w:val="00FE5BDB"/>
    <w:rsid w:val="00FE5C85"/>
    <w:rsid w:val="00FE5D51"/>
    <w:rsid w:val="00FE5D59"/>
    <w:rsid w:val="00FE638A"/>
    <w:rsid w:val="00FE6394"/>
    <w:rsid w:val="00FE6407"/>
    <w:rsid w:val="00FE6725"/>
    <w:rsid w:val="00FE6A79"/>
    <w:rsid w:val="00FE6BA1"/>
    <w:rsid w:val="00FE6CD1"/>
    <w:rsid w:val="00FE6D02"/>
    <w:rsid w:val="00FE6D3B"/>
    <w:rsid w:val="00FE70C1"/>
    <w:rsid w:val="00FE7326"/>
    <w:rsid w:val="00FE769D"/>
    <w:rsid w:val="00FE7A8C"/>
    <w:rsid w:val="00FE7B67"/>
    <w:rsid w:val="00FE7C6A"/>
    <w:rsid w:val="00FE7CA4"/>
    <w:rsid w:val="00FE7DC0"/>
    <w:rsid w:val="00FE7FD9"/>
    <w:rsid w:val="00FF0746"/>
    <w:rsid w:val="00FF077B"/>
    <w:rsid w:val="00FF07FA"/>
    <w:rsid w:val="00FF0AF1"/>
    <w:rsid w:val="00FF0BE0"/>
    <w:rsid w:val="00FF11E6"/>
    <w:rsid w:val="00FF150D"/>
    <w:rsid w:val="00FF1988"/>
    <w:rsid w:val="00FF1A93"/>
    <w:rsid w:val="00FF1E72"/>
    <w:rsid w:val="00FF2166"/>
    <w:rsid w:val="00FF21D8"/>
    <w:rsid w:val="00FF23B0"/>
    <w:rsid w:val="00FF24CC"/>
    <w:rsid w:val="00FF2AA4"/>
    <w:rsid w:val="00FF2DDA"/>
    <w:rsid w:val="00FF334E"/>
    <w:rsid w:val="00FF362A"/>
    <w:rsid w:val="00FF38F7"/>
    <w:rsid w:val="00FF397F"/>
    <w:rsid w:val="00FF3A9E"/>
    <w:rsid w:val="00FF3DC0"/>
    <w:rsid w:val="00FF4223"/>
    <w:rsid w:val="00FF4563"/>
    <w:rsid w:val="00FF46FE"/>
    <w:rsid w:val="00FF48D6"/>
    <w:rsid w:val="00FF48ED"/>
    <w:rsid w:val="00FF4908"/>
    <w:rsid w:val="00FF4B38"/>
    <w:rsid w:val="00FF4BB4"/>
    <w:rsid w:val="00FF4CA0"/>
    <w:rsid w:val="00FF4CAE"/>
    <w:rsid w:val="00FF526F"/>
    <w:rsid w:val="00FF5542"/>
    <w:rsid w:val="00FF5A10"/>
    <w:rsid w:val="00FF5A6D"/>
    <w:rsid w:val="00FF5BA8"/>
    <w:rsid w:val="00FF5BAA"/>
    <w:rsid w:val="00FF5BD2"/>
    <w:rsid w:val="00FF5DC9"/>
    <w:rsid w:val="00FF5E3B"/>
    <w:rsid w:val="00FF60AE"/>
    <w:rsid w:val="00FF6267"/>
    <w:rsid w:val="00FF6292"/>
    <w:rsid w:val="00FF636A"/>
    <w:rsid w:val="00FF636F"/>
    <w:rsid w:val="00FF64B9"/>
    <w:rsid w:val="00FF6584"/>
    <w:rsid w:val="00FF66D8"/>
    <w:rsid w:val="00FF698C"/>
    <w:rsid w:val="00FF6AA8"/>
    <w:rsid w:val="00FF6CE0"/>
    <w:rsid w:val="00FF6F5F"/>
    <w:rsid w:val="00FF6FFC"/>
    <w:rsid w:val="00FF7198"/>
    <w:rsid w:val="00FF72EC"/>
    <w:rsid w:val="00FF73CF"/>
    <w:rsid w:val="00FF78E3"/>
    <w:rsid w:val="00FF7A53"/>
    <w:rsid w:val="00FF7B3B"/>
    <w:rsid w:val="00FF7C55"/>
    <w:rsid w:val="00FF7E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
    <w:basedOn w:val="Heading3"/>
    <w:next w:val="Normal"/>
    <w:link w:val="Heading4Char"/>
    <w:uiPriority w:val="99"/>
    <w:qFormat/>
    <w:rsid w:val="00F456E6"/>
    <w:pPr>
      <w:numPr>
        <w:ilvl w:val="3"/>
      </w:numPr>
      <w:jc w:val="left"/>
      <w:outlineLvl w:val="3"/>
    </w:pPr>
  </w:style>
  <w:style w:type="paragraph" w:styleId="Heading5">
    <w:name w:val="heading 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6241E"/>
    <w:rPr>
      <w:rFonts w:ascii="Times New Roman" w:hAnsi="Times New Roman"/>
      <w:b/>
      <w:bCs/>
      <w:sz w:val="24"/>
      <w:szCs w:val="24"/>
      <w:lang w:val="en-GB"/>
    </w:rPr>
  </w:style>
  <w:style w:type="character" w:customStyle="1" w:styleId="Heading2Char">
    <w:name w:val="Heading 2 Char"/>
    <w:link w:val="Heading2"/>
    <w:uiPriority w:val="99"/>
    <w:locked/>
    <w:rsid w:val="0056241E"/>
    <w:rPr>
      <w:rFonts w:ascii="Times New Roman" w:hAnsi="Times New Roman"/>
      <w:b/>
      <w:bCs/>
      <w:sz w:val="22"/>
      <w:szCs w:val="22"/>
      <w:lang w:val="en-GB"/>
    </w:rPr>
  </w:style>
  <w:style w:type="character" w:customStyle="1" w:styleId="Heading3Char">
    <w:name w:val="Heading 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5"/>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uiPriority w:val="99"/>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rsid w:val="001533A7"/>
    <w:pPr>
      <w:numPr>
        <w:ilvl w:val="3"/>
        <w:numId w:val="39"/>
      </w:numPr>
      <w:tabs>
        <w:tab w:val="clear" w:pos="794"/>
        <w:tab w:val="clear" w:pos="1191"/>
        <w:tab w:val="clear" w:pos="1440"/>
        <w:tab w:val="clear" w:pos="1588"/>
        <w:tab w:val="clear" w:pos="1985"/>
        <w:tab w:val="clear" w:pos="2160"/>
      </w:tabs>
      <w:overflowPunct/>
      <w:autoSpaceDE/>
      <w:autoSpaceDN/>
      <w:adjustRightInd/>
      <w:textAlignment w:val="auto"/>
      <w:outlineLvl w:val="3"/>
    </w:pPr>
    <w:rPr>
      <w:lang w:val="en-CA"/>
    </w:rPr>
  </w:style>
  <w:style w:type="paragraph" w:customStyle="1" w:styleId="Annex5">
    <w:name w:val="Annex 5"/>
    <w:basedOn w:val="Annex4"/>
    <w:next w:val="Normal"/>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ind w:left="794" w:hanging="794"/>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rsid w:val="001533A7"/>
    <w:pPr>
      <w:numPr>
        <w:ilvl w:val="5"/>
      </w:numPr>
      <w:outlineLvl w:val="5"/>
    </w:pPr>
  </w:style>
  <w:style w:type="paragraph" w:customStyle="1" w:styleId="AVCEquationlevel1CharCharCharChar">
    <w:name w:val="AVC Equation level 1 Char Char Char Char"/>
    <w:basedOn w:val="Normal"/>
    <w:link w:val="AVCEquationlevel1CharCharCharCharChar"/>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21"/>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5"/>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rsid w:val="001533A7"/>
    <w:pPr>
      <w:numPr>
        <w:numId w:val="26"/>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3"/>
      </w:numPr>
      <w:tabs>
        <w:tab w:val="num" w:pos="720"/>
      </w:tabs>
      <w:ind w:left="1598" w:hanging="403"/>
    </w:pPr>
  </w:style>
  <w:style w:type="paragraph" w:customStyle="1" w:styleId="AVCBulletlevel5">
    <w:name w:val="AVC Bullet level 5"/>
    <w:basedOn w:val="AVCBulletlevel1CharChar"/>
    <w:uiPriority w:val="99"/>
    <w:rsid w:val="001533A7"/>
    <w:pPr>
      <w:numPr>
        <w:numId w:val="24"/>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7"/>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8"/>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9"/>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9"/>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31"/>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2"/>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3"/>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4"/>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4"/>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4"/>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4"/>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4"/>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4"/>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9"/>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2"/>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20"/>
      </w:numPr>
    </w:pPr>
  </w:style>
  <w:style w:type="numbering" w:customStyle="1" w:styleId="SVCIndent">
    <w:name w:val="SVC Indent"/>
    <w:rsid w:val="001533A7"/>
    <w:pPr>
      <w:numPr>
        <w:numId w:val="30"/>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5"/>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9"/>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10"/>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6"/>
      </w:numPr>
      <w:tabs>
        <w:tab w:val="left" w:pos="794"/>
      </w:tabs>
    </w:pPr>
  </w:style>
  <w:style w:type="paragraph" w:customStyle="1" w:styleId="4H1">
    <w:name w:val="4H1"/>
    <w:basedOn w:val="3N"/>
    <w:link w:val="4H1Char"/>
    <w:qFormat/>
    <w:rsid w:val="001533A7"/>
    <w:pPr>
      <w:numPr>
        <w:ilvl w:val="1"/>
        <w:numId w:val="36"/>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6"/>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
    <w:basedOn w:val="Heading3"/>
    <w:next w:val="Normal"/>
    <w:link w:val="Heading4Char"/>
    <w:uiPriority w:val="99"/>
    <w:qFormat/>
    <w:rsid w:val="00F456E6"/>
    <w:pPr>
      <w:numPr>
        <w:ilvl w:val="3"/>
      </w:numPr>
      <w:jc w:val="left"/>
      <w:outlineLvl w:val="3"/>
    </w:pPr>
  </w:style>
  <w:style w:type="paragraph" w:styleId="Heading5">
    <w:name w:val="heading 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6241E"/>
    <w:rPr>
      <w:rFonts w:ascii="Times New Roman" w:hAnsi="Times New Roman"/>
      <w:b/>
      <w:bCs/>
      <w:sz w:val="24"/>
      <w:szCs w:val="24"/>
      <w:lang w:val="en-GB"/>
    </w:rPr>
  </w:style>
  <w:style w:type="character" w:customStyle="1" w:styleId="Heading2Char">
    <w:name w:val="Heading 2 Char"/>
    <w:link w:val="Heading2"/>
    <w:uiPriority w:val="99"/>
    <w:locked/>
    <w:rsid w:val="0056241E"/>
    <w:rPr>
      <w:rFonts w:ascii="Times New Roman" w:hAnsi="Times New Roman"/>
      <w:b/>
      <w:bCs/>
      <w:sz w:val="22"/>
      <w:szCs w:val="22"/>
      <w:lang w:val="en-GB"/>
    </w:rPr>
  </w:style>
  <w:style w:type="character" w:customStyle="1" w:styleId="Heading3Char">
    <w:name w:val="Heading 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5"/>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uiPriority w:val="99"/>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rsid w:val="001533A7"/>
    <w:pPr>
      <w:numPr>
        <w:ilvl w:val="3"/>
        <w:numId w:val="39"/>
      </w:numPr>
      <w:tabs>
        <w:tab w:val="clear" w:pos="794"/>
        <w:tab w:val="clear" w:pos="1191"/>
        <w:tab w:val="clear" w:pos="1440"/>
        <w:tab w:val="clear" w:pos="1588"/>
        <w:tab w:val="clear" w:pos="1985"/>
        <w:tab w:val="clear" w:pos="2160"/>
      </w:tabs>
      <w:overflowPunct/>
      <w:autoSpaceDE/>
      <w:autoSpaceDN/>
      <w:adjustRightInd/>
      <w:textAlignment w:val="auto"/>
      <w:outlineLvl w:val="3"/>
    </w:pPr>
    <w:rPr>
      <w:lang w:val="en-CA"/>
    </w:rPr>
  </w:style>
  <w:style w:type="paragraph" w:customStyle="1" w:styleId="Annex5">
    <w:name w:val="Annex 5"/>
    <w:basedOn w:val="Annex4"/>
    <w:next w:val="Normal"/>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ind w:left="794" w:hanging="794"/>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rsid w:val="001533A7"/>
    <w:pPr>
      <w:numPr>
        <w:ilvl w:val="5"/>
      </w:numPr>
      <w:outlineLvl w:val="5"/>
    </w:pPr>
  </w:style>
  <w:style w:type="paragraph" w:customStyle="1" w:styleId="AVCEquationlevel1CharCharCharChar">
    <w:name w:val="AVC Equation level 1 Char Char Char Char"/>
    <w:basedOn w:val="Normal"/>
    <w:link w:val="AVCEquationlevel1CharCharCharCharChar"/>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21"/>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5"/>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rsid w:val="001533A7"/>
    <w:pPr>
      <w:numPr>
        <w:numId w:val="26"/>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3"/>
      </w:numPr>
      <w:tabs>
        <w:tab w:val="num" w:pos="720"/>
      </w:tabs>
      <w:ind w:left="1598" w:hanging="403"/>
    </w:pPr>
  </w:style>
  <w:style w:type="paragraph" w:customStyle="1" w:styleId="AVCBulletlevel5">
    <w:name w:val="AVC Bullet level 5"/>
    <w:basedOn w:val="AVCBulletlevel1CharChar"/>
    <w:uiPriority w:val="99"/>
    <w:rsid w:val="001533A7"/>
    <w:pPr>
      <w:numPr>
        <w:numId w:val="24"/>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7"/>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8"/>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9"/>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9"/>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31"/>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2"/>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3"/>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4"/>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4"/>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4"/>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4"/>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4"/>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4"/>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9"/>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2"/>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20"/>
      </w:numPr>
    </w:pPr>
  </w:style>
  <w:style w:type="numbering" w:customStyle="1" w:styleId="SVCIndent">
    <w:name w:val="SVC Indent"/>
    <w:rsid w:val="001533A7"/>
    <w:pPr>
      <w:numPr>
        <w:numId w:val="30"/>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5"/>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9"/>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10"/>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6"/>
      </w:numPr>
      <w:tabs>
        <w:tab w:val="left" w:pos="794"/>
      </w:tabs>
    </w:pPr>
  </w:style>
  <w:style w:type="paragraph" w:customStyle="1" w:styleId="4H1">
    <w:name w:val="4H1"/>
    <w:basedOn w:val="3N"/>
    <w:link w:val="4H1Char"/>
    <w:qFormat/>
    <w:rsid w:val="001533A7"/>
    <w:pPr>
      <w:numPr>
        <w:ilvl w:val="1"/>
        <w:numId w:val="36"/>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6"/>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3033">
      <w:bodyDiv w:val="1"/>
      <w:marLeft w:val="0"/>
      <w:marRight w:val="0"/>
      <w:marTop w:val="0"/>
      <w:marBottom w:val="0"/>
      <w:divBdr>
        <w:top w:val="none" w:sz="0" w:space="0" w:color="auto"/>
        <w:left w:val="none" w:sz="0" w:space="0" w:color="auto"/>
        <w:bottom w:val="none" w:sz="0" w:space="0" w:color="auto"/>
        <w:right w:val="none" w:sz="0" w:space="0" w:color="auto"/>
      </w:divBdr>
    </w:div>
    <w:div w:id="70658339">
      <w:bodyDiv w:val="1"/>
      <w:marLeft w:val="0"/>
      <w:marRight w:val="0"/>
      <w:marTop w:val="0"/>
      <w:marBottom w:val="0"/>
      <w:divBdr>
        <w:top w:val="none" w:sz="0" w:space="0" w:color="auto"/>
        <w:left w:val="none" w:sz="0" w:space="0" w:color="auto"/>
        <w:bottom w:val="none" w:sz="0" w:space="0" w:color="auto"/>
        <w:right w:val="none" w:sz="0" w:space="0" w:color="auto"/>
      </w:divBdr>
    </w:div>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149247827">
      <w:bodyDiv w:val="1"/>
      <w:marLeft w:val="0"/>
      <w:marRight w:val="0"/>
      <w:marTop w:val="0"/>
      <w:marBottom w:val="0"/>
      <w:divBdr>
        <w:top w:val="none" w:sz="0" w:space="0" w:color="auto"/>
        <w:left w:val="none" w:sz="0" w:space="0" w:color="auto"/>
        <w:bottom w:val="none" w:sz="0" w:space="0" w:color="auto"/>
        <w:right w:val="none" w:sz="0" w:space="0" w:color="auto"/>
      </w:divBdr>
    </w:div>
    <w:div w:id="209995572">
      <w:bodyDiv w:val="1"/>
      <w:marLeft w:val="0"/>
      <w:marRight w:val="0"/>
      <w:marTop w:val="0"/>
      <w:marBottom w:val="0"/>
      <w:divBdr>
        <w:top w:val="none" w:sz="0" w:space="0" w:color="auto"/>
        <w:left w:val="none" w:sz="0" w:space="0" w:color="auto"/>
        <w:bottom w:val="none" w:sz="0" w:space="0" w:color="auto"/>
        <w:right w:val="none" w:sz="0" w:space="0" w:color="auto"/>
      </w:divBdr>
    </w:div>
    <w:div w:id="231044249">
      <w:bodyDiv w:val="1"/>
      <w:marLeft w:val="0"/>
      <w:marRight w:val="0"/>
      <w:marTop w:val="0"/>
      <w:marBottom w:val="0"/>
      <w:divBdr>
        <w:top w:val="none" w:sz="0" w:space="0" w:color="auto"/>
        <w:left w:val="none" w:sz="0" w:space="0" w:color="auto"/>
        <w:bottom w:val="none" w:sz="0" w:space="0" w:color="auto"/>
        <w:right w:val="none" w:sz="0" w:space="0" w:color="auto"/>
      </w:divBdr>
    </w:div>
    <w:div w:id="254286910">
      <w:bodyDiv w:val="1"/>
      <w:marLeft w:val="0"/>
      <w:marRight w:val="0"/>
      <w:marTop w:val="0"/>
      <w:marBottom w:val="0"/>
      <w:divBdr>
        <w:top w:val="none" w:sz="0" w:space="0" w:color="auto"/>
        <w:left w:val="none" w:sz="0" w:space="0" w:color="auto"/>
        <w:bottom w:val="none" w:sz="0" w:space="0" w:color="auto"/>
        <w:right w:val="none" w:sz="0" w:space="0" w:color="auto"/>
      </w:divBdr>
    </w:div>
    <w:div w:id="328555649">
      <w:bodyDiv w:val="1"/>
      <w:marLeft w:val="0"/>
      <w:marRight w:val="0"/>
      <w:marTop w:val="0"/>
      <w:marBottom w:val="0"/>
      <w:divBdr>
        <w:top w:val="none" w:sz="0" w:space="0" w:color="auto"/>
        <w:left w:val="none" w:sz="0" w:space="0" w:color="auto"/>
        <w:bottom w:val="none" w:sz="0" w:space="0" w:color="auto"/>
        <w:right w:val="none" w:sz="0" w:space="0" w:color="auto"/>
      </w:divBdr>
    </w:div>
    <w:div w:id="403182372">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64556088">
      <w:bodyDiv w:val="1"/>
      <w:marLeft w:val="0"/>
      <w:marRight w:val="0"/>
      <w:marTop w:val="0"/>
      <w:marBottom w:val="0"/>
      <w:divBdr>
        <w:top w:val="none" w:sz="0" w:space="0" w:color="auto"/>
        <w:left w:val="none" w:sz="0" w:space="0" w:color="auto"/>
        <w:bottom w:val="none" w:sz="0" w:space="0" w:color="auto"/>
        <w:right w:val="none" w:sz="0" w:space="0" w:color="auto"/>
      </w:divBdr>
    </w:div>
    <w:div w:id="665010154">
      <w:bodyDiv w:val="1"/>
      <w:marLeft w:val="0"/>
      <w:marRight w:val="0"/>
      <w:marTop w:val="0"/>
      <w:marBottom w:val="0"/>
      <w:divBdr>
        <w:top w:val="none" w:sz="0" w:space="0" w:color="auto"/>
        <w:left w:val="none" w:sz="0" w:space="0" w:color="auto"/>
        <w:bottom w:val="none" w:sz="0" w:space="0" w:color="auto"/>
        <w:right w:val="none" w:sz="0" w:space="0" w:color="auto"/>
      </w:divBdr>
    </w:div>
    <w:div w:id="679896731">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701247670">
      <w:bodyDiv w:val="1"/>
      <w:marLeft w:val="0"/>
      <w:marRight w:val="0"/>
      <w:marTop w:val="0"/>
      <w:marBottom w:val="0"/>
      <w:divBdr>
        <w:top w:val="none" w:sz="0" w:space="0" w:color="auto"/>
        <w:left w:val="none" w:sz="0" w:space="0" w:color="auto"/>
        <w:bottom w:val="none" w:sz="0" w:space="0" w:color="auto"/>
        <w:right w:val="none" w:sz="0" w:space="0" w:color="auto"/>
      </w:divBdr>
    </w:div>
    <w:div w:id="744688074">
      <w:bodyDiv w:val="1"/>
      <w:marLeft w:val="0"/>
      <w:marRight w:val="0"/>
      <w:marTop w:val="0"/>
      <w:marBottom w:val="0"/>
      <w:divBdr>
        <w:top w:val="none" w:sz="0" w:space="0" w:color="auto"/>
        <w:left w:val="none" w:sz="0" w:space="0" w:color="auto"/>
        <w:bottom w:val="none" w:sz="0" w:space="0" w:color="auto"/>
        <w:right w:val="none" w:sz="0" w:space="0" w:color="auto"/>
      </w:divBdr>
    </w:div>
    <w:div w:id="875700434">
      <w:bodyDiv w:val="1"/>
      <w:marLeft w:val="0"/>
      <w:marRight w:val="0"/>
      <w:marTop w:val="0"/>
      <w:marBottom w:val="0"/>
      <w:divBdr>
        <w:top w:val="none" w:sz="0" w:space="0" w:color="auto"/>
        <w:left w:val="none" w:sz="0" w:space="0" w:color="auto"/>
        <w:bottom w:val="none" w:sz="0" w:space="0" w:color="auto"/>
        <w:right w:val="none" w:sz="0" w:space="0" w:color="auto"/>
      </w:divBdr>
    </w:div>
    <w:div w:id="1055589989">
      <w:bodyDiv w:val="1"/>
      <w:marLeft w:val="0"/>
      <w:marRight w:val="0"/>
      <w:marTop w:val="0"/>
      <w:marBottom w:val="0"/>
      <w:divBdr>
        <w:top w:val="none" w:sz="0" w:space="0" w:color="auto"/>
        <w:left w:val="none" w:sz="0" w:space="0" w:color="auto"/>
        <w:bottom w:val="none" w:sz="0" w:space="0" w:color="auto"/>
        <w:right w:val="none" w:sz="0" w:space="0" w:color="auto"/>
      </w:divBdr>
    </w:div>
    <w:div w:id="1203514561">
      <w:bodyDiv w:val="1"/>
      <w:marLeft w:val="0"/>
      <w:marRight w:val="0"/>
      <w:marTop w:val="0"/>
      <w:marBottom w:val="0"/>
      <w:divBdr>
        <w:top w:val="none" w:sz="0" w:space="0" w:color="auto"/>
        <w:left w:val="none" w:sz="0" w:space="0" w:color="auto"/>
        <w:bottom w:val="none" w:sz="0" w:space="0" w:color="auto"/>
        <w:right w:val="none" w:sz="0" w:space="0" w:color="auto"/>
      </w:divBdr>
    </w:div>
    <w:div w:id="1230650391">
      <w:bodyDiv w:val="1"/>
      <w:marLeft w:val="0"/>
      <w:marRight w:val="0"/>
      <w:marTop w:val="0"/>
      <w:marBottom w:val="0"/>
      <w:divBdr>
        <w:top w:val="none" w:sz="0" w:space="0" w:color="auto"/>
        <w:left w:val="none" w:sz="0" w:space="0" w:color="auto"/>
        <w:bottom w:val="none" w:sz="0" w:space="0" w:color="auto"/>
        <w:right w:val="none" w:sz="0" w:space="0" w:color="auto"/>
      </w:divBdr>
    </w:div>
    <w:div w:id="1235974875">
      <w:bodyDiv w:val="1"/>
      <w:marLeft w:val="0"/>
      <w:marRight w:val="0"/>
      <w:marTop w:val="0"/>
      <w:marBottom w:val="0"/>
      <w:divBdr>
        <w:top w:val="none" w:sz="0" w:space="0" w:color="auto"/>
        <w:left w:val="none" w:sz="0" w:space="0" w:color="auto"/>
        <w:bottom w:val="none" w:sz="0" w:space="0" w:color="auto"/>
        <w:right w:val="none" w:sz="0" w:space="0" w:color="auto"/>
      </w:divBdr>
    </w:div>
    <w:div w:id="1273056364">
      <w:bodyDiv w:val="1"/>
      <w:marLeft w:val="0"/>
      <w:marRight w:val="0"/>
      <w:marTop w:val="0"/>
      <w:marBottom w:val="0"/>
      <w:divBdr>
        <w:top w:val="none" w:sz="0" w:space="0" w:color="auto"/>
        <w:left w:val="none" w:sz="0" w:space="0" w:color="auto"/>
        <w:bottom w:val="none" w:sz="0" w:space="0" w:color="auto"/>
        <w:right w:val="none" w:sz="0" w:space="0" w:color="auto"/>
      </w:divBdr>
    </w:div>
    <w:div w:id="1273854440">
      <w:bodyDiv w:val="1"/>
      <w:marLeft w:val="0"/>
      <w:marRight w:val="0"/>
      <w:marTop w:val="0"/>
      <w:marBottom w:val="0"/>
      <w:divBdr>
        <w:top w:val="none" w:sz="0" w:space="0" w:color="auto"/>
        <w:left w:val="none" w:sz="0" w:space="0" w:color="auto"/>
        <w:bottom w:val="none" w:sz="0" w:space="0" w:color="auto"/>
        <w:right w:val="none" w:sz="0" w:space="0" w:color="auto"/>
      </w:divBdr>
    </w:div>
    <w:div w:id="1286546221">
      <w:bodyDiv w:val="1"/>
      <w:marLeft w:val="0"/>
      <w:marRight w:val="0"/>
      <w:marTop w:val="0"/>
      <w:marBottom w:val="0"/>
      <w:divBdr>
        <w:top w:val="none" w:sz="0" w:space="0" w:color="auto"/>
        <w:left w:val="none" w:sz="0" w:space="0" w:color="auto"/>
        <w:bottom w:val="none" w:sz="0" w:space="0" w:color="auto"/>
        <w:right w:val="none" w:sz="0" w:space="0" w:color="auto"/>
      </w:divBdr>
    </w:div>
    <w:div w:id="1309674198">
      <w:bodyDiv w:val="1"/>
      <w:marLeft w:val="0"/>
      <w:marRight w:val="0"/>
      <w:marTop w:val="0"/>
      <w:marBottom w:val="0"/>
      <w:divBdr>
        <w:top w:val="none" w:sz="0" w:space="0" w:color="auto"/>
        <w:left w:val="none" w:sz="0" w:space="0" w:color="auto"/>
        <w:bottom w:val="none" w:sz="0" w:space="0" w:color="auto"/>
        <w:right w:val="none" w:sz="0" w:space="0" w:color="auto"/>
      </w:divBdr>
    </w:div>
    <w:div w:id="1362631677">
      <w:bodyDiv w:val="1"/>
      <w:marLeft w:val="0"/>
      <w:marRight w:val="0"/>
      <w:marTop w:val="0"/>
      <w:marBottom w:val="0"/>
      <w:divBdr>
        <w:top w:val="none" w:sz="0" w:space="0" w:color="auto"/>
        <w:left w:val="none" w:sz="0" w:space="0" w:color="auto"/>
        <w:bottom w:val="none" w:sz="0" w:space="0" w:color="auto"/>
        <w:right w:val="none" w:sz="0" w:space="0" w:color="auto"/>
      </w:divBdr>
    </w:div>
    <w:div w:id="1395931038">
      <w:bodyDiv w:val="1"/>
      <w:marLeft w:val="0"/>
      <w:marRight w:val="0"/>
      <w:marTop w:val="0"/>
      <w:marBottom w:val="0"/>
      <w:divBdr>
        <w:top w:val="none" w:sz="0" w:space="0" w:color="auto"/>
        <w:left w:val="none" w:sz="0" w:space="0" w:color="auto"/>
        <w:bottom w:val="none" w:sz="0" w:space="0" w:color="auto"/>
        <w:right w:val="none" w:sz="0" w:space="0" w:color="auto"/>
      </w:divBdr>
    </w:div>
    <w:div w:id="1404839527">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441678161">
      <w:bodyDiv w:val="1"/>
      <w:marLeft w:val="0"/>
      <w:marRight w:val="0"/>
      <w:marTop w:val="0"/>
      <w:marBottom w:val="0"/>
      <w:divBdr>
        <w:top w:val="none" w:sz="0" w:space="0" w:color="auto"/>
        <w:left w:val="none" w:sz="0" w:space="0" w:color="auto"/>
        <w:bottom w:val="none" w:sz="0" w:space="0" w:color="auto"/>
        <w:right w:val="none" w:sz="0" w:space="0" w:color="auto"/>
      </w:divBdr>
    </w:div>
    <w:div w:id="1485974749">
      <w:bodyDiv w:val="1"/>
      <w:marLeft w:val="0"/>
      <w:marRight w:val="0"/>
      <w:marTop w:val="0"/>
      <w:marBottom w:val="0"/>
      <w:divBdr>
        <w:top w:val="none" w:sz="0" w:space="0" w:color="auto"/>
        <w:left w:val="none" w:sz="0" w:space="0" w:color="auto"/>
        <w:bottom w:val="none" w:sz="0" w:space="0" w:color="auto"/>
        <w:right w:val="none" w:sz="0" w:space="0" w:color="auto"/>
      </w:divBdr>
    </w:div>
    <w:div w:id="1490095907">
      <w:bodyDiv w:val="1"/>
      <w:marLeft w:val="0"/>
      <w:marRight w:val="0"/>
      <w:marTop w:val="0"/>
      <w:marBottom w:val="0"/>
      <w:divBdr>
        <w:top w:val="none" w:sz="0" w:space="0" w:color="auto"/>
        <w:left w:val="none" w:sz="0" w:space="0" w:color="auto"/>
        <w:bottom w:val="none" w:sz="0" w:space="0" w:color="auto"/>
        <w:right w:val="none" w:sz="0" w:space="0" w:color="auto"/>
      </w:divBdr>
    </w:div>
    <w:div w:id="1506938824">
      <w:bodyDiv w:val="1"/>
      <w:marLeft w:val="0"/>
      <w:marRight w:val="0"/>
      <w:marTop w:val="0"/>
      <w:marBottom w:val="0"/>
      <w:divBdr>
        <w:top w:val="none" w:sz="0" w:space="0" w:color="auto"/>
        <w:left w:val="none" w:sz="0" w:space="0" w:color="auto"/>
        <w:bottom w:val="none" w:sz="0" w:space="0" w:color="auto"/>
        <w:right w:val="none" w:sz="0" w:space="0" w:color="auto"/>
      </w:divBdr>
    </w:div>
    <w:div w:id="1517814183">
      <w:bodyDiv w:val="1"/>
      <w:marLeft w:val="0"/>
      <w:marRight w:val="0"/>
      <w:marTop w:val="0"/>
      <w:marBottom w:val="0"/>
      <w:divBdr>
        <w:top w:val="none" w:sz="0" w:space="0" w:color="auto"/>
        <w:left w:val="none" w:sz="0" w:space="0" w:color="auto"/>
        <w:bottom w:val="none" w:sz="0" w:space="0" w:color="auto"/>
        <w:right w:val="none" w:sz="0" w:space="0" w:color="auto"/>
      </w:divBdr>
    </w:div>
    <w:div w:id="1546286880">
      <w:bodyDiv w:val="1"/>
      <w:marLeft w:val="0"/>
      <w:marRight w:val="0"/>
      <w:marTop w:val="0"/>
      <w:marBottom w:val="0"/>
      <w:divBdr>
        <w:top w:val="none" w:sz="0" w:space="0" w:color="auto"/>
        <w:left w:val="none" w:sz="0" w:space="0" w:color="auto"/>
        <w:bottom w:val="none" w:sz="0" w:space="0" w:color="auto"/>
        <w:right w:val="none" w:sz="0" w:space="0" w:color="auto"/>
      </w:divBdr>
    </w:div>
    <w:div w:id="1745561847">
      <w:bodyDiv w:val="1"/>
      <w:marLeft w:val="0"/>
      <w:marRight w:val="0"/>
      <w:marTop w:val="0"/>
      <w:marBottom w:val="0"/>
      <w:divBdr>
        <w:top w:val="none" w:sz="0" w:space="0" w:color="auto"/>
        <w:left w:val="none" w:sz="0" w:space="0" w:color="auto"/>
        <w:bottom w:val="none" w:sz="0" w:space="0" w:color="auto"/>
        <w:right w:val="none" w:sz="0" w:space="0" w:color="auto"/>
      </w:divBdr>
    </w:div>
    <w:div w:id="1851335990">
      <w:bodyDiv w:val="1"/>
      <w:marLeft w:val="0"/>
      <w:marRight w:val="0"/>
      <w:marTop w:val="0"/>
      <w:marBottom w:val="0"/>
      <w:divBdr>
        <w:top w:val="none" w:sz="0" w:space="0" w:color="auto"/>
        <w:left w:val="none" w:sz="0" w:space="0" w:color="auto"/>
        <w:bottom w:val="none" w:sz="0" w:space="0" w:color="auto"/>
        <w:right w:val="none" w:sz="0" w:space="0" w:color="auto"/>
      </w:divBdr>
    </w:div>
    <w:div w:id="1932814248">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1982034373">
      <w:bodyDiv w:val="1"/>
      <w:marLeft w:val="0"/>
      <w:marRight w:val="0"/>
      <w:marTop w:val="0"/>
      <w:marBottom w:val="0"/>
      <w:divBdr>
        <w:top w:val="none" w:sz="0" w:space="0" w:color="auto"/>
        <w:left w:val="none" w:sz="0" w:space="0" w:color="auto"/>
        <w:bottom w:val="none" w:sz="0" w:space="0" w:color="auto"/>
        <w:right w:val="none" w:sz="0" w:space="0" w:color="auto"/>
      </w:divBdr>
      <w:divsChild>
        <w:div w:id="1019354047">
          <w:marLeft w:val="0"/>
          <w:marRight w:val="0"/>
          <w:marTop w:val="0"/>
          <w:marBottom w:val="0"/>
          <w:divBdr>
            <w:top w:val="none" w:sz="0" w:space="0" w:color="auto"/>
            <w:left w:val="none" w:sz="0" w:space="0" w:color="auto"/>
            <w:bottom w:val="none" w:sz="0" w:space="0" w:color="auto"/>
            <w:right w:val="none" w:sz="0" w:space="0" w:color="auto"/>
          </w:divBdr>
        </w:div>
      </w:divsChild>
    </w:div>
    <w:div w:id="199151491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20622344">
      <w:bodyDiv w:val="1"/>
      <w:marLeft w:val="0"/>
      <w:marRight w:val="0"/>
      <w:marTop w:val="0"/>
      <w:marBottom w:val="0"/>
      <w:divBdr>
        <w:top w:val="none" w:sz="0" w:space="0" w:color="auto"/>
        <w:left w:val="none" w:sz="0" w:space="0" w:color="auto"/>
        <w:bottom w:val="none" w:sz="0" w:space="0" w:color="auto"/>
        <w:right w:val="none" w:sz="0" w:space="0" w:color="auto"/>
      </w:divBdr>
    </w:div>
    <w:div w:id="2037076665">
      <w:bodyDiv w:val="1"/>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 w:id="211343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1.xm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2.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mailto:miska.hannuksela@nokia.com" TargetMode="Externa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mailto:Yan.Ye@interdigital.com" TargetMode="External"/><Relationship Id="rId20" Type="http://schemas.openxmlformats.org/officeDocument/2006/relationships/footer" Target="footer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mailto:jill@vidyo.com" TargetMode="External"/><Relationship Id="rId23" Type="http://schemas.openxmlformats.org/officeDocument/2006/relationships/oleObject" Target="embeddings/oleObject1.bin"/><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jianle@qti.qualcomm.com" TargetMode="External"/><Relationship Id="rId22" Type="http://schemas.openxmlformats.org/officeDocument/2006/relationships/image" Target="media/image3.wmf"/><Relationship Id="rId2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6F5F1B-9471-43FF-BEB6-4A0A8D6B8D1E}">
  <ds:schemaRefs>
    <ds:schemaRef ds:uri="http://schemas.openxmlformats.org/officeDocument/2006/bibliography"/>
  </ds:schemaRefs>
</ds:datastoreItem>
</file>

<file path=customXml/itemProps2.xml><?xml version="1.0" encoding="utf-8"?>
<ds:datastoreItem xmlns:ds="http://schemas.openxmlformats.org/officeDocument/2006/customXml" ds:itemID="{7ACB4ADE-EE0B-4893-B91B-B328970AC64C}">
  <ds:schemaRefs>
    <ds:schemaRef ds:uri="http://schemas.openxmlformats.org/officeDocument/2006/bibliography"/>
  </ds:schemaRefs>
</ds:datastoreItem>
</file>

<file path=customXml/itemProps3.xml><?xml version="1.0" encoding="utf-8"?>
<ds:datastoreItem xmlns:ds="http://schemas.openxmlformats.org/officeDocument/2006/customXml" ds:itemID="{A8597B30-8EA8-440A-B887-92FD12F247FE}">
  <ds:schemaRefs>
    <ds:schemaRef ds:uri="http://schemas.openxmlformats.org/officeDocument/2006/bibliography"/>
  </ds:schemaRefs>
</ds:datastoreItem>
</file>

<file path=customXml/itemProps4.xml><?xml version="1.0" encoding="utf-8"?>
<ds:datastoreItem xmlns:ds="http://schemas.openxmlformats.org/officeDocument/2006/customXml" ds:itemID="{BA6EA67D-D5A4-4A4E-944A-4851614E8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69</Pages>
  <Words>33431</Words>
  <Characters>190560</Characters>
  <Application>Microsoft Office Word</Application>
  <DocSecurity>0</DocSecurity>
  <Lines>1588</Lines>
  <Paragraphs>447</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223544</CharactersWithSpaces>
  <SharedDoc>false</SharedDoc>
  <HLinks>
    <vt:vector size="732" baseType="variant">
      <vt:variant>
        <vt:i4>1310773</vt:i4>
      </vt:variant>
      <vt:variant>
        <vt:i4>716</vt:i4>
      </vt:variant>
      <vt:variant>
        <vt:i4>0</vt:i4>
      </vt:variant>
      <vt:variant>
        <vt:i4>5</vt:i4>
      </vt:variant>
      <vt:variant>
        <vt:lpwstr/>
      </vt:variant>
      <vt:variant>
        <vt:lpwstr>_Toc361327518</vt:lpwstr>
      </vt:variant>
      <vt:variant>
        <vt:i4>1310773</vt:i4>
      </vt:variant>
      <vt:variant>
        <vt:i4>710</vt:i4>
      </vt:variant>
      <vt:variant>
        <vt:i4>0</vt:i4>
      </vt:variant>
      <vt:variant>
        <vt:i4>5</vt:i4>
      </vt:variant>
      <vt:variant>
        <vt:lpwstr/>
      </vt:variant>
      <vt:variant>
        <vt:lpwstr>_Toc361327517</vt:lpwstr>
      </vt:variant>
      <vt:variant>
        <vt:i4>1310773</vt:i4>
      </vt:variant>
      <vt:variant>
        <vt:i4>704</vt:i4>
      </vt:variant>
      <vt:variant>
        <vt:i4>0</vt:i4>
      </vt:variant>
      <vt:variant>
        <vt:i4>5</vt:i4>
      </vt:variant>
      <vt:variant>
        <vt:lpwstr/>
      </vt:variant>
      <vt:variant>
        <vt:lpwstr>_Toc361327516</vt:lpwstr>
      </vt:variant>
      <vt:variant>
        <vt:i4>1310773</vt:i4>
      </vt:variant>
      <vt:variant>
        <vt:i4>698</vt:i4>
      </vt:variant>
      <vt:variant>
        <vt:i4>0</vt:i4>
      </vt:variant>
      <vt:variant>
        <vt:i4>5</vt:i4>
      </vt:variant>
      <vt:variant>
        <vt:lpwstr/>
      </vt:variant>
      <vt:variant>
        <vt:lpwstr>_Toc361327515</vt:lpwstr>
      </vt:variant>
      <vt:variant>
        <vt:i4>1310773</vt:i4>
      </vt:variant>
      <vt:variant>
        <vt:i4>692</vt:i4>
      </vt:variant>
      <vt:variant>
        <vt:i4>0</vt:i4>
      </vt:variant>
      <vt:variant>
        <vt:i4>5</vt:i4>
      </vt:variant>
      <vt:variant>
        <vt:lpwstr/>
      </vt:variant>
      <vt:variant>
        <vt:lpwstr>_Toc361327514</vt:lpwstr>
      </vt:variant>
      <vt:variant>
        <vt:i4>1310773</vt:i4>
      </vt:variant>
      <vt:variant>
        <vt:i4>686</vt:i4>
      </vt:variant>
      <vt:variant>
        <vt:i4>0</vt:i4>
      </vt:variant>
      <vt:variant>
        <vt:i4>5</vt:i4>
      </vt:variant>
      <vt:variant>
        <vt:lpwstr/>
      </vt:variant>
      <vt:variant>
        <vt:lpwstr>_Toc361327513</vt:lpwstr>
      </vt:variant>
      <vt:variant>
        <vt:i4>1310773</vt:i4>
      </vt:variant>
      <vt:variant>
        <vt:i4>680</vt:i4>
      </vt:variant>
      <vt:variant>
        <vt:i4>0</vt:i4>
      </vt:variant>
      <vt:variant>
        <vt:i4>5</vt:i4>
      </vt:variant>
      <vt:variant>
        <vt:lpwstr/>
      </vt:variant>
      <vt:variant>
        <vt:lpwstr>_Toc361327511</vt:lpwstr>
      </vt:variant>
      <vt:variant>
        <vt:i4>1310773</vt:i4>
      </vt:variant>
      <vt:variant>
        <vt:i4>674</vt:i4>
      </vt:variant>
      <vt:variant>
        <vt:i4>0</vt:i4>
      </vt:variant>
      <vt:variant>
        <vt:i4>5</vt:i4>
      </vt:variant>
      <vt:variant>
        <vt:lpwstr/>
      </vt:variant>
      <vt:variant>
        <vt:lpwstr>_Toc361327510</vt:lpwstr>
      </vt:variant>
      <vt:variant>
        <vt:i4>1376309</vt:i4>
      </vt:variant>
      <vt:variant>
        <vt:i4>668</vt:i4>
      </vt:variant>
      <vt:variant>
        <vt:i4>0</vt:i4>
      </vt:variant>
      <vt:variant>
        <vt:i4>5</vt:i4>
      </vt:variant>
      <vt:variant>
        <vt:lpwstr/>
      </vt:variant>
      <vt:variant>
        <vt:lpwstr>_Toc361327509</vt:lpwstr>
      </vt:variant>
      <vt:variant>
        <vt:i4>1376309</vt:i4>
      </vt:variant>
      <vt:variant>
        <vt:i4>662</vt:i4>
      </vt:variant>
      <vt:variant>
        <vt:i4>0</vt:i4>
      </vt:variant>
      <vt:variant>
        <vt:i4>5</vt:i4>
      </vt:variant>
      <vt:variant>
        <vt:lpwstr/>
      </vt:variant>
      <vt:variant>
        <vt:lpwstr>_Toc361327508</vt:lpwstr>
      </vt:variant>
      <vt:variant>
        <vt:i4>1376309</vt:i4>
      </vt:variant>
      <vt:variant>
        <vt:i4>656</vt:i4>
      </vt:variant>
      <vt:variant>
        <vt:i4>0</vt:i4>
      </vt:variant>
      <vt:variant>
        <vt:i4>5</vt:i4>
      </vt:variant>
      <vt:variant>
        <vt:lpwstr/>
      </vt:variant>
      <vt:variant>
        <vt:lpwstr>_Toc361327507</vt:lpwstr>
      </vt:variant>
      <vt:variant>
        <vt:i4>1376309</vt:i4>
      </vt:variant>
      <vt:variant>
        <vt:i4>650</vt:i4>
      </vt:variant>
      <vt:variant>
        <vt:i4>0</vt:i4>
      </vt:variant>
      <vt:variant>
        <vt:i4>5</vt:i4>
      </vt:variant>
      <vt:variant>
        <vt:lpwstr/>
      </vt:variant>
      <vt:variant>
        <vt:lpwstr>_Toc361327506</vt:lpwstr>
      </vt:variant>
      <vt:variant>
        <vt:i4>1376309</vt:i4>
      </vt:variant>
      <vt:variant>
        <vt:i4>644</vt:i4>
      </vt:variant>
      <vt:variant>
        <vt:i4>0</vt:i4>
      </vt:variant>
      <vt:variant>
        <vt:i4>5</vt:i4>
      </vt:variant>
      <vt:variant>
        <vt:lpwstr/>
      </vt:variant>
      <vt:variant>
        <vt:lpwstr>_Toc361327505</vt:lpwstr>
      </vt:variant>
      <vt:variant>
        <vt:i4>1376309</vt:i4>
      </vt:variant>
      <vt:variant>
        <vt:i4>638</vt:i4>
      </vt:variant>
      <vt:variant>
        <vt:i4>0</vt:i4>
      </vt:variant>
      <vt:variant>
        <vt:i4>5</vt:i4>
      </vt:variant>
      <vt:variant>
        <vt:lpwstr/>
      </vt:variant>
      <vt:variant>
        <vt:lpwstr>_Toc361327501</vt:lpwstr>
      </vt:variant>
      <vt:variant>
        <vt:i4>1376309</vt:i4>
      </vt:variant>
      <vt:variant>
        <vt:i4>632</vt:i4>
      </vt:variant>
      <vt:variant>
        <vt:i4>0</vt:i4>
      </vt:variant>
      <vt:variant>
        <vt:i4>5</vt:i4>
      </vt:variant>
      <vt:variant>
        <vt:lpwstr/>
      </vt:variant>
      <vt:variant>
        <vt:lpwstr>_Toc361327500</vt:lpwstr>
      </vt:variant>
      <vt:variant>
        <vt:i4>1835060</vt:i4>
      </vt:variant>
      <vt:variant>
        <vt:i4>626</vt:i4>
      </vt:variant>
      <vt:variant>
        <vt:i4>0</vt:i4>
      </vt:variant>
      <vt:variant>
        <vt:i4>5</vt:i4>
      </vt:variant>
      <vt:variant>
        <vt:lpwstr/>
      </vt:variant>
      <vt:variant>
        <vt:lpwstr>_Toc361327495</vt:lpwstr>
      </vt:variant>
      <vt:variant>
        <vt:i4>1835060</vt:i4>
      </vt:variant>
      <vt:variant>
        <vt:i4>620</vt:i4>
      </vt:variant>
      <vt:variant>
        <vt:i4>0</vt:i4>
      </vt:variant>
      <vt:variant>
        <vt:i4>5</vt:i4>
      </vt:variant>
      <vt:variant>
        <vt:lpwstr/>
      </vt:variant>
      <vt:variant>
        <vt:lpwstr>_Toc361327494</vt:lpwstr>
      </vt:variant>
      <vt:variant>
        <vt:i4>1835060</vt:i4>
      </vt:variant>
      <vt:variant>
        <vt:i4>614</vt:i4>
      </vt:variant>
      <vt:variant>
        <vt:i4>0</vt:i4>
      </vt:variant>
      <vt:variant>
        <vt:i4>5</vt:i4>
      </vt:variant>
      <vt:variant>
        <vt:lpwstr/>
      </vt:variant>
      <vt:variant>
        <vt:lpwstr>_Toc361327493</vt:lpwstr>
      </vt:variant>
      <vt:variant>
        <vt:i4>1835060</vt:i4>
      </vt:variant>
      <vt:variant>
        <vt:i4>608</vt:i4>
      </vt:variant>
      <vt:variant>
        <vt:i4>0</vt:i4>
      </vt:variant>
      <vt:variant>
        <vt:i4>5</vt:i4>
      </vt:variant>
      <vt:variant>
        <vt:lpwstr/>
      </vt:variant>
      <vt:variant>
        <vt:lpwstr>_Toc361327492</vt:lpwstr>
      </vt:variant>
      <vt:variant>
        <vt:i4>1835060</vt:i4>
      </vt:variant>
      <vt:variant>
        <vt:i4>602</vt:i4>
      </vt:variant>
      <vt:variant>
        <vt:i4>0</vt:i4>
      </vt:variant>
      <vt:variant>
        <vt:i4>5</vt:i4>
      </vt:variant>
      <vt:variant>
        <vt:lpwstr/>
      </vt:variant>
      <vt:variant>
        <vt:lpwstr>_Toc361327491</vt:lpwstr>
      </vt:variant>
      <vt:variant>
        <vt:i4>1835060</vt:i4>
      </vt:variant>
      <vt:variant>
        <vt:i4>596</vt:i4>
      </vt:variant>
      <vt:variant>
        <vt:i4>0</vt:i4>
      </vt:variant>
      <vt:variant>
        <vt:i4>5</vt:i4>
      </vt:variant>
      <vt:variant>
        <vt:lpwstr/>
      </vt:variant>
      <vt:variant>
        <vt:lpwstr>_Toc361327490</vt:lpwstr>
      </vt:variant>
      <vt:variant>
        <vt:i4>1900596</vt:i4>
      </vt:variant>
      <vt:variant>
        <vt:i4>590</vt:i4>
      </vt:variant>
      <vt:variant>
        <vt:i4>0</vt:i4>
      </vt:variant>
      <vt:variant>
        <vt:i4>5</vt:i4>
      </vt:variant>
      <vt:variant>
        <vt:lpwstr/>
      </vt:variant>
      <vt:variant>
        <vt:lpwstr>_Toc361327489</vt:lpwstr>
      </vt:variant>
      <vt:variant>
        <vt:i4>1900596</vt:i4>
      </vt:variant>
      <vt:variant>
        <vt:i4>584</vt:i4>
      </vt:variant>
      <vt:variant>
        <vt:i4>0</vt:i4>
      </vt:variant>
      <vt:variant>
        <vt:i4>5</vt:i4>
      </vt:variant>
      <vt:variant>
        <vt:lpwstr/>
      </vt:variant>
      <vt:variant>
        <vt:lpwstr>_Toc361327488</vt:lpwstr>
      </vt:variant>
      <vt:variant>
        <vt:i4>1245236</vt:i4>
      </vt:variant>
      <vt:variant>
        <vt:i4>578</vt:i4>
      </vt:variant>
      <vt:variant>
        <vt:i4>0</vt:i4>
      </vt:variant>
      <vt:variant>
        <vt:i4>5</vt:i4>
      </vt:variant>
      <vt:variant>
        <vt:lpwstr/>
      </vt:variant>
      <vt:variant>
        <vt:lpwstr>_Toc361327466</vt:lpwstr>
      </vt:variant>
      <vt:variant>
        <vt:i4>1245236</vt:i4>
      </vt:variant>
      <vt:variant>
        <vt:i4>572</vt:i4>
      </vt:variant>
      <vt:variant>
        <vt:i4>0</vt:i4>
      </vt:variant>
      <vt:variant>
        <vt:i4>5</vt:i4>
      </vt:variant>
      <vt:variant>
        <vt:lpwstr/>
      </vt:variant>
      <vt:variant>
        <vt:lpwstr>_Toc361327465</vt:lpwstr>
      </vt:variant>
      <vt:variant>
        <vt:i4>1245236</vt:i4>
      </vt:variant>
      <vt:variant>
        <vt:i4>566</vt:i4>
      </vt:variant>
      <vt:variant>
        <vt:i4>0</vt:i4>
      </vt:variant>
      <vt:variant>
        <vt:i4>5</vt:i4>
      </vt:variant>
      <vt:variant>
        <vt:lpwstr/>
      </vt:variant>
      <vt:variant>
        <vt:lpwstr>_Toc361327464</vt:lpwstr>
      </vt:variant>
      <vt:variant>
        <vt:i4>1245236</vt:i4>
      </vt:variant>
      <vt:variant>
        <vt:i4>560</vt:i4>
      </vt:variant>
      <vt:variant>
        <vt:i4>0</vt:i4>
      </vt:variant>
      <vt:variant>
        <vt:i4>5</vt:i4>
      </vt:variant>
      <vt:variant>
        <vt:lpwstr/>
      </vt:variant>
      <vt:variant>
        <vt:lpwstr>_Toc361327463</vt:lpwstr>
      </vt:variant>
      <vt:variant>
        <vt:i4>1245236</vt:i4>
      </vt:variant>
      <vt:variant>
        <vt:i4>554</vt:i4>
      </vt:variant>
      <vt:variant>
        <vt:i4>0</vt:i4>
      </vt:variant>
      <vt:variant>
        <vt:i4>5</vt:i4>
      </vt:variant>
      <vt:variant>
        <vt:lpwstr/>
      </vt:variant>
      <vt:variant>
        <vt:lpwstr>_Toc361327462</vt:lpwstr>
      </vt:variant>
      <vt:variant>
        <vt:i4>1245236</vt:i4>
      </vt:variant>
      <vt:variant>
        <vt:i4>548</vt:i4>
      </vt:variant>
      <vt:variant>
        <vt:i4>0</vt:i4>
      </vt:variant>
      <vt:variant>
        <vt:i4>5</vt:i4>
      </vt:variant>
      <vt:variant>
        <vt:lpwstr/>
      </vt:variant>
      <vt:variant>
        <vt:lpwstr>_Toc361327461</vt:lpwstr>
      </vt:variant>
      <vt:variant>
        <vt:i4>1245236</vt:i4>
      </vt:variant>
      <vt:variant>
        <vt:i4>542</vt:i4>
      </vt:variant>
      <vt:variant>
        <vt:i4>0</vt:i4>
      </vt:variant>
      <vt:variant>
        <vt:i4>5</vt:i4>
      </vt:variant>
      <vt:variant>
        <vt:lpwstr/>
      </vt:variant>
      <vt:variant>
        <vt:lpwstr>_Toc361327460</vt:lpwstr>
      </vt:variant>
      <vt:variant>
        <vt:i4>1048628</vt:i4>
      </vt:variant>
      <vt:variant>
        <vt:i4>536</vt:i4>
      </vt:variant>
      <vt:variant>
        <vt:i4>0</vt:i4>
      </vt:variant>
      <vt:variant>
        <vt:i4>5</vt:i4>
      </vt:variant>
      <vt:variant>
        <vt:lpwstr/>
      </vt:variant>
      <vt:variant>
        <vt:lpwstr>_Toc361327459</vt:lpwstr>
      </vt:variant>
      <vt:variant>
        <vt:i4>1048628</vt:i4>
      </vt:variant>
      <vt:variant>
        <vt:i4>530</vt:i4>
      </vt:variant>
      <vt:variant>
        <vt:i4>0</vt:i4>
      </vt:variant>
      <vt:variant>
        <vt:i4>5</vt:i4>
      </vt:variant>
      <vt:variant>
        <vt:lpwstr/>
      </vt:variant>
      <vt:variant>
        <vt:lpwstr>_Toc361327458</vt:lpwstr>
      </vt:variant>
      <vt:variant>
        <vt:i4>1048628</vt:i4>
      </vt:variant>
      <vt:variant>
        <vt:i4>524</vt:i4>
      </vt:variant>
      <vt:variant>
        <vt:i4>0</vt:i4>
      </vt:variant>
      <vt:variant>
        <vt:i4>5</vt:i4>
      </vt:variant>
      <vt:variant>
        <vt:lpwstr/>
      </vt:variant>
      <vt:variant>
        <vt:lpwstr>_Toc361327457</vt:lpwstr>
      </vt:variant>
      <vt:variant>
        <vt:i4>1048628</vt:i4>
      </vt:variant>
      <vt:variant>
        <vt:i4>518</vt:i4>
      </vt:variant>
      <vt:variant>
        <vt:i4>0</vt:i4>
      </vt:variant>
      <vt:variant>
        <vt:i4>5</vt:i4>
      </vt:variant>
      <vt:variant>
        <vt:lpwstr/>
      </vt:variant>
      <vt:variant>
        <vt:lpwstr>_Toc361327456</vt:lpwstr>
      </vt:variant>
      <vt:variant>
        <vt:i4>1048628</vt:i4>
      </vt:variant>
      <vt:variant>
        <vt:i4>512</vt:i4>
      </vt:variant>
      <vt:variant>
        <vt:i4>0</vt:i4>
      </vt:variant>
      <vt:variant>
        <vt:i4>5</vt:i4>
      </vt:variant>
      <vt:variant>
        <vt:lpwstr/>
      </vt:variant>
      <vt:variant>
        <vt:lpwstr>_Toc361327455</vt:lpwstr>
      </vt:variant>
      <vt:variant>
        <vt:i4>1048628</vt:i4>
      </vt:variant>
      <vt:variant>
        <vt:i4>506</vt:i4>
      </vt:variant>
      <vt:variant>
        <vt:i4>0</vt:i4>
      </vt:variant>
      <vt:variant>
        <vt:i4>5</vt:i4>
      </vt:variant>
      <vt:variant>
        <vt:lpwstr/>
      </vt:variant>
      <vt:variant>
        <vt:lpwstr>_Toc361327454</vt:lpwstr>
      </vt:variant>
      <vt:variant>
        <vt:i4>1048628</vt:i4>
      </vt:variant>
      <vt:variant>
        <vt:i4>500</vt:i4>
      </vt:variant>
      <vt:variant>
        <vt:i4>0</vt:i4>
      </vt:variant>
      <vt:variant>
        <vt:i4>5</vt:i4>
      </vt:variant>
      <vt:variant>
        <vt:lpwstr/>
      </vt:variant>
      <vt:variant>
        <vt:lpwstr>_Toc361327453</vt:lpwstr>
      </vt:variant>
      <vt:variant>
        <vt:i4>1048628</vt:i4>
      </vt:variant>
      <vt:variant>
        <vt:i4>494</vt:i4>
      </vt:variant>
      <vt:variant>
        <vt:i4>0</vt:i4>
      </vt:variant>
      <vt:variant>
        <vt:i4>5</vt:i4>
      </vt:variant>
      <vt:variant>
        <vt:lpwstr/>
      </vt:variant>
      <vt:variant>
        <vt:lpwstr>_Toc361327452</vt:lpwstr>
      </vt:variant>
      <vt:variant>
        <vt:i4>1048628</vt:i4>
      </vt:variant>
      <vt:variant>
        <vt:i4>488</vt:i4>
      </vt:variant>
      <vt:variant>
        <vt:i4>0</vt:i4>
      </vt:variant>
      <vt:variant>
        <vt:i4>5</vt:i4>
      </vt:variant>
      <vt:variant>
        <vt:lpwstr/>
      </vt:variant>
      <vt:variant>
        <vt:lpwstr>_Toc361327451</vt:lpwstr>
      </vt:variant>
      <vt:variant>
        <vt:i4>1048628</vt:i4>
      </vt:variant>
      <vt:variant>
        <vt:i4>482</vt:i4>
      </vt:variant>
      <vt:variant>
        <vt:i4>0</vt:i4>
      </vt:variant>
      <vt:variant>
        <vt:i4>5</vt:i4>
      </vt:variant>
      <vt:variant>
        <vt:lpwstr/>
      </vt:variant>
      <vt:variant>
        <vt:lpwstr>_Toc361327450</vt:lpwstr>
      </vt:variant>
      <vt:variant>
        <vt:i4>1114164</vt:i4>
      </vt:variant>
      <vt:variant>
        <vt:i4>476</vt:i4>
      </vt:variant>
      <vt:variant>
        <vt:i4>0</vt:i4>
      </vt:variant>
      <vt:variant>
        <vt:i4>5</vt:i4>
      </vt:variant>
      <vt:variant>
        <vt:lpwstr/>
      </vt:variant>
      <vt:variant>
        <vt:lpwstr>_Toc361327449</vt:lpwstr>
      </vt:variant>
      <vt:variant>
        <vt:i4>1114164</vt:i4>
      </vt:variant>
      <vt:variant>
        <vt:i4>470</vt:i4>
      </vt:variant>
      <vt:variant>
        <vt:i4>0</vt:i4>
      </vt:variant>
      <vt:variant>
        <vt:i4>5</vt:i4>
      </vt:variant>
      <vt:variant>
        <vt:lpwstr/>
      </vt:variant>
      <vt:variant>
        <vt:lpwstr>_Toc361327448</vt:lpwstr>
      </vt:variant>
      <vt:variant>
        <vt:i4>1114164</vt:i4>
      </vt:variant>
      <vt:variant>
        <vt:i4>464</vt:i4>
      </vt:variant>
      <vt:variant>
        <vt:i4>0</vt:i4>
      </vt:variant>
      <vt:variant>
        <vt:i4>5</vt:i4>
      </vt:variant>
      <vt:variant>
        <vt:lpwstr/>
      </vt:variant>
      <vt:variant>
        <vt:lpwstr>_Toc361327447</vt:lpwstr>
      </vt:variant>
      <vt:variant>
        <vt:i4>1114164</vt:i4>
      </vt:variant>
      <vt:variant>
        <vt:i4>458</vt:i4>
      </vt:variant>
      <vt:variant>
        <vt:i4>0</vt:i4>
      </vt:variant>
      <vt:variant>
        <vt:i4>5</vt:i4>
      </vt:variant>
      <vt:variant>
        <vt:lpwstr/>
      </vt:variant>
      <vt:variant>
        <vt:lpwstr>_Toc361327446</vt:lpwstr>
      </vt:variant>
      <vt:variant>
        <vt:i4>1114164</vt:i4>
      </vt:variant>
      <vt:variant>
        <vt:i4>452</vt:i4>
      </vt:variant>
      <vt:variant>
        <vt:i4>0</vt:i4>
      </vt:variant>
      <vt:variant>
        <vt:i4>5</vt:i4>
      </vt:variant>
      <vt:variant>
        <vt:lpwstr/>
      </vt:variant>
      <vt:variant>
        <vt:lpwstr>_Toc361327445</vt:lpwstr>
      </vt:variant>
      <vt:variant>
        <vt:i4>1114164</vt:i4>
      </vt:variant>
      <vt:variant>
        <vt:i4>446</vt:i4>
      </vt:variant>
      <vt:variant>
        <vt:i4>0</vt:i4>
      </vt:variant>
      <vt:variant>
        <vt:i4>5</vt:i4>
      </vt:variant>
      <vt:variant>
        <vt:lpwstr/>
      </vt:variant>
      <vt:variant>
        <vt:lpwstr>_Toc361327444</vt:lpwstr>
      </vt:variant>
      <vt:variant>
        <vt:i4>1114164</vt:i4>
      </vt:variant>
      <vt:variant>
        <vt:i4>440</vt:i4>
      </vt:variant>
      <vt:variant>
        <vt:i4>0</vt:i4>
      </vt:variant>
      <vt:variant>
        <vt:i4>5</vt:i4>
      </vt:variant>
      <vt:variant>
        <vt:lpwstr/>
      </vt:variant>
      <vt:variant>
        <vt:lpwstr>_Toc361327443</vt:lpwstr>
      </vt:variant>
      <vt:variant>
        <vt:i4>1114164</vt:i4>
      </vt:variant>
      <vt:variant>
        <vt:i4>434</vt:i4>
      </vt:variant>
      <vt:variant>
        <vt:i4>0</vt:i4>
      </vt:variant>
      <vt:variant>
        <vt:i4>5</vt:i4>
      </vt:variant>
      <vt:variant>
        <vt:lpwstr/>
      </vt:variant>
      <vt:variant>
        <vt:lpwstr>_Toc361327442</vt:lpwstr>
      </vt:variant>
      <vt:variant>
        <vt:i4>1114164</vt:i4>
      </vt:variant>
      <vt:variant>
        <vt:i4>428</vt:i4>
      </vt:variant>
      <vt:variant>
        <vt:i4>0</vt:i4>
      </vt:variant>
      <vt:variant>
        <vt:i4>5</vt:i4>
      </vt:variant>
      <vt:variant>
        <vt:lpwstr/>
      </vt:variant>
      <vt:variant>
        <vt:lpwstr>_Toc361327441</vt:lpwstr>
      </vt:variant>
      <vt:variant>
        <vt:i4>1114164</vt:i4>
      </vt:variant>
      <vt:variant>
        <vt:i4>422</vt:i4>
      </vt:variant>
      <vt:variant>
        <vt:i4>0</vt:i4>
      </vt:variant>
      <vt:variant>
        <vt:i4>5</vt:i4>
      </vt:variant>
      <vt:variant>
        <vt:lpwstr/>
      </vt:variant>
      <vt:variant>
        <vt:lpwstr>_Toc361327440</vt:lpwstr>
      </vt:variant>
      <vt:variant>
        <vt:i4>1441844</vt:i4>
      </vt:variant>
      <vt:variant>
        <vt:i4>416</vt:i4>
      </vt:variant>
      <vt:variant>
        <vt:i4>0</vt:i4>
      </vt:variant>
      <vt:variant>
        <vt:i4>5</vt:i4>
      </vt:variant>
      <vt:variant>
        <vt:lpwstr/>
      </vt:variant>
      <vt:variant>
        <vt:lpwstr>_Toc361327439</vt:lpwstr>
      </vt:variant>
      <vt:variant>
        <vt:i4>1441844</vt:i4>
      </vt:variant>
      <vt:variant>
        <vt:i4>410</vt:i4>
      </vt:variant>
      <vt:variant>
        <vt:i4>0</vt:i4>
      </vt:variant>
      <vt:variant>
        <vt:i4>5</vt:i4>
      </vt:variant>
      <vt:variant>
        <vt:lpwstr/>
      </vt:variant>
      <vt:variant>
        <vt:lpwstr>_Toc361327438</vt:lpwstr>
      </vt:variant>
      <vt:variant>
        <vt:i4>1441844</vt:i4>
      </vt:variant>
      <vt:variant>
        <vt:i4>404</vt:i4>
      </vt:variant>
      <vt:variant>
        <vt:i4>0</vt:i4>
      </vt:variant>
      <vt:variant>
        <vt:i4>5</vt:i4>
      </vt:variant>
      <vt:variant>
        <vt:lpwstr/>
      </vt:variant>
      <vt:variant>
        <vt:lpwstr>_Toc361327437</vt:lpwstr>
      </vt:variant>
      <vt:variant>
        <vt:i4>1441844</vt:i4>
      </vt:variant>
      <vt:variant>
        <vt:i4>398</vt:i4>
      </vt:variant>
      <vt:variant>
        <vt:i4>0</vt:i4>
      </vt:variant>
      <vt:variant>
        <vt:i4>5</vt:i4>
      </vt:variant>
      <vt:variant>
        <vt:lpwstr/>
      </vt:variant>
      <vt:variant>
        <vt:lpwstr>_Toc361327436</vt:lpwstr>
      </vt:variant>
      <vt:variant>
        <vt:i4>1441844</vt:i4>
      </vt:variant>
      <vt:variant>
        <vt:i4>392</vt:i4>
      </vt:variant>
      <vt:variant>
        <vt:i4>0</vt:i4>
      </vt:variant>
      <vt:variant>
        <vt:i4>5</vt:i4>
      </vt:variant>
      <vt:variant>
        <vt:lpwstr/>
      </vt:variant>
      <vt:variant>
        <vt:lpwstr>_Toc361327435</vt:lpwstr>
      </vt:variant>
      <vt:variant>
        <vt:i4>1441844</vt:i4>
      </vt:variant>
      <vt:variant>
        <vt:i4>386</vt:i4>
      </vt:variant>
      <vt:variant>
        <vt:i4>0</vt:i4>
      </vt:variant>
      <vt:variant>
        <vt:i4>5</vt:i4>
      </vt:variant>
      <vt:variant>
        <vt:lpwstr/>
      </vt:variant>
      <vt:variant>
        <vt:lpwstr>_Toc361327434</vt:lpwstr>
      </vt:variant>
      <vt:variant>
        <vt:i4>1441844</vt:i4>
      </vt:variant>
      <vt:variant>
        <vt:i4>380</vt:i4>
      </vt:variant>
      <vt:variant>
        <vt:i4>0</vt:i4>
      </vt:variant>
      <vt:variant>
        <vt:i4>5</vt:i4>
      </vt:variant>
      <vt:variant>
        <vt:lpwstr/>
      </vt:variant>
      <vt:variant>
        <vt:lpwstr>_Toc361327433</vt:lpwstr>
      </vt:variant>
      <vt:variant>
        <vt:i4>1441844</vt:i4>
      </vt:variant>
      <vt:variant>
        <vt:i4>374</vt:i4>
      </vt:variant>
      <vt:variant>
        <vt:i4>0</vt:i4>
      </vt:variant>
      <vt:variant>
        <vt:i4>5</vt:i4>
      </vt:variant>
      <vt:variant>
        <vt:lpwstr/>
      </vt:variant>
      <vt:variant>
        <vt:lpwstr>_Toc361327432</vt:lpwstr>
      </vt:variant>
      <vt:variant>
        <vt:i4>1441844</vt:i4>
      </vt:variant>
      <vt:variant>
        <vt:i4>368</vt:i4>
      </vt:variant>
      <vt:variant>
        <vt:i4>0</vt:i4>
      </vt:variant>
      <vt:variant>
        <vt:i4>5</vt:i4>
      </vt:variant>
      <vt:variant>
        <vt:lpwstr/>
      </vt:variant>
      <vt:variant>
        <vt:lpwstr>_Toc361327431</vt:lpwstr>
      </vt:variant>
      <vt:variant>
        <vt:i4>1441844</vt:i4>
      </vt:variant>
      <vt:variant>
        <vt:i4>362</vt:i4>
      </vt:variant>
      <vt:variant>
        <vt:i4>0</vt:i4>
      </vt:variant>
      <vt:variant>
        <vt:i4>5</vt:i4>
      </vt:variant>
      <vt:variant>
        <vt:lpwstr/>
      </vt:variant>
      <vt:variant>
        <vt:lpwstr>_Toc361327430</vt:lpwstr>
      </vt:variant>
      <vt:variant>
        <vt:i4>1507380</vt:i4>
      </vt:variant>
      <vt:variant>
        <vt:i4>356</vt:i4>
      </vt:variant>
      <vt:variant>
        <vt:i4>0</vt:i4>
      </vt:variant>
      <vt:variant>
        <vt:i4>5</vt:i4>
      </vt:variant>
      <vt:variant>
        <vt:lpwstr/>
      </vt:variant>
      <vt:variant>
        <vt:lpwstr>_Toc361327429</vt:lpwstr>
      </vt:variant>
      <vt:variant>
        <vt:i4>1507380</vt:i4>
      </vt:variant>
      <vt:variant>
        <vt:i4>350</vt:i4>
      </vt:variant>
      <vt:variant>
        <vt:i4>0</vt:i4>
      </vt:variant>
      <vt:variant>
        <vt:i4>5</vt:i4>
      </vt:variant>
      <vt:variant>
        <vt:lpwstr/>
      </vt:variant>
      <vt:variant>
        <vt:lpwstr>_Toc361327428</vt:lpwstr>
      </vt:variant>
      <vt:variant>
        <vt:i4>1507380</vt:i4>
      </vt:variant>
      <vt:variant>
        <vt:i4>344</vt:i4>
      </vt:variant>
      <vt:variant>
        <vt:i4>0</vt:i4>
      </vt:variant>
      <vt:variant>
        <vt:i4>5</vt:i4>
      </vt:variant>
      <vt:variant>
        <vt:lpwstr/>
      </vt:variant>
      <vt:variant>
        <vt:lpwstr>_Toc361327427</vt:lpwstr>
      </vt:variant>
      <vt:variant>
        <vt:i4>1507380</vt:i4>
      </vt:variant>
      <vt:variant>
        <vt:i4>338</vt:i4>
      </vt:variant>
      <vt:variant>
        <vt:i4>0</vt:i4>
      </vt:variant>
      <vt:variant>
        <vt:i4>5</vt:i4>
      </vt:variant>
      <vt:variant>
        <vt:lpwstr/>
      </vt:variant>
      <vt:variant>
        <vt:lpwstr>_Toc361327426</vt:lpwstr>
      </vt:variant>
      <vt:variant>
        <vt:i4>1507380</vt:i4>
      </vt:variant>
      <vt:variant>
        <vt:i4>332</vt:i4>
      </vt:variant>
      <vt:variant>
        <vt:i4>0</vt:i4>
      </vt:variant>
      <vt:variant>
        <vt:i4>5</vt:i4>
      </vt:variant>
      <vt:variant>
        <vt:lpwstr/>
      </vt:variant>
      <vt:variant>
        <vt:lpwstr>_Toc361327425</vt:lpwstr>
      </vt:variant>
      <vt:variant>
        <vt:i4>1507380</vt:i4>
      </vt:variant>
      <vt:variant>
        <vt:i4>326</vt:i4>
      </vt:variant>
      <vt:variant>
        <vt:i4>0</vt:i4>
      </vt:variant>
      <vt:variant>
        <vt:i4>5</vt:i4>
      </vt:variant>
      <vt:variant>
        <vt:lpwstr/>
      </vt:variant>
      <vt:variant>
        <vt:lpwstr>_Toc361327424</vt:lpwstr>
      </vt:variant>
      <vt:variant>
        <vt:i4>1507380</vt:i4>
      </vt:variant>
      <vt:variant>
        <vt:i4>320</vt:i4>
      </vt:variant>
      <vt:variant>
        <vt:i4>0</vt:i4>
      </vt:variant>
      <vt:variant>
        <vt:i4>5</vt:i4>
      </vt:variant>
      <vt:variant>
        <vt:lpwstr/>
      </vt:variant>
      <vt:variant>
        <vt:lpwstr>_Toc361327423</vt:lpwstr>
      </vt:variant>
      <vt:variant>
        <vt:i4>1507380</vt:i4>
      </vt:variant>
      <vt:variant>
        <vt:i4>314</vt:i4>
      </vt:variant>
      <vt:variant>
        <vt:i4>0</vt:i4>
      </vt:variant>
      <vt:variant>
        <vt:i4>5</vt:i4>
      </vt:variant>
      <vt:variant>
        <vt:lpwstr/>
      </vt:variant>
      <vt:variant>
        <vt:lpwstr>_Toc361327422</vt:lpwstr>
      </vt:variant>
      <vt:variant>
        <vt:i4>1507380</vt:i4>
      </vt:variant>
      <vt:variant>
        <vt:i4>308</vt:i4>
      </vt:variant>
      <vt:variant>
        <vt:i4>0</vt:i4>
      </vt:variant>
      <vt:variant>
        <vt:i4>5</vt:i4>
      </vt:variant>
      <vt:variant>
        <vt:lpwstr/>
      </vt:variant>
      <vt:variant>
        <vt:lpwstr>_Toc361327421</vt:lpwstr>
      </vt:variant>
      <vt:variant>
        <vt:i4>1507380</vt:i4>
      </vt:variant>
      <vt:variant>
        <vt:i4>302</vt:i4>
      </vt:variant>
      <vt:variant>
        <vt:i4>0</vt:i4>
      </vt:variant>
      <vt:variant>
        <vt:i4>5</vt:i4>
      </vt:variant>
      <vt:variant>
        <vt:lpwstr/>
      </vt:variant>
      <vt:variant>
        <vt:lpwstr>_Toc361327420</vt:lpwstr>
      </vt:variant>
      <vt:variant>
        <vt:i4>1310772</vt:i4>
      </vt:variant>
      <vt:variant>
        <vt:i4>296</vt:i4>
      </vt:variant>
      <vt:variant>
        <vt:i4>0</vt:i4>
      </vt:variant>
      <vt:variant>
        <vt:i4>5</vt:i4>
      </vt:variant>
      <vt:variant>
        <vt:lpwstr/>
      </vt:variant>
      <vt:variant>
        <vt:lpwstr>_Toc361327419</vt:lpwstr>
      </vt:variant>
      <vt:variant>
        <vt:i4>1310772</vt:i4>
      </vt:variant>
      <vt:variant>
        <vt:i4>290</vt:i4>
      </vt:variant>
      <vt:variant>
        <vt:i4>0</vt:i4>
      </vt:variant>
      <vt:variant>
        <vt:i4>5</vt:i4>
      </vt:variant>
      <vt:variant>
        <vt:lpwstr/>
      </vt:variant>
      <vt:variant>
        <vt:lpwstr>_Toc361327418</vt:lpwstr>
      </vt:variant>
      <vt:variant>
        <vt:i4>1310772</vt:i4>
      </vt:variant>
      <vt:variant>
        <vt:i4>284</vt:i4>
      </vt:variant>
      <vt:variant>
        <vt:i4>0</vt:i4>
      </vt:variant>
      <vt:variant>
        <vt:i4>5</vt:i4>
      </vt:variant>
      <vt:variant>
        <vt:lpwstr/>
      </vt:variant>
      <vt:variant>
        <vt:lpwstr>_Toc361327417</vt:lpwstr>
      </vt:variant>
      <vt:variant>
        <vt:i4>1310772</vt:i4>
      </vt:variant>
      <vt:variant>
        <vt:i4>278</vt:i4>
      </vt:variant>
      <vt:variant>
        <vt:i4>0</vt:i4>
      </vt:variant>
      <vt:variant>
        <vt:i4>5</vt:i4>
      </vt:variant>
      <vt:variant>
        <vt:lpwstr/>
      </vt:variant>
      <vt:variant>
        <vt:lpwstr>_Toc361327416</vt:lpwstr>
      </vt:variant>
      <vt:variant>
        <vt:i4>1310772</vt:i4>
      </vt:variant>
      <vt:variant>
        <vt:i4>272</vt:i4>
      </vt:variant>
      <vt:variant>
        <vt:i4>0</vt:i4>
      </vt:variant>
      <vt:variant>
        <vt:i4>5</vt:i4>
      </vt:variant>
      <vt:variant>
        <vt:lpwstr/>
      </vt:variant>
      <vt:variant>
        <vt:lpwstr>_Toc361327415</vt:lpwstr>
      </vt:variant>
      <vt:variant>
        <vt:i4>1310772</vt:i4>
      </vt:variant>
      <vt:variant>
        <vt:i4>266</vt:i4>
      </vt:variant>
      <vt:variant>
        <vt:i4>0</vt:i4>
      </vt:variant>
      <vt:variant>
        <vt:i4>5</vt:i4>
      </vt:variant>
      <vt:variant>
        <vt:lpwstr/>
      </vt:variant>
      <vt:variant>
        <vt:lpwstr>_Toc361327414</vt:lpwstr>
      </vt:variant>
      <vt:variant>
        <vt:i4>1310772</vt:i4>
      </vt:variant>
      <vt:variant>
        <vt:i4>260</vt:i4>
      </vt:variant>
      <vt:variant>
        <vt:i4>0</vt:i4>
      </vt:variant>
      <vt:variant>
        <vt:i4>5</vt:i4>
      </vt:variant>
      <vt:variant>
        <vt:lpwstr/>
      </vt:variant>
      <vt:variant>
        <vt:lpwstr>_Toc361327413</vt:lpwstr>
      </vt:variant>
      <vt:variant>
        <vt:i4>1310772</vt:i4>
      </vt:variant>
      <vt:variant>
        <vt:i4>254</vt:i4>
      </vt:variant>
      <vt:variant>
        <vt:i4>0</vt:i4>
      </vt:variant>
      <vt:variant>
        <vt:i4>5</vt:i4>
      </vt:variant>
      <vt:variant>
        <vt:lpwstr/>
      </vt:variant>
      <vt:variant>
        <vt:lpwstr>_Toc361327411</vt:lpwstr>
      </vt:variant>
      <vt:variant>
        <vt:i4>1310772</vt:i4>
      </vt:variant>
      <vt:variant>
        <vt:i4>248</vt:i4>
      </vt:variant>
      <vt:variant>
        <vt:i4>0</vt:i4>
      </vt:variant>
      <vt:variant>
        <vt:i4>5</vt:i4>
      </vt:variant>
      <vt:variant>
        <vt:lpwstr/>
      </vt:variant>
      <vt:variant>
        <vt:lpwstr>_Toc361327410</vt:lpwstr>
      </vt:variant>
      <vt:variant>
        <vt:i4>1376308</vt:i4>
      </vt:variant>
      <vt:variant>
        <vt:i4>242</vt:i4>
      </vt:variant>
      <vt:variant>
        <vt:i4>0</vt:i4>
      </vt:variant>
      <vt:variant>
        <vt:i4>5</vt:i4>
      </vt:variant>
      <vt:variant>
        <vt:lpwstr/>
      </vt:variant>
      <vt:variant>
        <vt:lpwstr>_Toc361327409</vt:lpwstr>
      </vt:variant>
      <vt:variant>
        <vt:i4>1376308</vt:i4>
      </vt:variant>
      <vt:variant>
        <vt:i4>236</vt:i4>
      </vt:variant>
      <vt:variant>
        <vt:i4>0</vt:i4>
      </vt:variant>
      <vt:variant>
        <vt:i4>5</vt:i4>
      </vt:variant>
      <vt:variant>
        <vt:lpwstr/>
      </vt:variant>
      <vt:variant>
        <vt:lpwstr>_Toc361327408</vt:lpwstr>
      </vt:variant>
      <vt:variant>
        <vt:i4>1376308</vt:i4>
      </vt:variant>
      <vt:variant>
        <vt:i4>230</vt:i4>
      </vt:variant>
      <vt:variant>
        <vt:i4>0</vt:i4>
      </vt:variant>
      <vt:variant>
        <vt:i4>5</vt:i4>
      </vt:variant>
      <vt:variant>
        <vt:lpwstr/>
      </vt:variant>
      <vt:variant>
        <vt:lpwstr>_Toc361327407</vt:lpwstr>
      </vt:variant>
      <vt:variant>
        <vt:i4>1376308</vt:i4>
      </vt:variant>
      <vt:variant>
        <vt:i4>224</vt:i4>
      </vt:variant>
      <vt:variant>
        <vt:i4>0</vt:i4>
      </vt:variant>
      <vt:variant>
        <vt:i4>5</vt:i4>
      </vt:variant>
      <vt:variant>
        <vt:lpwstr/>
      </vt:variant>
      <vt:variant>
        <vt:lpwstr>_Toc361327406</vt:lpwstr>
      </vt:variant>
      <vt:variant>
        <vt:i4>1376308</vt:i4>
      </vt:variant>
      <vt:variant>
        <vt:i4>218</vt:i4>
      </vt:variant>
      <vt:variant>
        <vt:i4>0</vt:i4>
      </vt:variant>
      <vt:variant>
        <vt:i4>5</vt:i4>
      </vt:variant>
      <vt:variant>
        <vt:lpwstr/>
      </vt:variant>
      <vt:variant>
        <vt:lpwstr>_Toc361327405</vt:lpwstr>
      </vt:variant>
      <vt:variant>
        <vt:i4>1376308</vt:i4>
      </vt:variant>
      <vt:variant>
        <vt:i4>212</vt:i4>
      </vt:variant>
      <vt:variant>
        <vt:i4>0</vt:i4>
      </vt:variant>
      <vt:variant>
        <vt:i4>5</vt:i4>
      </vt:variant>
      <vt:variant>
        <vt:lpwstr/>
      </vt:variant>
      <vt:variant>
        <vt:lpwstr>_Toc361327404</vt:lpwstr>
      </vt:variant>
      <vt:variant>
        <vt:i4>1376308</vt:i4>
      </vt:variant>
      <vt:variant>
        <vt:i4>206</vt:i4>
      </vt:variant>
      <vt:variant>
        <vt:i4>0</vt:i4>
      </vt:variant>
      <vt:variant>
        <vt:i4>5</vt:i4>
      </vt:variant>
      <vt:variant>
        <vt:lpwstr/>
      </vt:variant>
      <vt:variant>
        <vt:lpwstr>_Toc361327403</vt:lpwstr>
      </vt:variant>
      <vt:variant>
        <vt:i4>1376308</vt:i4>
      </vt:variant>
      <vt:variant>
        <vt:i4>200</vt:i4>
      </vt:variant>
      <vt:variant>
        <vt:i4>0</vt:i4>
      </vt:variant>
      <vt:variant>
        <vt:i4>5</vt:i4>
      </vt:variant>
      <vt:variant>
        <vt:lpwstr/>
      </vt:variant>
      <vt:variant>
        <vt:lpwstr>_Toc361327402</vt:lpwstr>
      </vt:variant>
      <vt:variant>
        <vt:i4>1376308</vt:i4>
      </vt:variant>
      <vt:variant>
        <vt:i4>194</vt:i4>
      </vt:variant>
      <vt:variant>
        <vt:i4>0</vt:i4>
      </vt:variant>
      <vt:variant>
        <vt:i4>5</vt:i4>
      </vt:variant>
      <vt:variant>
        <vt:lpwstr/>
      </vt:variant>
      <vt:variant>
        <vt:lpwstr>_Toc361327401</vt:lpwstr>
      </vt:variant>
      <vt:variant>
        <vt:i4>1376308</vt:i4>
      </vt:variant>
      <vt:variant>
        <vt:i4>188</vt:i4>
      </vt:variant>
      <vt:variant>
        <vt:i4>0</vt:i4>
      </vt:variant>
      <vt:variant>
        <vt:i4>5</vt:i4>
      </vt:variant>
      <vt:variant>
        <vt:lpwstr/>
      </vt:variant>
      <vt:variant>
        <vt:lpwstr>_Toc361327400</vt:lpwstr>
      </vt:variant>
      <vt:variant>
        <vt:i4>1835059</vt:i4>
      </vt:variant>
      <vt:variant>
        <vt:i4>182</vt:i4>
      </vt:variant>
      <vt:variant>
        <vt:i4>0</vt:i4>
      </vt:variant>
      <vt:variant>
        <vt:i4>5</vt:i4>
      </vt:variant>
      <vt:variant>
        <vt:lpwstr/>
      </vt:variant>
      <vt:variant>
        <vt:lpwstr>_Toc361327399</vt:lpwstr>
      </vt:variant>
      <vt:variant>
        <vt:i4>1835059</vt:i4>
      </vt:variant>
      <vt:variant>
        <vt:i4>176</vt:i4>
      </vt:variant>
      <vt:variant>
        <vt:i4>0</vt:i4>
      </vt:variant>
      <vt:variant>
        <vt:i4>5</vt:i4>
      </vt:variant>
      <vt:variant>
        <vt:lpwstr/>
      </vt:variant>
      <vt:variant>
        <vt:lpwstr>_Toc361327398</vt:lpwstr>
      </vt:variant>
      <vt:variant>
        <vt:i4>1835059</vt:i4>
      </vt:variant>
      <vt:variant>
        <vt:i4>170</vt:i4>
      </vt:variant>
      <vt:variant>
        <vt:i4>0</vt:i4>
      </vt:variant>
      <vt:variant>
        <vt:i4>5</vt:i4>
      </vt:variant>
      <vt:variant>
        <vt:lpwstr/>
      </vt:variant>
      <vt:variant>
        <vt:lpwstr>_Toc361327397</vt:lpwstr>
      </vt:variant>
      <vt:variant>
        <vt:i4>1835059</vt:i4>
      </vt:variant>
      <vt:variant>
        <vt:i4>164</vt:i4>
      </vt:variant>
      <vt:variant>
        <vt:i4>0</vt:i4>
      </vt:variant>
      <vt:variant>
        <vt:i4>5</vt:i4>
      </vt:variant>
      <vt:variant>
        <vt:lpwstr/>
      </vt:variant>
      <vt:variant>
        <vt:lpwstr>_Toc361327396</vt:lpwstr>
      </vt:variant>
      <vt:variant>
        <vt:i4>1835059</vt:i4>
      </vt:variant>
      <vt:variant>
        <vt:i4>158</vt:i4>
      </vt:variant>
      <vt:variant>
        <vt:i4>0</vt:i4>
      </vt:variant>
      <vt:variant>
        <vt:i4>5</vt:i4>
      </vt:variant>
      <vt:variant>
        <vt:lpwstr/>
      </vt:variant>
      <vt:variant>
        <vt:lpwstr>_Toc361327395</vt:lpwstr>
      </vt:variant>
      <vt:variant>
        <vt:i4>1835059</vt:i4>
      </vt:variant>
      <vt:variant>
        <vt:i4>152</vt:i4>
      </vt:variant>
      <vt:variant>
        <vt:i4>0</vt:i4>
      </vt:variant>
      <vt:variant>
        <vt:i4>5</vt:i4>
      </vt:variant>
      <vt:variant>
        <vt:lpwstr/>
      </vt:variant>
      <vt:variant>
        <vt:lpwstr>_Toc361327394</vt:lpwstr>
      </vt:variant>
      <vt:variant>
        <vt:i4>1835059</vt:i4>
      </vt:variant>
      <vt:variant>
        <vt:i4>146</vt:i4>
      </vt:variant>
      <vt:variant>
        <vt:i4>0</vt:i4>
      </vt:variant>
      <vt:variant>
        <vt:i4>5</vt:i4>
      </vt:variant>
      <vt:variant>
        <vt:lpwstr/>
      </vt:variant>
      <vt:variant>
        <vt:lpwstr>_Toc361327393</vt:lpwstr>
      </vt:variant>
      <vt:variant>
        <vt:i4>1835059</vt:i4>
      </vt:variant>
      <vt:variant>
        <vt:i4>140</vt:i4>
      </vt:variant>
      <vt:variant>
        <vt:i4>0</vt:i4>
      </vt:variant>
      <vt:variant>
        <vt:i4>5</vt:i4>
      </vt:variant>
      <vt:variant>
        <vt:lpwstr/>
      </vt:variant>
      <vt:variant>
        <vt:lpwstr>_Toc361327392</vt:lpwstr>
      </vt:variant>
      <vt:variant>
        <vt:i4>1835059</vt:i4>
      </vt:variant>
      <vt:variant>
        <vt:i4>134</vt:i4>
      </vt:variant>
      <vt:variant>
        <vt:i4>0</vt:i4>
      </vt:variant>
      <vt:variant>
        <vt:i4>5</vt:i4>
      </vt:variant>
      <vt:variant>
        <vt:lpwstr/>
      </vt:variant>
      <vt:variant>
        <vt:lpwstr>_Toc361327391</vt:lpwstr>
      </vt:variant>
      <vt:variant>
        <vt:i4>1835059</vt:i4>
      </vt:variant>
      <vt:variant>
        <vt:i4>128</vt:i4>
      </vt:variant>
      <vt:variant>
        <vt:i4>0</vt:i4>
      </vt:variant>
      <vt:variant>
        <vt:i4>5</vt:i4>
      </vt:variant>
      <vt:variant>
        <vt:lpwstr/>
      </vt:variant>
      <vt:variant>
        <vt:lpwstr>_Toc361327390</vt:lpwstr>
      </vt:variant>
      <vt:variant>
        <vt:i4>1900595</vt:i4>
      </vt:variant>
      <vt:variant>
        <vt:i4>122</vt:i4>
      </vt:variant>
      <vt:variant>
        <vt:i4>0</vt:i4>
      </vt:variant>
      <vt:variant>
        <vt:i4>5</vt:i4>
      </vt:variant>
      <vt:variant>
        <vt:lpwstr/>
      </vt:variant>
      <vt:variant>
        <vt:lpwstr>_Toc361327389</vt:lpwstr>
      </vt:variant>
      <vt:variant>
        <vt:i4>1900595</vt:i4>
      </vt:variant>
      <vt:variant>
        <vt:i4>116</vt:i4>
      </vt:variant>
      <vt:variant>
        <vt:i4>0</vt:i4>
      </vt:variant>
      <vt:variant>
        <vt:i4>5</vt:i4>
      </vt:variant>
      <vt:variant>
        <vt:lpwstr/>
      </vt:variant>
      <vt:variant>
        <vt:lpwstr>_Toc361327388</vt:lpwstr>
      </vt:variant>
      <vt:variant>
        <vt:i4>1900595</vt:i4>
      </vt:variant>
      <vt:variant>
        <vt:i4>110</vt:i4>
      </vt:variant>
      <vt:variant>
        <vt:i4>0</vt:i4>
      </vt:variant>
      <vt:variant>
        <vt:i4>5</vt:i4>
      </vt:variant>
      <vt:variant>
        <vt:lpwstr/>
      </vt:variant>
      <vt:variant>
        <vt:lpwstr>_Toc361327387</vt:lpwstr>
      </vt:variant>
      <vt:variant>
        <vt:i4>1900595</vt:i4>
      </vt:variant>
      <vt:variant>
        <vt:i4>104</vt:i4>
      </vt:variant>
      <vt:variant>
        <vt:i4>0</vt:i4>
      </vt:variant>
      <vt:variant>
        <vt:i4>5</vt:i4>
      </vt:variant>
      <vt:variant>
        <vt:lpwstr/>
      </vt:variant>
      <vt:variant>
        <vt:lpwstr>_Toc361327386</vt:lpwstr>
      </vt:variant>
      <vt:variant>
        <vt:i4>1900595</vt:i4>
      </vt:variant>
      <vt:variant>
        <vt:i4>98</vt:i4>
      </vt:variant>
      <vt:variant>
        <vt:i4>0</vt:i4>
      </vt:variant>
      <vt:variant>
        <vt:i4>5</vt:i4>
      </vt:variant>
      <vt:variant>
        <vt:lpwstr/>
      </vt:variant>
      <vt:variant>
        <vt:lpwstr>_Toc361327385</vt:lpwstr>
      </vt:variant>
      <vt:variant>
        <vt:i4>1900595</vt:i4>
      </vt:variant>
      <vt:variant>
        <vt:i4>92</vt:i4>
      </vt:variant>
      <vt:variant>
        <vt:i4>0</vt:i4>
      </vt:variant>
      <vt:variant>
        <vt:i4>5</vt:i4>
      </vt:variant>
      <vt:variant>
        <vt:lpwstr/>
      </vt:variant>
      <vt:variant>
        <vt:lpwstr>_Toc361327384</vt:lpwstr>
      </vt:variant>
      <vt:variant>
        <vt:i4>1900595</vt:i4>
      </vt:variant>
      <vt:variant>
        <vt:i4>86</vt:i4>
      </vt:variant>
      <vt:variant>
        <vt:i4>0</vt:i4>
      </vt:variant>
      <vt:variant>
        <vt:i4>5</vt:i4>
      </vt:variant>
      <vt:variant>
        <vt:lpwstr/>
      </vt:variant>
      <vt:variant>
        <vt:lpwstr>_Toc361327383</vt:lpwstr>
      </vt:variant>
      <vt:variant>
        <vt:i4>1900595</vt:i4>
      </vt:variant>
      <vt:variant>
        <vt:i4>80</vt:i4>
      </vt:variant>
      <vt:variant>
        <vt:i4>0</vt:i4>
      </vt:variant>
      <vt:variant>
        <vt:i4>5</vt:i4>
      </vt:variant>
      <vt:variant>
        <vt:lpwstr/>
      </vt:variant>
      <vt:variant>
        <vt:lpwstr>_Toc361327382</vt:lpwstr>
      </vt:variant>
      <vt:variant>
        <vt:i4>1900595</vt:i4>
      </vt:variant>
      <vt:variant>
        <vt:i4>74</vt:i4>
      </vt:variant>
      <vt:variant>
        <vt:i4>0</vt:i4>
      </vt:variant>
      <vt:variant>
        <vt:i4>5</vt:i4>
      </vt:variant>
      <vt:variant>
        <vt:lpwstr/>
      </vt:variant>
      <vt:variant>
        <vt:lpwstr>_Toc361327381</vt:lpwstr>
      </vt:variant>
      <vt:variant>
        <vt:i4>1900595</vt:i4>
      </vt:variant>
      <vt:variant>
        <vt:i4>68</vt:i4>
      </vt:variant>
      <vt:variant>
        <vt:i4>0</vt:i4>
      </vt:variant>
      <vt:variant>
        <vt:i4>5</vt:i4>
      </vt:variant>
      <vt:variant>
        <vt:lpwstr/>
      </vt:variant>
      <vt:variant>
        <vt:lpwstr>_Toc361327380</vt:lpwstr>
      </vt:variant>
      <vt:variant>
        <vt:i4>1179699</vt:i4>
      </vt:variant>
      <vt:variant>
        <vt:i4>62</vt:i4>
      </vt:variant>
      <vt:variant>
        <vt:i4>0</vt:i4>
      </vt:variant>
      <vt:variant>
        <vt:i4>5</vt:i4>
      </vt:variant>
      <vt:variant>
        <vt:lpwstr/>
      </vt:variant>
      <vt:variant>
        <vt:lpwstr>_Toc361327379</vt:lpwstr>
      </vt:variant>
      <vt:variant>
        <vt:i4>1179699</vt:i4>
      </vt:variant>
      <vt:variant>
        <vt:i4>56</vt:i4>
      </vt:variant>
      <vt:variant>
        <vt:i4>0</vt:i4>
      </vt:variant>
      <vt:variant>
        <vt:i4>5</vt:i4>
      </vt:variant>
      <vt:variant>
        <vt:lpwstr/>
      </vt:variant>
      <vt:variant>
        <vt:lpwstr>_Toc361327378</vt:lpwstr>
      </vt:variant>
      <vt:variant>
        <vt:i4>1179699</vt:i4>
      </vt:variant>
      <vt:variant>
        <vt:i4>50</vt:i4>
      </vt:variant>
      <vt:variant>
        <vt:i4>0</vt:i4>
      </vt:variant>
      <vt:variant>
        <vt:i4>5</vt:i4>
      </vt:variant>
      <vt:variant>
        <vt:lpwstr/>
      </vt:variant>
      <vt:variant>
        <vt:lpwstr>_Toc361327377</vt:lpwstr>
      </vt:variant>
      <vt:variant>
        <vt:i4>1179699</vt:i4>
      </vt:variant>
      <vt:variant>
        <vt:i4>44</vt:i4>
      </vt:variant>
      <vt:variant>
        <vt:i4>0</vt:i4>
      </vt:variant>
      <vt:variant>
        <vt:i4>5</vt:i4>
      </vt:variant>
      <vt:variant>
        <vt:lpwstr/>
      </vt:variant>
      <vt:variant>
        <vt:lpwstr>_Toc361327376</vt:lpwstr>
      </vt:variant>
      <vt:variant>
        <vt:i4>1179699</vt:i4>
      </vt:variant>
      <vt:variant>
        <vt:i4>38</vt:i4>
      </vt:variant>
      <vt:variant>
        <vt:i4>0</vt:i4>
      </vt:variant>
      <vt:variant>
        <vt:i4>5</vt:i4>
      </vt:variant>
      <vt:variant>
        <vt:lpwstr/>
      </vt:variant>
      <vt:variant>
        <vt:lpwstr>_Toc361327375</vt:lpwstr>
      </vt:variant>
      <vt:variant>
        <vt:i4>1179699</vt:i4>
      </vt:variant>
      <vt:variant>
        <vt:i4>32</vt:i4>
      </vt:variant>
      <vt:variant>
        <vt:i4>0</vt:i4>
      </vt:variant>
      <vt:variant>
        <vt:i4>5</vt:i4>
      </vt:variant>
      <vt:variant>
        <vt:lpwstr/>
      </vt:variant>
      <vt:variant>
        <vt:lpwstr>_Toc361327374</vt:lpwstr>
      </vt:variant>
      <vt:variant>
        <vt:i4>1179699</vt:i4>
      </vt:variant>
      <vt:variant>
        <vt:i4>26</vt:i4>
      </vt:variant>
      <vt:variant>
        <vt:i4>0</vt:i4>
      </vt:variant>
      <vt:variant>
        <vt:i4>5</vt:i4>
      </vt:variant>
      <vt:variant>
        <vt:lpwstr/>
      </vt:variant>
      <vt:variant>
        <vt:lpwstr>_Toc361327373</vt:lpwstr>
      </vt:variant>
      <vt:variant>
        <vt:i4>1179699</vt:i4>
      </vt:variant>
      <vt:variant>
        <vt:i4>20</vt:i4>
      </vt:variant>
      <vt:variant>
        <vt:i4>0</vt:i4>
      </vt:variant>
      <vt:variant>
        <vt:i4>5</vt:i4>
      </vt:variant>
      <vt:variant>
        <vt:lpwstr/>
      </vt:variant>
      <vt:variant>
        <vt:lpwstr>_Toc361327372</vt:lpwstr>
      </vt:variant>
      <vt:variant>
        <vt:i4>1179699</vt:i4>
      </vt:variant>
      <vt:variant>
        <vt:i4>14</vt:i4>
      </vt:variant>
      <vt:variant>
        <vt:i4>0</vt:i4>
      </vt:variant>
      <vt:variant>
        <vt:i4>5</vt:i4>
      </vt:variant>
      <vt:variant>
        <vt:lpwstr/>
      </vt:variant>
      <vt:variant>
        <vt:lpwstr>_Toc361327371</vt:lpwstr>
      </vt:variant>
      <vt:variant>
        <vt:i4>7733249</vt:i4>
      </vt:variant>
      <vt:variant>
        <vt:i4>9</vt:i4>
      </vt:variant>
      <vt:variant>
        <vt:i4>0</vt:i4>
      </vt:variant>
      <vt:variant>
        <vt:i4>5</vt:i4>
      </vt:variant>
      <vt:variant>
        <vt:lpwstr>mailto:miska.hannuksela@nokia.com</vt:lpwstr>
      </vt:variant>
      <vt:variant>
        <vt:lpwstr/>
      </vt:variant>
      <vt:variant>
        <vt:i4>5373999</vt:i4>
      </vt:variant>
      <vt:variant>
        <vt:i4>6</vt:i4>
      </vt:variant>
      <vt:variant>
        <vt:i4>0</vt:i4>
      </vt:variant>
      <vt:variant>
        <vt:i4>5</vt:i4>
      </vt:variant>
      <vt:variant>
        <vt:lpwstr>mailto:Yan.Ye@interdigital.com</vt:lpwstr>
      </vt:variant>
      <vt:variant>
        <vt:lpwstr/>
      </vt:variant>
      <vt:variant>
        <vt:i4>7667793</vt:i4>
      </vt:variant>
      <vt:variant>
        <vt:i4>3</vt:i4>
      </vt:variant>
      <vt:variant>
        <vt:i4>0</vt:i4>
      </vt:variant>
      <vt:variant>
        <vt:i4>5</vt:i4>
      </vt:variant>
      <vt:variant>
        <vt:lpwstr>mailto:jill@vidyo.com</vt:lpwstr>
      </vt:variant>
      <vt:variant>
        <vt:lpwstr/>
      </vt:variant>
      <vt:variant>
        <vt:i4>2359375</vt:i4>
      </vt:variant>
      <vt:variant>
        <vt:i4>0</vt:i4>
      </vt:variant>
      <vt:variant>
        <vt:i4>0</vt:i4>
      </vt:variant>
      <vt:variant>
        <vt:i4>5</vt:i4>
      </vt:variant>
      <vt:variant>
        <vt:lpwstr>mailto:cjianle@qti.qualcomm.com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(3DC-GT1)</dc:creator>
  <cp:lastModifiedBy>Miska Hannuksela</cp:lastModifiedBy>
  <cp:revision>2</cp:revision>
  <cp:lastPrinted>2013-02-13T05:52:00Z</cp:lastPrinted>
  <dcterms:created xsi:type="dcterms:W3CDTF">2013-10-14T16:13:00Z</dcterms:created>
  <dcterms:modified xsi:type="dcterms:W3CDTF">2013-10-14T16:13:00Z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f5ee3055-ce4f-4c00-a77b-d2d7cbf1a049</vt:lpwstr>
  </property>
  <property fmtid="{D5CDD505-2E9C-101B-9397-08002B2CF9AE}" pid="3" name="_NewReviewCycle">
    <vt:lpwstr/>
  </property>
  <property fmtid="{D5CDD505-2E9C-101B-9397-08002B2CF9AE}" pid="4" name="NokiaConfidentiality">
    <vt:lpwstr>Public</vt:lpwstr>
  </property>
</Properties>
</file>