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517E9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ko-KR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34614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346148">
              <w:rPr>
                <w:szCs w:val="22"/>
                <w:lang w:val="en-CA"/>
              </w:rPr>
              <w:t>5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346148">
              <w:rPr>
                <w:szCs w:val="22"/>
                <w:lang w:val="en-CA"/>
              </w:rPr>
              <w:t>Geneva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346148">
              <w:rPr>
                <w:szCs w:val="22"/>
                <w:lang w:val="en-CA"/>
              </w:rPr>
              <w:t>CH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346148">
              <w:rPr>
                <w:szCs w:val="22"/>
                <w:lang w:val="en-CA"/>
              </w:rPr>
              <w:t>23</w:t>
            </w:r>
            <w:r w:rsidR="00FA139D">
              <w:rPr>
                <w:szCs w:val="22"/>
                <w:lang w:val="en-CA"/>
              </w:rPr>
              <w:t xml:space="preserve"> </w:t>
            </w:r>
            <w:r w:rsidR="00346148">
              <w:rPr>
                <w:szCs w:val="22"/>
                <w:lang w:val="en-CA"/>
              </w:rPr>
              <w:t>Oct.</w:t>
            </w:r>
            <w:r w:rsidR="00FA139D">
              <w:rPr>
                <w:szCs w:val="22"/>
                <w:lang w:val="en-CA"/>
              </w:rPr>
              <w:t xml:space="preserve"> – </w:t>
            </w:r>
            <w:r w:rsidR="00346148">
              <w:rPr>
                <w:szCs w:val="22"/>
                <w:lang w:val="en-CA"/>
              </w:rPr>
              <w:t>1</w:t>
            </w:r>
            <w:r w:rsidR="00FA139D" w:rsidRPr="005E1AC6">
              <w:rPr>
                <w:szCs w:val="22"/>
                <w:lang w:val="en-CA"/>
              </w:rPr>
              <w:t xml:space="preserve"> </w:t>
            </w:r>
            <w:r w:rsidR="00346148">
              <w:rPr>
                <w:szCs w:val="22"/>
                <w:lang w:val="en-CA"/>
              </w:rPr>
              <w:t>Nov</w:t>
            </w:r>
            <w:r w:rsidR="00FA139D">
              <w:rPr>
                <w:szCs w:val="22"/>
                <w:lang w:val="en-CA"/>
              </w:rPr>
              <w:t>.</w:t>
            </w:r>
            <w:r w:rsidR="00FA139D" w:rsidRPr="005E1AC6">
              <w:rPr>
                <w:szCs w:val="22"/>
                <w:lang w:val="en-CA"/>
              </w:rPr>
              <w:t xml:space="preserve"> 201</w:t>
            </w:r>
            <w:r w:rsidR="00FA139D"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5B217D" w:rsidRDefault="00E61DAC" w:rsidP="009A464B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346148">
              <w:rPr>
                <w:lang w:val="en-CA"/>
              </w:rPr>
              <w:t>O</w:t>
            </w:r>
            <w:r w:rsidR="009A464B">
              <w:rPr>
                <w:u w:val="single"/>
                <w:lang w:val="en-CA"/>
              </w:rPr>
              <w:t>0078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690"/>
        <w:gridCol w:w="900"/>
        <w:gridCol w:w="352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271FB5" w:rsidP="00EA7BC4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SCE</w:t>
            </w:r>
            <w:r w:rsidR="00EA7BC4">
              <w:rPr>
                <w:b/>
                <w:szCs w:val="22"/>
                <w:lang w:val="en-CA"/>
              </w:rPr>
              <w:t>3</w:t>
            </w:r>
            <w:r>
              <w:rPr>
                <w:b/>
                <w:szCs w:val="22"/>
                <w:lang w:val="en-CA"/>
              </w:rPr>
              <w:t xml:space="preserve">: performance and </w:t>
            </w:r>
            <w:bookmarkStart w:id="0" w:name="_GoBack"/>
            <w:bookmarkEnd w:id="0"/>
            <w:r>
              <w:rPr>
                <w:b/>
                <w:szCs w:val="22"/>
                <w:lang w:val="en-CA"/>
              </w:rPr>
              <w:t xml:space="preserve">complexity test </w:t>
            </w:r>
            <w:r w:rsidR="00EA7BC4">
              <w:rPr>
                <w:b/>
                <w:szCs w:val="22"/>
                <w:lang w:val="en-CA"/>
              </w:rPr>
              <w:t>for cross-color inter-layer filter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271FB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  <w:r w:rsidRPr="005B217D"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271FB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 w:rsidTr="009A464B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690" w:type="dxa"/>
          </w:tcPr>
          <w:p w:rsidR="00271FB5" w:rsidRDefault="00271FB5" w:rsidP="00271FB5">
            <w:pPr>
              <w:spacing w:before="60" w:after="60"/>
              <w:rPr>
                <w:szCs w:val="22"/>
                <w:lang w:val="en-CA"/>
              </w:rPr>
            </w:pPr>
          </w:p>
          <w:p w:rsidR="00271FB5" w:rsidRDefault="003006E4" w:rsidP="00271FB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Xiang Li</w:t>
            </w:r>
            <w:r w:rsidRPr="005B217D">
              <w:rPr>
                <w:szCs w:val="22"/>
                <w:lang w:val="en-CA"/>
              </w:rPr>
              <w:br/>
            </w:r>
            <w:r w:rsidR="00271FB5">
              <w:rPr>
                <w:szCs w:val="22"/>
                <w:lang w:val="en-CA"/>
              </w:rPr>
              <w:t>Jianle Chen</w:t>
            </w:r>
            <w:r w:rsidR="00271FB5" w:rsidRPr="005B217D">
              <w:rPr>
                <w:szCs w:val="22"/>
                <w:lang w:val="en-CA"/>
              </w:rPr>
              <w:br/>
            </w:r>
            <w:r w:rsidR="00271FB5" w:rsidRPr="004575A4">
              <w:rPr>
                <w:szCs w:val="22"/>
                <w:lang w:val="en-CA"/>
              </w:rPr>
              <w:t xml:space="preserve">Marta Karczewicz </w:t>
            </w:r>
          </w:p>
          <w:p w:rsidR="00E61DAC" w:rsidRDefault="00271FB5" w:rsidP="00271FB5">
            <w:pPr>
              <w:spacing w:before="60" w:after="60"/>
              <w:rPr>
                <w:szCs w:val="22"/>
                <w:lang w:val="en-CA"/>
              </w:rPr>
            </w:pPr>
            <w:r w:rsidRPr="004575A4">
              <w:rPr>
                <w:szCs w:val="22"/>
                <w:lang w:val="en-CA"/>
              </w:rPr>
              <w:t>5775 Morehouse Drive</w:t>
            </w:r>
            <w:r>
              <w:rPr>
                <w:szCs w:val="22"/>
                <w:lang w:val="en-CA"/>
              </w:rPr>
              <w:br/>
            </w:r>
            <w:r w:rsidRPr="004575A4">
              <w:rPr>
                <w:szCs w:val="22"/>
                <w:lang w:val="en-CA"/>
              </w:rPr>
              <w:t>San Diego, CA 92121, USA</w:t>
            </w:r>
          </w:p>
          <w:p w:rsidR="00EA7BC4" w:rsidRDefault="00EA7BC4" w:rsidP="00271FB5">
            <w:pPr>
              <w:spacing w:before="60" w:after="60"/>
              <w:rPr>
                <w:szCs w:val="22"/>
                <w:lang w:val="en-CA"/>
              </w:rPr>
            </w:pPr>
          </w:p>
          <w:p w:rsidR="003006E4" w:rsidRDefault="003006E4" w:rsidP="003006E4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E. Alshina, A. Alshin, Y. Cho</w:t>
            </w:r>
            <w:r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416, Maetan 3-dong, Yeongtong-gu, Suwon, Korea, 443-742</w:t>
            </w:r>
          </w:p>
          <w:p w:rsidR="00FB69D8" w:rsidRDefault="00FB69D8" w:rsidP="003006E4">
            <w:pPr>
              <w:spacing w:before="60" w:after="60"/>
              <w:rPr>
                <w:szCs w:val="22"/>
                <w:lang w:val="en-CA"/>
              </w:rPr>
            </w:pPr>
          </w:p>
          <w:p w:rsidR="00FB69D8" w:rsidRPr="00FC589F" w:rsidRDefault="00FB69D8" w:rsidP="00FB69D8">
            <w:pPr>
              <w:spacing w:before="0" w:after="120"/>
              <w:rPr>
                <w:szCs w:val="22"/>
                <w:lang w:val="en-CA"/>
              </w:rPr>
            </w:pPr>
            <w:r w:rsidRPr="00FC589F">
              <w:rPr>
                <w:szCs w:val="22"/>
                <w:lang w:val="en-CA"/>
              </w:rPr>
              <w:t xml:space="preserve">Jie Dong, Yan Ye, Yuwen He </w:t>
            </w:r>
          </w:p>
          <w:p w:rsidR="00FB69D8" w:rsidRPr="00FC589F" w:rsidRDefault="00FB69D8" w:rsidP="00FB69D8">
            <w:pPr>
              <w:spacing w:before="0"/>
              <w:rPr>
                <w:szCs w:val="22"/>
                <w:lang w:val="en-CA"/>
              </w:rPr>
            </w:pPr>
            <w:r w:rsidRPr="00FC589F">
              <w:rPr>
                <w:szCs w:val="22"/>
                <w:lang w:val="en-CA"/>
              </w:rPr>
              <w:t>9710 Scranton Rd, Ste 250,</w:t>
            </w:r>
          </w:p>
          <w:p w:rsidR="00FB69D8" w:rsidRDefault="00FB69D8" w:rsidP="00FB69D8">
            <w:pPr>
              <w:spacing w:before="60" w:after="60"/>
              <w:rPr>
                <w:szCs w:val="22"/>
                <w:lang w:val="en-CA"/>
              </w:rPr>
            </w:pPr>
            <w:r w:rsidRPr="00FC589F">
              <w:rPr>
                <w:szCs w:val="22"/>
                <w:lang w:val="en-CA"/>
              </w:rPr>
              <w:t>San Diego, CA 92121, USA</w:t>
            </w:r>
          </w:p>
          <w:p w:rsidR="00EA7BC4" w:rsidRPr="005B217D" w:rsidRDefault="00EA7BC4" w:rsidP="00EA7BC4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  <w:p w:rsidR="00271FB5" w:rsidRDefault="00271FB5">
            <w:pPr>
              <w:spacing w:before="60" w:after="60"/>
              <w:rPr>
                <w:szCs w:val="22"/>
                <w:lang w:val="en-CA"/>
              </w:rPr>
            </w:pPr>
          </w:p>
          <w:p w:rsidR="003006E4" w:rsidRDefault="003006E4">
            <w:pPr>
              <w:spacing w:before="60" w:after="60"/>
              <w:rPr>
                <w:szCs w:val="22"/>
                <w:lang w:val="en-CA"/>
              </w:rPr>
            </w:pPr>
          </w:p>
          <w:p w:rsidR="003006E4" w:rsidRDefault="003006E4">
            <w:pPr>
              <w:spacing w:before="60" w:after="60"/>
              <w:rPr>
                <w:szCs w:val="22"/>
                <w:lang w:val="en-CA"/>
              </w:rPr>
            </w:pPr>
          </w:p>
          <w:p w:rsidR="00271FB5" w:rsidRDefault="00271FB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  <w:p w:rsidR="00FB69D8" w:rsidRDefault="00FB69D8">
            <w:pPr>
              <w:spacing w:before="60" w:after="60"/>
              <w:rPr>
                <w:szCs w:val="22"/>
                <w:lang w:val="en-CA"/>
              </w:rPr>
            </w:pPr>
          </w:p>
          <w:p w:rsidR="00FB69D8" w:rsidRDefault="00FB69D8">
            <w:pPr>
              <w:spacing w:before="60" w:after="60"/>
              <w:rPr>
                <w:szCs w:val="22"/>
                <w:lang w:val="en-CA"/>
              </w:rPr>
            </w:pPr>
          </w:p>
          <w:p w:rsidR="00FB69D8" w:rsidRDefault="00FB69D8" w:rsidP="00FB69D8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  <w:p w:rsidR="00FB69D8" w:rsidRDefault="00FB69D8">
            <w:pPr>
              <w:spacing w:before="60" w:after="60"/>
              <w:rPr>
                <w:szCs w:val="22"/>
                <w:lang w:val="en-CA"/>
              </w:rPr>
            </w:pPr>
          </w:p>
          <w:p w:rsidR="00271FB5" w:rsidRDefault="00271FB5">
            <w:pPr>
              <w:spacing w:before="60" w:after="60"/>
              <w:rPr>
                <w:szCs w:val="22"/>
                <w:lang w:val="en-CA"/>
              </w:rPr>
            </w:pPr>
          </w:p>
          <w:p w:rsidR="00271FB5" w:rsidRPr="005B217D" w:rsidRDefault="00271FB5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528" w:type="dxa"/>
          </w:tcPr>
          <w:p w:rsidR="00271FB5" w:rsidRDefault="00E61DAC" w:rsidP="00271FB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271FB5">
              <w:rPr>
                <w:szCs w:val="22"/>
                <w:lang w:val="en-CA"/>
              </w:rPr>
              <w:t>+1-858-651-8028</w:t>
            </w:r>
          </w:p>
          <w:p w:rsidR="003006E4" w:rsidRDefault="00B56DD1" w:rsidP="00271FB5">
            <w:pPr>
              <w:spacing w:before="60" w:after="60"/>
              <w:rPr>
                <w:szCs w:val="22"/>
                <w:lang w:val="en-CA"/>
              </w:rPr>
            </w:pPr>
            <w:hyperlink r:id="rId10" w:history="1">
              <w:r w:rsidR="003006E4" w:rsidRPr="00B82FF7">
                <w:rPr>
                  <w:rStyle w:val="Hyperlink"/>
                  <w:szCs w:val="22"/>
                  <w:lang w:val="en-CA"/>
                </w:rPr>
                <w:t>lxiang@qti.qualcomm.com</w:t>
              </w:r>
            </w:hyperlink>
          </w:p>
          <w:p w:rsidR="00271FB5" w:rsidRDefault="00B56DD1" w:rsidP="00271FB5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271FB5" w:rsidRPr="006F24A1">
                <w:rPr>
                  <w:rStyle w:val="Hyperlink"/>
                  <w:szCs w:val="22"/>
                  <w:lang w:val="en-CA"/>
                </w:rPr>
                <w:t>cjianle@qti.qualcomm.com</w:t>
              </w:r>
            </w:hyperlink>
            <w:r w:rsidR="00271FB5">
              <w:rPr>
                <w:szCs w:val="22"/>
                <w:lang w:val="en-CA"/>
              </w:rPr>
              <w:br/>
            </w:r>
            <w:hyperlink r:id="rId12" w:history="1">
              <w:r w:rsidR="00271FB5">
                <w:rPr>
                  <w:rStyle w:val="Hyperlink"/>
                  <w:szCs w:val="22"/>
                  <w:lang w:val="en-CA"/>
                </w:rPr>
                <w:t>martak@qti.qualcomm.com</w:t>
              </w:r>
            </w:hyperlink>
          </w:p>
          <w:p w:rsidR="003006E4" w:rsidRDefault="003006E4" w:rsidP="00271FB5">
            <w:pPr>
              <w:spacing w:before="60" w:after="60"/>
              <w:rPr>
                <w:szCs w:val="22"/>
                <w:lang w:val="en-CA"/>
              </w:rPr>
            </w:pPr>
          </w:p>
          <w:p w:rsidR="003006E4" w:rsidRDefault="003006E4" w:rsidP="00271FB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+82 10 3026 1305</w:t>
            </w:r>
            <w:r w:rsidRPr="005B217D">
              <w:rPr>
                <w:szCs w:val="22"/>
                <w:lang w:val="en-CA"/>
              </w:rPr>
              <w:br/>
            </w:r>
            <w:hyperlink r:id="rId13" w:history="1">
              <w:r w:rsidRPr="007355C0">
                <w:rPr>
                  <w:rStyle w:val="Hyperlink"/>
                  <w:szCs w:val="22"/>
                  <w:lang w:val="en-CA"/>
                </w:rPr>
                <w:t>elena_a.alshina@samsung.com</w:t>
              </w:r>
            </w:hyperlink>
          </w:p>
          <w:p w:rsidR="009A464B" w:rsidRDefault="009A464B" w:rsidP="009A464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alexander_b.alshin@samsung.com</w:t>
            </w:r>
          </w:p>
          <w:p w:rsidR="009A464B" w:rsidRDefault="009A464B" w:rsidP="00271FB5">
            <w:pPr>
              <w:spacing w:before="60" w:after="60"/>
              <w:rPr>
                <w:szCs w:val="22"/>
                <w:lang w:val="en-CA"/>
              </w:rPr>
            </w:pPr>
          </w:p>
          <w:p w:rsidR="00FB69D8" w:rsidRDefault="00FB69D8" w:rsidP="00271FB5">
            <w:pPr>
              <w:spacing w:before="60" w:after="60"/>
              <w:rPr>
                <w:szCs w:val="22"/>
                <w:lang w:val="en-CA"/>
              </w:rPr>
            </w:pPr>
            <w:r w:rsidRPr="00FC589F">
              <w:rPr>
                <w:szCs w:val="22"/>
                <w:lang w:val="en-CA"/>
              </w:rPr>
              <w:t>+1 858.210.4809</w:t>
            </w:r>
            <w:r w:rsidRPr="00FC589F">
              <w:rPr>
                <w:szCs w:val="22"/>
                <w:lang w:val="en-CA"/>
              </w:rPr>
              <w:br/>
              <w:t>jie.dong@interdigital.com</w:t>
            </w:r>
          </w:p>
          <w:p w:rsidR="00271FB5" w:rsidRDefault="00271FB5" w:rsidP="00271FB5">
            <w:pPr>
              <w:spacing w:before="60" w:after="60"/>
              <w:rPr>
                <w:szCs w:val="22"/>
                <w:lang w:val="en-CA"/>
              </w:rPr>
            </w:pPr>
          </w:p>
          <w:p w:rsidR="00271FB5" w:rsidRPr="005B217D" w:rsidRDefault="00271FB5" w:rsidP="00271FB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3006E4" w:rsidP="003006E4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Qualcomm Incorporated, </w:t>
            </w:r>
            <w:r w:rsidR="00271FB5">
              <w:rPr>
                <w:szCs w:val="22"/>
                <w:lang w:val="en-CA"/>
              </w:rPr>
              <w:t>Samsung Electronics, Ltd. &amp;</w:t>
            </w:r>
            <w:r>
              <w:rPr>
                <w:szCs w:val="22"/>
                <w:lang w:val="en-CA"/>
              </w:rPr>
              <w:t xml:space="preserve"> </w:t>
            </w:r>
            <w:r w:rsidR="00FB69D8" w:rsidRPr="00FC589F">
              <w:rPr>
                <w:szCs w:val="22"/>
                <w:lang w:val="en-CA"/>
              </w:rPr>
              <w:t>InterDigital Communications, Inc</w:t>
            </w:r>
            <w:r w:rsidR="00271FB5">
              <w:rPr>
                <w:szCs w:val="22"/>
                <w:lang w:val="en-CA"/>
              </w:rPr>
              <w:t>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EA1D72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This c</w:t>
      </w:r>
      <w:r w:rsidR="00EA7BC4">
        <w:rPr>
          <w:szCs w:val="22"/>
          <w:lang w:val="en-CA"/>
        </w:rPr>
        <w:t xml:space="preserve">ontribution presents performance and complexity </w:t>
      </w:r>
      <w:r>
        <w:rPr>
          <w:szCs w:val="22"/>
          <w:lang w:val="en-CA"/>
        </w:rPr>
        <w:t>measurement</w:t>
      </w:r>
      <w:r w:rsidR="00EA7BC4">
        <w:rPr>
          <w:szCs w:val="22"/>
          <w:lang w:val="en-CA"/>
        </w:rPr>
        <w:t xml:space="preserve"> results for region based cross-color inter-layer filter. In average 0</w:t>
      </w:r>
      <w:r>
        <w:rPr>
          <w:szCs w:val="22"/>
          <w:lang w:val="en-CA"/>
        </w:rPr>
        <w:t>.</w:t>
      </w:r>
      <w:r w:rsidR="00EA7BC4">
        <w:rPr>
          <w:szCs w:val="22"/>
          <w:lang w:val="en-CA"/>
        </w:rPr>
        <w:t>7</w:t>
      </w:r>
      <w:r>
        <w:rPr>
          <w:szCs w:val="22"/>
          <w:lang w:val="en-CA"/>
        </w:rPr>
        <w:t>%</w:t>
      </w:r>
      <w:r w:rsidR="00EA7BC4">
        <w:rPr>
          <w:szCs w:val="22"/>
          <w:lang w:val="en-CA"/>
        </w:rPr>
        <w:t>(Y)/ 11</w:t>
      </w:r>
      <w:r>
        <w:rPr>
          <w:szCs w:val="22"/>
          <w:lang w:val="en-CA"/>
        </w:rPr>
        <w:t>.</w:t>
      </w:r>
      <w:r w:rsidR="00EA7BC4">
        <w:rPr>
          <w:szCs w:val="22"/>
          <w:lang w:val="en-CA"/>
        </w:rPr>
        <w:t>3% (U) /20</w:t>
      </w:r>
      <w:r>
        <w:rPr>
          <w:szCs w:val="22"/>
          <w:lang w:val="en-CA"/>
        </w:rPr>
        <w:t>.</w:t>
      </w:r>
      <w:r w:rsidR="00EA7BC4">
        <w:rPr>
          <w:szCs w:val="22"/>
          <w:lang w:val="en-CA"/>
        </w:rPr>
        <w:t>9%(V) and 0</w:t>
      </w:r>
      <w:r>
        <w:rPr>
          <w:szCs w:val="22"/>
          <w:lang w:val="en-CA"/>
        </w:rPr>
        <w:t>.</w:t>
      </w:r>
      <w:r w:rsidR="00EA7BC4">
        <w:rPr>
          <w:szCs w:val="22"/>
          <w:lang w:val="en-CA"/>
        </w:rPr>
        <w:t>5</w:t>
      </w:r>
      <w:r>
        <w:rPr>
          <w:szCs w:val="22"/>
          <w:lang w:val="en-CA"/>
        </w:rPr>
        <w:t>%</w:t>
      </w:r>
      <w:r w:rsidR="00EA7BC4">
        <w:rPr>
          <w:szCs w:val="22"/>
          <w:lang w:val="en-CA"/>
        </w:rPr>
        <w:t>(Y)/ 10</w:t>
      </w:r>
      <w:r>
        <w:rPr>
          <w:szCs w:val="22"/>
          <w:lang w:val="en-CA"/>
        </w:rPr>
        <w:t>.</w:t>
      </w:r>
      <w:r w:rsidR="00EA7BC4">
        <w:rPr>
          <w:szCs w:val="22"/>
          <w:lang w:val="en-CA"/>
        </w:rPr>
        <w:t>0% (U) / 18</w:t>
      </w:r>
      <w:r>
        <w:rPr>
          <w:szCs w:val="22"/>
          <w:lang w:val="en-CA"/>
        </w:rPr>
        <w:t>.</w:t>
      </w:r>
      <w:r w:rsidR="00EA7BC4">
        <w:rPr>
          <w:szCs w:val="22"/>
          <w:lang w:val="en-CA"/>
        </w:rPr>
        <w:t>8%(V) BD-rate gain was achieved in spatial and SNR scalability correspondently. Average memory access compare to anchor is 100% for spatial and 101% for SNR scalability. There is no increment of memory access in the worst case.</w:t>
      </w:r>
      <w:r w:rsidR="00DB4F12">
        <w:rPr>
          <w:szCs w:val="22"/>
          <w:lang w:val="en-CA"/>
        </w:rPr>
        <w:t xml:space="preserve">  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EA7BC4" w:rsidRDefault="00EA7BC4" w:rsidP="00EA7BC4">
      <w:pPr>
        <w:jc w:val="both"/>
        <w:rPr>
          <w:lang w:val="en-CA"/>
        </w:rPr>
      </w:pPr>
      <w:r>
        <w:rPr>
          <w:lang w:val="en-CA"/>
        </w:rPr>
        <w:t xml:space="preserve">Inter-layer cross-color filtering was proposed in </w:t>
      </w:r>
      <w:r w:rsidR="00B56DD1">
        <w:fldChar w:fldCharType="begin"/>
      </w:r>
      <w:r w:rsidR="00B56DD1">
        <w:instrText xml:space="preserve"> REF _Ref361154499 \r \h  \* MERGEFORMAT </w:instrText>
      </w:r>
      <w:r w:rsidR="00B56DD1">
        <w:fldChar w:fldCharType="separate"/>
      </w:r>
      <w:r>
        <w:rPr>
          <w:lang w:val="en-CA"/>
        </w:rPr>
        <w:t>[1]</w:t>
      </w:r>
      <w:r w:rsidR="00B56DD1">
        <w:fldChar w:fldCharType="end"/>
      </w:r>
      <w:r w:rsidR="00B56DD1">
        <w:fldChar w:fldCharType="begin"/>
      </w:r>
      <w:r w:rsidR="00B56DD1">
        <w:instrText xml:space="preserve"> REF _Ref361154502 \r \h  \* MERGEFORMAT </w:instrText>
      </w:r>
      <w:r w:rsidR="00B56DD1">
        <w:fldChar w:fldCharType="separate"/>
      </w:r>
      <w:r>
        <w:rPr>
          <w:lang w:val="en-CA"/>
        </w:rPr>
        <w:t>[2]</w:t>
      </w:r>
      <w:r w:rsidR="00B56DD1">
        <w:fldChar w:fldCharType="end"/>
      </w:r>
      <w:r>
        <w:rPr>
          <w:lang w:val="en-CA"/>
        </w:rPr>
        <w:t xml:space="preserve"> to improve the quality of chroma inter-layer prediction. High-frequency information is extracted from corresponding up-sampled luma component and is used to enhance up-sampled chroma components. I</w:t>
      </w:r>
      <w:r w:rsidR="00235877">
        <w:rPr>
          <w:lang w:val="en-CA"/>
        </w:rPr>
        <w:t>n order to resolve codi</w:t>
      </w:r>
      <w:r>
        <w:rPr>
          <w:lang w:val="en-CA"/>
        </w:rPr>
        <w:t>n</w:t>
      </w:r>
      <w:r w:rsidR="00235877">
        <w:rPr>
          <w:lang w:val="en-CA"/>
        </w:rPr>
        <w:t>g</w:t>
      </w:r>
      <w:r>
        <w:rPr>
          <w:lang w:val="en-CA"/>
        </w:rPr>
        <w:t xml:space="preserve"> delay and allow independent processing for luma and chroma components in [3] algorithm was modified to refer directly to reconstructed base layer luma component instead of up-sampled luma signal.</w:t>
      </w:r>
      <w:r w:rsidR="00235877">
        <w:rPr>
          <w:lang w:val="en-CA"/>
        </w:rPr>
        <w:t xml:space="preserve"> In [4] the number of taps for inter-layer cross-color filter was reduced from 12 to 8.</w:t>
      </w:r>
    </w:p>
    <w:p w:rsidR="00EA7BC4" w:rsidRDefault="00235877" w:rsidP="00EA7BC4">
      <w:pPr>
        <w:jc w:val="both"/>
        <w:rPr>
          <w:lang w:val="en-CA"/>
        </w:rPr>
      </w:pPr>
      <w:r>
        <w:rPr>
          <w:lang w:val="en-CA"/>
        </w:rPr>
        <w:t>Additionally to the listed above simplifications t</w:t>
      </w:r>
      <w:r w:rsidR="00EA7BC4">
        <w:rPr>
          <w:lang w:val="en-CA"/>
        </w:rPr>
        <w:t>he region based inter-layer cross-color filtering was proposed in [</w:t>
      </w:r>
      <w:r>
        <w:rPr>
          <w:lang w:val="en-CA"/>
        </w:rPr>
        <w:t>5</w:t>
      </w:r>
      <w:r w:rsidR="00EA7BC4">
        <w:rPr>
          <w:lang w:val="en-CA"/>
        </w:rPr>
        <w:t xml:space="preserve">]. </w:t>
      </w:r>
      <w:r w:rsidR="00C04F09">
        <w:rPr>
          <w:lang w:val="en-CA"/>
        </w:rPr>
        <w:t>Picture split into 2</w:t>
      </w:r>
      <w:r w:rsidR="00C04F09" w:rsidRPr="00235877">
        <w:rPr>
          <w:vertAlign w:val="superscript"/>
          <w:lang w:val="en-CA"/>
        </w:rPr>
        <w:t>p</w:t>
      </w:r>
      <w:r w:rsidR="00C04F09">
        <w:rPr>
          <w:lang w:val="en-CA"/>
        </w:rPr>
        <w:t xml:space="preserve"> equal</w:t>
      </w:r>
      <w:r w:rsidR="00EA1D72">
        <w:rPr>
          <w:lang w:val="en-CA"/>
        </w:rPr>
        <w:t>-size</w:t>
      </w:r>
      <w:r w:rsidR="00C04F09">
        <w:rPr>
          <w:lang w:val="en-CA"/>
        </w:rPr>
        <w:t xml:space="preserve"> rectangular regions is allowed for better parameters adaptation. </w:t>
      </w:r>
      <w:r w:rsidR="00EA7BC4">
        <w:rPr>
          <w:lang w:val="en-CA"/>
        </w:rPr>
        <w:t xml:space="preserve">For each region of a chroma component, one set of filter parameters is </w:t>
      </w:r>
      <w:r w:rsidR="00C04F09">
        <w:rPr>
          <w:lang w:val="en-CA"/>
        </w:rPr>
        <w:t>signalled</w:t>
      </w:r>
      <w:r w:rsidR="00EA7BC4">
        <w:rPr>
          <w:lang w:val="en-CA"/>
        </w:rPr>
        <w:t>. The region partitioning is adaptively determined by the encoder.</w:t>
      </w:r>
      <w:r w:rsidR="00C04F09">
        <w:rPr>
          <w:lang w:val="en-CA"/>
        </w:rPr>
        <w:t xml:space="preserve"> Region based adaptation doubles compression gain of cross-color inter-layer filter.</w:t>
      </w:r>
    </w:p>
    <w:p w:rsidR="00C04F09" w:rsidRPr="00466C6A" w:rsidRDefault="00C04F09" w:rsidP="00EA7BC4">
      <w:pPr>
        <w:jc w:val="both"/>
        <w:rPr>
          <w:lang w:val="en-CA"/>
        </w:rPr>
      </w:pPr>
      <w:r>
        <w:rPr>
          <w:lang w:val="en-CA"/>
        </w:rPr>
        <w:lastRenderedPageBreak/>
        <w:t>The tool proposed and described in detail in [</w:t>
      </w:r>
      <w:r w:rsidR="00235877">
        <w:rPr>
          <w:lang w:val="en-CA"/>
        </w:rPr>
        <w:t>5</w:t>
      </w:r>
      <w:r>
        <w:rPr>
          <w:lang w:val="en-CA"/>
        </w:rPr>
        <w:t>] was tested in this contribution on top of SHM3.0.1 s/w.</w:t>
      </w:r>
    </w:p>
    <w:p w:rsidR="00B4436C" w:rsidRPr="00B4436C" w:rsidRDefault="00B4436C" w:rsidP="00B4436C">
      <w:pPr>
        <w:pStyle w:val="Heading1"/>
        <w:ind w:left="360" w:hanging="360"/>
        <w:rPr>
          <w:lang w:val="en-CA"/>
        </w:rPr>
      </w:pPr>
      <w:r>
        <w:rPr>
          <w:lang w:val="en-CA"/>
        </w:rPr>
        <w:t>Test results</w:t>
      </w:r>
    </w:p>
    <w:p w:rsidR="00235877" w:rsidRDefault="00235877" w:rsidP="00235877">
      <w:pPr>
        <w:jc w:val="both"/>
        <w:rPr>
          <w:lang w:val="en-CA"/>
        </w:rPr>
      </w:pPr>
      <w:r>
        <w:rPr>
          <w:lang w:val="en-CA"/>
        </w:rPr>
        <w:t>In this section, the proposed method is experimentally verified under SHVC common test conditions. Performance test results are summarized in Table 1.</w:t>
      </w:r>
      <w:r w:rsidR="00F263C2">
        <w:rPr>
          <w:lang w:val="en-CA"/>
        </w:rPr>
        <w:t xml:space="preserve"> </w:t>
      </w:r>
      <w:r w:rsidR="00F263C2">
        <w:rPr>
          <w:szCs w:val="22"/>
          <w:lang w:val="en-CA"/>
        </w:rPr>
        <w:t>In average 0</w:t>
      </w:r>
      <w:r w:rsidR="00EA1D72">
        <w:rPr>
          <w:szCs w:val="22"/>
          <w:lang w:val="en-CA"/>
        </w:rPr>
        <w:t>.</w:t>
      </w:r>
      <w:r w:rsidR="00F263C2">
        <w:rPr>
          <w:szCs w:val="22"/>
          <w:lang w:val="en-CA"/>
        </w:rPr>
        <w:t>7</w:t>
      </w:r>
      <w:r w:rsidR="00EA1D72">
        <w:rPr>
          <w:szCs w:val="22"/>
          <w:lang w:val="en-CA"/>
        </w:rPr>
        <w:t>%</w:t>
      </w:r>
      <w:r w:rsidR="00F263C2">
        <w:rPr>
          <w:szCs w:val="22"/>
          <w:lang w:val="en-CA"/>
        </w:rPr>
        <w:t>(Y)/ 11</w:t>
      </w:r>
      <w:r w:rsidR="00EA1D72">
        <w:rPr>
          <w:szCs w:val="22"/>
          <w:lang w:val="en-CA"/>
        </w:rPr>
        <w:t>.</w:t>
      </w:r>
      <w:r w:rsidR="00F263C2">
        <w:rPr>
          <w:szCs w:val="22"/>
          <w:lang w:val="en-CA"/>
        </w:rPr>
        <w:t>3% (U) /20</w:t>
      </w:r>
      <w:r w:rsidR="00EA1D72">
        <w:rPr>
          <w:szCs w:val="22"/>
          <w:lang w:val="en-CA"/>
        </w:rPr>
        <w:t>.</w:t>
      </w:r>
      <w:r w:rsidR="00F263C2">
        <w:rPr>
          <w:szCs w:val="22"/>
          <w:lang w:val="en-CA"/>
        </w:rPr>
        <w:t>9%(V) and 0</w:t>
      </w:r>
      <w:r w:rsidR="00EA1D72">
        <w:rPr>
          <w:szCs w:val="22"/>
          <w:lang w:val="en-CA"/>
        </w:rPr>
        <w:t>.</w:t>
      </w:r>
      <w:r w:rsidR="00F263C2">
        <w:rPr>
          <w:szCs w:val="22"/>
          <w:lang w:val="en-CA"/>
        </w:rPr>
        <w:t>5</w:t>
      </w:r>
      <w:r w:rsidR="00EA1D72">
        <w:rPr>
          <w:szCs w:val="22"/>
          <w:lang w:val="en-CA"/>
        </w:rPr>
        <w:t>%</w:t>
      </w:r>
      <w:r w:rsidR="00F263C2">
        <w:rPr>
          <w:szCs w:val="22"/>
          <w:lang w:val="en-CA"/>
        </w:rPr>
        <w:t>(Y)/ 10</w:t>
      </w:r>
      <w:r w:rsidR="00EA1D72">
        <w:rPr>
          <w:szCs w:val="22"/>
          <w:lang w:val="en-CA"/>
        </w:rPr>
        <w:t>.</w:t>
      </w:r>
      <w:r w:rsidR="00F263C2">
        <w:rPr>
          <w:szCs w:val="22"/>
          <w:lang w:val="en-CA"/>
        </w:rPr>
        <w:t>0% (U) / 18</w:t>
      </w:r>
      <w:r w:rsidR="00EA1D72">
        <w:rPr>
          <w:szCs w:val="22"/>
          <w:lang w:val="en-CA"/>
        </w:rPr>
        <w:t>.</w:t>
      </w:r>
      <w:r w:rsidR="00F263C2">
        <w:rPr>
          <w:szCs w:val="22"/>
          <w:lang w:val="en-CA"/>
        </w:rPr>
        <w:t>8%(V) BD-rate gain was achieved in spatial and SNR scalability tests correspondently. It needs to be mentioned that tool is applied for chroma only while some luma gain is observed</w:t>
      </w:r>
      <w:r w:rsidR="00EA1D72">
        <w:rPr>
          <w:szCs w:val="22"/>
          <w:lang w:val="en-CA"/>
        </w:rPr>
        <w:t xml:space="preserve"> due to the bits saving to code chroma component</w:t>
      </w:r>
      <w:r w:rsidR="00F263C2">
        <w:rPr>
          <w:szCs w:val="22"/>
          <w:lang w:val="en-CA"/>
        </w:rPr>
        <w:t>.</w:t>
      </w:r>
    </w:p>
    <w:p w:rsidR="00B4436C" w:rsidRDefault="00B4436C" w:rsidP="009234A5">
      <w:pPr>
        <w:jc w:val="both"/>
        <w:rPr>
          <w:szCs w:val="22"/>
          <w:lang w:val="en-CA"/>
        </w:rPr>
      </w:pPr>
      <w:r w:rsidRPr="00012E35">
        <w:rPr>
          <w:b/>
          <w:szCs w:val="22"/>
          <w:lang w:val="en-CA"/>
        </w:rPr>
        <w:t>Table 1.</w:t>
      </w:r>
      <w:r>
        <w:rPr>
          <w:szCs w:val="22"/>
          <w:lang w:val="en-CA"/>
        </w:rPr>
        <w:t xml:space="preserve"> Performance test results for </w:t>
      </w:r>
      <w:r w:rsidR="00235877">
        <w:rPr>
          <w:szCs w:val="22"/>
          <w:lang w:val="en-CA"/>
        </w:rPr>
        <w:t>region based cross-color inter-layer filter</w:t>
      </w:r>
      <w:r>
        <w:rPr>
          <w:szCs w:val="22"/>
          <w:lang w:val="en-CA"/>
        </w:rPr>
        <w:t>.</w:t>
      </w:r>
    </w:p>
    <w:tbl>
      <w:tblPr>
        <w:tblW w:w="9900" w:type="dxa"/>
        <w:tblInd w:w="108" w:type="dxa"/>
        <w:tblLook w:val="04A0" w:firstRow="1" w:lastRow="0" w:firstColumn="1" w:lastColumn="0" w:noHBand="0" w:noVBand="1"/>
      </w:tblPr>
      <w:tblGrid>
        <w:gridCol w:w="2600"/>
        <w:gridCol w:w="760"/>
        <w:gridCol w:w="833"/>
        <w:gridCol w:w="847"/>
        <w:gridCol w:w="741"/>
        <w:gridCol w:w="812"/>
        <w:gridCol w:w="827"/>
        <w:gridCol w:w="900"/>
        <w:gridCol w:w="820"/>
        <w:gridCol w:w="760"/>
      </w:tblGrid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24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  <w:t>AI HEVC 2x</w:t>
            </w:r>
          </w:p>
        </w:tc>
        <w:tc>
          <w:tcPr>
            <w:tcW w:w="23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  <w:t>AI HEVC 1.5x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</w:pP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Y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U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V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Y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U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V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Class 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-2,0%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-14,9%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-18,0%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Class B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-1,5%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-10,2%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-21,9%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-1,1%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-10,6%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-23,2%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  <w:t>Overall (Test vs Ref)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-1,6%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-11,5%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-20,8%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-1,1%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-10,6%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-23,2%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b/>
                <w:bCs/>
                <w:sz w:val="16"/>
                <w:szCs w:val="16"/>
                <w:lang w:eastAsia="ko-KR"/>
              </w:rPr>
              <w:t>Overall (Test vs single layer)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10,9%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1,9%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-8,0%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9,3%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-1,5%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-14,1%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b/>
                <w:bCs/>
                <w:sz w:val="16"/>
                <w:szCs w:val="16"/>
                <w:lang w:eastAsia="ko-KR"/>
              </w:rPr>
              <w:t>Overall (Ref vs single layer)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12,8%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14,9%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14,6%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10,5%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9,8%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9,3%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b/>
                <w:bCs/>
                <w:color w:val="7F7F7F"/>
                <w:sz w:val="16"/>
                <w:szCs w:val="16"/>
                <w:lang w:eastAsia="ko-KR"/>
              </w:rPr>
              <w:t>EL only (Test vs Ref)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-2,9%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-13,6%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-23,1%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-3,1%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-14,6%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-28,6%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Enc Time[%]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101,6%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95,9%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Dec Time[%]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104,7%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100,4%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Enc Mem[%]</w:t>
            </w:r>
          </w:p>
        </w:tc>
        <w:tc>
          <w:tcPr>
            <w:tcW w:w="24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100,1%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100,1%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BL Match</w:t>
            </w:r>
          </w:p>
        </w:tc>
        <w:tc>
          <w:tcPr>
            <w:tcW w:w="24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Matched</w:t>
            </w:r>
          </w:p>
        </w:tc>
        <w:tc>
          <w:tcPr>
            <w:tcW w:w="23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Matched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24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  <w:t>RA HEVC 2x</w:t>
            </w:r>
          </w:p>
        </w:tc>
        <w:tc>
          <w:tcPr>
            <w:tcW w:w="23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  <w:t>RA HEVC 1.5x</w:t>
            </w:r>
          </w:p>
        </w:tc>
        <w:tc>
          <w:tcPr>
            <w:tcW w:w="24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  <w:t>RA HEVC SNR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Y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U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V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Y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U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V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Y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V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Class 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-1,0%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-21,0%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-22,0%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-0,7%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-14,1%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-17,8%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Class B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-0,7%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-12,1%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-23,3%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-0,4%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-12,8%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-24,8%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-0,5%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-11,1%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-22,6%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  <w:t>Overall (Test vs Ref)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-0,8%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-14,6%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-23,0%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-0,4%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-12,8%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-24,8%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-0,6%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-12,0%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-21,3%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b/>
                <w:bCs/>
                <w:sz w:val="16"/>
                <w:szCs w:val="16"/>
                <w:lang w:eastAsia="ko-KR"/>
              </w:rPr>
              <w:t>Overall (Test vs single layer)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18,1%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13,2%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2,5%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15,7%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12,6%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-1,4%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13,7%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16,2%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6,7%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b/>
                <w:bCs/>
                <w:sz w:val="16"/>
                <w:szCs w:val="16"/>
                <w:lang w:eastAsia="ko-KR"/>
              </w:rPr>
              <w:t>Overall (Ref vs single layer)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19,0%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33,1%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31,8%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16,2%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28,9%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29,2%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14,4%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32,1%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34,2%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b/>
                <w:bCs/>
                <w:color w:val="7F7F7F"/>
                <w:sz w:val="16"/>
                <w:szCs w:val="16"/>
                <w:lang w:eastAsia="ko-KR"/>
              </w:rPr>
              <w:t>EL only (Test vs Ref)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-1,3%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-15,8%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-24,3%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-1,0%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-14,7%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-27,4%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-1,0%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-13,3%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-22,9%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Enc Time[%]</w:t>
            </w:r>
          </w:p>
        </w:tc>
        <w:tc>
          <w:tcPr>
            <w:tcW w:w="24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107,3%</w:t>
            </w:r>
          </w:p>
        </w:tc>
        <w:tc>
          <w:tcPr>
            <w:tcW w:w="23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107,0%</w:t>
            </w:r>
          </w:p>
        </w:tc>
        <w:tc>
          <w:tcPr>
            <w:tcW w:w="24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107,0%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Dec Time[%]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117,0%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115,7%</w:t>
            </w:r>
          </w:p>
        </w:tc>
        <w:tc>
          <w:tcPr>
            <w:tcW w:w="24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116,3%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Enc Mem[%]</w:t>
            </w:r>
          </w:p>
        </w:tc>
        <w:tc>
          <w:tcPr>
            <w:tcW w:w="24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100,1%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100,1%</w:t>
            </w:r>
          </w:p>
        </w:tc>
        <w:tc>
          <w:tcPr>
            <w:tcW w:w="24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107,9%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BL Match</w:t>
            </w:r>
          </w:p>
        </w:tc>
        <w:tc>
          <w:tcPr>
            <w:tcW w:w="24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Matched</w:t>
            </w:r>
          </w:p>
        </w:tc>
        <w:tc>
          <w:tcPr>
            <w:tcW w:w="23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Matched</w:t>
            </w:r>
          </w:p>
        </w:tc>
        <w:tc>
          <w:tcPr>
            <w:tcW w:w="24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Matched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24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  <w:t>LD-B HEVC 2x</w:t>
            </w:r>
          </w:p>
        </w:tc>
        <w:tc>
          <w:tcPr>
            <w:tcW w:w="23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  <w:t>LD-B HEVC 1.5x</w:t>
            </w:r>
          </w:p>
        </w:tc>
        <w:tc>
          <w:tcPr>
            <w:tcW w:w="24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  <w:t>LD-B HEVC SNR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Y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U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V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Y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U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V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Y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V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Class 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-0,5%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-18,6%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-19,0%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-0,5%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-13,1%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-17,1%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Class B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-0,3%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-7,8%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-15,9%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-0,2%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-10,0%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-21,8%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-0,3%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-7,9%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-18,9%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  <w:t>Overall (Test vs Ref)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-0,4%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-10,9%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-16,8%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-0,2%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-10,0%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-21,8%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-0,4%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-9,4%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-18,4%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b/>
                <w:bCs/>
                <w:sz w:val="16"/>
                <w:szCs w:val="16"/>
                <w:lang w:eastAsia="ko-KR"/>
              </w:rPr>
              <w:t>Overall (Test vs single layer)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27,8%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22,9%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16,3%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24,5%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19,8%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7,0%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23,8%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21,8%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13,8%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b/>
                <w:bCs/>
                <w:sz w:val="16"/>
                <w:szCs w:val="16"/>
                <w:lang w:eastAsia="ko-KR"/>
              </w:rPr>
              <w:t>Overall (Ref vs single layer)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28,3%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38,9%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39,7%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24,8%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33,2%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36,0%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24,3%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34,7%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39,5%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b/>
                <w:bCs/>
                <w:color w:val="7F7F7F"/>
                <w:sz w:val="16"/>
                <w:szCs w:val="16"/>
                <w:lang w:eastAsia="ko-KR"/>
              </w:rPr>
              <w:t>EL only (Test vs Ref)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-0,6%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-11,4%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-17,2%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-0,5%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-11,0%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-22,9%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-0,6%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-10,2%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-19,3%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Enc Time[%]</w:t>
            </w:r>
          </w:p>
        </w:tc>
        <w:tc>
          <w:tcPr>
            <w:tcW w:w="24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102,7%</w:t>
            </w:r>
          </w:p>
        </w:tc>
        <w:tc>
          <w:tcPr>
            <w:tcW w:w="23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103,8%</w:t>
            </w:r>
          </w:p>
        </w:tc>
        <w:tc>
          <w:tcPr>
            <w:tcW w:w="24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102,9%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Dec Time[%]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112,9%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111,9%</w:t>
            </w:r>
          </w:p>
        </w:tc>
        <w:tc>
          <w:tcPr>
            <w:tcW w:w="24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112,5%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Enc Mem[%]</w:t>
            </w:r>
          </w:p>
        </w:tc>
        <w:tc>
          <w:tcPr>
            <w:tcW w:w="24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100,1%</w:t>
            </w:r>
          </w:p>
        </w:tc>
        <w:tc>
          <w:tcPr>
            <w:tcW w:w="23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100,1%</w:t>
            </w:r>
          </w:p>
        </w:tc>
        <w:tc>
          <w:tcPr>
            <w:tcW w:w="24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107,9%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BL Match</w:t>
            </w:r>
          </w:p>
        </w:tc>
        <w:tc>
          <w:tcPr>
            <w:tcW w:w="24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Matched</w:t>
            </w:r>
          </w:p>
        </w:tc>
        <w:tc>
          <w:tcPr>
            <w:tcW w:w="23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Matched</w:t>
            </w:r>
          </w:p>
        </w:tc>
        <w:tc>
          <w:tcPr>
            <w:tcW w:w="24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Matched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</w:tr>
      <w:tr w:rsidR="00235877" w:rsidRPr="00235877" w:rsidTr="00235877">
        <w:trPr>
          <w:trHeight w:val="330"/>
        </w:trPr>
        <w:tc>
          <w:tcPr>
            <w:tcW w:w="99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  <w:t>Optional Tests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24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  <w:t>LD-P HEVC 2x</w:t>
            </w:r>
          </w:p>
        </w:tc>
        <w:tc>
          <w:tcPr>
            <w:tcW w:w="23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  <w:t>LD-P HEVC 1.5x</w:t>
            </w:r>
          </w:p>
        </w:tc>
        <w:tc>
          <w:tcPr>
            <w:tcW w:w="24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  <w:t>LD-P HEVC SNR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Y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U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V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Y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U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V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Y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V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Class A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-0,5%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-17,6%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-18,0%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-0,4%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-11,9%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-15,6%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lastRenderedPageBreak/>
              <w:t>Class B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-0,3%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-7,3%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-15,0%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-0,3%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-9,4%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-20,8%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-0,3%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-7,5%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-17,4%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ko-KR"/>
              </w:rPr>
              <w:t>Overall (Test vs Ref)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-0,4%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-10,2%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-15,9%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-0,3%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-9,4%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-20,8%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-0,4%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-8,8%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-16,9%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b/>
                <w:bCs/>
                <w:sz w:val="16"/>
                <w:szCs w:val="16"/>
                <w:lang w:eastAsia="ko-KR"/>
              </w:rPr>
              <w:t>Overall (Test vs single layer)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26,0%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23,1%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16,8%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22,5%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20,3%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7,9%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23,0%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22,5%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15,5%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b/>
                <w:bCs/>
                <w:sz w:val="16"/>
                <w:szCs w:val="16"/>
                <w:lang w:eastAsia="ko-KR"/>
              </w:rPr>
              <w:t>Overall (Ref vs single layer)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26,5%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37,9%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38,9%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22,8%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32,8%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35,6%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23,4%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34,6%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sz w:val="16"/>
                <w:szCs w:val="16"/>
                <w:lang w:eastAsia="ko-KR"/>
              </w:rPr>
              <w:t>39,3%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b/>
                <w:bCs/>
                <w:color w:val="7F7F7F"/>
                <w:sz w:val="16"/>
                <w:szCs w:val="16"/>
                <w:lang w:eastAsia="ko-KR"/>
              </w:rPr>
              <w:t>EL only (Test vs Ref)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-0,6%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-10,8%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-16,3%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-0,5%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-10,4%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-22,1%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-0,6%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-9,5%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7F7F7F"/>
                <w:sz w:val="16"/>
                <w:szCs w:val="16"/>
                <w:lang w:eastAsia="ko-KR"/>
              </w:rPr>
              <w:t>-17,9%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Enc Time[%]</w:t>
            </w:r>
          </w:p>
        </w:tc>
        <w:tc>
          <w:tcPr>
            <w:tcW w:w="24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100,5%</w:t>
            </w:r>
          </w:p>
        </w:tc>
        <w:tc>
          <w:tcPr>
            <w:tcW w:w="23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103,0%</w:t>
            </w:r>
          </w:p>
        </w:tc>
        <w:tc>
          <w:tcPr>
            <w:tcW w:w="24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98,5%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Dec Time[%]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111,8%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112,7%</w:t>
            </w:r>
          </w:p>
        </w:tc>
        <w:tc>
          <w:tcPr>
            <w:tcW w:w="24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109,4%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Enc Mem[%]</w:t>
            </w:r>
          </w:p>
        </w:tc>
        <w:tc>
          <w:tcPr>
            <w:tcW w:w="24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100,1%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100,1%</w:t>
            </w:r>
          </w:p>
        </w:tc>
        <w:tc>
          <w:tcPr>
            <w:tcW w:w="24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107,9%</w:t>
            </w:r>
          </w:p>
        </w:tc>
      </w:tr>
      <w:tr w:rsidR="00235877" w:rsidRPr="00235877" w:rsidTr="00235877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BL Match</w:t>
            </w:r>
          </w:p>
        </w:tc>
        <w:tc>
          <w:tcPr>
            <w:tcW w:w="24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Matched</w:t>
            </w:r>
          </w:p>
        </w:tc>
        <w:tc>
          <w:tcPr>
            <w:tcW w:w="23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Matched</w:t>
            </w:r>
          </w:p>
        </w:tc>
        <w:tc>
          <w:tcPr>
            <w:tcW w:w="24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5877" w:rsidRPr="00235877" w:rsidRDefault="00235877" w:rsidP="0023587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  <w:r w:rsidRPr="00235877"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  <w:t>Matched</w:t>
            </w:r>
          </w:p>
        </w:tc>
      </w:tr>
    </w:tbl>
    <w:p w:rsidR="00F263C2" w:rsidRDefault="000D0A69" w:rsidP="00F263C2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Complexity assessment was performed using AhG17 materials. </w:t>
      </w:r>
      <w:r w:rsidR="00B507D1">
        <w:rPr>
          <w:szCs w:val="22"/>
          <w:lang w:val="en-CA"/>
        </w:rPr>
        <w:t>Memory access in t</w:t>
      </w:r>
      <w:r>
        <w:rPr>
          <w:szCs w:val="22"/>
          <w:lang w:val="en-CA"/>
        </w:rPr>
        <w:t xml:space="preserve">he worst case </w:t>
      </w:r>
      <w:r w:rsidR="00B507D1">
        <w:rPr>
          <w:szCs w:val="22"/>
          <w:lang w:val="en-CA"/>
        </w:rPr>
        <w:t xml:space="preserve">for tested variant of re-sampling filter is identical to anchor. </w:t>
      </w:r>
      <w:r w:rsidR="00F263C2">
        <w:rPr>
          <w:szCs w:val="22"/>
          <w:lang w:val="en-CA"/>
        </w:rPr>
        <w:t>Average memory access compare to anchor is 100% for spatial and 101% for SNR scalability. Number of multiplication s 2-5% higher for motion compensation test scenario and 17-18% higher in all-intra test. Results of complexity assessment are presented in Table 2.</w:t>
      </w:r>
    </w:p>
    <w:p w:rsidR="00F263C2" w:rsidRDefault="00F263C2" w:rsidP="00F263C2">
      <w:pPr>
        <w:jc w:val="both"/>
        <w:rPr>
          <w:lang w:val="en-CA"/>
        </w:rPr>
      </w:pPr>
    </w:p>
    <w:p w:rsidR="00B507D1" w:rsidRDefault="00B665F7" w:rsidP="00F263C2">
      <w:pPr>
        <w:jc w:val="both"/>
        <w:rPr>
          <w:szCs w:val="22"/>
          <w:lang w:val="en-CA"/>
        </w:rPr>
      </w:pPr>
      <w:r w:rsidRPr="0092569C">
        <w:rPr>
          <w:b/>
          <w:szCs w:val="22"/>
          <w:lang w:val="en-CA"/>
        </w:rPr>
        <w:t xml:space="preserve">Table </w:t>
      </w:r>
      <w:r w:rsidR="00F263C2">
        <w:rPr>
          <w:b/>
          <w:szCs w:val="22"/>
          <w:lang w:val="en-CA"/>
        </w:rPr>
        <w:t>2</w:t>
      </w:r>
      <w:r w:rsidRPr="0092569C">
        <w:rPr>
          <w:b/>
          <w:szCs w:val="22"/>
          <w:lang w:val="en-CA"/>
        </w:rPr>
        <w:t>.</w:t>
      </w:r>
      <w:r>
        <w:rPr>
          <w:szCs w:val="22"/>
          <w:lang w:val="en-CA"/>
        </w:rPr>
        <w:t xml:space="preserve"> Average memory access compare to anchor</w:t>
      </w:r>
    </w:p>
    <w:tbl>
      <w:tblPr>
        <w:tblW w:w="8876" w:type="dxa"/>
        <w:tblInd w:w="108" w:type="dxa"/>
        <w:tblLook w:val="04A0" w:firstRow="1" w:lastRow="0" w:firstColumn="1" w:lastColumn="0" w:noHBand="0" w:noVBand="1"/>
      </w:tblPr>
      <w:tblGrid>
        <w:gridCol w:w="1044"/>
        <w:gridCol w:w="669"/>
        <w:gridCol w:w="709"/>
        <w:gridCol w:w="709"/>
        <w:gridCol w:w="721"/>
        <w:gridCol w:w="669"/>
        <w:gridCol w:w="709"/>
        <w:gridCol w:w="709"/>
        <w:gridCol w:w="721"/>
        <w:gridCol w:w="669"/>
        <w:gridCol w:w="709"/>
        <w:gridCol w:w="709"/>
        <w:gridCol w:w="721"/>
      </w:tblGrid>
      <w:tr w:rsidR="00F263C2" w:rsidRPr="00F263C2" w:rsidTr="00F263C2">
        <w:trPr>
          <w:trHeight w:val="33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202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AI HEVC 2x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194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AI HEVC 1,5x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</w:tr>
      <w:tr w:rsidR="00F263C2" w:rsidRPr="00F263C2" w:rsidTr="00F263C2">
        <w:trPr>
          <w:trHeight w:val="33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Pure</w:t>
            </w:r>
          </w:p>
        </w:tc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DDR2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DDR3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Mults</w:t>
            </w:r>
          </w:p>
        </w:tc>
        <w:tc>
          <w:tcPr>
            <w:tcW w:w="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Pure</w:t>
            </w:r>
          </w:p>
        </w:tc>
        <w:tc>
          <w:tcPr>
            <w:tcW w:w="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DDR2</w:t>
            </w:r>
          </w:p>
        </w:tc>
        <w:tc>
          <w:tcPr>
            <w:tcW w:w="6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DDR3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Mults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</w:tr>
      <w:tr w:rsidR="00F263C2" w:rsidRPr="00F263C2" w:rsidTr="00F263C2">
        <w:trPr>
          <w:trHeight w:val="315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99%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99%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117%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</w:tr>
      <w:tr w:rsidR="00F263C2" w:rsidRPr="00F263C2" w:rsidTr="00F263C2">
        <w:trPr>
          <w:trHeight w:val="330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102%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119%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103%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117%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</w:tr>
      <w:tr w:rsidR="00F263C2" w:rsidRPr="00F263C2" w:rsidTr="00F263C2">
        <w:trPr>
          <w:trHeight w:val="33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Overall </w:t>
            </w:r>
          </w:p>
        </w:tc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118%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103%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117%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</w:tr>
      <w:tr w:rsidR="00F263C2" w:rsidRPr="00F263C2" w:rsidTr="00F263C2">
        <w:trPr>
          <w:trHeight w:val="33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</w:tr>
      <w:tr w:rsidR="00F263C2" w:rsidRPr="00F263C2" w:rsidTr="00F263C2">
        <w:trPr>
          <w:trHeight w:val="33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202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 HEVC 2x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194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 HEVC 1.5x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191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 HEVC SNR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 </w:t>
            </w:r>
          </w:p>
        </w:tc>
      </w:tr>
      <w:tr w:rsidR="00F263C2" w:rsidRPr="00F263C2" w:rsidTr="00F263C2">
        <w:trPr>
          <w:trHeight w:val="33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Pure</w:t>
            </w:r>
          </w:p>
        </w:tc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DDR2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DDR3</w:t>
            </w:r>
          </w:p>
        </w:tc>
        <w:tc>
          <w:tcPr>
            <w:tcW w:w="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Mults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Pure</w:t>
            </w:r>
          </w:p>
        </w:tc>
        <w:tc>
          <w:tcPr>
            <w:tcW w:w="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DDR2</w:t>
            </w:r>
          </w:p>
        </w:tc>
        <w:tc>
          <w:tcPr>
            <w:tcW w:w="6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DDR3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Mults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Pure</w:t>
            </w:r>
          </w:p>
        </w:tc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DDR2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DDR3</w:t>
            </w:r>
          </w:p>
        </w:tc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Mults</w:t>
            </w:r>
          </w:p>
        </w:tc>
      </w:tr>
      <w:tr w:rsidR="00F263C2" w:rsidRPr="00F263C2" w:rsidTr="00F263C2">
        <w:trPr>
          <w:trHeight w:val="315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103%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6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103%</w:t>
            </w:r>
          </w:p>
        </w:tc>
      </w:tr>
      <w:tr w:rsidR="00F263C2" w:rsidRPr="00F263C2" w:rsidTr="00F263C2">
        <w:trPr>
          <w:trHeight w:val="330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102%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103%</w:t>
            </w:r>
          </w:p>
        </w:tc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102%</w:t>
            </w:r>
          </w:p>
        </w:tc>
      </w:tr>
      <w:tr w:rsidR="00F263C2" w:rsidRPr="00F263C2" w:rsidTr="00F263C2">
        <w:trPr>
          <w:trHeight w:val="33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Overall </w:t>
            </w:r>
          </w:p>
        </w:tc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103%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103%</w:t>
            </w:r>
          </w:p>
        </w:tc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102%</w:t>
            </w:r>
          </w:p>
        </w:tc>
      </w:tr>
      <w:tr w:rsidR="00F263C2" w:rsidRPr="00F263C2" w:rsidTr="00F263C2">
        <w:trPr>
          <w:trHeight w:val="33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</w:tr>
      <w:tr w:rsidR="00F263C2" w:rsidRPr="00F263C2" w:rsidTr="00F263C2">
        <w:trPr>
          <w:trHeight w:val="33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202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LD-P HEVC 2x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194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LD-P HEVC 1.5x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191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LD-P HEVC SNR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 </w:t>
            </w:r>
          </w:p>
        </w:tc>
      </w:tr>
      <w:tr w:rsidR="00F263C2" w:rsidRPr="00F263C2" w:rsidTr="00F263C2">
        <w:trPr>
          <w:trHeight w:val="33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Pure</w:t>
            </w:r>
          </w:p>
        </w:tc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DDR2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DDR3</w:t>
            </w:r>
          </w:p>
        </w:tc>
        <w:tc>
          <w:tcPr>
            <w:tcW w:w="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Mults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Pure</w:t>
            </w:r>
          </w:p>
        </w:tc>
        <w:tc>
          <w:tcPr>
            <w:tcW w:w="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DDR2</w:t>
            </w:r>
          </w:p>
        </w:tc>
        <w:tc>
          <w:tcPr>
            <w:tcW w:w="6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DDR3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Mults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Pure</w:t>
            </w:r>
          </w:p>
        </w:tc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DDR2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DDR3</w:t>
            </w:r>
          </w:p>
        </w:tc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Mults</w:t>
            </w:r>
          </w:p>
        </w:tc>
      </w:tr>
      <w:tr w:rsidR="00F263C2" w:rsidRPr="00F263C2" w:rsidTr="00F263C2">
        <w:trPr>
          <w:trHeight w:val="315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105%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6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104%</w:t>
            </w:r>
          </w:p>
        </w:tc>
      </w:tr>
      <w:tr w:rsidR="00F263C2" w:rsidRPr="00F263C2" w:rsidTr="00F263C2">
        <w:trPr>
          <w:trHeight w:val="330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103%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105%</w:t>
            </w:r>
          </w:p>
        </w:tc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103%</w:t>
            </w:r>
          </w:p>
        </w:tc>
      </w:tr>
      <w:tr w:rsidR="00F263C2" w:rsidRPr="00F263C2" w:rsidTr="00F263C2">
        <w:trPr>
          <w:trHeight w:val="33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Overall </w:t>
            </w:r>
          </w:p>
        </w:tc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104%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105%</w:t>
            </w:r>
          </w:p>
        </w:tc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104%</w:t>
            </w:r>
          </w:p>
        </w:tc>
      </w:tr>
      <w:tr w:rsidR="00F263C2" w:rsidRPr="00F263C2" w:rsidTr="00F263C2">
        <w:trPr>
          <w:trHeight w:val="33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</w:tr>
      <w:tr w:rsidR="00F263C2" w:rsidRPr="00F263C2" w:rsidTr="00F263C2">
        <w:trPr>
          <w:trHeight w:val="33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202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LD_B HEVC 2x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194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LD-B HEVC 1.5x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191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LD-B HEVC SNR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 </w:t>
            </w:r>
          </w:p>
        </w:tc>
      </w:tr>
      <w:tr w:rsidR="00F263C2" w:rsidRPr="00F263C2" w:rsidTr="00F263C2">
        <w:trPr>
          <w:trHeight w:val="33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Pure</w:t>
            </w:r>
          </w:p>
        </w:tc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DDR2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DDR3</w:t>
            </w:r>
          </w:p>
        </w:tc>
        <w:tc>
          <w:tcPr>
            <w:tcW w:w="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Mults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Pure</w:t>
            </w:r>
          </w:p>
        </w:tc>
        <w:tc>
          <w:tcPr>
            <w:tcW w:w="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DDR2</w:t>
            </w:r>
          </w:p>
        </w:tc>
        <w:tc>
          <w:tcPr>
            <w:tcW w:w="6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DDR3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Mults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Pure</w:t>
            </w:r>
          </w:p>
        </w:tc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DDR2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DDR3</w:t>
            </w:r>
          </w:p>
        </w:tc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ko-KR"/>
              </w:rPr>
            </w:pPr>
            <w:r w:rsidRPr="00F263C2">
              <w:rPr>
                <w:rFonts w:ascii="Calibri" w:hAnsi="Calibri" w:cs="Calibri"/>
                <w:color w:val="000000"/>
                <w:szCs w:val="22"/>
                <w:lang w:eastAsia="ko-KR"/>
              </w:rPr>
              <w:t>Mults</w:t>
            </w:r>
          </w:p>
        </w:tc>
      </w:tr>
      <w:tr w:rsidR="00F263C2" w:rsidRPr="00F263C2" w:rsidTr="00F263C2">
        <w:trPr>
          <w:trHeight w:val="315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104%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6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103%</w:t>
            </w:r>
          </w:p>
        </w:tc>
      </w:tr>
      <w:tr w:rsidR="00F263C2" w:rsidRPr="00F263C2" w:rsidTr="00F263C2">
        <w:trPr>
          <w:trHeight w:val="330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103%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104%</w:t>
            </w:r>
          </w:p>
        </w:tc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102%</w:t>
            </w:r>
          </w:p>
        </w:tc>
      </w:tr>
      <w:tr w:rsidR="00F263C2" w:rsidRPr="00F263C2" w:rsidTr="00F263C2">
        <w:trPr>
          <w:trHeight w:val="33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Overall </w:t>
            </w:r>
          </w:p>
        </w:tc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104%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104%</w:t>
            </w:r>
          </w:p>
        </w:tc>
        <w:tc>
          <w:tcPr>
            <w:tcW w:w="6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noWrap/>
            <w:vAlign w:val="bottom"/>
            <w:hideMark/>
          </w:tcPr>
          <w:p w:rsidR="00F263C2" w:rsidRPr="00F263C2" w:rsidRDefault="00F263C2" w:rsidP="00F263C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F263C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103%</w:t>
            </w:r>
          </w:p>
        </w:tc>
      </w:tr>
    </w:tbl>
    <w:p w:rsidR="00FD3D2C" w:rsidRPr="00FD3D2C" w:rsidRDefault="00975A59" w:rsidP="00F263C2">
      <w:pPr>
        <w:jc w:val="both"/>
        <w:rPr>
          <w:color w:val="7030A0"/>
          <w:szCs w:val="22"/>
          <w:lang w:val="en-CA"/>
        </w:rPr>
      </w:pPr>
      <w:r w:rsidRPr="00FD3D2C">
        <w:rPr>
          <w:color w:val="7030A0"/>
          <w:szCs w:val="22"/>
          <w:lang w:val="en-CA"/>
        </w:rPr>
        <w:t xml:space="preserve">The estimation of memory access and multiplications number in the worst case was also the part on SCE3. </w:t>
      </w:r>
      <w:r w:rsidR="00FD3D2C" w:rsidRPr="00FD3D2C">
        <w:rPr>
          <w:color w:val="7030A0"/>
          <w:szCs w:val="22"/>
          <w:lang w:val="en-CA"/>
        </w:rPr>
        <w:t>Results of the worst case complexity analysis for proposed algorithm compare to anchor are shown in Table 3.</w:t>
      </w:r>
    </w:p>
    <w:p w:rsidR="004C4BAB" w:rsidRPr="00FD3D2C" w:rsidRDefault="00975A59" w:rsidP="00F263C2">
      <w:pPr>
        <w:jc w:val="both"/>
        <w:rPr>
          <w:color w:val="7030A0"/>
          <w:szCs w:val="22"/>
          <w:lang w:val="en-CA"/>
        </w:rPr>
      </w:pPr>
      <w:r w:rsidRPr="00FD3D2C">
        <w:rPr>
          <w:color w:val="7030A0"/>
          <w:szCs w:val="22"/>
          <w:lang w:val="en-CA"/>
        </w:rPr>
        <w:t xml:space="preserve">Even if proposed algorithm is included into the inter-layer processing both memory access and multiplications number of inter-layer texture prediction do not exceed complexity of motion compensation bi-prediction. So the worst case </w:t>
      </w:r>
      <w:r w:rsidR="004C4BAB" w:rsidRPr="00FD3D2C">
        <w:rPr>
          <w:color w:val="7030A0"/>
          <w:szCs w:val="22"/>
          <w:lang w:val="en-CA"/>
        </w:rPr>
        <w:t>SHVC</w:t>
      </w:r>
      <w:r w:rsidRPr="00FD3D2C">
        <w:rPr>
          <w:color w:val="7030A0"/>
          <w:szCs w:val="22"/>
          <w:lang w:val="en-CA"/>
        </w:rPr>
        <w:t xml:space="preserve"> </w:t>
      </w:r>
      <w:r w:rsidR="004C4BAB" w:rsidRPr="00FD3D2C">
        <w:rPr>
          <w:color w:val="7030A0"/>
          <w:szCs w:val="22"/>
          <w:lang w:val="en-CA"/>
        </w:rPr>
        <w:t>complexity would be the same even if this tool is added.</w:t>
      </w:r>
    </w:p>
    <w:p w:rsidR="00C60D0C" w:rsidRPr="00FD3D2C" w:rsidRDefault="00C60D0C" w:rsidP="00F263C2">
      <w:pPr>
        <w:jc w:val="both"/>
        <w:rPr>
          <w:color w:val="7030A0"/>
          <w:szCs w:val="22"/>
          <w:lang w:val="en-CA"/>
        </w:rPr>
      </w:pPr>
      <w:r w:rsidRPr="00FD3D2C">
        <w:rPr>
          <w:color w:val="7030A0"/>
          <w:szCs w:val="22"/>
          <w:lang w:val="en-CA"/>
        </w:rPr>
        <w:t xml:space="preserve">Proposed algorithm requires additional step for Chroma processing compare to SHM3.0 re-sampling. But Luma and Chroma are re-sampled independently. Amount of Chroma samples to process is 4 time smaller than Luma and re-sampling filter for Chroma is twice shorter compare to Luma. In terms of number of multiplication operations Chroma re-sampling is ~1/4 of Luma re-sampling (per 1 sample inter-layer texture prediction 7 mults are needed for  Chroma re-sampling vs 30 – for Luma). With proposed algorithm amount of operations for Luma is un-changed. The number of mults in Chroma inter-layer processing goes from 7 to 11 and still ~1/3 compare to operations in Luma re-sampling part. </w:t>
      </w:r>
      <w:r w:rsidR="00FD3D2C" w:rsidRPr="00FD3D2C">
        <w:rPr>
          <w:color w:val="7030A0"/>
          <w:szCs w:val="22"/>
          <w:lang w:val="en-CA"/>
        </w:rPr>
        <w:t>Based on these data we can conclude that with proper implementation adding proposed algorithm to SHVC design will not introduce additional latency in inter-layer processing part.</w:t>
      </w:r>
    </w:p>
    <w:p w:rsidR="004C4BAB" w:rsidRPr="00FD3D2C" w:rsidRDefault="004C4BAB" w:rsidP="00F263C2">
      <w:pPr>
        <w:jc w:val="both"/>
        <w:rPr>
          <w:color w:val="7030A0"/>
          <w:szCs w:val="22"/>
          <w:lang w:val="en-CA"/>
        </w:rPr>
      </w:pPr>
      <w:r w:rsidRPr="00FD3D2C">
        <w:rPr>
          <w:b/>
          <w:color w:val="7030A0"/>
          <w:szCs w:val="22"/>
          <w:lang w:val="en-CA"/>
        </w:rPr>
        <w:t>Table 3.</w:t>
      </w:r>
      <w:r w:rsidRPr="00FD3D2C">
        <w:rPr>
          <w:color w:val="7030A0"/>
          <w:szCs w:val="22"/>
          <w:lang w:val="en-CA"/>
        </w:rPr>
        <w:t xml:space="preserve"> Worst case complexity analysis</w:t>
      </w:r>
      <w:r w:rsidR="00C60D0C" w:rsidRPr="00FD3D2C">
        <w:rPr>
          <w:color w:val="7030A0"/>
          <w:szCs w:val="22"/>
          <w:lang w:val="en-CA"/>
        </w:rPr>
        <w:t xml:space="preserve"> (spatial scalability ×1,5).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4"/>
        <w:gridCol w:w="1064"/>
        <w:gridCol w:w="1064"/>
        <w:gridCol w:w="1064"/>
        <w:gridCol w:w="1064"/>
        <w:gridCol w:w="1064"/>
        <w:gridCol w:w="1064"/>
        <w:gridCol w:w="1064"/>
        <w:gridCol w:w="1064"/>
      </w:tblGrid>
      <w:tr w:rsidR="004C4BAB" w:rsidRPr="00282073" w:rsidTr="00282073">
        <w:tc>
          <w:tcPr>
            <w:tcW w:w="1064" w:type="dxa"/>
          </w:tcPr>
          <w:p w:rsidR="004C4BAB" w:rsidRPr="00282073" w:rsidRDefault="004C4BAB" w:rsidP="00282073">
            <w:pPr>
              <w:jc w:val="center"/>
              <w:rPr>
                <w:color w:val="7030A0"/>
                <w:szCs w:val="22"/>
                <w:lang w:val="en-CA"/>
              </w:rPr>
            </w:pPr>
          </w:p>
        </w:tc>
        <w:tc>
          <w:tcPr>
            <w:tcW w:w="4256" w:type="dxa"/>
            <w:gridSpan w:val="4"/>
          </w:tcPr>
          <w:p w:rsidR="004C4BAB" w:rsidRPr="00282073" w:rsidRDefault="004C4BAB" w:rsidP="00282073">
            <w:pPr>
              <w:jc w:val="center"/>
              <w:rPr>
                <w:color w:val="7030A0"/>
                <w:szCs w:val="22"/>
                <w:lang w:val="en-CA"/>
              </w:rPr>
            </w:pPr>
            <w:r w:rsidRPr="00282073">
              <w:rPr>
                <w:color w:val="7030A0"/>
                <w:szCs w:val="22"/>
                <w:lang w:val="en-CA"/>
              </w:rPr>
              <w:t>Memory access per sample prediction</w:t>
            </w:r>
          </w:p>
        </w:tc>
        <w:tc>
          <w:tcPr>
            <w:tcW w:w="4256" w:type="dxa"/>
            <w:gridSpan w:val="4"/>
          </w:tcPr>
          <w:p w:rsidR="004C4BAB" w:rsidRPr="00282073" w:rsidRDefault="004C4BAB" w:rsidP="00282073">
            <w:pPr>
              <w:jc w:val="center"/>
              <w:rPr>
                <w:color w:val="7030A0"/>
                <w:szCs w:val="22"/>
                <w:lang w:val="en-CA"/>
              </w:rPr>
            </w:pPr>
            <w:r w:rsidRPr="00282073">
              <w:rPr>
                <w:color w:val="7030A0"/>
                <w:szCs w:val="22"/>
                <w:lang w:val="en-CA"/>
              </w:rPr>
              <w:t>Multiplications per sample prediction</w:t>
            </w:r>
          </w:p>
        </w:tc>
      </w:tr>
      <w:tr w:rsidR="004C4BAB" w:rsidRPr="00282073" w:rsidTr="00282073">
        <w:tc>
          <w:tcPr>
            <w:tcW w:w="1064" w:type="dxa"/>
          </w:tcPr>
          <w:p w:rsidR="004C4BAB" w:rsidRPr="00282073" w:rsidRDefault="004C4BAB" w:rsidP="00282073">
            <w:pPr>
              <w:jc w:val="center"/>
              <w:rPr>
                <w:color w:val="7030A0"/>
                <w:szCs w:val="22"/>
                <w:lang w:val="en-CA"/>
              </w:rPr>
            </w:pPr>
          </w:p>
        </w:tc>
        <w:tc>
          <w:tcPr>
            <w:tcW w:w="2128" w:type="dxa"/>
            <w:gridSpan w:val="2"/>
          </w:tcPr>
          <w:p w:rsidR="004C4BAB" w:rsidRPr="00282073" w:rsidRDefault="004C4BAB" w:rsidP="00282073">
            <w:pPr>
              <w:jc w:val="center"/>
              <w:rPr>
                <w:color w:val="7030A0"/>
                <w:szCs w:val="22"/>
                <w:lang w:val="en-CA"/>
              </w:rPr>
            </w:pPr>
            <w:r w:rsidRPr="00282073">
              <w:rPr>
                <w:color w:val="7030A0"/>
                <w:szCs w:val="22"/>
                <w:lang w:val="en-CA"/>
              </w:rPr>
              <w:t>MC bi-pred</w:t>
            </w:r>
          </w:p>
        </w:tc>
        <w:tc>
          <w:tcPr>
            <w:tcW w:w="2128" w:type="dxa"/>
            <w:gridSpan w:val="2"/>
          </w:tcPr>
          <w:p w:rsidR="004C4BAB" w:rsidRPr="00282073" w:rsidRDefault="004C4BAB" w:rsidP="00282073">
            <w:pPr>
              <w:jc w:val="center"/>
              <w:rPr>
                <w:color w:val="7030A0"/>
                <w:szCs w:val="22"/>
                <w:lang w:val="en-CA"/>
              </w:rPr>
            </w:pPr>
            <w:r w:rsidRPr="00282073">
              <w:rPr>
                <w:color w:val="7030A0"/>
                <w:szCs w:val="22"/>
                <w:lang w:val="en-CA"/>
              </w:rPr>
              <w:t>Inter-layer process</w:t>
            </w:r>
          </w:p>
        </w:tc>
        <w:tc>
          <w:tcPr>
            <w:tcW w:w="2128" w:type="dxa"/>
            <w:gridSpan w:val="2"/>
          </w:tcPr>
          <w:p w:rsidR="004C4BAB" w:rsidRPr="00282073" w:rsidRDefault="004C4BAB" w:rsidP="00282073">
            <w:pPr>
              <w:jc w:val="center"/>
              <w:rPr>
                <w:color w:val="7030A0"/>
                <w:szCs w:val="22"/>
                <w:lang w:val="en-CA"/>
              </w:rPr>
            </w:pPr>
            <w:r w:rsidRPr="00282073">
              <w:rPr>
                <w:color w:val="7030A0"/>
                <w:szCs w:val="22"/>
                <w:lang w:val="en-CA"/>
              </w:rPr>
              <w:t>MC bi-pred</w:t>
            </w:r>
          </w:p>
        </w:tc>
        <w:tc>
          <w:tcPr>
            <w:tcW w:w="2128" w:type="dxa"/>
            <w:gridSpan w:val="2"/>
          </w:tcPr>
          <w:p w:rsidR="004C4BAB" w:rsidRPr="00282073" w:rsidRDefault="004C4BAB" w:rsidP="00282073">
            <w:pPr>
              <w:jc w:val="center"/>
              <w:rPr>
                <w:color w:val="7030A0"/>
                <w:szCs w:val="22"/>
                <w:lang w:val="en-CA"/>
              </w:rPr>
            </w:pPr>
            <w:r w:rsidRPr="00282073">
              <w:rPr>
                <w:color w:val="7030A0"/>
                <w:szCs w:val="22"/>
                <w:lang w:val="en-CA"/>
              </w:rPr>
              <w:t>Inter-layer process</w:t>
            </w:r>
          </w:p>
        </w:tc>
      </w:tr>
      <w:tr w:rsidR="004C4BAB" w:rsidRPr="00282073" w:rsidTr="00282073">
        <w:tc>
          <w:tcPr>
            <w:tcW w:w="1064" w:type="dxa"/>
          </w:tcPr>
          <w:p w:rsidR="004C4BAB" w:rsidRPr="00282073" w:rsidRDefault="004C4BAB" w:rsidP="00282073">
            <w:pPr>
              <w:jc w:val="center"/>
              <w:rPr>
                <w:color w:val="7030A0"/>
                <w:szCs w:val="22"/>
                <w:lang w:val="en-CA"/>
              </w:rPr>
            </w:pPr>
          </w:p>
        </w:tc>
        <w:tc>
          <w:tcPr>
            <w:tcW w:w="1064" w:type="dxa"/>
          </w:tcPr>
          <w:p w:rsidR="004C4BAB" w:rsidRPr="00282073" w:rsidRDefault="004C4BAB" w:rsidP="00282073">
            <w:pPr>
              <w:jc w:val="center"/>
              <w:rPr>
                <w:color w:val="7030A0"/>
                <w:szCs w:val="22"/>
                <w:lang w:val="en-CA"/>
              </w:rPr>
            </w:pPr>
            <w:r w:rsidRPr="00282073">
              <w:rPr>
                <w:color w:val="7030A0"/>
                <w:szCs w:val="22"/>
                <w:lang w:val="en-CA"/>
              </w:rPr>
              <w:t>Luma</w:t>
            </w:r>
          </w:p>
        </w:tc>
        <w:tc>
          <w:tcPr>
            <w:tcW w:w="1064" w:type="dxa"/>
          </w:tcPr>
          <w:p w:rsidR="004C4BAB" w:rsidRPr="00282073" w:rsidRDefault="004C4BAB" w:rsidP="00282073">
            <w:pPr>
              <w:jc w:val="center"/>
              <w:rPr>
                <w:color w:val="7030A0"/>
                <w:szCs w:val="22"/>
                <w:lang w:val="en-CA"/>
              </w:rPr>
            </w:pPr>
            <w:r w:rsidRPr="00282073">
              <w:rPr>
                <w:color w:val="7030A0"/>
                <w:szCs w:val="22"/>
                <w:lang w:val="en-CA"/>
              </w:rPr>
              <w:t>Chroma</w:t>
            </w:r>
          </w:p>
        </w:tc>
        <w:tc>
          <w:tcPr>
            <w:tcW w:w="1064" w:type="dxa"/>
          </w:tcPr>
          <w:p w:rsidR="004C4BAB" w:rsidRPr="00282073" w:rsidRDefault="004C4BAB" w:rsidP="00282073">
            <w:pPr>
              <w:jc w:val="center"/>
              <w:rPr>
                <w:color w:val="7030A0"/>
                <w:szCs w:val="22"/>
                <w:lang w:val="en-CA"/>
              </w:rPr>
            </w:pPr>
            <w:r w:rsidRPr="00282073">
              <w:rPr>
                <w:color w:val="7030A0"/>
                <w:szCs w:val="22"/>
                <w:lang w:val="en-CA"/>
              </w:rPr>
              <w:t>Luma</w:t>
            </w:r>
          </w:p>
        </w:tc>
        <w:tc>
          <w:tcPr>
            <w:tcW w:w="1064" w:type="dxa"/>
          </w:tcPr>
          <w:p w:rsidR="004C4BAB" w:rsidRPr="00282073" w:rsidRDefault="004C4BAB" w:rsidP="00282073">
            <w:pPr>
              <w:jc w:val="center"/>
              <w:rPr>
                <w:color w:val="7030A0"/>
                <w:szCs w:val="22"/>
                <w:lang w:val="en-CA"/>
              </w:rPr>
            </w:pPr>
            <w:r w:rsidRPr="00282073">
              <w:rPr>
                <w:color w:val="7030A0"/>
                <w:szCs w:val="22"/>
                <w:lang w:val="en-CA"/>
              </w:rPr>
              <w:t>Chroma</w:t>
            </w:r>
          </w:p>
        </w:tc>
        <w:tc>
          <w:tcPr>
            <w:tcW w:w="1064" w:type="dxa"/>
          </w:tcPr>
          <w:p w:rsidR="004C4BAB" w:rsidRPr="00282073" w:rsidRDefault="004C4BAB" w:rsidP="00282073">
            <w:pPr>
              <w:jc w:val="center"/>
              <w:rPr>
                <w:color w:val="7030A0"/>
                <w:szCs w:val="22"/>
                <w:lang w:val="en-CA"/>
              </w:rPr>
            </w:pPr>
            <w:r w:rsidRPr="00282073">
              <w:rPr>
                <w:color w:val="7030A0"/>
                <w:szCs w:val="22"/>
                <w:lang w:val="en-CA"/>
              </w:rPr>
              <w:t>Luma</w:t>
            </w:r>
          </w:p>
        </w:tc>
        <w:tc>
          <w:tcPr>
            <w:tcW w:w="1064" w:type="dxa"/>
          </w:tcPr>
          <w:p w:rsidR="004C4BAB" w:rsidRPr="00282073" w:rsidRDefault="004C4BAB" w:rsidP="00282073">
            <w:pPr>
              <w:jc w:val="center"/>
              <w:rPr>
                <w:color w:val="7030A0"/>
                <w:szCs w:val="22"/>
                <w:lang w:val="en-CA"/>
              </w:rPr>
            </w:pPr>
            <w:r w:rsidRPr="00282073">
              <w:rPr>
                <w:color w:val="7030A0"/>
                <w:szCs w:val="22"/>
                <w:lang w:val="en-CA"/>
              </w:rPr>
              <w:t>Chroma</w:t>
            </w:r>
          </w:p>
        </w:tc>
        <w:tc>
          <w:tcPr>
            <w:tcW w:w="1064" w:type="dxa"/>
          </w:tcPr>
          <w:p w:rsidR="004C4BAB" w:rsidRPr="00282073" w:rsidRDefault="004C4BAB" w:rsidP="00282073">
            <w:pPr>
              <w:jc w:val="center"/>
              <w:rPr>
                <w:color w:val="7030A0"/>
                <w:szCs w:val="22"/>
                <w:lang w:val="en-CA"/>
              </w:rPr>
            </w:pPr>
            <w:r w:rsidRPr="00282073">
              <w:rPr>
                <w:color w:val="7030A0"/>
                <w:szCs w:val="22"/>
                <w:lang w:val="en-CA"/>
              </w:rPr>
              <w:t>Luma</w:t>
            </w:r>
          </w:p>
        </w:tc>
        <w:tc>
          <w:tcPr>
            <w:tcW w:w="1064" w:type="dxa"/>
          </w:tcPr>
          <w:p w:rsidR="004C4BAB" w:rsidRPr="00282073" w:rsidRDefault="004C4BAB" w:rsidP="00282073">
            <w:pPr>
              <w:jc w:val="center"/>
              <w:rPr>
                <w:color w:val="7030A0"/>
                <w:szCs w:val="22"/>
                <w:lang w:val="en-CA"/>
              </w:rPr>
            </w:pPr>
            <w:r w:rsidRPr="00282073">
              <w:rPr>
                <w:color w:val="7030A0"/>
                <w:szCs w:val="22"/>
                <w:lang w:val="en-CA"/>
              </w:rPr>
              <w:t>Chroma</w:t>
            </w:r>
          </w:p>
        </w:tc>
      </w:tr>
      <w:tr w:rsidR="004C4BAB" w:rsidRPr="00282073" w:rsidTr="00282073">
        <w:tc>
          <w:tcPr>
            <w:tcW w:w="1064" w:type="dxa"/>
          </w:tcPr>
          <w:p w:rsidR="004C4BAB" w:rsidRPr="00282073" w:rsidRDefault="004C4BAB" w:rsidP="00282073">
            <w:pPr>
              <w:jc w:val="center"/>
              <w:rPr>
                <w:color w:val="7030A0"/>
                <w:szCs w:val="22"/>
                <w:lang w:val="en-CA"/>
              </w:rPr>
            </w:pPr>
            <w:r w:rsidRPr="00282073">
              <w:rPr>
                <w:color w:val="7030A0"/>
                <w:szCs w:val="22"/>
                <w:lang w:val="en-CA"/>
              </w:rPr>
              <w:t>SHM3.0</w:t>
            </w:r>
          </w:p>
        </w:tc>
        <w:tc>
          <w:tcPr>
            <w:tcW w:w="1064" w:type="dxa"/>
          </w:tcPr>
          <w:p w:rsidR="004C4BAB" w:rsidRPr="00282073" w:rsidRDefault="00C60D0C" w:rsidP="00282073">
            <w:pPr>
              <w:jc w:val="center"/>
              <w:rPr>
                <w:b/>
                <w:color w:val="7030A0"/>
                <w:szCs w:val="22"/>
                <w:lang w:val="en-CA"/>
              </w:rPr>
            </w:pPr>
            <w:r w:rsidRPr="00282073">
              <w:rPr>
                <w:b/>
                <w:color w:val="7030A0"/>
                <w:szCs w:val="22"/>
                <w:lang w:val="en-CA"/>
              </w:rPr>
              <w:t>12</w:t>
            </w:r>
          </w:p>
        </w:tc>
        <w:tc>
          <w:tcPr>
            <w:tcW w:w="1064" w:type="dxa"/>
          </w:tcPr>
          <w:p w:rsidR="004C4BAB" w:rsidRPr="00282073" w:rsidRDefault="00C60D0C" w:rsidP="00282073">
            <w:pPr>
              <w:jc w:val="center"/>
              <w:rPr>
                <w:b/>
                <w:color w:val="7030A0"/>
                <w:szCs w:val="22"/>
                <w:lang w:val="en-CA"/>
              </w:rPr>
            </w:pPr>
            <w:r w:rsidRPr="00282073">
              <w:rPr>
                <w:b/>
                <w:color w:val="7030A0"/>
                <w:szCs w:val="22"/>
                <w:lang w:val="en-CA"/>
              </w:rPr>
              <w:t>6</w:t>
            </w:r>
          </w:p>
        </w:tc>
        <w:tc>
          <w:tcPr>
            <w:tcW w:w="1064" w:type="dxa"/>
          </w:tcPr>
          <w:p w:rsidR="004C4BAB" w:rsidRPr="00282073" w:rsidRDefault="00C60D0C" w:rsidP="00282073">
            <w:pPr>
              <w:jc w:val="center"/>
              <w:rPr>
                <w:color w:val="7030A0"/>
                <w:szCs w:val="22"/>
                <w:lang w:val="en-CA"/>
              </w:rPr>
            </w:pPr>
            <w:r w:rsidRPr="00282073">
              <w:rPr>
                <w:color w:val="7030A0"/>
                <w:szCs w:val="22"/>
                <w:lang w:val="en-CA"/>
              </w:rPr>
              <w:t>10,5</w:t>
            </w:r>
          </w:p>
        </w:tc>
        <w:tc>
          <w:tcPr>
            <w:tcW w:w="1064" w:type="dxa"/>
          </w:tcPr>
          <w:p w:rsidR="004C4BAB" w:rsidRPr="00282073" w:rsidRDefault="00C60D0C" w:rsidP="00282073">
            <w:pPr>
              <w:jc w:val="center"/>
              <w:rPr>
                <w:color w:val="7030A0"/>
                <w:szCs w:val="22"/>
                <w:lang w:val="en-CA"/>
              </w:rPr>
            </w:pPr>
            <w:r w:rsidRPr="00282073">
              <w:rPr>
                <w:color w:val="7030A0"/>
                <w:szCs w:val="22"/>
                <w:lang w:val="en-CA"/>
              </w:rPr>
              <w:t>4</w:t>
            </w:r>
          </w:p>
        </w:tc>
        <w:tc>
          <w:tcPr>
            <w:tcW w:w="1064" w:type="dxa"/>
          </w:tcPr>
          <w:p w:rsidR="004C4BAB" w:rsidRPr="00282073" w:rsidRDefault="00C60D0C" w:rsidP="00282073">
            <w:pPr>
              <w:jc w:val="center"/>
              <w:rPr>
                <w:b/>
                <w:color w:val="7030A0"/>
                <w:szCs w:val="22"/>
                <w:lang w:val="en-CA"/>
              </w:rPr>
            </w:pPr>
            <w:r w:rsidRPr="00282073">
              <w:rPr>
                <w:b/>
                <w:color w:val="7030A0"/>
                <w:szCs w:val="22"/>
                <w:lang w:val="en-CA"/>
              </w:rPr>
              <w:t>46</w:t>
            </w:r>
          </w:p>
        </w:tc>
        <w:tc>
          <w:tcPr>
            <w:tcW w:w="1064" w:type="dxa"/>
          </w:tcPr>
          <w:p w:rsidR="004C4BAB" w:rsidRPr="00282073" w:rsidRDefault="00C60D0C" w:rsidP="00282073">
            <w:pPr>
              <w:jc w:val="center"/>
              <w:rPr>
                <w:b/>
                <w:color w:val="7030A0"/>
                <w:szCs w:val="22"/>
                <w:lang w:val="en-CA"/>
              </w:rPr>
            </w:pPr>
            <w:r w:rsidRPr="00282073">
              <w:rPr>
                <w:b/>
                <w:color w:val="7030A0"/>
                <w:szCs w:val="22"/>
                <w:lang w:val="en-CA"/>
              </w:rPr>
              <w:t>11</w:t>
            </w:r>
          </w:p>
        </w:tc>
        <w:tc>
          <w:tcPr>
            <w:tcW w:w="1064" w:type="dxa"/>
          </w:tcPr>
          <w:p w:rsidR="004C4BAB" w:rsidRPr="00282073" w:rsidRDefault="00C60D0C" w:rsidP="00282073">
            <w:pPr>
              <w:jc w:val="center"/>
              <w:rPr>
                <w:color w:val="7030A0"/>
                <w:szCs w:val="22"/>
                <w:lang w:val="en-CA"/>
              </w:rPr>
            </w:pPr>
            <w:r w:rsidRPr="00282073">
              <w:rPr>
                <w:color w:val="7030A0"/>
                <w:szCs w:val="22"/>
                <w:lang w:val="en-CA"/>
              </w:rPr>
              <w:t>30</w:t>
            </w:r>
          </w:p>
        </w:tc>
        <w:tc>
          <w:tcPr>
            <w:tcW w:w="1064" w:type="dxa"/>
          </w:tcPr>
          <w:p w:rsidR="004C4BAB" w:rsidRPr="00282073" w:rsidRDefault="00C60D0C" w:rsidP="00282073">
            <w:pPr>
              <w:jc w:val="center"/>
              <w:rPr>
                <w:color w:val="7030A0"/>
                <w:szCs w:val="22"/>
                <w:lang w:val="en-CA"/>
              </w:rPr>
            </w:pPr>
            <w:r w:rsidRPr="00282073">
              <w:rPr>
                <w:color w:val="7030A0"/>
                <w:szCs w:val="22"/>
                <w:lang w:val="en-CA"/>
              </w:rPr>
              <w:t>7</w:t>
            </w:r>
          </w:p>
        </w:tc>
      </w:tr>
      <w:tr w:rsidR="00C60D0C" w:rsidRPr="00282073" w:rsidTr="00282073">
        <w:tc>
          <w:tcPr>
            <w:tcW w:w="1064" w:type="dxa"/>
          </w:tcPr>
          <w:p w:rsidR="00C60D0C" w:rsidRPr="00282073" w:rsidRDefault="00C60D0C" w:rsidP="00282073">
            <w:pPr>
              <w:jc w:val="center"/>
              <w:rPr>
                <w:color w:val="7030A0"/>
                <w:szCs w:val="22"/>
                <w:lang w:val="en-CA"/>
              </w:rPr>
            </w:pPr>
            <w:r w:rsidRPr="00282073">
              <w:rPr>
                <w:color w:val="7030A0"/>
                <w:szCs w:val="22"/>
                <w:lang w:val="en-CA"/>
              </w:rPr>
              <w:t>Proposed</w:t>
            </w:r>
          </w:p>
        </w:tc>
        <w:tc>
          <w:tcPr>
            <w:tcW w:w="1064" w:type="dxa"/>
          </w:tcPr>
          <w:p w:rsidR="00C60D0C" w:rsidRPr="00282073" w:rsidRDefault="00C60D0C" w:rsidP="00282073">
            <w:pPr>
              <w:jc w:val="center"/>
              <w:rPr>
                <w:b/>
                <w:color w:val="7030A0"/>
                <w:szCs w:val="22"/>
                <w:lang w:val="en-CA"/>
              </w:rPr>
            </w:pPr>
            <w:r w:rsidRPr="00282073">
              <w:rPr>
                <w:b/>
                <w:color w:val="7030A0"/>
                <w:szCs w:val="22"/>
                <w:lang w:val="en-CA"/>
              </w:rPr>
              <w:t>12</w:t>
            </w:r>
          </w:p>
        </w:tc>
        <w:tc>
          <w:tcPr>
            <w:tcW w:w="1064" w:type="dxa"/>
          </w:tcPr>
          <w:p w:rsidR="00C60D0C" w:rsidRPr="00282073" w:rsidRDefault="00C60D0C" w:rsidP="00282073">
            <w:pPr>
              <w:jc w:val="center"/>
              <w:rPr>
                <w:b/>
                <w:color w:val="7030A0"/>
                <w:szCs w:val="22"/>
                <w:lang w:val="en-CA"/>
              </w:rPr>
            </w:pPr>
            <w:r w:rsidRPr="00282073">
              <w:rPr>
                <w:b/>
                <w:color w:val="7030A0"/>
                <w:szCs w:val="22"/>
                <w:lang w:val="en-CA"/>
              </w:rPr>
              <w:t>6</w:t>
            </w:r>
          </w:p>
        </w:tc>
        <w:tc>
          <w:tcPr>
            <w:tcW w:w="1064" w:type="dxa"/>
          </w:tcPr>
          <w:p w:rsidR="00C60D0C" w:rsidRPr="00282073" w:rsidRDefault="00C60D0C" w:rsidP="00282073">
            <w:pPr>
              <w:jc w:val="center"/>
              <w:rPr>
                <w:color w:val="7030A0"/>
                <w:szCs w:val="22"/>
                <w:lang w:val="en-CA"/>
              </w:rPr>
            </w:pPr>
            <w:r w:rsidRPr="00282073">
              <w:rPr>
                <w:color w:val="7030A0"/>
                <w:szCs w:val="22"/>
                <w:lang w:val="en-CA"/>
              </w:rPr>
              <w:t>12</w:t>
            </w:r>
          </w:p>
        </w:tc>
        <w:tc>
          <w:tcPr>
            <w:tcW w:w="1064" w:type="dxa"/>
          </w:tcPr>
          <w:p w:rsidR="00C60D0C" w:rsidRPr="00282073" w:rsidRDefault="00C60D0C" w:rsidP="00282073">
            <w:pPr>
              <w:jc w:val="center"/>
              <w:rPr>
                <w:color w:val="7030A0"/>
                <w:szCs w:val="22"/>
                <w:lang w:val="en-CA"/>
              </w:rPr>
            </w:pPr>
            <w:r w:rsidRPr="00282073">
              <w:rPr>
                <w:color w:val="7030A0"/>
                <w:szCs w:val="22"/>
                <w:lang w:val="en-CA"/>
              </w:rPr>
              <w:t>4</w:t>
            </w:r>
          </w:p>
        </w:tc>
        <w:tc>
          <w:tcPr>
            <w:tcW w:w="1064" w:type="dxa"/>
          </w:tcPr>
          <w:p w:rsidR="00C60D0C" w:rsidRPr="00282073" w:rsidRDefault="00C60D0C" w:rsidP="00282073">
            <w:pPr>
              <w:jc w:val="center"/>
              <w:rPr>
                <w:b/>
                <w:color w:val="7030A0"/>
                <w:szCs w:val="22"/>
                <w:lang w:val="en-CA"/>
              </w:rPr>
            </w:pPr>
            <w:r w:rsidRPr="00282073">
              <w:rPr>
                <w:b/>
                <w:color w:val="7030A0"/>
                <w:szCs w:val="22"/>
                <w:lang w:val="en-CA"/>
              </w:rPr>
              <w:t>46</w:t>
            </w:r>
          </w:p>
        </w:tc>
        <w:tc>
          <w:tcPr>
            <w:tcW w:w="1064" w:type="dxa"/>
          </w:tcPr>
          <w:p w:rsidR="00C60D0C" w:rsidRPr="00282073" w:rsidRDefault="00C60D0C" w:rsidP="00282073">
            <w:pPr>
              <w:jc w:val="center"/>
              <w:rPr>
                <w:b/>
                <w:color w:val="7030A0"/>
                <w:szCs w:val="22"/>
                <w:lang w:val="en-CA"/>
              </w:rPr>
            </w:pPr>
            <w:r w:rsidRPr="00282073">
              <w:rPr>
                <w:b/>
                <w:color w:val="7030A0"/>
                <w:szCs w:val="22"/>
                <w:lang w:val="en-CA"/>
              </w:rPr>
              <w:t>11</w:t>
            </w:r>
          </w:p>
        </w:tc>
        <w:tc>
          <w:tcPr>
            <w:tcW w:w="1064" w:type="dxa"/>
          </w:tcPr>
          <w:p w:rsidR="00C60D0C" w:rsidRPr="00282073" w:rsidRDefault="00C60D0C" w:rsidP="00282073">
            <w:pPr>
              <w:jc w:val="center"/>
              <w:rPr>
                <w:color w:val="7030A0"/>
                <w:szCs w:val="22"/>
                <w:lang w:val="en-CA"/>
              </w:rPr>
            </w:pPr>
            <w:r w:rsidRPr="00282073">
              <w:rPr>
                <w:color w:val="7030A0"/>
                <w:szCs w:val="22"/>
                <w:lang w:val="en-CA"/>
              </w:rPr>
              <w:t>30</w:t>
            </w:r>
          </w:p>
        </w:tc>
        <w:tc>
          <w:tcPr>
            <w:tcW w:w="1064" w:type="dxa"/>
          </w:tcPr>
          <w:p w:rsidR="00C60D0C" w:rsidRPr="00282073" w:rsidRDefault="00C60D0C" w:rsidP="00282073">
            <w:pPr>
              <w:jc w:val="center"/>
              <w:rPr>
                <w:color w:val="7030A0"/>
                <w:szCs w:val="22"/>
                <w:lang w:val="en-CA"/>
              </w:rPr>
            </w:pPr>
            <w:r w:rsidRPr="00282073">
              <w:rPr>
                <w:color w:val="7030A0"/>
                <w:szCs w:val="22"/>
                <w:lang w:val="en-CA"/>
              </w:rPr>
              <w:t>11</w:t>
            </w:r>
          </w:p>
        </w:tc>
      </w:tr>
    </w:tbl>
    <w:p w:rsidR="00975A59" w:rsidRPr="00FD3D2C" w:rsidRDefault="00975A59" w:rsidP="00F263C2">
      <w:pPr>
        <w:jc w:val="both"/>
        <w:rPr>
          <w:color w:val="7030A0"/>
          <w:szCs w:val="22"/>
          <w:lang w:val="en-CA"/>
        </w:rPr>
      </w:pPr>
    </w:p>
    <w:p w:rsidR="00F263C2" w:rsidRPr="005B217D" w:rsidRDefault="00774662" w:rsidP="00F263C2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Authors would like to thank Huawei for the cross-check of presented results.</w:t>
      </w:r>
    </w:p>
    <w:p w:rsidR="00E802AC" w:rsidRPr="00235877" w:rsidRDefault="00E802AC" w:rsidP="00E802AC">
      <w:pPr>
        <w:pStyle w:val="Heading1"/>
        <w:numPr>
          <w:ilvl w:val="0"/>
          <w:numId w:val="0"/>
        </w:numPr>
        <w:ind w:left="432"/>
      </w:pPr>
    </w:p>
    <w:p w:rsidR="00E802AC" w:rsidRDefault="00E802AC" w:rsidP="00E802AC">
      <w:pPr>
        <w:pStyle w:val="Heading1"/>
        <w:rPr>
          <w:lang w:val="en-CA"/>
        </w:rPr>
      </w:pPr>
      <w:r>
        <w:rPr>
          <w:lang w:val="en-CA"/>
        </w:rPr>
        <w:t>Conclusion</w:t>
      </w:r>
    </w:p>
    <w:p w:rsidR="00F263C2" w:rsidRDefault="00F263C2" w:rsidP="00E802AC">
      <w:pPr>
        <w:jc w:val="both"/>
        <w:rPr>
          <w:lang w:val="en-CA"/>
        </w:rPr>
      </w:pPr>
      <w:r>
        <w:rPr>
          <w:lang w:val="en-CA"/>
        </w:rPr>
        <w:t>Based on test results shown:</w:t>
      </w:r>
    </w:p>
    <w:p w:rsidR="00F263C2" w:rsidRDefault="00F263C2" w:rsidP="00F263C2">
      <w:pPr>
        <w:numPr>
          <w:ilvl w:val="0"/>
          <w:numId w:val="14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>0</w:t>
      </w:r>
      <w:r w:rsidR="00EA1D72">
        <w:rPr>
          <w:szCs w:val="22"/>
          <w:lang w:val="en-CA"/>
        </w:rPr>
        <w:t>.</w:t>
      </w:r>
      <w:r>
        <w:rPr>
          <w:szCs w:val="22"/>
          <w:lang w:val="en-CA"/>
        </w:rPr>
        <w:t>7</w:t>
      </w:r>
      <w:r w:rsidR="00EA1D72">
        <w:rPr>
          <w:szCs w:val="22"/>
          <w:lang w:val="en-CA"/>
        </w:rPr>
        <w:t>%</w:t>
      </w:r>
      <w:r>
        <w:rPr>
          <w:szCs w:val="22"/>
          <w:lang w:val="en-CA"/>
        </w:rPr>
        <w:t>(Y)/ 11</w:t>
      </w:r>
      <w:r w:rsidR="00EA1D72">
        <w:rPr>
          <w:szCs w:val="22"/>
          <w:lang w:val="en-CA"/>
        </w:rPr>
        <w:t>.</w:t>
      </w:r>
      <w:r>
        <w:rPr>
          <w:szCs w:val="22"/>
          <w:lang w:val="en-CA"/>
        </w:rPr>
        <w:t>3% (U) /20</w:t>
      </w:r>
      <w:r w:rsidR="00EA1D72">
        <w:rPr>
          <w:szCs w:val="22"/>
          <w:lang w:val="en-CA"/>
        </w:rPr>
        <w:t>.</w:t>
      </w:r>
      <w:r>
        <w:rPr>
          <w:szCs w:val="22"/>
          <w:lang w:val="en-CA"/>
        </w:rPr>
        <w:t>9%(V) and 0</w:t>
      </w:r>
      <w:r w:rsidR="00EA1D72">
        <w:rPr>
          <w:szCs w:val="22"/>
          <w:lang w:val="en-CA"/>
        </w:rPr>
        <w:t>.</w:t>
      </w:r>
      <w:r>
        <w:rPr>
          <w:szCs w:val="22"/>
          <w:lang w:val="en-CA"/>
        </w:rPr>
        <w:t>5</w:t>
      </w:r>
      <w:r w:rsidR="00EA1D72">
        <w:rPr>
          <w:szCs w:val="22"/>
          <w:lang w:val="en-CA"/>
        </w:rPr>
        <w:t>%</w:t>
      </w:r>
      <w:r>
        <w:rPr>
          <w:szCs w:val="22"/>
          <w:lang w:val="en-CA"/>
        </w:rPr>
        <w:t>(Y)/ 10</w:t>
      </w:r>
      <w:r w:rsidR="00EA1D72">
        <w:rPr>
          <w:szCs w:val="22"/>
          <w:lang w:val="en-CA"/>
        </w:rPr>
        <w:t>.</w:t>
      </w:r>
      <w:r>
        <w:rPr>
          <w:szCs w:val="22"/>
          <w:lang w:val="en-CA"/>
        </w:rPr>
        <w:t>0% (U) / 18</w:t>
      </w:r>
      <w:r w:rsidR="00EA1D72">
        <w:rPr>
          <w:szCs w:val="22"/>
          <w:lang w:val="en-CA"/>
        </w:rPr>
        <w:t>.</w:t>
      </w:r>
      <w:r>
        <w:rPr>
          <w:szCs w:val="22"/>
          <w:lang w:val="en-CA"/>
        </w:rPr>
        <w:t xml:space="preserve">8%(V) BD-rate gain in spatial and SNR scalability tests correspondently; </w:t>
      </w:r>
    </w:p>
    <w:p w:rsidR="00F263C2" w:rsidRDefault="00F263C2" w:rsidP="00F263C2">
      <w:pPr>
        <w:numPr>
          <w:ilvl w:val="0"/>
          <w:numId w:val="14"/>
        </w:numPr>
        <w:jc w:val="both"/>
        <w:rPr>
          <w:lang w:val="en-CA"/>
        </w:rPr>
      </w:pPr>
      <w:r>
        <w:rPr>
          <w:szCs w:val="22"/>
          <w:lang w:val="en-CA"/>
        </w:rPr>
        <w:t>average memory access compare to anchor is 100% for spatial and 101% for SNR scalability.</w:t>
      </w:r>
    </w:p>
    <w:p w:rsidR="00E802AC" w:rsidRPr="00E802AC" w:rsidRDefault="00FB69D8" w:rsidP="00E802AC">
      <w:pPr>
        <w:jc w:val="both"/>
        <w:rPr>
          <w:lang w:val="en-CA"/>
        </w:rPr>
      </w:pPr>
      <w:r>
        <w:rPr>
          <w:lang w:val="en-CA"/>
        </w:rPr>
        <w:t>Q</w:t>
      </w:r>
      <w:r w:rsidR="00E802AC">
        <w:rPr>
          <w:lang w:val="en-CA"/>
        </w:rPr>
        <w:t>ualcomm</w:t>
      </w:r>
      <w:r>
        <w:rPr>
          <w:lang w:val="en-CA"/>
        </w:rPr>
        <w:t>, Samsung and</w:t>
      </w:r>
      <w:r w:rsidR="00E802AC">
        <w:rPr>
          <w:lang w:val="en-CA"/>
        </w:rPr>
        <w:t xml:space="preserve"> </w:t>
      </w:r>
      <w:r w:rsidRPr="00FC589F">
        <w:rPr>
          <w:szCs w:val="22"/>
          <w:lang w:val="en-CA"/>
        </w:rPr>
        <w:t>InterDigital</w:t>
      </w:r>
      <w:r w:rsidR="00F263C2">
        <w:rPr>
          <w:lang w:val="en-CA"/>
        </w:rPr>
        <w:t xml:space="preserve"> </w:t>
      </w:r>
      <w:r w:rsidR="00E802AC">
        <w:rPr>
          <w:lang w:val="en-CA"/>
        </w:rPr>
        <w:t xml:space="preserve">propose </w:t>
      </w:r>
      <w:r w:rsidR="00F263C2">
        <w:rPr>
          <w:lang w:val="en-CA"/>
        </w:rPr>
        <w:t xml:space="preserve">inclusion </w:t>
      </w:r>
      <w:r w:rsidR="00EA1D72">
        <w:rPr>
          <w:lang w:val="en-CA"/>
        </w:rPr>
        <w:t xml:space="preserve">of </w:t>
      </w:r>
      <w:r w:rsidR="00F263C2">
        <w:rPr>
          <w:lang w:val="en-CA"/>
        </w:rPr>
        <w:t xml:space="preserve">region based cross-color inter-layer filter into the next release of </w:t>
      </w:r>
      <w:r w:rsidR="00EA1D72">
        <w:rPr>
          <w:lang w:val="en-CA"/>
        </w:rPr>
        <w:t>SHVC draft text and reference software</w:t>
      </w:r>
      <w:r w:rsidR="00F263C2">
        <w:rPr>
          <w:lang w:val="en-CA"/>
        </w:rPr>
        <w:t xml:space="preserve">. </w:t>
      </w:r>
      <w:r w:rsidR="00E802AC">
        <w:rPr>
          <w:lang w:val="en-CA"/>
        </w:rPr>
        <w:t xml:space="preserve"> </w:t>
      </w:r>
    </w:p>
    <w:p w:rsidR="00C04F09" w:rsidRDefault="00C04F09" w:rsidP="00C04F09">
      <w:pPr>
        <w:pStyle w:val="Heading1"/>
        <w:ind w:left="360" w:hanging="360"/>
        <w:rPr>
          <w:lang w:val="en-CA"/>
        </w:rPr>
      </w:pPr>
      <w:r>
        <w:rPr>
          <w:lang w:val="en-CA"/>
        </w:rPr>
        <w:t>References</w:t>
      </w:r>
    </w:p>
    <w:p w:rsidR="00C04F09" w:rsidRDefault="00C04F09" w:rsidP="00C04F09">
      <w:pPr>
        <w:numPr>
          <w:ilvl w:val="0"/>
          <w:numId w:val="13"/>
        </w:numPr>
        <w:tabs>
          <w:tab w:val="left" w:pos="360"/>
        </w:tabs>
        <w:jc w:val="both"/>
        <w:textAlignment w:val="auto"/>
        <w:rPr>
          <w:szCs w:val="22"/>
        </w:rPr>
      </w:pPr>
      <w:bookmarkStart w:id="1" w:name="_Ref361154499"/>
      <w:r w:rsidRPr="00466C6A">
        <w:rPr>
          <w:szCs w:val="22"/>
        </w:rPr>
        <w:t>J. Dong, Y. He, Y. Ye, “Chroma enhancement for ILR picture”, JCTVC-L0059</w:t>
      </w:r>
      <w:r>
        <w:rPr>
          <w:szCs w:val="22"/>
        </w:rPr>
        <w:t xml:space="preserve">, Geneva, Switzerland, </w:t>
      </w:r>
      <w:r>
        <w:rPr>
          <w:szCs w:val="22"/>
          <w:lang w:eastAsia="zh-TW"/>
        </w:rPr>
        <w:t>Jan. 2013.</w:t>
      </w:r>
      <w:bookmarkEnd w:id="1"/>
    </w:p>
    <w:p w:rsidR="00C04F09" w:rsidRPr="00466C6A" w:rsidRDefault="00C04F09" w:rsidP="00C04F09">
      <w:pPr>
        <w:numPr>
          <w:ilvl w:val="0"/>
          <w:numId w:val="13"/>
        </w:numPr>
        <w:tabs>
          <w:tab w:val="left" w:pos="360"/>
        </w:tabs>
        <w:jc w:val="both"/>
        <w:textAlignment w:val="auto"/>
        <w:rPr>
          <w:szCs w:val="22"/>
        </w:rPr>
      </w:pPr>
      <w:bookmarkStart w:id="2" w:name="_Ref361154502"/>
      <w:r w:rsidRPr="00466C6A">
        <w:rPr>
          <w:szCs w:val="22"/>
        </w:rPr>
        <w:t xml:space="preserve">J. Dong, Y. Ye, Y. He, “Chroma enhancement for ILR picture,” JCTVC-M0183, </w:t>
      </w:r>
      <w:r w:rsidRPr="00466C6A">
        <w:rPr>
          <w:szCs w:val="22"/>
          <w:lang w:val="en-CA"/>
        </w:rPr>
        <w:t>Incheon, Korean, 18–26 Apr. 2013</w:t>
      </w:r>
      <w:bookmarkEnd w:id="2"/>
    </w:p>
    <w:p w:rsidR="00C04F09" w:rsidRPr="00C04F09" w:rsidRDefault="00C04F09" w:rsidP="00C04F09">
      <w:pPr>
        <w:numPr>
          <w:ilvl w:val="0"/>
          <w:numId w:val="13"/>
        </w:numPr>
        <w:tabs>
          <w:tab w:val="left" w:pos="360"/>
        </w:tabs>
        <w:jc w:val="both"/>
        <w:textAlignment w:val="auto"/>
        <w:rPr>
          <w:szCs w:val="22"/>
          <w:lang w:val="en-CA"/>
        </w:rPr>
      </w:pPr>
      <w:bookmarkStart w:id="3" w:name="_Ref361163847"/>
      <w:r w:rsidRPr="00466C6A">
        <w:rPr>
          <w:szCs w:val="22"/>
        </w:rPr>
        <w:t xml:space="preserve">E. Alshina, A.Alshina, Y.Cho, “Non SCE4: simplified design of cross-color inter-layer </w:t>
      </w:r>
      <w:r w:rsidRPr="00466C6A">
        <w:rPr>
          <w:rFonts w:hint="eastAsia"/>
          <w:szCs w:val="22"/>
        </w:rPr>
        <w:t>(</w:t>
      </w:r>
      <w:r w:rsidRPr="00466C6A">
        <w:rPr>
          <w:szCs w:val="22"/>
        </w:rPr>
        <w:t>test 4.2.4</w:t>
      </w:r>
      <w:r w:rsidRPr="00466C6A">
        <w:rPr>
          <w:rFonts w:hint="eastAsia"/>
          <w:szCs w:val="22"/>
        </w:rPr>
        <w:t>)</w:t>
      </w:r>
      <w:r w:rsidRPr="00466C6A">
        <w:rPr>
          <w:szCs w:val="22"/>
        </w:rPr>
        <w:t xml:space="preserve">,” JCTVC-M0089, </w:t>
      </w:r>
      <w:r w:rsidRPr="00466C6A">
        <w:rPr>
          <w:szCs w:val="22"/>
          <w:lang w:val="en-CA"/>
        </w:rPr>
        <w:t>Incheon, Korean, 18–26 Apr. 2013</w:t>
      </w:r>
      <w:r w:rsidRPr="00466C6A">
        <w:rPr>
          <w:szCs w:val="22"/>
        </w:rPr>
        <w:t>.</w:t>
      </w:r>
      <w:bookmarkEnd w:id="3"/>
    </w:p>
    <w:p w:rsidR="00235877" w:rsidRDefault="00235877" w:rsidP="00C04F09">
      <w:pPr>
        <w:numPr>
          <w:ilvl w:val="0"/>
          <w:numId w:val="13"/>
        </w:numPr>
        <w:spacing w:before="60" w:after="60"/>
        <w:rPr>
          <w:szCs w:val="22"/>
          <w:lang w:val="en-CA"/>
        </w:rPr>
      </w:pPr>
      <w:r w:rsidRPr="00466C6A">
        <w:rPr>
          <w:szCs w:val="22"/>
          <w:lang w:val="en-CA"/>
        </w:rPr>
        <w:t xml:space="preserve">X. Li, J. Chen, W. Pu, M. Karczewicz, </w:t>
      </w:r>
      <w:r>
        <w:rPr>
          <w:szCs w:val="22"/>
          <w:lang w:val="en-CA"/>
        </w:rPr>
        <w:t>“</w:t>
      </w:r>
      <w:r w:rsidRPr="00466C6A">
        <w:rPr>
          <w:szCs w:val="22"/>
          <w:lang w:val="en-CA"/>
        </w:rPr>
        <w:t>Non-SCE4: Simplification of chroma enhancement for inter layer reference picture generation</w:t>
      </w:r>
      <w:r>
        <w:rPr>
          <w:szCs w:val="22"/>
          <w:lang w:val="en-CA"/>
        </w:rPr>
        <w:t xml:space="preserve">”, JCTVC-M0253, </w:t>
      </w:r>
      <w:r w:rsidRPr="00466C6A">
        <w:rPr>
          <w:szCs w:val="22"/>
          <w:lang w:val="en-CA"/>
        </w:rPr>
        <w:t>Incheon, Korean, 18–26 Apr. 2013</w:t>
      </w:r>
    </w:p>
    <w:p w:rsidR="00C04F09" w:rsidRPr="00C04F09" w:rsidRDefault="00C04F09" w:rsidP="00C04F09">
      <w:pPr>
        <w:numPr>
          <w:ilvl w:val="0"/>
          <w:numId w:val="13"/>
        </w:numPr>
        <w:spacing w:before="60" w:after="60"/>
        <w:rPr>
          <w:szCs w:val="22"/>
          <w:lang w:val="en-CA"/>
        </w:rPr>
      </w:pPr>
      <w:r>
        <w:rPr>
          <w:szCs w:val="22"/>
          <w:lang w:val="en-CA"/>
        </w:rPr>
        <w:t>Xiang Li, Wei Pu, Jianle Chen, Marta Karczewicz</w:t>
      </w:r>
      <w:r w:rsidRPr="00C04F09">
        <w:rPr>
          <w:szCs w:val="22"/>
          <w:lang w:val="en-CA"/>
        </w:rPr>
        <w:t xml:space="preserve">, </w:t>
      </w:r>
      <w:r w:rsidRPr="00466C6A">
        <w:rPr>
          <w:szCs w:val="22"/>
        </w:rPr>
        <w:t>E. Alshina, A.Alshina, Y.Cho</w:t>
      </w:r>
      <w:r w:rsidRPr="00C04F09">
        <w:rPr>
          <w:szCs w:val="22"/>
          <w:lang w:val="en-CA"/>
        </w:rPr>
        <w:t xml:space="preserve"> “Non-SCE</w:t>
      </w:r>
      <w:r>
        <w:rPr>
          <w:szCs w:val="22"/>
          <w:lang w:val="en-CA"/>
        </w:rPr>
        <w:t>3</w:t>
      </w:r>
      <w:r w:rsidRPr="00C04F09">
        <w:rPr>
          <w:szCs w:val="22"/>
          <w:lang w:val="en-CA"/>
        </w:rPr>
        <w:t>: Region based Inter-layer Cross-Color Filtering”, JCTVC-</w:t>
      </w:r>
      <w:r>
        <w:rPr>
          <w:szCs w:val="22"/>
          <w:lang w:val="en-CA"/>
        </w:rPr>
        <w:t>N</w:t>
      </w:r>
      <w:r w:rsidRPr="00C04F09">
        <w:rPr>
          <w:szCs w:val="22"/>
          <w:lang w:val="en-CA"/>
        </w:rPr>
        <w:t>02</w:t>
      </w:r>
      <w:r>
        <w:rPr>
          <w:szCs w:val="22"/>
          <w:lang w:val="en-CA"/>
        </w:rPr>
        <w:t>29</w:t>
      </w:r>
      <w:r w:rsidRPr="00C04F09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Vienna</w:t>
      </w:r>
      <w:r w:rsidRPr="00C04F09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Austria</w:t>
      </w:r>
      <w:r w:rsidRPr="00C04F09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July</w:t>
      </w:r>
      <w:r w:rsidRPr="00C04F09">
        <w:rPr>
          <w:szCs w:val="22"/>
          <w:lang w:val="en-CA"/>
        </w:rPr>
        <w:t xml:space="preserve"> 2013</w:t>
      </w: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s</w:t>
      </w:r>
    </w:p>
    <w:p w:rsidR="00271FB5" w:rsidRDefault="00271FB5" w:rsidP="00271FB5">
      <w:pPr>
        <w:jc w:val="both"/>
        <w:rPr>
          <w:b/>
          <w:szCs w:val="22"/>
          <w:lang w:val="en-CA"/>
        </w:rPr>
      </w:pPr>
      <w:r>
        <w:rPr>
          <w:b/>
          <w:szCs w:val="22"/>
          <w:lang w:val="en-CA"/>
        </w:rPr>
        <w:t>Qualcomm Incorporated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FB69D8" w:rsidRDefault="00FB69D8" w:rsidP="00FB69D8">
      <w:pPr>
        <w:jc w:val="both"/>
        <w:rPr>
          <w:b/>
          <w:szCs w:val="22"/>
          <w:lang w:val="en-CA"/>
        </w:rPr>
      </w:pPr>
      <w:r w:rsidRPr="00271FB5">
        <w:rPr>
          <w:b/>
          <w:szCs w:val="22"/>
          <w:lang w:val="en-CA"/>
        </w:rPr>
        <w:t>Samsung Electronics, Ltd.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FB69D8" w:rsidRDefault="00FB69D8" w:rsidP="00FB69D8">
      <w:pPr>
        <w:jc w:val="both"/>
        <w:rPr>
          <w:b/>
          <w:szCs w:val="22"/>
          <w:lang w:val="en-CA"/>
        </w:rPr>
      </w:pPr>
      <w:r>
        <w:rPr>
          <w:b/>
          <w:szCs w:val="22"/>
          <w:lang w:val="en-CA"/>
        </w:rPr>
        <w:t>InterDigital Communications, Inc.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015C2A" w:rsidRPr="005B217D" w:rsidRDefault="00015C2A" w:rsidP="00015C2A">
      <w:pPr>
        <w:pStyle w:val="Heading1"/>
        <w:ind w:left="360" w:hanging="360"/>
        <w:rPr>
          <w:lang w:val="en-CA"/>
        </w:rPr>
      </w:pPr>
      <w:r>
        <w:rPr>
          <w:lang w:val="en-CA"/>
        </w:rPr>
        <w:t>Specification draft text</w:t>
      </w:r>
    </w:p>
    <w:p w:rsidR="00015C2A" w:rsidRPr="00685E67" w:rsidRDefault="00015C2A" w:rsidP="00015C2A">
      <w:pPr>
        <w:pStyle w:val="Heading2"/>
      </w:pPr>
      <w:bookmarkStart w:id="4" w:name="_Toc351408723"/>
      <w:r>
        <w:t xml:space="preserve">Sequence parameter set </w:t>
      </w:r>
      <w:r w:rsidRPr="00D93C4B">
        <w:t>extension synta</w:t>
      </w:r>
      <w:r>
        <w:t>x and semantics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96"/>
        <w:gridCol w:w="1475"/>
      </w:tblGrid>
      <w:tr w:rsidR="00015C2A" w:rsidRPr="00D93C4B" w:rsidTr="007B184B">
        <w:trPr>
          <w:jc w:val="center"/>
        </w:trPr>
        <w:tc>
          <w:tcPr>
            <w:tcW w:w="7596" w:type="dxa"/>
          </w:tcPr>
          <w:p w:rsidR="00015C2A" w:rsidRPr="00D93C4B" w:rsidRDefault="00015C2A" w:rsidP="007B184B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S Mincho"/>
                <w:lang w:val="en-CA"/>
              </w:rPr>
            </w:pPr>
            <w:r>
              <w:rPr>
                <w:rFonts w:eastAsia="MS Mincho"/>
                <w:lang w:val="en-CA"/>
              </w:rPr>
              <w:t>s</w:t>
            </w:r>
            <w:r w:rsidRPr="00D93C4B">
              <w:rPr>
                <w:rFonts w:eastAsia="MS Mincho"/>
                <w:lang w:val="en-CA"/>
              </w:rPr>
              <w:t>ps_extension( ) {</w:t>
            </w:r>
          </w:p>
        </w:tc>
        <w:tc>
          <w:tcPr>
            <w:tcW w:w="1475" w:type="dxa"/>
          </w:tcPr>
          <w:p w:rsidR="00015C2A" w:rsidRPr="00ED4F01" w:rsidRDefault="00015C2A" w:rsidP="007B184B">
            <w:pPr>
              <w:spacing w:before="0" w:after="60"/>
              <w:rPr>
                <w:rFonts w:eastAsia="MS Mincho"/>
                <w:b/>
                <w:bCs/>
                <w:lang w:val="en-CA"/>
              </w:rPr>
            </w:pPr>
            <w:r w:rsidRPr="00ED4F01">
              <w:rPr>
                <w:rFonts w:eastAsia="MS Mincho"/>
                <w:b/>
                <w:bCs/>
                <w:lang w:val="en-CA"/>
              </w:rPr>
              <w:t>Descriptor</w:t>
            </w:r>
          </w:p>
        </w:tc>
      </w:tr>
      <w:tr w:rsidR="00015C2A" w:rsidRPr="00D93C4B" w:rsidTr="007B184B">
        <w:trPr>
          <w:jc w:val="center"/>
        </w:trPr>
        <w:tc>
          <w:tcPr>
            <w:tcW w:w="7596" w:type="dxa"/>
          </w:tcPr>
          <w:p w:rsidR="00015C2A" w:rsidRPr="00D93C4B" w:rsidRDefault="00015C2A" w:rsidP="007B184B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S Mincho"/>
                <w:lang w:val="en-CA"/>
              </w:rPr>
            </w:pPr>
            <w:r>
              <w:rPr>
                <w:rFonts w:eastAsia="MS Mincho"/>
                <w:lang w:val="en-CA"/>
              </w:rPr>
              <w:t>…</w:t>
            </w:r>
          </w:p>
        </w:tc>
        <w:tc>
          <w:tcPr>
            <w:tcW w:w="1475" w:type="dxa"/>
          </w:tcPr>
          <w:p w:rsidR="00015C2A" w:rsidRPr="00D93C4B" w:rsidRDefault="00015C2A" w:rsidP="007B184B">
            <w:pPr>
              <w:spacing w:before="0" w:after="60"/>
              <w:rPr>
                <w:rFonts w:eastAsia="MS Mincho"/>
                <w:bCs/>
                <w:lang w:val="en-CA"/>
              </w:rPr>
            </w:pPr>
          </w:p>
        </w:tc>
      </w:tr>
      <w:tr w:rsidR="00015C2A" w:rsidRPr="00D93C4B" w:rsidTr="007B184B">
        <w:trPr>
          <w:jc w:val="center"/>
        </w:trPr>
        <w:tc>
          <w:tcPr>
            <w:tcW w:w="7596" w:type="dxa"/>
          </w:tcPr>
          <w:p w:rsidR="00015C2A" w:rsidRPr="00235877" w:rsidRDefault="00015C2A" w:rsidP="007B184B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/>
                <w:bCs/>
                <w:highlight w:val="yellow"/>
                <w:lang w:eastAsia="ko-KR"/>
              </w:rPr>
            </w:pPr>
            <w:r w:rsidRPr="00235877">
              <w:rPr>
                <w:noProof/>
                <w:highlight w:val="yellow"/>
                <w:lang w:eastAsia="ko-KR"/>
              </w:rPr>
              <w:tab/>
            </w:r>
            <w:r w:rsidRPr="00235877">
              <w:rPr>
                <w:rFonts w:eastAsia="Batang"/>
                <w:b/>
                <w:bCs/>
                <w:highlight w:val="yellow"/>
                <w:lang w:eastAsia="ko-KR"/>
              </w:rPr>
              <w:t>sps_inter_layer_cross_color_enable_flag</w:t>
            </w:r>
          </w:p>
        </w:tc>
        <w:tc>
          <w:tcPr>
            <w:tcW w:w="1475" w:type="dxa"/>
          </w:tcPr>
          <w:p w:rsidR="00015C2A" w:rsidRPr="00235877" w:rsidRDefault="00015C2A" w:rsidP="007B184B">
            <w:pPr>
              <w:spacing w:before="0" w:after="60"/>
              <w:rPr>
                <w:rFonts w:eastAsia="Batang"/>
                <w:bCs/>
                <w:highlight w:val="yellow"/>
                <w:lang w:val="en-CA"/>
              </w:rPr>
            </w:pPr>
            <w:r w:rsidRPr="00235877">
              <w:rPr>
                <w:rFonts w:eastAsia="Batang"/>
                <w:bCs/>
                <w:highlight w:val="yellow"/>
                <w:lang w:val="en-CA"/>
              </w:rPr>
              <w:t>u(1)</w:t>
            </w:r>
          </w:p>
        </w:tc>
      </w:tr>
      <w:tr w:rsidR="00015C2A" w:rsidRPr="00D93C4B" w:rsidTr="007B184B">
        <w:trPr>
          <w:jc w:val="center"/>
        </w:trPr>
        <w:tc>
          <w:tcPr>
            <w:tcW w:w="7596" w:type="dxa"/>
          </w:tcPr>
          <w:p w:rsidR="00015C2A" w:rsidRPr="00235877" w:rsidRDefault="00015C2A" w:rsidP="007B184B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/>
                <w:bCs/>
                <w:highlight w:val="yellow"/>
                <w:lang w:eastAsia="ko-KR"/>
              </w:rPr>
            </w:pPr>
            <w:r w:rsidRPr="00235877">
              <w:rPr>
                <w:noProof/>
                <w:highlight w:val="yellow"/>
                <w:lang w:eastAsia="ko-KR"/>
              </w:rPr>
              <w:tab/>
              <w:t>if(</w:t>
            </w:r>
            <w:r w:rsidRPr="00235877">
              <w:rPr>
                <w:rFonts w:eastAsia="Batang"/>
                <w:bCs/>
                <w:highlight w:val="yellow"/>
                <w:lang w:eastAsia="ko-KR"/>
              </w:rPr>
              <w:t>sps_inter_layer_cross_color_enable_flag)</w:t>
            </w:r>
            <w:r w:rsidRPr="00235877">
              <w:rPr>
                <w:rFonts w:eastAsia="Batang"/>
                <w:b/>
                <w:bCs/>
                <w:highlight w:val="yellow"/>
                <w:lang w:eastAsia="ko-KR"/>
              </w:rPr>
              <w:t>{</w:t>
            </w:r>
          </w:p>
        </w:tc>
        <w:tc>
          <w:tcPr>
            <w:tcW w:w="1475" w:type="dxa"/>
          </w:tcPr>
          <w:p w:rsidR="00015C2A" w:rsidRPr="00235877" w:rsidRDefault="00015C2A" w:rsidP="007B184B">
            <w:pPr>
              <w:spacing w:before="0" w:after="60"/>
              <w:rPr>
                <w:rFonts w:eastAsia="Batang"/>
                <w:bCs/>
                <w:highlight w:val="yellow"/>
                <w:lang w:val="en-CA"/>
              </w:rPr>
            </w:pPr>
          </w:p>
        </w:tc>
      </w:tr>
      <w:tr w:rsidR="00015C2A" w:rsidRPr="00D93C4B" w:rsidTr="007B184B">
        <w:trPr>
          <w:jc w:val="center"/>
        </w:trPr>
        <w:tc>
          <w:tcPr>
            <w:tcW w:w="7596" w:type="dxa"/>
          </w:tcPr>
          <w:p w:rsidR="00015C2A" w:rsidRPr="00235877" w:rsidRDefault="00015C2A" w:rsidP="007B184B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noProof/>
                <w:highlight w:val="yellow"/>
                <w:lang w:eastAsia="ko-KR"/>
              </w:rPr>
            </w:pPr>
            <w:r w:rsidRPr="00235877">
              <w:rPr>
                <w:noProof/>
                <w:highlight w:val="yellow"/>
                <w:lang w:eastAsia="ko-KR"/>
              </w:rPr>
              <w:tab/>
            </w:r>
            <w:r w:rsidRPr="00235877">
              <w:rPr>
                <w:noProof/>
                <w:highlight w:val="yellow"/>
                <w:lang w:eastAsia="ko-KR"/>
              </w:rPr>
              <w:tab/>
            </w:r>
            <w:r w:rsidRPr="00235877">
              <w:rPr>
                <w:b/>
                <w:noProof/>
                <w:highlight w:val="yellow"/>
                <w:lang w:eastAsia="ko-KR"/>
              </w:rPr>
              <w:t>sps_max_inter_layer_cross_color_part_log4</w:t>
            </w:r>
          </w:p>
        </w:tc>
        <w:tc>
          <w:tcPr>
            <w:tcW w:w="1475" w:type="dxa"/>
          </w:tcPr>
          <w:p w:rsidR="00015C2A" w:rsidRPr="00235877" w:rsidRDefault="00015C2A" w:rsidP="007B184B">
            <w:pPr>
              <w:spacing w:before="0" w:after="60"/>
              <w:rPr>
                <w:rFonts w:eastAsia="Batang"/>
                <w:bCs/>
                <w:highlight w:val="yellow"/>
                <w:lang w:val="en-CA"/>
              </w:rPr>
            </w:pPr>
            <w:r w:rsidRPr="00235877">
              <w:rPr>
                <w:rFonts w:eastAsia="Batang"/>
                <w:bCs/>
                <w:highlight w:val="yellow"/>
                <w:lang w:val="en-CA"/>
              </w:rPr>
              <w:t>ue(v)</w:t>
            </w:r>
          </w:p>
        </w:tc>
      </w:tr>
      <w:tr w:rsidR="00015C2A" w:rsidRPr="00D93C4B" w:rsidTr="007B184B">
        <w:trPr>
          <w:jc w:val="center"/>
        </w:trPr>
        <w:tc>
          <w:tcPr>
            <w:tcW w:w="7596" w:type="dxa"/>
          </w:tcPr>
          <w:p w:rsidR="00015C2A" w:rsidRPr="007276A8" w:rsidRDefault="00015C2A" w:rsidP="007B184B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noProof/>
                <w:lang w:eastAsia="ko-KR"/>
              </w:rPr>
            </w:pPr>
            <w:r w:rsidRPr="007276A8"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>}</w:t>
            </w:r>
          </w:p>
        </w:tc>
        <w:tc>
          <w:tcPr>
            <w:tcW w:w="1475" w:type="dxa"/>
          </w:tcPr>
          <w:p w:rsidR="00015C2A" w:rsidRDefault="00015C2A" w:rsidP="007B184B">
            <w:pPr>
              <w:spacing w:before="0" w:after="60"/>
              <w:rPr>
                <w:rFonts w:eastAsia="Batang"/>
                <w:bCs/>
                <w:lang w:val="en-CA"/>
              </w:rPr>
            </w:pPr>
          </w:p>
        </w:tc>
      </w:tr>
      <w:tr w:rsidR="00015C2A" w:rsidRPr="00D93C4B" w:rsidTr="007B184B">
        <w:trPr>
          <w:jc w:val="center"/>
        </w:trPr>
        <w:tc>
          <w:tcPr>
            <w:tcW w:w="7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2A" w:rsidRPr="00D93C4B" w:rsidRDefault="00015C2A" w:rsidP="007B184B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lang w:val="en-CA" w:eastAsia="ko-KR"/>
              </w:rPr>
            </w:pPr>
            <w:r w:rsidRPr="00D93C4B">
              <w:rPr>
                <w:rFonts w:eastAsia="Batang"/>
                <w:bCs/>
                <w:lang w:val="en-CA" w:eastAsia="ko-KR"/>
              </w:rPr>
              <w:t>}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2A" w:rsidRPr="00D93C4B" w:rsidRDefault="00015C2A" w:rsidP="007B184B">
            <w:pPr>
              <w:spacing w:before="0" w:after="60"/>
              <w:rPr>
                <w:rFonts w:eastAsia="MS Mincho"/>
                <w:bCs/>
                <w:lang w:val="en-CA"/>
              </w:rPr>
            </w:pPr>
          </w:p>
        </w:tc>
      </w:tr>
    </w:tbl>
    <w:p w:rsidR="00015C2A" w:rsidRDefault="00015C2A" w:rsidP="00015C2A">
      <w:pPr>
        <w:jc w:val="both"/>
        <w:rPr>
          <w:rFonts w:eastAsia="MS Mincho"/>
          <w:noProof/>
          <w:lang w:eastAsia="zh-CN"/>
        </w:rPr>
      </w:pPr>
      <w:r>
        <w:rPr>
          <w:rFonts w:eastAsia="Batang"/>
          <w:b/>
          <w:lang w:eastAsia="ko-KR"/>
        </w:rPr>
        <w:t>sps_inter_layer_cross_color</w:t>
      </w:r>
      <w:r w:rsidRPr="003A4203">
        <w:rPr>
          <w:rFonts w:eastAsia="Batang"/>
          <w:b/>
          <w:lang w:eastAsia="ko-KR"/>
        </w:rPr>
        <w:t>_enable_flag</w:t>
      </w:r>
      <w:r w:rsidRPr="00943A5F">
        <w:rPr>
          <w:rFonts w:eastAsia="MS Mincho"/>
          <w:noProof/>
          <w:lang w:eastAsia="zh-CN"/>
        </w:rPr>
        <w:t xml:space="preserve">equal to1 specifies that </w:t>
      </w:r>
      <w:r>
        <w:rPr>
          <w:rFonts w:eastAsia="MS Mincho"/>
          <w:noProof/>
          <w:lang w:eastAsia="ja-JP"/>
        </w:rPr>
        <w:t>inter-layer cross-color filtering</w:t>
      </w:r>
      <w:r>
        <w:rPr>
          <w:rFonts w:eastAsia="MS Mincho"/>
          <w:noProof/>
          <w:lang w:eastAsia="zh-CN"/>
        </w:rPr>
        <w:t>is enabled</w:t>
      </w:r>
      <w:r w:rsidRPr="00943A5F">
        <w:rPr>
          <w:rFonts w:eastAsia="MS Mincho"/>
          <w:noProof/>
          <w:lang w:eastAsia="zh-CN"/>
        </w:rPr>
        <w:t xml:space="preserve">. </w:t>
      </w:r>
      <w:r>
        <w:rPr>
          <w:rFonts w:eastAsia="MS Mincho"/>
          <w:noProof/>
          <w:lang w:eastAsia="zh-CN"/>
        </w:rPr>
        <w:t>sps_inter_layer_</w:t>
      </w:r>
      <w:r>
        <w:rPr>
          <w:rFonts w:eastAsia="Batang"/>
          <w:lang w:eastAsia="ko-KR"/>
        </w:rPr>
        <w:t>cross_color</w:t>
      </w:r>
      <w:r w:rsidRPr="00D45E0A">
        <w:rPr>
          <w:rFonts w:eastAsia="Batang"/>
          <w:lang w:eastAsia="ko-KR"/>
        </w:rPr>
        <w:t>_enable_flag</w:t>
      </w:r>
      <w:r w:rsidRPr="00943A5F">
        <w:rPr>
          <w:rFonts w:eastAsia="MS Mincho"/>
          <w:noProof/>
          <w:lang w:eastAsia="zh-CN"/>
        </w:rPr>
        <w:t xml:space="preserve">equal to0 specifies that </w:t>
      </w:r>
      <w:r>
        <w:rPr>
          <w:rFonts w:eastAsia="MS Mincho"/>
          <w:noProof/>
          <w:lang w:eastAsia="ja-JP"/>
        </w:rPr>
        <w:t xml:space="preserve">inter-layer cross-color filtering </w:t>
      </w:r>
      <w:r>
        <w:rPr>
          <w:rFonts w:eastAsia="MS Mincho"/>
          <w:noProof/>
          <w:lang w:eastAsia="zh-CN"/>
        </w:rPr>
        <w:t>is disabled</w:t>
      </w:r>
      <w:r w:rsidRPr="00943A5F">
        <w:rPr>
          <w:rFonts w:eastAsia="MS Mincho"/>
          <w:noProof/>
          <w:lang w:eastAsia="zh-CN"/>
        </w:rPr>
        <w:t xml:space="preserve">. When not present, </w:t>
      </w:r>
      <w:r>
        <w:rPr>
          <w:rFonts w:eastAsia="MS Mincho"/>
          <w:noProof/>
          <w:lang w:eastAsia="zh-CN"/>
        </w:rPr>
        <w:t>sps_inter_layer_</w:t>
      </w:r>
      <w:r>
        <w:rPr>
          <w:rFonts w:eastAsia="Batang"/>
          <w:lang w:eastAsia="ko-KR"/>
        </w:rPr>
        <w:t>cross_color</w:t>
      </w:r>
      <w:r w:rsidRPr="00D45E0A">
        <w:rPr>
          <w:rFonts w:eastAsia="Batang"/>
          <w:lang w:eastAsia="ko-KR"/>
        </w:rPr>
        <w:t>_enable_flag</w:t>
      </w:r>
      <w:r w:rsidRPr="00943A5F">
        <w:rPr>
          <w:rFonts w:eastAsia="MS Mincho"/>
          <w:noProof/>
          <w:lang w:eastAsia="zh-CN"/>
        </w:rPr>
        <w:t>is inferred to be</w:t>
      </w:r>
      <w:r>
        <w:rPr>
          <w:rFonts w:eastAsia="MS Mincho"/>
          <w:noProof/>
          <w:lang w:eastAsia="zh-CN"/>
        </w:rPr>
        <w:t xml:space="preserve"> equal to </w:t>
      </w:r>
      <w:r w:rsidRPr="00943A5F">
        <w:rPr>
          <w:rFonts w:eastAsia="MS Mincho"/>
          <w:noProof/>
          <w:lang w:eastAsia="zh-CN"/>
        </w:rPr>
        <w:t>0.</w:t>
      </w:r>
    </w:p>
    <w:p w:rsidR="00015C2A" w:rsidRPr="008A19F1" w:rsidRDefault="00015C2A" w:rsidP="00015C2A">
      <w:pPr>
        <w:jc w:val="both"/>
        <w:rPr>
          <w:noProof/>
        </w:rPr>
      </w:pPr>
      <w:r>
        <w:rPr>
          <w:b/>
          <w:noProof/>
          <w:lang w:eastAsia="ko-KR"/>
        </w:rPr>
        <w:t>sps_</w:t>
      </w:r>
      <w:r w:rsidRPr="005073C7">
        <w:rPr>
          <w:b/>
          <w:noProof/>
          <w:lang w:eastAsia="ko-KR"/>
        </w:rPr>
        <w:t>max_inter_layer_cross_color_part_log4</w:t>
      </w:r>
      <w:r w:rsidRPr="005073C7">
        <w:rPr>
          <w:noProof/>
          <w:lang w:eastAsia="ko-KR"/>
        </w:rPr>
        <w:t>s</w:t>
      </w:r>
      <w:r>
        <w:rPr>
          <w:noProof/>
          <w:lang w:eastAsia="ko-KR"/>
        </w:rPr>
        <w:t xml:space="preserve">pecifies the maximal number of paritions used in inter-layer cross-color filtering. When not present, </w:t>
      </w:r>
      <w:r w:rsidRPr="008A19F1">
        <w:rPr>
          <w:noProof/>
          <w:lang w:eastAsia="ko-KR"/>
        </w:rPr>
        <w:t>sps_max_inter_layer_cross_color_part_log4 is inferred to be equal to 0.</w:t>
      </w:r>
    </w:p>
    <w:p w:rsidR="0043331A" w:rsidRDefault="0043331A" w:rsidP="00015C2A">
      <w:pPr>
        <w:pStyle w:val="Heading2"/>
        <w:rPr>
          <w:ins w:id="5" w:author="Review YY01" w:date="2013-10-23T20:54:00Z"/>
        </w:rPr>
      </w:pPr>
      <w:ins w:id="6" w:author="Review YY01" w:date="2013-10-23T20:49:00Z">
        <w:r>
          <w:t xml:space="preserve">APS </w:t>
        </w:r>
      </w:ins>
    </w:p>
    <w:p w:rsidR="003246EC" w:rsidRDefault="003246EC" w:rsidP="003246EC">
      <w:pPr>
        <w:rPr>
          <w:ins w:id="7" w:author="Review YY01" w:date="2013-10-23T20:54:00Z"/>
        </w:rPr>
        <w:pPrChange w:id="8" w:author="Review YY01" w:date="2013-10-23T20:54:00Z">
          <w:pPr>
            <w:pStyle w:val="Heading2"/>
          </w:pPr>
        </w:pPrChange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43331A" w:rsidRPr="003F17AE" w:rsidTr="0043331A">
        <w:trPr>
          <w:jc w:val="center"/>
          <w:ins w:id="9" w:author="Review YY01" w:date="2013-10-23T20:54:00Z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1A" w:rsidRPr="0043331A" w:rsidRDefault="0043331A" w:rsidP="005F0B07">
            <w:pPr>
              <w:pStyle w:val="tablesyntax"/>
              <w:rPr>
                <w:ins w:id="10" w:author="Review YY01" w:date="2013-10-23T20:54:00Z"/>
                <w:rFonts w:ascii="Times New Roman" w:hAnsi="Times New Roman"/>
                <w:noProof/>
                <w:highlight w:val="yellow"/>
              </w:rPr>
            </w:pPr>
            <w:ins w:id="11" w:author="Review YY01" w:date="2013-10-23T20:54:00Z">
              <w:r w:rsidRPr="0043331A">
                <w:rPr>
                  <w:rFonts w:ascii="Times New Roman" w:hAnsi="Times New Roman"/>
                  <w:noProof/>
                  <w:highlight w:val="yellow"/>
                </w:rPr>
                <w:t>aps_rbsp( ) {</w:t>
              </w:r>
            </w:ins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1A" w:rsidRPr="0043331A" w:rsidRDefault="0043331A" w:rsidP="0043331A">
            <w:pPr>
              <w:pStyle w:val="tableheading"/>
              <w:rPr>
                <w:ins w:id="12" w:author="Review YY01" w:date="2013-10-23T20:54:00Z"/>
                <w:noProof/>
                <w:highlight w:val="yellow"/>
              </w:rPr>
            </w:pPr>
            <w:ins w:id="13" w:author="Review YY01" w:date="2013-10-23T20:54:00Z">
              <w:r w:rsidRPr="0043331A">
                <w:rPr>
                  <w:noProof/>
                  <w:highlight w:val="yellow"/>
                </w:rPr>
                <w:t>Descriptor</w:t>
              </w:r>
            </w:ins>
          </w:p>
        </w:tc>
      </w:tr>
      <w:tr w:rsidR="0043331A" w:rsidRPr="003F17AE" w:rsidTr="0043331A">
        <w:trPr>
          <w:jc w:val="center"/>
          <w:ins w:id="14" w:author="Review YY01" w:date="2013-10-23T20:54:00Z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1A" w:rsidRPr="00103507" w:rsidRDefault="0043331A" w:rsidP="005F0B07">
            <w:pPr>
              <w:pStyle w:val="tablesyntax"/>
              <w:rPr>
                <w:ins w:id="15" w:author="Review YY01" w:date="2013-10-23T20:54:00Z"/>
                <w:rFonts w:ascii="Times New Roman" w:hAnsi="Times New Roman"/>
                <w:b/>
                <w:noProof/>
                <w:highlight w:val="yellow"/>
                <w:rPrChange w:id="16" w:author="Review YY01" w:date="2013-10-23T20:55:00Z">
                  <w:rPr>
                    <w:ins w:id="17" w:author="Review YY01" w:date="2013-10-23T20:54:00Z"/>
                    <w:rFonts w:ascii="Times New Roman" w:hAnsi="Times New Roman"/>
                    <w:noProof/>
                    <w:highlight w:val="yellow"/>
                  </w:rPr>
                </w:rPrChange>
              </w:rPr>
            </w:pPr>
            <w:ins w:id="18" w:author="Review YY01" w:date="2013-10-23T20:54:00Z">
              <w:r w:rsidRPr="0043331A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="00FD0ABC" w:rsidRPr="00FD0ABC">
                <w:rPr>
                  <w:rFonts w:ascii="Times New Roman" w:hAnsi="Times New Roman"/>
                  <w:b/>
                  <w:noProof/>
                  <w:highlight w:val="yellow"/>
                  <w:rPrChange w:id="19" w:author="Review YY01" w:date="2013-10-23T20:55:00Z">
                    <w:rPr>
                      <w:rFonts w:ascii="Times New Roman" w:hAnsi="Times New Roman"/>
                      <w:noProof/>
                      <w:highlight w:val="yellow"/>
                    </w:rPr>
                  </w:rPrChange>
                </w:rPr>
                <w:t>aps_</w:t>
              </w:r>
            </w:ins>
            <w:ins w:id="20" w:author="Review YY01" w:date="2013-10-24T00:10:00Z">
              <w:r w:rsidR="0036303A">
                <w:rPr>
                  <w:rFonts w:ascii="Times New Roman" w:hAnsi="Times New Roman"/>
                  <w:b/>
                  <w:noProof/>
                  <w:highlight w:val="yellow"/>
                </w:rPr>
                <w:t>id</w:t>
              </w:r>
            </w:ins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1A" w:rsidRPr="00103507" w:rsidRDefault="000B6CD9" w:rsidP="0043331A">
            <w:pPr>
              <w:pStyle w:val="tableheading"/>
              <w:rPr>
                <w:ins w:id="21" w:author="Review YY01" w:date="2013-10-23T20:54:00Z"/>
                <w:b w:val="0"/>
                <w:noProof/>
                <w:highlight w:val="yellow"/>
                <w:rPrChange w:id="22" w:author="Review YY01" w:date="2013-10-23T20:56:00Z">
                  <w:rPr>
                    <w:ins w:id="23" w:author="Review YY01" w:date="2013-10-23T20:54:00Z"/>
                    <w:noProof/>
                    <w:highlight w:val="yellow"/>
                  </w:rPr>
                </w:rPrChange>
              </w:rPr>
            </w:pPr>
            <w:ins w:id="24" w:author="Review YY01" w:date="2013-10-23T20:54:00Z">
              <w:r>
                <w:rPr>
                  <w:b w:val="0"/>
                  <w:noProof/>
                  <w:highlight w:val="yellow"/>
                </w:rPr>
                <w:t>u</w:t>
              </w:r>
            </w:ins>
            <w:ins w:id="25" w:author="Review YY01" w:date="2013-10-24T00:29:00Z">
              <w:r>
                <w:rPr>
                  <w:b w:val="0"/>
                  <w:noProof/>
                  <w:highlight w:val="yellow"/>
                </w:rPr>
                <w:t>e</w:t>
              </w:r>
            </w:ins>
            <w:ins w:id="26" w:author="Review YY01" w:date="2013-10-23T20:54:00Z">
              <w:r w:rsidR="00FD0ABC" w:rsidRPr="00FD0ABC">
                <w:rPr>
                  <w:b w:val="0"/>
                  <w:noProof/>
                  <w:highlight w:val="yellow"/>
                  <w:rPrChange w:id="27" w:author="Review YY01" w:date="2013-10-23T20:56:00Z">
                    <w:rPr>
                      <w:noProof/>
                      <w:highlight w:val="yellow"/>
                    </w:rPr>
                  </w:rPrChange>
                </w:rPr>
                <w:t>(</w:t>
              </w:r>
            </w:ins>
            <w:ins w:id="28" w:author="Review YY01" w:date="2013-10-24T00:29:00Z">
              <w:r>
                <w:rPr>
                  <w:b w:val="0"/>
                  <w:noProof/>
                  <w:highlight w:val="yellow"/>
                </w:rPr>
                <w:t>v</w:t>
              </w:r>
            </w:ins>
            <w:ins w:id="29" w:author="Review YY01" w:date="2013-10-23T20:54:00Z">
              <w:r w:rsidR="00FD0ABC" w:rsidRPr="00FD0ABC">
                <w:rPr>
                  <w:b w:val="0"/>
                  <w:noProof/>
                  <w:highlight w:val="yellow"/>
                  <w:rPrChange w:id="30" w:author="Review YY01" w:date="2013-10-23T20:56:00Z">
                    <w:rPr>
                      <w:noProof/>
                      <w:highlight w:val="yellow"/>
                    </w:rPr>
                  </w:rPrChange>
                </w:rPr>
                <w:t>)</w:t>
              </w:r>
            </w:ins>
          </w:p>
        </w:tc>
      </w:tr>
      <w:tr w:rsidR="00103507" w:rsidRPr="007276A8" w:rsidTr="005F0B07">
        <w:trPr>
          <w:jc w:val="center"/>
          <w:ins w:id="31" w:author="Review YY01" w:date="2013-10-23T20:56:00Z"/>
        </w:trPr>
        <w:tc>
          <w:tcPr>
            <w:tcW w:w="7920" w:type="dxa"/>
          </w:tcPr>
          <w:p w:rsidR="00103507" w:rsidRPr="00235877" w:rsidRDefault="00103507" w:rsidP="00E65784">
            <w:pPr>
              <w:pStyle w:val="tablesyntax"/>
              <w:rPr>
                <w:ins w:id="32" w:author="Review YY01" w:date="2013-10-23T20:56:00Z"/>
                <w:rFonts w:ascii="Times New Roman" w:hAnsi="Times New Roman"/>
                <w:noProof/>
                <w:highlight w:val="yellow"/>
                <w:lang w:eastAsia="ko-KR"/>
              </w:rPr>
            </w:pPr>
            <w:ins w:id="33" w:author="Review YY01" w:date="2013-10-23T20:56:00Z">
              <w:r w:rsidRPr="00235877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ab/>
                <w:t>for(uv=0;uv&lt;2;uv++){</w:t>
              </w:r>
            </w:ins>
          </w:p>
        </w:tc>
        <w:tc>
          <w:tcPr>
            <w:tcW w:w="1152" w:type="dxa"/>
          </w:tcPr>
          <w:p w:rsidR="00103507" w:rsidRPr="00235877" w:rsidRDefault="00103507" w:rsidP="005F0B07">
            <w:pPr>
              <w:pStyle w:val="tablecell"/>
              <w:rPr>
                <w:ins w:id="34" w:author="Review YY01" w:date="2013-10-23T20:56:00Z"/>
                <w:noProof/>
                <w:highlight w:val="yellow"/>
                <w:lang w:eastAsia="ko-KR"/>
              </w:rPr>
            </w:pPr>
          </w:p>
        </w:tc>
      </w:tr>
      <w:tr w:rsidR="00103507" w:rsidRPr="007276A8" w:rsidTr="005F0B07">
        <w:trPr>
          <w:jc w:val="center"/>
          <w:ins w:id="35" w:author="Review YY01" w:date="2013-10-23T20:56:00Z"/>
        </w:trPr>
        <w:tc>
          <w:tcPr>
            <w:tcW w:w="7920" w:type="dxa"/>
          </w:tcPr>
          <w:p w:rsidR="00103507" w:rsidRPr="00235877" w:rsidRDefault="00103507" w:rsidP="00E65784">
            <w:pPr>
              <w:pStyle w:val="tablesyntax"/>
              <w:rPr>
                <w:ins w:id="36" w:author="Review YY01" w:date="2013-10-23T20:56:00Z"/>
                <w:rFonts w:ascii="Times New Roman" w:hAnsi="Times New Roman"/>
                <w:noProof/>
                <w:highlight w:val="yellow"/>
                <w:lang w:eastAsia="ko-KR"/>
              </w:rPr>
            </w:pPr>
            <w:ins w:id="37" w:author="Review YY01" w:date="2013-10-23T20:56:00Z">
              <w:r w:rsidRPr="00235877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ab/>
              </w:r>
              <w:r w:rsidRPr="00235877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ab/>
              </w:r>
              <w:r w:rsidRPr="00235877">
                <w:rPr>
                  <w:b/>
                  <w:noProof/>
                  <w:highlight w:val="yellow"/>
                  <w:lang w:eastAsia="ko-KR"/>
                </w:rPr>
                <w:t>pic_inter_layer_cross_color_part_log4</w:t>
              </w:r>
              <w:r w:rsidRPr="00235877">
                <w:rPr>
                  <w:noProof/>
                  <w:highlight w:val="yellow"/>
                  <w:lang w:eastAsia="ko-KR"/>
                </w:rPr>
                <w:t>[uv]</w:t>
              </w:r>
            </w:ins>
          </w:p>
        </w:tc>
        <w:tc>
          <w:tcPr>
            <w:tcW w:w="1152" w:type="dxa"/>
          </w:tcPr>
          <w:p w:rsidR="00103507" w:rsidRPr="00235877" w:rsidRDefault="00103507" w:rsidP="005F0B07">
            <w:pPr>
              <w:pStyle w:val="tablecell"/>
              <w:rPr>
                <w:ins w:id="38" w:author="Review YY01" w:date="2013-10-23T20:56:00Z"/>
                <w:noProof/>
                <w:highlight w:val="yellow"/>
                <w:lang w:eastAsia="ko-KR"/>
              </w:rPr>
            </w:pPr>
            <w:ins w:id="39" w:author="Review YY01" w:date="2013-10-23T20:56:00Z">
              <w:r w:rsidRPr="00235877">
                <w:rPr>
                  <w:noProof/>
                  <w:highlight w:val="yellow"/>
                  <w:lang w:eastAsia="ko-KR"/>
                </w:rPr>
                <w:t>ue(v)</w:t>
              </w:r>
            </w:ins>
          </w:p>
        </w:tc>
      </w:tr>
      <w:tr w:rsidR="00103507" w:rsidRPr="009E2AAA" w:rsidTr="005F0B07">
        <w:trPr>
          <w:jc w:val="center"/>
          <w:ins w:id="40" w:author="Review YY01" w:date="2013-10-23T20:56:00Z"/>
        </w:trPr>
        <w:tc>
          <w:tcPr>
            <w:tcW w:w="7920" w:type="dxa"/>
          </w:tcPr>
          <w:p w:rsidR="00103507" w:rsidRPr="00235877" w:rsidRDefault="00103507" w:rsidP="00E65784">
            <w:pPr>
              <w:pStyle w:val="tablesyntax"/>
              <w:rPr>
                <w:ins w:id="41" w:author="Review YY01" w:date="2013-10-23T20:56:00Z"/>
                <w:rFonts w:ascii="Times New Roman" w:hAnsi="Times New Roman"/>
                <w:noProof/>
                <w:highlight w:val="yellow"/>
                <w:lang w:eastAsia="ko-KR"/>
              </w:rPr>
            </w:pPr>
            <w:ins w:id="42" w:author="Review YY01" w:date="2013-10-23T20:56:00Z">
              <w:r w:rsidRPr="00235877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ab/>
              </w:r>
              <w:r w:rsidRPr="00235877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ab/>
                <w:t>for(i=0;i&lt;PicInterLayerCrossColorPart[uv];i++)</w:t>
              </w:r>
            </w:ins>
          </w:p>
        </w:tc>
        <w:tc>
          <w:tcPr>
            <w:tcW w:w="1152" w:type="dxa"/>
          </w:tcPr>
          <w:p w:rsidR="00103507" w:rsidRPr="00235877" w:rsidRDefault="00103507" w:rsidP="005F0B07">
            <w:pPr>
              <w:pStyle w:val="tablecell"/>
              <w:rPr>
                <w:ins w:id="43" w:author="Review YY01" w:date="2013-10-23T20:56:00Z"/>
                <w:noProof/>
                <w:highlight w:val="yellow"/>
                <w:lang w:eastAsia="ko-KR"/>
              </w:rPr>
            </w:pPr>
          </w:p>
        </w:tc>
      </w:tr>
      <w:tr w:rsidR="00103507" w:rsidRPr="009E2AAA" w:rsidTr="005F0B07">
        <w:trPr>
          <w:jc w:val="center"/>
          <w:ins w:id="44" w:author="Review YY01" w:date="2013-10-23T20:56:00Z"/>
        </w:trPr>
        <w:tc>
          <w:tcPr>
            <w:tcW w:w="7920" w:type="dxa"/>
          </w:tcPr>
          <w:p w:rsidR="00103507" w:rsidRPr="00235877" w:rsidRDefault="00103507" w:rsidP="00E65784">
            <w:pPr>
              <w:pStyle w:val="tablesyntax"/>
              <w:rPr>
                <w:ins w:id="45" w:author="Review YY01" w:date="2013-10-23T20:56:00Z"/>
                <w:rFonts w:ascii="Times New Roman" w:hAnsi="Times New Roman"/>
                <w:noProof/>
                <w:highlight w:val="yellow"/>
                <w:lang w:eastAsia="ko-KR"/>
              </w:rPr>
            </w:pPr>
            <w:ins w:id="46" w:author="Review YY01" w:date="2013-10-23T20:56:00Z">
              <w:r w:rsidRPr="00235877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ab/>
              </w:r>
              <w:r w:rsidRPr="00235877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ab/>
              </w:r>
              <w:r w:rsidRPr="00235877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ab/>
                <w:t>inter_layer_cross_color_filter_param(uv,i)</w:t>
              </w:r>
            </w:ins>
          </w:p>
        </w:tc>
        <w:tc>
          <w:tcPr>
            <w:tcW w:w="1152" w:type="dxa"/>
          </w:tcPr>
          <w:p w:rsidR="00103507" w:rsidRPr="00235877" w:rsidRDefault="00103507" w:rsidP="005F0B07">
            <w:pPr>
              <w:pStyle w:val="tablecell"/>
              <w:rPr>
                <w:ins w:id="47" w:author="Review YY01" w:date="2013-10-23T20:56:00Z"/>
                <w:noProof/>
                <w:highlight w:val="yellow"/>
                <w:lang w:eastAsia="ko-KR"/>
              </w:rPr>
            </w:pPr>
          </w:p>
        </w:tc>
      </w:tr>
      <w:tr w:rsidR="00103507" w:rsidRPr="007276A8" w:rsidTr="005F0B07">
        <w:trPr>
          <w:jc w:val="center"/>
          <w:ins w:id="48" w:author="Review YY01" w:date="2013-10-23T20:56:00Z"/>
        </w:trPr>
        <w:tc>
          <w:tcPr>
            <w:tcW w:w="7920" w:type="dxa"/>
          </w:tcPr>
          <w:p w:rsidR="00103507" w:rsidRPr="00235877" w:rsidRDefault="00103507" w:rsidP="00E65784">
            <w:pPr>
              <w:pStyle w:val="tablesyntax"/>
              <w:rPr>
                <w:ins w:id="49" w:author="Review YY01" w:date="2013-10-23T20:56:00Z"/>
                <w:rFonts w:ascii="Times New Roman" w:hAnsi="Times New Roman"/>
                <w:noProof/>
                <w:highlight w:val="yellow"/>
                <w:lang w:eastAsia="ko-KR"/>
              </w:rPr>
            </w:pPr>
            <w:ins w:id="50" w:author="Review YY01" w:date="2013-10-23T20:56:00Z">
              <w:r w:rsidRPr="00235877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ab/>
                <w:t>}</w:t>
              </w:r>
            </w:ins>
          </w:p>
        </w:tc>
        <w:tc>
          <w:tcPr>
            <w:tcW w:w="1152" w:type="dxa"/>
          </w:tcPr>
          <w:p w:rsidR="00103507" w:rsidRPr="00235877" w:rsidRDefault="00103507" w:rsidP="005F0B07">
            <w:pPr>
              <w:pStyle w:val="tablecell"/>
              <w:rPr>
                <w:ins w:id="51" w:author="Review YY01" w:date="2013-10-23T20:56:00Z"/>
                <w:noProof/>
                <w:highlight w:val="yellow"/>
                <w:lang w:eastAsia="ko-KR"/>
              </w:rPr>
            </w:pPr>
          </w:p>
        </w:tc>
      </w:tr>
      <w:tr w:rsidR="0043331A" w:rsidRPr="003F17AE" w:rsidTr="0043331A">
        <w:trPr>
          <w:jc w:val="center"/>
          <w:ins w:id="52" w:author="Review YY01" w:date="2013-10-23T20:54:00Z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1A" w:rsidRPr="0043331A" w:rsidRDefault="0043331A" w:rsidP="0043331A">
            <w:pPr>
              <w:pStyle w:val="tablesyntax"/>
              <w:rPr>
                <w:ins w:id="53" w:author="Review YY01" w:date="2013-10-23T20:54:00Z"/>
                <w:rFonts w:ascii="Times New Roman" w:hAnsi="Times New Roman"/>
                <w:noProof/>
                <w:highlight w:val="yellow"/>
              </w:rPr>
            </w:pPr>
            <w:ins w:id="54" w:author="Review YY01" w:date="2013-10-23T20:54:00Z">
              <w:r w:rsidRPr="0043331A">
                <w:rPr>
                  <w:rFonts w:ascii="Times New Roman" w:hAnsi="Times New Roman"/>
                  <w:noProof/>
                  <w:highlight w:val="yellow"/>
                </w:rPr>
                <w:t>}</w:t>
              </w:r>
            </w:ins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1A" w:rsidRPr="0043331A" w:rsidRDefault="0043331A" w:rsidP="0043331A">
            <w:pPr>
              <w:pStyle w:val="tableheading"/>
              <w:rPr>
                <w:ins w:id="55" w:author="Review YY01" w:date="2013-10-23T20:54:00Z"/>
                <w:noProof/>
                <w:highlight w:val="yellow"/>
              </w:rPr>
            </w:pPr>
          </w:p>
        </w:tc>
      </w:tr>
    </w:tbl>
    <w:p w:rsidR="000B6CD9" w:rsidRPr="000B6CD9" w:rsidRDefault="000B6CD9" w:rsidP="00103507">
      <w:pPr>
        <w:rPr>
          <w:ins w:id="56" w:author="Review YY01" w:date="2013-10-23T20:58:00Z"/>
          <w:rPrChange w:id="57" w:author="Review YY01" w:date="2013-10-24T00:27:00Z">
            <w:rPr>
              <w:ins w:id="58" w:author="Review YY01" w:date="2013-10-23T20:58:00Z"/>
              <w:bCs/>
              <w:noProof/>
            </w:rPr>
          </w:rPrChange>
        </w:rPr>
      </w:pPr>
      <w:ins w:id="59" w:author="Review YY01" w:date="2013-10-24T00:27:00Z">
        <w:r w:rsidRPr="003F17AE">
          <w:rPr>
            <w:b/>
            <w:bCs/>
          </w:rPr>
          <w:t>aps_id</w:t>
        </w:r>
        <w:r w:rsidRPr="003F17AE">
          <w:t xml:space="preserve"> identifies the adaptation parameter set that is referred to in the slice </w:t>
        </w:r>
        <w:r>
          <w:t xml:space="preserve">segment </w:t>
        </w:r>
        <w:r w:rsidRPr="003F17AE">
          <w:t>header. The value of aps_id shall be in the range of 0 to </w:t>
        </w:r>
        <w:r w:rsidRPr="003F17AE">
          <w:rPr>
            <w:highlight w:val="yellow"/>
          </w:rPr>
          <w:t>TBD</w:t>
        </w:r>
        <w:r>
          <w:t>, inclusive.</w:t>
        </w:r>
      </w:ins>
    </w:p>
    <w:p w:rsidR="00103507" w:rsidRDefault="00103507" w:rsidP="00103507">
      <w:pPr>
        <w:jc w:val="both"/>
        <w:rPr>
          <w:ins w:id="60" w:author="Review YY01" w:date="2013-10-23T20:58:00Z"/>
          <w:noProof/>
          <w:lang w:eastAsia="ko-KR"/>
        </w:rPr>
      </w:pPr>
      <w:ins w:id="61" w:author="Review YY01" w:date="2013-10-23T20:58:00Z">
        <w:r>
          <w:rPr>
            <w:b/>
            <w:noProof/>
            <w:lang w:eastAsia="ko-KR"/>
          </w:rPr>
          <w:t>pic_</w:t>
        </w:r>
        <w:r w:rsidRPr="005073C7">
          <w:rPr>
            <w:b/>
            <w:noProof/>
            <w:lang w:eastAsia="ko-KR"/>
          </w:rPr>
          <w:t>inter_layer_cross_color_part</w:t>
        </w:r>
        <w:r>
          <w:rPr>
            <w:b/>
            <w:noProof/>
            <w:lang w:eastAsia="ko-KR"/>
          </w:rPr>
          <w:t>_log4</w:t>
        </w:r>
        <w:r w:rsidRPr="009E2AAA">
          <w:rPr>
            <w:noProof/>
            <w:lang w:eastAsia="ko-KR"/>
          </w:rPr>
          <w:t>[</w:t>
        </w:r>
        <w:r>
          <w:rPr>
            <w:noProof/>
            <w:lang w:eastAsia="ko-KR"/>
          </w:rPr>
          <w:t>uv</w:t>
        </w:r>
        <w:r w:rsidRPr="009E2AAA">
          <w:rPr>
            <w:noProof/>
            <w:lang w:eastAsia="ko-KR"/>
          </w:rPr>
          <w:t>]</w:t>
        </w:r>
        <w:r>
          <w:rPr>
            <w:noProof/>
            <w:lang w:eastAsia="ko-KR"/>
          </w:rPr>
          <w:t xml:space="preserve"> specifies variable PicInterLayerCrossColorPart[uv] which is the number of partitions used in inter-layer corss-color filtering for the chroma component in the current picture. </w:t>
        </w:r>
        <w:r w:rsidRPr="00DB024D">
          <w:rPr>
            <w:noProof/>
            <w:lang w:eastAsia="ko-KR"/>
          </w:rPr>
          <w:t>pic_inter_layer_cross_color_part_log4[uv]</w:t>
        </w:r>
        <w:r>
          <w:rPr>
            <w:noProof/>
            <w:lang w:eastAsia="ko-KR"/>
          </w:rPr>
          <w:t xml:space="preserve"> shall be between 0 and </w:t>
        </w:r>
        <w:r w:rsidRPr="00DB024D">
          <w:rPr>
            <w:noProof/>
            <w:lang w:eastAsia="ko-KR"/>
          </w:rPr>
          <w:t>sps_max_inter_layer_cross_color_part_log4</w:t>
        </w:r>
        <w:r>
          <w:rPr>
            <w:noProof/>
            <w:lang w:eastAsia="ko-KR"/>
          </w:rPr>
          <w:t xml:space="preserve">, inclusively. When not present, </w:t>
        </w:r>
        <w:r w:rsidRPr="00DB024D">
          <w:rPr>
            <w:noProof/>
            <w:lang w:eastAsia="ko-KR"/>
          </w:rPr>
          <w:t>pic_inter_layer_cross_color_part_log4</w:t>
        </w:r>
        <w:r w:rsidRPr="009E2AAA">
          <w:rPr>
            <w:noProof/>
            <w:lang w:eastAsia="ko-KR"/>
          </w:rPr>
          <w:t>[</w:t>
        </w:r>
        <w:r>
          <w:rPr>
            <w:noProof/>
            <w:lang w:eastAsia="ko-KR"/>
          </w:rPr>
          <w:t>uv</w:t>
        </w:r>
        <w:r w:rsidRPr="009E2AAA">
          <w:rPr>
            <w:noProof/>
            <w:lang w:eastAsia="ko-KR"/>
          </w:rPr>
          <w:t>]</w:t>
        </w:r>
        <w:r>
          <w:rPr>
            <w:noProof/>
            <w:lang w:eastAsia="ko-KR"/>
          </w:rPr>
          <w:t xml:space="preserve"> is inferred to be equal to 0.</w:t>
        </w:r>
      </w:ins>
    </w:p>
    <w:p w:rsidR="00103507" w:rsidRPr="009058AD" w:rsidRDefault="00103507" w:rsidP="00103507">
      <w:pPr>
        <w:rPr>
          <w:ins w:id="62" w:author="Review YY01" w:date="2013-10-23T20:56:00Z"/>
          <w:rFonts w:eastAsia="MS Mincho"/>
        </w:rPr>
      </w:pPr>
      <w:ins w:id="63" w:author="Review YY01" w:date="2013-10-23T20:56:00Z">
        <w:r>
          <w:rPr>
            <w:rFonts w:eastAsia="MS Mincho"/>
            <w:bCs/>
          </w:rPr>
          <w:t>The NAL unit type of proposed APS NAL unit type is 41 (currently reserved as RSV_NVCL41).</w:t>
        </w:r>
      </w:ins>
    </w:p>
    <w:p w:rsidR="003246EC" w:rsidRDefault="003246EC" w:rsidP="003246EC">
      <w:pPr>
        <w:rPr>
          <w:ins w:id="64" w:author="Review YY01" w:date="2013-10-23T20:49:00Z"/>
        </w:rPr>
        <w:pPrChange w:id="65" w:author="Review YY01" w:date="2013-10-23T20:49:00Z">
          <w:pPr>
            <w:pStyle w:val="Heading2"/>
          </w:pPr>
        </w:pPrChange>
      </w:pPr>
    </w:p>
    <w:p w:rsidR="00015C2A" w:rsidRDefault="00015C2A" w:rsidP="00015C2A">
      <w:pPr>
        <w:pStyle w:val="Heading2"/>
        <w:rPr>
          <w:ins w:id="66" w:author="Review YY01" w:date="2013-10-24T00:19:00Z"/>
        </w:rPr>
      </w:pPr>
      <w:r w:rsidRPr="00943A5F">
        <w:t xml:space="preserve">General slice </w:t>
      </w:r>
      <w:r>
        <w:t xml:space="preserve">segment </w:t>
      </w:r>
      <w:r w:rsidRPr="00943A5F">
        <w:t>header syntax</w:t>
      </w:r>
      <w:bookmarkEnd w:id="4"/>
      <w:r w:rsidRPr="00F20166">
        <w:t xml:space="preserve"> and semantics</w:t>
      </w:r>
    </w:p>
    <w:p w:rsidR="003246EC" w:rsidDel="005A719D" w:rsidRDefault="003246EC" w:rsidP="003246EC">
      <w:pPr>
        <w:rPr>
          <w:del w:id="67" w:author="Review YY01" w:date="2013-10-24T03:20:00Z"/>
        </w:rPr>
        <w:pPrChange w:id="68" w:author="Review YY01" w:date="2013-10-24T00:19:00Z">
          <w:pPr>
            <w:pStyle w:val="Heading2"/>
          </w:pPr>
        </w:pPrChange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015C2A" w:rsidRPr="007276A8" w:rsidDel="00E65784" w:rsidTr="007B184B">
        <w:trPr>
          <w:jc w:val="center"/>
          <w:del w:id="69" w:author="Review YY01" w:date="2013-10-24T00:33:00Z"/>
        </w:trPr>
        <w:tc>
          <w:tcPr>
            <w:tcW w:w="7920" w:type="dxa"/>
          </w:tcPr>
          <w:p w:rsidR="00015C2A" w:rsidRPr="007276A8" w:rsidDel="00E65784" w:rsidRDefault="00015C2A" w:rsidP="007B184B">
            <w:pPr>
              <w:pStyle w:val="tablesyntax"/>
              <w:rPr>
                <w:del w:id="70" w:author="Review YY01" w:date="2013-10-24T00:33:00Z"/>
                <w:rFonts w:ascii="Times New Roman" w:hAnsi="Times New Roman"/>
                <w:noProof/>
              </w:rPr>
            </w:pPr>
            <w:del w:id="71" w:author="Review YY01" w:date="2013-10-24T00:33:00Z">
              <w:r w:rsidRPr="007276A8" w:rsidDel="00E65784">
                <w:rPr>
                  <w:rFonts w:ascii="Times New Roman" w:hAnsi="Times New Roman"/>
                  <w:noProof/>
                </w:rPr>
                <w:delText>slice_segment_header( ) {</w:delText>
              </w:r>
            </w:del>
          </w:p>
        </w:tc>
        <w:tc>
          <w:tcPr>
            <w:tcW w:w="1152" w:type="dxa"/>
          </w:tcPr>
          <w:p w:rsidR="00015C2A" w:rsidRPr="007276A8" w:rsidDel="00E65784" w:rsidRDefault="00015C2A" w:rsidP="007B184B">
            <w:pPr>
              <w:pStyle w:val="tableheading"/>
              <w:rPr>
                <w:del w:id="72" w:author="Review YY01" w:date="2013-10-24T00:33:00Z"/>
                <w:noProof/>
              </w:rPr>
            </w:pPr>
            <w:del w:id="73" w:author="Review YY01" w:date="2013-10-24T00:33:00Z">
              <w:r w:rsidRPr="007276A8" w:rsidDel="00E65784">
                <w:rPr>
                  <w:noProof/>
                </w:rPr>
                <w:delText>Descriptor</w:delText>
              </w:r>
            </w:del>
          </w:p>
        </w:tc>
      </w:tr>
      <w:tr w:rsidR="00015C2A" w:rsidRPr="007276A8" w:rsidDel="00E65784" w:rsidTr="007B184B">
        <w:trPr>
          <w:jc w:val="center"/>
          <w:del w:id="74" w:author="Review YY01" w:date="2013-10-24T00:33:00Z"/>
        </w:trPr>
        <w:tc>
          <w:tcPr>
            <w:tcW w:w="7920" w:type="dxa"/>
          </w:tcPr>
          <w:p w:rsidR="00015C2A" w:rsidRPr="007276A8" w:rsidDel="00E65784" w:rsidRDefault="00015C2A" w:rsidP="007B184B">
            <w:pPr>
              <w:pStyle w:val="tablesyntax"/>
              <w:rPr>
                <w:del w:id="75" w:author="Review YY01" w:date="2013-10-24T00:33:00Z"/>
                <w:rFonts w:ascii="Times New Roman" w:hAnsi="Times New Roman"/>
                <w:noProof/>
              </w:rPr>
            </w:pPr>
            <w:del w:id="76" w:author="Review YY01" w:date="2013-10-24T00:33:00Z">
              <w:r w:rsidRPr="007276A8" w:rsidDel="00E65784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7276A8" w:rsidDel="00E65784">
                <w:rPr>
                  <w:rFonts w:ascii="Times New Roman" w:hAnsi="Times New Roman"/>
                  <w:b/>
                  <w:noProof/>
                  <w:lang w:eastAsia="ko-KR"/>
                </w:rPr>
                <w:delText>first_slice_segment_in_pic_flag</w:delText>
              </w:r>
            </w:del>
          </w:p>
        </w:tc>
        <w:tc>
          <w:tcPr>
            <w:tcW w:w="1152" w:type="dxa"/>
          </w:tcPr>
          <w:p w:rsidR="00015C2A" w:rsidRPr="007276A8" w:rsidDel="00E65784" w:rsidRDefault="00015C2A" w:rsidP="007B184B">
            <w:pPr>
              <w:pStyle w:val="tableheading"/>
              <w:rPr>
                <w:del w:id="77" w:author="Review YY01" w:date="2013-10-24T00:33:00Z"/>
                <w:b w:val="0"/>
                <w:noProof/>
              </w:rPr>
            </w:pPr>
            <w:del w:id="78" w:author="Review YY01" w:date="2013-10-24T00:33:00Z">
              <w:r w:rsidRPr="007276A8" w:rsidDel="00E65784">
                <w:rPr>
                  <w:b w:val="0"/>
                  <w:noProof/>
                  <w:lang w:eastAsia="ko-KR"/>
                </w:rPr>
                <w:delText>u(1)</w:delText>
              </w:r>
            </w:del>
          </w:p>
        </w:tc>
      </w:tr>
      <w:tr w:rsidR="00015C2A" w:rsidRPr="007276A8" w:rsidDel="00E65784" w:rsidTr="007B184B">
        <w:trPr>
          <w:jc w:val="center"/>
          <w:del w:id="79" w:author="Review YY01" w:date="2013-10-24T00:33:00Z"/>
        </w:trPr>
        <w:tc>
          <w:tcPr>
            <w:tcW w:w="7920" w:type="dxa"/>
          </w:tcPr>
          <w:p w:rsidR="00015C2A" w:rsidRPr="007276A8" w:rsidDel="00E65784" w:rsidRDefault="00015C2A" w:rsidP="007B184B">
            <w:pPr>
              <w:pStyle w:val="tablesyntax"/>
              <w:rPr>
                <w:del w:id="80" w:author="Review YY01" w:date="2013-10-24T00:33:00Z"/>
                <w:rFonts w:ascii="Times New Roman" w:hAnsi="Times New Roman"/>
                <w:noProof/>
                <w:lang w:eastAsia="ko-KR"/>
              </w:rPr>
            </w:pPr>
            <w:del w:id="81" w:author="Review YY01" w:date="2013-10-24T00:33:00Z">
              <w:r w:rsidDel="00E65784">
                <w:rPr>
                  <w:rFonts w:ascii="Times New Roman" w:hAnsi="Times New Roman"/>
                  <w:noProof/>
                  <w:lang w:eastAsia="ko-KR"/>
                </w:rPr>
                <w:delText>……</w:delText>
              </w:r>
            </w:del>
          </w:p>
        </w:tc>
        <w:tc>
          <w:tcPr>
            <w:tcW w:w="1152" w:type="dxa"/>
          </w:tcPr>
          <w:p w:rsidR="00015C2A" w:rsidRPr="007276A8" w:rsidDel="00E65784" w:rsidRDefault="00015C2A" w:rsidP="007B184B">
            <w:pPr>
              <w:pStyle w:val="tableheading"/>
              <w:rPr>
                <w:del w:id="82" w:author="Review YY01" w:date="2013-10-24T00:33:00Z"/>
                <w:b w:val="0"/>
                <w:noProof/>
                <w:lang w:eastAsia="ko-KR"/>
              </w:rPr>
            </w:pPr>
          </w:p>
        </w:tc>
      </w:tr>
      <w:tr w:rsidR="00015C2A" w:rsidRPr="007276A8" w:rsidDel="00E65784" w:rsidTr="007B184B">
        <w:trPr>
          <w:jc w:val="center"/>
          <w:del w:id="83" w:author="Review YY01" w:date="2013-10-24T00:33:00Z"/>
        </w:trPr>
        <w:tc>
          <w:tcPr>
            <w:tcW w:w="7920" w:type="dxa"/>
          </w:tcPr>
          <w:p w:rsidR="00015C2A" w:rsidRPr="00235877" w:rsidDel="00E65784" w:rsidRDefault="00015C2A" w:rsidP="007B184B">
            <w:pPr>
              <w:pStyle w:val="tablesyntax"/>
              <w:rPr>
                <w:del w:id="84" w:author="Review YY01" w:date="2013-10-24T00:33:00Z"/>
                <w:rFonts w:ascii="Times New Roman" w:hAnsi="Times New Roman"/>
                <w:noProof/>
                <w:highlight w:val="yellow"/>
                <w:lang w:eastAsia="ko-KR"/>
              </w:rPr>
            </w:pPr>
            <w:del w:id="85" w:author="Review YY01" w:date="2013-10-23T20:57:00Z">
              <w:r w:rsidRPr="00235877" w:rsidDel="00103507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ab/>
                <w:delText>if(sps_inter_layer_</w:delText>
              </w:r>
              <w:r w:rsidRPr="00235877" w:rsidDel="00103507">
                <w:rPr>
                  <w:rFonts w:eastAsia="Batang"/>
                  <w:bCs/>
                  <w:highlight w:val="yellow"/>
                  <w:lang w:eastAsia="ko-KR"/>
                </w:rPr>
                <w:delText>cross_color_enable_flag</w:delText>
              </w:r>
              <w:r w:rsidRPr="00235877" w:rsidDel="00103507">
                <w:rPr>
                  <w:rFonts w:ascii="Times New Roman" w:hAnsi="Times New Roman"/>
                  <w:noProof/>
                  <w:highlight w:val="yellow"/>
                  <w:lang w:eastAsia="ko-KR"/>
                </w:rPr>
                <w:delText>){</w:delText>
              </w:r>
            </w:del>
          </w:p>
        </w:tc>
        <w:tc>
          <w:tcPr>
            <w:tcW w:w="1152" w:type="dxa"/>
          </w:tcPr>
          <w:p w:rsidR="00015C2A" w:rsidRPr="00235877" w:rsidDel="00E65784" w:rsidRDefault="00015C2A" w:rsidP="007B184B">
            <w:pPr>
              <w:pStyle w:val="tablecell"/>
              <w:rPr>
                <w:del w:id="86" w:author="Review YY01" w:date="2013-10-24T00:33:00Z"/>
                <w:noProof/>
                <w:highlight w:val="yellow"/>
                <w:lang w:eastAsia="ko-KR"/>
              </w:rPr>
            </w:pPr>
          </w:p>
        </w:tc>
      </w:tr>
      <w:tr w:rsidR="00015C2A" w:rsidRPr="007276A8" w:rsidDel="00E65784" w:rsidTr="007B184B">
        <w:trPr>
          <w:jc w:val="center"/>
          <w:del w:id="87" w:author="Review YY01" w:date="2013-10-24T00:33:00Z"/>
        </w:trPr>
        <w:tc>
          <w:tcPr>
            <w:tcW w:w="7920" w:type="dxa"/>
          </w:tcPr>
          <w:p w:rsidR="00015C2A" w:rsidRPr="00235877" w:rsidDel="00E65784" w:rsidRDefault="00015C2A" w:rsidP="007B184B">
            <w:pPr>
              <w:pStyle w:val="tablesyntax"/>
              <w:rPr>
                <w:del w:id="88" w:author="Review YY01" w:date="2013-10-24T00:33:00Z"/>
                <w:rFonts w:ascii="Times New Roman" w:hAnsi="Times New Roman"/>
                <w:noProof/>
                <w:highlight w:val="yellow"/>
                <w:lang w:eastAsia="ko-KR"/>
              </w:rPr>
            </w:pPr>
            <w:del w:id="89" w:author="Review YY01" w:date="2013-10-23T20:57:00Z">
              <w:r w:rsidRPr="00235877" w:rsidDel="00103507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ab/>
              </w:r>
              <w:r w:rsidRPr="00235877" w:rsidDel="00103507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ab/>
                <w:delText>for(uv=0;uv&lt;2;uv++){</w:delText>
              </w:r>
            </w:del>
          </w:p>
        </w:tc>
        <w:tc>
          <w:tcPr>
            <w:tcW w:w="1152" w:type="dxa"/>
          </w:tcPr>
          <w:p w:rsidR="00015C2A" w:rsidRPr="00235877" w:rsidDel="00E65784" w:rsidRDefault="00015C2A" w:rsidP="007B184B">
            <w:pPr>
              <w:pStyle w:val="tablecell"/>
              <w:rPr>
                <w:del w:id="90" w:author="Review YY01" w:date="2013-10-24T00:33:00Z"/>
                <w:noProof/>
                <w:highlight w:val="yellow"/>
                <w:lang w:eastAsia="ko-KR"/>
              </w:rPr>
            </w:pPr>
          </w:p>
        </w:tc>
      </w:tr>
      <w:tr w:rsidR="00015C2A" w:rsidRPr="007276A8" w:rsidDel="00E65784" w:rsidTr="007B184B">
        <w:trPr>
          <w:jc w:val="center"/>
          <w:del w:id="91" w:author="Review YY01" w:date="2013-10-24T00:33:00Z"/>
        </w:trPr>
        <w:tc>
          <w:tcPr>
            <w:tcW w:w="7920" w:type="dxa"/>
          </w:tcPr>
          <w:p w:rsidR="00015C2A" w:rsidRPr="00235877" w:rsidDel="00E65784" w:rsidRDefault="00015C2A" w:rsidP="007B184B">
            <w:pPr>
              <w:pStyle w:val="tablesyntax"/>
              <w:rPr>
                <w:del w:id="92" w:author="Review YY01" w:date="2013-10-24T00:33:00Z"/>
                <w:rFonts w:ascii="Times New Roman" w:hAnsi="Times New Roman"/>
                <w:noProof/>
                <w:highlight w:val="yellow"/>
                <w:lang w:eastAsia="ko-KR"/>
              </w:rPr>
            </w:pPr>
            <w:del w:id="93" w:author="Review YY01" w:date="2013-10-23T20:57:00Z">
              <w:r w:rsidRPr="00235877" w:rsidDel="00103507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ab/>
              </w:r>
              <w:r w:rsidRPr="00235877" w:rsidDel="00103507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ab/>
              </w:r>
              <w:r w:rsidRPr="00235877" w:rsidDel="00103507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ab/>
              </w:r>
              <w:r w:rsidRPr="00235877" w:rsidDel="00103507">
                <w:rPr>
                  <w:b/>
                  <w:noProof/>
                  <w:highlight w:val="yellow"/>
                  <w:lang w:eastAsia="ko-KR"/>
                </w:rPr>
                <w:delText>pic_inter_layer_cross_color_part_log4</w:delText>
              </w:r>
              <w:r w:rsidRPr="00235877" w:rsidDel="00103507">
                <w:rPr>
                  <w:noProof/>
                  <w:highlight w:val="yellow"/>
                  <w:lang w:eastAsia="ko-KR"/>
                </w:rPr>
                <w:delText>[uv]</w:delText>
              </w:r>
            </w:del>
          </w:p>
        </w:tc>
        <w:tc>
          <w:tcPr>
            <w:tcW w:w="1152" w:type="dxa"/>
          </w:tcPr>
          <w:p w:rsidR="00015C2A" w:rsidRPr="00235877" w:rsidDel="00E65784" w:rsidRDefault="00015C2A" w:rsidP="007B184B">
            <w:pPr>
              <w:pStyle w:val="tablecell"/>
              <w:rPr>
                <w:del w:id="94" w:author="Review YY01" w:date="2013-10-24T00:33:00Z"/>
                <w:noProof/>
                <w:highlight w:val="yellow"/>
                <w:lang w:eastAsia="ko-KR"/>
              </w:rPr>
            </w:pPr>
            <w:del w:id="95" w:author="Review YY01" w:date="2013-10-23T20:57:00Z">
              <w:r w:rsidRPr="00235877" w:rsidDel="00103507">
                <w:rPr>
                  <w:noProof/>
                  <w:highlight w:val="yellow"/>
                  <w:lang w:eastAsia="ko-KR"/>
                </w:rPr>
                <w:delText>ue(v)</w:delText>
              </w:r>
            </w:del>
          </w:p>
        </w:tc>
      </w:tr>
      <w:tr w:rsidR="00015C2A" w:rsidRPr="009E2AAA" w:rsidDel="00E65784" w:rsidTr="007B184B">
        <w:trPr>
          <w:jc w:val="center"/>
          <w:del w:id="96" w:author="Review YY01" w:date="2013-10-24T00:33:00Z"/>
        </w:trPr>
        <w:tc>
          <w:tcPr>
            <w:tcW w:w="7920" w:type="dxa"/>
          </w:tcPr>
          <w:p w:rsidR="00015C2A" w:rsidRPr="00235877" w:rsidDel="00E65784" w:rsidRDefault="00015C2A" w:rsidP="007B184B">
            <w:pPr>
              <w:pStyle w:val="tablesyntax"/>
              <w:rPr>
                <w:del w:id="97" w:author="Review YY01" w:date="2013-10-24T00:33:00Z"/>
                <w:rFonts w:ascii="Times New Roman" w:hAnsi="Times New Roman"/>
                <w:noProof/>
                <w:highlight w:val="yellow"/>
                <w:lang w:eastAsia="ko-KR"/>
              </w:rPr>
            </w:pPr>
            <w:del w:id="98" w:author="Review YY01" w:date="2013-10-23T20:57:00Z">
              <w:r w:rsidRPr="00235877" w:rsidDel="00103507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ab/>
              </w:r>
              <w:r w:rsidRPr="00235877" w:rsidDel="00103507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ab/>
              </w:r>
              <w:r w:rsidRPr="00235877" w:rsidDel="00103507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ab/>
                <w:delText>for(i=0;i&lt;PicInterLayerCrossColorPart[uv];i++)</w:delText>
              </w:r>
            </w:del>
          </w:p>
        </w:tc>
        <w:tc>
          <w:tcPr>
            <w:tcW w:w="1152" w:type="dxa"/>
          </w:tcPr>
          <w:p w:rsidR="00015C2A" w:rsidRPr="00235877" w:rsidDel="00E65784" w:rsidRDefault="00015C2A" w:rsidP="007B184B">
            <w:pPr>
              <w:pStyle w:val="tablecell"/>
              <w:rPr>
                <w:del w:id="99" w:author="Review YY01" w:date="2013-10-24T00:33:00Z"/>
                <w:noProof/>
                <w:highlight w:val="yellow"/>
                <w:lang w:eastAsia="ko-KR"/>
              </w:rPr>
            </w:pPr>
          </w:p>
        </w:tc>
      </w:tr>
      <w:tr w:rsidR="00015C2A" w:rsidRPr="009E2AAA" w:rsidDel="00E65784" w:rsidTr="007B184B">
        <w:trPr>
          <w:jc w:val="center"/>
          <w:del w:id="100" w:author="Review YY01" w:date="2013-10-24T00:33:00Z"/>
        </w:trPr>
        <w:tc>
          <w:tcPr>
            <w:tcW w:w="7920" w:type="dxa"/>
          </w:tcPr>
          <w:p w:rsidR="00015C2A" w:rsidRPr="00235877" w:rsidDel="00E65784" w:rsidRDefault="00015C2A" w:rsidP="007B184B">
            <w:pPr>
              <w:pStyle w:val="tablesyntax"/>
              <w:rPr>
                <w:del w:id="101" w:author="Review YY01" w:date="2013-10-24T00:33:00Z"/>
                <w:rFonts w:ascii="Times New Roman" w:hAnsi="Times New Roman"/>
                <w:noProof/>
                <w:highlight w:val="yellow"/>
                <w:lang w:eastAsia="ko-KR"/>
              </w:rPr>
            </w:pPr>
            <w:del w:id="102" w:author="Review YY01" w:date="2013-10-23T20:57:00Z">
              <w:r w:rsidRPr="00235877" w:rsidDel="00103507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ab/>
              </w:r>
              <w:r w:rsidRPr="00235877" w:rsidDel="00103507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ab/>
              </w:r>
              <w:r w:rsidRPr="00235877" w:rsidDel="00103507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ab/>
              </w:r>
              <w:r w:rsidRPr="00235877" w:rsidDel="00103507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ab/>
                <w:delText>inter_layer_cross_color_filter_param(uv,i)</w:delText>
              </w:r>
            </w:del>
          </w:p>
        </w:tc>
        <w:tc>
          <w:tcPr>
            <w:tcW w:w="1152" w:type="dxa"/>
          </w:tcPr>
          <w:p w:rsidR="00015C2A" w:rsidRPr="00235877" w:rsidDel="00E65784" w:rsidRDefault="00015C2A" w:rsidP="007B184B">
            <w:pPr>
              <w:pStyle w:val="tablecell"/>
              <w:rPr>
                <w:del w:id="103" w:author="Review YY01" w:date="2013-10-24T00:33:00Z"/>
                <w:noProof/>
                <w:highlight w:val="yellow"/>
                <w:lang w:eastAsia="ko-KR"/>
              </w:rPr>
            </w:pPr>
          </w:p>
        </w:tc>
      </w:tr>
      <w:tr w:rsidR="00015C2A" w:rsidRPr="007276A8" w:rsidDel="00E65784" w:rsidTr="007B184B">
        <w:trPr>
          <w:jc w:val="center"/>
          <w:del w:id="104" w:author="Review YY01" w:date="2013-10-24T00:33:00Z"/>
        </w:trPr>
        <w:tc>
          <w:tcPr>
            <w:tcW w:w="7920" w:type="dxa"/>
          </w:tcPr>
          <w:p w:rsidR="00015C2A" w:rsidRPr="00235877" w:rsidDel="00E65784" w:rsidRDefault="00015C2A" w:rsidP="007B184B">
            <w:pPr>
              <w:pStyle w:val="tablesyntax"/>
              <w:rPr>
                <w:del w:id="105" w:author="Review YY01" w:date="2013-10-24T00:33:00Z"/>
                <w:rFonts w:ascii="Times New Roman" w:hAnsi="Times New Roman"/>
                <w:noProof/>
                <w:highlight w:val="yellow"/>
                <w:lang w:eastAsia="ko-KR"/>
              </w:rPr>
            </w:pPr>
            <w:del w:id="106" w:author="Review YY01" w:date="2013-10-23T20:57:00Z">
              <w:r w:rsidRPr="00235877" w:rsidDel="00103507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ab/>
              </w:r>
              <w:r w:rsidRPr="00235877" w:rsidDel="00103507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ab/>
                <w:delText>}</w:delText>
              </w:r>
            </w:del>
          </w:p>
        </w:tc>
        <w:tc>
          <w:tcPr>
            <w:tcW w:w="1152" w:type="dxa"/>
          </w:tcPr>
          <w:p w:rsidR="00015C2A" w:rsidRPr="00235877" w:rsidDel="00E65784" w:rsidRDefault="00015C2A" w:rsidP="007B184B">
            <w:pPr>
              <w:pStyle w:val="tablecell"/>
              <w:rPr>
                <w:del w:id="107" w:author="Review YY01" w:date="2013-10-24T00:33:00Z"/>
                <w:noProof/>
                <w:highlight w:val="yellow"/>
                <w:lang w:eastAsia="ko-KR"/>
              </w:rPr>
            </w:pPr>
          </w:p>
        </w:tc>
      </w:tr>
      <w:tr w:rsidR="00015C2A" w:rsidRPr="007276A8" w:rsidDel="00E65784" w:rsidTr="007B184B">
        <w:trPr>
          <w:jc w:val="center"/>
          <w:del w:id="108" w:author="Review YY01" w:date="2013-10-24T00:33:00Z"/>
        </w:trPr>
        <w:tc>
          <w:tcPr>
            <w:tcW w:w="7920" w:type="dxa"/>
          </w:tcPr>
          <w:p w:rsidR="00015C2A" w:rsidRPr="00235877" w:rsidDel="00E65784" w:rsidRDefault="00015C2A" w:rsidP="007B184B">
            <w:pPr>
              <w:pStyle w:val="tablesyntax"/>
              <w:rPr>
                <w:del w:id="109" w:author="Review YY01" w:date="2013-10-24T00:33:00Z"/>
                <w:rFonts w:ascii="Times New Roman" w:hAnsi="Times New Roman"/>
                <w:noProof/>
                <w:highlight w:val="yellow"/>
                <w:lang w:eastAsia="ko-KR"/>
              </w:rPr>
            </w:pPr>
            <w:del w:id="110" w:author="Review YY01" w:date="2013-10-23T20:57:00Z">
              <w:r w:rsidRPr="00235877" w:rsidDel="00103507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ab/>
                <w:delText>}</w:delText>
              </w:r>
            </w:del>
          </w:p>
        </w:tc>
        <w:tc>
          <w:tcPr>
            <w:tcW w:w="1152" w:type="dxa"/>
          </w:tcPr>
          <w:p w:rsidR="00015C2A" w:rsidRPr="00235877" w:rsidDel="00E65784" w:rsidRDefault="00015C2A" w:rsidP="007B184B">
            <w:pPr>
              <w:pStyle w:val="tablecell"/>
              <w:rPr>
                <w:del w:id="111" w:author="Review YY01" w:date="2013-10-24T00:33:00Z"/>
                <w:noProof/>
                <w:highlight w:val="yellow"/>
                <w:lang w:eastAsia="ko-KR"/>
              </w:rPr>
            </w:pPr>
          </w:p>
        </w:tc>
      </w:tr>
      <w:tr w:rsidR="00015C2A" w:rsidRPr="007276A8" w:rsidDel="00E65784" w:rsidTr="007B184B">
        <w:trPr>
          <w:jc w:val="center"/>
          <w:del w:id="112" w:author="Review YY01" w:date="2013-10-24T00:33:00Z"/>
        </w:trPr>
        <w:tc>
          <w:tcPr>
            <w:tcW w:w="7920" w:type="dxa"/>
          </w:tcPr>
          <w:p w:rsidR="00015C2A" w:rsidRPr="007276A8" w:rsidDel="00E65784" w:rsidRDefault="00015C2A" w:rsidP="007B184B">
            <w:pPr>
              <w:pStyle w:val="tablesyntax"/>
              <w:rPr>
                <w:del w:id="113" w:author="Review YY01" w:date="2013-10-24T00:33:00Z"/>
                <w:rFonts w:ascii="Times New Roman" w:hAnsi="Times New Roman"/>
                <w:noProof/>
                <w:lang w:eastAsia="ko-KR"/>
              </w:rPr>
            </w:pPr>
            <w:del w:id="114" w:author="Review YY01" w:date="2013-10-24T00:33:00Z">
              <w:r w:rsidDel="00E65784">
                <w:rPr>
                  <w:rFonts w:ascii="Times New Roman" w:hAnsi="Times New Roman"/>
                  <w:noProof/>
                  <w:lang w:eastAsia="ko-KR"/>
                </w:rPr>
                <w:delText>……</w:delText>
              </w:r>
            </w:del>
          </w:p>
        </w:tc>
        <w:tc>
          <w:tcPr>
            <w:tcW w:w="1152" w:type="dxa"/>
          </w:tcPr>
          <w:p w:rsidR="00015C2A" w:rsidDel="00E65784" w:rsidRDefault="00015C2A" w:rsidP="007B184B">
            <w:pPr>
              <w:pStyle w:val="tablecell"/>
              <w:rPr>
                <w:del w:id="115" w:author="Review YY01" w:date="2013-10-24T00:33:00Z"/>
                <w:noProof/>
                <w:lang w:eastAsia="ko-KR"/>
              </w:rPr>
            </w:pPr>
          </w:p>
        </w:tc>
      </w:tr>
      <w:tr w:rsidR="00015C2A" w:rsidRPr="007276A8" w:rsidDel="00E65784" w:rsidTr="007B184B">
        <w:trPr>
          <w:jc w:val="center"/>
          <w:del w:id="116" w:author="Review YY01" w:date="2013-10-24T00:33:00Z"/>
        </w:trPr>
        <w:tc>
          <w:tcPr>
            <w:tcW w:w="7920" w:type="dxa"/>
          </w:tcPr>
          <w:p w:rsidR="00015C2A" w:rsidDel="00E65784" w:rsidRDefault="00015C2A" w:rsidP="007B184B">
            <w:pPr>
              <w:pStyle w:val="tablesyntax"/>
              <w:rPr>
                <w:del w:id="117" w:author="Review YY01" w:date="2013-10-24T00:33:00Z"/>
                <w:rFonts w:ascii="Times New Roman" w:hAnsi="Times New Roman"/>
                <w:noProof/>
                <w:lang w:eastAsia="ko-KR"/>
              </w:rPr>
            </w:pPr>
            <w:del w:id="118" w:author="Review YY01" w:date="2013-10-24T00:33:00Z">
              <w:r w:rsidDel="00E65784">
                <w:rPr>
                  <w:rFonts w:ascii="Times New Roman" w:hAnsi="Times New Roman"/>
                  <w:noProof/>
                  <w:lang w:eastAsia="ko-KR"/>
                </w:rPr>
                <w:delText>}</w:delText>
              </w:r>
            </w:del>
          </w:p>
        </w:tc>
        <w:tc>
          <w:tcPr>
            <w:tcW w:w="1152" w:type="dxa"/>
          </w:tcPr>
          <w:p w:rsidR="00015C2A" w:rsidDel="00E65784" w:rsidRDefault="00015C2A" w:rsidP="007B184B">
            <w:pPr>
              <w:pStyle w:val="tablecell"/>
              <w:rPr>
                <w:del w:id="119" w:author="Review YY01" w:date="2013-10-24T00:33:00Z"/>
                <w:noProof/>
                <w:lang w:eastAsia="ko-KR"/>
              </w:rPr>
            </w:pPr>
          </w:p>
        </w:tc>
      </w:tr>
    </w:tbl>
    <w:p w:rsidR="000B6CD9" w:rsidRPr="000B6CD9" w:rsidRDefault="000B6CD9" w:rsidP="000B6CD9">
      <w:pPr>
        <w:rPr>
          <w:ins w:id="120" w:author="Review YY01" w:date="2013-10-24T00:28:00Z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0B6CD9" w:rsidRPr="007276A8" w:rsidTr="005F0B07">
        <w:trPr>
          <w:jc w:val="center"/>
          <w:ins w:id="121" w:author="Review YY01" w:date="2013-10-24T00:28:00Z"/>
        </w:trPr>
        <w:tc>
          <w:tcPr>
            <w:tcW w:w="7920" w:type="dxa"/>
          </w:tcPr>
          <w:p w:rsidR="000B6CD9" w:rsidRPr="007276A8" w:rsidRDefault="000B6CD9" w:rsidP="005F0B07">
            <w:pPr>
              <w:pStyle w:val="tablesyntax"/>
              <w:rPr>
                <w:ins w:id="122" w:author="Review YY01" w:date="2013-10-24T00:28:00Z"/>
                <w:rFonts w:ascii="Times New Roman" w:hAnsi="Times New Roman"/>
                <w:noProof/>
              </w:rPr>
            </w:pPr>
            <w:ins w:id="123" w:author="Review YY01" w:date="2013-10-24T00:28:00Z">
              <w:r w:rsidRPr="007276A8">
                <w:rPr>
                  <w:rFonts w:ascii="Times New Roman" w:hAnsi="Times New Roman"/>
                  <w:noProof/>
                </w:rPr>
                <w:t>slice_segment_header( ) {</w:t>
              </w:r>
            </w:ins>
          </w:p>
        </w:tc>
        <w:tc>
          <w:tcPr>
            <w:tcW w:w="1152" w:type="dxa"/>
          </w:tcPr>
          <w:p w:rsidR="000B6CD9" w:rsidRPr="007276A8" w:rsidRDefault="000B6CD9" w:rsidP="005F0B07">
            <w:pPr>
              <w:pStyle w:val="tableheading"/>
              <w:rPr>
                <w:ins w:id="124" w:author="Review YY01" w:date="2013-10-24T00:28:00Z"/>
                <w:noProof/>
              </w:rPr>
            </w:pPr>
            <w:ins w:id="125" w:author="Review YY01" w:date="2013-10-24T00:28:00Z">
              <w:r w:rsidRPr="007276A8">
                <w:rPr>
                  <w:noProof/>
                </w:rPr>
                <w:t>Descriptor</w:t>
              </w:r>
            </w:ins>
          </w:p>
        </w:tc>
      </w:tr>
      <w:tr w:rsidR="000B6CD9" w:rsidRPr="007276A8" w:rsidTr="005F0B07">
        <w:trPr>
          <w:jc w:val="center"/>
          <w:ins w:id="126" w:author="Review YY01" w:date="2013-10-24T00:28:00Z"/>
        </w:trPr>
        <w:tc>
          <w:tcPr>
            <w:tcW w:w="7920" w:type="dxa"/>
          </w:tcPr>
          <w:p w:rsidR="000B6CD9" w:rsidRPr="007276A8" w:rsidRDefault="000B6CD9" w:rsidP="005F0B07">
            <w:pPr>
              <w:pStyle w:val="tablesyntax"/>
              <w:rPr>
                <w:ins w:id="127" w:author="Review YY01" w:date="2013-10-24T00:28:00Z"/>
                <w:rFonts w:ascii="Times New Roman" w:hAnsi="Times New Roman"/>
                <w:noProof/>
              </w:rPr>
            </w:pPr>
            <w:ins w:id="128" w:author="Review YY01" w:date="2013-10-24T00:28:00Z">
              <w:r w:rsidRPr="007276A8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Pr="007276A8">
                <w:rPr>
                  <w:rFonts w:ascii="Times New Roman" w:hAnsi="Times New Roman"/>
                  <w:b/>
                  <w:noProof/>
                  <w:lang w:eastAsia="ko-KR"/>
                </w:rPr>
                <w:t>first_slice_segment_in_pic_flag</w:t>
              </w:r>
            </w:ins>
          </w:p>
        </w:tc>
        <w:tc>
          <w:tcPr>
            <w:tcW w:w="1152" w:type="dxa"/>
          </w:tcPr>
          <w:p w:rsidR="000B6CD9" w:rsidRPr="007276A8" w:rsidRDefault="000B6CD9" w:rsidP="005F0B07">
            <w:pPr>
              <w:pStyle w:val="tableheading"/>
              <w:rPr>
                <w:ins w:id="129" w:author="Review YY01" w:date="2013-10-24T00:28:00Z"/>
                <w:b w:val="0"/>
                <w:noProof/>
              </w:rPr>
            </w:pPr>
            <w:ins w:id="130" w:author="Review YY01" w:date="2013-10-24T00:28:00Z">
              <w:r w:rsidRPr="007276A8">
                <w:rPr>
                  <w:b w:val="0"/>
                  <w:noProof/>
                  <w:lang w:eastAsia="ko-KR"/>
                </w:rPr>
                <w:t>u(1)</w:t>
              </w:r>
            </w:ins>
          </w:p>
        </w:tc>
      </w:tr>
      <w:tr w:rsidR="000B6CD9" w:rsidRPr="007276A8" w:rsidTr="005F0B07">
        <w:trPr>
          <w:jc w:val="center"/>
          <w:ins w:id="131" w:author="Review YY01" w:date="2013-10-24T00:28:00Z"/>
        </w:trPr>
        <w:tc>
          <w:tcPr>
            <w:tcW w:w="7920" w:type="dxa"/>
          </w:tcPr>
          <w:p w:rsidR="000B6CD9" w:rsidRPr="007276A8" w:rsidRDefault="000B6CD9" w:rsidP="005F0B07">
            <w:pPr>
              <w:pStyle w:val="tablesyntax"/>
              <w:rPr>
                <w:ins w:id="132" w:author="Review YY01" w:date="2013-10-24T00:28:00Z"/>
                <w:rFonts w:ascii="Times New Roman" w:hAnsi="Times New Roman"/>
                <w:noProof/>
                <w:lang w:eastAsia="ko-KR"/>
              </w:rPr>
            </w:pPr>
            <w:ins w:id="133" w:author="Review YY01" w:date="2013-10-24T00:28:00Z">
              <w:r>
                <w:rPr>
                  <w:rFonts w:ascii="Times New Roman" w:hAnsi="Times New Roman"/>
                  <w:noProof/>
                  <w:lang w:eastAsia="ko-KR"/>
                </w:rPr>
                <w:t>……</w:t>
              </w:r>
            </w:ins>
          </w:p>
        </w:tc>
        <w:tc>
          <w:tcPr>
            <w:tcW w:w="1152" w:type="dxa"/>
          </w:tcPr>
          <w:p w:rsidR="000B6CD9" w:rsidRPr="007276A8" w:rsidRDefault="000B6CD9" w:rsidP="005F0B07">
            <w:pPr>
              <w:pStyle w:val="tableheading"/>
              <w:rPr>
                <w:ins w:id="134" w:author="Review YY01" w:date="2013-10-24T00:28:00Z"/>
                <w:b w:val="0"/>
                <w:noProof/>
                <w:lang w:eastAsia="ko-KR"/>
              </w:rPr>
            </w:pPr>
          </w:p>
        </w:tc>
      </w:tr>
      <w:tr w:rsidR="000B6CD9" w:rsidRPr="007276A8" w:rsidTr="005F0B07">
        <w:trPr>
          <w:jc w:val="center"/>
          <w:ins w:id="135" w:author="Review YY01" w:date="2013-10-24T00:28:00Z"/>
        </w:trPr>
        <w:tc>
          <w:tcPr>
            <w:tcW w:w="7920" w:type="dxa"/>
          </w:tcPr>
          <w:p w:rsidR="000B6CD9" w:rsidRPr="00235877" w:rsidRDefault="000B6CD9" w:rsidP="005F0B07">
            <w:pPr>
              <w:pStyle w:val="tablesyntax"/>
              <w:rPr>
                <w:ins w:id="136" w:author="Review YY01" w:date="2013-10-24T00:28:00Z"/>
                <w:rFonts w:ascii="Times New Roman" w:hAnsi="Times New Roman"/>
                <w:noProof/>
                <w:highlight w:val="yellow"/>
                <w:lang w:eastAsia="ko-KR"/>
              </w:rPr>
            </w:pPr>
            <w:ins w:id="137" w:author="Review YY01" w:date="2013-10-24T00:28:00Z">
              <w:r w:rsidRPr="00235877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ab/>
                <w:t>if(sps_inter_layer_</w:t>
              </w:r>
              <w:r w:rsidRPr="00235877">
                <w:rPr>
                  <w:rFonts w:eastAsia="Batang"/>
                  <w:bCs/>
                  <w:highlight w:val="yellow"/>
                  <w:lang w:eastAsia="ko-KR"/>
                </w:rPr>
                <w:t>cross_color_enable_flag</w:t>
              </w:r>
              <w:r>
                <w:rPr>
                  <w:rFonts w:ascii="Times New Roman" w:hAnsi="Times New Roman"/>
                  <w:noProof/>
                  <w:highlight w:val="yellow"/>
                  <w:lang w:eastAsia="ko-KR"/>
                </w:rPr>
                <w:t>)</w:t>
              </w:r>
            </w:ins>
          </w:p>
        </w:tc>
        <w:tc>
          <w:tcPr>
            <w:tcW w:w="1152" w:type="dxa"/>
          </w:tcPr>
          <w:p w:rsidR="000B6CD9" w:rsidRPr="00235877" w:rsidRDefault="000B6CD9" w:rsidP="005F0B07">
            <w:pPr>
              <w:pStyle w:val="tablecell"/>
              <w:rPr>
                <w:ins w:id="138" w:author="Review YY01" w:date="2013-10-24T00:28:00Z"/>
                <w:noProof/>
                <w:highlight w:val="yellow"/>
                <w:lang w:eastAsia="ko-KR"/>
              </w:rPr>
            </w:pPr>
          </w:p>
        </w:tc>
      </w:tr>
      <w:tr w:rsidR="000B6CD9" w:rsidRPr="007276A8" w:rsidTr="005F0B07">
        <w:trPr>
          <w:jc w:val="center"/>
          <w:ins w:id="139" w:author="Review YY01" w:date="2013-10-24T00:28:00Z"/>
        </w:trPr>
        <w:tc>
          <w:tcPr>
            <w:tcW w:w="7920" w:type="dxa"/>
          </w:tcPr>
          <w:p w:rsidR="000B6CD9" w:rsidRPr="00E65784" w:rsidRDefault="000B6CD9" w:rsidP="00E65784">
            <w:pPr>
              <w:pStyle w:val="tablesyntax"/>
              <w:rPr>
                <w:ins w:id="140" w:author="Review YY01" w:date="2013-10-24T00:28:00Z"/>
                <w:rFonts w:ascii="Times New Roman" w:hAnsi="Times New Roman"/>
                <w:b/>
                <w:noProof/>
                <w:highlight w:val="yellow"/>
                <w:lang w:eastAsia="ko-KR"/>
                <w:rPrChange w:id="141" w:author="Review YY01" w:date="2013-10-24T00:36:00Z">
                  <w:rPr>
                    <w:ins w:id="142" w:author="Review YY01" w:date="2013-10-24T00:28:00Z"/>
                    <w:rFonts w:ascii="Times New Roman" w:hAnsi="Times New Roman"/>
                    <w:noProof/>
                    <w:highlight w:val="yellow"/>
                    <w:lang w:eastAsia="ko-KR"/>
                  </w:rPr>
                </w:rPrChange>
              </w:rPr>
            </w:pPr>
            <w:ins w:id="143" w:author="Review YY01" w:date="2013-10-24T00:28:00Z">
              <w:r>
                <w:rPr>
                  <w:rFonts w:ascii="Times New Roman" w:hAnsi="Times New Roman"/>
                  <w:noProof/>
                  <w:highlight w:val="yellow"/>
                  <w:lang w:eastAsia="ko-KR"/>
                </w:rPr>
                <w:t xml:space="preserve">      </w:t>
              </w:r>
            </w:ins>
            <w:ins w:id="144" w:author="Review YY01" w:date="2013-10-24T00:36:00Z">
              <w:r w:rsidR="00E65784">
                <w:rPr>
                  <w:rFonts w:ascii="Times New Roman" w:hAnsi="Times New Roman"/>
                  <w:b/>
                  <w:noProof/>
                  <w:highlight w:val="yellow"/>
                  <w:lang w:eastAsia="ko-KR"/>
                </w:rPr>
                <w:t>sl</w:t>
              </w:r>
              <w:r w:rsidR="00FD0ABC" w:rsidRPr="00FD0ABC">
                <w:rPr>
                  <w:rFonts w:ascii="Times New Roman" w:hAnsi="Times New Roman"/>
                  <w:b/>
                  <w:noProof/>
                  <w:highlight w:val="yellow"/>
                  <w:lang w:eastAsia="ko-KR"/>
                  <w:rPrChange w:id="145" w:author="Review YY01" w:date="2013-10-24T00:36:00Z">
                    <w:rPr>
                      <w:rFonts w:ascii="Times New Roman" w:hAnsi="Times New Roman"/>
                      <w:noProof/>
                      <w:highlight w:val="yellow"/>
                      <w:lang w:eastAsia="ko-KR"/>
                    </w:rPr>
                  </w:rPrChange>
                </w:rPr>
                <w:t>ice_</w:t>
              </w:r>
            </w:ins>
            <w:ins w:id="146" w:author="Review YY01" w:date="2013-10-24T00:28:00Z">
              <w:r w:rsidR="00FD0ABC" w:rsidRPr="00FD0ABC">
                <w:rPr>
                  <w:rFonts w:ascii="Times New Roman" w:hAnsi="Times New Roman"/>
                  <w:b/>
                  <w:noProof/>
                  <w:highlight w:val="yellow"/>
                  <w:lang w:eastAsia="ko-KR"/>
                  <w:rPrChange w:id="147" w:author="Review YY01" w:date="2013-10-24T00:36:00Z">
                    <w:rPr>
                      <w:rFonts w:ascii="Times New Roman" w:hAnsi="Times New Roman"/>
                      <w:noProof/>
                      <w:highlight w:val="yellow"/>
                      <w:lang w:eastAsia="ko-KR"/>
                    </w:rPr>
                  </w:rPrChange>
                </w:rPr>
                <w:t>aps_id</w:t>
              </w:r>
            </w:ins>
          </w:p>
        </w:tc>
        <w:tc>
          <w:tcPr>
            <w:tcW w:w="1152" w:type="dxa"/>
          </w:tcPr>
          <w:p w:rsidR="000B6CD9" w:rsidRPr="00235877" w:rsidRDefault="000B6CD9" w:rsidP="005F0B07">
            <w:pPr>
              <w:pStyle w:val="tablecell"/>
              <w:rPr>
                <w:ins w:id="148" w:author="Review YY01" w:date="2013-10-24T00:28:00Z"/>
                <w:noProof/>
                <w:highlight w:val="yellow"/>
                <w:lang w:eastAsia="ko-KR"/>
              </w:rPr>
            </w:pPr>
            <w:ins w:id="149" w:author="Review YY01" w:date="2013-10-24T00:29:00Z">
              <w:r>
                <w:rPr>
                  <w:noProof/>
                  <w:highlight w:val="yellow"/>
                  <w:lang w:eastAsia="ko-KR"/>
                </w:rPr>
                <w:t>ue(v)</w:t>
              </w:r>
            </w:ins>
          </w:p>
        </w:tc>
      </w:tr>
      <w:tr w:rsidR="000B6CD9" w:rsidRPr="007276A8" w:rsidTr="005F0B07">
        <w:trPr>
          <w:jc w:val="center"/>
          <w:ins w:id="150" w:author="Review YY01" w:date="2013-10-24T00:28:00Z"/>
        </w:trPr>
        <w:tc>
          <w:tcPr>
            <w:tcW w:w="7920" w:type="dxa"/>
          </w:tcPr>
          <w:p w:rsidR="000B6CD9" w:rsidRPr="00235877" w:rsidRDefault="000B6CD9" w:rsidP="005F0B07">
            <w:pPr>
              <w:pStyle w:val="tablesyntax"/>
              <w:rPr>
                <w:ins w:id="151" w:author="Review YY01" w:date="2013-10-24T00:28:00Z"/>
                <w:rFonts w:ascii="Times New Roman" w:hAnsi="Times New Roman"/>
                <w:noProof/>
                <w:highlight w:val="yellow"/>
                <w:lang w:eastAsia="ko-KR"/>
              </w:rPr>
            </w:pPr>
            <w:ins w:id="152" w:author="Review YY01" w:date="2013-10-24T00:28:00Z">
              <w:r>
                <w:rPr>
                  <w:rFonts w:ascii="Times New Roman" w:hAnsi="Times New Roman"/>
                  <w:noProof/>
                  <w:lang w:eastAsia="ko-KR"/>
                </w:rPr>
                <w:t>……</w:t>
              </w:r>
            </w:ins>
          </w:p>
        </w:tc>
        <w:tc>
          <w:tcPr>
            <w:tcW w:w="1152" w:type="dxa"/>
          </w:tcPr>
          <w:p w:rsidR="000B6CD9" w:rsidRPr="00235877" w:rsidRDefault="000B6CD9" w:rsidP="005F0B07">
            <w:pPr>
              <w:pStyle w:val="tablecell"/>
              <w:rPr>
                <w:ins w:id="153" w:author="Review YY01" w:date="2013-10-24T00:28:00Z"/>
                <w:noProof/>
                <w:highlight w:val="yellow"/>
                <w:lang w:eastAsia="ko-KR"/>
              </w:rPr>
            </w:pPr>
          </w:p>
        </w:tc>
      </w:tr>
      <w:tr w:rsidR="000B6CD9" w:rsidRPr="007276A8" w:rsidTr="005F0B07">
        <w:trPr>
          <w:jc w:val="center"/>
          <w:ins w:id="154" w:author="Review YY01" w:date="2013-10-24T00:28:00Z"/>
        </w:trPr>
        <w:tc>
          <w:tcPr>
            <w:tcW w:w="7920" w:type="dxa"/>
          </w:tcPr>
          <w:p w:rsidR="000B6CD9" w:rsidRDefault="000B6CD9" w:rsidP="005F0B07">
            <w:pPr>
              <w:pStyle w:val="tablesyntax"/>
              <w:rPr>
                <w:ins w:id="155" w:author="Review YY01" w:date="2013-10-24T00:28:00Z"/>
                <w:rFonts w:ascii="Times New Roman" w:hAnsi="Times New Roman"/>
                <w:noProof/>
                <w:lang w:eastAsia="ko-KR"/>
              </w:rPr>
            </w:pPr>
            <w:ins w:id="156" w:author="Review YY01" w:date="2013-10-24T00:28:00Z">
              <w:r>
                <w:rPr>
                  <w:rFonts w:ascii="Times New Roman" w:hAnsi="Times New Roman"/>
                  <w:noProof/>
                  <w:lang w:eastAsia="ko-KR"/>
                </w:rPr>
                <w:t>}</w:t>
              </w:r>
            </w:ins>
          </w:p>
        </w:tc>
        <w:tc>
          <w:tcPr>
            <w:tcW w:w="1152" w:type="dxa"/>
          </w:tcPr>
          <w:p w:rsidR="000B6CD9" w:rsidRDefault="000B6CD9" w:rsidP="005F0B07">
            <w:pPr>
              <w:pStyle w:val="tablecell"/>
              <w:rPr>
                <w:ins w:id="157" w:author="Review YY01" w:date="2013-10-24T00:28:00Z"/>
                <w:noProof/>
                <w:lang w:eastAsia="ko-KR"/>
              </w:rPr>
            </w:pPr>
          </w:p>
        </w:tc>
      </w:tr>
    </w:tbl>
    <w:p w:rsidR="00E65784" w:rsidRPr="000B6CD9" w:rsidRDefault="00E65784" w:rsidP="00E65784">
      <w:pPr>
        <w:rPr>
          <w:ins w:id="158" w:author="Review YY01" w:date="2013-10-24T00:36:00Z"/>
        </w:rPr>
      </w:pPr>
      <w:ins w:id="159" w:author="Review YY01" w:date="2013-10-24T00:36:00Z">
        <w:r>
          <w:rPr>
            <w:b/>
            <w:bCs/>
          </w:rPr>
          <w:t>slice_</w:t>
        </w:r>
        <w:r w:rsidRPr="003F17AE">
          <w:rPr>
            <w:b/>
            <w:bCs/>
          </w:rPr>
          <w:t>aps_id</w:t>
        </w:r>
        <w:r w:rsidRPr="003F17AE">
          <w:t xml:space="preserve"> identifies the a</w:t>
        </w:r>
        <w:r>
          <w:t xml:space="preserve">daptation parameter set that contains </w:t>
        </w:r>
      </w:ins>
      <w:ins w:id="160" w:author="Review YY01" w:date="2013-10-24T00:37:00Z">
        <w:r>
          <w:t>the chroma filter coefficients for the current slice</w:t>
        </w:r>
      </w:ins>
      <w:ins w:id="161" w:author="Review YY01" w:date="2013-10-24T00:36:00Z">
        <w:r>
          <w:t>.</w:t>
        </w:r>
        <w:r w:rsidRPr="003F17AE">
          <w:t xml:space="preserve"> The value of </w:t>
        </w:r>
        <w:r>
          <w:t>slice_</w:t>
        </w:r>
        <w:r w:rsidRPr="003F17AE">
          <w:t>aps_id shall be in the range of 0 to </w:t>
        </w:r>
        <w:r w:rsidRPr="003F17AE">
          <w:rPr>
            <w:highlight w:val="yellow"/>
          </w:rPr>
          <w:t>TBD</w:t>
        </w:r>
        <w:r>
          <w:t>, inclusive.</w:t>
        </w:r>
      </w:ins>
    </w:p>
    <w:p w:rsidR="000B6CD9" w:rsidRDefault="000B6CD9" w:rsidP="00015C2A">
      <w:pPr>
        <w:jc w:val="both"/>
        <w:rPr>
          <w:ins w:id="162" w:author="Review YY01" w:date="2013-10-24T00:28:00Z"/>
          <w:b/>
          <w:noProof/>
          <w:lang w:eastAsia="ko-KR"/>
        </w:rPr>
      </w:pPr>
    </w:p>
    <w:p w:rsidR="00015C2A" w:rsidDel="00103507" w:rsidRDefault="00015C2A" w:rsidP="00015C2A">
      <w:pPr>
        <w:jc w:val="both"/>
        <w:rPr>
          <w:del w:id="163" w:author="Review YY01" w:date="2013-10-23T20:58:00Z"/>
          <w:noProof/>
          <w:lang w:eastAsia="ko-KR"/>
        </w:rPr>
      </w:pPr>
      <w:del w:id="164" w:author="Review YY01" w:date="2013-10-23T20:58:00Z">
        <w:r w:rsidDel="00103507">
          <w:rPr>
            <w:b/>
            <w:noProof/>
            <w:lang w:eastAsia="ko-KR"/>
          </w:rPr>
          <w:delText>pic_</w:delText>
        </w:r>
        <w:r w:rsidRPr="005073C7" w:rsidDel="00103507">
          <w:rPr>
            <w:b/>
            <w:noProof/>
            <w:lang w:eastAsia="ko-KR"/>
          </w:rPr>
          <w:delText>inter_layer_cross_color_part</w:delText>
        </w:r>
        <w:r w:rsidDel="00103507">
          <w:rPr>
            <w:b/>
            <w:noProof/>
            <w:lang w:eastAsia="ko-KR"/>
          </w:rPr>
          <w:delText>_log4</w:delText>
        </w:r>
        <w:r w:rsidRPr="009E2AAA" w:rsidDel="00103507">
          <w:rPr>
            <w:noProof/>
            <w:lang w:eastAsia="ko-KR"/>
          </w:rPr>
          <w:delText>[</w:delText>
        </w:r>
        <w:r w:rsidDel="00103507">
          <w:rPr>
            <w:noProof/>
            <w:lang w:eastAsia="ko-KR"/>
          </w:rPr>
          <w:delText>uv</w:delText>
        </w:r>
        <w:r w:rsidRPr="009E2AAA" w:rsidDel="00103507">
          <w:rPr>
            <w:noProof/>
            <w:lang w:eastAsia="ko-KR"/>
          </w:rPr>
          <w:delText>]</w:delText>
        </w:r>
        <w:r w:rsidDel="00103507">
          <w:rPr>
            <w:noProof/>
            <w:lang w:eastAsia="ko-KR"/>
          </w:rPr>
          <w:delText xml:space="preserve"> specifies variable PicInterLayerCrossColorPart[uv] which is the number of partitions used in inter-layer corss-color filtering for the chroma component in the current picture. </w:delText>
        </w:r>
        <w:r w:rsidRPr="00DB024D" w:rsidDel="00103507">
          <w:rPr>
            <w:noProof/>
            <w:lang w:eastAsia="ko-KR"/>
          </w:rPr>
          <w:delText>pic_inter_layer_cross_color_part_log4[uv]</w:delText>
        </w:r>
        <w:r w:rsidDel="00103507">
          <w:rPr>
            <w:noProof/>
            <w:lang w:eastAsia="ko-KR"/>
          </w:rPr>
          <w:delText xml:space="preserve"> shall be between 0 and </w:delText>
        </w:r>
        <w:r w:rsidRPr="00DB024D" w:rsidDel="00103507">
          <w:rPr>
            <w:noProof/>
            <w:lang w:eastAsia="ko-KR"/>
          </w:rPr>
          <w:delText>sps_max_inter_layer_cross_color_part_log4</w:delText>
        </w:r>
        <w:r w:rsidDel="00103507">
          <w:rPr>
            <w:noProof/>
            <w:lang w:eastAsia="ko-KR"/>
          </w:rPr>
          <w:delText xml:space="preserve">, inclusively. When not present, </w:delText>
        </w:r>
        <w:r w:rsidRPr="00DB024D" w:rsidDel="00103507">
          <w:rPr>
            <w:noProof/>
            <w:lang w:eastAsia="ko-KR"/>
          </w:rPr>
          <w:delText>pic_inter_layer_cross_color_part_log4</w:delText>
        </w:r>
        <w:r w:rsidRPr="009E2AAA" w:rsidDel="00103507">
          <w:rPr>
            <w:noProof/>
            <w:lang w:eastAsia="ko-KR"/>
          </w:rPr>
          <w:delText>[</w:delText>
        </w:r>
        <w:r w:rsidDel="00103507">
          <w:rPr>
            <w:noProof/>
            <w:lang w:eastAsia="ko-KR"/>
          </w:rPr>
          <w:delText>uv</w:delText>
        </w:r>
        <w:r w:rsidRPr="009E2AAA" w:rsidDel="00103507">
          <w:rPr>
            <w:noProof/>
            <w:lang w:eastAsia="ko-KR"/>
          </w:rPr>
          <w:delText>]</w:delText>
        </w:r>
        <w:r w:rsidDel="00103507">
          <w:rPr>
            <w:noProof/>
            <w:lang w:eastAsia="ko-KR"/>
          </w:rPr>
          <w:delText xml:space="preserve"> is inferred to be equal to 0.</w:delText>
        </w:r>
      </w:del>
    </w:p>
    <w:p w:rsidR="00015C2A" w:rsidRPr="00943A5F" w:rsidRDefault="00015C2A" w:rsidP="00015C2A">
      <w:pPr>
        <w:pStyle w:val="Heading2"/>
      </w:pPr>
      <w:r>
        <w:rPr>
          <w:noProof/>
          <w:lang w:eastAsia="ko-KR"/>
        </w:rPr>
        <w:t>inter_layer_cross_color_filter_param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015C2A" w:rsidRPr="009E2AAA" w:rsidTr="007B184B">
        <w:trPr>
          <w:jc w:val="center"/>
        </w:trPr>
        <w:tc>
          <w:tcPr>
            <w:tcW w:w="7920" w:type="dxa"/>
          </w:tcPr>
          <w:p w:rsidR="00015C2A" w:rsidRPr="00235877" w:rsidRDefault="00015C2A" w:rsidP="007B184B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235877">
              <w:rPr>
                <w:rFonts w:ascii="Times New Roman" w:hAnsi="Times New Roman"/>
                <w:noProof/>
                <w:highlight w:val="yellow"/>
                <w:lang w:eastAsia="ko-KR"/>
              </w:rPr>
              <w:t>inter_layer_cross_color_filter_param(uv,i){</w:t>
            </w:r>
          </w:p>
        </w:tc>
        <w:tc>
          <w:tcPr>
            <w:tcW w:w="1152" w:type="dxa"/>
          </w:tcPr>
          <w:p w:rsidR="00015C2A" w:rsidRPr="00235877" w:rsidRDefault="00015C2A" w:rsidP="007B184B">
            <w:pPr>
              <w:pStyle w:val="tablecell"/>
              <w:rPr>
                <w:noProof/>
                <w:highlight w:val="yellow"/>
                <w:lang w:eastAsia="ko-KR"/>
              </w:rPr>
            </w:pPr>
          </w:p>
        </w:tc>
      </w:tr>
      <w:tr w:rsidR="00015C2A" w:rsidRPr="007276A8" w:rsidTr="007B184B">
        <w:trPr>
          <w:jc w:val="center"/>
        </w:trPr>
        <w:tc>
          <w:tcPr>
            <w:tcW w:w="7920" w:type="dxa"/>
          </w:tcPr>
          <w:p w:rsidR="00015C2A" w:rsidRPr="00235877" w:rsidRDefault="00015C2A" w:rsidP="007B184B">
            <w:pPr>
              <w:pStyle w:val="tablesyntax"/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</w:pPr>
            <w:r w:rsidRPr="00235877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235877"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>inter_layer_</w:t>
            </w:r>
            <w:r w:rsidRPr="00235877">
              <w:rPr>
                <w:rFonts w:eastAsia="Batang"/>
                <w:b/>
                <w:bCs/>
                <w:highlight w:val="yellow"/>
                <w:lang w:eastAsia="ko-KR"/>
              </w:rPr>
              <w:t>cross_color</w:t>
            </w:r>
            <w:r w:rsidRPr="00235877"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>_flag</w:t>
            </w:r>
            <w:r w:rsidRPr="00235877">
              <w:rPr>
                <w:rFonts w:ascii="Times New Roman" w:hAnsi="Times New Roman"/>
                <w:noProof/>
                <w:highlight w:val="yellow"/>
                <w:lang w:eastAsia="ko-KR"/>
              </w:rPr>
              <w:t>[uv][i]</w:t>
            </w:r>
          </w:p>
        </w:tc>
        <w:tc>
          <w:tcPr>
            <w:tcW w:w="1152" w:type="dxa"/>
          </w:tcPr>
          <w:p w:rsidR="00015C2A" w:rsidRPr="00235877" w:rsidRDefault="00015C2A" w:rsidP="007B184B">
            <w:pPr>
              <w:pStyle w:val="tablecell"/>
              <w:rPr>
                <w:noProof/>
                <w:highlight w:val="yellow"/>
                <w:lang w:eastAsia="ko-KR"/>
              </w:rPr>
            </w:pPr>
            <w:r w:rsidRPr="00235877">
              <w:rPr>
                <w:noProof/>
                <w:highlight w:val="yellow"/>
                <w:lang w:eastAsia="ko-KR"/>
              </w:rPr>
              <w:t>u(1)</w:t>
            </w:r>
          </w:p>
        </w:tc>
      </w:tr>
      <w:tr w:rsidR="00015C2A" w:rsidTr="007B184B">
        <w:trPr>
          <w:jc w:val="center"/>
        </w:trPr>
        <w:tc>
          <w:tcPr>
            <w:tcW w:w="7920" w:type="dxa"/>
          </w:tcPr>
          <w:p w:rsidR="00015C2A" w:rsidRPr="00235877" w:rsidRDefault="00015C2A" w:rsidP="007B184B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235877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>if (inter_layer_</w:t>
            </w:r>
            <w:r w:rsidRPr="00235877">
              <w:rPr>
                <w:rFonts w:eastAsia="Batang"/>
                <w:bCs/>
                <w:highlight w:val="yellow"/>
                <w:lang w:eastAsia="ko-KR"/>
              </w:rPr>
              <w:t>cross_color</w:t>
            </w:r>
            <w:r w:rsidRPr="00235877">
              <w:rPr>
                <w:rFonts w:ascii="Times New Roman" w:hAnsi="Times New Roman"/>
                <w:noProof/>
                <w:highlight w:val="yellow"/>
                <w:lang w:eastAsia="ko-KR"/>
              </w:rPr>
              <w:t>_flag[uv][i]){</w:t>
            </w:r>
          </w:p>
        </w:tc>
        <w:tc>
          <w:tcPr>
            <w:tcW w:w="1152" w:type="dxa"/>
          </w:tcPr>
          <w:p w:rsidR="00015C2A" w:rsidRPr="00235877" w:rsidRDefault="00015C2A" w:rsidP="007B184B">
            <w:pPr>
              <w:pStyle w:val="tablecell"/>
              <w:rPr>
                <w:noProof/>
                <w:highlight w:val="yellow"/>
                <w:lang w:eastAsia="ko-KR"/>
              </w:rPr>
            </w:pPr>
          </w:p>
        </w:tc>
      </w:tr>
      <w:tr w:rsidR="00015C2A" w:rsidTr="007B184B">
        <w:trPr>
          <w:jc w:val="center"/>
        </w:trPr>
        <w:tc>
          <w:tcPr>
            <w:tcW w:w="7920" w:type="dxa"/>
          </w:tcPr>
          <w:p w:rsidR="00015C2A" w:rsidRPr="00235877" w:rsidRDefault="00015C2A" w:rsidP="007B184B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235877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235877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>for(j=0; j&lt;7; j++)</w:t>
            </w:r>
          </w:p>
        </w:tc>
        <w:tc>
          <w:tcPr>
            <w:tcW w:w="1152" w:type="dxa"/>
          </w:tcPr>
          <w:p w:rsidR="00015C2A" w:rsidRPr="00235877" w:rsidRDefault="00015C2A" w:rsidP="007B184B">
            <w:pPr>
              <w:pStyle w:val="tablecell"/>
              <w:rPr>
                <w:noProof/>
                <w:highlight w:val="yellow"/>
                <w:lang w:eastAsia="ko-KR"/>
              </w:rPr>
            </w:pPr>
          </w:p>
        </w:tc>
      </w:tr>
      <w:tr w:rsidR="00015C2A" w:rsidTr="007B184B">
        <w:trPr>
          <w:jc w:val="center"/>
        </w:trPr>
        <w:tc>
          <w:tcPr>
            <w:tcW w:w="7920" w:type="dxa"/>
          </w:tcPr>
          <w:p w:rsidR="00015C2A" w:rsidRPr="00235877" w:rsidRDefault="00015C2A" w:rsidP="007B184B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235877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235877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235877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235877"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>inter_layer_</w:t>
            </w:r>
            <w:r w:rsidRPr="00235877">
              <w:rPr>
                <w:rFonts w:eastAsia="Batang"/>
                <w:b/>
                <w:bCs/>
                <w:highlight w:val="yellow"/>
                <w:lang w:eastAsia="ko-KR"/>
              </w:rPr>
              <w:t>cross_color</w:t>
            </w:r>
            <w:r w:rsidRPr="00235877"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>_filter_coeff_ plus8</w:t>
            </w:r>
            <w:r w:rsidRPr="00235877">
              <w:rPr>
                <w:rFonts w:ascii="Times New Roman" w:hAnsi="Times New Roman"/>
                <w:noProof/>
                <w:highlight w:val="yellow"/>
                <w:lang w:eastAsia="ko-KR"/>
              </w:rPr>
              <w:t>[uv][i][j]</w:t>
            </w:r>
          </w:p>
        </w:tc>
        <w:tc>
          <w:tcPr>
            <w:tcW w:w="1152" w:type="dxa"/>
          </w:tcPr>
          <w:p w:rsidR="00015C2A" w:rsidRPr="00235877" w:rsidRDefault="00015C2A" w:rsidP="007B184B">
            <w:pPr>
              <w:pStyle w:val="tablecell"/>
              <w:rPr>
                <w:noProof/>
                <w:highlight w:val="yellow"/>
                <w:lang w:eastAsia="ko-KR"/>
              </w:rPr>
            </w:pPr>
            <w:r w:rsidRPr="00235877">
              <w:rPr>
                <w:noProof/>
                <w:highlight w:val="yellow"/>
                <w:lang w:eastAsia="ko-KR"/>
              </w:rPr>
              <w:t>u(4)</w:t>
            </w:r>
          </w:p>
        </w:tc>
      </w:tr>
      <w:tr w:rsidR="00015C2A" w:rsidTr="007B184B">
        <w:trPr>
          <w:jc w:val="center"/>
        </w:trPr>
        <w:tc>
          <w:tcPr>
            <w:tcW w:w="7920" w:type="dxa"/>
          </w:tcPr>
          <w:p w:rsidR="00015C2A" w:rsidRPr="00235877" w:rsidRDefault="00015C2A" w:rsidP="007B184B">
            <w:pPr>
              <w:pStyle w:val="tablesyntax"/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</w:pPr>
            <w:r w:rsidRPr="00235877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235877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235877"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>inter_layer_</w:t>
            </w:r>
            <w:r w:rsidRPr="00235877">
              <w:rPr>
                <w:rFonts w:eastAsia="Batang"/>
                <w:b/>
                <w:bCs/>
                <w:highlight w:val="yellow"/>
                <w:lang w:eastAsia="ko-KR"/>
              </w:rPr>
              <w:t>cross_color</w:t>
            </w:r>
            <w:r w:rsidRPr="00235877"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>_filter_scaling_factor_abs_minus1</w:t>
            </w:r>
            <w:r w:rsidRPr="00235877">
              <w:rPr>
                <w:rFonts w:ascii="Times New Roman" w:hAnsi="Times New Roman"/>
                <w:noProof/>
                <w:highlight w:val="yellow"/>
                <w:lang w:eastAsia="ko-KR"/>
              </w:rPr>
              <w:t>[uv][i]</w:t>
            </w:r>
          </w:p>
        </w:tc>
        <w:tc>
          <w:tcPr>
            <w:tcW w:w="1152" w:type="dxa"/>
          </w:tcPr>
          <w:p w:rsidR="00015C2A" w:rsidRPr="00235877" w:rsidRDefault="00015C2A" w:rsidP="007B184B">
            <w:pPr>
              <w:pStyle w:val="tablecell"/>
              <w:rPr>
                <w:noProof/>
                <w:highlight w:val="yellow"/>
                <w:lang w:eastAsia="ko-KR"/>
              </w:rPr>
            </w:pPr>
            <w:r w:rsidRPr="00235877">
              <w:rPr>
                <w:noProof/>
                <w:highlight w:val="yellow"/>
                <w:lang w:eastAsia="ko-KR"/>
              </w:rPr>
              <w:t>u(10)</w:t>
            </w:r>
          </w:p>
        </w:tc>
      </w:tr>
      <w:tr w:rsidR="00015C2A" w:rsidTr="007B184B">
        <w:trPr>
          <w:jc w:val="center"/>
        </w:trPr>
        <w:tc>
          <w:tcPr>
            <w:tcW w:w="7920" w:type="dxa"/>
          </w:tcPr>
          <w:p w:rsidR="00015C2A" w:rsidRPr="00235877" w:rsidRDefault="00015C2A" w:rsidP="007B184B">
            <w:pPr>
              <w:pStyle w:val="tablesyntax"/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</w:pPr>
            <w:r w:rsidRPr="00235877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235877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235877"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>inter_layer_</w:t>
            </w:r>
            <w:r w:rsidRPr="00235877">
              <w:rPr>
                <w:rFonts w:eastAsia="Batang"/>
                <w:b/>
                <w:bCs/>
                <w:highlight w:val="yellow"/>
                <w:lang w:eastAsia="ko-KR"/>
              </w:rPr>
              <w:t>cross_color</w:t>
            </w:r>
            <w:r w:rsidRPr="00235877"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>_filter_scaling_factor_sign</w:t>
            </w:r>
            <w:r w:rsidRPr="00235877">
              <w:rPr>
                <w:rFonts w:ascii="Times New Roman" w:hAnsi="Times New Roman"/>
                <w:noProof/>
                <w:highlight w:val="yellow"/>
                <w:lang w:eastAsia="ko-KR"/>
              </w:rPr>
              <w:t>[uv][i]</w:t>
            </w:r>
          </w:p>
        </w:tc>
        <w:tc>
          <w:tcPr>
            <w:tcW w:w="1152" w:type="dxa"/>
          </w:tcPr>
          <w:p w:rsidR="00015C2A" w:rsidRPr="00235877" w:rsidRDefault="00015C2A" w:rsidP="007B184B">
            <w:pPr>
              <w:pStyle w:val="tablecell"/>
              <w:rPr>
                <w:noProof/>
                <w:highlight w:val="yellow"/>
                <w:lang w:eastAsia="ko-KR"/>
              </w:rPr>
            </w:pPr>
            <w:r w:rsidRPr="00235877">
              <w:rPr>
                <w:noProof/>
                <w:highlight w:val="yellow"/>
                <w:lang w:eastAsia="ko-KR"/>
              </w:rPr>
              <w:t>u(1)</w:t>
            </w:r>
          </w:p>
        </w:tc>
      </w:tr>
      <w:tr w:rsidR="00015C2A" w:rsidTr="007B184B">
        <w:trPr>
          <w:jc w:val="center"/>
        </w:trPr>
        <w:tc>
          <w:tcPr>
            <w:tcW w:w="7920" w:type="dxa"/>
          </w:tcPr>
          <w:p w:rsidR="00015C2A" w:rsidRPr="00235877" w:rsidRDefault="00015C2A" w:rsidP="007B184B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235877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015C2A" w:rsidRPr="00235877" w:rsidRDefault="00015C2A" w:rsidP="007B184B">
            <w:pPr>
              <w:pStyle w:val="tablecell"/>
              <w:rPr>
                <w:noProof/>
                <w:highlight w:val="yellow"/>
                <w:lang w:eastAsia="ko-KR"/>
              </w:rPr>
            </w:pPr>
          </w:p>
        </w:tc>
      </w:tr>
      <w:tr w:rsidR="00015C2A" w:rsidTr="007B184B">
        <w:trPr>
          <w:jc w:val="center"/>
        </w:trPr>
        <w:tc>
          <w:tcPr>
            <w:tcW w:w="7920" w:type="dxa"/>
          </w:tcPr>
          <w:p w:rsidR="00015C2A" w:rsidRPr="00235877" w:rsidRDefault="00015C2A" w:rsidP="007B184B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235877">
              <w:rPr>
                <w:rFonts w:ascii="Times New Roman" w:hAnsi="Times New Roman"/>
                <w:noProof/>
                <w:highlight w:val="yellow"/>
                <w:lang w:eastAsia="ko-KR"/>
              </w:rPr>
              <w:t>}</w:t>
            </w:r>
          </w:p>
        </w:tc>
        <w:tc>
          <w:tcPr>
            <w:tcW w:w="1152" w:type="dxa"/>
          </w:tcPr>
          <w:p w:rsidR="00015C2A" w:rsidRPr="00235877" w:rsidRDefault="00015C2A" w:rsidP="007B184B">
            <w:pPr>
              <w:pStyle w:val="tablecell"/>
              <w:rPr>
                <w:noProof/>
                <w:highlight w:val="yellow"/>
                <w:lang w:eastAsia="ko-KR"/>
              </w:rPr>
            </w:pPr>
          </w:p>
        </w:tc>
      </w:tr>
    </w:tbl>
    <w:p w:rsidR="00015C2A" w:rsidRPr="00D74C35" w:rsidRDefault="00015C2A" w:rsidP="00015C2A">
      <w:pPr>
        <w:jc w:val="both"/>
        <w:rPr>
          <w:noProof/>
          <w:lang w:eastAsia="ko-KR"/>
        </w:rPr>
      </w:pPr>
      <w:r>
        <w:rPr>
          <w:b/>
          <w:noProof/>
          <w:lang w:eastAsia="ko-KR"/>
        </w:rPr>
        <w:t>inter_layer</w:t>
      </w:r>
      <w:r w:rsidRPr="00E26AE0">
        <w:rPr>
          <w:b/>
          <w:noProof/>
          <w:lang w:eastAsia="ko-KR"/>
        </w:rPr>
        <w:t>_</w:t>
      </w:r>
      <w:r>
        <w:rPr>
          <w:rFonts w:eastAsia="Batang"/>
          <w:b/>
          <w:bCs/>
          <w:lang w:eastAsia="ko-KR"/>
        </w:rPr>
        <w:t>cross_color</w:t>
      </w:r>
      <w:r w:rsidRPr="00E26AE0">
        <w:rPr>
          <w:b/>
          <w:noProof/>
          <w:lang w:eastAsia="ko-KR"/>
        </w:rPr>
        <w:t>_flag</w:t>
      </w:r>
      <w:r w:rsidRPr="00DB024D">
        <w:rPr>
          <w:noProof/>
          <w:lang w:eastAsia="ko-KR"/>
        </w:rPr>
        <w:t>[uv][i]</w:t>
      </w:r>
      <w:r>
        <w:rPr>
          <w:noProof/>
          <w:lang w:eastAsia="ko-KR"/>
        </w:rPr>
        <w:t xml:space="preserve"> equal to 1 specifies that inter-layer cross-color filtering will be applied to the i</w:t>
      </w:r>
      <w:r w:rsidRPr="001D729F">
        <w:rPr>
          <w:noProof/>
          <w:vertAlign w:val="superscript"/>
          <w:lang w:eastAsia="ko-KR"/>
        </w:rPr>
        <w:t>th</w:t>
      </w:r>
      <w:r>
        <w:rPr>
          <w:noProof/>
          <w:lang w:eastAsia="ko-KR"/>
        </w:rPr>
        <w:t xml:space="preserve"> region of the chroma component uv. </w:t>
      </w:r>
      <w:r w:rsidRPr="007705BD">
        <w:rPr>
          <w:noProof/>
          <w:lang w:eastAsia="ko-KR"/>
        </w:rPr>
        <w:t>inter_layer_</w:t>
      </w:r>
      <w:r w:rsidRPr="007705BD">
        <w:rPr>
          <w:rFonts w:eastAsia="Batang"/>
          <w:bCs/>
          <w:lang w:eastAsia="ko-KR"/>
        </w:rPr>
        <w:t>cross_color</w:t>
      </w:r>
      <w:r w:rsidRPr="007705BD">
        <w:rPr>
          <w:noProof/>
          <w:lang w:eastAsia="ko-KR"/>
        </w:rPr>
        <w:t>_flag</w:t>
      </w:r>
      <w:r w:rsidRPr="00DB024D">
        <w:rPr>
          <w:noProof/>
          <w:lang w:eastAsia="ko-KR"/>
        </w:rPr>
        <w:t>[uv][i]</w:t>
      </w:r>
      <w:r>
        <w:rPr>
          <w:noProof/>
          <w:lang w:eastAsia="ko-KR"/>
        </w:rPr>
        <w:t xml:space="preserve"> equal to 0 specifies that inter-layer cross-color filtering will not be applied to the i</w:t>
      </w:r>
      <w:r w:rsidRPr="001D729F">
        <w:rPr>
          <w:noProof/>
          <w:vertAlign w:val="superscript"/>
          <w:lang w:eastAsia="ko-KR"/>
        </w:rPr>
        <w:t>th</w:t>
      </w:r>
      <w:r>
        <w:rPr>
          <w:noProof/>
          <w:lang w:eastAsia="ko-KR"/>
        </w:rPr>
        <w:t xml:space="preserve"> region of the chroma component uv. When not present, </w:t>
      </w:r>
      <w:r w:rsidRPr="007705BD">
        <w:rPr>
          <w:noProof/>
          <w:lang w:eastAsia="ko-KR"/>
        </w:rPr>
        <w:t>inter_layer_</w:t>
      </w:r>
      <w:r w:rsidRPr="007705BD">
        <w:rPr>
          <w:rFonts w:eastAsia="Batang"/>
          <w:bCs/>
          <w:lang w:eastAsia="ko-KR"/>
        </w:rPr>
        <w:t>cross_color</w:t>
      </w:r>
      <w:r w:rsidRPr="007705BD">
        <w:rPr>
          <w:noProof/>
          <w:lang w:eastAsia="ko-KR"/>
        </w:rPr>
        <w:t>_flag</w:t>
      </w:r>
      <w:r>
        <w:rPr>
          <w:noProof/>
          <w:lang w:eastAsia="ko-KR"/>
        </w:rPr>
        <w:t xml:space="preserve"> is inferred to be equal to 0.</w:t>
      </w:r>
    </w:p>
    <w:p w:rsidR="00015C2A" w:rsidRDefault="00015C2A" w:rsidP="00015C2A">
      <w:pPr>
        <w:jc w:val="both"/>
        <w:rPr>
          <w:noProof/>
          <w:lang w:eastAsia="ko-KR"/>
        </w:rPr>
      </w:pPr>
      <w:r>
        <w:rPr>
          <w:b/>
          <w:noProof/>
          <w:lang w:eastAsia="ko-KR"/>
        </w:rPr>
        <w:t>inter_layer</w:t>
      </w:r>
      <w:r w:rsidRPr="00E26AE0">
        <w:rPr>
          <w:b/>
          <w:noProof/>
          <w:lang w:eastAsia="ko-KR"/>
        </w:rPr>
        <w:t>_</w:t>
      </w:r>
      <w:r>
        <w:rPr>
          <w:rFonts w:eastAsia="Batang"/>
          <w:b/>
          <w:bCs/>
          <w:lang w:eastAsia="ko-KR"/>
        </w:rPr>
        <w:t>cross_color</w:t>
      </w:r>
      <w:r>
        <w:rPr>
          <w:b/>
          <w:noProof/>
          <w:lang w:eastAsia="ko-KR"/>
        </w:rPr>
        <w:t>_</w:t>
      </w:r>
      <w:r w:rsidRPr="00360267">
        <w:rPr>
          <w:b/>
          <w:noProof/>
          <w:lang w:eastAsia="ko-KR"/>
        </w:rPr>
        <w:t>filter_coeff_plus8</w:t>
      </w:r>
      <w:r w:rsidRPr="00DB024D">
        <w:rPr>
          <w:noProof/>
          <w:lang w:eastAsia="ko-KR"/>
        </w:rPr>
        <w:t>[uv][i]</w:t>
      </w:r>
      <w:r>
        <w:rPr>
          <w:noProof/>
          <w:lang w:eastAsia="ko-KR"/>
        </w:rPr>
        <w:t>[j] minus 8 specifies the j</w:t>
      </w:r>
      <w:r w:rsidRPr="00E24375">
        <w:rPr>
          <w:noProof/>
          <w:vertAlign w:val="superscript"/>
          <w:lang w:eastAsia="ko-KR"/>
        </w:rPr>
        <w:t>th</w:t>
      </w:r>
      <w:r>
        <w:rPr>
          <w:noProof/>
          <w:lang w:eastAsia="ko-KR"/>
        </w:rPr>
        <w:t xml:space="preserve"> filter coefficient of the inter-layer cross-color filter for the i</w:t>
      </w:r>
      <w:r w:rsidRPr="001D729F">
        <w:rPr>
          <w:noProof/>
          <w:vertAlign w:val="superscript"/>
          <w:lang w:eastAsia="ko-KR"/>
        </w:rPr>
        <w:t>th</w:t>
      </w:r>
      <w:r>
        <w:rPr>
          <w:noProof/>
          <w:lang w:eastAsia="ko-KR"/>
        </w:rPr>
        <w:t xml:space="preserve"> region of the chroma component uv. The value of </w:t>
      </w:r>
      <w:r w:rsidRPr="007705BD">
        <w:rPr>
          <w:noProof/>
          <w:lang w:eastAsia="ko-KR"/>
        </w:rPr>
        <w:t>inter_layer_</w:t>
      </w:r>
      <w:r w:rsidRPr="007705BD">
        <w:rPr>
          <w:rFonts w:eastAsia="Batang"/>
          <w:bCs/>
          <w:lang w:eastAsia="ko-KR"/>
        </w:rPr>
        <w:t>cross_color</w:t>
      </w:r>
      <w:r w:rsidRPr="007705BD">
        <w:rPr>
          <w:noProof/>
          <w:lang w:eastAsia="ko-KR"/>
        </w:rPr>
        <w:t>_</w:t>
      </w:r>
      <w:r w:rsidRPr="009763E9">
        <w:rPr>
          <w:noProof/>
          <w:lang w:eastAsia="ko-KR"/>
        </w:rPr>
        <w:t>filter_coeff_ plus8</w:t>
      </w:r>
      <w:r w:rsidRPr="00DB024D">
        <w:rPr>
          <w:noProof/>
          <w:lang w:eastAsia="ko-KR"/>
        </w:rPr>
        <w:t>[uv][i]</w:t>
      </w:r>
      <w:r>
        <w:rPr>
          <w:noProof/>
          <w:lang w:eastAsia="ko-KR"/>
        </w:rPr>
        <w:t>[j] shall be in the range of 0 to 15, inclusivly.</w:t>
      </w:r>
    </w:p>
    <w:p w:rsidR="00015C2A" w:rsidRDefault="00015C2A" w:rsidP="00015C2A">
      <w:pPr>
        <w:jc w:val="both"/>
        <w:rPr>
          <w:noProof/>
          <w:lang w:eastAsia="ko-KR"/>
        </w:rPr>
      </w:pPr>
      <w:r>
        <w:rPr>
          <w:b/>
          <w:noProof/>
          <w:lang w:eastAsia="ko-KR"/>
        </w:rPr>
        <w:t>inter_layer</w:t>
      </w:r>
      <w:r w:rsidRPr="00E26AE0">
        <w:rPr>
          <w:b/>
          <w:noProof/>
          <w:lang w:eastAsia="ko-KR"/>
        </w:rPr>
        <w:t>_</w:t>
      </w:r>
      <w:r>
        <w:rPr>
          <w:rFonts w:eastAsia="Batang"/>
          <w:b/>
          <w:bCs/>
          <w:lang w:eastAsia="ko-KR"/>
        </w:rPr>
        <w:t>cross_color</w:t>
      </w:r>
      <w:r>
        <w:rPr>
          <w:b/>
          <w:noProof/>
          <w:lang w:eastAsia="ko-KR"/>
        </w:rPr>
        <w:t>_filter</w:t>
      </w:r>
      <w:r w:rsidRPr="00360267">
        <w:rPr>
          <w:b/>
          <w:noProof/>
          <w:lang w:eastAsia="ko-KR"/>
        </w:rPr>
        <w:t>_scaling_factor_abs</w:t>
      </w:r>
      <w:r>
        <w:rPr>
          <w:b/>
          <w:noProof/>
          <w:lang w:eastAsia="ko-KR"/>
        </w:rPr>
        <w:t>_minus1</w:t>
      </w:r>
      <w:r w:rsidRPr="007705BD">
        <w:rPr>
          <w:noProof/>
          <w:lang w:eastAsia="ko-KR"/>
        </w:rPr>
        <w:t>[uv][i]</w:t>
      </w:r>
      <w:r>
        <w:rPr>
          <w:noProof/>
          <w:lang w:eastAsia="ko-KR"/>
        </w:rPr>
        <w:t xml:space="preserve">and </w:t>
      </w:r>
      <w:r>
        <w:rPr>
          <w:b/>
          <w:noProof/>
          <w:lang w:eastAsia="ko-KR"/>
        </w:rPr>
        <w:t>inter_layer</w:t>
      </w:r>
      <w:r w:rsidRPr="00E26AE0">
        <w:rPr>
          <w:b/>
          <w:noProof/>
          <w:lang w:eastAsia="ko-KR"/>
        </w:rPr>
        <w:t>_</w:t>
      </w:r>
      <w:r>
        <w:rPr>
          <w:rFonts w:eastAsia="Batang"/>
          <w:b/>
          <w:bCs/>
          <w:lang w:eastAsia="ko-KR"/>
        </w:rPr>
        <w:t>cross_color</w:t>
      </w:r>
      <w:r>
        <w:rPr>
          <w:b/>
          <w:noProof/>
          <w:lang w:eastAsia="ko-KR"/>
        </w:rPr>
        <w:t>_filter</w:t>
      </w:r>
      <w:r w:rsidRPr="00360267">
        <w:rPr>
          <w:b/>
          <w:noProof/>
          <w:lang w:eastAsia="ko-KR"/>
        </w:rPr>
        <w:t>_scaling_factor_sign</w:t>
      </w:r>
      <w:r w:rsidRPr="007705BD">
        <w:rPr>
          <w:noProof/>
          <w:lang w:eastAsia="ko-KR"/>
        </w:rPr>
        <w:t>[uv][i]</w:t>
      </w:r>
      <w:r>
        <w:rPr>
          <w:noProof/>
          <w:lang w:eastAsia="ko-KR"/>
        </w:rPr>
        <w:t>together specify the value of variable InterLayerCrossColorFilterScalingFactor</w:t>
      </w:r>
      <w:r w:rsidRPr="007705BD">
        <w:rPr>
          <w:noProof/>
          <w:lang w:eastAsia="ko-KR"/>
        </w:rPr>
        <w:t>[uv][i]</w:t>
      </w:r>
      <w:r>
        <w:rPr>
          <w:noProof/>
          <w:lang w:eastAsia="ko-KR"/>
        </w:rPr>
        <w:t>for the i</w:t>
      </w:r>
      <w:r w:rsidRPr="001D729F">
        <w:rPr>
          <w:noProof/>
          <w:vertAlign w:val="superscript"/>
          <w:lang w:eastAsia="ko-KR"/>
        </w:rPr>
        <w:t>th</w:t>
      </w:r>
      <w:r>
        <w:rPr>
          <w:noProof/>
          <w:lang w:eastAsia="ko-KR"/>
        </w:rPr>
        <w:t xml:space="preserve"> region of the chroma component uv as follows:</w:t>
      </w:r>
    </w:p>
    <w:p w:rsidR="00015C2A" w:rsidRDefault="00015C2A" w:rsidP="00015C2A">
      <w:pPr>
        <w:jc w:val="center"/>
        <w:rPr>
          <w:noProof/>
          <w:lang w:eastAsia="ko-KR"/>
        </w:rPr>
      </w:pPr>
      <w:r>
        <w:rPr>
          <w:noProof/>
          <w:lang w:eastAsia="ko-KR"/>
        </w:rPr>
        <w:t>InterLayerCrossColorFilterScalingFactor</w:t>
      </w:r>
      <w:r w:rsidRPr="007705BD">
        <w:rPr>
          <w:noProof/>
          <w:lang w:eastAsia="ko-KR"/>
        </w:rPr>
        <w:t>[uv][i]</w:t>
      </w:r>
      <w:r>
        <w:rPr>
          <w:noProof/>
          <w:lang w:eastAsia="ko-KR"/>
        </w:rPr>
        <w:t>= (1 – 2 *</w:t>
      </w:r>
      <w:r w:rsidRPr="007705BD">
        <w:rPr>
          <w:noProof/>
          <w:lang w:eastAsia="ko-KR"/>
        </w:rPr>
        <w:t>inter_layer_</w:t>
      </w:r>
      <w:r w:rsidRPr="007705BD">
        <w:rPr>
          <w:rFonts w:eastAsia="Batang"/>
          <w:bCs/>
          <w:lang w:eastAsia="ko-KR"/>
        </w:rPr>
        <w:t>cross_color</w:t>
      </w:r>
      <w:r w:rsidRPr="007705BD">
        <w:rPr>
          <w:noProof/>
          <w:lang w:eastAsia="ko-KR"/>
        </w:rPr>
        <w:t>_filter</w:t>
      </w:r>
      <w:r w:rsidRPr="007E031A">
        <w:rPr>
          <w:noProof/>
          <w:lang w:eastAsia="ko-KR"/>
        </w:rPr>
        <w:t>_scaling_factor_sign</w:t>
      </w:r>
      <w:r w:rsidRPr="007705BD">
        <w:rPr>
          <w:noProof/>
          <w:lang w:eastAsia="ko-KR"/>
        </w:rPr>
        <w:t>[uv][i]</w:t>
      </w:r>
      <w:r>
        <w:rPr>
          <w:noProof/>
          <w:lang w:eastAsia="ko-KR"/>
        </w:rPr>
        <w:t>) * (inter_layer_cross_color_filter</w:t>
      </w:r>
      <w:r w:rsidRPr="007E031A">
        <w:rPr>
          <w:noProof/>
          <w:lang w:eastAsia="ko-KR"/>
        </w:rPr>
        <w:t>_scaling_factor_abs</w:t>
      </w:r>
      <w:r>
        <w:rPr>
          <w:noProof/>
          <w:lang w:eastAsia="ko-KR"/>
        </w:rPr>
        <w:t>_minus1</w:t>
      </w:r>
      <w:r w:rsidRPr="007705BD">
        <w:rPr>
          <w:noProof/>
          <w:lang w:eastAsia="ko-KR"/>
        </w:rPr>
        <w:t>[uv][i]</w:t>
      </w:r>
      <w:r>
        <w:rPr>
          <w:noProof/>
          <w:lang w:eastAsia="ko-KR"/>
        </w:rPr>
        <w:t>+1)</w:t>
      </w:r>
    </w:p>
    <w:p w:rsidR="00015C2A" w:rsidRPr="00BE276D" w:rsidRDefault="00015C2A" w:rsidP="00015C2A">
      <w:pPr>
        <w:jc w:val="both"/>
        <w:rPr>
          <w:noProof/>
          <w:lang w:eastAsia="ko-KR"/>
        </w:rPr>
      </w:pPr>
      <w:r>
        <w:rPr>
          <w:noProof/>
          <w:lang w:eastAsia="ko-KR"/>
        </w:rPr>
        <w:t>The value of inter_layer_cross_color_filter</w:t>
      </w:r>
      <w:r w:rsidRPr="00F65642">
        <w:rPr>
          <w:noProof/>
          <w:lang w:eastAsia="ko-KR"/>
        </w:rPr>
        <w:t>_scaling_factor_abs</w:t>
      </w:r>
      <w:r>
        <w:rPr>
          <w:noProof/>
          <w:lang w:eastAsia="ko-KR"/>
        </w:rPr>
        <w:t>_minus1 shall be in the range of 1 to 1023, inclusively.</w:t>
      </w:r>
    </w:p>
    <w:p w:rsidR="00EA1D72" w:rsidRDefault="00EA1D72" w:rsidP="00EA1D72">
      <w:pPr>
        <w:pStyle w:val="Heading2"/>
        <w:numPr>
          <w:ilvl w:val="0"/>
          <w:numId w:val="0"/>
        </w:numPr>
        <w:spacing w:after="120"/>
        <w:ind w:left="720" w:hanging="720"/>
      </w:pPr>
      <w:r w:rsidRPr="00F20166">
        <w:t>Decoding Process</w:t>
      </w:r>
    </w:p>
    <w:p w:rsidR="00EA1D72" w:rsidRPr="002F5B52" w:rsidRDefault="00EA1D72" w:rsidP="00EA1D72">
      <w:pPr>
        <w:tabs>
          <w:tab w:val="clear" w:pos="720"/>
        </w:tabs>
        <w:jc w:val="both"/>
        <w:rPr>
          <w:b/>
          <w:sz w:val="20"/>
        </w:rPr>
      </w:pPr>
      <w:r w:rsidRPr="002F5B52">
        <w:rPr>
          <w:b/>
          <w:sz w:val="20"/>
          <w:lang w:val="en-CA"/>
        </w:rPr>
        <w:t xml:space="preserve">G.8.1.4 </w:t>
      </w:r>
      <w:r w:rsidRPr="00936A22">
        <w:rPr>
          <w:b/>
          <w:sz w:val="20"/>
          <w:highlight w:val="yellow"/>
        </w:rPr>
        <w:t>Derivation</w:t>
      </w:r>
      <w:r>
        <w:rPr>
          <w:b/>
          <w:sz w:val="20"/>
        </w:rPr>
        <w:t xml:space="preserve"> </w:t>
      </w:r>
      <w:r w:rsidRPr="002F5B52">
        <w:rPr>
          <w:b/>
          <w:sz w:val="20"/>
        </w:rPr>
        <w:t>process for inter layer reference pictures</w:t>
      </w:r>
    </w:p>
    <w:p w:rsidR="00EA1D72" w:rsidRPr="002F5B52" w:rsidRDefault="00EA1D72" w:rsidP="00EA1D72">
      <w:pPr>
        <w:tabs>
          <w:tab w:val="clear" w:pos="720"/>
        </w:tabs>
        <w:jc w:val="both"/>
        <w:rPr>
          <w:b/>
          <w:sz w:val="20"/>
        </w:rPr>
      </w:pPr>
      <w:r>
        <w:rPr>
          <w:b/>
          <w:sz w:val="20"/>
        </w:rPr>
        <w:t>……</w:t>
      </w:r>
    </w:p>
    <w:p w:rsidR="00EA1D72" w:rsidRPr="00387AA5" w:rsidRDefault="00EA1D72" w:rsidP="00EA1D72">
      <w:pPr>
        <w:tabs>
          <w:tab w:val="left" w:pos="400"/>
        </w:tabs>
        <w:rPr>
          <w:noProof/>
        </w:rPr>
      </w:pPr>
      <w:r w:rsidRPr="00387AA5">
        <w:rPr>
          <w:noProof/>
        </w:rPr>
        <w:t>The following steps are applied to derive the resampled inter layer reference picture rsPic.</w:t>
      </w:r>
    </w:p>
    <w:p w:rsidR="00EA1D72" w:rsidRPr="00387AA5" w:rsidRDefault="00EA1D72" w:rsidP="00EA1D72">
      <w:pPr>
        <w:ind w:left="434" w:hanging="434"/>
        <w:rPr>
          <w:noProof/>
        </w:rPr>
      </w:pPr>
      <w:r w:rsidRPr="00387AA5">
        <w:rPr>
          <w:noProof/>
        </w:rPr>
        <w:t>–</w:t>
      </w:r>
      <w:r w:rsidRPr="00387AA5">
        <w:rPr>
          <w:noProof/>
        </w:rPr>
        <w:tab/>
      </w:r>
      <w:r w:rsidRPr="007D25B0">
        <w:rPr>
          <w:noProof/>
        </w:rPr>
        <w:t xml:space="preserve">if </w:t>
      </w:r>
      <w:r w:rsidRPr="007D25B0">
        <w:rPr>
          <w:noProof/>
          <w:lang w:eastAsia="ko-KR"/>
        </w:rPr>
        <w:t>PicWidthInSamplesL</w:t>
      </w:r>
      <w:r w:rsidRPr="007D25B0">
        <w:rPr>
          <w:noProof/>
        </w:rPr>
        <w:t xml:space="preserve"> is equal to </w:t>
      </w:r>
      <w:r w:rsidRPr="007D25B0">
        <w:rPr>
          <w:noProof/>
          <w:lang w:eastAsia="ko-KR"/>
        </w:rPr>
        <w:t>RefLayerPicWidthInSamplesL and PicHeightInSamplesL</w:t>
      </w:r>
      <w:r w:rsidRPr="007D25B0">
        <w:rPr>
          <w:noProof/>
        </w:rPr>
        <w:t xml:space="preserve"> is equal to </w:t>
      </w:r>
      <w:r w:rsidRPr="007D25B0">
        <w:rPr>
          <w:noProof/>
          <w:lang w:eastAsia="ko-KR"/>
        </w:rPr>
        <w:t xml:space="preserve">RefLayerPicHeightInSamplesL and the values of </w:t>
      </w:r>
      <w:r w:rsidRPr="007D25B0">
        <w:rPr>
          <w:noProof/>
        </w:rPr>
        <w:t>ScaledRefLayerLeftOffset, ScaledRefLayerTopOffset, ScaledRefLayerRightOffset and ScaledRefLayerBottomOffset are all equal to 0</w:t>
      </w:r>
    </w:p>
    <w:p w:rsidR="00EA1D72" w:rsidRPr="00387AA5" w:rsidRDefault="00EA1D72" w:rsidP="00EA1D72">
      <w:pPr>
        <w:numPr>
          <w:ilvl w:val="1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noProof/>
        </w:rPr>
      </w:pPr>
      <w:r w:rsidRPr="007D25B0">
        <w:rPr>
          <w:noProof/>
        </w:rPr>
        <w:t>rsPic is set equal to rlPic.</w:t>
      </w:r>
    </w:p>
    <w:p w:rsidR="00EA1D72" w:rsidRPr="00387AA5" w:rsidRDefault="00EA1D72" w:rsidP="00EA1D72">
      <w:pPr>
        <w:pStyle w:val="ListParagraph"/>
        <w:numPr>
          <w:ilvl w:val="1"/>
          <w:numId w:val="15"/>
        </w:numPr>
        <w:tabs>
          <w:tab w:val="clear" w:pos="360"/>
          <w:tab w:val="clear" w:pos="720"/>
          <w:tab w:val="clear" w:pos="1080"/>
          <w:tab w:val="left" w:pos="1588"/>
          <w:tab w:val="left" w:pos="1985"/>
        </w:tabs>
        <w:contextualSpacing w:val="0"/>
        <w:jc w:val="both"/>
        <w:rPr>
          <w:noProof/>
        </w:rPr>
      </w:pPr>
      <w:r w:rsidRPr="00387AA5">
        <w:rPr>
          <w:noProof/>
        </w:rPr>
        <w:t xml:space="preserve">If </w:t>
      </w:r>
      <w:r w:rsidRPr="000556F2">
        <w:rPr>
          <w:noProof/>
        </w:rPr>
        <w:t>sps_inter_layer_cross_color_enable_flag</w:t>
      </w:r>
      <w:r w:rsidRPr="00387AA5">
        <w:rPr>
          <w:noProof/>
        </w:rPr>
        <w:t xml:space="preserve"> is equal to 1, the chroma enhancement filtering process as specified in subclause </w:t>
      </w:r>
      <w:r>
        <w:rPr>
          <w:noProof/>
        </w:rPr>
        <w:t>H</w:t>
      </w:r>
      <w:r w:rsidRPr="00387AA5">
        <w:rPr>
          <w:noProof/>
        </w:rPr>
        <w:t xml:space="preserve">.8.1.4.3 is invoked with the sample values of rsPicSample as input, and with the modifed chroma sample values of rsPicSample as output. </w:t>
      </w:r>
    </w:p>
    <w:p w:rsidR="00EA1D72" w:rsidRPr="00387AA5" w:rsidRDefault="00EA1D72" w:rsidP="00EA1D72">
      <w:pPr>
        <w:ind w:left="434" w:hanging="434"/>
        <w:rPr>
          <w:noProof/>
          <w:sz w:val="20"/>
        </w:rPr>
      </w:pPr>
      <w:r w:rsidRPr="00387AA5">
        <w:rPr>
          <w:noProof/>
          <w:sz w:val="20"/>
        </w:rPr>
        <w:t>–</w:t>
      </w:r>
      <w:r w:rsidRPr="00387AA5">
        <w:rPr>
          <w:noProof/>
          <w:sz w:val="20"/>
        </w:rPr>
        <w:tab/>
        <w:t>otherwise, rsPic is derived as follows:</w:t>
      </w:r>
    </w:p>
    <w:p w:rsidR="00EA1D72" w:rsidRPr="007D25B0" w:rsidRDefault="00EA1D72" w:rsidP="00EA1D72">
      <w:pPr>
        <w:pStyle w:val="ListParagraph"/>
        <w:numPr>
          <w:ilvl w:val="1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contextualSpacing w:val="0"/>
        <w:jc w:val="both"/>
        <w:rPr>
          <w:noProof/>
        </w:rPr>
      </w:pPr>
      <w:r w:rsidRPr="007D25B0">
        <w:t xml:space="preserve">The </w:t>
      </w:r>
      <w:r w:rsidRPr="007D25B0">
        <w:rPr>
          <w:noProof/>
        </w:rPr>
        <w:t>PicOrderCntVal value of rsPic is set equal to the PicOrderCntVal value of rlPic.</w:t>
      </w:r>
    </w:p>
    <w:p w:rsidR="00EA1D72" w:rsidRPr="00C2314A" w:rsidRDefault="00EA1D72" w:rsidP="00EA1D72">
      <w:pPr>
        <w:pStyle w:val="ListParagraph"/>
        <w:numPr>
          <w:ilvl w:val="1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contextualSpacing w:val="0"/>
        <w:jc w:val="both"/>
        <w:rPr>
          <w:noProof/>
        </w:rPr>
      </w:pPr>
      <w:r w:rsidRPr="007D25B0">
        <w:rPr>
          <w:lang w:val="en-CA"/>
        </w:rPr>
        <w:t xml:space="preserve">When SamplePredEnabledFlag[ currLayerId ][ rLId ] is equal to 1, </w:t>
      </w:r>
      <w:r>
        <w:rPr>
          <w:lang w:val="en-CA"/>
        </w:rPr>
        <w:t>the follows apply:</w:t>
      </w:r>
    </w:p>
    <w:p w:rsidR="00EA1D72" w:rsidRDefault="00EA1D72" w:rsidP="00EA1D72">
      <w:pPr>
        <w:pStyle w:val="ListParagraph"/>
        <w:numPr>
          <w:ilvl w:val="2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contextualSpacing w:val="0"/>
        <w:jc w:val="both"/>
        <w:rPr>
          <w:noProof/>
        </w:rPr>
      </w:pPr>
      <w:r>
        <w:rPr>
          <w:noProof/>
        </w:rPr>
        <w:t>T</w:t>
      </w:r>
      <w:r w:rsidRPr="007D25B0">
        <w:rPr>
          <w:noProof/>
        </w:rPr>
        <w:t xml:space="preserve">he picture sample resampling process as specified in subclause </w:t>
      </w:r>
      <w:r w:rsidR="00B56DD1">
        <w:fldChar w:fldCharType="begin"/>
      </w:r>
      <w:r w:rsidR="00B56DD1">
        <w:instrText xml:space="preserve"> REF _Ref348598889 \r \h  \* MERGEFORMAT </w:instrText>
      </w:r>
      <w:r w:rsidR="00B56DD1">
        <w:fldChar w:fldCharType="separate"/>
      </w:r>
      <w:r w:rsidRPr="007D25B0">
        <w:rPr>
          <w:noProof/>
        </w:rPr>
        <w:t>H.8.1.4.1</w:t>
      </w:r>
      <w:r w:rsidR="00B56DD1">
        <w:fldChar w:fldCharType="end"/>
      </w:r>
      <w:r w:rsidRPr="007D25B0">
        <w:rPr>
          <w:noProof/>
        </w:rPr>
        <w:t xml:space="preserve"> is invoked with the sample arrays of reference layer picture rlPic as input, and with the sample arrays of resampled picture rsPic as output.</w:t>
      </w:r>
    </w:p>
    <w:p w:rsidR="00EA1D72" w:rsidRPr="007D25B0" w:rsidRDefault="00EA1D72" w:rsidP="00EA1D72">
      <w:pPr>
        <w:pStyle w:val="ListParagraph"/>
        <w:numPr>
          <w:ilvl w:val="2"/>
          <w:numId w:val="15"/>
        </w:numPr>
        <w:tabs>
          <w:tab w:val="clear" w:pos="360"/>
          <w:tab w:val="clear" w:pos="720"/>
          <w:tab w:val="clear" w:pos="1080"/>
          <w:tab w:val="left" w:pos="1588"/>
          <w:tab w:val="left" w:pos="1985"/>
        </w:tabs>
        <w:contextualSpacing w:val="0"/>
        <w:jc w:val="both"/>
        <w:rPr>
          <w:noProof/>
        </w:rPr>
      </w:pPr>
      <w:r>
        <w:rPr>
          <w:noProof/>
        </w:rPr>
        <w:t>When</w:t>
      </w:r>
      <w:r w:rsidRPr="00387AA5">
        <w:rPr>
          <w:noProof/>
        </w:rPr>
        <w:t xml:space="preserve"> </w:t>
      </w:r>
      <w:r w:rsidRPr="009F1BED">
        <w:rPr>
          <w:noProof/>
        </w:rPr>
        <w:t>sps_inter_layer_cross_color_enable_flag</w:t>
      </w:r>
      <w:r w:rsidRPr="00387AA5">
        <w:rPr>
          <w:noProof/>
          <w:lang w:eastAsia="ko-KR"/>
        </w:rPr>
        <w:t xml:space="preserve"> </w:t>
      </w:r>
      <w:r w:rsidRPr="00387AA5">
        <w:rPr>
          <w:noProof/>
        </w:rPr>
        <w:t xml:space="preserve">is equal to 1, the chroma enhancement filtering process as specified in subclause </w:t>
      </w:r>
      <w:r>
        <w:rPr>
          <w:noProof/>
        </w:rPr>
        <w:t>H</w:t>
      </w:r>
      <w:r w:rsidRPr="00387AA5">
        <w:rPr>
          <w:noProof/>
        </w:rPr>
        <w:t xml:space="preserve">.8.1.4.3 is invoked with the </w:t>
      </w:r>
      <w:r>
        <w:rPr>
          <w:noProof/>
        </w:rPr>
        <w:t xml:space="preserve">luma </w:t>
      </w:r>
      <w:r w:rsidRPr="00387AA5">
        <w:rPr>
          <w:noProof/>
        </w:rPr>
        <w:t xml:space="preserve">sample values of rlPicSample </w:t>
      </w:r>
      <w:r>
        <w:rPr>
          <w:noProof/>
        </w:rPr>
        <w:t xml:space="preserve">and chroma sample values of </w:t>
      </w:r>
      <w:r w:rsidRPr="00387AA5">
        <w:rPr>
          <w:noProof/>
        </w:rPr>
        <w:t xml:space="preserve">rsPicSample as input, and with the modifed chroma sample values of rsPicSample as output.  </w:t>
      </w:r>
    </w:p>
    <w:p w:rsidR="00EA1D72" w:rsidRPr="007D25B0" w:rsidRDefault="00EA1D72" w:rsidP="00EA1D72">
      <w:pPr>
        <w:pStyle w:val="ListParagraph"/>
        <w:numPr>
          <w:ilvl w:val="1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contextualSpacing w:val="0"/>
        <w:jc w:val="both"/>
        <w:rPr>
          <w:noProof/>
        </w:rPr>
      </w:pPr>
      <w:r w:rsidRPr="007D25B0">
        <w:rPr>
          <w:noProof/>
        </w:rPr>
        <w:t xml:space="preserve">When </w:t>
      </w:r>
      <w:r w:rsidRPr="007D25B0">
        <w:rPr>
          <w:lang w:val="en-CA"/>
        </w:rPr>
        <w:t>MotionPredEnabledFlag[ currLayerId ][ rLId ]</w:t>
      </w:r>
      <w:r w:rsidRPr="007D25B0">
        <w:rPr>
          <w:noProof/>
        </w:rPr>
        <w:t xml:space="preserve"> is equal to 1, the picture motion field resampling process as specified in subclause </w:t>
      </w:r>
      <w:r w:rsidR="00B56DD1">
        <w:fldChar w:fldCharType="begin"/>
      </w:r>
      <w:r w:rsidR="00B56DD1">
        <w:instrText xml:space="preserve"> REF _Ref364437164 \r \h  \* MERGEFORMAT </w:instrText>
      </w:r>
      <w:r w:rsidR="00B56DD1">
        <w:fldChar w:fldCharType="separate"/>
      </w:r>
      <w:r w:rsidRPr="007D25B0">
        <w:rPr>
          <w:noProof/>
        </w:rPr>
        <w:t>H.8.1.4.2</w:t>
      </w:r>
      <w:r w:rsidR="00B56DD1">
        <w:fldChar w:fldCharType="end"/>
      </w:r>
      <w:r w:rsidRPr="007D25B0">
        <w:rPr>
          <w:noProof/>
        </w:rPr>
        <w:t xml:space="preserve"> is invoked with </w:t>
      </w:r>
      <w:r>
        <w:rPr>
          <w:noProof/>
        </w:rPr>
        <w:t>refer</w:t>
      </w:r>
      <w:r w:rsidRPr="007D25B0">
        <w:rPr>
          <w:noProof/>
        </w:rPr>
        <w:t>ence layer picture rlPic and its motion field as inputs, and with the  motion field of resampled picture rsPic as output.</w:t>
      </w:r>
    </w:p>
    <w:p w:rsidR="00EA1D72" w:rsidRDefault="00EA1D72" w:rsidP="00EA1D72">
      <w:pPr>
        <w:tabs>
          <w:tab w:val="clear" w:pos="720"/>
        </w:tabs>
        <w:jc w:val="both"/>
        <w:rPr>
          <w:b/>
          <w:sz w:val="20"/>
        </w:rPr>
      </w:pPr>
      <w:r>
        <w:rPr>
          <w:b/>
          <w:sz w:val="20"/>
        </w:rPr>
        <w:t>……</w:t>
      </w:r>
    </w:p>
    <w:p w:rsidR="00EA1D72" w:rsidRPr="002F5B52" w:rsidRDefault="00EA1D72" w:rsidP="00EA1D72">
      <w:pPr>
        <w:tabs>
          <w:tab w:val="clear" w:pos="720"/>
        </w:tabs>
        <w:jc w:val="both"/>
        <w:rPr>
          <w:b/>
          <w:sz w:val="20"/>
          <w:lang w:val="en-CA"/>
        </w:rPr>
      </w:pPr>
      <w:r>
        <w:rPr>
          <w:b/>
          <w:sz w:val="20"/>
          <w:lang w:val="en-CA"/>
        </w:rPr>
        <w:t>G.8.1.4.3 Chroma enhancement filtering process for inter layer reference pictures</w:t>
      </w:r>
    </w:p>
    <w:p w:rsidR="00EA1D72" w:rsidRPr="002F5B52" w:rsidRDefault="00EA1D72" w:rsidP="00EA1D72">
      <w:pPr>
        <w:tabs>
          <w:tab w:val="clear" w:pos="720"/>
        </w:tabs>
        <w:jc w:val="both"/>
        <w:rPr>
          <w:sz w:val="20"/>
          <w:lang w:val="en-CA"/>
        </w:rPr>
      </w:pPr>
      <w:r>
        <w:rPr>
          <w:sz w:val="20"/>
          <w:lang w:val="en-CA"/>
        </w:rPr>
        <w:t>Input to this process is:</w:t>
      </w:r>
    </w:p>
    <w:p w:rsidR="00EA1D72" w:rsidRPr="002F5B52" w:rsidRDefault="00EA1D72" w:rsidP="00EA1D72">
      <w:pPr>
        <w:tabs>
          <w:tab w:val="clear" w:pos="720"/>
        </w:tabs>
        <w:jc w:val="both"/>
        <w:rPr>
          <w:noProof/>
          <w:sz w:val="20"/>
        </w:rPr>
      </w:pPr>
      <w:r>
        <w:rPr>
          <w:noProof/>
          <w:sz w:val="20"/>
        </w:rPr>
        <w:t>–</w:t>
      </w:r>
      <w:r>
        <w:rPr>
          <w:noProof/>
          <w:sz w:val="20"/>
        </w:rPr>
        <w:tab/>
      </w:r>
      <w:r w:rsidRPr="007D25B0">
        <w:rPr>
          <w:noProof/>
        </w:rPr>
        <w:t>a ( </w:t>
      </w:r>
      <w:r w:rsidRPr="007D25B0">
        <w:rPr>
          <w:noProof/>
          <w:lang w:eastAsia="ko-KR"/>
        </w:rPr>
        <w:t>RefLayerPicWidthInSamplesL</w:t>
      </w:r>
      <w:r w:rsidRPr="007D25B0">
        <w:rPr>
          <w:noProof/>
        </w:rPr>
        <w:t> ) x ( </w:t>
      </w:r>
      <w:r w:rsidRPr="007D25B0">
        <w:rPr>
          <w:noProof/>
          <w:lang w:eastAsia="ko-KR"/>
        </w:rPr>
        <w:t>RefLayerPicHeightInSamplesL</w:t>
      </w:r>
      <w:r w:rsidRPr="007D25B0">
        <w:rPr>
          <w:noProof/>
        </w:rPr>
        <w:t> ) array rlPicSample</w:t>
      </w:r>
      <w:r w:rsidRPr="007D25B0">
        <w:rPr>
          <w:noProof/>
          <w:vertAlign w:val="subscript"/>
        </w:rPr>
        <w:t>L</w:t>
      </w:r>
      <w:r w:rsidRPr="007D25B0">
        <w:rPr>
          <w:noProof/>
        </w:rPr>
        <w:t xml:space="preserve"> of luma samples</w:t>
      </w:r>
      <w:r>
        <w:rPr>
          <w:noProof/>
          <w:vertAlign w:val="subscript"/>
        </w:rPr>
        <w:t>.</w:t>
      </w:r>
    </w:p>
    <w:p w:rsidR="00EA1D72" w:rsidRPr="002F5B52" w:rsidRDefault="00EA1D72" w:rsidP="00EA1D72">
      <w:pPr>
        <w:tabs>
          <w:tab w:val="clear" w:pos="720"/>
        </w:tabs>
        <w:jc w:val="both"/>
        <w:rPr>
          <w:noProof/>
          <w:sz w:val="20"/>
        </w:rPr>
      </w:pPr>
      <w:r>
        <w:rPr>
          <w:noProof/>
          <w:sz w:val="20"/>
        </w:rPr>
        <w:t>–</w:t>
      </w:r>
      <w:r>
        <w:rPr>
          <w:noProof/>
          <w:sz w:val="20"/>
        </w:rPr>
        <w:tab/>
        <w:t xml:space="preserve">a </w:t>
      </w:r>
      <w:r w:rsidRPr="007D25B0">
        <w:rPr>
          <w:noProof/>
        </w:rPr>
        <w:t>( </w:t>
      </w:r>
      <w:r w:rsidRPr="007D25B0">
        <w:rPr>
          <w:noProof/>
          <w:lang w:eastAsia="ko-KR"/>
        </w:rPr>
        <w:t>PicWidthInSamples</w:t>
      </w:r>
      <w:r>
        <w:rPr>
          <w:noProof/>
          <w:lang w:eastAsia="ko-KR"/>
        </w:rPr>
        <w:t>C</w:t>
      </w:r>
      <w:r w:rsidRPr="007D25B0">
        <w:rPr>
          <w:noProof/>
          <w:lang w:eastAsia="ko-KR"/>
        </w:rPr>
        <w:t> </w:t>
      </w:r>
      <w:r w:rsidRPr="007D25B0">
        <w:rPr>
          <w:noProof/>
        </w:rPr>
        <w:t>) x ( </w:t>
      </w:r>
      <w:r w:rsidRPr="007D25B0">
        <w:rPr>
          <w:noProof/>
          <w:lang w:eastAsia="ko-KR"/>
        </w:rPr>
        <w:t>PicHeightInSamples</w:t>
      </w:r>
      <w:r>
        <w:rPr>
          <w:noProof/>
          <w:lang w:eastAsia="ko-KR"/>
        </w:rPr>
        <w:t>C</w:t>
      </w:r>
      <w:r w:rsidRPr="007D25B0">
        <w:rPr>
          <w:noProof/>
          <w:lang w:eastAsia="ko-KR"/>
        </w:rPr>
        <w:t> </w:t>
      </w:r>
      <w:r w:rsidRPr="007D25B0">
        <w:rPr>
          <w:noProof/>
        </w:rPr>
        <w:t>)</w:t>
      </w:r>
      <w:r>
        <w:rPr>
          <w:noProof/>
          <w:sz w:val="20"/>
        </w:rPr>
        <w:t xml:space="preserve"> array rsPicSample</w:t>
      </w:r>
      <w:r>
        <w:rPr>
          <w:noProof/>
          <w:sz w:val="20"/>
          <w:vertAlign w:val="subscript"/>
        </w:rPr>
        <w:t>Cb</w:t>
      </w:r>
      <w:r>
        <w:rPr>
          <w:noProof/>
          <w:sz w:val="20"/>
        </w:rPr>
        <w:t xml:space="preserve"> of chroma samples of the component Cb</w:t>
      </w:r>
    </w:p>
    <w:p w:rsidR="00EA1D72" w:rsidRPr="002F5B52" w:rsidRDefault="00EA1D72" w:rsidP="00EA1D72">
      <w:pPr>
        <w:tabs>
          <w:tab w:val="clear" w:pos="720"/>
        </w:tabs>
        <w:jc w:val="both"/>
        <w:rPr>
          <w:sz w:val="20"/>
          <w:lang w:val="en-CA"/>
        </w:rPr>
      </w:pPr>
      <w:r>
        <w:rPr>
          <w:noProof/>
          <w:sz w:val="20"/>
        </w:rPr>
        <w:t>–</w:t>
      </w:r>
      <w:r>
        <w:rPr>
          <w:noProof/>
          <w:sz w:val="20"/>
        </w:rPr>
        <w:tab/>
        <w:t xml:space="preserve">a </w:t>
      </w:r>
      <w:r w:rsidRPr="007D25B0">
        <w:rPr>
          <w:noProof/>
        </w:rPr>
        <w:t>( </w:t>
      </w:r>
      <w:r w:rsidRPr="007D25B0">
        <w:rPr>
          <w:noProof/>
          <w:lang w:eastAsia="ko-KR"/>
        </w:rPr>
        <w:t>PicWidthInSamples</w:t>
      </w:r>
      <w:r>
        <w:rPr>
          <w:noProof/>
          <w:lang w:eastAsia="ko-KR"/>
        </w:rPr>
        <w:t>C</w:t>
      </w:r>
      <w:r w:rsidRPr="007D25B0">
        <w:rPr>
          <w:noProof/>
          <w:lang w:eastAsia="ko-KR"/>
        </w:rPr>
        <w:t> </w:t>
      </w:r>
      <w:r w:rsidRPr="007D25B0">
        <w:rPr>
          <w:noProof/>
        </w:rPr>
        <w:t>) x ( </w:t>
      </w:r>
      <w:r w:rsidRPr="007D25B0">
        <w:rPr>
          <w:noProof/>
          <w:lang w:eastAsia="ko-KR"/>
        </w:rPr>
        <w:t>PicHeightInSamples</w:t>
      </w:r>
      <w:r>
        <w:rPr>
          <w:noProof/>
          <w:lang w:eastAsia="ko-KR"/>
        </w:rPr>
        <w:t>C</w:t>
      </w:r>
      <w:r w:rsidRPr="007D25B0">
        <w:rPr>
          <w:noProof/>
          <w:lang w:eastAsia="ko-KR"/>
        </w:rPr>
        <w:t> </w:t>
      </w:r>
      <w:r w:rsidRPr="007D25B0">
        <w:rPr>
          <w:noProof/>
        </w:rPr>
        <w:t>)</w:t>
      </w:r>
      <w:r>
        <w:rPr>
          <w:noProof/>
          <w:sz w:val="20"/>
        </w:rPr>
        <w:t xml:space="preserve"> array rsPicSample</w:t>
      </w:r>
      <w:r>
        <w:rPr>
          <w:noProof/>
          <w:sz w:val="20"/>
          <w:vertAlign w:val="subscript"/>
        </w:rPr>
        <w:t>Cr</w:t>
      </w:r>
      <w:r>
        <w:rPr>
          <w:noProof/>
          <w:sz w:val="20"/>
        </w:rPr>
        <w:t xml:space="preserve"> of chroma samples of the component Cr</w:t>
      </w:r>
    </w:p>
    <w:p w:rsidR="00EA1D72" w:rsidRPr="002F5B52" w:rsidRDefault="00EA1D72" w:rsidP="00EA1D72">
      <w:pPr>
        <w:tabs>
          <w:tab w:val="left" w:pos="284"/>
        </w:tabs>
        <w:ind w:left="284" w:hanging="284"/>
        <w:rPr>
          <w:noProof/>
          <w:sz w:val="20"/>
          <w:lang w:eastAsia="ko-KR"/>
        </w:rPr>
      </w:pPr>
      <w:r>
        <w:rPr>
          <w:noProof/>
          <w:sz w:val="20"/>
          <w:lang w:eastAsia="ko-KR"/>
        </w:rPr>
        <w:t>Outputs of this process are:</w:t>
      </w:r>
      <w:r>
        <w:rPr>
          <w:noProof/>
          <w:sz w:val="20"/>
        </w:rPr>
        <w:t xml:space="preserve"> </w:t>
      </w:r>
    </w:p>
    <w:p w:rsidR="00EA1D72" w:rsidRPr="002F5B52" w:rsidRDefault="00EA1D72" w:rsidP="00EA1D72">
      <w:pPr>
        <w:tabs>
          <w:tab w:val="left" w:pos="284"/>
        </w:tabs>
        <w:ind w:left="284" w:hanging="284"/>
        <w:rPr>
          <w:noProof/>
          <w:sz w:val="20"/>
          <w:lang w:eastAsia="ko-KR"/>
        </w:rPr>
      </w:pPr>
      <w:r>
        <w:rPr>
          <w:noProof/>
          <w:sz w:val="20"/>
        </w:rPr>
        <w:t>–</w:t>
      </w:r>
      <w:r>
        <w:rPr>
          <w:noProof/>
          <w:sz w:val="20"/>
        </w:rPr>
        <w:tab/>
        <w:t xml:space="preserve">a modified </w:t>
      </w:r>
      <w:r w:rsidRPr="007D25B0">
        <w:rPr>
          <w:noProof/>
        </w:rPr>
        <w:t>( </w:t>
      </w:r>
      <w:r w:rsidRPr="007D25B0">
        <w:rPr>
          <w:noProof/>
          <w:lang w:eastAsia="ko-KR"/>
        </w:rPr>
        <w:t>PicWidthInSamples</w:t>
      </w:r>
      <w:r>
        <w:rPr>
          <w:noProof/>
          <w:lang w:eastAsia="ko-KR"/>
        </w:rPr>
        <w:t>C</w:t>
      </w:r>
      <w:r w:rsidRPr="007D25B0">
        <w:rPr>
          <w:noProof/>
          <w:lang w:eastAsia="ko-KR"/>
        </w:rPr>
        <w:t> </w:t>
      </w:r>
      <w:r w:rsidRPr="007D25B0">
        <w:rPr>
          <w:noProof/>
        </w:rPr>
        <w:t>) x ( </w:t>
      </w:r>
      <w:r w:rsidRPr="007D25B0">
        <w:rPr>
          <w:noProof/>
          <w:lang w:eastAsia="ko-KR"/>
        </w:rPr>
        <w:t>PicHeightInSamples</w:t>
      </w:r>
      <w:r>
        <w:rPr>
          <w:noProof/>
          <w:lang w:eastAsia="ko-KR"/>
        </w:rPr>
        <w:t>C</w:t>
      </w:r>
      <w:r w:rsidRPr="007D25B0">
        <w:rPr>
          <w:noProof/>
          <w:lang w:eastAsia="ko-KR"/>
        </w:rPr>
        <w:t> </w:t>
      </w:r>
      <w:r w:rsidRPr="007D25B0">
        <w:rPr>
          <w:noProof/>
        </w:rPr>
        <w:t>)</w:t>
      </w:r>
      <w:r>
        <w:rPr>
          <w:noProof/>
          <w:sz w:val="20"/>
        </w:rPr>
        <w:t>array rsPicSample</w:t>
      </w:r>
      <w:r>
        <w:rPr>
          <w:noProof/>
          <w:sz w:val="20"/>
          <w:vertAlign w:val="subscript"/>
        </w:rPr>
        <w:t>Cb</w:t>
      </w:r>
      <w:r>
        <w:rPr>
          <w:noProof/>
          <w:sz w:val="20"/>
        </w:rPr>
        <w:t xml:space="preserve"> of chroma samples of the component Cb,</w:t>
      </w:r>
    </w:p>
    <w:p w:rsidR="00EA1D72" w:rsidRDefault="00EA1D72" w:rsidP="00EA1D72">
      <w:pPr>
        <w:tabs>
          <w:tab w:val="left" w:pos="284"/>
        </w:tabs>
        <w:ind w:left="284" w:hanging="284"/>
        <w:rPr>
          <w:noProof/>
          <w:sz w:val="20"/>
        </w:rPr>
      </w:pPr>
      <w:r>
        <w:rPr>
          <w:noProof/>
          <w:sz w:val="20"/>
        </w:rPr>
        <w:t>–</w:t>
      </w:r>
      <w:r>
        <w:rPr>
          <w:noProof/>
          <w:sz w:val="20"/>
        </w:rPr>
        <w:tab/>
        <w:t xml:space="preserve">a modified </w:t>
      </w:r>
      <w:r w:rsidRPr="007D25B0">
        <w:rPr>
          <w:noProof/>
        </w:rPr>
        <w:t>( </w:t>
      </w:r>
      <w:r w:rsidRPr="007D25B0">
        <w:rPr>
          <w:noProof/>
          <w:lang w:eastAsia="ko-KR"/>
        </w:rPr>
        <w:t>PicWidthInSamples</w:t>
      </w:r>
      <w:r>
        <w:rPr>
          <w:noProof/>
          <w:lang w:eastAsia="ko-KR"/>
        </w:rPr>
        <w:t>C</w:t>
      </w:r>
      <w:r w:rsidRPr="007D25B0">
        <w:rPr>
          <w:noProof/>
          <w:lang w:eastAsia="ko-KR"/>
        </w:rPr>
        <w:t> </w:t>
      </w:r>
      <w:r w:rsidRPr="007D25B0">
        <w:rPr>
          <w:noProof/>
        </w:rPr>
        <w:t>) x ( </w:t>
      </w:r>
      <w:r w:rsidRPr="007D25B0">
        <w:rPr>
          <w:noProof/>
          <w:lang w:eastAsia="ko-KR"/>
        </w:rPr>
        <w:t>PicHeightInSamples</w:t>
      </w:r>
      <w:r>
        <w:rPr>
          <w:noProof/>
          <w:lang w:eastAsia="ko-KR"/>
        </w:rPr>
        <w:t>C</w:t>
      </w:r>
      <w:r w:rsidRPr="007D25B0">
        <w:rPr>
          <w:noProof/>
          <w:lang w:eastAsia="ko-KR"/>
        </w:rPr>
        <w:t> </w:t>
      </w:r>
      <w:r w:rsidRPr="007D25B0">
        <w:rPr>
          <w:noProof/>
        </w:rPr>
        <w:t>)</w:t>
      </w:r>
      <w:r>
        <w:rPr>
          <w:noProof/>
          <w:sz w:val="20"/>
        </w:rPr>
        <w:t>array rsPicSample</w:t>
      </w:r>
      <w:r>
        <w:rPr>
          <w:noProof/>
          <w:sz w:val="20"/>
          <w:vertAlign w:val="subscript"/>
        </w:rPr>
        <w:t>Cr</w:t>
      </w:r>
      <w:r>
        <w:rPr>
          <w:noProof/>
          <w:sz w:val="20"/>
        </w:rPr>
        <w:t xml:space="preserve"> of chroma samples of the component Cr. </w:t>
      </w:r>
    </w:p>
    <w:p w:rsidR="00EA1D72" w:rsidRPr="002F5B52" w:rsidRDefault="00EA1D72" w:rsidP="00EA1D72">
      <w:pPr>
        <w:tabs>
          <w:tab w:val="left" w:pos="284"/>
        </w:tabs>
        <w:ind w:left="284" w:hanging="284"/>
        <w:rPr>
          <w:noProof/>
          <w:sz w:val="20"/>
        </w:rPr>
      </w:pPr>
      <w:r>
        <w:rPr>
          <w:noProof/>
          <w:sz w:val="20"/>
        </w:rPr>
        <w:t>For each chroma component, the following process applies</w:t>
      </w:r>
    </w:p>
    <w:p w:rsidR="00EA1D72" w:rsidRDefault="00EA1D72" w:rsidP="00EA1D72">
      <w:pPr>
        <w:jc w:val="both"/>
        <w:rPr>
          <w:noProof/>
          <w:sz w:val="20"/>
        </w:rPr>
      </w:pPr>
      <w:r>
        <w:rPr>
          <w:noProof/>
          <w:sz w:val="20"/>
        </w:rPr>
        <w:t xml:space="preserve">Variable PicInterLayerCrossColorParts[uv] with uv=0 indicating Cb and uv=1 indicating Cr, are derived as </w:t>
      </w:r>
      <w:r>
        <w:rPr>
          <w:noProof/>
          <w:sz w:val="20"/>
        </w:rPr>
        <w:tab/>
        <w:t>PicInterLayerCrossColorParts[uv] = 4 ^ pic_inter_layer_cross_color_part_log4[uv]</w:t>
      </w:r>
    </w:p>
    <w:p w:rsidR="00EA1D72" w:rsidRDefault="00EA1D72" w:rsidP="00EA1D72">
      <w:pPr>
        <w:jc w:val="both"/>
        <w:rPr>
          <w:noProof/>
          <w:sz w:val="20"/>
        </w:rPr>
      </w:pPr>
      <w:r>
        <w:rPr>
          <w:noProof/>
          <w:sz w:val="20"/>
        </w:rPr>
        <w:t xml:space="preserve">The color plane is equally splitted into PicInterLayerCrossColorParts[uv] </w:t>
      </w:r>
      <w:r w:rsidRPr="0016572E">
        <w:rPr>
          <w:noProof/>
          <w:sz w:val="20"/>
        </w:rPr>
        <w:t xml:space="preserve">rectangular </w:t>
      </w:r>
      <w:r>
        <w:rPr>
          <w:noProof/>
          <w:sz w:val="20"/>
        </w:rPr>
        <w:t>regions. The regions are indexed in an order of quadtree style. Given a region index Idx, the top-left (X0, Y0) and bottom-right (X1, Y1) of the region is derived as follows.</w:t>
      </w:r>
    </w:p>
    <w:p w:rsidR="00EA1D72" w:rsidRPr="0012531A" w:rsidRDefault="00EA1D72" w:rsidP="00EA1D72">
      <w:pPr>
        <w:jc w:val="both"/>
        <w:rPr>
          <w:noProof/>
          <w:sz w:val="20"/>
        </w:rPr>
      </w:pPr>
      <w:r>
        <w:rPr>
          <w:noProof/>
          <w:sz w:val="20"/>
        </w:rPr>
        <w:tab/>
        <w:t>S</w:t>
      </w:r>
      <w:r w:rsidRPr="0012531A">
        <w:rPr>
          <w:noProof/>
          <w:sz w:val="20"/>
        </w:rPr>
        <w:t xml:space="preserve">tepX = </w:t>
      </w:r>
      <w:r w:rsidRPr="007D25B0">
        <w:rPr>
          <w:noProof/>
          <w:sz w:val="20"/>
          <w:lang w:eastAsia="ko-KR"/>
        </w:rPr>
        <w:t>ScaledRefLayerPicWidthInSamples</w:t>
      </w:r>
      <w:r>
        <w:rPr>
          <w:noProof/>
          <w:sz w:val="20"/>
          <w:lang w:eastAsia="ko-KR"/>
        </w:rPr>
        <w:t>C</w:t>
      </w:r>
      <w:r w:rsidRPr="003E312C">
        <w:rPr>
          <w:noProof/>
          <w:sz w:val="20"/>
        </w:rPr>
        <w:t xml:space="preserve"> </w:t>
      </w:r>
      <w:r w:rsidRPr="0012531A">
        <w:rPr>
          <w:noProof/>
          <w:sz w:val="20"/>
        </w:rPr>
        <w:t>&gt;&gt;</w:t>
      </w:r>
      <w:r w:rsidRPr="003E312C">
        <w:rPr>
          <w:noProof/>
          <w:sz w:val="20"/>
        </w:rPr>
        <w:t xml:space="preserve"> </w:t>
      </w:r>
      <w:r>
        <w:rPr>
          <w:noProof/>
          <w:sz w:val="20"/>
        </w:rPr>
        <w:t>pic_inter_layer_cross_color_part_log4[uv]</w:t>
      </w:r>
    </w:p>
    <w:p w:rsidR="00EA1D72" w:rsidRPr="0012531A" w:rsidRDefault="00EA1D72" w:rsidP="00EA1D72">
      <w:pPr>
        <w:jc w:val="both"/>
        <w:rPr>
          <w:noProof/>
          <w:sz w:val="20"/>
        </w:rPr>
      </w:pPr>
      <w:r>
        <w:rPr>
          <w:noProof/>
          <w:sz w:val="20"/>
        </w:rPr>
        <w:tab/>
        <w:t>S</w:t>
      </w:r>
      <w:r w:rsidRPr="0012531A">
        <w:rPr>
          <w:noProof/>
          <w:sz w:val="20"/>
        </w:rPr>
        <w:t xml:space="preserve">tepY = </w:t>
      </w:r>
      <w:r w:rsidRPr="007D25B0">
        <w:rPr>
          <w:noProof/>
          <w:sz w:val="20"/>
          <w:lang w:eastAsia="ko-KR"/>
        </w:rPr>
        <w:t>ScaledRefLayerPicHeightInSamples</w:t>
      </w:r>
      <w:r>
        <w:rPr>
          <w:noProof/>
          <w:sz w:val="20"/>
          <w:lang w:eastAsia="ko-KR"/>
        </w:rPr>
        <w:t>C</w:t>
      </w:r>
      <w:r w:rsidRPr="007D25B0">
        <w:rPr>
          <w:noProof/>
          <w:sz w:val="20"/>
        </w:rPr>
        <w:t xml:space="preserve"> </w:t>
      </w:r>
      <w:r w:rsidRPr="0012531A">
        <w:rPr>
          <w:noProof/>
          <w:sz w:val="20"/>
        </w:rPr>
        <w:t xml:space="preserve">&gt;&gt; </w:t>
      </w:r>
      <w:r>
        <w:rPr>
          <w:noProof/>
          <w:sz w:val="20"/>
        </w:rPr>
        <w:t>pic_inter_layer_cross_color_part_log4[uv]</w:t>
      </w:r>
    </w:p>
    <w:p w:rsidR="00EA1D72" w:rsidRPr="0012531A" w:rsidRDefault="00EA1D72" w:rsidP="00EA1D72">
      <w:pPr>
        <w:jc w:val="both"/>
        <w:rPr>
          <w:noProof/>
          <w:sz w:val="20"/>
        </w:rPr>
      </w:pPr>
      <w:r>
        <w:rPr>
          <w:noProof/>
          <w:sz w:val="20"/>
        </w:rPr>
        <w:tab/>
        <w:t xml:space="preserve">X0 = </w:t>
      </w:r>
      <w:r w:rsidRPr="003E312C">
        <w:rPr>
          <w:noProof/>
          <w:sz w:val="20"/>
        </w:rPr>
        <w:t>0</w:t>
      </w:r>
    </w:p>
    <w:p w:rsidR="00EA1D72" w:rsidRPr="0012531A" w:rsidRDefault="00EA1D72" w:rsidP="00EA1D72">
      <w:pPr>
        <w:jc w:val="both"/>
        <w:rPr>
          <w:noProof/>
          <w:sz w:val="20"/>
        </w:rPr>
      </w:pPr>
      <w:r>
        <w:rPr>
          <w:noProof/>
          <w:sz w:val="20"/>
        </w:rPr>
        <w:tab/>
      </w:r>
      <w:r w:rsidRPr="0012531A">
        <w:rPr>
          <w:noProof/>
          <w:sz w:val="20"/>
        </w:rPr>
        <w:t>Y</w:t>
      </w:r>
      <w:r>
        <w:rPr>
          <w:noProof/>
          <w:sz w:val="20"/>
        </w:rPr>
        <w:t>0</w:t>
      </w:r>
      <w:r w:rsidRPr="0012531A">
        <w:rPr>
          <w:noProof/>
          <w:sz w:val="20"/>
        </w:rPr>
        <w:t xml:space="preserve"> = 0</w:t>
      </w:r>
    </w:p>
    <w:p w:rsidR="00EA1D72" w:rsidRPr="0012531A" w:rsidRDefault="00EA1D72" w:rsidP="00EA1D72">
      <w:pPr>
        <w:jc w:val="both"/>
        <w:rPr>
          <w:noProof/>
          <w:sz w:val="20"/>
        </w:rPr>
      </w:pPr>
      <w:r>
        <w:rPr>
          <w:noProof/>
          <w:sz w:val="20"/>
        </w:rPr>
        <w:tab/>
      </w:r>
      <w:r w:rsidRPr="0012531A">
        <w:rPr>
          <w:noProof/>
          <w:sz w:val="20"/>
        </w:rPr>
        <w:t xml:space="preserve">for(Depth = 1 ; Depth &lt;= </w:t>
      </w:r>
      <w:r>
        <w:rPr>
          <w:noProof/>
          <w:sz w:val="20"/>
        </w:rPr>
        <w:t>pic_inter_layer_cross_color_part_log4[uv]</w:t>
      </w:r>
      <w:r w:rsidRPr="0012531A">
        <w:rPr>
          <w:noProof/>
          <w:sz w:val="20"/>
        </w:rPr>
        <w:t xml:space="preserve"> ; Depth++ )</w:t>
      </w:r>
    </w:p>
    <w:p w:rsidR="00EA1D72" w:rsidRPr="0012531A" w:rsidRDefault="00EA1D72" w:rsidP="00EA1D72">
      <w:pPr>
        <w:jc w:val="both"/>
        <w:rPr>
          <w:noProof/>
          <w:sz w:val="20"/>
        </w:rPr>
      </w:pPr>
      <w:r>
        <w:rPr>
          <w:noProof/>
          <w:sz w:val="20"/>
        </w:rPr>
        <w:tab/>
        <w:t>{</w:t>
      </w:r>
    </w:p>
    <w:p w:rsidR="00EA1D72" w:rsidRPr="0012531A" w:rsidRDefault="00EA1D72" w:rsidP="00EA1D72">
      <w:pPr>
        <w:jc w:val="both"/>
        <w:rPr>
          <w:noProof/>
          <w:sz w:val="20"/>
        </w:rPr>
      </w:pPr>
      <w:r>
        <w:rPr>
          <w:noProof/>
          <w:sz w:val="20"/>
        </w:rPr>
        <w:tab/>
      </w:r>
      <w:r>
        <w:rPr>
          <w:noProof/>
          <w:sz w:val="20"/>
        </w:rPr>
        <w:tab/>
      </w:r>
      <w:r w:rsidRPr="0012531A">
        <w:rPr>
          <w:noProof/>
          <w:sz w:val="20"/>
        </w:rPr>
        <w:t xml:space="preserve">DepthIdx = </w:t>
      </w:r>
      <w:r>
        <w:rPr>
          <w:noProof/>
          <w:sz w:val="20"/>
        </w:rPr>
        <w:t>Idx</w:t>
      </w:r>
      <w:r w:rsidRPr="0012531A">
        <w:rPr>
          <w:noProof/>
          <w:sz w:val="20"/>
        </w:rPr>
        <w:t xml:space="preserve"> &gt;&gt; ( ( </w:t>
      </w:r>
      <w:r>
        <w:rPr>
          <w:noProof/>
          <w:sz w:val="20"/>
        </w:rPr>
        <w:t>MaxDepth</w:t>
      </w:r>
      <w:r w:rsidRPr="0012531A">
        <w:rPr>
          <w:noProof/>
          <w:sz w:val="20"/>
        </w:rPr>
        <w:t xml:space="preserve"> - </w:t>
      </w:r>
      <w:r w:rsidRPr="003E312C">
        <w:rPr>
          <w:noProof/>
          <w:sz w:val="20"/>
        </w:rPr>
        <w:t>Depth ) &lt;&lt; 1 )</w:t>
      </w:r>
    </w:p>
    <w:p w:rsidR="00EA1D72" w:rsidRPr="0012531A" w:rsidRDefault="00EA1D72" w:rsidP="00EA1D72">
      <w:pPr>
        <w:jc w:val="both"/>
        <w:rPr>
          <w:noProof/>
          <w:sz w:val="20"/>
        </w:rPr>
      </w:pPr>
      <w:r>
        <w:rPr>
          <w:noProof/>
          <w:sz w:val="20"/>
        </w:rPr>
        <w:tab/>
      </w:r>
      <w:r>
        <w:rPr>
          <w:noProof/>
          <w:sz w:val="20"/>
        </w:rPr>
        <w:tab/>
      </w:r>
      <w:r w:rsidRPr="003E312C">
        <w:rPr>
          <w:noProof/>
          <w:sz w:val="20"/>
        </w:rPr>
        <w:t>DepthIdx &amp;= 0x03</w:t>
      </w:r>
    </w:p>
    <w:p w:rsidR="00EA1D72" w:rsidRPr="0012531A" w:rsidRDefault="00EA1D72" w:rsidP="00EA1D72">
      <w:pPr>
        <w:jc w:val="both"/>
        <w:rPr>
          <w:noProof/>
          <w:sz w:val="20"/>
        </w:rPr>
      </w:pPr>
      <w:r>
        <w:rPr>
          <w:noProof/>
          <w:sz w:val="20"/>
        </w:rPr>
        <w:tab/>
      </w:r>
      <w:r>
        <w:rPr>
          <w:noProof/>
          <w:sz w:val="20"/>
        </w:rPr>
        <w:tab/>
      </w:r>
      <w:r w:rsidRPr="0012531A">
        <w:rPr>
          <w:noProof/>
          <w:sz w:val="20"/>
        </w:rPr>
        <w:t>X</w:t>
      </w:r>
      <w:r>
        <w:rPr>
          <w:noProof/>
          <w:sz w:val="20"/>
        </w:rPr>
        <w:t>0</w:t>
      </w:r>
      <w:r w:rsidRPr="0012531A">
        <w:rPr>
          <w:noProof/>
          <w:sz w:val="20"/>
        </w:rPr>
        <w:t xml:space="preserve"> += ( DepthIdx &amp; 0x01 ) * (</w:t>
      </w:r>
      <w:r w:rsidRPr="007D25B0">
        <w:rPr>
          <w:noProof/>
          <w:sz w:val="20"/>
          <w:lang w:eastAsia="ko-KR"/>
        </w:rPr>
        <w:t>ScaledRefLayerPicWidthInSamples</w:t>
      </w:r>
      <w:r>
        <w:rPr>
          <w:noProof/>
          <w:sz w:val="20"/>
          <w:lang w:eastAsia="ko-KR"/>
        </w:rPr>
        <w:t>C</w:t>
      </w:r>
      <w:r w:rsidRPr="0012531A">
        <w:rPr>
          <w:noProof/>
          <w:sz w:val="20"/>
        </w:rPr>
        <w:t xml:space="preserve"> &gt;&gt; </w:t>
      </w:r>
      <w:r w:rsidRPr="003E312C">
        <w:rPr>
          <w:noProof/>
          <w:sz w:val="20"/>
        </w:rPr>
        <w:t>Depth )</w:t>
      </w:r>
    </w:p>
    <w:p w:rsidR="00EA1D72" w:rsidRPr="0012531A" w:rsidRDefault="00EA1D72" w:rsidP="00EA1D72">
      <w:pPr>
        <w:jc w:val="both"/>
        <w:rPr>
          <w:noProof/>
          <w:sz w:val="20"/>
        </w:rPr>
      </w:pPr>
      <w:r>
        <w:rPr>
          <w:noProof/>
          <w:sz w:val="20"/>
        </w:rPr>
        <w:tab/>
      </w:r>
      <w:r>
        <w:rPr>
          <w:noProof/>
          <w:sz w:val="20"/>
        </w:rPr>
        <w:tab/>
      </w:r>
      <w:r w:rsidRPr="0012531A">
        <w:rPr>
          <w:noProof/>
          <w:sz w:val="20"/>
        </w:rPr>
        <w:t>Y</w:t>
      </w:r>
      <w:r>
        <w:rPr>
          <w:noProof/>
          <w:sz w:val="20"/>
        </w:rPr>
        <w:t>0</w:t>
      </w:r>
      <w:r w:rsidRPr="0012531A">
        <w:rPr>
          <w:noProof/>
          <w:sz w:val="20"/>
        </w:rPr>
        <w:t xml:space="preserve"> += ( DepthIdx &gt;&gt; 1 ) * (</w:t>
      </w:r>
      <w:r w:rsidRPr="007D25B0">
        <w:rPr>
          <w:noProof/>
          <w:sz w:val="20"/>
          <w:lang w:eastAsia="ko-KR"/>
        </w:rPr>
        <w:t>ScaledRefLayerPic</w:t>
      </w:r>
      <w:r>
        <w:rPr>
          <w:noProof/>
          <w:sz w:val="20"/>
          <w:lang w:eastAsia="ko-KR"/>
        </w:rPr>
        <w:t>Height</w:t>
      </w:r>
      <w:r w:rsidRPr="007D25B0">
        <w:rPr>
          <w:noProof/>
          <w:sz w:val="20"/>
          <w:lang w:eastAsia="ko-KR"/>
        </w:rPr>
        <w:t>InSamples</w:t>
      </w:r>
      <w:r>
        <w:rPr>
          <w:noProof/>
          <w:sz w:val="20"/>
          <w:lang w:eastAsia="ko-KR"/>
        </w:rPr>
        <w:t>C</w:t>
      </w:r>
      <w:r w:rsidRPr="0012531A">
        <w:rPr>
          <w:noProof/>
          <w:sz w:val="20"/>
        </w:rPr>
        <w:t xml:space="preserve"> &gt;&gt; </w:t>
      </w:r>
      <w:r w:rsidRPr="003E312C">
        <w:rPr>
          <w:noProof/>
          <w:sz w:val="20"/>
        </w:rPr>
        <w:t>Depth )</w:t>
      </w:r>
    </w:p>
    <w:p w:rsidR="00EA1D72" w:rsidRPr="0012531A" w:rsidRDefault="00EA1D72" w:rsidP="00EA1D72">
      <w:pPr>
        <w:jc w:val="both"/>
        <w:rPr>
          <w:noProof/>
          <w:sz w:val="20"/>
        </w:rPr>
      </w:pPr>
      <w:r>
        <w:rPr>
          <w:noProof/>
          <w:sz w:val="20"/>
        </w:rPr>
        <w:tab/>
      </w:r>
      <w:r w:rsidRPr="0012531A">
        <w:rPr>
          <w:noProof/>
          <w:sz w:val="20"/>
        </w:rPr>
        <w:t>}</w:t>
      </w:r>
    </w:p>
    <w:p w:rsidR="00EA1D72" w:rsidRPr="0012531A" w:rsidRDefault="00EA1D72" w:rsidP="00EA1D72">
      <w:pPr>
        <w:jc w:val="both"/>
        <w:rPr>
          <w:noProof/>
          <w:sz w:val="20"/>
        </w:rPr>
      </w:pPr>
      <w:r>
        <w:rPr>
          <w:noProof/>
          <w:sz w:val="20"/>
        </w:rPr>
        <w:tab/>
        <w:t>X1 = X0 + StepX</w:t>
      </w:r>
    </w:p>
    <w:p w:rsidR="00EA1D72" w:rsidRPr="0012531A" w:rsidRDefault="00EA1D72" w:rsidP="00EA1D72">
      <w:pPr>
        <w:jc w:val="both"/>
        <w:rPr>
          <w:noProof/>
          <w:sz w:val="20"/>
        </w:rPr>
      </w:pPr>
      <w:r>
        <w:rPr>
          <w:noProof/>
          <w:sz w:val="20"/>
        </w:rPr>
        <w:tab/>
        <w:t>Y1 = Y0 + StepY</w:t>
      </w:r>
    </w:p>
    <w:p w:rsidR="00EA1D72" w:rsidRPr="003E312C" w:rsidRDefault="00EA1D72" w:rsidP="00EA1D72">
      <w:pPr>
        <w:jc w:val="both"/>
        <w:rPr>
          <w:noProof/>
          <w:sz w:val="20"/>
          <w:lang w:eastAsia="ko-KR"/>
        </w:rPr>
      </w:pPr>
      <w:r w:rsidRPr="003E312C">
        <w:rPr>
          <w:noProof/>
          <w:sz w:val="20"/>
          <w:lang w:eastAsia="ko-KR"/>
        </w:rPr>
        <w:t xml:space="preserve">Where </w:t>
      </w:r>
      <w:r>
        <w:rPr>
          <w:noProof/>
          <w:sz w:val="20"/>
        </w:rPr>
        <w:t>MaxDepth is the maximum supported depth. It may be fixed to 3.</w:t>
      </w:r>
    </w:p>
    <w:p w:rsidR="00EA1D72" w:rsidRPr="002F5B52" w:rsidRDefault="00EA1D72" w:rsidP="00EA1D72">
      <w:pPr>
        <w:jc w:val="both"/>
        <w:rPr>
          <w:noProof/>
          <w:sz w:val="20"/>
          <w:lang w:eastAsia="ko-KR"/>
        </w:rPr>
      </w:pPr>
      <w:r>
        <w:rPr>
          <w:noProof/>
          <w:sz w:val="20"/>
        </w:rPr>
        <w:t xml:space="preserve">If </w:t>
      </w:r>
      <w:r w:rsidRPr="003E312C">
        <w:rPr>
          <w:noProof/>
          <w:sz w:val="20"/>
        </w:rPr>
        <w:t>inter_layer_cross_color_flag[uv][i] is equal to 1</w:t>
      </w:r>
      <w:r>
        <w:rPr>
          <w:noProof/>
          <w:lang w:eastAsia="ko-KR"/>
        </w:rPr>
        <w:t xml:space="preserve">, </w:t>
      </w:r>
      <w:r w:rsidRPr="002F5B52">
        <w:rPr>
          <w:noProof/>
          <w:sz w:val="20"/>
          <w:lang w:eastAsia="ko-KR"/>
        </w:rPr>
        <w:t>the modified array rsPicSample</w:t>
      </w:r>
      <w:r w:rsidRPr="002F5B52">
        <w:rPr>
          <w:noProof/>
          <w:sz w:val="20"/>
          <w:vertAlign w:val="subscript"/>
          <w:lang w:eastAsia="ko-KR"/>
        </w:rPr>
        <w:t>Cb</w:t>
      </w:r>
      <w:r w:rsidRPr="002F5B52">
        <w:rPr>
          <w:noProof/>
          <w:sz w:val="20"/>
          <w:lang w:eastAsia="ko-KR"/>
        </w:rPr>
        <w:t xml:space="preserve"> </w:t>
      </w:r>
      <w:r>
        <w:rPr>
          <w:noProof/>
          <w:sz w:val="20"/>
          <w:lang w:eastAsia="ko-KR"/>
        </w:rPr>
        <w:t xml:space="preserve">or </w:t>
      </w:r>
      <w:r w:rsidRPr="002F5B52">
        <w:rPr>
          <w:noProof/>
          <w:sz w:val="20"/>
          <w:lang w:eastAsia="ko-KR"/>
        </w:rPr>
        <w:t>rsPicSample</w:t>
      </w:r>
      <w:r w:rsidRPr="002F5B52">
        <w:rPr>
          <w:noProof/>
          <w:sz w:val="20"/>
          <w:vertAlign w:val="subscript"/>
          <w:lang w:eastAsia="ko-KR"/>
        </w:rPr>
        <w:t>C</w:t>
      </w:r>
      <w:r>
        <w:rPr>
          <w:noProof/>
          <w:sz w:val="20"/>
          <w:vertAlign w:val="subscript"/>
          <w:lang w:eastAsia="ko-KR"/>
        </w:rPr>
        <w:t>r</w:t>
      </w:r>
      <w:r w:rsidRPr="002F5B52">
        <w:rPr>
          <w:noProof/>
          <w:sz w:val="20"/>
          <w:lang w:eastAsia="ko-KR"/>
        </w:rPr>
        <w:t xml:space="preserve"> of the samples of the chroma component is derived by invoking the </w:t>
      </w:r>
      <w:r w:rsidRPr="002F5B52">
        <w:rPr>
          <w:sz w:val="20"/>
          <w:lang w:val="en-CA"/>
        </w:rPr>
        <w:t>enhancing process of chroma sample values</w:t>
      </w:r>
      <w:r w:rsidRPr="002F5B52">
        <w:rPr>
          <w:noProof/>
          <w:sz w:val="20"/>
          <w:lang w:eastAsia="ko-KR"/>
        </w:rPr>
        <w:t xml:space="preserve"> specified in subclause G.8.1.4.3.1 with the </w:t>
      </w:r>
      <w:r w:rsidRPr="002F5B52">
        <w:rPr>
          <w:noProof/>
          <w:sz w:val="20"/>
        </w:rPr>
        <w:t>(</w:t>
      </w:r>
      <w:r>
        <w:rPr>
          <w:noProof/>
          <w:sz w:val="20"/>
        </w:rPr>
        <w:t>2*X1-2*X0</w:t>
      </w:r>
      <w:r w:rsidRPr="002F5B52">
        <w:rPr>
          <w:noProof/>
          <w:sz w:val="20"/>
        </w:rPr>
        <w:t>)x(</w:t>
      </w:r>
      <w:r>
        <w:rPr>
          <w:noProof/>
          <w:sz w:val="20"/>
        </w:rPr>
        <w:t>2*Y1-2*Y0</w:t>
      </w:r>
      <w:r w:rsidRPr="002F5B52">
        <w:rPr>
          <w:noProof/>
          <w:sz w:val="20"/>
        </w:rPr>
        <w:t>) array r</w:t>
      </w:r>
      <w:r>
        <w:rPr>
          <w:noProof/>
          <w:sz w:val="20"/>
        </w:rPr>
        <w:t>l</w:t>
      </w:r>
      <w:r w:rsidRPr="002F5B52">
        <w:rPr>
          <w:noProof/>
          <w:sz w:val="20"/>
        </w:rPr>
        <w:t>PicSample</w:t>
      </w:r>
      <w:r w:rsidRPr="00E251C7">
        <w:rPr>
          <w:noProof/>
          <w:sz w:val="20"/>
        </w:rPr>
        <w:t>L</w:t>
      </w:r>
      <w:r w:rsidRPr="002F5B52">
        <w:rPr>
          <w:noProof/>
          <w:sz w:val="20"/>
        </w:rPr>
        <w:t xml:space="preserve">, </w:t>
      </w:r>
      <w:r>
        <w:rPr>
          <w:noProof/>
          <w:sz w:val="20"/>
        </w:rPr>
        <w:t>(X1-X0</w:t>
      </w:r>
      <w:r w:rsidRPr="002F5B52">
        <w:rPr>
          <w:noProof/>
          <w:sz w:val="20"/>
        </w:rPr>
        <w:t>)x</w:t>
      </w:r>
      <w:r>
        <w:rPr>
          <w:noProof/>
          <w:sz w:val="20"/>
        </w:rPr>
        <w:t>(Y1-Y0</w:t>
      </w:r>
      <w:r w:rsidRPr="002F5B52">
        <w:rPr>
          <w:noProof/>
          <w:sz w:val="20"/>
        </w:rPr>
        <w:t>) array rsPicSample</w:t>
      </w:r>
      <w:r w:rsidRPr="00E251C7">
        <w:rPr>
          <w:noProof/>
          <w:sz w:val="20"/>
        </w:rPr>
        <w:t>Cb</w:t>
      </w:r>
      <w:r>
        <w:rPr>
          <w:noProof/>
          <w:sz w:val="20"/>
        </w:rPr>
        <w:t xml:space="preserve"> or </w:t>
      </w:r>
      <w:r w:rsidRPr="002F5B52">
        <w:rPr>
          <w:noProof/>
          <w:sz w:val="20"/>
        </w:rPr>
        <w:t>rsPicSample</w:t>
      </w:r>
      <w:r w:rsidRPr="00E251C7">
        <w:rPr>
          <w:noProof/>
          <w:sz w:val="20"/>
        </w:rPr>
        <w:t>Cr</w:t>
      </w:r>
      <w:r w:rsidRPr="002F5B52">
        <w:rPr>
          <w:noProof/>
          <w:sz w:val="20"/>
        </w:rPr>
        <w:t xml:space="preserve">, </w:t>
      </w:r>
      <w:r w:rsidRPr="00E251C7">
        <w:rPr>
          <w:noProof/>
          <w:sz w:val="20"/>
        </w:rPr>
        <w:t>inter_layer_cross_color_filter_coeff_plus8[uv][Idx][j]</w:t>
      </w:r>
      <w:r>
        <w:rPr>
          <w:noProof/>
          <w:sz w:val="20"/>
        </w:rPr>
        <w:t xml:space="preserve"> (j=0…6)</w:t>
      </w:r>
      <w:r w:rsidRPr="002F5B52">
        <w:rPr>
          <w:noProof/>
          <w:sz w:val="20"/>
        </w:rPr>
        <w:t xml:space="preserve">, </w:t>
      </w:r>
      <w:r w:rsidRPr="00E251C7">
        <w:rPr>
          <w:noProof/>
          <w:sz w:val="20"/>
        </w:rPr>
        <w:t>inter_layer_cross_color_filter_scaling_factor_abs_minus1[uv][Idx]</w:t>
      </w:r>
      <w:r w:rsidRPr="002F5B52">
        <w:rPr>
          <w:noProof/>
          <w:sz w:val="20"/>
        </w:rPr>
        <w:t xml:space="preserve">, and </w:t>
      </w:r>
      <w:r w:rsidRPr="00E251C7">
        <w:rPr>
          <w:noProof/>
          <w:sz w:val="20"/>
        </w:rPr>
        <w:t>inter_layer_cross_color_filter_scaling_factor_sign[uv][Idx]</w:t>
      </w:r>
      <w:r w:rsidRPr="002F5B52">
        <w:rPr>
          <w:sz w:val="20"/>
        </w:rPr>
        <w:t xml:space="preserve"> given </w:t>
      </w:r>
      <w:r w:rsidRPr="002F5B52">
        <w:rPr>
          <w:noProof/>
          <w:sz w:val="20"/>
        </w:rPr>
        <w:t>as inputs, and with the modified (</w:t>
      </w:r>
      <w:r>
        <w:rPr>
          <w:noProof/>
          <w:sz w:val="20"/>
        </w:rPr>
        <w:t>(X1-X0)</w:t>
      </w:r>
      <w:r w:rsidRPr="002F5B52">
        <w:rPr>
          <w:noProof/>
          <w:sz w:val="20"/>
        </w:rPr>
        <w:t>)x(</w:t>
      </w:r>
      <w:r>
        <w:rPr>
          <w:noProof/>
          <w:sz w:val="20"/>
        </w:rPr>
        <w:t>(Y1-Y0)</w:t>
      </w:r>
      <w:r w:rsidRPr="002F5B52">
        <w:rPr>
          <w:noProof/>
          <w:sz w:val="20"/>
        </w:rPr>
        <w:t>) array rsPicSample</w:t>
      </w:r>
      <w:r w:rsidRPr="002F5B52">
        <w:rPr>
          <w:noProof/>
          <w:sz w:val="20"/>
          <w:vertAlign w:val="subscript"/>
        </w:rPr>
        <w:t>Cb</w:t>
      </w:r>
      <w:r w:rsidRPr="002F5B52">
        <w:rPr>
          <w:noProof/>
          <w:sz w:val="20"/>
          <w:lang w:eastAsia="ko-KR"/>
        </w:rPr>
        <w:t xml:space="preserve"> </w:t>
      </w:r>
      <w:r>
        <w:rPr>
          <w:noProof/>
          <w:sz w:val="20"/>
          <w:lang w:eastAsia="ko-KR"/>
        </w:rPr>
        <w:t xml:space="preserve">or </w:t>
      </w:r>
      <w:r w:rsidRPr="002F5B52">
        <w:rPr>
          <w:noProof/>
          <w:sz w:val="20"/>
        </w:rPr>
        <w:t>rsPicSample</w:t>
      </w:r>
      <w:r w:rsidRPr="002F5B52">
        <w:rPr>
          <w:noProof/>
          <w:sz w:val="20"/>
          <w:vertAlign w:val="subscript"/>
        </w:rPr>
        <w:t>C</w:t>
      </w:r>
      <w:r>
        <w:rPr>
          <w:noProof/>
          <w:sz w:val="20"/>
          <w:vertAlign w:val="subscript"/>
        </w:rPr>
        <w:t>r</w:t>
      </w:r>
      <w:r w:rsidRPr="002F5B52">
        <w:rPr>
          <w:noProof/>
          <w:sz w:val="20"/>
          <w:lang w:eastAsia="ko-KR"/>
        </w:rPr>
        <w:t xml:space="preserve"> as output.</w:t>
      </w:r>
      <w:r w:rsidRPr="002F5B52" w:rsidDel="001F52EA">
        <w:rPr>
          <w:noProof/>
          <w:sz w:val="20"/>
          <w:lang w:eastAsia="ko-KR"/>
        </w:rPr>
        <w:t xml:space="preserve"> </w:t>
      </w:r>
      <w:r>
        <w:rPr>
          <w:noProof/>
          <w:sz w:val="20"/>
          <w:lang w:eastAsia="ko-KR"/>
        </w:rPr>
        <w:t xml:space="preserve">If </w:t>
      </w:r>
      <w:r w:rsidRPr="00C416C6">
        <w:rPr>
          <w:noProof/>
          <w:sz w:val="20"/>
        </w:rPr>
        <w:t xml:space="preserve">inter_layer_cross_color_flag[uv][i] </w:t>
      </w:r>
      <w:r>
        <w:rPr>
          <w:noProof/>
          <w:sz w:val="20"/>
          <w:lang w:eastAsia="ko-KR"/>
        </w:rPr>
        <w:t xml:space="preserve">is equal to 0, the array </w:t>
      </w:r>
      <w:r w:rsidRPr="002F5B52">
        <w:rPr>
          <w:noProof/>
          <w:sz w:val="20"/>
          <w:lang w:eastAsia="ko-KR"/>
        </w:rPr>
        <w:t>rsPicSample</w:t>
      </w:r>
      <w:r w:rsidRPr="002F5B52">
        <w:rPr>
          <w:noProof/>
          <w:sz w:val="20"/>
          <w:vertAlign w:val="subscript"/>
          <w:lang w:eastAsia="ko-KR"/>
        </w:rPr>
        <w:t>Cb</w:t>
      </w:r>
      <w:r w:rsidRPr="000C557B">
        <w:rPr>
          <w:noProof/>
          <w:sz w:val="20"/>
          <w:lang w:eastAsia="ko-KR"/>
        </w:rPr>
        <w:t xml:space="preserve"> </w:t>
      </w:r>
      <w:r>
        <w:rPr>
          <w:noProof/>
          <w:sz w:val="20"/>
          <w:lang w:eastAsia="ko-KR"/>
        </w:rPr>
        <w:t xml:space="preserve">or </w:t>
      </w:r>
      <w:r w:rsidRPr="002F5B52">
        <w:rPr>
          <w:noProof/>
          <w:sz w:val="20"/>
          <w:lang w:eastAsia="ko-KR"/>
        </w:rPr>
        <w:t>rsPicSample</w:t>
      </w:r>
      <w:r w:rsidRPr="002F5B52">
        <w:rPr>
          <w:noProof/>
          <w:sz w:val="20"/>
          <w:vertAlign w:val="subscript"/>
          <w:lang w:eastAsia="ko-KR"/>
        </w:rPr>
        <w:t>C</w:t>
      </w:r>
      <w:r>
        <w:rPr>
          <w:noProof/>
          <w:sz w:val="20"/>
          <w:vertAlign w:val="subscript"/>
          <w:lang w:eastAsia="ko-KR"/>
        </w:rPr>
        <w:t>r</w:t>
      </w:r>
      <w:r w:rsidRPr="002F5B52">
        <w:rPr>
          <w:noProof/>
          <w:sz w:val="20"/>
          <w:lang w:eastAsia="ko-KR"/>
        </w:rPr>
        <w:t xml:space="preserve"> of the samples of the chroma component </w:t>
      </w:r>
      <w:r>
        <w:rPr>
          <w:noProof/>
          <w:sz w:val="20"/>
          <w:lang w:eastAsia="ko-KR"/>
        </w:rPr>
        <w:t>is not modified.</w:t>
      </w:r>
    </w:p>
    <w:p w:rsidR="00EA1D72" w:rsidRPr="002F5B52" w:rsidRDefault="00EA1D72" w:rsidP="00EA1D72">
      <w:pPr>
        <w:tabs>
          <w:tab w:val="clear" w:pos="720"/>
        </w:tabs>
        <w:jc w:val="both"/>
        <w:rPr>
          <w:b/>
          <w:sz w:val="20"/>
          <w:lang w:val="en-CA"/>
        </w:rPr>
      </w:pPr>
      <w:r w:rsidRPr="002F5B52">
        <w:rPr>
          <w:b/>
          <w:sz w:val="20"/>
          <w:lang w:val="en-CA"/>
        </w:rPr>
        <w:t>G.8.1.4.3.1 Enhancing process of chroma sample values</w:t>
      </w:r>
    </w:p>
    <w:p w:rsidR="00EA1D72" w:rsidRPr="002F5B52" w:rsidRDefault="00EA1D72" w:rsidP="00EA1D72">
      <w:pPr>
        <w:tabs>
          <w:tab w:val="clear" w:pos="360"/>
          <w:tab w:val="left" w:pos="0"/>
        </w:tabs>
        <w:rPr>
          <w:noProof/>
          <w:sz w:val="20"/>
          <w:lang w:eastAsia="ko-KR"/>
        </w:rPr>
      </w:pPr>
      <w:r>
        <w:rPr>
          <w:noProof/>
          <w:sz w:val="20"/>
          <w:lang w:eastAsia="ko-KR"/>
        </w:rPr>
        <w:t>Inputs to this process are:</w:t>
      </w:r>
    </w:p>
    <w:p w:rsidR="00EA1D72" w:rsidRPr="002F5B52" w:rsidRDefault="00EA1D72" w:rsidP="00EA1D72">
      <w:pPr>
        <w:tabs>
          <w:tab w:val="clear" w:pos="360"/>
          <w:tab w:val="left" w:pos="0"/>
          <w:tab w:val="left" w:pos="284"/>
        </w:tabs>
        <w:rPr>
          <w:noProof/>
          <w:sz w:val="20"/>
          <w:lang w:eastAsia="ko-KR"/>
        </w:rPr>
      </w:pPr>
      <w:r>
        <w:rPr>
          <w:noProof/>
          <w:sz w:val="20"/>
        </w:rPr>
        <w:t>–</w:t>
      </w:r>
      <w:r>
        <w:rPr>
          <w:noProof/>
          <w:sz w:val="20"/>
        </w:rPr>
        <w:tab/>
      </w:r>
      <w:r>
        <w:rPr>
          <w:noProof/>
          <w:lang w:eastAsia="ko-KR"/>
        </w:rPr>
        <w:t xml:space="preserve">a </w:t>
      </w:r>
      <w:r>
        <w:rPr>
          <w:noProof/>
        </w:rPr>
        <w:t>luma reference sample array rlPicSample</w:t>
      </w:r>
      <w:r w:rsidRPr="00943A5F">
        <w:rPr>
          <w:noProof/>
          <w:vertAlign w:val="subscript"/>
        </w:rPr>
        <w:t>L</w:t>
      </w:r>
      <w:r>
        <w:rPr>
          <w:noProof/>
          <w:vertAlign w:val="subscript"/>
        </w:rPr>
        <w:t>.</w:t>
      </w:r>
      <w:r>
        <w:rPr>
          <w:noProof/>
          <w:sz w:val="20"/>
        </w:rPr>
        <w:t xml:space="preserve">, </w:t>
      </w:r>
    </w:p>
    <w:p w:rsidR="00EA1D72" w:rsidRPr="002F5B52" w:rsidRDefault="00EA1D72" w:rsidP="00EA1D72">
      <w:pPr>
        <w:tabs>
          <w:tab w:val="left" w:pos="284"/>
        </w:tabs>
        <w:rPr>
          <w:sz w:val="20"/>
          <w:lang w:eastAsia="ko-KR"/>
        </w:rPr>
      </w:pPr>
      <w:r>
        <w:rPr>
          <w:noProof/>
          <w:sz w:val="20"/>
        </w:rPr>
        <w:t>–</w:t>
      </w:r>
      <w:r>
        <w:rPr>
          <w:noProof/>
          <w:sz w:val="20"/>
        </w:rPr>
        <w:tab/>
        <w:t>a (X0,Y0) ~ (X1,Y1)</w:t>
      </w:r>
      <w:r w:rsidDel="0016572E">
        <w:rPr>
          <w:noProof/>
          <w:sz w:val="20"/>
        </w:rPr>
        <w:t xml:space="preserve"> </w:t>
      </w:r>
      <w:r>
        <w:rPr>
          <w:noProof/>
          <w:sz w:val="20"/>
        </w:rPr>
        <w:t>array rsPicSample</w:t>
      </w:r>
      <w:r>
        <w:rPr>
          <w:noProof/>
          <w:sz w:val="20"/>
          <w:vertAlign w:val="subscript"/>
        </w:rPr>
        <w:t>C</w:t>
      </w:r>
      <w:r>
        <w:rPr>
          <w:sz w:val="20"/>
          <w:lang w:eastAsia="ko-KR"/>
        </w:rPr>
        <w:t>,</w:t>
      </w:r>
    </w:p>
    <w:p w:rsidR="00EA1D72" w:rsidRPr="002F5B52" w:rsidRDefault="00EA1D72" w:rsidP="00EA1D72">
      <w:pPr>
        <w:tabs>
          <w:tab w:val="left" w:pos="284"/>
        </w:tabs>
        <w:rPr>
          <w:noProof/>
          <w:sz w:val="20"/>
          <w:lang w:eastAsia="ko-KR"/>
        </w:rPr>
      </w:pPr>
      <w:r>
        <w:rPr>
          <w:noProof/>
          <w:sz w:val="20"/>
        </w:rPr>
        <w:t>–</w:t>
      </w:r>
      <w:r>
        <w:rPr>
          <w:noProof/>
          <w:sz w:val="20"/>
        </w:rPr>
        <w:tab/>
      </w:r>
      <w:r>
        <w:rPr>
          <w:sz w:val="20"/>
          <w:lang w:eastAsia="ko-KR"/>
        </w:rPr>
        <w:t xml:space="preserve">a variable array </w:t>
      </w:r>
      <w:r>
        <w:rPr>
          <w:noProof/>
          <w:sz w:val="20"/>
          <w:lang w:eastAsia="ko-KR"/>
        </w:rPr>
        <w:t>filter_coeff</w:t>
      </w:r>
      <w:r w:rsidRPr="002F5B52">
        <w:rPr>
          <w:noProof/>
          <w:sz w:val="20"/>
          <w:lang w:eastAsia="ko-KR"/>
        </w:rPr>
        <w:t>_plus8</w:t>
      </w:r>
      <w:r>
        <w:rPr>
          <w:noProof/>
          <w:sz w:val="20"/>
          <w:lang w:eastAsia="ko-KR"/>
        </w:rPr>
        <w:t xml:space="preserve"> [i] ( i = 0…6 ),</w:t>
      </w:r>
    </w:p>
    <w:p w:rsidR="00EA1D72" w:rsidRPr="002F5B52" w:rsidRDefault="00EA1D72" w:rsidP="00EA1D72">
      <w:pPr>
        <w:tabs>
          <w:tab w:val="left" w:pos="284"/>
        </w:tabs>
        <w:rPr>
          <w:noProof/>
          <w:sz w:val="20"/>
          <w:lang w:eastAsia="ko-KR"/>
        </w:rPr>
      </w:pPr>
      <w:r>
        <w:rPr>
          <w:noProof/>
          <w:sz w:val="20"/>
        </w:rPr>
        <w:t>–</w:t>
      </w:r>
      <w:r>
        <w:rPr>
          <w:noProof/>
          <w:sz w:val="20"/>
        </w:rPr>
        <w:tab/>
      </w:r>
      <w:r>
        <w:rPr>
          <w:noProof/>
          <w:sz w:val="20"/>
          <w:lang w:eastAsia="ko-KR"/>
        </w:rPr>
        <w:t>a variable ScalingFactor and the sign of ScalingFactor,</w:t>
      </w:r>
    </w:p>
    <w:p w:rsidR="00EA1D72" w:rsidRPr="002F5B52" w:rsidRDefault="00EA1D72" w:rsidP="00EA1D72">
      <w:pPr>
        <w:tabs>
          <w:tab w:val="clear" w:pos="360"/>
          <w:tab w:val="left" w:pos="0"/>
          <w:tab w:val="left" w:pos="284"/>
        </w:tabs>
        <w:rPr>
          <w:noProof/>
          <w:sz w:val="20"/>
          <w:lang w:eastAsia="ko-KR"/>
        </w:rPr>
      </w:pPr>
      <w:r>
        <w:rPr>
          <w:noProof/>
          <w:sz w:val="20"/>
          <w:lang w:eastAsia="ko-KR"/>
        </w:rPr>
        <w:t>Outputs of this process is:</w:t>
      </w:r>
    </w:p>
    <w:p w:rsidR="00EA1D72" w:rsidRPr="002F5B52" w:rsidRDefault="00EA1D72" w:rsidP="00EA1D72">
      <w:pPr>
        <w:tabs>
          <w:tab w:val="clear" w:pos="360"/>
          <w:tab w:val="left" w:pos="0"/>
          <w:tab w:val="left" w:pos="284"/>
        </w:tabs>
        <w:rPr>
          <w:noProof/>
          <w:sz w:val="20"/>
        </w:rPr>
      </w:pPr>
      <w:r>
        <w:rPr>
          <w:noProof/>
          <w:sz w:val="20"/>
        </w:rPr>
        <w:t>–</w:t>
      </w:r>
      <w:r>
        <w:rPr>
          <w:noProof/>
          <w:sz w:val="20"/>
        </w:rPr>
        <w:tab/>
        <w:t>a modified (X0,Y0) ~ (X1,Y1) array rsPicSample</w:t>
      </w:r>
      <w:r>
        <w:rPr>
          <w:noProof/>
          <w:sz w:val="20"/>
          <w:vertAlign w:val="subscript"/>
        </w:rPr>
        <w:t>C.</w:t>
      </w:r>
      <w:r>
        <w:rPr>
          <w:noProof/>
          <w:sz w:val="20"/>
        </w:rPr>
        <w:t xml:space="preserve"> </w:t>
      </w:r>
    </w:p>
    <w:p w:rsidR="00EA1D72" w:rsidRPr="002F5B52" w:rsidRDefault="00EA1D72" w:rsidP="00EA1D72">
      <w:pPr>
        <w:jc w:val="both"/>
        <w:rPr>
          <w:noProof/>
          <w:sz w:val="20"/>
          <w:lang w:eastAsia="ko-KR"/>
        </w:rPr>
      </w:pPr>
      <w:r>
        <w:rPr>
          <w:noProof/>
          <w:sz w:val="20"/>
        </w:rPr>
        <w:t>The modified chroma samples rs</w:t>
      </w:r>
      <w:r>
        <w:rPr>
          <w:noProof/>
          <w:sz w:val="20"/>
          <w:lang w:eastAsia="ko-KR"/>
        </w:rPr>
        <w:t>PicSample</w:t>
      </w:r>
      <w:r>
        <w:rPr>
          <w:noProof/>
          <w:sz w:val="20"/>
          <w:vertAlign w:val="subscript"/>
          <w:lang w:eastAsia="ko-KR"/>
        </w:rPr>
        <w:t>C</w:t>
      </w:r>
      <w:r>
        <w:rPr>
          <w:noProof/>
          <w:sz w:val="20"/>
          <w:lang w:eastAsia="ko-KR"/>
        </w:rPr>
        <w:t>[ xP</w:t>
      </w:r>
      <w:r>
        <w:rPr>
          <w:noProof/>
          <w:sz w:val="20"/>
          <w:vertAlign w:val="subscript"/>
          <w:lang w:eastAsia="ko-KR"/>
        </w:rPr>
        <w:t>C</w:t>
      </w:r>
      <w:r>
        <w:rPr>
          <w:noProof/>
          <w:sz w:val="20"/>
          <w:lang w:eastAsia="ko-KR"/>
        </w:rPr>
        <w:t> ][ yP</w:t>
      </w:r>
      <w:r>
        <w:rPr>
          <w:noProof/>
          <w:sz w:val="20"/>
          <w:vertAlign w:val="subscript"/>
          <w:lang w:eastAsia="ko-KR"/>
        </w:rPr>
        <w:t>C</w:t>
      </w:r>
      <w:r>
        <w:rPr>
          <w:noProof/>
          <w:sz w:val="20"/>
          <w:lang w:eastAsia="ko-KR"/>
        </w:rPr>
        <w:t> ] with ( xP</w:t>
      </w:r>
      <w:r>
        <w:rPr>
          <w:noProof/>
          <w:sz w:val="20"/>
          <w:vertAlign w:val="subscript"/>
          <w:lang w:eastAsia="ko-KR"/>
        </w:rPr>
        <w:t>C</w:t>
      </w:r>
      <w:r>
        <w:rPr>
          <w:noProof/>
          <w:sz w:val="20"/>
          <w:lang w:eastAsia="ko-KR"/>
        </w:rPr>
        <w:t> = X0…</w:t>
      </w:r>
      <w:r>
        <w:rPr>
          <w:noProof/>
          <w:sz w:val="20"/>
        </w:rPr>
        <w:t>X1</w:t>
      </w:r>
      <w:r>
        <w:rPr>
          <w:noProof/>
          <w:sz w:val="20"/>
          <w:lang w:eastAsia="ko-KR"/>
        </w:rPr>
        <w:t> </w:t>
      </w:r>
      <w:r>
        <w:rPr>
          <w:sz w:val="20"/>
        </w:rPr>
        <w:t>–</w:t>
      </w:r>
      <w:r>
        <w:rPr>
          <w:noProof/>
          <w:sz w:val="20"/>
          <w:lang w:eastAsia="ko-KR"/>
        </w:rPr>
        <w:t> 1, yP</w:t>
      </w:r>
      <w:r>
        <w:rPr>
          <w:noProof/>
          <w:sz w:val="20"/>
          <w:vertAlign w:val="subscript"/>
          <w:lang w:eastAsia="ko-KR"/>
        </w:rPr>
        <w:t>C</w:t>
      </w:r>
      <w:r>
        <w:rPr>
          <w:noProof/>
          <w:sz w:val="20"/>
          <w:lang w:eastAsia="ko-KR"/>
        </w:rPr>
        <w:t> = Y0…</w:t>
      </w:r>
      <w:r>
        <w:rPr>
          <w:noProof/>
          <w:sz w:val="20"/>
        </w:rPr>
        <w:t>Y1</w:t>
      </w:r>
      <w:r>
        <w:rPr>
          <w:noProof/>
          <w:sz w:val="20"/>
          <w:lang w:eastAsia="ko-KR"/>
        </w:rPr>
        <w:t> </w:t>
      </w:r>
      <w:r>
        <w:rPr>
          <w:sz w:val="20"/>
        </w:rPr>
        <w:t>–</w:t>
      </w:r>
      <w:r>
        <w:rPr>
          <w:noProof/>
          <w:sz w:val="20"/>
          <w:lang w:eastAsia="ko-KR"/>
        </w:rPr>
        <w:t xml:space="preserve"> 1) </w:t>
      </w:r>
      <w:r>
        <w:rPr>
          <w:noProof/>
          <w:sz w:val="20"/>
        </w:rPr>
        <w:t xml:space="preserve">are derived </w:t>
      </w:r>
      <w:r>
        <w:rPr>
          <w:noProof/>
          <w:sz w:val="20"/>
          <w:lang w:eastAsia="ko-KR"/>
        </w:rPr>
        <w:t xml:space="preserve">by applying </w:t>
      </w:r>
      <w:r>
        <w:rPr>
          <w:noProof/>
          <w:sz w:val="20"/>
        </w:rPr>
        <w:t>the following ordered steps:</w:t>
      </w:r>
    </w:p>
    <w:p w:rsidR="00EA1D72" w:rsidRDefault="00EA1D72" w:rsidP="00EA1D72">
      <w:pPr>
        <w:numPr>
          <w:ilvl w:val="0"/>
          <w:numId w:val="16"/>
        </w:numPr>
        <w:tabs>
          <w:tab w:val="left" w:pos="284"/>
        </w:tabs>
        <w:rPr>
          <w:noProof/>
          <w:sz w:val="20"/>
          <w:lang w:eastAsia="ko-KR"/>
        </w:rPr>
      </w:pPr>
      <w:r>
        <w:rPr>
          <w:noProof/>
          <w:sz w:val="20"/>
          <w:lang w:eastAsia="ko-KR"/>
        </w:rPr>
        <w:t>Temporal array filter_coeff [i] ( i = 0…7 ) values are specified as follows:</w:t>
      </w:r>
    </w:p>
    <w:p w:rsidR="00EA1D72" w:rsidRDefault="00EA1D72" w:rsidP="00EA1D72">
      <w:pPr>
        <w:tabs>
          <w:tab w:val="left" w:pos="284"/>
        </w:tabs>
        <w:ind w:left="720"/>
        <w:rPr>
          <w:noProof/>
          <w:sz w:val="20"/>
          <w:lang w:eastAsia="ko-KR"/>
        </w:rPr>
      </w:pPr>
      <w:r>
        <w:rPr>
          <w:noProof/>
          <w:sz w:val="20"/>
          <w:lang w:eastAsia="ko-KR"/>
        </w:rPr>
        <w:t>filter_coeff [i] = filter_coeff</w:t>
      </w:r>
      <w:r w:rsidRPr="002F5B52">
        <w:rPr>
          <w:noProof/>
          <w:sz w:val="20"/>
          <w:lang w:eastAsia="ko-KR"/>
        </w:rPr>
        <w:t>_plus8</w:t>
      </w:r>
      <w:r>
        <w:rPr>
          <w:noProof/>
          <w:sz w:val="20"/>
          <w:lang w:eastAsia="ko-KR"/>
        </w:rPr>
        <w:t xml:space="preserve"> [i] +8( i = 0…6 );</w:t>
      </w:r>
    </w:p>
    <w:p w:rsidR="00EA1D72" w:rsidRDefault="00EA1D72" w:rsidP="00EA1D72">
      <w:pPr>
        <w:tabs>
          <w:tab w:val="clear" w:pos="720"/>
          <w:tab w:val="left" w:pos="284"/>
        </w:tabs>
        <w:ind w:left="720"/>
        <w:rPr>
          <w:noProof/>
          <w:sz w:val="20"/>
          <w:lang w:eastAsia="ko-KR"/>
        </w:rPr>
      </w:pPr>
      <w:r>
        <w:rPr>
          <w:noProof/>
          <w:sz w:val="20"/>
          <w:lang w:eastAsia="ko-KR"/>
        </w:rPr>
        <w:t>filter_coeff [7] =-</w:t>
      </w:r>
      <w:r w:rsidRPr="00387AA5">
        <w:rPr>
          <w:noProof/>
          <w:sz w:val="20"/>
          <w:lang w:eastAsia="ko-KR"/>
        </w:rPr>
        <w:t xml:space="preserve"> </w:t>
      </w:r>
      <w:r>
        <w:rPr>
          <w:noProof/>
          <w:sz w:val="20"/>
          <w:lang w:eastAsia="ko-KR"/>
        </w:rPr>
        <w:t>filter_coeff [6]-</w:t>
      </w:r>
      <w:r w:rsidRPr="00387AA5">
        <w:rPr>
          <w:noProof/>
          <w:sz w:val="20"/>
          <w:lang w:eastAsia="ko-KR"/>
        </w:rPr>
        <w:t xml:space="preserve"> </w:t>
      </w:r>
      <w:r>
        <w:rPr>
          <w:noProof/>
          <w:sz w:val="20"/>
          <w:lang w:eastAsia="ko-KR"/>
        </w:rPr>
        <w:t>filter_coeff [5]-</w:t>
      </w:r>
      <w:r w:rsidRPr="00387AA5">
        <w:rPr>
          <w:noProof/>
          <w:sz w:val="20"/>
          <w:lang w:eastAsia="ko-KR"/>
        </w:rPr>
        <w:t xml:space="preserve"> </w:t>
      </w:r>
      <w:r>
        <w:rPr>
          <w:noProof/>
          <w:sz w:val="20"/>
          <w:lang w:eastAsia="ko-KR"/>
        </w:rPr>
        <w:t>filter_coeff [4]-</w:t>
      </w:r>
      <w:r w:rsidRPr="00387AA5">
        <w:rPr>
          <w:noProof/>
          <w:sz w:val="20"/>
          <w:lang w:eastAsia="ko-KR"/>
        </w:rPr>
        <w:t xml:space="preserve"> </w:t>
      </w:r>
      <w:r>
        <w:rPr>
          <w:noProof/>
          <w:sz w:val="20"/>
          <w:lang w:eastAsia="ko-KR"/>
        </w:rPr>
        <w:t>filter_coeff [3]-</w:t>
      </w:r>
      <w:r w:rsidRPr="00387AA5">
        <w:rPr>
          <w:noProof/>
          <w:sz w:val="20"/>
          <w:lang w:eastAsia="ko-KR"/>
        </w:rPr>
        <w:t xml:space="preserve"> </w:t>
      </w:r>
      <w:r>
        <w:rPr>
          <w:noProof/>
          <w:sz w:val="20"/>
          <w:lang w:eastAsia="ko-KR"/>
        </w:rPr>
        <w:t>filter_coeff [2]-</w:t>
      </w:r>
      <w:r w:rsidRPr="00387AA5">
        <w:rPr>
          <w:noProof/>
          <w:sz w:val="20"/>
          <w:lang w:eastAsia="ko-KR"/>
        </w:rPr>
        <w:t xml:space="preserve"> </w:t>
      </w:r>
      <w:r>
        <w:rPr>
          <w:noProof/>
          <w:sz w:val="20"/>
          <w:lang w:eastAsia="ko-KR"/>
        </w:rPr>
        <w:t>filter_coeff [1]-</w:t>
      </w:r>
      <w:r w:rsidRPr="00387AA5">
        <w:rPr>
          <w:noProof/>
          <w:sz w:val="20"/>
          <w:lang w:eastAsia="ko-KR"/>
        </w:rPr>
        <w:t xml:space="preserve"> </w:t>
      </w:r>
      <w:r>
        <w:rPr>
          <w:noProof/>
          <w:sz w:val="20"/>
          <w:lang w:eastAsia="ko-KR"/>
        </w:rPr>
        <w:t>filter_coeff [0];</w:t>
      </w:r>
    </w:p>
    <w:p w:rsidR="00EA1D72" w:rsidRPr="002F5B52" w:rsidRDefault="00EA1D72" w:rsidP="00EA1D72">
      <w:pPr>
        <w:numPr>
          <w:ilvl w:val="0"/>
          <w:numId w:val="16"/>
        </w:numPr>
        <w:tabs>
          <w:tab w:val="left" w:pos="284"/>
        </w:tabs>
        <w:rPr>
          <w:noProof/>
          <w:sz w:val="20"/>
          <w:lang w:eastAsia="ko-KR"/>
        </w:rPr>
      </w:pPr>
      <w:r>
        <w:rPr>
          <w:noProof/>
          <w:sz w:val="20"/>
          <w:lang w:eastAsia="ko-KR"/>
        </w:rPr>
        <w:t>The variable Temp is derived as follows:</w:t>
      </w:r>
    </w:p>
    <w:p w:rsidR="00EA1D72" w:rsidRPr="007D25B0" w:rsidRDefault="00EA1D72" w:rsidP="00EA1D72">
      <w:pPr>
        <w:tabs>
          <w:tab w:val="left" w:pos="284"/>
        </w:tabs>
        <w:ind w:left="720"/>
        <w:rPr>
          <w:sz w:val="20"/>
        </w:rPr>
      </w:pPr>
      <w:r w:rsidRPr="007D25B0">
        <w:rPr>
          <w:noProof/>
          <w:sz w:val="20"/>
          <w:lang w:eastAsia="ko-KR"/>
        </w:rPr>
        <w:t>refW</w:t>
      </w:r>
      <w:r w:rsidRPr="007D25B0">
        <w:rPr>
          <w:rFonts w:eastAsia="SimSun"/>
          <w:noProof/>
          <w:sz w:val="20"/>
          <w:lang w:eastAsia="zh-CN"/>
        </w:rPr>
        <w:t>     </w:t>
      </w:r>
      <w:r w:rsidRPr="007D25B0">
        <w:rPr>
          <w:noProof/>
          <w:sz w:val="20"/>
          <w:lang w:eastAsia="ko-KR"/>
        </w:rPr>
        <w:t xml:space="preserve"> = RefLayerPicWidthInSamplesL</w:t>
      </w:r>
      <w:r>
        <w:rPr>
          <w:noProof/>
          <w:sz w:val="20"/>
          <w:lang w:eastAsia="ko-KR"/>
        </w:rPr>
        <w:br/>
      </w:r>
      <w:r w:rsidRPr="007D25B0">
        <w:rPr>
          <w:noProof/>
          <w:sz w:val="20"/>
          <w:lang w:eastAsia="ko-KR"/>
        </w:rPr>
        <w:t>ref</w:t>
      </w:r>
      <w:r>
        <w:rPr>
          <w:noProof/>
          <w:sz w:val="20"/>
          <w:lang w:eastAsia="ko-KR"/>
        </w:rPr>
        <w:t>H</w:t>
      </w:r>
      <w:r w:rsidRPr="007D25B0">
        <w:rPr>
          <w:rFonts w:eastAsia="SimSun"/>
          <w:noProof/>
          <w:sz w:val="20"/>
          <w:lang w:eastAsia="zh-CN"/>
        </w:rPr>
        <w:t>     </w:t>
      </w:r>
      <w:r w:rsidRPr="007D25B0">
        <w:rPr>
          <w:noProof/>
          <w:sz w:val="20"/>
          <w:lang w:eastAsia="ko-KR"/>
        </w:rPr>
        <w:t xml:space="preserve"> = RefLayerPicHeightInSamplesL</w:t>
      </w:r>
    </w:p>
    <w:p w:rsidR="00EA1D72" w:rsidRDefault="00EA1D72" w:rsidP="00EA1D72">
      <w:pPr>
        <w:tabs>
          <w:tab w:val="clear" w:pos="360"/>
          <w:tab w:val="left" w:pos="180"/>
        </w:tabs>
        <w:rPr>
          <w:noProof/>
          <w:sz w:val="20"/>
          <w:lang w:eastAsia="ko-KR"/>
        </w:rPr>
      </w:pPr>
      <w:r>
        <w:rPr>
          <w:noProof/>
          <w:sz w:val="20"/>
          <w:lang w:eastAsia="ko-KR"/>
        </w:rPr>
        <w:t>Temp=</w:t>
      </w:r>
    </w:p>
    <w:p w:rsidR="00EA1D72" w:rsidRDefault="00EA1D72" w:rsidP="00EA1D72">
      <w:pPr>
        <w:tabs>
          <w:tab w:val="clear" w:pos="360"/>
          <w:tab w:val="left" w:pos="180"/>
        </w:tabs>
        <w:rPr>
          <w:noProof/>
          <w:sz w:val="20"/>
          <w:lang w:eastAsia="ko-KR"/>
        </w:rPr>
      </w:pPr>
      <w:r>
        <w:rPr>
          <w:noProof/>
          <w:sz w:val="20"/>
          <w:lang w:eastAsia="ko-KR"/>
        </w:rPr>
        <w:t xml:space="preserve">  ( filter_coeff [0] ) * (</w:t>
      </w:r>
      <w:r>
        <w:rPr>
          <w:noProof/>
        </w:rPr>
        <w:t>rlPicSample</w:t>
      </w:r>
      <w:r w:rsidRPr="00943A5F">
        <w:rPr>
          <w:noProof/>
          <w:vertAlign w:val="subscript"/>
        </w:rPr>
        <w:t>L</w:t>
      </w:r>
      <w:r>
        <w:rPr>
          <w:noProof/>
          <w:sz w:val="20"/>
        </w:rPr>
        <w:t xml:space="preserve"> [ Clip3(0, </w:t>
      </w:r>
      <w:r w:rsidRPr="007D25B0">
        <w:rPr>
          <w:noProof/>
          <w:sz w:val="20"/>
          <w:lang w:eastAsia="ko-KR"/>
        </w:rPr>
        <w:t>refW</w:t>
      </w:r>
      <w:r w:rsidDel="002B473A">
        <w:rPr>
          <w:noProof/>
          <w:sz w:val="20"/>
        </w:rPr>
        <w:t xml:space="preserve"> </w:t>
      </w:r>
      <w:r>
        <w:rPr>
          <w:noProof/>
          <w:sz w:val="20"/>
        </w:rPr>
        <w:t>-1, xP</w:t>
      </w:r>
      <w:r w:rsidRPr="00D42B89">
        <w:rPr>
          <w:noProof/>
          <w:sz w:val="20"/>
          <w:vertAlign w:val="subscript"/>
        </w:rPr>
        <w:t>L</w:t>
      </w:r>
      <w:r>
        <w:rPr>
          <w:noProof/>
          <w:sz w:val="20"/>
        </w:rPr>
        <w:t xml:space="preserve">    ), Clip3(0, </w:t>
      </w:r>
      <w:r w:rsidRPr="007D25B0">
        <w:rPr>
          <w:noProof/>
          <w:sz w:val="20"/>
          <w:lang w:eastAsia="ko-KR"/>
        </w:rPr>
        <w:t>ref</w:t>
      </w:r>
      <w:r>
        <w:rPr>
          <w:noProof/>
          <w:sz w:val="20"/>
          <w:lang w:eastAsia="ko-KR"/>
        </w:rPr>
        <w:t>H</w:t>
      </w:r>
      <w:r w:rsidDel="002B473A">
        <w:rPr>
          <w:noProof/>
          <w:sz w:val="20"/>
        </w:rPr>
        <w:t xml:space="preserve"> </w:t>
      </w:r>
      <w:r>
        <w:rPr>
          <w:noProof/>
          <w:sz w:val="20"/>
        </w:rPr>
        <w:t>-1, yP</w:t>
      </w:r>
      <w:r w:rsidRPr="00D42B89">
        <w:rPr>
          <w:noProof/>
          <w:sz w:val="20"/>
          <w:vertAlign w:val="subscript"/>
        </w:rPr>
        <w:t>L</w:t>
      </w:r>
      <w:r>
        <w:rPr>
          <w:noProof/>
          <w:sz w:val="20"/>
        </w:rPr>
        <w:t xml:space="preserve"> -1)] </w:t>
      </w:r>
      <w:r>
        <w:rPr>
          <w:noProof/>
          <w:sz w:val="20"/>
          <w:lang w:eastAsia="ko-KR"/>
        </w:rPr>
        <w:t>)</w:t>
      </w:r>
      <w:r>
        <w:rPr>
          <w:noProof/>
          <w:sz w:val="20"/>
          <w:lang w:eastAsia="ko-KR"/>
        </w:rPr>
        <w:br/>
        <w:t xml:space="preserve">+ ( filter_coeff [1] ) *( </w:t>
      </w:r>
      <w:r>
        <w:rPr>
          <w:noProof/>
        </w:rPr>
        <w:t>rlPicSample</w:t>
      </w:r>
      <w:r w:rsidRPr="00943A5F">
        <w:rPr>
          <w:noProof/>
          <w:vertAlign w:val="subscript"/>
        </w:rPr>
        <w:t>L</w:t>
      </w:r>
      <w:r>
        <w:rPr>
          <w:noProof/>
          <w:sz w:val="20"/>
        </w:rPr>
        <w:t xml:space="preserve"> [ Clip3(0, </w:t>
      </w:r>
      <w:r w:rsidRPr="007D25B0">
        <w:rPr>
          <w:noProof/>
          <w:sz w:val="20"/>
          <w:lang w:eastAsia="ko-KR"/>
        </w:rPr>
        <w:t>refW</w:t>
      </w:r>
      <w:r w:rsidDel="002B473A">
        <w:rPr>
          <w:noProof/>
          <w:sz w:val="20"/>
        </w:rPr>
        <w:t xml:space="preserve"> </w:t>
      </w:r>
      <w:r>
        <w:rPr>
          <w:noProof/>
          <w:sz w:val="20"/>
        </w:rPr>
        <w:t>-1, xP</w:t>
      </w:r>
      <w:r w:rsidRPr="00D42B89">
        <w:rPr>
          <w:noProof/>
          <w:sz w:val="20"/>
          <w:vertAlign w:val="subscript"/>
        </w:rPr>
        <w:t>L</w:t>
      </w:r>
      <w:r>
        <w:rPr>
          <w:noProof/>
          <w:sz w:val="20"/>
        </w:rPr>
        <w:t xml:space="preserve"> -1), Clip3(0, </w:t>
      </w:r>
      <w:r w:rsidRPr="007D25B0">
        <w:rPr>
          <w:noProof/>
          <w:sz w:val="20"/>
          <w:lang w:eastAsia="ko-KR"/>
        </w:rPr>
        <w:t>ref</w:t>
      </w:r>
      <w:r>
        <w:rPr>
          <w:noProof/>
          <w:sz w:val="20"/>
          <w:lang w:eastAsia="ko-KR"/>
        </w:rPr>
        <w:t>H</w:t>
      </w:r>
      <w:r w:rsidDel="002B473A">
        <w:rPr>
          <w:noProof/>
          <w:sz w:val="20"/>
        </w:rPr>
        <w:t xml:space="preserve"> </w:t>
      </w:r>
      <w:r>
        <w:rPr>
          <w:noProof/>
          <w:sz w:val="20"/>
        </w:rPr>
        <w:t>-1, yP</w:t>
      </w:r>
      <w:r w:rsidRPr="00D42B89">
        <w:rPr>
          <w:noProof/>
          <w:sz w:val="20"/>
          <w:vertAlign w:val="subscript"/>
        </w:rPr>
        <w:t>L</w:t>
      </w:r>
      <w:r>
        <w:rPr>
          <w:noProof/>
          <w:sz w:val="20"/>
        </w:rPr>
        <w:t xml:space="preserve">     )] </w:t>
      </w:r>
      <w:r>
        <w:rPr>
          <w:noProof/>
          <w:sz w:val="20"/>
          <w:lang w:eastAsia="ko-KR"/>
        </w:rPr>
        <w:t>)</w:t>
      </w:r>
      <w:r>
        <w:rPr>
          <w:noProof/>
          <w:sz w:val="20"/>
          <w:lang w:eastAsia="ko-KR"/>
        </w:rPr>
        <w:br/>
        <w:t>+ ( filter_coeff [2] ) * (</w:t>
      </w:r>
      <w:r>
        <w:rPr>
          <w:noProof/>
        </w:rPr>
        <w:t>rlPicSample</w:t>
      </w:r>
      <w:r w:rsidRPr="00943A5F">
        <w:rPr>
          <w:noProof/>
          <w:vertAlign w:val="subscript"/>
        </w:rPr>
        <w:t>L</w:t>
      </w:r>
      <w:r>
        <w:rPr>
          <w:noProof/>
          <w:sz w:val="20"/>
        </w:rPr>
        <w:t xml:space="preserve"> [ Clip3(0, </w:t>
      </w:r>
      <w:r w:rsidRPr="007D25B0">
        <w:rPr>
          <w:noProof/>
          <w:sz w:val="20"/>
          <w:lang w:eastAsia="ko-KR"/>
        </w:rPr>
        <w:t>refW</w:t>
      </w:r>
      <w:r w:rsidDel="002B473A">
        <w:rPr>
          <w:noProof/>
          <w:sz w:val="20"/>
        </w:rPr>
        <w:t xml:space="preserve"> </w:t>
      </w:r>
      <w:r>
        <w:rPr>
          <w:noProof/>
          <w:sz w:val="20"/>
        </w:rPr>
        <w:t>-1, xP</w:t>
      </w:r>
      <w:r w:rsidRPr="00D42B89">
        <w:rPr>
          <w:noProof/>
          <w:sz w:val="20"/>
          <w:vertAlign w:val="subscript"/>
        </w:rPr>
        <w:t>L</w:t>
      </w:r>
      <w:r>
        <w:rPr>
          <w:noProof/>
          <w:sz w:val="20"/>
        </w:rPr>
        <w:t xml:space="preserve">     ), Clip3(0, </w:t>
      </w:r>
      <w:r w:rsidRPr="007D25B0">
        <w:rPr>
          <w:noProof/>
          <w:sz w:val="20"/>
          <w:lang w:eastAsia="ko-KR"/>
        </w:rPr>
        <w:t>ref</w:t>
      </w:r>
      <w:r>
        <w:rPr>
          <w:noProof/>
          <w:sz w:val="20"/>
          <w:lang w:eastAsia="ko-KR"/>
        </w:rPr>
        <w:t>H</w:t>
      </w:r>
      <w:r w:rsidDel="002B473A">
        <w:rPr>
          <w:noProof/>
          <w:sz w:val="20"/>
        </w:rPr>
        <w:t xml:space="preserve"> </w:t>
      </w:r>
      <w:r>
        <w:rPr>
          <w:noProof/>
          <w:sz w:val="20"/>
        </w:rPr>
        <w:t>-1, yP</w:t>
      </w:r>
      <w:r w:rsidRPr="00D42B89">
        <w:rPr>
          <w:noProof/>
          <w:sz w:val="20"/>
          <w:vertAlign w:val="subscript"/>
        </w:rPr>
        <w:t>L</w:t>
      </w:r>
      <w:r>
        <w:rPr>
          <w:noProof/>
          <w:sz w:val="20"/>
        </w:rPr>
        <w:t xml:space="preserve">     )] </w:t>
      </w:r>
      <w:r>
        <w:rPr>
          <w:noProof/>
          <w:sz w:val="20"/>
          <w:lang w:eastAsia="ko-KR"/>
        </w:rPr>
        <w:t>)</w:t>
      </w:r>
      <w:r>
        <w:rPr>
          <w:noProof/>
          <w:sz w:val="20"/>
          <w:lang w:eastAsia="ko-KR"/>
        </w:rPr>
        <w:br/>
        <w:t>+ ( filter_coeff [3] ) * (</w:t>
      </w:r>
      <w:r>
        <w:rPr>
          <w:noProof/>
        </w:rPr>
        <w:t>rlPicSample</w:t>
      </w:r>
      <w:r w:rsidRPr="00943A5F">
        <w:rPr>
          <w:noProof/>
          <w:vertAlign w:val="subscript"/>
        </w:rPr>
        <w:t>L</w:t>
      </w:r>
      <w:r>
        <w:rPr>
          <w:noProof/>
          <w:sz w:val="20"/>
        </w:rPr>
        <w:t xml:space="preserve"> [ Clip3(0, </w:t>
      </w:r>
      <w:r w:rsidRPr="007D25B0">
        <w:rPr>
          <w:noProof/>
          <w:sz w:val="20"/>
          <w:lang w:eastAsia="ko-KR"/>
        </w:rPr>
        <w:t>refW</w:t>
      </w:r>
      <w:r w:rsidDel="002B473A">
        <w:rPr>
          <w:noProof/>
          <w:sz w:val="20"/>
        </w:rPr>
        <w:t xml:space="preserve"> </w:t>
      </w:r>
      <w:r>
        <w:rPr>
          <w:noProof/>
          <w:sz w:val="20"/>
        </w:rPr>
        <w:t>-1, xP</w:t>
      </w:r>
      <w:r w:rsidRPr="00D42B89">
        <w:rPr>
          <w:noProof/>
          <w:sz w:val="20"/>
          <w:vertAlign w:val="subscript"/>
        </w:rPr>
        <w:t>L</w:t>
      </w:r>
      <w:r>
        <w:rPr>
          <w:noProof/>
          <w:sz w:val="20"/>
        </w:rPr>
        <w:t xml:space="preserve"> +1), Clip3(0, </w:t>
      </w:r>
      <w:r w:rsidRPr="007D25B0">
        <w:rPr>
          <w:noProof/>
          <w:sz w:val="20"/>
          <w:lang w:eastAsia="ko-KR"/>
        </w:rPr>
        <w:t>ref</w:t>
      </w:r>
      <w:r>
        <w:rPr>
          <w:noProof/>
          <w:sz w:val="20"/>
          <w:lang w:eastAsia="ko-KR"/>
        </w:rPr>
        <w:t>H</w:t>
      </w:r>
      <w:r w:rsidDel="002B473A">
        <w:rPr>
          <w:noProof/>
          <w:sz w:val="20"/>
        </w:rPr>
        <w:t xml:space="preserve"> </w:t>
      </w:r>
      <w:r>
        <w:rPr>
          <w:noProof/>
          <w:sz w:val="20"/>
        </w:rPr>
        <w:t>-1, yP</w:t>
      </w:r>
      <w:r w:rsidRPr="00D42B89">
        <w:rPr>
          <w:noProof/>
          <w:sz w:val="20"/>
          <w:vertAlign w:val="subscript"/>
        </w:rPr>
        <w:t>L</w:t>
      </w:r>
      <w:r>
        <w:rPr>
          <w:noProof/>
          <w:sz w:val="20"/>
        </w:rPr>
        <w:t xml:space="preserve">    )] </w:t>
      </w:r>
      <w:r>
        <w:rPr>
          <w:noProof/>
          <w:sz w:val="20"/>
          <w:lang w:eastAsia="ko-KR"/>
        </w:rPr>
        <w:t>)</w:t>
      </w:r>
      <w:r>
        <w:rPr>
          <w:noProof/>
          <w:sz w:val="20"/>
          <w:lang w:eastAsia="ko-KR"/>
        </w:rPr>
        <w:br/>
        <w:t>+ ( filter_coeff [4] ) * (</w:t>
      </w:r>
      <w:r>
        <w:rPr>
          <w:noProof/>
        </w:rPr>
        <w:t>rlPicSample</w:t>
      </w:r>
      <w:r w:rsidRPr="00943A5F">
        <w:rPr>
          <w:noProof/>
          <w:vertAlign w:val="subscript"/>
        </w:rPr>
        <w:t>L</w:t>
      </w:r>
      <w:r>
        <w:rPr>
          <w:noProof/>
          <w:sz w:val="20"/>
        </w:rPr>
        <w:t xml:space="preserve"> [ Clip3(0, </w:t>
      </w:r>
      <w:r w:rsidRPr="007D25B0">
        <w:rPr>
          <w:noProof/>
          <w:sz w:val="20"/>
          <w:lang w:eastAsia="ko-KR"/>
        </w:rPr>
        <w:t>refW</w:t>
      </w:r>
      <w:r w:rsidDel="002B473A">
        <w:rPr>
          <w:noProof/>
          <w:sz w:val="20"/>
        </w:rPr>
        <w:t xml:space="preserve"> </w:t>
      </w:r>
      <w:r>
        <w:rPr>
          <w:noProof/>
          <w:sz w:val="20"/>
        </w:rPr>
        <w:t>-1, xP</w:t>
      </w:r>
      <w:r w:rsidRPr="00D42B89">
        <w:rPr>
          <w:noProof/>
          <w:sz w:val="20"/>
          <w:vertAlign w:val="subscript"/>
        </w:rPr>
        <w:t>L</w:t>
      </w:r>
      <w:r>
        <w:rPr>
          <w:noProof/>
          <w:sz w:val="20"/>
        </w:rPr>
        <w:t xml:space="preserve"> -1), Clip3(0, </w:t>
      </w:r>
      <w:r w:rsidRPr="007D25B0">
        <w:rPr>
          <w:noProof/>
          <w:sz w:val="20"/>
          <w:lang w:eastAsia="ko-KR"/>
        </w:rPr>
        <w:t>ref</w:t>
      </w:r>
      <w:r>
        <w:rPr>
          <w:noProof/>
          <w:sz w:val="20"/>
          <w:lang w:eastAsia="ko-KR"/>
        </w:rPr>
        <w:t>H</w:t>
      </w:r>
      <w:r w:rsidDel="002B473A">
        <w:rPr>
          <w:noProof/>
          <w:sz w:val="20"/>
        </w:rPr>
        <w:t xml:space="preserve"> </w:t>
      </w:r>
      <w:r>
        <w:rPr>
          <w:noProof/>
          <w:sz w:val="20"/>
        </w:rPr>
        <w:t>-1, yP</w:t>
      </w:r>
      <w:r w:rsidRPr="00D42B89">
        <w:rPr>
          <w:noProof/>
          <w:sz w:val="20"/>
          <w:vertAlign w:val="subscript"/>
        </w:rPr>
        <w:t>L</w:t>
      </w:r>
      <w:r>
        <w:rPr>
          <w:noProof/>
          <w:sz w:val="20"/>
        </w:rPr>
        <w:t xml:space="preserve"> +1)] </w:t>
      </w:r>
      <w:r>
        <w:rPr>
          <w:noProof/>
          <w:sz w:val="20"/>
          <w:lang w:eastAsia="ko-KR"/>
        </w:rPr>
        <w:t>)</w:t>
      </w:r>
      <w:r>
        <w:rPr>
          <w:noProof/>
          <w:sz w:val="20"/>
          <w:lang w:eastAsia="ko-KR"/>
        </w:rPr>
        <w:br/>
        <w:t>+ ( filter_coeff [5] ) * (</w:t>
      </w:r>
      <w:r>
        <w:rPr>
          <w:noProof/>
        </w:rPr>
        <w:t>rlPicSample</w:t>
      </w:r>
      <w:r w:rsidRPr="00943A5F">
        <w:rPr>
          <w:noProof/>
          <w:vertAlign w:val="subscript"/>
        </w:rPr>
        <w:t>L</w:t>
      </w:r>
      <w:r>
        <w:rPr>
          <w:noProof/>
          <w:sz w:val="20"/>
        </w:rPr>
        <w:t xml:space="preserve"> [ Clip3(0, </w:t>
      </w:r>
      <w:r w:rsidRPr="007D25B0">
        <w:rPr>
          <w:noProof/>
          <w:sz w:val="20"/>
          <w:lang w:eastAsia="ko-KR"/>
        </w:rPr>
        <w:t>refW</w:t>
      </w:r>
      <w:r w:rsidDel="002B473A">
        <w:rPr>
          <w:noProof/>
          <w:sz w:val="20"/>
        </w:rPr>
        <w:t xml:space="preserve"> </w:t>
      </w:r>
      <w:r>
        <w:rPr>
          <w:noProof/>
          <w:sz w:val="20"/>
        </w:rPr>
        <w:t>-1, xP</w:t>
      </w:r>
      <w:r w:rsidRPr="00D42B89">
        <w:rPr>
          <w:noProof/>
          <w:sz w:val="20"/>
          <w:vertAlign w:val="subscript"/>
        </w:rPr>
        <w:t>L</w:t>
      </w:r>
      <w:r>
        <w:rPr>
          <w:noProof/>
          <w:sz w:val="20"/>
        </w:rPr>
        <w:t xml:space="preserve">), Clip3(0, </w:t>
      </w:r>
      <w:r w:rsidRPr="007D25B0">
        <w:rPr>
          <w:noProof/>
          <w:sz w:val="20"/>
          <w:lang w:eastAsia="ko-KR"/>
        </w:rPr>
        <w:t>ref</w:t>
      </w:r>
      <w:r>
        <w:rPr>
          <w:noProof/>
          <w:sz w:val="20"/>
          <w:lang w:eastAsia="ko-KR"/>
        </w:rPr>
        <w:t>H</w:t>
      </w:r>
      <w:r w:rsidDel="002B473A">
        <w:rPr>
          <w:noProof/>
          <w:sz w:val="20"/>
        </w:rPr>
        <w:t xml:space="preserve"> </w:t>
      </w:r>
      <w:r>
        <w:rPr>
          <w:noProof/>
          <w:sz w:val="20"/>
        </w:rPr>
        <w:t>-1, yP</w:t>
      </w:r>
      <w:r w:rsidRPr="00D42B89">
        <w:rPr>
          <w:noProof/>
          <w:sz w:val="20"/>
          <w:vertAlign w:val="subscript"/>
        </w:rPr>
        <w:t>L</w:t>
      </w:r>
      <w:r>
        <w:rPr>
          <w:noProof/>
          <w:sz w:val="20"/>
        </w:rPr>
        <w:t xml:space="preserve"> +1)] </w:t>
      </w:r>
      <w:r>
        <w:rPr>
          <w:noProof/>
          <w:sz w:val="20"/>
          <w:lang w:eastAsia="ko-KR"/>
        </w:rPr>
        <w:t>)</w:t>
      </w:r>
      <w:r>
        <w:rPr>
          <w:noProof/>
          <w:sz w:val="20"/>
          <w:lang w:eastAsia="ko-KR"/>
        </w:rPr>
        <w:br/>
        <w:t>+ ( filter_coeff [6] ) * (</w:t>
      </w:r>
      <w:r>
        <w:rPr>
          <w:noProof/>
        </w:rPr>
        <w:t>rlPicSample</w:t>
      </w:r>
      <w:r w:rsidRPr="00943A5F">
        <w:rPr>
          <w:noProof/>
          <w:vertAlign w:val="subscript"/>
        </w:rPr>
        <w:t>L</w:t>
      </w:r>
      <w:r>
        <w:rPr>
          <w:noProof/>
          <w:sz w:val="20"/>
        </w:rPr>
        <w:t xml:space="preserve"> [ Clip3(0, </w:t>
      </w:r>
      <w:r w:rsidRPr="007D25B0">
        <w:rPr>
          <w:noProof/>
          <w:sz w:val="20"/>
          <w:lang w:eastAsia="ko-KR"/>
        </w:rPr>
        <w:t>refW</w:t>
      </w:r>
      <w:r w:rsidDel="002B473A">
        <w:rPr>
          <w:noProof/>
          <w:sz w:val="20"/>
        </w:rPr>
        <w:t xml:space="preserve"> </w:t>
      </w:r>
      <w:r>
        <w:rPr>
          <w:noProof/>
          <w:sz w:val="20"/>
        </w:rPr>
        <w:t>-1, xP</w:t>
      </w:r>
      <w:r w:rsidRPr="00D42B89">
        <w:rPr>
          <w:noProof/>
          <w:sz w:val="20"/>
          <w:vertAlign w:val="subscript"/>
        </w:rPr>
        <w:t>L</w:t>
      </w:r>
      <w:r>
        <w:rPr>
          <w:noProof/>
          <w:sz w:val="20"/>
        </w:rPr>
        <w:t xml:space="preserve"> +1), Clip3(0, </w:t>
      </w:r>
      <w:r w:rsidRPr="007D25B0">
        <w:rPr>
          <w:noProof/>
          <w:sz w:val="20"/>
          <w:lang w:eastAsia="ko-KR"/>
        </w:rPr>
        <w:t>ref</w:t>
      </w:r>
      <w:r>
        <w:rPr>
          <w:noProof/>
          <w:sz w:val="20"/>
          <w:lang w:eastAsia="ko-KR"/>
        </w:rPr>
        <w:t>H</w:t>
      </w:r>
      <w:r w:rsidDel="002B473A">
        <w:rPr>
          <w:noProof/>
          <w:sz w:val="20"/>
        </w:rPr>
        <w:t xml:space="preserve"> </w:t>
      </w:r>
      <w:r>
        <w:rPr>
          <w:noProof/>
          <w:sz w:val="20"/>
        </w:rPr>
        <w:t>-1, yP</w:t>
      </w:r>
      <w:r w:rsidRPr="00D42B89">
        <w:rPr>
          <w:noProof/>
          <w:sz w:val="20"/>
          <w:vertAlign w:val="subscript"/>
        </w:rPr>
        <w:t>L</w:t>
      </w:r>
      <w:r>
        <w:rPr>
          <w:noProof/>
          <w:sz w:val="20"/>
        </w:rPr>
        <w:t xml:space="preserve"> +1)] </w:t>
      </w:r>
      <w:r>
        <w:rPr>
          <w:noProof/>
          <w:sz w:val="20"/>
          <w:lang w:eastAsia="ko-KR"/>
        </w:rPr>
        <w:t>)</w:t>
      </w:r>
      <w:r>
        <w:rPr>
          <w:noProof/>
          <w:sz w:val="20"/>
          <w:lang w:eastAsia="ko-KR"/>
        </w:rPr>
        <w:br/>
        <w:t>+ ( filter_coeff [7] ) * (</w:t>
      </w:r>
      <w:r>
        <w:rPr>
          <w:noProof/>
        </w:rPr>
        <w:t>rlPicSample</w:t>
      </w:r>
      <w:r w:rsidRPr="00943A5F">
        <w:rPr>
          <w:noProof/>
          <w:vertAlign w:val="subscript"/>
        </w:rPr>
        <w:t>L</w:t>
      </w:r>
      <w:r>
        <w:rPr>
          <w:noProof/>
          <w:sz w:val="20"/>
        </w:rPr>
        <w:t xml:space="preserve"> [ Clip3(0, </w:t>
      </w:r>
      <w:r w:rsidRPr="007D25B0">
        <w:rPr>
          <w:noProof/>
          <w:sz w:val="20"/>
          <w:lang w:eastAsia="ko-KR"/>
        </w:rPr>
        <w:t>refW</w:t>
      </w:r>
      <w:r w:rsidDel="002B473A">
        <w:rPr>
          <w:noProof/>
          <w:sz w:val="20"/>
        </w:rPr>
        <w:t xml:space="preserve"> </w:t>
      </w:r>
      <w:r>
        <w:rPr>
          <w:noProof/>
          <w:sz w:val="20"/>
        </w:rPr>
        <w:t>-1, xP</w:t>
      </w:r>
      <w:r w:rsidRPr="00D42B89">
        <w:rPr>
          <w:noProof/>
          <w:sz w:val="20"/>
          <w:vertAlign w:val="subscript"/>
        </w:rPr>
        <w:t>L</w:t>
      </w:r>
      <w:r>
        <w:rPr>
          <w:noProof/>
          <w:sz w:val="20"/>
        </w:rPr>
        <w:t xml:space="preserve">   ), Clip3(0, </w:t>
      </w:r>
      <w:r w:rsidRPr="007D25B0">
        <w:rPr>
          <w:noProof/>
          <w:sz w:val="20"/>
          <w:lang w:eastAsia="ko-KR"/>
        </w:rPr>
        <w:t>ref</w:t>
      </w:r>
      <w:r>
        <w:rPr>
          <w:noProof/>
          <w:sz w:val="20"/>
          <w:lang w:eastAsia="ko-KR"/>
        </w:rPr>
        <w:t>H</w:t>
      </w:r>
      <w:r w:rsidDel="002B473A">
        <w:rPr>
          <w:noProof/>
          <w:sz w:val="20"/>
        </w:rPr>
        <w:t xml:space="preserve"> </w:t>
      </w:r>
      <w:r>
        <w:rPr>
          <w:noProof/>
          <w:sz w:val="20"/>
        </w:rPr>
        <w:t>-1, yP</w:t>
      </w:r>
      <w:r w:rsidRPr="00D42B89">
        <w:rPr>
          <w:noProof/>
          <w:sz w:val="20"/>
          <w:vertAlign w:val="subscript"/>
        </w:rPr>
        <w:t>L</w:t>
      </w:r>
      <w:r>
        <w:rPr>
          <w:noProof/>
          <w:sz w:val="20"/>
        </w:rPr>
        <w:t xml:space="preserve"> +2)] </w:t>
      </w:r>
      <w:r>
        <w:rPr>
          <w:noProof/>
          <w:sz w:val="20"/>
          <w:lang w:eastAsia="ko-KR"/>
        </w:rPr>
        <w:t>)</w:t>
      </w:r>
      <w:r>
        <w:rPr>
          <w:noProof/>
          <w:sz w:val="20"/>
          <w:lang w:eastAsia="ko-KR"/>
        </w:rPr>
        <w:br/>
      </w:r>
    </w:p>
    <w:p w:rsidR="00EA1D72" w:rsidRDefault="00EA1D72" w:rsidP="00EA1D72">
      <w:pPr>
        <w:tabs>
          <w:tab w:val="clear" w:pos="360"/>
          <w:tab w:val="left" w:pos="180"/>
        </w:tabs>
        <w:rPr>
          <w:noProof/>
          <w:sz w:val="20"/>
          <w:lang w:eastAsia="ko-KR"/>
        </w:rPr>
      </w:pPr>
      <w:r>
        <w:rPr>
          <w:noProof/>
          <w:sz w:val="20"/>
          <w:lang w:eastAsia="ko-KR"/>
        </w:rPr>
        <w:t xml:space="preserve">here </w:t>
      </w:r>
    </w:p>
    <w:p w:rsidR="00EA1D72" w:rsidRDefault="00EA1D72" w:rsidP="00EA1D72">
      <w:pPr>
        <w:tabs>
          <w:tab w:val="clear" w:pos="360"/>
          <w:tab w:val="left" w:pos="180"/>
        </w:tabs>
        <w:rPr>
          <w:rFonts w:ascii="Bookman Old Style" w:hAnsi="Bookman Old Style"/>
          <w:color w:val="7030A0"/>
          <w:sz w:val="24"/>
          <w:szCs w:val="24"/>
        </w:rPr>
      </w:pPr>
      <w:r>
        <w:rPr>
          <w:noProof/>
          <w:sz w:val="20"/>
        </w:rPr>
        <w:t>xP</w:t>
      </w:r>
      <w:r w:rsidRPr="00D42B89">
        <w:rPr>
          <w:noProof/>
          <w:sz w:val="20"/>
          <w:vertAlign w:val="subscript"/>
        </w:rPr>
        <w:t>L</w:t>
      </w:r>
      <w:r>
        <w:rPr>
          <w:noProof/>
          <w:sz w:val="20"/>
        </w:rPr>
        <w:t xml:space="preserve"> = </w:t>
      </w:r>
      <w:r w:rsidRPr="00D42B89">
        <w:rPr>
          <w:noProof/>
          <w:sz w:val="20"/>
          <w:lang w:eastAsia="ko-KR"/>
        </w:rPr>
        <w:t>(((</w:t>
      </w:r>
      <w:r>
        <w:rPr>
          <w:noProof/>
          <w:sz w:val="20"/>
          <w:lang w:eastAsia="ko-KR"/>
        </w:rPr>
        <w:t>2*xP</w:t>
      </w:r>
      <w:r w:rsidRPr="00D42B89">
        <w:rPr>
          <w:noProof/>
          <w:sz w:val="20"/>
          <w:vertAlign w:val="subscript"/>
          <w:lang w:eastAsia="ko-KR"/>
        </w:rPr>
        <w:t>C</w:t>
      </w:r>
      <w:r w:rsidRPr="00D42B89">
        <w:rPr>
          <w:noProof/>
          <w:sz w:val="20"/>
          <w:lang w:eastAsia="ko-KR"/>
        </w:rPr>
        <w:t xml:space="preserve"> </w:t>
      </w:r>
      <w:r w:rsidRPr="00D42B89">
        <w:rPr>
          <w:noProof/>
          <w:sz w:val="20"/>
          <w:lang w:eastAsia="ko-KR"/>
        </w:rPr>
        <w:noBreakHyphen/>
        <w:t> offsetX )* scaleFactorX  + ( 1 &lt;&lt; ( shiftX − 1 ) ) ) &gt;&gt; shiftX+8)&gt;&gt;4</w:t>
      </w:r>
      <w:r>
        <w:rPr>
          <w:rFonts w:ascii="Bookman Old Style" w:hAnsi="Bookman Old Style"/>
          <w:color w:val="7030A0"/>
          <w:sz w:val="24"/>
          <w:szCs w:val="24"/>
        </w:rPr>
        <w:t xml:space="preserve"> </w:t>
      </w:r>
    </w:p>
    <w:p w:rsidR="00EA1D72" w:rsidRPr="002F5B52" w:rsidRDefault="00EA1D72" w:rsidP="00EA1D72">
      <w:pPr>
        <w:tabs>
          <w:tab w:val="clear" w:pos="360"/>
          <w:tab w:val="left" w:pos="180"/>
        </w:tabs>
        <w:rPr>
          <w:noProof/>
          <w:sz w:val="20"/>
          <w:lang w:eastAsia="ko-KR"/>
        </w:rPr>
      </w:pPr>
      <w:r>
        <w:rPr>
          <w:noProof/>
          <w:sz w:val="20"/>
        </w:rPr>
        <w:t>yP</w:t>
      </w:r>
      <w:r w:rsidRPr="00D42B89">
        <w:rPr>
          <w:noProof/>
          <w:sz w:val="20"/>
          <w:vertAlign w:val="subscript"/>
        </w:rPr>
        <w:t>L</w:t>
      </w:r>
      <w:r>
        <w:rPr>
          <w:noProof/>
          <w:sz w:val="20"/>
        </w:rPr>
        <w:t xml:space="preserve"> = </w:t>
      </w:r>
      <w:r w:rsidRPr="00D42B89">
        <w:rPr>
          <w:noProof/>
          <w:sz w:val="20"/>
          <w:lang w:eastAsia="ko-KR"/>
        </w:rPr>
        <w:t>(((</w:t>
      </w:r>
      <w:r>
        <w:rPr>
          <w:noProof/>
          <w:sz w:val="20"/>
          <w:lang w:eastAsia="ko-KR"/>
        </w:rPr>
        <w:t>2*</w:t>
      </w:r>
      <w:r w:rsidRPr="00D42B89">
        <w:rPr>
          <w:sz w:val="20"/>
          <w:lang w:eastAsia="ko-KR"/>
        </w:rPr>
        <w:t xml:space="preserve"> </w:t>
      </w:r>
      <w:r>
        <w:rPr>
          <w:sz w:val="20"/>
          <w:lang w:eastAsia="ko-KR"/>
        </w:rPr>
        <w:t>yP</w:t>
      </w:r>
      <w:r>
        <w:rPr>
          <w:noProof/>
          <w:sz w:val="20"/>
          <w:vertAlign w:val="subscript"/>
          <w:lang w:eastAsia="ko-KR"/>
        </w:rPr>
        <w:t>C</w:t>
      </w:r>
      <w:r w:rsidRPr="00D42B89">
        <w:rPr>
          <w:noProof/>
          <w:sz w:val="20"/>
          <w:lang w:eastAsia="ko-KR"/>
        </w:rPr>
        <w:t xml:space="preserve"> </w:t>
      </w:r>
      <w:r w:rsidRPr="00D42B89">
        <w:rPr>
          <w:noProof/>
          <w:sz w:val="20"/>
          <w:lang w:eastAsia="ko-KR"/>
        </w:rPr>
        <w:noBreakHyphen/>
        <w:t> offset</w:t>
      </w:r>
      <w:r>
        <w:rPr>
          <w:noProof/>
          <w:sz w:val="20"/>
          <w:lang w:eastAsia="ko-KR"/>
        </w:rPr>
        <w:t>Y</w:t>
      </w:r>
      <w:r w:rsidRPr="00D42B89">
        <w:rPr>
          <w:noProof/>
          <w:sz w:val="20"/>
          <w:lang w:eastAsia="ko-KR"/>
        </w:rPr>
        <w:t>)* scaleFactor</w:t>
      </w:r>
      <w:r>
        <w:rPr>
          <w:noProof/>
          <w:sz w:val="20"/>
          <w:lang w:eastAsia="ko-KR"/>
        </w:rPr>
        <w:t>Y</w:t>
      </w:r>
      <w:r w:rsidRPr="00D42B89">
        <w:rPr>
          <w:noProof/>
          <w:sz w:val="20"/>
          <w:lang w:eastAsia="ko-KR"/>
        </w:rPr>
        <w:t>  + ( 1 &lt;&lt; ( shift</w:t>
      </w:r>
      <w:r>
        <w:rPr>
          <w:noProof/>
          <w:sz w:val="20"/>
          <w:lang w:eastAsia="ko-KR"/>
        </w:rPr>
        <w:t>Y</w:t>
      </w:r>
      <w:r w:rsidRPr="00D42B89">
        <w:rPr>
          <w:noProof/>
          <w:sz w:val="20"/>
          <w:lang w:eastAsia="ko-KR"/>
        </w:rPr>
        <w:t> − 1 ) ) ) &gt;&gt; shift</w:t>
      </w:r>
      <w:r>
        <w:rPr>
          <w:noProof/>
          <w:sz w:val="20"/>
          <w:lang w:eastAsia="ko-KR"/>
        </w:rPr>
        <w:t>Y</w:t>
      </w:r>
      <w:r w:rsidRPr="00D42B89">
        <w:rPr>
          <w:noProof/>
          <w:sz w:val="20"/>
          <w:lang w:eastAsia="ko-KR"/>
        </w:rPr>
        <w:t>+8)&gt;&gt;4</w:t>
      </w:r>
      <w:r>
        <w:rPr>
          <w:rFonts w:ascii="Bookman Old Style" w:hAnsi="Bookman Old Style"/>
          <w:color w:val="7030A0"/>
          <w:sz w:val="24"/>
          <w:szCs w:val="24"/>
        </w:rPr>
        <w:t xml:space="preserve"> </w:t>
      </w:r>
    </w:p>
    <w:p w:rsidR="00EA1D72" w:rsidRPr="002F5B52" w:rsidRDefault="00EA1D72" w:rsidP="00EA1D72">
      <w:pPr>
        <w:tabs>
          <w:tab w:val="clear" w:pos="360"/>
          <w:tab w:val="left" w:pos="180"/>
        </w:tabs>
        <w:rPr>
          <w:noProof/>
          <w:sz w:val="20"/>
          <w:lang w:eastAsia="ko-KR"/>
        </w:rPr>
      </w:pPr>
    </w:p>
    <w:p w:rsidR="00EA1D72" w:rsidRDefault="00EA1D72" w:rsidP="00EA1D72">
      <w:pPr>
        <w:numPr>
          <w:ilvl w:val="0"/>
          <w:numId w:val="16"/>
        </w:numPr>
        <w:tabs>
          <w:tab w:val="left" w:pos="284"/>
        </w:tabs>
        <w:rPr>
          <w:noProof/>
          <w:sz w:val="20"/>
          <w:lang w:eastAsia="ko-KR"/>
        </w:rPr>
      </w:pPr>
      <w:r>
        <w:rPr>
          <w:noProof/>
          <w:sz w:val="20"/>
          <w:lang w:eastAsia="ko-KR"/>
        </w:rPr>
        <w:t xml:space="preserve">The variable ScaledTemp is derived as follows: </w:t>
      </w:r>
    </w:p>
    <w:p w:rsidR="00EA1D72" w:rsidRPr="00765505" w:rsidRDefault="00EA1D72" w:rsidP="00EA1D72">
      <w:pPr>
        <w:tabs>
          <w:tab w:val="clear" w:pos="360"/>
          <w:tab w:val="left" w:pos="0"/>
        </w:tabs>
        <w:jc w:val="center"/>
        <w:rPr>
          <w:noProof/>
          <w:sz w:val="20"/>
          <w:lang w:eastAsia="ko-KR"/>
        </w:rPr>
      </w:pPr>
      <w:r w:rsidRPr="00765505">
        <w:rPr>
          <w:noProof/>
          <w:sz w:val="20"/>
          <w:lang w:eastAsia="ko-KR"/>
        </w:rPr>
        <w:t>ScaledTemp=Sign(temp * ScalingFactor) * ((Abs(temp * ScalingFactor) +</w:t>
      </w:r>
      <w:r>
        <w:rPr>
          <w:noProof/>
          <w:sz w:val="20"/>
          <w:lang w:eastAsia="ko-KR"/>
        </w:rPr>
        <w:t>8192</w:t>
      </w:r>
      <w:r w:rsidRPr="00765505">
        <w:rPr>
          <w:noProof/>
          <w:sz w:val="20"/>
          <w:lang w:eastAsia="ko-KR"/>
        </w:rPr>
        <w:t xml:space="preserve">) &gt;&gt; </w:t>
      </w:r>
      <w:r>
        <w:rPr>
          <w:noProof/>
          <w:sz w:val="20"/>
          <w:lang w:eastAsia="ko-KR"/>
        </w:rPr>
        <w:t>14</w:t>
      </w:r>
      <w:r w:rsidRPr="00765505">
        <w:rPr>
          <w:noProof/>
          <w:sz w:val="20"/>
          <w:lang w:eastAsia="ko-KR"/>
        </w:rPr>
        <w:t>)</w:t>
      </w:r>
    </w:p>
    <w:p w:rsidR="00EA1D72" w:rsidRPr="002F5B52" w:rsidRDefault="00EA1D72" w:rsidP="00EA1D72">
      <w:pPr>
        <w:numPr>
          <w:ilvl w:val="0"/>
          <w:numId w:val="16"/>
        </w:numPr>
        <w:tabs>
          <w:tab w:val="left" w:pos="284"/>
        </w:tabs>
        <w:rPr>
          <w:noProof/>
          <w:sz w:val="20"/>
          <w:lang w:eastAsia="ko-KR"/>
        </w:rPr>
      </w:pPr>
      <w:r>
        <w:rPr>
          <w:noProof/>
          <w:sz w:val="20"/>
          <w:lang w:eastAsia="ko-KR"/>
        </w:rPr>
        <w:t xml:space="preserve">The modified </w:t>
      </w:r>
      <w:r w:rsidRPr="002F5B52">
        <w:rPr>
          <w:noProof/>
          <w:sz w:val="20"/>
        </w:rPr>
        <w:t>rs</w:t>
      </w:r>
      <w:r w:rsidRPr="002F5B52">
        <w:rPr>
          <w:noProof/>
          <w:sz w:val="20"/>
          <w:lang w:eastAsia="ko-KR"/>
        </w:rPr>
        <w:t>PicSample</w:t>
      </w:r>
      <w:r w:rsidRPr="002F5B52">
        <w:rPr>
          <w:noProof/>
          <w:sz w:val="20"/>
          <w:vertAlign w:val="subscript"/>
          <w:lang w:eastAsia="ko-KR"/>
        </w:rPr>
        <w:t>C</w:t>
      </w:r>
      <w:r w:rsidRPr="002F5B52">
        <w:rPr>
          <w:noProof/>
          <w:sz w:val="20"/>
          <w:lang w:eastAsia="ko-KR"/>
        </w:rPr>
        <w:t>[ xP</w:t>
      </w:r>
      <w:r w:rsidRPr="002F5B52">
        <w:rPr>
          <w:noProof/>
          <w:sz w:val="20"/>
          <w:vertAlign w:val="subscript"/>
          <w:lang w:eastAsia="ko-KR"/>
        </w:rPr>
        <w:t>C</w:t>
      </w:r>
      <w:r w:rsidRPr="002F5B52">
        <w:rPr>
          <w:noProof/>
          <w:sz w:val="20"/>
          <w:lang w:eastAsia="ko-KR"/>
        </w:rPr>
        <w:t> ][ yP</w:t>
      </w:r>
      <w:r w:rsidRPr="002F5B52">
        <w:rPr>
          <w:noProof/>
          <w:sz w:val="20"/>
          <w:vertAlign w:val="subscript"/>
          <w:lang w:eastAsia="ko-KR"/>
        </w:rPr>
        <w:t>C</w:t>
      </w:r>
      <w:r w:rsidRPr="002F5B52">
        <w:rPr>
          <w:noProof/>
          <w:sz w:val="20"/>
          <w:lang w:eastAsia="ko-KR"/>
        </w:rPr>
        <w:t> ]</w:t>
      </w:r>
      <w:r>
        <w:rPr>
          <w:noProof/>
          <w:sz w:val="20"/>
          <w:lang w:eastAsia="ko-KR"/>
        </w:rPr>
        <w:t xml:space="preserve"> </w:t>
      </w:r>
      <w:r w:rsidRPr="002F5B52">
        <w:rPr>
          <w:noProof/>
          <w:sz w:val="20"/>
          <w:lang w:eastAsia="ko-KR"/>
        </w:rPr>
        <w:t>is derived as follows:</w:t>
      </w:r>
    </w:p>
    <w:p w:rsidR="00EA1D72" w:rsidRDefault="00EA1D72" w:rsidP="00EA1D72">
      <w:pPr>
        <w:tabs>
          <w:tab w:val="left" w:pos="284"/>
        </w:tabs>
        <w:ind w:left="720"/>
        <w:rPr>
          <w:noProof/>
          <w:sz w:val="20"/>
          <w:lang w:eastAsia="ko-KR"/>
        </w:rPr>
      </w:pPr>
      <w:r w:rsidRPr="002F5B52">
        <w:rPr>
          <w:noProof/>
          <w:sz w:val="20"/>
        </w:rPr>
        <w:t>rs</w:t>
      </w:r>
      <w:r w:rsidRPr="002F5B52">
        <w:rPr>
          <w:noProof/>
          <w:sz w:val="20"/>
          <w:lang w:eastAsia="ko-KR"/>
        </w:rPr>
        <w:t>PicSample</w:t>
      </w:r>
      <w:r w:rsidRPr="002F5B52">
        <w:rPr>
          <w:noProof/>
          <w:sz w:val="20"/>
          <w:vertAlign w:val="subscript"/>
          <w:lang w:eastAsia="ko-KR"/>
        </w:rPr>
        <w:t>C</w:t>
      </w:r>
      <w:r w:rsidRPr="002F5B52">
        <w:rPr>
          <w:noProof/>
          <w:sz w:val="20"/>
          <w:lang w:eastAsia="ko-KR"/>
        </w:rPr>
        <w:t>[ xP</w:t>
      </w:r>
      <w:r w:rsidRPr="002F5B52">
        <w:rPr>
          <w:noProof/>
          <w:sz w:val="20"/>
          <w:vertAlign w:val="subscript"/>
          <w:lang w:eastAsia="ko-KR"/>
        </w:rPr>
        <w:t>C</w:t>
      </w:r>
      <w:r w:rsidRPr="002F5B52">
        <w:rPr>
          <w:noProof/>
          <w:sz w:val="20"/>
          <w:lang w:eastAsia="ko-KR"/>
        </w:rPr>
        <w:t> ][ yP</w:t>
      </w:r>
      <w:r w:rsidRPr="002F5B52">
        <w:rPr>
          <w:noProof/>
          <w:sz w:val="20"/>
          <w:vertAlign w:val="subscript"/>
          <w:lang w:eastAsia="ko-KR"/>
        </w:rPr>
        <w:t>C</w:t>
      </w:r>
      <w:r w:rsidRPr="002F5B52">
        <w:rPr>
          <w:noProof/>
          <w:sz w:val="20"/>
          <w:lang w:eastAsia="ko-KR"/>
        </w:rPr>
        <w:t> ] = Clip3(</w:t>
      </w:r>
      <w:r>
        <w:rPr>
          <w:noProof/>
          <w:sz w:val="20"/>
          <w:lang w:eastAsia="ko-KR"/>
        </w:rPr>
        <w:t xml:space="preserve"> 0, ( 1 &lt;&lt; </w:t>
      </w:r>
      <w:r>
        <w:rPr>
          <w:sz w:val="20"/>
        </w:rPr>
        <w:t>BitDepth</w:t>
      </w:r>
      <w:r w:rsidRPr="00765505">
        <w:rPr>
          <w:sz w:val="20"/>
          <w:vertAlign w:val="subscript"/>
        </w:rPr>
        <w:t>C</w:t>
      </w:r>
      <w:r>
        <w:rPr>
          <w:noProof/>
          <w:sz w:val="20"/>
          <w:lang w:eastAsia="ko-KR"/>
        </w:rPr>
        <w:t>) – 1, </w:t>
      </w:r>
      <w:r>
        <w:rPr>
          <w:noProof/>
          <w:sz w:val="20"/>
        </w:rPr>
        <w:t>rs</w:t>
      </w:r>
      <w:r>
        <w:rPr>
          <w:noProof/>
          <w:sz w:val="20"/>
          <w:lang w:eastAsia="ko-KR"/>
        </w:rPr>
        <w:t>PicSample</w:t>
      </w:r>
      <w:r>
        <w:rPr>
          <w:noProof/>
          <w:sz w:val="20"/>
          <w:vertAlign w:val="subscript"/>
          <w:lang w:eastAsia="ko-KR"/>
        </w:rPr>
        <w:t>C</w:t>
      </w:r>
      <w:r>
        <w:rPr>
          <w:noProof/>
          <w:sz w:val="20"/>
          <w:lang w:eastAsia="ko-KR"/>
        </w:rPr>
        <w:t>[ xP</w:t>
      </w:r>
      <w:r>
        <w:rPr>
          <w:noProof/>
          <w:sz w:val="20"/>
          <w:vertAlign w:val="subscript"/>
          <w:lang w:eastAsia="ko-KR"/>
        </w:rPr>
        <w:t>C</w:t>
      </w:r>
      <w:r>
        <w:rPr>
          <w:noProof/>
          <w:sz w:val="20"/>
          <w:lang w:eastAsia="ko-KR"/>
        </w:rPr>
        <w:t> ][ yP</w:t>
      </w:r>
      <w:r>
        <w:rPr>
          <w:noProof/>
          <w:sz w:val="20"/>
          <w:vertAlign w:val="subscript"/>
          <w:lang w:eastAsia="ko-KR"/>
        </w:rPr>
        <w:t>C</w:t>
      </w:r>
      <w:r>
        <w:rPr>
          <w:noProof/>
          <w:sz w:val="20"/>
          <w:lang w:eastAsia="ko-KR"/>
        </w:rPr>
        <w:t> ]+ScaledTemp).</w:t>
      </w:r>
    </w:p>
    <w:p w:rsidR="007F1F8B" w:rsidRPr="00EA1D72" w:rsidRDefault="007F1F8B" w:rsidP="00EA1D72">
      <w:pPr>
        <w:pStyle w:val="Heading2"/>
        <w:numPr>
          <w:ilvl w:val="0"/>
          <w:numId w:val="0"/>
        </w:numPr>
        <w:spacing w:after="120"/>
        <w:ind w:left="720"/>
        <w:rPr>
          <w:szCs w:val="22"/>
        </w:rPr>
      </w:pPr>
    </w:p>
    <w:sectPr w:rsidR="007F1F8B" w:rsidRPr="00EA1D72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DD1" w:rsidRDefault="00B56DD1">
      <w:r>
        <w:separator/>
      </w:r>
    </w:p>
  </w:endnote>
  <w:endnote w:type="continuationSeparator" w:id="0">
    <w:p w:rsidR="00B56DD1" w:rsidRDefault="00B56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877" w:rsidRDefault="00235877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FD0AB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FD0ABC">
      <w:rPr>
        <w:rStyle w:val="PageNumber"/>
      </w:rPr>
      <w:fldChar w:fldCharType="separate"/>
    </w:r>
    <w:r w:rsidR="00517E98">
      <w:rPr>
        <w:rStyle w:val="PageNumber"/>
        <w:noProof/>
      </w:rPr>
      <w:t>1</w:t>
    </w:r>
    <w:r w:rsidR="00FD0ABC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FD0ABC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FD0ABC">
      <w:rPr>
        <w:rStyle w:val="PageNumber"/>
      </w:rPr>
      <w:fldChar w:fldCharType="separate"/>
    </w:r>
    <w:ins w:id="165" w:author="Lena" w:date="2013-10-24T19:30:00Z">
      <w:r w:rsidR="00517E98">
        <w:rPr>
          <w:rStyle w:val="PageNumber"/>
          <w:noProof/>
        </w:rPr>
        <w:t>2013-10-24</w:t>
      </w:r>
    </w:ins>
    <w:ins w:id="166" w:author="Review YY01" w:date="2013-10-24T03:20:00Z">
      <w:del w:id="167" w:author="Lena" w:date="2013-10-24T19:30:00Z">
        <w:r w:rsidR="005A719D" w:rsidDel="00517E98">
          <w:rPr>
            <w:rStyle w:val="PageNumber"/>
            <w:noProof/>
          </w:rPr>
          <w:delText>2013-10-24</w:delText>
        </w:r>
      </w:del>
    </w:ins>
    <w:del w:id="168" w:author="Lena" w:date="2013-10-24T19:30:00Z">
      <w:r w:rsidR="0043331A" w:rsidDel="00517E98">
        <w:rPr>
          <w:rStyle w:val="PageNumber"/>
          <w:noProof/>
        </w:rPr>
        <w:delText>2013-10-18</w:delText>
      </w:r>
    </w:del>
    <w:r w:rsidR="00FD0ABC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DD1" w:rsidRDefault="00B56DD1">
      <w:r>
        <w:separator/>
      </w:r>
    </w:p>
  </w:footnote>
  <w:footnote w:type="continuationSeparator" w:id="0">
    <w:p w:rsidR="00B56DD1" w:rsidRDefault="00B56D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6F45D4"/>
    <w:multiLevelType w:val="hybridMultilevel"/>
    <w:tmpl w:val="3F7E2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FA4E34"/>
    <w:multiLevelType w:val="hybridMultilevel"/>
    <w:tmpl w:val="4D54E8B2"/>
    <w:lvl w:ilvl="0" w:tplc="4836A0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711566D"/>
    <w:multiLevelType w:val="hybridMultilevel"/>
    <w:tmpl w:val="5C9A16C0"/>
    <w:lvl w:ilvl="0" w:tplc="DC3686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7F67E3"/>
    <w:multiLevelType w:val="hybridMultilevel"/>
    <w:tmpl w:val="81CAB968"/>
    <w:lvl w:ilvl="0" w:tplc="B66A713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4">
    <w:nsid w:val="6B044058"/>
    <w:multiLevelType w:val="hybridMultilevel"/>
    <w:tmpl w:val="484C0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6EE65E1"/>
    <w:multiLevelType w:val="hybridMultilevel"/>
    <w:tmpl w:val="732E2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2"/>
  </w:num>
  <w:num w:numId="4">
    <w:abstractNumId w:val="9"/>
  </w:num>
  <w:num w:numId="5">
    <w:abstractNumId w:val="10"/>
  </w:num>
  <w:num w:numId="6">
    <w:abstractNumId w:val="6"/>
  </w:num>
  <w:num w:numId="7">
    <w:abstractNumId w:val="8"/>
  </w:num>
  <w:num w:numId="8">
    <w:abstractNumId w:val="6"/>
  </w:num>
  <w:num w:numId="9">
    <w:abstractNumId w:val="1"/>
  </w:num>
  <w:num w:numId="10">
    <w:abstractNumId w:val="5"/>
  </w:num>
  <w:num w:numId="11">
    <w:abstractNumId w:val="2"/>
  </w:num>
  <w:num w:numId="12">
    <w:abstractNumId w:val="6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3"/>
  </w:num>
  <w:num w:numId="16">
    <w:abstractNumId w:val="3"/>
  </w:num>
  <w:num w:numId="17">
    <w:abstractNumId w:val="14"/>
  </w:num>
  <w:num w:numId="18">
    <w:abstractNumId w:val="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2E35"/>
    <w:rsid w:val="00015C2A"/>
    <w:rsid w:val="00020BA5"/>
    <w:rsid w:val="000458BC"/>
    <w:rsid w:val="00045C41"/>
    <w:rsid w:val="00046C03"/>
    <w:rsid w:val="0007614F"/>
    <w:rsid w:val="000B1C6B"/>
    <w:rsid w:val="000B4FF9"/>
    <w:rsid w:val="000B6CD9"/>
    <w:rsid w:val="000C09AC"/>
    <w:rsid w:val="000D0A69"/>
    <w:rsid w:val="000E00F3"/>
    <w:rsid w:val="000F158C"/>
    <w:rsid w:val="00102F3D"/>
    <w:rsid w:val="00103507"/>
    <w:rsid w:val="00124E38"/>
    <w:rsid w:val="0012580B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412B"/>
    <w:rsid w:val="002264A6"/>
    <w:rsid w:val="00227BA7"/>
    <w:rsid w:val="0023011C"/>
    <w:rsid w:val="00235877"/>
    <w:rsid w:val="002375C1"/>
    <w:rsid w:val="00263398"/>
    <w:rsid w:val="00271FB5"/>
    <w:rsid w:val="00275BCF"/>
    <w:rsid w:val="00282073"/>
    <w:rsid w:val="00292257"/>
    <w:rsid w:val="002A54E0"/>
    <w:rsid w:val="002B1595"/>
    <w:rsid w:val="002B191D"/>
    <w:rsid w:val="002D0AF6"/>
    <w:rsid w:val="002F164D"/>
    <w:rsid w:val="003006E4"/>
    <w:rsid w:val="00306206"/>
    <w:rsid w:val="00317D85"/>
    <w:rsid w:val="003246EC"/>
    <w:rsid w:val="00327C56"/>
    <w:rsid w:val="003315A1"/>
    <w:rsid w:val="003373EC"/>
    <w:rsid w:val="00342FF4"/>
    <w:rsid w:val="00346148"/>
    <w:rsid w:val="0036303A"/>
    <w:rsid w:val="003669EA"/>
    <w:rsid w:val="003706CC"/>
    <w:rsid w:val="00377710"/>
    <w:rsid w:val="003A2D8E"/>
    <w:rsid w:val="003C20E4"/>
    <w:rsid w:val="003E4542"/>
    <w:rsid w:val="003E6F90"/>
    <w:rsid w:val="003F5D0F"/>
    <w:rsid w:val="00414101"/>
    <w:rsid w:val="0043331A"/>
    <w:rsid w:val="00433DDB"/>
    <w:rsid w:val="00437619"/>
    <w:rsid w:val="004A2A63"/>
    <w:rsid w:val="004A797E"/>
    <w:rsid w:val="004B210C"/>
    <w:rsid w:val="004C4BAB"/>
    <w:rsid w:val="004D405F"/>
    <w:rsid w:val="004E4F4F"/>
    <w:rsid w:val="004E6789"/>
    <w:rsid w:val="004F61E3"/>
    <w:rsid w:val="00502E10"/>
    <w:rsid w:val="0051015C"/>
    <w:rsid w:val="00516CF1"/>
    <w:rsid w:val="00517E98"/>
    <w:rsid w:val="00531AE9"/>
    <w:rsid w:val="00550A66"/>
    <w:rsid w:val="00567EC7"/>
    <w:rsid w:val="00570013"/>
    <w:rsid w:val="005801A2"/>
    <w:rsid w:val="005952A5"/>
    <w:rsid w:val="005A33A1"/>
    <w:rsid w:val="005A719D"/>
    <w:rsid w:val="005B217D"/>
    <w:rsid w:val="005C385F"/>
    <w:rsid w:val="005E1AC6"/>
    <w:rsid w:val="005F6F1B"/>
    <w:rsid w:val="00624B33"/>
    <w:rsid w:val="00630AA2"/>
    <w:rsid w:val="00646707"/>
    <w:rsid w:val="00662E58"/>
    <w:rsid w:val="00664DCF"/>
    <w:rsid w:val="006C5D39"/>
    <w:rsid w:val="006E2810"/>
    <w:rsid w:val="006E5417"/>
    <w:rsid w:val="00712F60"/>
    <w:rsid w:val="00720E3B"/>
    <w:rsid w:val="00723111"/>
    <w:rsid w:val="00745F6B"/>
    <w:rsid w:val="0075585E"/>
    <w:rsid w:val="00770571"/>
    <w:rsid w:val="00774662"/>
    <w:rsid w:val="007768FF"/>
    <w:rsid w:val="007824D3"/>
    <w:rsid w:val="00796EE3"/>
    <w:rsid w:val="007A58B6"/>
    <w:rsid w:val="007A7D29"/>
    <w:rsid w:val="007B184B"/>
    <w:rsid w:val="007B4AB8"/>
    <w:rsid w:val="007F1F8B"/>
    <w:rsid w:val="007F67A1"/>
    <w:rsid w:val="00811C05"/>
    <w:rsid w:val="008206C8"/>
    <w:rsid w:val="00845DAE"/>
    <w:rsid w:val="0086387C"/>
    <w:rsid w:val="00874A6C"/>
    <w:rsid w:val="00876C65"/>
    <w:rsid w:val="008A4B4C"/>
    <w:rsid w:val="008C239F"/>
    <w:rsid w:val="008E480C"/>
    <w:rsid w:val="00906EC7"/>
    <w:rsid w:val="00907757"/>
    <w:rsid w:val="009212B0"/>
    <w:rsid w:val="009234A5"/>
    <w:rsid w:val="0092569C"/>
    <w:rsid w:val="009336F7"/>
    <w:rsid w:val="0093636C"/>
    <w:rsid w:val="009374A7"/>
    <w:rsid w:val="00972C4D"/>
    <w:rsid w:val="00975A59"/>
    <w:rsid w:val="0098551D"/>
    <w:rsid w:val="0099518F"/>
    <w:rsid w:val="009A464B"/>
    <w:rsid w:val="009A523D"/>
    <w:rsid w:val="009D4425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B0C62"/>
    <w:rsid w:val="00AC1F9B"/>
    <w:rsid w:val="00AE341B"/>
    <w:rsid w:val="00B07CA7"/>
    <w:rsid w:val="00B1279A"/>
    <w:rsid w:val="00B306FE"/>
    <w:rsid w:val="00B4194A"/>
    <w:rsid w:val="00B4436C"/>
    <w:rsid w:val="00B507D1"/>
    <w:rsid w:val="00B5222E"/>
    <w:rsid w:val="00B53179"/>
    <w:rsid w:val="00B56DD1"/>
    <w:rsid w:val="00B61C96"/>
    <w:rsid w:val="00B665F7"/>
    <w:rsid w:val="00B73A2A"/>
    <w:rsid w:val="00B94B06"/>
    <w:rsid w:val="00B94C28"/>
    <w:rsid w:val="00BC10BA"/>
    <w:rsid w:val="00BC5AFD"/>
    <w:rsid w:val="00C04F09"/>
    <w:rsid w:val="00C04F43"/>
    <w:rsid w:val="00C0609D"/>
    <w:rsid w:val="00C115AB"/>
    <w:rsid w:val="00C30249"/>
    <w:rsid w:val="00C3723B"/>
    <w:rsid w:val="00C606C9"/>
    <w:rsid w:val="00C60D0C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CF6024"/>
    <w:rsid w:val="00D073E2"/>
    <w:rsid w:val="00D43DC7"/>
    <w:rsid w:val="00D446EC"/>
    <w:rsid w:val="00D51BF0"/>
    <w:rsid w:val="00D55942"/>
    <w:rsid w:val="00D807BF"/>
    <w:rsid w:val="00D82FCC"/>
    <w:rsid w:val="00DA17FC"/>
    <w:rsid w:val="00DA7887"/>
    <w:rsid w:val="00DB2C26"/>
    <w:rsid w:val="00DB4F12"/>
    <w:rsid w:val="00DE6B43"/>
    <w:rsid w:val="00E11923"/>
    <w:rsid w:val="00E262D4"/>
    <w:rsid w:val="00E36250"/>
    <w:rsid w:val="00E54511"/>
    <w:rsid w:val="00E61DAC"/>
    <w:rsid w:val="00E65784"/>
    <w:rsid w:val="00E72B80"/>
    <w:rsid w:val="00E75FE3"/>
    <w:rsid w:val="00E802AC"/>
    <w:rsid w:val="00E81B39"/>
    <w:rsid w:val="00E85CD7"/>
    <w:rsid w:val="00E86C4C"/>
    <w:rsid w:val="00EA1D72"/>
    <w:rsid w:val="00EA7BC4"/>
    <w:rsid w:val="00EB7AB1"/>
    <w:rsid w:val="00EF48CC"/>
    <w:rsid w:val="00F263C2"/>
    <w:rsid w:val="00F73032"/>
    <w:rsid w:val="00F848FC"/>
    <w:rsid w:val="00F9282A"/>
    <w:rsid w:val="00F96BAD"/>
    <w:rsid w:val="00FA139D"/>
    <w:rsid w:val="00FB0E84"/>
    <w:rsid w:val="00FB69D8"/>
    <w:rsid w:val="00FD01C2"/>
    <w:rsid w:val="00FD0ABC"/>
    <w:rsid w:val="00FD3D2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D0AB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D0AB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D0ABC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link w:val="CaptionChar"/>
    <w:qFormat/>
    <w:rsid w:val="00E802AC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noProof/>
      <w:sz w:val="20"/>
      <w:lang w:val="en-GB"/>
    </w:rPr>
  </w:style>
  <w:style w:type="character" w:customStyle="1" w:styleId="CaptionChar">
    <w:name w:val="Caption Char"/>
    <w:link w:val="Caption"/>
    <w:locked/>
    <w:rsid w:val="00E802AC"/>
    <w:rPr>
      <w:rFonts w:eastAsia="Malgun Gothic"/>
      <w:b/>
      <w:bCs/>
      <w:noProof/>
      <w:lang w:val="en-GB" w:eastAsia="en-US"/>
    </w:rPr>
  </w:style>
  <w:style w:type="paragraph" w:customStyle="1" w:styleId="tableheading">
    <w:name w:val="table heading"/>
    <w:basedOn w:val="Normal"/>
    <w:rsid w:val="0023587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23587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23587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235877"/>
    <w:rPr>
      <w:rFonts w:ascii="Times" w:eastAsia="Malgun Gothic" w:hAnsi="Times"/>
      <w:lang w:val="en-GB"/>
    </w:rPr>
  </w:style>
  <w:style w:type="paragraph" w:styleId="ListParagraph">
    <w:name w:val="List Paragraph"/>
    <w:basedOn w:val="Normal"/>
    <w:uiPriority w:val="34"/>
    <w:qFormat/>
    <w:rsid w:val="00015C2A"/>
    <w:pPr>
      <w:ind w:left="720"/>
      <w:contextualSpacing/>
    </w:pPr>
    <w:rPr>
      <w:rFonts w:eastAsia="Malgun Gothic"/>
    </w:rPr>
  </w:style>
  <w:style w:type="table" w:styleId="TableGrid">
    <w:name w:val="Table Grid"/>
    <w:basedOn w:val="TableNormal"/>
    <w:rsid w:val="004C4BA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D0AB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D0AB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D0ABC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link w:val="CaptionChar"/>
    <w:qFormat/>
    <w:rsid w:val="00E802AC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noProof/>
      <w:sz w:val="20"/>
      <w:lang w:val="en-GB"/>
    </w:rPr>
  </w:style>
  <w:style w:type="character" w:customStyle="1" w:styleId="CaptionChar">
    <w:name w:val="Caption Char"/>
    <w:link w:val="Caption"/>
    <w:locked/>
    <w:rsid w:val="00E802AC"/>
    <w:rPr>
      <w:rFonts w:eastAsia="Malgun Gothic"/>
      <w:b/>
      <w:bCs/>
      <w:noProof/>
      <w:lang w:val="en-GB" w:eastAsia="en-US"/>
    </w:rPr>
  </w:style>
  <w:style w:type="paragraph" w:customStyle="1" w:styleId="tableheading">
    <w:name w:val="table heading"/>
    <w:basedOn w:val="Normal"/>
    <w:rsid w:val="0023587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23587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23587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235877"/>
    <w:rPr>
      <w:rFonts w:ascii="Times" w:eastAsia="Malgun Gothic" w:hAnsi="Times"/>
      <w:lang w:val="en-GB"/>
    </w:rPr>
  </w:style>
  <w:style w:type="paragraph" w:styleId="ListParagraph">
    <w:name w:val="List Paragraph"/>
    <w:basedOn w:val="Normal"/>
    <w:uiPriority w:val="34"/>
    <w:qFormat/>
    <w:rsid w:val="00015C2A"/>
    <w:pPr>
      <w:ind w:left="720"/>
      <w:contextualSpacing/>
    </w:pPr>
    <w:rPr>
      <w:rFonts w:eastAsia="Malgun Gothic"/>
    </w:rPr>
  </w:style>
  <w:style w:type="table" w:styleId="TableGrid">
    <w:name w:val="Table Grid"/>
    <w:basedOn w:val="TableNormal"/>
    <w:rsid w:val="004C4BA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elena_a.alshina@samsung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martak@qti.qualcomm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cjianle@qti.qualcomm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lxiang@qti.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3435</Words>
  <Characters>19582</Characters>
  <Application>Microsoft Office Word</Application>
  <DocSecurity>0</DocSecurity>
  <Lines>163</Lines>
  <Paragraphs>45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22972</CharactersWithSpaces>
  <SharedDoc>false</SharedDoc>
  <HLinks>
    <vt:vector size="24" baseType="variant">
      <vt:variant>
        <vt:i4>7995438</vt:i4>
      </vt:variant>
      <vt:variant>
        <vt:i4>9</vt:i4>
      </vt:variant>
      <vt:variant>
        <vt:i4>0</vt:i4>
      </vt:variant>
      <vt:variant>
        <vt:i4>5</vt:i4>
      </vt:variant>
      <vt:variant>
        <vt:lpwstr>mailto:elena_a.alshina@samsung.com</vt:lpwstr>
      </vt:variant>
      <vt:variant>
        <vt:lpwstr/>
      </vt:variant>
      <vt:variant>
        <vt:i4>1245299</vt:i4>
      </vt:variant>
      <vt:variant>
        <vt:i4>6</vt:i4>
      </vt:variant>
      <vt:variant>
        <vt:i4>0</vt:i4>
      </vt:variant>
      <vt:variant>
        <vt:i4>5</vt:i4>
      </vt:variant>
      <vt:variant>
        <vt:lpwstr>mailto:martak@qti.qualcomm.com</vt:lpwstr>
      </vt:variant>
      <vt:variant>
        <vt:lpwstr/>
      </vt:variant>
      <vt:variant>
        <vt:i4>2359375</vt:i4>
      </vt:variant>
      <vt:variant>
        <vt:i4>3</vt:i4>
      </vt:variant>
      <vt:variant>
        <vt:i4>0</vt:i4>
      </vt:variant>
      <vt:variant>
        <vt:i4>5</vt:i4>
      </vt:variant>
      <vt:variant>
        <vt:lpwstr>mailto:cjianle@qti.qualcomm.com</vt:lpwstr>
      </vt:variant>
      <vt:variant>
        <vt:lpwstr/>
      </vt:variant>
      <vt:variant>
        <vt:i4>393331</vt:i4>
      </vt:variant>
      <vt:variant>
        <vt:i4>0</vt:i4>
      </vt:variant>
      <vt:variant>
        <vt:i4>0</vt:i4>
      </vt:variant>
      <vt:variant>
        <vt:i4>5</vt:i4>
      </vt:variant>
      <vt:variant>
        <vt:lpwstr>mailto:lxiang@qti.qualcomm.com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Lena</cp:lastModifiedBy>
  <cp:revision>2</cp:revision>
  <cp:lastPrinted>2013-10-24T07:37:00Z</cp:lastPrinted>
  <dcterms:created xsi:type="dcterms:W3CDTF">2013-10-24T10:30:00Z</dcterms:created>
  <dcterms:modified xsi:type="dcterms:W3CDTF">2013-10-24T10:30:00Z</dcterms:modified>
</cp:coreProperties>
</file>