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E012A">
        <w:tc>
          <w:tcPr>
            <w:tcW w:w="6408" w:type="dxa"/>
          </w:tcPr>
          <w:p w:rsidR="006C5D39" w:rsidRPr="001E012A" w:rsidRDefault="00F62C8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62C8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1E012A">
              <w:rPr>
                <w:b/>
                <w:szCs w:val="22"/>
                <w:lang w:val="en-CA"/>
              </w:rPr>
              <w:t xml:space="preserve">Joint </w:t>
            </w:r>
            <w:r w:rsidR="006C5D39" w:rsidRPr="001E012A">
              <w:rPr>
                <w:b/>
                <w:szCs w:val="22"/>
                <w:lang w:val="en-CA"/>
              </w:rPr>
              <w:t>Collaborative</w:t>
            </w:r>
            <w:r w:rsidR="00E61DAC" w:rsidRPr="001E012A">
              <w:rPr>
                <w:b/>
                <w:szCs w:val="22"/>
                <w:lang w:val="en-CA"/>
              </w:rPr>
              <w:t xml:space="preserve"> Team </w:t>
            </w:r>
            <w:r w:rsidR="006C5D39" w:rsidRPr="001E012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1E012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 xml:space="preserve">of </w:t>
            </w:r>
            <w:r w:rsidR="007F1F8B" w:rsidRPr="001E012A">
              <w:rPr>
                <w:b/>
                <w:szCs w:val="22"/>
                <w:lang w:val="en-CA"/>
              </w:rPr>
              <w:t>ITU-T SG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16 WP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3 and ISO/IEC JTC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1/SC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29/WG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11</w:t>
            </w:r>
          </w:p>
          <w:p w:rsidR="00E61DAC" w:rsidRPr="001E012A" w:rsidRDefault="000B4FF9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t>1</w:t>
            </w:r>
            <w:r w:rsidR="006A3B9C" w:rsidRPr="001E012A">
              <w:rPr>
                <w:szCs w:val="22"/>
                <w:lang w:val="en-CA"/>
              </w:rPr>
              <w:t>5</w:t>
            </w:r>
            <w:r w:rsidR="00630AA2" w:rsidRPr="001E012A">
              <w:rPr>
                <w:szCs w:val="22"/>
                <w:lang w:val="en-CA"/>
              </w:rPr>
              <w:t>th</w:t>
            </w:r>
            <w:r w:rsidR="00E61DAC" w:rsidRPr="001E012A">
              <w:rPr>
                <w:szCs w:val="22"/>
                <w:lang w:val="en-CA"/>
              </w:rPr>
              <w:t xml:space="preserve"> Meeting: </w:t>
            </w:r>
            <w:r w:rsidR="006A3B9C" w:rsidRPr="001E012A">
              <w:rPr>
                <w:szCs w:val="22"/>
                <w:lang w:val="en-CA"/>
              </w:rPr>
              <w:t>Geneva</w:t>
            </w:r>
            <w:r w:rsidR="00B4194A" w:rsidRPr="001E012A">
              <w:rPr>
                <w:szCs w:val="22"/>
                <w:lang w:val="en-CA"/>
              </w:rPr>
              <w:t xml:space="preserve">, </w:t>
            </w:r>
            <w:r w:rsidR="006A3B9C" w:rsidRPr="001E012A">
              <w:rPr>
                <w:szCs w:val="22"/>
                <w:lang w:val="en-CA"/>
              </w:rPr>
              <w:t>CH</w:t>
            </w:r>
            <w:r w:rsidR="00B4194A" w:rsidRPr="001E012A">
              <w:rPr>
                <w:szCs w:val="22"/>
                <w:lang w:val="en-CA"/>
              </w:rPr>
              <w:t xml:space="preserve">, </w:t>
            </w:r>
            <w:r w:rsidR="00FA139D" w:rsidRPr="001E012A">
              <w:rPr>
                <w:szCs w:val="22"/>
                <w:lang w:val="en-CA"/>
              </w:rPr>
              <w:t>2</w:t>
            </w:r>
            <w:r w:rsidR="006A3B9C" w:rsidRPr="001E012A">
              <w:rPr>
                <w:szCs w:val="22"/>
                <w:lang w:val="en-CA"/>
              </w:rPr>
              <w:t>3</w:t>
            </w:r>
            <w:r w:rsidR="00FA139D" w:rsidRPr="001E012A">
              <w:rPr>
                <w:szCs w:val="22"/>
                <w:lang w:val="en-CA"/>
              </w:rPr>
              <w:t xml:space="preserve"> </w:t>
            </w:r>
            <w:r w:rsidR="006A3B9C" w:rsidRPr="001E012A">
              <w:rPr>
                <w:szCs w:val="22"/>
                <w:lang w:val="en-CA"/>
              </w:rPr>
              <w:t>Oct.</w:t>
            </w:r>
            <w:r w:rsidR="00FA139D" w:rsidRPr="001E012A">
              <w:rPr>
                <w:szCs w:val="22"/>
                <w:lang w:val="en-CA"/>
              </w:rPr>
              <w:t xml:space="preserve"> – </w:t>
            </w:r>
            <w:r w:rsidR="006A3B9C" w:rsidRPr="001E012A">
              <w:rPr>
                <w:szCs w:val="22"/>
                <w:lang w:val="en-CA"/>
              </w:rPr>
              <w:t>1</w:t>
            </w:r>
            <w:r w:rsidR="00FA139D" w:rsidRPr="001E012A">
              <w:rPr>
                <w:szCs w:val="22"/>
                <w:lang w:val="en-CA"/>
              </w:rPr>
              <w:t xml:space="preserve"> </w:t>
            </w:r>
            <w:r w:rsidR="006A3B9C" w:rsidRPr="001E012A">
              <w:rPr>
                <w:szCs w:val="22"/>
                <w:lang w:val="en-CA"/>
              </w:rPr>
              <w:t>Nov</w:t>
            </w:r>
            <w:r w:rsidR="00FA139D" w:rsidRPr="001E012A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8A4B4C" w:rsidRPr="001E012A" w:rsidRDefault="00E61DAC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1E012A">
              <w:rPr>
                <w:lang w:val="en-CA"/>
              </w:rPr>
              <w:t>Document</w:t>
            </w:r>
            <w:r w:rsidR="006C5D39" w:rsidRPr="001E012A">
              <w:rPr>
                <w:lang w:val="en-CA"/>
              </w:rPr>
              <w:t>: JC</w:t>
            </w:r>
            <w:r w:rsidRPr="001E012A">
              <w:rPr>
                <w:lang w:val="en-CA"/>
              </w:rPr>
              <w:t>T</w:t>
            </w:r>
            <w:r w:rsidR="006C5D39" w:rsidRPr="001E012A">
              <w:rPr>
                <w:lang w:val="en-CA"/>
              </w:rPr>
              <w:t>VC</w:t>
            </w:r>
            <w:r w:rsidRPr="001E012A">
              <w:rPr>
                <w:lang w:val="en-CA"/>
              </w:rPr>
              <w:t>-</w:t>
            </w:r>
            <w:r w:rsidR="006A3B9C" w:rsidRPr="001E012A">
              <w:rPr>
                <w:lang w:val="en-CA"/>
              </w:rPr>
              <w:t>O</w:t>
            </w:r>
            <w:r w:rsidR="00736D3A">
              <w:rPr>
                <w:rFonts w:hint="eastAsia"/>
                <w:u w:val="single"/>
                <w:lang w:val="en-CA" w:eastAsia="ja-JP"/>
              </w:rPr>
              <w:t>006</w:t>
            </w:r>
            <w:r w:rsidR="004470E0">
              <w:rPr>
                <w:rFonts w:hint="eastAsia"/>
                <w:u w:val="single"/>
                <w:lang w:val="en-CA" w:eastAsia="ja-JP"/>
              </w:rPr>
              <w:t>2</w:t>
            </w:r>
          </w:p>
        </w:tc>
      </w:tr>
    </w:tbl>
    <w:p w:rsidR="00E61DAC" w:rsidRPr="001E012A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1E012A" w:rsidTr="002A303E">
        <w:tc>
          <w:tcPr>
            <w:tcW w:w="6408" w:type="dxa"/>
          </w:tcPr>
          <w:p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2F628F" w:rsidRPr="001E012A" w:rsidRDefault="006A3B9C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t>6</w:t>
            </w:r>
            <w:r w:rsidR="002F628F" w:rsidRPr="001E012A">
              <w:rPr>
                <w:szCs w:val="22"/>
                <w:lang w:val="en-CA"/>
              </w:rPr>
              <w:t xml:space="preserve">th Meeting: </w:t>
            </w:r>
            <w:r w:rsidRPr="001E012A">
              <w:rPr>
                <w:szCs w:val="22"/>
                <w:lang w:val="en-CA"/>
              </w:rPr>
              <w:t>Geneva</w:t>
            </w:r>
            <w:r w:rsidR="002F628F" w:rsidRPr="001E012A">
              <w:rPr>
                <w:szCs w:val="22"/>
                <w:lang w:val="en-CA"/>
              </w:rPr>
              <w:t xml:space="preserve">, </w:t>
            </w:r>
            <w:r w:rsidRPr="001E012A">
              <w:rPr>
                <w:szCs w:val="22"/>
                <w:lang w:val="en-CA"/>
              </w:rPr>
              <w:t>CH</w:t>
            </w:r>
            <w:r w:rsidR="002F628F" w:rsidRPr="001E012A">
              <w:rPr>
                <w:szCs w:val="22"/>
                <w:lang w:val="en-CA"/>
              </w:rPr>
              <w:t xml:space="preserve">, </w:t>
            </w:r>
            <w:r w:rsidRPr="001E012A">
              <w:rPr>
                <w:szCs w:val="22"/>
                <w:lang w:val="en-CA"/>
              </w:rPr>
              <w:t>25</w:t>
            </w:r>
            <w:r w:rsidR="002F628F" w:rsidRPr="001E012A">
              <w:rPr>
                <w:szCs w:val="22"/>
                <w:lang w:val="en-CA"/>
              </w:rPr>
              <w:t xml:space="preserve"> </w:t>
            </w:r>
            <w:r w:rsidRPr="001E012A">
              <w:rPr>
                <w:szCs w:val="22"/>
                <w:lang w:val="en-CA"/>
              </w:rPr>
              <w:t>Oct.</w:t>
            </w:r>
            <w:r w:rsidR="002F628F" w:rsidRPr="001E012A">
              <w:rPr>
                <w:szCs w:val="22"/>
                <w:lang w:val="en-CA"/>
              </w:rPr>
              <w:t xml:space="preserve"> – </w:t>
            </w:r>
            <w:r w:rsidRPr="001E012A">
              <w:rPr>
                <w:szCs w:val="22"/>
                <w:lang w:val="en-CA"/>
              </w:rPr>
              <w:t>1</w:t>
            </w:r>
            <w:r w:rsidR="002F628F" w:rsidRPr="001E012A">
              <w:rPr>
                <w:szCs w:val="22"/>
                <w:lang w:val="en-CA"/>
              </w:rPr>
              <w:t xml:space="preserve"> </w:t>
            </w:r>
            <w:r w:rsidRPr="001E012A">
              <w:rPr>
                <w:szCs w:val="22"/>
                <w:lang w:val="en-CA"/>
              </w:rPr>
              <w:t>Nov</w:t>
            </w:r>
            <w:r w:rsidR="002F628F" w:rsidRPr="001E012A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2F628F" w:rsidRPr="001E012A" w:rsidRDefault="002F628F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1E012A">
              <w:rPr>
                <w:lang w:val="en-CA"/>
              </w:rPr>
              <w:t>Document: JCT3V-</w:t>
            </w:r>
            <w:r w:rsidR="006A3B9C" w:rsidRPr="001E012A">
              <w:rPr>
                <w:lang w:val="en-CA"/>
              </w:rPr>
              <w:t>F</w:t>
            </w:r>
            <w:r w:rsidR="00914DC3">
              <w:rPr>
                <w:rFonts w:hint="eastAsia"/>
                <w:u w:val="single"/>
                <w:lang w:val="en-CA" w:eastAsia="ja-JP"/>
              </w:rPr>
              <w:t>0039</w:t>
            </w:r>
          </w:p>
        </w:tc>
      </w:tr>
    </w:tbl>
    <w:p w:rsidR="002F628F" w:rsidRPr="001E012A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E012A" w:rsidRDefault="00EA5A2D" w:rsidP="00F931B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On </w:t>
            </w:r>
            <w:r w:rsidR="006B4471">
              <w:rPr>
                <w:rFonts w:hint="eastAsia"/>
                <w:b/>
                <w:szCs w:val="22"/>
                <w:lang w:val="en-CA" w:eastAsia="ja-JP"/>
              </w:rPr>
              <w:t>i</w:t>
            </w:r>
            <w:r w:rsidR="00F931B3">
              <w:rPr>
                <w:rFonts w:hint="eastAsia"/>
                <w:b/>
                <w:szCs w:val="22"/>
                <w:lang w:val="en-CA" w:eastAsia="ja-JP"/>
              </w:rPr>
              <w:t>ndependent layer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1E012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t xml:space="preserve">Input Document to </w:t>
            </w:r>
            <w:r w:rsidR="00AE341B" w:rsidRPr="001E012A">
              <w:rPr>
                <w:szCs w:val="22"/>
                <w:lang w:val="en-CA"/>
              </w:rPr>
              <w:t>JCT-VC</w:t>
            </w:r>
            <w:r w:rsidRPr="001E012A">
              <w:rPr>
                <w:szCs w:val="22"/>
                <w:lang w:val="en-CA"/>
              </w:rPr>
              <w:t xml:space="preserve"> </w:t>
            </w:r>
            <w:r w:rsidR="00690052" w:rsidRPr="001E012A">
              <w:rPr>
                <w:szCs w:val="22"/>
                <w:lang w:val="en-CA"/>
              </w:rPr>
              <w:t>and JCT-3V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1E012A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Author(s) or</w:t>
            </w:r>
            <w:r w:rsidRPr="001E012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C21DE" w:rsidRDefault="0049626F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Pr="001E012A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152CBB" w:rsidRPr="001E012A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Takeshi Tsukuba</w:t>
            </w:r>
            <w:r w:rsidRPr="001E012A">
              <w:rPr>
                <w:rFonts w:hint="eastAsia"/>
                <w:szCs w:val="22"/>
                <w:lang w:val="en-CA" w:eastAsia="ja-JP"/>
              </w:rPr>
              <w:br/>
            </w:r>
            <w:proofErr w:type="spellStart"/>
            <w:r w:rsidRPr="001E012A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1E012A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Pr="001E012A">
              <w:rPr>
                <w:szCs w:val="22"/>
                <w:lang w:val="en-CA" w:eastAsia="ja-JP"/>
              </w:rPr>
              <w:br/>
            </w:r>
          </w:p>
          <w:p w:rsidR="00E61DAC" w:rsidRPr="001E012A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 Chiba 261-8520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1E012A" w:rsidRDefault="00E61DAC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  <w:t>Tel:</w:t>
            </w:r>
            <w:r w:rsidRPr="001E012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1E012A" w:rsidRDefault="00E61DAC" w:rsidP="002A6846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1E012A">
              <w:rPr>
                <w:szCs w:val="22"/>
                <w:lang w:val="en-CA"/>
              </w:rPr>
              <w:br/>
            </w:r>
            <w:r w:rsidR="002A6846">
              <w:rPr>
                <w:rFonts w:hint="eastAsia"/>
                <w:szCs w:val="22"/>
                <w:lang w:val="en-CA" w:eastAsia="ja-JP"/>
              </w:rPr>
              <w:t>ikai.tomohiro@sharp.co.jp</w:t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1E012A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1E012A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1E012A">
        <w:rPr>
          <w:szCs w:val="22"/>
          <w:u w:val="single"/>
          <w:lang w:val="en-CA"/>
        </w:rPr>
        <w:t>_____________________________</w:t>
      </w:r>
    </w:p>
    <w:p w:rsidR="00275BCF" w:rsidRPr="001E012A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1E012A">
        <w:rPr>
          <w:lang w:val="en-CA"/>
        </w:rPr>
        <w:t>Abstract</w:t>
      </w:r>
    </w:p>
    <w:p w:rsidR="00DD76E9" w:rsidRDefault="00104326" w:rsidP="009234A5">
      <w:pPr>
        <w:jc w:val="both"/>
        <w:rPr>
          <w:lang w:val="en-CA" w:eastAsia="ja-JP"/>
        </w:rPr>
      </w:pPr>
      <w:r w:rsidRPr="001E012A">
        <w:rPr>
          <w:lang w:val="en-CA" w:eastAsia="ja-JP"/>
        </w:rPr>
        <w:t xml:space="preserve">This </w:t>
      </w:r>
      <w:r w:rsidR="002026D3" w:rsidRPr="001E012A">
        <w:rPr>
          <w:lang w:val="en-CA" w:eastAsia="ja-JP"/>
        </w:rPr>
        <w:t>contribution</w:t>
      </w:r>
      <w:r w:rsidR="007F10D3" w:rsidRPr="001E012A">
        <w:rPr>
          <w:rFonts w:hint="eastAsia"/>
          <w:lang w:val="en-CA" w:eastAsia="ja-JP"/>
        </w:rPr>
        <w:t xml:space="preserve"> </w:t>
      </w:r>
      <w:r w:rsidR="00D517BF" w:rsidRPr="001E012A">
        <w:rPr>
          <w:rFonts w:hint="eastAsia"/>
          <w:lang w:val="en-CA" w:eastAsia="ja-JP"/>
        </w:rPr>
        <w:t>propose</w:t>
      </w:r>
      <w:r w:rsidR="00CD2293" w:rsidRPr="001E012A">
        <w:rPr>
          <w:rFonts w:hint="eastAsia"/>
          <w:lang w:val="en-CA" w:eastAsia="ja-JP"/>
        </w:rPr>
        <w:t>s</w:t>
      </w:r>
      <w:r w:rsidR="00C861EB">
        <w:rPr>
          <w:rFonts w:hint="eastAsia"/>
          <w:lang w:val="en-CA" w:eastAsia="ja-JP"/>
        </w:rPr>
        <w:t xml:space="preserve"> to restrict</w:t>
      </w:r>
      <w:r w:rsidR="00D517BF" w:rsidRPr="001E012A">
        <w:rPr>
          <w:rFonts w:hint="eastAsia"/>
          <w:lang w:val="en-CA" w:eastAsia="ja-JP"/>
        </w:rPr>
        <w:t xml:space="preserve"> </w:t>
      </w:r>
      <w:proofErr w:type="spellStart"/>
      <w:r w:rsidR="00C861EB">
        <w:rPr>
          <w:rFonts w:hint="eastAsia"/>
          <w:lang w:val="en-CA" w:eastAsia="ja-JP"/>
        </w:rPr>
        <w:t>nuh_layer_id</w:t>
      </w:r>
      <w:proofErr w:type="spellEnd"/>
      <w:r w:rsidR="00C861EB">
        <w:rPr>
          <w:rFonts w:hint="eastAsia"/>
          <w:lang w:val="en-CA" w:eastAsia="ja-JP"/>
        </w:rPr>
        <w:t xml:space="preserve"> </w:t>
      </w:r>
      <w:r w:rsidR="00AF04EF">
        <w:rPr>
          <w:rFonts w:hint="eastAsia"/>
          <w:lang w:val="en-CA" w:eastAsia="ja-JP"/>
        </w:rPr>
        <w:t xml:space="preserve">value dependent syntax </w:t>
      </w:r>
      <w:r w:rsidR="00D517BF" w:rsidRPr="001E012A">
        <w:rPr>
          <w:rFonts w:hint="eastAsia"/>
          <w:lang w:val="en-CA" w:eastAsia="ja-JP"/>
        </w:rPr>
        <w:t xml:space="preserve">so </w:t>
      </w:r>
      <w:r w:rsidR="009A4392" w:rsidRPr="001E012A">
        <w:rPr>
          <w:rFonts w:hint="eastAsia"/>
          <w:lang w:val="en-CA" w:eastAsia="ja-JP"/>
        </w:rPr>
        <w:t>that indepen</w:t>
      </w:r>
      <w:r w:rsidR="00DD76E9" w:rsidRPr="001E012A">
        <w:rPr>
          <w:rFonts w:hint="eastAsia"/>
          <w:lang w:val="en-CA" w:eastAsia="ja-JP"/>
        </w:rPr>
        <w:t>den</w:t>
      </w:r>
      <w:r w:rsidR="009A4392" w:rsidRPr="001E012A">
        <w:rPr>
          <w:rFonts w:hint="eastAsia"/>
          <w:lang w:val="en-CA" w:eastAsia="ja-JP"/>
        </w:rPr>
        <w:t>t</w:t>
      </w:r>
      <w:r w:rsidR="00D517BF" w:rsidRPr="001E012A">
        <w:rPr>
          <w:rFonts w:hint="eastAsia"/>
          <w:lang w:val="en-CA" w:eastAsia="ja-JP"/>
        </w:rPr>
        <w:t xml:space="preserve"> layer </w:t>
      </w:r>
      <w:r w:rsidR="00DF4BC1" w:rsidRPr="001E012A">
        <w:rPr>
          <w:rFonts w:hint="eastAsia"/>
          <w:lang w:val="en-CA" w:eastAsia="ja-JP"/>
        </w:rPr>
        <w:t xml:space="preserve">can </w:t>
      </w:r>
      <w:r w:rsidR="00447F40" w:rsidRPr="001E012A">
        <w:rPr>
          <w:rFonts w:hint="eastAsia"/>
          <w:lang w:val="en-CA" w:eastAsia="ja-JP"/>
        </w:rPr>
        <w:t>conform</w:t>
      </w:r>
      <w:r w:rsidR="00DF4BC1" w:rsidRPr="001E012A">
        <w:rPr>
          <w:rFonts w:hint="eastAsia"/>
          <w:lang w:val="en-CA" w:eastAsia="ja-JP"/>
        </w:rPr>
        <w:t xml:space="preserve"> </w:t>
      </w:r>
      <w:r w:rsidR="009253E9" w:rsidRPr="001E012A">
        <w:rPr>
          <w:rFonts w:hint="eastAsia"/>
          <w:lang w:val="en-CA" w:eastAsia="ja-JP"/>
        </w:rPr>
        <w:t>to HEVC v</w:t>
      </w:r>
      <w:r w:rsidR="00E84F60">
        <w:rPr>
          <w:rFonts w:hint="eastAsia"/>
          <w:lang w:val="en-CA" w:eastAsia="ja-JP"/>
        </w:rPr>
        <w:t xml:space="preserve">ersion </w:t>
      </w:r>
      <w:r w:rsidR="009253E9" w:rsidRPr="001E012A">
        <w:rPr>
          <w:rFonts w:hint="eastAsia"/>
          <w:lang w:val="en-CA" w:eastAsia="ja-JP"/>
        </w:rPr>
        <w:t>1 syntax</w:t>
      </w:r>
      <w:r w:rsidR="00D517BF" w:rsidRPr="001E012A">
        <w:rPr>
          <w:rFonts w:hint="eastAsia"/>
          <w:lang w:val="en-CA" w:eastAsia="ja-JP"/>
        </w:rPr>
        <w:t>.</w:t>
      </w:r>
      <w:r w:rsidR="00DF4BC1" w:rsidRPr="001E012A">
        <w:rPr>
          <w:rFonts w:hint="eastAsia"/>
          <w:lang w:val="en-CA" w:eastAsia="ja-JP"/>
        </w:rPr>
        <w:t xml:space="preserve">  </w:t>
      </w:r>
      <w:r w:rsidR="003F6FD0" w:rsidRPr="001E012A">
        <w:rPr>
          <w:rFonts w:hint="eastAsia"/>
          <w:lang w:val="en-CA" w:eastAsia="ja-JP"/>
        </w:rPr>
        <w:t xml:space="preserve">Several </w:t>
      </w:r>
      <w:r w:rsidR="003F6FD0" w:rsidRPr="001E012A">
        <w:rPr>
          <w:lang w:val="en-CA" w:eastAsia="ja-JP"/>
        </w:rPr>
        <w:t>syntax</w:t>
      </w:r>
      <w:r w:rsidR="003F6FD0" w:rsidRPr="001E012A">
        <w:rPr>
          <w:rFonts w:hint="eastAsia"/>
          <w:lang w:val="en-CA" w:eastAsia="ja-JP"/>
        </w:rPr>
        <w:t xml:space="preserve"> changes have been introduced </w:t>
      </w:r>
      <w:r w:rsidR="00734F19" w:rsidRPr="001E012A">
        <w:rPr>
          <w:rFonts w:hint="eastAsia"/>
          <w:lang w:val="en-CA" w:eastAsia="ja-JP"/>
        </w:rPr>
        <w:t xml:space="preserve">for </w:t>
      </w:r>
      <w:r w:rsidR="00D33B5E">
        <w:rPr>
          <w:rFonts w:hint="eastAsia"/>
          <w:lang w:val="en-CA" w:eastAsia="ja-JP"/>
        </w:rPr>
        <w:t>information</w:t>
      </w:r>
      <w:r w:rsidR="00734F19" w:rsidRPr="001E012A">
        <w:rPr>
          <w:rFonts w:hint="eastAsia"/>
          <w:lang w:val="en-CA" w:eastAsia="ja-JP"/>
        </w:rPr>
        <w:t xml:space="preserve"> </w:t>
      </w:r>
      <w:r w:rsidR="007D2C8B">
        <w:rPr>
          <w:rFonts w:hint="eastAsia"/>
          <w:lang w:val="en-CA" w:eastAsia="ja-JP"/>
        </w:rPr>
        <w:t>exemption</w:t>
      </w:r>
      <w:proofErr w:type="gramStart"/>
      <w:r w:rsidR="00D33B5E">
        <w:rPr>
          <w:rFonts w:hint="eastAsia"/>
          <w:lang w:val="en-CA" w:eastAsia="ja-JP"/>
        </w:rPr>
        <w:t xml:space="preserve">, </w:t>
      </w:r>
      <w:r w:rsidR="002322B6">
        <w:rPr>
          <w:rFonts w:hint="eastAsia"/>
          <w:lang w:val="en-CA" w:eastAsia="ja-JP"/>
        </w:rPr>
        <w:t xml:space="preserve"> </w:t>
      </w:r>
      <w:r w:rsidR="00D33B5E">
        <w:rPr>
          <w:rFonts w:hint="eastAsia"/>
          <w:lang w:val="en-CA" w:eastAsia="ja-JP"/>
        </w:rPr>
        <w:t>scaling</w:t>
      </w:r>
      <w:proofErr w:type="gramEnd"/>
      <w:r w:rsidR="00D33B5E">
        <w:rPr>
          <w:rFonts w:hint="eastAsia"/>
          <w:lang w:val="en-CA" w:eastAsia="ja-JP"/>
        </w:rPr>
        <w:t xml:space="preserve"> list </w:t>
      </w:r>
      <w:r w:rsidR="00374926" w:rsidRPr="001E012A">
        <w:rPr>
          <w:rFonts w:hint="eastAsia"/>
          <w:lang w:val="en-CA" w:eastAsia="ja-JP"/>
        </w:rPr>
        <w:t>prediction</w:t>
      </w:r>
      <w:r w:rsidR="003F0377" w:rsidRPr="001E012A">
        <w:rPr>
          <w:rFonts w:hint="eastAsia"/>
          <w:lang w:val="en-CA" w:eastAsia="ja-JP"/>
        </w:rPr>
        <w:t xml:space="preserve"> </w:t>
      </w:r>
      <w:r w:rsidR="00385778">
        <w:rPr>
          <w:rFonts w:hint="eastAsia"/>
          <w:lang w:val="en-CA" w:eastAsia="ja-JP"/>
        </w:rPr>
        <w:t>and</w:t>
      </w:r>
      <w:r w:rsidR="003F0377" w:rsidRPr="001E012A">
        <w:rPr>
          <w:rFonts w:hint="eastAsia"/>
          <w:lang w:val="en-CA" w:eastAsia="ja-JP"/>
        </w:rPr>
        <w:t xml:space="preserve"> POC alignment. However</w:t>
      </w:r>
      <w:r w:rsidR="002328CD">
        <w:rPr>
          <w:rFonts w:hint="eastAsia"/>
          <w:lang w:val="en-CA" w:eastAsia="ja-JP"/>
        </w:rPr>
        <w:t>,</w:t>
      </w:r>
      <w:r w:rsidR="003F0377" w:rsidRPr="001E012A">
        <w:rPr>
          <w:rFonts w:hint="eastAsia"/>
          <w:lang w:val="en-CA" w:eastAsia="ja-JP"/>
        </w:rPr>
        <w:t xml:space="preserve"> these syntax changes </w:t>
      </w:r>
      <w:r w:rsidR="002328CD">
        <w:rPr>
          <w:rFonts w:hint="eastAsia"/>
          <w:lang w:val="en-CA" w:eastAsia="ja-JP"/>
        </w:rPr>
        <w:t>cause</w:t>
      </w:r>
      <w:r w:rsidR="002328CD" w:rsidRPr="001E012A">
        <w:rPr>
          <w:rFonts w:hint="eastAsia"/>
          <w:lang w:val="en-CA" w:eastAsia="ja-JP"/>
        </w:rPr>
        <w:t xml:space="preserve"> </w:t>
      </w:r>
      <w:r w:rsidR="003F0377" w:rsidRPr="001E012A">
        <w:rPr>
          <w:rFonts w:hint="eastAsia"/>
          <w:lang w:val="en-CA" w:eastAsia="ja-JP"/>
        </w:rPr>
        <w:t xml:space="preserve">a problem </w:t>
      </w:r>
      <w:r w:rsidR="002328CD">
        <w:rPr>
          <w:rFonts w:hint="eastAsia"/>
          <w:lang w:val="en-CA" w:eastAsia="ja-JP"/>
        </w:rPr>
        <w:t>when</w:t>
      </w:r>
      <w:r w:rsidR="002328CD" w:rsidRPr="001E012A">
        <w:rPr>
          <w:rFonts w:hint="eastAsia"/>
          <w:lang w:val="en-CA" w:eastAsia="ja-JP"/>
        </w:rPr>
        <w:t xml:space="preserve"> </w:t>
      </w:r>
      <w:r w:rsidR="003F0377" w:rsidRPr="001E012A">
        <w:rPr>
          <w:rFonts w:hint="eastAsia"/>
          <w:lang w:val="en-CA" w:eastAsia="ja-JP"/>
        </w:rPr>
        <w:t>it is applied to independent layer</w:t>
      </w:r>
      <w:r w:rsidR="00695962">
        <w:rPr>
          <w:rFonts w:hint="eastAsia"/>
          <w:lang w:val="en-CA" w:eastAsia="ja-JP"/>
        </w:rPr>
        <w:t xml:space="preserve">. </w:t>
      </w:r>
      <w:r w:rsidR="009B05EF">
        <w:rPr>
          <w:rFonts w:hint="eastAsia"/>
          <w:lang w:val="en-CA" w:eastAsia="ja-JP"/>
        </w:rPr>
        <w:t>Specifically</w:t>
      </w:r>
      <w:r w:rsidR="001643F8">
        <w:rPr>
          <w:rFonts w:hint="eastAsia"/>
          <w:lang w:val="en-CA" w:eastAsia="ja-JP"/>
        </w:rPr>
        <w:t>,</w:t>
      </w:r>
      <w:r w:rsidR="00AE63FA">
        <w:rPr>
          <w:rFonts w:hint="eastAsia"/>
          <w:lang w:val="en-CA" w:eastAsia="ja-JP"/>
        </w:rPr>
        <w:t xml:space="preserve"> </w:t>
      </w:r>
      <w:r w:rsidR="00E84F60">
        <w:rPr>
          <w:rFonts w:hint="eastAsia"/>
          <w:lang w:val="en-CA" w:eastAsia="ja-JP"/>
        </w:rPr>
        <w:t>the version 1</w:t>
      </w:r>
      <w:r w:rsidR="00163620">
        <w:rPr>
          <w:rFonts w:hint="eastAsia"/>
          <w:lang w:val="en-CA" w:eastAsia="ja-JP"/>
        </w:rPr>
        <w:t xml:space="preserve"> decoder</w:t>
      </w:r>
      <w:r w:rsidR="00B72CC2">
        <w:rPr>
          <w:rFonts w:hint="eastAsia"/>
          <w:lang w:val="en-CA" w:eastAsia="ja-JP"/>
        </w:rPr>
        <w:t xml:space="preserve"> </w:t>
      </w:r>
      <w:r w:rsidR="00163620">
        <w:rPr>
          <w:rFonts w:hint="eastAsia"/>
          <w:lang w:val="en-CA" w:eastAsia="ja-JP"/>
        </w:rPr>
        <w:t xml:space="preserve">cannot decode the </w:t>
      </w:r>
      <w:r w:rsidR="00B72CC2">
        <w:rPr>
          <w:rFonts w:hint="eastAsia"/>
          <w:lang w:val="en-CA" w:eastAsia="ja-JP"/>
        </w:rPr>
        <w:t>independent layer</w:t>
      </w:r>
      <w:r w:rsidR="00856670">
        <w:rPr>
          <w:rFonts w:hint="eastAsia"/>
          <w:lang w:val="en-CA" w:eastAsia="ja-JP"/>
        </w:rPr>
        <w:t xml:space="preserve">, which should be </w:t>
      </w:r>
      <w:proofErr w:type="spellStart"/>
      <w:r w:rsidR="00856670">
        <w:rPr>
          <w:rFonts w:hint="eastAsia"/>
          <w:lang w:val="en-CA" w:eastAsia="ja-JP"/>
        </w:rPr>
        <w:t>deco</w:t>
      </w:r>
      <w:ins w:id="0" w:author="s124087_0209" w:date="2013-10-24T05:36:00Z">
        <w:r w:rsidR="00357968">
          <w:rPr>
            <w:rFonts w:hint="eastAsia"/>
            <w:lang w:val="en-CA" w:eastAsia="ja-JP"/>
          </w:rPr>
          <w:t>r</w:t>
        </w:r>
      </w:ins>
      <w:r w:rsidR="00856670">
        <w:rPr>
          <w:rFonts w:hint="eastAsia"/>
          <w:lang w:val="en-CA" w:eastAsia="ja-JP"/>
        </w:rPr>
        <w:t>dable</w:t>
      </w:r>
      <w:proofErr w:type="spellEnd"/>
      <w:r w:rsidR="00856670">
        <w:rPr>
          <w:rFonts w:hint="eastAsia"/>
          <w:lang w:val="en-CA" w:eastAsia="ja-JP"/>
        </w:rPr>
        <w:t xml:space="preserve"> </w:t>
      </w:r>
      <w:proofErr w:type="spellStart"/>
      <w:r w:rsidR="00856670">
        <w:rPr>
          <w:rFonts w:hint="eastAsia"/>
          <w:lang w:val="en-CA" w:eastAsia="ja-JP"/>
        </w:rPr>
        <w:t>nuh_layer_id</w:t>
      </w:r>
      <w:proofErr w:type="spellEnd"/>
      <w:r w:rsidR="00856670">
        <w:rPr>
          <w:rFonts w:hint="eastAsia"/>
          <w:lang w:val="en-CA" w:eastAsia="ja-JP"/>
        </w:rPr>
        <w:t xml:space="preserve"> aside</w:t>
      </w:r>
      <w:r w:rsidR="001643F8">
        <w:rPr>
          <w:rFonts w:hint="eastAsia"/>
          <w:lang w:val="en-CA" w:eastAsia="ja-JP"/>
        </w:rPr>
        <w:t>.</w:t>
      </w:r>
      <w:r w:rsidR="00B72CC2">
        <w:rPr>
          <w:rFonts w:hint="eastAsia"/>
          <w:lang w:val="en-CA" w:eastAsia="ja-JP"/>
        </w:rPr>
        <w:t xml:space="preserve"> </w:t>
      </w:r>
      <w:r w:rsidR="00B5691F">
        <w:rPr>
          <w:rFonts w:hint="eastAsia"/>
          <w:lang w:val="en-CA" w:eastAsia="ja-JP"/>
        </w:rPr>
        <w:t>The syntax</w:t>
      </w:r>
      <w:r w:rsidR="00877BB4">
        <w:rPr>
          <w:rFonts w:hint="eastAsia"/>
          <w:lang w:val="en-CA" w:eastAsia="ja-JP"/>
        </w:rPr>
        <w:t xml:space="preserve"> change can be also </w:t>
      </w:r>
      <w:proofErr w:type="spellStart"/>
      <w:r w:rsidR="00877BB4">
        <w:rPr>
          <w:rFonts w:hint="eastAsia"/>
          <w:lang w:val="en-CA" w:eastAsia="ja-JP"/>
        </w:rPr>
        <w:t>halmful</w:t>
      </w:r>
      <w:proofErr w:type="spellEnd"/>
      <w:r w:rsidR="00877BB4">
        <w:rPr>
          <w:rFonts w:hint="eastAsia"/>
          <w:lang w:val="en-CA" w:eastAsia="ja-JP"/>
        </w:rPr>
        <w:t xml:space="preserve"> because</w:t>
      </w:r>
      <w:r w:rsidR="001643F8">
        <w:rPr>
          <w:rFonts w:hint="eastAsia"/>
          <w:lang w:val="en-CA" w:eastAsia="ja-JP"/>
        </w:rPr>
        <w:t xml:space="preserve"> </w:t>
      </w:r>
      <w:r w:rsidR="00B72CC2">
        <w:rPr>
          <w:rFonts w:hint="eastAsia"/>
          <w:lang w:val="en-CA" w:eastAsia="ja-JP"/>
        </w:rPr>
        <w:t xml:space="preserve">the extraction process </w:t>
      </w:r>
      <w:r w:rsidR="001643F8">
        <w:rPr>
          <w:rFonts w:hint="eastAsia"/>
          <w:lang w:val="en-CA" w:eastAsia="ja-JP"/>
        </w:rPr>
        <w:t xml:space="preserve">could </w:t>
      </w:r>
      <w:r w:rsidR="00B72CC2">
        <w:rPr>
          <w:rFonts w:hint="eastAsia"/>
          <w:lang w:val="en-CA" w:eastAsia="ja-JP"/>
        </w:rPr>
        <w:t xml:space="preserve">be harder due to the </w:t>
      </w:r>
      <w:r w:rsidR="0048106E">
        <w:rPr>
          <w:rFonts w:hint="eastAsia"/>
          <w:lang w:val="en-CA" w:eastAsia="ja-JP"/>
        </w:rPr>
        <w:t xml:space="preserve">inevitable </w:t>
      </w:r>
      <w:r w:rsidR="00B72CC2">
        <w:rPr>
          <w:rFonts w:hint="eastAsia"/>
          <w:lang w:val="en-CA" w:eastAsia="ja-JP"/>
        </w:rPr>
        <w:t xml:space="preserve">syntax </w:t>
      </w:r>
      <w:r w:rsidR="005B2FA5">
        <w:rPr>
          <w:rFonts w:hint="eastAsia"/>
          <w:lang w:val="en-CA" w:eastAsia="ja-JP"/>
        </w:rPr>
        <w:t>trans</w:t>
      </w:r>
      <w:r w:rsidR="00823F78">
        <w:rPr>
          <w:rFonts w:hint="eastAsia"/>
          <w:lang w:val="en-CA" w:eastAsia="ja-JP"/>
        </w:rPr>
        <w:t>-</w:t>
      </w:r>
      <w:r w:rsidR="005B2FA5">
        <w:rPr>
          <w:rFonts w:hint="eastAsia"/>
          <w:lang w:val="en-CA" w:eastAsia="ja-JP"/>
        </w:rPr>
        <w:t>coding</w:t>
      </w:r>
      <w:r w:rsidR="00B72CC2">
        <w:rPr>
          <w:rFonts w:hint="eastAsia"/>
          <w:lang w:val="en-CA" w:eastAsia="ja-JP"/>
        </w:rPr>
        <w:t xml:space="preserve">.  </w:t>
      </w:r>
      <w:r w:rsidR="004036AF">
        <w:rPr>
          <w:rFonts w:hint="eastAsia"/>
          <w:lang w:val="en-CA" w:eastAsia="ja-JP"/>
        </w:rPr>
        <w:t xml:space="preserve">In this proposal, </w:t>
      </w:r>
      <w:r w:rsidR="003A67B6">
        <w:rPr>
          <w:rFonts w:hint="eastAsia"/>
          <w:lang w:val="en-CA" w:eastAsia="ja-JP"/>
        </w:rPr>
        <w:t>t</w:t>
      </w:r>
      <w:r w:rsidR="00D217F2">
        <w:rPr>
          <w:rFonts w:hint="eastAsia"/>
          <w:lang w:val="en-CA" w:eastAsia="ja-JP"/>
        </w:rPr>
        <w:t>wo option</w:t>
      </w:r>
      <w:r w:rsidR="00937882">
        <w:rPr>
          <w:rFonts w:hint="eastAsia"/>
          <w:lang w:val="en-CA" w:eastAsia="ja-JP"/>
        </w:rPr>
        <w:t>s</w:t>
      </w:r>
      <w:r w:rsidR="001643F8">
        <w:rPr>
          <w:rFonts w:hint="eastAsia"/>
          <w:lang w:val="en-CA" w:eastAsia="ja-JP"/>
        </w:rPr>
        <w:t xml:space="preserve"> are introduced:</w:t>
      </w:r>
      <w:r w:rsidR="00D217F2">
        <w:rPr>
          <w:rFonts w:hint="eastAsia"/>
          <w:lang w:val="en-CA" w:eastAsia="ja-JP"/>
        </w:rPr>
        <w:t xml:space="preserve"> one is strictly disallow</w:t>
      </w:r>
      <w:r w:rsidR="001643F8">
        <w:rPr>
          <w:rFonts w:hint="eastAsia"/>
          <w:lang w:val="en-CA" w:eastAsia="ja-JP"/>
        </w:rPr>
        <w:t>ing</w:t>
      </w:r>
      <w:r w:rsidR="00D217F2">
        <w:rPr>
          <w:rFonts w:hint="eastAsia"/>
          <w:lang w:val="en-CA" w:eastAsia="ja-JP"/>
        </w:rPr>
        <w:t xml:space="preserve"> syntax change for independent </w:t>
      </w:r>
      <w:proofErr w:type="gramStart"/>
      <w:r w:rsidR="00D217F2">
        <w:rPr>
          <w:rFonts w:hint="eastAsia"/>
          <w:lang w:val="en-CA" w:eastAsia="ja-JP"/>
        </w:rPr>
        <w:t>layer</w:t>
      </w:r>
      <w:r w:rsidR="00F80A21">
        <w:rPr>
          <w:rFonts w:hint="eastAsia"/>
          <w:lang w:val="en-CA" w:eastAsia="ja-JP"/>
        </w:rPr>
        <w:t>s</w:t>
      </w:r>
      <w:r w:rsidR="00D217F2">
        <w:rPr>
          <w:rFonts w:hint="eastAsia"/>
          <w:lang w:val="en-CA" w:eastAsia="ja-JP"/>
        </w:rPr>
        <w:t>,</w:t>
      </w:r>
      <w:proofErr w:type="gramEnd"/>
      <w:r w:rsidR="00D217F2">
        <w:rPr>
          <w:rFonts w:hint="eastAsia"/>
          <w:lang w:val="en-CA" w:eastAsia="ja-JP"/>
        </w:rPr>
        <w:t xml:space="preserve"> the other is </w:t>
      </w:r>
      <w:r w:rsidR="002328CD">
        <w:rPr>
          <w:rFonts w:hint="eastAsia"/>
          <w:lang w:val="en-CA" w:eastAsia="ja-JP"/>
        </w:rPr>
        <w:t xml:space="preserve">allowing </w:t>
      </w:r>
      <w:r w:rsidR="00D217F2">
        <w:rPr>
          <w:lang w:val="en-CA" w:eastAsia="ja-JP"/>
        </w:rPr>
        <w:t>syntax</w:t>
      </w:r>
      <w:r w:rsidR="00D217F2">
        <w:rPr>
          <w:rFonts w:hint="eastAsia"/>
          <w:lang w:val="en-CA" w:eastAsia="ja-JP"/>
        </w:rPr>
        <w:t xml:space="preserve"> change</w:t>
      </w:r>
      <w:r w:rsidR="002328CD">
        <w:rPr>
          <w:rFonts w:hint="eastAsia"/>
          <w:lang w:val="en-CA" w:eastAsia="ja-JP"/>
        </w:rPr>
        <w:t>s</w:t>
      </w:r>
      <w:r w:rsidR="00D217F2">
        <w:rPr>
          <w:rFonts w:hint="eastAsia"/>
          <w:lang w:val="en-CA" w:eastAsia="ja-JP"/>
        </w:rPr>
        <w:t xml:space="preserve"> </w:t>
      </w:r>
      <w:r w:rsidR="002D348A">
        <w:rPr>
          <w:rFonts w:hint="eastAsia"/>
          <w:lang w:val="en-CA" w:eastAsia="ja-JP"/>
        </w:rPr>
        <w:t xml:space="preserve">only </w:t>
      </w:r>
      <w:r w:rsidR="00D217F2">
        <w:rPr>
          <w:rFonts w:hint="eastAsia"/>
          <w:lang w:val="en-CA" w:eastAsia="ja-JP"/>
        </w:rPr>
        <w:t xml:space="preserve">if that is indicated in VPS. </w:t>
      </w:r>
    </w:p>
    <w:p w:rsidR="00D217F2" w:rsidRPr="001E012A" w:rsidRDefault="00D217F2" w:rsidP="009234A5">
      <w:pPr>
        <w:jc w:val="both"/>
        <w:rPr>
          <w:lang w:val="en-CA" w:eastAsia="ja-JP"/>
        </w:rPr>
      </w:pPr>
    </w:p>
    <w:p w:rsidR="00745F6B" w:rsidRPr="001E012A" w:rsidRDefault="00745F6B" w:rsidP="00E11923">
      <w:pPr>
        <w:pStyle w:val="1"/>
        <w:rPr>
          <w:lang w:val="en-CA" w:eastAsia="ja-JP"/>
        </w:rPr>
      </w:pPr>
      <w:r w:rsidRPr="001E012A">
        <w:rPr>
          <w:lang w:val="en-CA"/>
        </w:rPr>
        <w:t>Introduction</w:t>
      </w:r>
    </w:p>
    <w:p w:rsidR="00F62C81" w:rsidRDefault="003136B5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I</w:t>
      </w:r>
      <w:r w:rsidR="00D1244D" w:rsidRPr="001E012A">
        <w:rPr>
          <w:rFonts w:hint="eastAsia"/>
          <w:lang w:val="en-CA" w:eastAsia="ja-JP"/>
        </w:rPr>
        <w:t>ndependent layer</w:t>
      </w:r>
      <w:r w:rsidR="00E11D21" w:rsidRPr="001E012A">
        <w:rPr>
          <w:rFonts w:hint="eastAsia"/>
          <w:lang w:val="en-CA" w:eastAsia="ja-JP"/>
        </w:rPr>
        <w:t xml:space="preserve">, on which all </w:t>
      </w:r>
      <w:proofErr w:type="spellStart"/>
      <w:r w:rsidR="00E11D21">
        <w:rPr>
          <w:rFonts w:hint="eastAsia"/>
          <w:lang w:val="en-CA" w:eastAsia="ja-JP"/>
        </w:rPr>
        <w:t>direct_dependency_flag</w:t>
      </w:r>
      <w:proofErr w:type="spellEnd"/>
      <w:r w:rsidR="00E11D21" w:rsidRPr="001E012A">
        <w:rPr>
          <w:rFonts w:hint="eastAsia"/>
          <w:lang w:val="en-CA" w:eastAsia="ja-JP"/>
        </w:rPr>
        <w:t xml:space="preserve"> are equal to 0, </w:t>
      </w:r>
      <w:r w:rsidR="003A0E0F">
        <w:rPr>
          <w:rFonts w:hint="eastAsia"/>
          <w:lang w:val="en-CA" w:eastAsia="ja-JP"/>
        </w:rPr>
        <w:t>is supposed to be</w:t>
      </w:r>
      <w:r w:rsidR="00D1244D" w:rsidRPr="001E012A">
        <w:rPr>
          <w:rFonts w:hint="eastAsia"/>
          <w:lang w:val="en-CA" w:eastAsia="ja-JP"/>
        </w:rPr>
        <w:t xml:space="preserve"> </w:t>
      </w:r>
      <w:proofErr w:type="spellStart"/>
      <w:r w:rsidR="00D1244D" w:rsidRPr="001E012A">
        <w:rPr>
          <w:rFonts w:hint="eastAsia"/>
          <w:lang w:val="en-CA" w:eastAsia="ja-JP"/>
        </w:rPr>
        <w:t>usedfor</w:t>
      </w:r>
      <w:proofErr w:type="spellEnd"/>
      <w:r w:rsidR="00D1244D" w:rsidRPr="001E012A">
        <w:rPr>
          <w:rFonts w:hint="eastAsia"/>
          <w:lang w:val="en-CA" w:eastAsia="ja-JP"/>
        </w:rPr>
        <w:t xml:space="preserve"> the case that the layer is </w:t>
      </w:r>
      <w:r w:rsidR="00D1244D" w:rsidRPr="001E012A">
        <w:rPr>
          <w:lang w:val="en-CA" w:eastAsia="ja-JP"/>
        </w:rPr>
        <w:t>not strongly correlated</w:t>
      </w:r>
      <w:r w:rsidR="00D1244D" w:rsidRPr="001E012A">
        <w:rPr>
          <w:rFonts w:hint="eastAsia"/>
          <w:lang w:val="en-CA" w:eastAsia="ja-JP"/>
        </w:rPr>
        <w:t xml:space="preserve"> with </w:t>
      </w:r>
      <w:r w:rsidR="00D1244D" w:rsidRPr="001E012A">
        <w:rPr>
          <w:lang w:val="en-CA" w:eastAsia="ja-JP"/>
        </w:rPr>
        <w:t>other</w:t>
      </w:r>
      <w:r w:rsidR="00FA09F2">
        <w:rPr>
          <w:rFonts w:hint="eastAsia"/>
          <w:lang w:val="en-CA" w:eastAsia="ja-JP"/>
        </w:rPr>
        <w:t xml:space="preserve"> layers. </w:t>
      </w:r>
      <w:r w:rsidR="000C13C3">
        <w:rPr>
          <w:rFonts w:hint="eastAsia"/>
          <w:lang w:val="en-CA" w:eastAsia="ja-JP"/>
        </w:rPr>
        <w:t xml:space="preserve">For example, </w:t>
      </w:r>
      <w:r w:rsidR="004C3F81">
        <w:rPr>
          <w:rFonts w:hint="eastAsia"/>
          <w:lang w:val="en-CA" w:eastAsia="ja-JP"/>
        </w:rPr>
        <w:t>S</w:t>
      </w:r>
      <w:r w:rsidR="00D1244D" w:rsidRPr="001E012A">
        <w:rPr>
          <w:rFonts w:hint="eastAsia"/>
          <w:lang w:val="en-CA" w:eastAsia="ja-JP"/>
        </w:rPr>
        <w:t xml:space="preserve">upplementary video, which is </w:t>
      </w:r>
      <w:r w:rsidR="003F1AA7">
        <w:rPr>
          <w:rFonts w:hint="eastAsia"/>
          <w:lang w:val="en-CA" w:eastAsia="ja-JP"/>
        </w:rPr>
        <w:t xml:space="preserve">basically </w:t>
      </w:r>
      <w:r w:rsidR="00D1244D" w:rsidRPr="001E012A">
        <w:rPr>
          <w:rFonts w:hint="eastAsia"/>
          <w:lang w:val="en-CA" w:eastAsia="ja-JP"/>
        </w:rPr>
        <w:t>synchronize</w:t>
      </w:r>
      <w:r w:rsidR="002C6224">
        <w:rPr>
          <w:rFonts w:hint="eastAsia"/>
          <w:lang w:val="en-CA" w:eastAsia="ja-JP"/>
        </w:rPr>
        <w:t>d</w:t>
      </w:r>
      <w:r w:rsidR="00D1244D" w:rsidRPr="001E012A">
        <w:rPr>
          <w:rFonts w:hint="eastAsia"/>
          <w:lang w:val="en-CA" w:eastAsia="ja-JP"/>
        </w:rPr>
        <w:t xml:space="preserve"> with video </w:t>
      </w:r>
      <w:r w:rsidR="004511F1">
        <w:rPr>
          <w:lang w:val="en-CA" w:eastAsia="ja-JP"/>
        </w:rPr>
        <w:t xml:space="preserve">in other layers but </w:t>
      </w:r>
      <w:r w:rsidR="004511F1">
        <w:rPr>
          <w:rFonts w:hint="eastAsia"/>
          <w:lang w:val="en-CA" w:eastAsia="ja-JP"/>
        </w:rPr>
        <w:t xml:space="preserve">the </w:t>
      </w:r>
      <w:proofErr w:type="gramStart"/>
      <w:r w:rsidR="004511F1">
        <w:rPr>
          <w:rFonts w:hint="eastAsia"/>
          <w:lang w:val="en-CA" w:eastAsia="ja-JP"/>
        </w:rPr>
        <w:t>content</w:t>
      </w:r>
      <w:proofErr w:type="gramEnd"/>
      <w:r w:rsidR="00D1244D" w:rsidRPr="001E012A">
        <w:rPr>
          <w:lang w:val="en-CA" w:eastAsia="ja-JP"/>
        </w:rPr>
        <w:t xml:space="preserve"> is</w:t>
      </w:r>
      <w:r w:rsidR="00D1244D" w:rsidRPr="001E012A">
        <w:rPr>
          <w:rFonts w:hint="eastAsia"/>
          <w:lang w:val="en-CA" w:eastAsia="ja-JP"/>
        </w:rPr>
        <w:t xml:space="preserve"> not correlated with </w:t>
      </w:r>
      <w:r w:rsidR="00B43BA7">
        <w:rPr>
          <w:rFonts w:hint="eastAsia"/>
          <w:lang w:val="en-CA" w:eastAsia="ja-JP"/>
        </w:rPr>
        <w:t xml:space="preserve">video of </w:t>
      </w:r>
      <w:r w:rsidR="00D1244D" w:rsidRPr="001E012A">
        <w:rPr>
          <w:rFonts w:hint="eastAsia"/>
          <w:lang w:val="en-CA" w:eastAsia="ja-JP"/>
        </w:rPr>
        <w:t>other layer</w:t>
      </w:r>
      <w:r w:rsidR="0074303C">
        <w:rPr>
          <w:rFonts w:hint="eastAsia"/>
          <w:lang w:val="en-CA" w:eastAsia="ja-JP"/>
        </w:rPr>
        <w:t>s</w:t>
      </w:r>
      <w:r w:rsidR="00194EDB">
        <w:rPr>
          <w:rFonts w:hint="eastAsia"/>
          <w:lang w:val="en-CA" w:eastAsia="ja-JP"/>
        </w:rPr>
        <w:t xml:space="preserve">, </w:t>
      </w:r>
      <w:r w:rsidR="004C3F81">
        <w:rPr>
          <w:rFonts w:hint="eastAsia"/>
          <w:lang w:val="en-CA" w:eastAsia="ja-JP"/>
        </w:rPr>
        <w:t xml:space="preserve">perhaps </w:t>
      </w:r>
      <w:r w:rsidR="006E6D4F" w:rsidRPr="001E012A">
        <w:rPr>
          <w:rFonts w:hint="eastAsia"/>
          <w:lang w:val="en-CA" w:eastAsia="ja-JP"/>
        </w:rPr>
        <w:t>captured in</w:t>
      </w:r>
      <w:r w:rsidR="006E36AB" w:rsidRPr="001E012A">
        <w:rPr>
          <w:rFonts w:hint="eastAsia"/>
          <w:lang w:val="en-CA" w:eastAsia="ja-JP"/>
        </w:rPr>
        <w:t xml:space="preserve"> different viewpoint</w:t>
      </w:r>
      <w:r w:rsidR="001D51C6">
        <w:rPr>
          <w:rFonts w:hint="eastAsia"/>
          <w:lang w:val="en-CA" w:eastAsia="ja-JP"/>
        </w:rPr>
        <w:t>s</w:t>
      </w:r>
      <w:r w:rsidR="006E36AB" w:rsidRPr="001E012A">
        <w:rPr>
          <w:rFonts w:hint="eastAsia"/>
          <w:lang w:val="en-CA" w:eastAsia="ja-JP"/>
        </w:rPr>
        <w:t xml:space="preserve"> or </w:t>
      </w:r>
      <w:r w:rsidR="006E6D4F" w:rsidRPr="001E012A">
        <w:rPr>
          <w:rFonts w:hint="eastAsia"/>
          <w:lang w:val="en-CA" w:eastAsia="ja-JP"/>
        </w:rPr>
        <w:t xml:space="preserve">in </w:t>
      </w:r>
      <w:r w:rsidR="006E36AB" w:rsidRPr="001E012A">
        <w:rPr>
          <w:rFonts w:hint="eastAsia"/>
          <w:lang w:val="en-CA" w:eastAsia="ja-JP"/>
        </w:rPr>
        <w:t>different place</w:t>
      </w:r>
      <w:r w:rsidR="001D51C6">
        <w:rPr>
          <w:rFonts w:hint="eastAsia"/>
          <w:lang w:val="en-CA" w:eastAsia="ja-JP"/>
        </w:rPr>
        <w:t>s</w:t>
      </w:r>
      <w:r w:rsidR="006E36AB" w:rsidRPr="001E012A">
        <w:rPr>
          <w:rFonts w:hint="eastAsia"/>
          <w:lang w:val="en-CA" w:eastAsia="ja-JP"/>
        </w:rPr>
        <w:t>.</w:t>
      </w:r>
      <w:r w:rsidR="0044660E">
        <w:rPr>
          <w:rFonts w:hint="eastAsia"/>
          <w:lang w:val="en-CA" w:eastAsia="ja-JP"/>
        </w:rPr>
        <w:t xml:space="preserve">  </w:t>
      </w:r>
      <w:r w:rsidRPr="001E012A">
        <w:rPr>
          <w:lang w:val="en-CA" w:eastAsia="ja-JP"/>
        </w:rPr>
        <w:t>Independent</w:t>
      </w:r>
      <w:r w:rsidRPr="001E012A">
        <w:rPr>
          <w:rFonts w:hint="eastAsia"/>
          <w:lang w:val="en-CA" w:eastAsia="ja-JP"/>
        </w:rPr>
        <w:t xml:space="preserve"> layer</w:t>
      </w:r>
      <w:r w:rsidR="00680E21">
        <w:rPr>
          <w:rFonts w:hint="eastAsia"/>
          <w:lang w:val="en-CA" w:eastAsia="ja-JP"/>
        </w:rPr>
        <w:t xml:space="preserve"> could </w:t>
      </w:r>
      <w:r w:rsidR="001C74BF">
        <w:rPr>
          <w:rFonts w:hint="eastAsia"/>
          <w:lang w:val="en-CA" w:eastAsia="ja-JP"/>
        </w:rPr>
        <w:t>be</w:t>
      </w:r>
      <w:r w:rsidR="00C2431D">
        <w:rPr>
          <w:rFonts w:hint="eastAsia"/>
          <w:lang w:val="en-CA" w:eastAsia="ja-JP"/>
        </w:rPr>
        <w:t xml:space="preserve"> also used </w:t>
      </w:r>
      <w:r w:rsidR="00291BFA">
        <w:rPr>
          <w:rFonts w:hint="eastAsia"/>
          <w:lang w:val="en-CA" w:eastAsia="ja-JP"/>
        </w:rPr>
        <w:t>to</w:t>
      </w:r>
      <w:r w:rsidR="001C74BF">
        <w:rPr>
          <w:rFonts w:hint="eastAsia"/>
          <w:lang w:val="en-CA" w:eastAsia="ja-JP"/>
        </w:rPr>
        <w:t xml:space="preserve"> </w:t>
      </w:r>
      <w:r w:rsidR="003D21E3">
        <w:rPr>
          <w:rFonts w:hint="eastAsia"/>
          <w:lang w:val="en-CA" w:eastAsia="ja-JP"/>
        </w:rPr>
        <w:t xml:space="preserve">benefit on </w:t>
      </w:r>
      <w:r w:rsidR="001C74BF">
        <w:rPr>
          <w:rFonts w:hint="eastAsia"/>
          <w:lang w:val="en-CA" w:eastAsia="ja-JP"/>
        </w:rPr>
        <w:t xml:space="preserve">easy decoding </w:t>
      </w:r>
      <w:r w:rsidR="00C54EC8">
        <w:rPr>
          <w:rFonts w:hint="eastAsia"/>
          <w:lang w:val="en-CA" w:eastAsia="ja-JP"/>
        </w:rPr>
        <w:t>and extraction.</w:t>
      </w:r>
      <w:r w:rsidR="00C2431D">
        <w:rPr>
          <w:rFonts w:hint="eastAsia"/>
          <w:lang w:val="en-CA" w:eastAsia="ja-JP"/>
        </w:rPr>
        <w:t xml:space="preserve"> </w:t>
      </w:r>
    </w:p>
    <w:p w:rsidR="00C04FA3" w:rsidRPr="001E012A" w:rsidRDefault="006354F9">
      <w:pPr>
        <w:rPr>
          <w:lang w:val="en-CA" w:eastAsia="ja-JP"/>
        </w:rPr>
      </w:pPr>
      <w:r>
        <w:rPr>
          <w:rFonts w:hint="eastAsia"/>
          <w:lang w:val="en-CA" w:eastAsia="ja-JP"/>
        </w:rPr>
        <w:t>So far, s</w:t>
      </w:r>
      <w:r w:rsidR="00796266" w:rsidRPr="001E012A">
        <w:rPr>
          <w:rFonts w:hint="eastAsia"/>
          <w:lang w:val="en-CA" w:eastAsia="ja-JP"/>
        </w:rPr>
        <w:t xml:space="preserve">everal </w:t>
      </w:r>
      <w:r w:rsidR="00796266" w:rsidRPr="001E012A">
        <w:rPr>
          <w:lang w:val="en-CA" w:eastAsia="ja-JP"/>
        </w:rPr>
        <w:t>syntax</w:t>
      </w:r>
      <w:r w:rsidR="00796266" w:rsidRPr="001E012A">
        <w:rPr>
          <w:rFonts w:hint="eastAsia"/>
          <w:lang w:val="en-CA" w:eastAsia="ja-JP"/>
        </w:rPr>
        <w:t xml:space="preserve"> changes have been introduced for parameter set prediction or </w:t>
      </w:r>
      <w:r w:rsidR="004B5A3A">
        <w:rPr>
          <w:rFonts w:hint="eastAsia"/>
          <w:lang w:val="en-CA" w:eastAsia="ja-JP"/>
        </w:rPr>
        <w:t xml:space="preserve">profile level information, </w:t>
      </w:r>
      <w:r w:rsidR="00796266" w:rsidRPr="001E012A">
        <w:rPr>
          <w:rFonts w:hint="eastAsia"/>
          <w:lang w:val="en-CA" w:eastAsia="ja-JP"/>
        </w:rPr>
        <w:t xml:space="preserve">POC </w:t>
      </w:r>
      <w:proofErr w:type="gramStart"/>
      <w:r w:rsidR="00796266" w:rsidRPr="001E012A">
        <w:rPr>
          <w:rFonts w:hint="eastAsia"/>
          <w:lang w:val="en-CA" w:eastAsia="ja-JP"/>
        </w:rPr>
        <w:t>alignment</w:t>
      </w:r>
      <w:r w:rsidR="004344B8">
        <w:rPr>
          <w:rFonts w:hint="eastAsia"/>
          <w:lang w:val="en-CA" w:eastAsia="ja-JP"/>
        </w:rPr>
        <w:t>[</w:t>
      </w:r>
      <w:proofErr w:type="gramEnd"/>
      <w:r w:rsidR="004344B8">
        <w:rPr>
          <w:rFonts w:hint="eastAsia"/>
          <w:lang w:val="en-CA" w:eastAsia="ja-JP"/>
        </w:rPr>
        <w:t>1]</w:t>
      </w:r>
      <w:r w:rsidR="00796266" w:rsidRPr="001E012A">
        <w:rPr>
          <w:rFonts w:hint="eastAsia"/>
          <w:lang w:val="en-CA" w:eastAsia="ja-JP"/>
        </w:rPr>
        <w:t xml:space="preserve">, </w:t>
      </w:r>
      <w:r w:rsidR="004344B8">
        <w:rPr>
          <w:rFonts w:hint="eastAsia"/>
          <w:lang w:val="en-CA" w:eastAsia="ja-JP"/>
        </w:rPr>
        <w:t xml:space="preserve">representing format[2], scaling list prediction and [3] </w:t>
      </w:r>
      <w:r w:rsidR="00796266" w:rsidRPr="001E012A">
        <w:rPr>
          <w:rFonts w:hint="eastAsia"/>
          <w:lang w:val="en-CA" w:eastAsia="ja-JP"/>
        </w:rPr>
        <w:t>etc</w:t>
      </w:r>
      <w:r w:rsidR="0044660E">
        <w:rPr>
          <w:rFonts w:hint="eastAsia"/>
          <w:lang w:val="en-CA" w:eastAsia="ja-JP"/>
        </w:rPr>
        <w:t xml:space="preserve"> as highlighted as follows</w:t>
      </w:r>
      <w:r w:rsidR="00796266" w:rsidRPr="001E012A">
        <w:rPr>
          <w:rFonts w:hint="eastAsia"/>
          <w:lang w:val="en-CA" w:eastAsia="ja-JP"/>
        </w:rPr>
        <w:t xml:space="preserve">. However these syntax changes have a problem if it is applied to independent layer.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1E012A">
              <w:rPr>
                <w:rFonts w:ascii="Times New Roman" w:hAnsi="Times New Roman"/>
                <w:lang w:val="en-US"/>
              </w:rPr>
              <w:lastRenderedPageBreak/>
              <w:t>seq_parameter_set_rbsp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highlight w:val="cyan"/>
                <w:lang w:val="en-US" w:eastAsia="ja-JP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</w:t>
            </w:r>
            <w:proofErr w:type="spellStart"/>
            <w:r w:rsidRPr="008D4A82">
              <w:rPr>
                <w:rFonts w:ascii="Times New Roman" w:hAnsi="Times New Roman"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highlight w:val="cyan"/>
                <w:lang w:val="en-US"/>
              </w:rPr>
              <w:t xml:space="preserve">  = =  0 ) {</w:t>
            </w:r>
            <w:r w:rsidR="00AC0A82">
              <w:rPr>
                <w:rFonts w:ascii="Times New Roman" w:eastAsiaTheme="minorEastAsia" w:hAnsi="Times New Roman" w:hint="eastAsia"/>
                <w:highlight w:val="cyan"/>
                <w:lang w:val="en-US" w:eastAsia="ja-JP"/>
              </w:rPr>
              <w:t xml:space="preserve"> [1]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  <w:r w:rsidR="00BE5A84">
              <w:rPr>
                <w:rFonts w:ascii="Times New Roman" w:eastAsiaTheme="minorEastAsia" w:hAnsi="Times New Roman" w:hint="eastAsia"/>
                <w:b/>
                <w:lang w:val="en-US" w:eastAsia="ja-JP"/>
              </w:rPr>
              <w:t>[M1007]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C466FD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sps_temporal_id_nesting_flag</w:t>
            </w:r>
            <w:proofErr w:type="spellEnd"/>
            <w:r w:rsidR="00C466FD">
              <w:rPr>
                <w:rFonts w:ascii="Times New Roman" w:eastAsiaTheme="minorEastAsia" w:hAnsi="Times New Roman" w:hint="eastAsia"/>
                <w:b/>
                <w:lang w:val="en-US" w:eastAsia="ja-JP"/>
              </w:rPr>
              <w:t xml:space="preserve"> [K0276]</w:t>
            </w:r>
            <w:r w:rsidR="00BE5A84">
              <w:rPr>
                <w:rFonts w:ascii="Times New Roman" w:eastAsiaTheme="minorEastAsia" w:hAnsi="Times New Roman" w:hint="eastAsia"/>
                <w:b/>
                <w:lang w:val="en-US" w:eastAsia="ja-JP"/>
              </w:rPr>
              <w:t>[M1007]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lang w:val="en-US"/>
              </w:rPr>
              <w:t>profile_tier_level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( 1, sps_max_sub_layers_minus1 )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highlight w:val="cyan"/>
                <w:lang w:eastAsia="ja-JP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  <w:t>if(</w:t>
            </w:r>
            <w:proofErr w:type="spellStart"/>
            <w:r w:rsidRPr="008D4A82">
              <w:rPr>
                <w:rFonts w:eastAsia="MS Mincho"/>
                <w:bCs/>
                <w:highlight w:val="cyan"/>
              </w:rPr>
              <w:t>nuh_layer_id</w:t>
            </w:r>
            <w:proofErr w:type="spellEnd"/>
            <w:r w:rsidRPr="008D4A82">
              <w:rPr>
                <w:rFonts w:eastAsia="MS Mincho"/>
                <w:bCs/>
                <w:highlight w:val="cyan"/>
              </w:rPr>
              <w:t xml:space="preserve"> &gt; 0 )</w:t>
            </w:r>
            <w:r w:rsidR="00AC0A82">
              <w:rPr>
                <w:rFonts w:hint="eastAsia"/>
                <w:bCs/>
                <w:highlight w:val="cyan"/>
                <w:lang w:eastAsia="ja-JP"/>
              </w:rPr>
              <w:t xml:space="preserve"> [2]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proofErr w:type="spellStart"/>
            <w:r w:rsidRPr="001E012A">
              <w:rPr>
                <w:rFonts w:eastAsia="MS Mincho"/>
                <w:b/>
              </w:rPr>
              <w:t>update_rep_format_flag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</w:rPr>
              <w:t xml:space="preserve">if( </w:t>
            </w:r>
            <w:proofErr w:type="spellStart"/>
            <w:r w:rsidRPr="001E012A">
              <w:rPr>
                <w:rFonts w:eastAsia="MS Mincho"/>
              </w:rPr>
              <w:t>update_rep_format_flag</w:t>
            </w:r>
            <w:proofErr w:type="spellEnd"/>
            <w:r w:rsidRPr="001E012A">
              <w:rPr>
                <w:rFonts w:eastAsia="MS Mincho"/>
              </w:rPr>
              <w:t xml:space="preserve"> 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keepNext/>
              <w:keepLines/>
              <w:spacing w:before="0" w:after="60"/>
              <w:rPr>
                <w:lang w:eastAsia="ko-KR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chroma_format_idc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hAnsi="Times New Roman"/>
                <w:lang w:val="en-US"/>
              </w:rPr>
              <w:t>chroma_format_idc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 xml:space="preserve">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separate_colour_plane_flag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pic_width_in_luma_samples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pic_height_in_luma_samples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0F4E4F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1E012A">
              <w:rPr>
                <w:rFonts w:eastAsia="MS Mincho"/>
                <w:bCs/>
                <w:lang w:val="en-US"/>
              </w:rPr>
              <w:tab/>
            </w:r>
            <w:r w:rsidRPr="001E012A">
              <w:rPr>
                <w:rFonts w:eastAsia="MS Mincho"/>
                <w:lang w:val="en-US"/>
              </w:rPr>
              <w:t xml:space="preserve">if( </w:t>
            </w:r>
            <w:proofErr w:type="spellStart"/>
            <w:r w:rsidRPr="001E012A">
              <w:rPr>
                <w:rFonts w:eastAsia="MS Mincho"/>
                <w:lang w:val="en-US"/>
              </w:rPr>
              <w:t>update_rep_format_flag</w:t>
            </w:r>
            <w:proofErr w:type="spellEnd"/>
            <w:r w:rsidRPr="001E012A">
              <w:rPr>
                <w:rFonts w:eastAsia="MS Mincho"/>
                <w:lang w:val="en-US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 w:eastAsia="ko-KR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bit_depth_luma_minus8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bit_depth_chroma_minus8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83E9D" w:rsidRDefault="00A966AB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eastAsia="MS Mincho" w:hAnsi="Times New Roman"/>
                <w:lang w:val="en-US" w:eastAsia="ja-JP"/>
              </w:rPr>
              <w:t>scaling_list_enabled_flag</w:t>
            </w:r>
            <w:proofErr w:type="spellEnd"/>
            <w:r w:rsidRPr="001E012A">
              <w:rPr>
                <w:rFonts w:ascii="Times New Roman" w:eastAsia="MS Mincho" w:hAnsi="Times New Roman"/>
                <w:lang w:val="en-US" w:eastAsia="ja-JP"/>
              </w:rPr>
              <w:t xml:space="preserve"> )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b/>
                <w:highlight w:val="cyan"/>
                <w:lang w:val="en-US" w:eastAsia="ja-JP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  <w:t>if(</w:t>
            </w:r>
            <w:proofErr w:type="spellStart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  <w:r w:rsidR="00AC0A82">
              <w:rPr>
                <w:rFonts w:ascii="Times New Roman" w:eastAsiaTheme="minorEastAsia" w:hAnsi="Times New Roman" w:hint="eastAsia"/>
                <w:bCs/>
                <w:highlight w:val="cyan"/>
                <w:lang w:val="en-US" w:eastAsia="ja-JP"/>
              </w:rPr>
              <w:t xml:space="preserve"> [3]</w:t>
            </w:r>
          </w:p>
        </w:tc>
        <w:tc>
          <w:tcPr>
            <w:tcW w:w="1152" w:type="dxa"/>
          </w:tcPr>
          <w:p w:rsidR="00A966AB" w:rsidRPr="008D4A82" w:rsidRDefault="00A966AB" w:rsidP="001643F8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hAnsi="Times New Roman"/>
                <w:bCs/>
                <w:lang w:val="en-US"/>
              </w:rPr>
              <w:t>sps_infer_scaling_list_flag</w:t>
            </w:r>
            <w:proofErr w:type="spellEnd"/>
            <w:r w:rsidRPr="001E012A">
              <w:rPr>
                <w:rFonts w:ascii="Times New Roman" w:hAnsi="Times New Roman"/>
                <w:bCs/>
                <w:lang w:val="en-US"/>
              </w:rPr>
              <w:t xml:space="preserve"> 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sps_scaling_list_ref_layer_id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u(6)</w:t>
            </w:r>
          </w:p>
        </w:tc>
      </w:tr>
      <w:tr w:rsidR="00A966AB" w:rsidRPr="001E012A" w:rsidTr="001643F8">
        <w:trPr>
          <w:cantSplit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>else {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rFonts w:eastAsia="MS Mincho"/>
                <w:lang w:val="en-US" w:eastAsia="ja-JP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eastAsia="MS Mincho" w:hAnsi="Times New Roman"/>
                <w:b/>
                <w:bCs/>
                <w:lang w:val="en-US" w:eastAsia="ja-JP"/>
              </w:rPr>
              <w:t>sps_scaling_list_data_present_flag</w:t>
            </w:r>
            <w:proofErr w:type="spellEnd"/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  <w:r w:rsidRPr="001E012A">
              <w:rPr>
                <w:rFonts w:eastAsia="MS Mincho"/>
                <w:lang w:val="en-US" w:eastAsia="ja-JP"/>
              </w:rPr>
              <w:t>u(1)</w:t>
            </w: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 xml:space="preserve">if( </w:t>
            </w:r>
            <w:proofErr w:type="spellStart"/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sps_</w:t>
            </w:r>
            <w:r w:rsidRPr="001E012A">
              <w:rPr>
                <w:rFonts w:ascii="Times New Roman" w:eastAsia="MS Mincho" w:hAnsi="Times New Roman"/>
                <w:bCs/>
                <w:lang w:val="en-US" w:eastAsia="ja-JP"/>
              </w:rPr>
              <w:t>scaling_list_data_present</w:t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_flag</w:t>
            </w:r>
            <w:proofErr w:type="spellEnd"/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 xml:space="preserve"> 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648"/>
                <w:tab w:val="left" w:pos="640"/>
              </w:tabs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eastAsia="MS Mincho" w:hAnsi="Times New Roman"/>
                <w:bCs/>
                <w:lang w:val="en-US" w:eastAsia="ja-JP"/>
              </w:rPr>
              <w:t>scaling_list</w:t>
            </w:r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_data</w:t>
            </w:r>
            <w:proofErr w:type="spellEnd"/>
            <w:r w:rsidRPr="001E012A">
              <w:rPr>
                <w:rFonts w:ascii="Times New Roman" w:eastAsia="Times New Roman" w:hAnsi="Times New Roman"/>
                <w:bCs/>
                <w:lang w:val="en-US" w:eastAsia="zh-TW"/>
              </w:rPr>
              <w:t>( )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tabs>
                <w:tab w:val="clear" w:pos="648"/>
                <w:tab w:val="left" w:pos="640"/>
              </w:tabs>
              <w:rPr>
                <w:rFonts w:ascii="Times New Roman" w:hAnsi="Times New Roman"/>
                <w:bCs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0353BE" w:rsidRDefault="00A966AB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1E012A" w:rsidRDefault="00A966AB" w:rsidP="001643F8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A966AB" w:rsidRPr="001E012A" w:rsidRDefault="00A966AB" w:rsidP="001643F8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A966AB" w:rsidRDefault="00A966AB" w:rsidP="00A966AB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lastRenderedPageBreak/>
              <w:t>pic_parameter_set_rbsp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E81FD3" w:rsidRDefault="00A966AB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  <w:r w:rsidR="00AC0A82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[3]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  <w:proofErr w:type="spellEnd"/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if(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pps_infer_scaling_list_flag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pps_scaling_list_ref_layer_id</w:t>
            </w:r>
            <w:proofErr w:type="spellEnd"/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u(6)</w:t>
            </w:r>
          </w:p>
        </w:tc>
      </w:tr>
      <w:tr w:rsidR="00A966AB" w:rsidRPr="00983CFA" w:rsidTr="001643F8">
        <w:trPr>
          <w:cantSplit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else {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proofErr w:type="spellStart"/>
            <w:r w:rsidRPr="00983CFA">
              <w:rPr>
                <w:rFonts w:ascii="Times New Roman" w:eastAsia="MS Mincho" w:hAnsi="Times New Roman"/>
                <w:b/>
                <w:bCs/>
                <w:lang w:val="en-US" w:eastAsia="ja-JP"/>
              </w:rPr>
              <w:t>pps_scaling_list_data_present_flag</w:t>
            </w:r>
            <w:proofErr w:type="spellEnd"/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  <w:r w:rsidRPr="00983CFA">
              <w:rPr>
                <w:rFonts w:eastAsia="MS Mincho"/>
                <w:lang w:val="en-US" w:eastAsia="ja-JP"/>
              </w:rPr>
              <w:t>u(1)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 xml:space="preserve">if( </w:t>
            </w:r>
            <w:proofErr w:type="spellStart"/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pps_</w:t>
            </w:r>
            <w:r w:rsidRPr="00983CFA">
              <w:rPr>
                <w:rFonts w:ascii="Times New Roman" w:eastAsia="MS Mincho" w:hAnsi="Times New Roman"/>
                <w:bCs/>
                <w:lang w:val="en-US" w:eastAsia="ja-JP"/>
              </w:rPr>
              <w:t>scaling_list_data_present</w:t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_flag</w:t>
            </w:r>
            <w:proofErr w:type="spellEnd"/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 xml:space="preserve"> 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eastAsia="MS Mincho" w:hAnsi="Times New Roman"/>
                <w:bCs/>
                <w:lang w:val="en-US" w:eastAsia="ja-JP"/>
              </w:rPr>
              <w:t>scaling_list</w:t>
            </w:r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_data</w:t>
            </w:r>
            <w:proofErr w:type="spellEnd"/>
            <w:r w:rsidRPr="00983CFA">
              <w:rPr>
                <w:rFonts w:ascii="Times New Roman" w:eastAsia="Times New Roman" w:hAnsi="Times New Roman"/>
                <w:bCs/>
                <w:lang w:val="en-US" w:eastAsia="zh-TW"/>
              </w:rPr>
              <w:t>( )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bCs/>
                <w:highlight w:val="cyan"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}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4567E4" w:rsidRDefault="00A966AB" w:rsidP="001643F8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A966AB" w:rsidRPr="00983CFA" w:rsidRDefault="00A966AB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A966AB" w:rsidRPr="001E012A" w:rsidRDefault="00A966AB" w:rsidP="00A966AB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B504F" w:rsidRDefault="00A966AB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</w:t>
            </w:r>
            <w:proofErr w:type="spellStart"/>
            <w:r w:rsidRPr="00983CFA">
              <w:rPr>
                <w:rFonts w:ascii="Times New Roman" w:hAnsi="Times New Roman"/>
                <w:lang w:val="en-US" w:eastAsia="ko-KR"/>
              </w:rPr>
              <w:t>dependent_slice_segment_flag</w:t>
            </w:r>
            <w:proofErr w:type="spellEnd"/>
            <w:r w:rsidRPr="00983CFA">
              <w:rPr>
                <w:rFonts w:ascii="Times New Roman" w:hAnsi="Times New Roman"/>
                <w:lang w:val="en-US" w:eastAsia="ko-KR"/>
              </w:rPr>
              <w:t xml:space="preserve"> 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A87FD5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87FD5" w:rsidRPr="00A87FD5" w:rsidRDefault="00A87FD5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A87FD5" w:rsidRPr="00983CFA" w:rsidRDefault="00A87FD5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AC0A82" w:rsidRDefault="00A966AB" w:rsidP="00F37616">
            <w:pPr>
              <w:pStyle w:val="tablesyntax"/>
              <w:rPr>
                <w:rFonts w:ascii="Times New Roman" w:eastAsiaTheme="minorEastAsia" w:hAnsi="Times New Roman"/>
                <w:bCs/>
                <w:highlight w:val="cyan"/>
                <w:lang w:val="en-US" w:eastAsia="ja-JP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  <w:t>if(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 | </w:t>
            </w:r>
            <w:r w:rsidR="00AC0A82" w:rsidRPr="00E019F0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>[4]</w:t>
            </w:r>
            <w:r w:rsidRPr="00E019F0">
              <w:rPr>
                <w:rFonts w:ascii="Times New Roman" w:hAnsi="Times New Roman"/>
                <w:bCs/>
                <w:lang w:val="en-US"/>
              </w:rPr>
              <w:t>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IDR_W_RADL  &amp;&amp; 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</w:p>
        </w:tc>
      </w:tr>
      <w:tr w:rsidR="00A966AB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A966AB" w:rsidRPr="00983CFA" w:rsidRDefault="00A966AB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  <w:proofErr w:type="spellEnd"/>
          </w:p>
        </w:tc>
        <w:tc>
          <w:tcPr>
            <w:tcW w:w="1152" w:type="dxa"/>
          </w:tcPr>
          <w:p w:rsidR="00A966AB" w:rsidRPr="00983CFA" w:rsidRDefault="00A966AB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796266" w:rsidRPr="001E012A" w:rsidRDefault="00796266">
      <w:pPr>
        <w:rPr>
          <w:lang w:val="en-CA" w:eastAsia="ja-JP"/>
        </w:rPr>
      </w:pPr>
    </w:p>
    <w:p w:rsidR="00D1244D" w:rsidRDefault="00385BF4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Propos</w:t>
      </w:r>
      <w:r w:rsidR="00A12B36" w:rsidRPr="001E012A">
        <w:rPr>
          <w:rFonts w:hint="eastAsia"/>
          <w:lang w:val="en-CA" w:eastAsia="ja-JP"/>
        </w:rPr>
        <w:t>al</w:t>
      </w:r>
    </w:p>
    <w:p w:rsidR="00BE2959" w:rsidRDefault="005E716E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</w:t>
      </w:r>
      <w:r>
        <w:rPr>
          <w:lang w:val="en-CA" w:eastAsia="ja-JP"/>
        </w:rPr>
        <w:t>propose</w:t>
      </w:r>
      <w:r>
        <w:rPr>
          <w:rFonts w:hint="eastAsia"/>
          <w:lang w:val="en-CA" w:eastAsia="ja-JP"/>
        </w:rPr>
        <w:t xml:space="preserve"> two options as follows:</w:t>
      </w:r>
    </w:p>
    <w:p w:rsidR="005E716E" w:rsidRDefault="00DF2C7B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>Option1: Disallow any syntax change</w:t>
      </w:r>
      <w:r w:rsidR="00BF640C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</w:t>
      </w:r>
      <w:r w:rsidR="004F3410">
        <w:rPr>
          <w:rFonts w:hint="eastAsia"/>
          <w:lang w:val="en-CA" w:eastAsia="ja-JP"/>
        </w:rPr>
        <w:t xml:space="preserve">when the layer specified by </w:t>
      </w:r>
      <w:proofErr w:type="spellStart"/>
      <w:r>
        <w:rPr>
          <w:rFonts w:hint="eastAsia"/>
          <w:lang w:val="en-CA" w:eastAsia="ja-JP"/>
        </w:rPr>
        <w:t>nuh_layer_id</w:t>
      </w:r>
      <w:proofErr w:type="spellEnd"/>
      <w:r>
        <w:rPr>
          <w:rFonts w:hint="eastAsia"/>
          <w:lang w:val="en-CA" w:eastAsia="ja-JP"/>
        </w:rPr>
        <w:t xml:space="preserve"> </w:t>
      </w:r>
      <w:r w:rsidR="004F3410">
        <w:rPr>
          <w:rFonts w:hint="eastAsia"/>
          <w:lang w:val="en-CA" w:eastAsia="ja-JP"/>
        </w:rPr>
        <w:t>in independent layer.</w:t>
      </w:r>
    </w:p>
    <w:p w:rsidR="00EF4A7A" w:rsidRDefault="00576047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Option2: </w:t>
      </w:r>
      <w:r w:rsidR="00BA36F5">
        <w:rPr>
          <w:rFonts w:hint="eastAsia"/>
          <w:lang w:val="en-CA" w:eastAsia="ja-JP"/>
        </w:rPr>
        <w:t>Allow syn</w:t>
      </w:r>
      <w:r w:rsidR="00F00E40">
        <w:rPr>
          <w:rFonts w:hint="eastAsia"/>
          <w:lang w:val="en-CA" w:eastAsia="ja-JP"/>
        </w:rPr>
        <w:t>tax changes when that is indicated</w:t>
      </w:r>
      <w:r w:rsidR="00646FD9">
        <w:rPr>
          <w:rFonts w:hint="eastAsia"/>
          <w:lang w:val="en-CA" w:eastAsia="ja-JP"/>
        </w:rPr>
        <w:t xml:space="preserve"> </w:t>
      </w:r>
      <w:r w:rsidR="00BA36F5">
        <w:rPr>
          <w:rFonts w:hint="eastAsia"/>
          <w:lang w:val="en-CA" w:eastAsia="ja-JP"/>
        </w:rPr>
        <w:t>in VPS.</w:t>
      </w:r>
    </w:p>
    <w:p w:rsidR="00D426AF" w:rsidRDefault="00D426AF" w:rsidP="0035116E">
      <w:pPr>
        <w:rPr>
          <w:lang w:val="en-CA" w:eastAsia="ja-JP"/>
        </w:rPr>
      </w:pPr>
    </w:p>
    <w:p w:rsidR="00F75F72" w:rsidRDefault="00D426AF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>We</w:t>
      </w:r>
      <w:r w:rsidR="00D64D7D">
        <w:rPr>
          <w:rFonts w:hint="eastAsia"/>
          <w:lang w:val="en-CA" w:eastAsia="ja-JP"/>
        </w:rPr>
        <w:t xml:space="preserve"> think Option2 is better unless </w:t>
      </w:r>
      <w:r w:rsidR="00010F73">
        <w:rPr>
          <w:rFonts w:hint="eastAsia"/>
          <w:lang w:val="en-CA" w:eastAsia="ja-JP"/>
        </w:rPr>
        <w:t xml:space="preserve">POC alignment for independent layer can be exempted. </w:t>
      </w:r>
    </w:p>
    <w:p w:rsidR="00F75F72" w:rsidRDefault="00F75F72" w:rsidP="0035116E">
      <w:pPr>
        <w:rPr>
          <w:lang w:val="en-CA" w:eastAsia="ja-JP"/>
        </w:rPr>
      </w:pPr>
    </w:p>
    <w:p w:rsidR="00AB1955" w:rsidRDefault="00D53FBC" w:rsidP="0035116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Note: </w:t>
      </w:r>
      <w:r w:rsidR="00F75F72">
        <w:rPr>
          <w:rFonts w:hint="eastAsia"/>
          <w:lang w:val="en-CA" w:eastAsia="ja-JP"/>
        </w:rPr>
        <w:t xml:space="preserve">Both </w:t>
      </w:r>
      <w:r w:rsidR="003A2129">
        <w:rPr>
          <w:rFonts w:hint="eastAsia"/>
          <w:lang w:val="en-CA" w:eastAsia="ja-JP"/>
        </w:rPr>
        <w:t>option</w:t>
      </w:r>
      <w:r>
        <w:rPr>
          <w:rFonts w:hint="eastAsia"/>
          <w:lang w:val="en-CA" w:eastAsia="ja-JP"/>
        </w:rPr>
        <w:t>s</w:t>
      </w:r>
      <w:r w:rsidR="003A2129">
        <w:rPr>
          <w:rFonts w:hint="eastAsia"/>
          <w:lang w:val="en-CA" w:eastAsia="ja-JP"/>
        </w:rPr>
        <w:t xml:space="preserve"> needs to read VSP</w:t>
      </w:r>
      <w:r w:rsidR="00577D06">
        <w:rPr>
          <w:rFonts w:hint="eastAsia"/>
          <w:lang w:val="en-CA" w:eastAsia="ja-JP"/>
        </w:rPr>
        <w:t xml:space="preserve"> for </w:t>
      </w:r>
      <w:r>
        <w:rPr>
          <w:rFonts w:hint="eastAsia"/>
          <w:lang w:val="en-CA" w:eastAsia="ja-JP"/>
        </w:rPr>
        <w:t xml:space="preserve">SPS, PPS and slice decoding </w:t>
      </w:r>
      <w:r w:rsidR="004270F3">
        <w:rPr>
          <w:rFonts w:hint="eastAsia"/>
          <w:lang w:val="en-CA" w:eastAsia="ja-JP"/>
        </w:rPr>
        <w:t xml:space="preserve">to </w:t>
      </w:r>
      <w:r w:rsidR="00F36AB5">
        <w:rPr>
          <w:rFonts w:hint="eastAsia"/>
          <w:lang w:val="en-CA" w:eastAsia="ja-JP"/>
        </w:rPr>
        <w:t xml:space="preserve">know </w:t>
      </w:r>
      <w:r w:rsidR="00F36AB5">
        <w:rPr>
          <w:lang w:val="en-CA" w:eastAsia="ja-JP"/>
        </w:rPr>
        <w:t>whether</w:t>
      </w:r>
      <w:r w:rsidR="00F36AB5">
        <w:rPr>
          <w:rFonts w:hint="eastAsia"/>
          <w:lang w:val="en-CA" w:eastAsia="ja-JP"/>
        </w:rPr>
        <w:t xml:space="preserve"> the specific layer is independent or not (or the syntax change is allowed or now). </w:t>
      </w:r>
      <w:r w:rsidR="0071528D">
        <w:rPr>
          <w:rFonts w:hint="eastAsia"/>
          <w:lang w:val="en-CA" w:eastAsia="ja-JP"/>
        </w:rPr>
        <w:t xml:space="preserve"> </w:t>
      </w:r>
      <w:r w:rsidR="00F36AB5">
        <w:rPr>
          <w:rFonts w:hint="eastAsia"/>
          <w:lang w:val="en-CA" w:eastAsia="ja-JP"/>
        </w:rPr>
        <w:t>I</w:t>
      </w:r>
      <w:r w:rsidR="00836B7F">
        <w:rPr>
          <w:rFonts w:hint="eastAsia"/>
          <w:lang w:val="en-CA" w:eastAsia="ja-JP"/>
        </w:rPr>
        <w:t xml:space="preserve">f we need to avoid </w:t>
      </w:r>
      <w:r w:rsidR="005B33DC">
        <w:rPr>
          <w:rFonts w:hint="eastAsia"/>
          <w:lang w:val="en-CA" w:eastAsia="ja-JP"/>
        </w:rPr>
        <w:t>SPS // PPS to VSP dependency</w:t>
      </w:r>
      <w:r w:rsidR="00A21234">
        <w:rPr>
          <w:rFonts w:hint="eastAsia"/>
          <w:lang w:val="en-CA" w:eastAsia="ja-JP"/>
        </w:rPr>
        <w:t xml:space="preserve">, slice only </w:t>
      </w:r>
      <w:r w:rsidR="00DC090D">
        <w:rPr>
          <w:rFonts w:hint="eastAsia"/>
          <w:lang w:val="en-CA" w:eastAsia="ja-JP"/>
        </w:rPr>
        <w:t>change might be possible</w:t>
      </w:r>
      <w:r w:rsidR="00963BD8">
        <w:rPr>
          <w:rFonts w:hint="eastAsia"/>
          <w:lang w:val="en-CA" w:eastAsia="ja-JP"/>
        </w:rPr>
        <w:t xml:space="preserve"> while</w:t>
      </w:r>
      <w:r w:rsidR="00672D24">
        <w:rPr>
          <w:rFonts w:hint="eastAsia"/>
          <w:lang w:val="en-CA" w:eastAsia="ja-JP"/>
        </w:rPr>
        <w:t xml:space="preserve"> SPS and PPS </w:t>
      </w:r>
      <w:r w:rsidR="003229A4">
        <w:rPr>
          <w:lang w:val="en-CA" w:eastAsia="ja-JP"/>
        </w:rPr>
        <w:t>syntax</w:t>
      </w:r>
      <w:r w:rsidR="005F246D">
        <w:rPr>
          <w:rFonts w:hint="eastAsia"/>
          <w:lang w:val="en-CA" w:eastAsia="ja-JP"/>
        </w:rPr>
        <w:t xml:space="preserve"> change needs to be accepted in this case.</w:t>
      </w:r>
    </w:p>
    <w:p w:rsidR="00A00B2A" w:rsidRDefault="00A00B2A" w:rsidP="0035116E">
      <w:pPr>
        <w:rPr>
          <w:lang w:val="en-CA" w:eastAsia="ja-JP"/>
        </w:rPr>
      </w:pPr>
    </w:p>
    <w:p w:rsidR="00EF4A7A" w:rsidRPr="00E9727B" w:rsidRDefault="00A00B2A" w:rsidP="0035116E">
      <w:pPr>
        <w:rPr>
          <w:b/>
          <w:lang w:val="en-CA" w:eastAsia="ja-JP"/>
        </w:rPr>
      </w:pPr>
      <w:r w:rsidRPr="00E46F26">
        <w:rPr>
          <w:rFonts w:hint="eastAsia"/>
          <w:b/>
          <w:lang w:val="en-CA" w:eastAsia="ja-JP"/>
        </w:rPr>
        <w:t>Option</w:t>
      </w:r>
      <w:r>
        <w:rPr>
          <w:rFonts w:hint="eastAsia"/>
          <w:b/>
          <w:lang w:val="en-CA" w:eastAsia="ja-JP"/>
        </w:rPr>
        <w:t xml:space="preserve"> 1</w:t>
      </w:r>
      <w:r w:rsidR="000E108D">
        <w:rPr>
          <w:rFonts w:hint="eastAsia"/>
          <w:b/>
          <w:lang w:val="en-CA" w:eastAsia="ja-JP"/>
        </w:rPr>
        <w:t xml:space="preserve">: </w:t>
      </w:r>
      <w:r w:rsidR="00D30EFD">
        <w:rPr>
          <w:rFonts w:hint="eastAsia"/>
          <w:b/>
          <w:lang w:val="en-CA" w:eastAsia="ja-JP"/>
        </w:rPr>
        <w:t>Strict restriction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1E012A">
              <w:rPr>
                <w:rFonts w:ascii="Times New Roman" w:hAnsi="Times New Roman"/>
                <w:lang w:val="en-US"/>
              </w:rPr>
              <w:lastRenderedPageBreak/>
              <w:t>seq_parameter_set_rbsp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</w:t>
            </w:r>
            <w:r w:rsidR="00C76EF8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</w:t>
            </w:r>
            <w:proofErr w:type="spellEnd"/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[</w:t>
            </w:r>
            <w:proofErr w:type="spellStart"/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C76EF8" w:rsidRPr="001E4249">
              <w:rPr>
                <w:rFonts w:ascii="Times New Roman" w:hAnsi="Times New Roman"/>
                <w:bCs/>
                <w:highlight w:val="yellow"/>
                <w:lang w:val="en-US"/>
              </w:rPr>
              <w:t>]</w:t>
            </w:r>
            <w:r w:rsidR="00C76EF8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="00C76EF8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|| </w:t>
            </w:r>
            <w:proofErr w:type="spellStart"/>
            <w:r w:rsidRPr="008D4A82">
              <w:rPr>
                <w:rFonts w:ascii="Times New Roman" w:hAnsi="Times New Roman"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highlight w:val="cyan"/>
                <w:lang w:val="en-US"/>
              </w:rPr>
              <w:t xml:space="preserve">  = =  0 ) {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sps_temporal_id_nesting_flag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lang w:val="en-US"/>
              </w:rPr>
              <w:t>profile_tier_level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( 1, sps_max_sub_layers_minus1 )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Cs/>
                <w:highlight w:val="cyan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</w:r>
            <w:proofErr w:type="gramStart"/>
            <w:r w:rsidRPr="008D4A82">
              <w:rPr>
                <w:rFonts w:eastAsia="MS Mincho"/>
                <w:bCs/>
                <w:highlight w:val="cyan"/>
              </w:rPr>
              <w:t>if(</w:t>
            </w:r>
            <w:r w:rsidR="00667340" w:rsidRPr="001E4249">
              <w:rPr>
                <w:bCs/>
                <w:highlight w:val="yellow"/>
              </w:rPr>
              <w:t>!</w:t>
            </w:r>
            <w:proofErr w:type="gramEnd"/>
            <w:r w:rsidR="00667340" w:rsidRPr="001E4249">
              <w:rPr>
                <w:bCs/>
                <w:highlight w:val="yellow"/>
              </w:rPr>
              <w:t xml:space="preserve"> </w:t>
            </w:r>
            <w:proofErr w:type="spellStart"/>
            <w:r w:rsidR="00667340" w:rsidRPr="001E4249">
              <w:rPr>
                <w:bCs/>
                <w:highlight w:val="yellow"/>
              </w:rPr>
              <w:t>IndependentLayerFlag</w:t>
            </w:r>
            <w:proofErr w:type="spellEnd"/>
            <w:r w:rsidR="00667340" w:rsidRPr="001E4249">
              <w:rPr>
                <w:bCs/>
                <w:highlight w:val="yellow"/>
              </w:rPr>
              <w:t xml:space="preserve"> [</w:t>
            </w:r>
            <w:proofErr w:type="spellStart"/>
            <w:r w:rsidR="00667340" w:rsidRPr="001E4249">
              <w:rPr>
                <w:bCs/>
                <w:highlight w:val="yellow"/>
              </w:rPr>
              <w:t>nuh_layer_id</w:t>
            </w:r>
            <w:proofErr w:type="spellEnd"/>
            <w:r w:rsidR="00667340" w:rsidRPr="001E4249">
              <w:rPr>
                <w:bCs/>
                <w:highlight w:val="yellow"/>
              </w:rPr>
              <w:t>]</w:t>
            </w:r>
            <w:r w:rsidR="00667340" w:rsidRPr="001E4249">
              <w:rPr>
                <w:rFonts w:hint="eastAsia"/>
                <w:bCs/>
                <w:highlight w:val="yellow"/>
                <w:lang w:eastAsia="ja-JP"/>
              </w:rPr>
              <w:t xml:space="preserve"> &amp;&amp;</w:t>
            </w:r>
            <w:r w:rsidR="00667340">
              <w:rPr>
                <w:rFonts w:hint="eastAsia"/>
                <w:bCs/>
                <w:highlight w:val="yellow"/>
                <w:lang w:eastAsia="ja-JP"/>
              </w:rPr>
              <w:t xml:space="preserve"> </w:t>
            </w:r>
            <w:proofErr w:type="spellStart"/>
            <w:r w:rsidRPr="008D4A82">
              <w:rPr>
                <w:rFonts w:eastAsia="MS Mincho"/>
                <w:bCs/>
                <w:highlight w:val="cyan"/>
              </w:rPr>
              <w:t>nuh_layer_id</w:t>
            </w:r>
            <w:proofErr w:type="spellEnd"/>
            <w:r w:rsidRPr="008D4A82">
              <w:rPr>
                <w:rFonts w:eastAsia="MS Mincho"/>
                <w:bCs/>
                <w:highlight w:val="cyan"/>
              </w:rPr>
              <w:t xml:space="preserve"> &gt; 0 )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proofErr w:type="spellStart"/>
            <w:r w:rsidRPr="001E012A">
              <w:rPr>
                <w:rFonts w:eastAsia="MS Mincho"/>
                <w:b/>
              </w:rPr>
              <w:t>update_rep_format_flag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83E9D" w:rsidRDefault="00183E9D" w:rsidP="008D4A82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eastAsia="MS Mincho" w:hAnsi="Times New Roman"/>
                <w:lang w:val="en-US" w:eastAsia="ja-JP"/>
              </w:rPr>
              <w:t>scaling_list_enabled_flag</w:t>
            </w:r>
            <w:proofErr w:type="spellEnd"/>
            <w:r w:rsidRPr="001E012A">
              <w:rPr>
                <w:rFonts w:ascii="Times New Roman" w:eastAsia="MS Mincho" w:hAnsi="Times New Roman"/>
                <w:lang w:val="en-US" w:eastAsia="ja-JP"/>
              </w:rPr>
              <w:t xml:space="preserve"> ) {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jc w:val="center"/>
        </w:trPr>
        <w:tc>
          <w:tcPr>
            <w:tcW w:w="7920" w:type="dxa"/>
          </w:tcPr>
          <w:p w:rsidR="00E847F3" w:rsidRPr="008D4A82" w:rsidRDefault="00E847F3" w:rsidP="008D4A82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proofErr w:type="gramStart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</w:t>
            </w:r>
            <w:proofErr w:type="gram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[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</w:p>
        </w:tc>
        <w:tc>
          <w:tcPr>
            <w:tcW w:w="1152" w:type="dxa"/>
          </w:tcPr>
          <w:p w:rsidR="00E847F3" w:rsidRPr="008D4A82" w:rsidRDefault="00E847F3" w:rsidP="008D4A82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E847F3" w:rsidRPr="001E012A" w:rsidTr="008D4A82">
        <w:trPr>
          <w:cantSplit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  <w:proofErr w:type="spellEnd"/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0353BE" w:rsidRDefault="000353BE" w:rsidP="008D4A82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rPr>
                <w:lang w:val="en-US"/>
              </w:rPr>
            </w:pPr>
          </w:p>
        </w:tc>
      </w:tr>
      <w:tr w:rsidR="00E847F3" w:rsidRPr="001E012A" w:rsidTr="008D4A82">
        <w:trPr>
          <w:cantSplit/>
          <w:trHeight w:val="289"/>
          <w:jc w:val="center"/>
        </w:trPr>
        <w:tc>
          <w:tcPr>
            <w:tcW w:w="7920" w:type="dxa"/>
          </w:tcPr>
          <w:p w:rsidR="00E847F3" w:rsidRPr="001E012A" w:rsidRDefault="00E847F3" w:rsidP="008D4A82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E847F3" w:rsidRPr="001E012A" w:rsidRDefault="00E847F3" w:rsidP="008D4A82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5D3276" w:rsidRDefault="005D3276">
      <w:pPr>
        <w:rPr>
          <w:lang w:val="en-CA" w:eastAsia="ja-JP"/>
        </w:rPr>
      </w:pPr>
    </w:p>
    <w:p w:rsidR="00116D92" w:rsidRPr="00116D92" w:rsidRDefault="00116D92" w:rsidP="00116D92">
      <w:pPr>
        <w:rPr>
          <w:highlight w:val="yellow"/>
          <w:lang w:eastAsia="ja-JP"/>
        </w:rPr>
      </w:pPr>
    </w:p>
    <w:p w:rsidR="00116D92" w:rsidRPr="00116D92" w:rsidRDefault="00116D92" w:rsidP="00116D92">
      <w:pPr>
        <w:ind w:firstLineChars="100" w:firstLine="220"/>
        <w:rPr>
          <w:highlight w:val="yellow"/>
          <w:lang w:eastAsia="ja-JP"/>
        </w:rPr>
      </w:pPr>
      <w:proofErr w:type="spellStart"/>
      <w:r w:rsidRPr="00116D92">
        <w:rPr>
          <w:highlight w:val="yellow"/>
          <w:lang w:eastAsia="ja-JP"/>
        </w:rPr>
        <w:t>IndependentLayerFlag</w:t>
      </w:r>
      <w:proofErr w:type="spellEnd"/>
      <w:r w:rsidRPr="00116D92">
        <w:rPr>
          <w:highlight w:val="yellow"/>
          <w:lang w:eastAsia="ja-JP"/>
        </w:rPr>
        <w:t xml:space="preserve"> [</w:t>
      </w:r>
      <w:proofErr w:type="spellStart"/>
      <w:r w:rsidRPr="00116D92">
        <w:rPr>
          <w:highlight w:val="yellow"/>
          <w:lang w:eastAsia="ja-JP"/>
        </w:rPr>
        <w:t>nuh_layer_id</w:t>
      </w:r>
      <w:proofErr w:type="spellEnd"/>
      <w:r w:rsidRPr="00116D92">
        <w:rPr>
          <w:highlight w:val="yellow"/>
          <w:lang w:eastAsia="ja-JP"/>
        </w:rPr>
        <w:t>] = (</w:t>
      </w:r>
      <w:proofErr w:type="spellStart"/>
      <w:proofErr w:type="gramStart"/>
      <w:r w:rsidRPr="00116D92">
        <w:rPr>
          <w:highlight w:val="yellow"/>
          <w:lang w:eastAsia="ja-JP"/>
        </w:rPr>
        <w:t>NumDirectRefLayers</w:t>
      </w:r>
      <w:proofErr w:type="spellEnd"/>
      <w:r w:rsidRPr="00116D92">
        <w:rPr>
          <w:highlight w:val="yellow"/>
          <w:lang w:eastAsia="ja-JP"/>
        </w:rPr>
        <w:t>[</w:t>
      </w:r>
      <w:proofErr w:type="spellStart"/>
      <w:proofErr w:type="gramEnd"/>
      <w:r w:rsidRPr="00116D92">
        <w:rPr>
          <w:highlight w:val="yellow"/>
          <w:lang w:eastAsia="ja-JP"/>
        </w:rPr>
        <w:t>nuh_layer_id</w:t>
      </w:r>
      <w:proofErr w:type="spellEnd"/>
      <w:r w:rsidRPr="00116D92">
        <w:rPr>
          <w:highlight w:val="yellow"/>
          <w:lang w:eastAsia="ja-JP"/>
        </w:rPr>
        <w:t>]</w:t>
      </w:r>
      <w:r w:rsidR="001643F8">
        <w:rPr>
          <w:rFonts w:hint="eastAsia"/>
          <w:highlight w:val="yellow"/>
          <w:lang w:eastAsia="ja-JP"/>
        </w:rPr>
        <w:t xml:space="preserve"> </w:t>
      </w:r>
      <w:r w:rsidRPr="00116D92">
        <w:rPr>
          <w:highlight w:val="yellow"/>
          <w:lang w:eastAsia="ja-JP"/>
        </w:rPr>
        <w:t>==</w:t>
      </w:r>
      <w:r w:rsidR="001643F8">
        <w:rPr>
          <w:rFonts w:hint="eastAsia"/>
          <w:highlight w:val="yellow"/>
          <w:lang w:eastAsia="ja-JP"/>
        </w:rPr>
        <w:t xml:space="preserve"> </w:t>
      </w:r>
      <w:r w:rsidRPr="00116D92">
        <w:rPr>
          <w:highlight w:val="yellow"/>
          <w:lang w:eastAsia="ja-JP"/>
        </w:rPr>
        <w:t>0);</w:t>
      </w:r>
    </w:p>
    <w:p w:rsidR="00116D92" w:rsidRPr="00116D92" w:rsidRDefault="00116D92" w:rsidP="00116D92">
      <w:pPr>
        <w:rPr>
          <w:lang w:eastAsia="ja-JP"/>
        </w:rPr>
      </w:pPr>
    </w:p>
    <w:p w:rsidR="00116D92" w:rsidRDefault="00116D92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pic_parameter_set_rbsp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E81FD3" w:rsidRDefault="00E81FD3" w:rsidP="008D4A82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rPr>
                <w:lang w:val="en-US"/>
              </w:rPr>
            </w:pPr>
          </w:p>
        </w:tc>
      </w:tr>
      <w:tr w:rsidR="008D4A82" w:rsidRPr="00983CFA" w:rsidTr="008D4A82">
        <w:trPr>
          <w:cantSplit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gram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</w:t>
            </w:r>
            <w:proofErr w:type="gram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[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8D4A82" w:rsidRPr="00983CFA" w:rsidTr="008D4A82">
        <w:trPr>
          <w:cantSplit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  <w:proofErr w:type="spellEnd"/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4567E4" w:rsidRDefault="004567E4" w:rsidP="008D4A82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8D4A82" w:rsidRPr="00983CFA" w:rsidTr="008D4A82">
        <w:trPr>
          <w:cantSplit/>
          <w:trHeight w:val="289"/>
          <w:jc w:val="center"/>
        </w:trPr>
        <w:tc>
          <w:tcPr>
            <w:tcW w:w="7920" w:type="dxa"/>
          </w:tcPr>
          <w:p w:rsidR="008D4A82" w:rsidRPr="00983CFA" w:rsidRDefault="008D4A82" w:rsidP="008D4A82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8D4A82" w:rsidRPr="00983CFA" w:rsidRDefault="008D4A82" w:rsidP="008D4A82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8D4A82" w:rsidRPr="001E012A" w:rsidRDefault="008D4A82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AB504F" w:rsidRDefault="00AB504F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</w:t>
            </w:r>
            <w:proofErr w:type="spellStart"/>
            <w:r w:rsidRPr="00983CFA">
              <w:rPr>
                <w:rFonts w:ascii="Times New Roman" w:hAnsi="Times New Roman"/>
                <w:lang w:val="en-US" w:eastAsia="ko-KR"/>
              </w:rPr>
              <w:t>dependent_slice_segment_flag</w:t>
            </w:r>
            <w:proofErr w:type="spellEnd"/>
            <w:r w:rsidRPr="00983CFA">
              <w:rPr>
                <w:rFonts w:ascii="Times New Roman" w:hAnsi="Times New Roman"/>
                <w:lang w:val="en-US" w:eastAsia="ko-KR"/>
              </w:rPr>
              <w:t xml:space="preserve"> 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DA" w:rsidRPr="00F33F5C" w:rsidRDefault="001E6DDA" w:rsidP="00F33F5C">
            <w:pPr>
              <w:pStyle w:val="tablesyntax"/>
              <w:rPr>
                <w:rFonts w:ascii="Times New Roman" w:eastAsiaTheme="minorEastAsia" w:hAnsi="Times New Roman"/>
                <w:b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="00F33F5C"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gramStart"/>
            <w:r w:rsidRPr="00983CFA">
              <w:rPr>
                <w:rFonts w:ascii="Times New Roman" w:hAnsi="Times New Roman"/>
                <w:bCs/>
                <w:lang w:val="en-US"/>
              </w:rPr>
              <w:t>if(</w:t>
            </w:r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!</w:t>
            </w:r>
            <w:proofErr w:type="gram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IndependentLayerFlag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[</w:t>
            </w:r>
            <w:proofErr w:type="spellStart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1E4249" w:rsidRPr="001E4249">
              <w:rPr>
                <w:rFonts w:ascii="Times New Roman" w:hAnsi="Times New Roman"/>
                <w:bCs/>
                <w:highlight w:val="yellow"/>
                <w:lang w:val="en-US"/>
              </w:rPr>
              <w:t>]</w:t>
            </w:r>
            <w:r w:rsidR="001E4249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 w:rsidR="001E4249"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 | 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IDR_W_RADL  &amp;&amp; 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</w:p>
        </w:tc>
      </w:tr>
      <w:tr w:rsidR="001E6DDA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1E6DDA" w:rsidRPr="00983CFA" w:rsidRDefault="001E6DDA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  <w:proofErr w:type="spellEnd"/>
          </w:p>
        </w:tc>
        <w:tc>
          <w:tcPr>
            <w:tcW w:w="1152" w:type="dxa"/>
          </w:tcPr>
          <w:p w:rsidR="001E6DDA" w:rsidRPr="00983CFA" w:rsidRDefault="001E6DDA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E847F3" w:rsidRDefault="00E847F3">
      <w:pPr>
        <w:rPr>
          <w:lang w:val="en-CA" w:eastAsia="ja-JP"/>
        </w:rPr>
      </w:pPr>
    </w:p>
    <w:p w:rsidR="002A3D4A" w:rsidRDefault="002634D3">
      <w:pPr>
        <w:rPr>
          <w:b/>
          <w:lang w:val="en-CA" w:eastAsia="ja-JP"/>
        </w:rPr>
      </w:pPr>
      <w:r w:rsidRPr="00E46F26">
        <w:rPr>
          <w:rFonts w:hint="eastAsia"/>
          <w:b/>
          <w:lang w:val="en-CA" w:eastAsia="ja-JP"/>
        </w:rPr>
        <w:t>Option</w:t>
      </w:r>
      <w:r w:rsidR="005848EC">
        <w:rPr>
          <w:rFonts w:hint="eastAsia"/>
          <w:b/>
          <w:lang w:val="en-CA" w:eastAsia="ja-JP"/>
        </w:rPr>
        <w:t xml:space="preserve"> </w:t>
      </w:r>
      <w:r w:rsidRPr="00E46F26">
        <w:rPr>
          <w:rFonts w:hint="eastAsia"/>
          <w:b/>
          <w:lang w:val="en-CA" w:eastAsia="ja-JP"/>
        </w:rPr>
        <w:t>2</w:t>
      </w:r>
      <w:r w:rsidR="00B52AC3">
        <w:rPr>
          <w:rFonts w:hint="eastAsia"/>
          <w:b/>
          <w:lang w:val="en-CA" w:eastAsia="ja-JP"/>
        </w:rPr>
        <w:t xml:space="preserve">: </w:t>
      </w:r>
      <w:r w:rsidR="00CC5028">
        <w:rPr>
          <w:rFonts w:hint="eastAsia"/>
          <w:b/>
          <w:lang w:val="en-CA" w:eastAsia="ja-JP"/>
        </w:rPr>
        <w:t>Optional restriction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</w:rPr>
            </w:pPr>
            <w:proofErr w:type="spellStart"/>
            <w:r w:rsidRPr="00983CFA">
              <w:rPr>
                <w:rFonts w:eastAsia="MS Mincho"/>
              </w:rPr>
              <w:lastRenderedPageBreak/>
              <w:t>vps_extension</w:t>
            </w:r>
            <w:proofErr w:type="spellEnd"/>
            <w:r w:rsidRPr="00983CFA">
              <w:rPr>
                <w:rFonts w:eastAsia="MS Mincho"/>
              </w:rPr>
              <w:t>( ) {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Descriptor</w:t>
            </w:r>
          </w:p>
        </w:tc>
      </w:tr>
      <w:tr w:rsidR="00C268DE" w:rsidRPr="00983CFA" w:rsidTr="0072678D">
        <w:trPr>
          <w:trHeight w:val="289"/>
          <w:jc w:val="center"/>
        </w:trPr>
        <w:tc>
          <w:tcPr>
            <w:tcW w:w="7920" w:type="dxa"/>
          </w:tcPr>
          <w:p w:rsidR="00C268DE" w:rsidRPr="00C268DE" w:rsidRDefault="00C268DE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eastAsia="ja-JP"/>
              </w:rPr>
            </w:pPr>
            <w:r w:rsidRPr="00983CFA">
              <w:rPr>
                <w:rFonts w:eastAsia="Batang"/>
                <w:lang w:eastAsia="ko-KR"/>
              </w:rPr>
              <w:tab/>
            </w:r>
            <w:r>
              <w:rPr>
                <w:lang w:eastAsia="ja-JP"/>
              </w:rPr>
              <w:t>…</w:t>
            </w:r>
          </w:p>
        </w:tc>
        <w:tc>
          <w:tcPr>
            <w:tcW w:w="1152" w:type="dxa"/>
          </w:tcPr>
          <w:p w:rsidR="00C268DE" w:rsidRPr="00983CFA" w:rsidRDefault="00C268DE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lang w:eastAsia="ko-KR"/>
              </w:rPr>
              <w:tab/>
            </w:r>
            <w:proofErr w:type="spellStart"/>
            <w:r w:rsidRPr="00983CFA">
              <w:rPr>
                <w:rFonts w:eastAsia="Batang"/>
                <w:b/>
                <w:bCs/>
                <w:lang w:eastAsia="ko-KR"/>
              </w:rPr>
              <w:t>rep_format_idx_present_flag</w:t>
            </w:r>
            <w:proofErr w:type="spellEnd"/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u(1)</w:t>
            </w: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lang w:eastAsia="ko-KR"/>
              </w:rPr>
              <w:tab/>
              <w:t xml:space="preserve">if( </w:t>
            </w:r>
            <w:proofErr w:type="spellStart"/>
            <w:r w:rsidRPr="00983CFA">
              <w:rPr>
                <w:rFonts w:eastAsia="Batang"/>
                <w:lang w:eastAsia="ko-KR"/>
              </w:rPr>
              <w:t>rep_format_idx_present_flag</w:t>
            </w:r>
            <w:proofErr w:type="spellEnd"/>
            <w:r w:rsidRPr="00983CFA">
              <w:rPr>
                <w:rFonts w:eastAsia="Batang"/>
                <w:lang w:eastAsia="ko-KR"/>
              </w:rPr>
              <w:t xml:space="preserve">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b/>
                <w:bCs/>
                <w:lang w:eastAsia="ko-KR"/>
              </w:rPr>
              <w:tab/>
            </w:r>
            <w:r w:rsidRPr="00983CFA">
              <w:rPr>
                <w:rFonts w:eastAsia="Batang"/>
                <w:b/>
                <w:bCs/>
                <w:lang w:eastAsia="ko-KR"/>
              </w:rPr>
              <w:tab/>
              <w:t>vps_num_rep_formats_minus1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u(4)</w:t>
            </w: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  <w:t xml:space="preserve">for( </w:t>
            </w:r>
            <w:proofErr w:type="spellStart"/>
            <w:r w:rsidRPr="00983CFA">
              <w:rPr>
                <w:rFonts w:eastAsia="MS Mincho"/>
                <w:bCs/>
              </w:rPr>
              <w:t>i</w:t>
            </w:r>
            <w:proofErr w:type="spellEnd"/>
            <w:r w:rsidRPr="00983CFA">
              <w:rPr>
                <w:rFonts w:eastAsia="MS Mincho"/>
                <w:bCs/>
              </w:rPr>
              <w:t xml:space="preserve"> = 0; </w:t>
            </w:r>
            <w:proofErr w:type="spellStart"/>
            <w:r w:rsidRPr="00983CFA">
              <w:rPr>
                <w:rFonts w:eastAsia="MS Mincho"/>
                <w:bCs/>
              </w:rPr>
              <w:t>i</w:t>
            </w:r>
            <w:proofErr w:type="spellEnd"/>
            <w:r w:rsidRPr="00983CFA">
              <w:rPr>
                <w:rFonts w:eastAsia="MS Mincho"/>
                <w:bCs/>
              </w:rPr>
              <w:t xml:space="preserve">  &lt;=  vps_num_rep_formats_minus1; </w:t>
            </w:r>
            <w:proofErr w:type="spellStart"/>
            <w:r w:rsidRPr="00983CFA">
              <w:rPr>
                <w:rFonts w:eastAsia="MS Mincho"/>
                <w:bCs/>
              </w:rPr>
              <w:t>i</w:t>
            </w:r>
            <w:proofErr w:type="spellEnd"/>
            <w:r w:rsidRPr="00983CFA">
              <w:rPr>
                <w:rFonts w:eastAsia="MS Mincho"/>
                <w:bCs/>
              </w:rPr>
              <w:t>++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proofErr w:type="spellStart"/>
            <w:r w:rsidRPr="00983CFA">
              <w:rPr>
                <w:rFonts w:eastAsia="MS Mincho"/>
              </w:rPr>
              <w:t>rep_format</w:t>
            </w:r>
            <w:proofErr w:type="spellEnd"/>
            <w:r w:rsidRPr="00983CFA">
              <w:rPr>
                <w:rFonts w:eastAsia="MS Mincho"/>
              </w:rPr>
              <w:t>( 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  <w:t xml:space="preserve">if( </w:t>
            </w:r>
            <w:proofErr w:type="spellStart"/>
            <w:r w:rsidRPr="00983CFA">
              <w:rPr>
                <w:rFonts w:eastAsia="MS Mincho"/>
                <w:bCs/>
              </w:rPr>
              <w:t>rep_format_idx_present_flag</w:t>
            </w:r>
            <w:proofErr w:type="spellEnd"/>
            <w:r w:rsidRPr="00983CFA">
              <w:rPr>
                <w:rFonts w:eastAsia="MS Mincho"/>
                <w:bCs/>
              </w:rPr>
              <w:t xml:space="preserve"> ) 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</w:rPr>
              <w:t xml:space="preserve">for( </w:t>
            </w:r>
            <w:proofErr w:type="spellStart"/>
            <w:r w:rsidRPr="00983CFA">
              <w:rPr>
                <w:rFonts w:eastAsia="MS Mincho"/>
              </w:rPr>
              <w:t>i</w:t>
            </w:r>
            <w:proofErr w:type="spellEnd"/>
            <w:r w:rsidRPr="00983CFA">
              <w:rPr>
                <w:rFonts w:eastAsia="MS Mincho"/>
              </w:rPr>
              <w:t xml:space="preserve"> = 1; </w:t>
            </w:r>
            <w:proofErr w:type="spellStart"/>
            <w:r w:rsidRPr="00983CFA">
              <w:rPr>
                <w:rFonts w:eastAsia="MS Mincho"/>
              </w:rPr>
              <w:t>i</w:t>
            </w:r>
            <w:proofErr w:type="spellEnd"/>
            <w:r w:rsidRPr="00983CFA">
              <w:rPr>
                <w:rFonts w:eastAsia="MS Mincho"/>
              </w:rPr>
              <w:t xml:space="preserve">  &lt;=  vps_max_layers_minus1; </w:t>
            </w:r>
            <w:proofErr w:type="spellStart"/>
            <w:r w:rsidRPr="00983CFA">
              <w:rPr>
                <w:rFonts w:eastAsia="MS Mincho"/>
              </w:rPr>
              <w:t>i</w:t>
            </w:r>
            <w:proofErr w:type="spellEnd"/>
            <w:r w:rsidRPr="00983CFA">
              <w:rPr>
                <w:rFonts w:eastAsia="MS Mincho"/>
              </w:rPr>
              <w:t>++ 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  <w:t>if( vps_num_rep_formats_minus1 &gt; 0</w:t>
            </w:r>
            <w:r>
              <w:rPr>
                <w:rFonts w:eastAsia="MS Mincho"/>
                <w:bCs/>
              </w:rPr>
              <w:t xml:space="preserve"> </w:t>
            </w:r>
            <w:r w:rsidRPr="00983CFA">
              <w:rPr>
                <w:rFonts w:eastAsia="MS Mincho"/>
                <w:bCs/>
              </w:rPr>
              <w:t>)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D20669" w:rsidRPr="00983CFA" w:rsidTr="0072678D">
        <w:trPr>
          <w:trHeight w:val="289"/>
          <w:jc w:val="center"/>
        </w:trPr>
        <w:tc>
          <w:tcPr>
            <w:tcW w:w="7920" w:type="dxa"/>
          </w:tcPr>
          <w:p w:rsidR="00D20669" w:rsidRPr="00983CFA" w:rsidRDefault="00D20669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r w:rsidRPr="00983CFA">
              <w:rPr>
                <w:rFonts w:eastAsia="MS Mincho"/>
                <w:bCs/>
              </w:rPr>
              <w:tab/>
            </w:r>
            <w:proofErr w:type="spellStart"/>
            <w:r w:rsidRPr="00983CFA">
              <w:rPr>
                <w:rFonts w:eastAsia="MS Mincho"/>
                <w:b/>
                <w:bCs/>
              </w:rPr>
              <w:t>vps_rep_format_idx</w:t>
            </w:r>
            <w:proofErr w:type="spellEnd"/>
            <w:r w:rsidRPr="00983CFA">
              <w:rPr>
                <w:rFonts w:eastAsia="MS Mincho"/>
                <w:bCs/>
              </w:rPr>
              <w:t>[ </w:t>
            </w:r>
            <w:proofErr w:type="spellStart"/>
            <w:r w:rsidRPr="00983CFA">
              <w:rPr>
                <w:rFonts w:eastAsia="MS Mincho"/>
                <w:bCs/>
              </w:rPr>
              <w:t>i</w:t>
            </w:r>
            <w:proofErr w:type="spellEnd"/>
            <w:r w:rsidRPr="00983CFA">
              <w:rPr>
                <w:rFonts w:eastAsia="MS Mincho"/>
                <w:bCs/>
              </w:rPr>
              <w:t> ]</w:t>
            </w:r>
          </w:p>
        </w:tc>
        <w:tc>
          <w:tcPr>
            <w:tcW w:w="1152" w:type="dxa"/>
          </w:tcPr>
          <w:p w:rsidR="00D20669" w:rsidRPr="00983CFA" w:rsidRDefault="00D20669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u(4)</w:t>
            </w: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</w:tcPr>
          <w:p w:rsidR="0072678D" w:rsidRPr="000C4756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  <w:lang w:eastAsia="ja-JP"/>
              </w:rPr>
            </w:pPr>
            <w:r w:rsidRPr="000C4756">
              <w:rPr>
                <w:b/>
                <w:bCs/>
                <w:highlight w:val="yellow"/>
              </w:rPr>
              <w:tab/>
            </w:r>
            <w:proofErr w:type="spellStart"/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vps_</w:t>
            </w:r>
            <w:r w:rsidR="00C73C25">
              <w:rPr>
                <w:rFonts w:hint="eastAsia"/>
                <w:b/>
                <w:bCs/>
                <w:highlight w:val="yellow"/>
                <w:lang w:eastAsia="ja-JP"/>
              </w:rPr>
              <w:t>syntax</w:t>
            </w:r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_</w:t>
            </w:r>
            <w:r w:rsidR="00C73C25">
              <w:rPr>
                <w:rFonts w:hint="eastAsia"/>
                <w:b/>
                <w:bCs/>
                <w:highlight w:val="yellow"/>
                <w:lang w:eastAsia="ja-JP"/>
              </w:rPr>
              <w:t>change_by_layer_id_</w:t>
            </w:r>
            <w:r w:rsidRPr="000C4756">
              <w:rPr>
                <w:rFonts w:hint="eastAsia"/>
                <w:b/>
                <w:bCs/>
                <w:highlight w:val="yellow"/>
                <w:lang w:eastAsia="ja-JP"/>
              </w:rPr>
              <w:t>flag</w:t>
            </w:r>
            <w:proofErr w:type="spellEnd"/>
          </w:p>
        </w:tc>
        <w:tc>
          <w:tcPr>
            <w:tcW w:w="1152" w:type="dxa"/>
          </w:tcPr>
          <w:p w:rsidR="0072678D" w:rsidRPr="00131CD2" w:rsidRDefault="0072678D" w:rsidP="001643F8">
            <w:pPr>
              <w:keepNext/>
              <w:spacing w:before="0" w:after="60"/>
              <w:rPr>
                <w:bCs/>
                <w:lang w:eastAsia="ja-JP"/>
              </w:rPr>
            </w:pPr>
            <w:r w:rsidRPr="000C4756">
              <w:rPr>
                <w:rFonts w:hint="eastAsia"/>
                <w:bCs/>
                <w:highlight w:val="yellow"/>
                <w:lang w:eastAsia="ja-JP"/>
              </w:rPr>
              <w:t>v(1)</w:t>
            </w: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</w:tcPr>
          <w:p w:rsidR="0072678D" w:rsidRPr="00983CFA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983CFA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983CFA">
              <w:rPr>
                <w:rFonts w:eastAsia="Batang"/>
                <w:b/>
                <w:bCs/>
                <w:lang w:eastAsia="ko-KR"/>
              </w:rPr>
              <w:t>max_one_active_ref_layer_flag</w:t>
            </w:r>
            <w:proofErr w:type="spellEnd"/>
          </w:p>
        </w:tc>
        <w:tc>
          <w:tcPr>
            <w:tcW w:w="1152" w:type="dxa"/>
          </w:tcPr>
          <w:p w:rsidR="0072678D" w:rsidRPr="00983CFA" w:rsidRDefault="0072678D" w:rsidP="001643F8">
            <w:pPr>
              <w:keepNext/>
              <w:spacing w:before="0" w:after="60"/>
              <w:rPr>
                <w:rFonts w:eastAsia="MS Mincho"/>
                <w:bCs/>
              </w:rPr>
            </w:pPr>
            <w:r w:rsidRPr="00983CFA">
              <w:rPr>
                <w:rFonts w:eastAsia="MS Mincho"/>
                <w:bCs/>
              </w:rPr>
              <w:t>u(1)</w:t>
            </w:r>
          </w:p>
        </w:tc>
      </w:tr>
      <w:tr w:rsidR="008209ED" w:rsidRPr="00983CFA" w:rsidTr="0072678D">
        <w:trPr>
          <w:trHeight w:val="289"/>
          <w:jc w:val="center"/>
        </w:trPr>
        <w:tc>
          <w:tcPr>
            <w:tcW w:w="7920" w:type="dxa"/>
          </w:tcPr>
          <w:p w:rsidR="008209ED" w:rsidRPr="008209ED" w:rsidRDefault="008209E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eastAsia="ja-JP"/>
              </w:rPr>
            </w:pPr>
            <w:r w:rsidRPr="00983CFA">
              <w:rPr>
                <w:rFonts w:eastAsia="Batang"/>
                <w:bCs/>
                <w:lang w:eastAsia="ko-KR"/>
              </w:rPr>
              <w:tab/>
            </w:r>
            <w:r>
              <w:rPr>
                <w:bCs/>
                <w:lang w:eastAsia="ja-JP"/>
              </w:rPr>
              <w:t>…</w:t>
            </w:r>
          </w:p>
        </w:tc>
        <w:tc>
          <w:tcPr>
            <w:tcW w:w="1152" w:type="dxa"/>
          </w:tcPr>
          <w:p w:rsidR="008209ED" w:rsidRPr="00983CFA" w:rsidRDefault="008209ED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  <w:tr w:rsidR="0072678D" w:rsidRPr="00983CFA" w:rsidTr="0072678D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8D" w:rsidRPr="00983CFA" w:rsidRDefault="0072678D" w:rsidP="001643F8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eastAsia="ko-KR"/>
              </w:rPr>
            </w:pPr>
            <w:r w:rsidRPr="00983CFA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8D" w:rsidRPr="00983CFA" w:rsidRDefault="0072678D" w:rsidP="001643F8">
            <w:pPr>
              <w:keepNext/>
              <w:spacing w:before="0" w:after="60"/>
              <w:rPr>
                <w:rFonts w:eastAsia="MS Mincho"/>
                <w:bCs/>
              </w:rPr>
            </w:pPr>
          </w:p>
        </w:tc>
      </w:tr>
    </w:tbl>
    <w:p w:rsidR="002A3D4A" w:rsidRDefault="002A3D4A">
      <w:pPr>
        <w:rPr>
          <w:b/>
          <w:lang w:val="en-CA" w:eastAsia="ja-JP"/>
        </w:rPr>
      </w:pPr>
    </w:p>
    <w:p w:rsidR="00116D92" w:rsidRPr="00116D92" w:rsidRDefault="00116D92" w:rsidP="00116D92">
      <w:pPr>
        <w:rPr>
          <w:highlight w:val="yellow"/>
          <w:lang w:eastAsia="ja-JP"/>
        </w:rPr>
      </w:pPr>
      <w:proofErr w:type="gramStart"/>
      <w:r w:rsidRPr="00116D92">
        <w:rPr>
          <w:highlight w:val="yellow"/>
          <w:lang w:eastAsia="ja-JP"/>
        </w:rPr>
        <w:t>for</w:t>
      </w:r>
      <w:proofErr w:type="gramEnd"/>
      <w:r w:rsidRPr="00116D92">
        <w:rPr>
          <w:highlight w:val="yellow"/>
          <w:lang w:eastAsia="ja-JP"/>
        </w:rPr>
        <w:t xml:space="preserve"> (</w:t>
      </w:r>
      <w:proofErr w:type="spellStart"/>
      <w:r w:rsidRPr="00116D92">
        <w:rPr>
          <w:highlight w:val="yellow"/>
          <w:lang w:eastAsia="ja-JP"/>
        </w:rPr>
        <w:t>i</w:t>
      </w:r>
      <w:proofErr w:type="spellEnd"/>
      <w:r w:rsidRPr="00116D92">
        <w:rPr>
          <w:highlight w:val="yellow"/>
          <w:lang w:eastAsia="ja-JP"/>
        </w:rPr>
        <w:t xml:space="preserve">=0; </w:t>
      </w:r>
      <w:proofErr w:type="spellStart"/>
      <w:r w:rsidRPr="00116D92">
        <w:rPr>
          <w:highlight w:val="yellow"/>
          <w:lang w:eastAsia="ja-JP"/>
        </w:rPr>
        <w:t>i</w:t>
      </w:r>
      <w:proofErr w:type="spellEnd"/>
      <w:r w:rsidRPr="00116D92">
        <w:rPr>
          <w:highlight w:val="yellow"/>
          <w:lang w:eastAsia="ja-JP"/>
        </w:rPr>
        <w:t xml:space="preserve">&lt;vps_max_num_layers_minus1+1; </w:t>
      </w:r>
      <w:proofErr w:type="spellStart"/>
      <w:r w:rsidRPr="00116D92">
        <w:rPr>
          <w:highlight w:val="yellow"/>
          <w:lang w:eastAsia="ja-JP"/>
        </w:rPr>
        <w:t>i</w:t>
      </w:r>
      <w:proofErr w:type="spellEnd"/>
      <w:r w:rsidRPr="00116D92">
        <w:rPr>
          <w:highlight w:val="yellow"/>
          <w:lang w:eastAsia="ja-JP"/>
        </w:rPr>
        <w:t>++) {</w:t>
      </w:r>
    </w:p>
    <w:p w:rsidR="00116D92" w:rsidRPr="00116D92" w:rsidRDefault="00116D92" w:rsidP="00116D92">
      <w:pPr>
        <w:ind w:firstLineChars="100" w:firstLine="220"/>
        <w:rPr>
          <w:highlight w:val="yellow"/>
          <w:lang w:eastAsia="ja-JP"/>
        </w:rPr>
      </w:pPr>
      <w:proofErr w:type="spellStart"/>
      <w:r w:rsidRPr="00116D92">
        <w:rPr>
          <w:highlight w:val="yellow"/>
          <w:lang w:eastAsia="ja-JP"/>
        </w:rPr>
        <w:t>IndependentLayerFlag</w:t>
      </w:r>
      <w:proofErr w:type="spellEnd"/>
      <w:r w:rsidRPr="00116D92">
        <w:rPr>
          <w:highlight w:val="yellow"/>
          <w:lang w:eastAsia="ja-JP"/>
        </w:rPr>
        <w:t xml:space="preserve"> [</w:t>
      </w:r>
      <w:proofErr w:type="spellStart"/>
      <w:r w:rsidRPr="00116D92">
        <w:rPr>
          <w:highlight w:val="yellow"/>
          <w:lang w:eastAsia="ja-JP"/>
        </w:rPr>
        <w:t>nuh_layer_id</w:t>
      </w:r>
      <w:proofErr w:type="spellEnd"/>
      <w:r w:rsidRPr="00116D92">
        <w:rPr>
          <w:highlight w:val="yellow"/>
          <w:lang w:eastAsia="ja-JP"/>
        </w:rPr>
        <w:t>] = (</w:t>
      </w:r>
      <w:proofErr w:type="spellStart"/>
      <w:proofErr w:type="gramStart"/>
      <w:r w:rsidRPr="00116D92">
        <w:rPr>
          <w:highlight w:val="yellow"/>
          <w:lang w:eastAsia="ja-JP"/>
        </w:rPr>
        <w:t>NumDirectRefereceLayers</w:t>
      </w:r>
      <w:proofErr w:type="spellEnd"/>
      <w:r w:rsidRPr="00116D92">
        <w:rPr>
          <w:highlight w:val="yellow"/>
          <w:lang w:eastAsia="ja-JP"/>
        </w:rPr>
        <w:t>[</w:t>
      </w:r>
      <w:proofErr w:type="spellStart"/>
      <w:proofErr w:type="gramEnd"/>
      <w:r w:rsidRPr="00116D92">
        <w:rPr>
          <w:highlight w:val="yellow"/>
          <w:lang w:eastAsia="ja-JP"/>
        </w:rPr>
        <w:t>nuh_layer_id</w:t>
      </w:r>
      <w:proofErr w:type="spellEnd"/>
      <w:r w:rsidRPr="00116D92">
        <w:rPr>
          <w:highlight w:val="yellow"/>
          <w:lang w:eastAsia="ja-JP"/>
        </w:rPr>
        <w:t>]==0);</w:t>
      </w:r>
    </w:p>
    <w:p w:rsidR="00116D92" w:rsidRPr="00116D92" w:rsidRDefault="00116D92" w:rsidP="00116D92">
      <w:pPr>
        <w:rPr>
          <w:lang w:eastAsia="ja-JP"/>
        </w:rPr>
      </w:pPr>
      <w:r w:rsidRPr="00116D92">
        <w:rPr>
          <w:highlight w:val="yellow"/>
          <w:lang w:eastAsia="ja-JP"/>
        </w:rPr>
        <w:t>}</w:t>
      </w:r>
    </w:p>
    <w:p w:rsidR="00116D92" w:rsidRDefault="00116D92">
      <w:pPr>
        <w:rPr>
          <w:b/>
          <w:lang w:val="en-CA" w:eastAsia="ja-JP"/>
        </w:rPr>
      </w:pPr>
    </w:p>
    <w:p w:rsidR="00116D92" w:rsidRPr="00E46F26" w:rsidRDefault="00116D92">
      <w:pPr>
        <w:rPr>
          <w:b/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1E012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1E012A">
              <w:rPr>
                <w:rFonts w:ascii="Times New Roman" w:hAnsi="Times New Roman"/>
                <w:lang w:val="en-US"/>
              </w:rPr>
              <w:t>seq_parameter_set_rbsp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D53AB6" w:rsidRPr="001E012A" w:rsidRDefault="00D53AB6" w:rsidP="001643F8">
            <w:pPr>
              <w:pStyle w:val="tableheading"/>
              <w:rPr>
                <w:lang w:val="en-US"/>
              </w:rPr>
            </w:pPr>
            <w:r w:rsidRPr="001E012A">
              <w:rPr>
                <w:lang w:val="en-US"/>
              </w:rPr>
              <w:t>Descriptor</w:t>
            </w:r>
          </w:p>
        </w:tc>
      </w:tr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1E012A" w:rsidRDefault="00D53AB6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video_parameter_set_id</w:t>
            </w:r>
            <w:proofErr w:type="spellEnd"/>
          </w:p>
        </w:tc>
        <w:tc>
          <w:tcPr>
            <w:tcW w:w="1152" w:type="dxa"/>
          </w:tcPr>
          <w:p w:rsidR="00D53AB6" w:rsidRPr="001E012A" w:rsidRDefault="00D53AB6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/>
              </w:rPr>
              <w:t>u(4)</w:t>
            </w:r>
          </w:p>
        </w:tc>
      </w:tr>
      <w:tr w:rsidR="00D53AB6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8D4A82" w:rsidRDefault="00D53AB6" w:rsidP="001643F8">
            <w:pPr>
              <w:pStyle w:val="tablesyntax"/>
              <w:rPr>
                <w:rFonts w:ascii="Times New Roman" w:hAnsi="Times New Roman"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highlight w:val="cyan"/>
                <w:lang w:val="en-US"/>
              </w:rPr>
              <w:tab/>
              <w:t>if(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="00C82D5D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!</w:t>
            </w:r>
            <w:proofErr w:type="spellStart"/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proofErr w:type="spellEnd"/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|| </w:t>
            </w:r>
            <w:proofErr w:type="spellStart"/>
            <w:r w:rsidRPr="008D4A82">
              <w:rPr>
                <w:rFonts w:ascii="Times New Roman" w:hAnsi="Times New Roman"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highlight w:val="cyan"/>
                <w:lang w:val="en-US"/>
              </w:rPr>
              <w:t xml:space="preserve">  = =  0 ) {</w:t>
            </w:r>
          </w:p>
        </w:tc>
        <w:tc>
          <w:tcPr>
            <w:tcW w:w="1152" w:type="dxa"/>
          </w:tcPr>
          <w:p w:rsidR="00D53AB6" w:rsidRPr="008D4A82" w:rsidRDefault="00D53AB6" w:rsidP="001643F8">
            <w:pPr>
              <w:pStyle w:val="tablecell"/>
              <w:rPr>
                <w:highlight w:val="cyan"/>
                <w:lang w:val="en-US" w:eastAsia="ko-KR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  <w:t>sps_max_sub_layers_minus1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  <w:r w:rsidRPr="001E012A">
              <w:rPr>
                <w:lang w:val="en-US" w:eastAsia="ko-KR"/>
              </w:rPr>
              <w:t>u(3)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sps_temporal_id_nesting_flag</w:t>
            </w:r>
            <w:proofErr w:type="spellEnd"/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 w:eastAsia="ko-KR"/>
              </w:rPr>
            </w:pPr>
            <w:r w:rsidRPr="001E012A">
              <w:rPr>
                <w:lang w:val="en-US" w:eastAsia="ko-KR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lang w:val="en-US"/>
              </w:rPr>
              <w:t>profile_tier_level</w:t>
            </w:r>
            <w:proofErr w:type="spellEnd"/>
            <w:r w:rsidRPr="001E012A">
              <w:rPr>
                <w:rFonts w:ascii="Times New Roman" w:hAnsi="Times New Roman"/>
                <w:lang w:val="en-US"/>
              </w:rPr>
              <w:t>( 1, sps_max_sub_layers_minus1 )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E012A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lang w:val="en-US"/>
              </w:rPr>
              <w:t>sps_</w:t>
            </w:r>
            <w:r w:rsidRPr="001E012A">
              <w:rPr>
                <w:rFonts w:ascii="Times New Roman" w:hAnsi="Times New Roman"/>
                <w:b/>
                <w:bCs/>
                <w:lang w:val="en-US"/>
              </w:rPr>
              <w:t>seq_parameter_set_id</w:t>
            </w:r>
            <w:proofErr w:type="spellEnd"/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  <w:proofErr w:type="spellStart"/>
            <w:r w:rsidRPr="001E012A">
              <w:rPr>
                <w:lang w:val="en-US"/>
              </w:rPr>
              <w:t>ue</w:t>
            </w:r>
            <w:proofErr w:type="spellEnd"/>
            <w:r w:rsidRPr="001E012A">
              <w:rPr>
                <w:lang w:val="en-US"/>
              </w:rPr>
              <w:t>(v)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8D4A82" w:rsidRDefault="00117BC0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Cs/>
                <w:highlight w:val="cyan"/>
              </w:rPr>
            </w:pPr>
            <w:r w:rsidRPr="008D4A82">
              <w:rPr>
                <w:rFonts w:eastAsia="MS Mincho"/>
                <w:bCs/>
                <w:highlight w:val="cyan"/>
              </w:rPr>
              <w:tab/>
              <w:t>if(</w:t>
            </w:r>
            <w:proofErr w:type="spellStart"/>
            <w:r>
              <w:rPr>
                <w:rFonts w:hint="eastAsia"/>
                <w:bCs/>
                <w:highlight w:val="yellow"/>
                <w:lang w:eastAsia="ja-JP"/>
              </w:rPr>
              <w:t>vps_syntax_change_by_layer_id_flag</w:t>
            </w:r>
            <w:proofErr w:type="spellEnd"/>
            <w:r w:rsidRPr="001E4249">
              <w:rPr>
                <w:rFonts w:hint="eastAsia"/>
                <w:bCs/>
                <w:highlight w:val="yellow"/>
                <w:lang w:eastAsia="ja-JP"/>
              </w:rPr>
              <w:t xml:space="preserve"> &amp;&amp;</w:t>
            </w:r>
            <w:r>
              <w:rPr>
                <w:rFonts w:hint="eastAsia"/>
                <w:bCs/>
                <w:highlight w:val="yellow"/>
                <w:lang w:eastAsia="ja-JP"/>
              </w:rPr>
              <w:t xml:space="preserve"> </w:t>
            </w:r>
            <w:proofErr w:type="spellStart"/>
            <w:r w:rsidRPr="008D4A82">
              <w:rPr>
                <w:rFonts w:eastAsia="MS Mincho"/>
                <w:bCs/>
                <w:highlight w:val="cyan"/>
              </w:rPr>
              <w:t>nuh_layer_id</w:t>
            </w:r>
            <w:proofErr w:type="spellEnd"/>
            <w:r w:rsidRPr="008D4A82">
              <w:rPr>
                <w:rFonts w:eastAsia="MS Mincho"/>
                <w:bCs/>
                <w:highlight w:val="cyan"/>
              </w:rPr>
              <w:t xml:space="preserve"> &gt; 0 )</w:t>
            </w:r>
          </w:p>
        </w:tc>
        <w:tc>
          <w:tcPr>
            <w:tcW w:w="1152" w:type="dxa"/>
          </w:tcPr>
          <w:p w:rsidR="00117BC0" w:rsidRPr="008D4A82" w:rsidRDefault="00117BC0" w:rsidP="001643F8">
            <w:pPr>
              <w:keepNext/>
              <w:keepLines/>
              <w:spacing w:before="0" w:after="60"/>
              <w:rPr>
                <w:highlight w:val="cyan"/>
                <w:lang w:eastAsia="ko-KR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 w:rsidRPr="001E012A">
              <w:rPr>
                <w:rFonts w:eastAsia="MS Mincho"/>
                <w:bCs/>
              </w:rPr>
              <w:tab/>
            </w:r>
            <w:r w:rsidRPr="001E012A">
              <w:rPr>
                <w:rFonts w:eastAsia="MS Mincho"/>
                <w:bCs/>
              </w:rPr>
              <w:tab/>
            </w:r>
            <w:proofErr w:type="spellStart"/>
            <w:r w:rsidRPr="001E012A">
              <w:rPr>
                <w:rFonts w:eastAsia="MS Mincho"/>
                <w:b/>
              </w:rPr>
              <w:t>update_rep_format_flag</w:t>
            </w:r>
            <w:proofErr w:type="spellEnd"/>
          </w:p>
        </w:tc>
        <w:tc>
          <w:tcPr>
            <w:tcW w:w="1152" w:type="dxa"/>
          </w:tcPr>
          <w:p w:rsidR="00117BC0" w:rsidRPr="001E012A" w:rsidRDefault="00117BC0" w:rsidP="001643F8">
            <w:pPr>
              <w:keepNext/>
              <w:keepLines/>
              <w:spacing w:before="0" w:after="60"/>
              <w:rPr>
                <w:lang w:eastAsia="ko-KR"/>
              </w:rPr>
            </w:pPr>
            <w:r w:rsidRPr="001E012A">
              <w:rPr>
                <w:lang w:eastAsia="ko-KR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83E9D" w:rsidRDefault="00117BC0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eastAsia="MS Mincho" w:hAnsi="Times New Roman"/>
                <w:lang w:val="en-US" w:eastAsia="ja-JP"/>
              </w:rPr>
            </w:pPr>
            <w:r w:rsidRPr="001E012A">
              <w:rPr>
                <w:rFonts w:ascii="Times New Roman" w:eastAsia="MS Mincho" w:hAnsi="Times New Roman"/>
                <w:lang w:val="en-US" w:eastAsia="ja-JP"/>
              </w:rPr>
              <w:tab/>
              <w:t xml:space="preserve">if( </w:t>
            </w:r>
            <w:proofErr w:type="spellStart"/>
            <w:r w:rsidRPr="001E012A">
              <w:rPr>
                <w:rFonts w:ascii="Times New Roman" w:eastAsia="MS Mincho" w:hAnsi="Times New Roman"/>
                <w:lang w:val="en-US" w:eastAsia="ja-JP"/>
              </w:rPr>
              <w:t>scaling_list_enabled_flag</w:t>
            </w:r>
            <w:proofErr w:type="spellEnd"/>
            <w:r w:rsidRPr="001E012A">
              <w:rPr>
                <w:rFonts w:ascii="Times New Roman" w:eastAsia="MS Mincho" w:hAnsi="Times New Roman"/>
                <w:lang w:val="en-US" w:eastAsia="ja-JP"/>
              </w:rPr>
              <w:t xml:space="preserve"> ) {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jc w:val="center"/>
        </w:trPr>
        <w:tc>
          <w:tcPr>
            <w:tcW w:w="7920" w:type="dxa"/>
          </w:tcPr>
          <w:p w:rsidR="00117BC0" w:rsidRPr="008D4A82" w:rsidRDefault="00117BC0" w:rsidP="001643F8">
            <w:pPr>
              <w:pStyle w:val="tablesyntax"/>
              <w:tabs>
                <w:tab w:val="clear" w:pos="432"/>
                <w:tab w:val="left" w:pos="415"/>
              </w:tabs>
              <w:rPr>
                <w:rFonts w:ascii="Times New Roman" w:hAnsi="Times New Roman"/>
                <w:b/>
                <w:highlight w:val="cyan"/>
                <w:lang w:val="en-US"/>
              </w:rPr>
            </w:pP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</w:r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ab/>
              <w:t>if(</w:t>
            </w:r>
            <w:proofErr w:type="spellStart"/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proofErr w:type="spellEnd"/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&amp;&amp;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8D4A82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</w:p>
        </w:tc>
        <w:tc>
          <w:tcPr>
            <w:tcW w:w="1152" w:type="dxa"/>
          </w:tcPr>
          <w:p w:rsidR="00117BC0" w:rsidRPr="008D4A82" w:rsidRDefault="00117BC0" w:rsidP="001643F8">
            <w:pPr>
              <w:pStyle w:val="tablecell"/>
              <w:rPr>
                <w:rFonts w:eastAsia="MS Mincho"/>
                <w:highlight w:val="cyan"/>
                <w:lang w:val="en-US" w:eastAsia="ja-JP"/>
              </w:rPr>
            </w:pPr>
          </w:p>
        </w:tc>
      </w:tr>
      <w:tr w:rsidR="00117BC0" w:rsidRPr="001E012A" w:rsidTr="001643F8">
        <w:trPr>
          <w:cantSplit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r w:rsidRPr="001E012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1E012A">
              <w:rPr>
                <w:rFonts w:ascii="Times New Roman" w:hAnsi="Times New Roman"/>
                <w:b/>
                <w:bCs/>
                <w:lang w:val="en-US"/>
              </w:rPr>
              <w:t>sps_infer_scaling_list_flag</w:t>
            </w:r>
            <w:proofErr w:type="spellEnd"/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rFonts w:eastAsia="MS Mincho"/>
                <w:lang w:val="en-US" w:eastAsia="ja-JP"/>
              </w:rPr>
            </w:pPr>
            <w:r w:rsidRPr="001E012A">
              <w:rPr>
                <w:lang w:val="en-US"/>
              </w:rPr>
              <w:t>u(1)</w:t>
            </w: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0353BE" w:rsidRDefault="00117BC0" w:rsidP="001643F8">
            <w:pPr>
              <w:pStyle w:val="tablesyntax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 w:rsidRPr="001E012A">
              <w:rPr>
                <w:rFonts w:ascii="Times New Roman" w:hAnsi="Times New Roman"/>
                <w:b/>
                <w:bCs/>
                <w:lang w:val="en-US"/>
              </w:rPr>
              <w:tab/>
            </w:r>
            <w:r>
              <w:rPr>
                <w:rFonts w:ascii="Times New Roman" w:eastAsiaTheme="minorEastAsia" w:hAnsi="Times New Roman"/>
                <w:b/>
                <w:bCs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rPr>
                <w:lang w:val="en-US"/>
              </w:rPr>
            </w:pPr>
          </w:p>
        </w:tc>
      </w:tr>
      <w:tr w:rsidR="00117BC0" w:rsidRPr="001E012A" w:rsidTr="001643F8">
        <w:trPr>
          <w:cantSplit/>
          <w:trHeight w:val="289"/>
          <w:jc w:val="center"/>
        </w:trPr>
        <w:tc>
          <w:tcPr>
            <w:tcW w:w="7920" w:type="dxa"/>
          </w:tcPr>
          <w:p w:rsidR="00117BC0" w:rsidRPr="001E012A" w:rsidRDefault="00117BC0" w:rsidP="001643F8">
            <w:pPr>
              <w:pStyle w:val="tablesyntax"/>
              <w:keepNext w:val="0"/>
              <w:rPr>
                <w:rFonts w:ascii="Times New Roman" w:hAnsi="Times New Roman"/>
                <w:lang w:val="en-US"/>
              </w:rPr>
            </w:pPr>
            <w:r w:rsidRPr="001E012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117BC0" w:rsidRPr="001E012A" w:rsidRDefault="00117BC0" w:rsidP="001643F8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D53AB6" w:rsidRDefault="00D53AB6" w:rsidP="00D53AB6">
      <w:pPr>
        <w:rPr>
          <w:lang w:val="en-CA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7"/>
      </w:tblGrid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lastRenderedPageBreak/>
              <w:t>pic_parameter_set_rbsp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E81FD3" w:rsidRDefault="00D53AB6" w:rsidP="001643F8">
            <w:pPr>
              <w:pStyle w:val="tablesyntax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2"/>
                <w:szCs w:val="22"/>
                <w:lang w:val="en-US" w:eastAsia="ja-JP"/>
              </w:rPr>
              <w:t xml:space="preserve">  </w:t>
            </w:r>
            <w: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jc w:val="center"/>
        </w:trPr>
        <w:tc>
          <w:tcPr>
            <w:tcW w:w="7920" w:type="dxa"/>
          </w:tcPr>
          <w:p w:rsidR="00D53AB6" w:rsidRPr="00983CFA" w:rsidRDefault="00D53AB6" w:rsidP="00E04295">
            <w:pPr>
              <w:pStyle w:val="tablesyntax"/>
              <w:keepLines w:val="0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if(</w:t>
            </w:r>
            <w:proofErr w:type="spellStart"/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proofErr w:type="spellEnd"/>
            <w:r w:rsidR="00172A0E"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&amp;&amp;</w:t>
            </w:r>
            <w:r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0 )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highlight w:val="cyan"/>
                <w:lang w:val="en-US"/>
              </w:rPr>
            </w:pPr>
          </w:p>
        </w:tc>
      </w:tr>
      <w:tr w:rsidR="00D53AB6" w:rsidRPr="00983CFA" w:rsidTr="001643F8">
        <w:trPr>
          <w:cantSplit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keepLines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highlight w:val="cyan"/>
                <w:lang w:val="en-US"/>
              </w:rPr>
              <w:t>pps_infer_scaling_list_flag</w:t>
            </w:r>
            <w:proofErr w:type="spellEnd"/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rFonts w:eastAsia="MS Mincho"/>
                <w:lang w:val="en-US" w:eastAsia="ja-JP"/>
              </w:rPr>
            </w:pPr>
            <w:r w:rsidRPr="00983CFA">
              <w:rPr>
                <w:highlight w:val="cyan"/>
                <w:lang w:val="en-US"/>
              </w:rPr>
              <w:t>u(1)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4567E4" w:rsidRDefault="00D53AB6" w:rsidP="001643F8">
            <w:pPr>
              <w:pStyle w:val="tablesyntax"/>
              <w:keepLines w:val="0"/>
              <w:rPr>
                <w:rFonts w:ascii="Times New Roman" w:eastAsiaTheme="minorEastAsia" w:hAnsi="Times New Roman"/>
                <w:bCs/>
                <w:lang w:val="en-US" w:eastAsia="ja-JP"/>
              </w:rPr>
            </w:pPr>
            <w:r>
              <w:rPr>
                <w:rFonts w:ascii="Times New Roman" w:eastAsiaTheme="minorEastAsia" w:hAnsi="Times New Roman"/>
                <w:bCs/>
                <w:lang w:val="en-US" w:eastAsia="ja-JP"/>
              </w:rPr>
              <w:t>…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D53AB6" w:rsidRPr="00983CFA" w:rsidRDefault="00D53AB6" w:rsidP="001643F8">
            <w:pPr>
              <w:pStyle w:val="tablecell"/>
              <w:keepLines w:val="0"/>
              <w:rPr>
                <w:lang w:val="en-US"/>
              </w:rPr>
            </w:pPr>
          </w:p>
        </w:tc>
      </w:tr>
    </w:tbl>
    <w:p w:rsidR="00D53AB6" w:rsidRPr="001E012A" w:rsidRDefault="00D53AB6" w:rsidP="00D53AB6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AB504F" w:rsidRDefault="00D53AB6" w:rsidP="001643F8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heading"/>
              <w:rPr>
                <w:b w:val="0"/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  <w:t>if( !</w:t>
            </w:r>
            <w:proofErr w:type="spellStart"/>
            <w:r w:rsidRPr="00983CFA">
              <w:rPr>
                <w:rFonts w:ascii="Times New Roman" w:hAnsi="Times New Roman"/>
                <w:lang w:val="en-US" w:eastAsia="ko-KR"/>
              </w:rPr>
              <w:t>dependent_slice_segment_flag</w:t>
            </w:r>
            <w:proofErr w:type="spellEnd"/>
            <w:r w:rsidRPr="00983CFA">
              <w:rPr>
                <w:rFonts w:ascii="Times New Roman" w:hAnsi="Times New Roman"/>
                <w:lang w:val="en-US" w:eastAsia="ko-KR"/>
              </w:rPr>
              <w:t xml:space="preserve"> 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 w:eastAsia="ko-KR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D233D0">
            <w:pPr>
              <w:pStyle w:val="tablesyntax"/>
              <w:rPr>
                <w:rFonts w:ascii="Times New Roman" w:hAnsi="Times New Roman"/>
                <w:bCs/>
                <w:lang w:val="en-US"/>
              </w:rPr>
            </w:pPr>
            <w:r w:rsidRPr="00983CFA">
              <w:rPr>
                <w:rFonts w:ascii="Times New Roman" w:hAnsi="Times New Roman"/>
                <w:bCs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  <w:t>if(</w:t>
            </w:r>
            <w:r w:rsidR="0049027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proofErr w:type="spellStart"/>
            <w:r w:rsidR="005E0392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vps_syntax_change_by_layer_id_flag</w:t>
            </w:r>
            <w:proofErr w:type="spellEnd"/>
            <w:r w:rsidR="00D233D0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 xml:space="preserve"> </w:t>
            </w:r>
            <w:r w:rsidRPr="001E4249">
              <w:rPr>
                <w:rFonts w:ascii="Times New Roman" w:eastAsiaTheme="minorEastAsia" w:hAnsi="Times New Roman" w:hint="eastAsia"/>
                <w:bCs/>
                <w:highlight w:val="yellow"/>
                <w:lang w:val="en-US" w:eastAsia="ja-JP"/>
              </w:rPr>
              <w:t>&amp;&amp;</w:t>
            </w:r>
            <w:r>
              <w:rPr>
                <w:rFonts w:ascii="Times New Roman" w:eastAsiaTheme="minorEastAsia" w:hAnsi="Times New Roman" w:hint="eastAsia"/>
                <w:bCs/>
                <w:lang w:val="en-US" w:eastAsia="ja-JP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nuh_layer_id</w:t>
            </w:r>
            <w:proofErr w:type="spellEnd"/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 xml:space="preserve"> &gt; 0  | |</w:t>
            </w:r>
            <w:r w:rsidRPr="00983CFA">
              <w:rPr>
                <w:rFonts w:ascii="Times New Roman" w:hAnsi="Times New Roman"/>
                <w:bCs/>
                <w:lang w:val="en-US"/>
              </w:rPr>
              <w:br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Pr="00983CFA">
              <w:rPr>
                <w:rFonts w:ascii="Times New Roman" w:hAnsi="Times New Roman"/>
                <w:bCs/>
                <w:highlight w:val="cyan"/>
                <w:lang w:val="en-US"/>
              </w:rPr>
              <w:t>(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IDR_W_RADL  &amp;&amp; 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nal_unit_type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!=  IDR_N_LP </w:t>
            </w:r>
            <w:r w:rsidRPr="00983CFA">
              <w:rPr>
                <w:rFonts w:ascii="Times New Roman" w:hAnsi="Times New Roman"/>
                <w:highlight w:val="cyan"/>
                <w:lang w:val="en-US"/>
              </w:rPr>
              <w:t>)</w:t>
            </w:r>
            <w:r w:rsidRPr="00983CFA">
              <w:rPr>
                <w:rFonts w:ascii="Times New Roman" w:hAnsi="Times New Roman"/>
                <w:bCs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</w:p>
        </w:tc>
      </w:tr>
      <w:tr w:rsidR="00D53AB6" w:rsidRPr="00983CFA" w:rsidTr="001643F8">
        <w:trPr>
          <w:cantSplit/>
          <w:trHeight w:val="289"/>
          <w:jc w:val="center"/>
        </w:trPr>
        <w:tc>
          <w:tcPr>
            <w:tcW w:w="7920" w:type="dxa"/>
          </w:tcPr>
          <w:p w:rsidR="00D53AB6" w:rsidRPr="00983CFA" w:rsidRDefault="00D53AB6" w:rsidP="001643F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 w:eastAsia="ko-KR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bCs/>
                <w:lang w:val="en-US"/>
              </w:rPr>
              <w:t>slice_pic_order_cnt_lsb</w:t>
            </w:r>
            <w:proofErr w:type="spellEnd"/>
          </w:p>
        </w:tc>
        <w:tc>
          <w:tcPr>
            <w:tcW w:w="1152" w:type="dxa"/>
          </w:tcPr>
          <w:p w:rsidR="00D53AB6" w:rsidRPr="00983CFA" w:rsidRDefault="00D53AB6" w:rsidP="001643F8">
            <w:pPr>
              <w:pStyle w:val="tablecell"/>
              <w:rPr>
                <w:lang w:val="en-US"/>
              </w:rPr>
            </w:pPr>
            <w:r w:rsidRPr="00983CFA">
              <w:rPr>
                <w:lang w:val="en-US"/>
              </w:rPr>
              <w:t>u(v)</w:t>
            </w:r>
          </w:p>
        </w:tc>
      </w:tr>
    </w:tbl>
    <w:p w:rsidR="001D247A" w:rsidRDefault="001D247A">
      <w:pPr>
        <w:rPr>
          <w:lang w:val="en-CA" w:eastAsia="ja-JP"/>
        </w:rPr>
      </w:pPr>
    </w:p>
    <w:p w:rsidR="001A0400" w:rsidRDefault="001A0400" w:rsidP="00090916">
      <w:pPr>
        <w:rPr>
          <w:lang w:val="en-CA" w:eastAsia="ja-JP"/>
        </w:rPr>
      </w:pPr>
    </w:p>
    <w:p w:rsidR="00D1244D" w:rsidRDefault="00681446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Conclusion</w:t>
      </w:r>
    </w:p>
    <w:p w:rsidR="00ED4908" w:rsidRPr="00ED4908" w:rsidRDefault="00A11299" w:rsidP="001243C8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It is proposed to disallow syntax change for independent layer to extraction</w:t>
      </w:r>
      <w:r w:rsidR="00A26C5D">
        <w:rPr>
          <w:rFonts w:hint="eastAsia"/>
          <w:lang w:val="en-CA" w:eastAsia="ja-JP"/>
        </w:rPr>
        <w:t xml:space="preserve">. </w:t>
      </w:r>
      <w:r w:rsidRPr="001E012A">
        <w:rPr>
          <w:rFonts w:hint="eastAsia"/>
          <w:lang w:val="en-CA" w:eastAsia="ja-JP"/>
        </w:rPr>
        <w:t xml:space="preserve"> </w:t>
      </w:r>
      <w:r w:rsidR="00D95D9C">
        <w:rPr>
          <w:rFonts w:hint="eastAsia"/>
          <w:lang w:val="en-CA" w:eastAsia="ja-JP"/>
        </w:rPr>
        <w:t>Two</w:t>
      </w:r>
      <w:r>
        <w:rPr>
          <w:rFonts w:hint="eastAsia"/>
          <w:lang w:val="en-CA" w:eastAsia="ja-JP"/>
        </w:rPr>
        <w:t xml:space="preserve"> option</w:t>
      </w:r>
      <w:r w:rsidR="00EB45EF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, </w:t>
      </w:r>
      <w:r w:rsidR="00EB45EF">
        <w:rPr>
          <w:rFonts w:hint="eastAsia"/>
          <w:lang w:val="en-CA" w:eastAsia="ja-JP"/>
        </w:rPr>
        <w:t>the first</w:t>
      </w:r>
      <w:r>
        <w:rPr>
          <w:rFonts w:hint="eastAsia"/>
          <w:lang w:val="en-CA" w:eastAsia="ja-JP"/>
        </w:rPr>
        <w:t xml:space="preserve"> is strictly disallow syntax change for independent layer, the </w:t>
      </w:r>
      <w:r w:rsidR="00EB45EF">
        <w:rPr>
          <w:rFonts w:hint="eastAsia"/>
          <w:lang w:val="en-CA" w:eastAsia="ja-JP"/>
        </w:rPr>
        <w:t>second</w:t>
      </w:r>
      <w:r>
        <w:rPr>
          <w:rFonts w:hint="eastAsia"/>
          <w:lang w:val="en-CA" w:eastAsia="ja-JP"/>
        </w:rPr>
        <w:t xml:space="preserve"> is </w:t>
      </w:r>
      <w:r>
        <w:rPr>
          <w:lang w:val="en-CA" w:eastAsia="ja-JP"/>
        </w:rPr>
        <w:t>syntax</w:t>
      </w:r>
      <w:r>
        <w:rPr>
          <w:rFonts w:hint="eastAsia"/>
          <w:lang w:val="en-CA" w:eastAsia="ja-JP"/>
        </w:rPr>
        <w:t xml:space="preserve"> change is allowed if that is indicated in VPS. </w:t>
      </w:r>
      <w:r w:rsidR="001243C8">
        <w:rPr>
          <w:rFonts w:hint="eastAsia"/>
          <w:lang w:val="en-CA" w:eastAsia="ja-JP"/>
        </w:rPr>
        <w:t>It i</w:t>
      </w:r>
      <w:r w:rsidR="001B0F1A">
        <w:rPr>
          <w:rFonts w:hint="eastAsia"/>
          <w:lang w:val="en-CA" w:eastAsia="ja-JP"/>
        </w:rPr>
        <w:t>s recommended to adopt one proposal (O</w:t>
      </w:r>
      <w:r w:rsidR="0017269B">
        <w:rPr>
          <w:rFonts w:hint="eastAsia"/>
          <w:lang w:val="en-CA" w:eastAsia="ja-JP"/>
        </w:rPr>
        <w:t>ption2 seems better</w:t>
      </w:r>
      <w:r w:rsidR="00033C44">
        <w:rPr>
          <w:rFonts w:hint="eastAsia"/>
          <w:lang w:val="en-CA" w:eastAsia="ja-JP"/>
        </w:rPr>
        <w:t xml:space="preserve"> from</w:t>
      </w:r>
      <w:r w:rsidR="001B0F1A">
        <w:rPr>
          <w:rFonts w:hint="eastAsia"/>
          <w:lang w:val="en-CA" w:eastAsia="ja-JP"/>
        </w:rPr>
        <w:t xml:space="preserve"> proponents</w:t>
      </w:r>
      <w:r w:rsidR="00033C44">
        <w:rPr>
          <w:rFonts w:hint="eastAsia"/>
          <w:lang w:val="en-CA" w:eastAsia="ja-JP"/>
        </w:rPr>
        <w:t xml:space="preserve"> understanding</w:t>
      </w:r>
      <w:r w:rsidR="001B0F1A">
        <w:rPr>
          <w:rFonts w:hint="eastAsia"/>
          <w:lang w:val="en-CA" w:eastAsia="ja-JP"/>
        </w:rPr>
        <w:t>).</w:t>
      </w:r>
    </w:p>
    <w:p w:rsidR="00D1244D" w:rsidRPr="001E012A" w:rsidRDefault="00D1244D">
      <w:pPr>
        <w:rPr>
          <w:lang w:val="en-CA" w:eastAsia="ja-JP"/>
        </w:rPr>
      </w:pPr>
    </w:p>
    <w:p w:rsidR="00D1244D" w:rsidRPr="001E012A" w:rsidRDefault="00681446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Reference</w:t>
      </w:r>
    </w:p>
    <w:p w:rsidR="001D5350" w:rsidRDefault="00AC0A82">
      <w:pPr>
        <w:rPr>
          <w:lang w:eastAsia="ja-JP"/>
        </w:rPr>
      </w:pPr>
      <w:proofErr w:type="gramStart"/>
      <w:r>
        <w:rPr>
          <w:rFonts w:hint="eastAsia"/>
          <w:lang w:eastAsia="ja-JP"/>
        </w:rPr>
        <w:t xml:space="preserve">[1] </w:t>
      </w:r>
      <w:r w:rsidR="000F46CA">
        <w:rPr>
          <w:lang w:eastAsia="ja-JP"/>
        </w:rPr>
        <w:t>J. Boyce, Y.-K.</w:t>
      </w:r>
      <w:proofErr w:type="gramEnd"/>
      <w:r w:rsidR="000F46CA">
        <w:rPr>
          <w:lang w:eastAsia="ja-JP"/>
        </w:rPr>
        <w:t xml:space="preserve"> Wang, </w:t>
      </w:r>
      <w:r w:rsidR="001D5350" w:rsidRPr="001D5350">
        <w:rPr>
          <w:lang w:eastAsia="ja-JP"/>
        </w:rPr>
        <w:t>NAL unit header and parameter set designs for HEVC extensions</w:t>
      </w:r>
      <w:r w:rsidR="001D5350">
        <w:rPr>
          <w:rFonts w:hint="eastAsia"/>
          <w:lang w:eastAsia="ja-JP"/>
        </w:rPr>
        <w:t>, JCTVC-K1007</w:t>
      </w:r>
    </w:p>
    <w:p w:rsidR="0028266F" w:rsidRDefault="00486AD9">
      <w:pPr>
        <w:rPr>
          <w:lang w:eastAsia="ja-JP"/>
        </w:rPr>
      </w:pPr>
      <w:proofErr w:type="gramStart"/>
      <w:r>
        <w:rPr>
          <w:rFonts w:hint="eastAsia"/>
          <w:lang w:eastAsia="ja-JP"/>
        </w:rPr>
        <w:t xml:space="preserve">[2] </w:t>
      </w:r>
      <w:hyperlink r:id="rId9" w:history="1">
        <w:r w:rsidRPr="00486AD9">
          <w:rPr>
            <w:rStyle w:val="a6"/>
            <w:lang w:eastAsia="ja-JP"/>
          </w:rPr>
          <w:t>A. K. Ramasubramonian</w:t>
        </w:r>
      </w:hyperlink>
      <w:r w:rsidRPr="00486AD9">
        <w:rPr>
          <w:lang w:eastAsia="ja-JP"/>
        </w:rPr>
        <w:t xml:space="preserve">, </w:t>
      </w:r>
      <w:hyperlink r:id="rId10" w:history="1">
        <w:r w:rsidRPr="00486AD9">
          <w:rPr>
            <w:rStyle w:val="a6"/>
            <w:lang w:eastAsia="ja-JP"/>
          </w:rPr>
          <w:t>Y.-K.</w:t>
        </w:r>
        <w:proofErr w:type="gramEnd"/>
        <w:r w:rsidRPr="00486AD9">
          <w:rPr>
            <w:rStyle w:val="a6"/>
            <w:lang w:eastAsia="ja-JP"/>
          </w:rPr>
          <w:t xml:space="preserve"> Wang</w:t>
        </w:r>
      </w:hyperlink>
      <w:r w:rsidRPr="00486AD9">
        <w:rPr>
          <w:lang w:eastAsia="ja-JP"/>
        </w:rPr>
        <w:t xml:space="preserve">, Y. Chen, J. Boyce, S. </w:t>
      </w:r>
      <w:proofErr w:type="spellStart"/>
      <w:r w:rsidRPr="00486AD9">
        <w:rPr>
          <w:lang w:eastAsia="ja-JP"/>
        </w:rPr>
        <w:t>Deshpande</w:t>
      </w:r>
      <w:proofErr w:type="spellEnd"/>
      <w:r>
        <w:rPr>
          <w:rFonts w:hint="eastAsia"/>
          <w:lang w:eastAsia="ja-JP"/>
        </w:rPr>
        <w:t xml:space="preserve">, </w:t>
      </w:r>
      <w:r w:rsidR="0028266F" w:rsidRPr="0028266F">
        <w:rPr>
          <w:lang w:eastAsia="ja-JP"/>
        </w:rPr>
        <w:t>MV-HEVC/SHVC HLS: Representation format information in VPS</w:t>
      </w:r>
      <w:r w:rsidR="0028266F">
        <w:rPr>
          <w:rFonts w:hint="eastAsia"/>
          <w:lang w:eastAsia="ja-JP"/>
        </w:rPr>
        <w:t>, JCTVC-N0092</w:t>
      </w:r>
    </w:p>
    <w:p w:rsidR="00D1244D" w:rsidRDefault="004344B8">
      <w:pPr>
        <w:rPr>
          <w:lang w:eastAsia="ja-JP"/>
        </w:rPr>
      </w:pPr>
      <w:r>
        <w:rPr>
          <w:rFonts w:hint="eastAsia"/>
          <w:lang w:eastAsia="ja-JP"/>
        </w:rPr>
        <w:t>[</w:t>
      </w:r>
      <w:r w:rsidR="000D4230"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 xml:space="preserve">] </w:t>
      </w:r>
      <w:r w:rsidR="000B7C92">
        <w:rPr>
          <w:lang w:eastAsia="ja-JP"/>
        </w:rPr>
        <w:t xml:space="preserve">S. </w:t>
      </w:r>
      <w:proofErr w:type="spellStart"/>
      <w:r w:rsidR="000B7C92">
        <w:rPr>
          <w:lang w:eastAsia="ja-JP"/>
        </w:rPr>
        <w:t>Deshpande</w:t>
      </w:r>
      <w:proofErr w:type="spellEnd"/>
      <w:r w:rsidR="000B7C92">
        <w:rPr>
          <w:lang w:eastAsia="ja-JP"/>
        </w:rPr>
        <w:t xml:space="preserve">, M. </w:t>
      </w:r>
      <w:proofErr w:type="spellStart"/>
      <w:r w:rsidR="000B7C92">
        <w:rPr>
          <w:lang w:eastAsia="ja-JP"/>
        </w:rPr>
        <w:t>Pettersson</w:t>
      </w:r>
      <w:proofErr w:type="spellEnd"/>
      <w:r w:rsidR="000B7C92" w:rsidRPr="000B7C92">
        <w:rPr>
          <w:lang w:eastAsia="ja-JP"/>
        </w:rPr>
        <w:t xml:space="preserve">, S. </w:t>
      </w:r>
      <w:r w:rsidR="000B7C92">
        <w:rPr>
          <w:lang w:eastAsia="ja-JP"/>
        </w:rPr>
        <w:t>Liu, T. Suzuki</w:t>
      </w:r>
      <w:r w:rsidR="000B7C92">
        <w:rPr>
          <w:rFonts w:hint="eastAsia"/>
          <w:lang w:eastAsia="ja-JP"/>
        </w:rPr>
        <w:t xml:space="preserve">, </w:t>
      </w:r>
      <w:r w:rsidR="000B7C92" w:rsidRPr="000B7C92">
        <w:rPr>
          <w:lang w:eastAsia="ja-JP"/>
        </w:rPr>
        <w:t>MV-HEVC/SHVC HLS: On Scaling List Data Signaling</w:t>
      </w:r>
      <w:r w:rsidR="000B7C92">
        <w:rPr>
          <w:rFonts w:hint="eastAsia"/>
          <w:lang w:eastAsia="ja-JP"/>
        </w:rPr>
        <w:t>, JCTVC-N0371</w:t>
      </w:r>
    </w:p>
    <w:p w:rsidR="00345F9D" w:rsidRPr="001E012A" w:rsidRDefault="0086224B">
      <w:pPr>
        <w:rPr>
          <w:lang w:eastAsia="ja-JP"/>
        </w:rPr>
      </w:pPr>
      <w:r>
        <w:rPr>
          <w:rFonts w:hint="eastAsia"/>
          <w:lang w:eastAsia="ja-JP"/>
        </w:rPr>
        <w:t xml:space="preserve">[4] </w:t>
      </w:r>
      <w:r w:rsidR="00A13A75">
        <w:rPr>
          <w:lang w:eastAsia="ja-JP"/>
        </w:rPr>
        <w:t xml:space="preserve">M. M. </w:t>
      </w:r>
      <w:proofErr w:type="spellStart"/>
      <w:r w:rsidR="00A13A75">
        <w:rPr>
          <w:lang w:eastAsia="ja-JP"/>
        </w:rPr>
        <w:t>Hannuksela</w:t>
      </w:r>
      <w:proofErr w:type="spellEnd"/>
      <w:r w:rsidR="00A13A75">
        <w:rPr>
          <w:rFonts w:hint="eastAsia"/>
          <w:lang w:eastAsia="ja-JP"/>
        </w:rPr>
        <w:t xml:space="preserve">, </w:t>
      </w:r>
      <w:r w:rsidR="00525554" w:rsidRPr="00525554">
        <w:rPr>
          <w:lang w:eastAsia="ja-JP"/>
        </w:rPr>
        <w:t>MV-HEVC/SHVC HLS: On IDR picture constraints</w:t>
      </w:r>
      <w:r w:rsidR="00525554">
        <w:rPr>
          <w:rFonts w:hint="eastAsia"/>
          <w:lang w:eastAsia="ja-JP"/>
        </w:rPr>
        <w:t>, JCTVC-N0065</w:t>
      </w:r>
    </w:p>
    <w:p w:rsidR="001F2594" w:rsidRPr="001E012A" w:rsidRDefault="001F2594" w:rsidP="00E11923">
      <w:pPr>
        <w:pStyle w:val="1"/>
        <w:rPr>
          <w:lang w:val="en-CA"/>
        </w:rPr>
      </w:pPr>
      <w:r w:rsidRPr="001E012A">
        <w:rPr>
          <w:lang w:val="en-CA"/>
        </w:rPr>
        <w:t>Patent rights declaration</w:t>
      </w:r>
      <w:r w:rsidR="00B94B06" w:rsidRPr="001E012A">
        <w:rPr>
          <w:lang w:val="en-CA"/>
        </w:rPr>
        <w:t>(s)</w:t>
      </w:r>
    </w:p>
    <w:p w:rsidR="00342FF4" w:rsidRPr="005B217D" w:rsidRDefault="00104326" w:rsidP="009234A5">
      <w:pPr>
        <w:jc w:val="both"/>
        <w:rPr>
          <w:szCs w:val="22"/>
          <w:lang w:val="en-CA"/>
        </w:rPr>
      </w:pPr>
      <w:r w:rsidRPr="001E012A">
        <w:rPr>
          <w:b/>
          <w:szCs w:val="22"/>
          <w:lang w:val="en-CA" w:eastAsia="ja-JP"/>
        </w:rPr>
        <w:t xml:space="preserve">SHARP </w:t>
      </w:r>
      <w:r w:rsidRPr="001E012A">
        <w:rPr>
          <w:b/>
          <w:szCs w:val="22"/>
          <w:lang w:val="en-CA"/>
        </w:rPr>
        <w:t>Corporation</w:t>
      </w:r>
      <w:r w:rsidR="001F2594" w:rsidRPr="001E012A">
        <w:rPr>
          <w:b/>
          <w:szCs w:val="22"/>
          <w:lang w:val="en-CA"/>
        </w:rPr>
        <w:t xml:space="preserve"> may have </w:t>
      </w:r>
      <w:r w:rsidR="0098551D" w:rsidRPr="001E012A">
        <w:rPr>
          <w:b/>
          <w:szCs w:val="22"/>
          <w:lang w:val="en-CA"/>
        </w:rPr>
        <w:t>current or pending</w:t>
      </w:r>
      <w:r w:rsidR="001F2594" w:rsidRPr="001E012A">
        <w:rPr>
          <w:b/>
          <w:szCs w:val="22"/>
          <w:lang w:val="en-CA"/>
        </w:rPr>
        <w:t xml:space="preserve"> </w:t>
      </w:r>
      <w:r w:rsidR="0098551D" w:rsidRPr="001E012A">
        <w:rPr>
          <w:b/>
          <w:szCs w:val="22"/>
          <w:lang w:val="en-CA"/>
        </w:rPr>
        <w:t xml:space="preserve">patent rights </w:t>
      </w:r>
      <w:r w:rsidR="001F2594" w:rsidRPr="001E012A">
        <w:rPr>
          <w:b/>
          <w:szCs w:val="22"/>
          <w:lang w:val="en-CA"/>
        </w:rPr>
        <w:t xml:space="preserve">relating to the technology described </w:t>
      </w:r>
      <w:r w:rsidR="002F164D" w:rsidRPr="001E012A">
        <w:rPr>
          <w:b/>
          <w:szCs w:val="22"/>
          <w:lang w:val="en-CA"/>
        </w:rPr>
        <w:t xml:space="preserve">in </w:t>
      </w:r>
      <w:r w:rsidR="001F2594" w:rsidRPr="001E012A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1E012A">
        <w:rPr>
          <w:b/>
          <w:szCs w:val="22"/>
          <w:lang w:val="en-CA"/>
        </w:rPr>
        <w:t xml:space="preserve"> | ISO/IEC </w:t>
      </w:r>
      <w:r w:rsidR="00A83253" w:rsidRPr="001E012A">
        <w:rPr>
          <w:b/>
          <w:szCs w:val="22"/>
          <w:lang w:val="en-CA"/>
        </w:rPr>
        <w:t xml:space="preserve">International </w:t>
      </w:r>
      <w:r w:rsidR="002F164D" w:rsidRPr="001E012A">
        <w:rPr>
          <w:b/>
          <w:szCs w:val="22"/>
          <w:lang w:val="en-CA"/>
        </w:rPr>
        <w:t>Standard</w:t>
      </w:r>
      <w:r w:rsidR="001F2594" w:rsidRPr="001E012A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 w:eastAsia="ja-JP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B79" w:rsidRDefault="00D62B79">
      <w:r>
        <w:separator/>
      </w:r>
    </w:p>
  </w:endnote>
  <w:endnote w:type="continuationSeparator" w:id="0">
    <w:p w:rsidR="00D62B79" w:rsidRDefault="00D62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E21" w:rsidRDefault="00680E2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62C81">
      <w:rPr>
        <w:rStyle w:val="a5"/>
      </w:rPr>
      <w:fldChar w:fldCharType="begin"/>
    </w:r>
    <w:r>
      <w:rPr>
        <w:rStyle w:val="a5"/>
      </w:rPr>
      <w:instrText xml:space="preserve"> PAGE </w:instrText>
    </w:r>
    <w:r w:rsidR="00F62C81">
      <w:rPr>
        <w:rStyle w:val="a5"/>
      </w:rPr>
      <w:fldChar w:fldCharType="separate"/>
    </w:r>
    <w:r w:rsidR="00357968">
      <w:rPr>
        <w:rStyle w:val="a5"/>
        <w:noProof/>
      </w:rPr>
      <w:t>1</w:t>
    </w:r>
    <w:r w:rsidR="00F62C8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62C8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62C81">
      <w:rPr>
        <w:rStyle w:val="a5"/>
      </w:rPr>
      <w:fldChar w:fldCharType="separate"/>
    </w:r>
    <w:r w:rsidR="00357968">
      <w:rPr>
        <w:rStyle w:val="a5"/>
        <w:noProof/>
      </w:rPr>
      <w:t>2013-10-16</w:t>
    </w:r>
    <w:r w:rsidR="00F62C8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B79" w:rsidRDefault="00D62B79">
      <w:r>
        <w:separator/>
      </w:r>
    </w:p>
  </w:footnote>
  <w:footnote w:type="continuationSeparator" w:id="0">
    <w:p w:rsidR="00D62B79" w:rsidRDefault="00D62B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35ABC"/>
    <w:multiLevelType w:val="hybridMultilevel"/>
    <w:tmpl w:val="C4128690"/>
    <w:lvl w:ilvl="0" w:tplc="7AF0EEB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F1C37"/>
    <w:multiLevelType w:val="hybridMultilevel"/>
    <w:tmpl w:val="5262D2EE"/>
    <w:lvl w:ilvl="0" w:tplc="1DA491AC">
      <w:start w:val="1"/>
      <w:numFmt w:val="lowerLetter"/>
      <w:lvlText w:val="%1)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15E3E24"/>
    <w:multiLevelType w:val="hybridMultilevel"/>
    <w:tmpl w:val="9D960B66"/>
    <w:lvl w:ilvl="0" w:tplc="1DA491AC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087E"/>
    <w:multiLevelType w:val="hybridMultilevel"/>
    <w:tmpl w:val="34C8417A"/>
    <w:lvl w:ilvl="0" w:tplc="CF127B6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B293A30"/>
    <w:multiLevelType w:val="hybridMultilevel"/>
    <w:tmpl w:val="33B88E14"/>
    <w:lvl w:ilvl="0" w:tplc="EC10D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B62225"/>
    <w:multiLevelType w:val="hybridMultilevel"/>
    <w:tmpl w:val="69182264"/>
    <w:lvl w:ilvl="0" w:tplc="9F761D14">
      <w:start w:val="8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537AB8"/>
    <w:multiLevelType w:val="hybridMultilevel"/>
    <w:tmpl w:val="6114B5EC"/>
    <w:lvl w:ilvl="0" w:tplc="9F761D14">
      <w:start w:val="8"/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FB37382"/>
    <w:multiLevelType w:val="hybridMultilevel"/>
    <w:tmpl w:val="0396E406"/>
    <w:lvl w:ilvl="0" w:tplc="04090015">
      <w:start w:val="1"/>
      <w:numFmt w:val="upperLetter"/>
      <w:lvlText w:val="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1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18"/>
  </w:num>
  <w:num w:numId="17">
    <w:abstractNumId w:val="5"/>
  </w:num>
  <w:num w:numId="18">
    <w:abstractNumId w:val="4"/>
  </w:num>
  <w:num w:numId="19">
    <w:abstractNumId w:val="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89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6E9"/>
    <w:rsid w:val="000039F2"/>
    <w:rsid w:val="00010F73"/>
    <w:rsid w:val="00015268"/>
    <w:rsid w:val="000329DE"/>
    <w:rsid w:val="00033C44"/>
    <w:rsid w:val="000340E2"/>
    <w:rsid w:val="0003443B"/>
    <w:rsid w:val="000345AE"/>
    <w:rsid w:val="000353BE"/>
    <w:rsid w:val="00037605"/>
    <w:rsid w:val="00040841"/>
    <w:rsid w:val="000458BC"/>
    <w:rsid w:val="00045C41"/>
    <w:rsid w:val="00046C03"/>
    <w:rsid w:val="00057950"/>
    <w:rsid w:val="00065E46"/>
    <w:rsid w:val="00071A96"/>
    <w:rsid w:val="0007614F"/>
    <w:rsid w:val="00080BC8"/>
    <w:rsid w:val="0008512B"/>
    <w:rsid w:val="00087543"/>
    <w:rsid w:val="00090916"/>
    <w:rsid w:val="000A6709"/>
    <w:rsid w:val="000A6810"/>
    <w:rsid w:val="000B17DD"/>
    <w:rsid w:val="000B1C6B"/>
    <w:rsid w:val="000B4FF9"/>
    <w:rsid w:val="000B7C92"/>
    <w:rsid w:val="000C09AC"/>
    <w:rsid w:val="000C13C3"/>
    <w:rsid w:val="000C202B"/>
    <w:rsid w:val="000C4756"/>
    <w:rsid w:val="000C64EE"/>
    <w:rsid w:val="000C6A2B"/>
    <w:rsid w:val="000D413D"/>
    <w:rsid w:val="000D4230"/>
    <w:rsid w:val="000D79E8"/>
    <w:rsid w:val="000E00F3"/>
    <w:rsid w:val="000E108D"/>
    <w:rsid w:val="000E2C4A"/>
    <w:rsid w:val="000E63D2"/>
    <w:rsid w:val="000F158C"/>
    <w:rsid w:val="000F264D"/>
    <w:rsid w:val="000F46CA"/>
    <w:rsid w:val="000F4E4F"/>
    <w:rsid w:val="0010241B"/>
    <w:rsid w:val="00102F3D"/>
    <w:rsid w:val="00104326"/>
    <w:rsid w:val="00116D92"/>
    <w:rsid w:val="00117BC0"/>
    <w:rsid w:val="00123429"/>
    <w:rsid w:val="001243C8"/>
    <w:rsid w:val="00124B75"/>
    <w:rsid w:val="00124E38"/>
    <w:rsid w:val="0012580B"/>
    <w:rsid w:val="00131C66"/>
    <w:rsid w:val="00131CD2"/>
    <w:rsid w:val="00131F90"/>
    <w:rsid w:val="0013526E"/>
    <w:rsid w:val="00143584"/>
    <w:rsid w:val="00145833"/>
    <w:rsid w:val="00145B30"/>
    <w:rsid w:val="00150CAF"/>
    <w:rsid w:val="00152CBB"/>
    <w:rsid w:val="00152F96"/>
    <w:rsid w:val="00156F18"/>
    <w:rsid w:val="001611CC"/>
    <w:rsid w:val="00163620"/>
    <w:rsid w:val="00163697"/>
    <w:rsid w:val="00163797"/>
    <w:rsid w:val="001643F8"/>
    <w:rsid w:val="001701C0"/>
    <w:rsid w:val="00171371"/>
    <w:rsid w:val="0017269B"/>
    <w:rsid w:val="00172A0E"/>
    <w:rsid w:val="00175A24"/>
    <w:rsid w:val="00183E9D"/>
    <w:rsid w:val="00187E58"/>
    <w:rsid w:val="00194EDB"/>
    <w:rsid w:val="001A0400"/>
    <w:rsid w:val="001A07EA"/>
    <w:rsid w:val="001A297E"/>
    <w:rsid w:val="001A368E"/>
    <w:rsid w:val="001A7329"/>
    <w:rsid w:val="001B0F1A"/>
    <w:rsid w:val="001B4E28"/>
    <w:rsid w:val="001B6F18"/>
    <w:rsid w:val="001C3525"/>
    <w:rsid w:val="001C74BF"/>
    <w:rsid w:val="001D1BD2"/>
    <w:rsid w:val="001D247A"/>
    <w:rsid w:val="001D324F"/>
    <w:rsid w:val="001D3D0F"/>
    <w:rsid w:val="001D51C6"/>
    <w:rsid w:val="001D5350"/>
    <w:rsid w:val="001D618A"/>
    <w:rsid w:val="001D626F"/>
    <w:rsid w:val="001E012A"/>
    <w:rsid w:val="001E02BE"/>
    <w:rsid w:val="001E14B5"/>
    <w:rsid w:val="001E3B37"/>
    <w:rsid w:val="001E4249"/>
    <w:rsid w:val="001E6DDA"/>
    <w:rsid w:val="001F2594"/>
    <w:rsid w:val="002026D3"/>
    <w:rsid w:val="002055A6"/>
    <w:rsid w:val="00206460"/>
    <w:rsid w:val="002069B4"/>
    <w:rsid w:val="00215DFC"/>
    <w:rsid w:val="002212DF"/>
    <w:rsid w:val="00222CD4"/>
    <w:rsid w:val="00225496"/>
    <w:rsid w:val="002264A6"/>
    <w:rsid w:val="00227BA7"/>
    <w:rsid w:val="0023011C"/>
    <w:rsid w:val="002322B6"/>
    <w:rsid w:val="002328CD"/>
    <w:rsid w:val="00233814"/>
    <w:rsid w:val="002408F1"/>
    <w:rsid w:val="002440E6"/>
    <w:rsid w:val="00246DB9"/>
    <w:rsid w:val="00257B3D"/>
    <w:rsid w:val="00261428"/>
    <w:rsid w:val="00263398"/>
    <w:rsid w:val="002634D3"/>
    <w:rsid w:val="00265C78"/>
    <w:rsid w:val="002716DB"/>
    <w:rsid w:val="00272858"/>
    <w:rsid w:val="00275771"/>
    <w:rsid w:val="00275B32"/>
    <w:rsid w:val="00275BCF"/>
    <w:rsid w:val="002763C8"/>
    <w:rsid w:val="0028266F"/>
    <w:rsid w:val="00284ADC"/>
    <w:rsid w:val="00287BCE"/>
    <w:rsid w:val="00291416"/>
    <w:rsid w:val="00291BFA"/>
    <w:rsid w:val="00292257"/>
    <w:rsid w:val="002A116D"/>
    <w:rsid w:val="002A303E"/>
    <w:rsid w:val="002A3D4A"/>
    <w:rsid w:val="002A54E0"/>
    <w:rsid w:val="002A6846"/>
    <w:rsid w:val="002B1595"/>
    <w:rsid w:val="002B191D"/>
    <w:rsid w:val="002B6625"/>
    <w:rsid w:val="002C6224"/>
    <w:rsid w:val="002D0AF6"/>
    <w:rsid w:val="002D348A"/>
    <w:rsid w:val="002D4B3E"/>
    <w:rsid w:val="002E2C53"/>
    <w:rsid w:val="002E3D61"/>
    <w:rsid w:val="002E5C56"/>
    <w:rsid w:val="002F0070"/>
    <w:rsid w:val="002F164D"/>
    <w:rsid w:val="002F2FF8"/>
    <w:rsid w:val="002F4B53"/>
    <w:rsid w:val="002F628F"/>
    <w:rsid w:val="0030033B"/>
    <w:rsid w:val="003016A9"/>
    <w:rsid w:val="00306206"/>
    <w:rsid w:val="003136B5"/>
    <w:rsid w:val="00317D85"/>
    <w:rsid w:val="003229A4"/>
    <w:rsid w:val="00326176"/>
    <w:rsid w:val="00327C56"/>
    <w:rsid w:val="003315A1"/>
    <w:rsid w:val="00333568"/>
    <w:rsid w:val="00333A25"/>
    <w:rsid w:val="003373EC"/>
    <w:rsid w:val="00342FF4"/>
    <w:rsid w:val="00345F9D"/>
    <w:rsid w:val="0035116E"/>
    <w:rsid w:val="003561C9"/>
    <w:rsid w:val="00357968"/>
    <w:rsid w:val="00361AA0"/>
    <w:rsid w:val="00362CC3"/>
    <w:rsid w:val="00365D7F"/>
    <w:rsid w:val="00366868"/>
    <w:rsid w:val="003669EA"/>
    <w:rsid w:val="003706CC"/>
    <w:rsid w:val="003713C8"/>
    <w:rsid w:val="00374926"/>
    <w:rsid w:val="00377710"/>
    <w:rsid w:val="00382779"/>
    <w:rsid w:val="00385778"/>
    <w:rsid w:val="00385BF4"/>
    <w:rsid w:val="00386221"/>
    <w:rsid w:val="0039617A"/>
    <w:rsid w:val="003A0E0F"/>
    <w:rsid w:val="003A2129"/>
    <w:rsid w:val="003A25E4"/>
    <w:rsid w:val="003A2713"/>
    <w:rsid w:val="003A2D8E"/>
    <w:rsid w:val="003A58C4"/>
    <w:rsid w:val="003A67B6"/>
    <w:rsid w:val="003B2D8C"/>
    <w:rsid w:val="003C20E4"/>
    <w:rsid w:val="003C73E9"/>
    <w:rsid w:val="003D21E3"/>
    <w:rsid w:val="003D2710"/>
    <w:rsid w:val="003E0F0E"/>
    <w:rsid w:val="003E6F90"/>
    <w:rsid w:val="003F0377"/>
    <w:rsid w:val="003F1AA7"/>
    <w:rsid w:val="003F5D0F"/>
    <w:rsid w:val="003F6DB2"/>
    <w:rsid w:val="003F6FD0"/>
    <w:rsid w:val="004014E2"/>
    <w:rsid w:val="004036AF"/>
    <w:rsid w:val="00405C41"/>
    <w:rsid w:val="00413546"/>
    <w:rsid w:val="00414101"/>
    <w:rsid w:val="0042373F"/>
    <w:rsid w:val="004270F3"/>
    <w:rsid w:val="00433DDB"/>
    <w:rsid w:val="004344B8"/>
    <w:rsid w:val="00437619"/>
    <w:rsid w:val="004427F3"/>
    <w:rsid w:val="0044575E"/>
    <w:rsid w:val="0044660E"/>
    <w:rsid w:val="004470E0"/>
    <w:rsid w:val="00447F40"/>
    <w:rsid w:val="00450538"/>
    <w:rsid w:val="004511F1"/>
    <w:rsid w:val="00452E60"/>
    <w:rsid w:val="004567E4"/>
    <w:rsid w:val="00457462"/>
    <w:rsid w:val="004608EC"/>
    <w:rsid w:val="00466989"/>
    <w:rsid w:val="00471C7D"/>
    <w:rsid w:val="004729BE"/>
    <w:rsid w:val="00474BBE"/>
    <w:rsid w:val="004808B6"/>
    <w:rsid w:val="0048106E"/>
    <w:rsid w:val="00486AD9"/>
    <w:rsid w:val="00490279"/>
    <w:rsid w:val="0049626F"/>
    <w:rsid w:val="004A2A63"/>
    <w:rsid w:val="004A6A59"/>
    <w:rsid w:val="004B054B"/>
    <w:rsid w:val="004B210C"/>
    <w:rsid w:val="004B2A23"/>
    <w:rsid w:val="004B2BA2"/>
    <w:rsid w:val="004B5A3A"/>
    <w:rsid w:val="004B766A"/>
    <w:rsid w:val="004B7DE7"/>
    <w:rsid w:val="004C3F81"/>
    <w:rsid w:val="004C6D71"/>
    <w:rsid w:val="004D0D41"/>
    <w:rsid w:val="004D0EDB"/>
    <w:rsid w:val="004D405F"/>
    <w:rsid w:val="004D7C64"/>
    <w:rsid w:val="004E3BA6"/>
    <w:rsid w:val="004E4F4F"/>
    <w:rsid w:val="004E6789"/>
    <w:rsid w:val="004F2187"/>
    <w:rsid w:val="004F3410"/>
    <w:rsid w:val="004F61E3"/>
    <w:rsid w:val="00500F54"/>
    <w:rsid w:val="00502E10"/>
    <w:rsid w:val="0051015C"/>
    <w:rsid w:val="005144E5"/>
    <w:rsid w:val="00516581"/>
    <w:rsid w:val="005167D8"/>
    <w:rsid w:val="00516CF1"/>
    <w:rsid w:val="0051704C"/>
    <w:rsid w:val="00525554"/>
    <w:rsid w:val="00525D2B"/>
    <w:rsid w:val="00531AE9"/>
    <w:rsid w:val="00550034"/>
    <w:rsid w:val="00550A66"/>
    <w:rsid w:val="0055615C"/>
    <w:rsid w:val="005570A6"/>
    <w:rsid w:val="005627D4"/>
    <w:rsid w:val="00567EC7"/>
    <w:rsid w:val="00570013"/>
    <w:rsid w:val="0057030E"/>
    <w:rsid w:val="005707D9"/>
    <w:rsid w:val="00576047"/>
    <w:rsid w:val="00577D06"/>
    <w:rsid w:val="005801A2"/>
    <w:rsid w:val="005826BE"/>
    <w:rsid w:val="005848EC"/>
    <w:rsid w:val="00592598"/>
    <w:rsid w:val="005940E0"/>
    <w:rsid w:val="005946D1"/>
    <w:rsid w:val="005952A5"/>
    <w:rsid w:val="005A33A1"/>
    <w:rsid w:val="005A6252"/>
    <w:rsid w:val="005B217D"/>
    <w:rsid w:val="005B2FA5"/>
    <w:rsid w:val="005B33DC"/>
    <w:rsid w:val="005C0C53"/>
    <w:rsid w:val="005C308D"/>
    <w:rsid w:val="005C385F"/>
    <w:rsid w:val="005C65E8"/>
    <w:rsid w:val="005D1457"/>
    <w:rsid w:val="005D1951"/>
    <w:rsid w:val="005D3276"/>
    <w:rsid w:val="005E011E"/>
    <w:rsid w:val="005E0392"/>
    <w:rsid w:val="005E1AC6"/>
    <w:rsid w:val="005E2F41"/>
    <w:rsid w:val="005E32AE"/>
    <w:rsid w:val="005E716E"/>
    <w:rsid w:val="005F23F0"/>
    <w:rsid w:val="005F246D"/>
    <w:rsid w:val="005F63EC"/>
    <w:rsid w:val="005F6F1B"/>
    <w:rsid w:val="0060291C"/>
    <w:rsid w:val="00612BD3"/>
    <w:rsid w:val="006237F0"/>
    <w:rsid w:val="00624B33"/>
    <w:rsid w:val="00630AA2"/>
    <w:rsid w:val="006354F9"/>
    <w:rsid w:val="00646707"/>
    <w:rsid w:val="00646FD9"/>
    <w:rsid w:val="00647C3B"/>
    <w:rsid w:val="006529BF"/>
    <w:rsid w:val="00661E3D"/>
    <w:rsid w:val="00662E58"/>
    <w:rsid w:val="00664DCF"/>
    <w:rsid w:val="00666274"/>
    <w:rsid w:val="0066715A"/>
    <w:rsid w:val="00667340"/>
    <w:rsid w:val="00672D24"/>
    <w:rsid w:val="00680512"/>
    <w:rsid w:val="00680E21"/>
    <w:rsid w:val="00681446"/>
    <w:rsid w:val="0068317A"/>
    <w:rsid w:val="006869BE"/>
    <w:rsid w:val="00690052"/>
    <w:rsid w:val="00694A48"/>
    <w:rsid w:val="00695962"/>
    <w:rsid w:val="006A129D"/>
    <w:rsid w:val="006A2CB0"/>
    <w:rsid w:val="006A3B9C"/>
    <w:rsid w:val="006A50C9"/>
    <w:rsid w:val="006B03FB"/>
    <w:rsid w:val="006B4471"/>
    <w:rsid w:val="006B60BA"/>
    <w:rsid w:val="006C5D39"/>
    <w:rsid w:val="006D05CE"/>
    <w:rsid w:val="006E1AED"/>
    <w:rsid w:val="006E2810"/>
    <w:rsid w:val="006E36AB"/>
    <w:rsid w:val="006E5417"/>
    <w:rsid w:val="006E6D4F"/>
    <w:rsid w:val="006F2D21"/>
    <w:rsid w:val="006F7846"/>
    <w:rsid w:val="0070327D"/>
    <w:rsid w:val="00704F6F"/>
    <w:rsid w:val="00706482"/>
    <w:rsid w:val="00712DFC"/>
    <w:rsid w:val="00712F60"/>
    <w:rsid w:val="0071528D"/>
    <w:rsid w:val="00720BE3"/>
    <w:rsid w:val="00720E3B"/>
    <w:rsid w:val="0072678D"/>
    <w:rsid w:val="00730BF5"/>
    <w:rsid w:val="00734F19"/>
    <w:rsid w:val="00736573"/>
    <w:rsid w:val="00736D3A"/>
    <w:rsid w:val="0074303C"/>
    <w:rsid w:val="00745F6B"/>
    <w:rsid w:val="007529CE"/>
    <w:rsid w:val="00753112"/>
    <w:rsid w:val="0075585E"/>
    <w:rsid w:val="00761665"/>
    <w:rsid w:val="00764308"/>
    <w:rsid w:val="00766853"/>
    <w:rsid w:val="00770571"/>
    <w:rsid w:val="007724FC"/>
    <w:rsid w:val="007741D8"/>
    <w:rsid w:val="007768FF"/>
    <w:rsid w:val="007824D3"/>
    <w:rsid w:val="00783292"/>
    <w:rsid w:val="007922FA"/>
    <w:rsid w:val="00796266"/>
    <w:rsid w:val="00796EE3"/>
    <w:rsid w:val="007A797A"/>
    <w:rsid w:val="007A7D29"/>
    <w:rsid w:val="007B4AB8"/>
    <w:rsid w:val="007D2C8B"/>
    <w:rsid w:val="007E7868"/>
    <w:rsid w:val="007F066D"/>
    <w:rsid w:val="007F10D3"/>
    <w:rsid w:val="007F1F8B"/>
    <w:rsid w:val="007F67A1"/>
    <w:rsid w:val="0080686D"/>
    <w:rsid w:val="0080773F"/>
    <w:rsid w:val="00811C05"/>
    <w:rsid w:val="008206C8"/>
    <w:rsid w:val="008209ED"/>
    <w:rsid w:val="00822D23"/>
    <w:rsid w:val="008235D9"/>
    <w:rsid w:val="00823F78"/>
    <w:rsid w:val="0082429A"/>
    <w:rsid w:val="00825820"/>
    <w:rsid w:val="00827A07"/>
    <w:rsid w:val="00836548"/>
    <w:rsid w:val="00836B7F"/>
    <w:rsid w:val="008446E4"/>
    <w:rsid w:val="00846428"/>
    <w:rsid w:val="00856670"/>
    <w:rsid w:val="0086224B"/>
    <w:rsid w:val="0086387C"/>
    <w:rsid w:val="0086483D"/>
    <w:rsid w:val="00874A6C"/>
    <w:rsid w:val="008756A5"/>
    <w:rsid w:val="00875E2E"/>
    <w:rsid w:val="00876C65"/>
    <w:rsid w:val="00877BB4"/>
    <w:rsid w:val="00883F32"/>
    <w:rsid w:val="008900F7"/>
    <w:rsid w:val="008905B9"/>
    <w:rsid w:val="008A4B4C"/>
    <w:rsid w:val="008B45A6"/>
    <w:rsid w:val="008C21DE"/>
    <w:rsid w:val="008C239F"/>
    <w:rsid w:val="008C512B"/>
    <w:rsid w:val="008D4A82"/>
    <w:rsid w:val="008E480C"/>
    <w:rsid w:val="008F142D"/>
    <w:rsid w:val="009003CF"/>
    <w:rsid w:val="00902718"/>
    <w:rsid w:val="00902730"/>
    <w:rsid w:val="00905A42"/>
    <w:rsid w:val="00907757"/>
    <w:rsid w:val="00914DC3"/>
    <w:rsid w:val="009212B0"/>
    <w:rsid w:val="00921D8D"/>
    <w:rsid w:val="009234A5"/>
    <w:rsid w:val="00924CEE"/>
    <w:rsid w:val="009253E9"/>
    <w:rsid w:val="009336F7"/>
    <w:rsid w:val="00934595"/>
    <w:rsid w:val="009374A7"/>
    <w:rsid w:val="009376C3"/>
    <w:rsid w:val="00937882"/>
    <w:rsid w:val="0094223D"/>
    <w:rsid w:val="00947B78"/>
    <w:rsid w:val="0095710F"/>
    <w:rsid w:val="00963BD8"/>
    <w:rsid w:val="00976855"/>
    <w:rsid w:val="0098551D"/>
    <w:rsid w:val="00990260"/>
    <w:rsid w:val="0099518F"/>
    <w:rsid w:val="00995445"/>
    <w:rsid w:val="00996F1E"/>
    <w:rsid w:val="009A4392"/>
    <w:rsid w:val="009A450B"/>
    <w:rsid w:val="009A523D"/>
    <w:rsid w:val="009B05EF"/>
    <w:rsid w:val="009C210F"/>
    <w:rsid w:val="009C7050"/>
    <w:rsid w:val="009D28A3"/>
    <w:rsid w:val="009D2E18"/>
    <w:rsid w:val="009E052C"/>
    <w:rsid w:val="009E105A"/>
    <w:rsid w:val="009E359E"/>
    <w:rsid w:val="009F0BDB"/>
    <w:rsid w:val="009F496B"/>
    <w:rsid w:val="00A00B2A"/>
    <w:rsid w:val="00A01439"/>
    <w:rsid w:val="00A01FAA"/>
    <w:rsid w:val="00A02E61"/>
    <w:rsid w:val="00A05CFF"/>
    <w:rsid w:val="00A07A22"/>
    <w:rsid w:val="00A11299"/>
    <w:rsid w:val="00A12AF3"/>
    <w:rsid w:val="00A12B36"/>
    <w:rsid w:val="00A13A75"/>
    <w:rsid w:val="00A20204"/>
    <w:rsid w:val="00A21234"/>
    <w:rsid w:val="00A26C5D"/>
    <w:rsid w:val="00A2745B"/>
    <w:rsid w:val="00A33B82"/>
    <w:rsid w:val="00A43CF1"/>
    <w:rsid w:val="00A5183E"/>
    <w:rsid w:val="00A563D9"/>
    <w:rsid w:val="00A566B4"/>
    <w:rsid w:val="00A56B97"/>
    <w:rsid w:val="00A6093D"/>
    <w:rsid w:val="00A648B8"/>
    <w:rsid w:val="00A65894"/>
    <w:rsid w:val="00A76A6D"/>
    <w:rsid w:val="00A83253"/>
    <w:rsid w:val="00A87FD5"/>
    <w:rsid w:val="00A92374"/>
    <w:rsid w:val="00A95194"/>
    <w:rsid w:val="00A966AB"/>
    <w:rsid w:val="00AA5338"/>
    <w:rsid w:val="00AA6E84"/>
    <w:rsid w:val="00AB1955"/>
    <w:rsid w:val="00AB2F10"/>
    <w:rsid w:val="00AB504F"/>
    <w:rsid w:val="00AC0A82"/>
    <w:rsid w:val="00AC491D"/>
    <w:rsid w:val="00AC6122"/>
    <w:rsid w:val="00AD2C22"/>
    <w:rsid w:val="00AD48F9"/>
    <w:rsid w:val="00AE341B"/>
    <w:rsid w:val="00AE63FA"/>
    <w:rsid w:val="00AF04EF"/>
    <w:rsid w:val="00B017B6"/>
    <w:rsid w:val="00B043A3"/>
    <w:rsid w:val="00B07899"/>
    <w:rsid w:val="00B07CA7"/>
    <w:rsid w:val="00B10CD8"/>
    <w:rsid w:val="00B1279A"/>
    <w:rsid w:val="00B12ED7"/>
    <w:rsid w:val="00B135FF"/>
    <w:rsid w:val="00B1732D"/>
    <w:rsid w:val="00B2009D"/>
    <w:rsid w:val="00B25FBD"/>
    <w:rsid w:val="00B4194A"/>
    <w:rsid w:val="00B43433"/>
    <w:rsid w:val="00B43BA7"/>
    <w:rsid w:val="00B43DCF"/>
    <w:rsid w:val="00B444C1"/>
    <w:rsid w:val="00B45235"/>
    <w:rsid w:val="00B5173E"/>
    <w:rsid w:val="00B5222E"/>
    <w:rsid w:val="00B52AC3"/>
    <w:rsid w:val="00B53179"/>
    <w:rsid w:val="00B5691F"/>
    <w:rsid w:val="00B61C96"/>
    <w:rsid w:val="00B63AE0"/>
    <w:rsid w:val="00B641BC"/>
    <w:rsid w:val="00B70A57"/>
    <w:rsid w:val="00B72CC2"/>
    <w:rsid w:val="00B73A2A"/>
    <w:rsid w:val="00B73BC0"/>
    <w:rsid w:val="00B80C82"/>
    <w:rsid w:val="00B8214B"/>
    <w:rsid w:val="00B906D1"/>
    <w:rsid w:val="00B9278C"/>
    <w:rsid w:val="00B932D1"/>
    <w:rsid w:val="00B94B06"/>
    <w:rsid w:val="00B94C28"/>
    <w:rsid w:val="00B96938"/>
    <w:rsid w:val="00BA0F4D"/>
    <w:rsid w:val="00BA36F5"/>
    <w:rsid w:val="00BB3357"/>
    <w:rsid w:val="00BB770F"/>
    <w:rsid w:val="00BC10BA"/>
    <w:rsid w:val="00BC1FCE"/>
    <w:rsid w:val="00BC5AFD"/>
    <w:rsid w:val="00BC5F63"/>
    <w:rsid w:val="00BE2959"/>
    <w:rsid w:val="00BE46E0"/>
    <w:rsid w:val="00BE5A84"/>
    <w:rsid w:val="00BE76F2"/>
    <w:rsid w:val="00BF0064"/>
    <w:rsid w:val="00BF0D39"/>
    <w:rsid w:val="00BF1839"/>
    <w:rsid w:val="00BF640C"/>
    <w:rsid w:val="00BF6455"/>
    <w:rsid w:val="00C04F43"/>
    <w:rsid w:val="00C04FA3"/>
    <w:rsid w:val="00C0609D"/>
    <w:rsid w:val="00C06B0D"/>
    <w:rsid w:val="00C115AB"/>
    <w:rsid w:val="00C12BD9"/>
    <w:rsid w:val="00C2431D"/>
    <w:rsid w:val="00C268DE"/>
    <w:rsid w:val="00C30249"/>
    <w:rsid w:val="00C3723B"/>
    <w:rsid w:val="00C40E9D"/>
    <w:rsid w:val="00C466FD"/>
    <w:rsid w:val="00C54EC8"/>
    <w:rsid w:val="00C606C9"/>
    <w:rsid w:val="00C63622"/>
    <w:rsid w:val="00C73C25"/>
    <w:rsid w:val="00C76EF8"/>
    <w:rsid w:val="00C80288"/>
    <w:rsid w:val="00C82D5D"/>
    <w:rsid w:val="00C84003"/>
    <w:rsid w:val="00C85D9E"/>
    <w:rsid w:val="00C861EB"/>
    <w:rsid w:val="00C90650"/>
    <w:rsid w:val="00C978A9"/>
    <w:rsid w:val="00C97D78"/>
    <w:rsid w:val="00CA272B"/>
    <w:rsid w:val="00CA32A1"/>
    <w:rsid w:val="00CB013C"/>
    <w:rsid w:val="00CB17D9"/>
    <w:rsid w:val="00CB7C50"/>
    <w:rsid w:val="00CC2AAE"/>
    <w:rsid w:val="00CC5028"/>
    <w:rsid w:val="00CC5A42"/>
    <w:rsid w:val="00CD058B"/>
    <w:rsid w:val="00CD0EAB"/>
    <w:rsid w:val="00CD2293"/>
    <w:rsid w:val="00CD35EB"/>
    <w:rsid w:val="00CE5DC8"/>
    <w:rsid w:val="00CF34DB"/>
    <w:rsid w:val="00CF38CC"/>
    <w:rsid w:val="00CF558F"/>
    <w:rsid w:val="00D05A7A"/>
    <w:rsid w:val="00D073E2"/>
    <w:rsid w:val="00D1244D"/>
    <w:rsid w:val="00D20669"/>
    <w:rsid w:val="00D217F2"/>
    <w:rsid w:val="00D233D0"/>
    <w:rsid w:val="00D24CB5"/>
    <w:rsid w:val="00D30EFD"/>
    <w:rsid w:val="00D33B5E"/>
    <w:rsid w:val="00D426AF"/>
    <w:rsid w:val="00D42D35"/>
    <w:rsid w:val="00D446EC"/>
    <w:rsid w:val="00D46F80"/>
    <w:rsid w:val="00D50D17"/>
    <w:rsid w:val="00D517BF"/>
    <w:rsid w:val="00D51BF0"/>
    <w:rsid w:val="00D5313E"/>
    <w:rsid w:val="00D53AB6"/>
    <w:rsid w:val="00D53FBC"/>
    <w:rsid w:val="00D55942"/>
    <w:rsid w:val="00D55B1C"/>
    <w:rsid w:val="00D62B79"/>
    <w:rsid w:val="00D64D7D"/>
    <w:rsid w:val="00D67BD1"/>
    <w:rsid w:val="00D729AF"/>
    <w:rsid w:val="00D807BF"/>
    <w:rsid w:val="00D82FCC"/>
    <w:rsid w:val="00D87720"/>
    <w:rsid w:val="00D95D9C"/>
    <w:rsid w:val="00DA07B7"/>
    <w:rsid w:val="00DA17FC"/>
    <w:rsid w:val="00DA4568"/>
    <w:rsid w:val="00DA7887"/>
    <w:rsid w:val="00DB2C26"/>
    <w:rsid w:val="00DC090D"/>
    <w:rsid w:val="00DC16C8"/>
    <w:rsid w:val="00DC1FFE"/>
    <w:rsid w:val="00DC6577"/>
    <w:rsid w:val="00DC6A2C"/>
    <w:rsid w:val="00DD76E9"/>
    <w:rsid w:val="00DE69F0"/>
    <w:rsid w:val="00DE6B43"/>
    <w:rsid w:val="00DE7DED"/>
    <w:rsid w:val="00DF2C7B"/>
    <w:rsid w:val="00DF4BC1"/>
    <w:rsid w:val="00DF5B39"/>
    <w:rsid w:val="00E019F0"/>
    <w:rsid w:val="00E04295"/>
    <w:rsid w:val="00E11923"/>
    <w:rsid w:val="00E11D21"/>
    <w:rsid w:val="00E13F66"/>
    <w:rsid w:val="00E14ADA"/>
    <w:rsid w:val="00E2024F"/>
    <w:rsid w:val="00E262D4"/>
    <w:rsid w:val="00E30CA6"/>
    <w:rsid w:val="00E31028"/>
    <w:rsid w:val="00E3167B"/>
    <w:rsid w:val="00E36250"/>
    <w:rsid w:val="00E418D1"/>
    <w:rsid w:val="00E44055"/>
    <w:rsid w:val="00E46F26"/>
    <w:rsid w:val="00E54511"/>
    <w:rsid w:val="00E60ED1"/>
    <w:rsid w:val="00E61DAC"/>
    <w:rsid w:val="00E72B80"/>
    <w:rsid w:val="00E75FE3"/>
    <w:rsid w:val="00E76FDA"/>
    <w:rsid w:val="00E80FC4"/>
    <w:rsid w:val="00E8120D"/>
    <w:rsid w:val="00E81FD3"/>
    <w:rsid w:val="00E847F3"/>
    <w:rsid w:val="00E84F60"/>
    <w:rsid w:val="00E86C4C"/>
    <w:rsid w:val="00E904CB"/>
    <w:rsid w:val="00E967CA"/>
    <w:rsid w:val="00E9683E"/>
    <w:rsid w:val="00E9727B"/>
    <w:rsid w:val="00EA5A2D"/>
    <w:rsid w:val="00EB003A"/>
    <w:rsid w:val="00EB45EF"/>
    <w:rsid w:val="00EB7AB1"/>
    <w:rsid w:val="00EC752E"/>
    <w:rsid w:val="00ED3C24"/>
    <w:rsid w:val="00ED4908"/>
    <w:rsid w:val="00ED6942"/>
    <w:rsid w:val="00ED6E4D"/>
    <w:rsid w:val="00EE5A5E"/>
    <w:rsid w:val="00EE6C65"/>
    <w:rsid w:val="00EF2154"/>
    <w:rsid w:val="00EF321A"/>
    <w:rsid w:val="00EF48CC"/>
    <w:rsid w:val="00EF4A7A"/>
    <w:rsid w:val="00F0052D"/>
    <w:rsid w:val="00F00E40"/>
    <w:rsid w:val="00F00FA7"/>
    <w:rsid w:val="00F01549"/>
    <w:rsid w:val="00F0590A"/>
    <w:rsid w:val="00F07B00"/>
    <w:rsid w:val="00F157CE"/>
    <w:rsid w:val="00F1597F"/>
    <w:rsid w:val="00F16A2B"/>
    <w:rsid w:val="00F304DC"/>
    <w:rsid w:val="00F33F5C"/>
    <w:rsid w:val="00F36AB5"/>
    <w:rsid w:val="00F37616"/>
    <w:rsid w:val="00F62C81"/>
    <w:rsid w:val="00F6426E"/>
    <w:rsid w:val="00F70C0B"/>
    <w:rsid w:val="00F72FBF"/>
    <w:rsid w:val="00F73032"/>
    <w:rsid w:val="00F736D9"/>
    <w:rsid w:val="00F75F72"/>
    <w:rsid w:val="00F80A21"/>
    <w:rsid w:val="00F848FC"/>
    <w:rsid w:val="00F87A30"/>
    <w:rsid w:val="00F87BCB"/>
    <w:rsid w:val="00F9194C"/>
    <w:rsid w:val="00F9282A"/>
    <w:rsid w:val="00F931B3"/>
    <w:rsid w:val="00F96BAD"/>
    <w:rsid w:val="00F96C7D"/>
    <w:rsid w:val="00FA09F2"/>
    <w:rsid w:val="00FA139D"/>
    <w:rsid w:val="00FA581C"/>
    <w:rsid w:val="00FA6AE7"/>
    <w:rsid w:val="00FA792A"/>
    <w:rsid w:val="00FB0E84"/>
    <w:rsid w:val="00FC49B2"/>
    <w:rsid w:val="00FD01C2"/>
    <w:rsid w:val="00FD046F"/>
    <w:rsid w:val="00FD2CAB"/>
    <w:rsid w:val="00FD7A20"/>
    <w:rsid w:val="00FE1950"/>
    <w:rsid w:val="00FE5A4C"/>
    <w:rsid w:val="00FF0CE3"/>
    <w:rsid w:val="00FF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paragraph" w:customStyle="1" w:styleId="tablecell">
    <w:name w:val="table cell"/>
    <w:basedOn w:val="a"/>
    <w:rsid w:val="00E847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table" w:styleId="ac">
    <w:name w:val="Table Grid"/>
    <w:basedOn w:val="a1"/>
    <w:rsid w:val="000D7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yekuiw@qti.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amasub@qti.qualcomm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88</cp:revision>
  <cp:lastPrinted>2013-10-01T05:36:00Z</cp:lastPrinted>
  <dcterms:created xsi:type="dcterms:W3CDTF">2013-09-18T02:14:00Z</dcterms:created>
  <dcterms:modified xsi:type="dcterms:W3CDTF">2013-10-23T20:36:00Z</dcterms:modified>
</cp:coreProperties>
</file>