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744" w:type="dxa"/>
        <w:tblLayout w:type="fixed"/>
        <w:tblLook w:val="0000" w:firstRow="0" w:lastRow="0" w:firstColumn="0" w:lastColumn="0" w:noHBand="0" w:noVBand="0"/>
      </w:tblPr>
      <w:tblGrid>
        <w:gridCol w:w="6408"/>
        <w:gridCol w:w="3168"/>
        <w:gridCol w:w="3168"/>
      </w:tblGrid>
      <w:tr w:rsidR="00A60C64" w:rsidRPr="00AD0095" w:rsidTr="00A60C64">
        <w:tc>
          <w:tcPr>
            <w:tcW w:w="6408" w:type="dxa"/>
          </w:tcPr>
          <w:tbl>
            <w:tblPr>
              <w:tblW w:w="0" w:type="auto"/>
              <w:tblLayout w:type="fixed"/>
              <w:tblLook w:val="0000" w:firstRow="0" w:lastRow="0" w:firstColumn="0" w:lastColumn="0" w:noHBand="0" w:noVBand="0"/>
            </w:tblPr>
            <w:tblGrid>
              <w:gridCol w:w="6408"/>
              <w:gridCol w:w="3168"/>
            </w:tblGrid>
            <w:tr w:rsidR="00A60C64" w:rsidRPr="005B217D" w:rsidTr="00121B6D">
              <w:tc>
                <w:tcPr>
                  <w:tcW w:w="6408" w:type="dxa"/>
                </w:tcPr>
                <w:p w:rsidR="00A60C64" w:rsidRPr="005B217D" w:rsidRDefault="00A60C64" w:rsidP="00121B6D">
                  <w:pPr>
                    <w:tabs>
                      <w:tab w:val="left" w:pos="7200"/>
                    </w:tabs>
                    <w:spacing w:before="0"/>
                    <w:rPr>
                      <w:b/>
                      <w:szCs w:val="22"/>
                      <w:lang w:val="en-CA"/>
                    </w:rPr>
                  </w:pPr>
                  <w:r>
                    <w:rPr>
                      <w:b/>
                      <w:noProof/>
                      <w:szCs w:val="22"/>
                      <w:lang w:eastAsia="ko-KR"/>
                    </w:rPr>
                    <mc:AlternateContent>
                      <mc:Choice Requires="wpg">
                        <w:drawing>
                          <wp:anchor distT="0" distB="0" distL="114300" distR="114300" simplePos="0" relativeHeight="251675136" behindDoc="0" locked="0" layoutInCell="1" allowOverlap="1" wp14:anchorId="7C74FAA7" wp14:editId="2EC0CED5">
                            <wp:simplePos x="0" y="0"/>
                            <wp:positionH relativeFrom="column">
                              <wp:posOffset>-52705</wp:posOffset>
                            </wp:positionH>
                            <wp:positionV relativeFrom="paragraph">
                              <wp:posOffset>-349250</wp:posOffset>
                            </wp:positionV>
                            <wp:extent cx="295910" cy="31242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8" name="Line 10"/>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9" name="Line 1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0" name="Line 12"/>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1" name="Line 13"/>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2" name="Line 14"/>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3" name="Freeform 15"/>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6"/>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7"/>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8"/>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9"/>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0"/>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1"/>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2"/>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3"/>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4"/>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5"/>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26"/>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27"/>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28"/>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9"/>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30"/>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31"/>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32"/>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6" style="position:absolute;margin-left:-4.15pt;margin-top:-27.5pt;width:23.3pt;height:24.6pt;z-index:25167513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">
                            <v:line id="Line 10"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aPIL8AAADbAAAADwAAAGRycy9kb3ducmV2LnhtbERPS2vCQBC+C/6HZYTedNNSVFJXKUpB&#10;ihRf9DxmxySYnQ3ZMUn/ffcgePz43otV7yrVUhNKzwZeJwko4szbknMD59PXeA4qCLLFyjMZ+KMA&#10;q+VwsMDU+o4P1B4lVzGEQ4oGCpE61TpkBTkME18TR+7qG4cSYZNr22AXw12l35Jkqh2WHBsKrGld&#10;UHY73p0BbPkipw5/fqXu/Ledhdt+szPmZdR/foAS6uUpfri31sB7HBu/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jaPIL8AAADbAAAADwAAAAAAAAAAAAAAAACh&#10;AgAAZHJzL2Rvd25yZXYueG1sUEsFBgAAAAAEAAQA+QAAAI0DAAAAAA==&#10;" strokecolor="white" strokeweight="36e-5mm"/>
                            <v:line id="Line 11"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oqu8IAAADbAAAADwAAAGRycy9kb3ducmV2LnhtbESPUWvCQBCE3wv9D8cWfNNLi7Q19ZRS&#10;EaRIsSo+r7ltEszthdyaxH/vCUIfh5n5hpnOe1eplppQejbwPEpAEWfelpwb2O+Ww3dQQZAtVp7J&#10;wIUCzGePD1NMre/4l9qt5CpCOKRooBCpU61DVpDDMPI1cfT+fONQomxybRvsItxV+iVJXrXDkuNC&#10;gTV9FZSdtmdnAFs+yq7Dn4PUnf+2b+G0WayNGTz1nx+ghHr5D9/bK2tgPIHbl/gD9Ow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Xoqu8IAAADbAAAADwAAAAAAAAAAAAAA&#10;AAChAgAAZHJzL2Rvd25yZXYueG1sUEsFBgAAAAAEAAQA+QAAAJADAAAAAA==&#10;" strokecolor="white" strokeweight="36e-5mm"/>
                            <v:line id="Line 12"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JiAsIAAADbAAAADwAAAGRycy9kb3ducmV2LnhtbERPXWvCMBR9F/Yfwh34pqnTTemMMgaC&#10;ghNWFXy8NndNsbnpmqj135sHwcfD+Z7OW1uJCzW+dKxg0E9AEOdOl1wo2G0XvQkIH5A1Vo5JwY08&#10;zGcvnSmm2l35ly5ZKEQMYZ+iAhNCnUrpc0MWfd/VxJH7c43FEGFTSN3gNYbbSr4lyYe0WHJsMFjT&#10;t6H8lJ2tgv/61A5+xpPhujqabLW2m9Fhf1aq+9p+fYII1Ian+OFeagXvcX38En+An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nJiAsIAAADbAAAADwAAAAAAAAAAAAAA&#10;AAChAgAAZHJzL2Rvd25yZXYueG1sUEsFBgAAAAAEAAQA+QAAAJADAAAAAA==&#10;" strokecolor="white" strokeweight="36e-5mm"/>
                            <v:line id="Line 13"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7HmcUAAADbAAAADwAAAGRycy9kb3ducmV2LnhtbESPQWvCQBSE7wX/w/IEb3WT2qpEV5GC&#10;0IIWGi30+Mw+s8Hs25hdNf33bqHQ4zAz3zDzZWdrcaXWV44VpMMEBHHhdMWlgv1u/TgF4QOyxtox&#10;KfghD8tF72GOmXY3/qRrHkoRIewzVGBCaDIpfWHIoh+6hjh6R9daDFG2pdQt3iLc1vIpScbSYsVx&#10;wWBDr4aKU36xCs7NqUu3k+loUx9M/r6xH8/fXxelBv1uNQMRqAv/4b/2m1bwksLvl/gD5OI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7HmcUAAADbAAAADwAAAAAAAAAA&#10;AAAAAAChAgAAZHJzL2Rvd25yZXYueG1sUEsFBgAAAAAEAAQA+QAAAJMDAAAAAA==&#10;" strokecolor="white" strokeweight="36e-5mm"/>
                            <v:line id="Line 14"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cuF8IAAADbAAAADwAAAGRycy9kb3ducmV2LnhtbESPUWvCQBCE3wX/w7FC3/Si0Cqpp4hS&#10;KKUUjdLnbW6bBHN7IbdN0n/fKwg+DjPzDbPeDq5WHbWh8mxgPktAEefeVlwYuJxfpitQQZAt1p7J&#10;wC8F2G7GozWm1vd8oi6TQkUIhxQNlCJNqnXIS3IYZr4hjt63bx1KlG2hbYt9hLtaL5LkSTusOC6U&#10;2NC+pPya/TgD2PGXnHv8+JSm9292Ga7Hw7sxD5Nh9wxKaJB7+NZ+tQYeF/D/Jf4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gcuF8IAAADbAAAADwAAAAAAAAAAAAAA&#10;AAChAgAAZHJzL2Rvd25yZXYueG1sUEsFBgAAAAAEAAQA+QAAAJADAAAAAA==&#10;" strokecolor="white" strokeweight="36e-5mm"/>
                            <v:shape id="Freeform 15"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LLkcAA&#10;AADbAAAADwAAAGRycy9kb3ducmV2LnhtbESPzYrCMBSF9wO+Q7iCuzF1xFGqUURQBne2ur8016bY&#10;3NQmox2f3gjCLA/n5+MsVp2txY1aXzlWMBomIIgLpysuFRzz7ecMhA/IGmvHpOCPPKyWvY8Fptrd&#10;+UC3LJQijrBPUYEJoUml9IUhi37oGuLonV1rMUTZllK3eI/jtpZfSfItLVYcCQYb2hgqLtmvjdxs&#10;dLIHuk4fZb7ba687kzuj1KDfrecgAnXhP/xu/2gFkzG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LLk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16"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qHL8QA&#10;AADbAAAADwAAAGRycy9kb3ducmV2LnhtbESPQWvCQBSE70L/w/IKvTWbtkkr0VWKoFjEg4kXb4/s&#10;a5I2+zZkVxP/fVcoeBxm5htmvhxNKy7Uu8aygpcoBkFcWt1wpeBYrJ+nIJxH1thaJgVXcrBcPEzm&#10;mGk78IEuua9EgLDLUEHtfZdJ6cqaDLrIdsTB+7a9QR9kX0nd4xDgppWvcfwuDTYcFmrsaFVT+Zuf&#10;jYK3jU/br5zjfSF1Yn4+0t3oTko9PY6fMxCeRn8P/7e3WkGawO1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ahy/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7"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LKHMIA&#10;AADbAAAADwAAAGRycy9kb3ducmV2LnhtbESPT4vCMBTE7wt+h/AEb2vq/1KNIrvIetiLVTw/mmdb&#10;bF5KE23dT28EYY/DzPyGWW06U4k7Na60rGA0jEAQZ1aXnCs4HXefMQjnkTVWlknBgxxs1r2PFSba&#10;tnyge+pzESDsElRQeF8nUrqsIINuaGvi4F1sY9AH2eRSN9gGuKnkOIrm0mDJYaHAmr4Kyq7pzSg4&#10;x+1ifOmu37e/eIqY7jn/nfwoNeh32yUIT53/D7/be61gNoPXl/A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Qsoc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8"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emEcYA&#10;AADbAAAADwAAAGRycy9kb3ducmV2LnhtbESPQWvCQBSE7wX/w/IEL6VuWjDY6Ca0lqAXC41ie3xk&#10;n0lo9m3Irhr/vSsUehxm5htmmQ2mFWfqXWNZwfM0AkFcWt1wpWC/y5/mIJxH1thaJgVXcpClo4cl&#10;Jtpe+IvOha9EgLBLUEHtfZdI6cqaDLqp7YiDd7S9QR9kX0nd4yXATStfoiiWBhsOCzV2tKqp/C1O&#10;RkHxvf55XX++n7ZVbDb4ccgfV3mu1GQ8vC1AeBr8f/ivvdEKZjHcv4Qf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emEc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9"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hOV8QA&#10;AADbAAAADwAAAGRycy9kb3ducmV2LnhtbESPQWvCQBSE7wX/w/KE3nSj0FZiNqEIggcvTQO2t2f2&#10;mcRm38bsNqb99V1B6HGY+WaYJBtNKwbqXWNZwWIegSAurW64UlC8b2crEM4ja2wtk4IfcpClk4cE&#10;Y22v/EZD7isRStjFqKD2vouldGVNBt3cdsTBO9neoA+yr6Tu8RrKTSuXUfQsDTYcFmrsaFNT+ZV/&#10;GwVPL7/F4Vzu8XjZfnxG3WZFJPdKPU7H1zUIT6P/D9/pnb5xcPs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oTlf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20"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d478A&#10;AADbAAAADwAAAGRycy9kb3ducmV2LnhtbERPTYvCMBC9C/6HMII3TV1x0WoUEUTBk1UQb0MzNsVm&#10;UppsrfvrNwdhj4/3vdp0thItNb50rGAyTkAQ506XXCi4XvajOQgfkDVWjknBmzxs1v3eClPtXnym&#10;NguFiCHsU1RgQqhTKX1uyKIfu5o4cg/XWAwRNoXUDb5iuK3kV5J8S4slxwaDNe0M5c/sxyq4t4dM&#10;8mKbWC1v0zndusfp1yg1HHTbJYhAXfgXf9xHrWAWx8Yv8QfI9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Bh3j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21"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mJ3sQA&#10;AADbAAAADwAAAGRycy9kb3ducmV2LnhtbESPT2sCMRTE74V+h/AKXopmFSp2a5RSEDy1Vreot8fm&#10;7R+6eQlJquu3NwXB4zAzv2Hmy9504kQ+tJYVjEcZCOLS6pZrBcVuNZyBCBFZY2eZFFwowHLx+DDH&#10;XNszf9NpG2uRIBxyVNDE6HIpQ9mQwTCyjjh5lfUGY5K+ltrjOcFNJydZNpUGW04LDTr6aKj83f4Z&#10;Bbr1P64qvvzh+fIZVtX+2G+8U2rw1L+/gYjUx3v41l5rBS+v8P8l/Q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Zid7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22"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SJacMA&#10;AADbAAAADwAAAGRycy9kb3ducmV2LnhtbERPy2rCQBTdC/2H4Rbc6aQqqUYnoRQrLizWB7i9ZG4z&#10;oZk7aWaq6d93FkKXh/NeFb1txJU6XztW8DROQBCXTtdcKTif3kZzED4ga2wck4Jf8lDkD4MVZtrd&#10;+EDXY6hEDGGfoQITQptJ6UtDFv3YtcSR+3SdxRBhV0nd4S2G20ZOkiSVFmuODQZbejVUfh1/rIJd&#10;un+f7tffk9lmMWsNnaYfyfNFqeFj/7IEEagP/+K7e6sVpHF9/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SJac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23"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Iks74A&#10;AADbAAAADwAAAGRycy9kb3ducmV2LnhtbESPzQrCMBCE74LvEFbwpqkeRKpR/EHwqLWIx6VZ22Kz&#10;KU3U6tMbQfA4zMw3zHzZmko8qHGlZQWjYQSCOLO65FxBetoNpiCcR9ZYWSYFL3KwXHQ7c4y1ffKR&#10;HonPRYCwi1FB4X0dS+myggy6oa2Jg3e1jUEfZJNL3eAzwE0lx1E0kQZLDgsF1rQpKLsld6Pgvb3i&#10;mqTj97lKD+n2kuQmS5Tq99rVDISn1v/Dv/ZeK5iM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iJLO+AAAA2wAAAA8AAAAAAAAAAAAAAAAAmAIAAGRycy9kb3ducmV2&#10;LnhtbFBLBQYAAAAABAAEAPUAAACD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24"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c88UA&#10;AADbAAAADwAAAGRycy9kb3ducmV2LnhtbESPQWvCQBSE70L/w/IKvYhukkOQ6CrSUii2l5pcvD12&#10;n0k0+zZktzHtr+8WCh6HmfmG2ewm24mRBt86VpAuExDE2pmWawVV+bpYgfAB2WDnmBR8k4fd9mG2&#10;wcK4G3/SeAy1iBD2BSpoQugLKb1uyKJfup44emc3WAxRDrU0A94i3HYyS5JcWmw5LjTY03ND+nr8&#10;sgoO+QfqOZ8O9emn1Jf37KVK+aLU0+O0X4MINIV7+L/9ZhTkGfx9iT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Ulzz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25"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40ib8A&#10;AADbAAAADwAAAGRycy9kb3ducmV2LnhtbESP0YrCMBRE3wX/IVxh3zS1srJUo6gg+CZb9wOuzbUt&#10;NjcliRr/fiMIPg4zc4ZZrqPpxJ2cby0rmE4yEMSV1S3XCv5O+/EPCB+QNXaWScGTPKxXw8ESC20f&#10;/Ev3MtQiQdgXqKAJoS+k9FVDBv3E9sTJu1hnMCTpaqkdPhLcdDLPsrk02HJaaLCnXUPVtbwZBeeZ&#10;jvKYe76Uror1Nj+a7bdU6msUNwsQgWL4hN/tg1Ywn8HrS/oB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TjSJvwAAANsAAAAPAAAAAAAAAAAAAAAAAJgCAABkcnMvZG93bnJl&#10;di54bWxQSwUGAAAAAAQABAD1AAAAhAM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26"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gOcMA&#10;AADbAAAADwAAAGRycy9kb3ducmV2LnhtbESPQWvCQBSE7wX/w/KE3nRjlSDRVUQJWPBiWg/entln&#10;Esy+jdmtif++WxB6HGbmG2a57k0tHtS6yrKCyTgCQZxbXXGh4PsrHc1BOI+ssbZMCp7kYL0avC0x&#10;0bbjIz0yX4gAYZeggtL7JpHS5SUZdGPbEAfvaluDPsi2kLrFLsBNLT+iKJYGKw4LJTa0LSm/ZT8m&#10;UFBO74e0uexO27Pt/Wd1vNqnUu/DfrMA4an3/+FXe68VxD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egOcMAAADbAAAADwAAAAAAAAAAAAAAAACYAgAAZHJzL2Rv&#10;d25yZXYueG1sUEsFBgAAAAAEAAQA9QAAAIgD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7"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eCb8QA&#10;AADbAAAADwAAAGRycy9kb3ducmV2LnhtbESPQWvCQBSE70L/w/IKvZmNFkOJrlIKBVEvjalen9ln&#10;Epp9G7Orxn/vFgSPw8x8w8wWvWnEhTpXW1YwimIQxIXVNZcK8u338AOE88gaG8uk4EYOFvOXwQxT&#10;ba/8Q5fMlyJA2KWooPK+TaV0RUUGXWRb4uAdbWfQB9mVUnd4DXDTyHEcJ9JgzWGhwpa+Kir+srNR&#10;MP7NJ7ks31eb0z7brQ+jVXxYJ0q9vfafUxCeev8MP9pLrSCZwP+X8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ngm/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8"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mTeMMA&#10;AADbAAAADwAAAGRycy9kb3ducmV2LnhtbESPQWvCQBSE7wX/w/IEb3Wjh9BGVxFBCEgE02I9PrLP&#10;bDD7NmRXjf/eLRR6HGbmG2a5Hmwr7tT7xrGC2TQBQVw53XCt4Ptr9/4Bwgdkja1jUvAkD+vV6G2J&#10;mXYPPtK9DLWIEPYZKjAhdJmUvjJk0U9dRxy9i+sthij7WuoeHxFuWzlPklRabDguGOxoa6i6ljer&#10;4LQ/l7kpTP6j0+F0PeTFsyg/lZqMh80CRKAh/If/2rlWkKbw+yX+AL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mTe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9"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WakcIA&#10;AADbAAAADwAAAGRycy9kb3ducmV2LnhtbESPQWvCQBSE74L/YXlCb7ppDxpSVxEl0B4bxV4f2dds&#10;YvZtyG6T9N93BcHjMDPfMNv9ZFsxUO9rxwpeVwkI4tLpmisFl3O+TEH4gKyxdUwK/sjDfjefbTHT&#10;buQvGopQiQhhn6ECE0KXSelLQxb9ynXE0ftxvcUQZV9J3eMY4baVb0mylhZrjgsGOzoaKm/Fr1Vw&#10;+sybQjbHw3c73k5NnkpzTQelXhbT4R1EoCk8w4/2h1aw3sD9S/wBcvc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RZqR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30"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0Xn8QA&#10;AADbAAAADwAAAGRycy9kb3ducmV2LnhtbESPy27CQAxF95X4h5GR2JUJjyIIDAhVbcWmlUj5ACtj&#10;koiMJ2SGkP59vUBiaV3fY5/Nrne16qgNlWcDk3ECijj3tuLCwOn383UJKkRki7VnMvBHAXbbwcsG&#10;U+vvfKQui4USCIcUDZQxNqnWIS/JYRj7hliys28dRhnbQtsW7wJ3tZ4myUI7rFgulNjQe0n5Jbs5&#10;oawus2t+sPuf20dy/Hr7nme6mxszGvb7NahIfXwuP9oHa2Ahz4qLeID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9F5/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31"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WeMMUA&#10;AADbAAAADwAAAGRycy9kb3ducmV2LnhtbESPQWsCMRSE74X+h/AKvdVsRaVdjVKKQqEHt1r0+ti8&#10;bpbdvCxJdLf+eiMUehxm5htmsRpsK87kQ+1YwfMoA0FcOl1zpeB7v3l6AREissbWMSn4pQCr5f3d&#10;AnPtev6i8y5WIkE45KjAxNjlUobSkMUwch1x8n6ctxiT9JXUHvsEt60cZ9lMWqw5LRjs6N1Q2exO&#10;VoHdTg5mvD021fow/dz7S9H0RaHU48PwNgcRaYj/4b/2h1Ywe4Xbl/QD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1Z4w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32"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BHwsEA&#10;AADbAAAADwAAAGRycy9kb3ducmV2LnhtbERPy2oCMRTdC/2HcAtuRDMVanU0SisICiJ09AMuyZ2H&#10;ndwMk6ijX98sBJeH816sOluLK7W+cqzgY5SAINbOVFwoOB03wykIH5AN1o5JwZ08rJZvvQWmxt34&#10;l65ZKEQMYZ+igjKEJpXS65Is+pFriCOXu9ZiiLAtpGnxFsNtLcdJMpEWK44NJTa0Lkn/ZRerQA9m&#10;+flR5M7vdnt9ePyYz+wyU6r/3n3PQQTqwkv8dG+Ngq+4P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gR8LBAAAA2wAAAA8AAAAAAAAAAAAAAAAAmAIAAGRycy9kb3du&#10;cmV2LnhtbFBLBQYAAAAABAAEAPUAAACG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77184" behindDoc="0" locked="0" layoutInCell="1" allowOverlap="1" wp14:anchorId="5BE3E97C" wp14:editId="51811EAD">
                        <wp:simplePos x="0" y="0"/>
                        <wp:positionH relativeFrom="column">
                          <wp:posOffset>610235</wp:posOffset>
                        </wp:positionH>
                        <wp:positionV relativeFrom="paragraph">
                          <wp:posOffset>-318770</wp:posOffset>
                        </wp:positionV>
                        <wp:extent cx="293370" cy="26733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76160" behindDoc="0" locked="0" layoutInCell="1" allowOverlap="1" wp14:anchorId="6CD4515B" wp14:editId="2842143C">
                        <wp:simplePos x="0" y="0"/>
                        <wp:positionH relativeFrom="column">
                          <wp:posOffset>268605</wp:posOffset>
                        </wp:positionH>
                        <wp:positionV relativeFrom="paragraph">
                          <wp:posOffset>-318770</wp:posOffset>
                        </wp:positionV>
                        <wp:extent cx="294640" cy="26733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Joint Collaborative Team on Video Coding (JCT-VC)</w:t>
                  </w:r>
                </w:p>
                <w:p w:rsidR="00A60C64" w:rsidRPr="005B217D" w:rsidRDefault="00A60C64" w:rsidP="00121B6D">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A60C64" w:rsidRPr="005B217D" w:rsidRDefault="00A60C64" w:rsidP="00121B6D">
                  <w:pPr>
                    <w:tabs>
                      <w:tab w:val="left" w:pos="7200"/>
                    </w:tabs>
                    <w:spacing w:before="0"/>
                    <w:rPr>
                      <w:b/>
                      <w:szCs w:val="22"/>
                      <w:lang w:val="en-CA"/>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A60C64" w:rsidRPr="005B217D" w:rsidRDefault="00A60C64" w:rsidP="00121B6D">
                  <w:pPr>
                    <w:tabs>
                      <w:tab w:val="left" w:pos="7200"/>
                    </w:tabs>
                    <w:rPr>
                      <w:u w:val="single"/>
                      <w:lang w:val="en-CA"/>
                    </w:rPr>
                  </w:pPr>
                  <w:r w:rsidRPr="005B217D">
                    <w:rPr>
                      <w:lang w:val="en-CA"/>
                    </w:rPr>
                    <w:t>Document: JCTVC-</w:t>
                  </w:r>
                  <w:proofErr w:type="spellStart"/>
                  <w:r>
                    <w:rPr>
                      <w:lang w:val="en-CA"/>
                    </w:rPr>
                    <w:t>O</w:t>
                  </w:r>
                  <w:r w:rsidRPr="005B217D">
                    <w:rPr>
                      <w:highlight w:val="yellow"/>
                      <w:u w:val="single"/>
                      <w:lang w:val="en-CA"/>
                    </w:rPr>
                    <w:t>x</w:t>
                  </w:r>
                  <w:r>
                    <w:rPr>
                      <w:highlight w:val="yellow"/>
                      <w:u w:val="single"/>
                      <w:lang w:val="en-CA"/>
                    </w:rPr>
                    <w:t>x</w:t>
                  </w:r>
                  <w:r w:rsidRPr="005B217D">
                    <w:rPr>
                      <w:highlight w:val="yellow"/>
                      <w:u w:val="single"/>
                      <w:lang w:val="en-CA"/>
                    </w:rPr>
                    <w:t>xx</w:t>
                  </w:r>
                  <w:proofErr w:type="spellEnd"/>
                </w:p>
              </w:tc>
            </w:tr>
          </w:tbl>
          <w:p w:rsidR="00A60C64" w:rsidRPr="00AD0095" w:rsidRDefault="00A60C64" w:rsidP="009823EB">
            <w:pPr>
              <w:tabs>
                <w:tab w:val="left" w:pos="7200"/>
              </w:tabs>
              <w:spacing w:before="0"/>
              <w:rPr>
                <w:b/>
                <w:szCs w:val="22"/>
                <w:lang w:val="en-CA"/>
              </w:rPr>
            </w:pPr>
          </w:p>
        </w:tc>
        <w:tc>
          <w:tcPr>
            <w:tcW w:w="3168" w:type="dxa"/>
          </w:tcPr>
          <w:p w:rsidR="00A60C64" w:rsidRPr="00AD0095" w:rsidDel="00A60C64" w:rsidRDefault="00A60C64" w:rsidP="004E7C5C">
            <w:pPr>
              <w:tabs>
                <w:tab w:val="left" w:pos="7200"/>
              </w:tabs>
              <w:rPr>
                <w:lang w:val="en-CA"/>
              </w:rPr>
            </w:pPr>
            <w:r w:rsidRPr="005B217D">
              <w:rPr>
                <w:lang w:val="en-CA"/>
              </w:rPr>
              <w:t>Document: JCTVC-</w:t>
            </w:r>
            <w:r>
              <w:rPr>
                <w:lang w:val="en-CA"/>
              </w:rPr>
              <w:t>O00</w:t>
            </w:r>
            <w:r w:rsidR="00A023C8">
              <w:rPr>
                <w:lang w:val="en-CA"/>
              </w:rPr>
              <w:t>5</w:t>
            </w:r>
            <w:r w:rsidR="002C0963">
              <w:rPr>
                <w:lang w:val="en-CA"/>
              </w:rPr>
              <w:t>3</w:t>
            </w:r>
          </w:p>
        </w:tc>
        <w:tc>
          <w:tcPr>
            <w:tcW w:w="3168" w:type="dxa"/>
          </w:tcPr>
          <w:p w:rsidR="00A60C64" w:rsidRPr="00AD0095" w:rsidRDefault="00A60C64" w:rsidP="004E7C5C">
            <w:pPr>
              <w:tabs>
                <w:tab w:val="left" w:pos="7200"/>
              </w:tabs>
              <w:rPr>
                <w:u w:val="single"/>
                <w:lang w:val="en-CA"/>
              </w:rPr>
            </w:pP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Title:</w:t>
            </w:r>
          </w:p>
        </w:tc>
        <w:tc>
          <w:tcPr>
            <w:tcW w:w="8118" w:type="dxa"/>
            <w:gridSpan w:val="3"/>
          </w:tcPr>
          <w:p w:rsidR="00E61DAC" w:rsidRPr="00A60C64" w:rsidRDefault="00A023C8" w:rsidP="003A4CB7">
            <w:pPr>
              <w:spacing w:before="60" w:after="60"/>
              <w:rPr>
                <w:b/>
                <w:szCs w:val="22"/>
                <w:lang w:val="en-CA"/>
              </w:rPr>
            </w:pPr>
            <w:proofErr w:type="spellStart"/>
            <w:r w:rsidRPr="00A023C8">
              <w:rPr>
                <w:b/>
              </w:rPr>
              <w:t>RExt</w:t>
            </w:r>
            <w:proofErr w:type="spellEnd"/>
            <w:r w:rsidRPr="00A023C8">
              <w:rPr>
                <w:b/>
              </w:rPr>
              <w:t>: On transform selection for Intra-</w:t>
            </w:r>
            <w:proofErr w:type="spellStart"/>
            <w:r w:rsidRPr="00A023C8">
              <w:rPr>
                <w:b/>
              </w:rPr>
              <w:t>BlockCopy</w:t>
            </w:r>
            <w:proofErr w:type="spellEnd"/>
            <w:r w:rsidRPr="00A023C8">
              <w:rPr>
                <w:b/>
              </w:rPr>
              <w:t xml:space="preserve"> blocks</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Status:</w:t>
            </w:r>
          </w:p>
        </w:tc>
        <w:tc>
          <w:tcPr>
            <w:tcW w:w="8118" w:type="dxa"/>
            <w:gridSpan w:val="3"/>
          </w:tcPr>
          <w:p w:rsidR="00E61DAC" w:rsidRPr="00AD0095" w:rsidRDefault="00E61DAC" w:rsidP="007323F9">
            <w:pPr>
              <w:spacing w:before="60" w:after="60"/>
              <w:rPr>
                <w:szCs w:val="22"/>
                <w:lang w:val="en-CA"/>
              </w:rPr>
            </w:pPr>
            <w:r w:rsidRPr="00AD0095">
              <w:rPr>
                <w:szCs w:val="22"/>
                <w:lang w:val="en-CA"/>
              </w:rPr>
              <w:t xml:space="preserve">Input Document to </w:t>
            </w:r>
            <w:r w:rsidR="00AE341B" w:rsidRPr="00AD0095">
              <w:rPr>
                <w:szCs w:val="22"/>
                <w:lang w:val="en-CA"/>
              </w:rPr>
              <w:t>JCT-VC</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Purpose:</w:t>
            </w:r>
          </w:p>
        </w:tc>
        <w:tc>
          <w:tcPr>
            <w:tcW w:w="8118" w:type="dxa"/>
            <w:gridSpan w:val="3"/>
          </w:tcPr>
          <w:p w:rsidR="00E61DAC" w:rsidRPr="00AD0095" w:rsidRDefault="00E61DAC" w:rsidP="007323F9">
            <w:pPr>
              <w:spacing w:before="60" w:after="60"/>
              <w:rPr>
                <w:szCs w:val="22"/>
                <w:lang w:val="en-CA"/>
              </w:rPr>
            </w:pPr>
            <w:r w:rsidRPr="00AD0095">
              <w:rPr>
                <w:szCs w:val="22"/>
                <w:lang w:val="en-CA"/>
              </w:rPr>
              <w:t>Proposal</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Author(s) or</w:t>
            </w:r>
            <w:r w:rsidRPr="00AD0095">
              <w:rPr>
                <w:i/>
                <w:szCs w:val="22"/>
                <w:lang w:val="en-CA"/>
              </w:rPr>
              <w:br/>
              <w:t>Contact(s):</w:t>
            </w:r>
          </w:p>
        </w:tc>
        <w:tc>
          <w:tcPr>
            <w:tcW w:w="4050" w:type="dxa"/>
          </w:tcPr>
          <w:p w:rsidR="00925969" w:rsidRDefault="00F6347D" w:rsidP="00F6347D">
            <w:pPr>
              <w:spacing w:before="60" w:after="60"/>
              <w:rPr>
                <w:szCs w:val="22"/>
                <w:lang w:val="en-CA" w:eastAsia="ko-KR"/>
              </w:rPr>
            </w:pPr>
            <w:r>
              <w:rPr>
                <w:szCs w:val="22"/>
                <w:lang w:val="en-CA" w:eastAsia="ko-KR"/>
              </w:rPr>
              <w:t>Ankur Saxena</w:t>
            </w:r>
            <w:r w:rsidR="00A023C8">
              <w:rPr>
                <w:szCs w:val="22"/>
                <w:lang w:val="en-CA" w:eastAsia="ko-KR"/>
              </w:rPr>
              <w:t xml:space="preserve">, Elena </w:t>
            </w:r>
            <w:proofErr w:type="spellStart"/>
            <w:r w:rsidR="00A023C8">
              <w:rPr>
                <w:szCs w:val="22"/>
                <w:lang w:val="en-CA" w:eastAsia="ko-KR"/>
              </w:rPr>
              <w:t>Alshina</w:t>
            </w:r>
            <w:proofErr w:type="spellEnd"/>
            <w:r>
              <w:rPr>
                <w:szCs w:val="22"/>
                <w:lang w:val="en-CA" w:eastAsia="ko-KR"/>
              </w:rPr>
              <w:t xml:space="preserve"> and </w:t>
            </w:r>
          </w:p>
          <w:p w:rsidR="00584D26" w:rsidRPr="00AD0095" w:rsidRDefault="00F6347D" w:rsidP="00F6347D">
            <w:pPr>
              <w:spacing w:before="60" w:after="60"/>
              <w:rPr>
                <w:szCs w:val="22"/>
                <w:lang w:val="en-CA" w:eastAsia="ko-KR"/>
              </w:rPr>
            </w:pPr>
            <w:r w:rsidRPr="00F6347D">
              <w:rPr>
                <w:szCs w:val="22"/>
                <w:lang w:val="en-CA" w:eastAsia="ko-KR"/>
              </w:rPr>
              <w:t>Felix Fernandes</w:t>
            </w:r>
          </w:p>
        </w:tc>
        <w:tc>
          <w:tcPr>
            <w:tcW w:w="900" w:type="dxa"/>
          </w:tcPr>
          <w:p w:rsidR="00E61DAC" w:rsidRPr="00AD0095" w:rsidRDefault="00BD40A2">
            <w:pPr>
              <w:spacing w:before="60" w:after="60"/>
              <w:rPr>
                <w:szCs w:val="22"/>
                <w:lang w:val="en-CA"/>
              </w:rPr>
            </w:pPr>
            <w:r>
              <w:rPr>
                <w:szCs w:val="22"/>
                <w:lang w:val="en-CA"/>
              </w:rPr>
              <w:t>Email:</w:t>
            </w:r>
            <w:r w:rsidR="00E61DAC" w:rsidRPr="00AD0095">
              <w:rPr>
                <w:szCs w:val="22"/>
                <w:lang w:val="en-CA"/>
              </w:rPr>
              <w:br/>
              <w:t>Tel:</w:t>
            </w:r>
            <w:r w:rsidR="00E61DAC" w:rsidRPr="00AD0095">
              <w:rPr>
                <w:szCs w:val="22"/>
                <w:lang w:val="en-CA"/>
              </w:rPr>
              <w:br/>
            </w:r>
          </w:p>
        </w:tc>
        <w:tc>
          <w:tcPr>
            <w:tcW w:w="3168" w:type="dxa"/>
          </w:tcPr>
          <w:p w:rsidR="00F6347D" w:rsidRDefault="008A79BE" w:rsidP="00F6347D">
            <w:pPr>
              <w:spacing w:before="60" w:after="60"/>
              <w:rPr>
                <w:szCs w:val="22"/>
              </w:rPr>
            </w:pPr>
            <w:hyperlink r:id="rId10" w:history="1"/>
            <w:hyperlink r:id="rId11" w:history="1">
              <w:r w:rsidR="00F6347D" w:rsidRPr="00181FED">
                <w:rPr>
                  <w:rStyle w:val="Hyperlink"/>
                  <w:szCs w:val="22"/>
                </w:rPr>
                <w:t>asaxena@sta.samsung.com</w:t>
              </w:r>
            </w:hyperlink>
            <w:r w:rsidR="00F6347D">
              <w:rPr>
                <w:szCs w:val="22"/>
              </w:rPr>
              <w:t>,</w:t>
            </w:r>
          </w:p>
          <w:p w:rsidR="00A023C8" w:rsidRDefault="00A023C8" w:rsidP="00F6347D">
            <w:pPr>
              <w:spacing w:before="60" w:after="60"/>
              <w:rPr>
                <w:szCs w:val="22"/>
              </w:rPr>
            </w:pPr>
            <w:r>
              <w:rPr>
                <w:szCs w:val="22"/>
              </w:rPr>
              <w:t xml:space="preserve">elena_a.alshina@samsung.com, </w:t>
            </w:r>
          </w:p>
          <w:p w:rsidR="00E61DAC" w:rsidRDefault="008A79BE" w:rsidP="00F6347D">
            <w:pPr>
              <w:spacing w:before="60" w:after="60"/>
              <w:rPr>
                <w:szCs w:val="22"/>
                <w:lang w:val="en-CA"/>
              </w:rPr>
            </w:pPr>
            <w:hyperlink r:id="rId12" w:history="1">
              <w:r w:rsidR="00B5769D">
                <w:rPr>
                  <w:rStyle w:val="Hyperlink"/>
                </w:rPr>
                <w:t>ffernandes@sta.samsung.com</w:t>
              </w:r>
            </w:hyperlink>
          </w:p>
          <w:p w:rsidR="00F6347D" w:rsidRPr="00AD0095" w:rsidRDefault="00F6347D" w:rsidP="00F6347D">
            <w:pPr>
              <w:spacing w:before="60" w:after="60"/>
              <w:rPr>
                <w:szCs w:val="22"/>
                <w:lang w:val="en-CA"/>
              </w:rPr>
            </w:pPr>
            <w:r>
              <w:rPr>
                <w:szCs w:val="22"/>
              </w:rPr>
              <w:t>1-972-761-7761</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Source:</w:t>
            </w:r>
          </w:p>
        </w:tc>
        <w:tc>
          <w:tcPr>
            <w:tcW w:w="8118" w:type="dxa"/>
            <w:gridSpan w:val="3"/>
          </w:tcPr>
          <w:p w:rsidR="00E61DAC" w:rsidRPr="00AD0095" w:rsidRDefault="00F6347D" w:rsidP="00D47439">
            <w:pPr>
              <w:spacing w:before="60" w:after="60"/>
              <w:rPr>
                <w:szCs w:val="22"/>
                <w:lang w:val="en-CA" w:eastAsia="ko-KR"/>
              </w:rPr>
            </w:pPr>
            <w:r>
              <w:rPr>
                <w:szCs w:val="22"/>
              </w:rPr>
              <w:t>Samsung Electronics, Co.,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A023C8" w:rsidP="009234A5">
      <w:pPr>
        <w:jc w:val="both"/>
        <w:rPr>
          <w:szCs w:val="22"/>
          <w:lang w:val="en-CA" w:eastAsia="ko-KR"/>
        </w:rPr>
      </w:pPr>
      <w:r>
        <w:rPr>
          <w:szCs w:val="22"/>
          <w:lang w:val="en-CA" w:eastAsia="ko-KR"/>
        </w:rPr>
        <w:t xml:space="preserve">In the July 2013 JCTVC meeting, Intra-Block Copy (Intra-BC) was adopted in the ongoing Range Extensions standardization for HEVC. Intra-BC blocks can be present in both Intra, as well as Inter frames. Currently, for the Intra-BC blocks, DCT is used as the transform at size 4x4 for </w:t>
      </w:r>
      <w:proofErr w:type="spellStart"/>
      <w:r>
        <w:rPr>
          <w:szCs w:val="22"/>
          <w:lang w:val="en-CA" w:eastAsia="ko-KR"/>
        </w:rPr>
        <w:t>Luma</w:t>
      </w:r>
      <w:proofErr w:type="spellEnd"/>
      <w:r>
        <w:rPr>
          <w:szCs w:val="22"/>
          <w:lang w:val="en-CA" w:eastAsia="ko-KR"/>
        </w:rPr>
        <w:t xml:space="preserve"> video component. However, in HEVC, at size 4x4 for </w:t>
      </w:r>
      <w:proofErr w:type="spellStart"/>
      <w:r>
        <w:rPr>
          <w:szCs w:val="22"/>
          <w:lang w:val="en-CA" w:eastAsia="ko-KR"/>
        </w:rPr>
        <w:t>Luma</w:t>
      </w:r>
      <w:proofErr w:type="spellEnd"/>
      <w:r>
        <w:rPr>
          <w:szCs w:val="22"/>
          <w:lang w:val="en-CA" w:eastAsia="ko-KR"/>
        </w:rPr>
        <w:t xml:space="preserve">, DST is used for Intra blocks. In a conceivable All Intra profile in Range Extensions, it is asserted that it would be therefore desirable to use DST as the transform for Intra-BC blocks as well, which is presented in this proposal. Simulation results for this simplification show negligible compression efficiency drop, while eliminating the need of an extra transform core, viz., 4x4 DCT for </w:t>
      </w:r>
      <w:proofErr w:type="spellStart"/>
      <w:r>
        <w:rPr>
          <w:szCs w:val="22"/>
          <w:lang w:val="en-CA" w:eastAsia="ko-KR"/>
        </w:rPr>
        <w:t>Luma</w:t>
      </w:r>
      <w:proofErr w:type="spellEnd"/>
      <w:r>
        <w:rPr>
          <w:szCs w:val="22"/>
          <w:lang w:val="en-CA" w:eastAsia="ko-KR"/>
        </w:rPr>
        <w:t xml:space="preserve"> in Intra frames; and no</w:t>
      </w:r>
      <w:r w:rsidR="008F094C">
        <w:rPr>
          <w:szCs w:val="22"/>
          <w:lang w:val="en-CA" w:eastAsia="ko-KR"/>
        </w:rPr>
        <w:t xml:space="preserve"> potential</w:t>
      </w:r>
      <w:r>
        <w:rPr>
          <w:szCs w:val="22"/>
          <w:lang w:val="en-CA" w:eastAsia="ko-KR"/>
        </w:rPr>
        <w:t xml:space="preserve"> requirement of switching quantization matrices at size 4x4 in Intra frames</w:t>
      </w:r>
      <w:r w:rsidR="008F094C">
        <w:rPr>
          <w:szCs w:val="22"/>
          <w:lang w:val="en-CA" w:eastAsia="ko-KR"/>
        </w:rPr>
        <w:t xml:space="preserve"> due to one transform core only.</w:t>
      </w:r>
    </w:p>
    <w:p w:rsidR="00745F6B" w:rsidRPr="005B217D" w:rsidRDefault="00745F6B" w:rsidP="00E11923">
      <w:pPr>
        <w:pStyle w:val="Heading1"/>
        <w:rPr>
          <w:lang w:val="en-CA"/>
        </w:rPr>
      </w:pPr>
      <w:r w:rsidRPr="005B217D">
        <w:rPr>
          <w:lang w:val="en-CA"/>
        </w:rPr>
        <w:t>Introduction</w:t>
      </w:r>
    </w:p>
    <w:p w:rsidR="00994771" w:rsidRDefault="00994771" w:rsidP="00994771">
      <w:pPr>
        <w:jc w:val="both"/>
        <w:rPr>
          <w:szCs w:val="22"/>
          <w:lang w:val="en-CA" w:eastAsia="ko-KR"/>
        </w:rPr>
      </w:pPr>
      <w:r>
        <w:rPr>
          <w:szCs w:val="22"/>
          <w:lang w:val="en-CA" w:eastAsia="ko-KR"/>
        </w:rPr>
        <w:t xml:space="preserve">In the July 2013 JCTVC meeting, Intra-Block Copy (Intra-BC) was adopted in the Committee Draft of ongoing Range Extensions standardization for HEVC. Typically, Intra-BC blocks can be present in both Intra, as well as Inter frames. Currently, for the Intra-BC blocks, a 4x4 DCT is being used as the transform at size 4x4 for </w:t>
      </w:r>
      <w:proofErr w:type="spellStart"/>
      <w:r>
        <w:rPr>
          <w:szCs w:val="22"/>
          <w:lang w:val="en-CA" w:eastAsia="ko-KR"/>
        </w:rPr>
        <w:t>Luma</w:t>
      </w:r>
      <w:proofErr w:type="spellEnd"/>
      <w:r>
        <w:rPr>
          <w:szCs w:val="22"/>
          <w:lang w:val="en-CA" w:eastAsia="ko-KR"/>
        </w:rPr>
        <w:t xml:space="preserve"> video component. However, in HEVC, at size 4x4 for </w:t>
      </w:r>
      <w:proofErr w:type="spellStart"/>
      <w:r>
        <w:rPr>
          <w:szCs w:val="22"/>
          <w:lang w:val="en-CA" w:eastAsia="ko-KR"/>
        </w:rPr>
        <w:t>Luma</w:t>
      </w:r>
      <w:proofErr w:type="spellEnd"/>
      <w:r>
        <w:rPr>
          <w:szCs w:val="22"/>
          <w:lang w:val="en-CA" w:eastAsia="ko-KR"/>
        </w:rPr>
        <w:t xml:space="preserve">, 4x4 DST is used for Intra blocks. </w:t>
      </w:r>
    </w:p>
    <w:p w:rsidR="00994771" w:rsidRDefault="00994771" w:rsidP="00994771">
      <w:pPr>
        <w:jc w:val="both"/>
        <w:rPr>
          <w:szCs w:val="22"/>
          <w:lang w:val="en-CA" w:eastAsia="ko-KR"/>
        </w:rPr>
      </w:pPr>
      <w:r>
        <w:rPr>
          <w:szCs w:val="22"/>
          <w:lang w:val="en-CA" w:eastAsia="ko-KR"/>
        </w:rPr>
        <w:t>In an All Intra profile for HEVC, the</w:t>
      </w:r>
      <w:r w:rsidR="002B5DE4">
        <w:rPr>
          <w:szCs w:val="22"/>
          <w:lang w:val="en-CA" w:eastAsia="ko-KR"/>
        </w:rPr>
        <w:t xml:space="preserve"> codec does not need to support a 4x4 DCT. Furthermore, by using only one transform for Intra blocks for </w:t>
      </w:r>
      <w:proofErr w:type="spellStart"/>
      <w:r w:rsidR="002B5DE4">
        <w:rPr>
          <w:szCs w:val="22"/>
          <w:lang w:val="en-CA" w:eastAsia="ko-KR"/>
        </w:rPr>
        <w:t>Luma</w:t>
      </w:r>
      <w:proofErr w:type="spellEnd"/>
      <w:r w:rsidR="002B5DE4">
        <w:rPr>
          <w:szCs w:val="22"/>
          <w:lang w:val="en-CA" w:eastAsia="ko-KR"/>
        </w:rPr>
        <w:t xml:space="preserve"> 4x4 blocks, there is no need for switching of quantization matrices associated with the transforms.</w:t>
      </w:r>
    </w:p>
    <w:p w:rsidR="007A6B1C" w:rsidRDefault="00443D8B" w:rsidP="00773945">
      <w:pPr>
        <w:rPr>
          <w:lang w:val="en-CA" w:eastAsia="ko-KR"/>
        </w:rPr>
      </w:pPr>
      <w:r>
        <w:rPr>
          <w:szCs w:val="22"/>
          <w:lang w:val="en-CA" w:eastAsia="ko-KR"/>
        </w:rPr>
        <w:t xml:space="preserve">For screen content, and in a </w:t>
      </w:r>
      <w:r w:rsidR="00994771">
        <w:rPr>
          <w:szCs w:val="22"/>
          <w:lang w:val="en-CA" w:eastAsia="ko-KR"/>
        </w:rPr>
        <w:t xml:space="preserve">conceivable All Intra profile in Range Extensions, it would be </w:t>
      </w:r>
      <w:r>
        <w:rPr>
          <w:szCs w:val="22"/>
          <w:lang w:val="en-CA" w:eastAsia="ko-KR"/>
        </w:rPr>
        <w:t xml:space="preserve">also </w:t>
      </w:r>
      <w:r w:rsidR="00994771">
        <w:rPr>
          <w:szCs w:val="22"/>
          <w:lang w:val="en-CA" w:eastAsia="ko-KR"/>
        </w:rPr>
        <w:t xml:space="preserve">desirable to </w:t>
      </w:r>
      <w:r>
        <w:rPr>
          <w:szCs w:val="22"/>
          <w:lang w:val="en-CA" w:eastAsia="ko-KR"/>
        </w:rPr>
        <w:t xml:space="preserve">retain the same property, and </w:t>
      </w:r>
      <w:r w:rsidR="00994771">
        <w:rPr>
          <w:szCs w:val="22"/>
          <w:lang w:val="en-CA" w:eastAsia="ko-KR"/>
        </w:rPr>
        <w:t>use DST as the transform for Intra-BC blocks as well</w:t>
      </w:r>
      <w:r>
        <w:rPr>
          <w:szCs w:val="22"/>
          <w:lang w:val="en-CA" w:eastAsia="ko-KR"/>
        </w:rPr>
        <w:t xml:space="preserve"> for sizes 4x4 </w:t>
      </w:r>
      <w:proofErr w:type="spellStart"/>
      <w:r>
        <w:rPr>
          <w:szCs w:val="22"/>
          <w:lang w:val="en-CA" w:eastAsia="ko-KR"/>
        </w:rPr>
        <w:t>Luma</w:t>
      </w:r>
      <w:proofErr w:type="spellEnd"/>
      <w:r>
        <w:rPr>
          <w:szCs w:val="22"/>
          <w:lang w:val="en-CA" w:eastAsia="ko-KR"/>
        </w:rPr>
        <w:t>.</w:t>
      </w:r>
    </w:p>
    <w:p w:rsidR="00287F03" w:rsidRDefault="00287F03" w:rsidP="00E135E2">
      <w:pPr>
        <w:pStyle w:val="Heading1"/>
        <w:rPr>
          <w:lang w:val="en-CA"/>
        </w:rPr>
      </w:pPr>
      <w:r>
        <w:rPr>
          <w:lang w:val="en-CA"/>
        </w:rPr>
        <w:t>Experimental results</w:t>
      </w:r>
    </w:p>
    <w:p w:rsidR="00A731BE" w:rsidRDefault="00287F03" w:rsidP="00BA721F">
      <w:pPr>
        <w:jc w:val="both"/>
        <w:rPr>
          <w:lang w:val="en-CA"/>
        </w:rPr>
      </w:pPr>
      <w:r>
        <w:rPr>
          <w:lang w:val="en-CA"/>
        </w:rPr>
        <w:t xml:space="preserve">In this section, coding results for </w:t>
      </w:r>
      <w:r w:rsidR="00715D28">
        <w:rPr>
          <w:lang w:val="en-CA"/>
        </w:rPr>
        <w:t xml:space="preserve">using DST for 4x4 </w:t>
      </w:r>
      <w:proofErr w:type="spellStart"/>
      <w:r w:rsidR="00715D28">
        <w:rPr>
          <w:lang w:val="en-CA"/>
        </w:rPr>
        <w:t>Luma</w:t>
      </w:r>
      <w:proofErr w:type="spellEnd"/>
      <w:r w:rsidR="00715D28">
        <w:rPr>
          <w:lang w:val="en-CA"/>
        </w:rPr>
        <w:t xml:space="preserve"> Intra-BC blocks are presented </w:t>
      </w:r>
      <w:r>
        <w:rPr>
          <w:szCs w:val="22"/>
          <w:lang w:val="en-CA" w:eastAsia="ko-KR"/>
        </w:rPr>
        <w:t xml:space="preserve">according to the test conditions </w:t>
      </w:r>
      <w:r w:rsidR="00CA1E24">
        <w:rPr>
          <w:szCs w:val="22"/>
          <w:lang w:val="en-CA" w:eastAsia="ko-KR"/>
        </w:rPr>
        <w:t>stipulated</w:t>
      </w:r>
      <w:r>
        <w:rPr>
          <w:szCs w:val="22"/>
          <w:lang w:val="en-CA" w:eastAsia="ko-KR"/>
        </w:rPr>
        <w:t xml:space="preserve"> in RCE</w:t>
      </w:r>
      <w:r w:rsidR="00105B0B">
        <w:rPr>
          <w:szCs w:val="22"/>
          <w:lang w:val="en-CA" w:eastAsia="ko-KR"/>
        </w:rPr>
        <w:t>3</w:t>
      </w:r>
      <w:r>
        <w:rPr>
          <w:szCs w:val="22"/>
          <w:lang w:val="en-CA" w:eastAsia="ko-KR"/>
        </w:rPr>
        <w:t xml:space="preserve"> </w:t>
      </w:r>
      <w:r w:rsidR="00150758">
        <w:rPr>
          <w:szCs w:val="22"/>
          <w:lang w:val="en-CA" w:eastAsia="ko-KR"/>
        </w:rPr>
        <w:t xml:space="preserve">core experiment description </w:t>
      </w:r>
      <w:r w:rsidR="00CA1E24">
        <w:rPr>
          <w:szCs w:val="22"/>
          <w:lang w:val="en-CA" w:eastAsia="ko-KR"/>
        </w:rPr>
        <w:t>[</w:t>
      </w:r>
      <w:r w:rsidR="00715D28">
        <w:rPr>
          <w:szCs w:val="22"/>
          <w:lang w:val="en-CA" w:eastAsia="ko-KR"/>
        </w:rPr>
        <w:t>1</w:t>
      </w:r>
      <w:r w:rsidR="00CA1E24">
        <w:rPr>
          <w:szCs w:val="22"/>
          <w:lang w:val="en-CA" w:eastAsia="ko-KR"/>
        </w:rPr>
        <w:t xml:space="preserve">] </w:t>
      </w:r>
      <w:r w:rsidR="00150758">
        <w:rPr>
          <w:szCs w:val="22"/>
          <w:lang w:val="en-CA" w:eastAsia="ko-KR"/>
        </w:rPr>
        <w:t xml:space="preserve">for </w:t>
      </w:r>
      <w:proofErr w:type="spellStart"/>
      <w:r w:rsidR="00150758">
        <w:rPr>
          <w:szCs w:val="22"/>
          <w:lang w:val="en-CA" w:eastAsia="ko-KR"/>
        </w:rPr>
        <w:t>loss</w:t>
      </w:r>
      <w:r w:rsidR="00715D28">
        <w:rPr>
          <w:szCs w:val="22"/>
          <w:lang w:val="en-CA" w:eastAsia="ko-KR"/>
        </w:rPr>
        <w:t>y</w:t>
      </w:r>
      <w:proofErr w:type="spellEnd"/>
      <w:r w:rsidR="00150758">
        <w:rPr>
          <w:szCs w:val="22"/>
          <w:lang w:val="en-CA" w:eastAsia="ko-KR"/>
        </w:rPr>
        <w:t xml:space="preserve"> condition</w:t>
      </w:r>
      <w:r w:rsidR="00CA1E24">
        <w:rPr>
          <w:szCs w:val="22"/>
          <w:lang w:val="en-CA" w:eastAsia="ko-KR"/>
        </w:rPr>
        <w:t>s</w:t>
      </w:r>
      <w:r>
        <w:rPr>
          <w:szCs w:val="22"/>
          <w:lang w:val="en-CA" w:eastAsia="ko-KR"/>
        </w:rPr>
        <w:t xml:space="preserve">. The anchor is </w:t>
      </w:r>
      <w:r w:rsidRPr="000A1DC8">
        <w:t xml:space="preserve">HM </w:t>
      </w:r>
      <w:r w:rsidR="006C472A">
        <w:t>1</w:t>
      </w:r>
      <w:r w:rsidR="00FB0487">
        <w:t>2</w:t>
      </w:r>
      <w:r w:rsidR="006C472A">
        <w:t>.</w:t>
      </w:r>
      <w:r w:rsidR="00FB0487">
        <w:t>0+</w:t>
      </w:r>
      <w:r w:rsidR="006C472A">
        <w:t>RExt-</w:t>
      </w:r>
      <w:r w:rsidR="00FB0487">
        <w:t>4</w:t>
      </w:r>
      <w:r>
        <w:t>.</w:t>
      </w:r>
      <w:r w:rsidR="00FB0487">
        <w:t>1</w:t>
      </w:r>
      <w:r w:rsidR="00915617">
        <w:t xml:space="preserve"> in </w:t>
      </w:r>
      <w:proofErr w:type="spellStart"/>
      <w:r w:rsidR="00915617">
        <w:t>loss</w:t>
      </w:r>
      <w:r w:rsidR="00715D28">
        <w:t>y</w:t>
      </w:r>
      <w:proofErr w:type="spellEnd"/>
      <w:r w:rsidR="00915617">
        <w:t xml:space="preserve"> setting</w:t>
      </w:r>
      <w:r>
        <w:rPr>
          <w:lang w:val="en-CA" w:eastAsia="ja-JP"/>
        </w:rPr>
        <w:t xml:space="preserve">. </w:t>
      </w:r>
      <w:r w:rsidR="00A731BE">
        <w:rPr>
          <w:lang w:val="en-CA" w:eastAsia="ja-JP"/>
        </w:rPr>
        <w:t xml:space="preserve">The following </w:t>
      </w:r>
      <w:r w:rsidR="002D65F8">
        <w:rPr>
          <w:lang w:val="en-CA" w:eastAsia="ja-JP"/>
        </w:rPr>
        <w:t xml:space="preserve">table </w:t>
      </w:r>
      <w:r w:rsidR="002D65F8">
        <w:rPr>
          <w:lang w:val="en-CA"/>
        </w:rPr>
        <w:t>present</w:t>
      </w:r>
      <w:r w:rsidR="00A731BE">
        <w:rPr>
          <w:lang w:val="en-CA"/>
        </w:rPr>
        <w:t xml:space="preserve"> the coding </w:t>
      </w:r>
      <w:r w:rsidR="00715D28">
        <w:rPr>
          <w:lang w:val="en-CA"/>
        </w:rPr>
        <w:t>results.</w:t>
      </w:r>
    </w:p>
    <w:p w:rsidR="00A731BE" w:rsidRDefault="00A731BE" w:rsidP="00773945">
      <w:pPr>
        <w:jc w:val="both"/>
        <w:rPr>
          <w:lang w:val="en-CA"/>
        </w:rPr>
      </w:pPr>
      <w:r w:rsidRPr="0077741E">
        <w:rPr>
          <w:b/>
          <w:u w:val="single"/>
          <w:lang w:val="en-CA"/>
        </w:rPr>
        <w:t xml:space="preserve">Table </w:t>
      </w:r>
      <w:r w:rsidR="00715D28">
        <w:rPr>
          <w:b/>
          <w:u w:val="single"/>
          <w:lang w:val="en-CA"/>
        </w:rPr>
        <w:t>1</w:t>
      </w:r>
      <w:r>
        <w:rPr>
          <w:b/>
          <w:u w:val="single"/>
          <w:lang w:val="en-CA"/>
        </w:rPr>
        <w:t>:</w:t>
      </w:r>
      <w:r>
        <w:rPr>
          <w:lang w:val="en-CA"/>
        </w:rPr>
        <w:t xml:space="preserve"> </w:t>
      </w:r>
      <w:r w:rsidR="00715D28">
        <w:rPr>
          <w:lang w:val="en-CA"/>
        </w:rPr>
        <w:t xml:space="preserve">Use DST at size 4x4 for Intra-BC </w:t>
      </w:r>
      <w:proofErr w:type="spellStart"/>
      <w:r w:rsidR="00715D28">
        <w:rPr>
          <w:lang w:val="en-CA"/>
        </w:rPr>
        <w:t>Luma</w:t>
      </w:r>
      <w:proofErr w:type="spellEnd"/>
      <w:r w:rsidR="00715D28">
        <w:rPr>
          <w:lang w:val="en-CA"/>
        </w:rPr>
        <w:t xml:space="preserve"> blocks</w:t>
      </w:r>
      <w:r w:rsidR="00997F14">
        <w:rPr>
          <w:lang w:val="en-CA"/>
        </w:rPr>
        <w:t xml:space="preserve"> </w:t>
      </w:r>
    </w:p>
    <w:p w:rsidR="00A731BE" w:rsidRDefault="00997F14" w:rsidP="00773945">
      <w:pPr>
        <w:rPr>
          <w:b/>
          <w:lang w:val="en-CA"/>
        </w:rPr>
      </w:pPr>
      <w:r>
        <w:rPr>
          <w:lang w:val="en-CA"/>
        </w:rPr>
        <w:t>Detailed results are in attached excel file</w:t>
      </w:r>
      <w:del w:id="0" w:author="Ankur Saxena" w:date="2013-10-17T23:20:00Z">
        <w:r w:rsidDel="00DA0AA0">
          <w:rPr>
            <w:lang w:val="en-CA"/>
          </w:rPr>
          <w:delText>s</w:delText>
        </w:r>
      </w:del>
      <w:r>
        <w:rPr>
          <w:lang w:val="en-CA"/>
        </w:rPr>
        <w:t>.</w:t>
      </w:r>
      <w:r w:rsidR="00757D00">
        <w:rPr>
          <w:lang w:val="en-CA"/>
        </w:rPr>
        <w:t xml:space="preserve"> </w:t>
      </w:r>
    </w:p>
    <w:p w:rsidR="00A731BE" w:rsidRDefault="00A731BE" w:rsidP="00D9560F">
      <w:pPr>
        <w:jc w:val="center"/>
        <w:rPr>
          <w:b/>
          <w:lang w:val="en-CA"/>
        </w:rPr>
      </w:pPr>
    </w:p>
    <w:p w:rsidR="00186025" w:rsidRDefault="00186025" w:rsidP="0003407A">
      <w:pPr>
        <w:jc w:val="center"/>
        <w:rPr>
          <w:b/>
        </w:rPr>
      </w:pPr>
    </w:p>
    <w:p w:rsidR="00344581" w:rsidRPr="000C56AC" w:rsidRDefault="00344581" w:rsidP="0003407A">
      <w:pPr>
        <w:jc w:val="center"/>
        <w:rPr>
          <w:b/>
        </w:rPr>
      </w:pPr>
      <w:proofErr w:type="gramStart"/>
      <w:r w:rsidRPr="000C56AC">
        <w:rPr>
          <w:b/>
        </w:rPr>
        <w:lastRenderedPageBreak/>
        <w:t xml:space="preserve">Table </w:t>
      </w:r>
      <w:r w:rsidR="005E0B36">
        <w:rPr>
          <w:b/>
        </w:rPr>
        <w:t>1</w:t>
      </w:r>
      <w:r w:rsidR="00BA6A35">
        <w:rPr>
          <w:b/>
        </w:rPr>
        <w:t>:</w:t>
      </w:r>
      <w:r w:rsidRPr="000C56AC">
        <w:rPr>
          <w:b/>
        </w:rPr>
        <w:t xml:space="preserve"> </w:t>
      </w:r>
      <w:r w:rsidR="005E0B36">
        <w:rPr>
          <w:b/>
          <w:lang w:val="en-CA"/>
        </w:rPr>
        <w:t xml:space="preserve">DST on 4x4 Intra-BC </w:t>
      </w:r>
      <w:proofErr w:type="spellStart"/>
      <w:r w:rsidR="005E0B36">
        <w:rPr>
          <w:b/>
          <w:lang w:val="en-CA"/>
        </w:rPr>
        <w:t>Luma</w:t>
      </w:r>
      <w:proofErr w:type="spellEnd"/>
      <w:r w:rsidR="005E0B36">
        <w:rPr>
          <w:b/>
          <w:lang w:val="en-CA"/>
        </w:rPr>
        <w:t xml:space="preserve"> blocks.</w:t>
      </w:r>
      <w:proofErr w:type="gramEnd"/>
      <w:r w:rsidR="001B0679" w:rsidRPr="000C56AC">
        <w:rPr>
          <w:b/>
          <w:lang w:val="en-CA"/>
        </w:rPr>
        <w:t xml:space="preserve"> Anchor is HM</w:t>
      </w:r>
      <w:r w:rsidRPr="000C56AC">
        <w:rPr>
          <w:b/>
          <w:lang w:val="en-CA"/>
        </w:rPr>
        <w:t>1</w:t>
      </w:r>
      <w:r w:rsidR="003B1AD5">
        <w:rPr>
          <w:b/>
          <w:lang w:val="en-CA"/>
        </w:rPr>
        <w:t>2</w:t>
      </w:r>
      <w:r w:rsidRPr="000C56AC">
        <w:rPr>
          <w:b/>
          <w:lang w:val="en-CA"/>
        </w:rPr>
        <w:t>.</w:t>
      </w:r>
      <w:r w:rsidR="003B1AD5">
        <w:rPr>
          <w:b/>
          <w:lang w:val="en-CA"/>
        </w:rPr>
        <w:t>0</w:t>
      </w:r>
      <w:r w:rsidRPr="000C56AC">
        <w:rPr>
          <w:b/>
          <w:lang w:val="en-CA"/>
        </w:rPr>
        <w:t>-RExt-</w:t>
      </w:r>
      <w:r w:rsidR="003B1AD5">
        <w:rPr>
          <w:b/>
          <w:lang w:val="en-CA"/>
        </w:rPr>
        <w:t>4</w:t>
      </w:r>
      <w:r w:rsidRPr="000C56AC">
        <w:rPr>
          <w:b/>
          <w:lang w:val="en-CA"/>
        </w:rPr>
        <w:t>.</w:t>
      </w:r>
      <w:r w:rsidR="003B1AD5">
        <w:rPr>
          <w:b/>
          <w:lang w:val="en-CA"/>
        </w:rPr>
        <w:t>1</w:t>
      </w:r>
    </w:p>
    <w:p w:rsidR="00344581" w:rsidRDefault="000C56AC" w:rsidP="00B55F93">
      <w:r w:rsidRPr="000C56AC">
        <w:t xml:space="preserve"> </w:t>
      </w:r>
      <w:r w:rsidR="00186025" w:rsidRPr="00186025">
        <w:t xml:space="preserve"> </w:t>
      </w:r>
      <w:r w:rsidR="00BE374F" w:rsidRPr="00BE374F">
        <w:rPr>
          <w:noProof/>
          <w:lang w:eastAsia="ko-KR"/>
        </w:rPr>
        <w:drawing>
          <wp:inline distT="0" distB="0" distL="0" distR="0" wp14:anchorId="72109BE8" wp14:editId="023A070D">
            <wp:extent cx="5943600" cy="5258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5258275"/>
                    </a:xfrm>
                    <a:prstGeom prst="rect">
                      <a:avLst/>
                    </a:prstGeom>
                    <a:noFill/>
                    <a:ln>
                      <a:noFill/>
                    </a:ln>
                  </pic:spPr>
                </pic:pic>
              </a:graphicData>
            </a:graphic>
          </wp:inline>
        </w:drawing>
      </w:r>
      <w:r w:rsidR="00D576BF" w:rsidRPr="00D576BF">
        <w:t xml:space="preserve"> </w:t>
      </w:r>
    </w:p>
    <w:p w:rsidR="00D576BF" w:rsidRPr="00135F47" w:rsidRDefault="00DA0AA0" w:rsidP="00B55F93">
      <w:r>
        <w:t xml:space="preserve">The present version of the document </w:t>
      </w:r>
      <w:r w:rsidR="00135F47">
        <w:t>contains</w:t>
      </w:r>
      <w:r>
        <w:t xml:space="preserve"> results with correct run-times. Also, an independent implementation of the proposed technique is also performed in JCTVC-O0183. </w:t>
      </w:r>
      <w:r w:rsidRPr="002A6ECF">
        <w:t>Identical results have been obtained in JCTVC-O0183, and this confirms the cross-check.</w:t>
      </w:r>
    </w:p>
    <w:p w:rsidR="007A6B1C" w:rsidRDefault="005E0B36" w:rsidP="00E135E2">
      <w:pPr>
        <w:pStyle w:val="Heading1"/>
        <w:rPr>
          <w:lang w:val="en-CA"/>
        </w:rPr>
      </w:pPr>
      <w:r>
        <w:rPr>
          <w:lang w:val="en-CA"/>
        </w:rPr>
        <w:t>C</w:t>
      </w:r>
      <w:r w:rsidR="00AE52DC">
        <w:rPr>
          <w:lang w:val="en-CA"/>
        </w:rPr>
        <w:t>omplexity</w:t>
      </w:r>
    </w:p>
    <w:p w:rsidR="005E0B36" w:rsidRDefault="005E0B36" w:rsidP="00773945">
      <w:pPr>
        <w:rPr>
          <w:lang w:val="en-CA"/>
        </w:rPr>
      </w:pPr>
      <w:r>
        <w:rPr>
          <w:lang w:val="en-CA"/>
        </w:rPr>
        <w:t>The proposed technique is a simplification proposal, and reduces the complexity in two ways:</w:t>
      </w:r>
    </w:p>
    <w:p w:rsidR="005E0B36" w:rsidRDefault="005E0B36" w:rsidP="00773945">
      <w:pPr>
        <w:pStyle w:val="ListParagraph"/>
        <w:numPr>
          <w:ilvl w:val="0"/>
          <w:numId w:val="17"/>
        </w:numPr>
        <w:rPr>
          <w:lang w:val="en-CA"/>
        </w:rPr>
      </w:pPr>
      <w:r>
        <w:rPr>
          <w:lang w:val="en-CA"/>
        </w:rPr>
        <w:t xml:space="preserve">Eliminating the requirement of 4x4 DCT for </w:t>
      </w:r>
      <w:proofErr w:type="spellStart"/>
      <w:r>
        <w:rPr>
          <w:lang w:val="en-CA"/>
        </w:rPr>
        <w:t>Luma</w:t>
      </w:r>
      <w:proofErr w:type="spellEnd"/>
      <w:r>
        <w:rPr>
          <w:lang w:val="en-CA"/>
        </w:rPr>
        <w:t xml:space="preserve"> blocks for Intra frames.</w:t>
      </w:r>
    </w:p>
    <w:p w:rsidR="005E0B36" w:rsidRPr="00773945" w:rsidRDefault="005E0B36" w:rsidP="00773945">
      <w:pPr>
        <w:pStyle w:val="ListParagraph"/>
        <w:numPr>
          <w:ilvl w:val="0"/>
          <w:numId w:val="17"/>
        </w:numPr>
        <w:rPr>
          <w:lang w:val="en-CA"/>
        </w:rPr>
      </w:pPr>
      <w:r>
        <w:rPr>
          <w:lang w:val="en-CA"/>
        </w:rPr>
        <w:t xml:space="preserve">Eliminating the need of switching quantization matrices at size 4x4 </w:t>
      </w:r>
      <w:proofErr w:type="spellStart"/>
      <w:r>
        <w:rPr>
          <w:lang w:val="en-CA"/>
        </w:rPr>
        <w:t>Luma</w:t>
      </w:r>
      <w:proofErr w:type="spellEnd"/>
      <w:r>
        <w:rPr>
          <w:lang w:val="en-CA"/>
        </w:rPr>
        <w:t xml:space="preserve"> for Intra frames.</w:t>
      </w:r>
    </w:p>
    <w:p w:rsidR="00E135E2" w:rsidRPr="005B217D" w:rsidRDefault="00E135E2" w:rsidP="00E135E2">
      <w:pPr>
        <w:pStyle w:val="Heading1"/>
        <w:rPr>
          <w:lang w:val="en-CA"/>
        </w:rPr>
      </w:pPr>
      <w:r>
        <w:rPr>
          <w:rFonts w:hint="eastAsia"/>
          <w:lang w:val="en-CA" w:eastAsia="ko-KR"/>
        </w:rPr>
        <w:t>Conclusion</w:t>
      </w:r>
    </w:p>
    <w:p w:rsidR="005F60AD" w:rsidRDefault="00860DFE" w:rsidP="00E135E2">
      <w:pPr>
        <w:jc w:val="both"/>
        <w:rPr>
          <w:szCs w:val="22"/>
          <w:lang w:val="en-CA" w:eastAsia="ko-KR"/>
        </w:rPr>
      </w:pPr>
      <w:r>
        <w:rPr>
          <w:szCs w:val="22"/>
          <w:lang w:val="en-CA" w:eastAsia="ko-KR"/>
        </w:rPr>
        <w:t xml:space="preserve">The proposed scheme </w:t>
      </w:r>
      <w:r w:rsidR="005E0B36">
        <w:rPr>
          <w:szCs w:val="22"/>
          <w:lang w:val="en-CA" w:eastAsia="ko-KR"/>
        </w:rPr>
        <w:t>is a simplification, and there is almost negligible drop in performance by the simp</w:t>
      </w:r>
      <w:r w:rsidR="00A55217">
        <w:rPr>
          <w:szCs w:val="22"/>
          <w:lang w:val="en-CA" w:eastAsia="ko-KR"/>
        </w:rPr>
        <w:t xml:space="preserve">lification. We </w:t>
      </w:r>
      <w:r w:rsidR="00344581">
        <w:rPr>
          <w:szCs w:val="22"/>
          <w:lang w:val="en-CA" w:eastAsia="ko-KR"/>
        </w:rPr>
        <w:t xml:space="preserve">therefore recommend </w:t>
      </w:r>
      <w:r w:rsidR="00D576BF">
        <w:rPr>
          <w:szCs w:val="22"/>
          <w:lang w:val="en-CA" w:eastAsia="ko-KR"/>
        </w:rPr>
        <w:t>adopting</w:t>
      </w:r>
      <w:r w:rsidR="00344581">
        <w:rPr>
          <w:szCs w:val="22"/>
          <w:lang w:val="en-CA" w:eastAsia="ko-KR"/>
        </w:rPr>
        <w:t xml:space="preserve"> this proposal in committee draft of HEVC range extension</w:t>
      </w:r>
      <w:r w:rsidR="0022151E">
        <w:rPr>
          <w:szCs w:val="22"/>
          <w:lang w:val="en-CA" w:eastAsia="ko-KR"/>
        </w:rPr>
        <w:t>s</w:t>
      </w:r>
      <w:r w:rsidR="00344581">
        <w:rPr>
          <w:szCs w:val="22"/>
          <w:lang w:val="en-CA" w:eastAsia="ko-KR"/>
        </w:rPr>
        <w:t>.</w:t>
      </w:r>
    </w:p>
    <w:p w:rsidR="00915617" w:rsidRPr="0049565C" w:rsidRDefault="00E502F9" w:rsidP="0049565C">
      <w:pPr>
        <w:pStyle w:val="Heading1"/>
        <w:rPr>
          <w:lang w:val="en-CA" w:eastAsia="ko-KR"/>
        </w:rPr>
      </w:pPr>
      <w:r>
        <w:rPr>
          <w:rFonts w:hint="eastAsia"/>
          <w:lang w:val="en-CA" w:eastAsia="ko-KR"/>
        </w:rPr>
        <w:lastRenderedPageBreak/>
        <w:t>References</w:t>
      </w:r>
    </w:p>
    <w:p w:rsidR="00456B23" w:rsidRPr="0077741E" w:rsidRDefault="00FB0487" w:rsidP="0077741E">
      <w:pPr>
        <w:numPr>
          <w:ilvl w:val="0"/>
          <w:numId w:val="16"/>
        </w:numPr>
        <w:spacing w:before="60" w:after="60"/>
        <w:jc w:val="both"/>
        <w:textAlignment w:val="auto"/>
        <w:rPr>
          <w:szCs w:val="22"/>
          <w:lang w:val="en-CA" w:eastAsia="ko-KR"/>
        </w:rPr>
      </w:pPr>
      <w:r w:rsidRPr="0077741E">
        <w:rPr>
          <w:szCs w:val="22"/>
          <w:lang w:val="en-CA" w:eastAsia="ko-KR"/>
        </w:rPr>
        <w:t xml:space="preserve">A. Saxena, D. Kwon, </w:t>
      </w:r>
      <w:r w:rsidR="00915617" w:rsidRPr="0077741E">
        <w:rPr>
          <w:szCs w:val="22"/>
          <w:lang w:val="en-CA" w:eastAsia="ko-KR"/>
        </w:rPr>
        <w:t>M</w:t>
      </w:r>
      <w:r w:rsidR="00817077" w:rsidRPr="0077741E">
        <w:rPr>
          <w:szCs w:val="22"/>
          <w:lang w:val="en-CA" w:eastAsia="ko-KR"/>
        </w:rPr>
        <w:t>.</w:t>
      </w:r>
      <w:r w:rsidR="00915617" w:rsidRPr="0077741E">
        <w:rPr>
          <w:szCs w:val="22"/>
          <w:lang w:val="en-CA" w:eastAsia="ko-KR"/>
        </w:rPr>
        <w:t xml:space="preserve"> Naccari</w:t>
      </w:r>
      <w:r w:rsidRPr="0077741E">
        <w:rPr>
          <w:szCs w:val="22"/>
          <w:lang w:val="en-CA" w:eastAsia="ko-KR"/>
        </w:rPr>
        <w:t xml:space="preserve"> and C. Pang</w:t>
      </w:r>
      <w:r w:rsidR="00915617" w:rsidRPr="0077741E">
        <w:rPr>
          <w:szCs w:val="22"/>
          <w:lang w:eastAsia="zh-TW"/>
        </w:rPr>
        <w:t xml:space="preserve">, </w:t>
      </w:r>
      <w:r w:rsidR="00817077" w:rsidRPr="0077741E">
        <w:rPr>
          <w:szCs w:val="22"/>
          <w:lang w:eastAsia="zh-TW"/>
        </w:rPr>
        <w:t>“</w:t>
      </w:r>
      <w:r>
        <w:t>HEVC Range Extensions Core Experiment 3 (RCE3): Intra Prediction techniques</w:t>
      </w:r>
      <w:r w:rsidR="00817077" w:rsidRPr="0077741E">
        <w:rPr>
          <w:szCs w:val="22"/>
          <w:lang w:eastAsia="zh-TW"/>
        </w:rPr>
        <w:t>,” JCTVC-</w:t>
      </w:r>
      <w:r w:rsidRPr="0077741E">
        <w:rPr>
          <w:szCs w:val="22"/>
          <w:lang w:eastAsia="zh-TW"/>
        </w:rPr>
        <w:t>N</w:t>
      </w:r>
      <w:r w:rsidR="00817077" w:rsidRPr="0077741E">
        <w:rPr>
          <w:szCs w:val="22"/>
          <w:lang w:eastAsia="zh-TW"/>
        </w:rPr>
        <w:t>112</w:t>
      </w:r>
      <w:r w:rsidRPr="0077741E">
        <w:rPr>
          <w:szCs w:val="22"/>
          <w:lang w:eastAsia="zh-TW"/>
        </w:rPr>
        <w:t>3</w:t>
      </w:r>
      <w:r w:rsidR="00817077" w:rsidRPr="0077741E">
        <w:rPr>
          <w:szCs w:val="22"/>
          <w:lang w:eastAsia="zh-TW"/>
        </w:rPr>
        <w:t xml:space="preserve">, </w:t>
      </w:r>
      <w:r w:rsidRPr="0077741E">
        <w:rPr>
          <w:szCs w:val="22"/>
          <w:lang w:val="en-CA"/>
        </w:rPr>
        <w:t>Vienna</w:t>
      </w:r>
      <w:r w:rsidR="00817077" w:rsidRPr="0077741E">
        <w:rPr>
          <w:szCs w:val="22"/>
          <w:lang w:val="en-CA"/>
        </w:rPr>
        <w:t xml:space="preserve">, </w:t>
      </w:r>
      <w:r w:rsidRPr="0077741E">
        <w:rPr>
          <w:szCs w:val="22"/>
          <w:lang w:val="en-CA"/>
        </w:rPr>
        <w:t>Austria</w:t>
      </w:r>
      <w:r w:rsidR="00817077" w:rsidRPr="0077741E">
        <w:rPr>
          <w:szCs w:val="22"/>
          <w:lang w:val="en-CA"/>
        </w:rPr>
        <w:t>,</w:t>
      </w:r>
      <w:r w:rsidR="00EF5199" w:rsidRPr="0077741E">
        <w:rPr>
          <w:szCs w:val="22"/>
          <w:lang w:val="en-CA"/>
        </w:rPr>
        <w:t xml:space="preserve"> </w:t>
      </w:r>
      <w:r w:rsidRPr="0077741E">
        <w:rPr>
          <w:szCs w:val="22"/>
          <w:lang w:val="en-CA"/>
        </w:rPr>
        <w:t xml:space="preserve">July </w:t>
      </w:r>
      <w:r w:rsidR="00817077" w:rsidRPr="0077741E">
        <w:rPr>
          <w:szCs w:val="22"/>
          <w:lang w:val="en-CA"/>
        </w:rPr>
        <w:t>2013</w:t>
      </w:r>
      <w:r w:rsidR="00456B23" w:rsidRPr="0077741E">
        <w:rPr>
          <w:szCs w:val="22"/>
          <w:lang w:val="en-CA"/>
        </w:rPr>
        <w:t>.</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Default="00F6347D" w:rsidP="0077741E">
      <w:pPr>
        <w:jc w:val="both"/>
        <w:rPr>
          <w:ins w:id="1" w:author="Ankur Saxena" w:date="2013-10-20T17:20:00Z"/>
          <w:b/>
          <w:szCs w:val="22"/>
        </w:rPr>
      </w:pPr>
      <w:r>
        <w:rPr>
          <w:b/>
          <w:szCs w:val="22"/>
        </w:rPr>
        <w:t>Samsung Electronics Co., Ltd.,</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E50671" w:rsidRDefault="00E50671" w:rsidP="0077741E">
      <w:pPr>
        <w:jc w:val="both"/>
        <w:rPr>
          <w:ins w:id="2" w:author="Ankur Saxena" w:date="2013-10-20T17:20:00Z"/>
          <w:szCs w:val="22"/>
          <w:lang w:val="en-CA"/>
        </w:rPr>
      </w:pPr>
      <w:bookmarkStart w:id="3" w:name="_GoBack"/>
      <w:bookmarkEnd w:id="3"/>
    </w:p>
    <w:p w:rsidR="00E50671" w:rsidRPr="0049565C" w:rsidRDefault="00E50671" w:rsidP="00E50671">
      <w:pPr>
        <w:pStyle w:val="Heading1"/>
        <w:rPr>
          <w:ins w:id="4" w:author="Ankur Saxena" w:date="2013-10-20T17:20:00Z"/>
          <w:lang w:val="en-CA" w:eastAsia="ko-KR"/>
        </w:rPr>
      </w:pPr>
      <w:ins w:id="5" w:author="Ankur Saxena" w:date="2013-10-20T17:20:00Z">
        <w:r>
          <w:rPr>
            <w:lang w:val="en-CA" w:eastAsia="ko-KR"/>
          </w:rPr>
          <w:t>WD Text</w:t>
        </w:r>
      </w:ins>
      <w:ins w:id="6" w:author="Ankur Saxena" w:date="2013-10-20T17:25:00Z">
        <w:r>
          <w:rPr>
            <w:lang w:val="en-CA" w:eastAsia="ko-KR"/>
          </w:rPr>
          <w:t xml:space="preserve"> Changes</w:t>
        </w:r>
      </w:ins>
    </w:p>
    <w:p w:rsidR="00E50671" w:rsidRPr="00E50671" w:rsidRDefault="00E50671" w:rsidP="00E50671">
      <w:pPr>
        <w:pStyle w:val="Heading3"/>
        <w:numPr>
          <w:ilvl w:val="0"/>
          <w:numId w:val="0"/>
        </w:numPr>
        <w:ind w:left="720" w:hanging="720"/>
        <w:rPr>
          <w:ins w:id="7" w:author="Ankur Saxena" w:date="2013-10-20T17:23:00Z"/>
          <w:b w:val="0"/>
          <w:noProof/>
          <w:sz w:val="22"/>
          <w:szCs w:val="22"/>
          <w:lang w:val="en-GB" w:eastAsia="ko-KR"/>
          <w:rPrChange w:id="8" w:author="Ankur Saxena" w:date="2013-10-20T17:25:00Z">
            <w:rPr>
              <w:ins w:id="9" w:author="Ankur Saxena" w:date="2013-10-20T17:23:00Z"/>
              <w:noProof/>
              <w:lang w:val="en-GB" w:eastAsia="ko-KR"/>
            </w:rPr>
          </w:rPrChange>
        </w:rPr>
        <w:pPrChange w:id="10" w:author="Ankur Saxena" w:date="2013-10-20T17:24:00Z">
          <w:pPr>
            <w:pStyle w:val="Heading3"/>
          </w:pPr>
        </w:pPrChange>
      </w:pPr>
      <w:bookmarkStart w:id="11" w:name="_Ref278186754"/>
      <w:bookmarkStart w:id="12" w:name="_Toc287363830"/>
      <w:bookmarkStart w:id="13" w:name="_Toc311217261"/>
      <w:bookmarkStart w:id="14" w:name="_Toc317198808"/>
      <w:bookmarkStart w:id="15" w:name="_Toc363691425"/>
      <w:ins w:id="16" w:author="Ankur Saxena" w:date="2013-10-20T17:24:00Z">
        <w:r w:rsidRPr="00E50671">
          <w:rPr>
            <w:b w:val="0"/>
            <w:noProof/>
            <w:sz w:val="22"/>
            <w:szCs w:val="22"/>
            <w:lang w:val="en-GB" w:eastAsia="ko-KR"/>
            <w:rPrChange w:id="17" w:author="Ankur Saxena" w:date="2013-10-20T17:25:00Z">
              <w:rPr>
                <w:noProof/>
                <w:lang w:val="en-GB" w:eastAsia="ko-KR"/>
              </w:rPr>
            </w:rPrChange>
          </w:rPr>
          <w:t>The following change is with reference to</w:t>
        </w:r>
      </w:ins>
      <w:ins w:id="18" w:author="Ankur Saxena" w:date="2013-10-20T17:25:00Z">
        <w:r>
          <w:rPr>
            <w:b w:val="0"/>
            <w:noProof/>
            <w:sz w:val="22"/>
            <w:szCs w:val="22"/>
            <w:lang w:val="en-GB" w:eastAsia="ko-KR"/>
          </w:rPr>
          <w:t xml:space="preserve"> JCTVC-N1005_v3.doc, and changes are marked in </w:t>
        </w:r>
        <w:r w:rsidRPr="00E50671">
          <w:rPr>
            <w:b w:val="0"/>
            <w:noProof/>
            <w:sz w:val="22"/>
            <w:szCs w:val="22"/>
            <w:highlight w:val="yellow"/>
            <w:lang w:val="en-GB" w:eastAsia="ko-KR"/>
            <w:rPrChange w:id="19" w:author="Ankur Saxena" w:date="2013-10-20T17:25:00Z">
              <w:rPr>
                <w:b w:val="0"/>
                <w:noProof/>
                <w:sz w:val="22"/>
                <w:szCs w:val="22"/>
                <w:lang w:val="en-GB" w:eastAsia="ko-KR"/>
              </w:rPr>
            </w:rPrChange>
          </w:rPr>
          <w:t>yellow.</w:t>
        </w:r>
      </w:ins>
      <w:ins w:id="20" w:author="Ankur Saxena" w:date="2013-10-20T17:24:00Z">
        <w:r w:rsidRPr="00E50671">
          <w:rPr>
            <w:b w:val="0"/>
            <w:noProof/>
            <w:sz w:val="22"/>
            <w:szCs w:val="22"/>
            <w:lang w:val="en-GB" w:eastAsia="ko-KR"/>
            <w:rPrChange w:id="21" w:author="Ankur Saxena" w:date="2013-10-20T17:25:00Z">
              <w:rPr>
                <w:b w:val="0"/>
                <w:noProof/>
                <w:lang w:val="en-GB" w:eastAsia="ko-KR"/>
              </w:rPr>
            </w:rPrChange>
          </w:rPr>
          <w:t xml:space="preserve"> </w:t>
        </w:r>
      </w:ins>
    </w:p>
    <w:p w:rsidR="00E50671" w:rsidRPr="00E50671" w:rsidRDefault="00E50671" w:rsidP="00E50671">
      <w:pPr>
        <w:pStyle w:val="Heading3"/>
        <w:numPr>
          <w:ilvl w:val="0"/>
          <w:numId w:val="0"/>
        </w:numPr>
        <w:ind w:left="720"/>
        <w:rPr>
          <w:ins w:id="22" w:author="Ankur Saxena" w:date="2013-10-20T17:23:00Z"/>
          <w:noProof/>
          <w:sz w:val="20"/>
          <w:szCs w:val="20"/>
          <w:lang w:val="en-GB" w:eastAsia="ko-KR"/>
          <w:rPrChange w:id="23" w:author="Ankur Saxena" w:date="2013-10-20T17:24:00Z">
            <w:rPr>
              <w:ins w:id="24" w:author="Ankur Saxena" w:date="2013-10-20T17:23:00Z"/>
              <w:noProof/>
              <w:lang w:val="en-GB" w:eastAsia="ko-KR"/>
            </w:rPr>
          </w:rPrChange>
        </w:rPr>
        <w:pPrChange w:id="25" w:author="Ankur Saxena" w:date="2013-10-20T17:23:00Z">
          <w:pPr>
            <w:pStyle w:val="Heading3"/>
          </w:pPr>
        </w:pPrChange>
      </w:pPr>
      <w:ins w:id="26" w:author="Ankur Saxena" w:date="2013-10-20T17:24:00Z">
        <w:r w:rsidRPr="00E50671">
          <w:rPr>
            <w:noProof/>
            <w:sz w:val="20"/>
            <w:szCs w:val="20"/>
            <w:lang w:val="en-GB" w:eastAsia="ko-KR"/>
            <w:rPrChange w:id="27" w:author="Ankur Saxena" w:date="2013-10-20T17:24:00Z">
              <w:rPr>
                <w:noProof/>
                <w:lang w:val="en-GB" w:eastAsia="ko-KR"/>
              </w:rPr>
            </w:rPrChange>
          </w:rPr>
          <w:t>8.6.4</w:t>
        </w:r>
      </w:ins>
      <w:ins w:id="28" w:author="Ankur Saxena" w:date="2013-10-20T17:23:00Z">
        <w:r w:rsidRPr="00E50671">
          <w:rPr>
            <w:noProof/>
            <w:sz w:val="20"/>
            <w:szCs w:val="20"/>
            <w:lang w:val="en-GB" w:eastAsia="ko-KR"/>
            <w:rPrChange w:id="29" w:author="Ankur Saxena" w:date="2013-10-20T17:24:00Z">
              <w:rPr>
                <w:noProof/>
                <w:lang w:val="en-GB" w:eastAsia="ko-KR"/>
              </w:rPr>
            </w:rPrChange>
          </w:rPr>
          <w:t>Transformation process for scaled transform coefficients</w:t>
        </w:r>
        <w:bookmarkEnd w:id="11"/>
        <w:bookmarkEnd w:id="12"/>
        <w:bookmarkEnd w:id="13"/>
        <w:bookmarkEnd w:id="14"/>
        <w:bookmarkEnd w:id="15"/>
      </w:ins>
    </w:p>
    <w:p w:rsidR="00E50671" w:rsidRPr="00E50671" w:rsidRDefault="00E50671" w:rsidP="00E50671">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864" w:hanging="864"/>
        <w:rPr>
          <w:ins w:id="30" w:author="Ankur Saxena" w:date="2013-10-20T17:23:00Z"/>
          <w:noProof/>
          <w:sz w:val="20"/>
          <w:szCs w:val="20"/>
          <w:lang w:val="en-GB"/>
          <w:rPrChange w:id="31" w:author="Ankur Saxena" w:date="2013-10-20T17:24:00Z">
            <w:rPr>
              <w:ins w:id="32" w:author="Ankur Saxena" w:date="2013-10-20T17:23:00Z"/>
              <w:noProof/>
              <w:lang w:val="en-GB"/>
            </w:rPr>
          </w:rPrChange>
        </w:rPr>
        <w:pPrChange w:id="33" w:author="Ankur Saxena" w:date="2013-10-20T17:24:00Z">
          <w:pPr>
            <w:pStyle w:val="Heading4"/>
            <w:keepLines/>
            <w:tabs>
              <w:tab w:val="clear" w:pos="360"/>
              <w:tab w:val="clear" w:pos="720"/>
              <w:tab w:val="clear" w:pos="1080"/>
              <w:tab w:val="clear" w:pos="1440"/>
              <w:tab w:val="left" w:pos="794"/>
              <w:tab w:val="num" w:pos="862"/>
              <w:tab w:val="left" w:pos="1191"/>
              <w:tab w:val="left" w:pos="1588"/>
              <w:tab w:val="left" w:pos="1985"/>
            </w:tabs>
            <w:spacing w:before="181" w:after="0"/>
          </w:pPr>
        </w:pPrChange>
      </w:pPr>
      <w:bookmarkStart w:id="34" w:name="_Toc363691426"/>
      <w:ins w:id="35" w:author="Ankur Saxena" w:date="2013-10-20T17:24:00Z">
        <w:r>
          <w:rPr>
            <w:noProof/>
            <w:sz w:val="20"/>
            <w:szCs w:val="20"/>
            <w:lang w:val="en-GB"/>
          </w:rPr>
          <w:t xml:space="preserve">       </w:t>
        </w:r>
        <w:r w:rsidRPr="00E50671">
          <w:rPr>
            <w:noProof/>
            <w:sz w:val="20"/>
            <w:szCs w:val="20"/>
            <w:lang w:val="en-GB"/>
            <w:rPrChange w:id="36" w:author="Ankur Saxena" w:date="2013-10-20T17:24:00Z">
              <w:rPr>
                <w:noProof/>
                <w:lang w:val="en-GB"/>
              </w:rPr>
            </w:rPrChange>
          </w:rPr>
          <w:t>8.6.4.1</w:t>
        </w:r>
      </w:ins>
      <w:ins w:id="37" w:author="Ankur Saxena" w:date="2013-10-20T17:23:00Z">
        <w:r w:rsidRPr="00E50671">
          <w:rPr>
            <w:noProof/>
            <w:sz w:val="20"/>
            <w:szCs w:val="20"/>
            <w:lang w:val="en-GB"/>
            <w:rPrChange w:id="38" w:author="Ankur Saxena" w:date="2013-10-20T17:24:00Z">
              <w:rPr>
                <w:noProof/>
                <w:lang w:val="en-GB"/>
              </w:rPr>
            </w:rPrChange>
          </w:rPr>
          <w:t>General</w:t>
        </w:r>
        <w:bookmarkEnd w:id="34"/>
      </w:ins>
    </w:p>
    <w:p w:rsidR="00E50671" w:rsidRPr="00E50671" w:rsidRDefault="00E50671" w:rsidP="00E50671">
      <w:pPr>
        <w:ind w:left="360"/>
        <w:jc w:val="both"/>
        <w:rPr>
          <w:sz w:val="20"/>
          <w:lang w:val="en-CA"/>
          <w:rPrChange w:id="39" w:author="Ankur Saxena" w:date="2013-10-20T17:25:00Z">
            <w:rPr>
              <w:szCs w:val="22"/>
              <w:lang w:val="en-CA"/>
            </w:rPr>
          </w:rPrChange>
        </w:rPr>
        <w:pPrChange w:id="40" w:author="Ankur Saxena" w:date="2013-10-20T17:25:00Z">
          <w:pPr>
            <w:jc w:val="both"/>
          </w:pPr>
        </w:pPrChange>
      </w:pPr>
      <w:ins w:id="41" w:author="Ankur Saxena" w:date="2013-10-20T17:25:00Z">
        <w:r>
          <w:rPr>
            <w:noProof/>
            <w:lang w:eastAsia="ko-KR"/>
          </w:rPr>
          <w:tab/>
        </w:r>
      </w:ins>
      <w:ins w:id="42" w:author="Ankur Saxena" w:date="2013-10-20T17:23:00Z">
        <w:r w:rsidRPr="00E50671">
          <w:rPr>
            <w:noProof/>
            <w:sz w:val="20"/>
            <w:lang w:eastAsia="ko-KR"/>
            <w:rPrChange w:id="43" w:author="Ankur Saxena" w:date="2013-10-20T17:25:00Z">
              <w:rPr>
                <w:noProof/>
                <w:lang w:eastAsia="ko-KR"/>
              </w:rPr>
            </w:rPrChange>
          </w:rPr>
          <w:t>If CuPredMode[ xTbY ][ yTbY ] is equal to MODE_INTRA</w:t>
        </w:r>
      </w:ins>
      <w:ins w:id="44" w:author="Ankur Saxena" w:date="2013-10-20T17:24:00Z">
        <w:r w:rsidRPr="00E50671">
          <w:rPr>
            <w:noProof/>
            <w:sz w:val="20"/>
            <w:lang w:eastAsia="ko-KR"/>
            <w:rPrChange w:id="45" w:author="Ankur Saxena" w:date="2013-10-20T17:25:00Z">
              <w:rPr>
                <w:noProof/>
                <w:lang w:eastAsia="ko-KR"/>
              </w:rPr>
            </w:rPrChange>
          </w:rPr>
          <w:t xml:space="preserve"> </w:t>
        </w:r>
        <w:r w:rsidRPr="00E50671">
          <w:rPr>
            <w:noProof/>
            <w:sz w:val="20"/>
            <w:highlight w:val="yellow"/>
            <w:lang w:eastAsia="ko-KR"/>
            <w:rPrChange w:id="46" w:author="Ankur Saxena" w:date="2013-10-20T17:25:00Z">
              <w:rPr>
                <w:noProof/>
                <w:lang w:eastAsia="ko-KR"/>
              </w:rPr>
            </w:rPrChange>
          </w:rPr>
          <w:t>|| MODE_INTRA_BC</w:t>
        </w:r>
      </w:ins>
      <w:ins w:id="47" w:author="Ankur Saxena" w:date="2013-10-20T17:23:00Z">
        <w:r w:rsidRPr="00E50671">
          <w:rPr>
            <w:noProof/>
            <w:sz w:val="20"/>
            <w:lang w:eastAsia="ko-KR"/>
            <w:rPrChange w:id="48" w:author="Ankur Saxena" w:date="2013-10-20T17:25:00Z">
              <w:rPr>
                <w:noProof/>
                <w:lang w:eastAsia="ko-KR"/>
              </w:rPr>
            </w:rPrChange>
          </w:rPr>
          <w:t>, nTbS is equal to 4, and cIdx is equal to 0, trType is set equal to 1.</w:t>
        </w:r>
      </w:ins>
    </w:p>
    <w:sectPr w:rsidR="00E50671" w:rsidRPr="00E50671"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9BE" w:rsidRDefault="008A79BE">
      <w:r>
        <w:separator/>
      </w:r>
    </w:p>
  </w:endnote>
  <w:endnote w:type="continuationSeparator" w:id="0">
    <w:p w:rsidR="008A79BE" w:rsidRDefault="008A7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CB4" w:rsidRDefault="00BF5CB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A6ECF">
      <w:rPr>
        <w:rStyle w:val="PageNumber"/>
        <w:noProof/>
      </w:rPr>
      <w:t>3</w:t>
    </w:r>
    <w:r>
      <w:rPr>
        <w:rStyle w:val="PageNumber"/>
      </w:rPr>
      <w:fldChar w:fldCharType="end"/>
    </w:r>
    <w:r>
      <w:rPr>
        <w:rStyle w:val="PageNumber"/>
      </w:rPr>
      <w:tab/>
      <w:t xml:space="preserve">Date Saved: </w:t>
    </w:r>
    <w:r w:rsidR="009823EB">
      <w:rPr>
        <w:rStyle w:val="PageNumber"/>
      </w:rPr>
      <w:fldChar w:fldCharType="begin"/>
    </w:r>
    <w:r w:rsidR="009823EB">
      <w:rPr>
        <w:rStyle w:val="PageNumber"/>
      </w:rPr>
      <w:instrText xml:space="preserve"> SAVEDATE  \@ "yyyy-MM-dd"  \* MERGEFORMAT </w:instrText>
    </w:r>
    <w:r w:rsidR="009823EB">
      <w:rPr>
        <w:rStyle w:val="PageNumber"/>
      </w:rPr>
      <w:fldChar w:fldCharType="separate"/>
    </w:r>
    <w:r w:rsidR="00E50671">
      <w:rPr>
        <w:rStyle w:val="PageNumber"/>
        <w:noProof/>
      </w:rPr>
      <w:t>2013-10-17</w:t>
    </w:r>
    <w:r w:rsidR="009823EB">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9BE" w:rsidRDefault="008A79BE">
      <w:r>
        <w:separator/>
      </w:r>
    </w:p>
  </w:footnote>
  <w:footnote w:type="continuationSeparator" w:id="0">
    <w:p w:rsidR="008A79BE" w:rsidRDefault="008A79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03004B"/>
    <w:multiLevelType w:val="hybridMultilevel"/>
    <w:tmpl w:val="24F2D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
    <w:nsid w:val="1E460B45"/>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0CB42CE"/>
    <w:multiLevelType w:val="hybridMultilevel"/>
    <w:tmpl w:val="43824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25503573"/>
    <w:multiLevelType w:val="hybridMultilevel"/>
    <w:tmpl w:val="5CEE79CE"/>
    <w:lvl w:ilvl="0" w:tplc="44A4B1E4">
      <w:start w:val="1"/>
      <w:numFmt w:val="decimal"/>
      <w:lvlText w:val="[%1]"/>
      <w:lvlJc w:val="left"/>
      <w:pPr>
        <w:ind w:left="340" w:hanging="3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nsid w:val="6EA33485"/>
    <w:multiLevelType w:val="hybridMultilevel"/>
    <w:tmpl w:val="026C4570"/>
    <w:lvl w:ilvl="0" w:tplc="68F01610">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nsid w:val="78686FEC"/>
    <w:multiLevelType w:val="hybridMultilevel"/>
    <w:tmpl w:val="1736D55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3"/>
  </w:num>
  <w:num w:numId="4">
    <w:abstractNumId w:val="11"/>
  </w:num>
  <w:num w:numId="5">
    <w:abstractNumId w:val="12"/>
  </w:num>
  <w:num w:numId="6">
    <w:abstractNumId w:val="8"/>
  </w:num>
  <w:num w:numId="7">
    <w:abstractNumId w:val="10"/>
  </w:num>
  <w:num w:numId="8">
    <w:abstractNumId w:val="8"/>
  </w:num>
  <w:num w:numId="9">
    <w:abstractNumId w:val="1"/>
  </w:num>
  <w:num w:numId="10">
    <w:abstractNumId w:val="7"/>
  </w:num>
  <w:num w:numId="11">
    <w:abstractNumId w:val="3"/>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4"/>
  </w:num>
  <w:num w:numId="15">
    <w:abstractNumId w:val="6"/>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8"/>
    <w:lvlOverride w:ilvl="0">
      <w:startOverride w:val="8"/>
    </w:lvlOverride>
    <w:lvlOverride w:ilvl="1">
      <w:startOverride w:val="6"/>
    </w:lvlOverride>
    <w:lvlOverride w:ilvl="2">
      <w:startOverride w:val="4"/>
    </w:lvlOverride>
  </w:num>
  <w:num w:numId="19">
    <w:abstractNumId w:val="8"/>
    <w:lvlOverride w:ilvl="0">
      <w:startOverride w:val="8"/>
    </w:lvlOverride>
    <w:lvlOverride w:ilvl="1">
      <w:startOverride w:val="6"/>
    </w:lvlOverride>
    <w:lvlOverride w:ilvl="2">
      <w:startOverride w:val="4"/>
    </w:lvlOverride>
  </w:num>
  <w:num w:numId="20">
    <w:abstractNumId w:val="8"/>
    <w:lvlOverride w:ilvl="0">
      <w:startOverride w:val="8"/>
    </w:lvlOverride>
    <w:lvlOverride w:ilvl="1">
      <w:startOverride w:val="6"/>
    </w:lvlOverride>
    <w:lvlOverride w:ilvl="2">
      <w:startOverride w:val="4"/>
    </w:lvlOverride>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1F7B"/>
    <w:rsid w:val="0003407A"/>
    <w:rsid w:val="00041FA0"/>
    <w:rsid w:val="000458BC"/>
    <w:rsid w:val="00045C41"/>
    <w:rsid w:val="00046C03"/>
    <w:rsid w:val="0005172F"/>
    <w:rsid w:val="000631B0"/>
    <w:rsid w:val="000745B5"/>
    <w:rsid w:val="0007614F"/>
    <w:rsid w:val="000B1C6B"/>
    <w:rsid w:val="000B4FF9"/>
    <w:rsid w:val="000B6521"/>
    <w:rsid w:val="000C09AC"/>
    <w:rsid w:val="000C2341"/>
    <w:rsid w:val="000C56AC"/>
    <w:rsid w:val="000E00F3"/>
    <w:rsid w:val="000E487E"/>
    <w:rsid w:val="000F158C"/>
    <w:rsid w:val="000F2764"/>
    <w:rsid w:val="000F4FC7"/>
    <w:rsid w:val="00102F3D"/>
    <w:rsid w:val="00105B0B"/>
    <w:rsid w:val="00113555"/>
    <w:rsid w:val="00124E38"/>
    <w:rsid w:val="0012580B"/>
    <w:rsid w:val="001263CE"/>
    <w:rsid w:val="00131F90"/>
    <w:rsid w:val="0013526E"/>
    <w:rsid w:val="00135F47"/>
    <w:rsid w:val="00150758"/>
    <w:rsid w:val="00151A31"/>
    <w:rsid w:val="00166002"/>
    <w:rsid w:val="00171371"/>
    <w:rsid w:val="00175A24"/>
    <w:rsid w:val="00175BED"/>
    <w:rsid w:val="00180A8B"/>
    <w:rsid w:val="00186025"/>
    <w:rsid w:val="00187E58"/>
    <w:rsid w:val="001A297E"/>
    <w:rsid w:val="001A368E"/>
    <w:rsid w:val="001A7329"/>
    <w:rsid w:val="001B0679"/>
    <w:rsid w:val="001B4E28"/>
    <w:rsid w:val="001B5E9A"/>
    <w:rsid w:val="001C2C6F"/>
    <w:rsid w:val="001C3525"/>
    <w:rsid w:val="001D1BD2"/>
    <w:rsid w:val="001E02BE"/>
    <w:rsid w:val="001E3B37"/>
    <w:rsid w:val="001E4C41"/>
    <w:rsid w:val="001F06BC"/>
    <w:rsid w:val="001F2594"/>
    <w:rsid w:val="001F57A4"/>
    <w:rsid w:val="002055A6"/>
    <w:rsid w:val="00206460"/>
    <w:rsid w:val="002069B4"/>
    <w:rsid w:val="00215DFC"/>
    <w:rsid w:val="002212DF"/>
    <w:rsid w:val="0022151E"/>
    <w:rsid w:val="0022287D"/>
    <w:rsid w:val="00222CD4"/>
    <w:rsid w:val="002264A6"/>
    <w:rsid w:val="00227BA7"/>
    <w:rsid w:val="0023011C"/>
    <w:rsid w:val="00234196"/>
    <w:rsid w:val="002357EF"/>
    <w:rsid w:val="002368A1"/>
    <w:rsid w:val="00246E26"/>
    <w:rsid w:val="002470C8"/>
    <w:rsid w:val="00247E38"/>
    <w:rsid w:val="00256DED"/>
    <w:rsid w:val="00263398"/>
    <w:rsid w:val="00267F60"/>
    <w:rsid w:val="00273454"/>
    <w:rsid w:val="00275BCF"/>
    <w:rsid w:val="00287F03"/>
    <w:rsid w:val="00290EEF"/>
    <w:rsid w:val="00292257"/>
    <w:rsid w:val="00293D8B"/>
    <w:rsid w:val="002A54E0"/>
    <w:rsid w:val="002A6ECF"/>
    <w:rsid w:val="002A75E7"/>
    <w:rsid w:val="002B1595"/>
    <w:rsid w:val="002B191D"/>
    <w:rsid w:val="002B5DE4"/>
    <w:rsid w:val="002C0963"/>
    <w:rsid w:val="002C64D9"/>
    <w:rsid w:val="002C6FE5"/>
    <w:rsid w:val="002C7BAD"/>
    <w:rsid w:val="002D0AF6"/>
    <w:rsid w:val="002D65F8"/>
    <w:rsid w:val="002E6082"/>
    <w:rsid w:val="002F164D"/>
    <w:rsid w:val="003021C6"/>
    <w:rsid w:val="003033A2"/>
    <w:rsid w:val="00306206"/>
    <w:rsid w:val="00317656"/>
    <w:rsid w:val="00317D85"/>
    <w:rsid w:val="00327C56"/>
    <w:rsid w:val="003315A1"/>
    <w:rsid w:val="003373EC"/>
    <w:rsid w:val="003412B7"/>
    <w:rsid w:val="00342FF4"/>
    <w:rsid w:val="00344581"/>
    <w:rsid w:val="003525C5"/>
    <w:rsid w:val="00355FB8"/>
    <w:rsid w:val="003605A5"/>
    <w:rsid w:val="003669EA"/>
    <w:rsid w:val="003706CC"/>
    <w:rsid w:val="00370B4C"/>
    <w:rsid w:val="003728E2"/>
    <w:rsid w:val="00375ECE"/>
    <w:rsid w:val="00376DC2"/>
    <w:rsid w:val="00377710"/>
    <w:rsid w:val="003963E9"/>
    <w:rsid w:val="003A2D8E"/>
    <w:rsid w:val="003A4CB7"/>
    <w:rsid w:val="003A58B5"/>
    <w:rsid w:val="003B1AD5"/>
    <w:rsid w:val="003C20E4"/>
    <w:rsid w:val="003C3CBC"/>
    <w:rsid w:val="003D4FAD"/>
    <w:rsid w:val="003D5156"/>
    <w:rsid w:val="003E2350"/>
    <w:rsid w:val="003E6F90"/>
    <w:rsid w:val="003F5D0F"/>
    <w:rsid w:val="00410AD7"/>
    <w:rsid w:val="00414101"/>
    <w:rsid w:val="0042187C"/>
    <w:rsid w:val="00433DDB"/>
    <w:rsid w:val="00435453"/>
    <w:rsid w:val="00436353"/>
    <w:rsid w:val="00437619"/>
    <w:rsid w:val="00443D8B"/>
    <w:rsid w:val="004452DB"/>
    <w:rsid w:val="00445B72"/>
    <w:rsid w:val="00451006"/>
    <w:rsid w:val="00456B23"/>
    <w:rsid w:val="00462788"/>
    <w:rsid w:val="00473347"/>
    <w:rsid w:val="004812FB"/>
    <w:rsid w:val="00482987"/>
    <w:rsid w:val="004871A2"/>
    <w:rsid w:val="0049565C"/>
    <w:rsid w:val="004A2A63"/>
    <w:rsid w:val="004A7E06"/>
    <w:rsid w:val="004B210C"/>
    <w:rsid w:val="004B472F"/>
    <w:rsid w:val="004D405F"/>
    <w:rsid w:val="004E4F4F"/>
    <w:rsid w:val="004E6789"/>
    <w:rsid w:val="004E758F"/>
    <w:rsid w:val="004E7C5C"/>
    <w:rsid w:val="004F61E3"/>
    <w:rsid w:val="004F7986"/>
    <w:rsid w:val="004F7CC0"/>
    <w:rsid w:val="00502E10"/>
    <w:rsid w:val="0051015C"/>
    <w:rsid w:val="0051559F"/>
    <w:rsid w:val="00516CF1"/>
    <w:rsid w:val="00521D50"/>
    <w:rsid w:val="0052661D"/>
    <w:rsid w:val="00531AE9"/>
    <w:rsid w:val="00531E73"/>
    <w:rsid w:val="0054513E"/>
    <w:rsid w:val="00550A66"/>
    <w:rsid w:val="005534E5"/>
    <w:rsid w:val="00567EC7"/>
    <w:rsid w:val="00570013"/>
    <w:rsid w:val="005801A2"/>
    <w:rsid w:val="005804C0"/>
    <w:rsid w:val="00581438"/>
    <w:rsid w:val="00583775"/>
    <w:rsid w:val="00584D26"/>
    <w:rsid w:val="00592256"/>
    <w:rsid w:val="005952A5"/>
    <w:rsid w:val="00596317"/>
    <w:rsid w:val="00597533"/>
    <w:rsid w:val="005A33A1"/>
    <w:rsid w:val="005A4C5A"/>
    <w:rsid w:val="005B217D"/>
    <w:rsid w:val="005C385F"/>
    <w:rsid w:val="005E0B36"/>
    <w:rsid w:val="005E1AC6"/>
    <w:rsid w:val="005F60AD"/>
    <w:rsid w:val="005F6F1B"/>
    <w:rsid w:val="00612BCD"/>
    <w:rsid w:val="00624B33"/>
    <w:rsid w:val="00630AA2"/>
    <w:rsid w:val="0063569E"/>
    <w:rsid w:val="0063571A"/>
    <w:rsid w:val="00646707"/>
    <w:rsid w:val="00646887"/>
    <w:rsid w:val="0065405D"/>
    <w:rsid w:val="00662E58"/>
    <w:rsid w:val="00664DCF"/>
    <w:rsid w:val="006706F9"/>
    <w:rsid w:val="00681EA7"/>
    <w:rsid w:val="0069315F"/>
    <w:rsid w:val="006A7154"/>
    <w:rsid w:val="006B0599"/>
    <w:rsid w:val="006B6F7B"/>
    <w:rsid w:val="006C472A"/>
    <w:rsid w:val="006C5D39"/>
    <w:rsid w:val="006E2810"/>
    <w:rsid w:val="006E29BB"/>
    <w:rsid w:val="006E5417"/>
    <w:rsid w:val="006E5429"/>
    <w:rsid w:val="00702D04"/>
    <w:rsid w:val="00704144"/>
    <w:rsid w:val="00712F60"/>
    <w:rsid w:val="00715D28"/>
    <w:rsid w:val="0071762A"/>
    <w:rsid w:val="00720E3B"/>
    <w:rsid w:val="00722509"/>
    <w:rsid w:val="0073145A"/>
    <w:rsid w:val="007323F9"/>
    <w:rsid w:val="00745F6B"/>
    <w:rsid w:val="00754C5F"/>
    <w:rsid w:val="0075585E"/>
    <w:rsid w:val="00757D00"/>
    <w:rsid w:val="00770571"/>
    <w:rsid w:val="00773945"/>
    <w:rsid w:val="007768FF"/>
    <w:rsid w:val="0077741E"/>
    <w:rsid w:val="007824D3"/>
    <w:rsid w:val="00786CDD"/>
    <w:rsid w:val="00787E7B"/>
    <w:rsid w:val="00796ACA"/>
    <w:rsid w:val="00796EE3"/>
    <w:rsid w:val="007A29A5"/>
    <w:rsid w:val="007A4E87"/>
    <w:rsid w:val="007A6B1C"/>
    <w:rsid w:val="007A71D6"/>
    <w:rsid w:val="007A7D29"/>
    <w:rsid w:val="007B4AB8"/>
    <w:rsid w:val="007E2F8A"/>
    <w:rsid w:val="007F1F8B"/>
    <w:rsid w:val="007F4737"/>
    <w:rsid w:val="007F67A1"/>
    <w:rsid w:val="007F7A2A"/>
    <w:rsid w:val="008010DB"/>
    <w:rsid w:val="00811C05"/>
    <w:rsid w:val="00813555"/>
    <w:rsid w:val="00817077"/>
    <w:rsid w:val="008206C8"/>
    <w:rsid w:val="008306CF"/>
    <w:rsid w:val="0083374E"/>
    <w:rsid w:val="0085406A"/>
    <w:rsid w:val="00857619"/>
    <w:rsid w:val="00860DFE"/>
    <w:rsid w:val="0086180A"/>
    <w:rsid w:val="0086387C"/>
    <w:rsid w:val="00874A6C"/>
    <w:rsid w:val="00876C65"/>
    <w:rsid w:val="008A4B4C"/>
    <w:rsid w:val="008A68C0"/>
    <w:rsid w:val="008A79BE"/>
    <w:rsid w:val="008C1B31"/>
    <w:rsid w:val="008C239F"/>
    <w:rsid w:val="008E480C"/>
    <w:rsid w:val="008F094C"/>
    <w:rsid w:val="009002E6"/>
    <w:rsid w:val="00907757"/>
    <w:rsid w:val="009153D3"/>
    <w:rsid w:val="00915617"/>
    <w:rsid w:val="009212B0"/>
    <w:rsid w:val="009234A5"/>
    <w:rsid w:val="00925969"/>
    <w:rsid w:val="009301B6"/>
    <w:rsid w:val="009336F7"/>
    <w:rsid w:val="009374A7"/>
    <w:rsid w:val="009400B1"/>
    <w:rsid w:val="009450D0"/>
    <w:rsid w:val="00955536"/>
    <w:rsid w:val="009564F0"/>
    <w:rsid w:val="009823EB"/>
    <w:rsid w:val="00983052"/>
    <w:rsid w:val="0098551D"/>
    <w:rsid w:val="00994771"/>
    <w:rsid w:val="0099518F"/>
    <w:rsid w:val="00997F14"/>
    <w:rsid w:val="009A523D"/>
    <w:rsid w:val="009A54DB"/>
    <w:rsid w:val="009B208A"/>
    <w:rsid w:val="009B4532"/>
    <w:rsid w:val="009D1234"/>
    <w:rsid w:val="009F496B"/>
    <w:rsid w:val="00A01439"/>
    <w:rsid w:val="00A023C8"/>
    <w:rsid w:val="00A024F0"/>
    <w:rsid w:val="00A02BBC"/>
    <w:rsid w:val="00A02E61"/>
    <w:rsid w:val="00A05CFF"/>
    <w:rsid w:val="00A203BA"/>
    <w:rsid w:val="00A32D40"/>
    <w:rsid w:val="00A411BC"/>
    <w:rsid w:val="00A504C8"/>
    <w:rsid w:val="00A55217"/>
    <w:rsid w:val="00A56B97"/>
    <w:rsid w:val="00A6093D"/>
    <w:rsid w:val="00A60C64"/>
    <w:rsid w:val="00A71BFB"/>
    <w:rsid w:val="00A731BE"/>
    <w:rsid w:val="00A76A6D"/>
    <w:rsid w:val="00A83253"/>
    <w:rsid w:val="00AA4553"/>
    <w:rsid w:val="00AA471B"/>
    <w:rsid w:val="00AA6E84"/>
    <w:rsid w:val="00AC3E9F"/>
    <w:rsid w:val="00AD0095"/>
    <w:rsid w:val="00AD765D"/>
    <w:rsid w:val="00AE341B"/>
    <w:rsid w:val="00AE52DC"/>
    <w:rsid w:val="00AF70BA"/>
    <w:rsid w:val="00AF7670"/>
    <w:rsid w:val="00B07CA7"/>
    <w:rsid w:val="00B1279A"/>
    <w:rsid w:val="00B21365"/>
    <w:rsid w:val="00B4194A"/>
    <w:rsid w:val="00B5222E"/>
    <w:rsid w:val="00B55F93"/>
    <w:rsid w:val="00B5769D"/>
    <w:rsid w:val="00B60720"/>
    <w:rsid w:val="00B61C96"/>
    <w:rsid w:val="00B665F8"/>
    <w:rsid w:val="00B73A2A"/>
    <w:rsid w:val="00B75732"/>
    <w:rsid w:val="00B8057B"/>
    <w:rsid w:val="00B838D6"/>
    <w:rsid w:val="00B94B06"/>
    <w:rsid w:val="00B94C28"/>
    <w:rsid w:val="00BA2973"/>
    <w:rsid w:val="00BA302E"/>
    <w:rsid w:val="00BA6A35"/>
    <w:rsid w:val="00BA721F"/>
    <w:rsid w:val="00BC10BA"/>
    <w:rsid w:val="00BC5AFD"/>
    <w:rsid w:val="00BD40A2"/>
    <w:rsid w:val="00BD4C93"/>
    <w:rsid w:val="00BD7195"/>
    <w:rsid w:val="00BE374F"/>
    <w:rsid w:val="00BE6460"/>
    <w:rsid w:val="00BF212F"/>
    <w:rsid w:val="00BF5CB4"/>
    <w:rsid w:val="00C029E8"/>
    <w:rsid w:val="00C04F43"/>
    <w:rsid w:val="00C0609D"/>
    <w:rsid w:val="00C06734"/>
    <w:rsid w:val="00C115AB"/>
    <w:rsid w:val="00C30249"/>
    <w:rsid w:val="00C3723B"/>
    <w:rsid w:val="00C44A92"/>
    <w:rsid w:val="00C53BA7"/>
    <w:rsid w:val="00C606C9"/>
    <w:rsid w:val="00C80288"/>
    <w:rsid w:val="00C84003"/>
    <w:rsid w:val="00C90650"/>
    <w:rsid w:val="00C97D78"/>
    <w:rsid w:val="00CA1E24"/>
    <w:rsid w:val="00CC2AAE"/>
    <w:rsid w:val="00CC5A42"/>
    <w:rsid w:val="00CD0EAB"/>
    <w:rsid w:val="00CD46FF"/>
    <w:rsid w:val="00CD5C7A"/>
    <w:rsid w:val="00CF34DB"/>
    <w:rsid w:val="00CF558F"/>
    <w:rsid w:val="00D073E2"/>
    <w:rsid w:val="00D21F69"/>
    <w:rsid w:val="00D26C3D"/>
    <w:rsid w:val="00D42B5A"/>
    <w:rsid w:val="00D446EC"/>
    <w:rsid w:val="00D47439"/>
    <w:rsid w:val="00D51BF0"/>
    <w:rsid w:val="00D55942"/>
    <w:rsid w:val="00D576BF"/>
    <w:rsid w:val="00D623B6"/>
    <w:rsid w:val="00D73DAD"/>
    <w:rsid w:val="00D807BF"/>
    <w:rsid w:val="00D82FCC"/>
    <w:rsid w:val="00D9560F"/>
    <w:rsid w:val="00D95C4D"/>
    <w:rsid w:val="00DA0AA0"/>
    <w:rsid w:val="00DA17FC"/>
    <w:rsid w:val="00DA5AEE"/>
    <w:rsid w:val="00DA7887"/>
    <w:rsid w:val="00DB2C26"/>
    <w:rsid w:val="00DB5640"/>
    <w:rsid w:val="00DC47E6"/>
    <w:rsid w:val="00DE494C"/>
    <w:rsid w:val="00DE550E"/>
    <w:rsid w:val="00DE6B43"/>
    <w:rsid w:val="00E111F7"/>
    <w:rsid w:val="00E11923"/>
    <w:rsid w:val="00E135E2"/>
    <w:rsid w:val="00E25E56"/>
    <w:rsid w:val="00E262D4"/>
    <w:rsid w:val="00E36070"/>
    <w:rsid w:val="00E36250"/>
    <w:rsid w:val="00E45C9B"/>
    <w:rsid w:val="00E502F9"/>
    <w:rsid w:val="00E50671"/>
    <w:rsid w:val="00E51020"/>
    <w:rsid w:val="00E54511"/>
    <w:rsid w:val="00E61DAC"/>
    <w:rsid w:val="00E63038"/>
    <w:rsid w:val="00E70830"/>
    <w:rsid w:val="00E72B80"/>
    <w:rsid w:val="00E75FE3"/>
    <w:rsid w:val="00E8092F"/>
    <w:rsid w:val="00E86C4C"/>
    <w:rsid w:val="00E87180"/>
    <w:rsid w:val="00EA03C5"/>
    <w:rsid w:val="00EB2AD4"/>
    <w:rsid w:val="00EB7AB1"/>
    <w:rsid w:val="00EC5597"/>
    <w:rsid w:val="00EC7FD2"/>
    <w:rsid w:val="00EE0D8C"/>
    <w:rsid w:val="00EF48CC"/>
    <w:rsid w:val="00EF5199"/>
    <w:rsid w:val="00F00E69"/>
    <w:rsid w:val="00F04B75"/>
    <w:rsid w:val="00F11A7D"/>
    <w:rsid w:val="00F26A13"/>
    <w:rsid w:val="00F30830"/>
    <w:rsid w:val="00F46390"/>
    <w:rsid w:val="00F5571F"/>
    <w:rsid w:val="00F605D8"/>
    <w:rsid w:val="00F6347D"/>
    <w:rsid w:val="00F720DF"/>
    <w:rsid w:val="00F73032"/>
    <w:rsid w:val="00F7589C"/>
    <w:rsid w:val="00F848FC"/>
    <w:rsid w:val="00F9282A"/>
    <w:rsid w:val="00F96BAD"/>
    <w:rsid w:val="00FB0487"/>
    <w:rsid w:val="00FB0C52"/>
    <w:rsid w:val="00FB0E84"/>
    <w:rsid w:val="00FB55B5"/>
    <w:rsid w:val="00FD01C2"/>
    <w:rsid w:val="00FE2AE9"/>
    <w:rsid w:val="00FF0CE3"/>
    <w:rsid w:val="00FF4424"/>
    <w:rsid w:val="00FF47A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0E00F3"/>
    <w:rPr>
      <w:b/>
      <w:bCs/>
      <w:sz w:val="28"/>
      <w:szCs w:val="28"/>
    </w:rPr>
  </w:style>
  <w:style w:type="character" w:customStyle="1" w:styleId="Heading5Char">
    <w:name w:val="Heading 5 Char"/>
    <w:link w:val="Heading5"/>
    <w:rsid w:val="000E00F3"/>
    <w:rPr>
      <w:b/>
      <w:bCs/>
      <w:i/>
      <w:iCs/>
      <w:sz w:val="26"/>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0E00F3"/>
    <w:rPr>
      <w:b/>
      <w:bCs/>
      <w:sz w:val="28"/>
      <w:szCs w:val="28"/>
    </w:rPr>
  </w:style>
  <w:style w:type="character" w:customStyle="1" w:styleId="Heading5Char">
    <w:name w:val="Heading 5 Char"/>
    <w:link w:val="Heading5"/>
    <w:rsid w:val="000E00F3"/>
    <w:rPr>
      <w:b/>
      <w:bCs/>
      <w:i/>
      <w:iCs/>
      <w:sz w:val="26"/>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03591">
      <w:bodyDiv w:val="1"/>
      <w:marLeft w:val="0"/>
      <w:marRight w:val="0"/>
      <w:marTop w:val="0"/>
      <w:marBottom w:val="0"/>
      <w:divBdr>
        <w:top w:val="none" w:sz="0" w:space="0" w:color="auto"/>
        <w:left w:val="none" w:sz="0" w:space="0" w:color="auto"/>
        <w:bottom w:val="none" w:sz="0" w:space="0" w:color="auto"/>
        <w:right w:val="none" w:sz="0" w:space="0" w:color="auto"/>
      </w:divBdr>
    </w:div>
    <w:div w:id="168259435">
      <w:bodyDiv w:val="1"/>
      <w:marLeft w:val="0"/>
      <w:marRight w:val="0"/>
      <w:marTop w:val="0"/>
      <w:marBottom w:val="0"/>
      <w:divBdr>
        <w:top w:val="none" w:sz="0" w:space="0" w:color="auto"/>
        <w:left w:val="none" w:sz="0" w:space="0" w:color="auto"/>
        <w:bottom w:val="none" w:sz="0" w:space="0" w:color="auto"/>
        <w:right w:val="none" w:sz="0" w:space="0" w:color="auto"/>
      </w:divBdr>
    </w:div>
    <w:div w:id="193422686">
      <w:bodyDiv w:val="1"/>
      <w:marLeft w:val="0"/>
      <w:marRight w:val="0"/>
      <w:marTop w:val="0"/>
      <w:marBottom w:val="0"/>
      <w:divBdr>
        <w:top w:val="none" w:sz="0" w:space="0" w:color="auto"/>
        <w:left w:val="none" w:sz="0" w:space="0" w:color="auto"/>
        <w:bottom w:val="none" w:sz="0" w:space="0" w:color="auto"/>
        <w:right w:val="none" w:sz="0" w:space="0" w:color="auto"/>
      </w:divBdr>
    </w:div>
    <w:div w:id="245455505">
      <w:bodyDiv w:val="1"/>
      <w:marLeft w:val="0"/>
      <w:marRight w:val="0"/>
      <w:marTop w:val="0"/>
      <w:marBottom w:val="0"/>
      <w:divBdr>
        <w:top w:val="none" w:sz="0" w:space="0" w:color="auto"/>
        <w:left w:val="none" w:sz="0" w:space="0" w:color="auto"/>
        <w:bottom w:val="none" w:sz="0" w:space="0" w:color="auto"/>
        <w:right w:val="none" w:sz="0" w:space="0" w:color="auto"/>
      </w:divBdr>
    </w:div>
    <w:div w:id="409935878">
      <w:bodyDiv w:val="1"/>
      <w:marLeft w:val="0"/>
      <w:marRight w:val="0"/>
      <w:marTop w:val="0"/>
      <w:marBottom w:val="0"/>
      <w:divBdr>
        <w:top w:val="none" w:sz="0" w:space="0" w:color="auto"/>
        <w:left w:val="none" w:sz="0" w:space="0" w:color="auto"/>
        <w:bottom w:val="none" w:sz="0" w:space="0" w:color="auto"/>
        <w:right w:val="none" w:sz="0" w:space="0" w:color="auto"/>
      </w:divBdr>
    </w:div>
    <w:div w:id="485435830">
      <w:bodyDiv w:val="1"/>
      <w:marLeft w:val="0"/>
      <w:marRight w:val="0"/>
      <w:marTop w:val="0"/>
      <w:marBottom w:val="0"/>
      <w:divBdr>
        <w:top w:val="none" w:sz="0" w:space="0" w:color="auto"/>
        <w:left w:val="none" w:sz="0" w:space="0" w:color="auto"/>
        <w:bottom w:val="none" w:sz="0" w:space="0" w:color="auto"/>
        <w:right w:val="none" w:sz="0" w:space="0" w:color="auto"/>
      </w:divBdr>
    </w:div>
    <w:div w:id="492642726">
      <w:bodyDiv w:val="1"/>
      <w:marLeft w:val="0"/>
      <w:marRight w:val="0"/>
      <w:marTop w:val="0"/>
      <w:marBottom w:val="0"/>
      <w:divBdr>
        <w:top w:val="none" w:sz="0" w:space="0" w:color="auto"/>
        <w:left w:val="none" w:sz="0" w:space="0" w:color="auto"/>
        <w:bottom w:val="none" w:sz="0" w:space="0" w:color="auto"/>
        <w:right w:val="none" w:sz="0" w:space="0" w:color="auto"/>
      </w:divBdr>
    </w:div>
    <w:div w:id="510336274">
      <w:bodyDiv w:val="1"/>
      <w:marLeft w:val="0"/>
      <w:marRight w:val="0"/>
      <w:marTop w:val="0"/>
      <w:marBottom w:val="0"/>
      <w:divBdr>
        <w:top w:val="none" w:sz="0" w:space="0" w:color="auto"/>
        <w:left w:val="none" w:sz="0" w:space="0" w:color="auto"/>
        <w:bottom w:val="none" w:sz="0" w:space="0" w:color="auto"/>
        <w:right w:val="none" w:sz="0" w:space="0" w:color="auto"/>
      </w:divBdr>
    </w:div>
    <w:div w:id="515734521">
      <w:bodyDiv w:val="1"/>
      <w:marLeft w:val="0"/>
      <w:marRight w:val="0"/>
      <w:marTop w:val="0"/>
      <w:marBottom w:val="0"/>
      <w:divBdr>
        <w:top w:val="none" w:sz="0" w:space="0" w:color="auto"/>
        <w:left w:val="none" w:sz="0" w:space="0" w:color="auto"/>
        <w:bottom w:val="none" w:sz="0" w:space="0" w:color="auto"/>
        <w:right w:val="none" w:sz="0" w:space="0" w:color="auto"/>
      </w:divBdr>
    </w:div>
    <w:div w:id="525943999">
      <w:bodyDiv w:val="1"/>
      <w:marLeft w:val="0"/>
      <w:marRight w:val="0"/>
      <w:marTop w:val="0"/>
      <w:marBottom w:val="0"/>
      <w:divBdr>
        <w:top w:val="none" w:sz="0" w:space="0" w:color="auto"/>
        <w:left w:val="none" w:sz="0" w:space="0" w:color="auto"/>
        <w:bottom w:val="none" w:sz="0" w:space="0" w:color="auto"/>
        <w:right w:val="none" w:sz="0" w:space="0" w:color="auto"/>
      </w:divBdr>
    </w:div>
    <w:div w:id="531070717">
      <w:bodyDiv w:val="1"/>
      <w:marLeft w:val="0"/>
      <w:marRight w:val="0"/>
      <w:marTop w:val="0"/>
      <w:marBottom w:val="0"/>
      <w:divBdr>
        <w:top w:val="none" w:sz="0" w:space="0" w:color="auto"/>
        <w:left w:val="none" w:sz="0" w:space="0" w:color="auto"/>
        <w:bottom w:val="none" w:sz="0" w:space="0" w:color="auto"/>
        <w:right w:val="none" w:sz="0" w:space="0" w:color="auto"/>
      </w:divBdr>
    </w:div>
    <w:div w:id="646276393">
      <w:bodyDiv w:val="1"/>
      <w:marLeft w:val="0"/>
      <w:marRight w:val="0"/>
      <w:marTop w:val="0"/>
      <w:marBottom w:val="0"/>
      <w:divBdr>
        <w:top w:val="none" w:sz="0" w:space="0" w:color="auto"/>
        <w:left w:val="none" w:sz="0" w:space="0" w:color="auto"/>
        <w:bottom w:val="none" w:sz="0" w:space="0" w:color="auto"/>
        <w:right w:val="none" w:sz="0" w:space="0" w:color="auto"/>
      </w:divBdr>
    </w:div>
    <w:div w:id="669408203">
      <w:bodyDiv w:val="1"/>
      <w:marLeft w:val="0"/>
      <w:marRight w:val="0"/>
      <w:marTop w:val="0"/>
      <w:marBottom w:val="0"/>
      <w:divBdr>
        <w:top w:val="none" w:sz="0" w:space="0" w:color="auto"/>
        <w:left w:val="none" w:sz="0" w:space="0" w:color="auto"/>
        <w:bottom w:val="none" w:sz="0" w:space="0" w:color="auto"/>
        <w:right w:val="none" w:sz="0" w:space="0" w:color="auto"/>
      </w:divBdr>
    </w:div>
    <w:div w:id="807362731">
      <w:bodyDiv w:val="1"/>
      <w:marLeft w:val="0"/>
      <w:marRight w:val="0"/>
      <w:marTop w:val="0"/>
      <w:marBottom w:val="0"/>
      <w:divBdr>
        <w:top w:val="none" w:sz="0" w:space="0" w:color="auto"/>
        <w:left w:val="none" w:sz="0" w:space="0" w:color="auto"/>
        <w:bottom w:val="none" w:sz="0" w:space="0" w:color="auto"/>
        <w:right w:val="none" w:sz="0" w:space="0" w:color="auto"/>
      </w:divBdr>
    </w:div>
    <w:div w:id="901410877">
      <w:bodyDiv w:val="1"/>
      <w:marLeft w:val="0"/>
      <w:marRight w:val="0"/>
      <w:marTop w:val="0"/>
      <w:marBottom w:val="0"/>
      <w:divBdr>
        <w:top w:val="none" w:sz="0" w:space="0" w:color="auto"/>
        <w:left w:val="none" w:sz="0" w:space="0" w:color="auto"/>
        <w:bottom w:val="none" w:sz="0" w:space="0" w:color="auto"/>
        <w:right w:val="none" w:sz="0" w:space="0" w:color="auto"/>
      </w:divBdr>
    </w:div>
    <w:div w:id="1101417115">
      <w:bodyDiv w:val="1"/>
      <w:marLeft w:val="0"/>
      <w:marRight w:val="0"/>
      <w:marTop w:val="0"/>
      <w:marBottom w:val="0"/>
      <w:divBdr>
        <w:top w:val="none" w:sz="0" w:space="0" w:color="auto"/>
        <w:left w:val="none" w:sz="0" w:space="0" w:color="auto"/>
        <w:bottom w:val="none" w:sz="0" w:space="0" w:color="auto"/>
        <w:right w:val="none" w:sz="0" w:space="0" w:color="auto"/>
      </w:divBdr>
    </w:div>
    <w:div w:id="1222475771">
      <w:bodyDiv w:val="1"/>
      <w:marLeft w:val="0"/>
      <w:marRight w:val="0"/>
      <w:marTop w:val="0"/>
      <w:marBottom w:val="0"/>
      <w:divBdr>
        <w:top w:val="none" w:sz="0" w:space="0" w:color="auto"/>
        <w:left w:val="none" w:sz="0" w:space="0" w:color="auto"/>
        <w:bottom w:val="none" w:sz="0" w:space="0" w:color="auto"/>
        <w:right w:val="none" w:sz="0" w:space="0" w:color="auto"/>
      </w:divBdr>
    </w:div>
    <w:div w:id="1232496614">
      <w:bodyDiv w:val="1"/>
      <w:marLeft w:val="0"/>
      <w:marRight w:val="0"/>
      <w:marTop w:val="0"/>
      <w:marBottom w:val="0"/>
      <w:divBdr>
        <w:top w:val="none" w:sz="0" w:space="0" w:color="auto"/>
        <w:left w:val="none" w:sz="0" w:space="0" w:color="auto"/>
        <w:bottom w:val="none" w:sz="0" w:space="0" w:color="auto"/>
        <w:right w:val="none" w:sz="0" w:space="0" w:color="auto"/>
      </w:divBdr>
    </w:div>
    <w:div w:id="1271010837">
      <w:bodyDiv w:val="1"/>
      <w:marLeft w:val="0"/>
      <w:marRight w:val="0"/>
      <w:marTop w:val="0"/>
      <w:marBottom w:val="0"/>
      <w:divBdr>
        <w:top w:val="none" w:sz="0" w:space="0" w:color="auto"/>
        <w:left w:val="none" w:sz="0" w:space="0" w:color="auto"/>
        <w:bottom w:val="none" w:sz="0" w:space="0" w:color="auto"/>
        <w:right w:val="none" w:sz="0" w:space="0" w:color="auto"/>
      </w:divBdr>
    </w:div>
    <w:div w:id="1426533553">
      <w:bodyDiv w:val="1"/>
      <w:marLeft w:val="0"/>
      <w:marRight w:val="0"/>
      <w:marTop w:val="0"/>
      <w:marBottom w:val="0"/>
      <w:divBdr>
        <w:top w:val="none" w:sz="0" w:space="0" w:color="auto"/>
        <w:left w:val="none" w:sz="0" w:space="0" w:color="auto"/>
        <w:bottom w:val="none" w:sz="0" w:space="0" w:color="auto"/>
        <w:right w:val="none" w:sz="0" w:space="0" w:color="auto"/>
      </w:divBdr>
    </w:div>
    <w:div w:id="1498182791">
      <w:bodyDiv w:val="1"/>
      <w:marLeft w:val="0"/>
      <w:marRight w:val="0"/>
      <w:marTop w:val="0"/>
      <w:marBottom w:val="0"/>
      <w:divBdr>
        <w:top w:val="none" w:sz="0" w:space="0" w:color="auto"/>
        <w:left w:val="none" w:sz="0" w:space="0" w:color="auto"/>
        <w:bottom w:val="none" w:sz="0" w:space="0" w:color="auto"/>
        <w:right w:val="none" w:sz="0" w:space="0" w:color="auto"/>
      </w:divBdr>
    </w:div>
    <w:div w:id="1498766085">
      <w:bodyDiv w:val="1"/>
      <w:marLeft w:val="0"/>
      <w:marRight w:val="0"/>
      <w:marTop w:val="0"/>
      <w:marBottom w:val="0"/>
      <w:divBdr>
        <w:top w:val="none" w:sz="0" w:space="0" w:color="auto"/>
        <w:left w:val="none" w:sz="0" w:space="0" w:color="auto"/>
        <w:bottom w:val="none" w:sz="0" w:space="0" w:color="auto"/>
        <w:right w:val="none" w:sz="0" w:space="0" w:color="auto"/>
      </w:divBdr>
    </w:div>
    <w:div w:id="1668093493">
      <w:bodyDiv w:val="1"/>
      <w:marLeft w:val="0"/>
      <w:marRight w:val="0"/>
      <w:marTop w:val="0"/>
      <w:marBottom w:val="0"/>
      <w:divBdr>
        <w:top w:val="none" w:sz="0" w:space="0" w:color="auto"/>
        <w:left w:val="none" w:sz="0" w:space="0" w:color="auto"/>
        <w:bottom w:val="none" w:sz="0" w:space="0" w:color="auto"/>
        <w:right w:val="none" w:sz="0" w:space="0" w:color="auto"/>
      </w:divBdr>
    </w:div>
    <w:div w:id="1678774845">
      <w:bodyDiv w:val="1"/>
      <w:marLeft w:val="0"/>
      <w:marRight w:val="0"/>
      <w:marTop w:val="0"/>
      <w:marBottom w:val="0"/>
      <w:divBdr>
        <w:top w:val="none" w:sz="0" w:space="0" w:color="auto"/>
        <w:left w:val="none" w:sz="0" w:space="0" w:color="auto"/>
        <w:bottom w:val="none" w:sz="0" w:space="0" w:color="auto"/>
        <w:right w:val="none" w:sz="0" w:space="0" w:color="auto"/>
      </w:divBdr>
    </w:div>
    <w:div w:id="1686860640">
      <w:bodyDiv w:val="1"/>
      <w:marLeft w:val="0"/>
      <w:marRight w:val="0"/>
      <w:marTop w:val="0"/>
      <w:marBottom w:val="0"/>
      <w:divBdr>
        <w:top w:val="none" w:sz="0" w:space="0" w:color="auto"/>
        <w:left w:val="none" w:sz="0" w:space="0" w:color="auto"/>
        <w:bottom w:val="none" w:sz="0" w:space="0" w:color="auto"/>
        <w:right w:val="none" w:sz="0" w:space="0" w:color="auto"/>
      </w:divBdr>
    </w:div>
    <w:div w:id="170370019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19180027">
      <w:bodyDiv w:val="1"/>
      <w:marLeft w:val="0"/>
      <w:marRight w:val="0"/>
      <w:marTop w:val="0"/>
      <w:marBottom w:val="0"/>
      <w:divBdr>
        <w:top w:val="none" w:sz="0" w:space="0" w:color="auto"/>
        <w:left w:val="none" w:sz="0" w:space="0" w:color="auto"/>
        <w:bottom w:val="none" w:sz="0" w:space="0" w:color="auto"/>
        <w:right w:val="none" w:sz="0" w:space="0" w:color="auto"/>
      </w:divBdr>
    </w:div>
    <w:div w:id="1843935906">
      <w:bodyDiv w:val="1"/>
      <w:marLeft w:val="0"/>
      <w:marRight w:val="0"/>
      <w:marTop w:val="0"/>
      <w:marBottom w:val="0"/>
      <w:divBdr>
        <w:top w:val="none" w:sz="0" w:space="0" w:color="auto"/>
        <w:left w:val="none" w:sz="0" w:space="0" w:color="auto"/>
        <w:bottom w:val="none" w:sz="0" w:space="0" w:color="auto"/>
        <w:right w:val="none" w:sz="0" w:space="0" w:color="auto"/>
      </w:divBdr>
    </w:div>
    <w:div w:id="1860502847">
      <w:bodyDiv w:val="1"/>
      <w:marLeft w:val="0"/>
      <w:marRight w:val="0"/>
      <w:marTop w:val="0"/>
      <w:marBottom w:val="0"/>
      <w:divBdr>
        <w:top w:val="none" w:sz="0" w:space="0" w:color="auto"/>
        <w:left w:val="none" w:sz="0" w:space="0" w:color="auto"/>
        <w:bottom w:val="none" w:sz="0" w:space="0" w:color="auto"/>
        <w:right w:val="none" w:sz="0" w:space="0" w:color="auto"/>
      </w:divBdr>
    </w:div>
    <w:div w:id="1940067497">
      <w:bodyDiv w:val="1"/>
      <w:marLeft w:val="0"/>
      <w:marRight w:val="0"/>
      <w:marTop w:val="0"/>
      <w:marBottom w:val="0"/>
      <w:divBdr>
        <w:top w:val="none" w:sz="0" w:space="0" w:color="auto"/>
        <w:left w:val="none" w:sz="0" w:space="0" w:color="auto"/>
        <w:bottom w:val="none" w:sz="0" w:space="0" w:color="auto"/>
        <w:right w:val="none" w:sz="0" w:space="0" w:color="auto"/>
      </w:divBdr>
    </w:div>
    <w:div w:id="1976252033">
      <w:bodyDiv w:val="1"/>
      <w:marLeft w:val="0"/>
      <w:marRight w:val="0"/>
      <w:marTop w:val="0"/>
      <w:marBottom w:val="0"/>
      <w:divBdr>
        <w:top w:val="none" w:sz="0" w:space="0" w:color="auto"/>
        <w:left w:val="none" w:sz="0" w:space="0" w:color="auto"/>
        <w:bottom w:val="none" w:sz="0" w:space="0" w:color="auto"/>
        <w:right w:val="none" w:sz="0" w:space="0" w:color="auto"/>
      </w:divBdr>
    </w:div>
    <w:div w:id="1998533500">
      <w:bodyDiv w:val="1"/>
      <w:marLeft w:val="0"/>
      <w:marRight w:val="0"/>
      <w:marTop w:val="0"/>
      <w:marBottom w:val="0"/>
      <w:divBdr>
        <w:top w:val="none" w:sz="0" w:space="0" w:color="auto"/>
        <w:left w:val="none" w:sz="0" w:space="0" w:color="auto"/>
        <w:bottom w:val="none" w:sz="0" w:space="0" w:color="auto"/>
        <w:right w:val="none" w:sz="0" w:space="0" w:color="auto"/>
      </w:divBdr>
    </w:div>
    <w:div w:id="2100327754">
      <w:bodyDiv w:val="1"/>
      <w:marLeft w:val="0"/>
      <w:marRight w:val="0"/>
      <w:marTop w:val="0"/>
      <w:marBottom w:val="0"/>
      <w:divBdr>
        <w:top w:val="none" w:sz="0" w:space="0" w:color="auto"/>
        <w:left w:val="none" w:sz="0" w:space="0" w:color="auto"/>
        <w:bottom w:val="none" w:sz="0" w:space="0" w:color="auto"/>
        <w:right w:val="none" w:sz="0" w:space="0" w:color="auto"/>
      </w:divBdr>
    </w:div>
    <w:div w:id="213027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ffernandes@sta.samsung.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saxena@sta.samsun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3</Pages>
  <Words>695</Words>
  <Characters>3966</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Ankur Saxena</cp:lastModifiedBy>
  <cp:revision>83</cp:revision>
  <dcterms:created xsi:type="dcterms:W3CDTF">2013-07-15T00:13:00Z</dcterms:created>
  <dcterms:modified xsi:type="dcterms:W3CDTF">2013-10-20T22:26:00Z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