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D0095">
        <w:tc>
          <w:tcPr>
            <w:tcW w:w="6408" w:type="dxa"/>
          </w:tcPr>
          <w:tbl>
            <w:tblPr>
              <w:tblW w:w="0" w:type="auto"/>
              <w:tblLayout w:type="fixed"/>
              <w:tblLook w:val="0000" w:firstRow="0" w:lastRow="0" w:firstColumn="0" w:lastColumn="0" w:noHBand="0" w:noVBand="0"/>
            </w:tblPr>
            <w:tblGrid>
              <w:gridCol w:w="6408"/>
              <w:gridCol w:w="3168"/>
            </w:tblGrid>
            <w:tr w:rsidR="00A93C35" w:rsidRPr="005B217D" w:rsidTr="00121B6D">
              <w:tc>
                <w:tcPr>
                  <w:tcW w:w="6408" w:type="dxa"/>
                </w:tcPr>
                <w:p w:rsidR="00A93C35" w:rsidRPr="005B217D" w:rsidRDefault="00A93C35" w:rsidP="00121B6D">
                  <w:pPr>
                    <w:tabs>
                      <w:tab w:val="left" w:pos="7200"/>
                    </w:tabs>
                    <w:spacing w:before="0"/>
                    <w:rPr>
                      <w:b/>
                      <w:szCs w:val="22"/>
                      <w:lang w:val="en-CA"/>
                    </w:rPr>
                  </w:pPr>
                  <w:r w:rsidRPr="005B2D6C">
                    <w:rPr>
                      <w:b/>
                      <w:noProof/>
                      <w:szCs w:val="22"/>
                      <w:lang w:eastAsia="ko-KR"/>
                    </w:rPr>
                    <mc:AlternateContent>
                      <mc:Choice Requires="wpg">
                        <w:drawing>
                          <wp:anchor distT="0" distB="0" distL="114300" distR="114300" simplePos="0" relativeHeight="251660800" behindDoc="0" locked="0" layoutInCell="1" allowOverlap="1" wp14:anchorId="4E8CB919" wp14:editId="07A5C5D5">
                            <wp:simplePos x="0" y="0"/>
                            <wp:positionH relativeFrom="column">
                              <wp:posOffset>-52705</wp:posOffset>
                            </wp:positionH>
                            <wp:positionV relativeFrom="paragraph">
                              <wp:posOffset>-349250</wp:posOffset>
                            </wp:positionV>
                            <wp:extent cx="295910" cy="31242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8" name="Line 10"/>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9" name="Line 1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0" name="Line 12"/>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1" name="Line 13"/>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2" name="Line 14"/>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3" name="Freeform 15"/>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6"/>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7"/>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8"/>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9"/>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0"/>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1"/>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2"/>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3"/>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4"/>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5"/>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6"/>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7"/>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8"/>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9"/>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30"/>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31"/>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32"/>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4.1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k470TBuqAADiVQUADgAAAAAAAAAA&#10;AAAAAAAuAgAAZHJzL2Uyb0RvYy54bWxQSwECLQAUAAYACAAAACEARX/AGN0AAAAIAQAADwAAAAAA&#10;AAAAAAAAAAB1rAAAZHJzL2Rvd25yZXYueG1sUEsFBgAAAAAEAAQA8wAAAH+tAAAAAA==&#10;">
                            <v:line id="Line 10"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aPIL8AAADbAAAADwAAAGRycy9kb3ducmV2LnhtbERPS2vCQBC+C/6HZYTedNNSVFJXKUpB&#10;ihRf9DxmxySYnQ3ZMUn/ffcgePz43otV7yrVUhNKzwZeJwko4szbknMD59PXeA4qCLLFyjMZ+KMA&#10;q+VwsMDU+o4P1B4lVzGEQ4oGCpE61TpkBTkME18TR+7qG4cSYZNr22AXw12l35Jkqh2WHBsKrGld&#10;UHY73p0BbPkipw5/fqXu/Ledhdt+szPmZdR/foAS6uUpfri31sB7HBu/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jaPIL8AAADbAAAADwAAAAAAAAAAAAAAAACh&#10;AgAAZHJzL2Rvd25yZXYueG1sUEsFBgAAAAAEAAQA+QAAAI0DAAAAAA==&#10;" strokecolor="white" strokeweight="36e-5mm"/>
                            <v:line id="Line 11"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oqu8IAAADbAAAADwAAAGRycy9kb3ducmV2LnhtbESPUWvCQBCE3wv9D8cWfNNLi7Q19ZRS&#10;EaRIsSo+r7ltEszthdyaxH/vCUIfh5n5hpnOe1eplppQejbwPEpAEWfelpwb2O+Ww3dQQZAtVp7J&#10;wIUCzGePD1NMre/4l9qt5CpCOKRooBCpU61DVpDDMPI1cfT+fONQomxybRvsItxV+iVJXrXDkuNC&#10;gTV9FZSdtmdnAFs+yq7Dn4PUnf+2b+G0WayNGTz1nx+ghHr5D9/bK2tgPIHbl/gD9O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oqu8IAAADbAAAADwAAAAAAAAAAAAAA&#10;AAChAgAAZHJzL2Rvd25yZXYueG1sUEsFBgAAAAAEAAQA+QAAAJADAAAAAA==&#10;" strokecolor="white" strokeweight="36e-5mm"/>
                            <v:line id="Line 12"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JiAsIAAADbAAAADwAAAGRycy9kb3ducmV2LnhtbERPXWvCMBR9F/Yfwh34pqnTTemMMgaC&#10;ghNWFXy8NndNsbnpmqj135sHwcfD+Z7OW1uJCzW+dKxg0E9AEOdOl1wo2G0XvQkIH5A1Vo5JwY08&#10;zGcvnSmm2l35ly5ZKEQMYZ+iAhNCnUrpc0MWfd/VxJH7c43FEGFTSN3gNYbbSr4lyYe0WHJsMFjT&#10;t6H8lJ2tgv/61A5+xpPhujqabLW2m9Fhf1aq+9p+fYII1Ian+OFeagXvcX38En+An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JiAsIAAADbAAAADwAAAAAAAAAAAAAA&#10;AAChAgAAZHJzL2Rvd25yZXYueG1sUEsFBgAAAAAEAAQA+QAAAJADAAAAAA==&#10;" strokecolor="white" strokeweight="36e-5mm"/>
                            <v:line id="Line 13"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7HmcUAAADbAAAADwAAAGRycy9kb3ducmV2LnhtbESPQWvCQBSE7wX/w/IEb3WT2qpEV5GC&#10;0IIWGi30+Mw+s8Hs25hdNf33bqHQ4zAz3zDzZWdrcaXWV44VpMMEBHHhdMWlgv1u/TgF4QOyxtox&#10;KfghD8tF72GOmXY3/qRrHkoRIewzVGBCaDIpfWHIoh+6hjh6R9daDFG2pdQt3iLc1vIpScbSYsVx&#10;wWBDr4aKU36xCs7NqUu3k+loUx9M/r6xH8/fXxelBv1uNQMRqAv/4b/2m1bwksLvl/gD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7HmcUAAADbAAAADwAAAAAAAAAA&#10;AAAAAAChAgAAZHJzL2Rvd25yZXYueG1sUEsFBgAAAAAEAAQA+QAAAJMDAAAAAA==&#10;" strokecolor="white" strokeweight="36e-5mm"/>
                            <v:line id="Line 14"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cuF8IAAADbAAAADwAAAGRycy9kb3ducmV2LnhtbESPUWvCQBCE3wX/w7FC3/Si0C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gcuF8IAAADbAAAADwAAAAAAAAAAAAAA&#10;AAChAgAAZHJzL2Rvd25yZXYueG1sUEsFBgAAAAAEAAQA+QAAAJADAAAAAA==&#10;" strokecolor="white" strokeweight="36e-5mm"/>
                            <v:shape id="Freeform 15"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LLkcAA&#10;AADbAAAADwAAAGRycy9kb3ducmV2LnhtbESPzYrCMBSF9wO+Q7iCuzF1xFGqUURQBne2ur8016bY&#10;3NQmox2f3gjCLA/n5+MsVp2txY1aXzlWMBomIIgLpysuFRzz7ecMhA/IGmvHpOCPPKyWvY8Fptrd&#10;+UC3LJQijrBPUYEJoUml9IUhi37oGuLonV1rMUTZllK3eI/jtpZfSfItLVYcCQYb2hgqLtmvjdxs&#10;dLIHuk4fZb7ba687kzuj1KDfrecgAnXhP/xu/2gFk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LLk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6"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qHL8QA&#10;AADbAAAADwAAAGRycy9kb3ducmV2LnhtbESPQWvCQBSE70L/w/IKvTWbtkkr0VWKoFjEg4kXb4/s&#10;a5I2+zZkVxP/fVcoeBxm5htmvhxNKy7Uu8aygpcoBkFcWt1wpeBYrJ+nIJxH1thaJgVXcrBcPEzm&#10;mGk78IEuua9EgLDLUEHtfZdJ6cqaDLrIdsTB+7a9QR9kX0nd4xDgppWvcfwuDTYcFmrsaFVT+Zuf&#10;jYK3jU/br5zjfSF1Yn4+0t3oTko9PY6fMxCeRn8P/7e3WkGawO1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ahy/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7"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LKHMIA&#10;AADbAAAADwAAAGRycy9kb3ducmV2LnhtbESPT4vCMBTE7wt+h/AEb2vq/1KNIrvIetiLVTw/mmdb&#10;bF5KE23dT28EYY/DzPyGWW06U4k7Na60rGA0jEAQZ1aXnCs4HXefMQjnkTVWlknBgxxs1r2PFSba&#10;tnyge+pzESDsElRQeF8nUrqsIINuaGvi4F1sY9AH2eRSN9gGuKnkOIrm0mDJYaHAmr4Kyq7pzSg4&#10;x+1ifOmu37e/eIqY7jn/nfwoNeh32yUIT53/D7/be61gNoPX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Qsoc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8"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emEcYA&#10;AADbAAAADwAAAGRycy9kb3ducmV2LnhtbESPQWvCQBSE7wX/w/IEL6VuWjDY6Ca0lqAXC41ie3xk&#10;n0lo9m3Irhr/vSsUehxm5htmmQ2mFWfqXWNZwfM0AkFcWt1wpWC/y5/mIJxH1thaJgVXcpClo4cl&#10;Jtpe+IvOha9EgLBLUEHtfZdI6cqaDLqp7YiDd7S9QR9kX0nd4yXATStfoiiWBhsOCzV2tKqp/C1O&#10;RkHxvf55XX++n7ZVbDb4ccgfV3mu1GQ8vC1AeBr8f/ivvdEKZjHcv4Qf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emEc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9"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hOV8QA&#10;AADbAAAADwAAAGRycy9kb3ducmV2LnhtbESPQWvCQBSE7wX/w/KE3nSj0FZiNqEIggcvTQO2t2f2&#10;mcRm38bsNqb99V1B6HGY+WaYJBtNKwbqXWNZwWIegSAurW64UlC8b2crEM4ja2wtk4IfcpClk4cE&#10;Y22v/EZD7isRStjFqKD2vouldGVNBt3cdsTBO9neoA+yr6Tu8RrKTSuXUfQsDTYcFmrsaFNT+ZV/&#10;GwVPL7/F4Vzu8XjZfnxG3WZFJPdKPU7H1zUIT6P/D9/pnb5xcPs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oTlf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20"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d478A&#10;AADbAAAADwAAAGRycy9kb3ducmV2LnhtbERPTYvCMBC9C/6HMII3TV1x0WoUEUTBk1UQb0MzNsVm&#10;UppsrfvrNwdhj4/3vdp0thItNb50rGAyTkAQ506XXCi4XvajOQgfkDVWjknBmzxs1v3eClPtXnym&#10;NguFiCHsU1RgQqhTKX1uyKIfu5o4cg/XWAwRNoXUDb5iuK3kV5J8S4slxwaDNe0M5c/sxyq4t4dM&#10;8mKbWC1v0zndusfp1yg1HHTbJYhAXfgXf9xHrWAWx8Y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Bh3j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21"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mJ3sQA&#10;AADbAAAADwAAAGRycy9kb3ducmV2LnhtbESPT2sCMRTE74V+h/AKXopmFSp2a5RSEDy1Vreot8fm&#10;7R+6eQlJquu3NwXB4zAzv2Hmy9504kQ+tJYVjEcZCOLS6pZrBcVuNZyBCBFZY2eZFFwowHLx+DDH&#10;XNszf9NpG2uRIBxyVNDE6HIpQ9mQwTCyjjh5lfUGY5K+ltrjOcFNJydZNpUGW04LDTr6aKj83f4Z&#10;Bbr1P64qvvzh+fIZVtX+2G+8U2rw1L+/gYjUx3v41l5rBS+v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Zid7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22"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JacMA&#10;AADbAAAADwAAAGRycy9kb3ducmV2LnhtbERPy2rCQBTdC/2H4Rbc6aQqqUYnoRQrLizWB7i9ZG4z&#10;oZk7aWaq6d93FkKXh/NeFb1txJU6XztW8DROQBCXTtdcKTif3kZzED4ga2wck4Jf8lDkD4MVZtrd&#10;+EDXY6hEDGGfoQITQptJ6UtDFv3YtcSR+3SdxRBhV0nd4S2G20ZOkiSVFmuODQZbejVUfh1/rIJd&#10;un+f7tffk9lmMWsNnaYfyfNFqeFj/7IEEagP/+K7e6sVpH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SJac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23"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Iks74A&#10;AADbAAAADwAAAGRycy9kb3ducmV2LnhtbESPzQrCMBCE74LvEFbwpqkeRKpR/EHwqLWIx6VZ22Kz&#10;KU3U6tMbQfA4zMw3zHzZmko8qHGlZQWjYQSCOLO65FxBetoNpiCcR9ZYWSYFL3KwXHQ7c4y1ffKR&#10;HonPRYCwi1FB4X0dS+myggy6oa2Jg3e1jUEfZJNL3eAzwE0lx1E0kQZLDgsF1rQpKLsld6Pgvb3i&#10;mqTj97lKD+n2kuQmS5Tq99rVDISn1v/Dv/ZeK5iM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iJLO+AAAA2wAAAA8AAAAAAAAAAAAAAAAAmAIAAGRycy9kb3ducmV2&#10;LnhtbFBLBQYAAAAABAAEAPUAAACD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24"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c88UA&#10;AADbAAAADwAAAGRycy9kb3ducmV2LnhtbESPQWvCQBSE70L/w/IKvYhukkOQ6CrSUii2l5pcvD12&#10;n0k0+zZktzHtr+8WCh6HmfmG2ewm24mRBt86VpAuExDE2pmWawVV+bpYgfAB2WDnmBR8k4fd9mG2&#10;wcK4G3/SeAy1iBD2BSpoQugLKb1uyKJfup44emc3WAxRDrU0A94i3HYyS5JcWmw5LjTY03ND+nr8&#10;sgoO+QfqOZ8O9emn1Jf37KVK+aLU0+O0X4MINIV7+L/9ZhTkG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Ulzz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25"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40ib8A&#10;AADbAAAADwAAAGRycy9kb3ducmV2LnhtbESP0YrCMBRE3wX/IVxh3zS1srJUo6gg+CZb9wOuzbUt&#10;NjcliRr/fiMIPg4zc4ZZrqPpxJ2cby0rmE4yEMSV1S3XCv5O+/EPCB+QNXaWScGTPKxXw8ESC20f&#10;/Ev3MtQiQdgXqKAJoS+k9FVDBv3E9sTJu1hnMCTpaqkdPhLcdDLPsrk02HJaaLCnXUPVtbwZBeeZ&#10;jvKYe76Uror1Nj+a7bdU6msUNwsQgWL4hN/tg1Ywn8HrS/o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TjSJvwAAANsAAAAPAAAAAAAAAAAAAAAAAJgCAABkcnMvZG93bnJl&#10;di54bWxQSwUGAAAAAAQABAD1AAAAhAM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6"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gOcMA&#10;AADbAAAADwAAAGRycy9kb3ducmV2LnhtbESPQWvCQBSE7wX/w/KE3nRjlSDRVUQJWPBiWg/entln&#10;Esy+jdmtif++WxB6HGbmG2a57k0tHtS6yrKCyTgCQZxbXXGh4PsrHc1BOI+ssbZMCp7kYL0avC0x&#10;0bbjIz0yX4gAYZeggtL7JpHS5SUZdGPbEAfvaluDPsi2kLrFLsBNLT+iKJYGKw4LJTa0LSm/ZT8m&#10;UFBO74e0uexO27Pt/Wd1vNqnUu/DfrMA4an3/+FXe68VxD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gOcMAAADb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7"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eCb8QA&#10;AADbAAAADwAAAGRycy9kb3ducmV2LnhtbESPQWvCQBSE70L/w/IKvZmNFkOJrlIKBVEvjalen9ln&#10;Epp9G7Orxn/vFgSPw8x8w8wWvWnEhTpXW1YwimIQxIXVNZcK8u338AOE88gaG8uk4EYOFvOXwQxT&#10;ba/8Q5fMlyJA2KWooPK+TaV0RUUGXWRb4uAdbWfQB9mVUnd4DXDTyHEcJ9JgzWGhwpa+Kir+srNR&#10;MP7NJ7ks31eb0z7brQ+jVXxYJ0q9vfafUxCeev8MP9pLrSCZwP+X8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ngm/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8"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mTeMMA&#10;AADbAAAADwAAAGRycy9kb3ducmV2LnhtbESPQWvCQBSE7wX/w/IEb3Wjh9BGVxFBCEgE02I9PrLP&#10;bDD7NmRXjf/eLRR6HGbmG2a5Hmwr7tT7xrGC2TQBQVw53XCt4Ptr9/4Bwgdkja1jUvAkD+vV6G2J&#10;mXYPPtK9DLWIEPYZKjAhdJmUvjJk0U9dRxy9i+sthij7WuoeHxFuWzlPklRabDguGOxoa6i6ljer&#10;4LQ/l7kpTP6j0+F0PeTFsyg/lZqMh80CRKAh/If/2rlWkKbw+yX+AL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mTe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9"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WakcIA&#10;AADbAAAADwAAAGRycy9kb3ducmV2LnhtbESPQWvCQBSE74L/YXlCb7ppDxpSVxEl0B4bxV4f2dds&#10;YvZtyG6T9N93BcHjMDPfMNv9ZFsxUO9rxwpeVwkI4tLpmisFl3O+TEH4gKyxdUwK/sjDfjefbTHT&#10;buQvGopQiQhhn6ECE0KXSelLQxb9ynXE0ftxvcUQZV9J3eMY4baVb0mylhZrjgsGOzoaKm/Fr1Vw&#10;+sybQjbHw3c73k5NnkpzTQelXhbT4R1EoCk8w4/2h1aw3sD9S/wBcvc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ZqR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30"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0Xn8QA&#10;AADbAAAADwAAAGRycy9kb3ducmV2LnhtbESPy27CQAxF95X4h5GR2JUJjyIIDAhVbcWmlUj5ACtj&#10;koiMJ2SGkP59vUBiaV3fY5/Nrne16qgNlWcDk3ECijj3tuLCwOn383UJKkRki7VnMvBHAXbbwcsG&#10;U+vvfKQui4USCIcUDZQxNqnWIS/JYRj7hliys28dRhnbQtsW7wJ3tZ4myUI7rFgulNjQe0n5Jbs5&#10;oawus2t+sPuf20dy/Hr7nme6mxszGvb7NahIfXwuP9oHa2Ahz4qLeID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9F5/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31"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WeMMUA&#10;AADbAAAADwAAAGRycy9kb3ducmV2LnhtbESPQWsCMRSE74X+h/AKvdVsRaVdjVKKQqEHt1r0+ti8&#10;bpbdvCxJdLf+eiMUehxm5htmsRpsK87kQ+1YwfMoA0FcOl1zpeB7v3l6AREissbWMSn4pQCr5f3d&#10;AnPtev6i8y5WIkE45KjAxNjlUobSkMUwch1x8n6ctxiT9JXUHvsEt60cZ9lMWqw5LRjs6N1Q2exO&#10;VoHdTg5mvD021fow/dz7S9H0RaHU48PwNgcRaYj/4b/2h1Ywe4X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1Z4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32"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BHwsEA&#10;AADbAAAADwAAAGRycy9kb3ducmV2LnhtbERPy2oCMRTdC/2HcAtuRDMVanU0SisICiJ09AMuyZ2H&#10;ndwMk6ijX98sBJeH816sOluLK7W+cqzgY5SAINbOVFwoOB03wykIH5AN1o5JwZ08rJZvvQWmxt34&#10;l65ZKEQMYZ+igjKEJpXS65Is+pFriCOXu9ZiiLAtpGnxFsNtLcdJMpEWK44NJTa0Lkn/ZRerQA9m&#10;+flR5M7vdnt9ePyYz+wyU6r/3n3PQQTqwkv8dG+Ngq+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gR8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D6C">
                    <w:rPr>
                      <w:b/>
                      <w:noProof/>
                      <w:szCs w:val="22"/>
                      <w:lang w:eastAsia="ko-KR"/>
                    </w:rPr>
                    <w:drawing>
                      <wp:anchor distT="0" distB="0" distL="114300" distR="114300" simplePos="0" relativeHeight="251662848" behindDoc="0" locked="0" layoutInCell="1" allowOverlap="1" wp14:anchorId="7969CAFA" wp14:editId="6A9CCB62">
                        <wp:simplePos x="0" y="0"/>
                        <wp:positionH relativeFrom="column">
                          <wp:posOffset>610235</wp:posOffset>
                        </wp:positionH>
                        <wp:positionV relativeFrom="paragraph">
                          <wp:posOffset>-318770</wp:posOffset>
                        </wp:positionV>
                        <wp:extent cx="293370" cy="26733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D6C">
                    <w:rPr>
                      <w:b/>
                      <w:noProof/>
                      <w:szCs w:val="22"/>
                      <w:lang w:eastAsia="ko-KR"/>
                    </w:rPr>
                    <w:drawing>
                      <wp:anchor distT="0" distB="0" distL="114300" distR="114300" simplePos="0" relativeHeight="251661824" behindDoc="0" locked="0" layoutInCell="1" allowOverlap="1" wp14:anchorId="7AA1F85A" wp14:editId="32C18DB5">
                        <wp:simplePos x="0" y="0"/>
                        <wp:positionH relativeFrom="column">
                          <wp:posOffset>268605</wp:posOffset>
                        </wp:positionH>
                        <wp:positionV relativeFrom="paragraph">
                          <wp:posOffset>-318770</wp:posOffset>
                        </wp:positionV>
                        <wp:extent cx="294640" cy="26733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rsidR="00A93C35" w:rsidRPr="005B217D" w:rsidRDefault="00A93C35" w:rsidP="00121B6D">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A93C35" w:rsidRPr="005B217D" w:rsidRDefault="00A93C35" w:rsidP="00121B6D">
                  <w:pPr>
                    <w:tabs>
                      <w:tab w:val="left" w:pos="7200"/>
                    </w:tabs>
                    <w:spacing w:before="0"/>
                    <w:rPr>
                      <w:b/>
                      <w:szCs w:val="22"/>
                      <w:lang w:val="en-CA"/>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A93C35" w:rsidRPr="005B217D" w:rsidRDefault="00A93C35" w:rsidP="00121B6D">
                  <w:pPr>
                    <w:tabs>
                      <w:tab w:val="left" w:pos="7200"/>
                    </w:tabs>
                    <w:rPr>
                      <w:u w:val="single"/>
                      <w:lang w:val="en-CA"/>
                    </w:rPr>
                  </w:pPr>
                  <w:r w:rsidRPr="005B217D">
                    <w:rPr>
                      <w:lang w:val="en-CA"/>
                    </w:rPr>
                    <w:t>Document: JCTVC-</w:t>
                  </w:r>
                  <w:r>
                    <w:rPr>
                      <w:lang w:val="en-CA"/>
                    </w:rPr>
                    <w:t>O</w:t>
                  </w:r>
                  <w:r w:rsidRPr="005B217D">
                    <w:rPr>
                      <w:highlight w:val="yellow"/>
                      <w:u w:val="single"/>
                      <w:lang w:val="en-CA"/>
                    </w:rPr>
                    <w:t>x</w:t>
                  </w:r>
                  <w:r>
                    <w:rPr>
                      <w:highlight w:val="yellow"/>
                      <w:u w:val="single"/>
                      <w:lang w:val="en-CA"/>
                    </w:rPr>
                    <w:t>x</w:t>
                  </w:r>
                  <w:r w:rsidRPr="005B217D">
                    <w:rPr>
                      <w:highlight w:val="yellow"/>
                      <w:u w:val="single"/>
                      <w:lang w:val="en-CA"/>
                    </w:rPr>
                    <w:t>xx</w:t>
                  </w:r>
                </w:p>
              </w:tc>
            </w:tr>
          </w:tbl>
          <w:p w:rsidR="00E61DAC" w:rsidRPr="00AD0095" w:rsidRDefault="00E61DAC" w:rsidP="009823EB">
            <w:pPr>
              <w:tabs>
                <w:tab w:val="left" w:pos="7200"/>
              </w:tabs>
              <w:spacing w:before="0"/>
              <w:rPr>
                <w:b/>
                <w:szCs w:val="22"/>
                <w:lang w:val="en-CA"/>
              </w:rPr>
            </w:pPr>
          </w:p>
        </w:tc>
        <w:tc>
          <w:tcPr>
            <w:tcW w:w="3168" w:type="dxa"/>
          </w:tcPr>
          <w:p w:rsidR="008A4B4C" w:rsidRPr="00AD0095" w:rsidRDefault="00E61DAC" w:rsidP="00A93C35">
            <w:pPr>
              <w:tabs>
                <w:tab w:val="left" w:pos="7200"/>
              </w:tabs>
              <w:rPr>
                <w:u w:val="single"/>
                <w:lang w:val="en-CA"/>
              </w:rPr>
            </w:pPr>
            <w:r w:rsidRPr="00AD0095">
              <w:rPr>
                <w:lang w:val="en-CA"/>
              </w:rPr>
              <w:t>Document</w:t>
            </w:r>
            <w:r w:rsidR="006C5D39" w:rsidRPr="00AD0095">
              <w:rPr>
                <w:lang w:val="en-CA"/>
              </w:rPr>
              <w:t>: JC</w:t>
            </w:r>
            <w:r w:rsidRPr="00AD0095">
              <w:rPr>
                <w:lang w:val="en-CA"/>
              </w:rPr>
              <w:t>T</w:t>
            </w:r>
            <w:r w:rsidR="006C5D39" w:rsidRPr="00AD0095">
              <w:rPr>
                <w:lang w:val="en-CA"/>
              </w:rPr>
              <w:t>VC</w:t>
            </w:r>
            <w:r w:rsidRPr="00AD0095">
              <w:rPr>
                <w:lang w:val="en-CA"/>
              </w:rPr>
              <w:t>-</w:t>
            </w:r>
            <w:r w:rsidR="00A93C35">
              <w:rPr>
                <w:lang w:val="en-CA"/>
              </w:rPr>
              <w:t>O0048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Title:</w:t>
            </w:r>
          </w:p>
        </w:tc>
        <w:tc>
          <w:tcPr>
            <w:tcW w:w="8118" w:type="dxa"/>
            <w:gridSpan w:val="3"/>
          </w:tcPr>
          <w:p w:rsidR="00E61DAC" w:rsidRPr="00AD0095" w:rsidRDefault="00A93C35" w:rsidP="0061510F">
            <w:pPr>
              <w:spacing w:before="60" w:after="60"/>
              <w:rPr>
                <w:b/>
                <w:szCs w:val="22"/>
                <w:lang w:val="en-CA"/>
              </w:rPr>
            </w:pPr>
            <w:r>
              <w:rPr>
                <w:b/>
                <w:szCs w:val="22"/>
                <w:lang w:val="en-CA"/>
              </w:rPr>
              <w:t>RCE3</w:t>
            </w:r>
            <w:r w:rsidR="00DA7F4E">
              <w:rPr>
                <w:b/>
                <w:szCs w:val="22"/>
                <w:lang w:val="en-CA"/>
              </w:rPr>
              <w:t xml:space="preserve">: </w:t>
            </w:r>
            <w:r w:rsidR="00925969">
              <w:rPr>
                <w:b/>
                <w:szCs w:val="22"/>
                <w:lang w:val="en-CA"/>
              </w:rPr>
              <w:t>On s</w:t>
            </w:r>
            <w:r w:rsidR="00F6347D">
              <w:rPr>
                <w:b/>
                <w:szCs w:val="22"/>
                <w:lang w:val="en-CA"/>
              </w:rPr>
              <w:t>ample adaptive intra p</w:t>
            </w:r>
            <w:r w:rsidR="00EC5597">
              <w:rPr>
                <w:b/>
                <w:szCs w:val="22"/>
                <w:lang w:val="en-CA"/>
              </w:rPr>
              <w:t>rediction</w:t>
            </w:r>
            <w:r w:rsidR="0003407A">
              <w:rPr>
                <w:b/>
                <w:szCs w:val="22"/>
                <w:lang w:val="en-CA"/>
              </w:rPr>
              <w:t xml:space="preserve"> for </w:t>
            </w:r>
            <w:r w:rsidR="00DE494C">
              <w:rPr>
                <w:b/>
                <w:szCs w:val="22"/>
                <w:lang w:val="en-CA"/>
              </w:rPr>
              <w:t xml:space="preserve">oblique modes in </w:t>
            </w:r>
            <w:r w:rsidR="0061510F">
              <w:rPr>
                <w:b/>
                <w:szCs w:val="22"/>
                <w:lang w:val="en-CA"/>
              </w:rPr>
              <w:t xml:space="preserve">lossy </w:t>
            </w:r>
            <w:r w:rsidR="0003407A">
              <w:rPr>
                <w:b/>
                <w:szCs w:val="22"/>
                <w:lang w:val="en-CA"/>
              </w:rPr>
              <w:t>c</w:t>
            </w:r>
            <w:r w:rsidR="00D42B5A">
              <w:rPr>
                <w:b/>
                <w:szCs w:val="22"/>
                <w:lang w:val="en-CA"/>
              </w:rPr>
              <w:t>oding</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Status:</w:t>
            </w:r>
          </w:p>
        </w:tc>
        <w:tc>
          <w:tcPr>
            <w:tcW w:w="8118" w:type="dxa"/>
            <w:gridSpan w:val="3"/>
          </w:tcPr>
          <w:p w:rsidR="00E61DAC" w:rsidRPr="00AD0095" w:rsidRDefault="00E61DAC" w:rsidP="007323F9">
            <w:pPr>
              <w:spacing w:before="60" w:after="60"/>
              <w:rPr>
                <w:szCs w:val="22"/>
                <w:lang w:val="en-CA"/>
              </w:rPr>
            </w:pPr>
            <w:r w:rsidRPr="00AD0095">
              <w:rPr>
                <w:szCs w:val="22"/>
                <w:lang w:val="en-CA"/>
              </w:rPr>
              <w:t xml:space="preserve">Input Document to </w:t>
            </w:r>
            <w:r w:rsidR="00AE341B" w:rsidRPr="00AD0095">
              <w:rPr>
                <w:szCs w:val="22"/>
                <w:lang w:val="en-CA"/>
              </w:rPr>
              <w:t>JCT-VC</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Purpose:</w:t>
            </w:r>
          </w:p>
        </w:tc>
        <w:tc>
          <w:tcPr>
            <w:tcW w:w="8118" w:type="dxa"/>
            <w:gridSpan w:val="3"/>
          </w:tcPr>
          <w:p w:rsidR="00E61DAC" w:rsidRPr="00AD0095" w:rsidRDefault="00E61DAC" w:rsidP="007323F9">
            <w:pPr>
              <w:spacing w:before="60" w:after="60"/>
              <w:rPr>
                <w:szCs w:val="22"/>
                <w:lang w:val="en-CA"/>
              </w:rPr>
            </w:pPr>
            <w:r w:rsidRPr="00AD0095">
              <w:rPr>
                <w:szCs w:val="22"/>
                <w:lang w:val="en-CA"/>
              </w:rPr>
              <w:t>Proposal</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Author(s) or</w:t>
            </w:r>
            <w:r w:rsidRPr="00AD0095">
              <w:rPr>
                <w:i/>
                <w:szCs w:val="22"/>
                <w:lang w:val="en-CA"/>
              </w:rPr>
              <w:br/>
              <w:t>Contact(s):</w:t>
            </w:r>
          </w:p>
        </w:tc>
        <w:tc>
          <w:tcPr>
            <w:tcW w:w="4050" w:type="dxa"/>
          </w:tcPr>
          <w:p w:rsidR="00925969" w:rsidRDefault="00F6347D" w:rsidP="00F6347D">
            <w:pPr>
              <w:spacing w:before="60" w:after="60"/>
              <w:rPr>
                <w:szCs w:val="22"/>
                <w:lang w:val="en-CA" w:eastAsia="ko-KR"/>
              </w:rPr>
            </w:pPr>
            <w:r>
              <w:rPr>
                <w:szCs w:val="22"/>
                <w:lang w:val="en-CA" w:eastAsia="ko-KR"/>
              </w:rPr>
              <w:t>Ankur Saxena</w:t>
            </w:r>
            <w:r w:rsidR="0061510F">
              <w:rPr>
                <w:szCs w:val="22"/>
                <w:lang w:val="en-CA" w:eastAsia="ko-KR"/>
              </w:rPr>
              <w:t>, Haoming Chen</w:t>
            </w:r>
            <w:r>
              <w:rPr>
                <w:szCs w:val="22"/>
                <w:lang w:val="en-CA" w:eastAsia="ko-KR"/>
              </w:rPr>
              <w:t xml:space="preserve"> and </w:t>
            </w:r>
          </w:p>
          <w:p w:rsidR="00584D26" w:rsidRPr="00AD0095" w:rsidRDefault="00F6347D" w:rsidP="00F6347D">
            <w:pPr>
              <w:spacing w:before="60" w:after="60"/>
              <w:rPr>
                <w:szCs w:val="22"/>
                <w:lang w:val="en-CA" w:eastAsia="ko-KR"/>
              </w:rPr>
            </w:pPr>
            <w:r w:rsidRPr="00F6347D">
              <w:rPr>
                <w:szCs w:val="22"/>
                <w:lang w:val="en-CA" w:eastAsia="ko-KR"/>
              </w:rPr>
              <w:t>Felix Fernandes</w:t>
            </w:r>
          </w:p>
        </w:tc>
        <w:tc>
          <w:tcPr>
            <w:tcW w:w="900" w:type="dxa"/>
          </w:tcPr>
          <w:p w:rsidR="00E61DAC" w:rsidRPr="00AD0095" w:rsidRDefault="00BD40A2">
            <w:pPr>
              <w:spacing w:before="60" w:after="60"/>
              <w:rPr>
                <w:szCs w:val="22"/>
                <w:lang w:val="en-CA"/>
              </w:rPr>
            </w:pPr>
            <w:r>
              <w:rPr>
                <w:szCs w:val="22"/>
                <w:lang w:val="en-CA"/>
              </w:rPr>
              <w:t>Email:</w:t>
            </w:r>
            <w:r w:rsidR="00E61DAC" w:rsidRPr="00AD0095">
              <w:rPr>
                <w:szCs w:val="22"/>
                <w:lang w:val="en-CA"/>
              </w:rPr>
              <w:br/>
              <w:t>Tel:</w:t>
            </w:r>
            <w:r w:rsidR="00E61DAC" w:rsidRPr="00AD0095">
              <w:rPr>
                <w:szCs w:val="22"/>
                <w:lang w:val="en-CA"/>
              </w:rPr>
              <w:br/>
            </w:r>
          </w:p>
        </w:tc>
        <w:tc>
          <w:tcPr>
            <w:tcW w:w="3168" w:type="dxa"/>
          </w:tcPr>
          <w:p w:rsidR="0061510F" w:rsidRDefault="002704FF" w:rsidP="0061510F">
            <w:pPr>
              <w:spacing w:before="60" w:after="60"/>
              <w:rPr>
                <w:szCs w:val="22"/>
              </w:rPr>
            </w:pPr>
            <w:hyperlink r:id="rId10" w:history="1">
              <w:r w:rsidR="0061510F" w:rsidRPr="00181FED">
                <w:rPr>
                  <w:rStyle w:val="Hyperlink"/>
                  <w:szCs w:val="22"/>
                </w:rPr>
                <w:t>asaxena@sta.samsung.com</w:t>
              </w:r>
            </w:hyperlink>
            <w:r w:rsidR="0061510F">
              <w:rPr>
                <w:szCs w:val="22"/>
              </w:rPr>
              <w:t>,</w:t>
            </w:r>
          </w:p>
          <w:p w:rsidR="00F6347D" w:rsidRDefault="002704FF" w:rsidP="00BD40A2">
            <w:pPr>
              <w:spacing w:before="60" w:after="60"/>
              <w:rPr>
                <w:szCs w:val="22"/>
                <w:lang w:val="en-CA"/>
              </w:rPr>
            </w:pPr>
            <w:hyperlink r:id="rId11" w:history="1">
              <w:r w:rsidR="00F6347D" w:rsidRPr="00496800">
                <w:rPr>
                  <w:rStyle w:val="Hyperlink"/>
                  <w:szCs w:val="22"/>
                  <w:lang w:val="en-CA"/>
                </w:rPr>
                <w:t>haoming.c@sta.samsung.com</w:t>
              </w:r>
            </w:hyperlink>
            <w:r w:rsidR="00F6347D">
              <w:rPr>
                <w:szCs w:val="22"/>
                <w:lang w:val="en-CA"/>
              </w:rPr>
              <w:t>,</w:t>
            </w:r>
          </w:p>
          <w:p w:rsidR="00E61DAC" w:rsidRDefault="002704FF" w:rsidP="00F6347D">
            <w:pPr>
              <w:spacing w:before="60" w:after="60"/>
              <w:rPr>
                <w:szCs w:val="22"/>
                <w:lang w:val="en-CA"/>
              </w:rPr>
            </w:pPr>
            <w:hyperlink r:id="rId12" w:history="1">
              <w:r w:rsidR="00B5769D">
                <w:rPr>
                  <w:rStyle w:val="Hyperlink"/>
                </w:rPr>
                <w:t>ffernandes@sta.samsung.com</w:t>
              </w:r>
            </w:hyperlink>
          </w:p>
          <w:p w:rsidR="00F6347D" w:rsidRPr="00AD0095" w:rsidRDefault="00F6347D" w:rsidP="00F6347D">
            <w:pPr>
              <w:spacing w:before="60" w:after="60"/>
              <w:rPr>
                <w:szCs w:val="22"/>
                <w:lang w:val="en-CA"/>
              </w:rPr>
            </w:pPr>
            <w:r>
              <w:rPr>
                <w:szCs w:val="22"/>
              </w:rPr>
              <w:t>1-972-761-7761</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Source:</w:t>
            </w:r>
          </w:p>
        </w:tc>
        <w:tc>
          <w:tcPr>
            <w:tcW w:w="8118" w:type="dxa"/>
            <w:gridSpan w:val="3"/>
          </w:tcPr>
          <w:p w:rsidR="00E61DAC" w:rsidRPr="00AD0095" w:rsidRDefault="00F6347D" w:rsidP="00D47439">
            <w:pPr>
              <w:spacing w:before="60" w:after="60"/>
              <w:rPr>
                <w:szCs w:val="22"/>
                <w:lang w:val="en-CA" w:eastAsia="ko-KR"/>
              </w:rPr>
            </w:pPr>
            <w:r>
              <w:rPr>
                <w:szCs w:val="22"/>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D1497F" w:rsidRDefault="006E5429" w:rsidP="00D1497F">
      <w:pPr>
        <w:jc w:val="both"/>
        <w:rPr>
          <w:lang w:val="en-CA"/>
        </w:rPr>
      </w:pPr>
      <w:r>
        <w:rPr>
          <w:szCs w:val="22"/>
          <w:lang w:val="en-CA" w:eastAsia="ko-KR"/>
        </w:rPr>
        <w:t>S</w:t>
      </w:r>
      <w:r w:rsidR="00704144" w:rsidRPr="00704144">
        <w:rPr>
          <w:szCs w:val="22"/>
          <w:lang w:val="en-CA" w:eastAsia="ko-KR"/>
        </w:rPr>
        <w:t>ample-based angular intra prediction (SAP)</w:t>
      </w:r>
      <w:r w:rsidR="002368A1">
        <w:rPr>
          <w:szCs w:val="22"/>
          <w:lang w:val="en-CA" w:eastAsia="ko-KR"/>
        </w:rPr>
        <w:t xml:space="preserve"> </w:t>
      </w:r>
      <w:r w:rsidR="00925969">
        <w:rPr>
          <w:szCs w:val="22"/>
          <w:lang w:val="en-CA" w:eastAsia="ko-KR"/>
        </w:rPr>
        <w:t>for lossless intra modes was</w:t>
      </w:r>
      <w:r w:rsidR="00F6347D">
        <w:rPr>
          <w:szCs w:val="22"/>
          <w:lang w:val="en-CA" w:eastAsia="ko-KR"/>
        </w:rPr>
        <w:t xml:space="preserve"> </w:t>
      </w:r>
      <w:r w:rsidR="00925969">
        <w:rPr>
          <w:szCs w:val="22"/>
          <w:lang w:val="en-CA" w:eastAsia="ko-KR"/>
        </w:rPr>
        <w:t xml:space="preserve">presented </w:t>
      </w:r>
      <w:r w:rsidR="00F6347D">
        <w:rPr>
          <w:szCs w:val="22"/>
          <w:lang w:val="en-CA" w:eastAsia="ko-KR"/>
        </w:rPr>
        <w:t xml:space="preserve">in </w:t>
      </w:r>
      <w:r w:rsidR="00F6347D">
        <w:rPr>
          <w:szCs w:val="22"/>
          <w:lang w:eastAsia="zh-TW"/>
        </w:rPr>
        <w:t>JCTVC-G093</w:t>
      </w:r>
      <w:r w:rsidR="00BA721F">
        <w:rPr>
          <w:szCs w:val="22"/>
          <w:lang w:val="en-CA" w:eastAsia="ko-KR"/>
        </w:rPr>
        <w:t xml:space="preserve">. In </w:t>
      </w:r>
      <w:r w:rsidR="00F6347D">
        <w:rPr>
          <w:lang w:eastAsia="zh-TW"/>
        </w:rPr>
        <w:t>JCTVC-M0056</w:t>
      </w:r>
      <w:r w:rsidR="00B838D6">
        <w:rPr>
          <w:szCs w:val="22"/>
          <w:lang w:val="en-CA" w:eastAsia="ko-KR"/>
        </w:rPr>
        <w:t xml:space="preserve">, SAP </w:t>
      </w:r>
      <w:r w:rsidR="00925969">
        <w:rPr>
          <w:szCs w:val="22"/>
          <w:lang w:val="en-CA" w:eastAsia="ko-KR"/>
        </w:rPr>
        <w:t>for only the horizontal and vertical intra prediction modes was adopted in the HEVC Range Extensions version 3</w:t>
      </w:r>
      <w:r w:rsidR="00D1497F">
        <w:rPr>
          <w:szCs w:val="22"/>
          <w:lang w:val="en-CA" w:eastAsia="ko-KR"/>
        </w:rPr>
        <w:t xml:space="preserve"> for lossless setting</w:t>
      </w:r>
      <w:r w:rsidR="00925969">
        <w:rPr>
          <w:szCs w:val="22"/>
          <w:lang w:val="en-CA" w:eastAsia="ko-KR"/>
        </w:rPr>
        <w:t xml:space="preserve">, as </w:t>
      </w:r>
      <w:r>
        <w:rPr>
          <w:szCs w:val="22"/>
          <w:lang w:val="en-CA" w:eastAsia="ko-KR"/>
        </w:rPr>
        <w:t>operations for the</w:t>
      </w:r>
      <w:r w:rsidR="00925969">
        <w:rPr>
          <w:szCs w:val="22"/>
          <w:lang w:val="en-CA" w:eastAsia="ko-KR"/>
        </w:rPr>
        <w:t xml:space="preserve"> </w:t>
      </w:r>
      <w:r w:rsidR="002368A1">
        <w:rPr>
          <w:szCs w:val="22"/>
          <w:lang w:val="en-CA" w:eastAsia="ko-KR"/>
        </w:rPr>
        <w:t>horizonta</w:t>
      </w:r>
      <w:r w:rsidR="00B838D6">
        <w:rPr>
          <w:szCs w:val="22"/>
          <w:lang w:val="en-CA" w:eastAsia="ko-KR"/>
        </w:rPr>
        <w:t xml:space="preserve">l and vertical modes </w:t>
      </w:r>
      <w:r w:rsidR="00925969">
        <w:rPr>
          <w:szCs w:val="22"/>
          <w:lang w:val="en-CA" w:eastAsia="ko-KR"/>
        </w:rPr>
        <w:t>can be</w:t>
      </w:r>
      <w:r w:rsidR="002368A1">
        <w:rPr>
          <w:szCs w:val="22"/>
          <w:lang w:val="en-CA" w:eastAsia="ko-KR"/>
        </w:rPr>
        <w:t xml:space="preserve"> fully parallel</w:t>
      </w:r>
      <w:r>
        <w:rPr>
          <w:szCs w:val="22"/>
          <w:lang w:val="en-CA" w:eastAsia="ko-KR"/>
        </w:rPr>
        <w:t>iz</w:t>
      </w:r>
      <w:r w:rsidR="002368A1">
        <w:rPr>
          <w:szCs w:val="22"/>
          <w:lang w:val="en-CA" w:eastAsia="ko-KR"/>
        </w:rPr>
        <w:t xml:space="preserve">ed </w:t>
      </w:r>
      <w:r w:rsidR="00925969">
        <w:rPr>
          <w:szCs w:val="22"/>
          <w:lang w:val="en-CA" w:eastAsia="ko-KR"/>
        </w:rPr>
        <w:t xml:space="preserve">at both the encoder and decoder. </w:t>
      </w:r>
      <w:r w:rsidR="00D1497F">
        <w:rPr>
          <w:szCs w:val="22"/>
          <w:lang w:val="en-CA" w:eastAsia="ko-KR"/>
        </w:rPr>
        <w:t xml:space="preserve">In </w:t>
      </w:r>
      <w:r w:rsidR="00014692">
        <w:rPr>
          <w:szCs w:val="22"/>
          <w:lang w:val="en-CA" w:eastAsia="ko-KR"/>
        </w:rPr>
        <w:t xml:space="preserve">JCTVC-O0047, </w:t>
      </w:r>
      <w:r w:rsidR="00D1497F">
        <w:rPr>
          <w:szCs w:val="22"/>
          <w:lang w:val="en-CA" w:eastAsia="ko-KR"/>
        </w:rPr>
        <w:t>SAP for loss</w:t>
      </w:r>
      <w:r w:rsidR="00014692">
        <w:rPr>
          <w:szCs w:val="22"/>
          <w:lang w:val="en-CA" w:eastAsia="ko-KR"/>
        </w:rPr>
        <w:t>less</w:t>
      </w:r>
      <w:r w:rsidR="00D1497F">
        <w:rPr>
          <w:szCs w:val="22"/>
          <w:lang w:val="en-CA" w:eastAsia="ko-KR"/>
        </w:rPr>
        <w:t xml:space="preserve"> scenario for oblique modes, such as strictly diagonal modes</w:t>
      </w:r>
      <w:r w:rsidR="00735ADF">
        <w:rPr>
          <w:szCs w:val="22"/>
          <w:lang w:val="en-CA" w:eastAsia="ko-KR"/>
        </w:rPr>
        <w:t xml:space="preserve"> is presented</w:t>
      </w:r>
      <w:r w:rsidR="00D1497F">
        <w:rPr>
          <w:szCs w:val="22"/>
          <w:lang w:val="en-CA" w:eastAsia="ko-KR"/>
        </w:rPr>
        <w:t xml:space="preserve">. </w:t>
      </w:r>
      <w:r w:rsidR="00014692">
        <w:rPr>
          <w:szCs w:val="22"/>
          <w:lang w:val="en-CA" w:eastAsia="ko-KR"/>
        </w:rPr>
        <w:t>In this contribution, SAP for lossy modes is presented. It is asserted that similar to JCTVC-O0047 for lossless scenario, SAP for lossy scenario provides compression gains.</w:t>
      </w:r>
    </w:p>
    <w:p w:rsidR="00DA2BF2" w:rsidRDefault="00DA2BF2" w:rsidP="00DA2BF2">
      <w:pPr>
        <w:pStyle w:val="Heading1"/>
        <w:rPr>
          <w:lang w:val="en-CA" w:eastAsia="ko-KR"/>
        </w:rPr>
      </w:pPr>
      <w:r>
        <w:rPr>
          <w:szCs w:val="22"/>
          <w:lang w:val="en-CA" w:eastAsia="ko-KR"/>
        </w:rPr>
        <w:t>Introduction</w:t>
      </w:r>
    </w:p>
    <w:p w:rsidR="000B193C" w:rsidRDefault="00955536" w:rsidP="009234A5">
      <w:pPr>
        <w:jc w:val="both"/>
        <w:rPr>
          <w:szCs w:val="22"/>
          <w:lang w:val="en-CA" w:eastAsia="ko-KR"/>
        </w:rPr>
      </w:pPr>
      <w:r>
        <w:rPr>
          <w:szCs w:val="22"/>
          <w:lang w:val="en-CA" w:eastAsia="ko-KR"/>
        </w:rPr>
        <w:t>In sample-based adaptive intra prediction</w:t>
      </w:r>
      <w:r w:rsidR="002470C8">
        <w:rPr>
          <w:szCs w:val="22"/>
          <w:lang w:val="en-CA" w:eastAsia="ko-KR"/>
        </w:rPr>
        <w:t xml:space="preserve"> (SAP)</w:t>
      </w:r>
      <w:r w:rsidR="00FE2AE9">
        <w:rPr>
          <w:szCs w:val="22"/>
          <w:lang w:val="en-CA" w:eastAsia="ko-KR"/>
        </w:rPr>
        <w:t xml:space="preserve"> [1, 2]</w:t>
      </w:r>
      <w:r>
        <w:rPr>
          <w:szCs w:val="22"/>
          <w:lang w:val="en-CA" w:eastAsia="ko-KR"/>
        </w:rPr>
        <w:t xml:space="preserve">, the predictor </w:t>
      </w:r>
      <w:r w:rsidR="000F4FC7">
        <w:rPr>
          <w:szCs w:val="22"/>
          <w:lang w:val="en-CA" w:eastAsia="ko-KR"/>
        </w:rPr>
        <w:t xml:space="preserve">for a sample (pixel) </w:t>
      </w:r>
      <w:r>
        <w:rPr>
          <w:szCs w:val="22"/>
          <w:lang w:val="en-CA" w:eastAsia="ko-KR"/>
        </w:rPr>
        <w:t xml:space="preserve">is </w:t>
      </w:r>
      <w:r w:rsidR="00F6347D">
        <w:rPr>
          <w:szCs w:val="22"/>
          <w:lang w:val="en-CA" w:eastAsia="ko-KR"/>
        </w:rPr>
        <w:t xml:space="preserve">a </w:t>
      </w:r>
      <w:r>
        <w:rPr>
          <w:szCs w:val="22"/>
          <w:lang w:val="en-CA" w:eastAsia="ko-KR"/>
        </w:rPr>
        <w:t>copy of neighboring sample</w:t>
      </w:r>
      <w:r w:rsidR="000F4FC7">
        <w:rPr>
          <w:szCs w:val="22"/>
          <w:lang w:val="en-CA" w:eastAsia="ko-KR"/>
        </w:rPr>
        <w:t>,</w:t>
      </w:r>
      <w:r>
        <w:rPr>
          <w:szCs w:val="22"/>
          <w:lang w:val="en-CA" w:eastAsia="ko-KR"/>
        </w:rPr>
        <w:t xml:space="preserve"> or a linear combination of adjacent samples. In the </w:t>
      </w:r>
      <w:r w:rsidR="002470C8">
        <w:rPr>
          <w:szCs w:val="22"/>
          <w:lang w:val="en-CA" w:eastAsia="ko-KR"/>
        </w:rPr>
        <w:t xml:space="preserve">April 2013 JCTVC meeting, various tests on SAP were performed, and test </w:t>
      </w:r>
      <w:r>
        <w:rPr>
          <w:szCs w:val="22"/>
          <w:lang w:val="en-CA" w:eastAsia="ko-KR"/>
        </w:rPr>
        <w:t xml:space="preserve">4 </w:t>
      </w:r>
      <w:r w:rsidR="002470C8">
        <w:rPr>
          <w:szCs w:val="22"/>
          <w:lang w:val="en-CA" w:eastAsia="ko-KR"/>
        </w:rPr>
        <w:t>from [2] was adopted in the HEVC Range extensions software</w:t>
      </w:r>
      <w:r w:rsidR="00D72448">
        <w:rPr>
          <w:szCs w:val="22"/>
          <w:lang w:val="en-CA" w:eastAsia="ko-KR"/>
        </w:rPr>
        <w:t>,</w:t>
      </w:r>
      <w:r w:rsidR="002470C8">
        <w:rPr>
          <w:szCs w:val="22"/>
          <w:lang w:val="en-CA" w:eastAsia="ko-KR"/>
        </w:rPr>
        <w:t xml:space="preserve"> and Range extensions working draft </w:t>
      </w:r>
      <w:r w:rsidR="00456B23">
        <w:rPr>
          <w:szCs w:val="22"/>
          <w:lang w:val="en-CA" w:eastAsia="ko-KR"/>
        </w:rPr>
        <w:t>[</w:t>
      </w:r>
      <w:r w:rsidR="00F7589C">
        <w:rPr>
          <w:szCs w:val="22"/>
          <w:lang w:val="en-CA" w:eastAsia="ko-KR"/>
        </w:rPr>
        <w:t>3</w:t>
      </w:r>
      <w:r w:rsidR="00456B23">
        <w:rPr>
          <w:szCs w:val="22"/>
          <w:lang w:val="en-CA" w:eastAsia="ko-KR"/>
        </w:rPr>
        <w:t>]</w:t>
      </w:r>
      <w:r w:rsidR="00175BED">
        <w:rPr>
          <w:szCs w:val="22"/>
          <w:lang w:val="en-CA" w:eastAsia="ko-KR"/>
        </w:rPr>
        <w:t xml:space="preserve">. </w:t>
      </w:r>
      <w:r w:rsidR="00DA2BF2">
        <w:rPr>
          <w:szCs w:val="22"/>
          <w:lang w:val="en-CA" w:eastAsia="ko-KR"/>
        </w:rPr>
        <w:t>In JCTVC-M0351</w:t>
      </w:r>
      <w:r w:rsidR="000B193C">
        <w:rPr>
          <w:szCs w:val="22"/>
          <w:lang w:val="en-CA" w:eastAsia="ko-KR"/>
        </w:rPr>
        <w:t xml:space="preserve"> [5]</w:t>
      </w:r>
      <w:r w:rsidR="00DA2BF2">
        <w:rPr>
          <w:szCs w:val="22"/>
          <w:lang w:val="en-CA" w:eastAsia="ko-KR"/>
        </w:rPr>
        <w:t>, SAP was proposed for lossy setting for horizontal, vertical and near-horizontal, and near-vertical modes.</w:t>
      </w:r>
      <w:r w:rsidR="000B193C">
        <w:rPr>
          <w:szCs w:val="22"/>
          <w:lang w:val="en-CA" w:eastAsia="ko-KR"/>
        </w:rPr>
        <w:t xml:space="preserve"> </w:t>
      </w:r>
    </w:p>
    <w:p w:rsidR="003D5156" w:rsidRDefault="00A406EF" w:rsidP="009637FE">
      <w:pPr>
        <w:jc w:val="both"/>
        <w:rPr>
          <w:szCs w:val="22"/>
          <w:lang w:val="en-CA" w:eastAsia="ko-KR"/>
        </w:rPr>
      </w:pPr>
      <w:r>
        <w:rPr>
          <w:szCs w:val="22"/>
          <w:lang w:val="en-CA" w:eastAsia="ko-KR"/>
        </w:rPr>
        <w:t>It was asserted in [2] that applying SAP on non-horizontal and non-vertical “oblique” modes is not fully parallel at the decoder side. While this is true in general for all the oblique modes, SAP for 3 strictly diagonal modes can trivially be parallelized at the decoder. Further, in JCTVC-N0176</w:t>
      </w:r>
      <w:r w:rsidR="00DA7F4E">
        <w:rPr>
          <w:szCs w:val="22"/>
          <w:lang w:val="en-CA" w:eastAsia="ko-KR"/>
        </w:rPr>
        <w:t xml:space="preserve"> </w:t>
      </w:r>
      <w:r>
        <w:rPr>
          <w:szCs w:val="22"/>
          <w:lang w:val="en-CA" w:eastAsia="ko-KR"/>
        </w:rPr>
        <w:t>[6], a parallel-version of SAP for other oblique modes with a novel prediction scheme, which can overcome the parallelism bottle-neck, and can achieve coding gains for screen content coding video sequences was presented. I</w:t>
      </w:r>
      <w:r w:rsidR="00F6347D">
        <w:rPr>
          <w:szCs w:val="22"/>
          <w:lang w:val="en-CA" w:eastAsia="ko-KR"/>
        </w:rPr>
        <w:t xml:space="preserve">n this contribution, we </w:t>
      </w:r>
      <w:r>
        <w:rPr>
          <w:szCs w:val="22"/>
          <w:lang w:val="en-CA" w:eastAsia="ko-KR"/>
        </w:rPr>
        <w:t xml:space="preserve">extend the </w:t>
      </w:r>
      <w:r w:rsidR="004452DB">
        <w:rPr>
          <w:szCs w:val="22"/>
          <w:lang w:val="en-CA" w:eastAsia="ko-KR"/>
        </w:rPr>
        <w:t xml:space="preserve">parallel-version of SAP for </w:t>
      </w:r>
      <w:r>
        <w:rPr>
          <w:szCs w:val="22"/>
          <w:lang w:val="en-CA" w:eastAsia="ko-KR"/>
        </w:rPr>
        <w:t>oblique modes in the lossy scenario.</w:t>
      </w:r>
    </w:p>
    <w:p w:rsidR="00E135E2" w:rsidRDefault="009D1234" w:rsidP="00E135E2">
      <w:pPr>
        <w:pStyle w:val="Heading1"/>
        <w:rPr>
          <w:lang w:val="en-CA" w:eastAsia="ko-KR"/>
        </w:rPr>
      </w:pPr>
      <w:r>
        <w:rPr>
          <w:lang w:val="en-CA" w:eastAsia="ko-KR"/>
        </w:rPr>
        <w:t xml:space="preserve">Extension of SAP on </w:t>
      </w:r>
      <w:r w:rsidR="00AA4553">
        <w:rPr>
          <w:lang w:val="en-CA" w:eastAsia="ko-KR"/>
        </w:rPr>
        <w:t>7 angular modes</w:t>
      </w:r>
    </w:p>
    <w:p w:rsidR="00290EEF" w:rsidRDefault="00180A8B" w:rsidP="00AA4553">
      <w:pPr>
        <w:jc w:val="both"/>
        <w:rPr>
          <w:lang w:val="en-CA" w:eastAsia="ko-KR"/>
        </w:rPr>
      </w:pPr>
      <w:r>
        <w:rPr>
          <w:lang w:val="en-CA" w:eastAsia="ko-KR"/>
        </w:rPr>
        <w:t>In Test 4 of</w:t>
      </w:r>
      <w:r w:rsidR="00AD765D">
        <w:rPr>
          <w:lang w:val="en-CA" w:eastAsia="ko-KR"/>
        </w:rPr>
        <w:t xml:space="preserve"> JCTVC-M0056 [4]</w:t>
      </w:r>
      <w:r>
        <w:rPr>
          <w:lang w:val="en-CA" w:eastAsia="ko-KR"/>
        </w:rPr>
        <w:t>, t</w:t>
      </w:r>
      <w:r w:rsidR="00955536">
        <w:rPr>
          <w:lang w:val="en-CA" w:eastAsia="ko-KR"/>
        </w:rPr>
        <w:t xml:space="preserve">he </w:t>
      </w:r>
      <w:r w:rsidR="00915617">
        <w:rPr>
          <w:lang w:val="en-CA" w:eastAsia="ko-KR"/>
        </w:rPr>
        <w:t xml:space="preserve">unified </w:t>
      </w:r>
      <w:r w:rsidR="00813555">
        <w:rPr>
          <w:lang w:val="en-CA" w:eastAsia="ko-KR"/>
        </w:rPr>
        <w:t>angular prediction (UAP</w:t>
      </w:r>
      <w:r w:rsidR="00915617">
        <w:rPr>
          <w:lang w:val="en-CA" w:eastAsia="ko-KR"/>
        </w:rPr>
        <w:t xml:space="preserve">) </w:t>
      </w:r>
      <w:r>
        <w:rPr>
          <w:lang w:val="en-CA" w:eastAsia="ko-KR"/>
        </w:rPr>
        <w:t>for the vertical</w:t>
      </w:r>
      <w:r w:rsidR="004A7E06">
        <w:rPr>
          <w:lang w:val="en-CA" w:eastAsia="ko-KR"/>
        </w:rPr>
        <w:t xml:space="preserve"> mode 26</w:t>
      </w:r>
      <w:r>
        <w:rPr>
          <w:lang w:val="en-CA" w:eastAsia="ko-KR"/>
        </w:rPr>
        <w:t xml:space="preserve"> and horizontal mode 10 </w:t>
      </w:r>
      <w:r w:rsidR="004A7E06">
        <w:rPr>
          <w:lang w:val="en-CA" w:eastAsia="ko-KR"/>
        </w:rPr>
        <w:t>(see Fig. 1)</w:t>
      </w:r>
      <w:r>
        <w:rPr>
          <w:lang w:val="en-CA" w:eastAsia="ko-KR"/>
        </w:rPr>
        <w:t xml:space="preserve"> </w:t>
      </w:r>
      <w:r w:rsidR="00AD765D">
        <w:rPr>
          <w:lang w:val="en-CA" w:eastAsia="ko-KR"/>
        </w:rPr>
        <w:t xml:space="preserve">in HEVC was </w:t>
      </w:r>
      <w:r>
        <w:rPr>
          <w:lang w:val="en-CA" w:eastAsia="ko-KR"/>
        </w:rPr>
        <w:t>replaced with SAP, as indicated by green dashed circle</w:t>
      </w:r>
      <w:r w:rsidR="00AD765D">
        <w:rPr>
          <w:lang w:val="en-CA" w:eastAsia="ko-KR"/>
        </w:rPr>
        <w:t>s</w:t>
      </w:r>
      <w:r w:rsidR="004A7E06">
        <w:rPr>
          <w:lang w:val="en-CA" w:eastAsia="ko-KR"/>
        </w:rPr>
        <w:t>.</w:t>
      </w:r>
      <w:r>
        <w:rPr>
          <w:lang w:val="en-CA" w:eastAsia="ko-KR"/>
        </w:rPr>
        <w:t xml:space="preserve"> In our </w:t>
      </w:r>
      <w:r w:rsidR="004A7E06">
        <w:rPr>
          <w:lang w:val="en-CA" w:eastAsia="ko-KR"/>
        </w:rPr>
        <w:t xml:space="preserve">proposed </w:t>
      </w:r>
      <w:r>
        <w:rPr>
          <w:lang w:val="en-CA" w:eastAsia="ko-KR"/>
        </w:rPr>
        <w:t xml:space="preserve">scheme, we add more SAP modes: 2, 6, 14, 18, 22, 30 and 34, as </w:t>
      </w:r>
      <w:r w:rsidR="004A7E06">
        <w:rPr>
          <w:lang w:val="en-CA" w:eastAsia="ko-KR"/>
        </w:rPr>
        <w:t xml:space="preserve">shown by the </w:t>
      </w:r>
      <w:r>
        <w:rPr>
          <w:lang w:val="en-CA" w:eastAsia="ko-KR"/>
        </w:rPr>
        <w:t>red circle in Fig. 1.</w:t>
      </w:r>
    </w:p>
    <w:p w:rsidR="00180A8B" w:rsidRDefault="00857619" w:rsidP="00180A8B">
      <w:pPr>
        <w:jc w:val="center"/>
        <w:rPr>
          <w:lang w:val="en-CA" w:eastAsia="ko-KR"/>
        </w:rPr>
      </w:pPr>
      <w:r>
        <w:rPr>
          <w:noProof/>
          <w:lang w:eastAsia="ko-KR"/>
        </w:rPr>
        <w:lastRenderedPageBreak/>
        <w:drawing>
          <wp:inline distT="0" distB="0" distL="0" distR="0" wp14:anchorId="45EA5596" wp14:editId="49E236D4">
            <wp:extent cx="2291715" cy="14782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91715" cy="1478280"/>
                    </a:xfrm>
                    <a:prstGeom prst="rect">
                      <a:avLst/>
                    </a:prstGeom>
                    <a:noFill/>
                    <a:ln>
                      <a:noFill/>
                    </a:ln>
                  </pic:spPr>
                </pic:pic>
              </a:graphicData>
            </a:graphic>
          </wp:inline>
        </w:drawing>
      </w:r>
    </w:p>
    <w:p w:rsidR="00180A8B" w:rsidRPr="00612BCD" w:rsidRDefault="00180A8B" w:rsidP="00AA4553">
      <w:pPr>
        <w:jc w:val="both"/>
        <w:rPr>
          <w:b/>
          <w:lang w:val="en-CA" w:eastAsia="ko-KR"/>
        </w:rPr>
      </w:pPr>
      <w:r w:rsidRPr="00612BCD">
        <w:rPr>
          <w:b/>
          <w:lang w:val="en-CA" w:eastAsia="ko-KR"/>
        </w:rPr>
        <w:t>Figure 1. Replac</w:t>
      </w:r>
      <w:r w:rsidR="00273454" w:rsidRPr="00612BCD">
        <w:rPr>
          <w:b/>
          <w:lang w:val="en-CA" w:eastAsia="ko-KR"/>
        </w:rPr>
        <w:t xml:space="preserve">ement of </w:t>
      </w:r>
      <w:r w:rsidR="00915617" w:rsidRPr="00612BCD">
        <w:rPr>
          <w:b/>
          <w:lang w:val="en-CA" w:eastAsia="ko-KR"/>
        </w:rPr>
        <w:t>unified</w:t>
      </w:r>
      <w:r w:rsidR="00273454" w:rsidRPr="00612BCD">
        <w:rPr>
          <w:b/>
          <w:lang w:val="en-CA" w:eastAsia="ko-KR"/>
        </w:rPr>
        <w:t xml:space="preserve"> </w:t>
      </w:r>
      <w:r w:rsidR="0003407A" w:rsidRPr="00612BCD">
        <w:rPr>
          <w:b/>
          <w:lang w:val="en-CA" w:eastAsia="ko-KR"/>
        </w:rPr>
        <w:t>angular</w:t>
      </w:r>
      <w:r w:rsidR="00273454" w:rsidRPr="00612BCD">
        <w:rPr>
          <w:b/>
          <w:lang w:val="en-CA" w:eastAsia="ko-KR"/>
        </w:rPr>
        <w:t xml:space="preserve"> prediction with SAP. In our scheme, we propose new prediction method for mode</w:t>
      </w:r>
      <w:r w:rsidR="004A7E06" w:rsidRPr="00612BCD">
        <w:rPr>
          <w:b/>
          <w:lang w:val="en-CA" w:eastAsia="ko-KR"/>
        </w:rPr>
        <w:t>s</w:t>
      </w:r>
      <w:r w:rsidR="00273454" w:rsidRPr="00612BCD">
        <w:rPr>
          <w:b/>
          <w:lang w:val="en-CA" w:eastAsia="ko-KR"/>
        </w:rPr>
        <w:t xml:space="preserve"> 2, 6, 14, 18, 22, 30 and 34.</w:t>
      </w:r>
    </w:p>
    <w:p w:rsidR="004A7E06" w:rsidRDefault="004A7E06" w:rsidP="00AA4553">
      <w:pPr>
        <w:jc w:val="both"/>
        <w:rPr>
          <w:lang w:val="en-CA" w:eastAsia="ko-KR"/>
        </w:rPr>
      </w:pPr>
    </w:p>
    <w:p w:rsidR="004A7E06" w:rsidRPr="004E7C5C" w:rsidRDefault="004A7E06" w:rsidP="004E7C5C">
      <w:pPr>
        <w:pStyle w:val="Heading2"/>
        <w:rPr>
          <w:lang w:val="en-CA" w:eastAsia="ko-KR"/>
        </w:rPr>
      </w:pPr>
      <w:r w:rsidRPr="004E7C5C">
        <w:rPr>
          <w:lang w:val="en-CA" w:eastAsia="ko-KR"/>
        </w:rPr>
        <w:t xml:space="preserve">SAP for </w:t>
      </w:r>
      <w:r>
        <w:rPr>
          <w:lang w:val="en-CA" w:eastAsia="ko-KR"/>
        </w:rPr>
        <w:t>Oblique</w:t>
      </w:r>
      <w:r w:rsidRPr="004E7C5C">
        <w:rPr>
          <w:lang w:val="en-CA" w:eastAsia="ko-KR"/>
        </w:rPr>
        <w:t xml:space="preserve"> Modes</w:t>
      </w:r>
    </w:p>
    <w:p w:rsidR="00273454" w:rsidRDefault="00273454" w:rsidP="00AA4553">
      <w:pPr>
        <w:jc w:val="both"/>
        <w:rPr>
          <w:lang w:val="en-CA" w:eastAsia="ko-KR"/>
        </w:rPr>
      </w:pPr>
      <w:r>
        <w:rPr>
          <w:lang w:val="en-CA" w:eastAsia="ko-KR"/>
        </w:rPr>
        <w:t>The predicti</w:t>
      </w:r>
      <w:r w:rsidR="0003407A">
        <w:rPr>
          <w:lang w:val="en-CA" w:eastAsia="ko-KR"/>
        </w:rPr>
        <w:t>on method is shown in Fig. 2 (</w:t>
      </w:r>
      <w:r w:rsidR="00F7589C">
        <w:rPr>
          <w:lang w:val="en-CA" w:eastAsia="ko-KR"/>
        </w:rPr>
        <w:t xml:space="preserve">strictly </w:t>
      </w:r>
      <w:r>
        <w:rPr>
          <w:lang w:val="en-CA" w:eastAsia="ko-KR"/>
        </w:rPr>
        <w:t xml:space="preserve">diagonal modes: 2, 18 and 34) and Fig. 3 (other 4 modes: </w:t>
      </w:r>
      <w:r w:rsidR="00E36070">
        <w:rPr>
          <w:lang w:val="en-CA" w:eastAsia="ko-KR"/>
        </w:rPr>
        <w:t>6, 14, 22 and 30</w:t>
      </w:r>
      <w:r>
        <w:rPr>
          <w:lang w:val="en-CA" w:eastAsia="ko-KR"/>
        </w:rPr>
        <w:t>)</w:t>
      </w:r>
      <w:r w:rsidR="00B8057B">
        <w:rPr>
          <w:lang w:val="en-CA" w:eastAsia="ko-KR"/>
        </w:rPr>
        <w:t>.</w:t>
      </w:r>
    </w:p>
    <w:tbl>
      <w:tblPr>
        <w:tblW w:w="5000" w:type="pct"/>
        <w:jc w:val="center"/>
        <w:tblLook w:val="04A0" w:firstRow="1" w:lastRow="0" w:firstColumn="1" w:lastColumn="0" w:noHBand="0" w:noVBand="1"/>
      </w:tblPr>
      <w:tblGrid>
        <w:gridCol w:w="3192"/>
        <w:gridCol w:w="3193"/>
        <w:gridCol w:w="3191"/>
      </w:tblGrid>
      <w:tr w:rsidR="00462788" w:rsidRPr="00462788" w:rsidTr="00813555">
        <w:trPr>
          <w:trHeight w:val="2196"/>
          <w:jc w:val="center"/>
        </w:trPr>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065E4CF8" wp14:editId="6ABB736C">
                  <wp:extent cx="13716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3447F251" wp14:editId="4727DF79">
                  <wp:extent cx="1371600" cy="137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5FB4FAD3" wp14:editId="3D0750A3">
                  <wp:extent cx="1371600" cy="1371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r w:rsidR="00462788" w:rsidRPr="00462788" w:rsidTr="00813555">
        <w:trPr>
          <w:trHeight w:val="224"/>
          <w:jc w:val="center"/>
        </w:trPr>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(a)</w:t>
            </w:r>
          </w:p>
        </w:tc>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(b)</w:t>
            </w:r>
          </w:p>
        </w:tc>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(b)</w:t>
            </w:r>
          </w:p>
        </w:tc>
      </w:tr>
      <w:tr w:rsidR="00B8057B" w:rsidRPr="00462788" w:rsidTr="00813555">
        <w:trPr>
          <w:trHeight w:val="278"/>
          <w:jc w:val="center"/>
        </w:trPr>
        <w:tc>
          <w:tcPr>
            <w:tcW w:w="5000" w:type="pct"/>
            <w:gridSpan w:val="3"/>
            <w:shd w:val="clear" w:color="auto" w:fill="auto"/>
            <w:vAlign w:val="center"/>
          </w:tcPr>
          <w:p w:rsidR="00B8057B" w:rsidRPr="00612BCD" w:rsidRDefault="00B8057B" w:rsidP="00612BCD">
            <w:pPr>
              <w:rPr>
                <w:b/>
                <w:lang w:val="en-CA" w:eastAsia="ko-KR"/>
              </w:rPr>
            </w:pPr>
            <w:r w:rsidRPr="00612BCD">
              <w:rPr>
                <w:b/>
                <w:lang w:val="en-CA" w:eastAsia="ko-KR"/>
              </w:rPr>
              <w:t xml:space="preserve">Figure 2. Illustration of proposed SAP for three diagonal modes (2, 18 and 34) on 4×4 PU. The green shaded samples are reference samples. The orange colored samples get the prediction as the standard HEVC intra prediction. The white samples get the prediction from the integer </w:t>
            </w:r>
            <w:r w:rsidR="008010DB" w:rsidRPr="00612BCD">
              <w:rPr>
                <w:b/>
                <w:lang w:val="en-CA" w:eastAsia="ko-KR"/>
              </w:rPr>
              <w:t>pixel location from its bottom-left (</w:t>
            </w:r>
            <w:r w:rsidR="004A7E06" w:rsidRPr="00612BCD">
              <w:rPr>
                <w:b/>
                <w:lang w:val="en-CA" w:eastAsia="ko-KR"/>
              </w:rPr>
              <w:t xml:space="preserve">respectively </w:t>
            </w:r>
            <w:r w:rsidR="008010DB" w:rsidRPr="00612BCD">
              <w:rPr>
                <w:b/>
                <w:lang w:val="en-CA" w:eastAsia="ko-KR"/>
              </w:rPr>
              <w:t>top-left, top-right) samples for mode 2 (</w:t>
            </w:r>
            <w:r w:rsidR="004A7E06" w:rsidRPr="00612BCD">
              <w:rPr>
                <w:b/>
                <w:lang w:val="en-CA" w:eastAsia="ko-KR"/>
              </w:rPr>
              <w:t xml:space="preserve">respectively modes </w:t>
            </w:r>
            <w:r w:rsidR="008010DB" w:rsidRPr="00612BCD">
              <w:rPr>
                <w:b/>
                <w:lang w:val="en-CA" w:eastAsia="ko-KR"/>
              </w:rPr>
              <w:t>18</w:t>
            </w:r>
            <w:r w:rsidR="004A7E06" w:rsidRPr="00612BCD">
              <w:rPr>
                <w:b/>
                <w:lang w:val="en-CA" w:eastAsia="ko-KR"/>
              </w:rPr>
              <w:t xml:space="preserve"> and</w:t>
            </w:r>
            <w:r w:rsidR="008010DB" w:rsidRPr="00612BCD">
              <w:rPr>
                <w:b/>
                <w:lang w:val="en-CA" w:eastAsia="ko-KR"/>
              </w:rPr>
              <w:t xml:space="preserve"> 34).</w:t>
            </w:r>
          </w:p>
        </w:tc>
      </w:tr>
    </w:tbl>
    <w:p w:rsidR="00B8057B" w:rsidRDefault="00B8057B" w:rsidP="00AA4553">
      <w:pPr>
        <w:jc w:val="both"/>
        <w:rPr>
          <w:lang w:val="en-CA" w:eastAsia="ko-KR"/>
        </w:rPr>
      </w:pPr>
    </w:p>
    <w:tbl>
      <w:tblPr>
        <w:tblW w:w="0" w:type="auto"/>
        <w:tblLook w:val="04A0" w:firstRow="1" w:lastRow="0" w:firstColumn="1" w:lastColumn="0" w:noHBand="0" w:noVBand="1"/>
      </w:tblPr>
      <w:tblGrid>
        <w:gridCol w:w="2394"/>
        <w:gridCol w:w="2394"/>
        <w:gridCol w:w="2394"/>
        <w:gridCol w:w="2394"/>
      </w:tblGrid>
      <w:tr w:rsidR="00462788" w:rsidRPr="00462788" w:rsidTr="003963E9">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5CAD4AD7" wp14:editId="7F1CFAD6">
                  <wp:extent cx="1365885" cy="137160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15CFD0B1" wp14:editId="6085CDD2">
                  <wp:extent cx="1365885" cy="137160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0835E1FC" wp14:editId="162B3B38">
                  <wp:extent cx="1365885" cy="137160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138B8F70" wp14:editId="6C0A8916">
                  <wp:extent cx="1365885" cy="137160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r>
      <w:tr w:rsidR="00462788" w:rsidRPr="00462788" w:rsidTr="003963E9">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(a)</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(b)</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(c)</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(d)</w:t>
            </w:r>
          </w:p>
        </w:tc>
      </w:tr>
      <w:tr w:rsidR="00F30830" w:rsidRPr="00462788" w:rsidTr="003963E9">
        <w:tc>
          <w:tcPr>
            <w:tcW w:w="9576" w:type="dxa"/>
            <w:gridSpan w:val="4"/>
            <w:shd w:val="clear" w:color="auto" w:fill="auto"/>
            <w:vAlign w:val="center"/>
          </w:tcPr>
          <w:p w:rsidR="00F30830" w:rsidRDefault="00F30830" w:rsidP="00612BCD">
            <w:pPr>
              <w:rPr>
                <w:lang w:val="en-CA" w:eastAsia="ko-KR"/>
              </w:rPr>
            </w:pPr>
            <w:r w:rsidRPr="00612BCD">
              <w:rPr>
                <w:b/>
                <w:lang w:val="en-CA" w:eastAsia="ko-KR"/>
              </w:rPr>
              <w:t xml:space="preserve">Figure 3. </w:t>
            </w:r>
            <w:r w:rsidR="008010DB" w:rsidRPr="00612BCD">
              <w:rPr>
                <w:b/>
                <w:lang w:val="en-CA" w:eastAsia="ko-KR"/>
              </w:rPr>
              <w:t>Illustration of proposed SAP for the four</w:t>
            </w:r>
            <w:r w:rsidR="004A7E06" w:rsidRPr="00612BCD">
              <w:rPr>
                <w:b/>
                <w:lang w:val="en-CA" w:eastAsia="ko-KR"/>
              </w:rPr>
              <w:t xml:space="preserve"> other</w:t>
            </w:r>
            <w:r w:rsidR="008010DB" w:rsidRPr="00612BCD">
              <w:rPr>
                <w:b/>
                <w:lang w:val="en-CA" w:eastAsia="ko-KR"/>
              </w:rPr>
              <w:t xml:space="preserve"> angular modes (6, 14, 22 and 30). Similar to Fig. 2, the orange colored samples derive the prediction following the standard HEVC intra prediction. The prediction of the white samples comes along the arrow direction</w:t>
            </w:r>
            <w:r w:rsidR="008010DB" w:rsidRPr="00462788">
              <w:rPr>
                <w:lang w:val="en-CA" w:eastAsia="ko-KR"/>
              </w:rPr>
              <w:t>.</w:t>
            </w:r>
          </w:p>
          <w:p w:rsidR="004A7E06" w:rsidRPr="00462788" w:rsidRDefault="004A7E06">
            <w:pPr>
              <w:jc w:val="center"/>
              <w:rPr>
                <w:lang w:val="en-CA" w:eastAsia="ko-KR"/>
              </w:rPr>
            </w:pPr>
          </w:p>
        </w:tc>
      </w:tr>
    </w:tbl>
    <w:p w:rsidR="00B8057B" w:rsidRDefault="000745B5" w:rsidP="00AA4553">
      <w:pPr>
        <w:jc w:val="both"/>
        <w:rPr>
          <w:lang w:val="en-CA" w:eastAsia="ko-KR"/>
        </w:rPr>
      </w:pPr>
      <w:r>
        <w:rPr>
          <w:lang w:val="en-CA" w:eastAsia="ko-KR"/>
        </w:rPr>
        <w:t xml:space="preserve">For a block of size </w:t>
      </w:r>
      <w:r w:rsidRPr="00813555">
        <w:rPr>
          <w:i/>
          <w:lang w:val="en-CA" w:eastAsia="ko-KR"/>
        </w:rPr>
        <w:t>M</w:t>
      </w:r>
      <w:r w:rsidR="004A7E06">
        <w:rPr>
          <w:i/>
          <w:lang w:val="en-CA" w:eastAsia="ko-KR"/>
        </w:rPr>
        <w:t xml:space="preserve"> </w:t>
      </w:r>
      <w:r>
        <w:rPr>
          <w:lang w:val="en-CA" w:eastAsia="ko-KR"/>
        </w:rPr>
        <w:t>(rows)</w:t>
      </w:r>
      <w:r w:rsidR="004A7E06">
        <w:rPr>
          <w:lang w:val="en-CA" w:eastAsia="ko-KR"/>
        </w:rPr>
        <w:t xml:space="preserve"> </w:t>
      </w:r>
      <w:r>
        <w:rPr>
          <w:lang w:val="en-CA" w:eastAsia="ko-KR"/>
        </w:rPr>
        <w:t>×</w:t>
      </w:r>
      <w:r w:rsidRPr="00813555">
        <w:rPr>
          <w:i/>
          <w:lang w:val="en-CA" w:eastAsia="ko-KR"/>
        </w:rPr>
        <w:t>N</w:t>
      </w:r>
      <w:r w:rsidR="004A7E06">
        <w:rPr>
          <w:i/>
          <w:lang w:val="en-CA" w:eastAsia="ko-KR"/>
        </w:rPr>
        <w:t xml:space="preserve"> </w:t>
      </w:r>
      <w:r w:rsidR="00EB2AD4">
        <w:rPr>
          <w:lang w:val="en-CA" w:eastAsia="ko-KR"/>
        </w:rPr>
        <w:t xml:space="preserve">(cols), </w:t>
      </w:r>
      <w:r w:rsidR="00E111F7">
        <w:rPr>
          <w:lang w:val="en-CA" w:eastAsia="ko-KR"/>
        </w:rPr>
        <w:t xml:space="preserve">suppose the original pixel value is </w:t>
      </w:r>
      <w:r w:rsidR="00E111F7" w:rsidRPr="00E111F7">
        <w:rPr>
          <w:i/>
          <w:lang w:val="en-CA" w:eastAsia="ko-KR"/>
        </w:rPr>
        <w:t>p</w:t>
      </w:r>
      <w:r w:rsidR="00E111F7">
        <w:rPr>
          <w:lang w:val="en-CA" w:eastAsia="ko-KR"/>
        </w:rPr>
        <w:t>(</w:t>
      </w:r>
      <w:r w:rsidR="00E111F7" w:rsidRPr="00E111F7">
        <w:rPr>
          <w:i/>
          <w:lang w:val="en-CA" w:eastAsia="ko-KR"/>
        </w:rPr>
        <w:t>i</w:t>
      </w:r>
      <w:r w:rsidR="00E111F7">
        <w:rPr>
          <w:lang w:val="en-CA" w:eastAsia="ko-KR"/>
        </w:rPr>
        <w:t>,</w:t>
      </w:r>
      <w:r w:rsidR="00E111F7" w:rsidRPr="00E111F7">
        <w:rPr>
          <w:i/>
          <w:lang w:val="en-CA" w:eastAsia="ko-KR"/>
        </w:rPr>
        <w:t>j</w:t>
      </w:r>
      <w:r w:rsidR="00E111F7">
        <w:rPr>
          <w:lang w:val="en-CA" w:eastAsia="ko-KR"/>
        </w:rPr>
        <w:t>)</w:t>
      </w:r>
      <w:r w:rsidR="0063571A">
        <w:rPr>
          <w:lang w:val="en-CA" w:eastAsia="ko-KR"/>
        </w:rPr>
        <w:t xml:space="preserve">  (</w:t>
      </w:r>
      <m:oMath>
        <m:r>
          <w:rPr>
            <w:rFonts w:ascii="Cambria Math" w:hAnsi="Cambria Math"/>
            <w:lang w:val="en-CA" w:eastAsia="ko-KR"/>
          </w:rPr>
          <m:t>0≤i&lt;M-1;0≤j≤N-1</m:t>
        </m:r>
      </m:oMath>
      <w:r w:rsidR="0063571A">
        <w:rPr>
          <w:lang w:val="en-CA" w:eastAsia="ko-KR"/>
        </w:rPr>
        <w:t>)</w:t>
      </w:r>
      <w:r w:rsidR="00DA5AEE">
        <w:rPr>
          <w:lang w:val="en-CA" w:eastAsia="ko-KR"/>
        </w:rPr>
        <w:t>,</w:t>
      </w:r>
      <w:r w:rsidR="00E111F7">
        <w:rPr>
          <w:lang w:val="en-CA" w:eastAsia="ko-KR"/>
        </w:rPr>
        <w:t xml:space="preserve"> </w:t>
      </w:r>
      <w:r w:rsidR="00EB2AD4">
        <w:rPr>
          <w:lang w:val="en-CA" w:eastAsia="ko-KR"/>
        </w:rPr>
        <w:t>t</w:t>
      </w:r>
      <w:r w:rsidR="008010DB">
        <w:rPr>
          <w:lang w:val="en-CA" w:eastAsia="ko-KR"/>
        </w:rPr>
        <w:t xml:space="preserve">he derivation of </w:t>
      </w:r>
      <w:r w:rsidR="004E758F">
        <w:rPr>
          <w:lang w:val="en-CA" w:eastAsia="ko-KR"/>
        </w:rPr>
        <w:t xml:space="preserve">the </w:t>
      </w:r>
      <w:r w:rsidR="008010DB">
        <w:rPr>
          <w:lang w:val="en-CA" w:eastAsia="ko-KR"/>
        </w:rPr>
        <w:t>predict</w:t>
      </w:r>
      <w:r w:rsidR="00F31F0E">
        <w:rPr>
          <w:lang w:val="en-CA" w:eastAsia="ko-KR"/>
        </w:rPr>
        <w:t>or</w:t>
      </w:r>
      <w:r w:rsidR="008010DB">
        <w:rPr>
          <w:lang w:val="en-CA" w:eastAsia="ko-KR"/>
        </w:rPr>
        <w:t xml:space="preserve"> is </w:t>
      </w:r>
      <w:r w:rsidR="00F31F0E">
        <w:rPr>
          <w:lang w:val="en-CA" w:eastAsia="ko-KR"/>
        </w:rPr>
        <w:t xml:space="preserve">presented next. </w:t>
      </w:r>
    </w:p>
    <w:p w:rsidR="00F31F0E" w:rsidRDefault="00F31F0E" w:rsidP="00AA4553">
      <w:pPr>
        <w:jc w:val="both"/>
        <w:rPr>
          <w:lang w:val="en-CA" w:eastAsia="ko-KR"/>
        </w:rPr>
      </w:pPr>
    </w:p>
    <w:p w:rsidR="00DA7F4E" w:rsidRPr="004E7C5C" w:rsidRDefault="00DA7F4E" w:rsidP="00DA7F4E">
      <w:pPr>
        <w:pStyle w:val="Heading2"/>
        <w:rPr>
          <w:lang w:val="en-CA" w:eastAsia="ko-KR"/>
        </w:rPr>
      </w:pPr>
      <w:r w:rsidRPr="004E7C5C">
        <w:rPr>
          <w:lang w:val="en-CA" w:eastAsia="ko-KR"/>
        </w:rPr>
        <w:lastRenderedPageBreak/>
        <w:t xml:space="preserve">SAP for </w:t>
      </w:r>
      <w:r>
        <w:rPr>
          <w:lang w:val="en-CA" w:eastAsia="ko-KR"/>
        </w:rPr>
        <w:t>Oblique</w:t>
      </w:r>
      <w:r w:rsidRPr="004E7C5C">
        <w:rPr>
          <w:lang w:val="en-CA" w:eastAsia="ko-KR"/>
        </w:rPr>
        <w:t xml:space="preserve"> Modes</w:t>
      </w:r>
      <w:r w:rsidR="00D72448">
        <w:rPr>
          <w:lang w:val="en-CA" w:eastAsia="ko-KR"/>
        </w:rPr>
        <w:t xml:space="preserve"> </w:t>
      </w:r>
      <w:r>
        <w:rPr>
          <w:lang w:val="en-CA" w:eastAsia="ko-KR"/>
        </w:rPr>
        <w:t>(Lossy Setting)</w:t>
      </w:r>
    </w:p>
    <w:p w:rsidR="00F31F0E" w:rsidRDefault="00F31F0E" w:rsidP="00F31F0E">
      <w:pPr>
        <w:rPr>
          <w:bCs/>
          <w:iCs/>
          <w:sz w:val="24"/>
          <w:szCs w:val="24"/>
        </w:rPr>
      </w:pPr>
      <w:r w:rsidRPr="00EB4D47">
        <w:rPr>
          <w:bCs/>
          <w:iCs/>
          <w:sz w:val="24"/>
          <w:szCs w:val="24"/>
        </w:rPr>
        <w:t>SAP</w:t>
      </w:r>
      <w:r>
        <w:rPr>
          <w:bCs/>
          <w:iCs/>
          <w:sz w:val="24"/>
          <w:szCs w:val="24"/>
        </w:rPr>
        <w:t xml:space="preserve"> for lossy setting for horizontal and vertical modes was presented in [5]. For the lossy setting, SAP for oblique modes is performed in the following fashion:</w:t>
      </w:r>
    </w:p>
    <w:p w:rsidR="00F31F0E" w:rsidRDefault="00F31F0E" w:rsidP="00BA683B">
      <w:pPr>
        <w:pStyle w:val="ListParagraph"/>
        <w:tabs>
          <w:tab w:val="clear" w:pos="360"/>
          <w:tab w:val="clear" w:pos="720"/>
          <w:tab w:val="clear" w:pos="1080"/>
          <w:tab w:val="clear" w:pos="1440"/>
        </w:tabs>
        <w:overflowPunct/>
        <w:autoSpaceDE/>
        <w:autoSpaceDN/>
        <w:adjustRightInd/>
        <w:spacing w:before="0"/>
        <w:textAlignment w:val="auto"/>
        <w:rPr>
          <w:bCs/>
          <w:iCs/>
          <w:sz w:val="24"/>
          <w:szCs w:val="24"/>
        </w:rPr>
      </w:pPr>
    </w:p>
    <w:p w:rsidR="00F31F0E" w:rsidRDefault="00F31F0E" w:rsidP="00F31F0E">
      <w:pPr>
        <w:pStyle w:val="ListParagraph"/>
        <w:numPr>
          <w:ilvl w:val="0"/>
          <w:numId w:val="17"/>
        </w:numPr>
        <w:tabs>
          <w:tab w:val="clear" w:pos="360"/>
          <w:tab w:val="clear" w:pos="720"/>
          <w:tab w:val="clear" w:pos="1080"/>
          <w:tab w:val="clear" w:pos="1440"/>
        </w:tabs>
        <w:overflowPunct/>
        <w:autoSpaceDE/>
        <w:autoSpaceDN/>
        <w:adjustRightInd/>
        <w:spacing w:before="0"/>
        <w:textAlignment w:val="auto"/>
        <w:rPr>
          <w:bCs/>
          <w:iCs/>
          <w:sz w:val="24"/>
          <w:szCs w:val="24"/>
        </w:rPr>
      </w:pPr>
      <w:r>
        <w:rPr>
          <w:bCs/>
          <w:iCs/>
          <w:sz w:val="24"/>
          <w:szCs w:val="24"/>
        </w:rPr>
        <w:t>Assume that after the prediction for a pixel p (i,j), the residue is r(i,j).</w:t>
      </w:r>
    </w:p>
    <w:p w:rsidR="00F31F0E" w:rsidRDefault="00F31F0E" w:rsidP="00F31F0E">
      <w:pPr>
        <w:pStyle w:val="ListParagraph"/>
        <w:numPr>
          <w:ilvl w:val="0"/>
          <w:numId w:val="17"/>
        </w:numPr>
        <w:tabs>
          <w:tab w:val="clear" w:pos="360"/>
          <w:tab w:val="clear" w:pos="720"/>
          <w:tab w:val="clear" w:pos="1080"/>
          <w:tab w:val="clear" w:pos="1440"/>
        </w:tabs>
        <w:overflowPunct/>
        <w:autoSpaceDE/>
        <w:autoSpaceDN/>
        <w:adjustRightInd/>
        <w:spacing w:before="0"/>
        <w:textAlignment w:val="auto"/>
        <w:rPr>
          <w:bCs/>
          <w:iCs/>
          <w:sz w:val="24"/>
          <w:szCs w:val="24"/>
        </w:rPr>
      </w:pPr>
      <w:r>
        <w:rPr>
          <w:bCs/>
          <w:iCs/>
          <w:sz w:val="24"/>
          <w:szCs w:val="24"/>
        </w:rPr>
        <w:t>Let the transform be skipped, and let the quantized residue be given by Q (r(i,j)), where Q denotes the quantization operation.</w:t>
      </w:r>
    </w:p>
    <w:p w:rsidR="00F31F0E" w:rsidRDefault="00F31F0E" w:rsidP="00F31F0E">
      <w:pPr>
        <w:pStyle w:val="ListParagraph"/>
        <w:numPr>
          <w:ilvl w:val="0"/>
          <w:numId w:val="17"/>
        </w:numPr>
        <w:tabs>
          <w:tab w:val="clear" w:pos="360"/>
          <w:tab w:val="clear" w:pos="720"/>
          <w:tab w:val="clear" w:pos="1080"/>
          <w:tab w:val="clear" w:pos="1440"/>
        </w:tabs>
        <w:overflowPunct/>
        <w:autoSpaceDE/>
        <w:autoSpaceDN/>
        <w:adjustRightInd/>
        <w:spacing w:before="0"/>
        <w:textAlignment w:val="auto"/>
        <w:rPr>
          <w:bCs/>
          <w:iCs/>
          <w:sz w:val="24"/>
          <w:szCs w:val="24"/>
        </w:rPr>
      </w:pPr>
      <w:r>
        <w:rPr>
          <w:bCs/>
          <w:iCs/>
          <w:sz w:val="24"/>
          <w:szCs w:val="24"/>
        </w:rPr>
        <w:t>Then SAP for lossy setting for oblique modes is performed as:</w:t>
      </w:r>
    </w:p>
    <w:p w:rsidR="00F31F0E" w:rsidRDefault="00F31F0E" w:rsidP="00F31F0E">
      <w:pPr>
        <w:pStyle w:val="ListParagraph"/>
        <w:rPr>
          <w:bCs/>
          <w:iCs/>
          <w:sz w:val="24"/>
          <w:szCs w:val="24"/>
        </w:rPr>
      </w:pPr>
    </w:p>
    <w:p w:rsidR="00F31F0E" w:rsidRDefault="00144987" w:rsidP="00F31F0E">
      <w:pPr>
        <w:rPr>
          <w:b/>
          <w:bCs/>
          <w:iCs/>
          <w:sz w:val="24"/>
          <w:szCs w:val="24"/>
        </w:rPr>
      </w:pPr>
      <w:r w:rsidRPr="00BA683B">
        <w:rPr>
          <w:b/>
          <w:bCs/>
          <w:iCs/>
          <w:sz w:val="24"/>
          <w:szCs w:val="24"/>
        </w:rPr>
        <w:t>Table 1: Step 3.</w:t>
      </w:r>
      <w:r>
        <w:rPr>
          <w:b/>
          <w:bCs/>
          <w:iCs/>
          <w:sz w:val="24"/>
          <w:szCs w:val="24"/>
        </w:rPr>
        <w:t>a</w:t>
      </w:r>
      <w:r w:rsidRPr="00BA683B">
        <w:rPr>
          <w:b/>
          <w:bCs/>
          <w:iCs/>
          <w:sz w:val="24"/>
          <w:szCs w:val="24"/>
        </w:rPr>
        <w:t xml:space="preserve"> of prediction scheme for SAP for lossy oblique modes</w:t>
      </w:r>
    </w:p>
    <w:p w:rsidR="00144987" w:rsidRPr="00BA683B" w:rsidRDefault="00144987" w:rsidP="00F31F0E">
      <w:pPr>
        <w:rPr>
          <w:b/>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838"/>
      </w:tblGrid>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Mode</w:t>
            </w:r>
          </w:p>
        </w:tc>
        <w:tc>
          <w:tcPr>
            <w:tcW w:w="8838" w:type="dxa"/>
            <w:shd w:val="clear" w:color="auto" w:fill="auto"/>
          </w:tcPr>
          <w:p w:rsidR="00F31F0E" w:rsidRPr="00462788" w:rsidRDefault="00F31F0E" w:rsidP="000460A6">
            <w:pPr>
              <w:rPr>
                <w:lang w:val="en-CA" w:eastAsia="ko-KR"/>
              </w:rPr>
            </w:pPr>
            <w:r>
              <w:rPr>
                <w:lang w:val="en-CA" w:eastAsia="ko-KR"/>
              </w:rPr>
              <w:t>Step 3.a of the Prediction Scheme at the encoder</w: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2</w:t>
            </w:r>
          </w:p>
        </w:tc>
        <w:tc>
          <w:tcPr>
            <w:tcW w:w="8838" w:type="dxa"/>
            <w:shd w:val="clear" w:color="auto" w:fill="auto"/>
          </w:tcPr>
          <w:p w:rsidR="00F31F0E" w:rsidRPr="00462788" w:rsidRDefault="00F31F0E" w:rsidP="000460A6">
            <w:pPr>
              <w:jc w:val="both"/>
              <w:rPr>
                <w:lang w:val="en-CA" w:eastAsia="ko-KR"/>
              </w:rPr>
            </w:pPr>
            <w:r w:rsidRPr="00943858">
              <w:rPr>
                <w:position w:val="-32"/>
                <w:lang w:val="en-CA" w:eastAsia="ko-KR"/>
              </w:rPr>
              <w:object w:dxaOrig="52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3pt;height:38.8pt" o:ole="">
                  <v:imagedata r:id="rId21" o:title=""/>
                </v:shape>
                <o:OLEObject Type="Embed" ProgID="Equation.DSMT4" ShapeID="_x0000_i1025" DrawAspect="Content" ObjectID="_1443519340" r:id="rId22"/>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18</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240" w:dyaOrig="760">
                <v:shape id="_x0000_i1026" type="#_x0000_t75" style="width:261.8pt;height:38.8pt" o:ole="">
                  <v:imagedata r:id="rId23" o:title=""/>
                </v:shape>
                <o:OLEObject Type="Embed" ProgID="Equation.DSMT4" ShapeID="_x0000_i1026" DrawAspect="Content" ObjectID="_1443519341" r:id="rId24"/>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34</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319" w:dyaOrig="760">
                <v:shape id="_x0000_i1027" type="#_x0000_t75" style="width:266.05pt;height:38.8pt" o:ole="">
                  <v:imagedata r:id="rId25" o:title=""/>
                </v:shape>
                <o:OLEObject Type="Embed" ProgID="Equation.DSMT4" ShapeID="_x0000_i1027" DrawAspect="Content" ObjectID="_1443519342" r:id="rId26"/>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6</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400" w:dyaOrig="760">
                <v:shape id="_x0000_i1028" type="#_x0000_t75" style="width:270.7pt;height:38.8pt" o:ole="">
                  <v:imagedata r:id="rId27" o:title=""/>
                </v:shape>
                <o:OLEObject Type="Embed" ProgID="Equation.DSMT4" ShapeID="_x0000_i1028" DrawAspect="Content" ObjectID="_1443519343" r:id="rId28"/>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14</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300" w:dyaOrig="760">
                <v:shape id="_x0000_i1029" type="#_x0000_t75" style="width:264.6pt;height:38.8pt" o:ole="">
                  <v:imagedata r:id="rId29" o:title=""/>
                </v:shape>
                <o:OLEObject Type="Embed" ProgID="Equation.DSMT4" ShapeID="_x0000_i1029" DrawAspect="Content" ObjectID="_1443519344" r:id="rId30"/>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22</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300" w:dyaOrig="760">
                <v:shape id="_x0000_i1030" type="#_x0000_t75" style="width:264.6pt;height:38.8pt" o:ole="">
                  <v:imagedata r:id="rId31" o:title=""/>
                </v:shape>
                <o:OLEObject Type="Embed" ProgID="Equation.DSMT4" ShapeID="_x0000_i1030" DrawAspect="Content" ObjectID="_1443519345" r:id="rId32"/>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30</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400" w:dyaOrig="760">
                <v:shape id="_x0000_i1031" type="#_x0000_t75" style="width:270.7pt;height:38.8pt" o:ole="">
                  <v:imagedata r:id="rId33" o:title=""/>
                </v:shape>
                <o:OLEObject Type="Embed" ProgID="Equation.DSMT4" ShapeID="_x0000_i1031" DrawAspect="Content" ObjectID="_1443519346" r:id="rId34"/>
              </w:object>
            </w:r>
          </w:p>
        </w:tc>
      </w:tr>
    </w:tbl>
    <w:p w:rsidR="00F31F0E" w:rsidRDefault="00F31F0E" w:rsidP="00F31F0E">
      <w:pPr>
        <w:rPr>
          <w:bCs/>
          <w:iCs/>
          <w:sz w:val="24"/>
          <w:szCs w:val="24"/>
          <w:lang w:val="en-CA"/>
        </w:rPr>
      </w:pPr>
      <w:r w:rsidRPr="00F5497A">
        <w:rPr>
          <w:bCs/>
          <w:iCs/>
          <w:sz w:val="24"/>
          <w:szCs w:val="24"/>
          <w:lang w:val="en-CA"/>
        </w:rPr>
        <w:t>T</w:t>
      </w:r>
      <w:r w:rsidRPr="00F5497A">
        <w:rPr>
          <w:rFonts w:hint="eastAsia"/>
          <w:bCs/>
          <w:iCs/>
          <w:sz w:val="24"/>
          <w:szCs w:val="24"/>
          <w:lang w:val="en-CA"/>
        </w:rPr>
        <w:t xml:space="preserve">he modified residual </w:t>
      </w:r>
      <w:r w:rsidRPr="00F5497A">
        <w:rPr>
          <w:bCs/>
          <w:iCs/>
          <w:sz w:val="24"/>
          <w:szCs w:val="24"/>
          <w:lang w:val="en-CA"/>
        </w:rPr>
        <w:t xml:space="preserve">sample </w:t>
      </w:r>
      <w:r w:rsidRPr="00F5497A">
        <w:rPr>
          <w:bCs/>
          <w:iCs/>
          <w:sz w:val="24"/>
          <w:szCs w:val="24"/>
          <w:lang w:val="en-CA"/>
        </w:rPr>
        <w:object w:dxaOrig="300" w:dyaOrig="380">
          <v:shape id="_x0000_i1032" type="#_x0000_t75" style="width:14.95pt;height:19.15pt" o:ole="">
            <v:imagedata r:id="rId35" o:title=""/>
          </v:shape>
          <o:OLEObject Type="Embed" ProgID="Equation.3" ShapeID="_x0000_i1032" DrawAspect="Content" ObjectID="_1443519347" r:id="rId36"/>
        </w:object>
      </w:r>
      <w:r w:rsidRPr="00F5497A">
        <w:rPr>
          <w:bCs/>
          <w:iCs/>
          <w:sz w:val="24"/>
          <w:szCs w:val="24"/>
          <w:lang w:val="en-CA"/>
        </w:rPr>
        <w:t xml:space="preserve"> is quantized to produce</w:t>
      </w:r>
      <w:r w:rsidRPr="00F5497A">
        <w:rPr>
          <w:bCs/>
          <w:iCs/>
          <w:sz w:val="24"/>
          <w:szCs w:val="24"/>
          <w:lang w:val="en-CA"/>
        </w:rPr>
        <w:object w:dxaOrig="639" w:dyaOrig="360">
          <v:shape id="_x0000_i1033" type="#_x0000_t75" style="width:31.3pt;height:18.25pt" o:ole="">
            <v:imagedata r:id="rId37" o:title=""/>
          </v:shape>
          <o:OLEObject Type="Embed" ProgID="Equation.3" ShapeID="_x0000_i1033" DrawAspect="Content" ObjectID="_1443519348" r:id="rId38"/>
        </w:object>
      </w:r>
      <w:r w:rsidRPr="00F5497A">
        <w:rPr>
          <w:bCs/>
          <w:iCs/>
          <w:sz w:val="24"/>
          <w:szCs w:val="24"/>
          <w:lang w:val="en-CA"/>
        </w:rPr>
        <w:t xml:space="preserve">. Then, </w:t>
      </w:r>
      <w:r w:rsidRPr="00F5497A">
        <w:rPr>
          <w:bCs/>
          <w:iCs/>
          <w:sz w:val="24"/>
          <w:szCs w:val="24"/>
          <w:lang w:val="en-CA"/>
        </w:rPr>
        <w:fldChar w:fldCharType="begin"/>
      </w:r>
      <w:r w:rsidRPr="00F5497A">
        <w:rPr>
          <w:bCs/>
          <w:iCs/>
          <w:sz w:val="24"/>
          <w:szCs w:val="24"/>
          <w:lang w:val="en-CA"/>
        </w:rPr>
        <w:instrText xml:space="preserve"> QUOTE </w:instrText>
      </w:r>
      <m:oMath>
        <m:r>
          <m:rPr>
            <m:sty m:val="p"/>
          </m:rPr>
          <w:rPr>
            <w:rFonts w:ascii="Cambria Math" w:hAnsi="Cambria Math"/>
            <w:sz w:val="24"/>
            <w:szCs w:val="24"/>
            <w:lang w:val="en-CA"/>
          </w:rPr>
          <m:t>Q(</m:t>
        </m:r>
        <m:sSub>
          <m:sSubPr>
            <m:ctrlPr>
              <w:rPr>
                <w:rFonts w:ascii="Cambria Math" w:hAnsi="Cambria Math"/>
                <w:bCs/>
                <w:i/>
                <w:iCs/>
                <w:sz w:val="24"/>
                <w:szCs w:val="24"/>
                <w:lang w:val="en-CA"/>
              </w:rPr>
            </m:ctrlPr>
          </m:sSubPr>
          <m:e>
            <m:r>
              <m:rPr>
                <m:sty m:val="p"/>
              </m:rPr>
              <w:rPr>
                <w:rFonts w:ascii="Cambria Math" w:hAnsi="Cambria Math"/>
                <w:sz w:val="24"/>
                <w:szCs w:val="24"/>
                <w:lang w:val="en-CA"/>
              </w:rPr>
              <m:t>r</m:t>
            </m:r>
          </m:e>
          <m:sub>
            <m:r>
              <m:rPr>
                <m:sty m:val="p"/>
              </m:rPr>
              <w:rPr>
                <w:rFonts w:ascii="Cambria Math" w:hAnsi="Cambria Math"/>
                <w:sz w:val="24"/>
                <w:szCs w:val="24"/>
                <w:lang w:val="en-CA"/>
              </w:rPr>
              <m:t>i,j</m:t>
            </m:r>
          </m:sub>
        </m:sSub>
        <m:r>
          <m:rPr>
            <m:sty m:val="p"/>
          </m:rPr>
          <w:rPr>
            <w:rFonts w:ascii="Cambria Math" w:hAnsi="Cambria Math"/>
            <w:sz w:val="24"/>
            <w:szCs w:val="24"/>
            <w:lang w:val="en-CA"/>
          </w:rPr>
          <m:t>)</m:t>
        </m:r>
      </m:oMath>
      <w:r w:rsidRPr="00F5497A">
        <w:rPr>
          <w:bCs/>
          <w:iCs/>
          <w:sz w:val="24"/>
          <w:szCs w:val="24"/>
          <w:lang w:val="en-CA"/>
        </w:rPr>
        <w:instrText xml:space="preserve"> </w:instrText>
      </w:r>
      <w:r w:rsidRPr="00F5497A">
        <w:rPr>
          <w:bCs/>
          <w:iCs/>
          <w:sz w:val="24"/>
          <w:szCs w:val="24"/>
          <w:lang w:val="en-CA"/>
        </w:rPr>
        <w:fldChar w:fldCharType="separate"/>
      </w:r>
      <w:r w:rsidRPr="00F5497A">
        <w:rPr>
          <w:bCs/>
          <w:iCs/>
          <w:sz w:val="24"/>
          <w:szCs w:val="24"/>
          <w:lang w:val="en-CA"/>
        </w:rPr>
        <w:t xml:space="preserve"> </w:t>
      </w:r>
      <w:r w:rsidRPr="00F5497A">
        <w:rPr>
          <w:bCs/>
          <w:iCs/>
          <w:sz w:val="24"/>
          <w:szCs w:val="24"/>
          <w:lang w:val="en-CA"/>
        </w:rPr>
        <w:object w:dxaOrig="639" w:dyaOrig="360">
          <v:shape id="_x0000_i1034" type="#_x0000_t75" style="width:31.3pt;height:18.25pt" o:ole="">
            <v:imagedata r:id="rId39" o:title=""/>
          </v:shape>
          <o:OLEObject Type="Embed" ProgID="Equation.3" ShapeID="_x0000_i1034" DrawAspect="Content" ObjectID="_1443519349" r:id="rId40"/>
        </w:object>
      </w:r>
      <w:r w:rsidRPr="00F5497A">
        <w:rPr>
          <w:bCs/>
          <w:iCs/>
          <w:sz w:val="24"/>
          <w:szCs w:val="24"/>
          <w:lang w:val="en-CA"/>
        </w:rPr>
        <w:fldChar w:fldCharType="end"/>
      </w:r>
      <w:r w:rsidRPr="00F5497A">
        <w:rPr>
          <w:bCs/>
          <w:iCs/>
          <w:sz w:val="24"/>
          <w:szCs w:val="24"/>
          <w:lang w:val="en-CA"/>
        </w:rPr>
        <w:t xml:space="preserve"> is calculated as</w:t>
      </w:r>
      <w:r>
        <w:rPr>
          <w:bCs/>
          <w:iCs/>
          <w:sz w:val="24"/>
          <w:szCs w:val="24"/>
          <w:lang w:val="en-CA"/>
        </w:rPr>
        <w:t>:</w:t>
      </w:r>
    </w:p>
    <w:p w:rsidR="00144987" w:rsidRDefault="00144987" w:rsidP="00144987">
      <w:pPr>
        <w:rPr>
          <w:b/>
          <w:bCs/>
          <w:iCs/>
          <w:sz w:val="24"/>
          <w:szCs w:val="24"/>
        </w:rPr>
      </w:pPr>
    </w:p>
    <w:p w:rsidR="00144987" w:rsidRDefault="00144987" w:rsidP="00144987">
      <w:pPr>
        <w:rPr>
          <w:b/>
          <w:bCs/>
          <w:iCs/>
          <w:sz w:val="24"/>
          <w:szCs w:val="24"/>
        </w:rPr>
      </w:pPr>
      <w:r>
        <w:rPr>
          <w:b/>
          <w:bCs/>
          <w:iCs/>
          <w:sz w:val="24"/>
          <w:szCs w:val="24"/>
        </w:rPr>
        <w:t>Table 2: Step 3.b</w:t>
      </w:r>
      <w:r w:rsidRPr="000460A6">
        <w:rPr>
          <w:b/>
          <w:bCs/>
          <w:iCs/>
          <w:sz w:val="24"/>
          <w:szCs w:val="24"/>
        </w:rPr>
        <w:t xml:space="preserve"> of prediction scheme for SAP for lossy oblique modes</w:t>
      </w:r>
    </w:p>
    <w:p w:rsidR="00144987" w:rsidRDefault="00144987" w:rsidP="00F31F0E">
      <w:pPr>
        <w:rPr>
          <w:bCs/>
          <w:iCs/>
          <w:sz w:val="24"/>
          <w:szCs w:val="24"/>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838"/>
      </w:tblGrid>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Mode</w:t>
            </w:r>
          </w:p>
        </w:tc>
        <w:tc>
          <w:tcPr>
            <w:tcW w:w="8838" w:type="dxa"/>
            <w:shd w:val="clear" w:color="auto" w:fill="auto"/>
          </w:tcPr>
          <w:p w:rsidR="00F31F0E" w:rsidRPr="00462788" w:rsidRDefault="00F31F0E" w:rsidP="000460A6">
            <w:pPr>
              <w:rPr>
                <w:lang w:val="en-CA" w:eastAsia="ko-KR"/>
              </w:rPr>
            </w:pPr>
            <w:r>
              <w:rPr>
                <w:lang w:val="en-CA" w:eastAsia="ko-KR"/>
              </w:rPr>
              <w:t>Step 3.b of the Prediction Scheme at the encoder</w: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2</w:t>
            </w:r>
          </w:p>
        </w:tc>
        <w:tc>
          <w:tcPr>
            <w:tcW w:w="8838" w:type="dxa"/>
            <w:shd w:val="clear" w:color="auto" w:fill="auto"/>
          </w:tcPr>
          <w:p w:rsidR="00F31F0E" w:rsidRPr="00462788" w:rsidRDefault="00F31F0E" w:rsidP="000460A6">
            <w:pPr>
              <w:jc w:val="both"/>
              <w:rPr>
                <w:lang w:val="en-CA" w:eastAsia="ko-KR"/>
              </w:rPr>
            </w:pPr>
            <w:r w:rsidRPr="00943858">
              <w:rPr>
                <w:position w:val="-32"/>
                <w:lang w:val="en-CA" w:eastAsia="ko-KR"/>
              </w:rPr>
              <w:object w:dxaOrig="5960" w:dyaOrig="760">
                <v:shape id="_x0000_i1035" type="#_x0000_t75" style="width:298.75pt;height:38.8pt" o:ole="">
                  <v:imagedata r:id="rId41" o:title=""/>
                </v:shape>
                <o:OLEObject Type="Embed" ProgID="Equation.DSMT4" ShapeID="_x0000_i1035" DrawAspect="Content" ObjectID="_1443519350" r:id="rId42"/>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lastRenderedPageBreak/>
              <w:t>18</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920" w:dyaOrig="760">
                <v:shape id="_x0000_i1036" type="#_x0000_t75" style="width:295.5pt;height:38.8pt" o:ole="">
                  <v:imagedata r:id="rId43" o:title=""/>
                </v:shape>
                <o:OLEObject Type="Embed" ProgID="Equation.DSMT4" ShapeID="_x0000_i1036" DrawAspect="Content" ObjectID="_1443519351" r:id="rId44"/>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34</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6000" w:dyaOrig="760">
                <v:shape id="_x0000_i1037" type="#_x0000_t75" style="width:299.2pt;height:38.8pt" o:ole="">
                  <v:imagedata r:id="rId45" o:title=""/>
                </v:shape>
                <o:OLEObject Type="Embed" ProgID="Equation.DSMT4" ShapeID="_x0000_i1037" DrawAspect="Content" ObjectID="_1443519352" r:id="rId46"/>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6</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6080" w:dyaOrig="760">
                <v:shape id="_x0000_i1038" type="#_x0000_t75" style="width:303.9pt;height:38.8pt" o:ole="">
                  <v:imagedata r:id="rId47" o:title=""/>
                </v:shape>
                <o:OLEObject Type="Embed" ProgID="Equation.DSMT4" ShapeID="_x0000_i1038" DrawAspect="Content" ObjectID="_1443519353" r:id="rId48"/>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14</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6000" w:dyaOrig="760">
                <v:shape id="_x0000_i1039" type="#_x0000_t75" style="width:299.2pt;height:38.8pt" o:ole="">
                  <v:imagedata r:id="rId49" o:title=""/>
                </v:shape>
                <o:OLEObject Type="Embed" ProgID="Equation.DSMT4" ShapeID="_x0000_i1039" DrawAspect="Content" ObjectID="_1443519354" r:id="rId50"/>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22</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6000" w:dyaOrig="760">
                <v:shape id="_x0000_i1040" type="#_x0000_t75" style="width:299.2pt;height:38.8pt" o:ole="">
                  <v:imagedata r:id="rId51" o:title=""/>
                </v:shape>
                <o:OLEObject Type="Embed" ProgID="Equation.DSMT4" ShapeID="_x0000_i1040" DrawAspect="Content" ObjectID="_1443519355" r:id="rId52"/>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30</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6080" w:dyaOrig="760">
                <v:shape id="_x0000_i1041" type="#_x0000_t75" style="width:303.9pt;height:38.8pt" o:ole="">
                  <v:imagedata r:id="rId53" o:title=""/>
                </v:shape>
                <o:OLEObject Type="Embed" ProgID="Equation.DSMT4" ShapeID="_x0000_i1041" DrawAspect="Content" ObjectID="_1443519356" r:id="rId54"/>
              </w:object>
            </w:r>
          </w:p>
        </w:tc>
      </w:tr>
    </w:tbl>
    <w:p w:rsidR="00F31F0E" w:rsidRPr="00F5497A" w:rsidRDefault="00F31F0E" w:rsidP="00F31F0E">
      <w:pPr>
        <w:rPr>
          <w:bCs/>
          <w:iCs/>
          <w:sz w:val="24"/>
          <w:szCs w:val="24"/>
          <w:lang w:val="en-CA"/>
        </w:rPr>
      </w:pPr>
      <w:r w:rsidRPr="00F5497A">
        <w:rPr>
          <w:bCs/>
          <w:iCs/>
          <w:sz w:val="24"/>
          <w:szCs w:val="24"/>
          <w:lang w:val="en-CA"/>
        </w:rPr>
        <w:t xml:space="preserve">The quantized modified residual samples </w:t>
      </w:r>
      <w:r w:rsidRPr="00F5497A">
        <w:rPr>
          <w:bCs/>
          <w:iCs/>
          <w:sz w:val="24"/>
          <w:szCs w:val="24"/>
          <w:lang w:val="en-CA"/>
        </w:rPr>
        <w:object w:dxaOrig="639" w:dyaOrig="360">
          <v:shape id="_x0000_i1042" type="#_x0000_t75" style="width:31.3pt;height:18.25pt" o:ole="">
            <v:imagedata r:id="rId37" o:title=""/>
          </v:shape>
          <o:OLEObject Type="Embed" ProgID="Equation.3" ShapeID="_x0000_i1042" DrawAspect="Content" ObjectID="_1443519357" r:id="rId55"/>
        </w:object>
      </w:r>
      <w:r w:rsidRPr="00F5497A">
        <w:rPr>
          <w:bCs/>
          <w:iCs/>
          <w:sz w:val="24"/>
          <w:szCs w:val="24"/>
          <w:lang w:val="en-CA"/>
        </w:rPr>
        <w:t xml:space="preserve"> are </w:t>
      </w:r>
      <w:r>
        <w:rPr>
          <w:bCs/>
          <w:iCs/>
          <w:sz w:val="24"/>
          <w:szCs w:val="24"/>
          <w:lang w:val="en-CA"/>
        </w:rPr>
        <w:t xml:space="preserve">then </w:t>
      </w:r>
      <w:r w:rsidRPr="00F5497A">
        <w:rPr>
          <w:bCs/>
          <w:iCs/>
          <w:sz w:val="24"/>
          <w:szCs w:val="24"/>
          <w:lang w:val="en-CA"/>
        </w:rPr>
        <w:t>sent to the decoder. On the decoder side, the above calculations are repeated to produce</w:t>
      </w:r>
      <w:r w:rsidRPr="00F5497A">
        <w:rPr>
          <w:bCs/>
          <w:iCs/>
          <w:sz w:val="24"/>
          <w:szCs w:val="24"/>
        </w:rPr>
        <w:object w:dxaOrig="3220" w:dyaOrig="380">
          <v:shape id="_x0000_i1043" type="#_x0000_t75" style="width:159.9pt;height:19.15pt" o:ole="">
            <v:imagedata r:id="rId56" o:title=""/>
          </v:shape>
          <o:OLEObject Type="Embed" ProgID="Equation.3" ShapeID="_x0000_i1043" DrawAspect="Content" ObjectID="_1443519358" r:id="rId57"/>
        </w:object>
      </w:r>
      <w:r w:rsidRPr="00F5497A">
        <w:rPr>
          <w:bCs/>
          <w:iCs/>
          <w:sz w:val="24"/>
          <w:szCs w:val="24"/>
        </w:rPr>
        <w:fldChar w:fldCharType="begin"/>
      </w:r>
      <w:r w:rsidRPr="00F5497A">
        <w:rPr>
          <w:bCs/>
          <w:iCs/>
          <w:sz w:val="24"/>
          <w:szCs w:val="24"/>
        </w:rPr>
        <w:instrText xml:space="preserve"> QUOTE </w:instrText>
      </w:r>
      <m:oMath>
        <m:r>
          <m:rPr>
            <m:sty m:val="p"/>
          </m:rPr>
          <w:rPr>
            <w:rFonts w:ascii="Cambria Math" w:hAnsi="Cambria Math"/>
            <w:sz w:val="24"/>
            <w:szCs w:val="24"/>
            <w:lang w:val="en-CA"/>
          </w:rPr>
          <m:t>Q(</m:t>
        </m:r>
        <m:sSub>
          <m:sSubPr>
            <m:ctrlPr>
              <w:rPr>
                <w:rFonts w:ascii="Cambria Math" w:hAnsi="Cambria Math"/>
                <w:bCs/>
                <w:i/>
                <w:iCs/>
                <w:sz w:val="24"/>
                <w:szCs w:val="24"/>
              </w:rPr>
            </m:ctrlPr>
          </m:sSubPr>
          <m:e>
            <m:r>
              <m:rPr>
                <m:sty m:val="p"/>
              </m:rPr>
              <w:rPr>
                <w:rFonts w:ascii="Cambria Math" w:hAnsi="Cambria Math"/>
                <w:sz w:val="24"/>
                <w:szCs w:val="24"/>
              </w:rPr>
              <m:t>r</m:t>
            </m:r>
          </m:e>
          <m:sub>
            <m:r>
              <m:rPr>
                <m:sty m:val="p"/>
              </m:rPr>
              <w:rPr>
                <w:rFonts w:ascii="Cambria Math" w:hAnsi="Cambria Math"/>
                <w:sz w:val="24"/>
                <w:szCs w:val="24"/>
              </w:rPr>
              <m:t>ij</m:t>
            </m:r>
          </m:sub>
        </m:sSub>
        <m:r>
          <m:rPr>
            <m:sty m:val="p"/>
          </m:rPr>
          <w:rPr>
            <w:rFonts w:ascii="Cambria Math" w:hAnsi="Cambria Math"/>
            <w:sz w:val="24"/>
            <w:szCs w:val="24"/>
          </w:rPr>
          <m:t>), 0≤i≤</m:t>
        </m:r>
        <m:d>
          <m:dPr>
            <m:ctrlPr>
              <w:rPr>
                <w:rFonts w:ascii="Cambria Math" w:hAnsi="Cambria Math"/>
                <w:bCs/>
                <w:i/>
                <w:iCs/>
                <w:sz w:val="24"/>
                <w:szCs w:val="24"/>
              </w:rPr>
            </m:ctrlPr>
          </m:dPr>
          <m:e>
            <m:r>
              <m:rPr>
                <m:sty m:val="p"/>
              </m:rPr>
              <w:rPr>
                <w:rFonts w:ascii="Cambria Math" w:hAnsi="Cambria Math"/>
                <w:sz w:val="24"/>
                <w:szCs w:val="24"/>
              </w:rPr>
              <m:t>M-1</m:t>
            </m:r>
          </m:e>
        </m:d>
        <m:r>
          <m:rPr>
            <m:sty m:val="p"/>
          </m:rPr>
          <w:rPr>
            <w:rFonts w:ascii="Cambria Math" w:hAnsi="Cambria Math"/>
            <w:sz w:val="24"/>
            <w:szCs w:val="24"/>
          </w:rPr>
          <m:t>, 0≤j≤(N-1)</m:t>
        </m:r>
      </m:oMath>
      <w:r w:rsidRPr="00F5497A">
        <w:rPr>
          <w:bCs/>
          <w:iCs/>
          <w:sz w:val="24"/>
          <w:szCs w:val="24"/>
        </w:rPr>
        <w:instrText xml:space="preserve"> </w:instrText>
      </w:r>
      <w:r w:rsidRPr="00F5497A">
        <w:rPr>
          <w:bCs/>
          <w:iCs/>
          <w:sz w:val="24"/>
          <w:szCs w:val="24"/>
        </w:rPr>
        <w:fldChar w:fldCharType="end"/>
      </w:r>
      <w:r w:rsidRPr="00F5497A">
        <w:rPr>
          <w:bCs/>
          <w:iCs/>
          <w:sz w:val="24"/>
          <w:szCs w:val="24"/>
        </w:rPr>
        <w:t>. The quantized residuals are added to the original prediction values to produce reconstructed sample values.</w:t>
      </w:r>
    </w:p>
    <w:p w:rsidR="00F31F0E" w:rsidRDefault="00F31F0E" w:rsidP="00F31F0E">
      <w:pPr>
        <w:rPr>
          <w:bCs/>
          <w:iCs/>
          <w:sz w:val="24"/>
          <w:szCs w:val="24"/>
          <w:lang w:val="en-CA"/>
        </w:rPr>
      </w:pPr>
      <w:r w:rsidRPr="00BE2B86">
        <w:rPr>
          <w:b/>
          <w:bCs/>
          <w:iCs/>
          <w:sz w:val="24"/>
          <w:szCs w:val="24"/>
          <w:lang w:val="en-CA"/>
        </w:rPr>
        <w:t>Comment</w:t>
      </w:r>
      <w:r>
        <w:rPr>
          <w:b/>
          <w:bCs/>
          <w:iCs/>
          <w:sz w:val="24"/>
          <w:szCs w:val="24"/>
          <w:lang w:val="en-CA"/>
        </w:rPr>
        <w:t>:</w:t>
      </w:r>
      <w:r w:rsidRPr="00BE2B86">
        <w:rPr>
          <w:bCs/>
          <w:iCs/>
          <w:sz w:val="24"/>
          <w:szCs w:val="24"/>
          <w:lang w:val="en-CA"/>
        </w:rPr>
        <w:t xml:space="preserve"> For </w:t>
      </w:r>
      <w:r>
        <w:rPr>
          <w:bCs/>
          <w:iCs/>
          <w:sz w:val="24"/>
          <w:szCs w:val="24"/>
          <w:lang w:val="en-CA"/>
        </w:rPr>
        <w:t>all the other oblique modes from 2 to 32, the extension to lossy setting from lossless SAP can be performed in a straightforward fashion as shown for modes 2, 18, 34, 6, 14, 22, and 30 above.</w:t>
      </w:r>
    </w:p>
    <w:p w:rsidR="00287F03" w:rsidRDefault="00287F03" w:rsidP="00E135E2">
      <w:pPr>
        <w:pStyle w:val="Heading1"/>
        <w:rPr>
          <w:lang w:val="en-CA"/>
        </w:rPr>
      </w:pPr>
      <w:r>
        <w:rPr>
          <w:lang w:val="en-CA"/>
        </w:rPr>
        <w:t>Experimental results</w:t>
      </w:r>
    </w:p>
    <w:p w:rsidR="00DA7F4E" w:rsidRDefault="00287F03" w:rsidP="00BA721F">
      <w:pPr>
        <w:jc w:val="both"/>
        <w:rPr>
          <w:lang w:val="en-CA"/>
        </w:rPr>
      </w:pPr>
      <w:r w:rsidRPr="00580C74">
        <w:rPr>
          <w:sz w:val="24"/>
          <w:szCs w:val="24"/>
          <w:lang w:val="en-CA"/>
        </w:rPr>
        <w:t xml:space="preserve">In this section, coding results for </w:t>
      </w:r>
      <w:r w:rsidR="006C472A" w:rsidRPr="00580C74">
        <w:rPr>
          <w:sz w:val="24"/>
          <w:szCs w:val="24"/>
          <w:lang w:val="en-CA"/>
        </w:rPr>
        <w:t xml:space="preserve">SAP </w:t>
      </w:r>
      <w:r w:rsidR="00CA1E24" w:rsidRPr="00580C74">
        <w:rPr>
          <w:sz w:val="24"/>
          <w:szCs w:val="24"/>
          <w:lang w:val="en-CA"/>
        </w:rPr>
        <w:t xml:space="preserve">for </w:t>
      </w:r>
      <w:r w:rsidR="00936398">
        <w:rPr>
          <w:sz w:val="24"/>
          <w:szCs w:val="24"/>
          <w:lang w:val="en-CA"/>
        </w:rPr>
        <w:t>3 strictly diagonal</w:t>
      </w:r>
      <w:r w:rsidR="00936398" w:rsidRPr="00580C74">
        <w:rPr>
          <w:sz w:val="24"/>
          <w:szCs w:val="24"/>
          <w:lang w:val="en-CA"/>
        </w:rPr>
        <w:t xml:space="preserve"> </w:t>
      </w:r>
      <w:r w:rsidR="00CA1E24" w:rsidRPr="00580C74">
        <w:rPr>
          <w:sz w:val="24"/>
          <w:szCs w:val="24"/>
          <w:lang w:val="en-CA"/>
        </w:rPr>
        <w:t xml:space="preserve">modes </w:t>
      </w:r>
      <w:r w:rsidRPr="00580C74">
        <w:rPr>
          <w:sz w:val="24"/>
          <w:szCs w:val="24"/>
          <w:lang w:val="en-CA"/>
        </w:rPr>
        <w:t xml:space="preserve">are presented </w:t>
      </w:r>
      <w:r w:rsidRPr="00580C74">
        <w:rPr>
          <w:sz w:val="24"/>
          <w:szCs w:val="24"/>
          <w:lang w:val="en-CA" w:eastAsia="ko-KR"/>
        </w:rPr>
        <w:t xml:space="preserve">according to the test conditions </w:t>
      </w:r>
      <w:r w:rsidR="00CA1E24" w:rsidRPr="00580C74">
        <w:rPr>
          <w:sz w:val="24"/>
          <w:szCs w:val="24"/>
          <w:lang w:val="en-CA" w:eastAsia="ko-KR"/>
        </w:rPr>
        <w:t>stipulated</w:t>
      </w:r>
      <w:r w:rsidRPr="00580C74">
        <w:rPr>
          <w:sz w:val="24"/>
          <w:szCs w:val="24"/>
          <w:lang w:val="en-CA" w:eastAsia="ko-KR"/>
        </w:rPr>
        <w:t xml:space="preserve"> in RCE</w:t>
      </w:r>
      <w:r w:rsidR="00D72448">
        <w:rPr>
          <w:sz w:val="24"/>
          <w:szCs w:val="24"/>
          <w:lang w:val="en-CA" w:eastAsia="ko-KR"/>
        </w:rPr>
        <w:t>3</w:t>
      </w:r>
      <w:r w:rsidRPr="00580C74">
        <w:rPr>
          <w:sz w:val="24"/>
          <w:szCs w:val="24"/>
          <w:lang w:val="en-CA" w:eastAsia="ko-KR"/>
        </w:rPr>
        <w:t xml:space="preserve"> </w:t>
      </w:r>
      <w:r w:rsidR="00150758" w:rsidRPr="00580C74">
        <w:rPr>
          <w:sz w:val="24"/>
          <w:szCs w:val="24"/>
          <w:lang w:val="en-CA" w:eastAsia="ko-KR"/>
        </w:rPr>
        <w:t xml:space="preserve">core experiment description </w:t>
      </w:r>
      <w:r w:rsidR="00CA1E24" w:rsidRPr="00580C74">
        <w:rPr>
          <w:sz w:val="24"/>
          <w:szCs w:val="24"/>
          <w:lang w:val="en-CA" w:eastAsia="ko-KR"/>
        </w:rPr>
        <w:t>[</w:t>
      </w:r>
      <w:r w:rsidR="0086180A" w:rsidRPr="00580C74">
        <w:rPr>
          <w:sz w:val="24"/>
          <w:szCs w:val="24"/>
          <w:lang w:val="en-CA" w:eastAsia="ko-KR"/>
        </w:rPr>
        <w:t>4</w:t>
      </w:r>
      <w:r w:rsidR="00CA1E24" w:rsidRPr="00580C74">
        <w:rPr>
          <w:sz w:val="24"/>
          <w:szCs w:val="24"/>
          <w:lang w:val="en-CA" w:eastAsia="ko-KR"/>
        </w:rPr>
        <w:t xml:space="preserve">] </w:t>
      </w:r>
      <w:r w:rsidR="00150758" w:rsidRPr="00580C74">
        <w:rPr>
          <w:sz w:val="24"/>
          <w:szCs w:val="24"/>
          <w:lang w:val="en-CA" w:eastAsia="ko-KR"/>
        </w:rPr>
        <w:t xml:space="preserve">for </w:t>
      </w:r>
      <w:r w:rsidR="00144987" w:rsidRPr="00580C74">
        <w:rPr>
          <w:sz w:val="24"/>
          <w:szCs w:val="24"/>
          <w:lang w:val="en-CA" w:eastAsia="ko-KR"/>
        </w:rPr>
        <w:t xml:space="preserve">lossy </w:t>
      </w:r>
      <w:r w:rsidR="00150758" w:rsidRPr="00580C74">
        <w:rPr>
          <w:sz w:val="24"/>
          <w:szCs w:val="24"/>
          <w:lang w:val="en-CA" w:eastAsia="ko-KR"/>
        </w:rPr>
        <w:t>condition</w:t>
      </w:r>
      <w:r w:rsidR="00CA1E24" w:rsidRPr="00580C74">
        <w:rPr>
          <w:sz w:val="24"/>
          <w:szCs w:val="24"/>
          <w:lang w:val="en-CA" w:eastAsia="ko-KR"/>
        </w:rPr>
        <w:t>s</w:t>
      </w:r>
      <w:r w:rsidRPr="00580C74">
        <w:rPr>
          <w:sz w:val="24"/>
          <w:szCs w:val="24"/>
          <w:lang w:val="en-CA" w:eastAsia="ko-KR"/>
        </w:rPr>
        <w:t xml:space="preserve">. The anchor is </w:t>
      </w:r>
      <w:r w:rsidRPr="00580C74">
        <w:rPr>
          <w:sz w:val="24"/>
          <w:szCs w:val="24"/>
        </w:rPr>
        <w:t xml:space="preserve">HM </w:t>
      </w:r>
      <w:r w:rsidR="006C472A" w:rsidRPr="00580C74">
        <w:rPr>
          <w:sz w:val="24"/>
          <w:szCs w:val="24"/>
        </w:rPr>
        <w:t>1</w:t>
      </w:r>
      <w:r w:rsidR="00D72448">
        <w:rPr>
          <w:sz w:val="24"/>
          <w:szCs w:val="24"/>
        </w:rPr>
        <w:t>2</w:t>
      </w:r>
      <w:r w:rsidR="006C472A" w:rsidRPr="00580C74">
        <w:rPr>
          <w:sz w:val="24"/>
          <w:szCs w:val="24"/>
        </w:rPr>
        <w:t>.</w:t>
      </w:r>
      <w:r w:rsidR="00D72448">
        <w:rPr>
          <w:sz w:val="24"/>
          <w:szCs w:val="24"/>
        </w:rPr>
        <w:t>0</w:t>
      </w:r>
      <w:r w:rsidR="006C472A" w:rsidRPr="00580C74">
        <w:rPr>
          <w:sz w:val="24"/>
          <w:szCs w:val="24"/>
        </w:rPr>
        <w:t>-RExt-</w:t>
      </w:r>
      <w:r w:rsidR="00D72448">
        <w:rPr>
          <w:sz w:val="24"/>
          <w:szCs w:val="24"/>
        </w:rPr>
        <w:t>4</w:t>
      </w:r>
      <w:r w:rsidRPr="00580C74">
        <w:rPr>
          <w:sz w:val="24"/>
          <w:szCs w:val="24"/>
        </w:rPr>
        <w:t>.</w:t>
      </w:r>
      <w:r w:rsidR="00D72448">
        <w:rPr>
          <w:sz w:val="24"/>
          <w:szCs w:val="24"/>
        </w:rPr>
        <w:t>1</w:t>
      </w:r>
      <w:r w:rsidR="00915617" w:rsidRPr="00580C74">
        <w:rPr>
          <w:sz w:val="24"/>
          <w:szCs w:val="24"/>
        </w:rPr>
        <w:t xml:space="preserve"> in loss</w:t>
      </w:r>
      <w:r w:rsidR="00D72448">
        <w:rPr>
          <w:sz w:val="24"/>
          <w:szCs w:val="24"/>
        </w:rPr>
        <w:t>y</w:t>
      </w:r>
      <w:r w:rsidR="00915617" w:rsidRPr="00580C74">
        <w:rPr>
          <w:sz w:val="24"/>
          <w:szCs w:val="24"/>
        </w:rPr>
        <w:t xml:space="preserve"> setting</w:t>
      </w:r>
      <w:r w:rsidRPr="00580C74">
        <w:rPr>
          <w:sz w:val="24"/>
          <w:szCs w:val="24"/>
          <w:lang w:val="en-CA" w:eastAsia="ja-JP"/>
        </w:rPr>
        <w:t xml:space="preserve">. </w:t>
      </w:r>
      <w:r w:rsidR="003963E9" w:rsidRPr="00580C74">
        <w:rPr>
          <w:sz w:val="24"/>
          <w:szCs w:val="24"/>
          <w:lang w:val="en-CA"/>
        </w:rPr>
        <w:t>Table</w:t>
      </w:r>
      <w:r w:rsidR="00997F14" w:rsidRPr="00580C74">
        <w:rPr>
          <w:sz w:val="24"/>
          <w:szCs w:val="24"/>
          <w:lang w:val="en-CA"/>
        </w:rPr>
        <w:t xml:space="preserve"> </w:t>
      </w:r>
      <w:r w:rsidR="00144987" w:rsidRPr="00580C74">
        <w:rPr>
          <w:sz w:val="24"/>
          <w:szCs w:val="24"/>
          <w:lang w:val="en-CA"/>
        </w:rPr>
        <w:t>3</w:t>
      </w:r>
      <w:r w:rsidR="006C472A" w:rsidRPr="00580C74">
        <w:rPr>
          <w:sz w:val="24"/>
          <w:szCs w:val="24"/>
          <w:lang w:val="en-CA"/>
        </w:rPr>
        <w:t xml:space="preserve"> presents the codi</w:t>
      </w:r>
      <w:r w:rsidR="0003407A" w:rsidRPr="00580C74">
        <w:rPr>
          <w:sz w:val="24"/>
          <w:szCs w:val="24"/>
          <w:lang w:val="en-CA"/>
        </w:rPr>
        <w:t xml:space="preserve">ng efficiency with </w:t>
      </w:r>
      <w:r w:rsidR="006C472A" w:rsidRPr="00580C74">
        <w:rPr>
          <w:sz w:val="24"/>
          <w:szCs w:val="24"/>
          <w:lang w:val="en-CA"/>
        </w:rPr>
        <w:t xml:space="preserve">SAP </w:t>
      </w:r>
      <w:r w:rsidR="0003407A" w:rsidRPr="00580C74">
        <w:rPr>
          <w:sz w:val="24"/>
          <w:szCs w:val="24"/>
          <w:lang w:val="en-CA"/>
        </w:rPr>
        <w:t>on</w:t>
      </w:r>
      <w:r w:rsidR="003963E9" w:rsidRPr="00580C74">
        <w:rPr>
          <w:sz w:val="24"/>
          <w:szCs w:val="24"/>
          <w:lang w:val="en-CA"/>
        </w:rPr>
        <w:t xml:space="preserve"> three diagonal modes</w:t>
      </w:r>
      <w:r w:rsidR="00997F14" w:rsidRPr="00580C74">
        <w:rPr>
          <w:sz w:val="24"/>
          <w:szCs w:val="24"/>
          <w:lang w:val="en-CA"/>
        </w:rPr>
        <w:t xml:space="preserve"> 2, 18 and 32</w:t>
      </w:r>
      <w:r w:rsidR="00D72448">
        <w:rPr>
          <w:sz w:val="24"/>
          <w:szCs w:val="24"/>
          <w:lang w:val="en-CA"/>
        </w:rPr>
        <w:t>.</w:t>
      </w:r>
      <w:r w:rsidR="00997F14" w:rsidRPr="00580C74">
        <w:rPr>
          <w:sz w:val="24"/>
          <w:szCs w:val="24"/>
          <w:lang w:val="en-CA"/>
        </w:rPr>
        <w:t xml:space="preserve"> </w:t>
      </w:r>
      <w:r w:rsidR="004E6115">
        <w:rPr>
          <w:sz w:val="24"/>
          <w:szCs w:val="24"/>
          <w:lang w:val="en-CA"/>
        </w:rPr>
        <w:t xml:space="preserve">The scheme is applied on blocks of size 4x4 only. </w:t>
      </w:r>
      <w:r w:rsidR="00997F14" w:rsidRPr="00580C74">
        <w:rPr>
          <w:sz w:val="24"/>
          <w:szCs w:val="24"/>
          <w:lang w:val="en-CA"/>
        </w:rPr>
        <w:t>Detailed results are in attached excel files.</w:t>
      </w:r>
      <w:r w:rsidR="00757D00" w:rsidRPr="00580C74">
        <w:rPr>
          <w:sz w:val="24"/>
          <w:szCs w:val="24"/>
          <w:lang w:val="en-CA"/>
        </w:rPr>
        <w:t xml:space="preserve"> </w:t>
      </w:r>
    </w:p>
    <w:p w:rsidR="00D558A7" w:rsidRDefault="00D558A7" w:rsidP="00DA7F4E">
      <w:pPr>
        <w:rPr>
          <w:b/>
          <w:lang w:val="en-CA"/>
        </w:rPr>
      </w:pPr>
    </w:p>
    <w:p w:rsidR="00D558A7" w:rsidRDefault="00D558A7" w:rsidP="00DA7F4E">
      <w:pPr>
        <w:rPr>
          <w:b/>
          <w:lang w:val="en-CA"/>
        </w:rPr>
      </w:pPr>
    </w:p>
    <w:p w:rsidR="00D558A7" w:rsidRDefault="00D558A7" w:rsidP="00DA7F4E">
      <w:pPr>
        <w:rPr>
          <w:b/>
          <w:lang w:val="en-CA"/>
        </w:rPr>
      </w:pPr>
    </w:p>
    <w:p w:rsidR="00D558A7" w:rsidRDefault="00D558A7" w:rsidP="00DA7F4E">
      <w:pPr>
        <w:rPr>
          <w:b/>
          <w:lang w:val="en-CA"/>
        </w:rPr>
      </w:pPr>
    </w:p>
    <w:p w:rsidR="00D558A7" w:rsidRDefault="00D558A7" w:rsidP="00DA7F4E">
      <w:pPr>
        <w:rPr>
          <w:b/>
          <w:lang w:val="en-CA"/>
        </w:rPr>
      </w:pPr>
    </w:p>
    <w:p w:rsidR="00D558A7" w:rsidRDefault="00D558A7" w:rsidP="00DA7F4E">
      <w:pPr>
        <w:rPr>
          <w:b/>
          <w:lang w:val="en-CA"/>
        </w:rPr>
      </w:pPr>
    </w:p>
    <w:p w:rsidR="00D558A7" w:rsidRDefault="00D558A7" w:rsidP="00DA7F4E">
      <w:pPr>
        <w:rPr>
          <w:b/>
          <w:lang w:val="en-CA"/>
        </w:rPr>
      </w:pPr>
    </w:p>
    <w:p w:rsidR="00D558A7" w:rsidRDefault="00D558A7" w:rsidP="00DA7F4E">
      <w:pPr>
        <w:rPr>
          <w:b/>
          <w:lang w:val="en-CA"/>
        </w:rPr>
      </w:pPr>
    </w:p>
    <w:p w:rsidR="00D558A7" w:rsidRDefault="00D558A7" w:rsidP="00DA7F4E">
      <w:pPr>
        <w:rPr>
          <w:b/>
          <w:lang w:val="en-CA"/>
        </w:rPr>
      </w:pPr>
    </w:p>
    <w:p w:rsidR="003963E9" w:rsidRDefault="003963E9" w:rsidP="00DA7F4E">
      <w:pPr>
        <w:rPr>
          <w:b/>
          <w:lang w:val="en-CA"/>
        </w:rPr>
      </w:pPr>
      <w:r w:rsidRPr="00DA7F4E">
        <w:rPr>
          <w:b/>
          <w:lang w:val="en-CA"/>
        </w:rPr>
        <w:lastRenderedPageBreak/>
        <w:t xml:space="preserve">Table </w:t>
      </w:r>
      <w:r w:rsidR="00144987" w:rsidRPr="00DA7F4E">
        <w:rPr>
          <w:b/>
          <w:lang w:val="en-CA"/>
        </w:rPr>
        <w:t>3</w:t>
      </w:r>
      <w:r w:rsidR="00436353" w:rsidRPr="00DA7F4E">
        <w:rPr>
          <w:b/>
          <w:lang w:val="en-CA"/>
        </w:rPr>
        <w:t>:</w:t>
      </w:r>
      <w:r w:rsidRPr="00DA7F4E">
        <w:rPr>
          <w:b/>
          <w:lang w:val="en-CA"/>
        </w:rPr>
        <w:t xml:space="preserve"> </w:t>
      </w:r>
      <w:r w:rsidR="00D9560F" w:rsidRPr="00DA7F4E">
        <w:rPr>
          <w:b/>
          <w:lang w:val="en-CA"/>
        </w:rPr>
        <w:t xml:space="preserve">Simulation results </w:t>
      </w:r>
      <w:r w:rsidR="00DA7F4E">
        <w:rPr>
          <w:b/>
          <w:lang w:val="en-CA"/>
        </w:rPr>
        <w:t>for p</w:t>
      </w:r>
      <w:r w:rsidR="00AC3E9F" w:rsidRPr="00DA7F4E">
        <w:rPr>
          <w:b/>
          <w:lang w:val="en-CA"/>
        </w:rPr>
        <w:t xml:space="preserve">roposed </w:t>
      </w:r>
      <w:r w:rsidR="00D9560F" w:rsidRPr="00DA7F4E">
        <w:rPr>
          <w:b/>
          <w:lang w:val="en-CA"/>
        </w:rPr>
        <w:t xml:space="preserve">SAP </w:t>
      </w:r>
      <w:r w:rsidR="00144987" w:rsidRPr="00DA7F4E">
        <w:rPr>
          <w:b/>
          <w:lang w:val="en-CA"/>
        </w:rPr>
        <w:t xml:space="preserve">for strictly diagonal, horizontal and vertical modes. </w:t>
      </w:r>
      <w:r w:rsidR="00AC3E9F" w:rsidRPr="00DA7F4E">
        <w:rPr>
          <w:b/>
          <w:lang w:val="en-CA"/>
        </w:rPr>
        <w:t xml:space="preserve">Anchor is </w:t>
      </w:r>
      <w:r w:rsidR="00D9560F" w:rsidRPr="00DA7F4E">
        <w:rPr>
          <w:b/>
          <w:lang w:val="en-CA"/>
        </w:rPr>
        <w:t>HM1</w:t>
      </w:r>
      <w:r w:rsidR="00145B56">
        <w:rPr>
          <w:b/>
          <w:lang w:val="en-CA"/>
        </w:rPr>
        <w:t>2</w:t>
      </w:r>
      <w:r w:rsidR="00D9560F" w:rsidRPr="00DA7F4E">
        <w:rPr>
          <w:b/>
          <w:lang w:val="en-CA"/>
        </w:rPr>
        <w:t>.</w:t>
      </w:r>
      <w:r w:rsidR="00145B56">
        <w:rPr>
          <w:b/>
          <w:lang w:val="en-CA"/>
        </w:rPr>
        <w:t>0</w:t>
      </w:r>
      <w:r w:rsidR="00D9560F" w:rsidRPr="00DA7F4E">
        <w:rPr>
          <w:b/>
          <w:lang w:val="en-CA"/>
        </w:rPr>
        <w:t>-RExt-</w:t>
      </w:r>
      <w:r w:rsidR="00145B56">
        <w:rPr>
          <w:b/>
          <w:lang w:val="en-CA"/>
        </w:rPr>
        <w:t>4</w:t>
      </w:r>
      <w:r w:rsidR="00D9560F" w:rsidRPr="00DA7F4E">
        <w:rPr>
          <w:b/>
          <w:lang w:val="en-CA"/>
        </w:rPr>
        <w:t>.</w:t>
      </w:r>
      <w:r w:rsidR="00145B56">
        <w:rPr>
          <w:b/>
          <w:lang w:val="en-CA"/>
        </w:rPr>
        <w:t>1</w:t>
      </w:r>
      <w:r w:rsidR="00DA7F4E">
        <w:rPr>
          <w:b/>
          <w:lang w:val="en-CA"/>
        </w:rPr>
        <w:t>.</w:t>
      </w:r>
    </w:p>
    <w:p w:rsidR="00936398" w:rsidRDefault="00E144CE" w:rsidP="00DA7F4E">
      <w:pPr>
        <w:rPr>
          <w:b/>
          <w:lang w:val="en-CA"/>
        </w:rPr>
      </w:pPr>
      <w:r w:rsidRPr="00E144CE">
        <w:rPr>
          <w:b/>
          <w:lang w:val="en-CA"/>
        </w:rPr>
        <w:t xml:space="preserve"> </w:t>
      </w:r>
      <w:r w:rsidRPr="00E144CE">
        <w:rPr>
          <w:noProof/>
          <w:lang w:eastAsia="ko-KR"/>
        </w:rPr>
        <w:drawing>
          <wp:inline distT="0" distB="0" distL="0" distR="0" wp14:anchorId="35473B08" wp14:editId="08B07E72">
            <wp:extent cx="5943600" cy="5255464"/>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43600" cy="5255464"/>
                    </a:xfrm>
                    <a:prstGeom prst="rect">
                      <a:avLst/>
                    </a:prstGeom>
                    <a:noFill/>
                    <a:ln>
                      <a:noFill/>
                    </a:ln>
                  </pic:spPr>
                </pic:pic>
              </a:graphicData>
            </a:graphic>
          </wp:inline>
        </w:drawing>
      </w:r>
    </w:p>
    <w:p w:rsidR="00936398" w:rsidRPr="00DA7F4E" w:rsidRDefault="00936398" w:rsidP="00DA7F4E">
      <w:pPr>
        <w:rPr>
          <w:b/>
          <w:lang w:val="en-CA"/>
        </w:rPr>
      </w:pPr>
    </w:p>
    <w:p w:rsidR="00DA7F4E" w:rsidRDefault="00735ADF" w:rsidP="005E2A07">
      <w:pPr>
        <w:rPr>
          <w:lang w:val="en-CA"/>
        </w:rPr>
      </w:pPr>
      <w:r w:rsidRPr="00735ADF">
        <w:rPr>
          <w:lang w:val="en-CA"/>
        </w:rPr>
        <w:t xml:space="preserve"> </w:t>
      </w:r>
      <w:ins w:id="0" w:author="Ankur Saxena" w:date="2013-10-17T12:38:00Z">
        <w:r w:rsidR="000B55D3">
          <w:rPr>
            <w:lang w:val="en-CA"/>
          </w:rPr>
          <w:t>For working draft text, please refer to attached file in the folder.</w:t>
        </w:r>
      </w:ins>
      <w:bookmarkStart w:id="1" w:name="_GoBack"/>
      <w:bookmarkEnd w:id="1"/>
    </w:p>
    <w:p w:rsidR="007A6B1C" w:rsidRDefault="007A6B1C" w:rsidP="00E135E2">
      <w:pPr>
        <w:pStyle w:val="Heading1"/>
        <w:rPr>
          <w:lang w:val="en-CA"/>
        </w:rPr>
      </w:pPr>
      <w:r>
        <w:rPr>
          <w:lang w:val="en-CA"/>
        </w:rPr>
        <w:t>Throughput</w:t>
      </w:r>
      <w:r w:rsidR="00AE52DC">
        <w:rPr>
          <w:lang w:val="en-CA"/>
        </w:rPr>
        <w:t xml:space="preserve"> and complexity</w:t>
      </w:r>
    </w:p>
    <w:p w:rsidR="00AE52DC" w:rsidRPr="00AE52DC" w:rsidRDefault="00AE52DC" w:rsidP="0042187C">
      <w:pPr>
        <w:pStyle w:val="Heading2"/>
        <w:rPr>
          <w:lang w:val="en-CA"/>
        </w:rPr>
      </w:pPr>
      <w:r>
        <w:rPr>
          <w:lang w:val="en-CA"/>
        </w:rPr>
        <w:t>Throughput</w:t>
      </w:r>
    </w:p>
    <w:p w:rsidR="007A6B1C" w:rsidRPr="00580C74" w:rsidRDefault="00702D04" w:rsidP="00AE52DC">
      <w:pPr>
        <w:jc w:val="both"/>
        <w:rPr>
          <w:sz w:val="24"/>
          <w:szCs w:val="24"/>
          <w:lang w:val="en-CA"/>
        </w:rPr>
      </w:pPr>
      <w:r w:rsidRPr="00580C74">
        <w:rPr>
          <w:sz w:val="24"/>
          <w:szCs w:val="24"/>
          <w:lang w:val="en-CA"/>
        </w:rPr>
        <w:t xml:space="preserve">Implementing </w:t>
      </w:r>
      <w:r w:rsidR="00B665F8" w:rsidRPr="00580C74">
        <w:rPr>
          <w:sz w:val="24"/>
          <w:szCs w:val="24"/>
          <w:lang w:val="en-CA"/>
        </w:rPr>
        <w:t xml:space="preserve">SAP </w:t>
      </w:r>
      <w:r w:rsidR="006A7154" w:rsidRPr="00580C74">
        <w:rPr>
          <w:sz w:val="24"/>
          <w:szCs w:val="24"/>
          <w:lang w:val="en-CA"/>
        </w:rPr>
        <w:t xml:space="preserve">on </w:t>
      </w:r>
      <w:r w:rsidRPr="00580C74">
        <w:rPr>
          <w:sz w:val="24"/>
          <w:szCs w:val="24"/>
          <w:lang w:val="en-CA"/>
        </w:rPr>
        <w:t>all the oblique modes</w:t>
      </w:r>
      <w:r w:rsidR="00B665F8" w:rsidRPr="00580C74">
        <w:rPr>
          <w:sz w:val="24"/>
          <w:szCs w:val="24"/>
          <w:lang w:val="en-CA"/>
        </w:rPr>
        <w:t xml:space="preserve"> in parallel</w:t>
      </w:r>
      <w:r w:rsidRPr="00580C74">
        <w:rPr>
          <w:sz w:val="24"/>
          <w:szCs w:val="24"/>
          <w:lang w:val="en-CA"/>
        </w:rPr>
        <w:t xml:space="preserve"> is necessary for hardware implementation, especially for the smaller blocks such as 4x4</w:t>
      </w:r>
      <w:r w:rsidR="00B665F8" w:rsidRPr="00580C74">
        <w:rPr>
          <w:sz w:val="24"/>
          <w:szCs w:val="24"/>
          <w:lang w:val="en-CA"/>
        </w:rPr>
        <w:t>. On the decoder side</w:t>
      </w:r>
      <w:r w:rsidR="00681EA7" w:rsidRPr="00580C74">
        <w:rPr>
          <w:sz w:val="24"/>
          <w:szCs w:val="24"/>
          <w:lang w:val="en-CA"/>
        </w:rPr>
        <w:t xml:space="preserve">, </w:t>
      </w:r>
      <w:r w:rsidR="00983052" w:rsidRPr="00580C74">
        <w:rPr>
          <w:sz w:val="24"/>
          <w:szCs w:val="24"/>
          <w:lang w:val="en-CA"/>
        </w:rPr>
        <w:t>there are two parts: 1) samples along the boundary that follow the</w:t>
      </w:r>
      <w:r w:rsidR="00860DFE" w:rsidRPr="00580C74">
        <w:rPr>
          <w:sz w:val="24"/>
          <w:szCs w:val="24"/>
          <w:lang w:val="en-CA"/>
        </w:rPr>
        <w:t xml:space="preserve"> standard </w:t>
      </w:r>
      <w:r w:rsidR="00DB5640" w:rsidRPr="00580C74">
        <w:rPr>
          <w:sz w:val="24"/>
          <w:szCs w:val="24"/>
          <w:lang w:val="en-CA"/>
        </w:rPr>
        <w:t>unified angular intra prediction</w:t>
      </w:r>
      <w:r w:rsidRPr="00580C74">
        <w:rPr>
          <w:sz w:val="24"/>
          <w:szCs w:val="24"/>
          <w:lang w:val="en-CA"/>
        </w:rPr>
        <w:t>;</w:t>
      </w:r>
      <w:r w:rsidR="00860DFE" w:rsidRPr="00580C74">
        <w:rPr>
          <w:sz w:val="24"/>
          <w:szCs w:val="24"/>
          <w:lang w:val="en-CA"/>
        </w:rPr>
        <w:t xml:space="preserve"> and 2) samples</w:t>
      </w:r>
      <w:r w:rsidRPr="00580C74">
        <w:rPr>
          <w:sz w:val="24"/>
          <w:szCs w:val="24"/>
          <w:lang w:val="en-CA"/>
        </w:rPr>
        <w:t xml:space="preserve"> that</w:t>
      </w:r>
      <w:r w:rsidR="00860DFE" w:rsidRPr="00580C74">
        <w:rPr>
          <w:sz w:val="24"/>
          <w:szCs w:val="24"/>
          <w:lang w:val="en-CA"/>
        </w:rPr>
        <w:t xml:space="preserve"> follow the </w:t>
      </w:r>
      <w:r w:rsidRPr="00580C74">
        <w:rPr>
          <w:sz w:val="24"/>
          <w:szCs w:val="24"/>
          <w:lang w:val="en-CA"/>
        </w:rPr>
        <w:t xml:space="preserve">proposed </w:t>
      </w:r>
      <w:r w:rsidR="00860DFE" w:rsidRPr="00580C74">
        <w:rPr>
          <w:sz w:val="24"/>
          <w:szCs w:val="24"/>
          <w:lang w:val="en-CA"/>
        </w:rPr>
        <w:t>sample-based adaptive prediction</w:t>
      </w:r>
      <w:r w:rsidR="00983052" w:rsidRPr="00580C74">
        <w:rPr>
          <w:sz w:val="24"/>
          <w:szCs w:val="24"/>
          <w:lang w:val="en-CA"/>
        </w:rPr>
        <w:t>. For (1), it can be done in parallel</w:t>
      </w:r>
      <w:r w:rsidR="00BD4C93" w:rsidRPr="00580C74">
        <w:rPr>
          <w:sz w:val="24"/>
          <w:szCs w:val="24"/>
          <w:lang w:val="en-CA"/>
        </w:rPr>
        <w:t xml:space="preserve"> as in the HEVC standard, since the prediction for all the pixels is readily available. Similarly,</w:t>
      </w:r>
      <w:r w:rsidR="00983052" w:rsidRPr="00580C74">
        <w:rPr>
          <w:sz w:val="24"/>
          <w:szCs w:val="24"/>
          <w:lang w:val="en-CA"/>
        </w:rPr>
        <w:t xml:space="preserve"> for (2), </w:t>
      </w:r>
      <w:r w:rsidR="00D26C3D" w:rsidRPr="00580C74">
        <w:rPr>
          <w:sz w:val="24"/>
          <w:szCs w:val="24"/>
          <w:lang w:val="en-CA"/>
        </w:rPr>
        <w:t xml:space="preserve">we know </w:t>
      </w:r>
      <w:r w:rsidR="00983052" w:rsidRPr="00580C74">
        <w:rPr>
          <w:sz w:val="24"/>
          <w:szCs w:val="24"/>
          <w:lang w:val="en-CA"/>
        </w:rPr>
        <w:t xml:space="preserve">all the residual </w:t>
      </w:r>
      <w:r w:rsidR="00D26C3D" w:rsidRPr="00580C74">
        <w:rPr>
          <w:sz w:val="24"/>
          <w:szCs w:val="24"/>
          <w:lang w:val="en-CA"/>
        </w:rPr>
        <w:t xml:space="preserve">“integer” </w:t>
      </w:r>
      <w:r w:rsidR="00983052" w:rsidRPr="00580C74">
        <w:rPr>
          <w:sz w:val="24"/>
          <w:szCs w:val="24"/>
          <w:lang w:val="en-CA"/>
        </w:rPr>
        <w:t>pixel value</w:t>
      </w:r>
      <w:r w:rsidR="00BD4C93" w:rsidRPr="00580C74">
        <w:rPr>
          <w:sz w:val="24"/>
          <w:szCs w:val="24"/>
          <w:lang w:val="en-CA"/>
        </w:rPr>
        <w:t>s</w:t>
      </w:r>
      <w:r w:rsidR="00983052" w:rsidRPr="00580C74">
        <w:rPr>
          <w:sz w:val="24"/>
          <w:szCs w:val="24"/>
          <w:lang w:val="en-CA"/>
        </w:rPr>
        <w:t xml:space="preserve">, </w:t>
      </w:r>
      <w:r w:rsidR="00D26C3D" w:rsidRPr="00580C74">
        <w:rPr>
          <w:sz w:val="24"/>
          <w:szCs w:val="24"/>
          <w:lang w:val="en-CA"/>
        </w:rPr>
        <w:t xml:space="preserve">and </w:t>
      </w:r>
      <w:r w:rsidR="00983052" w:rsidRPr="00580C74">
        <w:rPr>
          <w:sz w:val="24"/>
          <w:szCs w:val="24"/>
          <w:lang w:val="en-CA"/>
        </w:rPr>
        <w:t>summing up the residuals ca</w:t>
      </w:r>
      <w:r w:rsidR="00473347" w:rsidRPr="00580C74">
        <w:rPr>
          <w:sz w:val="24"/>
          <w:szCs w:val="24"/>
          <w:lang w:val="en-CA"/>
        </w:rPr>
        <w:t xml:space="preserve">n </w:t>
      </w:r>
      <w:r w:rsidR="00D26C3D" w:rsidRPr="00580C74">
        <w:rPr>
          <w:sz w:val="24"/>
          <w:szCs w:val="24"/>
          <w:lang w:val="en-CA"/>
        </w:rPr>
        <w:t>be easily</w:t>
      </w:r>
      <w:r w:rsidR="00473347" w:rsidRPr="00580C74">
        <w:rPr>
          <w:sz w:val="24"/>
          <w:szCs w:val="24"/>
          <w:lang w:val="en-CA"/>
        </w:rPr>
        <w:t xml:space="preserve"> </w:t>
      </w:r>
      <w:r w:rsidR="00D26C3D" w:rsidRPr="00580C74">
        <w:rPr>
          <w:sz w:val="24"/>
          <w:szCs w:val="24"/>
          <w:lang w:val="en-CA"/>
        </w:rPr>
        <w:t xml:space="preserve">implemented </w:t>
      </w:r>
      <w:r w:rsidR="00473347" w:rsidRPr="00580C74">
        <w:rPr>
          <w:sz w:val="24"/>
          <w:szCs w:val="24"/>
          <w:lang w:val="en-CA"/>
        </w:rPr>
        <w:t>the decoder in parallel, similar with the Horizontal and Vertical SAP mode.</w:t>
      </w:r>
      <w:r w:rsidR="00D26C3D" w:rsidRPr="00580C74">
        <w:rPr>
          <w:sz w:val="24"/>
          <w:szCs w:val="24"/>
          <w:lang w:val="en-CA"/>
        </w:rPr>
        <w:t xml:space="preserve"> Note that in our proposed scheme, we do not try to interpolate the </w:t>
      </w:r>
      <w:r w:rsidR="008306CF" w:rsidRPr="00580C74">
        <w:rPr>
          <w:sz w:val="24"/>
          <w:szCs w:val="24"/>
          <w:lang w:val="en-CA"/>
        </w:rPr>
        <w:t>(</w:t>
      </w:r>
      <w:r w:rsidR="00D26C3D" w:rsidRPr="00580C74">
        <w:rPr>
          <w:sz w:val="24"/>
          <w:szCs w:val="24"/>
          <w:lang w:val="en-CA"/>
        </w:rPr>
        <w:t>reconstructed</w:t>
      </w:r>
      <w:r w:rsidR="008306CF" w:rsidRPr="00580C74">
        <w:rPr>
          <w:sz w:val="24"/>
          <w:szCs w:val="24"/>
          <w:lang w:val="en-CA"/>
        </w:rPr>
        <w:t>)</w:t>
      </w:r>
      <w:r w:rsidR="00D26C3D" w:rsidRPr="00580C74">
        <w:rPr>
          <w:sz w:val="24"/>
          <w:szCs w:val="24"/>
          <w:lang w:val="en-CA"/>
        </w:rPr>
        <w:t xml:space="preserve"> pixels in the </w:t>
      </w:r>
      <w:r w:rsidR="008306CF" w:rsidRPr="00580C74">
        <w:rPr>
          <w:sz w:val="24"/>
          <w:szCs w:val="24"/>
          <w:lang w:val="en-CA"/>
        </w:rPr>
        <w:t>middle rows as was presented in [4], and hence did not allow for parallel decoding.</w:t>
      </w:r>
    </w:p>
    <w:p w:rsidR="00D95C4D" w:rsidRDefault="00AE52DC" w:rsidP="00D95C4D">
      <w:pPr>
        <w:pStyle w:val="Heading2"/>
        <w:rPr>
          <w:lang w:val="en-CA"/>
        </w:rPr>
      </w:pPr>
      <w:r>
        <w:rPr>
          <w:lang w:val="en-CA"/>
        </w:rPr>
        <w:lastRenderedPageBreak/>
        <w:t>Complexity</w:t>
      </w:r>
    </w:p>
    <w:p w:rsidR="006A7154" w:rsidRPr="00580C74" w:rsidRDefault="006A7154" w:rsidP="006A7154">
      <w:pPr>
        <w:rPr>
          <w:sz w:val="24"/>
          <w:szCs w:val="24"/>
          <w:lang w:val="en-CA"/>
        </w:rPr>
      </w:pPr>
      <w:r w:rsidRPr="00580C74">
        <w:rPr>
          <w:sz w:val="24"/>
          <w:szCs w:val="24"/>
          <w:lang w:val="en-CA"/>
        </w:rPr>
        <w:t xml:space="preserve">In the encoder side, there is </w:t>
      </w:r>
      <w:r w:rsidR="00754C5F" w:rsidRPr="00580C74">
        <w:rPr>
          <w:sz w:val="24"/>
          <w:szCs w:val="24"/>
          <w:lang w:val="en-CA"/>
        </w:rPr>
        <w:t xml:space="preserve">negligible </w:t>
      </w:r>
      <w:r w:rsidRPr="00580C74">
        <w:rPr>
          <w:sz w:val="24"/>
          <w:szCs w:val="24"/>
          <w:lang w:val="en-CA"/>
        </w:rPr>
        <w:t>additional complexity. In the decoder side, the additional complexity comes from the sum up of t</w:t>
      </w:r>
      <w:r w:rsidR="00473347" w:rsidRPr="00580C74">
        <w:rPr>
          <w:sz w:val="24"/>
          <w:szCs w:val="24"/>
          <w:lang w:val="en-CA"/>
        </w:rPr>
        <w:t>he residual</w:t>
      </w:r>
      <w:r w:rsidR="00DB5640" w:rsidRPr="00580C74">
        <w:rPr>
          <w:sz w:val="24"/>
          <w:szCs w:val="24"/>
          <w:lang w:val="en-CA"/>
        </w:rPr>
        <w:t>s</w:t>
      </w:r>
      <w:r w:rsidR="00473347" w:rsidRPr="00580C74">
        <w:rPr>
          <w:sz w:val="24"/>
          <w:szCs w:val="24"/>
          <w:lang w:val="en-CA"/>
        </w:rPr>
        <w:t xml:space="preserve">. </w:t>
      </w:r>
      <w:r w:rsidR="00041FA0" w:rsidRPr="00580C74">
        <w:rPr>
          <w:sz w:val="24"/>
          <w:szCs w:val="24"/>
          <w:lang w:val="en-CA"/>
        </w:rPr>
        <w:t>For</w:t>
      </w:r>
      <w:r w:rsidR="00473347" w:rsidRPr="00580C74">
        <w:rPr>
          <w:sz w:val="24"/>
          <w:szCs w:val="24"/>
          <w:lang w:val="en-CA"/>
        </w:rPr>
        <w:t xml:space="preserve"> 4×4</w:t>
      </w:r>
      <w:r w:rsidR="00041FA0" w:rsidRPr="00580C74">
        <w:rPr>
          <w:sz w:val="24"/>
          <w:szCs w:val="24"/>
          <w:lang w:val="en-CA"/>
        </w:rPr>
        <w:t xml:space="preserve"> and 8×8 blocks, to decode in parallel, the additional comp</w:t>
      </w:r>
      <w:r w:rsidR="0052661D" w:rsidRPr="00580C74">
        <w:rPr>
          <w:sz w:val="24"/>
          <w:szCs w:val="24"/>
          <w:lang w:val="en-CA"/>
        </w:rPr>
        <w:t xml:space="preserve">lexity is summarized in Table </w:t>
      </w:r>
      <w:r w:rsidR="00BA683B" w:rsidRPr="00580C74">
        <w:rPr>
          <w:sz w:val="24"/>
          <w:szCs w:val="24"/>
          <w:lang w:val="en-CA"/>
        </w:rPr>
        <w:t>4</w:t>
      </w:r>
      <w:r w:rsidR="00041FA0" w:rsidRPr="00580C74">
        <w:rPr>
          <w:sz w:val="24"/>
          <w:szCs w:val="24"/>
          <w:lang w:val="en-CA"/>
        </w:rPr>
        <w:t>.</w:t>
      </w:r>
    </w:p>
    <w:p w:rsidR="00041FA0" w:rsidRPr="00BE75DA" w:rsidRDefault="0052661D" w:rsidP="00D21F69">
      <w:pPr>
        <w:jc w:val="center"/>
        <w:rPr>
          <w:b/>
          <w:lang w:val="en-CA"/>
        </w:rPr>
      </w:pPr>
      <w:r w:rsidRPr="00BE75DA">
        <w:rPr>
          <w:b/>
          <w:lang w:val="en-CA"/>
        </w:rPr>
        <w:t xml:space="preserve">Table </w:t>
      </w:r>
      <w:r w:rsidR="00AD37BD" w:rsidRPr="00BE75DA">
        <w:rPr>
          <w:b/>
          <w:lang w:val="en-CA"/>
        </w:rPr>
        <w:t>4</w:t>
      </w:r>
      <w:r w:rsidR="00754C5F" w:rsidRPr="00BE75DA">
        <w:rPr>
          <w:b/>
          <w:lang w:val="en-CA"/>
        </w:rPr>
        <w:t>:</w:t>
      </w:r>
      <w:r w:rsidR="00D21F69" w:rsidRPr="00BE75DA">
        <w:rPr>
          <w:b/>
          <w:lang w:val="en-CA"/>
        </w:rPr>
        <w:t xml:space="preserve"> Addition C</w:t>
      </w:r>
      <w:r w:rsidR="00754C5F" w:rsidRPr="00BE75DA">
        <w:rPr>
          <w:b/>
          <w:lang w:val="en-CA"/>
        </w:rPr>
        <w:t>o</w:t>
      </w:r>
      <w:r w:rsidR="00D21F69" w:rsidRPr="00BE75DA">
        <w:rPr>
          <w:b/>
          <w:lang w:val="en-CA"/>
        </w:rPr>
        <w:t>mplexity for Parallel Decoding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737"/>
        <w:gridCol w:w="1737"/>
        <w:gridCol w:w="1737"/>
        <w:gridCol w:w="1737"/>
      </w:tblGrid>
      <w:tr w:rsidR="007A4E87" w:rsidRPr="007A4E87" w:rsidTr="0003407A">
        <w:tc>
          <w:tcPr>
            <w:tcW w:w="2628" w:type="dxa"/>
            <w:shd w:val="clear" w:color="auto" w:fill="auto"/>
          </w:tcPr>
          <w:p w:rsidR="00041FA0" w:rsidRPr="007A4E87" w:rsidRDefault="00041FA0" w:rsidP="006A7154">
            <w:pPr>
              <w:rPr>
                <w:lang w:val="en-CA"/>
              </w:rPr>
            </w:pPr>
          </w:p>
        </w:tc>
        <w:tc>
          <w:tcPr>
            <w:tcW w:w="3474" w:type="dxa"/>
            <w:gridSpan w:val="2"/>
            <w:shd w:val="clear" w:color="auto" w:fill="auto"/>
          </w:tcPr>
          <w:p w:rsidR="00041FA0" w:rsidRPr="007A4E87" w:rsidRDefault="00041FA0" w:rsidP="007A4E87">
            <w:pPr>
              <w:jc w:val="center"/>
              <w:rPr>
                <w:lang w:val="en-CA"/>
              </w:rPr>
            </w:pPr>
            <w:r w:rsidRPr="007A4E87">
              <w:rPr>
                <w:lang w:val="en-CA"/>
              </w:rPr>
              <w:t>4×4</w:t>
            </w:r>
          </w:p>
        </w:tc>
        <w:tc>
          <w:tcPr>
            <w:tcW w:w="3474" w:type="dxa"/>
            <w:gridSpan w:val="2"/>
            <w:shd w:val="clear" w:color="auto" w:fill="auto"/>
          </w:tcPr>
          <w:p w:rsidR="00041FA0" w:rsidRPr="007A4E87" w:rsidRDefault="00041FA0" w:rsidP="007A4E87">
            <w:pPr>
              <w:jc w:val="center"/>
              <w:rPr>
                <w:lang w:val="en-CA"/>
              </w:rPr>
            </w:pPr>
            <w:r w:rsidRPr="007A4E87">
              <w:rPr>
                <w:lang w:val="en-CA"/>
              </w:rPr>
              <w:t>8×8</w:t>
            </w:r>
          </w:p>
        </w:tc>
      </w:tr>
      <w:tr w:rsidR="007A4E87" w:rsidRPr="007A4E87" w:rsidTr="0003407A">
        <w:tc>
          <w:tcPr>
            <w:tcW w:w="2628" w:type="dxa"/>
            <w:shd w:val="clear" w:color="auto" w:fill="auto"/>
          </w:tcPr>
          <w:p w:rsidR="00041FA0" w:rsidRPr="007A4E87" w:rsidRDefault="00041FA0" w:rsidP="006A7154">
            <w:pPr>
              <w:rPr>
                <w:lang w:val="en-CA"/>
              </w:rPr>
            </w:pPr>
          </w:p>
        </w:tc>
        <w:tc>
          <w:tcPr>
            <w:tcW w:w="1737" w:type="dxa"/>
            <w:shd w:val="clear" w:color="auto" w:fill="auto"/>
          </w:tcPr>
          <w:p w:rsidR="00041FA0" w:rsidRPr="007A4E87" w:rsidRDefault="00041FA0" w:rsidP="006A7154">
            <w:pPr>
              <w:rPr>
                <w:lang w:val="en-CA"/>
              </w:rPr>
            </w:pPr>
            <w:r w:rsidRPr="007A4E87">
              <w:rPr>
                <w:lang w:val="en-CA"/>
              </w:rPr>
              <w:t>Additional Complexity</w:t>
            </w:r>
          </w:p>
        </w:tc>
        <w:tc>
          <w:tcPr>
            <w:tcW w:w="1737" w:type="dxa"/>
            <w:shd w:val="clear" w:color="auto" w:fill="auto"/>
          </w:tcPr>
          <w:p w:rsidR="00041FA0" w:rsidRPr="007A4E87" w:rsidRDefault="00041FA0" w:rsidP="006A7154">
            <w:pPr>
              <w:rPr>
                <w:lang w:val="en-CA"/>
              </w:rPr>
            </w:pPr>
            <w:r w:rsidRPr="007A4E87">
              <w:rPr>
                <w:lang w:val="en-CA"/>
              </w:rPr>
              <w:t>Addition/Sample</w:t>
            </w:r>
          </w:p>
        </w:tc>
        <w:tc>
          <w:tcPr>
            <w:tcW w:w="1737" w:type="dxa"/>
            <w:shd w:val="clear" w:color="auto" w:fill="auto"/>
          </w:tcPr>
          <w:p w:rsidR="00041FA0" w:rsidRPr="007A4E87" w:rsidRDefault="00041FA0" w:rsidP="006A7154">
            <w:pPr>
              <w:rPr>
                <w:lang w:val="en-CA"/>
              </w:rPr>
            </w:pPr>
            <w:r w:rsidRPr="007A4E87">
              <w:rPr>
                <w:lang w:val="en-CA"/>
              </w:rPr>
              <w:t>Additional Complexity</w:t>
            </w:r>
          </w:p>
        </w:tc>
        <w:tc>
          <w:tcPr>
            <w:tcW w:w="1737" w:type="dxa"/>
            <w:shd w:val="clear" w:color="auto" w:fill="auto"/>
          </w:tcPr>
          <w:p w:rsidR="00041FA0" w:rsidRPr="007A4E87" w:rsidRDefault="00041FA0" w:rsidP="006A7154">
            <w:pPr>
              <w:rPr>
                <w:lang w:val="en-CA"/>
              </w:rPr>
            </w:pPr>
            <w:r w:rsidRPr="007A4E87">
              <w:rPr>
                <w:lang w:val="en-CA"/>
              </w:rPr>
              <w:t>Addition/Sample</w:t>
            </w:r>
          </w:p>
        </w:tc>
      </w:tr>
      <w:tr w:rsidR="007A4E87" w:rsidRPr="007A4E87" w:rsidTr="0003407A">
        <w:tc>
          <w:tcPr>
            <w:tcW w:w="2628" w:type="dxa"/>
            <w:shd w:val="clear" w:color="auto" w:fill="auto"/>
          </w:tcPr>
          <w:p w:rsidR="00041FA0" w:rsidRPr="007A4E87" w:rsidRDefault="00041FA0" w:rsidP="006A7154">
            <w:pPr>
              <w:rPr>
                <w:lang w:val="en-CA"/>
              </w:rPr>
            </w:pPr>
            <w:r w:rsidRPr="007A4E87">
              <w:rPr>
                <w:lang w:val="en-CA"/>
              </w:rPr>
              <w:t>Modes 2, 18, and 34</w:t>
            </w:r>
          </w:p>
        </w:tc>
        <w:tc>
          <w:tcPr>
            <w:tcW w:w="1737" w:type="dxa"/>
            <w:shd w:val="clear" w:color="auto" w:fill="auto"/>
          </w:tcPr>
          <w:p w:rsidR="00041FA0" w:rsidRPr="007A4E87" w:rsidRDefault="00F605D8" w:rsidP="006A7154">
            <w:pPr>
              <w:rPr>
                <w:lang w:val="en-CA"/>
              </w:rPr>
            </w:pPr>
            <w:r>
              <w:rPr>
                <w:lang w:val="en-CA"/>
              </w:rPr>
              <w:t xml:space="preserve">14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0.875</w:t>
            </w:r>
          </w:p>
        </w:tc>
        <w:tc>
          <w:tcPr>
            <w:tcW w:w="1737" w:type="dxa"/>
            <w:shd w:val="clear" w:color="auto" w:fill="auto"/>
          </w:tcPr>
          <w:p w:rsidR="00041FA0" w:rsidRPr="007A4E87" w:rsidRDefault="00F605D8" w:rsidP="006A7154">
            <w:pPr>
              <w:rPr>
                <w:lang w:val="en-CA"/>
              </w:rPr>
            </w:pPr>
            <w:r>
              <w:rPr>
                <w:lang w:val="en-CA"/>
              </w:rPr>
              <w:t xml:space="preserve">140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2.1875</w:t>
            </w:r>
          </w:p>
        </w:tc>
      </w:tr>
      <w:tr w:rsidR="007A4E87" w:rsidRPr="007A4E87" w:rsidTr="0003407A">
        <w:tc>
          <w:tcPr>
            <w:tcW w:w="2628" w:type="dxa"/>
            <w:shd w:val="clear" w:color="auto" w:fill="auto"/>
          </w:tcPr>
          <w:p w:rsidR="00041FA0" w:rsidRPr="007A4E87" w:rsidRDefault="00041FA0" w:rsidP="006A7154">
            <w:pPr>
              <w:rPr>
                <w:lang w:val="en-CA"/>
              </w:rPr>
            </w:pPr>
            <w:r w:rsidRPr="007A4E87">
              <w:rPr>
                <w:lang w:val="en-CA"/>
              </w:rPr>
              <w:t>Modes 6, 14, 22 and 30</w:t>
            </w:r>
          </w:p>
        </w:tc>
        <w:tc>
          <w:tcPr>
            <w:tcW w:w="1737" w:type="dxa"/>
            <w:shd w:val="clear" w:color="auto" w:fill="auto"/>
          </w:tcPr>
          <w:p w:rsidR="00041FA0" w:rsidRPr="007A4E87" w:rsidRDefault="00F605D8" w:rsidP="006A7154">
            <w:pPr>
              <w:rPr>
                <w:lang w:val="en-CA"/>
              </w:rPr>
            </w:pPr>
            <w:r>
              <w:rPr>
                <w:lang w:val="en-CA"/>
              </w:rPr>
              <w:t xml:space="preserve">6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0.375</w:t>
            </w:r>
          </w:p>
        </w:tc>
        <w:tc>
          <w:tcPr>
            <w:tcW w:w="1737" w:type="dxa"/>
            <w:shd w:val="clear" w:color="auto" w:fill="auto"/>
          </w:tcPr>
          <w:p w:rsidR="00041FA0" w:rsidRPr="007A4E87" w:rsidRDefault="00F605D8" w:rsidP="006A7154">
            <w:pPr>
              <w:rPr>
                <w:lang w:val="en-CA"/>
              </w:rPr>
            </w:pPr>
            <w:r>
              <w:rPr>
                <w:lang w:val="en-CA"/>
              </w:rPr>
              <w:t xml:space="preserve">84 </w:t>
            </w:r>
            <w:r w:rsidR="00D21F69"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1.3125</w:t>
            </w:r>
          </w:p>
        </w:tc>
      </w:tr>
      <w:tr w:rsidR="00150758" w:rsidRPr="007A4E87" w:rsidTr="0003407A">
        <w:tc>
          <w:tcPr>
            <w:tcW w:w="2628" w:type="dxa"/>
            <w:shd w:val="clear" w:color="auto" w:fill="auto"/>
          </w:tcPr>
          <w:p w:rsidR="00150758" w:rsidRPr="007A4E87" w:rsidRDefault="00150758" w:rsidP="006A7154">
            <w:pPr>
              <w:rPr>
                <w:lang w:val="en-CA"/>
              </w:rPr>
            </w:pPr>
            <w:r>
              <w:rPr>
                <w:lang w:val="en-CA"/>
              </w:rPr>
              <w:t>H+V modes</w:t>
            </w:r>
            <w:r w:rsidR="0049565C">
              <w:rPr>
                <w:lang w:val="en-CA"/>
              </w:rPr>
              <w:t xml:space="preserve"> [2]</w:t>
            </w:r>
            <w:r w:rsidR="001B5E9A">
              <w:rPr>
                <w:lang w:val="en-CA"/>
              </w:rPr>
              <w:t xml:space="preserve"> in HEVC-Range Extensions</w:t>
            </w:r>
          </w:p>
        </w:tc>
        <w:tc>
          <w:tcPr>
            <w:tcW w:w="1737" w:type="dxa"/>
            <w:shd w:val="clear" w:color="auto" w:fill="auto"/>
          </w:tcPr>
          <w:p w:rsidR="00150758" w:rsidRPr="007A4E87" w:rsidRDefault="00F605D8" w:rsidP="006A7154">
            <w:pPr>
              <w:rPr>
                <w:lang w:val="en-CA"/>
              </w:rPr>
            </w:pPr>
            <w:r>
              <w:rPr>
                <w:lang w:val="en-CA"/>
              </w:rPr>
              <w:t xml:space="preserve">24 </w:t>
            </w:r>
            <w:r w:rsidR="0049565C">
              <w:rPr>
                <w:lang w:val="en-CA"/>
              </w:rPr>
              <w:t>addition</w:t>
            </w:r>
            <w:r>
              <w:rPr>
                <w:lang w:val="en-CA"/>
              </w:rPr>
              <w:t>s</w:t>
            </w:r>
          </w:p>
        </w:tc>
        <w:tc>
          <w:tcPr>
            <w:tcW w:w="1737" w:type="dxa"/>
            <w:shd w:val="clear" w:color="auto" w:fill="auto"/>
          </w:tcPr>
          <w:p w:rsidR="00150758" w:rsidRPr="007A4E87" w:rsidRDefault="00DB5640" w:rsidP="006A7154">
            <w:pPr>
              <w:rPr>
                <w:lang w:val="en-CA"/>
              </w:rPr>
            </w:pPr>
            <w:r>
              <w:rPr>
                <w:lang w:val="en-CA"/>
              </w:rPr>
              <w:t>1.5</w:t>
            </w:r>
          </w:p>
        </w:tc>
        <w:tc>
          <w:tcPr>
            <w:tcW w:w="1737" w:type="dxa"/>
            <w:shd w:val="clear" w:color="auto" w:fill="auto"/>
          </w:tcPr>
          <w:p w:rsidR="00150758" w:rsidRPr="007A4E87" w:rsidRDefault="00D623B6" w:rsidP="006A7154">
            <w:pPr>
              <w:rPr>
                <w:lang w:val="en-CA"/>
              </w:rPr>
            </w:pPr>
            <w:r>
              <w:rPr>
                <w:lang w:val="en-CA"/>
              </w:rPr>
              <w:t>224</w:t>
            </w:r>
            <w:r w:rsidR="00F605D8">
              <w:rPr>
                <w:lang w:val="en-CA"/>
              </w:rPr>
              <w:t xml:space="preserve"> </w:t>
            </w:r>
            <w:r w:rsidR="0049565C">
              <w:rPr>
                <w:lang w:val="en-CA"/>
              </w:rPr>
              <w:t>addition</w:t>
            </w:r>
            <w:r w:rsidR="00F605D8">
              <w:rPr>
                <w:lang w:val="en-CA"/>
              </w:rPr>
              <w:t>s</w:t>
            </w:r>
          </w:p>
        </w:tc>
        <w:tc>
          <w:tcPr>
            <w:tcW w:w="1737" w:type="dxa"/>
            <w:shd w:val="clear" w:color="auto" w:fill="auto"/>
          </w:tcPr>
          <w:p w:rsidR="00150758" w:rsidRPr="007A4E87" w:rsidRDefault="00DB5640" w:rsidP="006A7154">
            <w:pPr>
              <w:rPr>
                <w:lang w:val="en-CA"/>
              </w:rPr>
            </w:pPr>
            <w:r>
              <w:rPr>
                <w:lang w:val="en-CA"/>
              </w:rPr>
              <w:t>3.</w:t>
            </w:r>
            <w:r w:rsidR="00D623B6">
              <w:rPr>
                <w:lang w:val="en-CA"/>
              </w:rPr>
              <w:t>5</w:t>
            </w:r>
          </w:p>
        </w:tc>
      </w:tr>
    </w:tbl>
    <w:p w:rsidR="00041FA0" w:rsidRPr="006A7154" w:rsidRDefault="00041FA0" w:rsidP="006A7154">
      <w:pPr>
        <w:rPr>
          <w:lang w:val="en-CA"/>
        </w:rPr>
      </w:pPr>
    </w:p>
    <w:p w:rsidR="00E135E2" w:rsidRPr="005B217D" w:rsidRDefault="00E135E2" w:rsidP="00E135E2">
      <w:pPr>
        <w:pStyle w:val="Heading1"/>
        <w:rPr>
          <w:lang w:val="en-CA"/>
        </w:rPr>
      </w:pPr>
      <w:r>
        <w:rPr>
          <w:rFonts w:hint="eastAsia"/>
          <w:lang w:val="en-CA" w:eastAsia="ko-KR"/>
        </w:rPr>
        <w:t>Conclusion</w:t>
      </w:r>
    </w:p>
    <w:p w:rsidR="005F60AD" w:rsidRPr="00580C74" w:rsidRDefault="00860DFE" w:rsidP="00E135E2">
      <w:pPr>
        <w:jc w:val="both"/>
        <w:rPr>
          <w:sz w:val="24"/>
          <w:szCs w:val="24"/>
          <w:lang w:val="en-CA" w:eastAsia="ko-KR"/>
        </w:rPr>
      </w:pPr>
      <w:r w:rsidRPr="00580C74">
        <w:rPr>
          <w:sz w:val="24"/>
          <w:szCs w:val="24"/>
          <w:lang w:val="en-CA" w:eastAsia="ko-KR"/>
        </w:rPr>
        <w:t xml:space="preserve">The proposed scheme achieves </w:t>
      </w:r>
      <w:r w:rsidR="00344581" w:rsidRPr="00580C74">
        <w:rPr>
          <w:sz w:val="24"/>
          <w:szCs w:val="24"/>
          <w:lang w:val="en-CA" w:eastAsia="ko-KR"/>
        </w:rPr>
        <w:t xml:space="preserve">up to </w:t>
      </w:r>
      <w:r w:rsidR="00BA683B" w:rsidRPr="00580C74">
        <w:rPr>
          <w:sz w:val="24"/>
          <w:szCs w:val="24"/>
          <w:lang w:val="en-CA" w:eastAsia="ko-KR"/>
        </w:rPr>
        <w:t>6</w:t>
      </w:r>
      <w:r w:rsidRPr="00580C74">
        <w:rPr>
          <w:sz w:val="24"/>
          <w:szCs w:val="24"/>
          <w:lang w:val="en-CA" w:eastAsia="ko-KR"/>
        </w:rPr>
        <w:t>.1%</w:t>
      </w:r>
      <w:r w:rsidR="00BA683B" w:rsidRPr="00580C74">
        <w:rPr>
          <w:sz w:val="24"/>
          <w:szCs w:val="24"/>
          <w:lang w:val="en-CA" w:eastAsia="ko-KR"/>
        </w:rPr>
        <w:t>, and 5.1% BD-Rate savings</w:t>
      </w:r>
      <w:r w:rsidRPr="00580C74">
        <w:rPr>
          <w:sz w:val="24"/>
          <w:szCs w:val="24"/>
          <w:lang w:val="en-CA" w:eastAsia="ko-KR"/>
        </w:rPr>
        <w:t xml:space="preserve"> for screen content </w:t>
      </w:r>
      <w:r w:rsidR="00BA683B" w:rsidRPr="00580C74">
        <w:rPr>
          <w:sz w:val="24"/>
          <w:szCs w:val="24"/>
          <w:lang w:val="en-CA" w:eastAsia="ko-KR"/>
        </w:rPr>
        <w:t xml:space="preserve">RGB 444 </w:t>
      </w:r>
      <w:r w:rsidRPr="00580C74">
        <w:rPr>
          <w:sz w:val="24"/>
          <w:szCs w:val="24"/>
          <w:lang w:val="en-CA" w:eastAsia="ko-KR"/>
        </w:rPr>
        <w:t>video</w:t>
      </w:r>
      <w:r w:rsidR="00BA683B" w:rsidRPr="00580C74">
        <w:rPr>
          <w:sz w:val="24"/>
          <w:szCs w:val="24"/>
          <w:lang w:val="en-CA" w:eastAsia="ko-KR"/>
        </w:rPr>
        <w:t>, YUV444 video respectively</w:t>
      </w:r>
      <w:r w:rsidRPr="00580C74">
        <w:rPr>
          <w:sz w:val="24"/>
          <w:szCs w:val="24"/>
          <w:lang w:val="en-CA" w:eastAsia="ko-KR"/>
        </w:rPr>
        <w:t xml:space="preserve"> </w:t>
      </w:r>
      <w:r w:rsidR="00BA683B" w:rsidRPr="00580C74">
        <w:rPr>
          <w:sz w:val="24"/>
          <w:szCs w:val="24"/>
          <w:lang w:val="en-CA" w:eastAsia="ko-KR"/>
        </w:rPr>
        <w:t xml:space="preserve">in All Intra setting, </w:t>
      </w:r>
      <w:r w:rsidRPr="00580C74">
        <w:rPr>
          <w:sz w:val="24"/>
          <w:szCs w:val="24"/>
          <w:lang w:val="en-CA" w:eastAsia="ko-KR"/>
        </w:rPr>
        <w:t xml:space="preserve">and keeps the decoder fully parallel. </w:t>
      </w:r>
      <w:r w:rsidR="00344581" w:rsidRPr="00580C74">
        <w:rPr>
          <w:sz w:val="24"/>
          <w:szCs w:val="24"/>
          <w:lang w:val="en-CA" w:eastAsia="ko-KR"/>
        </w:rPr>
        <w:t xml:space="preserve">We recommend </w:t>
      </w:r>
      <w:r w:rsidR="0049565C" w:rsidRPr="00580C74">
        <w:rPr>
          <w:sz w:val="24"/>
          <w:szCs w:val="24"/>
          <w:lang w:val="en-CA" w:eastAsia="ko-KR"/>
        </w:rPr>
        <w:t>to</w:t>
      </w:r>
      <w:r w:rsidR="00BA683B" w:rsidRPr="00580C74">
        <w:rPr>
          <w:sz w:val="24"/>
          <w:szCs w:val="24"/>
          <w:lang w:val="en-CA" w:eastAsia="ko-KR"/>
        </w:rPr>
        <w:t xml:space="preserve"> </w:t>
      </w:r>
      <w:r w:rsidR="0049565C" w:rsidRPr="00580C74">
        <w:rPr>
          <w:sz w:val="24"/>
          <w:szCs w:val="24"/>
          <w:lang w:val="en-CA" w:eastAsia="ko-KR"/>
        </w:rPr>
        <w:t>adopt</w:t>
      </w:r>
      <w:r w:rsidR="00344581" w:rsidRPr="00580C74">
        <w:rPr>
          <w:sz w:val="24"/>
          <w:szCs w:val="24"/>
          <w:lang w:val="en-CA" w:eastAsia="ko-KR"/>
        </w:rPr>
        <w:t xml:space="preserve"> this proposal in committee draft of HEVC range extension</w:t>
      </w:r>
      <w:r w:rsidR="00BA683B" w:rsidRPr="00580C74">
        <w:rPr>
          <w:sz w:val="24"/>
          <w:szCs w:val="24"/>
          <w:lang w:val="en-CA" w:eastAsia="ko-KR"/>
        </w:rPr>
        <w:t>s</w:t>
      </w:r>
      <w:r w:rsidR="00344581" w:rsidRPr="00580C74">
        <w:rPr>
          <w:sz w:val="24"/>
          <w:szCs w:val="24"/>
          <w:lang w:val="en-CA" w:eastAsia="ko-KR"/>
        </w:rPr>
        <w:t>.</w:t>
      </w:r>
    </w:p>
    <w:p w:rsidR="00915617" w:rsidRPr="0049565C" w:rsidRDefault="00E502F9" w:rsidP="0049565C">
      <w:pPr>
        <w:pStyle w:val="Heading1"/>
        <w:rPr>
          <w:lang w:val="en-CA" w:eastAsia="ko-KR"/>
        </w:rPr>
      </w:pPr>
      <w:r>
        <w:rPr>
          <w:rFonts w:hint="eastAsia"/>
          <w:lang w:val="en-CA" w:eastAsia="ko-KR"/>
        </w:rPr>
        <w:t>References</w:t>
      </w:r>
    </w:p>
    <w:p w:rsidR="00FE2AE9" w:rsidRPr="004E7C5C" w:rsidRDefault="00FE2AE9" w:rsidP="00817077">
      <w:pPr>
        <w:numPr>
          <w:ilvl w:val="0"/>
          <w:numId w:val="16"/>
        </w:numPr>
        <w:spacing w:before="60" w:after="60"/>
        <w:jc w:val="both"/>
        <w:textAlignment w:val="auto"/>
        <w:rPr>
          <w:szCs w:val="22"/>
          <w:lang w:val="en-CA" w:eastAsia="ko-KR"/>
        </w:rPr>
      </w:pPr>
      <w:r>
        <w:t>M. Zhou, “AHG22: Sample-based angular prediction (SAP) for HEVC lossless coding,” JCTVC-G093, Geneva, Switzerland, Nov 2011.</w:t>
      </w:r>
    </w:p>
    <w:p w:rsidR="00FE2AE9" w:rsidRDefault="00FE2AE9" w:rsidP="00817077">
      <w:pPr>
        <w:numPr>
          <w:ilvl w:val="0"/>
          <w:numId w:val="16"/>
        </w:numPr>
        <w:spacing w:before="60" w:after="60"/>
        <w:jc w:val="both"/>
        <w:textAlignment w:val="auto"/>
        <w:rPr>
          <w:szCs w:val="22"/>
          <w:lang w:val="en-CA" w:eastAsia="ko-KR"/>
        </w:rPr>
      </w:pPr>
      <w:r>
        <w:t>M. Zhou, and M. Budagavi, “RCE2: Experimental results on Test 3 and Test 4”, JCTVC-M0056, Incheon, Korea, April 2013.</w:t>
      </w:r>
    </w:p>
    <w:p w:rsidR="00F7589C" w:rsidRPr="00456B23" w:rsidRDefault="00F7589C" w:rsidP="00F7589C">
      <w:pPr>
        <w:pStyle w:val="ListParagraph"/>
        <w:numPr>
          <w:ilvl w:val="0"/>
          <w:numId w:val="16"/>
        </w:numPr>
        <w:rPr>
          <w:szCs w:val="22"/>
          <w:lang w:val="en-CA" w:eastAsia="ko-KR"/>
        </w:rPr>
      </w:pPr>
      <w:r w:rsidRPr="00456B23">
        <w:rPr>
          <w:szCs w:val="22"/>
          <w:lang w:val="en-CA" w:eastAsia="ko-KR"/>
        </w:rPr>
        <w:t>D. Flynn, J. Sole, and T. Suzuki, “HEVC range extensions draft 3”, JCTVC-M1005, Incheon, Korea, April 2013.</w:t>
      </w:r>
    </w:p>
    <w:p w:rsidR="00F02A62" w:rsidRPr="0077741E" w:rsidRDefault="00F02A62" w:rsidP="00F02A62">
      <w:pPr>
        <w:numPr>
          <w:ilvl w:val="0"/>
          <w:numId w:val="16"/>
        </w:numPr>
        <w:spacing w:before="60" w:after="60"/>
        <w:jc w:val="both"/>
        <w:textAlignment w:val="auto"/>
        <w:rPr>
          <w:szCs w:val="22"/>
          <w:lang w:val="en-CA" w:eastAsia="ko-KR"/>
        </w:rPr>
      </w:pPr>
      <w:r w:rsidRPr="0077741E">
        <w:rPr>
          <w:szCs w:val="22"/>
          <w:lang w:val="en-CA" w:eastAsia="ko-KR"/>
        </w:rPr>
        <w:t>A. Saxena, D. Kwon, M. Naccari and C. Pang</w:t>
      </w:r>
      <w:r w:rsidRPr="0077741E">
        <w:rPr>
          <w:szCs w:val="22"/>
          <w:lang w:eastAsia="zh-TW"/>
        </w:rPr>
        <w:t>, “</w:t>
      </w:r>
      <w:r>
        <w:t>HEVC Range Extensions Core Experiment 3 (RCE3): Intra Prediction techniques</w:t>
      </w:r>
      <w:r w:rsidRPr="0077741E">
        <w:rPr>
          <w:szCs w:val="22"/>
          <w:lang w:eastAsia="zh-TW"/>
        </w:rPr>
        <w:t xml:space="preserve">,” JCTVC-N1123, </w:t>
      </w:r>
      <w:r w:rsidRPr="0077741E">
        <w:rPr>
          <w:szCs w:val="22"/>
          <w:lang w:val="en-CA"/>
        </w:rPr>
        <w:t>Vienna, Austria, July 2013.</w:t>
      </w:r>
    </w:p>
    <w:p w:rsidR="00DA2BF2" w:rsidRDefault="00DA2BF2" w:rsidP="00DA2BF2">
      <w:pPr>
        <w:numPr>
          <w:ilvl w:val="0"/>
          <w:numId w:val="16"/>
        </w:numPr>
        <w:spacing w:before="60" w:after="60"/>
        <w:jc w:val="both"/>
        <w:textAlignment w:val="auto"/>
        <w:rPr>
          <w:szCs w:val="22"/>
          <w:lang w:val="en-CA" w:eastAsia="ko-KR"/>
        </w:rPr>
      </w:pPr>
      <w:r>
        <w:rPr>
          <w:szCs w:val="22"/>
          <w:lang w:val="en-CA" w:eastAsia="ko-KR"/>
        </w:rPr>
        <w:t>R. Joshi, J.Sole, and M. Karczewicz, “</w:t>
      </w:r>
      <w:r w:rsidRPr="00DA2BF2">
        <w:rPr>
          <w:szCs w:val="22"/>
          <w:lang w:val="en-CA" w:eastAsia="ko-KR"/>
        </w:rPr>
        <w:t>AHG8: Residual DPCM for visually lossless coding</w:t>
      </w:r>
      <w:r>
        <w:rPr>
          <w:szCs w:val="22"/>
          <w:lang w:val="en-CA" w:eastAsia="ko-KR"/>
        </w:rPr>
        <w:t>”, JCTVC-M0351, Incheon, Korea, April 2013.</w:t>
      </w:r>
    </w:p>
    <w:p w:rsidR="00BA683B" w:rsidRDefault="00BA683B" w:rsidP="00BA683B">
      <w:pPr>
        <w:numPr>
          <w:ilvl w:val="0"/>
          <w:numId w:val="16"/>
        </w:numPr>
        <w:spacing w:before="60" w:after="60"/>
        <w:jc w:val="both"/>
        <w:textAlignment w:val="auto"/>
        <w:rPr>
          <w:szCs w:val="22"/>
          <w:lang w:val="en-CA" w:eastAsia="ko-KR"/>
        </w:rPr>
      </w:pPr>
      <w:r>
        <w:rPr>
          <w:szCs w:val="22"/>
          <w:lang w:val="en-CA" w:eastAsia="ko-KR"/>
        </w:rPr>
        <w:t>H. Chen, A. Saxena and F. Fernandes, “</w:t>
      </w:r>
      <w:r w:rsidRPr="00BA683B">
        <w:rPr>
          <w:szCs w:val="22"/>
          <w:lang w:val="en-CA" w:eastAsia="ko-KR"/>
        </w:rPr>
        <w:t xml:space="preserve">On sample adaptive intra prediction for oblique modes in </w:t>
      </w:r>
      <w:r>
        <w:rPr>
          <w:szCs w:val="22"/>
          <w:lang w:val="en-CA" w:eastAsia="ko-KR"/>
        </w:rPr>
        <w:t>lossless</w:t>
      </w:r>
      <w:r w:rsidRPr="00BA683B">
        <w:rPr>
          <w:szCs w:val="22"/>
          <w:lang w:val="en-CA" w:eastAsia="ko-KR"/>
        </w:rPr>
        <w:t xml:space="preserve"> coding</w:t>
      </w:r>
      <w:r>
        <w:rPr>
          <w:szCs w:val="22"/>
          <w:lang w:val="en-CA" w:eastAsia="ko-KR"/>
        </w:rPr>
        <w:t>”, JCTVC-N0176, Vienna, Austria, July 2013.</w:t>
      </w:r>
    </w:p>
    <w:p w:rsidR="00456B23" w:rsidRDefault="00456B23" w:rsidP="00612BCD">
      <w:pPr>
        <w:spacing w:before="60" w:after="60"/>
        <w:ind w:left="340"/>
        <w:jc w:val="both"/>
        <w:textAlignment w:val="auto"/>
        <w:rPr>
          <w:szCs w:val="22"/>
          <w:lang w:val="en-CA" w:eastAsia="ko-KR"/>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F6347D" w:rsidP="00BA683B">
      <w:pPr>
        <w:jc w:val="both"/>
        <w:rPr>
          <w:szCs w:val="22"/>
          <w:lang w:val="en-CA"/>
        </w:rPr>
      </w:pPr>
      <w:r>
        <w:rPr>
          <w:b/>
          <w:szCs w:val="22"/>
        </w:rPr>
        <w:t>Samsung Electronics Co., Ltd.,</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7F1F8B" w:rsidRPr="005B217D" w:rsidSect="00A01439">
      <w:footerReference w:type="default" r:id="rId5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4FF" w:rsidRDefault="002704FF">
      <w:r>
        <w:separator/>
      </w:r>
    </w:p>
  </w:endnote>
  <w:endnote w:type="continuationSeparator" w:id="0">
    <w:p w:rsidR="002704FF" w:rsidRDefault="00270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CB4" w:rsidRDefault="00BF5CB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B55D3">
      <w:rPr>
        <w:rStyle w:val="PageNumber"/>
        <w:noProof/>
      </w:rPr>
      <w:t>5</w:t>
    </w:r>
    <w:r>
      <w:rPr>
        <w:rStyle w:val="PageNumber"/>
      </w:rPr>
      <w:fldChar w:fldCharType="end"/>
    </w:r>
    <w:r>
      <w:rPr>
        <w:rStyle w:val="PageNumber"/>
      </w:rPr>
      <w:tab/>
      <w:t xml:space="preserve">Date Saved: </w:t>
    </w:r>
    <w:r w:rsidR="009823EB">
      <w:rPr>
        <w:rStyle w:val="PageNumber"/>
      </w:rPr>
      <w:fldChar w:fldCharType="begin"/>
    </w:r>
    <w:r w:rsidR="009823EB">
      <w:rPr>
        <w:rStyle w:val="PageNumber"/>
      </w:rPr>
      <w:instrText xml:space="preserve"> SAVEDATE  \@ "yyyy-MM-dd"  \* MERGEFORMAT </w:instrText>
    </w:r>
    <w:r w:rsidR="009823EB">
      <w:rPr>
        <w:rStyle w:val="PageNumber"/>
      </w:rPr>
      <w:fldChar w:fldCharType="separate"/>
    </w:r>
    <w:r w:rsidR="000B55D3">
      <w:rPr>
        <w:rStyle w:val="PageNumber"/>
        <w:noProof/>
      </w:rPr>
      <w:t>2013-10-17</w:t>
    </w:r>
    <w:r w:rsidR="009823E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4FF" w:rsidRDefault="002704FF">
      <w:r>
        <w:separator/>
      </w:r>
    </w:p>
  </w:footnote>
  <w:footnote w:type="continuationSeparator" w:id="0">
    <w:p w:rsidR="002704FF" w:rsidRDefault="00270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C42475"/>
    <w:multiLevelType w:val="hybridMultilevel"/>
    <w:tmpl w:val="A1B2B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
    <w:nsid w:val="20CB42CE"/>
    <w:multiLevelType w:val="hybridMultilevel"/>
    <w:tmpl w:val="43824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6EA33485"/>
    <w:multiLevelType w:val="hybridMultilevel"/>
    <w:tmpl w:val="026C4570"/>
    <w:lvl w:ilvl="0" w:tplc="68F01610">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7"/>
  </w:num>
  <w:num w:numId="7">
    <w:abstractNumId w:val="9"/>
  </w:num>
  <w:num w:numId="8">
    <w:abstractNumId w:val="7"/>
  </w:num>
  <w:num w:numId="9">
    <w:abstractNumId w:val="1"/>
  </w:num>
  <w:num w:numId="10">
    <w:abstractNumId w:val="6"/>
  </w:num>
  <w:num w:numId="11">
    <w:abstractNumId w:val="2"/>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
  </w:num>
  <w:num w:numId="15">
    <w:abstractNumId w:val="5"/>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4692"/>
    <w:rsid w:val="00031F7B"/>
    <w:rsid w:val="0003407A"/>
    <w:rsid w:val="00041FA0"/>
    <w:rsid w:val="000458BC"/>
    <w:rsid w:val="00045C41"/>
    <w:rsid w:val="00046C03"/>
    <w:rsid w:val="00050B93"/>
    <w:rsid w:val="0005172F"/>
    <w:rsid w:val="000631B0"/>
    <w:rsid w:val="000745B5"/>
    <w:rsid w:val="0007614F"/>
    <w:rsid w:val="000B193C"/>
    <w:rsid w:val="000B1C6B"/>
    <w:rsid w:val="000B4FF9"/>
    <w:rsid w:val="000B55D3"/>
    <w:rsid w:val="000C09AC"/>
    <w:rsid w:val="000C2341"/>
    <w:rsid w:val="000E00F3"/>
    <w:rsid w:val="000E487E"/>
    <w:rsid w:val="000F158C"/>
    <w:rsid w:val="000F2764"/>
    <w:rsid w:val="000F4FC7"/>
    <w:rsid w:val="00102F3D"/>
    <w:rsid w:val="00113555"/>
    <w:rsid w:val="00123032"/>
    <w:rsid w:val="00124E38"/>
    <w:rsid w:val="0012580B"/>
    <w:rsid w:val="001263CE"/>
    <w:rsid w:val="00131F90"/>
    <w:rsid w:val="0013526E"/>
    <w:rsid w:val="00144987"/>
    <w:rsid w:val="00145B56"/>
    <w:rsid w:val="00150758"/>
    <w:rsid w:val="001709A0"/>
    <w:rsid w:val="00171371"/>
    <w:rsid w:val="00175A24"/>
    <w:rsid w:val="00175BED"/>
    <w:rsid w:val="00180A8B"/>
    <w:rsid w:val="00187E58"/>
    <w:rsid w:val="001A297E"/>
    <w:rsid w:val="001A368E"/>
    <w:rsid w:val="001A7329"/>
    <w:rsid w:val="001B0679"/>
    <w:rsid w:val="001B4E28"/>
    <w:rsid w:val="001B5E9A"/>
    <w:rsid w:val="001C2C6F"/>
    <w:rsid w:val="001C3525"/>
    <w:rsid w:val="001D1BD2"/>
    <w:rsid w:val="001D5683"/>
    <w:rsid w:val="001E02BE"/>
    <w:rsid w:val="001E3B37"/>
    <w:rsid w:val="001F06BC"/>
    <w:rsid w:val="001F2594"/>
    <w:rsid w:val="001F57A4"/>
    <w:rsid w:val="002055A6"/>
    <w:rsid w:val="00206460"/>
    <w:rsid w:val="002069B4"/>
    <w:rsid w:val="002069E5"/>
    <w:rsid w:val="002074EC"/>
    <w:rsid w:val="00215DFC"/>
    <w:rsid w:val="002212DF"/>
    <w:rsid w:val="0022287D"/>
    <w:rsid w:val="00222CD4"/>
    <w:rsid w:val="002264A6"/>
    <w:rsid w:val="00227BA7"/>
    <w:rsid w:val="0023011C"/>
    <w:rsid w:val="00234196"/>
    <w:rsid w:val="002357EF"/>
    <w:rsid w:val="002368A1"/>
    <w:rsid w:val="00246E26"/>
    <w:rsid w:val="002470C8"/>
    <w:rsid w:val="00247E38"/>
    <w:rsid w:val="00256DED"/>
    <w:rsid w:val="00263398"/>
    <w:rsid w:val="00267F60"/>
    <w:rsid w:val="002704FF"/>
    <w:rsid w:val="00273454"/>
    <w:rsid w:val="00275BCF"/>
    <w:rsid w:val="00287F03"/>
    <w:rsid w:val="00290EEF"/>
    <w:rsid w:val="00292257"/>
    <w:rsid w:val="00293D8B"/>
    <w:rsid w:val="002A54E0"/>
    <w:rsid w:val="002A75E7"/>
    <w:rsid w:val="002B1595"/>
    <w:rsid w:val="002B191D"/>
    <w:rsid w:val="002C3CC6"/>
    <w:rsid w:val="002C64D9"/>
    <w:rsid w:val="002C6FE5"/>
    <w:rsid w:val="002C7BAD"/>
    <w:rsid w:val="002D0AF6"/>
    <w:rsid w:val="002E6082"/>
    <w:rsid w:val="002F164D"/>
    <w:rsid w:val="003021C6"/>
    <w:rsid w:val="003033A2"/>
    <w:rsid w:val="00306206"/>
    <w:rsid w:val="00317656"/>
    <w:rsid w:val="00317D85"/>
    <w:rsid w:val="0032169A"/>
    <w:rsid w:val="00327C56"/>
    <w:rsid w:val="003315A1"/>
    <w:rsid w:val="003373EC"/>
    <w:rsid w:val="003412B7"/>
    <w:rsid w:val="00342FF4"/>
    <w:rsid w:val="00344581"/>
    <w:rsid w:val="00355FB8"/>
    <w:rsid w:val="003605A5"/>
    <w:rsid w:val="003669EA"/>
    <w:rsid w:val="003706CC"/>
    <w:rsid w:val="00370B4C"/>
    <w:rsid w:val="003728E2"/>
    <w:rsid w:val="00375ECE"/>
    <w:rsid w:val="00376DC2"/>
    <w:rsid w:val="00377710"/>
    <w:rsid w:val="003963E9"/>
    <w:rsid w:val="003A2D8E"/>
    <w:rsid w:val="003A4CB7"/>
    <w:rsid w:val="003A58B5"/>
    <w:rsid w:val="003C20E4"/>
    <w:rsid w:val="003C3CBC"/>
    <w:rsid w:val="003D5156"/>
    <w:rsid w:val="003E6F90"/>
    <w:rsid w:val="003F5D0F"/>
    <w:rsid w:val="00410AD7"/>
    <w:rsid w:val="00414101"/>
    <w:rsid w:val="0042187C"/>
    <w:rsid w:val="00433DDB"/>
    <w:rsid w:val="00435453"/>
    <w:rsid w:val="00436353"/>
    <w:rsid w:val="00437619"/>
    <w:rsid w:val="004452DB"/>
    <w:rsid w:val="00445B72"/>
    <w:rsid w:val="00451006"/>
    <w:rsid w:val="00451743"/>
    <w:rsid w:val="00456B23"/>
    <w:rsid w:val="00462788"/>
    <w:rsid w:val="00472B10"/>
    <w:rsid w:val="00473347"/>
    <w:rsid w:val="00482987"/>
    <w:rsid w:val="004871A2"/>
    <w:rsid w:val="0049237B"/>
    <w:rsid w:val="0049565C"/>
    <w:rsid w:val="004A2A63"/>
    <w:rsid w:val="004A7E06"/>
    <w:rsid w:val="004B210C"/>
    <w:rsid w:val="004D405F"/>
    <w:rsid w:val="004E4F4F"/>
    <w:rsid w:val="004E6115"/>
    <w:rsid w:val="004E6789"/>
    <w:rsid w:val="004E758F"/>
    <w:rsid w:val="004E7C5C"/>
    <w:rsid w:val="004F61E3"/>
    <w:rsid w:val="004F6335"/>
    <w:rsid w:val="004F7986"/>
    <w:rsid w:val="004F7CC0"/>
    <w:rsid w:val="00502E10"/>
    <w:rsid w:val="0051015C"/>
    <w:rsid w:val="0051559F"/>
    <w:rsid w:val="00516CF1"/>
    <w:rsid w:val="00521D50"/>
    <w:rsid w:val="0052661D"/>
    <w:rsid w:val="00531AE9"/>
    <w:rsid w:val="00531E73"/>
    <w:rsid w:val="0054513E"/>
    <w:rsid w:val="00550A66"/>
    <w:rsid w:val="005534E5"/>
    <w:rsid w:val="00567EC7"/>
    <w:rsid w:val="00570013"/>
    <w:rsid w:val="005801A2"/>
    <w:rsid w:val="00580C74"/>
    <w:rsid w:val="00581438"/>
    <w:rsid w:val="00583775"/>
    <w:rsid w:val="00584D26"/>
    <w:rsid w:val="00592256"/>
    <w:rsid w:val="005936B1"/>
    <w:rsid w:val="005952A5"/>
    <w:rsid w:val="00597533"/>
    <w:rsid w:val="005A33A1"/>
    <w:rsid w:val="005A4C5A"/>
    <w:rsid w:val="005B217D"/>
    <w:rsid w:val="005B2D6C"/>
    <w:rsid w:val="005C385F"/>
    <w:rsid w:val="005E1AC6"/>
    <w:rsid w:val="005E2A07"/>
    <w:rsid w:val="005E680F"/>
    <w:rsid w:val="005F29F3"/>
    <w:rsid w:val="005F60AD"/>
    <w:rsid w:val="005F6F1B"/>
    <w:rsid w:val="00612BCD"/>
    <w:rsid w:val="0061510F"/>
    <w:rsid w:val="00624B33"/>
    <w:rsid w:val="00630AA2"/>
    <w:rsid w:val="0063569E"/>
    <w:rsid w:val="0063571A"/>
    <w:rsid w:val="00646707"/>
    <w:rsid w:val="00646887"/>
    <w:rsid w:val="0065405D"/>
    <w:rsid w:val="00662E58"/>
    <w:rsid w:val="00664DCF"/>
    <w:rsid w:val="006706F9"/>
    <w:rsid w:val="00681EA7"/>
    <w:rsid w:val="0069315F"/>
    <w:rsid w:val="006A7154"/>
    <w:rsid w:val="006B0599"/>
    <w:rsid w:val="006B4D54"/>
    <w:rsid w:val="006B6F7B"/>
    <w:rsid w:val="006C472A"/>
    <w:rsid w:val="006C5D39"/>
    <w:rsid w:val="006E2810"/>
    <w:rsid w:val="006E29BB"/>
    <w:rsid w:val="006E5417"/>
    <w:rsid w:val="006E5429"/>
    <w:rsid w:val="00702D04"/>
    <w:rsid w:val="00704144"/>
    <w:rsid w:val="00705248"/>
    <w:rsid w:val="00712F60"/>
    <w:rsid w:val="0071762A"/>
    <w:rsid w:val="00720E3B"/>
    <w:rsid w:val="0073145A"/>
    <w:rsid w:val="007323F9"/>
    <w:rsid w:val="00735ADF"/>
    <w:rsid w:val="00740095"/>
    <w:rsid w:val="00745F6B"/>
    <w:rsid w:val="00754C5F"/>
    <w:rsid w:val="0075585E"/>
    <w:rsid w:val="00757D00"/>
    <w:rsid w:val="00770571"/>
    <w:rsid w:val="00770E3B"/>
    <w:rsid w:val="007768FF"/>
    <w:rsid w:val="007824D3"/>
    <w:rsid w:val="00787E7B"/>
    <w:rsid w:val="00796ACA"/>
    <w:rsid w:val="00796EE3"/>
    <w:rsid w:val="007A29A5"/>
    <w:rsid w:val="007A4E87"/>
    <w:rsid w:val="007A6B1C"/>
    <w:rsid w:val="007A71D6"/>
    <w:rsid w:val="007A7D29"/>
    <w:rsid w:val="007B4AB8"/>
    <w:rsid w:val="007C3237"/>
    <w:rsid w:val="007E2F8A"/>
    <w:rsid w:val="007F1F8B"/>
    <w:rsid w:val="007F4737"/>
    <w:rsid w:val="007F67A1"/>
    <w:rsid w:val="008010DB"/>
    <w:rsid w:val="00811C05"/>
    <w:rsid w:val="00813555"/>
    <w:rsid w:val="00817077"/>
    <w:rsid w:val="008206C8"/>
    <w:rsid w:val="008306CF"/>
    <w:rsid w:val="0085406A"/>
    <w:rsid w:val="00857619"/>
    <w:rsid w:val="00860DFE"/>
    <w:rsid w:val="0086180A"/>
    <w:rsid w:val="0086387C"/>
    <w:rsid w:val="00874A6C"/>
    <w:rsid w:val="00876C65"/>
    <w:rsid w:val="008A4B4C"/>
    <w:rsid w:val="008A687D"/>
    <w:rsid w:val="008A68C0"/>
    <w:rsid w:val="008C239F"/>
    <w:rsid w:val="008E480C"/>
    <w:rsid w:val="009002E6"/>
    <w:rsid w:val="00907757"/>
    <w:rsid w:val="009153D3"/>
    <w:rsid w:val="00915617"/>
    <w:rsid w:val="009212B0"/>
    <w:rsid w:val="009234A5"/>
    <w:rsid w:val="00925969"/>
    <w:rsid w:val="009301B6"/>
    <w:rsid w:val="009336F7"/>
    <w:rsid w:val="00936398"/>
    <w:rsid w:val="009374A7"/>
    <w:rsid w:val="009400B1"/>
    <w:rsid w:val="009450D0"/>
    <w:rsid w:val="00955536"/>
    <w:rsid w:val="009637FE"/>
    <w:rsid w:val="0096661C"/>
    <w:rsid w:val="009823EB"/>
    <w:rsid w:val="00983052"/>
    <w:rsid w:val="0098551D"/>
    <w:rsid w:val="009877F2"/>
    <w:rsid w:val="0099518F"/>
    <w:rsid w:val="00997F14"/>
    <w:rsid w:val="009A523D"/>
    <w:rsid w:val="009A54DB"/>
    <w:rsid w:val="009B208A"/>
    <w:rsid w:val="009D1234"/>
    <w:rsid w:val="009F496B"/>
    <w:rsid w:val="00A01439"/>
    <w:rsid w:val="00A024F0"/>
    <w:rsid w:val="00A02BBC"/>
    <w:rsid w:val="00A02E61"/>
    <w:rsid w:val="00A05CFF"/>
    <w:rsid w:val="00A203BA"/>
    <w:rsid w:val="00A32D40"/>
    <w:rsid w:val="00A406EF"/>
    <w:rsid w:val="00A504C8"/>
    <w:rsid w:val="00A56B97"/>
    <w:rsid w:val="00A6093D"/>
    <w:rsid w:val="00A71BFB"/>
    <w:rsid w:val="00A76A6D"/>
    <w:rsid w:val="00A83253"/>
    <w:rsid w:val="00A93C35"/>
    <w:rsid w:val="00AA4553"/>
    <w:rsid w:val="00AA471B"/>
    <w:rsid w:val="00AA6E84"/>
    <w:rsid w:val="00AC3E9F"/>
    <w:rsid w:val="00AC64F0"/>
    <w:rsid w:val="00AD0095"/>
    <w:rsid w:val="00AD37BD"/>
    <w:rsid w:val="00AD765D"/>
    <w:rsid w:val="00AE341B"/>
    <w:rsid w:val="00AE52DC"/>
    <w:rsid w:val="00AF70BA"/>
    <w:rsid w:val="00B07CA7"/>
    <w:rsid w:val="00B1279A"/>
    <w:rsid w:val="00B13C87"/>
    <w:rsid w:val="00B21365"/>
    <w:rsid w:val="00B4194A"/>
    <w:rsid w:val="00B5222E"/>
    <w:rsid w:val="00B55F93"/>
    <w:rsid w:val="00B5769D"/>
    <w:rsid w:val="00B60720"/>
    <w:rsid w:val="00B61C96"/>
    <w:rsid w:val="00B665F8"/>
    <w:rsid w:val="00B73A2A"/>
    <w:rsid w:val="00B75732"/>
    <w:rsid w:val="00B8057B"/>
    <w:rsid w:val="00B838D6"/>
    <w:rsid w:val="00B94B06"/>
    <w:rsid w:val="00B94C28"/>
    <w:rsid w:val="00BA2973"/>
    <w:rsid w:val="00BA302E"/>
    <w:rsid w:val="00BA683B"/>
    <w:rsid w:val="00BA721F"/>
    <w:rsid w:val="00BC10BA"/>
    <w:rsid w:val="00BC5AFD"/>
    <w:rsid w:val="00BD40A2"/>
    <w:rsid w:val="00BD4C93"/>
    <w:rsid w:val="00BE6460"/>
    <w:rsid w:val="00BE75DA"/>
    <w:rsid w:val="00BF212F"/>
    <w:rsid w:val="00BF5CB4"/>
    <w:rsid w:val="00C029E8"/>
    <w:rsid w:val="00C04F43"/>
    <w:rsid w:val="00C0609D"/>
    <w:rsid w:val="00C06734"/>
    <w:rsid w:val="00C115AB"/>
    <w:rsid w:val="00C30249"/>
    <w:rsid w:val="00C3723B"/>
    <w:rsid w:val="00C44A92"/>
    <w:rsid w:val="00C53BA7"/>
    <w:rsid w:val="00C606C9"/>
    <w:rsid w:val="00C80288"/>
    <w:rsid w:val="00C84003"/>
    <w:rsid w:val="00C90650"/>
    <w:rsid w:val="00C97D78"/>
    <w:rsid w:val="00CA1E24"/>
    <w:rsid w:val="00CC2AAE"/>
    <w:rsid w:val="00CC5A42"/>
    <w:rsid w:val="00CD0EAB"/>
    <w:rsid w:val="00CD5C7A"/>
    <w:rsid w:val="00CE4CFC"/>
    <w:rsid w:val="00CF34DB"/>
    <w:rsid w:val="00CF558F"/>
    <w:rsid w:val="00D073E2"/>
    <w:rsid w:val="00D1497F"/>
    <w:rsid w:val="00D21F69"/>
    <w:rsid w:val="00D26C3D"/>
    <w:rsid w:val="00D3215C"/>
    <w:rsid w:val="00D42B5A"/>
    <w:rsid w:val="00D446EC"/>
    <w:rsid w:val="00D47439"/>
    <w:rsid w:val="00D51BF0"/>
    <w:rsid w:val="00D558A7"/>
    <w:rsid w:val="00D55942"/>
    <w:rsid w:val="00D623B6"/>
    <w:rsid w:val="00D72448"/>
    <w:rsid w:val="00D73DAD"/>
    <w:rsid w:val="00D807BF"/>
    <w:rsid w:val="00D82FCC"/>
    <w:rsid w:val="00D9560F"/>
    <w:rsid w:val="00D95C4D"/>
    <w:rsid w:val="00DA17FC"/>
    <w:rsid w:val="00DA2BF2"/>
    <w:rsid w:val="00DA5AEE"/>
    <w:rsid w:val="00DA7887"/>
    <w:rsid w:val="00DA7F4E"/>
    <w:rsid w:val="00DB2C26"/>
    <w:rsid w:val="00DB5640"/>
    <w:rsid w:val="00DC47E6"/>
    <w:rsid w:val="00DE494C"/>
    <w:rsid w:val="00DE550E"/>
    <w:rsid w:val="00DE6B43"/>
    <w:rsid w:val="00E111F7"/>
    <w:rsid w:val="00E11923"/>
    <w:rsid w:val="00E135E2"/>
    <w:rsid w:val="00E144CE"/>
    <w:rsid w:val="00E25E56"/>
    <w:rsid w:val="00E262D4"/>
    <w:rsid w:val="00E36070"/>
    <w:rsid w:val="00E36250"/>
    <w:rsid w:val="00E45C9B"/>
    <w:rsid w:val="00E502F9"/>
    <w:rsid w:val="00E51020"/>
    <w:rsid w:val="00E54511"/>
    <w:rsid w:val="00E61DAC"/>
    <w:rsid w:val="00E63038"/>
    <w:rsid w:val="00E70830"/>
    <w:rsid w:val="00E72B80"/>
    <w:rsid w:val="00E75FE3"/>
    <w:rsid w:val="00E8092F"/>
    <w:rsid w:val="00E86C4C"/>
    <w:rsid w:val="00E87180"/>
    <w:rsid w:val="00EA03C5"/>
    <w:rsid w:val="00EB2AD4"/>
    <w:rsid w:val="00EB7AB1"/>
    <w:rsid w:val="00EC5597"/>
    <w:rsid w:val="00EC7FD2"/>
    <w:rsid w:val="00EE0D8C"/>
    <w:rsid w:val="00EE7E37"/>
    <w:rsid w:val="00EF48CC"/>
    <w:rsid w:val="00EF5199"/>
    <w:rsid w:val="00F00E69"/>
    <w:rsid w:val="00F02A62"/>
    <w:rsid w:val="00F04B75"/>
    <w:rsid w:val="00F072A8"/>
    <w:rsid w:val="00F07C35"/>
    <w:rsid w:val="00F11A7D"/>
    <w:rsid w:val="00F26A13"/>
    <w:rsid w:val="00F30830"/>
    <w:rsid w:val="00F31F0E"/>
    <w:rsid w:val="00F46390"/>
    <w:rsid w:val="00F5571F"/>
    <w:rsid w:val="00F605D8"/>
    <w:rsid w:val="00F6347D"/>
    <w:rsid w:val="00F720DF"/>
    <w:rsid w:val="00F73032"/>
    <w:rsid w:val="00F7589C"/>
    <w:rsid w:val="00F848FC"/>
    <w:rsid w:val="00F9282A"/>
    <w:rsid w:val="00F96BAD"/>
    <w:rsid w:val="00FB0C52"/>
    <w:rsid w:val="00FB0E84"/>
    <w:rsid w:val="00FB55B5"/>
    <w:rsid w:val="00FD01C2"/>
    <w:rsid w:val="00FE2AE9"/>
    <w:rsid w:val="00FF0CE3"/>
    <w:rsid w:val="00FF44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455505">
      <w:bodyDiv w:val="1"/>
      <w:marLeft w:val="0"/>
      <w:marRight w:val="0"/>
      <w:marTop w:val="0"/>
      <w:marBottom w:val="0"/>
      <w:divBdr>
        <w:top w:val="none" w:sz="0" w:space="0" w:color="auto"/>
        <w:left w:val="none" w:sz="0" w:space="0" w:color="auto"/>
        <w:bottom w:val="none" w:sz="0" w:space="0" w:color="auto"/>
        <w:right w:val="none" w:sz="0" w:space="0" w:color="auto"/>
      </w:divBdr>
    </w:div>
    <w:div w:id="409935878">
      <w:bodyDiv w:val="1"/>
      <w:marLeft w:val="0"/>
      <w:marRight w:val="0"/>
      <w:marTop w:val="0"/>
      <w:marBottom w:val="0"/>
      <w:divBdr>
        <w:top w:val="none" w:sz="0" w:space="0" w:color="auto"/>
        <w:left w:val="none" w:sz="0" w:space="0" w:color="auto"/>
        <w:bottom w:val="none" w:sz="0" w:space="0" w:color="auto"/>
        <w:right w:val="none" w:sz="0" w:space="0" w:color="auto"/>
      </w:divBdr>
    </w:div>
    <w:div w:id="457454090">
      <w:bodyDiv w:val="1"/>
      <w:marLeft w:val="0"/>
      <w:marRight w:val="0"/>
      <w:marTop w:val="0"/>
      <w:marBottom w:val="0"/>
      <w:divBdr>
        <w:top w:val="none" w:sz="0" w:space="0" w:color="auto"/>
        <w:left w:val="none" w:sz="0" w:space="0" w:color="auto"/>
        <w:bottom w:val="none" w:sz="0" w:space="0" w:color="auto"/>
        <w:right w:val="none" w:sz="0" w:space="0" w:color="auto"/>
      </w:divBdr>
    </w:div>
    <w:div w:id="530997816">
      <w:bodyDiv w:val="1"/>
      <w:marLeft w:val="0"/>
      <w:marRight w:val="0"/>
      <w:marTop w:val="0"/>
      <w:marBottom w:val="0"/>
      <w:divBdr>
        <w:top w:val="none" w:sz="0" w:space="0" w:color="auto"/>
        <w:left w:val="none" w:sz="0" w:space="0" w:color="auto"/>
        <w:bottom w:val="none" w:sz="0" w:space="0" w:color="auto"/>
        <w:right w:val="none" w:sz="0" w:space="0" w:color="auto"/>
      </w:divBdr>
    </w:div>
    <w:div w:id="669408203">
      <w:bodyDiv w:val="1"/>
      <w:marLeft w:val="0"/>
      <w:marRight w:val="0"/>
      <w:marTop w:val="0"/>
      <w:marBottom w:val="0"/>
      <w:divBdr>
        <w:top w:val="none" w:sz="0" w:space="0" w:color="auto"/>
        <w:left w:val="none" w:sz="0" w:space="0" w:color="auto"/>
        <w:bottom w:val="none" w:sz="0" w:space="0" w:color="auto"/>
        <w:right w:val="none" w:sz="0" w:space="0" w:color="auto"/>
      </w:divBdr>
    </w:div>
    <w:div w:id="827288931">
      <w:bodyDiv w:val="1"/>
      <w:marLeft w:val="0"/>
      <w:marRight w:val="0"/>
      <w:marTop w:val="0"/>
      <w:marBottom w:val="0"/>
      <w:divBdr>
        <w:top w:val="none" w:sz="0" w:space="0" w:color="auto"/>
        <w:left w:val="none" w:sz="0" w:space="0" w:color="auto"/>
        <w:bottom w:val="none" w:sz="0" w:space="0" w:color="auto"/>
        <w:right w:val="none" w:sz="0" w:space="0" w:color="auto"/>
      </w:divBdr>
    </w:div>
    <w:div w:id="1013067775">
      <w:bodyDiv w:val="1"/>
      <w:marLeft w:val="0"/>
      <w:marRight w:val="0"/>
      <w:marTop w:val="0"/>
      <w:marBottom w:val="0"/>
      <w:divBdr>
        <w:top w:val="none" w:sz="0" w:space="0" w:color="auto"/>
        <w:left w:val="none" w:sz="0" w:space="0" w:color="auto"/>
        <w:bottom w:val="none" w:sz="0" w:space="0" w:color="auto"/>
        <w:right w:val="none" w:sz="0" w:space="0" w:color="auto"/>
      </w:divBdr>
    </w:div>
    <w:div w:id="1025793236">
      <w:bodyDiv w:val="1"/>
      <w:marLeft w:val="0"/>
      <w:marRight w:val="0"/>
      <w:marTop w:val="0"/>
      <w:marBottom w:val="0"/>
      <w:divBdr>
        <w:top w:val="none" w:sz="0" w:space="0" w:color="auto"/>
        <w:left w:val="none" w:sz="0" w:space="0" w:color="auto"/>
        <w:bottom w:val="none" w:sz="0" w:space="0" w:color="auto"/>
        <w:right w:val="none" w:sz="0" w:space="0" w:color="auto"/>
      </w:divBdr>
    </w:div>
    <w:div w:id="1103114692">
      <w:bodyDiv w:val="1"/>
      <w:marLeft w:val="0"/>
      <w:marRight w:val="0"/>
      <w:marTop w:val="0"/>
      <w:marBottom w:val="0"/>
      <w:divBdr>
        <w:top w:val="none" w:sz="0" w:space="0" w:color="auto"/>
        <w:left w:val="none" w:sz="0" w:space="0" w:color="auto"/>
        <w:bottom w:val="none" w:sz="0" w:space="0" w:color="auto"/>
        <w:right w:val="none" w:sz="0" w:space="0" w:color="auto"/>
      </w:divBdr>
    </w:div>
    <w:div w:id="1232496614">
      <w:bodyDiv w:val="1"/>
      <w:marLeft w:val="0"/>
      <w:marRight w:val="0"/>
      <w:marTop w:val="0"/>
      <w:marBottom w:val="0"/>
      <w:divBdr>
        <w:top w:val="none" w:sz="0" w:space="0" w:color="auto"/>
        <w:left w:val="none" w:sz="0" w:space="0" w:color="auto"/>
        <w:bottom w:val="none" w:sz="0" w:space="0" w:color="auto"/>
        <w:right w:val="none" w:sz="0" w:space="0" w:color="auto"/>
      </w:divBdr>
    </w:div>
    <w:div w:id="1309166467">
      <w:bodyDiv w:val="1"/>
      <w:marLeft w:val="0"/>
      <w:marRight w:val="0"/>
      <w:marTop w:val="0"/>
      <w:marBottom w:val="0"/>
      <w:divBdr>
        <w:top w:val="none" w:sz="0" w:space="0" w:color="auto"/>
        <w:left w:val="none" w:sz="0" w:space="0" w:color="auto"/>
        <w:bottom w:val="none" w:sz="0" w:space="0" w:color="auto"/>
        <w:right w:val="none" w:sz="0" w:space="0" w:color="auto"/>
      </w:divBdr>
    </w:div>
    <w:div w:id="1389449734">
      <w:bodyDiv w:val="1"/>
      <w:marLeft w:val="0"/>
      <w:marRight w:val="0"/>
      <w:marTop w:val="0"/>
      <w:marBottom w:val="0"/>
      <w:divBdr>
        <w:top w:val="none" w:sz="0" w:space="0" w:color="auto"/>
        <w:left w:val="none" w:sz="0" w:space="0" w:color="auto"/>
        <w:bottom w:val="none" w:sz="0" w:space="0" w:color="auto"/>
        <w:right w:val="none" w:sz="0" w:space="0" w:color="auto"/>
      </w:divBdr>
    </w:div>
    <w:div w:id="1426533553">
      <w:bodyDiv w:val="1"/>
      <w:marLeft w:val="0"/>
      <w:marRight w:val="0"/>
      <w:marTop w:val="0"/>
      <w:marBottom w:val="0"/>
      <w:divBdr>
        <w:top w:val="none" w:sz="0" w:space="0" w:color="auto"/>
        <w:left w:val="none" w:sz="0" w:space="0" w:color="auto"/>
        <w:bottom w:val="none" w:sz="0" w:space="0" w:color="auto"/>
        <w:right w:val="none" w:sz="0" w:space="0" w:color="auto"/>
      </w:divBdr>
    </w:div>
    <w:div w:id="149818279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6366662">
      <w:bodyDiv w:val="1"/>
      <w:marLeft w:val="0"/>
      <w:marRight w:val="0"/>
      <w:marTop w:val="0"/>
      <w:marBottom w:val="0"/>
      <w:divBdr>
        <w:top w:val="none" w:sz="0" w:space="0" w:color="auto"/>
        <w:left w:val="none" w:sz="0" w:space="0" w:color="auto"/>
        <w:bottom w:val="none" w:sz="0" w:space="0" w:color="auto"/>
        <w:right w:val="none" w:sz="0" w:space="0" w:color="auto"/>
      </w:divBdr>
    </w:div>
    <w:div w:id="1973557310">
      <w:bodyDiv w:val="1"/>
      <w:marLeft w:val="0"/>
      <w:marRight w:val="0"/>
      <w:marTop w:val="0"/>
      <w:marBottom w:val="0"/>
      <w:divBdr>
        <w:top w:val="none" w:sz="0" w:space="0" w:color="auto"/>
        <w:left w:val="none" w:sz="0" w:space="0" w:color="auto"/>
        <w:bottom w:val="none" w:sz="0" w:space="0" w:color="auto"/>
        <w:right w:val="none" w:sz="0" w:space="0" w:color="auto"/>
      </w:divBdr>
    </w:div>
    <w:div w:id="1976252033">
      <w:bodyDiv w:val="1"/>
      <w:marLeft w:val="0"/>
      <w:marRight w:val="0"/>
      <w:marTop w:val="0"/>
      <w:marBottom w:val="0"/>
      <w:divBdr>
        <w:top w:val="none" w:sz="0" w:space="0" w:color="auto"/>
        <w:left w:val="none" w:sz="0" w:space="0" w:color="auto"/>
        <w:bottom w:val="none" w:sz="0" w:space="0" w:color="auto"/>
        <w:right w:val="none" w:sz="0" w:space="0" w:color="auto"/>
      </w:divBdr>
    </w:div>
    <w:div w:id="199853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oleObject" Target="embeddings/oleObject3.bin"/><Relationship Id="rId39" Type="http://schemas.openxmlformats.org/officeDocument/2006/relationships/image" Target="media/image20.wmf"/><Relationship Id="rId21" Type="http://schemas.openxmlformats.org/officeDocument/2006/relationships/image" Target="media/image11.wmf"/><Relationship Id="rId34" Type="http://schemas.openxmlformats.org/officeDocument/2006/relationships/oleObject" Target="embeddings/oleObject7.bin"/><Relationship Id="rId42" Type="http://schemas.openxmlformats.org/officeDocument/2006/relationships/oleObject" Target="embeddings/oleObject11.bin"/><Relationship Id="rId47" Type="http://schemas.openxmlformats.org/officeDocument/2006/relationships/image" Target="media/image24.wmf"/><Relationship Id="rId50" Type="http://schemas.openxmlformats.org/officeDocument/2006/relationships/oleObject" Target="embeddings/oleObject15.bin"/><Relationship Id="rId55" Type="http://schemas.openxmlformats.org/officeDocument/2006/relationships/oleObject" Target="embeddings/oleObject18.bin"/><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5.wmf"/><Relationship Id="rId41" Type="http://schemas.openxmlformats.org/officeDocument/2006/relationships/image" Target="media/image21.wmf"/><Relationship Id="rId54"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aoming.c@sta.samsung.com" TargetMode="Externa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19.wmf"/><Relationship Id="rId40" Type="http://schemas.openxmlformats.org/officeDocument/2006/relationships/oleObject" Target="embeddings/oleObject10.bin"/><Relationship Id="rId45" Type="http://schemas.openxmlformats.org/officeDocument/2006/relationships/image" Target="media/image23.wmf"/><Relationship Id="rId53" Type="http://schemas.openxmlformats.org/officeDocument/2006/relationships/image" Target="media/image27.wmf"/><Relationship Id="rId58" Type="http://schemas.openxmlformats.org/officeDocument/2006/relationships/image" Target="media/image29.emf"/><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wmf"/><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image" Target="media/image25.wmf"/><Relationship Id="rId57" Type="http://schemas.openxmlformats.org/officeDocument/2006/relationships/oleObject" Target="embeddings/oleObject19.bin"/><Relationship Id="rId61" Type="http://schemas.openxmlformats.org/officeDocument/2006/relationships/theme" Target="theme/theme1.xml"/><Relationship Id="rId10" Type="http://schemas.openxmlformats.org/officeDocument/2006/relationships/hyperlink" Target="mailto:asaxena@sta.samsung.com" TargetMode="External"/><Relationship Id="rId19" Type="http://schemas.openxmlformats.org/officeDocument/2006/relationships/image" Target="media/image9.png"/><Relationship Id="rId31" Type="http://schemas.openxmlformats.org/officeDocument/2006/relationships/image" Target="media/image16.wmf"/><Relationship Id="rId44" Type="http://schemas.openxmlformats.org/officeDocument/2006/relationships/oleObject" Target="embeddings/oleObject12.bin"/><Relationship Id="rId52" Type="http://schemas.openxmlformats.org/officeDocument/2006/relationships/oleObject" Target="embeddings/oleObject16.bin"/><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oleObject" Target="embeddings/oleObject1.bin"/><Relationship Id="rId27" Type="http://schemas.openxmlformats.org/officeDocument/2006/relationships/image" Target="media/image14.wmf"/><Relationship Id="rId30" Type="http://schemas.openxmlformats.org/officeDocument/2006/relationships/oleObject" Target="embeddings/oleObject5.bin"/><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oleObject" Target="embeddings/oleObject14.bin"/><Relationship Id="rId56" Type="http://schemas.openxmlformats.org/officeDocument/2006/relationships/image" Target="media/image28.wmf"/><Relationship Id="rId8" Type="http://schemas.openxmlformats.org/officeDocument/2006/relationships/image" Target="media/image1.png"/><Relationship Id="rId51" Type="http://schemas.openxmlformats.org/officeDocument/2006/relationships/image" Target="media/image26.wmf"/><Relationship Id="rId3" Type="http://schemas.microsoft.com/office/2007/relationships/stylesWithEffects" Target="stylesWithEffects.xml"/><Relationship Id="rId12" Type="http://schemas.openxmlformats.org/officeDocument/2006/relationships/hyperlink" Target="mailto:ffernandes@sta.samsung.com" TargetMode="External"/><Relationship Id="rId17" Type="http://schemas.openxmlformats.org/officeDocument/2006/relationships/image" Target="media/image7.png"/><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9.bin"/><Relationship Id="rId46" Type="http://schemas.openxmlformats.org/officeDocument/2006/relationships/oleObject" Target="embeddings/oleObject13.bin"/><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1212</TotalTime>
  <Pages>6</Pages>
  <Words>1424</Words>
  <Characters>8120</Characters>
  <Application>Microsoft Office Word</Application>
  <DocSecurity>0</DocSecurity>
  <Lines>67</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Ankur Saxena</cp:lastModifiedBy>
  <cp:revision>43</cp:revision>
  <dcterms:created xsi:type="dcterms:W3CDTF">2013-07-15T00:13:00Z</dcterms:created>
  <dcterms:modified xsi:type="dcterms:W3CDTF">2013-10-17T17:38:00Z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