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2744" w:type="dxa"/>
        <w:tblLayout w:type="fixed"/>
        <w:tblLook w:val="0000" w:firstRow="0" w:lastRow="0" w:firstColumn="0" w:lastColumn="0" w:noHBand="0" w:noVBand="0"/>
      </w:tblPr>
      <w:tblGrid>
        <w:gridCol w:w="6408"/>
        <w:gridCol w:w="3168"/>
        <w:gridCol w:w="3168"/>
      </w:tblGrid>
      <w:tr w:rsidR="00A60C64" w:rsidRPr="00AD0095" w:rsidTr="00A60C64">
        <w:tc>
          <w:tcPr>
            <w:tcW w:w="6408" w:type="dxa"/>
          </w:tcPr>
          <w:tbl>
            <w:tblPr>
              <w:tblW w:w="0" w:type="auto"/>
              <w:tblLayout w:type="fixed"/>
              <w:tblLook w:val="0000" w:firstRow="0" w:lastRow="0" w:firstColumn="0" w:lastColumn="0" w:noHBand="0" w:noVBand="0"/>
            </w:tblPr>
            <w:tblGrid>
              <w:gridCol w:w="6408"/>
              <w:gridCol w:w="3168"/>
            </w:tblGrid>
            <w:tr w:rsidR="00A60C64" w:rsidRPr="005B217D" w:rsidTr="00121B6D">
              <w:tc>
                <w:tcPr>
                  <w:tcW w:w="6408" w:type="dxa"/>
                </w:tcPr>
                <w:p w:rsidR="00A60C64" w:rsidRPr="005B217D" w:rsidRDefault="00A60C64" w:rsidP="00121B6D">
                  <w:pPr>
                    <w:tabs>
                      <w:tab w:val="left" w:pos="7200"/>
                    </w:tabs>
                    <w:spacing w:before="0"/>
                    <w:rPr>
                      <w:b/>
                      <w:szCs w:val="22"/>
                      <w:lang w:val="en-CA"/>
                    </w:rPr>
                  </w:pPr>
                  <w:r>
                    <w:rPr>
                      <w:b/>
                      <w:noProof/>
                      <w:szCs w:val="22"/>
                      <w:lang w:eastAsia="ko-KR"/>
                    </w:rPr>
                    <mc:AlternateContent>
                      <mc:Choice Requires="wpg">
                        <w:drawing>
                          <wp:anchor distT="0" distB="0" distL="114300" distR="114300" simplePos="0" relativeHeight="251675136" behindDoc="0" locked="0" layoutInCell="1" allowOverlap="1" wp14:anchorId="7C74FAA7" wp14:editId="2EC0CED5">
                            <wp:simplePos x="0" y="0"/>
                            <wp:positionH relativeFrom="column">
                              <wp:posOffset>-52705</wp:posOffset>
                            </wp:positionH>
                            <wp:positionV relativeFrom="paragraph">
                              <wp:posOffset>-349250</wp:posOffset>
                            </wp:positionV>
                            <wp:extent cx="295910" cy="312420"/>
                            <wp:effectExtent l="0" t="0" r="0" b="0"/>
                            <wp:wrapNone/>
                            <wp:docPr id="43" name="Group 4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48" name="Line 10"/>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49" name="Line 11"/>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50" name="Line 12"/>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51" name="Line 13"/>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52" name="Line 14"/>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53" name="Freeform 15"/>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4" name="Freeform 16"/>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5" name="Freeform 17"/>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82" y="15"/>
                                            </a:lnTo>
                                            <a:lnTo>
                                              <a:pt x="82" y="15"/>
                                            </a:lnTo>
                                            <a:lnTo>
                                              <a:pt x="79" y="15"/>
                                            </a:lnTo>
                                            <a:lnTo>
                                              <a:pt x="79" y="13"/>
                                            </a:lnTo>
                                            <a:lnTo>
                                              <a:pt x="79" y="13"/>
                                            </a:lnTo>
                                            <a:lnTo>
                                              <a:pt x="76" y="13"/>
                                            </a:lnTo>
                                            <a:lnTo>
                                              <a:pt x="76" y="13"/>
                                            </a:lnTo>
                                            <a:lnTo>
                                              <a:pt x="76" y="13"/>
                                            </a:lnTo>
                                            <a:lnTo>
                                              <a:pt x="72" y="13"/>
                                            </a:lnTo>
                                            <a:lnTo>
                                              <a:pt x="72" y="10"/>
                                            </a:lnTo>
                                            <a:lnTo>
                                              <a:pt x="69" y="10"/>
                                            </a:lnTo>
                                            <a:lnTo>
                                              <a:pt x="69" y="10"/>
                                            </a:lnTo>
                                            <a:lnTo>
                                              <a:pt x="66" y="10"/>
                                            </a:lnTo>
                                            <a:lnTo>
                                              <a:pt x="66" y="7"/>
                                            </a:lnTo>
                                            <a:lnTo>
                                              <a:pt x="66" y="7"/>
                                            </a:lnTo>
                                            <a:lnTo>
                                              <a:pt x="64" y="7"/>
                                            </a:lnTo>
                                            <a:lnTo>
                                              <a:pt x="60" y="7"/>
                                            </a:lnTo>
                                            <a:lnTo>
                                              <a:pt x="60" y="7"/>
                                            </a:lnTo>
                                            <a:lnTo>
                                              <a:pt x="60" y="7"/>
                                            </a:lnTo>
                                            <a:lnTo>
                                              <a:pt x="60" y="3"/>
                                            </a:lnTo>
                                            <a:lnTo>
                                              <a:pt x="57" y="3"/>
                                            </a:lnTo>
                                            <a:lnTo>
                                              <a:pt x="54" y="3"/>
                                            </a:lnTo>
                                            <a:lnTo>
                                              <a:pt x="54" y="3"/>
                                            </a:lnTo>
                                            <a:lnTo>
                                              <a:pt x="51" y="3"/>
                                            </a:lnTo>
                                            <a:lnTo>
                                              <a:pt x="47" y="3"/>
                                            </a:lnTo>
                                            <a:lnTo>
                                              <a:pt x="47" y="3"/>
                                            </a:lnTo>
                                            <a:lnTo>
                                              <a:pt x="41" y="3"/>
                                            </a:lnTo>
                                            <a:lnTo>
                                              <a:pt x="41" y="0"/>
                                            </a:lnTo>
                                            <a:lnTo>
                                              <a:pt x="32" y="0"/>
                                            </a:lnTo>
                                            <a:lnTo>
                                              <a:pt x="32" y="3"/>
                                            </a:lnTo>
                                            <a:lnTo>
                                              <a:pt x="26" y="3"/>
                                            </a:lnTo>
                                            <a:lnTo>
                                              <a:pt x="26" y="3"/>
                                            </a:lnTo>
                                            <a:lnTo>
                                              <a:pt x="26" y="3"/>
                                            </a:lnTo>
                                            <a:lnTo>
                                              <a:pt x="22" y="3"/>
                                            </a:lnTo>
                                            <a:lnTo>
                                              <a:pt x="19" y="3"/>
                                            </a:lnTo>
                                            <a:lnTo>
                                              <a:pt x="19" y="3"/>
                                            </a:lnTo>
                                            <a:lnTo>
                                              <a:pt x="19" y="3"/>
                                            </a:lnTo>
                                            <a:lnTo>
                                              <a:pt x="19" y="7"/>
                                            </a:lnTo>
                                            <a:lnTo>
                                              <a:pt x="17" y="7"/>
                                            </a:lnTo>
                                            <a:lnTo>
                                              <a:pt x="17" y="7"/>
                                            </a:lnTo>
                                            <a:lnTo>
                                              <a:pt x="14" y="7"/>
                                            </a:lnTo>
                                            <a:lnTo>
                                              <a:pt x="10" y="10"/>
                                            </a:lnTo>
                                            <a:lnTo>
                                              <a:pt x="10" y="10"/>
                                            </a:lnTo>
                                            <a:lnTo>
                                              <a:pt x="10" y="13"/>
                                            </a:lnTo>
                                            <a:lnTo>
                                              <a:pt x="10" y="13"/>
                                            </a:lnTo>
                                            <a:lnTo>
                                              <a:pt x="7" y="13"/>
                                            </a:lnTo>
                                            <a:lnTo>
                                              <a:pt x="7" y="13"/>
                                            </a:lnTo>
                                            <a:lnTo>
                                              <a:pt x="7" y="13"/>
                                            </a:lnTo>
                                            <a:lnTo>
                                              <a:pt x="7" y="13"/>
                                            </a:lnTo>
                                            <a:lnTo>
                                              <a:pt x="4" y="15"/>
                                            </a:lnTo>
                                            <a:lnTo>
                                              <a:pt x="4" y="15"/>
                                            </a:lnTo>
                                            <a:lnTo>
                                              <a:pt x="4" y="19"/>
                                            </a:lnTo>
                                            <a:lnTo>
                                              <a:pt x="4" y="19"/>
                                            </a:lnTo>
                                            <a:lnTo>
                                              <a:pt x="4" y="19"/>
                                            </a:lnTo>
                                            <a:lnTo>
                                              <a:pt x="4" y="19"/>
                                            </a:lnTo>
                                            <a:lnTo>
                                              <a:pt x="4" y="22"/>
                                            </a:lnTo>
                                            <a:lnTo>
                                              <a:pt x="4" y="25"/>
                                            </a:lnTo>
                                            <a:lnTo>
                                              <a:pt x="0" y="25"/>
                                            </a:lnTo>
                                            <a:lnTo>
                                              <a:pt x="0" y="37"/>
                                            </a:lnTo>
                                            <a:lnTo>
                                              <a:pt x="4" y="37"/>
                                            </a:lnTo>
                                            <a:lnTo>
                                              <a:pt x="4" y="41"/>
                                            </a:lnTo>
                                            <a:lnTo>
                                              <a:pt x="4" y="41"/>
                                            </a:lnTo>
                                            <a:lnTo>
                                              <a:pt x="4" y="44"/>
                                            </a:lnTo>
                                            <a:lnTo>
                                              <a:pt x="4" y="44"/>
                                            </a:lnTo>
                                            <a:lnTo>
                                              <a:pt x="4" y="44"/>
                                            </a:lnTo>
                                            <a:lnTo>
                                              <a:pt x="4" y="44"/>
                                            </a:lnTo>
                                            <a:lnTo>
                                              <a:pt x="4" y="47"/>
                                            </a:lnTo>
                                            <a:lnTo>
                                              <a:pt x="7" y="49"/>
                                            </a:lnTo>
                                            <a:lnTo>
                                              <a:pt x="7" y="49"/>
                                            </a:lnTo>
                                            <a:lnTo>
                                              <a:pt x="7" y="49"/>
                                            </a:lnTo>
                                            <a:lnTo>
                                              <a:pt x="7" y="49"/>
                                            </a:lnTo>
                                            <a:lnTo>
                                              <a:pt x="7" y="53"/>
                                            </a:lnTo>
                                            <a:lnTo>
                                              <a:pt x="7" y="53"/>
                                            </a:lnTo>
                                            <a:lnTo>
                                              <a:pt x="10" y="53"/>
                                            </a:lnTo>
                                            <a:lnTo>
                                              <a:pt x="10" y="53"/>
                                            </a:lnTo>
                                            <a:lnTo>
                                              <a:pt x="10" y="56"/>
                                            </a:lnTo>
                                            <a:lnTo>
                                              <a:pt x="10" y="56"/>
                                            </a:lnTo>
                                            <a:lnTo>
                                              <a:pt x="10" y="59"/>
                                            </a:lnTo>
                                            <a:lnTo>
                                              <a:pt x="10" y="59"/>
                                            </a:lnTo>
                                            <a:lnTo>
                                              <a:pt x="14" y="59"/>
                                            </a:lnTo>
                                            <a:lnTo>
                                              <a:pt x="14" y="59"/>
                                            </a:lnTo>
                                            <a:lnTo>
                                              <a:pt x="14" y="59"/>
                                            </a:lnTo>
                                            <a:lnTo>
                                              <a:pt x="14" y="62"/>
                                            </a:lnTo>
                                            <a:lnTo>
                                              <a:pt x="14" y="62"/>
                                            </a:lnTo>
                                            <a:lnTo>
                                              <a:pt x="17" y="66"/>
                                            </a:lnTo>
                                            <a:lnTo>
                                              <a:pt x="17" y="66"/>
                                            </a:lnTo>
                                            <a:lnTo>
                                              <a:pt x="19" y="68"/>
                                            </a:lnTo>
                                            <a:lnTo>
                                              <a:pt x="19" y="68"/>
                                            </a:lnTo>
                                            <a:lnTo>
                                              <a:pt x="19" y="68"/>
                                            </a:lnTo>
                                            <a:lnTo>
                                              <a:pt x="22" y="71"/>
                                            </a:lnTo>
                                            <a:lnTo>
                                              <a:pt x="22" y="71"/>
                                            </a:lnTo>
                                            <a:lnTo>
                                              <a:pt x="26" y="71"/>
                                            </a:lnTo>
                                            <a:lnTo>
                                              <a:pt x="26" y="75"/>
                                            </a:lnTo>
                                            <a:lnTo>
                                              <a:pt x="26" y="77"/>
                                            </a:lnTo>
                                            <a:lnTo>
                                              <a:pt x="29" y="77"/>
                                            </a:lnTo>
                                            <a:lnTo>
                                              <a:pt x="29" y="77"/>
                                            </a:lnTo>
                                            <a:lnTo>
                                              <a:pt x="29" y="77"/>
                                            </a:lnTo>
                                            <a:lnTo>
                                              <a:pt x="29" y="77"/>
                                            </a:lnTo>
                                            <a:lnTo>
                                              <a:pt x="32" y="80"/>
                                            </a:lnTo>
                                            <a:lnTo>
                                              <a:pt x="32" y="80"/>
                                            </a:lnTo>
                                            <a:lnTo>
                                              <a:pt x="35" y="80"/>
                                            </a:lnTo>
                                            <a:lnTo>
                                              <a:pt x="35" y="82"/>
                                            </a:lnTo>
                                            <a:lnTo>
                                              <a:pt x="39" y="82"/>
                                            </a:lnTo>
                                            <a:lnTo>
                                              <a:pt x="39" y="82"/>
                                            </a:lnTo>
                                            <a:lnTo>
                                              <a:pt x="39" y="82"/>
                                            </a:lnTo>
                                            <a:lnTo>
                                              <a:pt x="39" y="82"/>
                                            </a:lnTo>
                                            <a:lnTo>
                                              <a:pt x="41" y="86"/>
                                            </a:lnTo>
                                            <a:lnTo>
                                              <a:pt x="41" y="86"/>
                                            </a:lnTo>
                                            <a:lnTo>
                                              <a:pt x="41" y="86"/>
                                            </a:lnTo>
                                            <a:lnTo>
                                              <a:pt x="44" y="86"/>
                                            </a:lnTo>
                                            <a:lnTo>
                                              <a:pt x="44" y="89"/>
                                            </a:lnTo>
                                            <a:lnTo>
                                              <a:pt x="47" y="89"/>
                                            </a:lnTo>
                                            <a:lnTo>
                                              <a:pt x="47" y="89"/>
                                            </a:lnTo>
                                            <a:lnTo>
                                              <a:pt x="47" y="89"/>
                                            </a:lnTo>
                                            <a:lnTo>
                                              <a:pt x="51" y="92"/>
                                            </a:lnTo>
                                            <a:lnTo>
                                              <a:pt x="51" y="92"/>
                                            </a:lnTo>
                                            <a:lnTo>
                                              <a:pt x="51" y="92"/>
                                            </a:lnTo>
                                            <a:lnTo>
                                              <a:pt x="54" y="92"/>
                                            </a:lnTo>
                                            <a:lnTo>
                                              <a:pt x="54" y="92"/>
                                            </a:lnTo>
                                            <a:lnTo>
                                              <a:pt x="54" y="92"/>
                                            </a:lnTo>
                                            <a:lnTo>
                                              <a:pt x="57" y="92"/>
                                            </a:lnTo>
                                            <a:lnTo>
                                              <a:pt x="57" y="95"/>
                                            </a:lnTo>
                                            <a:lnTo>
                                              <a:pt x="60" y="95"/>
                                            </a:lnTo>
                                            <a:lnTo>
                                              <a:pt x="60" y="95"/>
                                            </a:lnTo>
                                            <a:lnTo>
                                              <a:pt x="60" y="95"/>
                                            </a:lnTo>
                                            <a:lnTo>
                                              <a:pt x="64" y="95"/>
                                            </a:lnTo>
                                            <a:lnTo>
                                              <a:pt x="64" y="99"/>
                                            </a:lnTo>
                                            <a:lnTo>
                                              <a:pt x="66" y="99"/>
                                            </a:lnTo>
                                            <a:lnTo>
                                              <a:pt x="66" y="99"/>
                                            </a:lnTo>
                                            <a:lnTo>
                                              <a:pt x="66" y="99"/>
                                            </a:lnTo>
                                            <a:lnTo>
                                              <a:pt x="69" y="99"/>
                                            </a:lnTo>
                                            <a:lnTo>
                                              <a:pt x="69" y="99"/>
                                            </a:lnTo>
                                            <a:lnTo>
                                              <a:pt x="69" y="99"/>
                                            </a:lnTo>
                                            <a:lnTo>
                                              <a:pt x="76" y="99"/>
                                            </a:lnTo>
                                            <a:lnTo>
                                              <a:pt x="76" y="101"/>
                                            </a:lnTo>
                                            <a:lnTo>
                                              <a:pt x="79" y="101"/>
                                            </a:lnTo>
                                            <a:lnTo>
                                              <a:pt x="79" y="101"/>
                                            </a:lnTo>
                                            <a:lnTo>
                                              <a:pt x="86" y="101"/>
                                            </a:lnTo>
                                            <a:lnTo>
                                              <a:pt x="86" y="101"/>
                                            </a:lnTo>
                                            <a:lnTo>
                                              <a:pt x="94" y="101"/>
                                            </a:lnTo>
                                            <a:lnTo>
                                              <a:pt x="94" y="101"/>
                                            </a:lnTo>
                                            <a:lnTo>
                                              <a:pt x="101" y="101"/>
                                            </a:lnTo>
                                            <a:lnTo>
                                              <a:pt x="101" y="101"/>
                                            </a:lnTo>
                                            <a:lnTo>
                                              <a:pt x="104" y="101"/>
                                            </a:lnTo>
                                            <a:lnTo>
                                              <a:pt x="104" y="99"/>
                                            </a:lnTo>
                                            <a:lnTo>
                                              <a:pt x="107" y="99"/>
                                            </a:lnTo>
                                            <a:lnTo>
                                              <a:pt x="107" y="99"/>
                                            </a:lnTo>
                                            <a:lnTo>
                                              <a:pt x="107" y="99"/>
                                            </a:lnTo>
                                            <a:lnTo>
                                              <a:pt x="107" y="99"/>
                                            </a:lnTo>
                                            <a:lnTo>
                                              <a:pt x="111" y="99"/>
                                            </a:lnTo>
                                            <a:lnTo>
                                              <a:pt x="111" y="99"/>
                                            </a:lnTo>
                                            <a:lnTo>
                                              <a:pt x="111" y="99"/>
                                            </a:lnTo>
                                            <a:lnTo>
                                              <a:pt x="113" y="95"/>
                                            </a:lnTo>
                                            <a:lnTo>
                                              <a:pt x="113" y="95"/>
                                            </a:lnTo>
                                            <a:lnTo>
                                              <a:pt x="113" y="95"/>
                                            </a:lnTo>
                                            <a:lnTo>
                                              <a:pt x="113" y="95"/>
                                            </a:lnTo>
                                            <a:lnTo>
                                              <a:pt x="116" y="95"/>
                                            </a:lnTo>
                                            <a:lnTo>
                                              <a:pt x="116" y="92"/>
                                            </a:lnTo>
                                            <a:lnTo>
                                              <a:pt x="116" y="92"/>
                                            </a:lnTo>
                                            <a:lnTo>
                                              <a:pt x="116" y="92"/>
                                            </a:lnTo>
                                            <a:lnTo>
                                              <a:pt x="119" y="89"/>
                                            </a:lnTo>
                                            <a:lnTo>
                                              <a:pt x="119" y="89"/>
                                            </a:lnTo>
                                            <a:lnTo>
                                              <a:pt x="119" y="89"/>
                                            </a:lnTo>
                                            <a:lnTo>
                                              <a:pt x="119" y="89"/>
                                            </a:lnTo>
                                            <a:lnTo>
                                              <a:pt x="119" y="89"/>
                                            </a:lnTo>
                                            <a:lnTo>
                                              <a:pt x="119" y="89"/>
                                            </a:lnTo>
                                            <a:lnTo>
                                              <a:pt x="123" y="86"/>
                                            </a:lnTo>
                                            <a:lnTo>
                                              <a:pt x="123" y="86"/>
                                            </a:lnTo>
                                            <a:lnTo>
                                              <a:pt x="123" y="86"/>
                                            </a:lnTo>
                                            <a:lnTo>
                                              <a:pt x="123" y="82"/>
                                            </a:lnTo>
                                            <a:lnTo>
                                              <a:pt x="123" y="82"/>
                                            </a:lnTo>
                                            <a:lnTo>
                                              <a:pt x="123" y="82"/>
                                            </a:lnTo>
                                            <a:lnTo>
                                              <a:pt x="126" y="80"/>
                                            </a:lnTo>
                                            <a:lnTo>
                                              <a:pt x="126" y="80"/>
                                            </a:lnTo>
                                            <a:lnTo>
                                              <a:pt x="126" y="77"/>
                                            </a:lnTo>
                                            <a:lnTo>
                                              <a:pt x="126" y="68"/>
                                            </a:lnTo>
                                            <a:lnTo>
                                              <a:pt x="126" y="68"/>
                                            </a:lnTo>
                                            <a:lnTo>
                                              <a:pt x="126" y="66"/>
                                            </a:lnTo>
                                            <a:lnTo>
                                              <a:pt x="123" y="66"/>
                                            </a:lnTo>
                                            <a:lnTo>
                                              <a:pt x="123" y="62"/>
                                            </a:lnTo>
                                            <a:lnTo>
                                              <a:pt x="123" y="62"/>
                                            </a:lnTo>
                                            <a:lnTo>
                                              <a:pt x="123" y="59"/>
                                            </a:lnTo>
                                            <a:lnTo>
                                              <a:pt x="123" y="59"/>
                                            </a:lnTo>
                                            <a:lnTo>
                                              <a:pt x="123" y="59"/>
                                            </a:lnTo>
                                            <a:lnTo>
                                              <a:pt x="119" y="59"/>
                                            </a:lnTo>
                                            <a:lnTo>
                                              <a:pt x="119" y="56"/>
                                            </a:lnTo>
                                            <a:lnTo>
                                              <a:pt x="119" y="56"/>
                                            </a:lnTo>
                                            <a:lnTo>
                                              <a:pt x="119" y="56"/>
                                            </a:lnTo>
                                            <a:lnTo>
                                              <a:pt x="119" y="53"/>
                                            </a:lnTo>
                                            <a:lnTo>
                                              <a:pt x="119" y="53"/>
                                            </a:lnTo>
                                            <a:lnTo>
                                              <a:pt x="119" y="53"/>
                                            </a:lnTo>
                                            <a:lnTo>
                                              <a:pt x="119" y="49"/>
                                            </a:lnTo>
                                            <a:lnTo>
                                              <a:pt x="116" y="49"/>
                                            </a:lnTo>
                                            <a:lnTo>
                                              <a:pt x="116" y="49"/>
                                            </a:lnTo>
                                            <a:lnTo>
                                              <a:pt x="116" y="47"/>
                                            </a:lnTo>
                                            <a:lnTo>
                                              <a:pt x="116" y="47"/>
                                            </a:lnTo>
                                            <a:lnTo>
                                              <a:pt x="113" y="44"/>
                                            </a:lnTo>
                                            <a:lnTo>
                                              <a:pt x="113" y="41"/>
                                            </a:lnTo>
                                            <a:lnTo>
                                              <a:pt x="113" y="41"/>
                                            </a:lnTo>
                                            <a:lnTo>
                                              <a:pt x="111" y="41"/>
                                            </a:lnTo>
                                            <a:lnTo>
                                              <a:pt x="111" y="41"/>
                                            </a:lnTo>
                                            <a:lnTo>
                                              <a:pt x="107" y="34"/>
                                            </a:lnTo>
                                            <a:lnTo>
                                              <a:pt x="107" y="34"/>
                                            </a:lnTo>
                                            <a:lnTo>
                                              <a:pt x="104" y="32"/>
                                            </a:lnTo>
                                            <a:lnTo>
                                              <a:pt x="104" y="32"/>
                                            </a:lnTo>
                                            <a:lnTo>
                                              <a:pt x="101" y="32"/>
                                            </a:lnTo>
                                            <a:lnTo>
                                              <a:pt x="98" y="28"/>
                                            </a:lnTo>
                                            <a:lnTo>
                                              <a:pt x="98" y="28"/>
                                            </a:lnTo>
                                            <a:lnTo>
                                              <a:pt x="98" y="25"/>
                                            </a:lnTo>
                                            <a:lnTo>
                                              <a:pt x="98" y="25"/>
                                            </a:lnTo>
                                            <a:lnTo>
                                              <a:pt x="94" y="22"/>
                                            </a:lnTo>
                                            <a:lnTo>
                                              <a:pt x="91" y="22"/>
                                            </a:lnTo>
                                            <a:lnTo>
                                              <a:pt x="88" y="19"/>
                                            </a:lnTo>
                                            <a:lnTo>
                                              <a:pt x="88" y="19"/>
                                            </a:lnTo>
                                            <a:lnTo>
                                              <a:pt x="86" y="19"/>
                                            </a:lnTo>
                                            <a:lnTo>
                                              <a:pt x="86" y="19"/>
                                            </a:lnTo>
                                            <a:lnTo>
                                              <a:pt x="82" y="19"/>
                                            </a:lnTo>
                                            <a:lnTo>
                                              <a:pt x="82" y="19"/>
                                            </a:lnTo>
                                            <a:lnTo>
                                              <a:pt x="79" y="19"/>
                                            </a:lnTo>
                                            <a:lnTo>
                                              <a:pt x="79" y="19"/>
                                            </a:lnTo>
                                            <a:lnTo>
                                              <a:pt x="79" y="19"/>
                                            </a:lnTo>
                                            <a:lnTo>
                                              <a:pt x="79" y="19"/>
                                            </a:lnTo>
                                            <a:lnTo>
                                              <a:pt x="76" y="15"/>
                                            </a:lnTo>
                                            <a:lnTo>
                                              <a:pt x="76" y="15"/>
                                            </a:lnTo>
                                            <a:lnTo>
                                              <a:pt x="76" y="15"/>
                                            </a:lnTo>
                                            <a:lnTo>
                                              <a:pt x="72" y="15"/>
                                            </a:lnTo>
                                            <a:lnTo>
                                              <a:pt x="72" y="13"/>
                                            </a:lnTo>
                                            <a:lnTo>
                                              <a:pt x="72" y="13"/>
                                            </a:lnTo>
                                            <a:lnTo>
                                              <a:pt x="69" y="13"/>
                                            </a:lnTo>
                                            <a:lnTo>
                                              <a:pt x="69" y="13"/>
                                            </a:lnTo>
                                            <a:lnTo>
                                              <a:pt x="69" y="13"/>
                                            </a:lnTo>
                                            <a:lnTo>
                                              <a:pt x="66" y="13"/>
                                            </a:lnTo>
                                            <a:lnTo>
                                              <a:pt x="66" y="13"/>
                                            </a:lnTo>
                                            <a:lnTo>
                                              <a:pt x="66" y="13"/>
                                            </a:lnTo>
                                            <a:lnTo>
                                              <a:pt x="64" y="10"/>
                                            </a:lnTo>
                                            <a:lnTo>
                                              <a:pt x="64" y="10"/>
                                            </a:lnTo>
                                            <a:lnTo>
                                              <a:pt x="64" y="10"/>
                                            </a:lnTo>
                                            <a:lnTo>
                                              <a:pt x="60" y="10"/>
                                            </a:lnTo>
                                            <a:lnTo>
                                              <a:pt x="60" y="10"/>
                                            </a:lnTo>
                                            <a:lnTo>
                                              <a:pt x="57" y="10"/>
                                            </a:lnTo>
                                            <a:lnTo>
                                              <a:pt x="57" y="10"/>
                                            </a:lnTo>
                                            <a:lnTo>
                                              <a:pt x="57" y="10"/>
                                            </a:lnTo>
                                            <a:lnTo>
                                              <a:pt x="54" y="7"/>
                                            </a:lnTo>
                                            <a:lnTo>
                                              <a:pt x="54" y="7"/>
                                            </a:lnTo>
                                            <a:lnTo>
                                              <a:pt x="54" y="7"/>
                                            </a:lnTo>
                                            <a:lnTo>
                                              <a:pt x="47" y="7"/>
                                            </a:lnTo>
                                            <a:lnTo>
                                              <a:pt x="47" y="7"/>
                                            </a:lnTo>
                                            <a:lnTo>
                                              <a:pt x="41" y="7"/>
                                            </a:lnTo>
                                            <a:lnTo>
                                              <a:pt x="39" y="3"/>
                                            </a:lnTo>
                                            <a:lnTo>
                                              <a:pt x="32" y="3"/>
                                            </a:lnTo>
                                            <a:lnTo>
                                              <a:pt x="32" y="7"/>
                                            </a:lnTo>
                                            <a:lnTo>
                                              <a:pt x="29" y="7"/>
                                            </a:lnTo>
                                            <a:lnTo>
                                              <a:pt x="26" y="7"/>
                                            </a:lnTo>
                                            <a:lnTo>
                                              <a:pt x="22" y="7"/>
                                            </a:lnTo>
                                            <a:lnTo>
                                              <a:pt x="22" y="7"/>
                                            </a:lnTo>
                                            <a:lnTo>
                                              <a:pt x="22" y="7"/>
                                            </a:lnTo>
                                            <a:lnTo>
                                              <a:pt x="19" y="10"/>
                                            </a:lnTo>
                                            <a:lnTo>
                                              <a:pt x="19" y="10"/>
                                            </a:lnTo>
                                            <a:lnTo>
                                              <a:pt x="19" y="10"/>
                                            </a:lnTo>
                                            <a:lnTo>
                                              <a:pt x="19" y="10"/>
                                            </a:lnTo>
                                            <a:lnTo>
                                              <a:pt x="17" y="10"/>
                                            </a:lnTo>
                                            <a:lnTo>
                                              <a:pt x="17" y="10"/>
                                            </a:lnTo>
                                            <a:lnTo>
                                              <a:pt x="17" y="10"/>
                                            </a:lnTo>
                                            <a:lnTo>
                                              <a:pt x="17" y="10"/>
                                            </a:lnTo>
                                            <a:lnTo>
                                              <a:pt x="14" y="13"/>
                                            </a:lnTo>
                                            <a:lnTo>
                                              <a:pt x="14" y="13"/>
                                            </a:lnTo>
                                            <a:lnTo>
                                              <a:pt x="14" y="13"/>
                                            </a:lnTo>
                                            <a:lnTo>
                                              <a:pt x="14" y="13"/>
                                            </a:lnTo>
                                            <a:lnTo>
                                              <a:pt x="10" y="15"/>
                                            </a:lnTo>
                                            <a:lnTo>
                                              <a:pt x="10" y="15"/>
                                            </a:lnTo>
                                            <a:lnTo>
                                              <a:pt x="10" y="15"/>
                                            </a:lnTo>
                                            <a:lnTo>
                                              <a:pt x="10" y="15"/>
                                            </a:lnTo>
                                            <a:lnTo>
                                              <a:pt x="7" y="19"/>
                                            </a:lnTo>
                                            <a:lnTo>
                                              <a:pt x="7" y="19"/>
                                            </a:lnTo>
                                            <a:lnTo>
                                              <a:pt x="7" y="19"/>
                                            </a:lnTo>
                                            <a:lnTo>
                                              <a:pt x="7" y="22"/>
                                            </a:lnTo>
                                            <a:lnTo>
                                              <a:pt x="7" y="22"/>
                                            </a:lnTo>
                                            <a:lnTo>
                                              <a:pt x="7" y="22"/>
                                            </a:lnTo>
                                            <a:lnTo>
                                              <a:pt x="4" y="25"/>
                                            </a:lnTo>
                                            <a:lnTo>
                                              <a:pt x="4" y="37"/>
                                            </a:lnTo>
                                            <a:lnTo>
                                              <a:pt x="7" y="37"/>
                                            </a:lnTo>
                                            <a:lnTo>
                                              <a:pt x="7" y="41"/>
                                            </a:lnTo>
                                            <a:lnTo>
                                              <a:pt x="7" y="41"/>
                                            </a:lnTo>
                                            <a:lnTo>
                                              <a:pt x="7" y="41"/>
                                            </a:lnTo>
                                            <a:lnTo>
                                              <a:pt x="7" y="44"/>
                                            </a:lnTo>
                                            <a:lnTo>
                                              <a:pt x="7" y="44"/>
                                            </a:lnTo>
                                            <a:lnTo>
                                              <a:pt x="10" y="47"/>
                                            </a:lnTo>
                                            <a:lnTo>
                                              <a:pt x="10" y="47"/>
                                            </a:lnTo>
                                            <a:lnTo>
                                              <a:pt x="10" y="49"/>
                                            </a:lnTo>
                                            <a:lnTo>
                                              <a:pt x="10" y="49"/>
                                            </a:lnTo>
                                            <a:lnTo>
                                              <a:pt x="10" y="49"/>
                                            </a:lnTo>
                                            <a:lnTo>
                                              <a:pt x="10" y="53"/>
                                            </a:lnTo>
                                            <a:lnTo>
                                              <a:pt x="14" y="53"/>
                                            </a:lnTo>
                                            <a:lnTo>
                                              <a:pt x="14" y="53"/>
                                            </a:lnTo>
                                            <a:lnTo>
                                              <a:pt x="14" y="53"/>
                                            </a:lnTo>
                                            <a:lnTo>
                                              <a:pt x="14" y="53"/>
                                            </a:lnTo>
                                            <a:lnTo>
                                              <a:pt x="14" y="56"/>
                                            </a:lnTo>
                                            <a:lnTo>
                                              <a:pt x="14" y="56"/>
                                            </a:lnTo>
                                            <a:lnTo>
                                              <a:pt x="17" y="59"/>
                                            </a:lnTo>
                                            <a:lnTo>
                                              <a:pt x="17" y="59"/>
                                            </a:lnTo>
                                            <a:lnTo>
                                              <a:pt x="17" y="59"/>
                                            </a:lnTo>
                                            <a:lnTo>
                                              <a:pt x="17" y="62"/>
                                            </a:lnTo>
                                            <a:lnTo>
                                              <a:pt x="19" y="62"/>
                                            </a:lnTo>
                                            <a:lnTo>
                                              <a:pt x="19" y="62"/>
                                            </a:lnTo>
                                            <a:lnTo>
                                              <a:pt x="19" y="62"/>
                                            </a:lnTo>
                                            <a:lnTo>
                                              <a:pt x="22" y="66"/>
                                            </a:lnTo>
                                            <a:lnTo>
                                              <a:pt x="22" y="68"/>
                                            </a:lnTo>
                                            <a:lnTo>
                                              <a:pt x="26" y="68"/>
                                            </a:lnTo>
                                            <a:lnTo>
                                              <a:pt x="26" y="71"/>
                                            </a:lnTo>
                                            <a:lnTo>
                                              <a:pt x="26" y="71"/>
                                            </a:lnTo>
                                            <a:lnTo>
                                              <a:pt x="29" y="71"/>
                                            </a:lnTo>
                                            <a:lnTo>
                                              <a:pt x="29" y="71"/>
                                            </a:lnTo>
                                            <a:lnTo>
                                              <a:pt x="29" y="75"/>
                                            </a:lnTo>
                                            <a:lnTo>
                                              <a:pt x="32" y="77"/>
                                            </a:lnTo>
                                            <a:lnTo>
                                              <a:pt x="32" y="77"/>
                                            </a:lnTo>
                                            <a:lnTo>
                                              <a:pt x="32" y="77"/>
                                            </a:lnTo>
                                            <a:lnTo>
                                              <a:pt x="35" y="77"/>
                                            </a:lnTo>
                                            <a:lnTo>
                                              <a:pt x="35" y="77"/>
                                            </a:lnTo>
                                            <a:lnTo>
                                              <a:pt x="35" y="77"/>
                                            </a:lnTo>
                                            <a:lnTo>
                                              <a:pt x="39" y="80"/>
                                            </a:lnTo>
                                            <a:lnTo>
                                              <a:pt x="39" y="80"/>
                                            </a:lnTo>
                                            <a:lnTo>
                                              <a:pt x="41" y="82"/>
                                            </a:lnTo>
                                            <a:lnTo>
                                              <a:pt x="41" y="82"/>
                                            </a:lnTo>
                                            <a:lnTo>
                                              <a:pt x="41" y="82"/>
                                            </a:lnTo>
                                            <a:lnTo>
                                              <a:pt x="44" y="82"/>
                                            </a:lnTo>
                                            <a:lnTo>
                                              <a:pt x="47" y="86"/>
                                            </a:lnTo>
                                            <a:lnTo>
                                              <a:pt x="47" y="86"/>
                                            </a:lnTo>
                                            <a:lnTo>
                                              <a:pt x="51" y="86"/>
                                            </a:lnTo>
                                            <a:lnTo>
                                              <a:pt x="51" y="86"/>
                                            </a:lnTo>
                                            <a:lnTo>
                                              <a:pt x="51" y="89"/>
                                            </a:lnTo>
                                            <a:lnTo>
                                              <a:pt x="54" y="89"/>
                                            </a:lnTo>
                                            <a:lnTo>
                                              <a:pt x="54" y="89"/>
                                            </a:lnTo>
                                            <a:lnTo>
                                              <a:pt x="54" y="89"/>
                                            </a:lnTo>
                                            <a:lnTo>
                                              <a:pt x="54" y="89"/>
                                            </a:lnTo>
                                            <a:lnTo>
                                              <a:pt x="57" y="89"/>
                                            </a:lnTo>
                                            <a:lnTo>
                                              <a:pt x="57" y="89"/>
                                            </a:lnTo>
                                            <a:lnTo>
                                              <a:pt x="57" y="92"/>
                                            </a:lnTo>
                                            <a:lnTo>
                                              <a:pt x="60" y="92"/>
                                            </a:lnTo>
                                            <a:lnTo>
                                              <a:pt x="60" y="92"/>
                                            </a:lnTo>
                                            <a:lnTo>
                                              <a:pt x="64" y="92"/>
                                            </a:lnTo>
                                            <a:lnTo>
                                              <a:pt x="64" y="92"/>
                                            </a:lnTo>
                                            <a:lnTo>
                                              <a:pt x="64" y="92"/>
                                            </a:lnTo>
                                            <a:lnTo>
                                              <a:pt x="64" y="92"/>
                                            </a:lnTo>
                                            <a:lnTo>
                                              <a:pt x="66" y="92"/>
                                            </a:lnTo>
                                            <a:lnTo>
                                              <a:pt x="66" y="95"/>
                                            </a:lnTo>
                                            <a:lnTo>
                                              <a:pt x="69" y="95"/>
                                            </a:lnTo>
                                            <a:lnTo>
                                              <a:pt x="69" y="95"/>
                                            </a:lnTo>
                                            <a:lnTo>
                                              <a:pt x="69" y="95"/>
                                            </a:lnTo>
                                            <a:lnTo>
                                              <a:pt x="72" y="95"/>
                                            </a:lnTo>
                                            <a:lnTo>
                                              <a:pt x="76" y="95"/>
                                            </a:lnTo>
                                            <a:lnTo>
                                              <a:pt x="76" y="99"/>
                                            </a:lnTo>
                                            <a:lnTo>
                                              <a:pt x="79" y="99"/>
                                            </a:lnTo>
                                            <a:lnTo>
                                              <a:pt x="79" y="99"/>
                                            </a:lnTo>
                                            <a:lnTo>
                                              <a:pt x="86" y="99"/>
                                            </a:lnTo>
                                            <a:lnTo>
                                              <a:pt x="88" y="99"/>
                                            </a:lnTo>
                                            <a:lnTo>
                                              <a:pt x="94" y="99"/>
                                            </a:lnTo>
                                            <a:lnTo>
                                              <a:pt x="94" y="99"/>
                                            </a:lnTo>
                                            <a:lnTo>
                                              <a:pt x="98" y="99"/>
                                            </a:lnTo>
                                            <a:lnTo>
                                              <a:pt x="101" y="99"/>
                                            </a:lnTo>
                                            <a:lnTo>
                                              <a:pt x="101" y="99"/>
                                            </a:lnTo>
                                            <a:lnTo>
                                              <a:pt x="104" y="95"/>
                                            </a:lnTo>
                                            <a:lnTo>
                                              <a:pt x="107" y="95"/>
                                            </a:lnTo>
                                            <a:lnTo>
                                              <a:pt x="107" y="95"/>
                                            </a:lnTo>
                                            <a:lnTo>
                                              <a:pt x="107" y="95"/>
                                            </a:lnTo>
                                            <a:lnTo>
                                              <a:pt x="107" y="95"/>
                                            </a:lnTo>
                                            <a:lnTo>
                                              <a:pt x="107" y="95"/>
                                            </a:lnTo>
                                            <a:lnTo>
                                              <a:pt x="111" y="92"/>
                                            </a:lnTo>
                                            <a:lnTo>
                                              <a:pt x="111" y="92"/>
                                            </a:lnTo>
                                            <a:lnTo>
                                              <a:pt x="111" y="92"/>
                                            </a:lnTo>
                                            <a:lnTo>
                                              <a:pt x="113" y="92"/>
                                            </a:lnTo>
                                            <a:lnTo>
                                              <a:pt x="113" y="92"/>
                                            </a:lnTo>
                                            <a:lnTo>
                                              <a:pt x="113" y="92"/>
                                            </a:lnTo>
                                            <a:lnTo>
                                              <a:pt x="113" y="92"/>
                                            </a:lnTo>
                                            <a:lnTo>
                                              <a:pt x="113" y="92"/>
                                            </a:lnTo>
                                            <a:lnTo>
                                              <a:pt x="116" y="89"/>
                                            </a:lnTo>
                                            <a:lnTo>
                                              <a:pt x="116" y="86"/>
                                            </a:lnTo>
                                            <a:lnTo>
                                              <a:pt x="119" y="82"/>
                                            </a:lnTo>
                                            <a:lnTo>
                                              <a:pt x="119" y="82"/>
                                            </a:lnTo>
                                            <a:lnTo>
                                              <a:pt x="119" y="82"/>
                                            </a:lnTo>
                                            <a:lnTo>
                                              <a:pt x="119" y="80"/>
                                            </a:lnTo>
                                            <a:lnTo>
                                              <a:pt x="119" y="80"/>
                                            </a:lnTo>
                                            <a:lnTo>
                                              <a:pt x="119" y="77"/>
                                            </a:lnTo>
                                            <a:lnTo>
                                              <a:pt x="123" y="75"/>
                                            </a:lnTo>
                                            <a:lnTo>
                                              <a:pt x="123" y="71"/>
                                            </a:lnTo>
                                            <a:lnTo>
                                              <a:pt x="119" y="71"/>
                                            </a:lnTo>
                                            <a:lnTo>
                                              <a:pt x="119" y="68"/>
                                            </a:lnTo>
                                            <a:lnTo>
                                              <a:pt x="119" y="66"/>
                                            </a:lnTo>
                                            <a:lnTo>
                                              <a:pt x="119" y="66"/>
                                            </a:lnTo>
                                            <a:lnTo>
                                              <a:pt x="119" y="62"/>
                                            </a:lnTo>
                                            <a:lnTo>
                                              <a:pt x="119" y="62"/>
                                            </a:lnTo>
                                            <a:lnTo>
                                              <a:pt x="119" y="59"/>
                                            </a:lnTo>
                                            <a:lnTo>
                                              <a:pt x="119" y="59"/>
                                            </a:lnTo>
                                            <a:lnTo>
                                              <a:pt x="116" y="59"/>
                                            </a:lnTo>
                                            <a:lnTo>
                                              <a:pt x="116" y="59"/>
                                            </a:lnTo>
                                            <a:lnTo>
                                              <a:pt x="116" y="56"/>
                                            </a:lnTo>
                                            <a:lnTo>
                                              <a:pt x="116" y="56"/>
                                            </a:lnTo>
                                            <a:lnTo>
                                              <a:pt x="116" y="56"/>
                                            </a:lnTo>
                                            <a:lnTo>
                                              <a:pt x="116" y="53"/>
                                            </a:lnTo>
                                            <a:lnTo>
                                              <a:pt x="116" y="53"/>
                                            </a:lnTo>
                                            <a:lnTo>
                                              <a:pt x="116" y="53"/>
                                            </a:lnTo>
                                            <a:lnTo>
                                              <a:pt x="113" y="53"/>
                                            </a:lnTo>
                                            <a:lnTo>
                                              <a:pt x="113" y="49"/>
                                            </a:lnTo>
                                            <a:lnTo>
                                              <a:pt x="113" y="49"/>
                                            </a:lnTo>
                                            <a:lnTo>
                                              <a:pt x="113" y="49"/>
                                            </a:lnTo>
                                            <a:lnTo>
                                              <a:pt x="113" y="47"/>
                                            </a:lnTo>
                                            <a:lnTo>
                                              <a:pt x="113" y="47"/>
                                            </a:lnTo>
                                            <a:lnTo>
                                              <a:pt x="113" y="47"/>
                                            </a:lnTo>
                                            <a:lnTo>
                                              <a:pt x="111" y="44"/>
                                            </a:lnTo>
                                            <a:lnTo>
                                              <a:pt x="111" y="44"/>
                                            </a:lnTo>
                                            <a:lnTo>
                                              <a:pt x="107" y="44"/>
                                            </a:lnTo>
                                            <a:lnTo>
                                              <a:pt x="107" y="41"/>
                                            </a:lnTo>
                                            <a:lnTo>
                                              <a:pt x="107" y="41"/>
                                            </a:lnTo>
                                            <a:lnTo>
                                              <a:pt x="107" y="41"/>
                                            </a:lnTo>
                                            <a:lnTo>
                                              <a:pt x="107" y="41"/>
                                            </a:lnTo>
                                            <a:lnTo>
                                              <a:pt x="104" y="41"/>
                                            </a:lnTo>
                                            <a:lnTo>
                                              <a:pt x="104" y="37"/>
                                            </a:lnTo>
                                            <a:lnTo>
                                              <a:pt x="104" y="37"/>
                                            </a:lnTo>
                                            <a:lnTo>
                                              <a:pt x="104" y="37"/>
                                            </a:lnTo>
                                            <a:lnTo>
                                              <a:pt x="101" y="34"/>
                                            </a:lnTo>
                                            <a:lnTo>
                                              <a:pt x="101" y="34"/>
                                            </a:lnTo>
                                            <a:lnTo>
                                              <a:pt x="98" y="32"/>
                                            </a:lnTo>
                                            <a:lnTo>
                                              <a:pt x="98" y="32"/>
                                            </a:lnTo>
                                            <a:lnTo>
                                              <a:pt x="98" y="32"/>
                                            </a:lnTo>
                                            <a:lnTo>
                                              <a:pt x="98" y="32"/>
                                            </a:lnTo>
                                            <a:lnTo>
                                              <a:pt x="94" y="28"/>
                                            </a:lnTo>
                                            <a:lnTo>
                                              <a:pt x="94" y="28"/>
                                            </a:lnTo>
                                            <a:lnTo>
                                              <a:pt x="91" y="28"/>
                                            </a:lnTo>
                                            <a:lnTo>
                                              <a:pt x="91" y="28"/>
                                            </a:lnTo>
                                            <a:lnTo>
                                              <a:pt x="91" y="25"/>
                                            </a:lnTo>
                                            <a:lnTo>
                                              <a:pt x="91" y="25"/>
                                            </a:lnTo>
                                            <a:lnTo>
                                              <a:pt x="88" y="22"/>
                                            </a:lnTo>
                                            <a:lnTo>
                                              <a:pt x="86"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6" name="Freeform 18"/>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90" y="175"/>
                                            </a:lnTo>
                                            <a:lnTo>
                                              <a:pt x="288" y="178"/>
                                            </a:lnTo>
                                            <a:lnTo>
                                              <a:pt x="288" y="178"/>
                                            </a:lnTo>
                                            <a:lnTo>
                                              <a:pt x="288" y="181"/>
                                            </a:lnTo>
                                            <a:lnTo>
                                              <a:pt x="288" y="181"/>
                                            </a:lnTo>
                                            <a:lnTo>
                                              <a:pt x="288" y="181"/>
                                            </a:lnTo>
                                            <a:lnTo>
                                              <a:pt x="288" y="184"/>
                                            </a:lnTo>
                                            <a:lnTo>
                                              <a:pt x="284" y="188"/>
                                            </a:lnTo>
                                            <a:lnTo>
                                              <a:pt x="284" y="188"/>
                                            </a:lnTo>
                                            <a:lnTo>
                                              <a:pt x="284" y="191"/>
                                            </a:lnTo>
                                            <a:lnTo>
                                              <a:pt x="284" y="191"/>
                                            </a:lnTo>
                                            <a:lnTo>
                                              <a:pt x="281" y="191"/>
                                            </a:lnTo>
                                            <a:lnTo>
                                              <a:pt x="281" y="193"/>
                                            </a:lnTo>
                                            <a:lnTo>
                                              <a:pt x="281" y="193"/>
                                            </a:lnTo>
                                            <a:lnTo>
                                              <a:pt x="278" y="197"/>
                                            </a:lnTo>
                                            <a:lnTo>
                                              <a:pt x="278" y="197"/>
                                            </a:lnTo>
                                            <a:lnTo>
                                              <a:pt x="278" y="200"/>
                                            </a:lnTo>
                                            <a:lnTo>
                                              <a:pt x="274" y="203"/>
                                            </a:lnTo>
                                            <a:lnTo>
                                              <a:pt x="274" y="203"/>
                                            </a:lnTo>
                                            <a:lnTo>
                                              <a:pt x="271" y="206"/>
                                            </a:lnTo>
                                            <a:lnTo>
                                              <a:pt x="268" y="209"/>
                                            </a:lnTo>
                                            <a:lnTo>
                                              <a:pt x="268" y="209"/>
                                            </a:lnTo>
                                            <a:lnTo>
                                              <a:pt x="266" y="209"/>
                                            </a:lnTo>
                                            <a:lnTo>
                                              <a:pt x="266" y="212"/>
                                            </a:lnTo>
                                            <a:lnTo>
                                              <a:pt x="262" y="212"/>
                                            </a:lnTo>
                                            <a:lnTo>
                                              <a:pt x="262" y="212"/>
                                            </a:lnTo>
                                            <a:lnTo>
                                              <a:pt x="259" y="215"/>
                                            </a:lnTo>
                                            <a:lnTo>
                                              <a:pt x="259" y="215"/>
                                            </a:lnTo>
                                            <a:lnTo>
                                              <a:pt x="259" y="215"/>
                                            </a:lnTo>
                                            <a:lnTo>
                                              <a:pt x="256" y="218"/>
                                            </a:lnTo>
                                            <a:lnTo>
                                              <a:pt x="256" y="218"/>
                                            </a:lnTo>
                                            <a:lnTo>
                                              <a:pt x="253" y="218"/>
                                            </a:lnTo>
                                            <a:lnTo>
                                              <a:pt x="253" y="218"/>
                                            </a:lnTo>
                                            <a:lnTo>
                                              <a:pt x="249" y="222"/>
                                            </a:lnTo>
                                            <a:lnTo>
                                              <a:pt x="249" y="222"/>
                                            </a:lnTo>
                                            <a:lnTo>
                                              <a:pt x="246" y="222"/>
                                            </a:lnTo>
                                            <a:lnTo>
                                              <a:pt x="246" y="222"/>
                                            </a:lnTo>
                                            <a:lnTo>
                                              <a:pt x="243" y="222"/>
                                            </a:lnTo>
                                            <a:lnTo>
                                              <a:pt x="241" y="225"/>
                                            </a:lnTo>
                                            <a:lnTo>
                                              <a:pt x="241" y="225"/>
                                            </a:lnTo>
                                            <a:lnTo>
                                              <a:pt x="237" y="225"/>
                                            </a:lnTo>
                                            <a:lnTo>
                                              <a:pt x="237" y="225"/>
                                            </a:lnTo>
                                            <a:lnTo>
                                              <a:pt x="234" y="227"/>
                                            </a:lnTo>
                                            <a:lnTo>
                                              <a:pt x="234" y="227"/>
                                            </a:lnTo>
                                            <a:lnTo>
                                              <a:pt x="231" y="227"/>
                                            </a:lnTo>
                                            <a:lnTo>
                                              <a:pt x="227" y="227"/>
                                            </a:lnTo>
                                            <a:lnTo>
                                              <a:pt x="227" y="227"/>
                                            </a:lnTo>
                                            <a:lnTo>
                                              <a:pt x="224" y="227"/>
                                            </a:lnTo>
                                            <a:lnTo>
                                              <a:pt x="221" y="227"/>
                                            </a:lnTo>
                                            <a:lnTo>
                                              <a:pt x="219" y="231"/>
                                            </a:lnTo>
                                            <a:lnTo>
                                              <a:pt x="215" y="231"/>
                                            </a:lnTo>
                                            <a:lnTo>
                                              <a:pt x="212" y="231"/>
                                            </a:lnTo>
                                            <a:lnTo>
                                              <a:pt x="187" y="231"/>
                                            </a:lnTo>
                                            <a:lnTo>
                                              <a:pt x="187" y="231"/>
                                            </a:lnTo>
                                            <a:lnTo>
                                              <a:pt x="184" y="231"/>
                                            </a:lnTo>
                                            <a:lnTo>
                                              <a:pt x="180" y="227"/>
                                            </a:lnTo>
                                            <a:lnTo>
                                              <a:pt x="174" y="227"/>
                                            </a:lnTo>
                                            <a:lnTo>
                                              <a:pt x="174" y="227"/>
                                            </a:lnTo>
                                            <a:lnTo>
                                              <a:pt x="172" y="227"/>
                                            </a:lnTo>
                                            <a:lnTo>
                                              <a:pt x="168" y="227"/>
                                            </a:lnTo>
                                            <a:lnTo>
                                              <a:pt x="168" y="227"/>
                                            </a:lnTo>
                                            <a:lnTo>
                                              <a:pt x="165" y="227"/>
                                            </a:lnTo>
                                            <a:lnTo>
                                              <a:pt x="162" y="225"/>
                                            </a:lnTo>
                                            <a:lnTo>
                                              <a:pt x="159" y="225"/>
                                            </a:lnTo>
                                            <a:lnTo>
                                              <a:pt x="159" y="225"/>
                                            </a:lnTo>
                                            <a:lnTo>
                                              <a:pt x="155" y="225"/>
                                            </a:lnTo>
                                            <a:lnTo>
                                              <a:pt x="152" y="225"/>
                                            </a:lnTo>
                                            <a:lnTo>
                                              <a:pt x="149" y="222"/>
                                            </a:lnTo>
                                            <a:lnTo>
                                              <a:pt x="149" y="222"/>
                                            </a:lnTo>
                                            <a:lnTo>
                                              <a:pt x="147" y="222"/>
                                            </a:lnTo>
                                            <a:lnTo>
                                              <a:pt x="143" y="222"/>
                                            </a:lnTo>
                                            <a:lnTo>
                                              <a:pt x="140" y="222"/>
                                            </a:lnTo>
                                            <a:lnTo>
                                              <a:pt x="140" y="218"/>
                                            </a:lnTo>
                                            <a:lnTo>
                                              <a:pt x="137" y="218"/>
                                            </a:lnTo>
                                            <a:lnTo>
                                              <a:pt x="134" y="218"/>
                                            </a:lnTo>
                                            <a:lnTo>
                                              <a:pt x="134" y="218"/>
                                            </a:lnTo>
                                            <a:lnTo>
                                              <a:pt x="130" y="215"/>
                                            </a:lnTo>
                                            <a:lnTo>
                                              <a:pt x="127" y="215"/>
                                            </a:lnTo>
                                            <a:lnTo>
                                              <a:pt x="125" y="212"/>
                                            </a:lnTo>
                                            <a:lnTo>
                                              <a:pt x="125" y="212"/>
                                            </a:lnTo>
                                            <a:lnTo>
                                              <a:pt x="122" y="212"/>
                                            </a:lnTo>
                                            <a:lnTo>
                                              <a:pt x="118" y="212"/>
                                            </a:lnTo>
                                            <a:lnTo>
                                              <a:pt x="118" y="209"/>
                                            </a:lnTo>
                                            <a:lnTo>
                                              <a:pt x="115" y="209"/>
                                            </a:lnTo>
                                            <a:lnTo>
                                              <a:pt x="112" y="209"/>
                                            </a:lnTo>
                                            <a:lnTo>
                                              <a:pt x="112" y="206"/>
                                            </a:lnTo>
                                            <a:lnTo>
                                              <a:pt x="108" y="206"/>
                                            </a:lnTo>
                                            <a:lnTo>
                                              <a:pt x="105" y="203"/>
                                            </a:lnTo>
                                            <a:lnTo>
                                              <a:pt x="105" y="203"/>
                                            </a:lnTo>
                                            <a:lnTo>
                                              <a:pt x="102" y="203"/>
                                            </a:lnTo>
                                            <a:lnTo>
                                              <a:pt x="100" y="200"/>
                                            </a:lnTo>
                                            <a:lnTo>
                                              <a:pt x="96" y="200"/>
                                            </a:lnTo>
                                            <a:lnTo>
                                              <a:pt x="96" y="197"/>
                                            </a:lnTo>
                                            <a:lnTo>
                                              <a:pt x="93" y="197"/>
                                            </a:lnTo>
                                            <a:lnTo>
                                              <a:pt x="90" y="193"/>
                                            </a:lnTo>
                                            <a:lnTo>
                                              <a:pt x="90" y="193"/>
                                            </a:lnTo>
                                            <a:lnTo>
                                              <a:pt x="87" y="193"/>
                                            </a:lnTo>
                                            <a:lnTo>
                                              <a:pt x="83" y="191"/>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5"/>
                                            </a:lnTo>
                                            <a:lnTo>
                                              <a:pt x="29" y="132"/>
                                            </a:lnTo>
                                            <a:lnTo>
                                              <a:pt x="25" y="128"/>
                                            </a:lnTo>
                                            <a:lnTo>
                                              <a:pt x="25" y="128"/>
                                            </a:lnTo>
                                            <a:lnTo>
                                              <a:pt x="22" y="125"/>
                                            </a:lnTo>
                                            <a:lnTo>
                                              <a:pt x="22" y="125"/>
                                            </a:lnTo>
                                            <a:lnTo>
                                              <a:pt x="22" y="122"/>
                                            </a:lnTo>
                                            <a:lnTo>
                                              <a:pt x="19" y="120"/>
                                            </a:lnTo>
                                            <a:lnTo>
                                              <a:pt x="19" y="120"/>
                                            </a:lnTo>
                                            <a:lnTo>
                                              <a:pt x="19" y="116"/>
                                            </a:lnTo>
                                            <a:lnTo>
                                              <a:pt x="19" y="116"/>
                                            </a:lnTo>
                                            <a:lnTo>
                                              <a:pt x="16" y="113"/>
                                            </a:lnTo>
                                            <a:lnTo>
                                              <a:pt x="16" y="110"/>
                                            </a:lnTo>
                                            <a:lnTo>
                                              <a:pt x="16" y="110"/>
                                            </a:lnTo>
                                            <a:lnTo>
                                              <a:pt x="12" y="107"/>
                                            </a:lnTo>
                                            <a:lnTo>
                                              <a:pt x="12" y="107"/>
                                            </a:lnTo>
                                            <a:lnTo>
                                              <a:pt x="12" y="103"/>
                                            </a:lnTo>
                                            <a:lnTo>
                                              <a:pt x="12" y="101"/>
                                            </a:lnTo>
                                            <a:lnTo>
                                              <a:pt x="9" y="101"/>
                                            </a:lnTo>
                                            <a:lnTo>
                                              <a:pt x="9" y="98"/>
                                            </a:lnTo>
                                            <a:lnTo>
                                              <a:pt x="9" y="96"/>
                                            </a:lnTo>
                                            <a:lnTo>
                                              <a:pt x="9" y="96"/>
                                            </a:lnTo>
                                            <a:lnTo>
                                              <a:pt x="9" y="92"/>
                                            </a:lnTo>
                                            <a:lnTo>
                                              <a:pt x="7" y="92"/>
                                            </a:lnTo>
                                            <a:lnTo>
                                              <a:pt x="7" y="89"/>
                                            </a:lnTo>
                                            <a:lnTo>
                                              <a:pt x="7" y="87"/>
                                            </a:lnTo>
                                            <a:lnTo>
                                              <a:pt x="7" y="87"/>
                                            </a:lnTo>
                                            <a:lnTo>
                                              <a:pt x="7" y="83"/>
                                            </a:lnTo>
                                            <a:lnTo>
                                              <a:pt x="7" y="80"/>
                                            </a:lnTo>
                                            <a:lnTo>
                                              <a:pt x="4" y="77"/>
                                            </a:lnTo>
                                            <a:lnTo>
                                              <a:pt x="4" y="74"/>
                                            </a:lnTo>
                                            <a:lnTo>
                                              <a:pt x="4" y="70"/>
                                            </a:lnTo>
                                            <a:lnTo>
                                              <a:pt x="4" y="55"/>
                                            </a:lnTo>
                                            <a:lnTo>
                                              <a:pt x="4" y="55"/>
                                            </a:lnTo>
                                            <a:lnTo>
                                              <a:pt x="4" y="53"/>
                                            </a:lnTo>
                                            <a:lnTo>
                                              <a:pt x="7" y="49"/>
                                            </a:lnTo>
                                            <a:lnTo>
                                              <a:pt x="7" y="46"/>
                                            </a:lnTo>
                                            <a:lnTo>
                                              <a:pt x="7" y="43"/>
                                            </a:lnTo>
                                            <a:lnTo>
                                              <a:pt x="7" y="43"/>
                                            </a:lnTo>
                                            <a:lnTo>
                                              <a:pt x="7" y="40"/>
                                            </a:lnTo>
                                            <a:lnTo>
                                              <a:pt x="7" y="40"/>
                                            </a:lnTo>
                                            <a:lnTo>
                                              <a:pt x="9" y="40"/>
                                            </a:lnTo>
                                            <a:lnTo>
                                              <a:pt x="9" y="36"/>
                                            </a:lnTo>
                                            <a:lnTo>
                                              <a:pt x="9" y="36"/>
                                            </a:lnTo>
                                            <a:lnTo>
                                              <a:pt x="9" y="34"/>
                                            </a:lnTo>
                                            <a:lnTo>
                                              <a:pt x="9" y="34"/>
                                            </a:lnTo>
                                            <a:lnTo>
                                              <a:pt x="12" y="31"/>
                                            </a:lnTo>
                                            <a:lnTo>
                                              <a:pt x="12" y="31"/>
                                            </a:lnTo>
                                            <a:lnTo>
                                              <a:pt x="12" y="28"/>
                                            </a:lnTo>
                                            <a:lnTo>
                                              <a:pt x="12" y="28"/>
                                            </a:lnTo>
                                            <a:lnTo>
                                              <a:pt x="16" y="24"/>
                                            </a:lnTo>
                                            <a:lnTo>
                                              <a:pt x="16" y="24"/>
                                            </a:lnTo>
                                            <a:lnTo>
                                              <a:pt x="16" y="21"/>
                                            </a:lnTo>
                                            <a:lnTo>
                                              <a:pt x="19" y="21"/>
                                            </a:lnTo>
                                            <a:lnTo>
                                              <a:pt x="19" y="21"/>
                                            </a:lnTo>
                                            <a:lnTo>
                                              <a:pt x="19" y="18"/>
                                            </a:lnTo>
                                            <a:lnTo>
                                              <a:pt x="22" y="15"/>
                                            </a:lnTo>
                                            <a:lnTo>
                                              <a:pt x="25" y="12"/>
                                            </a:lnTo>
                                            <a:lnTo>
                                              <a:pt x="29" y="9"/>
                                            </a:lnTo>
                                            <a:lnTo>
                                              <a:pt x="29" y="9"/>
                                            </a:lnTo>
                                            <a:lnTo>
                                              <a:pt x="29" y="9"/>
                                            </a:lnTo>
                                            <a:lnTo>
                                              <a:pt x="34" y="6"/>
                                            </a:lnTo>
                                            <a:lnTo>
                                              <a:pt x="34" y="2"/>
                                            </a:lnTo>
                                            <a:lnTo>
                                              <a:pt x="37" y="2"/>
                                            </a:lnTo>
                                            <a:lnTo>
                                              <a:pt x="37" y="2"/>
                                            </a:lnTo>
                                            <a:lnTo>
                                              <a:pt x="37" y="2"/>
                                            </a:lnTo>
                                            <a:lnTo>
                                              <a:pt x="41" y="0"/>
                                            </a:lnTo>
                                            <a:lnTo>
                                              <a:pt x="41" y="0"/>
                                            </a:lnTo>
                                            <a:lnTo>
                                              <a:pt x="32" y="2"/>
                                            </a:lnTo>
                                            <a:lnTo>
                                              <a:pt x="32" y="2"/>
                                            </a:lnTo>
                                            <a:lnTo>
                                              <a:pt x="29" y="2"/>
                                            </a:lnTo>
                                            <a:lnTo>
                                              <a:pt x="29" y="6"/>
                                            </a:lnTo>
                                            <a:lnTo>
                                              <a:pt x="25" y="6"/>
                                            </a:lnTo>
                                            <a:lnTo>
                                              <a:pt x="25" y="9"/>
                                            </a:lnTo>
                                            <a:lnTo>
                                              <a:pt x="19" y="15"/>
                                            </a:lnTo>
                                            <a:lnTo>
                                              <a:pt x="19" y="15"/>
                                            </a:lnTo>
                                            <a:lnTo>
                                              <a:pt x="16" y="18"/>
                                            </a:lnTo>
                                            <a:lnTo>
                                              <a:pt x="12" y="21"/>
                                            </a:lnTo>
                                            <a:lnTo>
                                              <a:pt x="12" y="21"/>
                                            </a:lnTo>
                                            <a:lnTo>
                                              <a:pt x="12" y="21"/>
                                            </a:lnTo>
                                            <a:lnTo>
                                              <a:pt x="12" y="24"/>
                                            </a:lnTo>
                                            <a:lnTo>
                                              <a:pt x="9" y="28"/>
                                            </a:lnTo>
                                            <a:lnTo>
                                              <a:pt x="9" y="28"/>
                                            </a:lnTo>
                                            <a:lnTo>
                                              <a:pt x="9" y="28"/>
                                            </a:lnTo>
                                            <a:lnTo>
                                              <a:pt x="9" y="31"/>
                                            </a:lnTo>
                                            <a:lnTo>
                                              <a:pt x="7" y="31"/>
                                            </a:lnTo>
                                            <a:lnTo>
                                              <a:pt x="7" y="34"/>
                                            </a:lnTo>
                                            <a:lnTo>
                                              <a:pt x="7" y="34"/>
                                            </a:lnTo>
                                            <a:lnTo>
                                              <a:pt x="7" y="36"/>
                                            </a:lnTo>
                                            <a:lnTo>
                                              <a:pt x="4" y="36"/>
                                            </a:lnTo>
                                            <a:lnTo>
                                              <a:pt x="4" y="40"/>
                                            </a:lnTo>
                                            <a:lnTo>
                                              <a:pt x="4" y="40"/>
                                            </a:lnTo>
                                            <a:lnTo>
                                              <a:pt x="4" y="43"/>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7"/>
                                            </a:lnTo>
                                            <a:lnTo>
                                              <a:pt x="4" y="89"/>
                                            </a:lnTo>
                                            <a:lnTo>
                                              <a:pt x="4" y="92"/>
                                            </a:lnTo>
                                            <a:lnTo>
                                              <a:pt x="4" y="92"/>
                                            </a:lnTo>
                                            <a:lnTo>
                                              <a:pt x="4" y="96"/>
                                            </a:lnTo>
                                            <a:lnTo>
                                              <a:pt x="7" y="96"/>
                                            </a:lnTo>
                                            <a:lnTo>
                                              <a:pt x="7" y="98"/>
                                            </a:lnTo>
                                            <a:lnTo>
                                              <a:pt x="7" y="101"/>
                                            </a:lnTo>
                                            <a:lnTo>
                                              <a:pt x="7" y="101"/>
                                            </a:lnTo>
                                            <a:lnTo>
                                              <a:pt x="9" y="103"/>
                                            </a:lnTo>
                                            <a:lnTo>
                                              <a:pt x="9" y="103"/>
                                            </a:lnTo>
                                            <a:lnTo>
                                              <a:pt x="9" y="107"/>
                                            </a:lnTo>
                                            <a:lnTo>
                                              <a:pt x="9" y="110"/>
                                            </a:lnTo>
                                            <a:lnTo>
                                              <a:pt x="12" y="110"/>
                                            </a:lnTo>
                                            <a:lnTo>
                                              <a:pt x="12" y="113"/>
                                            </a:lnTo>
                                            <a:lnTo>
                                              <a:pt x="12" y="116"/>
                                            </a:lnTo>
                                            <a:lnTo>
                                              <a:pt x="16" y="116"/>
                                            </a:lnTo>
                                            <a:lnTo>
                                              <a:pt x="16" y="120"/>
                                            </a:lnTo>
                                            <a:lnTo>
                                              <a:pt x="16" y="120"/>
                                            </a:lnTo>
                                            <a:lnTo>
                                              <a:pt x="19" y="122"/>
                                            </a:lnTo>
                                            <a:lnTo>
                                              <a:pt x="19" y="125"/>
                                            </a:lnTo>
                                            <a:lnTo>
                                              <a:pt x="19" y="125"/>
                                            </a:lnTo>
                                            <a:lnTo>
                                              <a:pt x="22" y="128"/>
                                            </a:lnTo>
                                            <a:lnTo>
                                              <a:pt x="22" y="128"/>
                                            </a:lnTo>
                                            <a:lnTo>
                                              <a:pt x="22" y="132"/>
                                            </a:lnTo>
                                            <a:lnTo>
                                              <a:pt x="25" y="135"/>
                                            </a:lnTo>
                                            <a:lnTo>
                                              <a:pt x="25" y="135"/>
                                            </a:lnTo>
                                            <a:lnTo>
                                              <a:pt x="29" y="138"/>
                                            </a:lnTo>
                                            <a:lnTo>
                                              <a:pt x="29" y="141"/>
                                            </a:lnTo>
                                            <a:lnTo>
                                              <a:pt x="34" y="144"/>
                                            </a:lnTo>
                                            <a:lnTo>
                                              <a:pt x="34" y="147"/>
                                            </a:lnTo>
                                            <a:lnTo>
                                              <a:pt x="37" y="154"/>
                                            </a:lnTo>
                                            <a:lnTo>
                                              <a:pt x="41" y="156"/>
                                            </a:lnTo>
                                            <a:lnTo>
                                              <a:pt x="41" y="156"/>
                                            </a:lnTo>
                                            <a:lnTo>
                                              <a:pt x="44" y="159"/>
                                            </a:lnTo>
                                            <a:lnTo>
                                              <a:pt x="44" y="159"/>
                                            </a:lnTo>
                                            <a:lnTo>
                                              <a:pt x="49" y="166"/>
                                            </a:lnTo>
                                            <a:lnTo>
                                              <a:pt x="53" y="169"/>
                                            </a:lnTo>
                                            <a:lnTo>
                                              <a:pt x="55" y="172"/>
                                            </a:lnTo>
                                            <a:lnTo>
                                              <a:pt x="55" y="172"/>
                                            </a:lnTo>
                                            <a:lnTo>
                                              <a:pt x="58" y="175"/>
                                            </a:lnTo>
                                            <a:lnTo>
                                              <a:pt x="61" y="178"/>
                                            </a:lnTo>
                                            <a:lnTo>
                                              <a:pt x="68" y="181"/>
                                            </a:lnTo>
                                            <a:lnTo>
                                              <a:pt x="71" y="184"/>
                                            </a:lnTo>
                                            <a:lnTo>
                                              <a:pt x="71" y="188"/>
                                            </a:lnTo>
                                            <a:lnTo>
                                              <a:pt x="75" y="188"/>
                                            </a:lnTo>
                                            <a:lnTo>
                                              <a:pt x="75" y="188"/>
                                            </a:lnTo>
                                            <a:lnTo>
                                              <a:pt x="78" y="191"/>
                                            </a:lnTo>
                                            <a:lnTo>
                                              <a:pt x="80" y="193"/>
                                            </a:lnTo>
                                            <a:lnTo>
                                              <a:pt x="83" y="193"/>
                                            </a:lnTo>
                                            <a:lnTo>
                                              <a:pt x="87" y="197"/>
                                            </a:lnTo>
                                            <a:lnTo>
                                              <a:pt x="87" y="197"/>
                                            </a:lnTo>
                                            <a:lnTo>
                                              <a:pt x="90" y="200"/>
                                            </a:lnTo>
                                            <a:lnTo>
                                              <a:pt x="93" y="200"/>
                                            </a:lnTo>
                                            <a:lnTo>
                                              <a:pt x="96" y="200"/>
                                            </a:lnTo>
                                            <a:lnTo>
                                              <a:pt x="96" y="203"/>
                                            </a:lnTo>
                                            <a:lnTo>
                                              <a:pt x="100" y="203"/>
                                            </a:lnTo>
                                            <a:lnTo>
                                              <a:pt x="102" y="206"/>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27" y="218"/>
                                            </a:lnTo>
                                            <a:lnTo>
                                              <a:pt x="130" y="218"/>
                                            </a:lnTo>
                                            <a:lnTo>
                                              <a:pt x="134" y="222"/>
                                            </a:lnTo>
                                            <a:lnTo>
                                              <a:pt x="134" y="222"/>
                                            </a:lnTo>
                                            <a:lnTo>
                                              <a:pt x="137" y="222"/>
                                            </a:lnTo>
                                            <a:lnTo>
                                              <a:pt x="140" y="222"/>
                                            </a:lnTo>
                                            <a:lnTo>
                                              <a:pt x="143" y="225"/>
                                            </a:lnTo>
                                            <a:lnTo>
                                              <a:pt x="147" y="225"/>
                                            </a:lnTo>
                                            <a:lnTo>
                                              <a:pt x="147" y="225"/>
                                            </a:lnTo>
                                            <a:lnTo>
                                              <a:pt x="149" y="225"/>
                                            </a:lnTo>
                                            <a:lnTo>
                                              <a:pt x="152" y="227"/>
                                            </a:lnTo>
                                            <a:lnTo>
                                              <a:pt x="152" y="227"/>
                                            </a:lnTo>
                                            <a:lnTo>
                                              <a:pt x="155" y="227"/>
                                            </a:lnTo>
                                            <a:lnTo>
                                              <a:pt x="159" y="227"/>
                                            </a:lnTo>
                                            <a:lnTo>
                                              <a:pt x="162" y="227"/>
                                            </a:lnTo>
                                            <a:lnTo>
                                              <a:pt x="162" y="231"/>
                                            </a:lnTo>
                                            <a:lnTo>
                                              <a:pt x="165" y="231"/>
                                            </a:lnTo>
                                            <a:lnTo>
                                              <a:pt x="168" y="231"/>
                                            </a:lnTo>
                                            <a:lnTo>
                                              <a:pt x="172" y="231"/>
                                            </a:lnTo>
                                            <a:lnTo>
                                              <a:pt x="174" y="231"/>
                                            </a:lnTo>
                                            <a:lnTo>
                                              <a:pt x="177" y="231"/>
                                            </a:lnTo>
                                            <a:lnTo>
                                              <a:pt x="177" y="231"/>
                                            </a:lnTo>
                                            <a:lnTo>
                                              <a:pt x="180" y="234"/>
                                            </a:lnTo>
                                            <a:lnTo>
                                              <a:pt x="187" y="234"/>
                                            </a:lnTo>
                                            <a:lnTo>
                                              <a:pt x="190" y="234"/>
                                            </a:lnTo>
                                            <a:lnTo>
                                              <a:pt x="212" y="234"/>
                                            </a:lnTo>
                                            <a:lnTo>
                                              <a:pt x="215" y="234"/>
                                            </a:lnTo>
                                            <a:lnTo>
                                              <a:pt x="219" y="234"/>
                                            </a:lnTo>
                                            <a:lnTo>
                                              <a:pt x="221" y="231"/>
                                            </a:lnTo>
                                            <a:lnTo>
                                              <a:pt x="224" y="231"/>
                                            </a:lnTo>
                                            <a:lnTo>
                                              <a:pt x="224" y="231"/>
                                            </a:lnTo>
                                            <a:lnTo>
                                              <a:pt x="231" y="231"/>
                                            </a:lnTo>
                                            <a:lnTo>
                                              <a:pt x="231" y="231"/>
                                            </a:lnTo>
                                            <a:lnTo>
                                              <a:pt x="234" y="231"/>
                                            </a:lnTo>
                                            <a:lnTo>
                                              <a:pt x="237" y="231"/>
                                            </a:lnTo>
                                            <a:lnTo>
                                              <a:pt x="237" y="227"/>
                                            </a:lnTo>
                                            <a:lnTo>
                                              <a:pt x="241" y="227"/>
                                            </a:lnTo>
                                            <a:lnTo>
                                              <a:pt x="241" y="227"/>
                                            </a:lnTo>
                                            <a:lnTo>
                                              <a:pt x="243" y="227"/>
                                            </a:lnTo>
                                            <a:lnTo>
                                              <a:pt x="243" y="227"/>
                                            </a:lnTo>
                                            <a:lnTo>
                                              <a:pt x="246" y="225"/>
                                            </a:lnTo>
                                            <a:lnTo>
                                              <a:pt x="249" y="225"/>
                                            </a:lnTo>
                                            <a:lnTo>
                                              <a:pt x="249" y="225"/>
                                            </a:lnTo>
                                            <a:lnTo>
                                              <a:pt x="253" y="222"/>
                                            </a:lnTo>
                                            <a:lnTo>
                                              <a:pt x="253" y="222"/>
                                            </a:lnTo>
                                            <a:lnTo>
                                              <a:pt x="256" y="222"/>
                                            </a:lnTo>
                                            <a:lnTo>
                                              <a:pt x="256" y="222"/>
                                            </a:lnTo>
                                            <a:lnTo>
                                              <a:pt x="259" y="222"/>
                                            </a:lnTo>
                                            <a:lnTo>
                                              <a:pt x="259" y="218"/>
                                            </a:lnTo>
                                            <a:lnTo>
                                              <a:pt x="262"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78" y="203"/>
                                            </a:lnTo>
                                            <a:lnTo>
                                              <a:pt x="281" y="200"/>
                                            </a:lnTo>
                                            <a:lnTo>
                                              <a:pt x="281" y="200"/>
                                            </a:lnTo>
                                            <a:lnTo>
                                              <a:pt x="281" y="200"/>
                                            </a:lnTo>
                                            <a:lnTo>
                                              <a:pt x="284" y="197"/>
                                            </a:lnTo>
                                            <a:lnTo>
                                              <a:pt x="284" y="197"/>
                                            </a:lnTo>
                                            <a:lnTo>
                                              <a:pt x="284" y="193"/>
                                            </a:lnTo>
                                            <a:lnTo>
                                              <a:pt x="284" y="193"/>
                                            </a:lnTo>
                                            <a:lnTo>
                                              <a:pt x="288" y="191"/>
                                            </a:lnTo>
                                            <a:lnTo>
                                              <a:pt x="288" y="191"/>
                                            </a:lnTo>
                                            <a:lnTo>
                                              <a:pt x="288" y="188"/>
                                            </a:lnTo>
                                            <a:lnTo>
                                              <a:pt x="288" y="188"/>
                                            </a:lnTo>
                                            <a:lnTo>
                                              <a:pt x="290" y="184"/>
                                            </a:lnTo>
                                            <a:lnTo>
                                              <a:pt x="290" y="184"/>
                                            </a:lnTo>
                                            <a:lnTo>
                                              <a:pt x="290" y="181"/>
                                            </a:lnTo>
                                            <a:lnTo>
                                              <a:pt x="290" y="181"/>
                                            </a:lnTo>
                                            <a:lnTo>
                                              <a:pt x="293" y="178"/>
                                            </a:lnTo>
                                            <a:lnTo>
                                              <a:pt x="293" y="178"/>
                                            </a:lnTo>
                                            <a:lnTo>
                                              <a:pt x="293" y="175"/>
                                            </a:lnTo>
                                            <a:lnTo>
                                              <a:pt x="293" y="175"/>
                                            </a:lnTo>
                                            <a:lnTo>
                                              <a:pt x="293" y="172"/>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7" name="Freeform 19"/>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0" y="89"/>
                                            </a:lnTo>
                                            <a:lnTo>
                                              <a:pt x="293" y="95"/>
                                            </a:lnTo>
                                            <a:lnTo>
                                              <a:pt x="297" y="95"/>
                                            </a:lnTo>
                                            <a:lnTo>
                                              <a:pt x="299" y="99"/>
                                            </a:lnTo>
                                            <a:lnTo>
                                              <a:pt x="302" y="104"/>
                                            </a:lnTo>
                                            <a:lnTo>
                                              <a:pt x="305" y="107"/>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8" name="Freeform 20"/>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9" y="8"/>
                                            </a:lnTo>
                                            <a:lnTo>
                                              <a:pt x="157" y="12"/>
                                            </a:lnTo>
                                            <a:lnTo>
                                              <a:pt x="150" y="12"/>
                                            </a:lnTo>
                                            <a:lnTo>
                                              <a:pt x="147" y="12"/>
                                            </a:lnTo>
                                            <a:lnTo>
                                              <a:pt x="144" y="15"/>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4" y="389"/>
                                            </a:lnTo>
                                            <a:lnTo>
                                              <a:pt x="97" y="391"/>
                                            </a:lnTo>
                                            <a:lnTo>
                                              <a:pt x="100" y="393"/>
                                            </a:lnTo>
                                            <a:lnTo>
                                              <a:pt x="103" y="393"/>
                                            </a:lnTo>
                                            <a:lnTo>
                                              <a:pt x="107" y="397"/>
                                            </a:lnTo>
                                            <a:lnTo>
                                              <a:pt x="110" y="397"/>
                                            </a:lnTo>
                                            <a:lnTo>
                                              <a:pt x="112" y="400"/>
                                            </a:lnTo>
                                            <a:lnTo>
                                              <a:pt x="115" y="400"/>
                                            </a:lnTo>
                                            <a:lnTo>
                                              <a:pt x="119" y="403"/>
                                            </a:lnTo>
                                            <a:lnTo>
                                              <a:pt x="122" y="403"/>
                                            </a:lnTo>
                                            <a:lnTo>
                                              <a:pt x="122" y="403"/>
                                            </a:lnTo>
                                            <a:lnTo>
                                              <a:pt x="129" y="406"/>
                                            </a:lnTo>
                                            <a:lnTo>
                                              <a:pt x="129" y="409"/>
                                            </a:lnTo>
                                            <a:lnTo>
                                              <a:pt x="132" y="409"/>
                                            </a:lnTo>
                                            <a:lnTo>
                                              <a:pt x="137" y="409"/>
                                            </a:lnTo>
                                            <a:lnTo>
                                              <a:pt x="141" y="412"/>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4" y="386"/>
                                            </a:lnTo>
                                            <a:lnTo>
                                              <a:pt x="337" y="382"/>
                                            </a:lnTo>
                                            <a:lnTo>
                                              <a:pt x="340" y="379"/>
                                            </a:lnTo>
                                            <a:lnTo>
                                              <a:pt x="344" y="379"/>
                                            </a:lnTo>
                                            <a:lnTo>
                                              <a:pt x="346" y="376"/>
                                            </a:lnTo>
                                            <a:lnTo>
                                              <a:pt x="352" y="370"/>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3" y="289"/>
                                            </a:lnTo>
                                            <a:lnTo>
                                              <a:pt x="16" y="296"/>
                                            </a:lnTo>
                                            <a:lnTo>
                                              <a:pt x="16" y="299"/>
                                            </a:lnTo>
                                            <a:lnTo>
                                              <a:pt x="16" y="302"/>
                                            </a:lnTo>
                                            <a:lnTo>
                                              <a:pt x="18" y="305"/>
                                            </a:lnTo>
                                            <a:lnTo>
                                              <a:pt x="18" y="308"/>
                                            </a:lnTo>
                                            <a:lnTo>
                                              <a:pt x="22" y="311"/>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3" y="327"/>
                                            </a:lnTo>
                                            <a:lnTo>
                                              <a:pt x="396" y="320"/>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13" y="141"/>
                                            </a:lnTo>
                                            <a:lnTo>
                                              <a:pt x="409" y="134"/>
                                            </a:lnTo>
                                            <a:lnTo>
                                              <a:pt x="409" y="131"/>
                                            </a:lnTo>
                                            <a:lnTo>
                                              <a:pt x="409" y="128"/>
                                            </a:lnTo>
                                            <a:lnTo>
                                              <a:pt x="406" y="126"/>
                                            </a:lnTo>
                                            <a:lnTo>
                                              <a:pt x="403" y="122"/>
                                            </a:lnTo>
                                            <a:lnTo>
                                              <a:pt x="403" y="119"/>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9" name="Freeform 21"/>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305" y="21"/>
                                            </a:lnTo>
                                            <a:lnTo>
                                              <a:pt x="297" y="18"/>
                                            </a:lnTo>
                                            <a:lnTo>
                                              <a:pt x="293" y="15"/>
                                            </a:lnTo>
                                            <a:lnTo>
                                              <a:pt x="293" y="15"/>
                                            </a:lnTo>
                                            <a:lnTo>
                                              <a:pt x="290" y="15"/>
                                            </a:lnTo>
                                            <a:lnTo>
                                              <a:pt x="287" y="15"/>
                                            </a:lnTo>
                                            <a:lnTo>
                                              <a:pt x="287" y="15"/>
                                            </a:lnTo>
                                            <a:lnTo>
                                              <a:pt x="284" y="12"/>
                                            </a:lnTo>
                                            <a:lnTo>
                                              <a:pt x="284" y="12"/>
                                            </a:lnTo>
                                            <a:lnTo>
                                              <a:pt x="280" y="12"/>
                                            </a:lnTo>
                                            <a:lnTo>
                                              <a:pt x="277" y="9"/>
                                            </a:lnTo>
                                            <a:lnTo>
                                              <a:pt x="274" y="9"/>
                                            </a:lnTo>
                                            <a:lnTo>
                                              <a:pt x="274" y="9"/>
                                            </a:lnTo>
                                            <a:lnTo>
                                              <a:pt x="272" y="9"/>
                                            </a:lnTo>
                                            <a:lnTo>
                                              <a:pt x="272" y="9"/>
                                            </a:lnTo>
                                            <a:lnTo>
                                              <a:pt x="268" y="5"/>
                                            </a:lnTo>
                                            <a:lnTo>
                                              <a:pt x="255" y="3"/>
                                            </a:lnTo>
                                            <a:lnTo>
                                              <a:pt x="252" y="3"/>
                                            </a:lnTo>
                                            <a:lnTo>
                                              <a:pt x="250" y="3"/>
                                            </a:lnTo>
                                            <a:lnTo>
                                              <a:pt x="247" y="3"/>
                                            </a:lnTo>
                                            <a:lnTo>
                                              <a:pt x="243" y="3"/>
                                            </a:lnTo>
                                            <a:lnTo>
                                              <a:pt x="237" y="0"/>
                                            </a:lnTo>
                                            <a:lnTo>
                                              <a:pt x="237" y="0"/>
                                            </a:lnTo>
                                            <a:lnTo>
                                              <a:pt x="227" y="0"/>
                                            </a:lnTo>
                                            <a:lnTo>
                                              <a:pt x="221" y="0"/>
                                            </a:lnTo>
                                            <a:lnTo>
                                              <a:pt x="200" y="0"/>
                                            </a:lnTo>
                                            <a:lnTo>
                                              <a:pt x="196" y="0"/>
                                            </a:lnTo>
                                            <a:lnTo>
                                              <a:pt x="196" y="0"/>
                                            </a:lnTo>
                                            <a:lnTo>
                                              <a:pt x="186" y="0"/>
                                            </a:lnTo>
                                            <a:lnTo>
                                              <a:pt x="183" y="0"/>
                                            </a:lnTo>
                                            <a:lnTo>
                                              <a:pt x="178" y="3"/>
                                            </a:lnTo>
                                            <a:lnTo>
                                              <a:pt x="180" y="3"/>
                                            </a:lnTo>
                                            <a:lnTo>
                                              <a:pt x="178" y="3"/>
                                            </a:lnTo>
                                            <a:lnTo>
                                              <a:pt x="174" y="3"/>
                                            </a:lnTo>
                                            <a:lnTo>
                                              <a:pt x="174" y="3"/>
                                            </a:lnTo>
                                            <a:lnTo>
                                              <a:pt x="171" y="3"/>
                                            </a:lnTo>
                                            <a:lnTo>
                                              <a:pt x="159" y="5"/>
                                            </a:lnTo>
                                            <a:lnTo>
                                              <a:pt x="159" y="5"/>
                                            </a:lnTo>
                                            <a:lnTo>
                                              <a:pt x="147" y="9"/>
                                            </a:lnTo>
                                            <a:lnTo>
                                              <a:pt x="144" y="9"/>
                                            </a:lnTo>
                                            <a:lnTo>
                                              <a:pt x="144" y="12"/>
                                            </a:lnTo>
                                            <a:lnTo>
                                              <a:pt x="137" y="12"/>
                                            </a:lnTo>
                                            <a:lnTo>
                                              <a:pt x="134" y="15"/>
                                            </a:lnTo>
                                            <a:lnTo>
                                              <a:pt x="132" y="15"/>
                                            </a:lnTo>
                                            <a:lnTo>
                                              <a:pt x="129" y="15"/>
                                            </a:lnTo>
                                            <a:lnTo>
                                              <a:pt x="125" y="18"/>
                                            </a:lnTo>
                                            <a:lnTo>
                                              <a:pt x="122" y="18"/>
                                            </a:lnTo>
                                            <a:lnTo>
                                              <a:pt x="122" y="18"/>
                                            </a:lnTo>
                                            <a:lnTo>
                                              <a:pt x="112" y="24"/>
                                            </a:lnTo>
                                            <a:lnTo>
                                              <a:pt x="110" y="24"/>
                                            </a:lnTo>
                                            <a:lnTo>
                                              <a:pt x="107" y="27"/>
                                            </a:lnTo>
                                            <a:lnTo>
                                              <a:pt x="103" y="31"/>
                                            </a:lnTo>
                                            <a:lnTo>
                                              <a:pt x="103" y="31"/>
                                            </a:lnTo>
                                            <a:lnTo>
                                              <a:pt x="100" y="31"/>
                                            </a:lnTo>
                                            <a:lnTo>
                                              <a:pt x="97" y="34"/>
                                            </a:lnTo>
                                            <a:lnTo>
                                              <a:pt x="90" y="37"/>
                                            </a:lnTo>
                                            <a:lnTo>
                                              <a:pt x="87" y="39"/>
                                            </a:lnTo>
                                            <a:lnTo>
                                              <a:pt x="87" y="39"/>
                                            </a:lnTo>
                                            <a:lnTo>
                                              <a:pt x="85" y="43"/>
                                            </a:lnTo>
                                            <a:lnTo>
                                              <a:pt x="82" y="43"/>
                                            </a:lnTo>
                                            <a:lnTo>
                                              <a:pt x="82" y="43"/>
                                            </a:lnTo>
                                            <a:lnTo>
                                              <a:pt x="78" y="46"/>
                                            </a:lnTo>
                                            <a:lnTo>
                                              <a:pt x="75" y="49"/>
                                            </a:lnTo>
                                            <a:lnTo>
                                              <a:pt x="75" y="49"/>
                                            </a:lnTo>
                                            <a:lnTo>
                                              <a:pt x="72" y="49"/>
                                            </a:lnTo>
                                            <a:lnTo>
                                              <a:pt x="69" y="56"/>
                                            </a:lnTo>
                                            <a:lnTo>
                                              <a:pt x="69" y="56"/>
                                            </a:lnTo>
                                            <a:lnTo>
                                              <a:pt x="65" y="58"/>
                                            </a:lnTo>
                                            <a:lnTo>
                                              <a:pt x="63" y="58"/>
                                            </a:lnTo>
                                            <a:lnTo>
                                              <a:pt x="63" y="61"/>
                                            </a:lnTo>
                                            <a:lnTo>
                                              <a:pt x="63" y="61"/>
                                            </a:lnTo>
                                            <a:lnTo>
                                              <a:pt x="60" y="65"/>
                                            </a:lnTo>
                                            <a:lnTo>
                                              <a:pt x="57" y="68"/>
                                            </a:lnTo>
                                            <a:lnTo>
                                              <a:pt x="53" y="71"/>
                                            </a:lnTo>
                                            <a:lnTo>
                                              <a:pt x="53" y="71"/>
                                            </a:lnTo>
                                            <a:lnTo>
                                              <a:pt x="50" y="73"/>
                                            </a:lnTo>
                                            <a:lnTo>
                                              <a:pt x="50" y="73"/>
                                            </a:lnTo>
                                            <a:lnTo>
                                              <a:pt x="50" y="77"/>
                                            </a:lnTo>
                                            <a:lnTo>
                                              <a:pt x="50" y="77"/>
                                            </a:lnTo>
                                            <a:lnTo>
                                              <a:pt x="47" y="80"/>
                                            </a:lnTo>
                                            <a:lnTo>
                                              <a:pt x="43" y="83"/>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10" y="157"/>
                                            </a:lnTo>
                                            <a:lnTo>
                                              <a:pt x="6" y="159"/>
                                            </a:lnTo>
                                            <a:lnTo>
                                              <a:pt x="6" y="162"/>
                                            </a:lnTo>
                                            <a:lnTo>
                                              <a:pt x="6" y="165"/>
                                            </a:lnTo>
                                            <a:lnTo>
                                              <a:pt x="6" y="165"/>
                                            </a:lnTo>
                                            <a:lnTo>
                                              <a:pt x="6" y="169"/>
                                            </a:lnTo>
                                            <a:lnTo>
                                              <a:pt x="3" y="172"/>
                                            </a:lnTo>
                                            <a:lnTo>
                                              <a:pt x="3" y="175"/>
                                            </a:lnTo>
                                            <a:lnTo>
                                              <a:pt x="3" y="178"/>
                                            </a:lnTo>
                                            <a:lnTo>
                                              <a:pt x="3" y="184"/>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4"/>
                                            </a:lnTo>
                                            <a:lnTo>
                                              <a:pt x="13" y="277"/>
                                            </a:lnTo>
                                            <a:lnTo>
                                              <a:pt x="13" y="281"/>
                                            </a:lnTo>
                                            <a:lnTo>
                                              <a:pt x="13" y="283"/>
                                            </a:lnTo>
                                            <a:lnTo>
                                              <a:pt x="16" y="286"/>
                                            </a:lnTo>
                                            <a:lnTo>
                                              <a:pt x="16" y="286"/>
                                            </a:lnTo>
                                            <a:lnTo>
                                              <a:pt x="16" y="289"/>
                                            </a:lnTo>
                                            <a:lnTo>
                                              <a:pt x="18" y="293"/>
                                            </a:lnTo>
                                            <a:lnTo>
                                              <a:pt x="18" y="293"/>
                                            </a:lnTo>
                                            <a:lnTo>
                                              <a:pt x="18" y="296"/>
                                            </a:lnTo>
                                            <a:lnTo>
                                              <a:pt x="18" y="299"/>
                                            </a:lnTo>
                                            <a:lnTo>
                                              <a:pt x="18" y="299"/>
                                            </a:lnTo>
                                            <a:lnTo>
                                              <a:pt x="22" y="302"/>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3" y="361"/>
                                            </a:lnTo>
                                            <a:lnTo>
                                              <a:pt x="65" y="364"/>
                                            </a:lnTo>
                                            <a:lnTo>
                                              <a:pt x="69" y="367"/>
                                            </a:lnTo>
                                            <a:lnTo>
                                              <a:pt x="69" y="367"/>
                                            </a:lnTo>
                                            <a:lnTo>
                                              <a:pt x="72" y="370"/>
                                            </a:lnTo>
                                            <a:lnTo>
                                              <a:pt x="72" y="370"/>
                                            </a:lnTo>
                                            <a:lnTo>
                                              <a:pt x="75" y="373"/>
                                            </a:lnTo>
                                            <a:lnTo>
                                              <a:pt x="75" y="373"/>
                                            </a:lnTo>
                                            <a:lnTo>
                                              <a:pt x="78" y="376"/>
                                            </a:lnTo>
                                            <a:lnTo>
                                              <a:pt x="85" y="379"/>
                                            </a:lnTo>
                                            <a:lnTo>
                                              <a:pt x="85" y="379"/>
                                            </a:lnTo>
                                            <a:lnTo>
                                              <a:pt x="85" y="383"/>
                                            </a:lnTo>
                                            <a:lnTo>
                                              <a:pt x="90" y="383"/>
                                            </a:lnTo>
                                            <a:lnTo>
                                              <a:pt x="94" y="386"/>
                                            </a:lnTo>
                                            <a:lnTo>
                                              <a:pt x="90" y="386"/>
                                            </a:lnTo>
                                            <a:lnTo>
                                              <a:pt x="94" y="388"/>
                                            </a:lnTo>
                                            <a:lnTo>
                                              <a:pt x="97" y="388"/>
                                            </a:lnTo>
                                            <a:lnTo>
                                              <a:pt x="100" y="390"/>
                                            </a:lnTo>
                                            <a:lnTo>
                                              <a:pt x="103" y="390"/>
                                            </a:lnTo>
                                            <a:lnTo>
                                              <a:pt x="103" y="390"/>
                                            </a:lnTo>
                                            <a:lnTo>
                                              <a:pt x="107" y="394"/>
                                            </a:lnTo>
                                            <a:lnTo>
                                              <a:pt x="110" y="394"/>
                                            </a:lnTo>
                                            <a:lnTo>
                                              <a:pt x="112" y="397"/>
                                            </a:lnTo>
                                            <a:lnTo>
                                              <a:pt x="115" y="397"/>
                                            </a:lnTo>
                                            <a:lnTo>
                                              <a:pt x="115" y="400"/>
                                            </a:lnTo>
                                            <a:lnTo>
                                              <a:pt x="122" y="403"/>
                                            </a:lnTo>
                                            <a:lnTo>
                                              <a:pt x="122" y="403"/>
                                            </a:lnTo>
                                            <a:lnTo>
                                              <a:pt x="122" y="403"/>
                                            </a:lnTo>
                                            <a:lnTo>
                                              <a:pt x="125" y="403"/>
                                            </a:lnTo>
                                            <a:lnTo>
                                              <a:pt x="129" y="406"/>
                                            </a:lnTo>
                                            <a:lnTo>
                                              <a:pt x="132"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19"/>
                                            </a:lnTo>
                                            <a:lnTo>
                                              <a:pt x="178" y="421"/>
                                            </a:lnTo>
                                            <a:lnTo>
                                              <a:pt x="183" y="421"/>
                                            </a:lnTo>
                                            <a:lnTo>
                                              <a:pt x="183" y="421"/>
                                            </a:lnTo>
                                            <a:lnTo>
                                              <a:pt x="186" y="421"/>
                                            </a:lnTo>
                                            <a:lnTo>
                                              <a:pt x="190" y="421"/>
                                            </a:lnTo>
                                            <a:lnTo>
                                              <a:pt x="190" y="421"/>
                                            </a:lnTo>
                                            <a:lnTo>
                                              <a:pt x="193" y="421"/>
                                            </a:lnTo>
                                            <a:lnTo>
                                              <a:pt x="227" y="421"/>
                                            </a:lnTo>
                                            <a:lnTo>
                                              <a:pt x="230" y="421"/>
                                            </a:lnTo>
                                            <a:lnTo>
                                              <a:pt x="237"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0" y="406"/>
                                            </a:lnTo>
                                            <a:lnTo>
                                              <a:pt x="293" y="406"/>
                                            </a:lnTo>
                                            <a:lnTo>
                                              <a:pt x="297" y="403"/>
                                            </a:lnTo>
                                            <a:lnTo>
                                              <a:pt x="297" y="403"/>
                                            </a:lnTo>
                                            <a:lnTo>
                                              <a:pt x="299" y="403"/>
                                            </a:lnTo>
                                            <a:lnTo>
                                              <a:pt x="299" y="403"/>
                                            </a:lnTo>
                                            <a:lnTo>
                                              <a:pt x="302" y="400"/>
                                            </a:lnTo>
                                            <a:lnTo>
                                              <a:pt x="302" y="400"/>
                                            </a:lnTo>
                                            <a:lnTo>
                                              <a:pt x="305" y="400"/>
                                            </a:lnTo>
                                            <a:lnTo>
                                              <a:pt x="309" y="397"/>
                                            </a:lnTo>
                                            <a:lnTo>
                                              <a:pt x="309" y="400"/>
                                            </a:lnTo>
                                            <a:lnTo>
                                              <a:pt x="312" y="397"/>
                                            </a:lnTo>
                                            <a:lnTo>
                                              <a:pt x="315" y="394"/>
                                            </a:lnTo>
                                            <a:lnTo>
                                              <a:pt x="315" y="394"/>
                                            </a:lnTo>
                                            <a:lnTo>
                                              <a:pt x="319" y="394"/>
                                            </a:lnTo>
                                            <a:lnTo>
                                              <a:pt x="319" y="390"/>
                                            </a:lnTo>
                                            <a:lnTo>
                                              <a:pt x="321" y="390"/>
                                            </a:lnTo>
                                            <a:lnTo>
                                              <a:pt x="321" y="390"/>
                                            </a:lnTo>
                                            <a:lnTo>
                                              <a:pt x="324" y="388"/>
                                            </a:lnTo>
                                            <a:lnTo>
                                              <a:pt x="327" y="388"/>
                                            </a:lnTo>
                                            <a:lnTo>
                                              <a:pt x="337" y="383"/>
                                            </a:lnTo>
                                            <a:lnTo>
                                              <a:pt x="334" y="383"/>
                                            </a:lnTo>
                                            <a:lnTo>
                                              <a:pt x="334" y="383"/>
                                            </a:lnTo>
                                            <a:lnTo>
                                              <a:pt x="327" y="386"/>
                                            </a:lnTo>
                                            <a:lnTo>
                                              <a:pt x="327" y="386"/>
                                            </a:lnTo>
                                            <a:lnTo>
                                              <a:pt x="324" y="388"/>
                                            </a:lnTo>
                                            <a:lnTo>
                                              <a:pt x="324" y="388"/>
                                            </a:lnTo>
                                            <a:lnTo>
                                              <a:pt x="321" y="388"/>
                                            </a:lnTo>
                                            <a:lnTo>
                                              <a:pt x="319" y="390"/>
                                            </a:lnTo>
                                            <a:lnTo>
                                              <a:pt x="315" y="394"/>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74" y="412"/>
                                            </a:lnTo>
                                            <a:lnTo>
                                              <a:pt x="265" y="412"/>
                                            </a:lnTo>
                                            <a:lnTo>
                                              <a:pt x="262" y="416"/>
                                            </a:lnTo>
                                            <a:lnTo>
                                              <a:pt x="250" y="419"/>
                                            </a:lnTo>
                                            <a:lnTo>
                                              <a:pt x="250" y="419"/>
                                            </a:lnTo>
                                            <a:lnTo>
                                              <a:pt x="243" y="419"/>
                                            </a:lnTo>
                                            <a:lnTo>
                                              <a:pt x="240" y="419"/>
                                            </a:lnTo>
                                            <a:lnTo>
                                              <a:pt x="243" y="419"/>
                                            </a:lnTo>
                                            <a:lnTo>
                                              <a:pt x="237" y="419"/>
                                            </a:lnTo>
                                            <a:lnTo>
                                              <a:pt x="237" y="419"/>
                                            </a:lnTo>
                                            <a:lnTo>
                                              <a:pt x="237" y="419"/>
                                            </a:lnTo>
                                            <a:lnTo>
                                              <a:pt x="230" y="419"/>
                                            </a:lnTo>
                                            <a:lnTo>
                                              <a:pt x="227" y="421"/>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7" y="406"/>
                                            </a:lnTo>
                                            <a:lnTo>
                                              <a:pt x="132" y="406"/>
                                            </a:lnTo>
                                            <a:lnTo>
                                              <a:pt x="129" y="403"/>
                                            </a:lnTo>
                                            <a:lnTo>
                                              <a:pt x="129" y="403"/>
                                            </a:lnTo>
                                            <a:lnTo>
                                              <a:pt x="129" y="403"/>
                                            </a:lnTo>
                                            <a:lnTo>
                                              <a:pt x="122" y="400"/>
                                            </a:lnTo>
                                            <a:lnTo>
                                              <a:pt x="122" y="400"/>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8" y="373"/>
                                            </a:lnTo>
                                            <a:lnTo>
                                              <a:pt x="75" y="370"/>
                                            </a:lnTo>
                                            <a:lnTo>
                                              <a:pt x="75" y="370"/>
                                            </a:lnTo>
                                            <a:lnTo>
                                              <a:pt x="72" y="367"/>
                                            </a:lnTo>
                                            <a:lnTo>
                                              <a:pt x="69" y="364"/>
                                            </a:lnTo>
                                            <a:lnTo>
                                              <a:pt x="65" y="364"/>
                                            </a:lnTo>
                                            <a:lnTo>
                                              <a:pt x="65" y="361"/>
                                            </a:lnTo>
                                            <a:lnTo>
                                              <a:pt x="63" y="358"/>
                                            </a:lnTo>
                                            <a:lnTo>
                                              <a:pt x="63" y="358"/>
                                            </a:lnTo>
                                            <a:lnTo>
                                              <a:pt x="60" y="354"/>
                                            </a:lnTo>
                                            <a:lnTo>
                                              <a:pt x="60" y="354"/>
                                            </a:lnTo>
                                            <a:lnTo>
                                              <a:pt x="53" y="349"/>
                                            </a:lnTo>
                                            <a:lnTo>
                                              <a:pt x="53" y="349"/>
                                            </a:lnTo>
                                            <a:lnTo>
                                              <a:pt x="50" y="345"/>
                                            </a:lnTo>
                                            <a:lnTo>
                                              <a:pt x="50" y="342"/>
                                            </a:lnTo>
                                            <a:lnTo>
                                              <a:pt x="50" y="342"/>
                                            </a:lnTo>
                                            <a:lnTo>
                                              <a:pt x="47" y="342"/>
                                            </a:lnTo>
                                            <a:lnTo>
                                              <a:pt x="43" y="339"/>
                                            </a:lnTo>
                                            <a:lnTo>
                                              <a:pt x="43" y="339"/>
                                            </a:lnTo>
                                            <a:lnTo>
                                              <a:pt x="40" y="333"/>
                                            </a:lnTo>
                                            <a:lnTo>
                                              <a:pt x="40" y="333"/>
                                            </a:lnTo>
                                            <a:lnTo>
                                              <a:pt x="38" y="330"/>
                                            </a:lnTo>
                                            <a:lnTo>
                                              <a:pt x="38" y="330"/>
                                            </a:lnTo>
                                            <a:lnTo>
                                              <a:pt x="35" y="324"/>
                                            </a:lnTo>
                                            <a:lnTo>
                                              <a:pt x="35" y="320"/>
                                            </a:lnTo>
                                            <a:lnTo>
                                              <a:pt x="31" y="317"/>
                                            </a:lnTo>
                                            <a:lnTo>
                                              <a:pt x="28" y="315"/>
                                            </a:lnTo>
                                            <a:lnTo>
                                              <a:pt x="28" y="311"/>
                                            </a:lnTo>
                                            <a:lnTo>
                                              <a:pt x="25" y="308"/>
                                            </a:lnTo>
                                            <a:lnTo>
                                              <a:pt x="25" y="305"/>
                                            </a:lnTo>
                                            <a:lnTo>
                                              <a:pt x="25" y="305"/>
                                            </a:lnTo>
                                            <a:lnTo>
                                              <a:pt x="22" y="302"/>
                                            </a:lnTo>
                                            <a:lnTo>
                                              <a:pt x="22" y="299"/>
                                            </a:lnTo>
                                            <a:lnTo>
                                              <a:pt x="22" y="299"/>
                                            </a:lnTo>
                                            <a:lnTo>
                                              <a:pt x="22" y="296"/>
                                            </a:lnTo>
                                            <a:lnTo>
                                              <a:pt x="22" y="296"/>
                                            </a:lnTo>
                                            <a:lnTo>
                                              <a:pt x="18" y="293"/>
                                            </a:lnTo>
                                            <a:lnTo>
                                              <a:pt x="18" y="289"/>
                                            </a:lnTo>
                                            <a:lnTo>
                                              <a:pt x="18" y="289"/>
                                            </a:lnTo>
                                            <a:lnTo>
                                              <a:pt x="16" y="286"/>
                                            </a:lnTo>
                                            <a:lnTo>
                                              <a:pt x="16" y="283"/>
                                            </a:lnTo>
                                            <a:lnTo>
                                              <a:pt x="16" y="283"/>
                                            </a:lnTo>
                                            <a:lnTo>
                                              <a:pt x="16" y="281"/>
                                            </a:lnTo>
                                            <a:lnTo>
                                              <a:pt x="13" y="277"/>
                                            </a:lnTo>
                                            <a:lnTo>
                                              <a:pt x="13" y="274"/>
                                            </a:lnTo>
                                            <a:lnTo>
                                              <a:pt x="10" y="271"/>
                                            </a:lnTo>
                                            <a:lnTo>
                                              <a:pt x="13" y="271"/>
                                            </a:lnTo>
                                            <a:lnTo>
                                              <a:pt x="10" y="262"/>
                                            </a:lnTo>
                                            <a:lnTo>
                                              <a:pt x="10" y="262"/>
                                            </a:lnTo>
                                            <a:lnTo>
                                              <a:pt x="6" y="259"/>
                                            </a:lnTo>
                                            <a:lnTo>
                                              <a:pt x="6" y="259"/>
                                            </a:lnTo>
                                            <a:lnTo>
                                              <a:pt x="6" y="255"/>
                                            </a:lnTo>
                                            <a:lnTo>
                                              <a:pt x="6" y="243"/>
                                            </a:lnTo>
                                            <a:lnTo>
                                              <a:pt x="3" y="243"/>
                                            </a:lnTo>
                                            <a:lnTo>
                                              <a:pt x="3" y="243"/>
                                            </a:lnTo>
                                            <a:lnTo>
                                              <a:pt x="3" y="234"/>
                                            </a:lnTo>
                                            <a:lnTo>
                                              <a:pt x="3" y="230"/>
                                            </a:lnTo>
                                            <a:lnTo>
                                              <a:pt x="3" y="230"/>
                                            </a:lnTo>
                                            <a:lnTo>
                                              <a:pt x="3" y="228"/>
                                            </a:lnTo>
                                            <a:lnTo>
                                              <a:pt x="3" y="225"/>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9"/>
                                            </a:lnTo>
                                            <a:lnTo>
                                              <a:pt x="10" y="157"/>
                                            </a:lnTo>
                                            <a:lnTo>
                                              <a:pt x="10" y="153"/>
                                            </a:lnTo>
                                            <a:lnTo>
                                              <a:pt x="13" y="150"/>
                                            </a:lnTo>
                                            <a:lnTo>
                                              <a:pt x="10" y="150"/>
                                            </a:lnTo>
                                            <a:lnTo>
                                              <a:pt x="13" y="147"/>
                                            </a:lnTo>
                                            <a:lnTo>
                                              <a:pt x="16" y="141"/>
                                            </a:lnTo>
                                            <a:lnTo>
                                              <a:pt x="16" y="138"/>
                                            </a:lnTo>
                                            <a:lnTo>
                                              <a:pt x="16" y="138"/>
                                            </a:lnTo>
                                            <a:lnTo>
                                              <a:pt x="18" y="131"/>
                                            </a:lnTo>
                                            <a:lnTo>
                                              <a:pt x="18" y="131"/>
                                            </a:lnTo>
                                            <a:lnTo>
                                              <a:pt x="18" y="128"/>
                                            </a:lnTo>
                                            <a:lnTo>
                                              <a:pt x="18" y="128"/>
                                            </a:lnTo>
                                            <a:lnTo>
                                              <a:pt x="22" y="125"/>
                                            </a:lnTo>
                                            <a:lnTo>
                                              <a:pt x="22" y="125"/>
                                            </a:lnTo>
                                            <a:lnTo>
                                              <a:pt x="22" y="123"/>
                                            </a:lnTo>
                                            <a:lnTo>
                                              <a:pt x="22" y="123"/>
                                            </a:lnTo>
                                            <a:lnTo>
                                              <a:pt x="22" y="119"/>
                                            </a:lnTo>
                                            <a:lnTo>
                                              <a:pt x="25" y="116"/>
                                            </a:lnTo>
                                            <a:lnTo>
                                              <a:pt x="25" y="116"/>
                                            </a:lnTo>
                                            <a:lnTo>
                                              <a:pt x="25" y="113"/>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2" y="21"/>
                                            </a:lnTo>
                                            <a:lnTo>
                                              <a:pt x="122" y="21"/>
                                            </a:lnTo>
                                            <a:lnTo>
                                              <a:pt x="125" y="21"/>
                                            </a:lnTo>
                                            <a:lnTo>
                                              <a:pt x="129" y="18"/>
                                            </a:lnTo>
                                            <a:lnTo>
                                              <a:pt x="129" y="18"/>
                                            </a:lnTo>
                                            <a:lnTo>
                                              <a:pt x="132" y="18"/>
                                            </a:lnTo>
                                            <a:lnTo>
                                              <a:pt x="134" y="15"/>
                                            </a:lnTo>
                                            <a:lnTo>
                                              <a:pt x="132" y="15"/>
                                            </a:lnTo>
                                            <a:lnTo>
                                              <a:pt x="137" y="15"/>
                                            </a:lnTo>
                                            <a:lnTo>
                                              <a:pt x="141" y="12"/>
                                            </a:lnTo>
                                            <a:lnTo>
                                              <a:pt x="141" y="15"/>
                                            </a:lnTo>
                                            <a:lnTo>
                                              <a:pt x="144" y="12"/>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1" y="0"/>
                                            </a:lnTo>
                                            <a:lnTo>
                                              <a:pt x="225" y="3"/>
                                            </a:lnTo>
                                            <a:lnTo>
                                              <a:pt x="237" y="3"/>
                                            </a:lnTo>
                                            <a:lnTo>
                                              <a:pt x="237" y="3"/>
                                            </a:lnTo>
                                            <a:lnTo>
                                              <a:pt x="237" y="3"/>
                                            </a:lnTo>
                                            <a:lnTo>
                                              <a:pt x="243" y="3"/>
                                            </a:lnTo>
                                            <a:lnTo>
                                              <a:pt x="247" y="3"/>
                                            </a:lnTo>
                                            <a:lnTo>
                                              <a:pt x="243" y="3"/>
                                            </a:lnTo>
                                            <a:lnTo>
                                              <a:pt x="250" y="5"/>
                                            </a:lnTo>
                                            <a:lnTo>
                                              <a:pt x="252" y="5"/>
                                            </a:lnTo>
                                            <a:lnTo>
                                              <a:pt x="255" y="5"/>
                                            </a:lnTo>
                                            <a:lnTo>
                                              <a:pt x="255" y="5"/>
                                            </a:lnTo>
                                            <a:lnTo>
                                              <a:pt x="268" y="9"/>
                                            </a:lnTo>
                                            <a:lnTo>
                                              <a:pt x="272" y="9"/>
                                            </a:lnTo>
                                            <a:lnTo>
                                              <a:pt x="272" y="9"/>
                                            </a:lnTo>
                                            <a:lnTo>
                                              <a:pt x="274" y="12"/>
                                            </a:lnTo>
                                            <a:lnTo>
                                              <a:pt x="277" y="12"/>
                                            </a:lnTo>
                                            <a:lnTo>
                                              <a:pt x="280" y="12"/>
                                            </a:lnTo>
                                            <a:lnTo>
                                              <a:pt x="284" y="15"/>
                                            </a:lnTo>
                                            <a:lnTo>
                                              <a:pt x="284" y="12"/>
                                            </a:lnTo>
                                            <a:lnTo>
                                              <a:pt x="287" y="15"/>
                                            </a:lnTo>
                                            <a:lnTo>
                                              <a:pt x="290" y="15"/>
                                            </a:lnTo>
                                            <a:lnTo>
                                              <a:pt x="290" y="15"/>
                                            </a:lnTo>
                                            <a:lnTo>
                                              <a:pt x="293" y="18"/>
                                            </a:lnTo>
                                            <a:lnTo>
                                              <a:pt x="297" y="18"/>
                                            </a:lnTo>
                                            <a:lnTo>
                                              <a:pt x="297" y="18"/>
                                            </a:lnTo>
                                            <a:lnTo>
                                              <a:pt x="305" y="24"/>
                                            </a:lnTo>
                                            <a:lnTo>
                                              <a:pt x="309" y="24"/>
                                            </a:lnTo>
                                            <a:lnTo>
                                              <a:pt x="309" y="24"/>
                                            </a:lnTo>
                                            <a:lnTo>
                                              <a:pt x="312" y="27"/>
                                            </a:lnTo>
                                            <a:lnTo>
                                              <a:pt x="315" y="27"/>
                                            </a:lnTo>
                                            <a:lnTo>
                                              <a:pt x="315" y="27"/>
                                            </a:lnTo>
                                            <a:lnTo>
                                              <a:pt x="319" y="31"/>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0" name="Freeform 22"/>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4"/>
                                            </a:lnTo>
                                            <a:lnTo>
                                              <a:pt x="400" y="311"/>
                                            </a:lnTo>
                                            <a:lnTo>
                                              <a:pt x="400" y="311"/>
                                            </a:lnTo>
                                            <a:lnTo>
                                              <a:pt x="403" y="308"/>
                                            </a:lnTo>
                                            <a:lnTo>
                                              <a:pt x="403" y="305"/>
                                            </a:lnTo>
                                            <a:lnTo>
                                              <a:pt x="407" y="302"/>
                                            </a:lnTo>
                                            <a:lnTo>
                                              <a:pt x="407" y="299"/>
                                            </a:lnTo>
                                            <a:lnTo>
                                              <a:pt x="407" y="299"/>
                                            </a:lnTo>
                                            <a:lnTo>
                                              <a:pt x="410" y="296"/>
                                            </a:lnTo>
                                            <a:lnTo>
                                              <a:pt x="410" y="292"/>
                                            </a:lnTo>
                                            <a:lnTo>
                                              <a:pt x="410" y="292"/>
                                            </a:lnTo>
                                            <a:lnTo>
                                              <a:pt x="410" y="289"/>
                                            </a:lnTo>
                                            <a:lnTo>
                                              <a:pt x="413" y="289"/>
                                            </a:lnTo>
                                            <a:lnTo>
                                              <a:pt x="413" y="286"/>
                                            </a:lnTo>
                                            <a:lnTo>
                                              <a:pt x="413" y="286"/>
                                            </a:lnTo>
                                            <a:lnTo>
                                              <a:pt x="413" y="284"/>
                                            </a:lnTo>
                                            <a:lnTo>
                                              <a:pt x="417" y="277"/>
                                            </a:lnTo>
                                            <a:lnTo>
                                              <a:pt x="417" y="274"/>
                                            </a:lnTo>
                                            <a:lnTo>
                                              <a:pt x="417" y="271"/>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203"/>
                                            </a:lnTo>
                                            <a:lnTo>
                                              <a:pt x="425" y="194"/>
                                            </a:lnTo>
                                            <a:lnTo>
                                              <a:pt x="425" y="187"/>
                                            </a:lnTo>
                                            <a:lnTo>
                                              <a:pt x="425" y="190"/>
                                            </a:lnTo>
                                            <a:lnTo>
                                              <a:pt x="425" y="184"/>
                                            </a:lnTo>
                                            <a:lnTo>
                                              <a:pt x="422" y="178"/>
                                            </a:lnTo>
                                            <a:lnTo>
                                              <a:pt x="422" y="178"/>
                                            </a:lnTo>
                                            <a:lnTo>
                                              <a:pt x="422" y="175"/>
                                            </a:lnTo>
                                            <a:lnTo>
                                              <a:pt x="422" y="168"/>
                                            </a:lnTo>
                                            <a:lnTo>
                                              <a:pt x="419" y="165"/>
                                            </a:lnTo>
                                            <a:lnTo>
                                              <a:pt x="419" y="165"/>
                                            </a:lnTo>
                                            <a:lnTo>
                                              <a:pt x="419" y="162"/>
                                            </a:lnTo>
                                            <a:lnTo>
                                              <a:pt x="419" y="160"/>
                                            </a:lnTo>
                                            <a:lnTo>
                                              <a:pt x="417" y="156"/>
                                            </a:lnTo>
                                            <a:lnTo>
                                              <a:pt x="417" y="156"/>
                                            </a:lnTo>
                                            <a:lnTo>
                                              <a:pt x="417" y="153"/>
                                            </a:lnTo>
                                            <a:lnTo>
                                              <a:pt x="417" y="150"/>
                                            </a:lnTo>
                                            <a:lnTo>
                                              <a:pt x="413" y="144"/>
                                            </a:lnTo>
                                            <a:lnTo>
                                              <a:pt x="413" y="141"/>
                                            </a:lnTo>
                                            <a:lnTo>
                                              <a:pt x="413" y="141"/>
                                            </a:lnTo>
                                            <a:lnTo>
                                              <a:pt x="413" y="138"/>
                                            </a:lnTo>
                                            <a:lnTo>
                                              <a:pt x="410" y="134"/>
                                            </a:lnTo>
                                            <a:lnTo>
                                              <a:pt x="410" y="134"/>
                                            </a:lnTo>
                                            <a:lnTo>
                                              <a:pt x="410" y="131"/>
                                            </a:lnTo>
                                            <a:lnTo>
                                              <a:pt x="410" y="131"/>
                                            </a:lnTo>
                                            <a:lnTo>
                                              <a:pt x="407" y="128"/>
                                            </a:lnTo>
                                            <a:lnTo>
                                              <a:pt x="407" y="128"/>
                                            </a:lnTo>
                                            <a:lnTo>
                                              <a:pt x="407" y="126"/>
                                            </a:lnTo>
                                            <a:lnTo>
                                              <a:pt x="403" y="122"/>
                                            </a:lnTo>
                                            <a:lnTo>
                                              <a:pt x="403" y="119"/>
                                            </a:lnTo>
                                            <a:lnTo>
                                              <a:pt x="403" y="119"/>
                                            </a:lnTo>
                                            <a:lnTo>
                                              <a:pt x="403" y="116"/>
                                            </a:lnTo>
                                            <a:lnTo>
                                              <a:pt x="400" y="113"/>
                                            </a:lnTo>
                                            <a:lnTo>
                                              <a:pt x="400" y="109"/>
                                            </a:lnTo>
                                            <a:lnTo>
                                              <a:pt x="397" y="107"/>
                                            </a:lnTo>
                                            <a:lnTo>
                                              <a:pt x="395" y="104"/>
                                            </a:lnTo>
                                            <a:lnTo>
                                              <a:pt x="395" y="102"/>
                                            </a:lnTo>
                                            <a:lnTo>
                                              <a:pt x="391" y="98"/>
                                            </a:lnTo>
                                            <a:lnTo>
                                              <a:pt x="391" y="95"/>
                                            </a:lnTo>
                                            <a:lnTo>
                                              <a:pt x="391" y="95"/>
                                            </a:lnTo>
                                            <a:lnTo>
                                              <a:pt x="385" y="93"/>
                                            </a:lnTo>
                                            <a:lnTo>
                                              <a:pt x="385" y="86"/>
                                            </a:lnTo>
                                            <a:lnTo>
                                              <a:pt x="382" y="86"/>
                                            </a:lnTo>
                                            <a:lnTo>
                                              <a:pt x="382" y="86"/>
                                            </a:lnTo>
                                            <a:lnTo>
                                              <a:pt x="378" y="80"/>
                                            </a:lnTo>
                                            <a:lnTo>
                                              <a:pt x="372" y="74"/>
                                            </a:lnTo>
                                            <a:lnTo>
                                              <a:pt x="372" y="76"/>
                                            </a:lnTo>
                                            <a:lnTo>
                                              <a:pt x="372" y="74"/>
                                            </a:lnTo>
                                            <a:lnTo>
                                              <a:pt x="370" y="71"/>
                                            </a:lnTo>
                                            <a:lnTo>
                                              <a:pt x="366" y="68"/>
                                            </a:lnTo>
                                            <a:lnTo>
                                              <a:pt x="366" y="68"/>
                                            </a:lnTo>
                                            <a:lnTo>
                                              <a:pt x="366" y="64"/>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9" y="27"/>
                                            </a:lnTo>
                                            <a:lnTo>
                                              <a:pt x="316" y="24"/>
                                            </a:lnTo>
                                            <a:lnTo>
                                              <a:pt x="306" y="21"/>
                                            </a:lnTo>
                                            <a:lnTo>
                                              <a:pt x="303" y="18"/>
                                            </a:lnTo>
                                            <a:lnTo>
                                              <a:pt x="303" y="18"/>
                                            </a:lnTo>
                                            <a:lnTo>
                                              <a:pt x="303" y="18"/>
                                            </a:lnTo>
                                            <a:lnTo>
                                              <a:pt x="297" y="15"/>
                                            </a:lnTo>
                                            <a:lnTo>
                                              <a:pt x="294"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200" y="0"/>
                                            </a:lnTo>
                                            <a:lnTo>
                                              <a:pt x="194" y="0"/>
                                            </a:lnTo>
                                            <a:lnTo>
                                              <a:pt x="190" y="0"/>
                                            </a:lnTo>
                                            <a:lnTo>
                                              <a:pt x="190" y="0"/>
                                            </a:lnTo>
                                            <a:lnTo>
                                              <a:pt x="187" y="0"/>
                                            </a:lnTo>
                                            <a:lnTo>
                                              <a:pt x="182" y="3"/>
                                            </a:lnTo>
                                            <a:lnTo>
                                              <a:pt x="184" y="3"/>
                                            </a:lnTo>
                                            <a:lnTo>
                                              <a:pt x="178" y="3"/>
                                            </a:lnTo>
                                            <a:lnTo>
                                              <a:pt x="173" y="3"/>
                                            </a:lnTo>
                                            <a:lnTo>
                                              <a:pt x="173" y="3"/>
                                            </a:lnTo>
                                            <a:lnTo>
                                              <a:pt x="170" y="3"/>
                                            </a:lnTo>
                                            <a:lnTo>
                                              <a:pt x="166" y="6"/>
                                            </a:lnTo>
                                            <a:lnTo>
                                              <a:pt x="163"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11" y="27"/>
                                            </a:lnTo>
                                            <a:lnTo>
                                              <a:pt x="104" y="30"/>
                                            </a:lnTo>
                                            <a:lnTo>
                                              <a:pt x="104" y="30"/>
                                            </a:lnTo>
                                            <a:lnTo>
                                              <a:pt x="104" y="30"/>
                                            </a:lnTo>
                                            <a:lnTo>
                                              <a:pt x="101" y="34"/>
                                            </a:lnTo>
                                            <a:lnTo>
                                              <a:pt x="94" y="37"/>
                                            </a:lnTo>
                                            <a:lnTo>
                                              <a:pt x="94" y="37"/>
                                            </a:lnTo>
                                            <a:lnTo>
                                              <a:pt x="91" y="40"/>
                                            </a:lnTo>
                                            <a:lnTo>
                                              <a:pt x="91" y="40"/>
                                            </a:lnTo>
                                            <a:lnTo>
                                              <a:pt x="86" y="42"/>
                                            </a:lnTo>
                                            <a:lnTo>
                                              <a:pt x="82" y="46"/>
                                            </a:lnTo>
                                            <a:lnTo>
                                              <a:pt x="82" y="46"/>
                                            </a:lnTo>
                                            <a:lnTo>
                                              <a:pt x="82" y="46"/>
                                            </a:lnTo>
                                            <a:lnTo>
                                              <a:pt x="76" y="52"/>
                                            </a:lnTo>
                                            <a:lnTo>
                                              <a:pt x="76" y="52"/>
                                            </a:lnTo>
                                            <a:lnTo>
                                              <a:pt x="73" y="52"/>
                                            </a:lnTo>
                                            <a:lnTo>
                                              <a:pt x="69" y="59"/>
                                            </a:lnTo>
                                            <a:lnTo>
                                              <a:pt x="69" y="59"/>
                                            </a:lnTo>
                                            <a:lnTo>
                                              <a:pt x="67" y="61"/>
                                            </a:lnTo>
                                            <a:lnTo>
                                              <a:pt x="64" y="61"/>
                                            </a:lnTo>
                                            <a:lnTo>
                                              <a:pt x="57" y="68"/>
                                            </a:lnTo>
                                            <a:lnTo>
                                              <a:pt x="57" y="71"/>
                                            </a:lnTo>
                                            <a:lnTo>
                                              <a:pt x="57" y="71"/>
                                            </a:lnTo>
                                            <a:lnTo>
                                              <a:pt x="54" y="74"/>
                                            </a:lnTo>
                                            <a:lnTo>
                                              <a:pt x="51" y="74"/>
                                            </a:lnTo>
                                            <a:lnTo>
                                              <a:pt x="51" y="76"/>
                                            </a:lnTo>
                                            <a:lnTo>
                                              <a:pt x="51" y="76"/>
                                            </a:lnTo>
                                            <a:lnTo>
                                              <a:pt x="47" y="80"/>
                                            </a:lnTo>
                                            <a:lnTo>
                                              <a:pt x="44" y="83"/>
                                            </a:lnTo>
                                            <a:lnTo>
                                              <a:pt x="44" y="83"/>
                                            </a:lnTo>
                                            <a:lnTo>
                                              <a:pt x="44" y="86"/>
                                            </a:lnTo>
                                            <a:lnTo>
                                              <a:pt x="42" y="89"/>
                                            </a:lnTo>
                                            <a:lnTo>
                                              <a:pt x="42" y="89"/>
                                            </a:lnTo>
                                            <a:lnTo>
                                              <a:pt x="39" y="93"/>
                                            </a:lnTo>
                                            <a:lnTo>
                                              <a:pt x="39" y="95"/>
                                            </a:lnTo>
                                            <a:lnTo>
                                              <a:pt x="35" y="98"/>
                                            </a:lnTo>
                                            <a:lnTo>
                                              <a:pt x="35" y="102"/>
                                            </a:lnTo>
                                            <a:lnTo>
                                              <a:pt x="32" y="104"/>
                                            </a:lnTo>
                                            <a:lnTo>
                                              <a:pt x="32" y="107"/>
                                            </a:lnTo>
                                            <a:lnTo>
                                              <a:pt x="29" y="107"/>
                                            </a:lnTo>
                                            <a:lnTo>
                                              <a:pt x="26" y="113"/>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10" y="156"/>
                                            </a:lnTo>
                                            <a:lnTo>
                                              <a:pt x="7" y="162"/>
                                            </a:lnTo>
                                            <a:lnTo>
                                              <a:pt x="7" y="165"/>
                                            </a:lnTo>
                                            <a:lnTo>
                                              <a:pt x="7" y="168"/>
                                            </a:lnTo>
                                            <a:lnTo>
                                              <a:pt x="7" y="168"/>
                                            </a:lnTo>
                                            <a:lnTo>
                                              <a:pt x="4" y="178"/>
                                            </a:lnTo>
                                            <a:lnTo>
                                              <a:pt x="4" y="181"/>
                                            </a:lnTo>
                                            <a:lnTo>
                                              <a:pt x="4" y="181"/>
                                            </a:lnTo>
                                            <a:lnTo>
                                              <a:pt x="4" y="184"/>
                                            </a:lnTo>
                                            <a:lnTo>
                                              <a:pt x="4" y="187"/>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28"/>
                                            </a:lnTo>
                                            <a:lnTo>
                                              <a:pt x="4" y="203"/>
                                            </a:lnTo>
                                            <a:lnTo>
                                              <a:pt x="4" y="199"/>
                                            </a:lnTo>
                                            <a:lnTo>
                                              <a:pt x="4" y="190"/>
                                            </a:lnTo>
                                            <a:lnTo>
                                              <a:pt x="4" y="187"/>
                                            </a:lnTo>
                                            <a:lnTo>
                                              <a:pt x="4" y="184"/>
                                            </a:lnTo>
                                            <a:lnTo>
                                              <a:pt x="7" y="181"/>
                                            </a:lnTo>
                                            <a:lnTo>
                                              <a:pt x="7" y="178"/>
                                            </a:lnTo>
                                            <a:lnTo>
                                              <a:pt x="7" y="168"/>
                                            </a:lnTo>
                                            <a:lnTo>
                                              <a:pt x="7" y="165"/>
                                            </a:lnTo>
                                            <a:lnTo>
                                              <a:pt x="7" y="165"/>
                                            </a:lnTo>
                                            <a:lnTo>
                                              <a:pt x="10" y="162"/>
                                            </a:lnTo>
                                            <a:lnTo>
                                              <a:pt x="10" y="160"/>
                                            </a:lnTo>
                                            <a:lnTo>
                                              <a:pt x="10" y="156"/>
                                            </a:lnTo>
                                            <a:lnTo>
                                              <a:pt x="14" y="147"/>
                                            </a:lnTo>
                                            <a:lnTo>
                                              <a:pt x="14" y="147"/>
                                            </a:lnTo>
                                            <a:lnTo>
                                              <a:pt x="17" y="144"/>
                                            </a:lnTo>
                                            <a:lnTo>
                                              <a:pt x="17" y="141"/>
                                            </a:lnTo>
                                            <a:lnTo>
                                              <a:pt x="17" y="141"/>
                                            </a:lnTo>
                                            <a:lnTo>
                                              <a:pt x="17" y="134"/>
                                            </a:lnTo>
                                            <a:lnTo>
                                              <a:pt x="17" y="138"/>
                                            </a:lnTo>
                                            <a:lnTo>
                                              <a:pt x="20" y="131"/>
                                            </a:lnTo>
                                            <a:lnTo>
                                              <a:pt x="20" y="128"/>
                                            </a:lnTo>
                                            <a:lnTo>
                                              <a:pt x="20" y="128"/>
                                            </a:lnTo>
                                            <a:lnTo>
                                              <a:pt x="22" y="128"/>
                                            </a:lnTo>
                                            <a:lnTo>
                                              <a:pt x="22" y="126"/>
                                            </a:lnTo>
                                            <a:lnTo>
                                              <a:pt x="22" y="122"/>
                                            </a:lnTo>
                                            <a:lnTo>
                                              <a:pt x="26" y="119"/>
                                            </a:lnTo>
                                            <a:lnTo>
                                              <a:pt x="26" y="119"/>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1" y="27"/>
                                            </a:lnTo>
                                            <a:lnTo>
                                              <a:pt x="111" y="27"/>
                                            </a:lnTo>
                                            <a:lnTo>
                                              <a:pt x="111" y="27"/>
                                            </a:lnTo>
                                            <a:lnTo>
                                              <a:pt x="116" y="27"/>
                                            </a:lnTo>
                                            <a:lnTo>
                                              <a:pt x="116" y="24"/>
                                            </a:lnTo>
                                            <a:lnTo>
                                              <a:pt x="116" y="24"/>
                                            </a:lnTo>
                                            <a:lnTo>
                                              <a:pt x="119" y="24"/>
                                            </a:lnTo>
                                            <a:lnTo>
                                              <a:pt x="123" y="21"/>
                                            </a:lnTo>
                                            <a:lnTo>
                                              <a:pt x="123" y="21"/>
                                            </a:lnTo>
                                            <a:lnTo>
                                              <a:pt x="126" y="21"/>
                                            </a:lnTo>
                                            <a:lnTo>
                                              <a:pt x="133" y="18"/>
                                            </a:lnTo>
                                            <a:lnTo>
                                              <a:pt x="136" y="15"/>
                                            </a:lnTo>
                                            <a:lnTo>
                                              <a:pt x="136" y="15"/>
                                            </a:lnTo>
                                            <a:lnTo>
                                              <a:pt x="138" y="15"/>
                                            </a:lnTo>
                                            <a:lnTo>
                                              <a:pt x="141" y="15"/>
                                            </a:lnTo>
                                            <a:lnTo>
                                              <a:pt x="141" y="15"/>
                                            </a:lnTo>
                                            <a:lnTo>
                                              <a:pt x="145" y="12"/>
                                            </a:lnTo>
                                            <a:lnTo>
                                              <a:pt x="145" y="12"/>
                                            </a:lnTo>
                                            <a:lnTo>
                                              <a:pt x="151" y="12"/>
                                            </a:lnTo>
                                            <a:lnTo>
                                              <a:pt x="154" y="8"/>
                                            </a:lnTo>
                                            <a:lnTo>
                                              <a:pt x="158" y="8"/>
                                            </a:lnTo>
                                            <a:lnTo>
                                              <a:pt x="163" y="6"/>
                                            </a:lnTo>
                                            <a:lnTo>
                                              <a:pt x="161" y="8"/>
                                            </a:lnTo>
                                            <a:lnTo>
                                              <a:pt x="163" y="8"/>
                                            </a:lnTo>
                                            <a:lnTo>
                                              <a:pt x="170" y="6"/>
                                            </a:lnTo>
                                            <a:lnTo>
                                              <a:pt x="170" y="6"/>
                                            </a:lnTo>
                                            <a:lnTo>
                                              <a:pt x="170" y="6"/>
                                            </a:lnTo>
                                            <a:lnTo>
                                              <a:pt x="173" y="6"/>
                                            </a:lnTo>
                                            <a:lnTo>
                                              <a:pt x="182" y="3"/>
                                            </a:lnTo>
                                            <a:lnTo>
                                              <a:pt x="184" y="3"/>
                                            </a:lnTo>
                                            <a:lnTo>
                                              <a:pt x="187" y="3"/>
                                            </a:lnTo>
                                            <a:lnTo>
                                              <a:pt x="190" y="3"/>
                                            </a:lnTo>
                                            <a:lnTo>
                                              <a:pt x="194" y="3"/>
                                            </a:lnTo>
                                            <a:lnTo>
                                              <a:pt x="200" y="3"/>
                                            </a:lnTo>
                                            <a:lnTo>
                                              <a:pt x="204" y="0"/>
                                            </a:lnTo>
                                            <a:lnTo>
                                              <a:pt x="225" y="0"/>
                                            </a:lnTo>
                                            <a:lnTo>
                                              <a:pt x="225" y="0"/>
                                            </a:lnTo>
                                            <a:lnTo>
                                              <a:pt x="229" y="3"/>
                                            </a:lnTo>
                                            <a:lnTo>
                                              <a:pt x="237" y="3"/>
                                            </a:lnTo>
                                            <a:lnTo>
                                              <a:pt x="234" y="3"/>
                                            </a:lnTo>
                                            <a:lnTo>
                                              <a:pt x="241" y="3"/>
                                            </a:lnTo>
                                            <a:lnTo>
                                              <a:pt x="244" y="3"/>
                                            </a:lnTo>
                                            <a:lnTo>
                                              <a:pt x="244" y="3"/>
                                            </a:lnTo>
                                            <a:lnTo>
                                              <a:pt x="247" y="3"/>
                                            </a:lnTo>
                                            <a:lnTo>
                                              <a:pt x="251" y="3"/>
                                            </a:lnTo>
                                            <a:lnTo>
                                              <a:pt x="251" y="3"/>
                                            </a:lnTo>
                                            <a:lnTo>
                                              <a:pt x="266" y="8"/>
                                            </a:lnTo>
                                            <a:lnTo>
                                              <a:pt x="269" y="8"/>
                                            </a:lnTo>
                                            <a:lnTo>
                                              <a:pt x="269" y="6"/>
                                            </a:lnTo>
                                            <a:lnTo>
                                              <a:pt x="272" y="8"/>
                                            </a:lnTo>
                                            <a:lnTo>
                                              <a:pt x="276" y="8"/>
                                            </a:lnTo>
                                            <a:lnTo>
                                              <a:pt x="278" y="12"/>
                                            </a:lnTo>
                                            <a:lnTo>
                                              <a:pt x="281" y="12"/>
                                            </a:lnTo>
                                            <a:lnTo>
                                              <a:pt x="284" y="12"/>
                                            </a:lnTo>
                                            <a:lnTo>
                                              <a:pt x="284" y="12"/>
                                            </a:lnTo>
                                            <a:lnTo>
                                              <a:pt x="288" y="15"/>
                                            </a:lnTo>
                                            <a:lnTo>
                                              <a:pt x="291" y="15"/>
                                            </a:lnTo>
                                            <a:lnTo>
                                              <a:pt x="291" y="15"/>
                                            </a:lnTo>
                                            <a:lnTo>
                                              <a:pt x="294" y="15"/>
                                            </a:lnTo>
                                            <a:lnTo>
                                              <a:pt x="297" y="18"/>
                                            </a:lnTo>
                                            <a:lnTo>
                                              <a:pt x="297" y="18"/>
                                            </a:lnTo>
                                            <a:lnTo>
                                              <a:pt x="301" y="18"/>
                                            </a:lnTo>
                                            <a:lnTo>
                                              <a:pt x="303" y="21"/>
                                            </a:lnTo>
                                            <a:lnTo>
                                              <a:pt x="306" y="21"/>
                                            </a:lnTo>
                                            <a:lnTo>
                                              <a:pt x="306" y="21"/>
                                            </a:lnTo>
                                            <a:lnTo>
                                              <a:pt x="316" y="27"/>
                                            </a:lnTo>
                                            <a:lnTo>
                                              <a:pt x="319" y="27"/>
                                            </a:lnTo>
                                            <a:lnTo>
                                              <a:pt x="323" y="27"/>
                                            </a:lnTo>
                                            <a:lnTo>
                                              <a:pt x="323" y="27"/>
                                            </a:lnTo>
                                            <a:lnTo>
                                              <a:pt x="325" y="30"/>
                                            </a:lnTo>
                                            <a:lnTo>
                                              <a:pt x="328" y="34"/>
                                            </a:lnTo>
                                            <a:lnTo>
                                              <a:pt x="325" y="30"/>
                                            </a:lnTo>
                                            <a:lnTo>
                                              <a:pt x="325" y="34"/>
                                            </a:lnTo>
                                            <a:lnTo>
                                              <a:pt x="328" y="37"/>
                                            </a:lnTo>
                                            <a:lnTo>
                                              <a:pt x="328" y="37"/>
                                            </a:lnTo>
                                            <a:lnTo>
                                              <a:pt x="331" y="40"/>
                                            </a:lnTo>
                                            <a:lnTo>
                                              <a:pt x="335" y="40"/>
                                            </a:lnTo>
                                            <a:lnTo>
                                              <a:pt x="338" y="42"/>
                                            </a:lnTo>
                                            <a:lnTo>
                                              <a:pt x="341" y="46"/>
                                            </a:lnTo>
                                            <a:lnTo>
                                              <a:pt x="338" y="46"/>
                                            </a:lnTo>
                                            <a:lnTo>
                                              <a:pt x="341" y="46"/>
                                            </a:lnTo>
                                            <a:lnTo>
                                              <a:pt x="348" y="49"/>
                                            </a:lnTo>
                                            <a:lnTo>
                                              <a:pt x="348" y="49"/>
                                            </a:lnTo>
                                            <a:lnTo>
                                              <a:pt x="350" y="55"/>
                                            </a:lnTo>
                                            <a:lnTo>
                                              <a:pt x="353" y="59"/>
                                            </a:lnTo>
                                            <a:lnTo>
                                              <a:pt x="353" y="59"/>
                                            </a:lnTo>
                                            <a:lnTo>
                                              <a:pt x="360" y="61"/>
                                            </a:lnTo>
                                            <a:lnTo>
                                              <a:pt x="363" y="64"/>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6"/>
                                            </a:lnTo>
                                            <a:lnTo>
                                              <a:pt x="400" y="119"/>
                                            </a:lnTo>
                                            <a:lnTo>
                                              <a:pt x="403" y="122"/>
                                            </a:lnTo>
                                            <a:lnTo>
                                              <a:pt x="407" y="126"/>
                                            </a:lnTo>
                                            <a:lnTo>
                                              <a:pt x="407" y="126"/>
                                            </a:lnTo>
                                            <a:lnTo>
                                              <a:pt x="407" y="128"/>
                                            </a:lnTo>
                                            <a:lnTo>
                                              <a:pt x="407" y="131"/>
                                            </a:lnTo>
                                            <a:lnTo>
                                              <a:pt x="407" y="131"/>
                                            </a:lnTo>
                                            <a:lnTo>
                                              <a:pt x="410" y="134"/>
                                            </a:lnTo>
                                            <a:lnTo>
                                              <a:pt x="410" y="134"/>
                                            </a:lnTo>
                                            <a:lnTo>
                                              <a:pt x="410" y="138"/>
                                            </a:lnTo>
                                            <a:lnTo>
                                              <a:pt x="410" y="141"/>
                                            </a:lnTo>
                                            <a:lnTo>
                                              <a:pt x="413" y="144"/>
                                            </a:lnTo>
                                            <a:lnTo>
                                              <a:pt x="413" y="144"/>
                                            </a:lnTo>
                                            <a:lnTo>
                                              <a:pt x="413" y="150"/>
                                            </a:lnTo>
                                            <a:lnTo>
                                              <a:pt x="417" y="153"/>
                                            </a:lnTo>
                                            <a:lnTo>
                                              <a:pt x="417" y="156"/>
                                            </a:lnTo>
                                            <a:lnTo>
                                              <a:pt x="417" y="160"/>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5" y="221"/>
                                            </a:lnTo>
                                            <a:lnTo>
                                              <a:pt x="422" y="224"/>
                                            </a:lnTo>
                                            <a:lnTo>
                                              <a:pt x="422" y="237"/>
                                            </a:lnTo>
                                            <a:lnTo>
                                              <a:pt x="422" y="233"/>
                                            </a:lnTo>
                                            <a:lnTo>
                                              <a:pt x="422" y="237"/>
                                            </a:lnTo>
                                            <a:lnTo>
                                              <a:pt x="422" y="243"/>
                                            </a:lnTo>
                                            <a:lnTo>
                                              <a:pt x="422" y="243"/>
                                            </a:lnTo>
                                            <a:lnTo>
                                              <a:pt x="422" y="250"/>
                                            </a:lnTo>
                                            <a:lnTo>
                                              <a:pt x="422" y="252"/>
                                            </a:lnTo>
                                            <a:lnTo>
                                              <a:pt x="422" y="252"/>
                                            </a:lnTo>
                                            <a:lnTo>
                                              <a:pt x="419" y="258"/>
                                            </a:lnTo>
                                            <a:lnTo>
                                              <a:pt x="419" y="262"/>
                                            </a:lnTo>
                                            <a:lnTo>
                                              <a:pt x="419" y="265"/>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91" y="327"/>
                                            </a:lnTo>
                                            <a:lnTo>
                                              <a:pt x="388" y="330"/>
                                            </a:lnTo>
                                            <a:lnTo>
                                              <a:pt x="388" y="333"/>
                                            </a:lnTo>
                                            <a:lnTo>
                                              <a:pt x="385" y="339"/>
                                            </a:lnTo>
                                            <a:lnTo>
                                              <a:pt x="385" y="339"/>
                                            </a:lnTo>
                                            <a:lnTo>
                                              <a:pt x="382" y="342"/>
                                            </a:lnTo>
                                            <a:lnTo>
                                              <a:pt x="378" y="345"/>
                                            </a:lnTo>
                                            <a:lnTo>
                                              <a:pt x="378" y="345"/>
                                            </a:lnTo>
                                            <a:lnTo>
                                              <a:pt x="375" y="348"/>
                                            </a:lnTo>
                                            <a:lnTo>
                                              <a:pt x="375" y="352"/>
                                            </a:lnTo>
                                            <a:lnTo>
                                              <a:pt x="375" y="348"/>
                                            </a:lnTo>
                                            <a:lnTo>
                                              <a:pt x="370" y="354"/>
                                            </a:lnTo>
                                            <a:lnTo>
                                              <a:pt x="370" y="357"/>
                                            </a:lnTo>
                                            <a:lnTo>
                                              <a:pt x="366" y="361"/>
                                            </a:lnTo>
                                            <a:lnTo>
                                              <a:pt x="363" y="361"/>
                                            </a:lnTo>
                                            <a:lnTo>
                                              <a:pt x="356" y="370"/>
                                            </a:lnTo>
                                            <a:lnTo>
                                              <a:pt x="356" y="370"/>
                                            </a:lnTo>
                                            <a:lnTo>
                                              <a:pt x="353" y="370"/>
                                            </a:lnTo>
                                            <a:lnTo>
                                              <a:pt x="350" y="376"/>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1" name="Freeform 23"/>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37"/>
                                            </a:lnTo>
                                            <a:lnTo>
                                              <a:pt x="6" y="241"/>
                                            </a:lnTo>
                                            <a:lnTo>
                                              <a:pt x="6" y="244"/>
                                            </a:lnTo>
                                            <a:lnTo>
                                              <a:pt x="10" y="256"/>
                                            </a:lnTo>
                                            <a:lnTo>
                                              <a:pt x="13" y="259"/>
                                            </a:lnTo>
                                            <a:lnTo>
                                              <a:pt x="13" y="259"/>
                                            </a:lnTo>
                                            <a:lnTo>
                                              <a:pt x="13" y="259"/>
                                            </a:lnTo>
                                            <a:lnTo>
                                              <a:pt x="13" y="262"/>
                                            </a:lnTo>
                                            <a:lnTo>
                                              <a:pt x="13" y="266"/>
                                            </a:lnTo>
                                            <a:lnTo>
                                              <a:pt x="13" y="266"/>
                                            </a:lnTo>
                                            <a:lnTo>
                                              <a:pt x="16" y="269"/>
                                            </a:lnTo>
                                            <a:lnTo>
                                              <a:pt x="16" y="272"/>
                                            </a:lnTo>
                                            <a:lnTo>
                                              <a:pt x="16" y="272"/>
                                            </a:lnTo>
                                            <a:lnTo>
                                              <a:pt x="16" y="275"/>
                                            </a:lnTo>
                                            <a:lnTo>
                                              <a:pt x="16" y="275"/>
                                            </a:lnTo>
                                            <a:lnTo>
                                              <a:pt x="18" y="278"/>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65" y="343"/>
                                            </a:lnTo>
                                            <a:lnTo>
                                              <a:pt x="72" y="349"/>
                                            </a:lnTo>
                                            <a:lnTo>
                                              <a:pt x="78" y="352"/>
                                            </a:lnTo>
                                            <a:lnTo>
                                              <a:pt x="78" y="352"/>
                                            </a:lnTo>
                                            <a:lnTo>
                                              <a:pt x="82" y="356"/>
                                            </a:lnTo>
                                            <a:lnTo>
                                              <a:pt x="85" y="359"/>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5" y="376"/>
                                            </a:lnTo>
                                            <a:lnTo>
                                              <a:pt x="119" y="376"/>
                                            </a:lnTo>
                                            <a:lnTo>
                                              <a:pt x="119" y="376"/>
                                            </a:lnTo>
                                            <a:lnTo>
                                              <a:pt x="122" y="379"/>
                                            </a:lnTo>
                                            <a:lnTo>
                                              <a:pt x="125" y="379"/>
                                            </a:lnTo>
                                            <a:lnTo>
                                              <a:pt x="129" y="382"/>
                                            </a:lnTo>
                                            <a:lnTo>
                                              <a:pt x="129" y="382"/>
                                            </a:lnTo>
                                            <a:lnTo>
                                              <a:pt x="132" y="382"/>
                                            </a:lnTo>
                                            <a:lnTo>
                                              <a:pt x="132" y="382"/>
                                            </a:lnTo>
                                            <a:lnTo>
                                              <a:pt x="134" y="385"/>
                                            </a:lnTo>
                                            <a:lnTo>
                                              <a:pt x="134" y="382"/>
                                            </a:lnTo>
                                            <a:lnTo>
                                              <a:pt x="137" y="385"/>
                                            </a:lnTo>
                                            <a:lnTo>
                                              <a:pt x="144" y="389"/>
                                            </a:lnTo>
                                            <a:lnTo>
                                              <a:pt x="144" y="385"/>
                                            </a:lnTo>
                                            <a:lnTo>
                                              <a:pt x="147" y="389"/>
                                            </a:lnTo>
                                            <a:lnTo>
                                              <a:pt x="150" y="389"/>
                                            </a:lnTo>
                                            <a:lnTo>
                                              <a:pt x="150" y="389"/>
                                            </a:lnTo>
                                            <a:lnTo>
                                              <a:pt x="166" y="394"/>
                                            </a:lnTo>
                                            <a:lnTo>
                                              <a:pt x="169" y="394"/>
                                            </a:lnTo>
                                            <a:lnTo>
                                              <a:pt x="171" y="394"/>
                                            </a:lnTo>
                                            <a:lnTo>
                                              <a:pt x="171" y="394"/>
                                            </a:lnTo>
                                            <a:lnTo>
                                              <a:pt x="178" y="397"/>
                                            </a:lnTo>
                                            <a:lnTo>
                                              <a:pt x="180" y="397"/>
                                            </a:lnTo>
                                            <a:lnTo>
                                              <a:pt x="180" y="397"/>
                                            </a:lnTo>
                                            <a:lnTo>
                                              <a:pt x="183" y="397"/>
                                            </a:lnTo>
                                            <a:lnTo>
                                              <a:pt x="193" y="397"/>
                                            </a:lnTo>
                                            <a:lnTo>
                                              <a:pt x="193" y="397"/>
                                            </a:lnTo>
                                            <a:lnTo>
                                              <a:pt x="193" y="397"/>
                                            </a:lnTo>
                                            <a:lnTo>
                                              <a:pt x="205" y="397"/>
                                            </a:lnTo>
                                            <a:lnTo>
                                              <a:pt x="205" y="397"/>
                                            </a:lnTo>
                                            <a:lnTo>
                                              <a:pt x="208" y="397"/>
                                            </a:lnTo>
                                            <a:lnTo>
                                              <a:pt x="215" y="397"/>
                                            </a:lnTo>
                                            <a:lnTo>
                                              <a:pt x="218" y="397"/>
                                            </a:lnTo>
                                            <a:lnTo>
                                              <a:pt x="227" y="397"/>
                                            </a:lnTo>
                                            <a:lnTo>
                                              <a:pt x="230" y="397"/>
                                            </a:lnTo>
                                            <a:lnTo>
                                              <a:pt x="237"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4" y="385"/>
                                            </a:lnTo>
                                            <a:lnTo>
                                              <a:pt x="287" y="382"/>
                                            </a:lnTo>
                                            <a:lnTo>
                                              <a:pt x="287" y="385"/>
                                            </a:lnTo>
                                            <a:lnTo>
                                              <a:pt x="290" y="382"/>
                                            </a:lnTo>
                                            <a:lnTo>
                                              <a:pt x="293" y="382"/>
                                            </a:lnTo>
                                            <a:lnTo>
                                              <a:pt x="293" y="382"/>
                                            </a:lnTo>
                                            <a:lnTo>
                                              <a:pt x="297" y="379"/>
                                            </a:lnTo>
                                            <a:lnTo>
                                              <a:pt x="297" y="379"/>
                                            </a:lnTo>
                                            <a:lnTo>
                                              <a:pt x="299" y="379"/>
                                            </a:lnTo>
                                            <a:lnTo>
                                              <a:pt x="302" y="376"/>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81"/>
                                            </a:lnTo>
                                            <a:lnTo>
                                              <a:pt x="403" y="281"/>
                                            </a:lnTo>
                                            <a:lnTo>
                                              <a:pt x="403" y="278"/>
                                            </a:lnTo>
                                            <a:lnTo>
                                              <a:pt x="406" y="275"/>
                                            </a:lnTo>
                                            <a:lnTo>
                                              <a:pt x="406" y="275"/>
                                            </a:lnTo>
                                            <a:lnTo>
                                              <a:pt x="406" y="272"/>
                                            </a:lnTo>
                                            <a:lnTo>
                                              <a:pt x="409" y="269"/>
                                            </a:lnTo>
                                            <a:lnTo>
                                              <a:pt x="406" y="269"/>
                                            </a:lnTo>
                                            <a:lnTo>
                                              <a:pt x="409" y="266"/>
                                            </a:lnTo>
                                            <a:lnTo>
                                              <a:pt x="409" y="266"/>
                                            </a:lnTo>
                                            <a:lnTo>
                                              <a:pt x="409" y="262"/>
                                            </a:lnTo>
                                            <a:lnTo>
                                              <a:pt x="409" y="262"/>
                                            </a:lnTo>
                                            <a:lnTo>
                                              <a:pt x="413" y="259"/>
                                            </a:lnTo>
                                            <a:lnTo>
                                              <a:pt x="413" y="256"/>
                                            </a:lnTo>
                                            <a:lnTo>
                                              <a:pt x="413" y="254"/>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73"/>
                                            </a:lnTo>
                                            <a:lnTo>
                                              <a:pt x="425" y="164"/>
                                            </a:lnTo>
                                            <a:lnTo>
                                              <a:pt x="425" y="160"/>
                                            </a:lnTo>
                                            <a:lnTo>
                                              <a:pt x="425" y="160"/>
                                            </a:lnTo>
                                            <a:lnTo>
                                              <a:pt x="425" y="154"/>
                                            </a:lnTo>
                                            <a:lnTo>
                                              <a:pt x="421" y="151"/>
                                            </a:lnTo>
                                            <a:lnTo>
                                              <a:pt x="421" y="148"/>
                                            </a:lnTo>
                                            <a:lnTo>
                                              <a:pt x="421" y="148"/>
                                            </a:lnTo>
                                            <a:lnTo>
                                              <a:pt x="421" y="145"/>
                                            </a:lnTo>
                                            <a:lnTo>
                                              <a:pt x="421" y="142"/>
                                            </a:lnTo>
                                            <a:lnTo>
                                              <a:pt x="421" y="138"/>
                                            </a:lnTo>
                                            <a:lnTo>
                                              <a:pt x="418" y="135"/>
                                            </a:lnTo>
                                            <a:lnTo>
                                              <a:pt x="415" y="114"/>
                                            </a:lnTo>
                                            <a:lnTo>
                                              <a:pt x="413" y="111"/>
                                            </a:lnTo>
                                            <a:lnTo>
                                              <a:pt x="413" y="111"/>
                                            </a:lnTo>
                                            <a:lnTo>
                                              <a:pt x="413" y="108"/>
                                            </a:lnTo>
                                            <a:lnTo>
                                              <a:pt x="413" y="104"/>
                                            </a:lnTo>
                                            <a:lnTo>
                                              <a:pt x="409" y="101"/>
                                            </a:lnTo>
                                            <a:lnTo>
                                              <a:pt x="409" y="101"/>
                                            </a:lnTo>
                                            <a:lnTo>
                                              <a:pt x="409" y="98"/>
                                            </a:lnTo>
                                            <a:lnTo>
                                              <a:pt x="406" y="96"/>
                                            </a:lnTo>
                                            <a:lnTo>
                                              <a:pt x="406" y="92"/>
                                            </a:lnTo>
                                            <a:lnTo>
                                              <a:pt x="406" y="92"/>
                                            </a:lnTo>
                                            <a:lnTo>
                                              <a:pt x="403" y="89"/>
                                            </a:lnTo>
                                            <a:lnTo>
                                              <a:pt x="403" y="86"/>
                                            </a:lnTo>
                                            <a:lnTo>
                                              <a:pt x="399" y="86"/>
                                            </a:lnTo>
                                            <a:lnTo>
                                              <a:pt x="396" y="77"/>
                                            </a:lnTo>
                                            <a:lnTo>
                                              <a:pt x="396" y="77"/>
                                            </a:lnTo>
                                            <a:lnTo>
                                              <a:pt x="393" y="74"/>
                                            </a:lnTo>
                                            <a:lnTo>
                                              <a:pt x="393" y="72"/>
                                            </a:lnTo>
                                            <a:lnTo>
                                              <a:pt x="391" y="68"/>
                                            </a:lnTo>
                                            <a:lnTo>
                                              <a:pt x="391" y="65"/>
                                            </a:lnTo>
                                            <a:lnTo>
                                              <a:pt x="387" y="63"/>
                                            </a:lnTo>
                                            <a:lnTo>
                                              <a:pt x="387" y="63"/>
                                            </a:lnTo>
                                            <a:lnTo>
                                              <a:pt x="384" y="59"/>
                                            </a:lnTo>
                                            <a:lnTo>
                                              <a:pt x="384" y="56"/>
                                            </a:lnTo>
                                            <a:lnTo>
                                              <a:pt x="381" y="53"/>
                                            </a:lnTo>
                                            <a:lnTo>
                                              <a:pt x="381" y="53"/>
                                            </a:lnTo>
                                            <a:lnTo>
                                              <a:pt x="378" y="46"/>
                                            </a:lnTo>
                                            <a:lnTo>
                                              <a:pt x="374" y="46"/>
                                            </a:lnTo>
                                            <a:lnTo>
                                              <a:pt x="371" y="44"/>
                                            </a:lnTo>
                                            <a:lnTo>
                                              <a:pt x="371" y="41"/>
                                            </a:lnTo>
                                            <a:lnTo>
                                              <a:pt x="368" y="38"/>
                                            </a:lnTo>
                                            <a:lnTo>
                                              <a:pt x="366" y="34"/>
                                            </a:lnTo>
                                            <a:lnTo>
                                              <a:pt x="366" y="34"/>
                                            </a:lnTo>
                                            <a:lnTo>
                                              <a:pt x="366" y="31"/>
                                            </a:lnTo>
                                            <a:lnTo>
                                              <a:pt x="362" y="31"/>
                                            </a:lnTo>
                                            <a:lnTo>
                                              <a:pt x="359" y="29"/>
                                            </a:lnTo>
                                            <a:lnTo>
                                              <a:pt x="352" y="22"/>
                                            </a:lnTo>
                                            <a:lnTo>
                                              <a:pt x="352" y="22"/>
                                            </a:lnTo>
                                            <a:lnTo>
                                              <a:pt x="346" y="16"/>
                                            </a:lnTo>
                                            <a:lnTo>
                                              <a:pt x="344" y="16"/>
                                            </a:lnTo>
                                            <a:lnTo>
                                              <a:pt x="340" y="12"/>
                                            </a:lnTo>
                                            <a:lnTo>
                                              <a:pt x="337" y="10"/>
                                            </a:lnTo>
                                            <a:lnTo>
                                              <a:pt x="337" y="10"/>
                                            </a:lnTo>
                                            <a:lnTo>
                                              <a:pt x="331" y="7"/>
                                            </a:lnTo>
                                            <a:lnTo>
                                              <a:pt x="327" y="4"/>
                                            </a:lnTo>
                                            <a:lnTo>
                                              <a:pt x="324" y="0"/>
                                            </a:lnTo>
                                            <a:lnTo>
                                              <a:pt x="321" y="4"/>
                                            </a:lnTo>
                                            <a:lnTo>
                                              <a:pt x="321" y="7"/>
                                            </a:lnTo>
                                            <a:lnTo>
                                              <a:pt x="324" y="4"/>
                                            </a:lnTo>
                                            <a:lnTo>
                                              <a:pt x="324" y="4"/>
                                            </a:lnTo>
                                            <a:lnTo>
                                              <a:pt x="327" y="4"/>
                                            </a:lnTo>
                                            <a:lnTo>
                                              <a:pt x="331" y="7"/>
                                            </a:lnTo>
                                            <a:lnTo>
                                              <a:pt x="331" y="7"/>
                                            </a:lnTo>
                                            <a:lnTo>
                                              <a:pt x="334" y="10"/>
                                            </a:lnTo>
                                            <a:lnTo>
                                              <a:pt x="334" y="10"/>
                                            </a:lnTo>
                                            <a:lnTo>
                                              <a:pt x="337" y="12"/>
                                            </a:lnTo>
                                            <a:lnTo>
                                              <a:pt x="337" y="12"/>
                                            </a:lnTo>
                                            <a:lnTo>
                                              <a:pt x="340" y="16"/>
                                            </a:lnTo>
                                            <a:lnTo>
                                              <a:pt x="344" y="16"/>
                                            </a:lnTo>
                                            <a:lnTo>
                                              <a:pt x="346" y="19"/>
                                            </a:lnTo>
                                            <a:lnTo>
                                              <a:pt x="346" y="19"/>
                                            </a:lnTo>
                                            <a:lnTo>
                                              <a:pt x="349" y="22"/>
                                            </a:lnTo>
                                            <a:lnTo>
                                              <a:pt x="352" y="25"/>
                                            </a:lnTo>
                                            <a:lnTo>
                                              <a:pt x="352" y="25"/>
                                            </a:lnTo>
                                            <a:lnTo>
                                              <a:pt x="359" y="29"/>
                                            </a:lnTo>
                                            <a:lnTo>
                                              <a:pt x="359" y="31"/>
                                            </a:lnTo>
                                            <a:lnTo>
                                              <a:pt x="362" y="34"/>
                                            </a:lnTo>
                                            <a:lnTo>
                                              <a:pt x="362" y="34"/>
                                            </a:lnTo>
                                            <a:lnTo>
                                              <a:pt x="366" y="38"/>
                                            </a:lnTo>
                                            <a:lnTo>
                                              <a:pt x="366" y="38"/>
                                            </a:lnTo>
                                            <a:lnTo>
                                              <a:pt x="368" y="41"/>
                                            </a:lnTo>
                                            <a:lnTo>
                                              <a:pt x="371" y="44"/>
                                            </a:lnTo>
                                            <a:lnTo>
                                              <a:pt x="374" y="46"/>
                                            </a:lnTo>
                                            <a:lnTo>
                                              <a:pt x="374" y="50"/>
                                            </a:lnTo>
                                            <a:lnTo>
                                              <a:pt x="381" y="56"/>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89"/>
                                            </a:lnTo>
                                            <a:lnTo>
                                              <a:pt x="403" y="89"/>
                                            </a:lnTo>
                                            <a:lnTo>
                                              <a:pt x="403" y="92"/>
                                            </a:lnTo>
                                            <a:lnTo>
                                              <a:pt x="406" y="98"/>
                                            </a:lnTo>
                                            <a:lnTo>
                                              <a:pt x="406" y="98"/>
                                            </a:lnTo>
                                            <a:lnTo>
                                              <a:pt x="406" y="98"/>
                                            </a:lnTo>
                                            <a:lnTo>
                                              <a:pt x="409" y="101"/>
                                            </a:lnTo>
                                            <a:lnTo>
                                              <a:pt x="409" y="108"/>
                                            </a:lnTo>
                                            <a:lnTo>
                                              <a:pt x="409" y="104"/>
                                            </a:lnTo>
                                            <a:lnTo>
                                              <a:pt x="409" y="111"/>
                                            </a:lnTo>
                                            <a:lnTo>
                                              <a:pt x="413" y="111"/>
                                            </a:lnTo>
                                            <a:lnTo>
                                              <a:pt x="413" y="114"/>
                                            </a:lnTo>
                                            <a:lnTo>
                                              <a:pt x="413" y="117"/>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5" y="188"/>
                                            </a:lnTo>
                                            <a:lnTo>
                                              <a:pt x="421" y="191"/>
                                            </a:lnTo>
                                            <a:lnTo>
                                              <a:pt x="421" y="201"/>
                                            </a:lnTo>
                                            <a:lnTo>
                                              <a:pt x="421" y="201"/>
                                            </a:lnTo>
                                            <a:lnTo>
                                              <a:pt x="421" y="207"/>
                                            </a:lnTo>
                                            <a:lnTo>
                                              <a:pt x="421" y="213"/>
                                            </a:lnTo>
                                            <a:lnTo>
                                              <a:pt x="421" y="213"/>
                                            </a:lnTo>
                                            <a:lnTo>
                                              <a:pt x="418" y="222"/>
                                            </a:lnTo>
                                            <a:lnTo>
                                              <a:pt x="418" y="225"/>
                                            </a:lnTo>
                                            <a:lnTo>
                                              <a:pt x="418" y="225"/>
                                            </a:lnTo>
                                            <a:lnTo>
                                              <a:pt x="418" y="228"/>
                                            </a:lnTo>
                                            <a:lnTo>
                                              <a:pt x="418" y="232"/>
                                            </a:lnTo>
                                            <a:lnTo>
                                              <a:pt x="413" y="247"/>
                                            </a:lnTo>
                                            <a:lnTo>
                                              <a:pt x="413" y="254"/>
                                            </a:lnTo>
                                            <a:lnTo>
                                              <a:pt x="413" y="254"/>
                                            </a:lnTo>
                                            <a:lnTo>
                                              <a:pt x="409" y="256"/>
                                            </a:lnTo>
                                            <a:lnTo>
                                              <a:pt x="409" y="262"/>
                                            </a:lnTo>
                                            <a:lnTo>
                                              <a:pt x="409" y="262"/>
                                            </a:lnTo>
                                            <a:lnTo>
                                              <a:pt x="406" y="266"/>
                                            </a:lnTo>
                                            <a:lnTo>
                                              <a:pt x="406" y="272"/>
                                            </a:lnTo>
                                            <a:lnTo>
                                              <a:pt x="403" y="275"/>
                                            </a:lnTo>
                                            <a:lnTo>
                                              <a:pt x="403" y="275"/>
                                            </a:lnTo>
                                            <a:lnTo>
                                              <a:pt x="403" y="275"/>
                                            </a:lnTo>
                                            <a:lnTo>
                                              <a:pt x="399" y="278"/>
                                            </a:lnTo>
                                            <a:lnTo>
                                              <a:pt x="399" y="281"/>
                                            </a:lnTo>
                                            <a:lnTo>
                                              <a:pt x="396" y="288"/>
                                            </a:lnTo>
                                            <a:lnTo>
                                              <a:pt x="393" y="290"/>
                                            </a:lnTo>
                                            <a:lnTo>
                                              <a:pt x="393" y="293"/>
                                            </a:lnTo>
                                            <a:lnTo>
                                              <a:pt x="391" y="300"/>
                                            </a:lnTo>
                                            <a:lnTo>
                                              <a:pt x="391" y="300"/>
                                            </a:lnTo>
                                            <a:lnTo>
                                              <a:pt x="387" y="303"/>
                                            </a:lnTo>
                                            <a:lnTo>
                                              <a:pt x="387" y="303"/>
                                            </a:lnTo>
                                            <a:lnTo>
                                              <a:pt x="384" y="309"/>
                                            </a:lnTo>
                                            <a:lnTo>
                                              <a:pt x="381" y="312"/>
                                            </a:lnTo>
                                            <a:lnTo>
                                              <a:pt x="381" y="312"/>
                                            </a:lnTo>
                                            <a:lnTo>
                                              <a:pt x="381" y="315"/>
                                            </a:lnTo>
                                            <a:lnTo>
                                              <a:pt x="378" y="315"/>
                                            </a:lnTo>
                                            <a:lnTo>
                                              <a:pt x="378" y="315"/>
                                            </a:lnTo>
                                            <a:lnTo>
                                              <a:pt x="374" y="318"/>
                                            </a:lnTo>
                                            <a:lnTo>
                                              <a:pt x="374" y="322"/>
                                            </a:lnTo>
                                            <a:lnTo>
                                              <a:pt x="374" y="322"/>
                                            </a:lnTo>
                                            <a:lnTo>
                                              <a:pt x="368" y="327"/>
                                            </a:lnTo>
                                            <a:lnTo>
                                              <a:pt x="366" y="331"/>
                                            </a:lnTo>
                                            <a:lnTo>
                                              <a:pt x="362" y="334"/>
                                            </a:lnTo>
                                            <a:lnTo>
                                              <a:pt x="359" y="337"/>
                                            </a:lnTo>
                                            <a:lnTo>
                                              <a:pt x="356" y="340"/>
                                            </a:lnTo>
                                            <a:lnTo>
                                              <a:pt x="356" y="340"/>
                                            </a:lnTo>
                                            <a:lnTo>
                                              <a:pt x="352" y="343"/>
                                            </a:lnTo>
                                            <a:lnTo>
                                              <a:pt x="346" y="349"/>
                                            </a:lnTo>
                                            <a:lnTo>
                                              <a:pt x="346" y="349"/>
                                            </a:lnTo>
                                            <a:lnTo>
                                              <a:pt x="344" y="349"/>
                                            </a:lnTo>
                                            <a:lnTo>
                                              <a:pt x="344" y="352"/>
                                            </a:lnTo>
                                            <a:lnTo>
                                              <a:pt x="344" y="352"/>
                                            </a:lnTo>
                                            <a:lnTo>
                                              <a:pt x="340" y="356"/>
                                            </a:lnTo>
                                            <a:lnTo>
                                              <a:pt x="340" y="356"/>
                                            </a:lnTo>
                                            <a:lnTo>
                                              <a:pt x="337" y="356"/>
                                            </a:lnTo>
                                            <a:lnTo>
                                              <a:pt x="337" y="356"/>
                                            </a:lnTo>
                                            <a:lnTo>
                                              <a:pt x="331" y="359"/>
                                            </a:lnTo>
                                            <a:lnTo>
                                              <a:pt x="327" y="361"/>
                                            </a:lnTo>
                                            <a:lnTo>
                                              <a:pt x="324" y="363"/>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2" y="394"/>
                                            </a:lnTo>
                                            <a:lnTo>
                                              <a:pt x="250" y="394"/>
                                            </a:lnTo>
                                            <a:lnTo>
                                              <a:pt x="243" y="394"/>
                                            </a:lnTo>
                                            <a:lnTo>
                                              <a:pt x="243" y="394"/>
                                            </a:lnTo>
                                            <a:lnTo>
                                              <a:pt x="237" y="394"/>
                                            </a:lnTo>
                                            <a:lnTo>
                                              <a:pt x="237" y="394"/>
                                            </a:lnTo>
                                            <a:lnTo>
                                              <a:pt x="237" y="394"/>
                                            </a:lnTo>
                                            <a:lnTo>
                                              <a:pt x="230" y="394"/>
                                            </a:lnTo>
                                            <a:lnTo>
                                              <a:pt x="225" y="397"/>
                                            </a:lnTo>
                                            <a:lnTo>
                                              <a:pt x="227" y="397"/>
                                            </a:lnTo>
                                            <a:lnTo>
                                              <a:pt x="218" y="397"/>
                                            </a:lnTo>
                                            <a:lnTo>
                                              <a:pt x="215" y="397"/>
                                            </a:lnTo>
                                            <a:lnTo>
                                              <a:pt x="215" y="397"/>
                                            </a:lnTo>
                                            <a:lnTo>
                                              <a:pt x="208" y="397"/>
                                            </a:lnTo>
                                            <a:lnTo>
                                              <a:pt x="205" y="397"/>
                                            </a:lnTo>
                                            <a:lnTo>
                                              <a:pt x="196" y="397"/>
                                            </a:lnTo>
                                            <a:lnTo>
                                              <a:pt x="193" y="394"/>
                                            </a:lnTo>
                                            <a:lnTo>
                                              <a:pt x="186" y="394"/>
                                            </a:lnTo>
                                            <a:lnTo>
                                              <a:pt x="180" y="394"/>
                                            </a:lnTo>
                                            <a:lnTo>
                                              <a:pt x="180" y="394"/>
                                            </a:lnTo>
                                            <a:lnTo>
                                              <a:pt x="171" y="394"/>
                                            </a:lnTo>
                                            <a:lnTo>
                                              <a:pt x="169" y="394"/>
                                            </a:lnTo>
                                            <a:lnTo>
                                              <a:pt x="166" y="392"/>
                                            </a:lnTo>
                                            <a:lnTo>
                                              <a:pt x="150" y="389"/>
                                            </a:lnTo>
                                            <a:lnTo>
                                              <a:pt x="147" y="389"/>
                                            </a:lnTo>
                                            <a:lnTo>
                                              <a:pt x="147" y="389"/>
                                            </a:lnTo>
                                            <a:lnTo>
                                              <a:pt x="144" y="385"/>
                                            </a:lnTo>
                                            <a:lnTo>
                                              <a:pt x="137" y="385"/>
                                            </a:lnTo>
                                            <a:lnTo>
                                              <a:pt x="137" y="385"/>
                                            </a:lnTo>
                                            <a:lnTo>
                                              <a:pt x="134" y="382"/>
                                            </a:lnTo>
                                            <a:lnTo>
                                              <a:pt x="134" y="382"/>
                                            </a:lnTo>
                                            <a:lnTo>
                                              <a:pt x="132" y="382"/>
                                            </a:lnTo>
                                            <a:lnTo>
                                              <a:pt x="132" y="382"/>
                                            </a:lnTo>
                                            <a:lnTo>
                                              <a:pt x="129" y="379"/>
                                            </a:lnTo>
                                            <a:lnTo>
                                              <a:pt x="125" y="379"/>
                                            </a:lnTo>
                                            <a:lnTo>
                                              <a:pt x="125" y="379"/>
                                            </a:lnTo>
                                            <a:lnTo>
                                              <a:pt x="122" y="376"/>
                                            </a:lnTo>
                                            <a:lnTo>
                                              <a:pt x="119" y="376"/>
                                            </a:lnTo>
                                            <a:lnTo>
                                              <a:pt x="115" y="373"/>
                                            </a:lnTo>
                                            <a:lnTo>
                                              <a:pt x="112"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5" y="340"/>
                                            </a:lnTo>
                                            <a:lnTo>
                                              <a:pt x="63" y="337"/>
                                            </a:lnTo>
                                            <a:lnTo>
                                              <a:pt x="63" y="337"/>
                                            </a:lnTo>
                                            <a:lnTo>
                                              <a:pt x="60" y="334"/>
                                            </a:lnTo>
                                            <a:lnTo>
                                              <a:pt x="57" y="327"/>
                                            </a:lnTo>
                                            <a:lnTo>
                                              <a:pt x="53" y="327"/>
                                            </a:lnTo>
                                            <a:lnTo>
                                              <a:pt x="50" y="324"/>
                                            </a:lnTo>
                                            <a:lnTo>
                                              <a:pt x="50" y="324"/>
                                            </a:lnTo>
                                            <a:lnTo>
                                              <a:pt x="50" y="322"/>
                                            </a:lnTo>
                                            <a:lnTo>
                                              <a:pt x="47" y="318"/>
                                            </a:lnTo>
                                            <a:lnTo>
                                              <a:pt x="47" y="318"/>
                                            </a:lnTo>
                                            <a:lnTo>
                                              <a:pt x="43" y="315"/>
                                            </a:lnTo>
                                            <a:lnTo>
                                              <a:pt x="43" y="315"/>
                                            </a:lnTo>
                                            <a:lnTo>
                                              <a:pt x="43" y="315"/>
                                            </a:lnTo>
                                            <a:lnTo>
                                              <a:pt x="40" y="312"/>
                                            </a:lnTo>
                                            <a:lnTo>
                                              <a:pt x="38" y="309"/>
                                            </a:lnTo>
                                            <a:lnTo>
                                              <a:pt x="38" y="306"/>
                                            </a:lnTo>
                                            <a:lnTo>
                                              <a:pt x="38" y="306"/>
                                            </a:lnTo>
                                            <a:lnTo>
                                              <a:pt x="35" y="303"/>
                                            </a:lnTo>
                                            <a:lnTo>
                                              <a:pt x="28" y="293"/>
                                            </a:lnTo>
                                            <a:lnTo>
                                              <a:pt x="28" y="290"/>
                                            </a:lnTo>
                                            <a:lnTo>
                                              <a:pt x="25" y="288"/>
                                            </a:lnTo>
                                            <a:lnTo>
                                              <a:pt x="25" y="288"/>
                                            </a:lnTo>
                                            <a:lnTo>
                                              <a:pt x="25" y="284"/>
                                            </a:lnTo>
                                            <a:lnTo>
                                              <a:pt x="22" y="281"/>
                                            </a:lnTo>
                                            <a:lnTo>
                                              <a:pt x="22" y="278"/>
                                            </a:lnTo>
                                            <a:lnTo>
                                              <a:pt x="18" y="275"/>
                                            </a:lnTo>
                                            <a:lnTo>
                                              <a:pt x="18" y="272"/>
                                            </a:lnTo>
                                            <a:lnTo>
                                              <a:pt x="18" y="272"/>
                                            </a:lnTo>
                                            <a:lnTo>
                                              <a:pt x="18" y="272"/>
                                            </a:lnTo>
                                            <a:lnTo>
                                              <a:pt x="18" y="272"/>
                                            </a:lnTo>
                                            <a:lnTo>
                                              <a:pt x="16" y="266"/>
                                            </a:lnTo>
                                            <a:lnTo>
                                              <a:pt x="16" y="266"/>
                                            </a:lnTo>
                                            <a:lnTo>
                                              <a:pt x="16" y="262"/>
                                            </a:lnTo>
                                            <a:lnTo>
                                              <a:pt x="13" y="259"/>
                                            </a:lnTo>
                                            <a:lnTo>
                                              <a:pt x="13" y="259"/>
                                            </a:lnTo>
                                            <a:lnTo>
                                              <a:pt x="13" y="256"/>
                                            </a:lnTo>
                                            <a:lnTo>
                                              <a:pt x="13" y="256"/>
                                            </a:lnTo>
                                            <a:lnTo>
                                              <a:pt x="10" y="254"/>
                                            </a:lnTo>
                                            <a:lnTo>
                                              <a:pt x="13" y="254"/>
                                            </a:lnTo>
                                            <a:lnTo>
                                              <a:pt x="10" y="244"/>
                                            </a:lnTo>
                                            <a:lnTo>
                                              <a:pt x="6" y="241"/>
                                            </a:lnTo>
                                            <a:lnTo>
                                              <a:pt x="6" y="237"/>
                                            </a:lnTo>
                                            <a:lnTo>
                                              <a:pt x="6" y="235"/>
                                            </a:lnTo>
                                            <a:lnTo>
                                              <a:pt x="6" y="235"/>
                                            </a:lnTo>
                                            <a:lnTo>
                                              <a:pt x="3" y="232"/>
                                            </a:lnTo>
                                            <a:lnTo>
                                              <a:pt x="3" y="232"/>
                                            </a:lnTo>
                                            <a:lnTo>
                                              <a:pt x="3" y="228"/>
                                            </a:lnTo>
                                            <a:lnTo>
                                              <a:pt x="3" y="220"/>
                                            </a:lnTo>
                                            <a:lnTo>
                                              <a:pt x="3" y="220"/>
                                            </a:lnTo>
                                            <a:lnTo>
                                              <a:pt x="3" y="216"/>
                                            </a:lnTo>
                                            <a:lnTo>
                                              <a:pt x="0" y="213"/>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2" name="Freeform 24"/>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3" name="Freeform 25"/>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7"/>
                                            </a:lnTo>
                                            <a:lnTo>
                                              <a:pt x="4" y="41"/>
                                            </a:lnTo>
                                            <a:lnTo>
                                              <a:pt x="4" y="41"/>
                                            </a:lnTo>
                                            <a:lnTo>
                                              <a:pt x="4" y="31"/>
                                            </a:lnTo>
                                            <a:lnTo>
                                              <a:pt x="4" y="28"/>
                                            </a:lnTo>
                                            <a:lnTo>
                                              <a:pt x="4" y="9"/>
                                            </a:lnTo>
                                            <a:lnTo>
                                              <a:pt x="4" y="6"/>
                                            </a:lnTo>
                                            <a:lnTo>
                                              <a:pt x="4" y="0"/>
                                            </a:lnTo>
                                            <a:lnTo>
                                              <a:pt x="0" y="0"/>
                                            </a:lnTo>
                                            <a:lnTo>
                                              <a:pt x="0" y="4"/>
                                            </a:lnTo>
                                            <a:lnTo>
                                              <a:pt x="0" y="12"/>
                                            </a:lnTo>
                                            <a:lnTo>
                                              <a:pt x="0" y="16"/>
                                            </a:lnTo>
                                            <a:lnTo>
                                              <a:pt x="0" y="22"/>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4" name="Freeform 26"/>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3"/>
                                            </a:lnTo>
                                            <a:lnTo>
                                              <a:pt x="4" y="7"/>
                                            </a:lnTo>
                                            <a:lnTo>
                                              <a:pt x="4" y="7"/>
                                            </a:lnTo>
                                            <a:lnTo>
                                              <a:pt x="4" y="9"/>
                                            </a:lnTo>
                                            <a:lnTo>
                                              <a:pt x="4" y="9"/>
                                            </a:lnTo>
                                            <a:lnTo>
                                              <a:pt x="7" y="12"/>
                                            </a:lnTo>
                                            <a:lnTo>
                                              <a:pt x="7" y="16"/>
                                            </a:lnTo>
                                            <a:lnTo>
                                              <a:pt x="7" y="16"/>
                                            </a:lnTo>
                                            <a:lnTo>
                                              <a:pt x="7" y="19"/>
                                            </a:lnTo>
                                            <a:lnTo>
                                              <a:pt x="7" y="19"/>
                                            </a:lnTo>
                                            <a:lnTo>
                                              <a:pt x="10" y="22"/>
                                            </a:lnTo>
                                            <a:lnTo>
                                              <a:pt x="10" y="22"/>
                                            </a:lnTo>
                                            <a:lnTo>
                                              <a:pt x="10" y="25"/>
                                            </a:lnTo>
                                            <a:lnTo>
                                              <a:pt x="10" y="25"/>
                                            </a:lnTo>
                                            <a:lnTo>
                                              <a:pt x="14" y="28"/>
                                            </a:lnTo>
                                            <a:lnTo>
                                              <a:pt x="14" y="28"/>
                                            </a:lnTo>
                                            <a:lnTo>
                                              <a:pt x="14" y="31"/>
                                            </a:lnTo>
                                            <a:lnTo>
                                              <a:pt x="14" y="31"/>
                                            </a:lnTo>
                                            <a:lnTo>
                                              <a:pt x="14" y="34"/>
                                            </a:lnTo>
                                            <a:lnTo>
                                              <a:pt x="17" y="34"/>
                                            </a:lnTo>
                                            <a:lnTo>
                                              <a:pt x="17" y="38"/>
                                            </a:lnTo>
                                            <a:lnTo>
                                              <a:pt x="17" y="41"/>
                                            </a:lnTo>
                                            <a:lnTo>
                                              <a:pt x="17" y="41"/>
                                            </a:lnTo>
                                            <a:lnTo>
                                              <a:pt x="20" y="44"/>
                                            </a:lnTo>
                                            <a:lnTo>
                                              <a:pt x="20" y="44"/>
                                            </a:lnTo>
                                            <a:lnTo>
                                              <a:pt x="20" y="46"/>
                                            </a:lnTo>
                                            <a:lnTo>
                                              <a:pt x="20" y="46"/>
                                            </a:lnTo>
                                            <a:lnTo>
                                              <a:pt x="22" y="50"/>
                                            </a:lnTo>
                                            <a:lnTo>
                                              <a:pt x="22" y="50"/>
                                            </a:lnTo>
                                            <a:lnTo>
                                              <a:pt x="22" y="53"/>
                                            </a:lnTo>
                                            <a:lnTo>
                                              <a:pt x="26" y="56"/>
                                            </a:lnTo>
                                            <a:lnTo>
                                              <a:pt x="26" y="56"/>
                                            </a:lnTo>
                                            <a:lnTo>
                                              <a:pt x="26" y="59"/>
                                            </a:lnTo>
                                            <a:lnTo>
                                              <a:pt x="26" y="59"/>
                                            </a:lnTo>
                                            <a:lnTo>
                                              <a:pt x="29" y="62"/>
                                            </a:lnTo>
                                            <a:lnTo>
                                              <a:pt x="29" y="62"/>
                                            </a:lnTo>
                                            <a:lnTo>
                                              <a:pt x="29" y="65"/>
                                            </a:lnTo>
                                            <a:lnTo>
                                              <a:pt x="29" y="65"/>
                                            </a:lnTo>
                                            <a:lnTo>
                                              <a:pt x="32" y="68"/>
                                            </a:lnTo>
                                            <a:lnTo>
                                              <a:pt x="32" y="68"/>
                                            </a:lnTo>
                                            <a:lnTo>
                                              <a:pt x="32" y="72"/>
                                            </a:lnTo>
                                            <a:lnTo>
                                              <a:pt x="32" y="72"/>
                                            </a:lnTo>
                                            <a:lnTo>
                                              <a:pt x="35" y="75"/>
                                            </a:lnTo>
                                            <a:lnTo>
                                              <a:pt x="35" y="78"/>
                                            </a:lnTo>
                                            <a:lnTo>
                                              <a:pt x="35" y="78"/>
                                            </a:lnTo>
                                            <a:lnTo>
                                              <a:pt x="39" y="80"/>
                                            </a:lnTo>
                                            <a:lnTo>
                                              <a:pt x="39" y="80"/>
                                            </a:lnTo>
                                            <a:lnTo>
                                              <a:pt x="39" y="84"/>
                                            </a:lnTo>
                                            <a:lnTo>
                                              <a:pt x="42" y="84"/>
                                            </a:lnTo>
                                            <a:lnTo>
                                              <a:pt x="42" y="87"/>
                                            </a:lnTo>
                                            <a:lnTo>
                                              <a:pt x="42" y="87"/>
                                            </a:lnTo>
                                            <a:lnTo>
                                              <a:pt x="44" y="90"/>
                                            </a:lnTo>
                                            <a:lnTo>
                                              <a:pt x="44" y="90"/>
                                            </a:lnTo>
                                            <a:lnTo>
                                              <a:pt x="44" y="93"/>
                                            </a:lnTo>
                                            <a:lnTo>
                                              <a:pt x="47" y="97"/>
                                            </a:lnTo>
                                            <a:lnTo>
                                              <a:pt x="47" y="97"/>
                                            </a:lnTo>
                                            <a:lnTo>
                                              <a:pt x="51" y="99"/>
                                            </a:lnTo>
                                            <a:lnTo>
                                              <a:pt x="51" y="99"/>
                                            </a:lnTo>
                                            <a:lnTo>
                                              <a:pt x="51" y="102"/>
                                            </a:lnTo>
                                            <a:lnTo>
                                              <a:pt x="54" y="106"/>
                                            </a:lnTo>
                                            <a:lnTo>
                                              <a:pt x="54" y="106"/>
                                            </a:lnTo>
                                            <a:lnTo>
                                              <a:pt x="54" y="109"/>
                                            </a:lnTo>
                                            <a:lnTo>
                                              <a:pt x="57" y="109"/>
                                            </a:lnTo>
                                            <a:lnTo>
                                              <a:pt x="57" y="112"/>
                                            </a:lnTo>
                                            <a:lnTo>
                                              <a:pt x="57" y="112"/>
                                            </a:lnTo>
                                            <a:lnTo>
                                              <a:pt x="60" y="114"/>
                                            </a:lnTo>
                                            <a:lnTo>
                                              <a:pt x="60" y="114"/>
                                            </a:lnTo>
                                            <a:lnTo>
                                              <a:pt x="64" y="118"/>
                                            </a:lnTo>
                                            <a:lnTo>
                                              <a:pt x="64" y="121"/>
                                            </a:lnTo>
                                            <a:lnTo>
                                              <a:pt x="64" y="121"/>
                                            </a:lnTo>
                                            <a:lnTo>
                                              <a:pt x="67" y="124"/>
                                            </a:lnTo>
                                            <a:lnTo>
                                              <a:pt x="67" y="124"/>
                                            </a:lnTo>
                                            <a:lnTo>
                                              <a:pt x="69" y="127"/>
                                            </a:lnTo>
                                            <a:lnTo>
                                              <a:pt x="69" y="131"/>
                                            </a:lnTo>
                                            <a:lnTo>
                                              <a:pt x="72" y="133"/>
                                            </a:lnTo>
                                            <a:lnTo>
                                              <a:pt x="72" y="133"/>
                                            </a:lnTo>
                                            <a:lnTo>
                                              <a:pt x="76" y="136"/>
                                            </a:lnTo>
                                            <a:lnTo>
                                              <a:pt x="76" y="136"/>
                                            </a:lnTo>
                                            <a:lnTo>
                                              <a:pt x="79" y="140"/>
                                            </a:lnTo>
                                            <a:lnTo>
                                              <a:pt x="79" y="142"/>
                                            </a:lnTo>
                                            <a:lnTo>
                                              <a:pt x="82" y="145"/>
                                            </a:lnTo>
                                            <a:lnTo>
                                              <a:pt x="82" y="145"/>
                                            </a:lnTo>
                                            <a:lnTo>
                                              <a:pt x="86" y="147"/>
                                            </a:lnTo>
                                            <a:lnTo>
                                              <a:pt x="86" y="147"/>
                                            </a:lnTo>
                                            <a:lnTo>
                                              <a:pt x="89" y="151"/>
                                            </a:lnTo>
                                            <a:lnTo>
                                              <a:pt x="89" y="154"/>
                                            </a:lnTo>
                                            <a:lnTo>
                                              <a:pt x="94" y="160"/>
                                            </a:lnTo>
                                            <a:lnTo>
                                              <a:pt x="94" y="160"/>
                                            </a:lnTo>
                                            <a:lnTo>
                                              <a:pt x="94" y="160"/>
                                            </a:lnTo>
                                            <a:lnTo>
                                              <a:pt x="82" y="160"/>
                                            </a:lnTo>
                                            <a:lnTo>
                                              <a:pt x="82" y="164"/>
                                            </a:lnTo>
                                            <a:lnTo>
                                              <a:pt x="67" y="164"/>
                                            </a:lnTo>
                                            <a:lnTo>
                                              <a:pt x="67" y="160"/>
                                            </a:lnTo>
                                            <a:lnTo>
                                              <a:pt x="60" y="160"/>
                                            </a:lnTo>
                                            <a:lnTo>
                                              <a:pt x="57" y="160"/>
                                            </a:lnTo>
                                            <a:lnTo>
                                              <a:pt x="57" y="160"/>
                                            </a:lnTo>
                                            <a:lnTo>
                                              <a:pt x="57" y="164"/>
                                            </a:lnTo>
                                            <a:lnTo>
                                              <a:pt x="60" y="166"/>
                                            </a:lnTo>
                                            <a:lnTo>
                                              <a:pt x="60" y="169"/>
                                            </a:lnTo>
                                            <a:lnTo>
                                              <a:pt x="64" y="169"/>
                                            </a:lnTo>
                                            <a:lnTo>
                                              <a:pt x="64" y="172"/>
                                            </a:lnTo>
                                            <a:lnTo>
                                              <a:pt x="67" y="176"/>
                                            </a:lnTo>
                                            <a:lnTo>
                                              <a:pt x="67" y="179"/>
                                            </a:lnTo>
                                            <a:lnTo>
                                              <a:pt x="67" y="179"/>
                                            </a:lnTo>
                                            <a:lnTo>
                                              <a:pt x="69" y="182"/>
                                            </a:lnTo>
                                            <a:lnTo>
                                              <a:pt x="69" y="185"/>
                                            </a:lnTo>
                                            <a:lnTo>
                                              <a:pt x="72" y="188"/>
                                            </a:lnTo>
                                            <a:lnTo>
                                              <a:pt x="72" y="191"/>
                                            </a:lnTo>
                                            <a:lnTo>
                                              <a:pt x="76" y="191"/>
                                            </a:lnTo>
                                            <a:lnTo>
                                              <a:pt x="76" y="194"/>
                                            </a:lnTo>
                                            <a:lnTo>
                                              <a:pt x="76" y="198"/>
                                            </a:lnTo>
                                            <a:lnTo>
                                              <a:pt x="79" y="200"/>
                                            </a:lnTo>
                                            <a:lnTo>
                                              <a:pt x="79" y="200"/>
                                            </a:lnTo>
                                            <a:lnTo>
                                              <a:pt x="82" y="203"/>
                                            </a:lnTo>
                                            <a:lnTo>
                                              <a:pt x="82" y="206"/>
                                            </a:lnTo>
                                            <a:lnTo>
                                              <a:pt x="82" y="206"/>
                                            </a:lnTo>
                                            <a:lnTo>
                                              <a:pt x="86" y="210"/>
                                            </a:lnTo>
                                            <a:lnTo>
                                              <a:pt x="86" y="213"/>
                                            </a:lnTo>
                                            <a:lnTo>
                                              <a:pt x="89" y="213"/>
                                            </a:lnTo>
                                            <a:lnTo>
                                              <a:pt x="89" y="216"/>
                                            </a:lnTo>
                                            <a:lnTo>
                                              <a:pt x="91" y="219"/>
                                            </a:lnTo>
                                            <a:lnTo>
                                              <a:pt x="91" y="222"/>
                                            </a:lnTo>
                                            <a:lnTo>
                                              <a:pt x="94" y="225"/>
                                            </a:lnTo>
                                            <a:lnTo>
                                              <a:pt x="98" y="228"/>
                                            </a:lnTo>
                                            <a:lnTo>
                                              <a:pt x="98" y="228"/>
                                            </a:lnTo>
                                            <a:lnTo>
                                              <a:pt x="101" y="232"/>
                                            </a:lnTo>
                                            <a:lnTo>
                                              <a:pt x="101" y="235"/>
                                            </a:lnTo>
                                            <a:lnTo>
                                              <a:pt x="104" y="235"/>
                                            </a:lnTo>
                                            <a:lnTo>
                                              <a:pt x="104" y="237"/>
                                            </a:lnTo>
                                            <a:lnTo>
                                              <a:pt x="107" y="241"/>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3" y="290"/>
                                            </a:lnTo>
                                            <a:lnTo>
                                              <a:pt x="157" y="293"/>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87" y="318"/>
                                            </a:lnTo>
                                            <a:lnTo>
                                              <a:pt x="190" y="322"/>
                                            </a:lnTo>
                                            <a:lnTo>
                                              <a:pt x="190" y="322"/>
                                            </a:lnTo>
                                            <a:lnTo>
                                              <a:pt x="194" y="324"/>
                                            </a:lnTo>
                                            <a:lnTo>
                                              <a:pt x="197" y="324"/>
                                            </a:lnTo>
                                            <a:lnTo>
                                              <a:pt x="197" y="324"/>
                                            </a:lnTo>
                                            <a:lnTo>
                                              <a:pt x="200" y="327"/>
                                            </a:lnTo>
                                            <a:lnTo>
                                              <a:pt x="204" y="330"/>
                                            </a:lnTo>
                                            <a:lnTo>
                                              <a:pt x="204" y="330"/>
                                            </a:lnTo>
                                            <a:lnTo>
                                              <a:pt x="207" y="330"/>
                                            </a:lnTo>
                                            <a:lnTo>
                                              <a:pt x="209" y="334"/>
                                            </a:lnTo>
                                            <a:lnTo>
                                              <a:pt x="209" y="334"/>
                                            </a:lnTo>
                                            <a:lnTo>
                                              <a:pt x="212" y="334"/>
                                            </a:lnTo>
                                            <a:lnTo>
                                              <a:pt x="209" y="337"/>
                                            </a:lnTo>
                                            <a:lnTo>
                                              <a:pt x="209" y="337"/>
                                            </a:lnTo>
                                            <a:lnTo>
                                              <a:pt x="207" y="337"/>
                                            </a:lnTo>
                                            <a:lnTo>
                                              <a:pt x="207" y="337"/>
                                            </a:lnTo>
                                            <a:lnTo>
                                              <a:pt x="204" y="340"/>
                                            </a:lnTo>
                                            <a:lnTo>
                                              <a:pt x="204" y="340"/>
                                            </a:lnTo>
                                            <a:lnTo>
                                              <a:pt x="204" y="340"/>
                                            </a:lnTo>
                                            <a:lnTo>
                                              <a:pt x="200" y="340"/>
                                            </a:lnTo>
                                            <a:lnTo>
                                              <a:pt x="200" y="340"/>
                                            </a:lnTo>
                                            <a:lnTo>
                                              <a:pt x="200" y="340"/>
                                            </a:lnTo>
                                            <a:lnTo>
                                              <a:pt x="200" y="343"/>
                                            </a:lnTo>
                                            <a:lnTo>
                                              <a:pt x="197" y="343"/>
                                            </a:lnTo>
                                            <a:lnTo>
                                              <a:pt x="197" y="343"/>
                                            </a:lnTo>
                                            <a:lnTo>
                                              <a:pt x="197" y="343"/>
                                            </a:lnTo>
                                            <a:lnTo>
                                              <a:pt x="194" y="343"/>
                                            </a:lnTo>
                                            <a:lnTo>
                                              <a:pt x="194" y="343"/>
                                            </a:lnTo>
                                            <a:lnTo>
                                              <a:pt x="194" y="343"/>
                                            </a:lnTo>
                                            <a:lnTo>
                                              <a:pt x="194" y="343"/>
                                            </a:lnTo>
                                            <a:lnTo>
                                              <a:pt x="190" y="346"/>
                                            </a:lnTo>
                                            <a:lnTo>
                                              <a:pt x="190" y="346"/>
                                            </a:lnTo>
                                            <a:lnTo>
                                              <a:pt x="187" y="346"/>
                                            </a:lnTo>
                                            <a:lnTo>
                                              <a:pt x="187" y="346"/>
                                            </a:lnTo>
                                            <a:lnTo>
                                              <a:pt x="187" y="346"/>
                                            </a:lnTo>
                                            <a:lnTo>
                                              <a:pt x="187" y="346"/>
                                            </a:lnTo>
                                            <a:lnTo>
                                              <a:pt x="184" y="349"/>
                                            </a:lnTo>
                                            <a:lnTo>
                                              <a:pt x="184" y="349"/>
                                            </a:lnTo>
                                            <a:lnTo>
                                              <a:pt x="182" y="349"/>
                                            </a:lnTo>
                                            <a:lnTo>
                                              <a:pt x="182" y="349"/>
                                            </a:lnTo>
                                            <a:lnTo>
                                              <a:pt x="182" y="349"/>
                                            </a:lnTo>
                                            <a:lnTo>
                                              <a:pt x="178" y="349"/>
                                            </a:lnTo>
                                            <a:lnTo>
                                              <a:pt x="178" y="349"/>
                                            </a:lnTo>
                                            <a:lnTo>
                                              <a:pt x="175" y="349"/>
                                            </a:lnTo>
                                            <a:lnTo>
                                              <a:pt x="175" y="352"/>
                                            </a:lnTo>
                                            <a:lnTo>
                                              <a:pt x="175" y="352"/>
                                            </a:lnTo>
                                            <a:lnTo>
                                              <a:pt x="172" y="352"/>
                                            </a:lnTo>
                                            <a:lnTo>
                                              <a:pt x="172" y="352"/>
                                            </a:lnTo>
                                            <a:lnTo>
                                              <a:pt x="169" y="352"/>
                                            </a:lnTo>
                                            <a:lnTo>
                                              <a:pt x="165" y="352"/>
                                            </a:lnTo>
                                            <a:lnTo>
                                              <a:pt x="165" y="352"/>
                                            </a:lnTo>
                                            <a:lnTo>
                                              <a:pt x="165" y="352"/>
                                            </a:lnTo>
                                            <a:lnTo>
                                              <a:pt x="162" y="356"/>
                                            </a:lnTo>
                                            <a:lnTo>
                                              <a:pt x="160" y="356"/>
                                            </a:lnTo>
                                            <a:lnTo>
                                              <a:pt x="160" y="356"/>
                                            </a:lnTo>
                                            <a:lnTo>
                                              <a:pt x="157" y="356"/>
                                            </a:lnTo>
                                            <a:lnTo>
                                              <a:pt x="157" y="356"/>
                                            </a:lnTo>
                                            <a:lnTo>
                                              <a:pt x="153" y="356"/>
                                            </a:lnTo>
                                            <a:lnTo>
                                              <a:pt x="153" y="358"/>
                                            </a:lnTo>
                                            <a:lnTo>
                                              <a:pt x="153" y="358"/>
                                            </a:lnTo>
                                            <a:lnTo>
                                              <a:pt x="153" y="358"/>
                                            </a:lnTo>
                                            <a:lnTo>
                                              <a:pt x="157" y="358"/>
                                            </a:lnTo>
                                            <a:lnTo>
                                              <a:pt x="157" y="361"/>
                                            </a:lnTo>
                                            <a:lnTo>
                                              <a:pt x="160" y="361"/>
                                            </a:lnTo>
                                            <a:lnTo>
                                              <a:pt x="162" y="365"/>
                                            </a:lnTo>
                                            <a:lnTo>
                                              <a:pt x="165" y="368"/>
                                            </a:lnTo>
                                            <a:lnTo>
                                              <a:pt x="165" y="368"/>
                                            </a:lnTo>
                                            <a:lnTo>
                                              <a:pt x="169" y="371"/>
                                            </a:lnTo>
                                            <a:lnTo>
                                              <a:pt x="172" y="371"/>
                                            </a:lnTo>
                                            <a:lnTo>
                                              <a:pt x="172" y="374"/>
                                            </a:lnTo>
                                            <a:lnTo>
                                              <a:pt x="175" y="374"/>
                                            </a:lnTo>
                                            <a:lnTo>
                                              <a:pt x="178" y="377"/>
                                            </a:lnTo>
                                            <a:lnTo>
                                              <a:pt x="178" y="377"/>
                                            </a:lnTo>
                                            <a:lnTo>
                                              <a:pt x="182" y="380"/>
                                            </a:lnTo>
                                            <a:lnTo>
                                              <a:pt x="184" y="380"/>
                                            </a:lnTo>
                                            <a:lnTo>
                                              <a:pt x="184" y="380"/>
                                            </a:lnTo>
                                            <a:lnTo>
                                              <a:pt x="187" y="383"/>
                                            </a:lnTo>
                                            <a:lnTo>
                                              <a:pt x="190" y="383"/>
                                            </a:lnTo>
                                            <a:lnTo>
                                              <a:pt x="190" y="386"/>
                                            </a:lnTo>
                                            <a:lnTo>
                                              <a:pt x="194" y="386"/>
                                            </a:lnTo>
                                            <a:lnTo>
                                              <a:pt x="197" y="390"/>
                                            </a:lnTo>
                                            <a:lnTo>
                                              <a:pt x="197" y="390"/>
                                            </a:lnTo>
                                            <a:lnTo>
                                              <a:pt x="200" y="392"/>
                                            </a:lnTo>
                                            <a:lnTo>
                                              <a:pt x="204" y="392"/>
                                            </a:lnTo>
                                            <a:lnTo>
                                              <a:pt x="204" y="392"/>
                                            </a:lnTo>
                                            <a:lnTo>
                                              <a:pt x="207" y="395"/>
                                            </a:lnTo>
                                            <a:lnTo>
                                              <a:pt x="209" y="399"/>
                                            </a:lnTo>
                                            <a:lnTo>
                                              <a:pt x="212" y="399"/>
                                            </a:lnTo>
                                            <a:lnTo>
                                              <a:pt x="212" y="399"/>
                                            </a:lnTo>
                                            <a:lnTo>
                                              <a:pt x="216" y="402"/>
                                            </a:lnTo>
                                            <a:lnTo>
                                              <a:pt x="219" y="402"/>
                                            </a:lnTo>
                                            <a:lnTo>
                                              <a:pt x="222" y="405"/>
                                            </a:lnTo>
                                            <a:lnTo>
                                              <a:pt x="222" y="405"/>
                                            </a:lnTo>
                                            <a:lnTo>
                                              <a:pt x="225" y="405"/>
                                            </a:lnTo>
                                            <a:lnTo>
                                              <a:pt x="229" y="408"/>
                                            </a:lnTo>
                                            <a:lnTo>
                                              <a:pt x="231" y="408"/>
                                            </a:lnTo>
                                            <a:lnTo>
                                              <a:pt x="234" y="411"/>
                                            </a:lnTo>
                                            <a:lnTo>
                                              <a:pt x="234" y="411"/>
                                            </a:lnTo>
                                            <a:lnTo>
                                              <a:pt x="237" y="411"/>
                                            </a:lnTo>
                                            <a:lnTo>
                                              <a:pt x="241" y="414"/>
                                            </a:lnTo>
                                            <a:lnTo>
                                              <a:pt x="244" y="414"/>
                                            </a:lnTo>
                                            <a:lnTo>
                                              <a:pt x="244" y="414"/>
                                            </a:lnTo>
                                            <a:lnTo>
                                              <a:pt x="247" y="417"/>
                                            </a:lnTo>
                                            <a:lnTo>
                                              <a:pt x="250" y="417"/>
                                            </a:lnTo>
                                            <a:lnTo>
                                              <a:pt x="254" y="420"/>
                                            </a:lnTo>
                                            <a:lnTo>
                                              <a:pt x="254" y="420"/>
                                            </a:lnTo>
                                            <a:lnTo>
                                              <a:pt x="256" y="420"/>
                                            </a:lnTo>
                                            <a:lnTo>
                                              <a:pt x="259" y="424"/>
                                            </a:lnTo>
                                            <a:lnTo>
                                              <a:pt x="259" y="424"/>
                                            </a:lnTo>
                                            <a:lnTo>
                                              <a:pt x="262" y="424"/>
                                            </a:lnTo>
                                            <a:lnTo>
                                              <a:pt x="266" y="427"/>
                                            </a:lnTo>
                                            <a:lnTo>
                                              <a:pt x="269" y="427"/>
                                            </a:lnTo>
                                            <a:lnTo>
                                              <a:pt x="272" y="429"/>
                                            </a:lnTo>
                                            <a:lnTo>
                                              <a:pt x="276" y="429"/>
                                            </a:lnTo>
                                            <a:lnTo>
                                              <a:pt x="276" y="429"/>
                                            </a:lnTo>
                                            <a:lnTo>
                                              <a:pt x="278" y="431"/>
                                            </a:lnTo>
                                            <a:lnTo>
                                              <a:pt x="281" y="431"/>
                                            </a:lnTo>
                                            <a:lnTo>
                                              <a:pt x="284" y="431"/>
                                            </a:lnTo>
                                            <a:lnTo>
                                              <a:pt x="288" y="435"/>
                                            </a:lnTo>
                                            <a:lnTo>
                                              <a:pt x="288" y="435"/>
                                            </a:lnTo>
                                            <a:lnTo>
                                              <a:pt x="291" y="438"/>
                                            </a:lnTo>
                                            <a:lnTo>
                                              <a:pt x="294" y="438"/>
                                            </a:lnTo>
                                            <a:lnTo>
                                              <a:pt x="297" y="438"/>
                                            </a:lnTo>
                                            <a:lnTo>
                                              <a:pt x="301" y="441"/>
                                            </a:lnTo>
                                            <a:lnTo>
                                              <a:pt x="303" y="441"/>
                                            </a:lnTo>
                                            <a:lnTo>
                                              <a:pt x="303" y="441"/>
                                            </a:lnTo>
                                            <a:lnTo>
                                              <a:pt x="309" y="444"/>
                                            </a:lnTo>
                                            <a:lnTo>
                                              <a:pt x="309" y="444"/>
                                            </a:lnTo>
                                            <a:lnTo>
                                              <a:pt x="313" y="444"/>
                                            </a:lnTo>
                                            <a:lnTo>
                                              <a:pt x="316" y="447"/>
                                            </a:lnTo>
                                            <a:lnTo>
                                              <a:pt x="319" y="447"/>
                                            </a:lnTo>
                                            <a:lnTo>
                                              <a:pt x="323" y="447"/>
                                            </a:lnTo>
                                            <a:lnTo>
                                              <a:pt x="325" y="450"/>
                                            </a:lnTo>
                                            <a:lnTo>
                                              <a:pt x="328" y="450"/>
                                            </a:lnTo>
                                            <a:lnTo>
                                              <a:pt x="331" y="450"/>
                                            </a:lnTo>
                                            <a:lnTo>
                                              <a:pt x="335" y="450"/>
                                            </a:lnTo>
                                            <a:lnTo>
                                              <a:pt x="338" y="453"/>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9"/>
                                            </a:lnTo>
                                            <a:lnTo>
                                              <a:pt x="382" y="465"/>
                                            </a:lnTo>
                                            <a:lnTo>
                                              <a:pt x="378" y="465"/>
                                            </a:lnTo>
                                            <a:lnTo>
                                              <a:pt x="378" y="465"/>
                                            </a:lnTo>
                                            <a:lnTo>
                                              <a:pt x="375" y="462"/>
                                            </a:lnTo>
                                            <a:lnTo>
                                              <a:pt x="375" y="462"/>
                                            </a:lnTo>
                                            <a:lnTo>
                                              <a:pt x="372" y="462"/>
                                            </a:lnTo>
                                            <a:lnTo>
                                              <a:pt x="372" y="462"/>
                                            </a:lnTo>
                                            <a:lnTo>
                                              <a:pt x="370" y="460"/>
                                            </a:lnTo>
                                            <a:lnTo>
                                              <a:pt x="366" y="460"/>
                                            </a:lnTo>
                                            <a:lnTo>
                                              <a:pt x="366" y="460"/>
                                            </a:lnTo>
                                            <a:lnTo>
                                              <a:pt x="363" y="460"/>
                                            </a:lnTo>
                                            <a:lnTo>
                                              <a:pt x="363" y="457"/>
                                            </a:lnTo>
                                            <a:lnTo>
                                              <a:pt x="363" y="457"/>
                                            </a:lnTo>
                                            <a:lnTo>
                                              <a:pt x="360" y="457"/>
                                            </a:lnTo>
                                            <a:lnTo>
                                              <a:pt x="360" y="453"/>
                                            </a:lnTo>
                                            <a:lnTo>
                                              <a:pt x="356" y="453"/>
                                            </a:lnTo>
                                            <a:lnTo>
                                              <a:pt x="356" y="453"/>
                                            </a:lnTo>
                                            <a:lnTo>
                                              <a:pt x="353" y="450"/>
                                            </a:lnTo>
                                            <a:lnTo>
                                              <a:pt x="353" y="450"/>
                                            </a:lnTo>
                                            <a:lnTo>
                                              <a:pt x="350" y="450"/>
                                            </a:lnTo>
                                            <a:lnTo>
                                              <a:pt x="348" y="450"/>
                                            </a:lnTo>
                                            <a:lnTo>
                                              <a:pt x="348" y="447"/>
                                            </a:lnTo>
                                            <a:lnTo>
                                              <a:pt x="344" y="447"/>
                                            </a:lnTo>
                                            <a:lnTo>
                                              <a:pt x="344" y="447"/>
                                            </a:lnTo>
                                            <a:lnTo>
                                              <a:pt x="344" y="447"/>
                                            </a:lnTo>
                                            <a:lnTo>
                                              <a:pt x="341" y="444"/>
                                            </a:lnTo>
                                            <a:lnTo>
                                              <a:pt x="338" y="444"/>
                                            </a:lnTo>
                                            <a:lnTo>
                                              <a:pt x="338" y="444"/>
                                            </a:lnTo>
                                            <a:lnTo>
                                              <a:pt x="335" y="441"/>
                                            </a:lnTo>
                                            <a:lnTo>
                                              <a:pt x="335" y="441"/>
                                            </a:lnTo>
                                            <a:lnTo>
                                              <a:pt x="331" y="441"/>
                                            </a:lnTo>
                                            <a:lnTo>
                                              <a:pt x="331" y="438"/>
                                            </a:lnTo>
                                            <a:lnTo>
                                              <a:pt x="331" y="438"/>
                                            </a:lnTo>
                                            <a:lnTo>
                                              <a:pt x="328" y="438"/>
                                            </a:lnTo>
                                            <a:lnTo>
                                              <a:pt x="325" y="438"/>
                                            </a:lnTo>
                                            <a:lnTo>
                                              <a:pt x="325" y="435"/>
                                            </a:lnTo>
                                            <a:lnTo>
                                              <a:pt x="323" y="435"/>
                                            </a:lnTo>
                                            <a:lnTo>
                                              <a:pt x="323" y="435"/>
                                            </a:lnTo>
                                            <a:lnTo>
                                              <a:pt x="323" y="431"/>
                                            </a:lnTo>
                                            <a:lnTo>
                                              <a:pt x="319" y="431"/>
                                            </a:lnTo>
                                            <a:lnTo>
                                              <a:pt x="316" y="431"/>
                                            </a:lnTo>
                                            <a:lnTo>
                                              <a:pt x="316" y="429"/>
                                            </a:lnTo>
                                            <a:lnTo>
                                              <a:pt x="313" y="429"/>
                                            </a:lnTo>
                                            <a:lnTo>
                                              <a:pt x="313" y="429"/>
                                            </a:lnTo>
                                            <a:lnTo>
                                              <a:pt x="309" y="429"/>
                                            </a:lnTo>
                                            <a:lnTo>
                                              <a:pt x="309" y="427"/>
                                            </a:lnTo>
                                            <a:lnTo>
                                              <a:pt x="306" y="427"/>
                                            </a:lnTo>
                                            <a:lnTo>
                                              <a:pt x="306" y="424"/>
                                            </a:lnTo>
                                            <a:lnTo>
                                              <a:pt x="303" y="424"/>
                                            </a:lnTo>
                                            <a:lnTo>
                                              <a:pt x="303" y="424"/>
                                            </a:lnTo>
                                            <a:lnTo>
                                              <a:pt x="301" y="424"/>
                                            </a:lnTo>
                                            <a:lnTo>
                                              <a:pt x="301" y="420"/>
                                            </a:lnTo>
                                            <a:lnTo>
                                              <a:pt x="297" y="420"/>
                                            </a:lnTo>
                                            <a:lnTo>
                                              <a:pt x="297" y="420"/>
                                            </a:lnTo>
                                            <a:lnTo>
                                              <a:pt x="297" y="417"/>
                                            </a:lnTo>
                                            <a:lnTo>
                                              <a:pt x="294" y="417"/>
                                            </a:lnTo>
                                            <a:lnTo>
                                              <a:pt x="294" y="417"/>
                                            </a:lnTo>
                                            <a:lnTo>
                                              <a:pt x="291" y="414"/>
                                            </a:lnTo>
                                            <a:lnTo>
                                              <a:pt x="288" y="414"/>
                                            </a:lnTo>
                                            <a:lnTo>
                                              <a:pt x="288" y="414"/>
                                            </a:lnTo>
                                            <a:lnTo>
                                              <a:pt x="288" y="411"/>
                                            </a:lnTo>
                                            <a:lnTo>
                                              <a:pt x="284" y="411"/>
                                            </a:lnTo>
                                            <a:lnTo>
                                              <a:pt x="284" y="411"/>
                                            </a:lnTo>
                                            <a:lnTo>
                                              <a:pt x="281" y="408"/>
                                            </a:lnTo>
                                            <a:lnTo>
                                              <a:pt x="281" y="408"/>
                                            </a:lnTo>
                                            <a:lnTo>
                                              <a:pt x="278" y="405"/>
                                            </a:lnTo>
                                            <a:lnTo>
                                              <a:pt x="276" y="405"/>
                                            </a:lnTo>
                                            <a:lnTo>
                                              <a:pt x="276" y="405"/>
                                            </a:lnTo>
                                            <a:lnTo>
                                              <a:pt x="276" y="405"/>
                                            </a:lnTo>
                                            <a:lnTo>
                                              <a:pt x="272" y="402"/>
                                            </a:lnTo>
                                            <a:lnTo>
                                              <a:pt x="272" y="402"/>
                                            </a:lnTo>
                                            <a:lnTo>
                                              <a:pt x="269" y="402"/>
                                            </a:lnTo>
                                            <a:lnTo>
                                              <a:pt x="266" y="399"/>
                                            </a:lnTo>
                                            <a:lnTo>
                                              <a:pt x="266" y="399"/>
                                            </a:lnTo>
                                            <a:lnTo>
                                              <a:pt x="262" y="395"/>
                                            </a:lnTo>
                                            <a:lnTo>
                                              <a:pt x="259" y="395"/>
                                            </a:lnTo>
                                            <a:lnTo>
                                              <a:pt x="259" y="392"/>
                                            </a:lnTo>
                                            <a:lnTo>
                                              <a:pt x="256" y="392"/>
                                            </a:lnTo>
                                            <a:lnTo>
                                              <a:pt x="256" y="392"/>
                                            </a:lnTo>
                                            <a:lnTo>
                                              <a:pt x="254" y="390"/>
                                            </a:lnTo>
                                            <a:lnTo>
                                              <a:pt x="254" y="390"/>
                                            </a:lnTo>
                                            <a:lnTo>
                                              <a:pt x="250" y="386"/>
                                            </a:lnTo>
                                            <a:lnTo>
                                              <a:pt x="250" y="386"/>
                                            </a:lnTo>
                                            <a:lnTo>
                                              <a:pt x="247" y="386"/>
                                            </a:lnTo>
                                            <a:lnTo>
                                              <a:pt x="247" y="383"/>
                                            </a:lnTo>
                                            <a:lnTo>
                                              <a:pt x="247" y="383"/>
                                            </a:lnTo>
                                            <a:lnTo>
                                              <a:pt x="244" y="383"/>
                                            </a:lnTo>
                                            <a:lnTo>
                                              <a:pt x="244" y="380"/>
                                            </a:lnTo>
                                            <a:lnTo>
                                              <a:pt x="241" y="380"/>
                                            </a:lnTo>
                                            <a:lnTo>
                                              <a:pt x="244" y="380"/>
                                            </a:lnTo>
                                            <a:lnTo>
                                              <a:pt x="244" y="380"/>
                                            </a:lnTo>
                                            <a:lnTo>
                                              <a:pt x="247" y="380"/>
                                            </a:lnTo>
                                            <a:lnTo>
                                              <a:pt x="247" y="380"/>
                                            </a:lnTo>
                                            <a:lnTo>
                                              <a:pt x="247" y="380"/>
                                            </a:lnTo>
                                            <a:lnTo>
                                              <a:pt x="250" y="377"/>
                                            </a:lnTo>
                                            <a:lnTo>
                                              <a:pt x="250" y="377"/>
                                            </a:lnTo>
                                            <a:lnTo>
                                              <a:pt x="250" y="377"/>
                                            </a:lnTo>
                                            <a:lnTo>
                                              <a:pt x="254" y="377"/>
                                            </a:lnTo>
                                            <a:lnTo>
                                              <a:pt x="254" y="377"/>
                                            </a:lnTo>
                                            <a:lnTo>
                                              <a:pt x="254" y="377"/>
                                            </a:lnTo>
                                            <a:lnTo>
                                              <a:pt x="256" y="374"/>
                                            </a:lnTo>
                                            <a:lnTo>
                                              <a:pt x="256" y="374"/>
                                            </a:lnTo>
                                            <a:lnTo>
                                              <a:pt x="256" y="374"/>
                                            </a:lnTo>
                                            <a:lnTo>
                                              <a:pt x="259" y="374"/>
                                            </a:lnTo>
                                            <a:lnTo>
                                              <a:pt x="259" y="374"/>
                                            </a:lnTo>
                                            <a:lnTo>
                                              <a:pt x="262" y="374"/>
                                            </a:lnTo>
                                            <a:lnTo>
                                              <a:pt x="262" y="374"/>
                                            </a:lnTo>
                                            <a:lnTo>
                                              <a:pt x="262" y="374"/>
                                            </a:lnTo>
                                            <a:lnTo>
                                              <a:pt x="262" y="371"/>
                                            </a:lnTo>
                                            <a:lnTo>
                                              <a:pt x="266" y="371"/>
                                            </a:lnTo>
                                            <a:lnTo>
                                              <a:pt x="266" y="371"/>
                                            </a:lnTo>
                                            <a:lnTo>
                                              <a:pt x="266" y="371"/>
                                            </a:lnTo>
                                            <a:lnTo>
                                              <a:pt x="266" y="371"/>
                                            </a:lnTo>
                                            <a:lnTo>
                                              <a:pt x="269" y="371"/>
                                            </a:lnTo>
                                            <a:lnTo>
                                              <a:pt x="269" y="371"/>
                                            </a:lnTo>
                                            <a:lnTo>
                                              <a:pt x="272" y="371"/>
                                            </a:lnTo>
                                            <a:lnTo>
                                              <a:pt x="272" y="368"/>
                                            </a:lnTo>
                                            <a:lnTo>
                                              <a:pt x="272" y="368"/>
                                            </a:lnTo>
                                            <a:lnTo>
                                              <a:pt x="272" y="368"/>
                                            </a:lnTo>
                                            <a:lnTo>
                                              <a:pt x="276" y="368"/>
                                            </a:lnTo>
                                            <a:lnTo>
                                              <a:pt x="276" y="368"/>
                                            </a:lnTo>
                                            <a:lnTo>
                                              <a:pt x="276" y="368"/>
                                            </a:lnTo>
                                            <a:lnTo>
                                              <a:pt x="278" y="365"/>
                                            </a:lnTo>
                                            <a:lnTo>
                                              <a:pt x="278" y="365"/>
                                            </a:lnTo>
                                            <a:lnTo>
                                              <a:pt x="278" y="365"/>
                                            </a:lnTo>
                                            <a:lnTo>
                                              <a:pt x="281" y="365"/>
                                            </a:lnTo>
                                            <a:lnTo>
                                              <a:pt x="281" y="365"/>
                                            </a:lnTo>
                                            <a:lnTo>
                                              <a:pt x="281" y="365"/>
                                            </a:lnTo>
                                            <a:lnTo>
                                              <a:pt x="281" y="365"/>
                                            </a:lnTo>
                                            <a:lnTo>
                                              <a:pt x="284" y="365"/>
                                            </a:lnTo>
                                            <a:lnTo>
                                              <a:pt x="284" y="361"/>
                                            </a:lnTo>
                                            <a:lnTo>
                                              <a:pt x="284" y="361"/>
                                            </a:lnTo>
                                            <a:lnTo>
                                              <a:pt x="284" y="361"/>
                                            </a:lnTo>
                                            <a:lnTo>
                                              <a:pt x="288" y="361"/>
                                            </a:lnTo>
                                            <a:lnTo>
                                              <a:pt x="288" y="361"/>
                                            </a:lnTo>
                                            <a:lnTo>
                                              <a:pt x="288" y="361"/>
                                            </a:lnTo>
                                            <a:lnTo>
                                              <a:pt x="288" y="361"/>
                                            </a:lnTo>
                                            <a:lnTo>
                                              <a:pt x="288" y="358"/>
                                            </a:lnTo>
                                            <a:lnTo>
                                              <a:pt x="291" y="358"/>
                                            </a:lnTo>
                                            <a:lnTo>
                                              <a:pt x="291" y="358"/>
                                            </a:lnTo>
                                            <a:lnTo>
                                              <a:pt x="294" y="358"/>
                                            </a:lnTo>
                                            <a:lnTo>
                                              <a:pt x="294" y="358"/>
                                            </a:lnTo>
                                            <a:lnTo>
                                              <a:pt x="294" y="358"/>
                                            </a:lnTo>
                                            <a:lnTo>
                                              <a:pt x="294" y="358"/>
                                            </a:lnTo>
                                            <a:lnTo>
                                              <a:pt x="294" y="358"/>
                                            </a:lnTo>
                                            <a:lnTo>
                                              <a:pt x="297" y="356"/>
                                            </a:lnTo>
                                            <a:lnTo>
                                              <a:pt x="297" y="356"/>
                                            </a:lnTo>
                                            <a:lnTo>
                                              <a:pt x="297" y="356"/>
                                            </a:lnTo>
                                            <a:lnTo>
                                              <a:pt x="297" y="356"/>
                                            </a:lnTo>
                                            <a:lnTo>
                                              <a:pt x="297" y="352"/>
                                            </a:lnTo>
                                            <a:lnTo>
                                              <a:pt x="294" y="352"/>
                                            </a:lnTo>
                                            <a:lnTo>
                                              <a:pt x="291" y="352"/>
                                            </a:lnTo>
                                            <a:lnTo>
                                              <a:pt x="288" y="349"/>
                                            </a:lnTo>
                                            <a:lnTo>
                                              <a:pt x="288" y="349"/>
                                            </a:lnTo>
                                            <a:lnTo>
                                              <a:pt x="284" y="349"/>
                                            </a:lnTo>
                                            <a:lnTo>
                                              <a:pt x="281" y="346"/>
                                            </a:lnTo>
                                            <a:lnTo>
                                              <a:pt x="281" y="346"/>
                                            </a:lnTo>
                                            <a:lnTo>
                                              <a:pt x="278" y="343"/>
                                            </a:lnTo>
                                            <a:lnTo>
                                              <a:pt x="276" y="343"/>
                                            </a:lnTo>
                                            <a:lnTo>
                                              <a:pt x="276" y="343"/>
                                            </a:lnTo>
                                            <a:lnTo>
                                              <a:pt x="272" y="340"/>
                                            </a:lnTo>
                                            <a:lnTo>
                                              <a:pt x="269" y="340"/>
                                            </a:lnTo>
                                            <a:lnTo>
                                              <a:pt x="266" y="340"/>
                                            </a:lnTo>
                                            <a:lnTo>
                                              <a:pt x="266" y="337"/>
                                            </a:lnTo>
                                            <a:lnTo>
                                              <a:pt x="262" y="337"/>
                                            </a:lnTo>
                                            <a:lnTo>
                                              <a:pt x="259" y="334"/>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7" y="322"/>
                                            </a:lnTo>
                                            <a:lnTo>
                                              <a:pt x="234" y="322"/>
                                            </a:lnTo>
                                            <a:lnTo>
                                              <a:pt x="234" y="318"/>
                                            </a:lnTo>
                                            <a:lnTo>
                                              <a:pt x="231" y="318"/>
                                            </a:lnTo>
                                            <a:lnTo>
                                              <a:pt x="229" y="315"/>
                                            </a:lnTo>
                                            <a:lnTo>
                                              <a:pt x="225"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4" y="300"/>
                                            </a:lnTo>
                                            <a:lnTo>
                                              <a:pt x="200" y="296"/>
                                            </a:lnTo>
                                            <a:lnTo>
                                              <a:pt x="200" y="296"/>
                                            </a:lnTo>
                                            <a:lnTo>
                                              <a:pt x="197" y="293"/>
                                            </a:lnTo>
                                            <a:lnTo>
                                              <a:pt x="194" y="293"/>
                                            </a:lnTo>
                                            <a:lnTo>
                                              <a:pt x="194" y="293"/>
                                            </a:lnTo>
                                            <a:lnTo>
                                              <a:pt x="190" y="290"/>
                                            </a:lnTo>
                                            <a:lnTo>
                                              <a:pt x="187" y="290"/>
                                            </a:lnTo>
                                            <a:lnTo>
                                              <a:pt x="187" y="288"/>
                                            </a:lnTo>
                                            <a:lnTo>
                                              <a:pt x="184" y="288"/>
                                            </a:lnTo>
                                            <a:lnTo>
                                              <a:pt x="184" y="284"/>
                                            </a:lnTo>
                                            <a:lnTo>
                                              <a:pt x="178" y="281"/>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0" y="219"/>
                                            </a:lnTo>
                                            <a:lnTo>
                                              <a:pt x="165" y="219"/>
                                            </a:lnTo>
                                            <a:lnTo>
                                              <a:pt x="165" y="219"/>
                                            </a:lnTo>
                                            <a:lnTo>
                                              <a:pt x="169" y="219"/>
                                            </a:lnTo>
                                            <a:lnTo>
                                              <a:pt x="172" y="219"/>
                                            </a:lnTo>
                                            <a:lnTo>
                                              <a:pt x="178" y="219"/>
                                            </a:lnTo>
                                            <a:lnTo>
                                              <a:pt x="178" y="216"/>
                                            </a:lnTo>
                                            <a:lnTo>
                                              <a:pt x="182" y="216"/>
                                            </a:lnTo>
                                            <a:lnTo>
                                              <a:pt x="182" y="216"/>
                                            </a:lnTo>
                                            <a:lnTo>
                                              <a:pt x="184" y="216"/>
                                            </a:lnTo>
                                            <a:lnTo>
                                              <a:pt x="187" y="216"/>
                                            </a:lnTo>
                                            <a:lnTo>
                                              <a:pt x="190" y="216"/>
                                            </a:lnTo>
                                            <a:lnTo>
                                              <a:pt x="194" y="213"/>
                                            </a:lnTo>
                                            <a:lnTo>
                                              <a:pt x="197" y="213"/>
                                            </a:lnTo>
                                            <a:lnTo>
                                              <a:pt x="197"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9" y="59"/>
                                            </a:lnTo>
                                            <a:lnTo>
                                              <a:pt x="35" y="56"/>
                                            </a:lnTo>
                                            <a:lnTo>
                                              <a:pt x="32" y="53"/>
                                            </a:lnTo>
                                            <a:lnTo>
                                              <a:pt x="32" y="50"/>
                                            </a:lnTo>
                                            <a:lnTo>
                                              <a:pt x="29" y="50"/>
                                            </a:lnTo>
                                            <a:lnTo>
                                              <a:pt x="29" y="46"/>
                                            </a:lnTo>
                                            <a:lnTo>
                                              <a:pt x="29" y="44"/>
                                            </a:lnTo>
                                            <a:lnTo>
                                              <a:pt x="26" y="41"/>
                                            </a:lnTo>
                                            <a:lnTo>
                                              <a:pt x="26" y="38"/>
                                            </a:lnTo>
                                            <a:lnTo>
                                              <a:pt x="22" y="34"/>
                                            </a:lnTo>
                                            <a:lnTo>
                                              <a:pt x="22" y="34"/>
                                            </a:lnTo>
                                            <a:lnTo>
                                              <a:pt x="20" y="31"/>
                                            </a:lnTo>
                                            <a:lnTo>
                                              <a:pt x="17" y="28"/>
                                            </a:lnTo>
                                            <a:lnTo>
                                              <a:pt x="17" y="25"/>
                                            </a:lnTo>
                                            <a:lnTo>
                                              <a:pt x="17" y="25"/>
                                            </a:lnTo>
                                            <a:lnTo>
                                              <a:pt x="14" y="22"/>
                                            </a:lnTo>
                                            <a:lnTo>
                                              <a:pt x="14" y="19"/>
                                            </a:lnTo>
                                            <a:lnTo>
                                              <a:pt x="10" y="16"/>
                                            </a:lnTo>
                                            <a:lnTo>
                                              <a:pt x="10" y="16"/>
                                            </a:lnTo>
                                            <a:lnTo>
                                              <a:pt x="7" y="12"/>
                                            </a:lnTo>
                                            <a:lnTo>
                                              <a:pt x="7" y="9"/>
                                            </a:lnTo>
                                            <a:lnTo>
                                              <a:pt x="4" y="7"/>
                                            </a:lnTo>
                                            <a:lnTo>
                                              <a:pt x="4" y="3"/>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5" name="Freeform 27"/>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0" y="105"/>
                                            </a:lnTo>
                                            <a:lnTo>
                                              <a:pt x="53" y="105"/>
                                            </a:lnTo>
                                            <a:lnTo>
                                              <a:pt x="53" y="105"/>
                                            </a:lnTo>
                                            <a:lnTo>
                                              <a:pt x="53" y="105"/>
                                            </a:lnTo>
                                            <a:lnTo>
                                              <a:pt x="53" y="109"/>
                                            </a:lnTo>
                                            <a:lnTo>
                                              <a:pt x="53" y="109"/>
                                            </a:lnTo>
                                            <a:lnTo>
                                              <a:pt x="53" y="109"/>
                                            </a:lnTo>
                                            <a:lnTo>
                                              <a:pt x="53" y="109"/>
                                            </a:lnTo>
                                            <a:lnTo>
                                              <a:pt x="57" y="111"/>
                                            </a:lnTo>
                                            <a:lnTo>
                                              <a:pt x="57" y="111"/>
                                            </a:lnTo>
                                            <a:lnTo>
                                              <a:pt x="57" y="111"/>
                                            </a:lnTo>
                                            <a:lnTo>
                                              <a:pt x="57" y="111"/>
                                            </a:lnTo>
                                            <a:lnTo>
                                              <a:pt x="60" y="111"/>
                                            </a:lnTo>
                                            <a:lnTo>
                                              <a:pt x="60" y="111"/>
                                            </a:lnTo>
                                            <a:lnTo>
                                              <a:pt x="63" y="114"/>
                                            </a:lnTo>
                                            <a:lnTo>
                                              <a:pt x="63" y="114"/>
                                            </a:lnTo>
                                            <a:lnTo>
                                              <a:pt x="63" y="114"/>
                                            </a:lnTo>
                                            <a:lnTo>
                                              <a:pt x="67" y="114"/>
                                            </a:lnTo>
                                            <a:lnTo>
                                              <a:pt x="67" y="114"/>
                                            </a:lnTo>
                                            <a:lnTo>
                                              <a:pt x="75" y="114"/>
                                            </a:lnTo>
                                            <a:lnTo>
                                              <a:pt x="75" y="114"/>
                                            </a:lnTo>
                                            <a:lnTo>
                                              <a:pt x="79" y="114"/>
                                            </a:lnTo>
                                            <a:lnTo>
                                              <a:pt x="79" y="114"/>
                                            </a:lnTo>
                                            <a:lnTo>
                                              <a:pt x="82" y="114"/>
                                            </a:lnTo>
                                            <a:lnTo>
                                              <a:pt x="82" y="111"/>
                                            </a:lnTo>
                                            <a:lnTo>
                                              <a:pt x="82" y="111"/>
                                            </a:lnTo>
                                            <a:lnTo>
                                              <a:pt x="85" y="111"/>
                                            </a:lnTo>
                                            <a:lnTo>
                                              <a:pt x="85" y="109"/>
                                            </a:lnTo>
                                            <a:lnTo>
                                              <a:pt x="85" y="109"/>
                                            </a:lnTo>
                                            <a:lnTo>
                                              <a:pt x="88" y="109"/>
                                            </a:lnTo>
                                            <a:lnTo>
                                              <a:pt x="88" y="109"/>
                                            </a:lnTo>
                                            <a:lnTo>
                                              <a:pt x="88" y="109"/>
                                            </a:lnTo>
                                            <a:lnTo>
                                              <a:pt x="88" y="109"/>
                                            </a:lnTo>
                                            <a:lnTo>
                                              <a:pt x="88" y="105"/>
                                            </a:lnTo>
                                            <a:lnTo>
                                              <a:pt x="92" y="105"/>
                                            </a:lnTo>
                                            <a:lnTo>
                                              <a:pt x="92" y="105"/>
                                            </a:lnTo>
                                            <a:lnTo>
                                              <a:pt x="92" y="102"/>
                                            </a:lnTo>
                                            <a:lnTo>
                                              <a:pt x="92" y="15"/>
                                            </a:lnTo>
                                            <a:lnTo>
                                              <a:pt x="92" y="15"/>
                                            </a:lnTo>
                                            <a:lnTo>
                                              <a:pt x="92" y="15"/>
                                            </a:lnTo>
                                            <a:lnTo>
                                              <a:pt x="82" y="15"/>
                                            </a:lnTo>
                                            <a:lnTo>
                                              <a:pt x="82" y="0"/>
                                            </a:lnTo>
                                            <a:lnTo>
                                              <a:pt x="132" y="0"/>
                                            </a:lnTo>
                                            <a:lnTo>
                                              <a:pt x="132" y="15"/>
                                            </a:lnTo>
                                            <a:lnTo>
                                              <a:pt x="122" y="15"/>
                                            </a:lnTo>
                                            <a:lnTo>
                                              <a:pt x="122" y="15"/>
                                            </a:lnTo>
                                            <a:lnTo>
                                              <a:pt x="122" y="15"/>
                                            </a:lnTo>
                                            <a:lnTo>
                                              <a:pt x="122" y="15"/>
                                            </a:lnTo>
                                            <a:lnTo>
                                              <a:pt x="119" y="15"/>
                                            </a:lnTo>
                                            <a:lnTo>
                                              <a:pt x="119" y="109"/>
                                            </a:lnTo>
                                            <a:lnTo>
                                              <a:pt x="119" y="109"/>
                                            </a:lnTo>
                                            <a:lnTo>
                                              <a:pt x="119" y="114"/>
                                            </a:lnTo>
                                            <a:lnTo>
                                              <a:pt x="119" y="114"/>
                                            </a:lnTo>
                                            <a:lnTo>
                                              <a:pt x="119" y="114"/>
                                            </a:lnTo>
                                            <a:lnTo>
                                              <a:pt x="119" y="114"/>
                                            </a:lnTo>
                                            <a:lnTo>
                                              <a:pt x="119" y="117"/>
                                            </a:lnTo>
                                            <a:lnTo>
                                              <a:pt x="116" y="117"/>
                                            </a:lnTo>
                                            <a:lnTo>
                                              <a:pt x="116" y="117"/>
                                            </a:lnTo>
                                            <a:lnTo>
                                              <a:pt x="116" y="121"/>
                                            </a:lnTo>
                                            <a:lnTo>
                                              <a:pt x="116" y="121"/>
                                            </a:lnTo>
                                            <a:lnTo>
                                              <a:pt x="116" y="121"/>
                                            </a:lnTo>
                                            <a:lnTo>
                                              <a:pt x="116" y="121"/>
                                            </a:lnTo>
                                            <a:lnTo>
                                              <a:pt x="114" y="121"/>
                                            </a:lnTo>
                                            <a:lnTo>
                                              <a:pt x="114" y="124"/>
                                            </a:lnTo>
                                            <a:lnTo>
                                              <a:pt x="114" y="124"/>
                                            </a:lnTo>
                                            <a:lnTo>
                                              <a:pt x="114" y="124"/>
                                            </a:lnTo>
                                            <a:lnTo>
                                              <a:pt x="114" y="124"/>
                                            </a:lnTo>
                                            <a:lnTo>
                                              <a:pt x="110" y="126"/>
                                            </a:lnTo>
                                            <a:lnTo>
                                              <a:pt x="110" y="126"/>
                                            </a:lnTo>
                                            <a:lnTo>
                                              <a:pt x="110" y="126"/>
                                            </a:lnTo>
                                            <a:lnTo>
                                              <a:pt x="110" y="130"/>
                                            </a:lnTo>
                                            <a:lnTo>
                                              <a:pt x="110" y="130"/>
                                            </a:lnTo>
                                            <a:lnTo>
                                              <a:pt x="110" y="130"/>
                                            </a:lnTo>
                                            <a:lnTo>
                                              <a:pt x="107" y="130"/>
                                            </a:lnTo>
                                            <a:lnTo>
                                              <a:pt x="107" y="130"/>
                                            </a:lnTo>
                                            <a:lnTo>
                                              <a:pt x="104" y="133"/>
                                            </a:lnTo>
                                            <a:lnTo>
                                              <a:pt x="104" y="133"/>
                                            </a:lnTo>
                                            <a:lnTo>
                                              <a:pt x="104" y="133"/>
                                            </a:lnTo>
                                            <a:lnTo>
                                              <a:pt x="104" y="133"/>
                                            </a:lnTo>
                                            <a:lnTo>
                                              <a:pt x="100" y="136"/>
                                            </a:lnTo>
                                            <a:lnTo>
                                              <a:pt x="100" y="136"/>
                                            </a:lnTo>
                                            <a:lnTo>
                                              <a:pt x="100" y="136"/>
                                            </a:lnTo>
                                            <a:lnTo>
                                              <a:pt x="100" y="136"/>
                                            </a:lnTo>
                                            <a:lnTo>
                                              <a:pt x="97" y="139"/>
                                            </a:lnTo>
                                            <a:lnTo>
                                              <a:pt x="94" y="139"/>
                                            </a:lnTo>
                                            <a:lnTo>
                                              <a:pt x="94" y="139"/>
                                            </a:lnTo>
                                            <a:lnTo>
                                              <a:pt x="92" y="139"/>
                                            </a:lnTo>
                                            <a:lnTo>
                                              <a:pt x="92" y="139"/>
                                            </a:lnTo>
                                            <a:lnTo>
                                              <a:pt x="92" y="139"/>
                                            </a:lnTo>
                                            <a:lnTo>
                                              <a:pt x="92" y="143"/>
                                            </a:lnTo>
                                            <a:lnTo>
                                              <a:pt x="88" y="143"/>
                                            </a:lnTo>
                                            <a:lnTo>
                                              <a:pt x="85" y="143"/>
                                            </a:lnTo>
                                            <a:lnTo>
                                              <a:pt x="85" y="143"/>
                                            </a:lnTo>
                                            <a:lnTo>
                                              <a:pt x="85" y="143"/>
                                            </a:lnTo>
                                            <a:lnTo>
                                              <a:pt x="82" y="145"/>
                                            </a:lnTo>
                                            <a:lnTo>
                                              <a:pt x="82" y="145"/>
                                            </a:lnTo>
                                            <a:lnTo>
                                              <a:pt x="79" y="145"/>
                                            </a:lnTo>
                                            <a:lnTo>
                                              <a:pt x="72" y="145"/>
                                            </a:lnTo>
                                            <a:lnTo>
                                              <a:pt x="72" y="145"/>
                                            </a:lnTo>
                                            <a:lnTo>
                                              <a:pt x="57" y="145"/>
                                            </a:lnTo>
                                            <a:lnTo>
                                              <a:pt x="53" y="145"/>
                                            </a:lnTo>
                                            <a:lnTo>
                                              <a:pt x="50" y="145"/>
                                            </a:lnTo>
                                            <a:lnTo>
                                              <a:pt x="47" y="145"/>
                                            </a:lnTo>
                                            <a:lnTo>
                                              <a:pt x="45" y="145"/>
                                            </a:lnTo>
                                            <a:lnTo>
                                              <a:pt x="45" y="143"/>
                                            </a:lnTo>
                                            <a:lnTo>
                                              <a:pt x="45" y="143"/>
                                            </a:lnTo>
                                            <a:lnTo>
                                              <a:pt x="45" y="143"/>
                                            </a:lnTo>
                                            <a:lnTo>
                                              <a:pt x="41" y="143"/>
                                            </a:lnTo>
                                            <a:lnTo>
                                              <a:pt x="41" y="143"/>
                                            </a:lnTo>
                                            <a:lnTo>
                                              <a:pt x="38" y="143"/>
                                            </a:lnTo>
                                            <a:lnTo>
                                              <a:pt x="38" y="139"/>
                                            </a:lnTo>
                                            <a:lnTo>
                                              <a:pt x="38" y="139"/>
                                            </a:lnTo>
                                            <a:lnTo>
                                              <a:pt x="35" y="139"/>
                                            </a:lnTo>
                                            <a:lnTo>
                                              <a:pt x="35" y="139"/>
                                            </a:lnTo>
                                            <a:lnTo>
                                              <a:pt x="32" y="139"/>
                                            </a:lnTo>
                                            <a:lnTo>
                                              <a:pt x="32" y="139"/>
                                            </a:lnTo>
                                            <a:lnTo>
                                              <a:pt x="32" y="139"/>
                                            </a:lnTo>
                                            <a:lnTo>
                                              <a:pt x="32" y="136"/>
                                            </a:lnTo>
                                            <a:lnTo>
                                              <a:pt x="32" y="136"/>
                                            </a:lnTo>
                                            <a:lnTo>
                                              <a:pt x="28" y="136"/>
                                            </a:lnTo>
                                            <a:lnTo>
                                              <a:pt x="28" y="136"/>
                                            </a:lnTo>
                                            <a:lnTo>
                                              <a:pt x="28" y="136"/>
                                            </a:lnTo>
                                            <a:lnTo>
                                              <a:pt x="28" y="136"/>
                                            </a:lnTo>
                                            <a:lnTo>
                                              <a:pt x="25" y="133"/>
                                            </a:lnTo>
                                            <a:lnTo>
                                              <a:pt x="25" y="133"/>
                                            </a:lnTo>
                                            <a:lnTo>
                                              <a:pt x="25" y="133"/>
                                            </a:lnTo>
                                            <a:lnTo>
                                              <a:pt x="22" y="133"/>
                                            </a:lnTo>
                                            <a:lnTo>
                                              <a:pt x="22" y="133"/>
                                            </a:lnTo>
                                            <a:lnTo>
                                              <a:pt x="22" y="130"/>
                                            </a:lnTo>
                                            <a:lnTo>
                                              <a:pt x="22" y="130"/>
                                            </a:lnTo>
                                            <a:lnTo>
                                              <a:pt x="22" y="130"/>
                                            </a:lnTo>
                                            <a:lnTo>
                                              <a:pt x="20" y="130"/>
                                            </a:lnTo>
                                            <a:lnTo>
                                              <a:pt x="20" y="130"/>
                                            </a:lnTo>
                                            <a:lnTo>
                                              <a:pt x="20" y="126"/>
                                            </a:lnTo>
                                            <a:lnTo>
                                              <a:pt x="20" y="126"/>
                                            </a:lnTo>
                                            <a:lnTo>
                                              <a:pt x="20" y="126"/>
                                            </a:lnTo>
                                            <a:lnTo>
                                              <a:pt x="16" y="124"/>
                                            </a:lnTo>
                                            <a:lnTo>
                                              <a:pt x="16" y="124"/>
                                            </a:lnTo>
                                            <a:lnTo>
                                              <a:pt x="16" y="124"/>
                                            </a:lnTo>
                                            <a:lnTo>
                                              <a:pt x="16" y="124"/>
                                            </a:lnTo>
                                            <a:lnTo>
                                              <a:pt x="13" y="124"/>
                                            </a:lnTo>
                                            <a:lnTo>
                                              <a:pt x="13" y="121"/>
                                            </a:lnTo>
                                            <a:lnTo>
                                              <a:pt x="13" y="121"/>
                                            </a:lnTo>
                                            <a:lnTo>
                                              <a:pt x="13" y="121"/>
                                            </a:lnTo>
                                            <a:lnTo>
                                              <a:pt x="13" y="121"/>
                                            </a:lnTo>
                                            <a:lnTo>
                                              <a:pt x="13" y="117"/>
                                            </a:lnTo>
                                            <a:lnTo>
                                              <a:pt x="10" y="117"/>
                                            </a:lnTo>
                                            <a:lnTo>
                                              <a:pt x="10" y="114"/>
                                            </a:lnTo>
                                            <a:lnTo>
                                              <a:pt x="10" y="114"/>
                                            </a:lnTo>
                                            <a:lnTo>
                                              <a:pt x="10" y="111"/>
                                            </a:lnTo>
                                            <a:lnTo>
                                              <a:pt x="10" y="111"/>
                                            </a:lnTo>
                                            <a:lnTo>
                                              <a:pt x="10" y="109"/>
                                            </a:lnTo>
                                            <a:lnTo>
                                              <a:pt x="7" y="109"/>
                                            </a:lnTo>
                                            <a:lnTo>
                                              <a:pt x="7" y="15"/>
                                            </a:lnTo>
                                            <a:lnTo>
                                              <a:pt x="7" y="15"/>
                                            </a:lnTo>
                                            <a:lnTo>
                                              <a:pt x="7" y="15"/>
                                            </a:lnTo>
                                            <a:lnTo>
                                              <a:pt x="0" y="15"/>
                                            </a:lnTo>
                                            <a:lnTo>
                                              <a:pt x="0" y="0"/>
                                            </a:lnTo>
                                            <a:lnTo>
                                              <a:pt x="60" y="0"/>
                                            </a:lnTo>
                                            <a:lnTo>
                                              <a:pt x="60" y="15"/>
                                            </a:lnTo>
                                            <a:lnTo>
                                              <a:pt x="53"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6" name="Freeform 28"/>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6"/>
                                            </a:lnTo>
                                            <a:lnTo>
                                              <a:pt x="113" y="108"/>
                                            </a:lnTo>
                                            <a:lnTo>
                                              <a:pt x="111" y="108"/>
                                            </a:lnTo>
                                            <a:lnTo>
                                              <a:pt x="111" y="111"/>
                                            </a:lnTo>
                                            <a:lnTo>
                                              <a:pt x="111" y="111"/>
                                            </a:lnTo>
                                            <a:lnTo>
                                              <a:pt x="111" y="111"/>
                                            </a:lnTo>
                                            <a:lnTo>
                                              <a:pt x="111" y="114"/>
                                            </a:lnTo>
                                            <a:lnTo>
                                              <a:pt x="111" y="114"/>
                                            </a:lnTo>
                                            <a:lnTo>
                                              <a:pt x="111" y="114"/>
                                            </a:lnTo>
                                            <a:lnTo>
                                              <a:pt x="107" y="114"/>
                                            </a:lnTo>
                                            <a:lnTo>
                                              <a:pt x="107" y="118"/>
                                            </a:lnTo>
                                            <a:lnTo>
                                              <a:pt x="107" y="118"/>
                                            </a:lnTo>
                                            <a:lnTo>
                                              <a:pt x="107" y="118"/>
                                            </a:lnTo>
                                            <a:lnTo>
                                              <a:pt x="107" y="118"/>
                                            </a:lnTo>
                                            <a:lnTo>
                                              <a:pt x="107" y="118"/>
                                            </a:lnTo>
                                            <a:lnTo>
                                              <a:pt x="104" y="121"/>
                                            </a:lnTo>
                                            <a:lnTo>
                                              <a:pt x="104" y="121"/>
                                            </a:lnTo>
                                            <a:lnTo>
                                              <a:pt x="104" y="121"/>
                                            </a:lnTo>
                                            <a:lnTo>
                                              <a:pt x="104" y="123"/>
                                            </a:lnTo>
                                            <a:lnTo>
                                              <a:pt x="104" y="123"/>
                                            </a:lnTo>
                                            <a:lnTo>
                                              <a:pt x="101" y="123"/>
                                            </a:lnTo>
                                            <a:lnTo>
                                              <a:pt x="101" y="123"/>
                                            </a:lnTo>
                                            <a:lnTo>
                                              <a:pt x="101" y="123"/>
                                            </a:lnTo>
                                            <a:lnTo>
                                              <a:pt x="101" y="127"/>
                                            </a:lnTo>
                                            <a:lnTo>
                                              <a:pt x="101" y="127"/>
                                            </a:lnTo>
                                            <a:lnTo>
                                              <a:pt x="101" y="127"/>
                                            </a:lnTo>
                                            <a:lnTo>
                                              <a:pt x="97" y="127"/>
                                            </a:lnTo>
                                            <a:lnTo>
                                              <a:pt x="97" y="127"/>
                                            </a:lnTo>
                                            <a:lnTo>
                                              <a:pt x="97" y="127"/>
                                            </a:lnTo>
                                            <a:lnTo>
                                              <a:pt x="97" y="130"/>
                                            </a:lnTo>
                                            <a:lnTo>
                                              <a:pt x="94" y="130"/>
                                            </a:lnTo>
                                            <a:lnTo>
                                              <a:pt x="94" y="130"/>
                                            </a:lnTo>
                                            <a:lnTo>
                                              <a:pt x="91" y="130"/>
                                            </a:lnTo>
                                            <a:lnTo>
                                              <a:pt x="91" y="133"/>
                                            </a:lnTo>
                                            <a:lnTo>
                                              <a:pt x="89" y="133"/>
                                            </a:lnTo>
                                            <a:lnTo>
                                              <a:pt x="89" y="133"/>
                                            </a:lnTo>
                                            <a:lnTo>
                                              <a:pt x="89" y="133"/>
                                            </a:lnTo>
                                            <a:lnTo>
                                              <a:pt x="85" y="133"/>
                                            </a:lnTo>
                                            <a:lnTo>
                                              <a:pt x="85" y="133"/>
                                            </a:lnTo>
                                            <a:lnTo>
                                              <a:pt x="82" y="136"/>
                                            </a:lnTo>
                                            <a:lnTo>
                                              <a:pt x="82" y="136"/>
                                            </a:lnTo>
                                            <a:lnTo>
                                              <a:pt x="82" y="136"/>
                                            </a:lnTo>
                                            <a:lnTo>
                                              <a:pt x="79" y="136"/>
                                            </a:lnTo>
                                            <a:lnTo>
                                              <a:pt x="79" y="136"/>
                                            </a:lnTo>
                                            <a:lnTo>
                                              <a:pt x="76" y="136"/>
                                            </a:lnTo>
                                            <a:lnTo>
                                              <a:pt x="76" y="136"/>
                                            </a:lnTo>
                                            <a:lnTo>
                                              <a:pt x="69" y="136"/>
                                            </a:lnTo>
                                            <a:lnTo>
                                              <a:pt x="69" y="140"/>
                                            </a:lnTo>
                                            <a:lnTo>
                                              <a:pt x="54" y="140"/>
                                            </a:lnTo>
                                            <a:lnTo>
                                              <a:pt x="54" y="136"/>
                                            </a:lnTo>
                                            <a:lnTo>
                                              <a:pt x="47" y="136"/>
                                            </a:lnTo>
                                            <a:lnTo>
                                              <a:pt x="47" y="136"/>
                                            </a:lnTo>
                                            <a:lnTo>
                                              <a:pt x="44" y="136"/>
                                            </a:lnTo>
                                            <a:lnTo>
                                              <a:pt x="42" y="136"/>
                                            </a:lnTo>
                                            <a:lnTo>
                                              <a:pt x="42" y="136"/>
                                            </a:lnTo>
                                            <a:lnTo>
                                              <a:pt x="42" y="136"/>
                                            </a:lnTo>
                                            <a:lnTo>
                                              <a:pt x="38" y="136"/>
                                            </a:lnTo>
                                            <a:lnTo>
                                              <a:pt x="38" y="133"/>
                                            </a:lnTo>
                                            <a:lnTo>
                                              <a:pt x="38" y="133"/>
                                            </a:lnTo>
                                            <a:lnTo>
                                              <a:pt x="35" y="133"/>
                                            </a:lnTo>
                                            <a:lnTo>
                                              <a:pt x="35" y="133"/>
                                            </a:lnTo>
                                            <a:lnTo>
                                              <a:pt x="35" y="133"/>
                                            </a:lnTo>
                                            <a:lnTo>
                                              <a:pt x="32" y="133"/>
                                            </a:lnTo>
                                            <a:lnTo>
                                              <a:pt x="32" y="130"/>
                                            </a:lnTo>
                                            <a:lnTo>
                                              <a:pt x="29" y="130"/>
                                            </a:lnTo>
                                            <a:lnTo>
                                              <a:pt x="29" y="130"/>
                                            </a:lnTo>
                                            <a:lnTo>
                                              <a:pt x="25" y="130"/>
                                            </a:lnTo>
                                            <a:lnTo>
                                              <a:pt x="25" y="127"/>
                                            </a:lnTo>
                                            <a:lnTo>
                                              <a:pt x="25" y="127"/>
                                            </a:lnTo>
                                            <a:lnTo>
                                              <a:pt x="22" y="127"/>
                                            </a:lnTo>
                                            <a:lnTo>
                                              <a:pt x="22" y="127"/>
                                            </a:lnTo>
                                            <a:lnTo>
                                              <a:pt x="22" y="123"/>
                                            </a:lnTo>
                                            <a:lnTo>
                                              <a:pt x="22" y="123"/>
                                            </a:lnTo>
                                            <a:lnTo>
                                              <a:pt x="22" y="123"/>
                                            </a:lnTo>
                                            <a:lnTo>
                                              <a:pt x="19" y="123"/>
                                            </a:lnTo>
                                            <a:lnTo>
                                              <a:pt x="19" y="123"/>
                                            </a:lnTo>
                                            <a:lnTo>
                                              <a:pt x="19" y="121"/>
                                            </a:lnTo>
                                            <a:lnTo>
                                              <a:pt x="19" y="121"/>
                                            </a:lnTo>
                                            <a:lnTo>
                                              <a:pt x="19" y="121"/>
                                            </a:lnTo>
                                            <a:lnTo>
                                              <a:pt x="17" y="118"/>
                                            </a:lnTo>
                                            <a:lnTo>
                                              <a:pt x="17" y="118"/>
                                            </a:lnTo>
                                            <a:lnTo>
                                              <a:pt x="17" y="118"/>
                                            </a:lnTo>
                                            <a:lnTo>
                                              <a:pt x="17" y="118"/>
                                            </a:lnTo>
                                            <a:lnTo>
                                              <a:pt x="13" y="118"/>
                                            </a:lnTo>
                                            <a:lnTo>
                                              <a:pt x="13" y="118"/>
                                            </a:lnTo>
                                            <a:lnTo>
                                              <a:pt x="13" y="114"/>
                                            </a:lnTo>
                                            <a:lnTo>
                                              <a:pt x="13" y="114"/>
                                            </a:lnTo>
                                            <a:lnTo>
                                              <a:pt x="13" y="114"/>
                                            </a:lnTo>
                                            <a:lnTo>
                                              <a:pt x="13" y="114"/>
                                            </a:lnTo>
                                            <a:lnTo>
                                              <a:pt x="10" y="111"/>
                                            </a:lnTo>
                                            <a:lnTo>
                                              <a:pt x="10" y="108"/>
                                            </a:lnTo>
                                            <a:lnTo>
                                              <a:pt x="10" y="108"/>
                                            </a:lnTo>
                                            <a:lnTo>
                                              <a:pt x="10" y="106"/>
                                            </a:lnTo>
                                            <a:lnTo>
                                              <a:pt x="10" y="106"/>
                                            </a:lnTo>
                                            <a:lnTo>
                                              <a:pt x="10" y="12"/>
                                            </a:lnTo>
                                            <a:lnTo>
                                              <a:pt x="10" y="12"/>
                                            </a:lnTo>
                                            <a:lnTo>
                                              <a:pt x="10" y="9"/>
                                            </a:lnTo>
                                            <a:lnTo>
                                              <a:pt x="7" y="9"/>
                                            </a:lnTo>
                                            <a:lnTo>
                                              <a:pt x="7" y="9"/>
                                            </a:lnTo>
                                            <a:lnTo>
                                              <a:pt x="7" y="9"/>
                                            </a:lnTo>
                                            <a:lnTo>
                                              <a:pt x="7" y="6"/>
                                            </a:lnTo>
                                            <a:lnTo>
                                              <a:pt x="7" y="6"/>
                                            </a:lnTo>
                                            <a:lnTo>
                                              <a:pt x="7" y="6"/>
                                            </a:lnTo>
                                            <a:lnTo>
                                              <a:pt x="0" y="6"/>
                                            </a:lnTo>
                                            <a:lnTo>
                                              <a:pt x="0" y="0"/>
                                            </a:lnTo>
                                            <a:lnTo>
                                              <a:pt x="50" y="0"/>
                                            </a:lnTo>
                                            <a:lnTo>
                                              <a:pt x="50" y="6"/>
                                            </a:lnTo>
                                            <a:lnTo>
                                              <a:pt x="47" y="6"/>
                                            </a:lnTo>
                                            <a:lnTo>
                                              <a:pt x="47" y="6"/>
                                            </a:lnTo>
                                            <a:lnTo>
                                              <a:pt x="44" y="6"/>
                                            </a:lnTo>
                                            <a:lnTo>
                                              <a:pt x="44" y="9"/>
                                            </a:lnTo>
                                            <a:lnTo>
                                              <a:pt x="44" y="9"/>
                                            </a:lnTo>
                                            <a:lnTo>
                                              <a:pt x="44" y="9"/>
                                            </a:lnTo>
                                            <a:lnTo>
                                              <a:pt x="44" y="9"/>
                                            </a:lnTo>
                                            <a:lnTo>
                                              <a:pt x="44" y="102"/>
                                            </a:lnTo>
                                            <a:lnTo>
                                              <a:pt x="44" y="102"/>
                                            </a:lnTo>
                                            <a:lnTo>
                                              <a:pt x="44" y="102"/>
                                            </a:lnTo>
                                            <a:lnTo>
                                              <a:pt x="44" y="102"/>
                                            </a:lnTo>
                                            <a:lnTo>
                                              <a:pt x="44" y="106"/>
                                            </a:lnTo>
                                            <a:lnTo>
                                              <a:pt x="47" y="106"/>
                                            </a:lnTo>
                                            <a:lnTo>
                                              <a:pt x="47" y="106"/>
                                            </a:lnTo>
                                            <a:lnTo>
                                              <a:pt x="47" y="106"/>
                                            </a:lnTo>
                                            <a:lnTo>
                                              <a:pt x="47" y="108"/>
                                            </a:lnTo>
                                            <a:lnTo>
                                              <a:pt x="50" y="111"/>
                                            </a:lnTo>
                                            <a:lnTo>
                                              <a:pt x="50" y="111"/>
                                            </a:lnTo>
                                            <a:lnTo>
                                              <a:pt x="50" y="111"/>
                                            </a:lnTo>
                                            <a:lnTo>
                                              <a:pt x="54" y="111"/>
                                            </a:lnTo>
                                            <a:lnTo>
                                              <a:pt x="54" y="111"/>
                                            </a:lnTo>
                                            <a:lnTo>
                                              <a:pt x="54" y="114"/>
                                            </a:lnTo>
                                            <a:lnTo>
                                              <a:pt x="57" y="114"/>
                                            </a:lnTo>
                                            <a:lnTo>
                                              <a:pt x="57" y="114"/>
                                            </a:lnTo>
                                            <a:lnTo>
                                              <a:pt x="57" y="114"/>
                                            </a:lnTo>
                                            <a:lnTo>
                                              <a:pt x="60" y="114"/>
                                            </a:lnTo>
                                            <a:lnTo>
                                              <a:pt x="64" y="114"/>
                                            </a:lnTo>
                                            <a:lnTo>
                                              <a:pt x="64" y="114"/>
                                            </a:lnTo>
                                            <a:lnTo>
                                              <a:pt x="72" y="114"/>
                                            </a:lnTo>
                                            <a:lnTo>
                                              <a:pt x="72" y="114"/>
                                            </a:lnTo>
                                            <a:lnTo>
                                              <a:pt x="79" y="114"/>
                                            </a:lnTo>
                                            <a:lnTo>
                                              <a:pt x="79" y="114"/>
                                            </a:lnTo>
                                            <a:lnTo>
                                              <a:pt x="79" y="114"/>
                                            </a:lnTo>
                                            <a:lnTo>
                                              <a:pt x="79" y="114"/>
                                            </a:lnTo>
                                            <a:lnTo>
                                              <a:pt x="79" y="114"/>
                                            </a:lnTo>
                                            <a:lnTo>
                                              <a:pt x="82" y="111"/>
                                            </a:lnTo>
                                            <a:lnTo>
                                              <a:pt x="82" y="111"/>
                                            </a:lnTo>
                                            <a:lnTo>
                                              <a:pt x="82" y="111"/>
                                            </a:lnTo>
                                            <a:lnTo>
                                              <a:pt x="85" y="111"/>
                                            </a:lnTo>
                                            <a:lnTo>
                                              <a:pt x="85" y="111"/>
                                            </a:lnTo>
                                            <a:lnTo>
                                              <a:pt x="85" y="111"/>
                                            </a:lnTo>
                                            <a:lnTo>
                                              <a:pt x="89" y="108"/>
                                            </a:lnTo>
                                            <a:lnTo>
                                              <a:pt x="89" y="106"/>
                                            </a:lnTo>
                                            <a:lnTo>
                                              <a:pt x="89" y="106"/>
                                            </a:lnTo>
                                            <a:lnTo>
                                              <a:pt x="89" y="106"/>
                                            </a:lnTo>
                                            <a:lnTo>
                                              <a:pt x="91" y="106"/>
                                            </a:lnTo>
                                            <a:lnTo>
                                              <a:pt x="91" y="106"/>
                                            </a:lnTo>
                                            <a:lnTo>
                                              <a:pt x="91" y="106"/>
                                            </a:lnTo>
                                            <a:lnTo>
                                              <a:pt x="91" y="102"/>
                                            </a:lnTo>
                                            <a:lnTo>
                                              <a:pt x="91" y="102"/>
                                            </a:lnTo>
                                            <a:lnTo>
                                              <a:pt x="91" y="99"/>
                                            </a:lnTo>
                                            <a:lnTo>
                                              <a:pt x="91" y="99"/>
                                            </a:lnTo>
                                            <a:lnTo>
                                              <a:pt x="91" y="12"/>
                                            </a:lnTo>
                                            <a:lnTo>
                                              <a:pt x="91" y="12"/>
                                            </a:lnTo>
                                            <a:lnTo>
                                              <a:pt x="91" y="9"/>
                                            </a:lnTo>
                                            <a:lnTo>
                                              <a:pt x="91" y="9"/>
                                            </a:lnTo>
                                            <a:lnTo>
                                              <a:pt x="91" y="9"/>
                                            </a:lnTo>
                                            <a:lnTo>
                                              <a:pt x="91" y="9"/>
                                            </a:lnTo>
                                            <a:lnTo>
                                              <a:pt x="91" y="6"/>
                                            </a:lnTo>
                                            <a:lnTo>
                                              <a:pt x="89" y="6"/>
                                            </a:lnTo>
                                            <a:lnTo>
                                              <a:pt x="89" y="6"/>
                                            </a:lnTo>
                                            <a:lnTo>
                                              <a:pt x="82" y="6"/>
                                            </a:lnTo>
                                            <a:lnTo>
                                              <a:pt x="82" y="0"/>
                                            </a:lnTo>
                                            <a:lnTo>
                                              <a:pt x="126" y="0"/>
                                            </a:lnTo>
                                            <a:lnTo>
                                              <a:pt x="126" y="6"/>
                                            </a:lnTo>
                                            <a:lnTo>
                                              <a:pt x="116" y="6"/>
                                            </a:lnTo>
                                            <a:lnTo>
                                              <a:pt x="116" y="6"/>
                                            </a:lnTo>
                                            <a:lnTo>
                                              <a:pt x="116" y="6"/>
                                            </a:lnTo>
                                            <a:lnTo>
                                              <a:pt x="116" y="9"/>
                                            </a:lnTo>
                                            <a:lnTo>
                                              <a:pt x="116" y="9"/>
                                            </a:lnTo>
                                            <a:lnTo>
                                              <a:pt x="116" y="9"/>
                                            </a:lnTo>
                                            <a:lnTo>
                                              <a:pt x="113" y="9"/>
                                            </a:lnTo>
                                            <a:lnTo>
                                              <a:pt x="113" y="12"/>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7" name="Freeform 29"/>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26"/>
                                            </a:lnTo>
                                            <a:lnTo>
                                              <a:pt x="56" y="130"/>
                                            </a:lnTo>
                                            <a:lnTo>
                                              <a:pt x="65" y="130"/>
                                            </a:lnTo>
                                            <a:lnTo>
                                              <a:pt x="65" y="143"/>
                                            </a:lnTo>
                                            <a:lnTo>
                                              <a:pt x="0" y="143"/>
                                            </a:lnTo>
                                            <a:lnTo>
                                              <a:pt x="0" y="130"/>
                                            </a:lnTo>
                                            <a:lnTo>
                                              <a:pt x="10" y="130"/>
                                            </a:lnTo>
                                            <a:lnTo>
                                              <a:pt x="10" y="126"/>
                                            </a:lnTo>
                                            <a:lnTo>
                                              <a:pt x="10" y="126"/>
                                            </a:lnTo>
                                            <a:lnTo>
                                              <a:pt x="10" y="126"/>
                                            </a:lnTo>
                                            <a:lnTo>
                                              <a:pt x="13" y="126"/>
                                            </a:lnTo>
                                            <a:lnTo>
                                              <a:pt x="13" y="15"/>
                                            </a:lnTo>
                                            <a:lnTo>
                                              <a:pt x="10" y="15"/>
                                            </a:lnTo>
                                            <a:lnTo>
                                              <a:pt x="10" y="15"/>
                                            </a:lnTo>
                                            <a:lnTo>
                                              <a:pt x="10" y="15"/>
                                            </a:lnTo>
                                            <a:lnTo>
                                              <a:pt x="10" y="15"/>
                                            </a:lnTo>
                                            <a:lnTo>
                                              <a:pt x="0" y="15"/>
                                            </a:lnTo>
                                            <a:lnTo>
                                              <a:pt x="0" y="0"/>
                                            </a:lnTo>
                                            <a:lnTo>
                                              <a:pt x="65" y="0"/>
                                            </a:lnTo>
                                            <a:lnTo>
                                              <a:pt x="65" y="15"/>
                                            </a:lnTo>
                                            <a:lnTo>
                                              <a:pt x="56" y="15"/>
                                            </a:lnTo>
                                            <a:lnTo>
                                              <a:pt x="56"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8" name="Freeform 30"/>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27"/>
                                            </a:lnTo>
                                            <a:lnTo>
                                              <a:pt x="47" y="127"/>
                                            </a:lnTo>
                                            <a:lnTo>
                                              <a:pt x="47" y="127"/>
                                            </a:lnTo>
                                            <a:lnTo>
                                              <a:pt x="47" y="127"/>
                                            </a:lnTo>
                                            <a:lnTo>
                                              <a:pt x="47" y="127"/>
                                            </a:lnTo>
                                            <a:lnTo>
                                              <a:pt x="47" y="130"/>
                                            </a:lnTo>
                                            <a:lnTo>
                                              <a:pt x="50" y="130"/>
                                            </a:lnTo>
                                            <a:lnTo>
                                              <a:pt x="50" y="130"/>
                                            </a:lnTo>
                                            <a:lnTo>
                                              <a:pt x="57" y="130"/>
                                            </a:lnTo>
                                            <a:lnTo>
                                              <a:pt x="57" y="136"/>
                                            </a:lnTo>
                                            <a:lnTo>
                                              <a:pt x="0" y="136"/>
                                            </a:lnTo>
                                            <a:lnTo>
                                              <a:pt x="0" y="130"/>
                                            </a:lnTo>
                                            <a:lnTo>
                                              <a:pt x="4" y="130"/>
                                            </a:lnTo>
                                            <a:lnTo>
                                              <a:pt x="4" y="130"/>
                                            </a:lnTo>
                                            <a:lnTo>
                                              <a:pt x="7" y="130"/>
                                            </a:lnTo>
                                            <a:lnTo>
                                              <a:pt x="7" y="127"/>
                                            </a:lnTo>
                                            <a:lnTo>
                                              <a:pt x="7" y="127"/>
                                            </a:lnTo>
                                            <a:lnTo>
                                              <a:pt x="10" y="127"/>
                                            </a:lnTo>
                                            <a:lnTo>
                                              <a:pt x="10" y="127"/>
                                            </a:lnTo>
                                            <a:lnTo>
                                              <a:pt x="10" y="127"/>
                                            </a:lnTo>
                                            <a:lnTo>
                                              <a:pt x="10" y="123"/>
                                            </a:lnTo>
                                            <a:lnTo>
                                              <a:pt x="10" y="123"/>
                                            </a:lnTo>
                                            <a:lnTo>
                                              <a:pt x="10" y="123"/>
                                            </a:lnTo>
                                            <a:lnTo>
                                              <a:pt x="10" y="123"/>
                                            </a:lnTo>
                                            <a:lnTo>
                                              <a:pt x="10" y="12"/>
                                            </a:lnTo>
                                            <a:lnTo>
                                              <a:pt x="10" y="12"/>
                                            </a:lnTo>
                                            <a:lnTo>
                                              <a:pt x="10" y="9"/>
                                            </a:lnTo>
                                            <a:lnTo>
                                              <a:pt x="10" y="9"/>
                                            </a:lnTo>
                                            <a:lnTo>
                                              <a:pt x="10" y="9"/>
                                            </a:lnTo>
                                            <a:lnTo>
                                              <a:pt x="7" y="9"/>
                                            </a:lnTo>
                                            <a:lnTo>
                                              <a:pt x="7" y="6"/>
                                            </a:lnTo>
                                            <a:lnTo>
                                              <a:pt x="7" y="6"/>
                                            </a:lnTo>
                                            <a:lnTo>
                                              <a:pt x="7" y="6"/>
                                            </a:lnTo>
                                            <a:lnTo>
                                              <a:pt x="0" y="6"/>
                                            </a:lnTo>
                                            <a:lnTo>
                                              <a:pt x="0" y="0"/>
                                            </a:lnTo>
                                            <a:lnTo>
                                              <a:pt x="57" y="0"/>
                                            </a:lnTo>
                                            <a:lnTo>
                                              <a:pt x="57" y="6"/>
                                            </a:lnTo>
                                            <a:lnTo>
                                              <a:pt x="47" y="6"/>
                                            </a:lnTo>
                                            <a:lnTo>
                                              <a:pt x="47" y="6"/>
                                            </a:lnTo>
                                            <a:lnTo>
                                              <a:pt x="47" y="6"/>
                                            </a:lnTo>
                                            <a:lnTo>
                                              <a:pt x="47" y="9"/>
                                            </a:lnTo>
                                            <a:lnTo>
                                              <a:pt x="47" y="9"/>
                                            </a:lnTo>
                                            <a:lnTo>
                                              <a:pt x="47" y="9"/>
                                            </a:lnTo>
                                            <a:lnTo>
                                              <a:pt x="47" y="9"/>
                                            </a:lnTo>
                                            <a:lnTo>
                                              <a:pt x="47" y="12"/>
                                            </a:lnTo>
                                            <a:lnTo>
                                              <a:pt x="44" y="12"/>
                                            </a:lnTo>
                                            <a:lnTo>
                                              <a:pt x="44" y="123"/>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9" name="Freeform 31"/>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4" y="126"/>
                                            </a:lnTo>
                                            <a:lnTo>
                                              <a:pt x="34" y="126"/>
                                            </a:lnTo>
                                            <a:lnTo>
                                              <a:pt x="37" y="126"/>
                                            </a:lnTo>
                                            <a:lnTo>
                                              <a:pt x="37" y="27"/>
                                            </a:lnTo>
                                            <a:lnTo>
                                              <a:pt x="29" y="27"/>
                                            </a:lnTo>
                                            <a:lnTo>
                                              <a:pt x="29" y="27"/>
                                            </a:lnTo>
                                            <a:lnTo>
                                              <a:pt x="25" y="27"/>
                                            </a:lnTo>
                                            <a:lnTo>
                                              <a:pt x="25" y="31"/>
                                            </a:lnTo>
                                            <a:lnTo>
                                              <a:pt x="22" y="31"/>
                                            </a:lnTo>
                                            <a:lnTo>
                                              <a:pt x="22" y="31"/>
                                            </a:lnTo>
                                            <a:lnTo>
                                              <a:pt x="19" y="31"/>
                                            </a:lnTo>
                                            <a:lnTo>
                                              <a:pt x="19" y="31"/>
                                            </a:lnTo>
                                            <a:lnTo>
                                              <a:pt x="19" y="31"/>
                                            </a:lnTo>
                                            <a:lnTo>
                                              <a:pt x="19" y="31"/>
                                            </a:lnTo>
                                            <a:lnTo>
                                              <a:pt x="19" y="31"/>
                                            </a:lnTo>
                                            <a:lnTo>
                                              <a:pt x="16" y="34"/>
                                            </a:lnTo>
                                            <a:lnTo>
                                              <a:pt x="16" y="34"/>
                                            </a:lnTo>
                                            <a:lnTo>
                                              <a:pt x="16" y="34"/>
                                            </a:lnTo>
                                            <a:lnTo>
                                              <a:pt x="16" y="34"/>
                                            </a:lnTo>
                                            <a:lnTo>
                                              <a:pt x="16" y="37"/>
                                            </a:lnTo>
                                            <a:lnTo>
                                              <a:pt x="16" y="37"/>
                                            </a:lnTo>
                                            <a:lnTo>
                                              <a:pt x="16" y="40"/>
                                            </a:lnTo>
                                            <a:lnTo>
                                              <a:pt x="12" y="40"/>
                                            </a:lnTo>
                                            <a:lnTo>
                                              <a:pt x="12" y="40"/>
                                            </a:lnTo>
                                            <a:lnTo>
                                              <a:pt x="12" y="43"/>
                                            </a:lnTo>
                                            <a:lnTo>
                                              <a:pt x="12" y="49"/>
                                            </a:lnTo>
                                            <a:lnTo>
                                              <a:pt x="0" y="49"/>
                                            </a:lnTo>
                                            <a:lnTo>
                                              <a:pt x="0" y="0"/>
                                            </a:lnTo>
                                            <a:lnTo>
                                              <a:pt x="118" y="0"/>
                                            </a:lnTo>
                                            <a:lnTo>
                                              <a:pt x="118" y="49"/>
                                            </a:lnTo>
                                            <a:lnTo>
                                              <a:pt x="105" y="49"/>
                                            </a:lnTo>
                                            <a:lnTo>
                                              <a:pt x="105" y="40"/>
                                            </a:lnTo>
                                            <a:lnTo>
                                              <a:pt x="105" y="40"/>
                                            </a:lnTo>
                                            <a:lnTo>
                                              <a:pt x="105" y="37"/>
                                            </a:lnTo>
                                            <a:lnTo>
                                              <a:pt x="105" y="37"/>
                                            </a:lnTo>
                                            <a:lnTo>
                                              <a:pt x="105" y="37"/>
                                            </a:lnTo>
                                            <a:lnTo>
                                              <a:pt x="102" y="34"/>
                                            </a:lnTo>
                                            <a:lnTo>
                                              <a:pt x="102" y="34"/>
                                            </a:lnTo>
                                            <a:lnTo>
                                              <a:pt x="102" y="34"/>
                                            </a:lnTo>
                                            <a:lnTo>
                                              <a:pt x="102" y="34"/>
                                            </a:lnTo>
                                            <a:lnTo>
                                              <a:pt x="100" y="31"/>
                                            </a:lnTo>
                                            <a:lnTo>
                                              <a:pt x="100" y="31"/>
                                            </a:lnTo>
                                            <a:lnTo>
                                              <a:pt x="100" y="31"/>
                                            </a:lnTo>
                                            <a:lnTo>
                                              <a:pt x="100" y="31"/>
                                            </a:lnTo>
                                            <a:lnTo>
                                              <a:pt x="100" y="31"/>
                                            </a:lnTo>
                                            <a:lnTo>
                                              <a:pt x="96" y="31"/>
                                            </a:lnTo>
                                            <a:lnTo>
                                              <a:pt x="96" y="31"/>
                                            </a:lnTo>
                                            <a:lnTo>
                                              <a:pt x="93" y="31"/>
                                            </a:lnTo>
                                            <a:lnTo>
                                              <a:pt x="93" y="27"/>
                                            </a:lnTo>
                                            <a:lnTo>
                                              <a:pt x="90" y="27"/>
                                            </a:lnTo>
                                            <a:lnTo>
                                              <a:pt x="90" y="27"/>
                                            </a:lnTo>
                                            <a:lnTo>
                                              <a:pt x="83" y="27"/>
                                            </a:lnTo>
                                            <a:lnTo>
                                              <a:pt x="83" y="126"/>
                                            </a:lnTo>
                                            <a:lnTo>
                                              <a:pt x="83" y="126"/>
                                            </a:lnTo>
                                            <a:lnTo>
                                              <a:pt x="83" y="126"/>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0" name="Freeform 32"/>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4"/>
                                            </a:lnTo>
                                            <a:lnTo>
                                              <a:pt x="104" y="31"/>
                                            </a:lnTo>
                                            <a:lnTo>
                                              <a:pt x="104" y="31"/>
                                            </a:lnTo>
                                            <a:lnTo>
                                              <a:pt x="104" y="31"/>
                                            </a:lnTo>
                                            <a:lnTo>
                                              <a:pt x="101" y="31"/>
                                            </a:lnTo>
                                            <a:lnTo>
                                              <a:pt x="101" y="28"/>
                                            </a:lnTo>
                                            <a:lnTo>
                                              <a:pt x="101" y="28"/>
                                            </a:lnTo>
                                            <a:lnTo>
                                              <a:pt x="101" y="28"/>
                                            </a:lnTo>
                                            <a:lnTo>
                                              <a:pt x="101" y="28"/>
                                            </a:lnTo>
                                            <a:lnTo>
                                              <a:pt x="101" y="28"/>
                                            </a:lnTo>
                                            <a:lnTo>
                                              <a:pt x="98" y="24"/>
                                            </a:lnTo>
                                            <a:lnTo>
                                              <a:pt x="98" y="24"/>
                                            </a:lnTo>
                                            <a:lnTo>
                                              <a:pt x="98" y="24"/>
                                            </a:lnTo>
                                            <a:lnTo>
                                              <a:pt x="98" y="24"/>
                                            </a:lnTo>
                                            <a:lnTo>
                                              <a:pt x="96" y="24"/>
                                            </a:lnTo>
                                            <a:lnTo>
                                              <a:pt x="96" y="21"/>
                                            </a:lnTo>
                                            <a:lnTo>
                                              <a:pt x="96" y="21"/>
                                            </a:lnTo>
                                            <a:lnTo>
                                              <a:pt x="92" y="21"/>
                                            </a:lnTo>
                                            <a:lnTo>
                                              <a:pt x="92" y="21"/>
                                            </a:lnTo>
                                            <a:lnTo>
                                              <a:pt x="89" y="21"/>
                                            </a:lnTo>
                                            <a:lnTo>
                                              <a:pt x="86" y="21"/>
                                            </a:lnTo>
                                            <a:lnTo>
                                              <a:pt x="86" y="21"/>
                                            </a:lnTo>
                                            <a:lnTo>
                                              <a:pt x="74" y="21"/>
                                            </a:lnTo>
                                            <a:lnTo>
                                              <a:pt x="74" y="127"/>
                                            </a:lnTo>
                                            <a:lnTo>
                                              <a:pt x="76" y="127"/>
                                            </a:lnTo>
                                            <a:lnTo>
                                              <a:pt x="76" y="127"/>
                                            </a:lnTo>
                                            <a:lnTo>
                                              <a:pt x="76" y="127"/>
                                            </a:lnTo>
                                            <a:lnTo>
                                              <a:pt x="76" y="127"/>
                                            </a:lnTo>
                                            <a:lnTo>
                                              <a:pt x="76" y="130"/>
                                            </a:lnTo>
                                            <a:lnTo>
                                              <a:pt x="79" y="130"/>
                                            </a:lnTo>
                                            <a:lnTo>
                                              <a:pt x="79" y="130"/>
                                            </a:lnTo>
                                            <a:lnTo>
                                              <a:pt x="83" y="130"/>
                                            </a:lnTo>
                                            <a:lnTo>
                                              <a:pt x="83" y="136"/>
                                            </a:lnTo>
                                            <a:lnTo>
                                              <a:pt x="30" y="136"/>
                                            </a:lnTo>
                                            <a:lnTo>
                                              <a:pt x="30" y="130"/>
                                            </a:lnTo>
                                            <a:lnTo>
                                              <a:pt x="33" y="130"/>
                                            </a:lnTo>
                                            <a:lnTo>
                                              <a:pt x="33" y="130"/>
                                            </a:lnTo>
                                            <a:lnTo>
                                              <a:pt x="33" y="130"/>
                                            </a:lnTo>
                                            <a:lnTo>
                                              <a:pt x="33" y="127"/>
                                            </a:lnTo>
                                            <a:lnTo>
                                              <a:pt x="33" y="127"/>
                                            </a:lnTo>
                                            <a:lnTo>
                                              <a:pt x="37" y="127"/>
                                            </a:lnTo>
                                            <a:lnTo>
                                              <a:pt x="37" y="127"/>
                                            </a:lnTo>
                                            <a:lnTo>
                                              <a:pt x="37" y="127"/>
                                            </a:lnTo>
                                            <a:lnTo>
                                              <a:pt x="37" y="123"/>
                                            </a:lnTo>
                                            <a:lnTo>
                                              <a:pt x="37" y="123"/>
                                            </a:lnTo>
                                            <a:lnTo>
                                              <a:pt x="37" y="21"/>
                                            </a:lnTo>
                                            <a:lnTo>
                                              <a:pt x="28" y="21"/>
                                            </a:lnTo>
                                            <a:lnTo>
                                              <a:pt x="25" y="21"/>
                                            </a:lnTo>
                                            <a:lnTo>
                                              <a:pt x="21" y="21"/>
                                            </a:lnTo>
                                            <a:lnTo>
                                              <a:pt x="21" y="21"/>
                                            </a:lnTo>
                                            <a:lnTo>
                                              <a:pt x="18" y="21"/>
                                            </a:lnTo>
                                            <a:lnTo>
                                              <a:pt x="18" y="21"/>
                                            </a:lnTo>
                                            <a:lnTo>
                                              <a:pt x="15" y="21"/>
                                            </a:lnTo>
                                            <a:lnTo>
                                              <a:pt x="15" y="24"/>
                                            </a:lnTo>
                                            <a:lnTo>
                                              <a:pt x="15" y="24"/>
                                            </a:lnTo>
                                            <a:lnTo>
                                              <a:pt x="15" y="24"/>
                                            </a:lnTo>
                                            <a:lnTo>
                                              <a:pt x="12" y="24"/>
                                            </a:lnTo>
                                            <a:lnTo>
                                              <a:pt x="12" y="28"/>
                                            </a:lnTo>
                                            <a:lnTo>
                                              <a:pt x="12" y="28"/>
                                            </a:lnTo>
                                            <a:lnTo>
                                              <a:pt x="8" y="28"/>
                                            </a:lnTo>
                                            <a:lnTo>
                                              <a:pt x="8" y="28"/>
                                            </a:lnTo>
                                            <a:lnTo>
                                              <a:pt x="8" y="28"/>
                                            </a:lnTo>
                                            <a:lnTo>
                                              <a:pt x="8" y="31"/>
                                            </a:lnTo>
                                            <a:lnTo>
                                              <a:pt x="8" y="31"/>
                                            </a:lnTo>
                                            <a:lnTo>
                                              <a:pt x="8" y="31"/>
                                            </a:lnTo>
                                            <a:lnTo>
                                              <a:pt x="8" y="31"/>
                                            </a:lnTo>
                                            <a:lnTo>
                                              <a:pt x="5" y="34"/>
                                            </a:lnTo>
                                            <a:lnTo>
                                              <a:pt x="5" y="34"/>
                                            </a:lnTo>
                                            <a:lnTo>
                                              <a:pt x="5" y="34"/>
                                            </a:lnTo>
                                            <a:lnTo>
                                              <a:pt x="5" y="40"/>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43" o:spid="_x0000_s1026" style="position:absolute;margin-left:-4.15pt;margin-top:-27.5pt;width:23.3pt;height:24.6pt;z-index:251675136"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">
                            <v:line id="Line 10" o:spid="_x0000_s1027" style="position:absolute;visibility:visible;mso-wrap-style:square" from="9,9" to="10,4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jaPIL8AAADbAAAADwAAAGRycy9kb3ducmV2LnhtbERPS2vCQBC+C/6HZYTedNNSVFJXKUpB&#10;ihRf9DxmxySYnQ3ZMUn/ffcgePz43otV7yrVUhNKzwZeJwko4szbknMD59PXeA4qCLLFyjMZ+KMA&#10;q+VwsMDU+o4P1B4lVzGEQ4oGCpE61TpkBTkME18TR+7qG4cSYZNr22AXw12l35Jkqh2WHBsKrGld&#10;UHY73p0BbPkipw5/fqXu/Ledhdt+szPmZdR/foAS6uUpfri31sB7HBu/xB+gl/8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MjaPIL8AAADbAAAADwAAAAAAAAAAAAAAAACh&#10;AgAAZHJzL2Rvd25yZXYueG1sUEsFBgAAAAAEAAQA+QAAAI0DAAAAAA==&#10;" strokecolor="white" strokeweight="36e-5mm"/>
                            <v:line id="Line 11" o:spid="_x0000_s1028" style="position:absolute;visibility:visible;mso-wrap-style:square" from="9,493" to="474,4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Xoqu8IAAADbAAAADwAAAGRycy9kb3ducmV2LnhtbESPUWvCQBCE3wv9D8cWfNNLi7Q19ZRS&#10;EaRIsSo+r7ltEszthdyaxH/vCUIfh5n5hpnOe1eplppQejbwPEpAEWfelpwb2O+Ww3dQQZAtVp7J&#10;wIUCzGePD1NMre/4l9qt5CpCOKRooBCpU61DVpDDMPI1cfT+fONQomxybRvsItxV+iVJXrXDkuNC&#10;gTV9FZSdtmdnAFs+yq7Dn4PUnf+2b+G0WayNGTz1nx+ghHr5D9/bK2tgPIHbl/gD9OwK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XXoqu8IAAADbAAAADwAAAAAAAAAAAAAA&#10;AAChAgAAZHJzL2Rvd25yZXYueG1sUEsFBgAAAAAEAAQA+QAAAJADAAAAAA==&#10;" strokecolor="white" strokeweight="36e-5mm"/>
                            <v:line id="Line 12" o:spid="_x0000_s1029" style="position:absolute;flip:y;visibility:visible;mso-wrap-style:square" from="474,9" to="475,4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nJiAsIAAADbAAAADwAAAGRycy9kb3ducmV2LnhtbERPXWvCMBR9F/Yfwh34pqnTTemMMgaC&#10;ghNWFXy8NndNsbnpmqj135sHwcfD+Z7OW1uJCzW+dKxg0E9AEOdOl1wo2G0XvQkIH5A1Vo5JwY08&#10;zGcvnSmm2l35ly5ZKEQMYZ+iAhNCnUrpc0MWfd/VxJH7c43FEGFTSN3gNYbbSr4lyYe0WHJsMFjT&#10;t6H8lJ2tgv/61A5+xpPhujqabLW2m9Fhf1aq+9p+fYII1Ian+OFeagXvcX38En+AnN0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QnJiAsIAAADbAAAADwAAAAAAAAAAAAAA&#10;AAChAgAAZHJzL2Rvd25yZXYueG1sUEsFBgAAAAAEAAQA+QAAAJADAAAAAA==&#10;" strokecolor="white" strokeweight="36e-5mm"/>
                            <v:line id="Line 13" o:spid="_x0000_s1030" style="position:absolute;flip:x;visibility:visible;mso-wrap-style:square" from="9,9" to="471,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T7HmcUAAADbAAAADwAAAGRycy9kb3ducmV2LnhtbESPQWvCQBSE7wX/w/IEb3WT2qpEV5GC&#10;0IIWGi30+Mw+s8Hs25hdNf33bqHQ4zAz3zDzZWdrcaXWV44VpMMEBHHhdMWlgv1u/TgF4QOyxtox&#10;KfghD8tF72GOmXY3/qRrHkoRIewzVGBCaDIpfWHIoh+6hjh6R9daDFG2pdQt3iLc1vIpScbSYsVx&#10;wWBDr4aKU36xCs7NqUu3k+loUx9M/r6xH8/fXxelBv1uNQMRqAv/4b/2m1bwksLvl/gD5OIO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LT7HmcUAAADbAAAADwAAAAAAAAAA&#10;AAAAAAChAgAAZHJzL2Rvd25yZXYueG1sUEsFBgAAAAAEAAQA+QAAAJMDAAAAAA==&#10;" strokecolor="white" strokeweight="36e-5mm"/>
                            <v:line id="Line 14" o:spid="_x0000_s1031" style="position:absolute;visibility:visible;mso-wrap-style:square" from="9,9" to="1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gcuF8IAAADbAAAADwAAAGRycy9kb3ducmV2LnhtbESPUWvCQBCE3wX/w7FC3/Si0Cqpp4hS&#10;KKUUjdLnbW6bBHN7IbdN0n/fKwg+DjPzDbPeDq5WHbWh8mxgPktAEefeVlwYuJxfpitQQZAt1p7J&#10;wC8F2G7GozWm1vd8oi6TQkUIhxQNlCJNqnXIS3IYZr4hjt63bx1KlG2hbYt9hLtaL5LkSTusOC6U&#10;2NC+pPya/TgD2PGXnHv8+JSm9292Ga7Hw7sxD5Nh9wxKaJB7+NZ+tQYeF/D/Jf4Avfk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1gcuF8IAAADbAAAADwAAAAAAAAAAAAAA&#10;AAChAgAAZHJzL2Rvd25yZXYueG1sUEsFBgAAAAAEAAQA+QAAAJADAAAAAA==&#10;" strokecolor="white" strokeweight="36e-5mm"/>
                            <v:shape id="Freeform 15" o:spid="_x0000_s1032" style="position:absolute;left:74;top:104;width:309;height:297;visibility:visible;mso-wrap-style:square;v-text-anchor:top" coordsize="309,2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lLLkcAA&#10;AADbAAAADwAAAGRycy9kb3ducmV2LnhtbESPzYrCMBSF9wO+Q7iCuzF1xFGqUURQBne2ur8016bY&#10;3NQmox2f3gjCLA/n5+MsVp2txY1aXzlWMBomIIgLpysuFRzz7ecMhA/IGmvHpOCPPKyWvY8Fptrd&#10;+UC3LJQijrBPUYEJoUml9IUhi37oGuLonV1rMUTZllK3eI/jtpZfSfItLVYcCQYb2hgqLtmvjdxs&#10;dLIHuk4fZb7ba687kzuj1KDfrecgAnXhP/xu/2gFkzG8vsQfIJdP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FlLLkcAAAADbAAAADwAAAAAAAAAAAAAAAACYAgAAZHJzL2Rvd25y&#10;ZXYueG1sUEsFBgAAAAAEAAQA9QAAAIUDA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16" o:spid="_x0000_s1033" style="position:absolute;left:171;top:48;width:171;height:411;visibility:visible;mso-wrap-style:square;v-text-anchor:top" coordsize="171,4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xqHL8QA&#10;AADbAAAADwAAAGRycy9kb3ducmV2LnhtbESPQWvCQBSE70L/w/IKvTWbtkkr0VWKoFjEg4kXb4/s&#10;a5I2+zZkVxP/fVcoeBxm5htmvhxNKy7Uu8aygpcoBkFcWt1wpeBYrJ+nIJxH1thaJgVXcrBcPEzm&#10;mGk78IEuua9EgLDLUEHtfZdJ6cqaDLrIdsTB+7a9QR9kX0nd4xDgppWvcfwuDTYcFmrsaFVT+Zuf&#10;jYK3jU/br5zjfSF1Yn4+0t3oTko9PY6fMxCeRn8P/7e3WkGawO1L+AFy8Q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Mahy/EAAAA2wAAAA8AAAAAAAAAAAAAAAAAmAIAAGRycy9k&#10;b3ducmV2LnhtbFBLBQYAAAAABAAEAPUAAACJAw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7" o:spid="_x0000_s1034" style="position:absolute;left:254;top:67;width:126;height:101;visibility:visible;mso-wrap-style:square;v-text-anchor:top" coordsize="126,1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0LKHMIA&#10;AADbAAAADwAAAGRycy9kb3ducmV2LnhtbESPT4vCMBTE7wt+h/AEb2vq/1KNIrvIetiLVTw/mmdb&#10;bF5KE23dT28EYY/DzPyGWW06U4k7Na60rGA0jEAQZ1aXnCs4HXefMQjnkTVWlknBgxxs1r2PFSba&#10;tnyge+pzESDsElRQeF8nUrqsIINuaGvi4F1sY9AH2eRSN9gGuKnkOIrm0mDJYaHAmr4Kyq7pzSg4&#10;x+1ifOmu37e/eIqY7jn/nfwoNeh32yUIT53/D7/be61gNoPXl/AD5PoJ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7QsocwgAAANsAAAAPAAAAAAAAAAAAAAAAAJgCAABkcnMvZG93&#10;bnJldi54bWxQSwUGAAAAAAQABAD1AAAAhwMAAAAA&#10;"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8" o:spid="_x0000_s1035" style="position:absolute;left:146;top:46;width:293;height:234;visibility:visible;mso-wrap-style:square;v-text-anchor:top" coordsize="293,2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jemEcYA&#10;AADbAAAADwAAAGRycy9kb3ducmV2LnhtbESPQWvCQBSE7wX/w/IEL6VuWjDY6Ca0lqAXC41ie3xk&#10;n0lo9m3Irhr/vSsUehxm5htmmQ2mFWfqXWNZwfM0AkFcWt1wpWC/y5/mIJxH1thaJgVXcpClo4cl&#10;Jtpe+IvOha9EgLBLUEHtfZdI6cqaDLqp7YiDd7S9QR9kX0nd4yXATStfoiiWBhsOCzV2tKqp/C1O&#10;RkHxvf55XX++n7ZVbDb4ccgfV3mu1GQ8vC1AeBr8f/ivvdEKZjHcv4QfINMb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WjemEcYAAADbAAAADwAAAAAAAAAAAAAAAACYAgAAZHJz&#10;L2Rvd25yZXYueG1sUEsFBgAAAAAEAAQA9QAAAIsDAAAAAA==&#10;"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9" o:spid="_x0000_s1036" style="position:absolute;left:90;top:67;width:349;height:244;visibility:visible;mso-wrap-style:square;v-text-anchor:top" coordsize="349,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qhOV8QA&#10;AADbAAAADwAAAGRycy9kb3ducmV2LnhtbESPQWvCQBSE7wX/w/KE3nSj0FZiNqEIggcvTQO2t2f2&#10;mcRm38bsNqb99V1B6HGY+WaYJBtNKwbqXWNZwWIegSAurW64UlC8b2crEM4ja2wtk4IfcpClk4cE&#10;Y22v/EZD7isRStjFqKD2vouldGVNBt3cdsTBO9neoA+yr6Tu8RrKTSuXUfQsDTYcFmrsaFNT+ZV/&#10;GwVPL7/F4Vzu8XjZfnxG3WZFJPdKPU7H1zUIT6P/D9/pnb5xcPsSfoBM/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6oTlfEAAAA2wAAAA8AAAAAAAAAAAAAAAAAmAIAAGRycy9k&#10;b3ducmV2LnhtbFBLBQYAAAAABAAEAPUAAACJAw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20" o:spid="_x0000_s1037" style="position:absolute;left:21;top:40;width:425;height:427;visibility:visible;mso-wrap-style:square;v-text-anchor:top" coordsize="425,4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wYd478A&#10;AADbAAAADwAAAGRycy9kb3ducmV2LnhtbERPTYvCMBC9C/6HMII3TV1x0WoUEUTBk1UQb0MzNsVm&#10;UppsrfvrNwdhj4/3vdp0thItNb50rGAyTkAQ506XXCi4XvajOQgfkDVWjknBmzxs1v3eClPtXnym&#10;NguFiCHsU1RgQqhTKX1uyKIfu5o4cg/XWAwRNoXUDb5iuK3kV5J8S4slxwaDNe0M5c/sxyq4t4dM&#10;8mKbWC1v0zndusfp1yg1HHTbJYhAXfgXf9xHrWAWx8Yv8QfI9R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DBh3jvwAAANsAAAAPAAAAAAAAAAAAAAAAAJgCAABkcnMvZG93bnJl&#10;di54bWxQSwUGAAAAAAQABAD1AAAAhAMAAAAA&#10;"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21" o:spid="_x0000_s1038" style="position:absolute;left:21;top:43;width:337;height:421;visibility:visible;mso-wrap-style:square;v-text-anchor:top" coordsize="337,4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5mJ3sQA&#10;AADbAAAADwAAAGRycy9kb3ducmV2LnhtbESPT2sCMRTE74V+h/AKXopmFSp2a5RSEDy1Vreot8fm&#10;7R+6eQlJquu3NwXB4zAzv2Hmy9504kQ+tJYVjEcZCOLS6pZrBcVuNZyBCBFZY2eZFFwowHLx+DDH&#10;XNszf9NpG2uRIBxyVNDE6HIpQ9mQwTCyjjh5lfUGY5K+ltrjOcFNJydZNpUGW04LDTr6aKj83f4Z&#10;Bbr1P64qvvzh+fIZVtX+2G+8U2rw1L+/gYjUx3v41l5rBS+v8P8l/QC5uA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eZid7EAAAA2wAAAA8AAAAAAAAAAAAAAAAAmAIAAGRycy9k&#10;b3ducmV2LnhtbFBLBQYAAAAABAAEAPUAAACJAwAAAAA=&#10;"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22" o:spid="_x0000_s1039" style="position:absolute;left:17;top:40;width:425;height:386;visibility:visible;mso-wrap-style:square;v-text-anchor:top" coordsize="425,3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DSJacMA&#10;AADbAAAADwAAAGRycy9kb3ducmV2LnhtbERPy2rCQBTdC/2H4Rbc6aQqqUYnoRQrLizWB7i9ZG4z&#10;oZk7aWaq6d93FkKXh/NeFb1txJU6XztW8DROQBCXTtdcKTif3kZzED4ga2wck4Jf8lDkD4MVZtrd&#10;+EDXY6hEDGGfoQITQptJ6UtDFv3YtcSR+3SdxRBhV0nd4S2G20ZOkiSVFmuODQZbejVUfh1/rIJd&#10;un+f7tffk9lmMWsNnaYfyfNFqeFj/7IEEagP/+K7e6sVpHF9/BJ/gMz/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DSJacMAAADbAAAADwAAAAAAAAAAAAAAAACYAgAAZHJzL2Rv&#10;d25yZXYueG1sUEsFBgAAAAAEAAQA9QAAAIgDAAAAAA==&#10;"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23" o:spid="_x0000_s1040" style="position:absolute;left:21;top:70;width:425;height:397;visibility:visible;mso-wrap-style:square;v-text-anchor:top" coordsize="425,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OIks74A&#10;AADbAAAADwAAAGRycy9kb3ducmV2LnhtbESPzQrCMBCE74LvEFbwpqkeRKpR/EHwqLWIx6VZ22Kz&#10;KU3U6tMbQfA4zMw3zHzZmko8qHGlZQWjYQSCOLO65FxBetoNpiCcR9ZYWSYFL3KwXHQ7c4y1ffKR&#10;HonPRYCwi1FB4X0dS+myggy6oa2Jg3e1jUEfZJNL3eAzwE0lx1E0kQZLDgsF1rQpKLsld6Pgvb3i&#10;mqTj97lKD+n2kuQmS5Tq99rVDISn1v/Dv/ZeK5iM4Psl/AC5+A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MTiJLO+AAAA2wAAAA8AAAAAAAAAAAAAAAAAmAIAAGRycy9kb3ducmV2&#10;LnhtbFBLBQYAAAAABAAEAPUAAACDAwAAAAA=&#10;"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24" o:spid="_x0000_s1041" style="position:absolute;left:68;top:99;width:366;height:274;visibility:visible;mso-wrap-style:square;v-text-anchor:top" coordsize="366,2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Jc88UA&#10;AADbAAAADwAAAGRycy9kb3ducmV2LnhtbESPQWvCQBSE70L/w/IKvYhukkOQ6CrSUii2l5pcvD12&#10;n0k0+zZktzHtr+8WCh6HmfmG2ewm24mRBt86VpAuExDE2pmWawVV+bpYgfAB2WDnmBR8k4fd9mG2&#10;wcK4G3/SeAy1iBD2BSpoQugLKb1uyKJfup44emc3WAxRDrU0A94i3HYyS5JcWmw5LjTY03ND+nr8&#10;sgoO+QfqOZ8O9emn1Jf37KVK+aLU0+O0X4MINIV7+L/9ZhTkGfx9iT9Abn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6UlzzxQAAANsAAAAPAAAAAAAAAAAAAAAAAJgCAABkcnMv&#10;ZG93bnJldi54bWxQSwUGAAAAAAQABAD1AAAAigM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25" o:spid="_x0000_s1042" style="position:absolute;left:27;top:196;width:346;height:244;visibility:visible;mso-wrap-style:square;v-text-anchor:top" coordsize="346,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k40ib8A&#10;AADbAAAADwAAAGRycy9kb3ducmV2LnhtbESP0YrCMBRE3wX/IVxh3zS1srJUo6gg+CZb9wOuzbUt&#10;NjcliRr/fiMIPg4zc4ZZrqPpxJ2cby0rmE4yEMSV1S3XCv5O+/EPCB+QNXaWScGTPKxXw8ESC20f&#10;/Ev3MtQiQdgXqKAJoS+k9FVDBv3E9sTJu1hnMCTpaqkdPhLcdDLPsrk02HJaaLCnXUPVtbwZBeeZ&#10;jvKYe76Uror1Nj+a7bdU6msUNwsQgWL4hN/tg1Ywn8HrS/oBcvUP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2TjSJvwAAANsAAAAPAAAAAAAAAAAAAAAAAJgCAABkcnMvZG93bnJl&#10;di54bWxQSwUGAAAAAAQABAD1AAAAhAMAAAAA&#10;"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26" o:spid="_x0000_s1043" style="position:absolute;left:64;top:2;width:382;height:469;visibility:visible;mso-wrap-style:square;v-text-anchor:top" coordsize="382,4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AegOcMA&#10;AADbAAAADwAAAGRycy9kb3ducmV2LnhtbESPQWvCQBSE7wX/w/KE3nRjlSDRVUQJWPBiWg/entln&#10;Esy+jdmtif++WxB6HGbmG2a57k0tHtS6yrKCyTgCQZxbXXGh4PsrHc1BOI+ssbZMCp7kYL0avC0x&#10;0bbjIz0yX4gAYZeggtL7JpHS5SUZdGPbEAfvaluDPsi2kLrFLsBNLT+iKJYGKw4LJTa0LSm/ZT8m&#10;UFBO74e0uexO27Pt/Wd1vNqnUu/DfrMA4an3/+FXe68VxDP4+xJ+gFz9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AegOcMAAADbAAAADwAAAAAAAAAAAAAAAACYAgAAZHJzL2Rv&#10;d25yZXYueG1sUEsFBgAAAAAEAAQA9QAAAIgDAAAAAA==&#10;"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7" o:spid="_x0000_s1044" style="position:absolute;left:273;top:181;width:132;height:145;visibility:visible;mso-wrap-style:square;v-text-anchor:top" coordsize="132,1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WeCb8QA&#10;AADbAAAADwAAAGRycy9kb3ducmV2LnhtbESPQWvCQBSE70L/w/IKvZmNFkOJrlIKBVEvjalen9ln&#10;Epp9G7Orxn/vFgSPw8x8w8wWvWnEhTpXW1YwimIQxIXVNZcK8u338AOE88gaG8uk4EYOFvOXwQxT&#10;ba/8Q5fMlyJA2KWooPK+TaV0RUUGXWRb4uAdbWfQB9mVUnd4DXDTyHEcJ9JgzWGhwpa+Kir+srNR&#10;MP7NJ7ks31eb0z7brQ+jVXxYJ0q9vfafUxCeev8MP9pLrSCZwP+X8APk/A4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1ngm/EAAAA2wAAAA8AAAAAAAAAAAAAAAAAmAIAAGRycy9k&#10;b3ducmV2LnhtbFBLBQYAAAAABAAEAPUAAACJAwAAAAA=&#10;"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8" o:spid="_x0000_s1045" style="position:absolute;left:276;top:184;width:126;height:140;visibility:visible;mso-wrap-style:square;v-text-anchor:top" coordsize="126,1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EmTeMMA&#10;AADbAAAADwAAAGRycy9kb3ducmV2LnhtbESPQWvCQBSE7wX/w/IEb3Wjh9BGVxFBCEgE02I9PrLP&#10;bDD7NmRXjf/eLRR6HGbmG2a5Hmwr7tT7xrGC2TQBQVw53XCt4Ptr9/4Bwgdkja1jUvAkD+vV6G2J&#10;mXYPPtK9DLWIEPYZKjAhdJmUvjJk0U9dRxy9i+sthij7WuoeHxFuWzlPklRabDguGOxoa6i6ljer&#10;4LQ/l7kpTP6j0+F0PeTFsyg/lZqMh80CRKAh/If/2rlWkKbw+yX+ALl6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EmTeMMAAADbAAAADwAAAAAAAAAAAAAAAACYAgAAZHJzL2Rv&#10;d25yZXYueG1sUEsFBgAAAAAEAAQA9QAAAIgDAAAAAA==&#1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9" o:spid="_x0000_s1046" style="position:absolute;left:68;top:181;width:65;height:143;visibility:visible;mso-wrap-style:square;v-text-anchor:top" coordsize="65,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UWakcIA&#10;AADbAAAADwAAAGRycy9kb3ducmV2LnhtbESPQWvCQBSE74L/YXlCb7ppDxpSVxEl0B4bxV4f2dds&#10;YvZtyG6T9N93BcHjMDPfMNv9ZFsxUO9rxwpeVwkI4tLpmisFl3O+TEH4gKyxdUwK/sjDfjefbTHT&#10;buQvGopQiQhhn6ECE0KXSelLQxb9ynXE0ftxvcUQZV9J3eMY4baVb0mylhZrjgsGOzoaKm/Fr1Vw&#10;+sybQjbHw3c73k5NnkpzTQelXhbT4R1EoCk8w4/2h1aw3sD9S/wBcvc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ZRZqRwgAAANsAAAAPAAAAAAAAAAAAAAAAAJgCAABkcnMvZG93&#10;bnJldi54bWxQSwUGAAAAAAQABAD1AAAAhwMAAAAA&#10;" path="m56,124r,2l56,126r,4l65,130r,13l,143,,130r10,l10,126r,l10,126r3,l13,15r-3,l10,15r,l10,15,,15,,,65,r,15l56,15r,l56,15r,109xe" stroked="f">
                              <v:path arrowok="t" o:connecttype="custom" o:connectlocs="56,124;56,126;56,126;56,130;65,130;65,143;0,143;0,130;10,130;10,126;10,126;10,126;13,126;13,15;10,15;10,15;10,15;10,15;0,15;0,0;65,0;65,15;56,15;56,15;56,15;56,124" o:connectangles="0,0,0,0,0,0,0,0,0,0,0,0,0,0,0,0,0,0,0,0,0,0,0,0,0,0"/>
                            </v:shape>
                            <v:shape id="Freeform 30" o:spid="_x0000_s1047" style="position:absolute;left:74;top:184;width:57;height:136;visibility:visible;mso-wrap-style:square;v-text-anchor:top" coordsize="57,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30Xn8QA&#10;AADbAAAADwAAAGRycy9kb3ducmV2LnhtbESPy27CQAxF95X4h5GR2JUJjyIIDAhVbcWmlUj5ACtj&#10;koiMJ2SGkP59vUBiaV3fY5/Nrne16qgNlWcDk3ECijj3tuLCwOn383UJKkRki7VnMvBHAXbbwcsG&#10;U+vvfKQui4USCIcUDZQxNqnWIS/JYRj7hliys28dRhnbQtsW7wJ3tZ4myUI7rFgulNjQe0n5Jbs5&#10;oawus2t+sPuf20dy/Hr7nme6mxszGvb7NahIfXwuP9oHa2Ahz4qLeIDe/g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99F5/EAAAA2wAAAA8AAAAAAAAAAAAAAAAAmAIAAGRycy9k&#10;b3ducmV2LnhtbFBLBQYAAAAABAAEAPUAAACJAwAAAAA=&#10;" path="m44,123r,l47,123r,4l47,127r,l47,127r,l47,127r,3l50,130r,l57,130r,6l,136r,-6l4,130r,l7,130r,-3l7,127r3,l10,127r,l10,123r,l10,123r,l10,12r,l10,9r,l10,9,7,9,7,6r,l7,6,,6,,,57,r,6l47,6r,l47,6r,3l47,9r,l47,9r,3l44,12r,111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31" o:spid="_x0000_s1048" style="position:absolute;left:146;top:181;width:118;height:143;visibility:visible;mso-wrap-style:square;v-text-anchor:top" coordsize="118,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NWeMMUA&#10;AADbAAAADwAAAGRycy9kb3ducmV2LnhtbESPQWsCMRSE74X+h/AKvdVsRaVdjVKKQqEHt1r0+ti8&#10;bpbdvCxJdLf+eiMUehxm5htmsRpsK87kQ+1YwfMoA0FcOl1zpeB7v3l6AREissbWMSn4pQCr5f3d&#10;AnPtev6i8y5WIkE45KjAxNjlUobSkMUwch1x8n6ctxiT9JXUHvsEt60cZ9lMWqw5LRjs6N1Q2exO&#10;VoHdTg5mvD021fow/dz7S9H0RaHU48PwNgcRaYj/4b/2h1Ywe4Xbl/QD5PIK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M1Z4wxQAAANsAAAAPAAAAAAAAAAAAAAAAAJgCAABkcnMv&#10;ZG93bnJldi54bWxQSwUGAAAAAAQABAD1AAAAigMAAAAA&#10;" path="m87,130r,l87,143r-58,l29,130r5,l34,126r,l34,126r3,l37,27r-8,l29,27r-4,l25,31r-3,l22,31r-3,l19,31r,l19,31r,l16,34r,l16,34r,l16,37r,l16,40r-4,l12,40r,3l12,49,,49,,,118,r,49l105,49r,-9l105,40r,-3l105,37r,l102,34r,l102,34r,l100,31r,l100,31r,l100,31r-4,l96,31r-3,l93,27r-3,l90,27r-7,l83,126r,l83,126r,l83,130r4,xe" stroked="f">
                              <v:path arrowok="t" o:connecttype="custom" o:connectlocs="87,130;29,143;34,130;34,126;37,126;29,27;25,27;22,31;19,31;19,31;19,31;16,34;16,34;16,37;12,40;12,43;0,49;118,0;105,49;105,40;105,37;102,34;102,34;100,31;100,31;100,31;96,31;93,27;90,27;83,126;83,126;83,130" o:connectangles="0,0,0,0,0,0,0,0,0,0,0,0,0,0,0,0,0,0,0,0,0,0,0,0,0,0,0,0,0,0,0,0"/>
                            </v:shape>
                            <v:shape id="Freeform 32" o:spid="_x0000_s1049" style="position:absolute;left:150;top:184;width:111;height:136;visibility:visible;mso-wrap-style:square;v-text-anchor:top" coordsize="111,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SBHwsEA&#10;AADbAAAADwAAAGRycy9kb3ducmV2LnhtbERPy2oCMRTdC/2HcAtuRDMVanU0SisICiJ09AMuyZ2H&#10;ndwMk6ijX98sBJeH816sOluLK7W+cqzgY5SAINbOVFwoOB03wykIH5AN1o5JwZ08rJZvvQWmxt34&#10;l65ZKEQMYZ+igjKEJpXS65Is+pFriCOXu9ZiiLAtpGnxFsNtLcdJMpEWK44NJTa0Lkn/ZRerQA9m&#10;+flR5M7vdnt9ePyYz+wyU6r/3n3PQQTqwkv8dG+Ngq+4Pn6JP0Au/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UgR8LBAAAA2wAAAA8AAAAAAAAAAAAAAAAAmAIAAGRycy9kb3du&#10;cmV2LnhtbFBLBQYAAAAABAAEAPUAAACGAwAAAAA=&#10;"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Pr>
                      <w:b/>
                      <w:noProof/>
                      <w:szCs w:val="22"/>
                      <w:lang w:eastAsia="ko-KR"/>
                    </w:rPr>
                    <w:drawing>
                      <wp:anchor distT="0" distB="0" distL="114300" distR="114300" simplePos="0" relativeHeight="251677184" behindDoc="0" locked="0" layoutInCell="1" allowOverlap="1" wp14:anchorId="5BE3E97C" wp14:editId="51811EAD">
                        <wp:simplePos x="0" y="0"/>
                        <wp:positionH relativeFrom="column">
                          <wp:posOffset>610235</wp:posOffset>
                        </wp:positionH>
                        <wp:positionV relativeFrom="paragraph">
                          <wp:posOffset>-318770</wp:posOffset>
                        </wp:positionV>
                        <wp:extent cx="293370" cy="267335"/>
                        <wp:effectExtent l="0" t="0" r="0" b="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Pr>
                      <w:b/>
                      <w:noProof/>
                      <w:szCs w:val="22"/>
                      <w:lang w:eastAsia="ko-KR"/>
                    </w:rPr>
                    <w:drawing>
                      <wp:anchor distT="0" distB="0" distL="114300" distR="114300" simplePos="0" relativeHeight="251676160" behindDoc="0" locked="0" layoutInCell="1" allowOverlap="1" wp14:anchorId="6CD4515B" wp14:editId="2842143C">
                        <wp:simplePos x="0" y="0"/>
                        <wp:positionH relativeFrom="column">
                          <wp:posOffset>268605</wp:posOffset>
                        </wp:positionH>
                        <wp:positionV relativeFrom="paragraph">
                          <wp:posOffset>-318770</wp:posOffset>
                        </wp:positionV>
                        <wp:extent cx="294640" cy="267335"/>
                        <wp:effectExtent l="0" t="0" r="0" b="0"/>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sidRPr="005B217D">
                    <w:rPr>
                      <w:b/>
                      <w:szCs w:val="22"/>
                      <w:lang w:val="en-CA"/>
                    </w:rPr>
                    <w:t>Joint Collaborative Team on Video Coding (JCT-VC)</w:t>
                  </w:r>
                </w:p>
                <w:p w:rsidR="00A60C64" w:rsidRPr="005B217D" w:rsidRDefault="00A60C64" w:rsidP="00121B6D">
                  <w:pPr>
                    <w:tabs>
                      <w:tab w:val="left" w:pos="7200"/>
                    </w:tabs>
                    <w:spacing w:before="0"/>
                    <w:rPr>
                      <w:b/>
                      <w:szCs w:val="22"/>
                      <w:lang w:val="en-CA"/>
                    </w:rPr>
                  </w:pPr>
                  <w:r w:rsidRPr="005B217D">
                    <w:rPr>
                      <w:b/>
                      <w:szCs w:val="22"/>
                      <w:lang w:val="en-CA"/>
                    </w:rPr>
                    <w:t>of ITU-T SG</w:t>
                  </w:r>
                  <w:r>
                    <w:rPr>
                      <w:b/>
                      <w:szCs w:val="22"/>
                      <w:lang w:val="en-CA"/>
                    </w:rPr>
                    <w:t> </w:t>
                  </w:r>
                  <w:r w:rsidRPr="005B217D">
                    <w:rPr>
                      <w:b/>
                      <w:szCs w:val="22"/>
                      <w:lang w:val="en-CA"/>
                    </w:rPr>
                    <w:t>16 WP</w:t>
                  </w:r>
                  <w:r>
                    <w:rPr>
                      <w:b/>
                      <w:szCs w:val="22"/>
                      <w:lang w:val="en-CA"/>
                    </w:rPr>
                    <w:t> </w:t>
                  </w:r>
                  <w:r w:rsidRPr="005B217D">
                    <w:rPr>
                      <w:b/>
                      <w:szCs w:val="22"/>
                      <w:lang w:val="en-CA"/>
                    </w:rPr>
                    <w:t>3 and ISO/IEC JTC</w:t>
                  </w:r>
                  <w:r>
                    <w:rPr>
                      <w:b/>
                      <w:szCs w:val="22"/>
                      <w:lang w:val="en-CA"/>
                    </w:rPr>
                    <w:t> </w:t>
                  </w:r>
                  <w:r w:rsidRPr="005B217D">
                    <w:rPr>
                      <w:b/>
                      <w:szCs w:val="22"/>
                      <w:lang w:val="en-CA"/>
                    </w:rPr>
                    <w:t>1/SC</w:t>
                  </w:r>
                  <w:r>
                    <w:rPr>
                      <w:b/>
                      <w:szCs w:val="22"/>
                      <w:lang w:val="en-CA"/>
                    </w:rPr>
                    <w:t> </w:t>
                  </w:r>
                  <w:r w:rsidRPr="005B217D">
                    <w:rPr>
                      <w:b/>
                      <w:szCs w:val="22"/>
                      <w:lang w:val="en-CA"/>
                    </w:rPr>
                    <w:t>29/WG</w:t>
                  </w:r>
                  <w:r>
                    <w:rPr>
                      <w:b/>
                      <w:szCs w:val="22"/>
                      <w:lang w:val="en-CA"/>
                    </w:rPr>
                    <w:t> </w:t>
                  </w:r>
                  <w:r w:rsidRPr="005B217D">
                    <w:rPr>
                      <w:b/>
                      <w:szCs w:val="22"/>
                      <w:lang w:val="en-CA"/>
                    </w:rPr>
                    <w:t>11</w:t>
                  </w:r>
                </w:p>
                <w:p w:rsidR="00A60C64" w:rsidRPr="005B217D" w:rsidRDefault="00A60C64" w:rsidP="00121B6D">
                  <w:pPr>
                    <w:tabs>
                      <w:tab w:val="left" w:pos="7200"/>
                    </w:tabs>
                    <w:spacing w:before="0"/>
                    <w:rPr>
                      <w:b/>
                      <w:szCs w:val="22"/>
                      <w:lang w:val="en-CA"/>
                    </w:rPr>
                  </w:pPr>
                  <w:r>
                    <w:rPr>
                      <w:szCs w:val="22"/>
                      <w:lang w:val="en-CA"/>
                    </w:rPr>
                    <w:t>15</w:t>
                  </w:r>
                  <w:r w:rsidRPr="005B217D">
                    <w:rPr>
                      <w:szCs w:val="22"/>
                      <w:lang w:val="en-CA"/>
                    </w:rPr>
                    <w:t xml:space="preserve">th Meeting: </w:t>
                  </w:r>
                  <w:r>
                    <w:rPr>
                      <w:szCs w:val="22"/>
                      <w:lang w:val="en-CA"/>
                    </w:rPr>
                    <w:t>Geneva</w:t>
                  </w:r>
                  <w:r w:rsidRPr="00B4194A">
                    <w:rPr>
                      <w:szCs w:val="22"/>
                      <w:lang w:val="en-CA"/>
                    </w:rPr>
                    <w:t xml:space="preserve">, </w:t>
                  </w:r>
                  <w:r>
                    <w:rPr>
                      <w:szCs w:val="22"/>
                      <w:lang w:val="en-CA"/>
                    </w:rPr>
                    <w:t>CH</w:t>
                  </w:r>
                  <w:r w:rsidRPr="00B4194A">
                    <w:rPr>
                      <w:szCs w:val="22"/>
                      <w:lang w:val="en-CA"/>
                    </w:rPr>
                    <w:t xml:space="preserve">, </w:t>
                  </w:r>
                  <w:r>
                    <w:rPr>
                      <w:szCs w:val="22"/>
                      <w:lang w:val="en-CA"/>
                    </w:rPr>
                    <w:t>23 Oct. – 1</w:t>
                  </w:r>
                  <w:r w:rsidRPr="005E1AC6">
                    <w:rPr>
                      <w:szCs w:val="22"/>
                      <w:lang w:val="en-CA"/>
                    </w:rPr>
                    <w:t xml:space="preserve"> </w:t>
                  </w:r>
                  <w:r>
                    <w:rPr>
                      <w:szCs w:val="22"/>
                      <w:lang w:val="en-CA"/>
                    </w:rPr>
                    <w:t>Nov.</w:t>
                  </w:r>
                  <w:r w:rsidRPr="005E1AC6">
                    <w:rPr>
                      <w:szCs w:val="22"/>
                      <w:lang w:val="en-CA"/>
                    </w:rPr>
                    <w:t xml:space="preserve"> 201</w:t>
                  </w:r>
                  <w:r>
                    <w:rPr>
                      <w:szCs w:val="22"/>
                      <w:lang w:val="en-CA"/>
                    </w:rPr>
                    <w:t>3</w:t>
                  </w:r>
                </w:p>
              </w:tc>
              <w:tc>
                <w:tcPr>
                  <w:tcW w:w="3168" w:type="dxa"/>
                </w:tcPr>
                <w:p w:rsidR="00A60C64" w:rsidRPr="005B217D" w:rsidRDefault="00A60C64" w:rsidP="00121B6D">
                  <w:pPr>
                    <w:tabs>
                      <w:tab w:val="left" w:pos="7200"/>
                    </w:tabs>
                    <w:rPr>
                      <w:u w:val="single"/>
                      <w:lang w:val="en-CA"/>
                    </w:rPr>
                  </w:pPr>
                  <w:r w:rsidRPr="005B217D">
                    <w:rPr>
                      <w:lang w:val="en-CA"/>
                    </w:rPr>
                    <w:t>Document: JCTVC-</w:t>
                  </w:r>
                  <w:proofErr w:type="spellStart"/>
                  <w:r>
                    <w:rPr>
                      <w:lang w:val="en-CA"/>
                    </w:rPr>
                    <w:t>O</w:t>
                  </w:r>
                  <w:r w:rsidRPr="005B217D">
                    <w:rPr>
                      <w:highlight w:val="yellow"/>
                      <w:u w:val="single"/>
                      <w:lang w:val="en-CA"/>
                    </w:rPr>
                    <w:t>x</w:t>
                  </w:r>
                  <w:r>
                    <w:rPr>
                      <w:highlight w:val="yellow"/>
                      <w:u w:val="single"/>
                      <w:lang w:val="en-CA"/>
                    </w:rPr>
                    <w:t>x</w:t>
                  </w:r>
                  <w:r w:rsidRPr="005B217D">
                    <w:rPr>
                      <w:highlight w:val="yellow"/>
                      <w:u w:val="single"/>
                      <w:lang w:val="en-CA"/>
                    </w:rPr>
                    <w:t>xx</w:t>
                  </w:r>
                  <w:proofErr w:type="spellEnd"/>
                </w:p>
              </w:tc>
            </w:tr>
          </w:tbl>
          <w:p w:rsidR="00A60C64" w:rsidRPr="00AD0095" w:rsidRDefault="00A60C64" w:rsidP="009823EB">
            <w:pPr>
              <w:tabs>
                <w:tab w:val="left" w:pos="7200"/>
              </w:tabs>
              <w:spacing w:before="0"/>
              <w:rPr>
                <w:b/>
                <w:szCs w:val="22"/>
                <w:lang w:val="en-CA"/>
              </w:rPr>
            </w:pPr>
          </w:p>
        </w:tc>
        <w:tc>
          <w:tcPr>
            <w:tcW w:w="3168" w:type="dxa"/>
          </w:tcPr>
          <w:p w:rsidR="00A60C64" w:rsidRPr="00AD0095" w:rsidDel="00A60C64" w:rsidRDefault="00A60C64" w:rsidP="004E7C5C">
            <w:pPr>
              <w:tabs>
                <w:tab w:val="left" w:pos="7200"/>
              </w:tabs>
              <w:rPr>
                <w:lang w:val="en-CA"/>
              </w:rPr>
            </w:pPr>
            <w:r w:rsidRPr="005B217D">
              <w:rPr>
                <w:lang w:val="en-CA"/>
              </w:rPr>
              <w:t>Document: JCTVC-</w:t>
            </w:r>
            <w:r>
              <w:rPr>
                <w:lang w:val="en-CA"/>
              </w:rPr>
              <w:t>O0047</w:t>
            </w:r>
          </w:p>
        </w:tc>
        <w:tc>
          <w:tcPr>
            <w:tcW w:w="3168" w:type="dxa"/>
          </w:tcPr>
          <w:p w:rsidR="00A60C64" w:rsidRPr="00AD0095" w:rsidRDefault="00A60C64" w:rsidP="004E7C5C">
            <w:pPr>
              <w:tabs>
                <w:tab w:val="left" w:pos="7200"/>
              </w:tabs>
              <w:rPr>
                <w:u w:val="single"/>
                <w:lang w:val="en-CA"/>
              </w:rPr>
            </w:pPr>
          </w:p>
        </w:tc>
      </w:tr>
    </w:tbl>
    <w:p w:rsidR="00E61DAC" w:rsidRPr="005B217D" w:rsidRDefault="00E61DAC" w:rsidP="00531AE9">
      <w:pPr>
        <w:spacing w:before="0"/>
        <w:rPr>
          <w:lang w:val="en-CA"/>
        </w:rPr>
      </w:pPr>
    </w:p>
    <w:tbl>
      <w:tblPr>
        <w:tblW w:w="0" w:type="auto"/>
        <w:tblLayout w:type="fixed"/>
        <w:tblLook w:val="0000" w:firstRow="0" w:lastRow="0" w:firstColumn="0" w:lastColumn="0" w:noHBand="0" w:noVBand="0"/>
      </w:tblPr>
      <w:tblGrid>
        <w:gridCol w:w="1458"/>
        <w:gridCol w:w="4050"/>
        <w:gridCol w:w="900"/>
        <w:gridCol w:w="3168"/>
      </w:tblGrid>
      <w:tr w:rsidR="00E61DAC" w:rsidRPr="00AD0095" w:rsidTr="00F6347D">
        <w:tc>
          <w:tcPr>
            <w:tcW w:w="1458" w:type="dxa"/>
          </w:tcPr>
          <w:p w:rsidR="00E61DAC" w:rsidRPr="00AD0095" w:rsidRDefault="00E61DAC">
            <w:pPr>
              <w:spacing w:before="60" w:after="60"/>
              <w:rPr>
                <w:i/>
                <w:szCs w:val="22"/>
                <w:lang w:val="en-CA"/>
              </w:rPr>
            </w:pPr>
            <w:r w:rsidRPr="00AD0095">
              <w:rPr>
                <w:i/>
                <w:szCs w:val="22"/>
                <w:lang w:val="en-CA"/>
              </w:rPr>
              <w:t>Title:</w:t>
            </w:r>
          </w:p>
        </w:tc>
        <w:tc>
          <w:tcPr>
            <w:tcW w:w="8118" w:type="dxa"/>
            <w:gridSpan w:val="3"/>
          </w:tcPr>
          <w:p w:rsidR="00E61DAC" w:rsidRPr="00A60C64" w:rsidRDefault="00A60C64" w:rsidP="003A4CB7">
            <w:pPr>
              <w:spacing w:before="60" w:after="60"/>
              <w:rPr>
                <w:b/>
                <w:szCs w:val="22"/>
                <w:lang w:val="en-CA"/>
              </w:rPr>
            </w:pPr>
            <w:r w:rsidRPr="00A60C64">
              <w:rPr>
                <w:b/>
              </w:rPr>
              <w:t>RCE 3: On sample adaptive intra prediction for oblique modes in lossless coding</w:t>
            </w:r>
          </w:p>
        </w:tc>
      </w:tr>
      <w:tr w:rsidR="00E61DAC" w:rsidRPr="00AD0095" w:rsidTr="00F6347D">
        <w:tc>
          <w:tcPr>
            <w:tcW w:w="1458" w:type="dxa"/>
          </w:tcPr>
          <w:p w:rsidR="00E61DAC" w:rsidRPr="00AD0095" w:rsidRDefault="00E61DAC">
            <w:pPr>
              <w:spacing w:before="60" w:after="60"/>
              <w:rPr>
                <w:i/>
                <w:szCs w:val="22"/>
                <w:lang w:val="en-CA"/>
              </w:rPr>
            </w:pPr>
            <w:r w:rsidRPr="00AD0095">
              <w:rPr>
                <w:i/>
                <w:szCs w:val="22"/>
                <w:lang w:val="en-CA"/>
              </w:rPr>
              <w:t>Status:</w:t>
            </w:r>
          </w:p>
        </w:tc>
        <w:tc>
          <w:tcPr>
            <w:tcW w:w="8118" w:type="dxa"/>
            <w:gridSpan w:val="3"/>
          </w:tcPr>
          <w:p w:rsidR="00E61DAC" w:rsidRPr="00AD0095" w:rsidRDefault="00E61DAC" w:rsidP="007323F9">
            <w:pPr>
              <w:spacing w:before="60" w:after="60"/>
              <w:rPr>
                <w:szCs w:val="22"/>
                <w:lang w:val="en-CA"/>
              </w:rPr>
            </w:pPr>
            <w:r w:rsidRPr="00AD0095">
              <w:rPr>
                <w:szCs w:val="22"/>
                <w:lang w:val="en-CA"/>
              </w:rPr>
              <w:t xml:space="preserve">Input Document to </w:t>
            </w:r>
            <w:r w:rsidR="00AE341B" w:rsidRPr="00AD0095">
              <w:rPr>
                <w:szCs w:val="22"/>
                <w:lang w:val="en-CA"/>
              </w:rPr>
              <w:t>JCT-VC</w:t>
            </w:r>
          </w:p>
        </w:tc>
      </w:tr>
      <w:tr w:rsidR="00E61DAC" w:rsidRPr="00AD0095" w:rsidTr="00F6347D">
        <w:tc>
          <w:tcPr>
            <w:tcW w:w="1458" w:type="dxa"/>
          </w:tcPr>
          <w:p w:rsidR="00E61DAC" w:rsidRPr="00AD0095" w:rsidRDefault="00E61DAC">
            <w:pPr>
              <w:spacing w:before="60" w:after="60"/>
              <w:rPr>
                <w:i/>
                <w:szCs w:val="22"/>
                <w:lang w:val="en-CA"/>
              </w:rPr>
            </w:pPr>
            <w:r w:rsidRPr="00AD0095">
              <w:rPr>
                <w:i/>
                <w:szCs w:val="22"/>
                <w:lang w:val="en-CA"/>
              </w:rPr>
              <w:t>Purpose:</w:t>
            </w:r>
          </w:p>
        </w:tc>
        <w:tc>
          <w:tcPr>
            <w:tcW w:w="8118" w:type="dxa"/>
            <w:gridSpan w:val="3"/>
          </w:tcPr>
          <w:p w:rsidR="00E61DAC" w:rsidRPr="00AD0095" w:rsidRDefault="00E61DAC" w:rsidP="007323F9">
            <w:pPr>
              <w:spacing w:before="60" w:after="60"/>
              <w:rPr>
                <w:szCs w:val="22"/>
                <w:lang w:val="en-CA"/>
              </w:rPr>
            </w:pPr>
            <w:r w:rsidRPr="00AD0095">
              <w:rPr>
                <w:szCs w:val="22"/>
                <w:lang w:val="en-CA"/>
              </w:rPr>
              <w:t>Proposal</w:t>
            </w:r>
          </w:p>
        </w:tc>
      </w:tr>
      <w:tr w:rsidR="00E61DAC" w:rsidRPr="00AD0095" w:rsidTr="00F6347D">
        <w:tc>
          <w:tcPr>
            <w:tcW w:w="1458" w:type="dxa"/>
          </w:tcPr>
          <w:p w:rsidR="00E61DAC" w:rsidRPr="00AD0095" w:rsidRDefault="00E61DAC">
            <w:pPr>
              <w:spacing w:before="60" w:after="60"/>
              <w:rPr>
                <w:i/>
                <w:szCs w:val="22"/>
                <w:lang w:val="en-CA"/>
              </w:rPr>
            </w:pPr>
            <w:r w:rsidRPr="00AD0095">
              <w:rPr>
                <w:i/>
                <w:szCs w:val="22"/>
                <w:lang w:val="en-CA"/>
              </w:rPr>
              <w:t>Author(s) or</w:t>
            </w:r>
            <w:r w:rsidRPr="00AD0095">
              <w:rPr>
                <w:i/>
                <w:szCs w:val="22"/>
                <w:lang w:val="en-CA"/>
              </w:rPr>
              <w:br/>
              <w:t>Contact(s):</w:t>
            </w:r>
          </w:p>
        </w:tc>
        <w:tc>
          <w:tcPr>
            <w:tcW w:w="4050" w:type="dxa"/>
          </w:tcPr>
          <w:p w:rsidR="00925969" w:rsidRDefault="00F6347D" w:rsidP="00F6347D">
            <w:pPr>
              <w:spacing w:before="60" w:after="60"/>
              <w:rPr>
                <w:szCs w:val="22"/>
                <w:lang w:val="en-CA" w:eastAsia="ko-KR"/>
              </w:rPr>
            </w:pPr>
            <w:r>
              <w:rPr>
                <w:szCs w:val="22"/>
                <w:lang w:val="en-CA" w:eastAsia="ko-KR"/>
              </w:rPr>
              <w:t xml:space="preserve">Haoming Chen, Ankur Saxena and </w:t>
            </w:r>
          </w:p>
          <w:p w:rsidR="00584D26" w:rsidRPr="00AD0095" w:rsidRDefault="00F6347D" w:rsidP="00F6347D">
            <w:pPr>
              <w:spacing w:before="60" w:after="60"/>
              <w:rPr>
                <w:szCs w:val="22"/>
                <w:lang w:val="en-CA" w:eastAsia="ko-KR"/>
              </w:rPr>
            </w:pPr>
            <w:r w:rsidRPr="00F6347D">
              <w:rPr>
                <w:szCs w:val="22"/>
                <w:lang w:val="en-CA" w:eastAsia="ko-KR"/>
              </w:rPr>
              <w:t>Felix Fernandes</w:t>
            </w:r>
          </w:p>
        </w:tc>
        <w:tc>
          <w:tcPr>
            <w:tcW w:w="900" w:type="dxa"/>
          </w:tcPr>
          <w:p w:rsidR="00E61DAC" w:rsidRPr="00AD0095" w:rsidRDefault="00BD40A2">
            <w:pPr>
              <w:spacing w:before="60" w:after="60"/>
              <w:rPr>
                <w:szCs w:val="22"/>
                <w:lang w:val="en-CA"/>
              </w:rPr>
            </w:pPr>
            <w:r>
              <w:rPr>
                <w:szCs w:val="22"/>
                <w:lang w:val="en-CA"/>
              </w:rPr>
              <w:t>Email:</w:t>
            </w:r>
            <w:r w:rsidR="00E61DAC" w:rsidRPr="00AD0095">
              <w:rPr>
                <w:szCs w:val="22"/>
                <w:lang w:val="en-CA"/>
              </w:rPr>
              <w:br/>
              <w:t>Tel:</w:t>
            </w:r>
            <w:r w:rsidR="00E61DAC" w:rsidRPr="00AD0095">
              <w:rPr>
                <w:szCs w:val="22"/>
                <w:lang w:val="en-CA"/>
              </w:rPr>
              <w:br/>
            </w:r>
          </w:p>
        </w:tc>
        <w:tc>
          <w:tcPr>
            <w:tcW w:w="3168" w:type="dxa"/>
          </w:tcPr>
          <w:p w:rsidR="00F6347D" w:rsidRDefault="00820ECF" w:rsidP="00BD40A2">
            <w:pPr>
              <w:spacing w:before="60" w:after="60"/>
              <w:rPr>
                <w:szCs w:val="22"/>
                <w:lang w:val="en-CA"/>
              </w:rPr>
            </w:pPr>
            <w:hyperlink r:id="rId10" w:history="1">
              <w:r w:rsidR="00F6347D" w:rsidRPr="00496800">
                <w:rPr>
                  <w:rStyle w:val="Hyperlink"/>
                  <w:szCs w:val="22"/>
                  <w:lang w:val="en-CA"/>
                </w:rPr>
                <w:t>haoming.c@sta.samsung.com</w:t>
              </w:r>
            </w:hyperlink>
            <w:r w:rsidR="00F6347D">
              <w:rPr>
                <w:szCs w:val="22"/>
                <w:lang w:val="en-CA"/>
              </w:rPr>
              <w:t>,</w:t>
            </w:r>
          </w:p>
          <w:p w:rsidR="00F6347D" w:rsidRDefault="00820ECF" w:rsidP="00F6347D">
            <w:pPr>
              <w:spacing w:before="60" w:after="60"/>
              <w:rPr>
                <w:szCs w:val="22"/>
              </w:rPr>
            </w:pPr>
            <w:hyperlink r:id="rId11" w:history="1">
              <w:r w:rsidR="00F6347D" w:rsidRPr="00181FED">
                <w:rPr>
                  <w:rStyle w:val="Hyperlink"/>
                  <w:szCs w:val="22"/>
                </w:rPr>
                <w:t>asaxena@sta.samsung.com</w:t>
              </w:r>
            </w:hyperlink>
            <w:r w:rsidR="00F6347D">
              <w:rPr>
                <w:szCs w:val="22"/>
              </w:rPr>
              <w:t>,</w:t>
            </w:r>
          </w:p>
          <w:p w:rsidR="00E61DAC" w:rsidRDefault="00820ECF" w:rsidP="00F6347D">
            <w:pPr>
              <w:spacing w:before="60" w:after="60"/>
              <w:rPr>
                <w:szCs w:val="22"/>
                <w:lang w:val="en-CA"/>
              </w:rPr>
            </w:pPr>
            <w:hyperlink r:id="rId12" w:history="1">
              <w:r w:rsidR="00B5769D">
                <w:rPr>
                  <w:rStyle w:val="Hyperlink"/>
                </w:rPr>
                <w:t>ffernandes@sta.samsung.com</w:t>
              </w:r>
            </w:hyperlink>
          </w:p>
          <w:p w:rsidR="00F6347D" w:rsidRPr="00AD0095" w:rsidRDefault="00F6347D" w:rsidP="00F6347D">
            <w:pPr>
              <w:spacing w:before="60" w:after="60"/>
              <w:rPr>
                <w:szCs w:val="22"/>
                <w:lang w:val="en-CA"/>
              </w:rPr>
            </w:pPr>
            <w:r>
              <w:rPr>
                <w:szCs w:val="22"/>
              </w:rPr>
              <w:t>1-972-761-7761</w:t>
            </w:r>
          </w:p>
        </w:tc>
      </w:tr>
      <w:tr w:rsidR="00E61DAC" w:rsidRPr="00AD0095" w:rsidTr="00F6347D">
        <w:tc>
          <w:tcPr>
            <w:tcW w:w="1458" w:type="dxa"/>
          </w:tcPr>
          <w:p w:rsidR="00E61DAC" w:rsidRPr="00AD0095" w:rsidRDefault="00E61DAC">
            <w:pPr>
              <w:spacing w:before="60" w:after="60"/>
              <w:rPr>
                <w:i/>
                <w:szCs w:val="22"/>
                <w:lang w:val="en-CA"/>
              </w:rPr>
            </w:pPr>
            <w:r w:rsidRPr="00AD0095">
              <w:rPr>
                <w:i/>
                <w:szCs w:val="22"/>
                <w:lang w:val="en-CA"/>
              </w:rPr>
              <w:t>Source:</w:t>
            </w:r>
          </w:p>
        </w:tc>
        <w:tc>
          <w:tcPr>
            <w:tcW w:w="8118" w:type="dxa"/>
            <w:gridSpan w:val="3"/>
          </w:tcPr>
          <w:p w:rsidR="00E61DAC" w:rsidRPr="00AD0095" w:rsidRDefault="00F6347D" w:rsidP="00D47439">
            <w:pPr>
              <w:spacing w:before="60" w:after="60"/>
              <w:rPr>
                <w:szCs w:val="22"/>
                <w:lang w:val="en-CA" w:eastAsia="ko-KR"/>
              </w:rPr>
            </w:pPr>
            <w:r>
              <w:rPr>
                <w:szCs w:val="22"/>
              </w:rPr>
              <w:t>Samsung Electronics, Co., Ltd.</w:t>
            </w:r>
          </w:p>
        </w:tc>
      </w:tr>
    </w:tbl>
    <w:p w:rsidR="00E61DAC" w:rsidRPr="005B217D" w:rsidRDefault="00E61DAC">
      <w:pPr>
        <w:tabs>
          <w:tab w:val="left" w:pos="1800"/>
          <w:tab w:val="right" w:pos="9360"/>
        </w:tabs>
        <w:spacing w:before="120" w:after="240"/>
        <w:jc w:val="center"/>
        <w:rPr>
          <w:szCs w:val="22"/>
          <w:lang w:val="en-CA"/>
        </w:rPr>
      </w:pPr>
      <w:r w:rsidRPr="005B217D">
        <w:rPr>
          <w:szCs w:val="22"/>
          <w:u w:val="single"/>
          <w:lang w:val="en-CA"/>
        </w:rPr>
        <w:t>_____________________________</w:t>
      </w:r>
    </w:p>
    <w:p w:rsidR="00275BCF" w:rsidRPr="005B217D" w:rsidRDefault="00275BCF" w:rsidP="009234A5">
      <w:pPr>
        <w:pStyle w:val="Heading1"/>
        <w:numPr>
          <w:ilvl w:val="0"/>
          <w:numId w:val="0"/>
        </w:numPr>
        <w:ind w:left="432" w:hanging="432"/>
        <w:rPr>
          <w:lang w:val="en-CA"/>
        </w:rPr>
      </w:pPr>
      <w:r w:rsidRPr="005B217D">
        <w:rPr>
          <w:lang w:val="en-CA"/>
        </w:rPr>
        <w:t>Abstract</w:t>
      </w:r>
    </w:p>
    <w:p w:rsidR="00263398" w:rsidRPr="005B217D" w:rsidRDefault="006E5429" w:rsidP="009234A5">
      <w:pPr>
        <w:jc w:val="both"/>
        <w:rPr>
          <w:szCs w:val="22"/>
          <w:lang w:val="en-CA" w:eastAsia="ko-KR"/>
        </w:rPr>
      </w:pPr>
      <w:r>
        <w:rPr>
          <w:szCs w:val="22"/>
          <w:lang w:val="en-CA" w:eastAsia="ko-KR"/>
        </w:rPr>
        <w:t>S</w:t>
      </w:r>
      <w:r w:rsidR="00704144" w:rsidRPr="00704144">
        <w:rPr>
          <w:szCs w:val="22"/>
          <w:lang w:val="en-CA" w:eastAsia="ko-KR"/>
        </w:rPr>
        <w:t>ample-based angular intra prediction (SAP)</w:t>
      </w:r>
      <w:r w:rsidR="002368A1">
        <w:rPr>
          <w:szCs w:val="22"/>
          <w:lang w:val="en-CA" w:eastAsia="ko-KR"/>
        </w:rPr>
        <w:t xml:space="preserve"> </w:t>
      </w:r>
      <w:r w:rsidR="00925969">
        <w:rPr>
          <w:szCs w:val="22"/>
          <w:lang w:val="en-CA" w:eastAsia="ko-KR"/>
        </w:rPr>
        <w:t>for lossless intra modes was</w:t>
      </w:r>
      <w:r w:rsidR="00F6347D">
        <w:rPr>
          <w:szCs w:val="22"/>
          <w:lang w:val="en-CA" w:eastAsia="ko-KR"/>
        </w:rPr>
        <w:t xml:space="preserve"> </w:t>
      </w:r>
      <w:r w:rsidR="00925969">
        <w:rPr>
          <w:szCs w:val="22"/>
          <w:lang w:val="en-CA" w:eastAsia="ko-KR"/>
        </w:rPr>
        <w:t xml:space="preserve">presented </w:t>
      </w:r>
      <w:r w:rsidR="00F6347D">
        <w:rPr>
          <w:szCs w:val="22"/>
          <w:lang w:val="en-CA" w:eastAsia="ko-KR"/>
        </w:rPr>
        <w:t xml:space="preserve">in </w:t>
      </w:r>
      <w:r w:rsidR="00F6347D">
        <w:rPr>
          <w:szCs w:val="22"/>
          <w:lang w:eastAsia="zh-TW"/>
        </w:rPr>
        <w:t>JCTVC-G093</w:t>
      </w:r>
      <w:r w:rsidR="00BA721F">
        <w:rPr>
          <w:szCs w:val="22"/>
          <w:lang w:val="en-CA" w:eastAsia="ko-KR"/>
        </w:rPr>
        <w:t xml:space="preserve">. In </w:t>
      </w:r>
      <w:r w:rsidR="00F6347D">
        <w:rPr>
          <w:lang w:eastAsia="zh-TW"/>
        </w:rPr>
        <w:t>JCTVC-M0056</w:t>
      </w:r>
      <w:r w:rsidR="00B838D6">
        <w:rPr>
          <w:szCs w:val="22"/>
          <w:lang w:val="en-CA" w:eastAsia="ko-KR"/>
        </w:rPr>
        <w:t xml:space="preserve">, SAP </w:t>
      </w:r>
      <w:r w:rsidR="00925969">
        <w:rPr>
          <w:szCs w:val="22"/>
          <w:lang w:val="en-CA" w:eastAsia="ko-KR"/>
        </w:rPr>
        <w:t xml:space="preserve">for only the horizontal and vertical intra prediction modes was adopted in the HEVC Range Extensions version 3, as </w:t>
      </w:r>
      <w:r>
        <w:rPr>
          <w:szCs w:val="22"/>
          <w:lang w:val="en-CA" w:eastAsia="ko-KR"/>
        </w:rPr>
        <w:t>operations for the</w:t>
      </w:r>
      <w:r w:rsidR="00925969">
        <w:rPr>
          <w:szCs w:val="22"/>
          <w:lang w:val="en-CA" w:eastAsia="ko-KR"/>
        </w:rPr>
        <w:t xml:space="preserve"> </w:t>
      </w:r>
      <w:r w:rsidR="002368A1">
        <w:rPr>
          <w:szCs w:val="22"/>
          <w:lang w:val="en-CA" w:eastAsia="ko-KR"/>
        </w:rPr>
        <w:t>horizonta</w:t>
      </w:r>
      <w:r w:rsidR="00B838D6">
        <w:rPr>
          <w:szCs w:val="22"/>
          <w:lang w:val="en-CA" w:eastAsia="ko-KR"/>
        </w:rPr>
        <w:t xml:space="preserve">l and vertical modes </w:t>
      </w:r>
      <w:r w:rsidR="00925969">
        <w:rPr>
          <w:szCs w:val="22"/>
          <w:lang w:val="en-CA" w:eastAsia="ko-KR"/>
        </w:rPr>
        <w:t>can be</w:t>
      </w:r>
      <w:r w:rsidR="002368A1">
        <w:rPr>
          <w:szCs w:val="22"/>
          <w:lang w:val="en-CA" w:eastAsia="ko-KR"/>
        </w:rPr>
        <w:t xml:space="preserve"> fully parallel</w:t>
      </w:r>
      <w:r>
        <w:rPr>
          <w:szCs w:val="22"/>
          <w:lang w:val="en-CA" w:eastAsia="ko-KR"/>
        </w:rPr>
        <w:t>iz</w:t>
      </w:r>
      <w:r w:rsidR="002368A1">
        <w:rPr>
          <w:szCs w:val="22"/>
          <w:lang w:val="en-CA" w:eastAsia="ko-KR"/>
        </w:rPr>
        <w:t xml:space="preserve">ed </w:t>
      </w:r>
      <w:r w:rsidR="00925969">
        <w:rPr>
          <w:szCs w:val="22"/>
          <w:lang w:val="en-CA" w:eastAsia="ko-KR"/>
        </w:rPr>
        <w:t xml:space="preserve">at both the encoder and decoder. In this </w:t>
      </w:r>
      <w:r w:rsidR="00A504C8">
        <w:rPr>
          <w:szCs w:val="22"/>
          <w:lang w:val="en-CA" w:eastAsia="ko-KR"/>
        </w:rPr>
        <w:t xml:space="preserve">contribution, </w:t>
      </w:r>
      <w:r w:rsidR="00BA721F">
        <w:rPr>
          <w:szCs w:val="22"/>
          <w:lang w:val="en-CA" w:eastAsia="ko-KR"/>
        </w:rPr>
        <w:t>seven more SAP angular modes (</w:t>
      </w:r>
      <w:r w:rsidR="005F60AD">
        <w:rPr>
          <w:szCs w:val="22"/>
          <w:lang w:val="en-CA" w:eastAsia="ko-KR"/>
        </w:rPr>
        <w:t xml:space="preserve">HOR+8, VER±8, </w:t>
      </w:r>
      <w:r w:rsidR="00BA721F">
        <w:rPr>
          <w:szCs w:val="22"/>
          <w:lang w:val="en-CA" w:eastAsia="ko-KR"/>
        </w:rPr>
        <w:t xml:space="preserve">VER±4 and HOR±4) </w:t>
      </w:r>
      <w:r w:rsidR="0051559F">
        <w:rPr>
          <w:szCs w:val="22"/>
          <w:lang w:val="en-CA" w:eastAsia="ko-KR"/>
        </w:rPr>
        <w:t xml:space="preserve">are proposed for lossless coding, and it is shown that these modes can also be </w:t>
      </w:r>
      <w:r w:rsidR="006706F9">
        <w:rPr>
          <w:szCs w:val="22"/>
          <w:lang w:val="en-CA" w:eastAsia="ko-KR"/>
        </w:rPr>
        <w:t>fully parallel</w:t>
      </w:r>
      <w:r w:rsidR="0051559F">
        <w:rPr>
          <w:szCs w:val="22"/>
          <w:lang w:val="en-CA" w:eastAsia="ko-KR"/>
        </w:rPr>
        <w:t>ized</w:t>
      </w:r>
      <w:r w:rsidR="006706F9">
        <w:rPr>
          <w:szCs w:val="22"/>
          <w:lang w:val="en-CA" w:eastAsia="ko-KR"/>
        </w:rPr>
        <w:t xml:space="preserve"> </w:t>
      </w:r>
      <w:r w:rsidR="0051559F">
        <w:rPr>
          <w:szCs w:val="22"/>
          <w:lang w:val="en-CA" w:eastAsia="ko-KR"/>
        </w:rPr>
        <w:t>at</w:t>
      </w:r>
      <w:r w:rsidR="006706F9">
        <w:rPr>
          <w:szCs w:val="22"/>
          <w:lang w:val="en-CA" w:eastAsia="ko-KR"/>
        </w:rPr>
        <w:t xml:space="preserve"> </w:t>
      </w:r>
      <w:r w:rsidR="00BA721F">
        <w:rPr>
          <w:szCs w:val="22"/>
          <w:lang w:val="en-CA" w:eastAsia="ko-KR"/>
        </w:rPr>
        <w:t xml:space="preserve">both </w:t>
      </w:r>
      <w:r w:rsidR="0051559F">
        <w:rPr>
          <w:szCs w:val="22"/>
          <w:lang w:val="en-CA" w:eastAsia="ko-KR"/>
        </w:rPr>
        <w:t xml:space="preserve">the </w:t>
      </w:r>
      <w:r w:rsidR="00BA721F">
        <w:rPr>
          <w:szCs w:val="22"/>
          <w:lang w:val="en-CA" w:eastAsia="ko-KR"/>
        </w:rPr>
        <w:t>encoder and</w:t>
      </w:r>
      <w:r w:rsidR="006706F9">
        <w:rPr>
          <w:szCs w:val="22"/>
          <w:lang w:val="en-CA" w:eastAsia="ko-KR"/>
        </w:rPr>
        <w:t xml:space="preserve"> decoder</w:t>
      </w:r>
      <w:r w:rsidR="00A504C8">
        <w:rPr>
          <w:szCs w:val="22"/>
          <w:lang w:val="en-CA" w:eastAsia="ko-KR"/>
        </w:rPr>
        <w:t xml:space="preserve">. </w:t>
      </w:r>
      <w:r w:rsidR="006706F9">
        <w:rPr>
          <w:szCs w:val="22"/>
          <w:lang w:val="en-CA" w:eastAsia="ko-KR"/>
        </w:rPr>
        <w:t xml:space="preserve">Applying </w:t>
      </w:r>
      <w:r w:rsidR="009D1234">
        <w:rPr>
          <w:szCs w:val="22"/>
          <w:lang w:val="en-CA" w:eastAsia="ko-KR"/>
        </w:rPr>
        <w:t xml:space="preserve">SAP on </w:t>
      </w:r>
      <w:r w:rsidR="006706F9">
        <w:rPr>
          <w:szCs w:val="22"/>
          <w:lang w:val="en-CA" w:eastAsia="ko-KR"/>
        </w:rPr>
        <w:t xml:space="preserve">these </w:t>
      </w:r>
      <w:r w:rsidR="0051559F">
        <w:rPr>
          <w:szCs w:val="22"/>
          <w:lang w:val="en-CA" w:eastAsia="ko-KR"/>
        </w:rPr>
        <w:t xml:space="preserve">seven </w:t>
      </w:r>
      <w:r w:rsidR="006706F9">
        <w:rPr>
          <w:szCs w:val="22"/>
          <w:lang w:val="en-CA" w:eastAsia="ko-KR"/>
        </w:rPr>
        <w:t>modes</w:t>
      </w:r>
      <w:r w:rsidR="0051559F">
        <w:rPr>
          <w:szCs w:val="22"/>
          <w:lang w:val="en-CA" w:eastAsia="ko-KR"/>
        </w:rPr>
        <w:t xml:space="preserve"> leads to</w:t>
      </w:r>
      <w:r w:rsidR="0052661D">
        <w:rPr>
          <w:szCs w:val="22"/>
          <w:lang w:val="en-CA" w:eastAsia="ko-KR"/>
        </w:rPr>
        <w:t xml:space="preserve"> </w:t>
      </w:r>
      <w:r w:rsidR="0051559F">
        <w:rPr>
          <w:szCs w:val="22"/>
          <w:lang w:val="en-CA" w:eastAsia="ko-KR"/>
        </w:rPr>
        <w:t>average</w:t>
      </w:r>
      <w:r w:rsidR="0052661D">
        <w:rPr>
          <w:szCs w:val="22"/>
          <w:lang w:val="en-CA" w:eastAsia="ko-KR"/>
        </w:rPr>
        <w:t xml:space="preserve"> </w:t>
      </w:r>
      <w:r w:rsidR="0051559F">
        <w:rPr>
          <w:szCs w:val="22"/>
          <w:lang w:val="en-CA" w:eastAsia="ko-KR"/>
        </w:rPr>
        <w:t xml:space="preserve">BD-Rate savings of </w:t>
      </w:r>
      <w:r w:rsidR="004B472F">
        <w:rPr>
          <w:szCs w:val="22"/>
          <w:lang w:val="en-CA" w:eastAsia="ko-KR"/>
        </w:rPr>
        <w:t>0</w:t>
      </w:r>
      <w:r w:rsidR="00D42B5A">
        <w:rPr>
          <w:szCs w:val="22"/>
          <w:lang w:val="en-CA" w:eastAsia="ko-KR"/>
        </w:rPr>
        <w:t>.</w:t>
      </w:r>
      <w:r w:rsidR="004B472F">
        <w:rPr>
          <w:szCs w:val="22"/>
          <w:lang w:val="en-CA" w:eastAsia="ko-KR"/>
        </w:rPr>
        <w:t>6</w:t>
      </w:r>
      <w:r w:rsidR="00D42B5A">
        <w:rPr>
          <w:szCs w:val="22"/>
          <w:lang w:val="en-CA" w:eastAsia="ko-KR"/>
        </w:rPr>
        <w:t>%</w:t>
      </w:r>
      <w:r w:rsidR="00DA5AEE">
        <w:rPr>
          <w:szCs w:val="22"/>
          <w:lang w:val="en-CA" w:eastAsia="ko-KR"/>
        </w:rPr>
        <w:t xml:space="preserve"> </w:t>
      </w:r>
      <w:r w:rsidR="0051559F">
        <w:rPr>
          <w:szCs w:val="22"/>
          <w:lang w:val="en-CA" w:eastAsia="ko-KR"/>
        </w:rPr>
        <w:t xml:space="preserve">for </w:t>
      </w:r>
      <w:r w:rsidR="00DA5AEE">
        <w:rPr>
          <w:szCs w:val="22"/>
          <w:lang w:val="en-CA" w:eastAsia="ko-KR"/>
        </w:rPr>
        <w:t>A</w:t>
      </w:r>
      <w:r w:rsidR="0051559F">
        <w:rPr>
          <w:szCs w:val="22"/>
          <w:lang w:val="en-CA" w:eastAsia="ko-KR"/>
        </w:rPr>
        <w:t>ll Intra</w:t>
      </w:r>
      <w:r w:rsidR="00D42B5A">
        <w:rPr>
          <w:szCs w:val="22"/>
          <w:lang w:val="en-CA" w:eastAsia="ko-KR"/>
        </w:rPr>
        <w:t xml:space="preserve">, </w:t>
      </w:r>
      <w:r w:rsidR="004B472F">
        <w:rPr>
          <w:szCs w:val="22"/>
          <w:lang w:val="en-CA" w:eastAsia="ko-KR"/>
        </w:rPr>
        <w:t>0.3</w:t>
      </w:r>
      <w:r w:rsidR="00246E26">
        <w:rPr>
          <w:szCs w:val="22"/>
          <w:lang w:val="en-CA" w:eastAsia="ko-KR"/>
        </w:rPr>
        <w:t>%</w:t>
      </w:r>
      <w:r w:rsidR="00DA5AEE">
        <w:rPr>
          <w:szCs w:val="22"/>
          <w:lang w:val="en-CA" w:eastAsia="ko-KR"/>
        </w:rPr>
        <w:t xml:space="preserve"> </w:t>
      </w:r>
      <w:r w:rsidR="0051559F">
        <w:rPr>
          <w:szCs w:val="22"/>
          <w:lang w:val="en-CA" w:eastAsia="ko-KR"/>
        </w:rPr>
        <w:t xml:space="preserve">for </w:t>
      </w:r>
      <w:r w:rsidR="00DA5AEE">
        <w:rPr>
          <w:szCs w:val="22"/>
          <w:lang w:val="en-CA" w:eastAsia="ko-KR"/>
        </w:rPr>
        <w:t>R</w:t>
      </w:r>
      <w:r w:rsidR="0051559F">
        <w:rPr>
          <w:szCs w:val="22"/>
          <w:lang w:val="en-CA" w:eastAsia="ko-KR"/>
        </w:rPr>
        <w:t xml:space="preserve">andom </w:t>
      </w:r>
      <w:r w:rsidR="00DA5AEE">
        <w:rPr>
          <w:szCs w:val="22"/>
          <w:lang w:val="en-CA" w:eastAsia="ko-KR"/>
        </w:rPr>
        <w:t>A</w:t>
      </w:r>
      <w:r w:rsidR="0051559F">
        <w:rPr>
          <w:szCs w:val="22"/>
          <w:lang w:val="en-CA" w:eastAsia="ko-KR"/>
        </w:rPr>
        <w:t>ccess,</w:t>
      </w:r>
      <w:r w:rsidR="00246E26">
        <w:rPr>
          <w:szCs w:val="22"/>
          <w:lang w:val="en-CA" w:eastAsia="ko-KR"/>
        </w:rPr>
        <w:t xml:space="preserve"> and </w:t>
      </w:r>
      <w:r w:rsidR="004B472F">
        <w:rPr>
          <w:szCs w:val="22"/>
          <w:lang w:val="en-CA" w:eastAsia="ko-KR"/>
        </w:rPr>
        <w:t>0.3</w:t>
      </w:r>
      <w:r w:rsidR="00246E26">
        <w:rPr>
          <w:szCs w:val="22"/>
          <w:lang w:val="en-CA" w:eastAsia="ko-KR"/>
        </w:rPr>
        <w:t>%</w:t>
      </w:r>
      <w:r w:rsidR="00DA5AEE">
        <w:rPr>
          <w:szCs w:val="22"/>
          <w:lang w:val="en-CA" w:eastAsia="ko-KR"/>
        </w:rPr>
        <w:t xml:space="preserve"> </w:t>
      </w:r>
      <w:r w:rsidR="0051559F">
        <w:rPr>
          <w:szCs w:val="22"/>
          <w:lang w:val="en-CA" w:eastAsia="ko-KR"/>
        </w:rPr>
        <w:t xml:space="preserve">for </w:t>
      </w:r>
      <w:r w:rsidR="00DA5AEE">
        <w:rPr>
          <w:szCs w:val="22"/>
          <w:lang w:val="en-CA" w:eastAsia="ko-KR"/>
        </w:rPr>
        <w:t>L</w:t>
      </w:r>
      <w:r w:rsidR="0051559F">
        <w:rPr>
          <w:szCs w:val="22"/>
          <w:lang w:val="en-CA" w:eastAsia="ko-KR"/>
        </w:rPr>
        <w:t xml:space="preserve">ow Delay-B settings for </w:t>
      </w:r>
      <w:r w:rsidR="00DA5AEE">
        <w:rPr>
          <w:szCs w:val="22"/>
          <w:lang w:val="en-CA" w:eastAsia="ko-KR"/>
        </w:rPr>
        <w:t xml:space="preserve">RGB444 </w:t>
      </w:r>
      <w:r w:rsidR="0051559F">
        <w:rPr>
          <w:szCs w:val="22"/>
          <w:lang w:val="en-CA" w:eastAsia="ko-KR"/>
        </w:rPr>
        <w:t>screen content coding</w:t>
      </w:r>
      <w:r>
        <w:rPr>
          <w:szCs w:val="22"/>
          <w:lang w:val="en-CA" w:eastAsia="ko-KR"/>
        </w:rPr>
        <w:t xml:space="preserve"> sequences</w:t>
      </w:r>
      <w:r w:rsidR="0051559F">
        <w:rPr>
          <w:szCs w:val="22"/>
          <w:lang w:val="en-CA" w:eastAsia="ko-KR"/>
        </w:rPr>
        <w:t xml:space="preserve">, </w:t>
      </w:r>
      <w:r w:rsidR="00DA5AEE">
        <w:rPr>
          <w:szCs w:val="22"/>
          <w:lang w:val="en-CA" w:eastAsia="ko-KR"/>
        </w:rPr>
        <w:t xml:space="preserve">and </w:t>
      </w:r>
      <w:r w:rsidR="004B472F">
        <w:rPr>
          <w:szCs w:val="22"/>
          <w:lang w:val="en-CA" w:eastAsia="ko-KR"/>
        </w:rPr>
        <w:t>0.5</w:t>
      </w:r>
      <w:r w:rsidR="00DA5AEE">
        <w:rPr>
          <w:szCs w:val="22"/>
          <w:lang w:val="en-CA" w:eastAsia="ko-KR"/>
        </w:rPr>
        <w:t xml:space="preserve">% </w:t>
      </w:r>
      <w:r w:rsidR="0051559F">
        <w:rPr>
          <w:szCs w:val="22"/>
          <w:lang w:val="en-CA" w:eastAsia="ko-KR"/>
        </w:rPr>
        <w:t xml:space="preserve">for </w:t>
      </w:r>
      <w:r w:rsidR="00DA5AEE">
        <w:rPr>
          <w:szCs w:val="22"/>
          <w:lang w:val="en-CA" w:eastAsia="ko-KR"/>
        </w:rPr>
        <w:t>A</w:t>
      </w:r>
      <w:r w:rsidR="0051559F">
        <w:rPr>
          <w:szCs w:val="22"/>
          <w:lang w:val="en-CA" w:eastAsia="ko-KR"/>
        </w:rPr>
        <w:t>ll Intra</w:t>
      </w:r>
      <w:r w:rsidR="00DA5AEE">
        <w:rPr>
          <w:szCs w:val="22"/>
          <w:lang w:val="en-CA" w:eastAsia="ko-KR"/>
        </w:rPr>
        <w:t xml:space="preserve">, </w:t>
      </w:r>
      <w:r w:rsidR="004B472F">
        <w:rPr>
          <w:szCs w:val="22"/>
          <w:lang w:val="en-CA" w:eastAsia="ko-KR"/>
        </w:rPr>
        <w:t>0.3</w:t>
      </w:r>
      <w:r w:rsidR="00DA5AEE">
        <w:rPr>
          <w:szCs w:val="22"/>
          <w:lang w:val="en-CA" w:eastAsia="ko-KR"/>
        </w:rPr>
        <w:t xml:space="preserve">% </w:t>
      </w:r>
      <w:r w:rsidR="0051559F">
        <w:rPr>
          <w:szCs w:val="22"/>
          <w:lang w:val="en-CA" w:eastAsia="ko-KR"/>
        </w:rPr>
        <w:t xml:space="preserve">for </w:t>
      </w:r>
      <w:r w:rsidR="00DA5AEE">
        <w:rPr>
          <w:szCs w:val="22"/>
          <w:lang w:val="en-CA" w:eastAsia="ko-KR"/>
        </w:rPr>
        <w:t>R</w:t>
      </w:r>
      <w:r w:rsidR="0051559F">
        <w:rPr>
          <w:szCs w:val="22"/>
          <w:lang w:val="en-CA" w:eastAsia="ko-KR"/>
        </w:rPr>
        <w:t xml:space="preserve">andom </w:t>
      </w:r>
      <w:r w:rsidR="00DA5AEE">
        <w:rPr>
          <w:szCs w:val="22"/>
          <w:lang w:val="en-CA" w:eastAsia="ko-KR"/>
        </w:rPr>
        <w:t>A</w:t>
      </w:r>
      <w:r w:rsidR="0051559F">
        <w:rPr>
          <w:szCs w:val="22"/>
          <w:lang w:val="en-CA" w:eastAsia="ko-KR"/>
        </w:rPr>
        <w:t>ccess, and</w:t>
      </w:r>
      <w:r w:rsidR="00DA5AEE">
        <w:rPr>
          <w:szCs w:val="22"/>
          <w:lang w:val="en-CA" w:eastAsia="ko-KR"/>
        </w:rPr>
        <w:t xml:space="preserve"> </w:t>
      </w:r>
      <w:r w:rsidR="004B472F">
        <w:rPr>
          <w:szCs w:val="22"/>
          <w:lang w:val="en-CA" w:eastAsia="ko-KR"/>
        </w:rPr>
        <w:t>0</w:t>
      </w:r>
      <w:r w:rsidR="00DA5AEE">
        <w:rPr>
          <w:szCs w:val="22"/>
          <w:lang w:val="en-CA" w:eastAsia="ko-KR"/>
        </w:rPr>
        <w:t>.</w:t>
      </w:r>
      <w:r w:rsidR="004B472F">
        <w:rPr>
          <w:szCs w:val="22"/>
          <w:lang w:val="en-CA" w:eastAsia="ko-KR"/>
        </w:rPr>
        <w:t>1</w:t>
      </w:r>
      <w:r w:rsidR="00DA5AEE">
        <w:rPr>
          <w:szCs w:val="22"/>
          <w:lang w:val="en-CA" w:eastAsia="ko-KR"/>
        </w:rPr>
        <w:t xml:space="preserve">% </w:t>
      </w:r>
      <w:r w:rsidR="0051559F">
        <w:rPr>
          <w:szCs w:val="22"/>
          <w:lang w:val="en-CA" w:eastAsia="ko-KR"/>
        </w:rPr>
        <w:t xml:space="preserve">for </w:t>
      </w:r>
      <w:r w:rsidR="00DA5AEE">
        <w:rPr>
          <w:szCs w:val="22"/>
          <w:lang w:val="en-CA" w:eastAsia="ko-KR"/>
        </w:rPr>
        <w:t>L</w:t>
      </w:r>
      <w:r w:rsidR="0051559F">
        <w:rPr>
          <w:szCs w:val="22"/>
          <w:lang w:val="en-CA" w:eastAsia="ko-KR"/>
        </w:rPr>
        <w:t xml:space="preserve">ow </w:t>
      </w:r>
      <w:r w:rsidR="00DA5AEE">
        <w:rPr>
          <w:szCs w:val="22"/>
          <w:lang w:val="en-CA" w:eastAsia="ko-KR"/>
        </w:rPr>
        <w:t>D</w:t>
      </w:r>
      <w:r w:rsidR="0051559F">
        <w:rPr>
          <w:szCs w:val="22"/>
          <w:lang w:val="en-CA" w:eastAsia="ko-KR"/>
        </w:rPr>
        <w:t>elay settings</w:t>
      </w:r>
      <w:r w:rsidR="00DA5AEE">
        <w:rPr>
          <w:szCs w:val="22"/>
          <w:lang w:val="en-CA" w:eastAsia="ko-KR"/>
        </w:rPr>
        <w:t xml:space="preserve"> for YUV444</w:t>
      </w:r>
      <w:r w:rsidR="0051559F">
        <w:rPr>
          <w:szCs w:val="22"/>
          <w:lang w:val="en-CA" w:eastAsia="ko-KR"/>
        </w:rPr>
        <w:t xml:space="preserve"> screen content coding</w:t>
      </w:r>
      <w:r>
        <w:rPr>
          <w:szCs w:val="22"/>
          <w:lang w:val="en-CA" w:eastAsia="ko-KR"/>
        </w:rPr>
        <w:t xml:space="preserve"> sequences</w:t>
      </w:r>
      <w:r w:rsidR="0051559F">
        <w:rPr>
          <w:szCs w:val="22"/>
          <w:lang w:val="en-CA" w:eastAsia="ko-KR"/>
        </w:rPr>
        <w:t>.</w:t>
      </w:r>
    </w:p>
    <w:p w:rsidR="00745F6B" w:rsidRPr="005B217D" w:rsidRDefault="00745F6B" w:rsidP="00E11923">
      <w:pPr>
        <w:pStyle w:val="Heading1"/>
        <w:rPr>
          <w:lang w:val="en-CA"/>
        </w:rPr>
      </w:pPr>
      <w:r w:rsidRPr="005B217D">
        <w:rPr>
          <w:lang w:val="en-CA"/>
        </w:rPr>
        <w:t>Introduction</w:t>
      </w:r>
    </w:p>
    <w:p w:rsidR="003D5156" w:rsidRDefault="00955536" w:rsidP="009234A5">
      <w:pPr>
        <w:jc w:val="both"/>
        <w:rPr>
          <w:szCs w:val="22"/>
          <w:lang w:val="en-CA" w:eastAsia="ko-KR"/>
        </w:rPr>
      </w:pPr>
      <w:r>
        <w:rPr>
          <w:szCs w:val="22"/>
          <w:lang w:val="en-CA" w:eastAsia="ko-KR"/>
        </w:rPr>
        <w:t>In sample-based adaptive intra prediction</w:t>
      </w:r>
      <w:r w:rsidR="002470C8">
        <w:rPr>
          <w:szCs w:val="22"/>
          <w:lang w:val="en-CA" w:eastAsia="ko-KR"/>
        </w:rPr>
        <w:t xml:space="preserve"> (SAP)</w:t>
      </w:r>
      <w:r w:rsidR="00FE2AE9">
        <w:rPr>
          <w:szCs w:val="22"/>
          <w:lang w:val="en-CA" w:eastAsia="ko-KR"/>
        </w:rPr>
        <w:t xml:space="preserve"> [1, 2]</w:t>
      </w:r>
      <w:r>
        <w:rPr>
          <w:szCs w:val="22"/>
          <w:lang w:val="en-CA" w:eastAsia="ko-KR"/>
        </w:rPr>
        <w:t xml:space="preserve">, the predictor </w:t>
      </w:r>
      <w:r w:rsidR="000F4FC7">
        <w:rPr>
          <w:szCs w:val="22"/>
          <w:lang w:val="en-CA" w:eastAsia="ko-KR"/>
        </w:rPr>
        <w:t xml:space="preserve">for a sample (pixel) </w:t>
      </w:r>
      <w:r>
        <w:rPr>
          <w:szCs w:val="22"/>
          <w:lang w:val="en-CA" w:eastAsia="ko-KR"/>
        </w:rPr>
        <w:t xml:space="preserve">is </w:t>
      </w:r>
      <w:r w:rsidR="00F6347D">
        <w:rPr>
          <w:szCs w:val="22"/>
          <w:lang w:val="en-CA" w:eastAsia="ko-KR"/>
        </w:rPr>
        <w:t xml:space="preserve">a </w:t>
      </w:r>
      <w:r>
        <w:rPr>
          <w:szCs w:val="22"/>
          <w:lang w:val="en-CA" w:eastAsia="ko-KR"/>
        </w:rPr>
        <w:t>copy of neighboring sample</w:t>
      </w:r>
      <w:r w:rsidR="000F4FC7">
        <w:rPr>
          <w:szCs w:val="22"/>
          <w:lang w:val="en-CA" w:eastAsia="ko-KR"/>
        </w:rPr>
        <w:t>,</w:t>
      </w:r>
      <w:r>
        <w:rPr>
          <w:szCs w:val="22"/>
          <w:lang w:val="en-CA" w:eastAsia="ko-KR"/>
        </w:rPr>
        <w:t xml:space="preserve"> or a linear combination of adjacent samples. In the </w:t>
      </w:r>
      <w:r w:rsidR="002470C8">
        <w:rPr>
          <w:szCs w:val="22"/>
          <w:lang w:val="en-CA" w:eastAsia="ko-KR"/>
        </w:rPr>
        <w:t xml:space="preserve">April 2013 JCTVC meeting, various tests on SAP were performed, and test </w:t>
      </w:r>
      <w:r>
        <w:rPr>
          <w:szCs w:val="22"/>
          <w:lang w:val="en-CA" w:eastAsia="ko-KR"/>
        </w:rPr>
        <w:t xml:space="preserve">4 </w:t>
      </w:r>
      <w:r w:rsidR="002470C8">
        <w:rPr>
          <w:szCs w:val="22"/>
          <w:lang w:val="en-CA" w:eastAsia="ko-KR"/>
        </w:rPr>
        <w:t xml:space="preserve">from [2] was adopted in the HEVC Range extensions software HM10.1+RExt3.0, and Range extensions working draft </w:t>
      </w:r>
      <w:r w:rsidR="00456B23">
        <w:rPr>
          <w:szCs w:val="22"/>
          <w:lang w:val="en-CA" w:eastAsia="ko-KR"/>
        </w:rPr>
        <w:t>[</w:t>
      </w:r>
      <w:r w:rsidR="00F7589C">
        <w:rPr>
          <w:szCs w:val="22"/>
          <w:lang w:val="en-CA" w:eastAsia="ko-KR"/>
        </w:rPr>
        <w:t>3</w:t>
      </w:r>
      <w:r w:rsidR="00456B23">
        <w:rPr>
          <w:szCs w:val="22"/>
          <w:lang w:val="en-CA" w:eastAsia="ko-KR"/>
        </w:rPr>
        <w:t>]</w:t>
      </w:r>
      <w:r w:rsidR="00175BED">
        <w:rPr>
          <w:szCs w:val="22"/>
          <w:lang w:val="en-CA" w:eastAsia="ko-KR"/>
        </w:rPr>
        <w:t>. It was asserted in [</w:t>
      </w:r>
      <w:r w:rsidR="00F7589C">
        <w:rPr>
          <w:szCs w:val="22"/>
          <w:lang w:val="en-CA" w:eastAsia="ko-KR"/>
        </w:rPr>
        <w:t>2</w:t>
      </w:r>
      <w:r w:rsidR="00175BED">
        <w:rPr>
          <w:szCs w:val="22"/>
          <w:lang w:val="en-CA" w:eastAsia="ko-KR"/>
        </w:rPr>
        <w:t>] that a</w:t>
      </w:r>
      <w:r w:rsidR="0003407A">
        <w:rPr>
          <w:szCs w:val="22"/>
          <w:lang w:val="en-CA" w:eastAsia="ko-KR"/>
        </w:rPr>
        <w:t xml:space="preserve">pplying </w:t>
      </w:r>
      <w:r w:rsidR="00F26A13">
        <w:rPr>
          <w:szCs w:val="22"/>
          <w:lang w:val="en-CA" w:eastAsia="ko-KR"/>
        </w:rPr>
        <w:t xml:space="preserve">SAP </w:t>
      </w:r>
      <w:r w:rsidR="00175BED">
        <w:rPr>
          <w:szCs w:val="22"/>
          <w:lang w:val="en-CA" w:eastAsia="ko-KR"/>
        </w:rPr>
        <w:t xml:space="preserve">on </w:t>
      </w:r>
      <w:r w:rsidR="004452DB">
        <w:rPr>
          <w:szCs w:val="22"/>
          <w:lang w:val="en-CA" w:eastAsia="ko-KR"/>
        </w:rPr>
        <w:t>non-horizontal</w:t>
      </w:r>
      <w:r w:rsidR="00175BED">
        <w:rPr>
          <w:szCs w:val="22"/>
          <w:lang w:val="en-CA" w:eastAsia="ko-KR"/>
        </w:rPr>
        <w:t xml:space="preserve"> and non-vertical </w:t>
      </w:r>
      <w:r w:rsidR="00F7589C">
        <w:rPr>
          <w:szCs w:val="22"/>
          <w:lang w:val="en-CA" w:eastAsia="ko-KR"/>
        </w:rPr>
        <w:t>“</w:t>
      </w:r>
      <w:r w:rsidR="00175BED">
        <w:rPr>
          <w:szCs w:val="22"/>
          <w:lang w:val="en-CA" w:eastAsia="ko-KR"/>
        </w:rPr>
        <w:t>oblique</w:t>
      </w:r>
      <w:r w:rsidR="00F7589C">
        <w:rPr>
          <w:szCs w:val="22"/>
          <w:lang w:val="en-CA" w:eastAsia="ko-KR"/>
        </w:rPr>
        <w:t>”</w:t>
      </w:r>
      <w:r w:rsidR="00175BED">
        <w:rPr>
          <w:szCs w:val="22"/>
          <w:lang w:val="en-CA" w:eastAsia="ko-KR"/>
        </w:rPr>
        <w:t xml:space="preserve"> modes is </w:t>
      </w:r>
      <w:r w:rsidR="00F26A13">
        <w:rPr>
          <w:szCs w:val="22"/>
          <w:lang w:val="en-CA" w:eastAsia="ko-KR"/>
        </w:rPr>
        <w:t xml:space="preserve">not fully parallel </w:t>
      </w:r>
      <w:r w:rsidR="00F7589C">
        <w:rPr>
          <w:szCs w:val="22"/>
          <w:lang w:val="en-CA" w:eastAsia="ko-KR"/>
        </w:rPr>
        <w:t>at</w:t>
      </w:r>
      <w:r w:rsidR="00F26A13">
        <w:rPr>
          <w:szCs w:val="22"/>
          <w:lang w:val="en-CA" w:eastAsia="ko-KR"/>
        </w:rPr>
        <w:t xml:space="preserve"> the decoder side. </w:t>
      </w:r>
      <w:r w:rsidR="004452DB">
        <w:rPr>
          <w:szCs w:val="22"/>
          <w:lang w:val="en-CA" w:eastAsia="ko-KR"/>
        </w:rPr>
        <w:t>While this is true in general for all the oblique modes, SAP for 3 strictly diagonal modes can</w:t>
      </w:r>
      <w:r w:rsidR="00F7589C">
        <w:rPr>
          <w:szCs w:val="22"/>
          <w:lang w:val="en-CA" w:eastAsia="ko-KR"/>
        </w:rPr>
        <w:t xml:space="preserve"> trivially</w:t>
      </w:r>
      <w:r w:rsidR="004452DB">
        <w:rPr>
          <w:szCs w:val="22"/>
          <w:lang w:val="en-CA" w:eastAsia="ko-KR"/>
        </w:rPr>
        <w:t xml:space="preserve"> be parallelized at the decoder. Further, i</w:t>
      </w:r>
      <w:r w:rsidR="00F6347D">
        <w:rPr>
          <w:szCs w:val="22"/>
          <w:lang w:val="en-CA" w:eastAsia="ko-KR"/>
        </w:rPr>
        <w:t>n this contribution, we propose</w:t>
      </w:r>
      <w:r w:rsidR="00F26A13">
        <w:rPr>
          <w:szCs w:val="22"/>
          <w:lang w:val="en-CA" w:eastAsia="ko-KR"/>
        </w:rPr>
        <w:t xml:space="preserve"> </w:t>
      </w:r>
      <w:r w:rsidR="004452DB">
        <w:rPr>
          <w:szCs w:val="22"/>
          <w:lang w:val="en-CA" w:eastAsia="ko-KR"/>
        </w:rPr>
        <w:t>a parallel-version of SAP for 4</w:t>
      </w:r>
      <w:r w:rsidR="00F26A13">
        <w:rPr>
          <w:szCs w:val="22"/>
          <w:lang w:val="en-CA" w:eastAsia="ko-KR"/>
        </w:rPr>
        <w:t xml:space="preserve"> more angular modes with</w:t>
      </w:r>
      <w:r w:rsidR="004452DB">
        <w:rPr>
          <w:szCs w:val="22"/>
          <w:lang w:val="en-CA" w:eastAsia="ko-KR"/>
        </w:rPr>
        <w:t xml:space="preserve"> a</w:t>
      </w:r>
      <w:r w:rsidR="00F26A13">
        <w:rPr>
          <w:szCs w:val="22"/>
          <w:lang w:val="en-CA" w:eastAsia="ko-KR"/>
        </w:rPr>
        <w:t xml:space="preserve"> novel prediction scheme, which can overcome the parallelism </w:t>
      </w:r>
      <w:r w:rsidR="004452DB">
        <w:rPr>
          <w:szCs w:val="22"/>
          <w:lang w:val="en-CA" w:eastAsia="ko-KR"/>
        </w:rPr>
        <w:t>bottle</w:t>
      </w:r>
      <w:r w:rsidR="00F7589C">
        <w:rPr>
          <w:szCs w:val="22"/>
          <w:lang w:val="en-CA" w:eastAsia="ko-KR"/>
        </w:rPr>
        <w:t>-</w:t>
      </w:r>
      <w:r w:rsidR="004452DB">
        <w:rPr>
          <w:szCs w:val="22"/>
          <w:lang w:val="en-CA" w:eastAsia="ko-KR"/>
        </w:rPr>
        <w:t>neck,</w:t>
      </w:r>
      <w:r w:rsidR="00F26A13">
        <w:rPr>
          <w:szCs w:val="22"/>
          <w:lang w:val="en-CA" w:eastAsia="ko-KR"/>
        </w:rPr>
        <w:t xml:space="preserve"> and </w:t>
      </w:r>
      <w:r w:rsidR="004452DB">
        <w:rPr>
          <w:szCs w:val="22"/>
          <w:lang w:val="en-CA" w:eastAsia="ko-KR"/>
        </w:rPr>
        <w:t xml:space="preserve">can </w:t>
      </w:r>
      <w:r w:rsidR="00F26A13">
        <w:rPr>
          <w:szCs w:val="22"/>
          <w:lang w:val="en-CA" w:eastAsia="ko-KR"/>
        </w:rPr>
        <w:t>achieve coding gain</w:t>
      </w:r>
      <w:r w:rsidR="004452DB">
        <w:rPr>
          <w:szCs w:val="22"/>
          <w:lang w:val="en-CA" w:eastAsia="ko-KR"/>
        </w:rPr>
        <w:t>s</w:t>
      </w:r>
      <w:r w:rsidR="00F26A13">
        <w:rPr>
          <w:szCs w:val="22"/>
          <w:lang w:val="en-CA" w:eastAsia="ko-KR"/>
        </w:rPr>
        <w:t xml:space="preserve"> for screen content coding</w:t>
      </w:r>
      <w:r w:rsidR="00F7589C">
        <w:rPr>
          <w:szCs w:val="22"/>
          <w:lang w:val="en-CA" w:eastAsia="ko-KR"/>
        </w:rPr>
        <w:t xml:space="preserve"> video sequences.</w:t>
      </w:r>
    </w:p>
    <w:p w:rsidR="00E135E2" w:rsidRDefault="009D1234" w:rsidP="00E135E2">
      <w:pPr>
        <w:pStyle w:val="Heading1"/>
        <w:rPr>
          <w:lang w:val="en-CA" w:eastAsia="ko-KR"/>
        </w:rPr>
      </w:pPr>
      <w:r>
        <w:rPr>
          <w:lang w:val="en-CA" w:eastAsia="ko-KR"/>
        </w:rPr>
        <w:t xml:space="preserve">Extension of SAP on </w:t>
      </w:r>
      <w:r w:rsidR="00AA4553">
        <w:rPr>
          <w:lang w:val="en-CA" w:eastAsia="ko-KR"/>
        </w:rPr>
        <w:t>7 angular modes</w:t>
      </w:r>
    </w:p>
    <w:p w:rsidR="00290EEF" w:rsidRDefault="00180A8B" w:rsidP="00AA4553">
      <w:pPr>
        <w:jc w:val="both"/>
        <w:rPr>
          <w:lang w:val="en-CA" w:eastAsia="ko-KR"/>
        </w:rPr>
      </w:pPr>
      <w:r>
        <w:rPr>
          <w:lang w:val="en-CA" w:eastAsia="ko-KR"/>
        </w:rPr>
        <w:t>In Test 4 of</w:t>
      </w:r>
      <w:r w:rsidR="00AD765D">
        <w:rPr>
          <w:lang w:val="en-CA" w:eastAsia="ko-KR"/>
        </w:rPr>
        <w:t xml:space="preserve"> JCTVC-M0056 [4]</w:t>
      </w:r>
      <w:r>
        <w:rPr>
          <w:lang w:val="en-CA" w:eastAsia="ko-KR"/>
        </w:rPr>
        <w:t>, t</w:t>
      </w:r>
      <w:r w:rsidR="00955536">
        <w:rPr>
          <w:lang w:val="en-CA" w:eastAsia="ko-KR"/>
        </w:rPr>
        <w:t xml:space="preserve">he </w:t>
      </w:r>
      <w:r w:rsidR="00915617">
        <w:rPr>
          <w:lang w:val="en-CA" w:eastAsia="ko-KR"/>
        </w:rPr>
        <w:t xml:space="preserve">unified </w:t>
      </w:r>
      <w:r w:rsidR="00813555">
        <w:rPr>
          <w:lang w:val="en-CA" w:eastAsia="ko-KR"/>
        </w:rPr>
        <w:t>angular prediction (UAP</w:t>
      </w:r>
      <w:r w:rsidR="00915617">
        <w:rPr>
          <w:lang w:val="en-CA" w:eastAsia="ko-KR"/>
        </w:rPr>
        <w:t xml:space="preserve">) </w:t>
      </w:r>
      <w:r>
        <w:rPr>
          <w:lang w:val="en-CA" w:eastAsia="ko-KR"/>
        </w:rPr>
        <w:t>for the vertical</w:t>
      </w:r>
      <w:r w:rsidR="004A7E06">
        <w:rPr>
          <w:lang w:val="en-CA" w:eastAsia="ko-KR"/>
        </w:rPr>
        <w:t xml:space="preserve"> mode 26</w:t>
      </w:r>
      <w:r>
        <w:rPr>
          <w:lang w:val="en-CA" w:eastAsia="ko-KR"/>
        </w:rPr>
        <w:t xml:space="preserve"> and horizontal mode 10 </w:t>
      </w:r>
      <w:r w:rsidR="004A7E06">
        <w:rPr>
          <w:lang w:val="en-CA" w:eastAsia="ko-KR"/>
        </w:rPr>
        <w:t>(see Fig. 1)</w:t>
      </w:r>
      <w:r>
        <w:rPr>
          <w:lang w:val="en-CA" w:eastAsia="ko-KR"/>
        </w:rPr>
        <w:t xml:space="preserve"> </w:t>
      </w:r>
      <w:r w:rsidR="00AD765D">
        <w:rPr>
          <w:lang w:val="en-CA" w:eastAsia="ko-KR"/>
        </w:rPr>
        <w:t xml:space="preserve">in HEVC was </w:t>
      </w:r>
      <w:r>
        <w:rPr>
          <w:lang w:val="en-CA" w:eastAsia="ko-KR"/>
        </w:rPr>
        <w:t>replaced with SAP, as indicated by green dashed circle</w:t>
      </w:r>
      <w:r w:rsidR="00AD765D">
        <w:rPr>
          <w:lang w:val="en-CA" w:eastAsia="ko-KR"/>
        </w:rPr>
        <w:t>s</w:t>
      </w:r>
      <w:r w:rsidR="004A7E06">
        <w:rPr>
          <w:lang w:val="en-CA" w:eastAsia="ko-KR"/>
        </w:rPr>
        <w:t>.</w:t>
      </w:r>
      <w:r>
        <w:rPr>
          <w:lang w:val="en-CA" w:eastAsia="ko-KR"/>
        </w:rPr>
        <w:t xml:space="preserve"> In our </w:t>
      </w:r>
      <w:r w:rsidR="004A7E06">
        <w:rPr>
          <w:lang w:val="en-CA" w:eastAsia="ko-KR"/>
        </w:rPr>
        <w:t xml:space="preserve">proposed </w:t>
      </w:r>
      <w:r>
        <w:rPr>
          <w:lang w:val="en-CA" w:eastAsia="ko-KR"/>
        </w:rPr>
        <w:t xml:space="preserve">scheme, we add more SAP modes: 2, 6, 14, 18, 22, 30 and 34, as </w:t>
      </w:r>
      <w:r w:rsidR="004A7E06">
        <w:rPr>
          <w:lang w:val="en-CA" w:eastAsia="ko-KR"/>
        </w:rPr>
        <w:t xml:space="preserve">shown by the </w:t>
      </w:r>
      <w:r>
        <w:rPr>
          <w:lang w:val="en-CA" w:eastAsia="ko-KR"/>
        </w:rPr>
        <w:t>red circle in Fig. 1.</w:t>
      </w:r>
    </w:p>
    <w:p w:rsidR="00180A8B" w:rsidRDefault="00857619" w:rsidP="00180A8B">
      <w:pPr>
        <w:jc w:val="center"/>
        <w:rPr>
          <w:lang w:val="en-CA" w:eastAsia="ko-KR"/>
        </w:rPr>
      </w:pPr>
      <w:r>
        <w:rPr>
          <w:noProof/>
          <w:lang w:eastAsia="ko-KR"/>
        </w:rPr>
        <w:lastRenderedPageBreak/>
        <w:drawing>
          <wp:inline distT="0" distB="0" distL="0" distR="0" wp14:anchorId="3B58553F" wp14:editId="46CB2AD4">
            <wp:extent cx="2291715" cy="1478280"/>
            <wp:effectExtent l="0" t="0" r="0" b="762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291715" cy="1478280"/>
                    </a:xfrm>
                    <a:prstGeom prst="rect">
                      <a:avLst/>
                    </a:prstGeom>
                    <a:noFill/>
                    <a:ln>
                      <a:noFill/>
                    </a:ln>
                  </pic:spPr>
                </pic:pic>
              </a:graphicData>
            </a:graphic>
          </wp:inline>
        </w:drawing>
      </w:r>
    </w:p>
    <w:p w:rsidR="00180A8B" w:rsidRPr="00612BCD" w:rsidRDefault="00180A8B" w:rsidP="00AA4553">
      <w:pPr>
        <w:jc w:val="both"/>
        <w:rPr>
          <w:b/>
          <w:lang w:val="en-CA" w:eastAsia="ko-KR"/>
        </w:rPr>
      </w:pPr>
      <w:r w:rsidRPr="00612BCD">
        <w:rPr>
          <w:b/>
          <w:lang w:val="en-CA" w:eastAsia="ko-KR"/>
        </w:rPr>
        <w:t>Figure 1. Replac</w:t>
      </w:r>
      <w:r w:rsidR="00273454" w:rsidRPr="00612BCD">
        <w:rPr>
          <w:b/>
          <w:lang w:val="en-CA" w:eastAsia="ko-KR"/>
        </w:rPr>
        <w:t xml:space="preserve">ement of </w:t>
      </w:r>
      <w:r w:rsidR="00915617" w:rsidRPr="00612BCD">
        <w:rPr>
          <w:b/>
          <w:lang w:val="en-CA" w:eastAsia="ko-KR"/>
        </w:rPr>
        <w:t>unified</w:t>
      </w:r>
      <w:r w:rsidR="00273454" w:rsidRPr="00612BCD">
        <w:rPr>
          <w:b/>
          <w:lang w:val="en-CA" w:eastAsia="ko-KR"/>
        </w:rPr>
        <w:t xml:space="preserve"> </w:t>
      </w:r>
      <w:r w:rsidR="0003407A" w:rsidRPr="00612BCD">
        <w:rPr>
          <w:b/>
          <w:lang w:val="en-CA" w:eastAsia="ko-KR"/>
        </w:rPr>
        <w:t>angular</w:t>
      </w:r>
      <w:r w:rsidR="00273454" w:rsidRPr="00612BCD">
        <w:rPr>
          <w:b/>
          <w:lang w:val="en-CA" w:eastAsia="ko-KR"/>
        </w:rPr>
        <w:t xml:space="preserve"> prediction with SAP. In our scheme, we propose new prediction method for mode</w:t>
      </w:r>
      <w:r w:rsidR="004A7E06" w:rsidRPr="00612BCD">
        <w:rPr>
          <w:b/>
          <w:lang w:val="en-CA" w:eastAsia="ko-KR"/>
        </w:rPr>
        <w:t>s</w:t>
      </w:r>
      <w:r w:rsidR="00273454" w:rsidRPr="00612BCD">
        <w:rPr>
          <w:b/>
          <w:lang w:val="en-CA" w:eastAsia="ko-KR"/>
        </w:rPr>
        <w:t xml:space="preserve"> 2, 6, 14, 18, 22, 30 and 34.</w:t>
      </w:r>
    </w:p>
    <w:p w:rsidR="004A7E06" w:rsidRDefault="004A7E06" w:rsidP="00AA4553">
      <w:pPr>
        <w:jc w:val="both"/>
        <w:rPr>
          <w:lang w:val="en-CA" w:eastAsia="ko-KR"/>
        </w:rPr>
      </w:pPr>
    </w:p>
    <w:p w:rsidR="004A7E06" w:rsidRPr="004E7C5C" w:rsidRDefault="004A7E06" w:rsidP="004E7C5C">
      <w:pPr>
        <w:pStyle w:val="Heading2"/>
        <w:rPr>
          <w:lang w:val="en-CA" w:eastAsia="ko-KR"/>
        </w:rPr>
      </w:pPr>
      <w:r w:rsidRPr="004E7C5C">
        <w:rPr>
          <w:lang w:val="en-CA" w:eastAsia="ko-KR"/>
        </w:rPr>
        <w:t xml:space="preserve">SAP for </w:t>
      </w:r>
      <w:r>
        <w:rPr>
          <w:lang w:val="en-CA" w:eastAsia="ko-KR"/>
        </w:rPr>
        <w:t>Oblique</w:t>
      </w:r>
      <w:r w:rsidRPr="004E7C5C">
        <w:rPr>
          <w:lang w:val="en-CA" w:eastAsia="ko-KR"/>
        </w:rPr>
        <w:t xml:space="preserve"> Modes</w:t>
      </w:r>
    </w:p>
    <w:p w:rsidR="00273454" w:rsidRDefault="00273454" w:rsidP="00AA4553">
      <w:pPr>
        <w:jc w:val="both"/>
        <w:rPr>
          <w:lang w:val="en-CA" w:eastAsia="ko-KR"/>
        </w:rPr>
      </w:pPr>
      <w:r>
        <w:rPr>
          <w:lang w:val="en-CA" w:eastAsia="ko-KR"/>
        </w:rPr>
        <w:t>The predicti</w:t>
      </w:r>
      <w:r w:rsidR="0003407A">
        <w:rPr>
          <w:lang w:val="en-CA" w:eastAsia="ko-KR"/>
        </w:rPr>
        <w:t>on method is shown in Fig. 2 (</w:t>
      </w:r>
      <w:r w:rsidR="00F7589C">
        <w:rPr>
          <w:lang w:val="en-CA" w:eastAsia="ko-KR"/>
        </w:rPr>
        <w:t xml:space="preserve">strictly </w:t>
      </w:r>
      <w:r>
        <w:rPr>
          <w:lang w:val="en-CA" w:eastAsia="ko-KR"/>
        </w:rPr>
        <w:t xml:space="preserve">diagonal modes: 2, 18 and 34) and Fig. 3 (other 4 modes: </w:t>
      </w:r>
      <w:r w:rsidR="00E36070">
        <w:rPr>
          <w:lang w:val="en-CA" w:eastAsia="ko-KR"/>
        </w:rPr>
        <w:t>6, 14, 22 and 30</w:t>
      </w:r>
      <w:r>
        <w:rPr>
          <w:lang w:val="en-CA" w:eastAsia="ko-KR"/>
        </w:rPr>
        <w:t>)</w:t>
      </w:r>
      <w:r w:rsidR="00B8057B">
        <w:rPr>
          <w:lang w:val="en-CA" w:eastAsia="ko-KR"/>
        </w:rPr>
        <w:t>.</w:t>
      </w:r>
    </w:p>
    <w:tbl>
      <w:tblPr>
        <w:tblW w:w="5000" w:type="pct"/>
        <w:jc w:val="center"/>
        <w:tblLook w:val="04A0" w:firstRow="1" w:lastRow="0" w:firstColumn="1" w:lastColumn="0" w:noHBand="0" w:noVBand="1"/>
      </w:tblPr>
      <w:tblGrid>
        <w:gridCol w:w="3192"/>
        <w:gridCol w:w="3193"/>
        <w:gridCol w:w="3191"/>
      </w:tblGrid>
      <w:tr w:rsidR="00462788" w:rsidRPr="00462788" w:rsidTr="00813555">
        <w:trPr>
          <w:trHeight w:val="2196"/>
          <w:jc w:val="center"/>
        </w:trPr>
        <w:tc>
          <w:tcPr>
            <w:tcW w:w="1667" w:type="pct"/>
            <w:shd w:val="clear" w:color="auto" w:fill="auto"/>
            <w:vAlign w:val="center"/>
          </w:tcPr>
          <w:p w:rsidR="00B8057B" w:rsidRPr="00462788" w:rsidRDefault="00857619" w:rsidP="00462788">
            <w:pPr>
              <w:jc w:val="center"/>
              <w:rPr>
                <w:lang w:val="en-CA" w:eastAsia="ko-KR"/>
              </w:rPr>
            </w:pPr>
            <w:r>
              <w:rPr>
                <w:noProof/>
                <w:lang w:eastAsia="ko-KR"/>
              </w:rPr>
              <w:drawing>
                <wp:inline distT="0" distB="0" distL="0" distR="0" wp14:anchorId="7B36D1CA" wp14:editId="011B3D3B">
                  <wp:extent cx="1371600" cy="13716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371600" cy="1371600"/>
                          </a:xfrm>
                          <a:prstGeom prst="rect">
                            <a:avLst/>
                          </a:prstGeom>
                          <a:noFill/>
                          <a:ln>
                            <a:noFill/>
                          </a:ln>
                        </pic:spPr>
                      </pic:pic>
                    </a:graphicData>
                  </a:graphic>
                </wp:inline>
              </w:drawing>
            </w:r>
          </w:p>
        </w:tc>
        <w:tc>
          <w:tcPr>
            <w:tcW w:w="1667" w:type="pct"/>
            <w:shd w:val="clear" w:color="auto" w:fill="auto"/>
            <w:vAlign w:val="center"/>
          </w:tcPr>
          <w:p w:rsidR="00B8057B" w:rsidRPr="00462788" w:rsidRDefault="00857619" w:rsidP="00462788">
            <w:pPr>
              <w:jc w:val="center"/>
              <w:rPr>
                <w:lang w:val="en-CA" w:eastAsia="ko-KR"/>
              </w:rPr>
            </w:pPr>
            <w:r>
              <w:rPr>
                <w:noProof/>
                <w:lang w:eastAsia="ko-KR"/>
              </w:rPr>
              <w:drawing>
                <wp:inline distT="0" distB="0" distL="0" distR="0" wp14:anchorId="0D08A3E1" wp14:editId="1F839EFF">
                  <wp:extent cx="1371600" cy="13716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371600" cy="1371600"/>
                          </a:xfrm>
                          <a:prstGeom prst="rect">
                            <a:avLst/>
                          </a:prstGeom>
                          <a:noFill/>
                          <a:ln>
                            <a:noFill/>
                          </a:ln>
                        </pic:spPr>
                      </pic:pic>
                    </a:graphicData>
                  </a:graphic>
                </wp:inline>
              </w:drawing>
            </w:r>
          </w:p>
        </w:tc>
        <w:tc>
          <w:tcPr>
            <w:tcW w:w="1667" w:type="pct"/>
            <w:shd w:val="clear" w:color="auto" w:fill="auto"/>
            <w:vAlign w:val="center"/>
          </w:tcPr>
          <w:p w:rsidR="00B8057B" w:rsidRPr="00462788" w:rsidRDefault="00857619" w:rsidP="00462788">
            <w:pPr>
              <w:jc w:val="center"/>
              <w:rPr>
                <w:lang w:val="en-CA" w:eastAsia="ko-KR"/>
              </w:rPr>
            </w:pPr>
            <w:r>
              <w:rPr>
                <w:noProof/>
                <w:lang w:eastAsia="ko-KR"/>
              </w:rPr>
              <w:drawing>
                <wp:inline distT="0" distB="0" distL="0" distR="0" wp14:anchorId="17775AB8" wp14:editId="58DFF7E8">
                  <wp:extent cx="1371600" cy="13716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371600" cy="1371600"/>
                          </a:xfrm>
                          <a:prstGeom prst="rect">
                            <a:avLst/>
                          </a:prstGeom>
                          <a:noFill/>
                          <a:ln>
                            <a:noFill/>
                          </a:ln>
                        </pic:spPr>
                      </pic:pic>
                    </a:graphicData>
                  </a:graphic>
                </wp:inline>
              </w:drawing>
            </w:r>
          </w:p>
        </w:tc>
      </w:tr>
      <w:tr w:rsidR="00462788" w:rsidRPr="00462788" w:rsidTr="00813555">
        <w:trPr>
          <w:trHeight w:val="224"/>
          <w:jc w:val="center"/>
        </w:trPr>
        <w:tc>
          <w:tcPr>
            <w:tcW w:w="1667" w:type="pct"/>
            <w:shd w:val="clear" w:color="auto" w:fill="auto"/>
            <w:vAlign w:val="center"/>
          </w:tcPr>
          <w:p w:rsidR="00B8057B" w:rsidRPr="00462788" w:rsidRDefault="00B8057B" w:rsidP="00462788">
            <w:pPr>
              <w:jc w:val="center"/>
              <w:rPr>
                <w:lang w:val="en-CA" w:eastAsia="ko-KR"/>
              </w:rPr>
            </w:pPr>
            <w:r w:rsidRPr="00462788">
              <w:rPr>
                <w:lang w:val="en-CA" w:eastAsia="ko-KR"/>
              </w:rPr>
              <w:t>(a)</w:t>
            </w:r>
          </w:p>
        </w:tc>
        <w:tc>
          <w:tcPr>
            <w:tcW w:w="1667" w:type="pct"/>
            <w:shd w:val="clear" w:color="auto" w:fill="auto"/>
            <w:vAlign w:val="center"/>
          </w:tcPr>
          <w:p w:rsidR="00B8057B" w:rsidRPr="00462788" w:rsidRDefault="00B8057B" w:rsidP="00462788">
            <w:pPr>
              <w:jc w:val="center"/>
              <w:rPr>
                <w:lang w:val="en-CA" w:eastAsia="ko-KR"/>
              </w:rPr>
            </w:pPr>
            <w:r w:rsidRPr="00462788">
              <w:rPr>
                <w:lang w:val="en-CA" w:eastAsia="ko-KR"/>
              </w:rPr>
              <w:t>(b)</w:t>
            </w:r>
          </w:p>
        </w:tc>
        <w:tc>
          <w:tcPr>
            <w:tcW w:w="1667" w:type="pct"/>
            <w:shd w:val="clear" w:color="auto" w:fill="auto"/>
            <w:vAlign w:val="center"/>
          </w:tcPr>
          <w:p w:rsidR="00B8057B" w:rsidRPr="00462788" w:rsidRDefault="00B8057B" w:rsidP="00462788">
            <w:pPr>
              <w:jc w:val="center"/>
              <w:rPr>
                <w:lang w:val="en-CA" w:eastAsia="ko-KR"/>
              </w:rPr>
            </w:pPr>
            <w:r w:rsidRPr="00462788">
              <w:rPr>
                <w:lang w:val="en-CA" w:eastAsia="ko-KR"/>
              </w:rPr>
              <w:t>(b)</w:t>
            </w:r>
          </w:p>
        </w:tc>
      </w:tr>
      <w:tr w:rsidR="00B8057B" w:rsidRPr="00462788" w:rsidTr="00813555">
        <w:trPr>
          <w:trHeight w:val="278"/>
          <w:jc w:val="center"/>
        </w:trPr>
        <w:tc>
          <w:tcPr>
            <w:tcW w:w="5000" w:type="pct"/>
            <w:gridSpan w:val="3"/>
            <w:shd w:val="clear" w:color="auto" w:fill="auto"/>
            <w:vAlign w:val="center"/>
          </w:tcPr>
          <w:p w:rsidR="00B8057B" w:rsidRPr="00612BCD" w:rsidRDefault="00B8057B" w:rsidP="00612BCD">
            <w:pPr>
              <w:rPr>
                <w:b/>
                <w:lang w:val="en-CA" w:eastAsia="ko-KR"/>
              </w:rPr>
            </w:pPr>
            <w:r w:rsidRPr="00612BCD">
              <w:rPr>
                <w:b/>
                <w:lang w:val="en-CA" w:eastAsia="ko-KR"/>
              </w:rPr>
              <w:t xml:space="preserve">Figure 2. Illustration of proposed SAP for three diagonal modes (2, 18 and 34) on 4×4 PU. The green shaded samples are reference samples. The orange colored samples get the prediction as the standard HEVC intra prediction. The white samples get the prediction from the integer </w:t>
            </w:r>
            <w:r w:rsidR="008010DB" w:rsidRPr="00612BCD">
              <w:rPr>
                <w:b/>
                <w:lang w:val="en-CA" w:eastAsia="ko-KR"/>
              </w:rPr>
              <w:t>pixel location from its bottom-left (</w:t>
            </w:r>
            <w:r w:rsidR="004A7E06" w:rsidRPr="00612BCD">
              <w:rPr>
                <w:b/>
                <w:lang w:val="en-CA" w:eastAsia="ko-KR"/>
              </w:rPr>
              <w:t xml:space="preserve">respectively </w:t>
            </w:r>
            <w:r w:rsidR="008010DB" w:rsidRPr="00612BCD">
              <w:rPr>
                <w:b/>
                <w:lang w:val="en-CA" w:eastAsia="ko-KR"/>
              </w:rPr>
              <w:t>top-left, top-right) samples for mode 2 (</w:t>
            </w:r>
            <w:r w:rsidR="004A7E06" w:rsidRPr="00612BCD">
              <w:rPr>
                <w:b/>
                <w:lang w:val="en-CA" w:eastAsia="ko-KR"/>
              </w:rPr>
              <w:t xml:space="preserve">respectively modes </w:t>
            </w:r>
            <w:r w:rsidR="008010DB" w:rsidRPr="00612BCD">
              <w:rPr>
                <w:b/>
                <w:lang w:val="en-CA" w:eastAsia="ko-KR"/>
              </w:rPr>
              <w:t>18</w:t>
            </w:r>
            <w:r w:rsidR="004A7E06" w:rsidRPr="00612BCD">
              <w:rPr>
                <w:b/>
                <w:lang w:val="en-CA" w:eastAsia="ko-KR"/>
              </w:rPr>
              <w:t xml:space="preserve"> and</w:t>
            </w:r>
            <w:r w:rsidR="008010DB" w:rsidRPr="00612BCD">
              <w:rPr>
                <w:b/>
                <w:lang w:val="en-CA" w:eastAsia="ko-KR"/>
              </w:rPr>
              <w:t xml:space="preserve"> 34).</w:t>
            </w:r>
          </w:p>
        </w:tc>
      </w:tr>
    </w:tbl>
    <w:p w:rsidR="00B8057B" w:rsidRDefault="00B8057B" w:rsidP="00AA4553">
      <w:pPr>
        <w:jc w:val="both"/>
        <w:rPr>
          <w:lang w:val="en-CA" w:eastAsia="ko-KR"/>
        </w:rPr>
      </w:pPr>
    </w:p>
    <w:tbl>
      <w:tblPr>
        <w:tblW w:w="0" w:type="auto"/>
        <w:tblLook w:val="04A0" w:firstRow="1" w:lastRow="0" w:firstColumn="1" w:lastColumn="0" w:noHBand="0" w:noVBand="1"/>
      </w:tblPr>
      <w:tblGrid>
        <w:gridCol w:w="2394"/>
        <w:gridCol w:w="2394"/>
        <w:gridCol w:w="2394"/>
        <w:gridCol w:w="2394"/>
      </w:tblGrid>
      <w:tr w:rsidR="00462788" w:rsidRPr="00462788" w:rsidTr="003963E9">
        <w:tc>
          <w:tcPr>
            <w:tcW w:w="2394" w:type="dxa"/>
            <w:shd w:val="clear" w:color="auto" w:fill="auto"/>
            <w:vAlign w:val="center"/>
          </w:tcPr>
          <w:p w:rsidR="00B8057B" w:rsidRPr="00462788" w:rsidRDefault="00857619" w:rsidP="00462788">
            <w:pPr>
              <w:jc w:val="center"/>
              <w:rPr>
                <w:lang w:val="en-CA" w:eastAsia="ko-KR"/>
              </w:rPr>
            </w:pPr>
            <w:r>
              <w:rPr>
                <w:noProof/>
                <w:lang w:eastAsia="ko-KR"/>
              </w:rPr>
              <w:drawing>
                <wp:inline distT="0" distB="0" distL="0" distR="0" wp14:anchorId="2336642D" wp14:editId="78ADC8E4">
                  <wp:extent cx="1365885" cy="1371600"/>
                  <wp:effectExtent l="0" t="0" r="571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365885" cy="1371600"/>
                          </a:xfrm>
                          <a:prstGeom prst="rect">
                            <a:avLst/>
                          </a:prstGeom>
                          <a:noFill/>
                          <a:ln>
                            <a:noFill/>
                          </a:ln>
                        </pic:spPr>
                      </pic:pic>
                    </a:graphicData>
                  </a:graphic>
                </wp:inline>
              </w:drawing>
            </w:r>
          </w:p>
        </w:tc>
        <w:tc>
          <w:tcPr>
            <w:tcW w:w="2394" w:type="dxa"/>
            <w:shd w:val="clear" w:color="auto" w:fill="auto"/>
            <w:vAlign w:val="center"/>
          </w:tcPr>
          <w:p w:rsidR="00B8057B" w:rsidRPr="00462788" w:rsidRDefault="00857619" w:rsidP="00462788">
            <w:pPr>
              <w:jc w:val="center"/>
              <w:rPr>
                <w:lang w:val="en-CA" w:eastAsia="ko-KR"/>
              </w:rPr>
            </w:pPr>
            <w:r>
              <w:rPr>
                <w:noProof/>
                <w:lang w:eastAsia="ko-KR"/>
              </w:rPr>
              <w:drawing>
                <wp:inline distT="0" distB="0" distL="0" distR="0" wp14:anchorId="3E00DC06" wp14:editId="42059C22">
                  <wp:extent cx="1365885" cy="1371600"/>
                  <wp:effectExtent l="0" t="0" r="5715"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365885" cy="1371600"/>
                          </a:xfrm>
                          <a:prstGeom prst="rect">
                            <a:avLst/>
                          </a:prstGeom>
                          <a:noFill/>
                          <a:ln>
                            <a:noFill/>
                          </a:ln>
                        </pic:spPr>
                      </pic:pic>
                    </a:graphicData>
                  </a:graphic>
                </wp:inline>
              </w:drawing>
            </w:r>
          </w:p>
        </w:tc>
        <w:tc>
          <w:tcPr>
            <w:tcW w:w="2394" w:type="dxa"/>
            <w:shd w:val="clear" w:color="auto" w:fill="auto"/>
            <w:vAlign w:val="center"/>
          </w:tcPr>
          <w:p w:rsidR="00B8057B" w:rsidRPr="00462788" w:rsidRDefault="00857619" w:rsidP="00462788">
            <w:pPr>
              <w:jc w:val="center"/>
              <w:rPr>
                <w:lang w:val="en-CA" w:eastAsia="ko-KR"/>
              </w:rPr>
            </w:pPr>
            <w:r>
              <w:rPr>
                <w:noProof/>
                <w:lang w:eastAsia="ko-KR"/>
              </w:rPr>
              <w:drawing>
                <wp:inline distT="0" distB="0" distL="0" distR="0" wp14:anchorId="6C43A8E7" wp14:editId="7AB39CFA">
                  <wp:extent cx="1365885" cy="1371600"/>
                  <wp:effectExtent l="0" t="0" r="5715"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365885" cy="1371600"/>
                          </a:xfrm>
                          <a:prstGeom prst="rect">
                            <a:avLst/>
                          </a:prstGeom>
                          <a:noFill/>
                          <a:ln>
                            <a:noFill/>
                          </a:ln>
                        </pic:spPr>
                      </pic:pic>
                    </a:graphicData>
                  </a:graphic>
                </wp:inline>
              </w:drawing>
            </w:r>
          </w:p>
        </w:tc>
        <w:tc>
          <w:tcPr>
            <w:tcW w:w="2394" w:type="dxa"/>
            <w:shd w:val="clear" w:color="auto" w:fill="auto"/>
            <w:vAlign w:val="center"/>
          </w:tcPr>
          <w:p w:rsidR="00B8057B" w:rsidRPr="00462788" w:rsidRDefault="00857619" w:rsidP="00462788">
            <w:pPr>
              <w:jc w:val="center"/>
              <w:rPr>
                <w:lang w:val="en-CA" w:eastAsia="ko-KR"/>
              </w:rPr>
            </w:pPr>
            <w:r>
              <w:rPr>
                <w:noProof/>
                <w:lang w:eastAsia="ko-KR"/>
              </w:rPr>
              <w:drawing>
                <wp:inline distT="0" distB="0" distL="0" distR="0" wp14:anchorId="579A14C9" wp14:editId="4D1C477F">
                  <wp:extent cx="1365885" cy="1371600"/>
                  <wp:effectExtent l="0" t="0" r="5715"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365885" cy="1371600"/>
                          </a:xfrm>
                          <a:prstGeom prst="rect">
                            <a:avLst/>
                          </a:prstGeom>
                          <a:noFill/>
                          <a:ln>
                            <a:noFill/>
                          </a:ln>
                        </pic:spPr>
                      </pic:pic>
                    </a:graphicData>
                  </a:graphic>
                </wp:inline>
              </w:drawing>
            </w:r>
          </w:p>
        </w:tc>
      </w:tr>
      <w:tr w:rsidR="00462788" w:rsidRPr="00462788" w:rsidTr="003963E9">
        <w:tc>
          <w:tcPr>
            <w:tcW w:w="2394" w:type="dxa"/>
            <w:shd w:val="clear" w:color="auto" w:fill="auto"/>
            <w:vAlign w:val="center"/>
          </w:tcPr>
          <w:p w:rsidR="00B8057B" w:rsidRPr="00462788" w:rsidRDefault="00F30830" w:rsidP="00462788">
            <w:pPr>
              <w:jc w:val="center"/>
              <w:rPr>
                <w:lang w:val="en-CA" w:eastAsia="ko-KR"/>
              </w:rPr>
            </w:pPr>
            <w:r w:rsidRPr="00462788">
              <w:rPr>
                <w:lang w:val="en-CA" w:eastAsia="ko-KR"/>
              </w:rPr>
              <w:t>(a)</w:t>
            </w:r>
          </w:p>
        </w:tc>
        <w:tc>
          <w:tcPr>
            <w:tcW w:w="2394" w:type="dxa"/>
            <w:shd w:val="clear" w:color="auto" w:fill="auto"/>
            <w:vAlign w:val="center"/>
          </w:tcPr>
          <w:p w:rsidR="00B8057B" w:rsidRPr="00462788" w:rsidRDefault="00F30830" w:rsidP="00462788">
            <w:pPr>
              <w:jc w:val="center"/>
              <w:rPr>
                <w:lang w:val="en-CA" w:eastAsia="ko-KR"/>
              </w:rPr>
            </w:pPr>
            <w:r w:rsidRPr="00462788">
              <w:rPr>
                <w:lang w:val="en-CA" w:eastAsia="ko-KR"/>
              </w:rPr>
              <w:t>(b)</w:t>
            </w:r>
          </w:p>
        </w:tc>
        <w:tc>
          <w:tcPr>
            <w:tcW w:w="2394" w:type="dxa"/>
            <w:shd w:val="clear" w:color="auto" w:fill="auto"/>
            <w:vAlign w:val="center"/>
          </w:tcPr>
          <w:p w:rsidR="00B8057B" w:rsidRPr="00462788" w:rsidRDefault="00F30830" w:rsidP="00462788">
            <w:pPr>
              <w:jc w:val="center"/>
              <w:rPr>
                <w:lang w:val="en-CA" w:eastAsia="ko-KR"/>
              </w:rPr>
            </w:pPr>
            <w:r w:rsidRPr="00462788">
              <w:rPr>
                <w:lang w:val="en-CA" w:eastAsia="ko-KR"/>
              </w:rPr>
              <w:t>(c)</w:t>
            </w:r>
          </w:p>
        </w:tc>
        <w:tc>
          <w:tcPr>
            <w:tcW w:w="2394" w:type="dxa"/>
            <w:shd w:val="clear" w:color="auto" w:fill="auto"/>
            <w:vAlign w:val="center"/>
          </w:tcPr>
          <w:p w:rsidR="00B8057B" w:rsidRPr="00462788" w:rsidRDefault="00F30830" w:rsidP="00462788">
            <w:pPr>
              <w:jc w:val="center"/>
              <w:rPr>
                <w:lang w:val="en-CA" w:eastAsia="ko-KR"/>
              </w:rPr>
            </w:pPr>
            <w:r w:rsidRPr="00462788">
              <w:rPr>
                <w:lang w:val="en-CA" w:eastAsia="ko-KR"/>
              </w:rPr>
              <w:t>(d)</w:t>
            </w:r>
          </w:p>
        </w:tc>
      </w:tr>
      <w:tr w:rsidR="00F30830" w:rsidRPr="00462788" w:rsidTr="003963E9">
        <w:tc>
          <w:tcPr>
            <w:tcW w:w="9576" w:type="dxa"/>
            <w:gridSpan w:val="4"/>
            <w:shd w:val="clear" w:color="auto" w:fill="auto"/>
            <w:vAlign w:val="center"/>
          </w:tcPr>
          <w:p w:rsidR="00F30830" w:rsidRDefault="00F30830" w:rsidP="00612BCD">
            <w:pPr>
              <w:rPr>
                <w:lang w:val="en-CA" w:eastAsia="ko-KR"/>
              </w:rPr>
            </w:pPr>
            <w:r w:rsidRPr="00612BCD">
              <w:rPr>
                <w:b/>
                <w:lang w:val="en-CA" w:eastAsia="ko-KR"/>
              </w:rPr>
              <w:t xml:space="preserve">Figure 3. </w:t>
            </w:r>
            <w:r w:rsidR="008010DB" w:rsidRPr="00612BCD">
              <w:rPr>
                <w:b/>
                <w:lang w:val="en-CA" w:eastAsia="ko-KR"/>
              </w:rPr>
              <w:t>Illustration of proposed SAP for the four</w:t>
            </w:r>
            <w:r w:rsidR="004A7E06" w:rsidRPr="00612BCD">
              <w:rPr>
                <w:b/>
                <w:lang w:val="en-CA" w:eastAsia="ko-KR"/>
              </w:rPr>
              <w:t xml:space="preserve"> other</w:t>
            </w:r>
            <w:r w:rsidR="008010DB" w:rsidRPr="00612BCD">
              <w:rPr>
                <w:b/>
                <w:lang w:val="en-CA" w:eastAsia="ko-KR"/>
              </w:rPr>
              <w:t xml:space="preserve"> angular modes (6, 14, 22 and 30). Similar to Fig. 2, the orange colored samples derive the prediction following the standard HEVC intra prediction. The prediction of the white samples comes along the arrow direction</w:t>
            </w:r>
            <w:r w:rsidR="008010DB" w:rsidRPr="00462788">
              <w:rPr>
                <w:lang w:val="en-CA" w:eastAsia="ko-KR"/>
              </w:rPr>
              <w:t>.</w:t>
            </w:r>
          </w:p>
          <w:p w:rsidR="004A7E06" w:rsidRPr="00462788" w:rsidRDefault="004A7E06">
            <w:pPr>
              <w:jc w:val="center"/>
              <w:rPr>
                <w:lang w:val="en-CA" w:eastAsia="ko-KR"/>
              </w:rPr>
            </w:pPr>
          </w:p>
        </w:tc>
      </w:tr>
    </w:tbl>
    <w:p w:rsidR="00B8057B" w:rsidRDefault="000745B5" w:rsidP="00AA4553">
      <w:pPr>
        <w:jc w:val="both"/>
        <w:rPr>
          <w:lang w:val="en-CA" w:eastAsia="ko-KR"/>
        </w:rPr>
      </w:pPr>
      <w:r>
        <w:rPr>
          <w:lang w:val="en-CA" w:eastAsia="ko-KR"/>
        </w:rPr>
        <w:t xml:space="preserve">For a block of size </w:t>
      </w:r>
      <w:r w:rsidRPr="00813555">
        <w:rPr>
          <w:i/>
          <w:lang w:val="en-CA" w:eastAsia="ko-KR"/>
        </w:rPr>
        <w:t>M</w:t>
      </w:r>
      <w:r w:rsidR="004A7E06">
        <w:rPr>
          <w:i/>
          <w:lang w:val="en-CA" w:eastAsia="ko-KR"/>
        </w:rPr>
        <w:t xml:space="preserve"> </w:t>
      </w:r>
      <w:r>
        <w:rPr>
          <w:lang w:val="en-CA" w:eastAsia="ko-KR"/>
        </w:rPr>
        <w:t>(rows)</w:t>
      </w:r>
      <w:r w:rsidR="004A7E06">
        <w:rPr>
          <w:lang w:val="en-CA" w:eastAsia="ko-KR"/>
        </w:rPr>
        <w:t xml:space="preserve"> </w:t>
      </w:r>
      <w:r>
        <w:rPr>
          <w:lang w:val="en-CA" w:eastAsia="ko-KR"/>
        </w:rPr>
        <w:t>×</w:t>
      </w:r>
      <w:r w:rsidRPr="00813555">
        <w:rPr>
          <w:i/>
          <w:lang w:val="en-CA" w:eastAsia="ko-KR"/>
        </w:rPr>
        <w:t>N</w:t>
      </w:r>
      <w:r w:rsidR="004A7E06">
        <w:rPr>
          <w:i/>
          <w:lang w:val="en-CA" w:eastAsia="ko-KR"/>
        </w:rPr>
        <w:t xml:space="preserve"> </w:t>
      </w:r>
      <w:r w:rsidR="00EB2AD4">
        <w:rPr>
          <w:lang w:val="en-CA" w:eastAsia="ko-KR"/>
        </w:rPr>
        <w:t xml:space="preserve">(cols), </w:t>
      </w:r>
      <w:r w:rsidR="00E111F7">
        <w:rPr>
          <w:lang w:val="en-CA" w:eastAsia="ko-KR"/>
        </w:rPr>
        <w:t xml:space="preserve">suppose the original pixel value is </w:t>
      </w:r>
      <w:proofErr w:type="gramStart"/>
      <w:r w:rsidR="00E111F7" w:rsidRPr="00E111F7">
        <w:rPr>
          <w:i/>
          <w:lang w:val="en-CA" w:eastAsia="ko-KR"/>
        </w:rPr>
        <w:t>p</w:t>
      </w:r>
      <w:r w:rsidR="00E111F7">
        <w:rPr>
          <w:lang w:val="en-CA" w:eastAsia="ko-KR"/>
        </w:rPr>
        <w:t>(</w:t>
      </w:r>
      <w:proofErr w:type="spellStart"/>
      <w:proofErr w:type="gramEnd"/>
      <w:r w:rsidR="00E111F7" w:rsidRPr="00E111F7">
        <w:rPr>
          <w:i/>
          <w:lang w:val="en-CA" w:eastAsia="ko-KR"/>
        </w:rPr>
        <w:t>i</w:t>
      </w:r>
      <w:r w:rsidR="00E111F7">
        <w:rPr>
          <w:lang w:val="en-CA" w:eastAsia="ko-KR"/>
        </w:rPr>
        <w:t>,</w:t>
      </w:r>
      <w:r w:rsidR="00E111F7" w:rsidRPr="00E111F7">
        <w:rPr>
          <w:i/>
          <w:lang w:val="en-CA" w:eastAsia="ko-KR"/>
        </w:rPr>
        <w:t>j</w:t>
      </w:r>
      <w:proofErr w:type="spellEnd"/>
      <w:r w:rsidR="00E111F7">
        <w:rPr>
          <w:lang w:val="en-CA" w:eastAsia="ko-KR"/>
        </w:rPr>
        <w:t>)</w:t>
      </w:r>
      <w:r w:rsidR="0063571A">
        <w:rPr>
          <w:lang w:val="en-CA" w:eastAsia="ko-KR"/>
        </w:rPr>
        <w:t xml:space="preserve">  (</w:t>
      </w:r>
      <m:oMath>
        <m:r>
          <w:rPr>
            <w:rFonts w:ascii="Cambria Math" w:hAnsi="Cambria Math"/>
            <w:lang w:val="en-CA" w:eastAsia="ko-KR"/>
          </w:rPr>
          <m:t>0≤i&lt;M-1;0≤j≤N-1</m:t>
        </m:r>
      </m:oMath>
      <w:r w:rsidR="0063571A">
        <w:rPr>
          <w:lang w:val="en-CA" w:eastAsia="ko-KR"/>
        </w:rPr>
        <w:t>)</w:t>
      </w:r>
      <w:r w:rsidR="00DA5AEE">
        <w:rPr>
          <w:lang w:val="en-CA" w:eastAsia="ko-KR"/>
        </w:rPr>
        <w:t>,</w:t>
      </w:r>
      <w:r w:rsidR="00E111F7">
        <w:rPr>
          <w:lang w:val="en-CA" w:eastAsia="ko-KR"/>
        </w:rPr>
        <w:t xml:space="preserve"> </w:t>
      </w:r>
      <w:r w:rsidR="00EB2AD4">
        <w:rPr>
          <w:lang w:val="en-CA" w:eastAsia="ko-KR"/>
        </w:rPr>
        <w:t>t</w:t>
      </w:r>
      <w:r w:rsidR="008010DB">
        <w:rPr>
          <w:lang w:val="en-CA" w:eastAsia="ko-KR"/>
        </w:rPr>
        <w:t xml:space="preserve">he derivation of </w:t>
      </w:r>
      <w:r w:rsidR="004E758F">
        <w:rPr>
          <w:lang w:val="en-CA" w:eastAsia="ko-KR"/>
        </w:rPr>
        <w:t xml:space="preserve">the </w:t>
      </w:r>
      <w:r w:rsidR="008010DB">
        <w:rPr>
          <w:lang w:val="en-CA" w:eastAsia="ko-KR"/>
        </w:rPr>
        <w:t xml:space="preserve">prediction </w:t>
      </w:r>
      <w:proofErr w:type="spellStart"/>
      <w:r w:rsidR="00E111F7" w:rsidRPr="00E111F7">
        <w:rPr>
          <w:i/>
          <w:lang w:val="en-CA" w:eastAsia="ko-KR"/>
        </w:rPr>
        <w:t>pred</w:t>
      </w:r>
      <w:proofErr w:type="spellEnd"/>
      <w:r w:rsidR="0063571A">
        <w:rPr>
          <w:i/>
          <w:lang w:val="en-CA" w:eastAsia="ko-KR"/>
        </w:rPr>
        <w:t xml:space="preserve"> </w:t>
      </w:r>
      <w:r w:rsidR="00E111F7">
        <w:rPr>
          <w:lang w:val="en-CA" w:eastAsia="ko-KR"/>
        </w:rPr>
        <w:t>(</w:t>
      </w:r>
      <w:proofErr w:type="spellStart"/>
      <w:r w:rsidR="00E111F7" w:rsidRPr="00E111F7">
        <w:rPr>
          <w:i/>
          <w:lang w:val="en-CA" w:eastAsia="ko-KR"/>
        </w:rPr>
        <w:t>i</w:t>
      </w:r>
      <w:r w:rsidR="00E111F7">
        <w:rPr>
          <w:lang w:val="en-CA" w:eastAsia="ko-KR"/>
        </w:rPr>
        <w:t>,</w:t>
      </w:r>
      <w:r w:rsidR="00E111F7" w:rsidRPr="00E111F7">
        <w:rPr>
          <w:i/>
          <w:lang w:val="en-CA" w:eastAsia="ko-KR"/>
        </w:rPr>
        <w:t>j</w:t>
      </w:r>
      <w:proofErr w:type="spellEnd"/>
      <w:r w:rsidR="00E111F7">
        <w:rPr>
          <w:lang w:val="en-CA" w:eastAsia="ko-KR"/>
        </w:rPr>
        <w:t xml:space="preserve">) </w:t>
      </w:r>
      <w:r w:rsidR="008010DB">
        <w:rPr>
          <w:lang w:val="en-CA" w:eastAsia="ko-KR"/>
        </w:rPr>
        <w:t xml:space="preserve">is summarized in </w:t>
      </w:r>
      <w:r w:rsidR="004A7E06">
        <w:rPr>
          <w:lang w:val="en-CA" w:eastAsia="ko-KR"/>
        </w:rPr>
        <w:t>Table 1</w:t>
      </w:r>
      <w:r w:rsidR="00A32D40">
        <w:rPr>
          <w:lang w:val="en-CA" w:eastAsia="ko-KR"/>
        </w:rPr>
        <w:t>, where UAP denote the Unified Angular Prediction in HEVC standard</w:t>
      </w:r>
      <w:r w:rsidR="0063571A">
        <w:rPr>
          <w:lang w:val="en-CA" w:eastAsia="ko-KR"/>
        </w:rPr>
        <w:t xml:space="preserve"> (note that for square blocks in HEVC, M=N)</w:t>
      </w:r>
      <w:r w:rsidR="00A32D40">
        <w:rPr>
          <w:lang w:val="en-CA" w:eastAsia="ko-KR"/>
        </w:rPr>
        <w:t>.</w:t>
      </w:r>
    </w:p>
    <w:p w:rsidR="004A7E06" w:rsidRDefault="004A7E06" w:rsidP="00AA4553">
      <w:pPr>
        <w:jc w:val="both"/>
        <w:rPr>
          <w:lang w:val="en-CA" w:eastAsia="ko-KR"/>
        </w:rPr>
      </w:pPr>
    </w:p>
    <w:p w:rsidR="00E111F7" w:rsidRDefault="00E111F7" w:rsidP="00E111F7">
      <w:pPr>
        <w:jc w:val="center"/>
        <w:rPr>
          <w:lang w:val="en-CA" w:eastAsia="ko-KR"/>
        </w:rPr>
      </w:pPr>
      <w:r w:rsidRPr="004E7C5C">
        <w:rPr>
          <w:b/>
          <w:lang w:val="en-CA" w:eastAsia="ko-KR"/>
        </w:rPr>
        <w:t xml:space="preserve">Table </w:t>
      </w:r>
      <w:r w:rsidR="00436353">
        <w:rPr>
          <w:b/>
          <w:lang w:val="en-CA" w:eastAsia="ko-KR"/>
        </w:rPr>
        <w:t>1:</w:t>
      </w:r>
      <w:r>
        <w:rPr>
          <w:lang w:val="en-CA" w:eastAsia="ko-KR"/>
        </w:rPr>
        <w:t xml:space="preserve"> Derivation of </w:t>
      </w:r>
      <w:r w:rsidR="001263CE">
        <w:rPr>
          <w:lang w:val="en-CA" w:eastAsia="ko-KR"/>
        </w:rPr>
        <w:t xml:space="preserve">predictor </w:t>
      </w:r>
      <w:r w:rsidR="00E8092F">
        <w:rPr>
          <w:lang w:val="en-CA" w:eastAsia="ko-KR"/>
        </w:rPr>
        <w:t>for proposed oblique</w:t>
      </w:r>
      <w:r>
        <w:rPr>
          <w:lang w:val="en-CA" w:eastAsia="ko-KR"/>
        </w:rPr>
        <w:t xml:space="preserve"> SAP modes</w:t>
      </w:r>
    </w:p>
    <w:p w:rsidR="0063571A" w:rsidRDefault="0063571A" w:rsidP="00E111F7">
      <w:pPr>
        <w:jc w:val="center"/>
        <w:rPr>
          <w:lang w:val="en-CA" w:eastAsia="ko-K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8"/>
        <w:gridCol w:w="8838"/>
      </w:tblGrid>
      <w:tr w:rsidR="00EB2AD4" w:rsidRPr="00462788" w:rsidTr="00462788">
        <w:tc>
          <w:tcPr>
            <w:tcW w:w="738" w:type="dxa"/>
            <w:shd w:val="clear" w:color="auto" w:fill="auto"/>
          </w:tcPr>
          <w:p w:rsidR="00EB2AD4" w:rsidRPr="00462788" w:rsidRDefault="00EB2AD4" w:rsidP="00462788">
            <w:pPr>
              <w:jc w:val="both"/>
              <w:rPr>
                <w:lang w:val="en-CA" w:eastAsia="ko-KR"/>
              </w:rPr>
            </w:pPr>
            <w:r w:rsidRPr="00462788">
              <w:rPr>
                <w:lang w:val="en-CA" w:eastAsia="ko-KR"/>
              </w:rPr>
              <w:t>Mode</w:t>
            </w:r>
          </w:p>
        </w:tc>
        <w:tc>
          <w:tcPr>
            <w:tcW w:w="8838" w:type="dxa"/>
            <w:shd w:val="clear" w:color="auto" w:fill="auto"/>
          </w:tcPr>
          <w:p w:rsidR="00EB2AD4" w:rsidRPr="00462788" w:rsidRDefault="0063571A" w:rsidP="003963E9">
            <w:pPr>
              <w:rPr>
                <w:lang w:val="en-CA" w:eastAsia="ko-KR"/>
              </w:rPr>
            </w:pPr>
            <w:r>
              <w:rPr>
                <w:lang w:val="en-CA" w:eastAsia="ko-KR"/>
              </w:rPr>
              <w:t>Prediction Scheme</w:t>
            </w:r>
          </w:p>
        </w:tc>
      </w:tr>
      <w:tr w:rsidR="00EB2AD4" w:rsidRPr="00462788" w:rsidTr="00462788">
        <w:tc>
          <w:tcPr>
            <w:tcW w:w="738" w:type="dxa"/>
            <w:shd w:val="clear" w:color="auto" w:fill="auto"/>
          </w:tcPr>
          <w:p w:rsidR="00EB2AD4" w:rsidRPr="00462788" w:rsidRDefault="00EB2AD4" w:rsidP="00462788">
            <w:pPr>
              <w:jc w:val="both"/>
              <w:rPr>
                <w:lang w:val="en-CA" w:eastAsia="ko-KR"/>
              </w:rPr>
            </w:pPr>
            <w:r w:rsidRPr="00462788">
              <w:rPr>
                <w:lang w:val="en-CA" w:eastAsia="ko-KR"/>
              </w:rPr>
              <w:t>2</w:t>
            </w:r>
          </w:p>
        </w:tc>
        <w:tc>
          <w:tcPr>
            <w:tcW w:w="8838" w:type="dxa"/>
            <w:shd w:val="clear" w:color="auto" w:fill="auto"/>
          </w:tcPr>
          <w:p w:rsidR="00EB2AD4" w:rsidRPr="00462788" w:rsidRDefault="00813555" w:rsidP="00462788">
            <w:pPr>
              <w:jc w:val="both"/>
              <w:rPr>
                <w:lang w:val="en-CA" w:eastAsia="ko-KR"/>
              </w:rPr>
            </w:pPr>
            <w:r w:rsidRPr="004F7986">
              <w:rPr>
                <w:position w:val="-30"/>
                <w:lang w:val="en-CA" w:eastAsia="ko-KR"/>
              </w:rPr>
              <w:object w:dxaOrig="5640" w:dyaOrig="7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82.1pt;height:36.55pt" o:ole="">
                  <v:imagedata r:id="rId21" o:title=""/>
                </v:shape>
                <o:OLEObject Type="Embed" ProgID="Equation.DSMT4" ShapeID="_x0000_i1025" DrawAspect="Content" ObjectID="_1443521653" r:id="rId22"/>
              </w:object>
            </w:r>
          </w:p>
        </w:tc>
      </w:tr>
      <w:tr w:rsidR="00EB2AD4" w:rsidRPr="00462788" w:rsidTr="00462788">
        <w:tc>
          <w:tcPr>
            <w:tcW w:w="738" w:type="dxa"/>
            <w:shd w:val="clear" w:color="auto" w:fill="auto"/>
          </w:tcPr>
          <w:p w:rsidR="00EB2AD4" w:rsidRPr="00462788" w:rsidRDefault="00EB2AD4" w:rsidP="00462788">
            <w:pPr>
              <w:jc w:val="both"/>
              <w:rPr>
                <w:lang w:val="en-CA" w:eastAsia="ko-KR"/>
              </w:rPr>
            </w:pPr>
            <w:r w:rsidRPr="00462788">
              <w:rPr>
                <w:lang w:val="en-CA" w:eastAsia="ko-KR"/>
              </w:rPr>
              <w:t>18</w:t>
            </w:r>
          </w:p>
        </w:tc>
        <w:tc>
          <w:tcPr>
            <w:tcW w:w="8838" w:type="dxa"/>
            <w:shd w:val="clear" w:color="auto" w:fill="auto"/>
          </w:tcPr>
          <w:p w:rsidR="00EB2AD4" w:rsidRPr="00462788" w:rsidRDefault="00813555" w:rsidP="00462788">
            <w:pPr>
              <w:jc w:val="both"/>
              <w:rPr>
                <w:lang w:val="en-CA" w:eastAsia="ko-KR"/>
              </w:rPr>
            </w:pPr>
            <w:r w:rsidRPr="004F7986">
              <w:rPr>
                <w:position w:val="-30"/>
                <w:lang w:val="en-CA" w:eastAsia="ko-KR"/>
              </w:rPr>
              <w:object w:dxaOrig="5560" w:dyaOrig="720">
                <v:shape id="_x0000_i1026" type="#_x0000_t75" style="width:277.25pt;height:36.55pt" o:ole="">
                  <v:imagedata r:id="rId23" o:title=""/>
                </v:shape>
                <o:OLEObject Type="Embed" ProgID="Equation.DSMT4" ShapeID="_x0000_i1026" DrawAspect="Content" ObjectID="_1443521654" r:id="rId24"/>
              </w:object>
            </w:r>
          </w:p>
        </w:tc>
      </w:tr>
      <w:tr w:rsidR="00EB2AD4" w:rsidRPr="00462788" w:rsidTr="00462788">
        <w:tc>
          <w:tcPr>
            <w:tcW w:w="738" w:type="dxa"/>
            <w:shd w:val="clear" w:color="auto" w:fill="auto"/>
          </w:tcPr>
          <w:p w:rsidR="00EB2AD4" w:rsidRPr="00462788" w:rsidRDefault="00EB2AD4" w:rsidP="00462788">
            <w:pPr>
              <w:jc w:val="both"/>
              <w:rPr>
                <w:lang w:val="en-CA" w:eastAsia="ko-KR"/>
              </w:rPr>
            </w:pPr>
            <w:r w:rsidRPr="00462788">
              <w:rPr>
                <w:lang w:val="en-CA" w:eastAsia="ko-KR"/>
              </w:rPr>
              <w:t>34</w:t>
            </w:r>
          </w:p>
        </w:tc>
        <w:tc>
          <w:tcPr>
            <w:tcW w:w="8838" w:type="dxa"/>
            <w:shd w:val="clear" w:color="auto" w:fill="auto"/>
          </w:tcPr>
          <w:p w:rsidR="00EB2AD4" w:rsidRPr="00462788" w:rsidRDefault="00813555" w:rsidP="00462788">
            <w:pPr>
              <w:jc w:val="both"/>
              <w:rPr>
                <w:lang w:val="en-CA" w:eastAsia="ko-KR"/>
              </w:rPr>
            </w:pPr>
            <w:r w:rsidRPr="004F7986">
              <w:rPr>
                <w:position w:val="-30"/>
                <w:lang w:val="en-CA" w:eastAsia="ko-KR"/>
              </w:rPr>
              <w:object w:dxaOrig="5640" w:dyaOrig="720">
                <v:shape id="_x0000_i1027" type="#_x0000_t75" style="width:282.1pt;height:36.55pt" o:ole="">
                  <v:imagedata r:id="rId25" o:title=""/>
                </v:shape>
                <o:OLEObject Type="Embed" ProgID="Equation.DSMT4" ShapeID="_x0000_i1027" DrawAspect="Content" ObjectID="_1443521655" r:id="rId26"/>
              </w:object>
            </w:r>
          </w:p>
        </w:tc>
      </w:tr>
      <w:tr w:rsidR="00EB2AD4" w:rsidRPr="00462788" w:rsidTr="00462788">
        <w:tc>
          <w:tcPr>
            <w:tcW w:w="738" w:type="dxa"/>
            <w:shd w:val="clear" w:color="auto" w:fill="auto"/>
          </w:tcPr>
          <w:p w:rsidR="00EB2AD4" w:rsidRPr="00462788" w:rsidRDefault="00EB2AD4" w:rsidP="00462788">
            <w:pPr>
              <w:jc w:val="both"/>
              <w:rPr>
                <w:lang w:val="en-CA" w:eastAsia="ko-KR"/>
              </w:rPr>
            </w:pPr>
            <w:r w:rsidRPr="00462788">
              <w:rPr>
                <w:lang w:val="en-CA" w:eastAsia="ko-KR"/>
              </w:rPr>
              <w:t>6</w:t>
            </w:r>
          </w:p>
        </w:tc>
        <w:tc>
          <w:tcPr>
            <w:tcW w:w="8838" w:type="dxa"/>
            <w:shd w:val="clear" w:color="auto" w:fill="auto"/>
          </w:tcPr>
          <w:p w:rsidR="00EB2AD4" w:rsidRPr="00462788" w:rsidRDefault="00813555" w:rsidP="00462788">
            <w:pPr>
              <w:jc w:val="both"/>
              <w:rPr>
                <w:lang w:val="en-CA" w:eastAsia="ko-KR"/>
              </w:rPr>
            </w:pPr>
            <w:r w:rsidRPr="004F7986">
              <w:rPr>
                <w:position w:val="-30"/>
                <w:lang w:val="en-CA" w:eastAsia="ko-KR"/>
              </w:rPr>
              <w:object w:dxaOrig="5740" w:dyaOrig="720">
                <v:shape id="_x0000_i1028" type="#_x0000_t75" style="width:286.95pt;height:36.55pt" o:ole="">
                  <v:imagedata r:id="rId27" o:title=""/>
                </v:shape>
                <o:OLEObject Type="Embed" ProgID="Equation.DSMT4" ShapeID="_x0000_i1028" DrawAspect="Content" ObjectID="_1443521656" r:id="rId28"/>
              </w:object>
            </w:r>
          </w:p>
        </w:tc>
      </w:tr>
      <w:tr w:rsidR="00EB2AD4" w:rsidRPr="00462788" w:rsidTr="00462788">
        <w:tc>
          <w:tcPr>
            <w:tcW w:w="738" w:type="dxa"/>
            <w:shd w:val="clear" w:color="auto" w:fill="auto"/>
          </w:tcPr>
          <w:p w:rsidR="00EB2AD4" w:rsidRPr="00462788" w:rsidRDefault="00EB2AD4" w:rsidP="00462788">
            <w:pPr>
              <w:jc w:val="both"/>
              <w:rPr>
                <w:lang w:val="en-CA" w:eastAsia="ko-KR"/>
              </w:rPr>
            </w:pPr>
            <w:r w:rsidRPr="00462788">
              <w:rPr>
                <w:lang w:val="en-CA" w:eastAsia="ko-KR"/>
              </w:rPr>
              <w:t>14</w:t>
            </w:r>
          </w:p>
        </w:tc>
        <w:tc>
          <w:tcPr>
            <w:tcW w:w="8838" w:type="dxa"/>
            <w:shd w:val="clear" w:color="auto" w:fill="auto"/>
          </w:tcPr>
          <w:p w:rsidR="00EB2AD4" w:rsidRPr="00462788" w:rsidRDefault="00813555" w:rsidP="00462788">
            <w:pPr>
              <w:jc w:val="both"/>
              <w:rPr>
                <w:lang w:val="en-CA" w:eastAsia="ko-KR"/>
              </w:rPr>
            </w:pPr>
            <w:r w:rsidRPr="004F7986">
              <w:rPr>
                <w:position w:val="-30"/>
                <w:lang w:val="en-CA" w:eastAsia="ko-KR"/>
              </w:rPr>
              <w:object w:dxaOrig="5640" w:dyaOrig="720">
                <v:shape id="_x0000_i1029" type="#_x0000_t75" style="width:282.1pt;height:36.55pt" o:ole="">
                  <v:imagedata r:id="rId29" o:title=""/>
                </v:shape>
                <o:OLEObject Type="Embed" ProgID="Equation.DSMT4" ShapeID="_x0000_i1029" DrawAspect="Content" ObjectID="_1443521657" r:id="rId30"/>
              </w:object>
            </w:r>
          </w:p>
        </w:tc>
      </w:tr>
      <w:tr w:rsidR="00EB2AD4" w:rsidRPr="00462788" w:rsidTr="00462788">
        <w:tc>
          <w:tcPr>
            <w:tcW w:w="738" w:type="dxa"/>
            <w:shd w:val="clear" w:color="auto" w:fill="auto"/>
          </w:tcPr>
          <w:p w:rsidR="00EB2AD4" w:rsidRPr="00462788" w:rsidRDefault="00EB2AD4" w:rsidP="00462788">
            <w:pPr>
              <w:jc w:val="both"/>
              <w:rPr>
                <w:lang w:val="en-CA" w:eastAsia="ko-KR"/>
              </w:rPr>
            </w:pPr>
            <w:r w:rsidRPr="00462788">
              <w:rPr>
                <w:lang w:val="en-CA" w:eastAsia="ko-KR"/>
              </w:rPr>
              <w:t>22</w:t>
            </w:r>
          </w:p>
        </w:tc>
        <w:tc>
          <w:tcPr>
            <w:tcW w:w="8838" w:type="dxa"/>
            <w:shd w:val="clear" w:color="auto" w:fill="auto"/>
          </w:tcPr>
          <w:p w:rsidR="00EB2AD4" w:rsidRPr="00462788" w:rsidRDefault="00813555" w:rsidP="00462788">
            <w:pPr>
              <w:jc w:val="both"/>
              <w:rPr>
                <w:lang w:val="en-CA" w:eastAsia="ko-KR"/>
              </w:rPr>
            </w:pPr>
            <w:r w:rsidRPr="004F7986">
              <w:rPr>
                <w:position w:val="-30"/>
                <w:lang w:val="en-CA" w:eastAsia="ko-KR"/>
              </w:rPr>
              <w:object w:dxaOrig="5640" w:dyaOrig="720">
                <v:shape id="_x0000_i1030" type="#_x0000_t75" style="width:282.1pt;height:36.55pt" o:ole="">
                  <v:imagedata r:id="rId31" o:title=""/>
                </v:shape>
                <o:OLEObject Type="Embed" ProgID="Equation.DSMT4" ShapeID="_x0000_i1030" DrawAspect="Content" ObjectID="_1443521658" r:id="rId32"/>
              </w:object>
            </w:r>
          </w:p>
        </w:tc>
      </w:tr>
      <w:tr w:rsidR="00EB2AD4" w:rsidRPr="00462788" w:rsidTr="00462788">
        <w:tc>
          <w:tcPr>
            <w:tcW w:w="738" w:type="dxa"/>
            <w:shd w:val="clear" w:color="auto" w:fill="auto"/>
          </w:tcPr>
          <w:p w:rsidR="00EB2AD4" w:rsidRPr="00462788" w:rsidRDefault="00EB2AD4" w:rsidP="00462788">
            <w:pPr>
              <w:jc w:val="both"/>
              <w:rPr>
                <w:lang w:val="en-CA" w:eastAsia="ko-KR"/>
              </w:rPr>
            </w:pPr>
            <w:r w:rsidRPr="00462788">
              <w:rPr>
                <w:lang w:val="en-CA" w:eastAsia="ko-KR"/>
              </w:rPr>
              <w:t>30</w:t>
            </w:r>
          </w:p>
        </w:tc>
        <w:tc>
          <w:tcPr>
            <w:tcW w:w="8838" w:type="dxa"/>
            <w:shd w:val="clear" w:color="auto" w:fill="auto"/>
          </w:tcPr>
          <w:p w:rsidR="00EB2AD4" w:rsidRPr="00462788" w:rsidRDefault="00813555" w:rsidP="00462788">
            <w:pPr>
              <w:jc w:val="both"/>
              <w:rPr>
                <w:lang w:val="en-CA" w:eastAsia="ko-KR"/>
              </w:rPr>
            </w:pPr>
            <w:r w:rsidRPr="004F7986">
              <w:rPr>
                <w:position w:val="-30"/>
                <w:lang w:val="en-CA" w:eastAsia="ko-KR"/>
              </w:rPr>
              <w:object w:dxaOrig="5740" w:dyaOrig="720">
                <v:shape id="_x0000_i1031" type="#_x0000_t75" style="width:286.95pt;height:36.55pt" o:ole="">
                  <v:imagedata r:id="rId33" o:title=""/>
                </v:shape>
                <o:OLEObject Type="Embed" ProgID="Equation.DSMT4" ShapeID="_x0000_i1031" DrawAspect="Content" ObjectID="_1443521659" r:id="rId34"/>
              </w:object>
            </w:r>
          </w:p>
        </w:tc>
      </w:tr>
    </w:tbl>
    <w:p w:rsidR="007A6B1C" w:rsidRDefault="001F06BC" w:rsidP="00BA721F">
      <w:pPr>
        <w:jc w:val="both"/>
        <w:rPr>
          <w:lang w:val="en-CA" w:eastAsia="ko-KR"/>
        </w:rPr>
      </w:pPr>
      <w:r w:rsidRPr="00BE6460">
        <w:fldChar w:fldCharType="begin"/>
      </w:r>
      <w:r w:rsidRPr="00BE6460">
        <w:instrText xml:space="preserve"> QUOTE </w:instrText>
      </w:r>
      <m:oMath>
        <m:sSub>
          <m:sSubPr>
            <m:ctrlPr>
              <w:ins w:id="0" w:author="Ankur Saxena" w:date="2013-10-15T23:44:00Z">
                <w:rPr>
                  <w:rFonts w:ascii="Cambria Math" w:hAnsi="Cambria Math"/>
                  <w:i/>
                </w:rPr>
              </w:ins>
            </m:ctrlPr>
          </m:sSubPr>
          <m:e>
            <m:r>
              <m:rPr>
                <m:sty m:val="p"/>
              </m:rPr>
              <w:rPr>
                <w:rFonts w:ascii="Cambria Math" w:hAnsi="Cambria Math"/>
              </w:rPr>
              <m:t>r</m:t>
            </m:r>
          </m:e>
          <m:sub>
            <m:r>
              <m:rPr>
                <m:sty m:val="p"/>
              </m:rPr>
              <w:rPr>
                <w:rFonts w:ascii="Cambria Math" w:hAnsi="Cambria Math"/>
              </w:rPr>
              <m:t>ij</m:t>
            </m:r>
          </m:sub>
        </m:sSub>
        <m:r>
          <m:rPr>
            <m:sty m:val="p"/>
          </m:rPr>
          <w:rPr>
            <w:rFonts w:ascii="Cambria Math" w:hAnsi="Cambria Math"/>
          </w:rPr>
          <m:t>, 0≤i≤</m:t>
        </m:r>
        <m:d>
          <m:dPr>
            <m:ctrlPr>
              <w:ins w:id="1" w:author="Ankur Saxena" w:date="2013-10-15T23:44:00Z">
                <w:rPr>
                  <w:rFonts w:ascii="Cambria Math" w:hAnsi="Cambria Math"/>
                  <w:i/>
                </w:rPr>
              </w:ins>
            </m:ctrlPr>
          </m:dPr>
          <m:e>
            <m:r>
              <m:rPr>
                <m:sty m:val="p"/>
              </m:rPr>
              <w:rPr>
                <w:rFonts w:ascii="Cambria Math" w:hAnsi="Cambria Math"/>
              </w:rPr>
              <m:t>M-1</m:t>
            </m:r>
          </m:e>
        </m:d>
        <m:r>
          <m:rPr>
            <m:sty m:val="p"/>
          </m:rPr>
          <w:rPr>
            <w:rFonts w:ascii="Cambria Math" w:hAnsi="Cambria Math"/>
          </w:rPr>
          <m:t>, 0≤j≤(N-1)</m:t>
        </m:r>
      </m:oMath>
      <w:r w:rsidRPr="00BE6460">
        <w:instrText xml:space="preserve"> </w:instrText>
      </w:r>
      <w:r w:rsidRPr="00BE6460">
        <w:fldChar w:fldCharType="end"/>
      </w:r>
    </w:p>
    <w:p w:rsidR="00287F03" w:rsidRDefault="00287F03" w:rsidP="00E135E2">
      <w:pPr>
        <w:pStyle w:val="Heading1"/>
        <w:rPr>
          <w:lang w:val="en-CA"/>
        </w:rPr>
      </w:pPr>
      <w:r>
        <w:rPr>
          <w:lang w:val="en-CA"/>
        </w:rPr>
        <w:t>Experimental results</w:t>
      </w:r>
    </w:p>
    <w:p w:rsidR="00A731BE" w:rsidRDefault="00287F03" w:rsidP="00BA721F">
      <w:pPr>
        <w:jc w:val="both"/>
        <w:rPr>
          <w:lang w:val="en-CA"/>
        </w:rPr>
      </w:pPr>
      <w:r>
        <w:rPr>
          <w:lang w:val="en-CA"/>
        </w:rPr>
        <w:t xml:space="preserve">In this section, coding results for </w:t>
      </w:r>
      <w:r w:rsidR="006C472A">
        <w:rPr>
          <w:lang w:val="en-CA"/>
        </w:rPr>
        <w:t xml:space="preserve">SAP </w:t>
      </w:r>
      <w:r w:rsidR="00CA1E24">
        <w:rPr>
          <w:lang w:val="en-CA"/>
        </w:rPr>
        <w:t xml:space="preserve">for oblique modes </w:t>
      </w:r>
      <w:r>
        <w:rPr>
          <w:lang w:val="en-CA"/>
        </w:rPr>
        <w:t xml:space="preserve">are presented </w:t>
      </w:r>
      <w:r>
        <w:rPr>
          <w:szCs w:val="22"/>
          <w:lang w:val="en-CA" w:eastAsia="ko-KR"/>
        </w:rPr>
        <w:t xml:space="preserve">according to the test conditions </w:t>
      </w:r>
      <w:r w:rsidR="00CA1E24">
        <w:rPr>
          <w:szCs w:val="22"/>
          <w:lang w:val="en-CA" w:eastAsia="ko-KR"/>
        </w:rPr>
        <w:t>stipulated</w:t>
      </w:r>
      <w:r>
        <w:rPr>
          <w:szCs w:val="22"/>
          <w:lang w:val="en-CA" w:eastAsia="ko-KR"/>
        </w:rPr>
        <w:t xml:space="preserve"> in RCE</w:t>
      </w:r>
      <w:r w:rsidR="00105B0B">
        <w:rPr>
          <w:szCs w:val="22"/>
          <w:lang w:val="en-CA" w:eastAsia="ko-KR"/>
        </w:rPr>
        <w:t>3</w:t>
      </w:r>
      <w:r>
        <w:rPr>
          <w:szCs w:val="22"/>
          <w:lang w:val="en-CA" w:eastAsia="ko-KR"/>
        </w:rPr>
        <w:t xml:space="preserve"> </w:t>
      </w:r>
      <w:r w:rsidR="00150758">
        <w:rPr>
          <w:szCs w:val="22"/>
          <w:lang w:val="en-CA" w:eastAsia="ko-KR"/>
        </w:rPr>
        <w:t xml:space="preserve">core experiment description </w:t>
      </w:r>
      <w:r w:rsidR="00CA1E24">
        <w:rPr>
          <w:szCs w:val="22"/>
          <w:lang w:val="en-CA" w:eastAsia="ko-KR"/>
        </w:rPr>
        <w:t>[</w:t>
      </w:r>
      <w:r w:rsidR="0086180A">
        <w:rPr>
          <w:szCs w:val="22"/>
          <w:lang w:val="en-CA" w:eastAsia="ko-KR"/>
        </w:rPr>
        <w:t>4</w:t>
      </w:r>
      <w:r w:rsidR="00CA1E24">
        <w:rPr>
          <w:szCs w:val="22"/>
          <w:lang w:val="en-CA" w:eastAsia="ko-KR"/>
        </w:rPr>
        <w:t xml:space="preserve">] </w:t>
      </w:r>
      <w:r w:rsidR="00150758">
        <w:rPr>
          <w:szCs w:val="22"/>
          <w:lang w:val="en-CA" w:eastAsia="ko-KR"/>
        </w:rPr>
        <w:t>for lossless condition</w:t>
      </w:r>
      <w:r w:rsidR="00CA1E24">
        <w:rPr>
          <w:szCs w:val="22"/>
          <w:lang w:val="en-CA" w:eastAsia="ko-KR"/>
        </w:rPr>
        <w:t>s</w:t>
      </w:r>
      <w:r>
        <w:rPr>
          <w:szCs w:val="22"/>
          <w:lang w:val="en-CA" w:eastAsia="ko-KR"/>
        </w:rPr>
        <w:t xml:space="preserve">. The anchor is </w:t>
      </w:r>
      <w:r w:rsidRPr="000A1DC8">
        <w:t xml:space="preserve">HM </w:t>
      </w:r>
      <w:r w:rsidR="006C472A">
        <w:t>1</w:t>
      </w:r>
      <w:r w:rsidR="00FB0487">
        <w:t>2</w:t>
      </w:r>
      <w:r w:rsidR="006C472A">
        <w:t>.</w:t>
      </w:r>
      <w:r w:rsidR="00FB0487">
        <w:t>0+</w:t>
      </w:r>
      <w:r w:rsidR="006C472A">
        <w:t>RExt-</w:t>
      </w:r>
      <w:r w:rsidR="00FB0487">
        <w:t>4</w:t>
      </w:r>
      <w:r>
        <w:t>.</w:t>
      </w:r>
      <w:r w:rsidR="00FB0487">
        <w:t>1</w:t>
      </w:r>
      <w:r w:rsidR="00915617">
        <w:t xml:space="preserve"> in lossless setting</w:t>
      </w:r>
      <w:r>
        <w:rPr>
          <w:lang w:val="en-CA" w:eastAsia="ja-JP"/>
        </w:rPr>
        <w:t xml:space="preserve">. </w:t>
      </w:r>
      <w:r w:rsidR="00A731BE">
        <w:rPr>
          <w:lang w:val="en-CA" w:eastAsia="ja-JP"/>
        </w:rPr>
        <w:t xml:space="preserve">The following </w:t>
      </w:r>
      <w:r w:rsidR="002D65F8">
        <w:rPr>
          <w:lang w:val="en-CA" w:eastAsia="ja-JP"/>
        </w:rPr>
        <w:t xml:space="preserve">tables </w:t>
      </w:r>
      <w:r w:rsidR="002D65F8">
        <w:rPr>
          <w:lang w:val="en-CA"/>
        </w:rPr>
        <w:t>present</w:t>
      </w:r>
      <w:r w:rsidR="00A731BE">
        <w:rPr>
          <w:lang w:val="en-CA"/>
        </w:rPr>
        <w:t xml:space="preserve"> the coding efficiency with SAP:</w:t>
      </w:r>
    </w:p>
    <w:p w:rsidR="00A731BE" w:rsidRDefault="00A731BE" w:rsidP="0077741E">
      <w:pPr>
        <w:jc w:val="both"/>
        <w:rPr>
          <w:lang w:val="en-CA"/>
        </w:rPr>
      </w:pPr>
      <w:r w:rsidRPr="0077741E">
        <w:rPr>
          <w:b/>
          <w:u w:val="single"/>
          <w:lang w:val="en-CA"/>
        </w:rPr>
        <w:t>Table 2</w:t>
      </w:r>
      <w:r>
        <w:rPr>
          <w:b/>
          <w:u w:val="single"/>
          <w:lang w:val="en-CA"/>
        </w:rPr>
        <w:t>:</w:t>
      </w:r>
      <w:r>
        <w:rPr>
          <w:lang w:val="en-CA"/>
        </w:rPr>
        <w:t xml:space="preserve"> SAP on </w:t>
      </w:r>
      <w:r w:rsidR="003963E9">
        <w:rPr>
          <w:lang w:val="en-CA"/>
        </w:rPr>
        <w:t>three diagonal modes</w:t>
      </w:r>
      <w:r w:rsidR="00997F14">
        <w:rPr>
          <w:lang w:val="en-CA"/>
        </w:rPr>
        <w:t xml:space="preserve"> 2, 18 and 32</w:t>
      </w:r>
      <w:r w:rsidR="003963E9">
        <w:rPr>
          <w:lang w:val="en-CA"/>
        </w:rPr>
        <w:t xml:space="preserve">. </w:t>
      </w:r>
    </w:p>
    <w:p w:rsidR="00A731BE" w:rsidRDefault="003963E9" w:rsidP="0077741E">
      <w:pPr>
        <w:jc w:val="both"/>
        <w:rPr>
          <w:lang w:val="en-CA"/>
        </w:rPr>
      </w:pPr>
      <w:r w:rsidRPr="0077741E">
        <w:rPr>
          <w:b/>
          <w:u w:val="single"/>
          <w:lang w:val="en-CA"/>
        </w:rPr>
        <w:t xml:space="preserve">Table </w:t>
      </w:r>
      <w:r w:rsidR="00997F14" w:rsidRPr="0077741E">
        <w:rPr>
          <w:b/>
          <w:u w:val="single"/>
          <w:lang w:val="en-CA"/>
        </w:rPr>
        <w:t>3</w:t>
      </w:r>
      <w:r w:rsidR="00A731BE">
        <w:rPr>
          <w:lang w:val="en-CA"/>
        </w:rPr>
        <w:t>:</w:t>
      </w:r>
      <w:r w:rsidR="006C472A">
        <w:rPr>
          <w:lang w:val="en-CA"/>
        </w:rPr>
        <w:t xml:space="preserve"> presents the coding </w:t>
      </w:r>
      <w:r w:rsidR="00B55F93">
        <w:rPr>
          <w:lang w:val="en-CA"/>
        </w:rPr>
        <w:t>efficien</w:t>
      </w:r>
      <w:r w:rsidR="00DA5AEE">
        <w:rPr>
          <w:lang w:val="en-CA"/>
        </w:rPr>
        <w:t>cy with S</w:t>
      </w:r>
      <w:r w:rsidR="0003407A">
        <w:rPr>
          <w:lang w:val="en-CA"/>
        </w:rPr>
        <w:t>AP on</w:t>
      </w:r>
      <w:r w:rsidR="00DA5AEE">
        <w:rPr>
          <w:lang w:val="en-CA"/>
        </w:rPr>
        <w:t xml:space="preserve"> all seven modes.</w:t>
      </w:r>
      <w:r w:rsidR="00997F14">
        <w:rPr>
          <w:lang w:val="en-CA"/>
        </w:rPr>
        <w:t xml:space="preserve"> </w:t>
      </w:r>
    </w:p>
    <w:p w:rsidR="00757D00" w:rsidRDefault="00997F14" w:rsidP="0077741E">
      <w:pPr>
        <w:jc w:val="both"/>
        <w:rPr>
          <w:lang w:val="en-CA"/>
        </w:rPr>
      </w:pPr>
      <w:r>
        <w:rPr>
          <w:lang w:val="en-CA"/>
        </w:rPr>
        <w:t>Detailed results are in attached excel files.</w:t>
      </w:r>
      <w:r w:rsidR="00757D00">
        <w:rPr>
          <w:lang w:val="en-CA"/>
        </w:rPr>
        <w:t xml:space="preserve"> </w:t>
      </w:r>
    </w:p>
    <w:p w:rsidR="005804C0" w:rsidRDefault="005804C0" w:rsidP="00D9560F">
      <w:pPr>
        <w:jc w:val="center"/>
        <w:rPr>
          <w:b/>
          <w:lang w:val="en-CA"/>
        </w:rPr>
      </w:pPr>
    </w:p>
    <w:p w:rsidR="00A731BE" w:rsidRDefault="00A731BE" w:rsidP="00D9560F">
      <w:pPr>
        <w:jc w:val="center"/>
        <w:rPr>
          <w:b/>
          <w:lang w:val="en-CA"/>
        </w:rPr>
      </w:pPr>
    </w:p>
    <w:p w:rsidR="00A731BE" w:rsidRDefault="00A731BE" w:rsidP="00D9560F">
      <w:pPr>
        <w:jc w:val="center"/>
        <w:rPr>
          <w:b/>
          <w:lang w:val="en-CA"/>
        </w:rPr>
      </w:pPr>
    </w:p>
    <w:p w:rsidR="00A731BE" w:rsidRDefault="00A731BE" w:rsidP="00D9560F">
      <w:pPr>
        <w:jc w:val="center"/>
        <w:rPr>
          <w:b/>
          <w:lang w:val="en-CA"/>
        </w:rPr>
      </w:pPr>
    </w:p>
    <w:p w:rsidR="00A731BE" w:rsidRDefault="00A731BE" w:rsidP="00D9560F">
      <w:pPr>
        <w:jc w:val="center"/>
        <w:rPr>
          <w:b/>
          <w:lang w:val="en-CA"/>
        </w:rPr>
      </w:pPr>
    </w:p>
    <w:p w:rsidR="00A731BE" w:rsidRDefault="00A731BE" w:rsidP="00D9560F">
      <w:pPr>
        <w:jc w:val="center"/>
        <w:rPr>
          <w:b/>
          <w:lang w:val="en-CA"/>
        </w:rPr>
      </w:pPr>
    </w:p>
    <w:p w:rsidR="00A731BE" w:rsidRDefault="00A731BE" w:rsidP="00D9560F">
      <w:pPr>
        <w:jc w:val="center"/>
        <w:rPr>
          <w:b/>
          <w:lang w:val="en-CA"/>
        </w:rPr>
      </w:pPr>
    </w:p>
    <w:p w:rsidR="00A731BE" w:rsidRDefault="00A731BE" w:rsidP="00D9560F">
      <w:pPr>
        <w:jc w:val="center"/>
        <w:rPr>
          <w:b/>
          <w:lang w:val="en-CA"/>
        </w:rPr>
      </w:pPr>
    </w:p>
    <w:p w:rsidR="00A731BE" w:rsidRDefault="00A731BE" w:rsidP="00D9560F">
      <w:pPr>
        <w:jc w:val="center"/>
        <w:rPr>
          <w:b/>
          <w:lang w:val="en-CA"/>
        </w:rPr>
      </w:pPr>
    </w:p>
    <w:p w:rsidR="00A731BE" w:rsidRDefault="00A731BE" w:rsidP="00D9560F">
      <w:pPr>
        <w:jc w:val="center"/>
        <w:rPr>
          <w:b/>
          <w:lang w:val="en-CA"/>
        </w:rPr>
      </w:pPr>
    </w:p>
    <w:p w:rsidR="003963E9" w:rsidRDefault="003963E9" w:rsidP="00D9560F">
      <w:pPr>
        <w:jc w:val="center"/>
        <w:rPr>
          <w:lang w:val="en-CA"/>
        </w:rPr>
      </w:pPr>
      <w:proofErr w:type="gramStart"/>
      <w:r w:rsidRPr="004E7C5C">
        <w:rPr>
          <w:b/>
          <w:lang w:val="en-CA"/>
        </w:rPr>
        <w:t xml:space="preserve">Table </w:t>
      </w:r>
      <w:r w:rsidR="00AC3E9F" w:rsidRPr="004E7C5C">
        <w:rPr>
          <w:b/>
          <w:lang w:val="en-CA"/>
        </w:rPr>
        <w:t>2</w:t>
      </w:r>
      <w:r w:rsidR="00436353">
        <w:rPr>
          <w:b/>
          <w:lang w:val="en-CA"/>
        </w:rPr>
        <w:t>:</w:t>
      </w:r>
      <w:r>
        <w:rPr>
          <w:lang w:val="en-CA"/>
        </w:rPr>
        <w:t xml:space="preserve"> </w:t>
      </w:r>
      <w:r w:rsidR="00D9560F">
        <w:rPr>
          <w:lang w:val="en-CA"/>
        </w:rPr>
        <w:t>Simulation results (</w:t>
      </w:r>
      <w:r w:rsidR="00AC3E9F">
        <w:rPr>
          <w:lang w:val="en-CA"/>
        </w:rPr>
        <w:t xml:space="preserve">Proposed </w:t>
      </w:r>
      <w:r w:rsidR="00D9560F">
        <w:rPr>
          <w:lang w:val="en-CA"/>
        </w:rPr>
        <w:t>SAP applied on 3 diagonal modes</w:t>
      </w:r>
      <w:r w:rsidR="00AC3E9F">
        <w:rPr>
          <w:lang w:val="en-CA"/>
        </w:rPr>
        <w:t>.</w:t>
      </w:r>
      <w:proofErr w:type="gramEnd"/>
      <w:r w:rsidR="00AC3E9F">
        <w:rPr>
          <w:lang w:val="en-CA"/>
        </w:rPr>
        <w:t xml:space="preserve"> Anchor is </w:t>
      </w:r>
      <w:r w:rsidR="00D9560F">
        <w:rPr>
          <w:lang w:val="en-CA"/>
        </w:rPr>
        <w:t>HM1</w:t>
      </w:r>
      <w:r w:rsidR="00A731BE">
        <w:rPr>
          <w:lang w:val="en-CA"/>
        </w:rPr>
        <w:t>2</w:t>
      </w:r>
      <w:r w:rsidR="00D9560F">
        <w:rPr>
          <w:lang w:val="en-CA"/>
        </w:rPr>
        <w:t>.</w:t>
      </w:r>
      <w:r w:rsidR="00A731BE">
        <w:rPr>
          <w:lang w:val="en-CA"/>
        </w:rPr>
        <w:t>0</w:t>
      </w:r>
      <w:r w:rsidR="00D9560F">
        <w:rPr>
          <w:lang w:val="en-CA"/>
        </w:rPr>
        <w:t>-RExt-</w:t>
      </w:r>
      <w:r w:rsidR="00A731BE">
        <w:rPr>
          <w:lang w:val="en-CA"/>
        </w:rPr>
        <w:t>4</w:t>
      </w:r>
      <w:r w:rsidR="00D9560F">
        <w:rPr>
          <w:lang w:val="en-CA"/>
        </w:rPr>
        <w:t>.</w:t>
      </w:r>
      <w:r w:rsidR="00A731BE">
        <w:rPr>
          <w:lang w:val="en-CA"/>
        </w:rPr>
        <w:t>1</w:t>
      </w:r>
      <w:r w:rsidR="00D9560F">
        <w:rPr>
          <w:lang w:val="en-CA"/>
        </w:rPr>
        <w:t>)</w:t>
      </w:r>
    </w:p>
    <w:p w:rsidR="005804C0" w:rsidRDefault="005804C0" w:rsidP="00BA721F">
      <w:pPr>
        <w:jc w:val="both"/>
      </w:pPr>
    </w:p>
    <w:p w:rsidR="003963E9" w:rsidRDefault="00A731BE" w:rsidP="00BA721F">
      <w:pPr>
        <w:jc w:val="both"/>
      </w:pPr>
      <w:r w:rsidRPr="00A731BE">
        <w:rPr>
          <w:noProof/>
          <w:lang w:eastAsia="ko-KR"/>
        </w:rPr>
        <w:drawing>
          <wp:inline distT="0" distB="0" distL="0" distR="0" wp14:anchorId="4CBAAE11" wp14:editId="30B4A5E8">
            <wp:extent cx="5771325" cy="2024742"/>
            <wp:effectExtent l="0" t="0" r="1270" b="0"/>
            <wp:docPr id="72" name="Picture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5774266" cy="2025774"/>
                    </a:xfrm>
                    <a:prstGeom prst="rect">
                      <a:avLst/>
                    </a:prstGeom>
                    <a:noFill/>
                    <a:ln>
                      <a:noFill/>
                    </a:ln>
                  </pic:spPr>
                </pic:pic>
              </a:graphicData>
            </a:graphic>
          </wp:inline>
        </w:drawing>
      </w:r>
    </w:p>
    <w:p w:rsidR="00AC3E9F" w:rsidRDefault="00AC3E9F" w:rsidP="00D9560F">
      <w:pPr>
        <w:jc w:val="center"/>
      </w:pPr>
    </w:p>
    <w:p w:rsidR="00AC3E9F" w:rsidRDefault="002D65F8" w:rsidP="00D9560F">
      <w:pPr>
        <w:jc w:val="center"/>
      </w:pPr>
      <w:r w:rsidRPr="002D65F8">
        <w:rPr>
          <w:noProof/>
          <w:lang w:eastAsia="ko-KR"/>
        </w:rPr>
        <w:drawing>
          <wp:inline distT="0" distB="0" distL="0" distR="0" wp14:anchorId="6EFB5FA8" wp14:editId="3C91A020">
            <wp:extent cx="5492338" cy="2344867"/>
            <wp:effectExtent l="0" t="0" r="0" b="0"/>
            <wp:docPr id="73" name="Picture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5496982" cy="2346850"/>
                    </a:xfrm>
                    <a:prstGeom prst="rect">
                      <a:avLst/>
                    </a:prstGeom>
                    <a:noFill/>
                    <a:ln>
                      <a:noFill/>
                    </a:ln>
                  </pic:spPr>
                </pic:pic>
              </a:graphicData>
            </a:graphic>
          </wp:inline>
        </w:drawing>
      </w:r>
    </w:p>
    <w:p w:rsidR="00AC3E9F" w:rsidRDefault="002D65F8" w:rsidP="00D9560F">
      <w:pPr>
        <w:jc w:val="center"/>
      </w:pPr>
      <w:r w:rsidRPr="002D65F8">
        <w:rPr>
          <w:noProof/>
          <w:lang w:eastAsia="ko-KR"/>
        </w:rPr>
        <w:drawing>
          <wp:inline distT="0" distB="0" distL="0" distR="0" wp14:anchorId="2311312E" wp14:editId="6598736C">
            <wp:extent cx="5569527" cy="2359502"/>
            <wp:effectExtent l="0" t="0" r="0" b="3175"/>
            <wp:docPr id="74" name="Pictur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5570427" cy="2359883"/>
                    </a:xfrm>
                    <a:prstGeom prst="rect">
                      <a:avLst/>
                    </a:prstGeom>
                    <a:noFill/>
                    <a:ln>
                      <a:noFill/>
                    </a:ln>
                  </pic:spPr>
                </pic:pic>
              </a:graphicData>
            </a:graphic>
          </wp:inline>
        </w:drawing>
      </w:r>
    </w:p>
    <w:p w:rsidR="00AC3E9F" w:rsidRDefault="00AC3E9F" w:rsidP="00D9560F">
      <w:pPr>
        <w:jc w:val="center"/>
      </w:pPr>
    </w:p>
    <w:p w:rsidR="002D65F8" w:rsidRDefault="002D65F8" w:rsidP="00D9560F">
      <w:pPr>
        <w:jc w:val="center"/>
        <w:rPr>
          <w:b/>
        </w:rPr>
      </w:pPr>
    </w:p>
    <w:p w:rsidR="002D65F8" w:rsidRDefault="002D65F8" w:rsidP="00D9560F">
      <w:pPr>
        <w:jc w:val="center"/>
        <w:rPr>
          <w:b/>
        </w:rPr>
      </w:pPr>
    </w:p>
    <w:p w:rsidR="00B55F93" w:rsidRDefault="00D9560F" w:rsidP="0077741E">
      <w:pPr>
        <w:jc w:val="center"/>
        <w:rPr>
          <w:lang w:val="en-CA"/>
        </w:rPr>
      </w:pPr>
      <w:proofErr w:type="gramStart"/>
      <w:r w:rsidRPr="004E7C5C">
        <w:rPr>
          <w:b/>
        </w:rPr>
        <w:t xml:space="preserve">Table </w:t>
      </w:r>
      <w:r w:rsidR="00AC3E9F" w:rsidRPr="004E7C5C">
        <w:rPr>
          <w:b/>
        </w:rPr>
        <w:t>3</w:t>
      </w:r>
      <w:r w:rsidR="00436353">
        <w:rPr>
          <w:b/>
        </w:rPr>
        <w:t>:</w:t>
      </w:r>
      <w:r>
        <w:t xml:space="preserve"> Simulation results (SAP applied on 7 </w:t>
      </w:r>
      <w:r w:rsidR="00AC3E9F">
        <w:t xml:space="preserve">oblique </w:t>
      </w:r>
      <w:r>
        <w:t>modes</w:t>
      </w:r>
      <w:r w:rsidR="00AC3E9F">
        <w:t>.</w:t>
      </w:r>
      <w:proofErr w:type="gramEnd"/>
      <w:r w:rsidR="00AC3E9F">
        <w:t xml:space="preserve"> Anchor is </w:t>
      </w:r>
      <w:r>
        <w:t>HM1</w:t>
      </w:r>
      <w:r w:rsidR="002D65F8">
        <w:t>2</w:t>
      </w:r>
      <w:r>
        <w:t>.</w:t>
      </w:r>
      <w:r w:rsidR="002D65F8">
        <w:t>0</w:t>
      </w:r>
      <w:r>
        <w:t>-RExt-</w:t>
      </w:r>
      <w:r w:rsidR="002D65F8">
        <w:t>4</w:t>
      </w:r>
      <w:r>
        <w:t>.</w:t>
      </w:r>
      <w:r w:rsidR="002D65F8">
        <w:t>1</w:t>
      </w:r>
      <w:r>
        <w:t>)</w:t>
      </w:r>
    </w:p>
    <w:p w:rsidR="0083374E" w:rsidRDefault="002D65F8" w:rsidP="00BA721F">
      <w:pPr>
        <w:jc w:val="both"/>
        <w:rPr>
          <w:lang w:val="en-CA"/>
        </w:rPr>
      </w:pPr>
      <w:r w:rsidRPr="002D65F8">
        <w:rPr>
          <w:noProof/>
          <w:lang w:eastAsia="ko-KR"/>
        </w:rPr>
        <w:lastRenderedPageBreak/>
        <w:drawing>
          <wp:inline distT="0" distB="0" distL="0" distR="0" wp14:anchorId="67194419" wp14:editId="4F56614D">
            <wp:extent cx="5943600" cy="2085181"/>
            <wp:effectExtent l="0" t="0" r="0" b="0"/>
            <wp:docPr id="75" name="Pictur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5943600" cy="2085181"/>
                    </a:xfrm>
                    <a:prstGeom prst="rect">
                      <a:avLst/>
                    </a:prstGeom>
                    <a:noFill/>
                    <a:ln>
                      <a:noFill/>
                    </a:ln>
                  </pic:spPr>
                </pic:pic>
              </a:graphicData>
            </a:graphic>
          </wp:inline>
        </w:drawing>
      </w:r>
    </w:p>
    <w:p w:rsidR="0083374E" w:rsidRDefault="002D65F8" w:rsidP="00BA721F">
      <w:pPr>
        <w:jc w:val="both"/>
        <w:rPr>
          <w:lang w:val="en-CA"/>
        </w:rPr>
      </w:pPr>
      <w:r w:rsidRPr="002D65F8">
        <w:rPr>
          <w:noProof/>
          <w:lang w:eastAsia="ko-KR"/>
        </w:rPr>
        <w:drawing>
          <wp:inline distT="0" distB="0" distL="0" distR="0" wp14:anchorId="51CDA90B" wp14:editId="59DAED9A">
            <wp:extent cx="5943600" cy="2537526"/>
            <wp:effectExtent l="0" t="0" r="0" b="0"/>
            <wp:docPr id="77" name="Picture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5943600" cy="2537526"/>
                    </a:xfrm>
                    <a:prstGeom prst="rect">
                      <a:avLst/>
                    </a:prstGeom>
                    <a:noFill/>
                    <a:ln>
                      <a:noFill/>
                    </a:ln>
                  </pic:spPr>
                </pic:pic>
              </a:graphicData>
            </a:graphic>
          </wp:inline>
        </w:drawing>
      </w:r>
    </w:p>
    <w:p w:rsidR="002D65F8" w:rsidRDefault="002D65F8" w:rsidP="00BA721F">
      <w:pPr>
        <w:jc w:val="both"/>
        <w:rPr>
          <w:lang w:val="en-CA"/>
        </w:rPr>
      </w:pPr>
      <w:r w:rsidRPr="002D65F8">
        <w:rPr>
          <w:noProof/>
          <w:lang w:eastAsia="ko-KR"/>
        </w:rPr>
        <w:drawing>
          <wp:inline distT="0" distB="0" distL="0" distR="0" wp14:anchorId="4F7D5E0E" wp14:editId="178E19AD">
            <wp:extent cx="5943600" cy="2517976"/>
            <wp:effectExtent l="0" t="0" r="0" b="0"/>
            <wp:docPr id="78" name="Picture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5943600" cy="2517976"/>
                    </a:xfrm>
                    <a:prstGeom prst="rect">
                      <a:avLst/>
                    </a:prstGeom>
                    <a:noFill/>
                    <a:ln>
                      <a:noFill/>
                    </a:ln>
                  </pic:spPr>
                </pic:pic>
              </a:graphicData>
            </a:graphic>
          </wp:inline>
        </w:drawing>
      </w:r>
    </w:p>
    <w:p w:rsidR="00B55F93" w:rsidRDefault="00B55F93" w:rsidP="00B55F93">
      <w:pPr>
        <w:pStyle w:val="Heading1"/>
        <w:rPr>
          <w:lang w:val="en-CA"/>
        </w:rPr>
      </w:pPr>
      <w:r>
        <w:rPr>
          <w:lang w:val="en-CA"/>
        </w:rPr>
        <w:t>Limitation of block size</w:t>
      </w:r>
    </w:p>
    <w:p w:rsidR="002D65F8" w:rsidRDefault="00B55F93" w:rsidP="00B55F93">
      <w:pPr>
        <w:rPr>
          <w:lang w:val="en-CA"/>
        </w:rPr>
      </w:pPr>
      <w:r>
        <w:rPr>
          <w:lang w:val="en-CA"/>
        </w:rPr>
        <w:t xml:space="preserve">In this section, we </w:t>
      </w:r>
      <w:r w:rsidR="00787E7B">
        <w:rPr>
          <w:lang w:val="en-CA"/>
        </w:rPr>
        <w:t xml:space="preserve">compare </w:t>
      </w:r>
      <w:r w:rsidR="0052661D">
        <w:rPr>
          <w:lang w:val="en-CA"/>
        </w:rPr>
        <w:t xml:space="preserve">the </w:t>
      </w:r>
      <w:r w:rsidR="00787E7B">
        <w:rPr>
          <w:lang w:val="en-CA"/>
        </w:rPr>
        <w:t xml:space="preserve">performance by limiting SAP </w:t>
      </w:r>
      <w:r>
        <w:rPr>
          <w:lang w:val="en-CA"/>
        </w:rPr>
        <w:t>on block size</w:t>
      </w:r>
      <w:r w:rsidR="002D65F8">
        <w:rPr>
          <w:lang w:val="en-CA"/>
        </w:rPr>
        <w:t xml:space="preserve"> 4x4, and present the following results:</w:t>
      </w:r>
    </w:p>
    <w:p w:rsidR="002D65F8" w:rsidRDefault="002D65F8" w:rsidP="002D65F8">
      <w:pPr>
        <w:jc w:val="both"/>
        <w:rPr>
          <w:lang w:val="en-CA"/>
        </w:rPr>
      </w:pPr>
      <w:r>
        <w:rPr>
          <w:b/>
          <w:u w:val="single"/>
          <w:lang w:val="en-CA"/>
        </w:rPr>
        <w:t>Table 4:</w:t>
      </w:r>
      <w:r>
        <w:rPr>
          <w:lang w:val="en-CA"/>
        </w:rPr>
        <w:t xml:space="preserve"> SAP on three diagonal modes 2, 18 and 32. SAP restricted to 4x4 blocks only.</w:t>
      </w:r>
    </w:p>
    <w:p w:rsidR="002D65F8" w:rsidRDefault="002D65F8" w:rsidP="002D65F8">
      <w:pPr>
        <w:jc w:val="both"/>
        <w:rPr>
          <w:lang w:val="en-CA"/>
        </w:rPr>
      </w:pPr>
      <w:r w:rsidRPr="00121B6D">
        <w:rPr>
          <w:b/>
          <w:u w:val="single"/>
          <w:lang w:val="en-CA"/>
        </w:rPr>
        <w:t xml:space="preserve">Table </w:t>
      </w:r>
      <w:r>
        <w:rPr>
          <w:b/>
          <w:u w:val="single"/>
          <w:lang w:val="en-CA"/>
        </w:rPr>
        <w:t>5</w:t>
      </w:r>
      <w:r>
        <w:rPr>
          <w:lang w:val="en-CA"/>
        </w:rPr>
        <w:t>: presents the coding efficiency with SAP on all seven modes. SAP restricted to 4x4 blocks only.</w:t>
      </w:r>
    </w:p>
    <w:p w:rsidR="00F95B43" w:rsidRDefault="00F95B43" w:rsidP="0077741E">
      <w:pPr>
        <w:rPr>
          <w:ins w:id="2" w:author="Ankur Saxena" w:date="2013-10-15T23:44:00Z"/>
          <w:b/>
        </w:rPr>
      </w:pPr>
    </w:p>
    <w:p w:rsidR="00344581" w:rsidRDefault="00344581" w:rsidP="0077741E">
      <w:pPr>
        <w:rPr>
          <w:lang w:val="en-CA"/>
        </w:rPr>
      </w:pPr>
      <w:r w:rsidRPr="004E7C5C">
        <w:rPr>
          <w:b/>
        </w:rPr>
        <w:lastRenderedPageBreak/>
        <w:t xml:space="preserve">Table </w:t>
      </w:r>
      <w:r w:rsidR="00436353" w:rsidRPr="004E7C5C">
        <w:rPr>
          <w:b/>
        </w:rPr>
        <w:t>4:</w:t>
      </w:r>
      <w:r>
        <w:t xml:space="preserve"> </w:t>
      </w:r>
      <w:r>
        <w:rPr>
          <w:lang w:val="en-CA"/>
        </w:rPr>
        <w:t>SAP applied on only 4×4 blocks for 3 diagonal modes</w:t>
      </w:r>
      <w:r w:rsidR="00436353">
        <w:rPr>
          <w:lang w:val="en-CA"/>
        </w:rPr>
        <w:t>. Anchor is</w:t>
      </w:r>
      <w:r>
        <w:rPr>
          <w:lang w:val="en-CA"/>
        </w:rPr>
        <w:t xml:space="preserve"> HM1</w:t>
      </w:r>
      <w:r w:rsidR="002D65F8">
        <w:rPr>
          <w:lang w:val="en-CA"/>
        </w:rPr>
        <w:t>2</w:t>
      </w:r>
      <w:r>
        <w:rPr>
          <w:lang w:val="en-CA"/>
        </w:rPr>
        <w:t>.</w:t>
      </w:r>
      <w:r w:rsidR="002D65F8">
        <w:rPr>
          <w:lang w:val="en-CA"/>
        </w:rPr>
        <w:t>0</w:t>
      </w:r>
      <w:r>
        <w:rPr>
          <w:lang w:val="en-CA"/>
        </w:rPr>
        <w:t>-RExt-</w:t>
      </w:r>
      <w:r w:rsidR="002D65F8">
        <w:rPr>
          <w:lang w:val="en-CA"/>
        </w:rPr>
        <w:t>4</w:t>
      </w:r>
      <w:r>
        <w:rPr>
          <w:lang w:val="en-CA"/>
        </w:rPr>
        <w:t>.</w:t>
      </w:r>
      <w:r w:rsidR="002D65F8">
        <w:rPr>
          <w:lang w:val="en-CA"/>
        </w:rPr>
        <w:t>1</w:t>
      </w:r>
    </w:p>
    <w:p w:rsidR="000C56AC" w:rsidRDefault="002D65F8" w:rsidP="0003407A">
      <w:pPr>
        <w:jc w:val="center"/>
      </w:pPr>
      <w:r w:rsidRPr="002D65F8">
        <w:t xml:space="preserve"> </w:t>
      </w:r>
      <w:r w:rsidRPr="002D65F8">
        <w:rPr>
          <w:noProof/>
          <w:lang w:eastAsia="ko-KR"/>
        </w:rPr>
        <w:drawing>
          <wp:inline distT="0" distB="0" distL="0" distR="0" wp14:anchorId="645A4E7F" wp14:editId="77823EA4">
            <wp:extent cx="5943600" cy="2085181"/>
            <wp:effectExtent l="0" t="0" r="0" b="0"/>
            <wp:docPr id="79" name="Picture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5943600" cy="2085181"/>
                    </a:xfrm>
                    <a:prstGeom prst="rect">
                      <a:avLst/>
                    </a:prstGeom>
                    <a:noFill/>
                    <a:ln>
                      <a:noFill/>
                    </a:ln>
                  </pic:spPr>
                </pic:pic>
              </a:graphicData>
            </a:graphic>
          </wp:inline>
        </w:drawing>
      </w:r>
    </w:p>
    <w:p w:rsidR="002D65F8" w:rsidRDefault="002D65F8" w:rsidP="0003407A">
      <w:pPr>
        <w:jc w:val="center"/>
        <w:rPr>
          <w:b/>
        </w:rPr>
      </w:pPr>
      <w:r w:rsidRPr="002D65F8">
        <w:rPr>
          <w:noProof/>
          <w:lang w:eastAsia="ko-KR"/>
        </w:rPr>
        <w:drawing>
          <wp:inline distT="0" distB="0" distL="0" distR="0" wp14:anchorId="680C6566" wp14:editId="3E9AE188">
            <wp:extent cx="5812971" cy="2481756"/>
            <wp:effectExtent l="0" t="0" r="0" b="0"/>
            <wp:docPr id="80" name="Picture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5817887" cy="2483855"/>
                    </a:xfrm>
                    <a:prstGeom prst="rect">
                      <a:avLst/>
                    </a:prstGeom>
                    <a:noFill/>
                    <a:ln>
                      <a:noFill/>
                    </a:ln>
                  </pic:spPr>
                </pic:pic>
              </a:graphicData>
            </a:graphic>
          </wp:inline>
        </w:drawing>
      </w:r>
    </w:p>
    <w:p w:rsidR="002D65F8" w:rsidRDefault="002D65F8" w:rsidP="0003407A">
      <w:pPr>
        <w:jc w:val="center"/>
        <w:rPr>
          <w:b/>
        </w:rPr>
      </w:pPr>
      <w:del w:id="3" w:author="Ankur Saxena" w:date="2013-10-17T13:16:00Z">
        <w:r w:rsidRPr="002D65F8" w:rsidDel="00311113">
          <w:rPr>
            <w:noProof/>
            <w:lang w:eastAsia="ko-KR"/>
          </w:rPr>
          <w:drawing>
            <wp:inline distT="0" distB="0" distL="0" distR="0" wp14:anchorId="61911D58" wp14:editId="171FA47E">
              <wp:extent cx="5943600" cy="2517976"/>
              <wp:effectExtent l="0" t="0" r="0" b="0"/>
              <wp:docPr id="81" name="Picture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5943600" cy="2517976"/>
                      </a:xfrm>
                      <a:prstGeom prst="rect">
                        <a:avLst/>
                      </a:prstGeom>
                      <a:noFill/>
                      <a:ln>
                        <a:noFill/>
                      </a:ln>
                    </pic:spPr>
                  </pic:pic>
                </a:graphicData>
              </a:graphic>
            </wp:inline>
          </w:drawing>
        </w:r>
      </w:del>
      <w:ins w:id="4" w:author="Ankur Saxena" w:date="2013-10-17T13:16:00Z">
        <w:r w:rsidR="00311113" w:rsidRPr="00311113">
          <w:rPr>
            <w:b/>
          </w:rPr>
          <w:t xml:space="preserve"> </w:t>
        </w:r>
        <w:r w:rsidR="00311113" w:rsidRPr="00311113">
          <w:drawing>
            <wp:inline distT="0" distB="0" distL="0" distR="0" wp14:anchorId="550C1B9F" wp14:editId="4C8C9028">
              <wp:extent cx="5943600" cy="2517976"/>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5943600" cy="2517976"/>
                      </a:xfrm>
                      <a:prstGeom prst="rect">
                        <a:avLst/>
                      </a:prstGeom>
                      <a:noFill/>
                      <a:ln>
                        <a:noFill/>
                      </a:ln>
                    </pic:spPr>
                  </pic:pic>
                </a:graphicData>
              </a:graphic>
            </wp:inline>
          </w:drawing>
        </w:r>
      </w:ins>
    </w:p>
    <w:p w:rsidR="002D65F8" w:rsidRDefault="002D65F8" w:rsidP="0003407A">
      <w:pPr>
        <w:jc w:val="center"/>
        <w:rPr>
          <w:b/>
        </w:rPr>
      </w:pPr>
    </w:p>
    <w:p w:rsidR="002D65F8" w:rsidRDefault="002D65F8" w:rsidP="0003407A">
      <w:pPr>
        <w:jc w:val="center"/>
        <w:rPr>
          <w:b/>
        </w:rPr>
      </w:pPr>
      <w:bookmarkStart w:id="5" w:name="_GoBack"/>
      <w:bookmarkEnd w:id="5"/>
    </w:p>
    <w:p w:rsidR="00D576BF" w:rsidRDefault="00D576BF" w:rsidP="0003407A">
      <w:pPr>
        <w:jc w:val="center"/>
        <w:rPr>
          <w:b/>
        </w:rPr>
      </w:pPr>
    </w:p>
    <w:p w:rsidR="00D576BF" w:rsidRDefault="00D576BF" w:rsidP="0003407A">
      <w:pPr>
        <w:jc w:val="center"/>
        <w:rPr>
          <w:b/>
        </w:rPr>
      </w:pPr>
    </w:p>
    <w:p w:rsidR="00D576BF" w:rsidRDefault="00D576BF" w:rsidP="0003407A">
      <w:pPr>
        <w:jc w:val="center"/>
        <w:rPr>
          <w:b/>
        </w:rPr>
      </w:pPr>
    </w:p>
    <w:p w:rsidR="00344581" w:rsidRPr="000C56AC" w:rsidRDefault="00344581" w:rsidP="0003407A">
      <w:pPr>
        <w:jc w:val="center"/>
        <w:rPr>
          <w:b/>
        </w:rPr>
      </w:pPr>
      <w:r w:rsidRPr="000C56AC">
        <w:rPr>
          <w:b/>
        </w:rPr>
        <w:t xml:space="preserve">Table </w:t>
      </w:r>
      <w:r w:rsidR="00D576BF">
        <w:rPr>
          <w:b/>
        </w:rPr>
        <w:t>5</w:t>
      </w:r>
      <w:r w:rsidR="00BA6A35">
        <w:rPr>
          <w:b/>
        </w:rPr>
        <w:t>:</w:t>
      </w:r>
      <w:r w:rsidRPr="000C56AC">
        <w:rPr>
          <w:b/>
        </w:rPr>
        <w:t xml:space="preserve"> </w:t>
      </w:r>
      <w:r w:rsidRPr="000C56AC">
        <w:rPr>
          <w:b/>
          <w:lang w:val="en-CA"/>
        </w:rPr>
        <w:t xml:space="preserve">SAP applied on only 4×4 blocks for 7 </w:t>
      </w:r>
      <w:r w:rsidR="001B0679" w:rsidRPr="000C56AC">
        <w:rPr>
          <w:b/>
          <w:lang w:val="en-CA"/>
        </w:rPr>
        <w:t xml:space="preserve">oblique </w:t>
      </w:r>
      <w:r w:rsidRPr="000C56AC">
        <w:rPr>
          <w:b/>
          <w:lang w:val="en-CA"/>
        </w:rPr>
        <w:t>modes</w:t>
      </w:r>
      <w:r w:rsidR="001B0679" w:rsidRPr="000C56AC">
        <w:rPr>
          <w:b/>
          <w:lang w:val="en-CA"/>
        </w:rPr>
        <w:t>. Anchor is HM</w:t>
      </w:r>
      <w:r w:rsidRPr="000C56AC">
        <w:rPr>
          <w:b/>
          <w:lang w:val="en-CA"/>
        </w:rPr>
        <w:t>1</w:t>
      </w:r>
      <w:r w:rsidR="003B1AD5">
        <w:rPr>
          <w:b/>
          <w:lang w:val="en-CA"/>
        </w:rPr>
        <w:t>2</w:t>
      </w:r>
      <w:r w:rsidRPr="000C56AC">
        <w:rPr>
          <w:b/>
          <w:lang w:val="en-CA"/>
        </w:rPr>
        <w:t>.</w:t>
      </w:r>
      <w:r w:rsidR="003B1AD5">
        <w:rPr>
          <w:b/>
          <w:lang w:val="en-CA"/>
        </w:rPr>
        <w:t>0</w:t>
      </w:r>
      <w:r w:rsidRPr="000C56AC">
        <w:rPr>
          <w:b/>
          <w:lang w:val="en-CA"/>
        </w:rPr>
        <w:t>-RExt-</w:t>
      </w:r>
      <w:r w:rsidR="003B1AD5">
        <w:rPr>
          <w:b/>
          <w:lang w:val="en-CA"/>
        </w:rPr>
        <w:t>4</w:t>
      </w:r>
      <w:r w:rsidRPr="000C56AC">
        <w:rPr>
          <w:b/>
          <w:lang w:val="en-CA"/>
        </w:rPr>
        <w:t>.</w:t>
      </w:r>
      <w:r w:rsidR="003B1AD5">
        <w:rPr>
          <w:b/>
          <w:lang w:val="en-CA"/>
        </w:rPr>
        <w:t>1</w:t>
      </w:r>
    </w:p>
    <w:p w:rsidR="00344581" w:rsidRDefault="000C56AC" w:rsidP="00B55F93">
      <w:r w:rsidRPr="000C56AC">
        <w:t xml:space="preserve"> </w:t>
      </w:r>
      <w:r w:rsidR="00D576BF" w:rsidRPr="00D576BF">
        <w:t xml:space="preserve"> </w:t>
      </w:r>
      <w:r w:rsidR="00D576BF" w:rsidRPr="00D576BF">
        <w:rPr>
          <w:noProof/>
          <w:lang w:eastAsia="ko-KR"/>
        </w:rPr>
        <w:drawing>
          <wp:inline distT="0" distB="0" distL="0" distR="0" wp14:anchorId="4DA692EA" wp14:editId="0A5EFCB8">
            <wp:extent cx="5943600" cy="2084658"/>
            <wp:effectExtent l="0" t="0" r="0" b="0"/>
            <wp:docPr id="82" name="Picture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5943600" cy="2084658"/>
                    </a:xfrm>
                    <a:prstGeom prst="rect">
                      <a:avLst/>
                    </a:prstGeom>
                    <a:noFill/>
                    <a:ln>
                      <a:noFill/>
                    </a:ln>
                  </pic:spPr>
                </pic:pic>
              </a:graphicData>
            </a:graphic>
          </wp:inline>
        </w:drawing>
      </w:r>
    </w:p>
    <w:p w:rsidR="00D576BF" w:rsidRDefault="00D576BF" w:rsidP="00B55F93">
      <w:r w:rsidRPr="00D576BF">
        <w:rPr>
          <w:noProof/>
          <w:lang w:eastAsia="ko-KR"/>
        </w:rPr>
        <w:drawing>
          <wp:inline distT="0" distB="0" distL="0" distR="0" wp14:anchorId="0E797122" wp14:editId="63F5D89A">
            <wp:extent cx="5943600" cy="2537526"/>
            <wp:effectExtent l="0" t="0" r="0" b="0"/>
            <wp:docPr id="83" name="Picture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5943600" cy="2537526"/>
                    </a:xfrm>
                    <a:prstGeom prst="rect">
                      <a:avLst/>
                    </a:prstGeom>
                    <a:noFill/>
                    <a:ln>
                      <a:noFill/>
                    </a:ln>
                  </pic:spPr>
                </pic:pic>
              </a:graphicData>
            </a:graphic>
          </wp:inline>
        </w:drawing>
      </w:r>
    </w:p>
    <w:p w:rsidR="00D576BF" w:rsidRDefault="00D576BF" w:rsidP="00B55F93">
      <w:r w:rsidRPr="00D576BF">
        <w:rPr>
          <w:noProof/>
          <w:lang w:eastAsia="ko-KR"/>
        </w:rPr>
        <w:drawing>
          <wp:inline distT="0" distB="0" distL="0" distR="0" wp14:anchorId="78372721" wp14:editId="76E519BE">
            <wp:extent cx="5943600" cy="2517976"/>
            <wp:effectExtent l="0" t="0" r="0" b="0"/>
            <wp:docPr id="84" name="Picture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5943600" cy="2517976"/>
                    </a:xfrm>
                    <a:prstGeom prst="rect">
                      <a:avLst/>
                    </a:prstGeom>
                    <a:noFill/>
                    <a:ln>
                      <a:noFill/>
                    </a:ln>
                  </pic:spPr>
                </pic:pic>
              </a:graphicData>
            </a:graphic>
          </wp:inline>
        </w:drawing>
      </w:r>
    </w:p>
    <w:p w:rsidR="000C56AC" w:rsidRDefault="000C56AC" w:rsidP="0003407A">
      <w:pPr>
        <w:jc w:val="center"/>
        <w:rPr>
          <w:b/>
        </w:rPr>
      </w:pPr>
    </w:p>
    <w:p w:rsidR="007A6B1C" w:rsidRDefault="007A6B1C" w:rsidP="00E135E2">
      <w:pPr>
        <w:pStyle w:val="Heading1"/>
        <w:rPr>
          <w:lang w:val="en-CA"/>
        </w:rPr>
      </w:pPr>
      <w:r>
        <w:rPr>
          <w:lang w:val="en-CA"/>
        </w:rPr>
        <w:lastRenderedPageBreak/>
        <w:t>Throughput</w:t>
      </w:r>
      <w:r w:rsidR="00AE52DC">
        <w:rPr>
          <w:lang w:val="en-CA"/>
        </w:rPr>
        <w:t xml:space="preserve"> and complexity</w:t>
      </w:r>
    </w:p>
    <w:p w:rsidR="00AE52DC" w:rsidRPr="00AE52DC" w:rsidRDefault="00AE52DC" w:rsidP="0042187C">
      <w:pPr>
        <w:pStyle w:val="Heading2"/>
        <w:rPr>
          <w:lang w:val="en-CA"/>
        </w:rPr>
      </w:pPr>
      <w:r>
        <w:rPr>
          <w:lang w:val="en-CA"/>
        </w:rPr>
        <w:t>Throughput</w:t>
      </w:r>
    </w:p>
    <w:p w:rsidR="007A6B1C" w:rsidRDefault="00702D04" w:rsidP="00AE52DC">
      <w:pPr>
        <w:jc w:val="both"/>
        <w:rPr>
          <w:lang w:val="en-CA"/>
        </w:rPr>
      </w:pPr>
      <w:r>
        <w:rPr>
          <w:lang w:val="en-CA"/>
        </w:rPr>
        <w:t xml:space="preserve">Implementing </w:t>
      </w:r>
      <w:r w:rsidR="00B665F8">
        <w:rPr>
          <w:lang w:val="en-CA"/>
        </w:rPr>
        <w:t xml:space="preserve">SAP </w:t>
      </w:r>
      <w:r w:rsidR="006A7154">
        <w:rPr>
          <w:lang w:val="en-CA"/>
        </w:rPr>
        <w:t xml:space="preserve">on </w:t>
      </w:r>
      <w:r>
        <w:rPr>
          <w:lang w:val="en-CA"/>
        </w:rPr>
        <w:t>all the oblique modes</w:t>
      </w:r>
      <w:r w:rsidR="00B665F8">
        <w:rPr>
          <w:lang w:val="en-CA"/>
        </w:rPr>
        <w:t xml:space="preserve"> in parallel</w:t>
      </w:r>
      <w:r>
        <w:rPr>
          <w:lang w:val="en-CA"/>
        </w:rPr>
        <w:t xml:space="preserve"> is necessary for hardware implementation, especially for the smaller blocks such as 4x4</w:t>
      </w:r>
      <w:r w:rsidR="00B665F8">
        <w:rPr>
          <w:lang w:val="en-CA"/>
        </w:rPr>
        <w:t>. On the decoder side</w:t>
      </w:r>
      <w:r w:rsidR="00681EA7">
        <w:rPr>
          <w:lang w:val="en-CA"/>
        </w:rPr>
        <w:t xml:space="preserve">, </w:t>
      </w:r>
      <w:r w:rsidR="00983052">
        <w:rPr>
          <w:lang w:val="en-CA"/>
        </w:rPr>
        <w:t>there are two parts: 1) samples along the boundary that follow the</w:t>
      </w:r>
      <w:r w:rsidR="00860DFE">
        <w:rPr>
          <w:lang w:val="en-CA"/>
        </w:rPr>
        <w:t xml:space="preserve"> standard </w:t>
      </w:r>
      <w:r w:rsidR="00DB5640">
        <w:rPr>
          <w:lang w:val="en-CA"/>
        </w:rPr>
        <w:t>unified angular intra prediction</w:t>
      </w:r>
      <w:r>
        <w:rPr>
          <w:lang w:val="en-CA"/>
        </w:rPr>
        <w:t>;</w:t>
      </w:r>
      <w:r w:rsidR="00860DFE">
        <w:rPr>
          <w:lang w:val="en-CA"/>
        </w:rPr>
        <w:t xml:space="preserve"> and 2) samples</w:t>
      </w:r>
      <w:r>
        <w:rPr>
          <w:lang w:val="en-CA"/>
        </w:rPr>
        <w:t xml:space="preserve"> that</w:t>
      </w:r>
      <w:r w:rsidR="00860DFE">
        <w:rPr>
          <w:lang w:val="en-CA"/>
        </w:rPr>
        <w:t xml:space="preserve"> follow the </w:t>
      </w:r>
      <w:r>
        <w:rPr>
          <w:lang w:val="en-CA"/>
        </w:rPr>
        <w:t xml:space="preserve">proposed </w:t>
      </w:r>
      <w:r w:rsidR="00860DFE">
        <w:rPr>
          <w:lang w:val="en-CA"/>
        </w:rPr>
        <w:t>sample-based adaptive prediction</w:t>
      </w:r>
      <w:r w:rsidR="00983052">
        <w:rPr>
          <w:lang w:val="en-CA"/>
        </w:rPr>
        <w:t>. For (1), it can be done in parallel</w:t>
      </w:r>
      <w:r w:rsidR="00BD4C93">
        <w:rPr>
          <w:lang w:val="en-CA"/>
        </w:rPr>
        <w:t xml:space="preserve"> as in the HEVC standard, since the prediction for all the pixels is readily available. Similarly,</w:t>
      </w:r>
      <w:r w:rsidR="00983052">
        <w:rPr>
          <w:lang w:val="en-CA"/>
        </w:rPr>
        <w:t xml:space="preserve"> for (2), </w:t>
      </w:r>
      <w:r w:rsidR="00D26C3D">
        <w:rPr>
          <w:lang w:val="en-CA"/>
        </w:rPr>
        <w:t xml:space="preserve">we know </w:t>
      </w:r>
      <w:r w:rsidR="00983052">
        <w:rPr>
          <w:lang w:val="en-CA"/>
        </w:rPr>
        <w:t xml:space="preserve">all the residual </w:t>
      </w:r>
      <w:r w:rsidR="00D26C3D">
        <w:rPr>
          <w:lang w:val="en-CA"/>
        </w:rPr>
        <w:t xml:space="preserve">“integer” </w:t>
      </w:r>
      <w:r w:rsidR="00983052">
        <w:rPr>
          <w:lang w:val="en-CA"/>
        </w:rPr>
        <w:t>pixel value</w:t>
      </w:r>
      <w:r w:rsidR="00BD4C93">
        <w:rPr>
          <w:lang w:val="en-CA"/>
        </w:rPr>
        <w:t>s</w:t>
      </w:r>
      <w:r w:rsidR="00983052">
        <w:rPr>
          <w:lang w:val="en-CA"/>
        </w:rPr>
        <w:t xml:space="preserve">, </w:t>
      </w:r>
      <w:r w:rsidR="00D26C3D">
        <w:rPr>
          <w:lang w:val="en-CA"/>
        </w:rPr>
        <w:t xml:space="preserve">and </w:t>
      </w:r>
      <w:r w:rsidR="00983052">
        <w:rPr>
          <w:lang w:val="en-CA"/>
        </w:rPr>
        <w:t>summing up the residuals ca</w:t>
      </w:r>
      <w:r w:rsidR="00473347">
        <w:rPr>
          <w:lang w:val="en-CA"/>
        </w:rPr>
        <w:t xml:space="preserve">n </w:t>
      </w:r>
      <w:r w:rsidR="00D26C3D">
        <w:rPr>
          <w:lang w:val="en-CA"/>
        </w:rPr>
        <w:t>be easily</w:t>
      </w:r>
      <w:r w:rsidR="00473347">
        <w:rPr>
          <w:lang w:val="en-CA"/>
        </w:rPr>
        <w:t xml:space="preserve"> </w:t>
      </w:r>
      <w:r w:rsidR="00D26C3D">
        <w:rPr>
          <w:lang w:val="en-CA"/>
        </w:rPr>
        <w:t xml:space="preserve">implemented </w:t>
      </w:r>
      <w:r w:rsidR="00473347">
        <w:rPr>
          <w:lang w:val="en-CA"/>
        </w:rPr>
        <w:t>the decoder in parallel, similar with the Horizontal and Vertical SAP mode.</w:t>
      </w:r>
      <w:r w:rsidR="00D26C3D">
        <w:rPr>
          <w:lang w:val="en-CA"/>
        </w:rPr>
        <w:t xml:space="preserve"> Note that in our proposed scheme, we do not try to interpolate the </w:t>
      </w:r>
      <w:r w:rsidR="008306CF">
        <w:rPr>
          <w:lang w:val="en-CA"/>
        </w:rPr>
        <w:t>(</w:t>
      </w:r>
      <w:r w:rsidR="00D26C3D">
        <w:rPr>
          <w:lang w:val="en-CA"/>
        </w:rPr>
        <w:t>reconstructed</w:t>
      </w:r>
      <w:r w:rsidR="008306CF">
        <w:rPr>
          <w:lang w:val="en-CA"/>
        </w:rPr>
        <w:t>)</w:t>
      </w:r>
      <w:r w:rsidR="00D26C3D">
        <w:rPr>
          <w:lang w:val="en-CA"/>
        </w:rPr>
        <w:t xml:space="preserve"> pixels in the </w:t>
      </w:r>
      <w:r w:rsidR="008306CF">
        <w:rPr>
          <w:lang w:val="en-CA"/>
        </w:rPr>
        <w:t>middle rows as was presented in [</w:t>
      </w:r>
      <w:r w:rsidR="00D576BF">
        <w:rPr>
          <w:lang w:val="en-CA"/>
        </w:rPr>
        <w:t>1</w:t>
      </w:r>
      <w:r w:rsidR="008306CF">
        <w:rPr>
          <w:lang w:val="en-CA"/>
        </w:rPr>
        <w:t>], and hence did not allow for parallel decoding.</w:t>
      </w:r>
    </w:p>
    <w:p w:rsidR="00D95C4D" w:rsidRDefault="00AE52DC" w:rsidP="00D95C4D">
      <w:pPr>
        <w:pStyle w:val="Heading2"/>
        <w:rPr>
          <w:lang w:val="en-CA"/>
        </w:rPr>
      </w:pPr>
      <w:r>
        <w:rPr>
          <w:lang w:val="en-CA"/>
        </w:rPr>
        <w:t>Complexity</w:t>
      </w:r>
    </w:p>
    <w:p w:rsidR="006A7154" w:rsidRDefault="006A7154" w:rsidP="006A7154">
      <w:pPr>
        <w:rPr>
          <w:lang w:val="en-CA"/>
        </w:rPr>
      </w:pPr>
      <w:r>
        <w:rPr>
          <w:lang w:val="en-CA"/>
        </w:rPr>
        <w:t xml:space="preserve">In the encoder side, there is </w:t>
      </w:r>
      <w:r w:rsidR="00754C5F">
        <w:rPr>
          <w:lang w:val="en-CA"/>
        </w:rPr>
        <w:t xml:space="preserve">negligible </w:t>
      </w:r>
      <w:r>
        <w:rPr>
          <w:lang w:val="en-CA"/>
        </w:rPr>
        <w:t>additional complexity. In the decoder side, the additional complexity comes from the sum up of t</w:t>
      </w:r>
      <w:r w:rsidR="00473347">
        <w:rPr>
          <w:lang w:val="en-CA"/>
        </w:rPr>
        <w:t>he residual</w:t>
      </w:r>
      <w:r w:rsidR="00DB5640">
        <w:rPr>
          <w:lang w:val="en-CA"/>
        </w:rPr>
        <w:t>s</w:t>
      </w:r>
      <w:r w:rsidR="00473347">
        <w:rPr>
          <w:lang w:val="en-CA"/>
        </w:rPr>
        <w:t xml:space="preserve">. </w:t>
      </w:r>
      <w:r w:rsidR="00041FA0">
        <w:rPr>
          <w:lang w:val="en-CA"/>
        </w:rPr>
        <w:t>For</w:t>
      </w:r>
      <w:r w:rsidR="00473347">
        <w:rPr>
          <w:lang w:val="en-CA"/>
        </w:rPr>
        <w:t xml:space="preserve"> 4×4</w:t>
      </w:r>
      <w:r w:rsidR="00041FA0">
        <w:rPr>
          <w:lang w:val="en-CA"/>
        </w:rPr>
        <w:t xml:space="preserve"> and 8×8 blocks, to decode in parallel, the additional comp</w:t>
      </w:r>
      <w:r w:rsidR="0052661D">
        <w:rPr>
          <w:lang w:val="en-CA"/>
        </w:rPr>
        <w:t xml:space="preserve">lexity is summarized in Table </w:t>
      </w:r>
      <w:r w:rsidR="00D576BF">
        <w:rPr>
          <w:lang w:val="en-CA"/>
        </w:rPr>
        <w:t>6</w:t>
      </w:r>
      <w:r w:rsidR="00041FA0">
        <w:rPr>
          <w:lang w:val="en-CA"/>
        </w:rPr>
        <w:t>.</w:t>
      </w:r>
    </w:p>
    <w:p w:rsidR="00041FA0" w:rsidRDefault="0052661D" w:rsidP="00D21F69">
      <w:pPr>
        <w:jc w:val="center"/>
        <w:rPr>
          <w:lang w:val="en-CA"/>
        </w:rPr>
      </w:pPr>
      <w:r w:rsidRPr="004E7C5C">
        <w:rPr>
          <w:b/>
          <w:lang w:val="en-CA"/>
        </w:rPr>
        <w:t xml:space="preserve">Table </w:t>
      </w:r>
      <w:r w:rsidR="00D576BF">
        <w:rPr>
          <w:b/>
          <w:lang w:val="en-CA"/>
        </w:rPr>
        <w:t>6</w:t>
      </w:r>
      <w:r w:rsidR="00754C5F" w:rsidRPr="004E7C5C">
        <w:rPr>
          <w:b/>
          <w:lang w:val="en-CA"/>
        </w:rPr>
        <w:t>:</w:t>
      </w:r>
      <w:r w:rsidR="00D21F69">
        <w:rPr>
          <w:lang w:val="en-CA"/>
        </w:rPr>
        <w:t xml:space="preserve"> Addition</w:t>
      </w:r>
      <w:r w:rsidR="001E4C41">
        <w:rPr>
          <w:lang w:val="en-CA"/>
        </w:rPr>
        <w:t>al</w:t>
      </w:r>
      <w:r w:rsidR="00D21F69">
        <w:rPr>
          <w:lang w:val="en-CA"/>
        </w:rPr>
        <w:t xml:space="preserve"> C</w:t>
      </w:r>
      <w:r w:rsidR="00754C5F">
        <w:rPr>
          <w:lang w:val="en-CA"/>
        </w:rPr>
        <w:t>o</w:t>
      </w:r>
      <w:r w:rsidR="00D21F69">
        <w:rPr>
          <w:lang w:val="en-CA"/>
        </w:rPr>
        <w:t>mplexity for Parallel Decoding</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28"/>
        <w:gridCol w:w="1737"/>
        <w:gridCol w:w="1737"/>
        <w:gridCol w:w="1737"/>
        <w:gridCol w:w="1737"/>
      </w:tblGrid>
      <w:tr w:rsidR="007A4E87" w:rsidRPr="007A4E87" w:rsidTr="0003407A">
        <w:tc>
          <w:tcPr>
            <w:tcW w:w="2628" w:type="dxa"/>
            <w:shd w:val="clear" w:color="auto" w:fill="auto"/>
          </w:tcPr>
          <w:p w:rsidR="00041FA0" w:rsidRPr="007A4E87" w:rsidRDefault="00041FA0" w:rsidP="006A7154">
            <w:pPr>
              <w:rPr>
                <w:lang w:val="en-CA"/>
              </w:rPr>
            </w:pPr>
          </w:p>
        </w:tc>
        <w:tc>
          <w:tcPr>
            <w:tcW w:w="3474" w:type="dxa"/>
            <w:gridSpan w:val="2"/>
            <w:shd w:val="clear" w:color="auto" w:fill="auto"/>
          </w:tcPr>
          <w:p w:rsidR="00041FA0" w:rsidRPr="007A4E87" w:rsidRDefault="00041FA0" w:rsidP="007A4E87">
            <w:pPr>
              <w:jc w:val="center"/>
              <w:rPr>
                <w:lang w:val="en-CA"/>
              </w:rPr>
            </w:pPr>
            <w:r w:rsidRPr="007A4E87">
              <w:rPr>
                <w:lang w:val="en-CA"/>
              </w:rPr>
              <w:t>4×4</w:t>
            </w:r>
          </w:p>
        </w:tc>
        <w:tc>
          <w:tcPr>
            <w:tcW w:w="3474" w:type="dxa"/>
            <w:gridSpan w:val="2"/>
            <w:shd w:val="clear" w:color="auto" w:fill="auto"/>
          </w:tcPr>
          <w:p w:rsidR="00041FA0" w:rsidRPr="007A4E87" w:rsidRDefault="00041FA0" w:rsidP="007A4E87">
            <w:pPr>
              <w:jc w:val="center"/>
              <w:rPr>
                <w:lang w:val="en-CA"/>
              </w:rPr>
            </w:pPr>
            <w:r w:rsidRPr="007A4E87">
              <w:rPr>
                <w:lang w:val="en-CA"/>
              </w:rPr>
              <w:t>8×8</w:t>
            </w:r>
          </w:p>
        </w:tc>
      </w:tr>
      <w:tr w:rsidR="007A4E87" w:rsidRPr="007A4E87" w:rsidTr="0003407A">
        <w:tc>
          <w:tcPr>
            <w:tcW w:w="2628" w:type="dxa"/>
            <w:shd w:val="clear" w:color="auto" w:fill="auto"/>
          </w:tcPr>
          <w:p w:rsidR="00041FA0" w:rsidRPr="007A4E87" w:rsidRDefault="00041FA0" w:rsidP="006A7154">
            <w:pPr>
              <w:rPr>
                <w:lang w:val="en-CA"/>
              </w:rPr>
            </w:pPr>
          </w:p>
        </w:tc>
        <w:tc>
          <w:tcPr>
            <w:tcW w:w="1737" w:type="dxa"/>
            <w:shd w:val="clear" w:color="auto" w:fill="auto"/>
          </w:tcPr>
          <w:p w:rsidR="00041FA0" w:rsidRPr="007A4E87" w:rsidRDefault="00041FA0" w:rsidP="006A7154">
            <w:pPr>
              <w:rPr>
                <w:lang w:val="en-CA"/>
              </w:rPr>
            </w:pPr>
            <w:r w:rsidRPr="007A4E87">
              <w:rPr>
                <w:lang w:val="en-CA"/>
              </w:rPr>
              <w:t>Additional Complexity</w:t>
            </w:r>
          </w:p>
        </w:tc>
        <w:tc>
          <w:tcPr>
            <w:tcW w:w="1737" w:type="dxa"/>
            <w:shd w:val="clear" w:color="auto" w:fill="auto"/>
          </w:tcPr>
          <w:p w:rsidR="00041FA0" w:rsidRPr="007A4E87" w:rsidRDefault="00041FA0" w:rsidP="006A7154">
            <w:pPr>
              <w:rPr>
                <w:lang w:val="en-CA"/>
              </w:rPr>
            </w:pPr>
            <w:r w:rsidRPr="007A4E87">
              <w:rPr>
                <w:lang w:val="en-CA"/>
              </w:rPr>
              <w:t>Addition/Sample</w:t>
            </w:r>
          </w:p>
        </w:tc>
        <w:tc>
          <w:tcPr>
            <w:tcW w:w="1737" w:type="dxa"/>
            <w:shd w:val="clear" w:color="auto" w:fill="auto"/>
          </w:tcPr>
          <w:p w:rsidR="00041FA0" w:rsidRPr="007A4E87" w:rsidRDefault="00041FA0" w:rsidP="006A7154">
            <w:pPr>
              <w:rPr>
                <w:lang w:val="en-CA"/>
              </w:rPr>
            </w:pPr>
            <w:r w:rsidRPr="007A4E87">
              <w:rPr>
                <w:lang w:val="en-CA"/>
              </w:rPr>
              <w:t>Additional Complexity</w:t>
            </w:r>
          </w:p>
        </w:tc>
        <w:tc>
          <w:tcPr>
            <w:tcW w:w="1737" w:type="dxa"/>
            <w:shd w:val="clear" w:color="auto" w:fill="auto"/>
          </w:tcPr>
          <w:p w:rsidR="00041FA0" w:rsidRPr="007A4E87" w:rsidRDefault="00041FA0" w:rsidP="006A7154">
            <w:pPr>
              <w:rPr>
                <w:lang w:val="en-CA"/>
              </w:rPr>
            </w:pPr>
            <w:r w:rsidRPr="007A4E87">
              <w:rPr>
                <w:lang w:val="en-CA"/>
              </w:rPr>
              <w:t>Addition/Sample</w:t>
            </w:r>
          </w:p>
        </w:tc>
      </w:tr>
      <w:tr w:rsidR="007A4E87" w:rsidRPr="007A4E87" w:rsidTr="0003407A">
        <w:tc>
          <w:tcPr>
            <w:tcW w:w="2628" w:type="dxa"/>
            <w:shd w:val="clear" w:color="auto" w:fill="auto"/>
          </w:tcPr>
          <w:p w:rsidR="00041FA0" w:rsidRPr="007A4E87" w:rsidRDefault="00041FA0" w:rsidP="006A7154">
            <w:pPr>
              <w:rPr>
                <w:lang w:val="en-CA"/>
              </w:rPr>
            </w:pPr>
            <w:r w:rsidRPr="007A4E87">
              <w:rPr>
                <w:lang w:val="en-CA"/>
              </w:rPr>
              <w:t>Modes 2, 18, and 34</w:t>
            </w:r>
          </w:p>
        </w:tc>
        <w:tc>
          <w:tcPr>
            <w:tcW w:w="1737" w:type="dxa"/>
            <w:shd w:val="clear" w:color="auto" w:fill="auto"/>
          </w:tcPr>
          <w:p w:rsidR="00041FA0" w:rsidRPr="007A4E87" w:rsidRDefault="00F605D8" w:rsidP="006A7154">
            <w:pPr>
              <w:rPr>
                <w:lang w:val="en-CA"/>
              </w:rPr>
            </w:pPr>
            <w:r>
              <w:rPr>
                <w:lang w:val="en-CA"/>
              </w:rPr>
              <w:t xml:space="preserve">14 </w:t>
            </w:r>
            <w:r w:rsidR="00041FA0" w:rsidRPr="007A4E87">
              <w:rPr>
                <w:lang w:val="en-CA"/>
              </w:rPr>
              <w:t>addition</w:t>
            </w:r>
            <w:r>
              <w:rPr>
                <w:lang w:val="en-CA"/>
              </w:rPr>
              <w:t>s</w:t>
            </w:r>
          </w:p>
        </w:tc>
        <w:tc>
          <w:tcPr>
            <w:tcW w:w="1737" w:type="dxa"/>
            <w:shd w:val="clear" w:color="auto" w:fill="auto"/>
          </w:tcPr>
          <w:p w:rsidR="00041FA0" w:rsidRPr="007A4E87" w:rsidRDefault="00DB5640" w:rsidP="006A7154">
            <w:pPr>
              <w:rPr>
                <w:lang w:val="en-CA"/>
              </w:rPr>
            </w:pPr>
            <w:r>
              <w:rPr>
                <w:lang w:val="en-CA"/>
              </w:rPr>
              <w:t>0.875</w:t>
            </w:r>
          </w:p>
        </w:tc>
        <w:tc>
          <w:tcPr>
            <w:tcW w:w="1737" w:type="dxa"/>
            <w:shd w:val="clear" w:color="auto" w:fill="auto"/>
          </w:tcPr>
          <w:p w:rsidR="00041FA0" w:rsidRPr="007A4E87" w:rsidRDefault="00F605D8" w:rsidP="006A7154">
            <w:pPr>
              <w:rPr>
                <w:lang w:val="en-CA"/>
              </w:rPr>
            </w:pPr>
            <w:r>
              <w:rPr>
                <w:lang w:val="en-CA"/>
              </w:rPr>
              <w:t xml:space="preserve">140 </w:t>
            </w:r>
            <w:r w:rsidR="00041FA0" w:rsidRPr="007A4E87">
              <w:rPr>
                <w:lang w:val="en-CA"/>
              </w:rPr>
              <w:t>addition</w:t>
            </w:r>
            <w:r>
              <w:rPr>
                <w:lang w:val="en-CA"/>
              </w:rPr>
              <w:t>s</w:t>
            </w:r>
          </w:p>
        </w:tc>
        <w:tc>
          <w:tcPr>
            <w:tcW w:w="1737" w:type="dxa"/>
            <w:shd w:val="clear" w:color="auto" w:fill="auto"/>
          </w:tcPr>
          <w:p w:rsidR="00041FA0" w:rsidRPr="007A4E87" w:rsidRDefault="00DB5640" w:rsidP="006A7154">
            <w:pPr>
              <w:rPr>
                <w:lang w:val="en-CA"/>
              </w:rPr>
            </w:pPr>
            <w:r>
              <w:rPr>
                <w:lang w:val="en-CA"/>
              </w:rPr>
              <w:t>2.1875</w:t>
            </w:r>
          </w:p>
        </w:tc>
      </w:tr>
      <w:tr w:rsidR="007A4E87" w:rsidRPr="007A4E87" w:rsidTr="0003407A">
        <w:tc>
          <w:tcPr>
            <w:tcW w:w="2628" w:type="dxa"/>
            <w:shd w:val="clear" w:color="auto" w:fill="auto"/>
          </w:tcPr>
          <w:p w:rsidR="00041FA0" w:rsidRPr="007A4E87" w:rsidRDefault="00041FA0" w:rsidP="006A7154">
            <w:pPr>
              <w:rPr>
                <w:lang w:val="en-CA"/>
              </w:rPr>
            </w:pPr>
            <w:r w:rsidRPr="007A4E87">
              <w:rPr>
                <w:lang w:val="en-CA"/>
              </w:rPr>
              <w:t>Modes 6, 14, 22 and 30</w:t>
            </w:r>
          </w:p>
        </w:tc>
        <w:tc>
          <w:tcPr>
            <w:tcW w:w="1737" w:type="dxa"/>
            <w:shd w:val="clear" w:color="auto" w:fill="auto"/>
          </w:tcPr>
          <w:p w:rsidR="00041FA0" w:rsidRPr="007A4E87" w:rsidRDefault="00F605D8" w:rsidP="006A7154">
            <w:pPr>
              <w:rPr>
                <w:lang w:val="en-CA"/>
              </w:rPr>
            </w:pPr>
            <w:r>
              <w:rPr>
                <w:lang w:val="en-CA"/>
              </w:rPr>
              <w:t xml:space="preserve">6 </w:t>
            </w:r>
            <w:r w:rsidR="00041FA0" w:rsidRPr="007A4E87">
              <w:rPr>
                <w:lang w:val="en-CA"/>
              </w:rPr>
              <w:t>addition</w:t>
            </w:r>
            <w:r>
              <w:rPr>
                <w:lang w:val="en-CA"/>
              </w:rPr>
              <w:t>s</w:t>
            </w:r>
          </w:p>
        </w:tc>
        <w:tc>
          <w:tcPr>
            <w:tcW w:w="1737" w:type="dxa"/>
            <w:shd w:val="clear" w:color="auto" w:fill="auto"/>
          </w:tcPr>
          <w:p w:rsidR="00041FA0" w:rsidRPr="007A4E87" w:rsidRDefault="00DB5640" w:rsidP="006A7154">
            <w:pPr>
              <w:rPr>
                <w:lang w:val="en-CA"/>
              </w:rPr>
            </w:pPr>
            <w:r>
              <w:rPr>
                <w:lang w:val="en-CA"/>
              </w:rPr>
              <w:t>0.375</w:t>
            </w:r>
          </w:p>
        </w:tc>
        <w:tc>
          <w:tcPr>
            <w:tcW w:w="1737" w:type="dxa"/>
            <w:shd w:val="clear" w:color="auto" w:fill="auto"/>
          </w:tcPr>
          <w:p w:rsidR="00041FA0" w:rsidRPr="007A4E87" w:rsidRDefault="00F605D8" w:rsidP="006A7154">
            <w:pPr>
              <w:rPr>
                <w:lang w:val="en-CA"/>
              </w:rPr>
            </w:pPr>
            <w:r>
              <w:rPr>
                <w:lang w:val="en-CA"/>
              </w:rPr>
              <w:t xml:space="preserve">84 </w:t>
            </w:r>
            <w:r w:rsidR="00D21F69" w:rsidRPr="007A4E87">
              <w:rPr>
                <w:lang w:val="en-CA"/>
              </w:rPr>
              <w:t>addition</w:t>
            </w:r>
            <w:r>
              <w:rPr>
                <w:lang w:val="en-CA"/>
              </w:rPr>
              <w:t>s</w:t>
            </w:r>
          </w:p>
        </w:tc>
        <w:tc>
          <w:tcPr>
            <w:tcW w:w="1737" w:type="dxa"/>
            <w:shd w:val="clear" w:color="auto" w:fill="auto"/>
          </w:tcPr>
          <w:p w:rsidR="00041FA0" w:rsidRPr="007A4E87" w:rsidRDefault="00DB5640" w:rsidP="006A7154">
            <w:pPr>
              <w:rPr>
                <w:lang w:val="en-CA"/>
              </w:rPr>
            </w:pPr>
            <w:r>
              <w:rPr>
                <w:lang w:val="en-CA"/>
              </w:rPr>
              <w:t>1.3125</w:t>
            </w:r>
          </w:p>
        </w:tc>
      </w:tr>
      <w:tr w:rsidR="00150758" w:rsidRPr="007A4E87" w:rsidTr="0003407A">
        <w:tc>
          <w:tcPr>
            <w:tcW w:w="2628" w:type="dxa"/>
            <w:shd w:val="clear" w:color="auto" w:fill="auto"/>
          </w:tcPr>
          <w:p w:rsidR="00150758" w:rsidRPr="007A4E87" w:rsidRDefault="00150758" w:rsidP="006A7154">
            <w:pPr>
              <w:rPr>
                <w:lang w:val="en-CA"/>
              </w:rPr>
            </w:pPr>
            <w:r>
              <w:rPr>
                <w:lang w:val="en-CA"/>
              </w:rPr>
              <w:t>H+V modes</w:t>
            </w:r>
            <w:r w:rsidR="0049565C">
              <w:rPr>
                <w:lang w:val="en-CA"/>
              </w:rPr>
              <w:t xml:space="preserve"> [2]</w:t>
            </w:r>
            <w:r w:rsidR="001B5E9A">
              <w:rPr>
                <w:lang w:val="en-CA"/>
              </w:rPr>
              <w:t xml:space="preserve"> in HEVC-Range Extensions</w:t>
            </w:r>
          </w:p>
        </w:tc>
        <w:tc>
          <w:tcPr>
            <w:tcW w:w="1737" w:type="dxa"/>
            <w:shd w:val="clear" w:color="auto" w:fill="auto"/>
          </w:tcPr>
          <w:p w:rsidR="00150758" w:rsidRPr="007A4E87" w:rsidRDefault="00F605D8" w:rsidP="006A7154">
            <w:pPr>
              <w:rPr>
                <w:lang w:val="en-CA"/>
              </w:rPr>
            </w:pPr>
            <w:r>
              <w:rPr>
                <w:lang w:val="en-CA"/>
              </w:rPr>
              <w:t xml:space="preserve">24 </w:t>
            </w:r>
            <w:r w:rsidR="0049565C">
              <w:rPr>
                <w:lang w:val="en-CA"/>
              </w:rPr>
              <w:t>addition</w:t>
            </w:r>
            <w:r>
              <w:rPr>
                <w:lang w:val="en-CA"/>
              </w:rPr>
              <w:t>s</w:t>
            </w:r>
          </w:p>
        </w:tc>
        <w:tc>
          <w:tcPr>
            <w:tcW w:w="1737" w:type="dxa"/>
            <w:shd w:val="clear" w:color="auto" w:fill="auto"/>
          </w:tcPr>
          <w:p w:rsidR="00150758" w:rsidRPr="007A4E87" w:rsidRDefault="00DB5640" w:rsidP="006A7154">
            <w:pPr>
              <w:rPr>
                <w:lang w:val="en-CA"/>
              </w:rPr>
            </w:pPr>
            <w:r>
              <w:rPr>
                <w:lang w:val="en-CA"/>
              </w:rPr>
              <w:t>1.5</w:t>
            </w:r>
          </w:p>
        </w:tc>
        <w:tc>
          <w:tcPr>
            <w:tcW w:w="1737" w:type="dxa"/>
            <w:shd w:val="clear" w:color="auto" w:fill="auto"/>
          </w:tcPr>
          <w:p w:rsidR="00150758" w:rsidRPr="007A4E87" w:rsidRDefault="00D623B6" w:rsidP="006A7154">
            <w:pPr>
              <w:rPr>
                <w:lang w:val="en-CA"/>
              </w:rPr>
            </w:pPr>
            <w:r>
              <w:rPr>
                <w:lang w:val="en-CA"/>
              </w:rPr>
              <w:t>224</w:t>
            </w:r>
            <w:r w:rsidR="00F605D8">
              <w:rPr>
                <w:lang w:val="en-CA"/>
              </w:rPr>
              <w:t xml:space="preserve"> </w:t>
            </w:r>
            <w:r w:rsidR="0049565C">
              <w:rPr>
                <w:lang w:val="en-CA"/>
              </w:rPr>
              <w:t>addition</w:t>
            </w:r>
            <w:r w:rsidR="00F605D8">
              <w:rPr>
                <w:lang w:val="en-CA"/>
              </w:rPr>
              <w:t>s</w:t>
            </w:r>
          </w:p>
        </w:tc>
        <w:tc>
          <w:tcPr>
            <w:tcW w:w="1737" w:type="dxa"/>
            <w:shd w:val="clear" w:color="auto" w:fill="auto"/>
          </w:tcPr>
          <w:p w:rsidR="00150758" w:rsidRPr="007A4E87" w:rsidRDefault="00DB5640" w:rsidP="006A7154">
            <w:pPr>
              <w:rPr>
                <w:lang w:val="en-CA"/>
              </w:rPr>
            </w:pPr>
            <w:r>
              <w:rPr>
                <w:lang w:val="en-CA"/>
              </w:rPr>
              <w:t>3.</w:t>
            </w:r>
            <w:r w:rsidR="00D623B6">
              <w:rPr>
                <w:lang w:val="en-CA"/>
              </w:rPr>
              <w:t>5</w:t>
            </w:r>
          </w:p>
        </w:tc>
      </w:tr>
    </w:tbl>
    <w:p w:rsidR="00E135E2" w:rsidRPr="005B217D" w:rsidRDefault="00E135E2" w:rsidP="00E135E2">
      <w:pPr>
        <w:pStyle w:val="Heading1"/>
        <w:rPr>
          <w:lang w:val="en-CA"/>
        </w:rPr>
      </w:pPr>
      <w:r>
        <w:rPr>
          <w:rFonts w:hint="eastAsia"/>
          <w:lang w:val="en-CA" w:eastAsia="ko-KR"/>
        </w:rPr>
        <w:t>Conclusion</w:t>
      </w:r>
    </w:p>
    <w:p w:rsidR="005F60AD" w:rsidRDefault="00860DFE" w:rsidP="00E135E2">
      <w:pPr>
        <w:jc w:val="both"/>
        <w:rPr>
          <w:szCs w:val="22"/>
          <w:lang w:val="en-CA" w:eastAsia="ko-KR"/>
        </w:rPr>
      </w:pPr>
      <w:r>
        <w:rPr>
          <w:szCs w:val="22"/>
          <w:lang w:val="en-CA" w:eastAsia="ko-KR"/>
        </w:rPr>
        <w:t xml:space="preserve">The proposed scheme achieves </w:t>
      </w:r>
      <w:r w:rsidR="00344581">
        <w:rPr>
          <w:szCs w:val="22"/>
          <w:lang w:val="en-CA" w:eastAsia="ko-KR"/>
        </w:rPr>
        <w:t xml:space="preserve">up to </w:t>
      </w:r>
      <w:r w:rsidR="00D576BF">
        <w:rPr>
          <w:szCs w:val="22"/>
          <w:lang w:val="en-CA" w:eastAsia="ko-KR"/>
        </w:rPr>
        <w:t>0</w:t>
      </w:r>
      <w:r>
        <w:rPr>
          <w:szCs w:val="22"/>
          <w:lang w:val="en-CA" w:eastAsia="ko-KR"/>
        </w:rPr>
        <w:t>.</w:t>
      </w:r>
      <w:r w:rsidR="00D576BF">
        <w:rPr>
          <w:szCs w:val="22"/>
          <w:lang w:val="en-CA" w:eastAsia="ko-KR"/>
        </w:rPr>
        <w:t>5</w:t>
      </w:r>
      <w:r>
        <w:rPr>
          <w:szCs w:val="22"/>
          <w:lang w:val="en-CA" w:eastAsia="ko-KR"/>
        </w:rPr>
        <w:t xml:space="preserve">% bitrate for the screen content video and keeps the decoder fully parallel. </w:t>
      </w:r>
      <w:r w:rsidR="00344581">
        <w:rPr>
          <w:szCs w:val="22"/>
          <w:lang w:val="en-CA" w:eastAsia="ko-KR"/>
        </w:rPr>
        <w:t xml:space="preserve">We therefore recommend </w:t>
      </w:r>
      <w:r w:rsidR="00D576BF">
        <w:rPr>
          <w:szCs w:val="22"/>
          <w:lang w:val="en-CA" w:eastAsia="ko-KR"/>
        </w:rPr>
        <w:t>adopting</w:t>
      </w:r>
      <w:r w:rsidR="00344581">
        <w:rPr>
          <w:szCs w:val="22"/>
          <w:lang w:val="en-CA" w:eastAsia="ko-KR"/>
        </w:rPr>
        <w:t xml:space="preserve"> this proposal in committee draft of HEVC range extension</w:t>
      </w:r>
      <w:r w:rsidR="0022151E">
        <w:rPr>
          <w:szCs w:val="22"/>
          <w:lang w:val="en-CA" w:eastAsia="ko-KR"/>
        </w:rPr>
        <w:t>s</w:t>
      </w:r>
      <w:r w:rsidR="00344581">
        <w:rPr>
          <w:szCs w:val="22"/>
          <w:lang w:val="en-CA" w:eastAsia="ko-KR"/>
        </w:rPr>
        <w:t>.</w:t>
      </w:r>
    </w:p>
    <w:p w:rsidR="00915617" w:rsidRPr="0049565C" w:rsidRDefault="00E502F9" w:rsidP="0049565C">
      <w:pPr>
        <w:pStyle w:val="Heading1"/>
        <w:rPr>
          <w:lang w:val="en-CA" w:eastAsia="ko-KR"/>
        </w:rPr>
      </w:pPr>
      <w:r>
        <w:rPr>
          <w:rFonts w:hint="eastAsia"/>
          <w:lang w:val="en-CA" w:eastAsia="ko-KR"/>
        </w:rPr>
        <w:t>References</w:t>
      </w:r>
    </w:p>
    <w:p w:rsidR="00FE2AE9" w:rsidRPr="004E7C5C" w:rsidRDefault="00FE2AE9" w:rsidP="00817077">
      <w:pPr>
        <w:numPr>
          <w:ilvl w:val="0"/>
          <w:numId w:val="16"/>
        </w:numPr>
        <w:spacing w:before="60" w:after="60"/>
        <w:jc w:val="both"/>
        <w:textAlignment w:val="auto"/>
        <w:rPr>
          <w:szCs w:val="22"/>
          <w:lang w:val="en-CA" w:eastAsia="ko-KR"/>
        </w:rPr>
      </w:pPr>
      <w:r>
        <w:t>M. Zhou, “AHG22: Sample-based angular prediction (SAP) for HEVC lossless coding,” JCTVC-G093, Geneva, Switzerland, Nov 2011.</w:t>
      </w:r>
    </w:p>
    <w:p w:rsidR="00FE2AE9" w:rsidRDefault="00FE2AE9" w:rsidP="00817077">
      <w:pPr>
        <w:numPr>
          <w:ilvl w:val="0"/>
          <w:numId w:val="16"/>
        </w:numPr>
        <w:spacing w:before="60" w:after="60"/>
        <w:jc w:val="both"/>
        <w:textAlignment w:val="auto"/>
        <w:rPr>
          <w:szCs w:val="22"/>
          <w:lang w:val="en-CA" w:eastAsia="ko-KR"/>
        </w:rPr>
      </w:pPr>
      <w:r>
        <w:t xml:space="preserve">M. Zhou, and M. </w:t>
      </w:r>
      <w:proofErr w:type="spellStart"/>
      <w:r>
        <w:t>Budagavi</w:t>
      </w:r>
      <w:proofErr w:type="spellEnd"/>
      <w:r>
        <w:t>, “RCE2: Experimental results on Test 3 and Test 4”, JCTVC-M0056, Incheon, Korea, April 2013.</w:t>
      </w:r>
    </w:p>
    <w:p w:rsidR="00F7589C" w:rsidRPr="00456B23" w:rsidRDefault="00F7589C" w:rsidP="00F7589C">
      <w:pPr>
        <w:pStyle w:val="ListParagraph"/>
        <w:numPr>
          <w:ilvl w:val="0"/>
          <w:numId w:val="16"/>
        </w:numPr>
        <w:rPr>
          <w:szCs w:val="22"/>
          <w:lang w:val="en-CA" w:eastAsia="ko-KR"/>
        </w:rPr>
      </w:pPr>
      <w:r w:rsidRPr="00456B23">
        <w:rPr>
          <w:szCs w:val="22"/>
          <w:lang w:val="en-CA" w:eastAsia="ko-KR"/>
        </w:rPr>
        <w:t>D. Flynn, J. Sole, and T. Suzuki, “HEVC range extensions draft 3”, JCTVC-M1005, Incheon, Korea, April 2013.</w:t>
      </w:r>
    </w:p>
    <w:p w:rsidR="00456B23" w:rsidRPr="0077741E" w:rsidRDefault="00FB0487" w:rsidP="0077741E">
      <w:pPr>
        <w:numPr>
          <w:ilvl w:val="0"/>
          <w:numId w:val="16"/>
        </w:numPr>
        <w:spacing w:before="60" w:after="60"/>
        <w:jc w:val="both"/>
        <w:textAlignment w:val="auto"/>
        <w:rPr>
          <w:szCs w:val="22"/>
          <w:lang w:val="en-CA" w:eastAsia="ko-KR"/>
        </w:rPr>
      </w:pPr>
      <w:r w:rsidRPr="0077741E">
        <w:rPr>
          <w:szCs w:val="22"/>
          <w:lang w:val="en-CA" w:eastAsia="ko-KR"/>
        </w:rPr>
        <w:t xml:space="preserve">A. Saxena, D. Kwon, </w:t>
      </w:r>
      <w:r w:rsidR="00915617" w:rsidRPr="0077741E">
        <w:rPr>
          <w:szCs w:val="22"/>
          <w:lang w:val="en-CA" w:eastAsia="ko-KR"/>
        </w:rPr>
        <w:t>M</w:t>
      </w:r>
      <w:r w:rsidR="00817077" w:rsidRPr="0077741E">
        <w:rPr>
          <w:szCs w:val="22"/>
          <w:lang w:val="en-CA" w:eastAsia="ko-KR"/>
        </w:rPr>
        <w:t>.</w:t>
      </w:r>
      <w:r w:rsidR="00915617" w:rsidRPr="0077741E">
        <w:rPr>
          <w:szCs w:val="22"/>
          <w:lang w:val="en-CA" w:eastAsia="ko-KR"/>
        </w:rPr>
        <w:t xml:space="preserve"> Naccari</w:t>
      </w:r>
      <w:r w:rsidRPr="0077741E">
        <w:rPr>
          <w:szCs w:val="22"/>
          <w:lang w:val="en-CA" w:eastAsia="ko-KR"/>
        </w:rPr>
        <w:t xml:space="preserve"> and C. Pang</w:t>
      </w:r>
      <w:r w:rsidR="00915617" w:rsidRPr="0077741E">
        <w:rPr>
          <w:szCs w:val="22"/>
          <w:lang w:eastAsia="zh-TW"/>
        </w:rPr>
        <w:t xml:space="preserve">, </w:t>
      </w:r>
      <w:r w:rsidR="00817077" w:rsidRPr="0077741E">
        <w:rPr>
          <w:szCs w:val="22"/>
          <w:lang w:eastAsia="zh-TW"/>
        </w:rPr>
        <w:t>“</w:t>
      </w:r>
      <w:r>
        <w:t>HEVC Range Extensions Core Experiment 3 (RCE3): Intra Prediction techniques</w:t>
      </w:r>
      <w:r w:rsidR="00817077" w:rsidRPr="0077741E">
        <w:rPr>
          <w:szCs w:val="22"/>
          <w:lang w:eastAsia="zh-TW"/>
        </w:rPr>
        <w:t>,” JCTVC-</w:t>
      </w:r>
      <w:r w:rsidRPr="0077741E">
        <w:rPr>
          <w:szCs w:val="22"/>
          <w:lang w:eastAsia="zh-TW"/>
        </w:rPr>
        <w:t>N</w:t>
      </w:r>
      <w:r w:rsidR="00817077" w:rsidRPr="0077741E">
        <w:rPr>
          <w:szCs w:val="22"/>
          <w:lang w:eastAsia="zh-TW"/>
        </w:rPr>
        <w:t>112</w:t>
      </w:r>
      <w:r w:rsidRPr="0077741E">
        <w:rPr>
          <w:szCs w:val="22"/>
          <w:lang w:eastAsia="zh-TW"/>
        </w:rPr>
        <w:t>3</w:t>
      </w:r>
      <w:r w:rsidR="00817077" w:rsidRPr="0077741E">
        <w:rPr>
          <w:szCs w:val="22"/>
          <w:lang w:eastAsia="zh-TW"/>
        </w:rPr>
        <w:t xml:space="preserve">, </w:t>
      </w:r>
      <w:r w:rsidRPr="0077741E">
        <w:rPr>
          <w:szCs w:val="22"/>
          <w:lang w:val="en-CA"/>
        </w:rPr>
        <w:t>Vienna</w:t>
      </w:r>
      <w:r w:rsidR="00817077" w:rsidRPr="0077741E">
        <w:rPr>
          <w:szCs w:val="22"/>
          <w:lang w:val="en-CA"/>
        </w:rPr>
        <w:t xml:space="preserve">, </w:t>
      </w:r>
      <w:r w:rsidRPr="0077741E">
        <w:rPr>
          <w:szCs w:val="22"/>
          <w:lang w:val="en-CA"/>
        </w:rPr>
        <w:t>Austria</w:t>
      </w:r>
      <w:r w:rsidR="00817077" w:rsidRPr="0077741E">
        <w:rPr>
          <w:szCs w:val="22"/>
          <w:lang w:val="en-CA"/>
        </w:rPr>
        <w:t>,</w:t>
      </w:r>
      <w:r w:rsidR="00EF5199" w:rsidRPr="0077741E">
        <w:rPr>
          <w:szCs w:val="22"/>
          <w:lang w:val="en-CA"/>
        </w:rPr>
        <w:t xml:space="preserve"> </w:t>
      </w:r>
      <w:r w:rsidRPr="0077741E">
        <w:rPr>
          <w:szCs w:val="22"/>
          <w:lang w:val="en-CA"/>
        </w:rPr>
        <w:t xml:space="preserve">July </w:t>
      </w:r>
      <w:r w:rsidR="00817077" w:rsidRPr="0077741E">
        <w:rPr>
          <w:szCs w:val="22"/>
          <w:lang w:val="en-CA"/>
        </w:rPr>
        <w:t>2013</w:t>
      </w:r>
      <w:r w:rsidR="00456B23" w:rsidRPr="0077741E">
        <w:rPr>
          <w:szCs w:val="22"/>
          <w:lang w:val="en-CA"/>
        </w:rPr>
        <w:t>.</w:t>
      </w:r>
    </w:p>
    <w:p w:rsidR="001F2594" w:rsidRPr="005B217D" w:rsidRDefault="001F2594" w:rsidP="00E11923">
      <w:pPr>
        <w:pStyle w:val="Heading1"/>
        <w:rPr>
          <w:lang w:val="en-CA"/>
        </w:rPr>
      </w:pPr>
      <w:r w:rsidRPr="005B217D">
        <w:rPr>
          <w:lang w:val="en-CA"/>
        </w:rPr>
        <w:t>Patent rights declaration</w:t>
      </w:r>
      <w:r w:rsidR="00B94B06" w:rsidRPr="005B217D">
        <w:rPr>
          <w:lang w:val="en-CA"/>
        </w:rPr>
        <w:t>(s)</w:t>
      </w:r>
    </w:p>
    <w:p w:rsidR="007F1F8B" w:rsidRPr="005B217D" w:rsidRDefault="00F6347D" w:rsidP="0077741E">
      <w:pPr>
        <w:jc w:val="both"/>
        <w:rPr>
          <w:szCs w:val="22"/>
          <w:lang w:val="en-CA"/>
        </w:rPr>
      </w:pPr>
      <w:r>
        <w:rPr>
          <w:b/>
          <w:szCs w:val="22"/>
        </w:rPr>
        <w:t>Samsung Electronics Co., Ltd.,</w:t>
      </w:r>
      <w:r w:rsidRPr="00A01439">
        <w:rPr>
          <w:b/>
          <w:szCs w:val="22"/>
        </w:rPr>
        <w:t xml:space="preserve"> may have IPR relating to the technology described </w:t>
      </w:r>
      <w:r>
        <w:rPr>
          <w:b/>
          <w:szCs w:val="22"/>
        </w:rPr>
        <w:t xml:space="preserve">in </w:t>
      </w:r>
      <w:r w:rsidRPr="00A01439">
        <w:rPr>
          <w:b/>
          <w:szCs w:val="22"/>
        </w:rPr>
        <w:t>this contribution and, conditioned on reciprocity, is prepared to grant licenses under reasonable and non-discriminatory terms as necessary for implementation of the resulting ITU-T Recommendation</w:t>
      </w:r>
      <w:r>
        <w:rPr>
          <w:b/>
          <w:szCs w:val="22"/>
        </w:rPr>
        <w:t xml:space="preserve"> | ISO/IEC International Standard</w:t>
      </w:r>
      <w:r w:rsidRPr="00A01439">
        <w:rPr>
          <w:b/>
          <w:szCs w:val="22"/>
        </w:rPr>
        <w:t xml:space="preserve"> (per box 2 of the ITU-T/ITU-R/ISO/IEC patent statement and licensing declaration form).</w:t>
      </w:r>
    </w:p>
    <w:sectPr w:rsidR="007F1F8B" w:rsidRPr="005B217D" w:rsidSect="00A01439">
      <w:footerReference w:type="default" r:id="rId48"/>
      <w:pgSz w:w="12240" w:h="15840" w:code="1"/>
      <w:pgMar w:top="864" w:right="1440" w:bottom="864" w:left="1440" w:header="432" w:footer="43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20ECF" w:rsidRDefault="00820ECF">
      <w:r>
        <w:separator/>
      </w:r>
    </w:p>
  </w:endnote>
  <w:endnote w:type="continuationSeparator" w:id="0">
    <w:p w:rsidR="00820ECF" w:rsidRDefault="00820E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lgun Gothic">
    <w:altName w:val="맑은 고딕"/>
    <w:panose1 w:val="020B0503020000020004"/>
    <w:charset w:val="81"/>
    <w:family w:val="swiss"/>
    <w:pitch w:val="variable"/>
    <w:sig w:usb0="900002AF" w:usb1="09D77CFB" w:usb2="00000012" w:usb3="00000000" w:csb0="0008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panose1 w:val="02020803070505020304"/>
    <w:charset w:val="00"/>
    <w:family w:val="auto"/>
    <w:pitch w:val="variable"/>
    <w:sig w:usb0="E0002AFF" w:usb1="C0007841" w:usb2="00000009" w:usb3="00000000" w:csb0="000001FF" w:csb1="00000000"/>
  </w:font>
  <w:font w:name="Times">
    <w:panose1 w:val="02020603050405020304"/>
    <w:charset w:val="00"/>
    <w:family w:val="roman"/>
    <w:pitch w:val="variable"/>
    <w:sig w:usb0="E0002AFF" w:usb1="C0007841"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5CB4" w:rsidRDefault="00BF5CB4" w:rsidP="00D55942">
    <w:pPr>
      <w:pStyle w:val="Footer"/>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Pr>
        <w:rStyle w:val="PageNumber"/>
      </w:rPr>
      <w:fldChar w:fldCharType="begin"/>
    </w:r>
    <w:r>
      <w:rPr>
        <w:rStyle w:val="PageNumber"/>
      </w:rPr>
      <w:instrText xml:space="preserve"> PAGE </w:instrText>
    </w:r>
    <w:r>
      <w:rPr>
        <w:rStyle w:val="PageNumber"/>
      </w:rPr>
      <w:fldChar w:fldCharType="separate"/>
    </w:r>
    <w:r w:rsidR="00311113">
      <w:rPr>
        <w:rStyle w:val="PageNumber"/>
        <w:noProof/>
      </w:rPr>
      <w:t>6</w:t>
    </w:r>
    <w:r>
      <w:rPr>
        <w:rStyle w:val="PageNumber"/>
      </w:rPr>
      <w:fldChar w:fldCharType="end"/>
    </w:r>
    <w:r>
      <w:rPr>
        <w:rStyle w:val="PageNumber"/>
      </w:rPr>
      <w:tab/>
      <w:t xml:space="preserve">Date Saved: </w:t>
    </w:r>
    <w:r w:rsidR="009823EB">
      <w:rPr>
        <w:rStyle w:val="PageNumber"/>
      </w:rPr>
      <w:fldChar w:fldCharType="begin"/>
    </w:r>
    <w:r w:rsidR="009823EB">
      <w:rPr>
        <w:rStyle w:val="PageNumber"/>
      </w:rPr>
      <w:instrText xml:space="preserve"> SAVEDATE  \@ "yyyy-MM-dd"  \* MERGEFORMAT </w:instrText>
    </w:r>
    <w:r w:rsidR="009823EB">
      <w:rPr>
        <w:rStyle w:val="PageNumber"/>
      </w:rPr>
      <w:fldChar w:fldCharType="separate"/>
    </w:r>
    <w:ins w:id="6" w:author="Ankur Saxena" w:date="2013-10-17T13:14:00Z">
      <w:r w:rsidR="00311113">
        <w:rPr>
          <w:rStyle w:val="PageNumber"/>
          <w:noProof/>
        </w:rPr>
        <w:t>2013-10-17</w:t>
      </w:r>
    </w:ins>
    <w:del w:id="7" w:author="Ankur Saxena" w:date="2013-10-17T13:14:00Z">
      <w:r w:rsidR="00F95B43" w:rsidDel="00311113">
        <w:rPr>
          <w:rStyle w:val="PageNumber"/>
          <w:noProof/>
        </w:rPr>
        <w:delText>2013-10-14</w:delText>
      </w:r>
    </w:del>
    <w:r w:rsidR="009823EB">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20ECF" w:rsidRDefault="00820ECF">
      <w:r>
        <w:separator/>
      </w:r>
    </w:p>
  </w:footnote>
  <w:footnote w:type="continuationSeparator" w:id="0">
    <w:p w:rsidR="00820ECF" w:rsidRDefault="00820EC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B88A0226"/>
    <w:lvl w:ilvl="0">
      <w:numFmt w:val="decimal"/>
      <w:lvlText w:val="*"/>
      <w:lvlJc w:val="left"/>
    </w:lvl>
  </w:abstractNum>
  <w:abstractNum w:abstractNumId="1">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E353639"/>
    <w:multiLevelType w:val="hybridMultilevel"/>
    <w:tmpl w:val="F4586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C856224"/>
    <w:multiLevelType w:val="multilevel"/>
    <w:tmpl w:val="D4DA5656"/>
    <w:lvl w:ilvl="0">
      <w:start w:val="3"/>
      <w:numFmt w:val="decimal"/>
      <w:lvlText w:val="%1"/>
      <w:lvlJc w:val="left"/>
      <w:pPr>
        <w:tabs>
          <w:tab w:val="num" w:pos="795"/>
        </w:tabs>
        <w:ind w:left="795" w:hanging="795"/>
      </w:pPr>
      <w:rPr>
        <w:rFonts w:cs="Times New Roman" w:hint="default"/>
        <w:b/>
        <w:bCs/>
      </w:rPr>
    </w:lvl>
    <w:lvl w:ilvl="1">
      <w:start w:val="1"/>
      <w:numFmt w:val="decimal"/>
      <w:lvlText w:val="%1.%2"/>
      <w:lvlJc w:val="left"/>
      <w:pPr>
        <w:tabs>
          <w:tab w:val="num" w:pos="795"/>
        </w:tabs>
        <w:ind w:left="795" w:hanging="795"/>
      </w:pPr>
      <w:rPr>
        <w:rFonts w:cs="Times New Roman" w:hint="default"/>
        <w:b/>
        <w:bCs/>
      </w:rPr>
    </w:lvl>
    <w:lvl w:ilvl="2">
      <w:start w:val="1"/>
      <w:numFmt w:val="decimal"/>
      <w:lvlText w:val="%1.%2.%3"/>
      <w:lvlJc w:val="left"/>
      <w:pPr>
        <w:tabs>
          <w:tab w:val="num" w:pos="795"/>
        </w:tabs>
        <w:ind w:left="795" w:hanging="795"/>
      </w:pPr>
      <w:rPr>
        <w:rFonts w:cs="Times New Roman" w:hint="default"/>
        <w:b/>
        <w:bCs/>
      </w:rPr>
    </w:lvl>
    <w:lvl w:ilvl="3">
      <w:start w:val="1"/>
      <w:numFmt w:val="decimal"/>
      <w:lvlText w:val="%1.%2.%3.%4"/>
      <w:lvlJc w:val="left"/>
      <w:pPr>
        <w:tabs>
          <w:tab w:val="num" w:pos="795"/>
        </w:tabs>
        <w:ind w:left="795" w:hanging="795"/>
      </w:pPr>
      <w:rPr>
        <w:rFonts w:cs="Times New Roman" w:hint="default"/>
        <w:b/>
        <w:bCs/>
      </w:rPr>
    </w:lvl>
    <w:lvl w:ilvl="4">
      <w:start w:val="1"/>
      <w:numFmt w:val="decimal"/>
      <w:lvlText w:val="%1.%2.%3.%4.%5"/>
      <w:lvlJc w:val="left"/>
      <w:pPr>
        <w:tabs>
          <w:tab w:val="num" w:pos="795"/>
        </w:tabs>
        <w:ind w:left="795" w:hanging="795"/>
      </w:pPr>
      <w:rPr>
        <w:rFonts w:cs="Times New Roman" w:hint="default"/>
        <w:b/>
        <w:bCs/>
      </w:rPr>
    </w:lvl>
    <w:lvl w:ilvl="5">
      <w:start w:val="1"/>
      <w:numFmt w:val="decimal"/>
      <w:lvlText w:val="%1.%2.%3.%4.%5.%6"/>
      <w:lvlJc w:val="left"/>
      <w:pPr>
        <w:tabs>
          <w:tab w:val="num" w:pos="1080"/>
        </w:tabs>
        <w:ind w:left="1080" w:hanging="1080"/>
      </w:pPr>
      <w:rPr>
        <w:rFonts w:cs="Times New Roman" w:hint="default"/>
        <w:b/>
        <w:bCs/>
      </w:rPr>
    </w:lvl>
    <w:lvl w:ilvl="6">
      <w:start w:val="1"/>
      <w:numFmt w:val="decimal"/>
      <w:lvlText w:val="%1.%2.%3.%4.%5.%6.%7"/>
      <w:lvlJc w:val="left"/>
      <w:pPr>
        <w:tabs>
          <w:tab w:val="num" w:pos="1080"/>
        </w:tabs>
        <w:ind w:left="1080" w:hanging="1080"/>
      </w:pPr>
      <w:rPr>
        <w:rFonts w:cs="Times New Roman" w:hint="default"/>
        <w:b/>
        <w:bCs/>
      </w:rPr>
    </w:lvl>
    <w:lvl w:ilvl="7">
      <w:start w:val="1"/>
      <w:numFmt w:val="decimal"/>
      <w:lvlText w:val="%1.%2.%3.%4.%5.%6.%7.%8"/>
      <w:lvlJc w:val="left"/>
      <w:pPr>
        <w:tabs>
          <w:tab w:val="num" w:pos="1440"/>
        </w:tabs>
        <w:ind w:left="1440" w:hanging="1440"/>
      </w:pPr>
      <w:rPr>
        <w:rFonts w:cs="Times New Roman" w:hint="default"/>
        <w:b/>
        <w:bCs/>
      </w:rPr>
    </w:lvl>
    <w:lvl w:ilvl="8">
      <w:start w:val="1"/>
      <w:numFmt w:val="decimal"/>
      <w:lvlText w:val="%1.%2.%3.%4.%5.%6.%7.%8.%9"/>
      <w:lvlJc w:val="left"/>
      <w:pPr>
        <w:tabs>
          <w:tab w:val="num" w:pos="1440"/>
        </w:tabs>
        <w:ind w:left="1440" w:hanging="1440"/>
      </w:pPr>
      <w:rPr>
        <w:rFonts w:cs="Times New Roman" w:hint="default"/>
        <w:b/>
        <w:bCs/>
      </w:rPr>
    </w:lvl>
  </w:abstractNum>
  <w:abstractNum w:abstractNumId="4">
    <w:nsid w:val="20CB42CE"/>
    <w:multiLevelType w:val="hybridMultilevel"/>
    <w:tmpl w:val="438248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7">
    <w:nsid w:val="25503573"/>
    <w:multiLevelType w:val="hybridMultilevel"/>
    <w:tmpl w:val="5CEE79CE"/>
    <w:lvl w:ilvl="0" w:tplc="44A4B1E4">
      <w:start w:val="1"/>
      <w:numFmt w:val="decimal"/>
      <w:lvlText w:val="[%1]"/>
      <w:lvlJc w:val="left"/>
      <w:pPr>
        <w:ind w:left="340" w:hanging="34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abstractNum w:abstractNumId="13">
    <w:nsid w:val="6EA33485"/>
    <w:multiLevelType w:val="hybridMultilevel"/>
    <w:tmpl w:val="026C4570"/>
    <w:lvl w:ilvl="0" w:tplc="68F01610">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14">
    <w:nsid w:val="78686FEC"/>
    <w:multiLevelType w:val="hybridMultilevel"/>
    <w:tmpl w:val="1736D550"/>
    <w:lvl w:ilvl="0" w:tplc="FFFFFFFF">
      <w:start w:val="1"/>
      <w:numFmt w:val="decimal"/>
      <w:lvlText w:val="[%1]"/>
      <w:lvlJc w:val="left"/>
      <w:pPr>
        <w:tabs>
          <w:tab w:val="num" w:pos="360"/>
        </w:tabs>
        <w:ind w:left="360" w:hanging="360"/>
      </w:pPr>
      <w:rPr>
        <w:rFonts w:hint="eastAsia"/>
      </w:r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2"/>
  </w:num>
  <w:num w:numId="3">
    <w:abstractNumId w:val="11"/>
  </w:num>
  <w:num w:numId="4">
    <w:abstractNumId w:val="9"/>
  </w:num>
  <w:num w:numId="5">
    <w:abstractNumId w:val="10"/>
  </w:num>
  <w:num w:numId="6">
    <w:abstractNumId w:val="6"/>
  </w:num>
  <w:num w:numId="7">
    <w:abstractNumId w:val="8"/>
  </w:num>
  <w:num w:numId="8">
    <w:abstractNumId w:val="6"/>
  </w:num>
  <w:num w:numId="9">
    <w:abstractNumId w:val="1"/>
  </w:num>
  <w:num w:numId="10">
    <w:abstractNumId w:val="5"/>
  </w:num>
  <w:num w:numId="11">
    <w:abstractNumId w:val="2"/>
  </w:num>
  <w:num w:numId="1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num>
  <w:num w:numId="14">
    <w:abstractNumId w:val="3"/>
  </w:num>
  <w:num w:numId="15">
    <w:abstractNumId w:val="4"/>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20"/>
  <w:drawingGridVerticalSpacing w:val="12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5D39"/>
    <w:rsid w:val="00031F7B"/>
    <w:rsid w:val="0003407A"/>
    <w:rsid w:val="00041FA0"/>
    <w:rsid w:val="000458BC"/>
    <w:rsid w:val="00045C41"/>
    <w:rsid w:val="00046C03"/>
    <w:rsid w:val="0005172F"/>
    <w:rsid w:val="000631B0"/>
    <w:rsid w:val="000745B5"/>
    <w:rsid w:val="0007614F"/>
    <w:rsid w:val="000B1C6B"/>
    <w:rsid w:val="000B4FF9"/>
    <w:rsid w:val="000C09AC"/>
    <w:rsid w:val="000C2341"/>
    <w:rsid w:val="000C56AC"/>
    <w:rsid w:val="000E00F3"/>
    <w:rsid w:val="000E487E"/>
    <w:rsid w:val="000F158C"/>
    <w:rsid w:val="000F2764"/>
    <w:rsid w:val="000F4FC7"/>
    <w:rsid w:val="00102F3D"/>
    <w:rsid w:val="00105B0B"/>
    <w:rsid w:val="00113555"/>
    <w:rsid w:val="00124E38"/>
    <w:rsid w:val="0012580B"/>
    <w:rsid w:val="001263CE"/>
    <w:rsid w:val="00131F90"/>
    <w:rsid w:val="0013526E"/>
    <w:rsid w:val="00150758"/>
    <w:rsid w:val="00151A31"/>
    <w:rsid w:val="00166002"/>
    <w:rsid w:val="00171371"/>
    <w:rsid w:val="00175A24"/>
    <w:rsid w:val="00175BED"/>
    <w:rsid w:val="00180A8B"/>
    <w:rsid w:val="00187E58"/>
    <w:rsid w:val="001A297E"/>
    <w:rsid w:val="001A368E"/>
    <w:rsid w:val="001A7329"/>
    <w:rsid w:val="001B0679"/>
    <w:rsid w:val="001B4E28"/>
    <w:rsid w:val="001B5E9A"/>
    <w:rsid w:val="001C2C6F"/>
    <w:rsid w:val="001C3525"/>
    <w:rsid w:val="001D1BD2"/>
    <w:rsid w:val="001E02BE"/>
    <w:rsid w:val="001E3B37"/>
    <w:rsid w:val="001E4C41"/>
    <w:rsid w:val="001F06BC"/>
    <w:rsid w:val="001F2594"/>
    <w:rsid w:val="001F57A4"/>
    <w:rsid w:val="002055A6"/>
    <w:rsid w:val="00206460"/>
    <w:rsid w:val="002069B4"/>
    <w:rsid w:val="00215DFC"/>
    <w:rsid w:val="002212DF"/>
    <w:rsid w:val="0022151E"/>
    <w:rsid w:val="0022287D"/>
    <w:rsid w:val="00222CD4"/>
    <w:rsid w:val="002264A6"/>
    <w:rsid w:val="00227BA7"/>
    <w:rsid w:val="0023011C"/>
    <w:rsid w:val="00234196"/>
    <w:rsid w:val="002357EF"/>
    <w:rsid w:val="002368A1"/>
    <w:rsid w:val="00246E26"/>
    <w:rsid w:val="002470C8"/>
    <w:rsid w:val="00247E38"/>
    <w:rsid w:val="00256DED"/>
    <w:rsid w:val="00263398"/>
    <w:rsid w:val="00267F60"/>
    <w:rsid w:val="00273454"/>
    <w:rsid w:val="00275BCF"/>
    <w:rsid w:val="00287F03"/>
    <w:rsid w:val="00290EEF"/>
    <w:rsid w:val="00292257"/>
    <w:rsid w:val="00293D8B"/>
    <w:rsid w:val="002A54E0"/>
    <w:rsid w:val="002A75E7"/>
    <w:rsid w:val="002B1595"/>
    <w:rsid w:val="002B191D"/>
    <w:rsid w:val="002C64D9"/>
    <w:rsid w:val="002C6FE5"/>
    <w:rsid w:val="002C7BAD"/>
    <w:rsid w:val="002D0AF6"/>
    <w:rsid w:val="002D65F8"/>
    <w:rsid w:val="002E6082"/>
    <w:rsid w:val="002F164D"/>
    <w:rsid w:val="003021C6"/>
    <w:rsid w:val="003033A2"/>
    <w:rsid w:val="00306206"/>
    <w:rsid w:val="00311113"/>
    <w:rsid w:val="00317656"/>
    <w:rsid w:val="00317D85"/>
    <w:rsid w:val="00327C56"/>
    <w:rsid w:val="003315A1"/>
    <w:rsid w:val="003373EC"/>
    <w:rsid w:val="003412B7"/>
    <w:rsid w:val="00342FF4"/>
    <w:rsid w:val="00344581"/>
    <w:rsid w:val="00355FB8"/>
    <w:rsid w:val="003605A5"/>
    <w:rsid w:val="003669EA"/>
    <w:rsid w:val="003706CC"/>
    <w:rsid w:val="00370B4C"/>
    <w:rsid w:val="003728E2"/>
    <w:rsid w:val="00375ECE"/>
    <w:rsid w:val="00376DC2"/>
    <w:rsid w:val="00377710"/>
    <w:rsid w:val="003963E9"/>
    <w:rsid w:val="003A2D8E"/>
    <w:rsid w:val="003A4CB7"/>
    <w:rsid w:val="003A58B5"/>
    <w:rsid w:val="003B1AD5"/>
    <w:rsid w:val="003C20E4"/>
    <w:rsid w:val="003C3CBC"/>
    <w:rsid w:val="003D4FAD"/>
    <w:rsid w:val="003D5156"/>
    <w:rsid w:val="003E6F90"/>
    <w:rsid w:val="003F5D0F"/>
    <w:rsid w:val="00410AD7"/>
    <w:rsid w:val="00414101"/>
    <w:rsid w:val="0042187C"/>
    <w:rsid w:val="00433DDB"/>
    <w:rsid w:val="00435453"/>
    <w:rsid w:val="00436353"/>
    <w:rsid w:val="00437619"/>
    <w:rsid w:val="004452DB"/>
    <w:rsid w:val="00445B72"/>
    <w:rsid w:val="00451006"/>
    <w:rsid w:val="00456B23"/>
    <w:rsid w:val="00462788"/>
    <w:rsid w:val="00473347"/>
    <w:rsid w:val="004812FB"/>
    <w:rsid w:val="00482987"/>
    <w:rsid w:val="004871A2"/>
    <w:rsid w:val="0049565C"/>
    <w:rsid w:val="004A2A63"/>
    <w:rsid w:val="004A7E06"/>
    <w:rsid w:val="004B210C"/>
    <w:rsid w:val="004B472F"/>
    <w:rsid w:val="004D405F"/>
    <w:rsid w:val="004E4F4F"/>
    <w:rsid w:val="004E6789"/>
    <w:rsid w:val="004E758F"/>
    <w:rsid w:val="004E7C5C"/>
    <w:rsid w:val="004F61E3"/>
    <w:rsid w:val="004F7986"/>
    <w:rsid w:val="004F7CC0"/>
    <w:rsid w:val="00502E10"/>
    <w:rsid w:val="0051015C"/>
    <w:rsid w:val="0051559F"/>
    <w:rsid w:val="00516CF1"/>
    <w:rsid w:val="00521D50"/>
    <w:rsid w:val="0052661D"/>
    <w:rsid w:val="00531AE9"/>
    <w:rsid w:val="00531E73"/>
    <w:rsid w:val="0054513E"/>
    <w:rsid w:val="00550A66"/>
    <w:rsid w:val="005534E5"/>
    <w:rsid w:val="00567EC7"/>
    <w:rsid w:val="00570013"/>
    <w:rsid w:val="005801A2"/>
    <w:rsid w:val="005804C0"/>
    <w:rsid w:val="00581438"/>
    <w:rsid w:val="00583775"/>
    <w:rsid w:val="00584D26"/>
    <w:rsid w:val="00592256"/>
    <w:rsid w:val="005952A5"/>
    <w:rsid w:val="00597533"/>
    <w:rsid w:val="005A33A1"/>
    <w:rsid w:val="005A4C5A"/>
    <w:rsid w:val="005B0FA6"/>
    <w:rsid w:val="005B217D"/>
    <w:rsid w:val="005C385F"/>
    <w:rsid w:val="005E1AC6"/>
    <w:rsid w:val="005F60AD"/>
    <w:rsid w:val="005F6F1B"/>
    <w:rsid w:val="00612BCD"/>
    <w:rsid w:val="00624B33"/>
    <w:rsid w:val="00630AA2"/>
    <w:rsid w:val="0063569E"/>
    <w:rsid w:val="0063571A"/>
    <w:rsid w:val="00646707"/>
    <w:rsid w:val="00646887"/>
    <w:rsid w:val="0065405D"/>
    <w:rsid w:val="00662E58"/>
    <w:rsid w:val="00664DCF"/>
    <w:rsid w:val="006706F9"/>
    <w:rsid w:val="00681EA7"/>
    <w:rsid w:val="0069315F"/>
    <w:rsid w:val="006A7154"/>
    <w:rsid w:val="006B0599"/>
    <w:rsid w:val="006B6F7B"/>
    <w:rsid w:val="006C472A"/>
    <w:rsid w:val="006C5D39"/>
    <w:rsid w:val="006E2810"/>
    <w:rsid w:val="006E29BB"/>
    <w:rsid w:val="006E5417"/>
    <w:rsid w:val="006E5429"/>
    <w:rsid w:val="00702D04"/>
    <w:rsid w:val="00704144"/>
    <w:rsid w:val="00712F60"/>
    <w:rsid w:val="0071762A"/>
    <w:rsid w:val="00720E3B"/>
    <w:rsid w:val="0073145A"/>
    <w:rsid w:val="007323F9"/>
    <w:rsid w:val="007431D6"/>
    <w:rsid w:val="00745F6B"/>
    <w:rsid w:val="00754C5F"/>
    <w:rsid w:val="0075585E"/>
    <w:rsid w:val="00757D00"/>
    <w:rsid w:val="00770571"/>
    <w:rsid w:val="007768FF"/>
    <w:rsid w:val="0077741E"/>
    <w:rsid w:val="007824D3"/>
    <w:rsid w:val="00786CDD"/>
    <w:rsid w:val="00787E7B"/>
    <w:rsid w:val="00796ACA"/>
    <w:rsid w:val="00796EE3"/>
    <w:rsid w:val="007A29A5"/>
    <w:rsid w:val="007A4E87"/>
    <w:rsid w:val="007A6B1C"/>
    <w:rsid w:val="007A71D6"/>
    <w:rsid w:val="007A7D29"/>
    <w:rsid w:val="007B4AB8"/>
    <w:rsid w:val="007E2F8A"/>
    <w:rsid w:val="007F1F8B"/>
    <w:rsid w:val="007F4737"/>
    <w:rsid w:val="007F67A1"/>
    <w:rsid w:val="007F7A2A"/>
    <w:rsid w:val="008010DB"/>
    <w:rsid w:val="00811C05"/>
    <w:rsid w:val="00813555"/>
    <w:rsid w:val="00817077"/>
    <w:rsid w:val="008206C8"/>
    <w:rsid w:val="00820ECF"/>
    <w:rsid w:val="008306CF"/>
    <w:rsid w:val="0083374E"/>
    <w:rsid w:val="0085406A"/>
    <w:rsid w:val="00857619"/>
    <w:rsid w:val="00860DFE"/>
    <w:rsid w:val="0086180A"/>
    <w:rsid w:val="0086387C"/>
    <w:rsid w:val="00874A6C"/>
    <w:rsid w:val="00876C65"/>
    <w:rsid w:val="008A4B4C"/>
    <w:rsid w:val="008A68C0"/>
    <w:rsid w:val="008C1B31"/>
    <w:rsid w:val="008C239F"/>
    <w:rsid w:val="008E480C"/>
    <w:rsid w:val="009002E6"/>
    <w:rsid w:val="00907757"/>
    <w:rsid w:val="009153D3"/>
    <w:rsid w:val="00915617"/>
    <w:rsid w:val="009212B0"/>
    <w:rsid w:val="009234A5"/>
    <w:rsid w:val="00925969"/>
    <w:rsid w:val="009301B6"/>
    <w:rsid w:val="009336F7"/>
    <w:rsid w:val="009374A7"/>
    <w:rsid w:val="009400B1"/>
    <w:rsid w:val="009450D0"/>
    <w:rsid w:val="00955536"/>
    <w:rsid w:val="009823EB"/>
    <w:rsid w:val="00983052"/>
    <w:rsid w:val="0098551D"/>
    <w:rsid w:val="0099518F"/>
    <w:rsid w:val="00997F14"/>
    <w:rsid w:val="009A523D"/>
    <w:rsid w:val="009A54DB"/>
    <w:rsid w:val="009B208A"/>
    <w:rsid w:val="009B4532"/>
    <w:rsid w:val="009D1234"/>
    <w:rsid w:val="009F496B"/>
    <w:rsid w:val="00A01439"/>
    <w:rsid w:val="00A024F0"/>
    <w:rsid w:val="00A02BBC"/>
    <w:rsid w:val="00A02E61"/>
    <w:rsid w:val="00A05CFF"/>
    <w:rsid w:val="00A203BA"/>
    <w:rsid w:val="00A32D40"/>
    <w:rsid w:val="00A504C8"/>
    <w:rsid w:val="00A56B97"/>
    <w:rsid w:val="00A6093D"/>
    <w:rsid w:val="00A60C64"/>
    <w:rsid w:val="00A71BFB"/>
    <w:rsid w:val="00A731BE"/>
    <w:rsid w:val="00A76A6D"/>
    <w:rsid w:val="00A83253"/>
    <w:rsid w:val="00AA4553"/>
    <w:rsid w:val="00AA471B"/>
    <w:rsid w:val="00AA6E84"/>
    <w:rsid w:val="00AC3E9F"/>
    <w:rsid w:val="00AD0095"/>
    <w:rsid w:val="00AD765D"/>
    <w:rsid w:val="00AE341B"/>
    <w:rsid w:val="00AE52DC"/>
    <w:rsid w:val="00AF70BA"/>
    <w:rsid w:val="00B07CA7"/>
    <w:rsid w:val="00B1279A"/>
    <w:rsid w:val="00B21365"/>
    <w:rsid w:val="00B4194A"/>
    <w:rsid w:val="00B5222E"/>
    <w:rsid w:val="00B55F93"/>
    <w:rsid w:val="00B5769D"/>
    <w:rsid w:val="00B60720"/>
    <w:rsid w:val="00B61C96"/>
    <w:rsid w:val="00B665F8"/>
    <w:rsid w:val="00B73A2A"/>
    <w:rsid w:val="00B75732"/>
    <w:rsid w:val="00B8057B"/>
    <w:rsid w:val="00B838D6"/>
    <w:rsid w:val="00B94B06"/>
    <w:rsid w:val="00B94C28"/>
    <w:rsid w:val="00BA2973"/>
    <w:rsid w:val="00BA302E"/>
    <w:rsid w:val="00BA6A35"/>
    <w:rsid w:val="00BA721F"/>
    <w:rsid w:val="00BC10BA"/>
    <w:rsid w:val="00BC5AFD"/>
    <w:rsid w:val="00BD40A2"/>
    <w:rsid w:val="00BD4C93"/>
    <w:rsid w:val="00BE6460"/>
    <w:rsid w:val="00BF212F"/>
    <w:rsid w:val="00BF5CB4"/>
    <w:rsid w:val="00C029E8"/>
    <w:rsid w:val="00C04F43"/>
    <w:rsid w:val="00C0609D"/>
    <w:rsid w:val="00C06734"/>
    <w:rsid w:val="00C115AB"/>
    <w:rsid w:val="00C30249"/>
    <w:rsid w:val="00C3723B"/>
    <w:rsid w:val="00C44A92"/>
    <w:rsid w:val="00C53BA7"/>
    <w:rsid w:val="00C606C9"/>
    <w:rsid w:val="00C80288"/>
    <w:rsid w:val="00C84003"/>
    <w:rsid w:val="00C90650"/>
    <w:rsid w:val="00C97D78"/>
    <w:rsid w:val="00CA1E24"/>
    <w:rsid w:val="00CC2AAE"/>
    <w:rsid w:val="00CC5A42"/>
    <w:rsid w:val="00CD0EAB"/>
    <w:rsid w:val="00CD46FF"/>
    <w:rsid w:val="00CD5C7A"/>
    <w:rsid w:val="00CF34DB"/>
    <w:rsid w:val="00CF558F"/>
    <w:rsid w:val="00D073E2"/>
    <w:rsid w:val="00D21F69"/>
    <w:rsid w:val="00D26C3D"/>
    <w:rsid w:val="00D42B5A"/>
    <w:rsid w:val="00D446EC"/>
    <w:rsid w:val="00D47439"/>
    <w:rsid w:val="00D51BF0"/>
    <w:rsid w:val="00D55942"/>
    <w:rsid w:val="00D576BF"/>
    <w:rsid w:val="00D623B6"/>
    <w:rsid w:val="00D73DAD"/>
    <w:rsid w:val="00D807BF"/>
    <w:rsid w:val="00D82FCC"/>
    <w:rsid w:val="00D9560F"/>
    <w:rsid w:val="00D95C4D"/>
    <w:rsid w:val="00DA17FC"/>
    <w:rsid w:val="00DA5AEE"/>
    <w:rsid w:val="00DA7887"/>
    <w:rsid w:val="00DB2C26"/>
    <w:rsid w:val="00DB5640"/>
    <w:rsid w:val="00DC47E6"/>
    <w:rsid w:val="00DE494C"/>
    <w:rsid w:val="00DE550E"/>
    <w:rsid w:val="00DE6B43"/>
    <w:rsid w:val="00E111F7"/>
    <w:rsid w:val="00E11923"/>
    <w:rsid w:val="00E135E2"/>
    <w:rsid w:val="00E25E56"/>
    <w:rsid w:val="00E262D4"/>
    <w:rsid w:val="00E36070"/>
    <w:rsid w:val="00E36250"/>
    <w:rsid w:val="00E45C9B"/>
    <w:rsid w:val="00E502F9"/>
    <w:rsid w:val="00E51020"/>
    <w:rsid w:val="00E54511"/>
    <w:rsid w:val="00E61DAC"/>
    <w:rsid w:val="00E63038"/>
    <w:rsid w:val="00E70830"/>
    <w:rsid w:val="00E72B80"/>
    <w:rsid w:val="00E75FE3"/>
    <w:rsid w:val="00E8092F"/>
    <w:rsid w:val="00E86C4C"/>
    <w:rsid w:val="00E87180"/>
    <w:rsid w:val="00EA03C5"/>
    <w:rsid w:val="00EB2AD4"/>
    <w:rsid w:val="00EB7AB1"/>
    <w:rsid w:val="00EC5597"/>
    <w:rsid w:val="00EC7FD2"/>
    <w:rsid w:val="00EE0D8C"/>
    <w:rsid w:val="00EF48CC"/>
    <w:rsid w:val="00EF5199"/>
    <w:rsid w:val="00F00E69"/>
    <w:rsid w:val="00F04B75"/>
    <w:rsid w:val="00F11A7D"/>
    <w:rsid w:val="00F26A13"/>
    <w:rsid w:val="00F30830"/>
    <w:rsid w:val="00F46390"/>
    <w:rsid w:val="00F5571F"/>
    <w:rsid w:val="00F605D8"/>
    <w:rsid w:val="00F6347D"/>
    <w:rsid w:val="00F720DF"/>
    <w:rsid w:val="00F73032"/>
    <w:rsid w:val="00F7589C"/>
    <w:rsid w:val="00F848FC"/>
    <w:rsid w:val="00F9282A"/>
    <w:rsid w:val="00F95B43"/>
    <w:rsid w:val="00F96BAD"/>
    <w:rsid w:val="00FB0487"/>
    <w:rsid w:val="00FB0C52"/>
    <w:rsid w:val="00FB0E84"/>
    <w:rsid w:val="00FB55B5"/>
    <w:rsid w:val="00FD01C2"/>
    <w:rsid w:val="00FE2AE9"/>
    <w:rsid w:val="00FF0CE3"/>
    <w:rsid w:val="00FF4424"/>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algun Gothic"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rPr>
  </w:style>
  <w:style w:type="paragraph" w:styleId="Heading1">
    <w:name w:val="heading 1"/>
    <w:basedOn w:val="Normal"/>
    <w:next w:val="Normal"/>
    <w:qFormat/>
    <w:rsid w:val="00E11923"/>
    <w:pPr>
      <w:keepNext/>
      <w:numPr>
        <w:numId w:val="6"/>
      </w:numPr>
      <w:spacing w:before="240" w:after="60"/>
      <w:ind w:left="360" w:hanging="3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rPr>
  </w:style>
  <w:style w:type="paragraph" w:styleId="Heading4">
    <w:name w:val="heading 4"/>
    <w:basedOn w:val="Normal"/>
    <w:next w:val="Normal"/>
    <w:link w:val="Heading4Char"/>
    <w:qFormat/>
    <w:rsid w:val="000E00F3"/>
    <w:pPr>
      <w:keepNext/>
      <w:numPr>
        <w:ilvl w:val="3"/>
        <w:numId w:val="6"/>
      </w:numPr>
      <w:spacing w:before="240" w:after="60"/>
      <w:ind w:left="1080" w:hanging="1080"/>
      <w:outlineLvl w:val="3"/>
    </w:pPr>
    <w:rPr>
      <w:b/>
      <w:bCs/>
      <w:sz w:val="28"/>
      <w:szCs w:val="28"/>
    </w:rPr>
  </w:style>
  <w:style w:type="paragraph" w:styleId="Heading5">
    <w:name w:val="heading 5"/>
    <w:basedOn w:val="Normal"/>
    <w:next w:val="Normal"/>
    <w:link w:val="Heading5Char"/>
    <w:qFormat/>
    <w:rsid w:val="000E00F3"/>
    <w:pPr>
      <w:keepNext/>
      <w:numPr>
        <w:ilvl w:val="4"/>
        <w:numId w:val="6"/>
      </w:numPr>
      <w:spacing w:before="240" w:after="60"/>
      <w:ind w:left="1080" w:hanging="1080"/>
      <w:outlineLvl w:val="4"/>
    </w:pPr>
    <w:rPr>
      <w:b/>
      <w:bCs/>
      <w:i/>
      <w:iCs/>
      <w:sz w:val="26"/>
      <w:szCs w:val="26"/>
    </w:rPr>
  </w:style>
  <w:style w:type="paragraph" w:styleId="Heading6">
    <w:name w:val="heading 6"/>
    <w:basedOn w:val="Normal"/>
    <w:next w:val="Normal"/>
    <w:link w:val="Heading6Char"/>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0E00F3"/>
    <w:pPr>
      <w:keepNext/>
      <w:numPr>
        <w:ilvl w:val="6"/>
        <w:numId w:val="6"/>
      </w:numPr>
      <w:spacing w:before="240" w:after="60"/>
      <w:ind w:left="1440" w:hanging="1440"/>
      <w:outlineLvl w:val="6"/>
    </w:pPr>
    <w:rPr>
      <w:sz w:val="24"/>
      <w:szCs w:val="24"/>
    </w:rPr>
  </w:style>
  <w:style w:type="paragraph" w:styleId="Heading8">
    <w:name w:val="heading 8"/>
    <w:basedOn w:val="Normal"/>
    <w:next w:val="Normal"/>
    <w:link w:val="Heading8Char"/>
    <w:qFormat/>
    <w:rsid w:val="000E00F3"/>
    <w:pPr>
      <w:keepNext/>
      <w:numPr>
        <w:ilvl w:val="7"/>
        <w:numId w:val="6"/>
      </w:numPr>
      <w:tabs>
        <w:tab w:val="left" w:pos="1800"/>
      </w:tabs>
      <w:spacing w:before="240" w:after="60"/>
      <w:ind w:left="1800" w:hanging="1800"/>
      <w:outlineLvl w:val="7"/>
    </w:pPr>
    <w:rPr>
      <w:i/>
      <w:iCs/>
      <w:sz w:val="24"/>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lang w:eastAsia="en-US"/>
    </w:rPr>
  </w:style>
  <w:style w:type="character" w:customStyle="1" w:styleId="Heading3Char">
    <w:name w:val="Heading 3 Char"/>
    <w:link w:val="Heading3"/>
    <w:rsid w:val="002B191D"/>
    <w:rPr>
      <w:b/>
      <w:bCs/>
      <w:sz w:val="26"/>
      <w:szCs w:val="26"/>
      <w:lang w:eastAsia="en-US"/>
    </w:rPr>
  </w:style>
  <w:style w:type="character" w:customStyle="1" w:styleId="Heading4Char">
    <w:name w:val="Heading 4 Char"/>
    <w:link w:val="Heading4"/>
    <w:rsid w:val="000E00F3"/>
    <w:rPr>
      <w:b/>
      <w:bCs/>
      <w:sz w:val="28"/>
      <w:szCs w:val="28"/>
      <w:lang w:eastAsia="en-US"/>
    </w:rPr>
  </w:style>
  <w:style w:type="character" w:customStyle="1" w:styleId="Heading5Char">
    <w:name w:val="Heading 5 Char"/>
    <w:link w:val="Heading5"/>
    <w:rsid w:val="000E00F3"/>
    <w:rPr>
      <w:b/>
      <w:bCs/>
      <w:i/>
      <w:iCs/>
      <w:sz w:val="26"/>
      <w:szCs w:val="26"/>
      <w:lang w:eastAsia="en-US"/>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0E00F3"/>
    <w:rPr>
      <w:sz w:val="24"/>
      <w:szCs w:val="24"/>
      <w:lang w:eastAsia="en-US"/>
    </w:rPr>
  </w:style>
  <w:style w:type="character" w:customStyle="1" w:styleId="Heading8Char">
    <w:name w:val="Heading 8 Char"/>
    <w:link w:val="Heading8"/>
    <w:rsid w:val="000E00F3"/>
    <w:rPr>
      <w:i/>
      <w:iCs/>
      <w:sz w:val="24"/>
      <w:szCs w:val="24"/>
      <w:lang w:eastAsia="en-US"/>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paragraph" w:customStyle="1" w:styleId="Equation">
    <w:name w:val="Equation"/>
    <w:basedOn w:val="Normal"/>
    <w:rsid w:val="00EA03C5"/>
    <w:pPr>
      <w:tabs>
        <w:tab w:val="clear" w:pos="360"/>
        <w:tab w:val="clear" w:pos="720"/>
        <w:tab w:val="clear" w:pos="1080"/>
        <w:tab w:val="clear" w:pos="1440"/>
        <w:tab w:val="left" w:pos="794"/>
        <w:tab w:val="left" w:pos="1588"/>
        <w:tab w:val="center" w:pos="4849"/>
        <w:tab w:val="right" w:pos="9696"/>
      </w:tabs>
    </w:pPr>
    <w:rPr>
      <w:sz w:val="20"/>
      <w:szCs w:val="22"/>
      <w:lang w:val="en-GB"/>
    </w:rPr>
  </w:style>
  <w:style w:type="paragraph" w:customStyle="1" w:styleId="tableheading">
    <w:name w:val="table heading"/>
    <w:basedOn w:val="Normal"/>
    <w:rsid w:val="00FB55B5"/>
    <w:pPr>
      <w:keepNext/>
      <w:keepLines/>
      <w:tabs>
        <w:tab w:val="clear" w:pos="360"/>
        <w:tab w:val="clear" w:pos="720"/>
        <w:tab w:val="clear" w:pos="1080"/>
        <w:tab w:val="clear" w:pos="1440"/>
      </w:tabs>
      <w:spacing w:before="0" w:after="60"/>
      <w:jc w:val="both"/>
    </w:pPr>
    <w:rPr>
      <w:b/>
      <w:bCs/>
      <w:sz w:val="20"/>
      <w:lang w:val="en-GB"/>
    </w:rPr>
  </w:style>
  <w:style w:type="paragraph" w:customStyle="1" w:styleId="tablecell">
    <w:name w:val="table cell"/>
    <w:basedOn w:val="Normal"/>
    <w:rsid w:val="00FB55B5"/>
    <w:pPr>
      <w:keepNext/>
      <w:keepLines/>
      <w:tabs>
        <w:tab w:val="clear" w:pos="360"/>
        <w:tab w:val="clear" w:pos="720"/>
        <w:tab w:val="clear" w:pos="1080"/>
        <w:tab w:val="clear" w:pos="1440"/>
      </w:tabs>
      <w:spacing w:before="0" w:after="60"/>
      <w:jc w:val="both"/>
    </w:pPr>
    <w:rPr>
      <w:sz w:val="20"/>
      <w:lang w:val="en-GB"/>
    </w:rPr>
  </w:style>
  <w:style w:type="paragraph" w:customStyle="1" w:styleId="tablesyntax">
    <w:name w:val="table syntax"/>
    <w:basedOn w:val="Normal"/>
    <w:link w:val="tablesyntaxChar"/>
    <w:rsid w:val="00FB55B5"/>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pPr>
    <w:rPr>
      <w:rFonts w:ascii="Times" w:hAnsi="Times"/>
      <w:sz w:val="20"/>
      <w:lang w:val="en-GB"/>
    </w:rPr>
  </w:style>
  <w:style w:type="character" w:customStyle="1" w:styleId="tablesyntaxChar">
    <w:name w:val="table syntax Char"/>
    <w:link w:val="tablesyntax"/>
    <w:locked/>
    <w:rsid w:val="00FB55B5"/>
    <w:rPr>
      <w:rFonts w:ascii="Times" w:eastAsia="Malgun Gothic" w:hAnsi="Times"/>
      <w:lang w:val="en-GB" w:eastAsia="en-US"/>
    </w:rPr>
  </w:style>
  <w:style w:type="table" w:styleId="TableGrid">
    <w:name w:val="Table Grid"/>
    <w:basedOn w:val="TableNormal"/>
    <w:rsid w:val="002E608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aption">
    <w:name w:val="caption"/>
    <w:basedOn w:val="Normal"/>
    <w:next w:val="Normal"/>
    <w:unhideWhenUsed/>
    <w:qFormat/>
    <w:rsid w:val="00C53BA7"/>
    <w:rPr>
      <w:b/>
      <w:bCs/>
      <w:sz w:val="20"/>
    </w:rPr>
  </w:style>
  <w:style w:type="paragraph" w:styleId="ListParagraph">
    <w:name w:val="List Paragraph"/>
    <w:basedOn w:val="Normal"/>
    <w:uiPriority w:val="34"/>
    <w:qFormat/>
    <w:rsid w:val="00456B23"/>
    <w:pPr>
      <w:ind w:left="720"/>
      <w:contextualSpacing/>
    </w:pPr>
  </w:style>
  <w:style w:type="character" w:styleId="PlaceholderText">
    <w:name w:val="Placeholder Text"/>
    <w:basedOn w:val="DefaultParagraphFont"/>
    <w:uiPriority w:val="99"/>
    <w:semiHidden/>
    <w:rsid w:val="0063571A"/>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algun Gothic"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rPr>
  </w:style>
  <w:style w:type="paragraph" w:styleId="Heading1">
    <w:name w:val="heading 1"/>
    <w:basedOn w:val="Normal"/>
    <w:next w:val="Normal"/>
    <w:qFormat/>
    <w:rsid w:val="00E11923"/>
    <w:pPr>
      <w:keepNext/>
      <w:numPr>
        <w:numId w:val="6"/>
      </w:numPr>
      <w:spacing w:before="240" w:after="60"/>
      <w:ind w:left="360" w:hanging="3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rPr>
  </w:style>
  <w:style w:type="paragraph" w:styleId="Heading4">
    <w:name w:val="heading 4"/>
    <w:basedOn w:val="Normal"/>
    <w:next w:val="Normal"/>
    <w:link w:val="Heading4Char"/>
    <w:qFormat/>
    <w:rsid w:val="000E00F3"/>
    <w:pPr>
      <w:keepNext/>
      <w:numPr>
        <w:ilvl w:val="3"/>
        <w:numId w:val="6"/>
      </w:numPr>
      <w:spacing w:before="240" w:after="60"/>
      <w:ind w:left="1080" w:hanging="1080"/>
      <w:outlineLvl w:val="3"/>
    </w:pPr>
    <w:rPr>
      <w:b/>
      <w:bCs/>
      <w:sz w:val="28"/>
      <w:szCs w:val="28"/>
    </w:rPr>
  </w:style>
  <w:style w:type="paragraph" w:styleId="Heading5">
    <w:name w:val="heading 5"/>
    <w:basedOn w:val="Normal"/>
    <w:next w:val="Normal"/>
    <w:link w:val="Heading5Char"/>
    <w:qFormat/>
    <w:rsid w:val="000E00F3"/>
    <w:pPr>
      <w:keepNext/>
      <w:numPr>
        <w:ilvl w:val="4"/>
        <w:numId w:val="6"/>
      </w:numPr>
      <w:spacing w:before="240" w:after="60"/>
      <w:ind w:left="1080" w:hanging="1080"/>
      <w:outlineLvl w:val="4"/>
    </w:pPr>
    <w:rPr>
      <w:b/>
      <w:bCs/>
      <w:i/>
      <w:iCs/>
      <w:sz w:val="26"/>
      <w:szCs w:val="26"/>
    </w:rPr>
  </w:style>
  <w:style w:type="paragraph" w:styleId="Heading6">
    <w:name w:val="heading 6"/>
    <w:basedOn w:val="Normal"/>
    <w:next w:val="Normal"/>
    <w:link w:val="Heading6Char"/>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0E00F3"/>
    <w:pPr>
      <w:keepNext/>
      <w:numPr>
        <w:ilvl w:val="6"/>
        <w:numId w:val="6"/>
      </w:numPr>
      <w:spacing w:before="240" w:after="60"/>
      <w:ind w:left="1440" w:hanging="1440"/>
      <w:outlineLvl w:val="6"/>
    </w:pPr>
    <w:rPr>
      <w:sz w:val="24"/>
      <w:szCs w:val="24"/>
    </w:rPr>
  </w:style>
  <w:style w:type="paragraph" w:styleId="Heading8">
    <w:name w:val="heading 8"/>
    <w:basedOn w:val="Normal"/>
    <w:next w:val="Normal"/>
    <w:link w:val="Heading8Char"/>
    <w:qFormat/>
    <w:rsid w:val="000E00F3"/>
    <w:pPr>
      <w:keepNext/>
      <w:numPr>
        <w:ilvl w:val="7"/>
        <w:numId w:val="6"/>
      </w:numPr>
      <w:tabs>
        <w:tab w:val="left" w:pos="1800"/>
      </w:tabs>
      <w:spacing w:before="240" w:after="60"/>
      <w:ind w:left="1800" w:hanging="1800"/>
      <w:outlineLvl w:val="7"/>
    </w:pPr>
    <w:rPr>
      <w:i/>
      <w:iCs/>
      <w:sz w:val="24"/>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lang w:eastAsia="en-US"/>
    </w:rPr>
  </w:style>
  <w:style w:type="character" w:customStyle="1" w:styleId="Heading3Char">
    <w:name w:val="Heading 3 Char"/>
    <w:link w:val="Heading3"/>
    <w:rsid w:val="002B191D"/>
    <w:rPr>
      <w:b/>
      <w:bCs/>
      <w:sz w:val="26"/>
      <w:szCs w:val="26"/>
      <w:lang w:eastAsia="en-US"/>
    </w:rPr>
  </w:style>
  <w:style w:type="character" w:customStyle="1" w:styleId="Heading4Char">
    <w:name w:val="Heading 4 Char"/>
    <w:link w:val="Heading4"/>
    <w:rsid w:val="000E00F3"/>
    <w:rPr>
      <w:b/>
      <w:bCs/>
      <w:sz w:val="28"/>
      <w:szCs w:val="28"/>
      <w:lang w:eastAsia="en-US"/>
    </w:rPr>
  </w:style>
  <w:style w:type="character" w:customStyle="1" w:styleId="Heading5Char">
    <w:name w:val="Heading 5 Char"/>
    <w:link w:val="Heading5"/>
    <w:rsid w:val="000E00F3"/>
    <w:rPr>
      <w:b/>
      <w:bCs/>
      <w:i/>
      <w:iCs/>
      <w:sz w:val="26"/>
      <w:szCs w:val="26"/>
      <w:lang w:eastAsia="en-US"/>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0E00F3"/>
    <w:rPr>
      <w:sz w:val="24"/>
      <w:szCs w:val="24"/>
      <w:lang w:eastAsia="en-US"/>
    </w:rPr>
  </w:style>
  <w:style w:type="character" w:customStyle="1" w:styleId="Heading8Char">
    <w:name w:val="Heading 8 Char"/>
    <w:link w:val="Heading8"/>
    <w:rsid w:val="000E00F3"/>
    <w:rPr>
      <w:i/>
      <w:iCs/>
      <w:sz w:val="24"/>
      <w:szCs w:val="24"/>
      <w:lang w:eastAsia="en-US"/>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paragraph" w:customStyle="1" w:styleId="Equation">
    <w:name w:val="Equation"/>
    <w:basedOn w:val="Normal"/>
    <w:rsid w:val="00EA03C5"/>
    <w:pPr>
      <w:tabs>
        <w:tab w:val="clear" w:pos="360"/>
        <w:tab w:val="clear" w:pos="720"/>
        <w:tab w:val="clear" w:pos="1080"/>
        <w:tab w:val="clear" w:pos="1440"/>
        <w:tab w:val="left" w:pos="794"/>
        <w:tab w:val="left" w:pos="1588"/>
        <w:tab w:val="center" w:pos="4849"/>
        <w:tab w:val="right" w:pos="9696"/>
      </w:tabs>
    </w:pPr>
    <w:rPr>
      <w:sz w:val="20"/>
      <w:szCs w:val="22"/>
      <w:lang w:val="en-GB"/>
    </w:rPr>
  </w:style>
  <w:style w:type="paragraph" w:customStyle="1" w:styleId="tableheading">
    <w:name w:val="table heading"/>
    <w:basedOn w:val="Normal"/>
    <w:rsid w:val="00FB55B5"/>
    <w:pPr>
      <w:keepNext/>
      <w:keepLines/>
      <w:tabs>
        <w:tab w:val="clear" w:pos="360"/>
        <w:tab w:val="clear" w:pos="720"/>
        <w:tab w:val="clear" w:pos="1080"/>
        <w:tab w:val="clear" w:pos="1440"/>
      </w:tabs>
      <w:spacing w:before="0" w:after="60"/>
      <w:jc w:val="both"/>
    </w:pPr>
    <w:rPr>
      <w:b/>
      <w:bCs/>
      <w:sz w:val="20"/>
      <w:lang w:val="en-GB"/>
    </w:rPr>
  </w:style>
  <w:style w:type="paragraph" w:customStyle="1" w:styleId="tablecell">
    <w:name w:val="table cell"/>
    <w:basedOn w:val="Normal"/>
    <w:rsid w:val="00FB55B5"/>
    <w:pPr>
      <w:keepNext/>
      <w:keepLines/>
      <w:tabs>
        <w:tab w:val="clear" w:pos="360"/>
        <w:tab w:val="clear" w:pos="720"/>
        <w:tab w:val="clear" w:pos="1080"/>
        <w:tab w:val="clear" w:pos="1440"/>
      </w:tabs>
      <w:spacing w:before="0" w:after="60"/>
      <w:jc w:val="both"/>
    </w:pPr>
    <w:rPr>
      <w:sz w:val="20"/>
      <w:lang w:val="en-GB"/>
    </w:rPr>
  </w:style>
  <w:style w:type="paragraph" w:customStyle="1" w:styleId="tablesyntax">
    <w:name w:val="table syntax"/>
    <w:basedOn w:val="Normal"/>
    <w:link w:val="tablesyntaxChar"/>
    <w:rsid w:val="00FB55B5"/>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pPr>
    <w:rPr>
      <w:rFonts w:ascii="Times" w:hAnsi="Times"/>
      <w:sz w:val="20"/>
      <w:lang w:val="en-GB"/>
    </w:rPr>
  </w:style>
  <w:style w:type="character" w:customStyle="1" w:styleId="tablesyntaxChar">
    <w:name w:val="table syntax Char"/>
    <w:link w:val="tablesyntax"/>
    <w:locked/>
    <w:rsid w:val="00FB55B5"/>
    <w:rPr>
      <w:rFonts w:ascii="Times" w:eastAsia="Malgun Gothic" w:hAnsi="Times"/>
      <w:lang w:val="en-GB" w:eastAsia="en-US"/>
    </w:rPr>
  </w:style>
  <w:style w:type="table" w:styleId="TableGrid">
    <w:name w:val="Table Grid"/>
    <w:basedOn w:val="TableNormal"/>
    <w:rsid w:val="002E608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aption">
    <w:name w:val="caption"/>
    <w:basedOn w:val="Normal"/>
    <w:next w:val="Normal"/>
    <w:unhideWhenUsed/>
    <w:qFormat/>
    <w:rsid w:val="00C53BA7"/>
    <w:rPr>
      <w:b/>
      <w:bCs/>
      <w:sz w:val="20"/>
    </w:rPr>
  </w:style>
  <w:style w:type="paragraph" w:styleId="ListParagraph">
    <w:name w:val="List Paragraph"/>
    <w:basedOn w:val="Normal"/>
    <w:uiPriority w:val="34"/>
    <w:qFormat/>
    <w:rsid w:val="00456B23"/>
    <w:pPr>
      <w:ind w:left="720"/>
      <w:contextualSpacing/>
    </w:pPr>
  </w:style>
  <w:style w:type="character" w:styleId="PlaceholderText">
    <w:name w:val="Placeholder Text"/>
    <w:basedOn w:val="DefaultParagraphFont"/>
    <w:uiPriority w:val="99"/>
    <w:semiHidden/>
    <w:rsid w:val="0063571A"/>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603591">
      <w:bodyDiv w:val="1"/>
      <w:marLeft w:val="0"/>
      <w:marRight w:val="0"/>
      <w:marTop w:val="0"/>
      <w:marBottom w:val="0"/>
      <w:divBdr>
        <w:top w:val="none" w:sz="0" w:space="0" w:color="auto"/>
        <w:left w:val="none" w:sz="0" w:space="0" w:color="auto"/>
        <w:bottom w:val="none" w:sz="0" w:space="0" w:color="auto"/>
        <w:right w:val="none" w:sz="0" w:space="0" w:color="auto"/>
      </w:divBdr>
    </w:div>
    <w:div w:id="168259435">
      <w:bodyDiv w:val="1"/>
      <w:marLeft w:val="0"/>
      <w:marRight w:val="0"/>
      <w:marTop w:val="0"/>
      <w:marBottom w:val="0"/>
      <w:divBdr>
        <w:top w:val="none" w:sz="0" w:space="0" w:color="auto"/>
        <w:left w:val="none" w:sz="0" w:space="0" w:color="auto"/>
        <w:bottom w:val="none" w:sz="0" w:space="0" w:color="auto"/>
        <w:right w:val="none" w:sz="0" w:space="0" w:color="auto"/>
      </w:divBdr>
    </w:div>
    <w:div w:id="193422686">
      <w:bodyDiv w:val="1"/>
      <w:marLeft w:val="0"/>
      <w:marRight w:val="0"/>
      <w:marTop w:val="0"/>
      <w:marBottom w:val="0"/>
      <w:divBdr>
        <w:top w:val="none" w:sz="0" w:space="0" w:color="auto"/>
        <w:left w:val="none" w:sz="0" w:space="0" w:color="auto"/>
        <w:bottom w:val="none" w:sz="0" w:space="0" w:color="auto"/>
        <w:right w:val="none" w:sz="0" w:space="0" w:color="auto"/>
      </w:divBdr>
    </w:div>
    <w:div w:id="245455505">
      <w:bodyDiv w:val="1"/>
      <w:marLeft w:val="0"/>
      <w:marRight w:val="0"/>
      <w:marTop w:val="0"/>
      <w:marBottom w:val="0"/>
      <w:divBdr>
        <w:top w:val="none" w:sz="0" w:space="0" w:color="auto"/>
        <w:left w:val="none" w:sz="0" w:space="0" w:color="auto"/>
        <w:bottom w:val="none" w:sz="0" w:space="0" w:color="auto"/>
        <w:right w:val="none" w:sz="0" w:space="0" w:color="auto"/>
      </w:divBdr>
    </w:div>
    <w:div w:id="409935878">
      <w:bodyDiv w:val="1"/>
      <w:marLeft w:val="0"/>
      <w:marRight w:val="0"/>
      <w:marTop w:val="0"/>
      <w:marBottom w:val="0"/>
      <w:divBdr>
        <w:top w:val="none" w:sz="0" w:space="0" w:color="auto"/>
        <w:left w:val="none" w:sz="0" w:space="0" w:color="auto"/>
        <w:bottom w:val="none" w:sz="0" w:space="0" w:color="auto"/>
        <w:right w:val="none" w:sz="0" w:space="0" w:color="auto"/>
      </w:divBdr>
    </w:div>
    <w:div w:id="485435830">
      <w:bodyDiv w:val="1"/>
      <w:marLeft w:val="0"/>
      <w:marRight w:val="0"/>
      <w:marTop w:val="0"/>
      <w:marBottom w:val="0"/>
      <w:divBdr>
        <w:top w:val="none" w:sz="0" w:space="0" w:color="auto"/>
        <w:left w:val="none" w:sz="0" w:space="0" w:color="auto"/>
        <w:bottom w:val="none" w:sz="0" w:space="0" w:color="auto"/>
        <w:right w:val="none" w:sz="0" w:space="0" w:color="auto"/>
      </w:divBdr>
    </w:div>
    <w:div w:id="510336274">
      <w:bodyDiv w:val="1"/>
      <w:marLeft w:val="0"/>
      <w:marRight w:val="0"/>
      <w:marTop w:val="0"/>
      <w:marBottom w:val="0"/>
      <w:divBdr>
        <w:top w:val="none" w:sz="0" w:space="0" w:color="auto"/>
        <w:left w:val="none" w:sz="0" w:space="0" w:color="auto"/>
        <w:bottom w:val="none" w:sz="0" w:space="0" w:color="auto"/>
        <w:right w:val="none" w:sz="0" w:space="0" w:color="auto"/>
      </w:divBdr>
    </w:div>
    <w:div w:id="525943999">
      <w:bodyDiv w:val="1"/>
      <w:marLeft w:val="0"/>
      <w:marRight w:val="0"/>
      <w:marTop w:val="0"/>
      <w:marBottom w:val="0"/>
      <w:divBdr>
        <w:top w:val="none" w:sz="0" w:space="0" w:color="auto"/>
        <w:left w:val="none" w:sz="0" w:space="0" w:color="auto"/>
        <w:bottom w:val="none" w:sz="0" w:space="0" w:color="auto"/>
        <w:right w:val="none" w:sz="0" w:space="0" w:color="auto"/>
      </w:divBdr>
    </w:div>
    <w:div w:id="531070717">
      <w:bodyDiv w:val="1"/>
      <w:marLeft w:val="0"/>
      <w:marRight w:val="0"/>
      <w:marTop w:val="0"/>
      <w:marBottom w:val="0"/>
      <w:divBdr>
        <w:top w:val="none" w:sz="0" w:space="0" w:color="auto"/>
        <w:left w:val="none" w:sz="0" w:space="0" w:color="auto"/>
        <w:bottom w:val="none" w:sz="0" w:space="0" w:color="auto"/>
        <w:right w:val="none" w:sz="0" w:space="0" w:color="auto"/>
      </w:divBdr>
    </w:div>
    <w:div w:id="646276393">
      <w:bodyDiv w:val="1"/>
      <w:marLeft w:val="0"/>
      <w:marRight w:val="0"/>
      <w:marTop w:val="0"/>
      <w:marBottom w:val="0"/>
      <w:divBdr>
        <w:top w:val="none" w:sz="0" w:space="0" w:color="auto"/>
        <w:left w:val="none" w:sz="0" w:space="0" w:color="auto"/>
        <w:bottom w:val="none" w:sz="0" w:space="0" w:color="auto"/>
        <w:right w:val="none" w:sz="0" w:space="0" w:color="auto"/>
      </w:divBdr>
    </w:div>
    <w:div w:id="669408203">
      <w:bodyDiv w:val="1"/>
      <w:marLeft w:val="0"/>
      <w:marRight w:val="0"/>
      <w:marTop w:val="0"/>
      <w:marBottom w:val="0"/>
      <w:divBdr>
        <w:top w:val="none" w:sz="0" w:space="0" w:color="auto"/>
        <w:left w:val="none" w:sz="0" w:space="0" w:color="auto"/>
        <w:bottom w:val="none" w:sz="0" w:space="0" w:color="auto"/>
        <w:right w:val="none" w:sz="0" w:space="0" w:color="auto"/>
      </w:divBdr>
    </w:div>
    <w:div w:id="807362731">
      <w:bodyDiv w:val="1"/>
      <w:marLeft w:val="0"/>
      <w:marRight w:val="0"/>
      <w:marTop w:val="0"/>
      <w:marBottom w:val="0"/>
      <w:divBdr>
        <w:top w:val="none" w:sz="0" w:space="0" w:color="auto"/>
        <w:left w:val="none" w:sz="0" w:space="0" w:color="auto"/>
        <w:bottom w:val="none" w:sz="0" w:space="0" w:color="auto"/>
        <w:right w:val="none" w:sz="0" w:space="0" w:color="auto"/>
      </w:divBdr>
    </w:div>
    <w:div w:id="901410877">
      <w:bodyDiv w:val="1"/>
      <w:marLeft w:val="0"/>
      <w:marRight w:val="0"/>
      <w:marTop w:val="0"/>
      <w:marBottom w:val="0"/>
      <w:divBdr>
        <w:top w:val="none" w:sz="0" w:space="0" w:color="auto"/>
        <w:left w:val="none" w:sz="0" w:space="0" w:color="auto"/>
        <w:bottom w:val="none" w:sz="0" w:space="0" w:color="auto"/>
        <w:right w:val="none" w:sz="0" w:space="0" w:color="auto"/>
      </w:divBdr>
    </w:div>
    <w:div w:id="1101417115">
      <w:bodyDiv w:val="1"/>
      <w:marLeft w:val="0"/>
      <w:marRight w:val="0"/>
      <w:marTop w:val="0"/>
      <w:marBottom w:val="0"/>
      <w:divBdr>
        <w:top w:val="none" w:sz="0" w:space="0" w:color="auto"/>
        <w:left w:val="none" w:sz="0" w:space="0" w:color="auto"/>
        <w:bottom w:val="none" w:sz="0" w:space="0" w:color="auto"/>
        <w:right w:val="none" w:sz="0" w:space="0" w:color="auto"/>
      </w:divBdr>
    </w:div>
    <w:div w:id="1222475771">
      <w:bodyDiv w:val="1"/>
      <w:marLeft w:val="0"/>
      <w:marRight w:val="0"/>
      <w:marTop w:val="0"/>
      <w:marBottom w:val="0"/>
      <w:divBdr>
        <w:top w:val="none" w:sz="0" w:space="0" w:color="auto"/>
        <w:left w:val="none" w:sz="0" w:space="0" w:color="auto"/>
        <w:bottom w:val="none" w:sz="0" w:space="0" w:color="auto"/>
        <w:right w:val="none" w:sz="0" w:space="0" w:color="auto"/>
      </w:divBdr>
    </w:div>
    <w:div w:id="1232496614">
      <w:bodyDiv w:val="1"/>
      <w:marLeft w:val="0"/>
      <w:marRight w:val="0"/>
      <w:marTop w:val="0"/>
      <w:marBottom w:val="0"/>
      <w:divBdr>
        <w:top w:val="none" w:sz="0" w:space="0" w:color="auto"/>
        <w:left w:val="none" w:sz="0" w:space="0" w:color="auto"/>
        <w:bottom w:val="none" w:sz="0" w:space="0" w:color="auto"/>
        <w:right w:val="none" w:sz="0" w:space="0" w:color="auto"/>
      </w:divBdr>
    </w:div>
    <w:div w:id="1271010837">
      <w:bodyDiv w:val="1"/>
      <w:marLeft w:val="0"/>
      <w:marRight w:val="0"/>
      <w:marTop w:val="0"/>
      <w:marBottom w:val="0"/>
      <w:divBdr>
        <w:top w:val="none" w:sz="0" w:space="0" w:color="auto"/>
        <w:left w:val="none" w:sz="0" w:space="0" w:color="auto"/>
        <w:bottom w:val="none" w:sz="0" w:space="0" w:color="auto"/>
        <w:right w:val="none" w:sz="0" w:space="0" w:color="auto"/>
      </w:divBdr>
    </w:div>
    <w:div w:id="1426533553">
      <w:bodyDiv w:val="1"/>
      <w:marLeft w:val="0"/>
      <w:marRight w:val="0"/>
      <w:marTop w:val="0"/>
      <w:marBottom w:val="0"/>
      <w:divBdr>
        <w:top w:val="none" w:sz="0" w:space="0" w:color="auto"/>
        <w:left w:val="none" w:sz="0" w:space="0" w:color="auto"/>
        <w:bottom w:val="none" w:sz="0" w:space="0" w:color="auto"/>
        <w:right w:val="none" w:sz="0" w:space="0" w:color="auto"/>
      </w:divBdr>
    </w:div>
    <w:div w:id="1498182791">
      <w:bodyDiv w:val="1"/>
      <w:marLeft w:val="0"/>
      <w:marRight w:val="0"/>
      <w:marTop w:val="0"/>
      <w:marBottom w:val="0"/>
      <w:divBdr>
        <w:top w:val="none" w:sz="0" w:space="0" w:color="auto"/>
        <w:left w:val="none" w:sz="0" w:space="0" w:color="auto"/>
        <w:bottom w:val="none" w:sz="0" w:space="0" w:color="auto"/>
        <w:right w:val="none" w:sz="0" w:space="0" w:color="auto"/>
      </w:divBdr>
    </w:div>
    <w:div w:id="1498766085">
      <w:bodyDiv w:val="1"/>
      <w:marLeft w:val="0"/>
      <w:marRight w:val="0"/>
      <w:marTop w:val="0"/>
      <w:marBottom w:val="0"/>
      <w:divBdr>
        <w:top w:val="none" w:sz="0" w:space="0" w:color="auto"/>
        <w:left w:val="none" w:sz="0" w:space="0" w:color="auto"/>
        <w:bottom w:val="none" w:sz="0" w:space="0" w:color="auto"/>
        <w:right w:val="none" w:sz="0" w:space="0" w:color="auto"/>
      </w:divBdr>
    </w:div>
    <w:div w:id="1668093493">
      <w:bodyDiv w:val="1"/>
      <w:marLeft w:val="0"/>
      <w:marRight w:val="0"/>
      <w:marTop w:val="0"/>
      <w:marBottom w:val="0"/>
      <w:divBdr>
        <w:top w:val="none" w:sz="0" w:space="0" w:color="auto"/>
        <w:left w:val="none" w:sz="0" w:space="0" w:color="auto"/>
        <w:bottom w:val="none" w:sz="0" w:space="0" w:color="auto"/>
        <w:right w:val="none" w:sz="0" w:space="0" w:color="auto"/>
      </w:divBdr>
    </w:div>
    <w:div w:id="1678774845">
      <w:bodyDiv w:val="1"/>
      <w:marLeft w:val="0"/>
      <w:marRight w:val="0"/>
      <w:marTop w:val="0"/>
      <w:marBottom w:val="0"/>
      <w:divBdr>
        <w:top w:val="none" w:sz="0" w:space="0" w:color="auto"/>
        <w:left w:val="none" w:sz="0" w:space="0" w:color="auto"/>
        <w:bottom w:val="none" w:sz="0" w:space="0" w:color="auto"/>
        <w:right w:val="none" w:sz="0" w:space="0" w:color="auto"/>
      </w:divBdr>
    </w:div>
    <w:div w:id="1686860640">
      <w:bodyDiv w:val="1"/>
      <w:marLeft w:val="0"/>
      <w:marRight w:val="0"/>
      <w:marTop w:val="0"/>
      <w:marBottom w:val="0"/>
      <w:divBdr>
        <w:top w:val="none" w:sz="0" w:space="0" w:color="auto"/>
        <w:left w:val="none" w:sz="0" w:space="0" w:color="auto"/>
        <w:bottom w:val="none" w:sz="0" w:space="0" w:color="auto"/>
        <w:right w:val="none" w:sz="0" w:space="0" w:color="auto"/>
      </w:divBdr>
    </w:div>
    <w:div w:id="1703700193">
      <w:bodyDiv w:val="1"/>
      <w:marLeft w:val="0"/>
      <w:marRight w:val="0"/>
      <w:marTop w:val="0"/>
      <w:marBottom w:val="0"/>
      <w:divBdr>
        <w:top w:val="none" w:sz="0" w:space="0" w:color="auto"/>
        <w:left w:val="none" w:sz="0" w:space="0" w:color="auto"/>
        <w:bottom w:val="none" w:sz="0" w:space="0" w:color="auto"/>
        <w:right w:val="none" w:sz="0" w:space="0" w:color="auto"/>
      </w:divBdr>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 w:id="1773627421">
      <w:bodyDiv w:val="1"/>
      <w:marLeft w:val="0"/>
      <w:marRight w:val="0"/>
      <w:marTop w:val="0"/>
      <w:marBottom w:val="0"/>
      <w:divBdr>
        <w:top w:val="none" w:sz="0" w:space="0" w:color="auto"/>
        <w:left w:val="none" w:sz="0" w:space="0" w:color="auto"/>
        <w:bottom w:val="none" w:sz="0" w:space="0" w:color="auto"/>
        <w:right w:val="none" w:sz="0" w:space="0" w:color="auto"/>
      </w:divBdr>
    </w:div>
    <w:div w:id="1819180027">
      <w:bodyDiv w:val="1"/>
      <w:marLeft w:val="0"/>
      <w:marRight w:val="0"/>
      <w:marTop w:val="0"/>
      <w:marBottom w:val="0"/>
      <w:divBdr>
        <w:top w:val="none" w:sz="0" w:space="0" w:color="auto"/>
        <w:left w:val="none" w:sz="0" w:space="0" w:color="auto"/>
        <w:bottom w:val="none" w:sz="0" w:space="0" w:color="auto"/>
        <w:right w:val="none" w:sz="0" w:space="0" w:color="auto"/>
      </w:divBdr>
    </w:div>
    <w:div w:id="1843935906">
      <w:bodyDiv w:val="1"/>
      <w:marLeft w:val="0"/>
      <w:marRight w:val="0"/>
      <w:marTop w:val="0"/>
      <w:marBottom w:val="0"/>
      <w:divBdr>
        <w:top w:val="none" w:sz="0" w:space="0" w:color="auto"/>
        <w:left w:val="none" w:sz="0" w:space="0" w:color="auto"/>
        <w:bottom w:val="none" w:sz="0" w:space="0" w:color="auto"/>
        <w:right w:val="none" w:sz="0" w:space="0" w:color="auto"/>
      </w:divBdr>
    </w:div>
    <w:div w:id="1940067497">
      <w:bodyDiv w:val="1"/>
      <w:marLeft w:val="0"/>
      <w:marRight w:val="0"/>
      <w:marTop w:val="0"/>
      <w:marBottom w:val="0"/>
      <w:divBdr>
        <w:top w:val="none" w:sz="0" w:space="0" w:color="auto"/>
        <w:left w:val="none" w:sz="0" w:space="0" w:color="auto"/>
        <w:bottom w:val="none" w:sz="0" w:space="0" w:color="auto"/>
        <w:right w:val="none" w:sz="0" w:space="0" w:color="auto"/>
      </w:divBdr>
    </w:div>
    <w:div w:id="1976252033">
      <w:bodyDiv w:val="1"/>
      <w:marLeft w:val="0"/>
      <w:marRight w:val="0"/>
      <w:marTop w:val="0"/>
      <w:marBottom w:val="0"/>
      <w:divBdr>
        <w:top w:val="none" w:sz="0" w:space="0" w:color="auto"/>
        <w:left w:val="none" w:sz="0" w:space="0" w:color="auto"/>
        <w:bottom w:val="none" w:sz="0" w:space="0" w:color="auto"/>
        <w:right w:val="none" w:sz="0" w:space="0" w:color="auto"/>
      </w:divBdr>
    </w:div>
    <w:div w:id="1998533500">
      <w:bodyDiv w:val="1"/>
      <w:marLeft w:val="0"/>
      <w:marRight w:val="0"/>
      <w:marTop w:val="0"/>
      <w:marBottom w:val="0"/>
      <w:divBdr>
        <w:top w:val="none" w:sz="0" w:space="0" w:color="auto"/>
        <w:left w:val="none" w:sz="0" w:space="0" w:color="auto"/>
        <w:bottom w:val="none" w:sz="0" w:space="0" w:color="auto"/>
        <w:right w:val="none" w:sz="0" w:space="0" w:color="auto"/>
      </w:divBdr>
    </w:div>
    <w:div w:id="2100327754">
      <w:bodyDiv w:val="1"/>
      <w:marLeft w:val="0"/>
      <w:marRight w:val="0"/>
      <w:marTop w:val="0"/>
      <w:marBottom w:val="0"/>
      <w:divBdr>
        <w:top w:val="none" w:sz="0" w:space="0" w:color="auto"/>
        <w:left w:val="none" w:sz="0" w:space="0" w:color="auto"/>
        <w:bottom w:val="none" w:sz="0" w:space="0" w:color="auto"/>
        <w:right w:val="none" w:sz="0" w:space="0" w:color="auto"/>
      </w:divBdr>
    </w:div>
    <w:div w:id="21302742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3.png"/><Relationship Id="rId18" Type="http://schemas.openxmlformats.org/officeDocument/2006/relationships/image" Target="media/image8.png"/><Relationship Id="rId26" Type="http://schemas.openxmlformats.org/officeDocument/2006/relationships/oleObject" Target="embeddings/oleObject3.bin"/><Relationship Id="rId39" Type="http://schemas.openxmlformats.org/officeDocument/2006/relationships/image" Target="media/image22.emf"/><Relationship Id="rId3" Type="http://schemas.microsoft.com/office/2007/relationships/stylesWithEffects" Target="stylesWithEffects.xml"/><Relationship Id="rId21" Type="http://schemas.openxmlformats.org/officeDocument/2006/relationships/image" Target="media/image11.wmf"/><Relationship Id="rId34" Type="http://schemas.openxmlformats.org/officeDocument/2006/relationships/oleObject" Target="embeddings/oleObject7.bin"/><Relationship Id="rId42" Type="http://schemas.openxmlformats.org/officeDocument/2006/relationships/image" Target="media/image25.emf"/><Relationship Id="rId47" Type="http://schemas.openxmlformats.org/officeDocument/2006/relationships/image" Target="media/image30.emf"/><Relationship Id="rId50"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ffernandes@sta.samsung.com" TargetMode="External"/><Relationship Id="rId17" Type="http://schemas.openxmlformats.org/officeDocument/2006/relationships/image" Target="media/image7.png"/><Relationship Id="rId25" Type="http://schemas.openxmlformats.org/officeDocument/2006/relationships/image" Target="media/image13.wmf"/><Relationship Id="rId33" Type="http://schemas.openxmlformats.org/officeDocument/2006/relationships/image" Target="media/image17.wmf"/><Relationship Id="rId38" Type="http://schemas.openxmlformats.org/officeDocument/2006/relationships/image" Target="media/image21.emf"/><Relationship Id="rId46" Type="http://schemas.openxmlformats.org/officeDocument/2006/relationships/image" Target="media/image29.emf"/><Relationship Id="rId2" Type="http://schemas.openxmlformats.org/officeDocument/2006/relationships/styles" Target="styles.xml"/><Relationship Id="rId16" Type="http://schemas.openxmlformats.org/officeDocument/2006/relationships/image" Target="media/image6.png"/><Relationship Id="rId20" Type="http://schemas.openxmlformats.org/officeDocument/2006/relationships/image" Target="media/image10.png"/><Relationship Id="rId29" Type="http://schemas.openxmlformats.org/officeDocument/2006/relationships/image" Target="media/image15.wmf"/><Relationship Id="rId41" Type="http://schemas.openxmlformats.org/officeDocument/2006/relationships/image" Target="media/image24.emf"/><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asaxena@sta.samsung.com" TargetMode="External"/><Relationship Id="rId24" Type="http://schemas.openxmlformats.org/officeDocument/2006/relationships/oleObject" Target="embeddings/oleObject2.bin"/><Relationship Id="rId32" Type="http://schemas.openxmlformats.org/officeDocument/2006/relationships/oleObject" Target="embeddings/oleObject6.bin"/><Relationship Id="rId37" Type="http://schemas.openxmlformats.org/officeDocument/2006/relationships/image" Target="media/image20.emf"/><Relationship Id="rId40" Type="http://schemas.openxmlformats.org/officeDocument/2006/relationships/image" Target="media/image23.emf"/><Relationship Id="rId45" Type="http://schemas.openxmlformats.org/officeDocument/2006/relationships/image" Target="media/image28.emf"/><Relationship Id="rId5" Type="http://schemas.openxmlformats.org/officeDocument/2006/relationships/webSettings" Target="webSettings.xml"/><Relationship Id="rId15" Type="http://schemas.openxmlformats.org/officeDocument/2006/relationships/image" Target="media/image5.png"/><Relationship Id="rId23" Type="http://schemas.openxmlformats.org/officeDocument/2006/relationships/image" Target="media/image12.wmf"/><Relationship Id="rId28" Type="http://schemas.openxmlformats.org/officeDocument/2006/relationships/oleObject" Target="embeddings/oleObject4.bin"/><Relationship Id="rId36" Type="http://schemas.openxmlformats.org/officeDocument/2006/relationships/image" Target="media/image19.emf"/><Relationship Id="rId49" Type="http://schemas.openxmlformats.org/officeDocument/2006/relationships/fontTable" Target="fontTable.xml"/><Relationship Id="rId10" Type="http://schemas.openxmlformats.org/officeDocument/2006/relationships/hyperlink" Target="mailto:haoming.c@sta.samsung.com" TargetMode="External"/><Relationship Id="rId19" Type="http://schemas.openxmlformats.org/officeDocument/2006/relationships/image" Target="media/image9.png"/><Relationship Id="rId31" Type="http://schemas.openxmlformats.org/officeDocument/2006/relationships/image" Target="media/image16.wmf"/><Relationship Id="rId44" Type="http://schemas.openxmlformats.org/officeDocument/2006/relationships/image" Target="media/image27.emf"/><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4.png"/><Relationship Id="rId22" Type="http://schemas.openxmlformats.org/officeDocument/2006/relationships/oleObject" Target="embeddings/oleObject1.bin"/><Relationship Id="rId27" Type="http://schemas.openxmlformats.org/officeDocument/2006/relationships/image" Target="media/image14.wmf"/><Relationship Id="rId30" Type="http://schemas.openxmlformats.org/officeDocument/2006/relationships/oleObject" Target="embeddings/oleObject5.bin"/><Relationship Id="rId35" Type="http://schemas.openxmlformats.org/officeDocument/2006/relationships/image" Target="media/image18.emf"/><Relationship Id="rId43" Type="http://schemas.openxmlformats.org/officeDocument/2006/relationships/image" Target="media/image26.emf"/><Relationship Id="rId48" Type="http://schemas.openxmlformats.org/officeDocument/2006/relationships/footer" Target="footer1.xml"/><Relationship Id="rId8"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307</TotalTime>
  <Pages>8</Pages>
  <Words>1254</Words>
  <Characters>7149</Characters>
  <Application>Microsoft Office Word</Application>
  <DocSecurity>0</DocSecurity>
  <Lines>59</Lines>
  <Paragraphs>16</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Joint Collaborative Team on Video Coding (JCT-VC) Contribution</vt:lpstr>
      <vt:lpstr>Joint Collaborative Team on Video Coding (JCT-VC) Contribution</vt:lpstr>
    </vt:vector>
  </TitlesOfParts>
  <Company>JCT-VC</Company>
  <LinksUpToDate>false</LinksUpToDate>
  <CharactersWithSpaces>8387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creator>Gary J. Sullivan</dc:creator>
  <cp:keywords>JCT-VC, MPEG, VCEG</cp:keywords>
  <cp:lastModifiedBy>Ankur Saxena</cp:lastModifiedBy>
  <cp:revision>66</cp:revision>
  <dcterms:created xsi:type="dcterms:W3CDTF">2013-07-15T00:13:00Z</dcterms:created>
  <dcterms:modified xsi:type="dcterms:W3CDTF">2013-10-17T18:16:00Z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