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C4" w:rsidRDefault="00423AC4" w:rsidP="00423AC4">
      <w:pPr>
        <w:pStyle w:val="Title"/>
        <w:rPr>
          <w:ins w:id="0" w:author="David Flynn" w:date="2013-10-31T19:19:00Z"/>
          <w:rStyle w:val="SubtitleChar"/>
        </w:rPr>
      </w:pPr>
      <w:bookmarkStart w:id="1" w:name="_Toc363691322"/>
      <w:bookmarkStart w:id="2" w:name="_GoBack"/>
      <w:bookmarkEnd w:id="2"/>
      <w:r>
        <w:rPr>
          <w:noProof/>
        </w:rPr>
        <w:t>Chroma QP adjustment spec</w:t>
      </w:r>
      <w:r w:rsidRPr="00423AC4">
        <w:rPr>
          <w:rStyle w:val="SubtitleChar"/>
        </w:rPr>
        <w:t>, based upon N1005_v3</w:t>
      </w:r>
    </w:p>
    <w:p w:rsidR="008719C2" w:rsidRDefault="008719C2" w:rsidP="008719C2">
      <w:pPr>
        <w:rPr>
          <w:ins w:id="3" w:author="David Flynn" w:date="2013-10-31T19:20:00Z"/>
        </w:rPr>
      </w:pPr>
      <w:ins w:id="4" w:author="David Flynn" w:date="2013-10-31T19:19:00Z">
        <w:r>
          <w:t>This document contains an updated specification text, taking into account th</w:t>
        </w:r>
      </w:ins>
      <w:ins w:id="5" w:author="David Flynn" w:date="2013-10-31T19:20:00Z">
        <w:r>
          <w:t>e meeting notes decision:</w:t>
        </w:r>
      </w:ins>
    </w:p>
    <w:p w:rsidR="008719C2" w:rsidRPr="008719C2" w:rsidRDefault="008719C2" w:rsidP="008719C2">
      <w:pPr>
        <w:ind w:left="720"/>
        <w:rPr>
          <w:i/>
        </w:rPr>
      </w:pPr>
      <w:ins w:id="6" w:author="David Flynn" w:date="2013-10-31T19:20:00Z">
        <w:r w:rsidRPr="008719C2">
          <w:rPr>
            <w:i/>
            <w:lang w:eastAsia="de-DE"/>
          </w:rPr>
          <w:t xml:space="preserve">A table of up to 6 values at the picture level, in which the offsets applied for </w:t>
        </w:r>
        <w:proofErr w:type="spellStart"/>
        <w:r w:rsidRPr="008719C2">
          <w:rPr>
            <w:i/>
            <w:lang w:eastAsia="de-DE"/>
          </w:rPr>
          <w:t>Cb</w:t>
        </w:r>
        <w:proofErr w:type="spellEnd"/>
        <w:r w:rsidRPr="008719C2">
          <w:rPr>
            <w:i/>
            <w:lang w:eastAsia="de-DE"/>
          </w:rPr>
          <w:t xml:space="preserve"> and Cr can differ (two contexts, unary coding the index)</w:t>
        </w:r>
      </w:ins>
    </w:p>
    <w:p w:rsidR="00C46261" w:rsidRPr="00943A5F" w:rsidRDefault="00C46261" w:rsidP="00C46261">
      <w:pPr>
        <w:pStyle w:val="Heading4"/>
        <w:rPr>
          <w:noProof/>
          <w:lang w:val="en-GB"/>
        </w:rPr>
      </w:pPr>
      <w:bookmarkStart w:id="7" w:name="_Toc20134244"/>
      <w:bookmarkStart w:id="8" w:name="_Toc77680374"/>
      <w:bookmarkStart w:id="9" w:name="_Ref168818756"/>
      <w:bookmarkStart w:id="10" w:name="_Ref220341273"/>
      <w:bookmarkStart w:id="11" w:name="_Toc226456525"/>
      <w:bookmarkStart w:id="12" w:name="_Toc248045224"/>
      <w:bookmarkStart w:id="13" w:name="_Toc287363754"/>
      <w:bookmarkStart w:id="14" w:name="_Toc311216742"/>
      <w:bookmarkStart w:id="15" w:name="_Toc317198706"/>
      <w:bookmarkStart w:id="16" w:name="_Toc363691323"/>
      <w:bookmarkEnd w:id="1"/>
      <w:r w:rsidRPr="00943A5F">
        <w:rPr>
          <w:noProof/>
          <w:lang w:val="en-GB"/>
        </w:rPr>
        <w:t>Picture parameter set RBSP syntax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C46261" w:rsidRPr="00943A5F" w:rsidRDefault="00C46261" w:rsidP="00C46261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8746BF" w:rsidRDefault="00C46261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8746BF">
              <w:rPr>
                <w:rFonts w:ascii="Times New Roman" w:hAnsi="Times New Roman"/>
                <w:noProof/>
              </w:rPr>
              <w:t>pic_parameter_set_rbsp( ) {</w:t>
            </w:r>
          </w:p>
        </w:tc>
        <w:tc>
          <w:tcPr>
            <w:tcW w:w="1157" w:type="dxa"/>
          </w:tcPr>
          <w:p w:rsidR="00C46261" w:rsidRPr="00B94E5F" w:rsidRDefault="00C46261" w:rsidP="00397580">
            <w:pPr>
              <w:pStyle w:val="tableheading"/>
              <w:rPr>
                <w:noProof/>
              </w:rPr>
            </w:pPr>
            <w:r w:rsidRPr="00B94E5F">
              <w:rPr>
                <w:noProof/>
              </w:rPr>
              <w:t>Descriptor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C46261">
            <w:pPr>
              <w:pStyle w:val="tablesyntax"/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</w:r>
            <w:r>
              <w:rPr>
                <w:rFonts w:ascii="Times New Roman" w:hAnsi="Times New Roman"/>
                <w:b/>
                <w:bCs/>
                <w:noProof/>
              </w:rPr>
              <w:t>...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b/>
                <w:bCs/>
                <w:noProof/>
              </w:rPr>
              <w:tab/>
              <w:t>pps_extension</w:t>
            </w:r>
            <w:r>
              <w:rPr>
                <w:rFonts w:ascii="Times New Roman" w:hAnsi="Times New Roman"/>
                <w:b/>
                <w:bCs/>
                <w:noProof/>
              </w:rPr>
              <w:t>1</w:t>
            </w:r>
            <w:r w:rsidRPr="003F7009">
              <w:rPr>
                <w:rFonts w:ascii="Times New Roman" w:hAnsi="Times New Roman"/>
                <w:b/>
                <w:bCs/>
                <w:noProof/>
              </w:rPr>
              <w:t>_flag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  <w:r w:rsidRPr="003F7009">
              <w:rPr>
                <w:noProof/>
              </w:rPr>
              <w:t>u(1)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noProof/>
                <w:lang w:eastAsia="ko-KR"/>
              </w:rPr>
            </w:pPr>
            <w:r w:rsidRPr="003F7009">
              <w:rPr>
                <w:rFonts w:ascii="Times New Roman" w:hAnsi="Times New Roman"/>
                <w:bCs/>
                <w:noProof/>
              </w:rPr>
              <w:tab/>
              <w:t>if( pps_extension</w:t>
            </w:r>
            <w:r>
              <w:rPr>
                <w:rFonts w:ascii="Times New Roman" w:hAnsi="Times New Roman"/>
                <w:bCs/>
                <w:noProof/>
              </w:rPr>
              <w:t>1</w:t>
            </w:r>
            <w:r w:rsidRPr="003F7009">
              <w:rPr>
                <w:rFonts w:ascii="Times New Roman" w:hAnsi="Times New Roman"/>
                <w:bCs/>
                <w:noProof/>
              </w:rPr>
              <w:t>_flag )</w:t>
            </w:r>
            <w:r>
              <w:rPr>
                <w:rFonts w:ascii="Times New Roman" w:hAnsi="Times New Roman"/>
                <w:bCs/>
                <w:noProof/>
              </w:rPr>
              <w:t xml:space="preserve"> {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if( transform_skip_enabled_flag )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3F7009" w:rsidRDefault="00C46261" w:rsidP="00397580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ab/>
              <w:t>log2_transform_skip_max_size_minus2</w:t>
            </w:r>
          </w:p>
        </w:tc>
        <w:tc>
          <w:tcPr>
            <w:tcW w:w="1157" w:type="dxa"/>
          </w:tcPr>
          <w:p w:rsidR="00C46261" w:rsidRPr="003F7009" w:rsidRDefault="00C46261" w:rsidP="00397580">
            <w:pPr>
              <w:pStyle w:val="tablecell"/>
              <w:keepLines w:val="0"/>
              <w:rPr>
                <w:noProof/>
              </w:rPr>
            </w:pPr>
            <w:r>
              <w:rPr>
                <w:noProof/>
                <w:lang w:eastAsia="ko-KR"/>
              </w:rPr>
              <w:t>ue(v)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C46261" w:rsidRDefault="00661E5E" w:rsidP="009B7702">
            <w:pPr>
              <w:pStyle w:val="tablesyntax"/>
              <w:rPr>
                <w:rFonts w:ascii="Times New Roman" w:hAnsi="Times New Roman"/>
                <w:b/>
                <w:bCs/>
                <w:noProof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b/>
                <w:bCs/>
                <w:noProof/>
                <w:highlight w:val="yellow"/>
              </w:rPr>
              <w:tab/>
            </w:r>
            <w:r w:rsidR="009B7702">
              <w:rPr>
                <w:rFonts w:ascii="Times New Roman" w:hAnsi="Times New Roman"/>
                <w:b/>
                <w:bCs/>
                <w:noProof/>
                <w:highlight w:val="yellow"/>
              </w:rPr>
              <w:t>chroma_qp</w:t>
            </w:r>
            <w:r w:rsidR="00C46261" w:rsidRPr="00C46261">
              <w:rPr>
                <w:rFonts w:ascii="Times New Roman" w:hAnsi="Times New Roman"/>
                <w:b/>
                <w:bCs/>
                <w:noProof/>
                <w:highlight w:val="yellow"/>
              </w:rPr>
              <w:t>_adjustment_enabled_flag</w:t>
            </w:r>
          </w:p>
        </w:tc>
        <w:tc>
          <w:tcPr>
            <w:tcW w:w="1157" w:type="dxa"/>
          </w:tcPr>
          <w:p w:rsidR="00C46261" w:rsidRPr="00C46261" w:rsidRDefault="00C46261" w:rsidP="00397580">
            <w:pPr>
              <w:pStyle w:val="tablecell"/>
              <w:rPr>
                <w:noProof/>
                <w:highlight w:val="yellow"/>
              </w:rPr>
            </w:pPr>
            <w:r w:rsidRPr="00C46261">
              <w:rPr>
                <w:noProof/>
                <w:highlight w:val="yellow"/>
              </w:rPr>
              <w:t>u(1)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9B7702" w:rsidRDefault="00C46261" w:rsidP="00661E5E">
            <w:pPr>
              <w:pStyle w:val="tablesyntax"/>
              <w:keepLines w:val="0"/>
              <w:rPr>
                <w:rFonts w:ascii="Times New Roman" w:hAnsi="Times New Roman"/>
                <w:noProof/>
                <w:highlight w:val="yellow"/>
              </w:rPr>
            </w:pP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  <w:t>if( chroma_qp_adjustment_enabled_flag ) {</w:t>
            </w:r>
          </w:p>
        </w:tc>
        <w:tc>
          <w:tcPr>
            <w:tcW w:w="1157" w:type="dxa"/>
          </w:tcPr>
          <w:p w:rsidR="00C46261" w:rsidRPr="009B7702" w:rsidRDefault="00C46261" w:rsidP="00397580">
            <w:pPr>
              <w:pStyle w:val="tablecell"/>
              <w:keepLines w:val="0"/>
              <w:rPr>
                <w:noProof/>
                <w:highlight w:val="yellow"/>
              </w:rPr>
            </w:pP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9B7702" w:rsidRDefault="00C46261" w:rsidP="00C46261">
            <w:pPr>
              <w:pStyle w:val="tablesyntax"/>
              <w:keepLines w:val="0"/>
              <w:rPr>
                <w:rFonts w:ascii="Times New Roman" w:hAnsi="Times New Roman"/>
                <w:b/>
                <w:noProof/>
                <w:highlight w:val="yellow"/>
              </w:rPr>
            </w:pP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="009B7702" w:rsidRPr="009B7702">
              <w:rPr>
                <w:rFonts w:ascii="Times New Roman" w:hAnsi="Times New Roman"/>
                <w:b/>
                <w:noProof/>
                <w:highlight w:val="yellow"/>
              </w:rPr>
              <w:t>diff_cu_chroma_qp</w:t>
            </w:r>
            <w:r w:rsidR="009B7702">
              <w:rPr>
                <w:rFonts w:ascii="Times New Roman" w:hAnsi="Times New Roman"/>
                <w:b/>
                <w:noProof/>
                <w:highlight w:val="yellow"/>
              </w:rPr>
              <w:t>_adjustment</w:t>
            </w:r>
            <w:r w:rsidRPr="009B7702">
              <w:rPr>
                <w:rFonts w:ascii="Times New Roman" w:hAnsi="Times New Roman"/>
                <w:b/>
                <w:noProof/>
                <w:highlight w:val="yellow"/>
              </w:rPr>
              <w:t>_depth</w:t>
            </w:r>
          </w:p>
        </w:tc>
        <w:tc>
          <w:tcPr>
            <w:tcW w:w="1157" w:type="dxa"/>
          </w:tcPr>
          <w:p w:rsidR="00C46261" w:rsidRPr="009B7702" w:rsidRDefault="00C46261" w:rsidP="00397580">
            <w:pPr>
              <w:pStyle w:val="tablecell"/>
              <w:keepLines w:val="0"/>
              <w:rPr>
                <w:noProof/>
                <w:highlight w:val="yellow"/>
              </w:rPr>
            </w:pPr>
            <w:r w:rsidRPr="009B7702">
              <w:rPr>
                <w:noProof/>
                <w:highlight w:val="yellow"/>
              </w:rPr>
              <w:t>ue(v)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9B7702" w:rsidRDefault="00C46261" w:rsidP="00A24F07">
            <w:pPr>
              <w:pStyle w:val="tablesyntax"/>
              <w:keepLines w:val="0"/>
              <w:rPr>
                <w:rFonts w:ascii="Times New Roman" w:hAnsi="Times New Roman"/>
                <w:b/>
                <w:noProof/>
                <w:highlight w:val="yellow"/>
              </w:rPr>
            </w:pP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="00A24F07">
              <w:rPr>
                <w:rFonts w:ascii="Times New Roman" w:hAnsi="Times New Roman"/>
                <w:b/>
                <w:noProof/>
                <w:highlight w:val="yellow"/>
              </w:rPr>
              <w:t>chroma_qp_adjustment_table_size</w:t>
            </w:r>
            <w:r w:rsidR="004629C8">
              <w:rPr>
                <w:rFonts w:ascii="Times New Roman" w:hAnsi="Times New Roman"/>
                <w:b/>
                <w:noProof/>
                <w:highlight w:val="yellow"/>
              </w:rPr>
              <w:t>_minus1</w:t>
            </w:r>
          </w:p>
        </w:tc>
        <w:tc>
          <w:tcPr>
            <w:tcW w:w="1157" w:type="dxa"/>
          </w:tcPr>
          <w:p w:rsidR="00C46261" w:rsidRPr="009B7702" w:rsidRDefault="00C46261" w:rsidP="00397580">
            <w:pPr>
              <w:pStyle w:val="tablecell"/>
              <w:keepLines w:val="0"/>
              <w:rPr>
                <w:noProof/>
                <w:highlight w:val="yellow"/>
              </w:rPr>
            </w:pPr>
            <w:r w:rsidRPr="009B7702">
              <w:rPr>
                <w:noProof/>
                <w:highlight w:val="yellow"/>
              </w:rPr>
              <w:t>ue(v)</w:t>
            </w:r>
          </w:p>
        </w:tc>
      </w:tr>
      <w:tr w:rsidR="00C46261" w:rsidRPr="003F7009" w:rsidTr="00397580">
        <w:trPr>
          <w:cantSplit/>
          <w:jc w:val="center"/>
        </w:trPr>
        <w:tc>
          <w:tcPr>
            <w:tcW w:w="7920" w:type="dxa"/>
          </w:tcPr>
          <w:p w:rsidR="00C46261" w:rsidRPr="00A24F07" w:rsidRDefault="00C46261" w:rsidP="00A24F07">
            <w:pPr>
              <w:pStyle w:val="tablesyntax"/>
              <w:keepLines w:val="0"/>
              <w:rPr>
                <w:rFonts w:ascii="Times New Roman" w:hAnsi="Times New Roman"/>
                <w:noProof/>
                <w:highlight w:val="yellow"/>
              </w:rPr>
            </w:pP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="00661E5E">
              <w:rPr>
                <w:rFonts w:ascii="Times New Roman" w:hAnsi="Times New Roman"/>
                <w:noProof/>
                <w:highlight w:val="yellow"/>
              </w:rPr>
              <w:t xml:space="preserve">for( i = 0; i </w:t>
            </w:r>
            <w:r w:rsidR="004629C8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661E5E">
              <w:rPr>
                <w:rFonts w:ascii="Times New Roman" w:hAnsi="Times New Roman"/>
                <w:noProof/>
                <w:highlight w:val="yellow"/>
              </w:rPr>
              <w:t>&lt;</w:t>
            </w:r>
            <w:r w:rsidR="004629C8">
              <w:rPr>
                <w:rFonts w:ascii="Times New Roman" w:hAnsi="Times New Roman"/>
                <w:noProof/>
                <w:highlight w:val="yellow"/>
              </w:rPr>
              <w:t xml:space="preserve">= </w:t>
            </w:r>
            <w:r w:rsidR="00661E5E">
              <w:rPr>
                <w:rFonts w:ascii="Times New Roman" w:hAnsi="Times New Roman"/>
                <w:noProof/>
                <w:highlight w:val="yellow"/>
              </w:rPr>
              <w:t xml:space="preserve"> </w:t>
            </w:r>
            <w:r w:rsidR="00A24F07">
              <w:rPr>
                <w:rFonts w:ascii="Times New Roman" w:hAnsi="Times New Roman"/>
                <w:noProof/>
                <w:highlight w:val="yellow"/>
              </w:rPr>
              <w:t>chroma_qp_adjustment_table_size</w:t>
            </w:r>
            <w:r w:rsidR="004629C8">
              <w:rPr>
                <w:rFonts w:ascii="Times New Roman" w:hAnsi="Times New Roman"/>
                <w:noProof/>
                <w:highlight w:val="yellow"/>
              </w:rPr>
              <w:t>_minus1</w:t>
            </w:r>
            <w:r w:rsidR="00A24F07">
              <w:rPr>
                <w:rFonts w:ascii="Times New Roman" w:hAnsi="Times New Roman"/>
                <w:noProof/>
                <w:highlight w:val="yellow"/>
              </w:rPr>
              <w:t>; i++ )</w:t>
            </w:r>
          </w:p>
        </w:tc>
        <w:tc>
          <w:tcPr>
            <w:tcW w:w="1157" w:type="dxa"/>
          </w:tcPr>
          <w:p w:rsidR="00C46261" w:rsidRPr="009B7702" w:rsidRDefault="00C46261" w:rsidP="00397580">
            <w:pPr>
              <w:pStyle w:val="tablecell"/>
              <w:keepLines w:val="0"/>
              <w:rPr>
                <w:noProof/>
                <w:highlight w:val="yellow"/>
              </w:rPr>
            </w:pPr>
            <w:r w:rsidRPr="009B7702">
              <w:rPr>
                <w:noProof/>
                <w:highlight w:val="yellow"/>
              </w:rPr>
              <w:t>ue(v)</w:t>
            </w:r>
          </w:p>
        </w:tc>
      </w:tr>
      <w:tr w:rsidR="008F59D9" w:rsidRPr="003F7009" w:rsidDel="005713F3" w:rsidTr="00397580">
        <w:trPr>
          <w:cantSplit/>
          <w:jc w:val="center"/>
          <w:del w:id="17" w:author="David Flynn" w:date="2013-10-31T19:04:00Z"/>
        </w:trPr>
        <w:tc>
          <w:tcPr>
            <w:tcW w:w="7920" w:type="dxa"/>
          </w:tcPr>
          <w:p w:rsidR="008F59D9" w:rsidRPr="00A24F07" w:rsidDel="005713F3" w:rsidRDefault="00A24F07" w:rsidP="00A24F07">
            <w:pPr>
              <w:pStyle w:val="tablesyntax"/>
              <w:keepLines w:val="0"/>
              <w:rPr>
                <w:del w:id="18" w:author="David Flynn" w:date="2013-10-31T19:04:00Z"/>
                <w:rFonts w:ascii="Times New Roman" w:hAnsi="Times New Roman"/>
                <w:noProof/>
                <w:highlight w:val="yellow"/>
              </w:rPr>
            </w:pPr>
            <w:del w:id="19" w:author="David Flynn" w:date="2013-10-31T19:04:00Z">
              <w:r w:rsidDel="005713F3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="008F59D9" w:rsidDel="005713F3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="008F59D9" w:rsidDel="005713F3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R="008F59D9" w:rsidDel="005713F3">
                <w:rPr>
                  <w:rFonts w:ascii="Times New Roman" w:hAnsi="Times New Roman"/>
                  <w:noProof/>
                  <w:highlight w:val="yellow"/>
                </w:rPr>
                <w:tab/>
              </w:r>
              <w:r w:rsidDel="005713F3">
                <w:rPr>
                  <w:rFonts w:ascii="Times New Roman" w:hAnsi="Times New Roman"/>
                  <w:b/>
                  <w:noProof/>
                  <w:highlight w:val="yellow"/>
                </w:rPr>
                <w:delText>chroma_qp_adjustment</w:delText>
              </w:r>
              <w:r w:rsidDel="005713F3"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</w:rPr>
                <w:delText>[</w:delText>
              </w:r>
              <w:r w:rsidDel="005713F3">
                <w:rPr>
                  <w:rFonts w:ascii="Times New Roman" w:hAnsi="Times New Roman"/>
                  <w:bCs/>
                  <w:noProof/>
                  <w:highlight w:val="yellow"/>
                  <w:lang w:eastAsia="ko-KR"/>
                </w:rPr>
                <w:delText> i </w:delText>
              </w:r>
              <w:r w:rsidDel="005713F3"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</w:rPr>
                <w:delText>]</w:delText>
              </w:r>
            </w:del>
          </w:p>
        </w:tc>
        <w:tc>
          <w:tcPr>
            <w:tcW w:w="1157" w:type="dxa"/>
          </w:tcPr>
          <w:p w:rsidR="008F59D9" w:rsidRPr="009B7702" w:rsidDel="005713F3" w:rsidRDefault="00372845" w:rsidP="00397580">
            <w:pPr>
              <w:pStyle w:val="tablecell"/>
              <w:keepLines w:val="0"/>
              <w:rPr>
                <w:del w:id="20" w:author="David Flynn" w:date="2013-10-31T19:04:00Z"/>
                <w:noProof/>
                <w:highlight w:val="yellow"/>
              </w:rPr>
            </w:pPr>
            <w:del w:id="21" w:author="David Flynn" w:date="2013-10-31T19:04:00Z">
              <w:r w:rsidDel="005713F3">
                <w:rPr>
                  <w:noProof/>
                  <w:highlight w:val="yellow"/>
                </w:rPr>
                <w:delText>s</w:delText>
              </w:r>
              <w:r w:rsidR="00A24F07" w:rsidDel="005713F3">
                <w:rPr>
                  <w:noProof/>
                  <w:highlight w:val="yellow"/>
                </w:rPr>
                <w:delText>e(v</w:delText>
              </w:r>
              <w:r w:rsidR="008F59D9" w:rsidDel="005713F3">
                <w:rPr>
                  <w:noProof/>
                  <w:highlight w:val="yellow"/>
                </w:rPr>
                <w:delText>)</w:delText>
              </w:r>
            </w:del>
          </w:p>
        </w:tc>
      </w:tr>
      <w:tr w:rsidR="005713F3" w:rsidRPr="003F7009" w:rsidTr="00397580">
        <w:trPr>
          <w:cantSplit/>
          <w:jc w:val="center"/>
          <w:ins w:id="22" w:author="David Flynn" w:date="2013-10-31T18:59:00Z"/>
        </w:trPr>
        <w:tc>
          <w:tcPr>
            <w:tcW w:w="7920" w:type="dxa"/>
          </w:tcPr>
          <w:p w:rsidR="005713F3" w:rsidRDefault="005713F3" w:rsidP="005713F3">
            <w:pPr>
              <w:pStyle w:val="tablesyntax"/>
              <w:keepLines w:val="0"/>
              <w:rPr>
                <w:ins w:id="23" w:author="David Flynn" w:date="2013-10-31T18:59:00Z"/>
                <w:rFonts w:ascii="Times New Roman" w:hAnsi="Times New Roman"/>
                <w:noProof/>
                <w:highlight w:val="yellow"/>
              </w:rPr>
            </w:pPr>
            <w:ins w:id="24" w:author="David Flynn" w:date="2013-10-31T18:59:00Z"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b/>
                  <w:noProof/>
                  <w:highlight w:val="yellow"/>
                </w:rPr>
                <w:t>cb_</w:t>
              </w:r>
            </w:ins>
            <w:ins w:id="25" w:author="David Flynn" w:date="2013-10-31T19:03:00Z">
              <w:r>
                <w:rPr>
                  <w:rFonts w:ascii="Times New Roman" w:hAnsi="Times New Roman"/>
                  <w:b/>
                  <w:noProof/>
                  <w:highlight w:val="yellow"/>
                </w:rPr>
                <w:t>qp_</w:t>
              </w:r>
            </w:ins>
            <w:ins w:id="26" w:author="David Flynn" w:date="2013-10-31T18:59:00Z">
              <w:r>
                <w:rPr>
                  <w:rFonts w:ascii="Times New Roman" w:hAnsi="Times New Roman"/>
                  <w:b/>
                  <w:noProof/>
                  <w:highlight w:val="yellow"/>
                </w:rPr>
                <w:t>adjustment</w:t>
              </w:r>
              <w:r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</w:rPr>
                <w:t>[</w:t>
              </w:r>
              <w:r>
                <w:rPr>
                  <w:rFonts w:ascii="Times New Roman" w:hAnsi="Times New Roman"/>
                  <w:bCs/>
                  <w:noProof/>
                  <w:highlight w:val="yellow"/>
                  <w:lang w:eastAsia="ko-KR"/>
                </w:rPr>
                <w:t> i </w:t>
              </w:r>
              <w:r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</w:rPr>
                <w:t>]</w:t>
              </w:r>
            </w:ins>
          </w:p>
        </w:tc>
        <w:tc>
          <w:tcPr>
            <w:tcW w:w="1157" w:type="dxa"/>
          </w:tcPr>
          <w:p w:rsidR="005713F3" w:rsidRDefault="005713F3" w:rsidP="00397580">
            <w:pPr>
              <w:pStyle w:val="tablecell"/>
              <w:keepLines w:val="0"/>
              <w:rPr>
                <w:ins w:id="27" w:author="David Flynn" w:date="2013-10-31T18:59:00Z"/>
                <w:noProof/>
                <w:highlight w:val="yellow"/>
              </w:rPr>
            </w:pPr>
            <w:ins w:id="28" w:author="David Flynn" w:date="2013-10-31T18:59:00Z">
              <w:r>
                <w:rPr>
                  <w:noProof/>
                  <w:highlight w:val="yellow"/>
                </w:rPr>
                <w:t>se(v)</w:t>
              </w:r>
            </w:ins>
          </w:p>
        </w:tc>
      </w:tr>
      <w:tr w:rsidR="005713F3" w:rsidRPr="003F7009" w:rsidTr="00397580">
        <w:trPr>
          <w:cantSplit/>
          <w:jc w:val="center"/>
          <w:ins w:id="29" w:author="David Flynn" w:date="2013-10-31T18:59:00Z"/>
        </w:trPr>
        <w:tc>
          <w:tcPr>
            <w:tcW w:w="7920" w:type="dxa"/>
          </w:tcPr>
          <w:p w:rsidR="005713F3" w:rsidRDefault="005713F3" w:rsidP="005713F3">
            <w:pPr>
              <w:pStyle w:val="tablesyntax"/>
              <w:keepLines w:val="0"/>
              <w:rPr>
                <w:ins w:id="30" w:author="David Flynn" w:date="2013-10-31T18:59:00Z"/>
                <w:rFonts w:ascii="Times New Roman" w:hAnsi="Times New Roman"/>
                <w:noProof/>
                <w:highlight w:val="yellow"/>
              </w:rPr>
            </w:pPr>
            <w:ins w:id="31" w:author="David Flynn" w:date="2013-10-31T18:59:00Z"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noProof/>
                  <w:highlight w:val="yellow"/>
                </w:rPr>
                <w:tab/>
              </w:r>
              <w:r>
                <w:rPr>
                  <w:rFonts w:ascii="Times New Roman" w:hAnsi="Times New Roman"/>
                  <w:b/>
                  <w:noProof/>
                  <w:highlight w:val="yellow"/>
                </w:rPr>
                <w:t>cr_</w:t>
              </w:r>
            </w:ins>
            <w:ins w:id="32" w:author="David Flynn" w:date="2013-10-31T19:03:00Z">
              <w:r>
                <w:rPr>
                  <w:rFonts w:ascii="Times New Roman" w:hAnsi="Times New Roman"/>
                  <w:b/>
                  <w:noProof/>
                  <w:highlight w:val="yellow"/>
                </w:rPr>
                <w:t>qr_</w:t>
              </w:r>
            </w:ins>
            <w:ins w:id="33" w:author="David Flynn" w:date="2013-10-31T18:59:00Z">
              <w:r>
                <w:rPr>
                  <w:rFonts w:ascii="Times New Roman" w:hAnsi="Times New Roman"/>
                  <w:b/>
                  <w:noProof/>
                  <w:highlight w:val="yellow"/>
                </w:rPr>
                <w:t>adjustment</w:t>
              </w:r>
              <w:r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</w:rPr>
                <w:t>[</w:t>
              </w:r>
              <w:r>
                <w:rPr>
                  <w:rFonts w:ascii="Times New Roman" w:hAnsi="Times New Roman"/>
                  <w:bCs/>
                  <w:noProof/>
                  <w:highlight w:val="yellow"/>
                  <w:lang w:eastAsia="ko-KR"/>
                </w:rPr>
                <w:t> i </w:t>
              </w:r>
              <w:r>
                <w:rPr>
                  <w:rFonts w:ascii="Times New Roman" w:hAnsi="Times New Roman"/>
                  <w:b/>
                  <w:bCs/>
                  <w:noProof/>
                  <w:highlight w:val="yellow"/>
                  <w:lang w:eastAsia="ko-KR"/>
                </w:rPr>
                <w:t>]</w:t>
              </w:r>
            </w:ins>
          </w:p>
        </w:tc>
        <w:tc>
          <w:tcPr>
            <w:tcW w:w="1157" w:type="dxa"/>
          </w:tcPr>
          <w:p w:rsidR="005713F3" w:rsidRDefault="005713F3" w:rsidP="00397580">
            <w:pPr>
              <w:pStyle w:val="tablecell"/>
              <w:keepLines w:val="0"/>
              <w:rPr>
                <w:ins w:id="34" w:author="David Flynn" w:date="2013-10-31T18:59:00Z"/>
                <w:noProof/>
                <w:highlight w:val="yellow"/>
              </w:rPr>
            </w:pPr>
            <w:ins w:id="35" w:author="David Flynn" w:date="2013-10-31T18:59:00Z">
              <w:r>
                <w:rPr>
                  <w:noProof/>
                  <w:highlight w:val="yellow"/>
                </w:rPr>
                <w:t>se(v)</w:t>
              </w:r>
            </w:ins>
          </w:p>
        </w:tc>
      </w:tr>
      <w:tr w:rsidR="005713F3" w:rsidRPr="003F7009" w:rsidTr="00397580">
        <w:trPr>
          <w:cantSplit/>
          <w:jc w:val="center"/>
        </w:trPr>
        <w:tc>
          <w:tcPr>
            <w:tcW w:w="7920" w:type="dxa"/>
          </w:tcPr>
          <w:p w:rsidR="005713F3" w:rsidRPr="009B7702" w:rsidRDefault="005713F3" w:rsidP="00397580">
            <w:pPr>
              <w:pStyle w:val="tablesyntax"/>
              <w:keepLines w:val="0"/>
              <w:rPr>
                <w:rFonts w:ascii="Times New Roman" w:hAnsi="Times New Roman"/>
                <w:noProof/>
                <w:highlight w:val="yellow"/>
              </w:rPr>
            </w:pP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7" w:type="dxa"/>
          </w:tcPr>
          <w:p w:rsidR="005713F3" w:rsidRPr="009B7702" w:rsidRDefault="005713F3" w:rsidP="00397580">
            <w:pPr>
              <w:pStyle w:val="tablecell"/>
              <w:keepLines w:val="0"/>
              <w:rPr>
                <w:noProof/>
                <w:highlight w:val="yellow"/>
              </w:rPr>
            </w:pPr>
          </w:p>
        </w:tc>
      </w:tr>
      <w:tr w:rsidR="005713F3" w:rsidRPr="003F7009" w:rsidTr="00397580">
        <w:trPr>
          <w:cantSplit/>
          <w:jc w:val="center"/>
        </w:trPr>
        <w:tc>
          <w:tcPr>
            <w:tcW w:w="7920" w:type="dxa"/>
          </w:tcPr>
          <w:p w:rsidR="005713F3" w:rsidRPr="00397580" w:rsidRDefault="005713F3" w:rsidP="00397580">
            <w:pPr>
              <w:pStyle w:val="tablesyntax"/>
              <w:keepLines w:val="0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pps_extension2_flag</w:t>
            </w:r>
          </w:p>
        </w:tc>
        <w:tc>
          <w:tcPr>
            <w:tcW w:w="1157" w:type="dxa"/>
          </w:tcPr>
          <w:p w:rsidR="005713F3" w:rsidRPr="003F7009" w:rsidRDefault="005713F3" w:rsidP="00397580">
            <w:pPr>
              <w:pStyle w:val="tablecell"/>
              <w:keepLines w:val="0"/>
              <w:rPr>
                <w:noProof/>
              </w:rPr>
            </w:pPr>
            <w:r>
              <w:rPr>
                <w:noProof/>
              </w:rPr>
              <w:t>u(1)</w:t>
            </w:r>
          </w:p>
        </w:tc>
      </w:tr>
      <w:tr w:rsidR="005713F3" w:rsidRPr="003F7009" w:rsidTr="00397580">
        <w:trPr>
          <w:cantSplit/>
          <w:jc w:val="center"/>
        </w:trPr>
        <w:tc>
          <w:tcPr>
            <w:tcW w:w="7920" w:type="dxa"/>
          </w:tcPr>
          <w:p w:rsidR="005713F3" w:rsidRDefault="005713F3" w:rsidP="00397580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7" w:type="dxa"/>
          </w:tcPr>
          <w:p w:rsidR="005713F3" w:rsidRPr="003F7009" w:rsidRDefault="005713F3" w:rsidP="00397580">
            <w:pPr>
              <w:pStyle w:val="tablecell"/>
              <w:keepLines w:val="0"/>
              <w:rPr>
                <w:noProof/>
              </w:rPr>
            </w:pPr>
          </w:p>
        </w:tc>
      </w:tr>
      <w:tr w:rsidR="005713F3" w:rsidRPr="003F7009" w:rsidTr="00397580">
        <w:trPr>
          <w:cantSplit/>
          <w:jc w:val="center"/>
        </w:trPr>
        <w:tc>
          <w:tcPr>
            <w:tcW w:w="7920" w:type="dxa"/>
          </w:tcPr>
          <w:p w:rsidR="005713F3" w:rsidRPr="003F7009" w:rsidRDefault="005713F3" w:rsidP="00C46261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 w:rsidRPr="003F7009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...</w:t>
            </w:r>
          </w:p>
        </w:tc>
        <w:tc>
          <w:tcPr>
            <w:tcW w:w="1157" w:type="dxa"/>
          </w:tcPr>
          <w:p w:rsidR="005713F3" w:rsidRPr="003F7009" w:rsidRDefault="005713F3" w:rsidP="00397580">
            <w:pPr>
              <w:pStyle w:val="tablecell"/>
              <w:keepLines w:val="0"/>
              <w:rPr>
                <w:noProof/>
              </w:rPr>
            </w:pPr>
          </w:p>
        </w:tc>
      </w:tr>
      <w:tr w:rsidR="005713F3" w:rsidRPr="003F7009" w:rsidTr="00397580">
        <w:trPr>
          <w:cantSplit/>
          <w:jc w:val="center"/>
        </w:trPr>
        <w:tc>
          <w:tcPr>
            <w:tcW w:w="7920" w:type="dxa"/>
          </w:tcPr>
          <w:p w:rsidR="005713F3" w:rsidRPr="003F7009" w:rsidRDefault="005713F3" w:rsidP="00397580">
            <w:pPr>
              <w:pStyle w:val="tablesyntax"/>
              <w:keepLines w:val="0"/>
              <w:rPr>
                <w:rFonts w:ascii="Times New Roman" w:hAnsi="Times New Roman"/>
                <w:noProof/>
              </w:rPr>
            </w:pPr>
            <w:r w:rsidRPr="003F7009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5713F3" w:rsidRPr="003F7009" w:rsidRDefault="005713F3" w:rsidP="00397580">
            <w:pPr>
              <w:pStyle w:val="tablecell"/>
              <w:keepLines w:val="0"/>
              <w:rPr>
                <w:noProof/>
              </w:rPr>
            </w:pPr>
          </w:p>
        </w:tc>
      </w:tr>
    </w:tbl>
    <w:p w:rsidR="008F59D9" w:rsidRPr="00943A5F" w:rsidRDefault="008F59D9" w:rsidP="008F59D9">
      <w:pPr>
        <w:rPr>
          <w:noProof/>
        </w:rPr>
      </w:pPr>
    </w:p>
    <w:p w:rsidR="008F59D9" w:rsidRPr="008F59D9" w:rsidRDefault="008F59D9" w:rsidP="008F59D9">
      <w:pPr>
        <w:pStyle w:val="Heading4"/>
        <w:rPr>
          <w:noProof/>
          <w:lang w:val="en-GB"/>
        </w:rPr>
      </w:pPr>
      <w:bookmarkStart w:id="36" w:name="_Toc317198746"/>
      <w:bookmarkStart w:id="37" w:name="_Toc363691363"/>
      <w:r w:rsidRPr="00943A5F">
        <w:rPr>
          <w:noProof/>
          <w:lang w:val="en-GB"/>
        </w:rPr>
        <w:t>Picture parameter set RBSP semantics</w:t>
      </w:r>
      <w:bookmarkEnd w:id="36"/>
      <w:bookmarkEnd w:id="37"/>
    </w:p>
    <w:p w:rsidR="00AD4B23" w:rsidRPr="00423AC4" w:rsidRDefault="008F59D9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chroma_qp_adjustment_enabled_flag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equal to 1 specifies that the cu_chroma_qp_adjustment_flag may be present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in the transform unit syntax. 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cu_chroma_qp_adjustment_enabled_flag equal to 0 specifies that the cu_chroma_qp_adjustment_flag is not present in the transform unit syntax.</w:t>
      </w:r>
    </w:p>
    <w:p w:rsidR="008F59D9" w:rsidRPr="00423AC4" w:rsidRDefault="00AD4B23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When ChromaArrayType is equal to 0, it is a requirement of bitstream conformance that the value of cu_chroma_qp_adjustment_enabled_flag shall be equal to 0.</w:t>
      </w:r>
    </w:p>
    <w:p w:rsidR="001D1DEC" w:rsidRPr="00423AC4" w:rsidRDefault="008F59D9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diff_cu_chroma_qp_adjustment_depth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specifies the difference between the luma coding tree block size and the minimum luma coding block size of coding units that convey cu_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chroma_qp_adjustment_flag.  The value of diff_cu_chroma_qp_adjustment_depth shall be in the range of 0 to log2_diff_max_min_luma</w:t>
      </w:r>
      <w:r w:rsidR="001D1DEC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_coding_block_size, inclusive.</w:t>
      </w:r>
    </w:p>
    <w:p w:rsidR="00AD4B23" w:rsidRPr="00423AC4" w:rsidRDefault="001D1DEC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XXX: 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When not present, the value of diff_cu_chroma_qp_adjustment_depth is inferred to be equal to 0.</w:t>
      </w:r>
    </w:p>
    <w:p w:rsidR="00AD4B23" w:rsidRPr="00423AC4" w:rsidRDefault="00AD4B23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The variable Log2MinCuChromaQpAdjustmentSize is derived as follows:</w:t>
      </w:r>
    </w:p>
    <w:p w:rsidR="00AD4B23" w:rsidRPr="00423AC4" w:rsidRDefault="00AD4B23" w:rsidP="00AD4B23">
      <w:pPr>
        <w:pStyle w:val="Equation"/>
        <w:tabs>
          <w:tab w:val="left" w:pos="1170"/>
          <w:tab w:val="left" w:pos="1890"/>
        </w:tabs>
        <w:ind w:left="794"/>
        <w:rPr>
          <w:bCs/>
          <w:noProof/>
          <w:highlight w:val="yellow"/>
        </w:rPr>
      </w:pPr>
      <w:r w:rsidRPr="00423AC4">
        <w:rPr>
          <w:noProof/>
          <w:highlight w:val="yellow"/>
          <w:lang w:eastAsia="ko-KR"/>
        </w:rPr>
        <w:t>Log2MinCuQpChromaAdjustmentSize = CtbLog2SizeY − diff_cu_chroma_qp_adjustment_depth</w:t>
      </w:r>
      <w:r w:rsidRPr="00423AC4">
        <w:rPr>
          <w:rFonts w:eastAsia="MS Mincho"/>
          <w:noProof/>
          <w:highlight w:val="yellow"/>
          <w:lang w:eastAsia="ja-JP"/>
        </w:rPr>
        <w:tab/>
      </w:r>
      <w:r w:rsidRPr="00423AC4">
        <w:rPr>
          <w:noProof/>
          <w:highlight w:val="yellow"/>
        </w:rPr>
        <w:t>(</w:t>
      </w:r>
      <w:r w:rsidRPr="00423AC4">
        <w:rPr>
          <w:noProof/>
          <w:highlight w:val="yellow"/>
        </w:rPr>
        <w:fldChar w:fldCharType="begin" w:fldLock="1"/>
      </w:r>
      <w:r w:rsidRPr="00423AC4">
        <w:rPr>
          <w:noProof/>
          <w:highlight w:val="yellow"/>
        </w:rPr>
        <w:instrText xml:space="preserve"> STYLEREF 1 \s </w:instrText>
      </w:r>
      <w:r w:rsidRPr="00423AC4">
        <w:rPr>
          <w:noProof/>
          <w:highlight w:val="yellow"/>
        </w:rPr>
        <w:fldChar w:fldCharType="separate"/>
      </w:r>
      <w:r w:rsidRPr="00423AC4">
        <w:rPr>
          <w:noProof/>
          <w:highlight w:val="yellow"/>
        </w:rPr>
        <w:t>7</w:t>
      </w:r>
      <w:r w:rsidRPr="00423AC4">
        <w:rPr>
          <w:noProof/>
          <w:highlight w:val="yellow"/>
        </w:rPr>
        <w:fldChar w:fldCharType="end"/>
      </w:r>
      <w:r w:rsidRPr="00423AC4">
        <w:rPr>
          <w:noProof/>
          <w:highlight w:val="yellow"/>
        </w:rPr>
        <w:noBreakHyphen/>
      </w:r>
      <w:r w:rsidRPr="00423AC4">
        <w:rPr>
          <w:noProof/>
          <w:highlight w:val="yellow"/>
        </w:rPr>
        <w:fldChar w:fldCharType="begin" w:fldLock="1"/>
      </w:r>
      <w:r w:rsidRPr="00423AC4">
        <w:rPr>
          <w:noProof/>
          <w:highlight w:val="yellow"/>
        </w:rPr>
        <w:instrText xml:space="preserve"> SEQ Equation \* ARABIC \s 1 </w:instrText>
      </w:r>
      <w:r w:rsidRPr="00423AC4">
        <w:rPr>
          <w:noProof/>
          <w:highlight w:val="yellow"/>
        </w:rPr>
        <w:fldChar w:fldCharType="separate"/>
      </w:r>
      <w:r w:rsidRPr="00423AC4">
        <w:rPr>
          <w:noProof/>
          <w:highlight w:val="yellow"/>
        </w:rPr>
        <w:t>31</w:t>
      </w:r>
      <w:r w:rsidRPr="00423AC4">
        <w:rPr>
          <w:noProof/>
          <w:highlight w:val="yellow"/>
        </w:rPr>
        <w:fldChar w:fldCharType="end"/>
      </w:r>
      <w:r w:rsidRPr="00423AC4">
        <w:rPr>
          <w:noProof/>
          <w:highlight w:val="yellow"/>
        </w:rPr>
        <w:t>)</w:t>
      </w:r>
    </w:p>
    <w:p w:rsidR="00661E5E" w:rsidRPr="00661E5E" w:rsidRDefault="00661E5E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lastRenderedPageBreak/>
        <w:t>chroma_qp_adjustment_table_size</w:t>
      </w:r>
      <w:r w:rsidR="004629C8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_minus1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</w:t>
      </w:r>
      <w:r w:rsidR="004629C8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plus 1 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specifies the </w:t>
      </w:r>
      <w:r w:rsidR="004629C8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size of the chroma_qp_adjustment[ ] table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.</w:t>
      </w:r>
      <w:r w:rsidR="00FD7AF8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 The value of chroma_qp_adjustment_table_size_minus1 shall be in the range of 0 to </w:t>
      </w:r>
      <w:ins w:id="38" w:author="David Flynn" w:date="2013-10-31T18:55:00Z">
        <w:r w:rsidR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>6</w:t>
        </w:r>
      </w:ins>
      <w:del w:id="39" w:author="David Flynn" w:date="2013-10-31T18:55:00Z">
        <w:r w:rsidR="00FD7AF8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4</w:delText>
        </w:r>
      </w:del>
      <w:r w:rsidR="00FD7AF8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, inclusive.</w:t>
      </w:r>
    </w:p>
    <w:p w:rsidR="00AD4B23" w:rsidRPr="00423AC4" w:rsidRDefault="005713F3" w:rsidP="008F59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ins w:id="40" w:author="David Flynn" w:date="2013-10-31T19:08:00Z">
        <w:r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cb_</w:t>
        </w:r>
      </w:ins>
      <w:ins w:id="41" w:author="David Flynn" w:date="2013-10-31T19:04:00Z">
        <w:r w:rsidRPr="00423AC4"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qp_adjustment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>[ i ]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 </w:t>
        </w:r>
      </w:ins>
      <w:ins w:id="42" w:author="David Flynn" w:date="2013-10-31T19:09:00Z"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and </w:t>
        </w:r>
      </w:ins>
      <w:ins w:id="43" w:author="David Flynn" w:date="2013-10-31T19:04:00Z">
        <w:r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c</w:t>
        </w:r>
      </w:ins>
      <w:ins w:id="44" w:author="David Flynn" w:date="2013-10-31T19:08:00Z">
        <w:r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r</w:t>
        </w:r>
      </w:ins>
      <w:ins w:id="45" w:author="David Flynn" w:date="2013-10-31T19:04:00Z">
        <w:r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_</w:t>
        </w:r>
        <w:r w:rsidRPr="00423AC4"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qp_adjustment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>[ i ]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 </w:t>
        </w:r>
      </w:ins>
      <w:del w:id="46" w:author="David Flynn" w:date="2013-10-31T19:04:00Z">
        <w:r w:rsidR="00A24F07" w:rsidDel="005713F3"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delText>chroma_</w:delText>
        </w:r>
        <w:r w:rsidR="00AD4B23" w:rsidRPr="00423AC4" w:rsidDel="005713F3"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delText>qp_adjustment</w:delText>
        </w:r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[ i ]</w:delText>
        </w:r>
      </w:del>
      <w:del w:id="47" w:author="David Flynn" w:date="2013-10-31T19:05:00Z">
        <w:r w:rsidR="00AD4B23" w:rsidRPr="00423AC4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 xml:space="preserve"> </w:delText>
        </w:r>
      </w:del>
      <w:r w:rsidR="00A24F0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specif</w:t>
      </w:r>
      <w:ins w:id="48" w:author="David Flynn" w:date="2013-10-31T19:05:00Z"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>y</w:t>
        </w:r>
      </w:ins>
      <w:del w:id="49" w:author="David Flynn" w:date="2013-10-31T19:05:00Z"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ies</w:delText>
        </w:r>
      </w:del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</w:t>
      </w:r>
      <w:del w:id="50" w:author="David Flynn" w:date="2013-10-31T19:08:00Z"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 xml:space="preserve">an </w:delText>
        </w:r>
      </w:del>
      <w:r w:rsidR="00A24F0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offset</w:t>
      </w:r>
      <w:ins w:id="51" w:author="David Flynn" w:date="2013-10-31T19:08:00Z"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>s</w:t>
        </w:r>
      </w:ins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used in the derivation of Qp′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  <w:vertAlign w:val="subscript"/>
        </w:rPr>
        <w:t>Cb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and Qp′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  <w:vertAlign w:val="subscript"/>
        </w:rPr>
        <w:t>Cr</w:t>
      </w:r>
      <w:del w:id="52" w:author="David Flynn" w:date="2013-10-31T19:08:00Z"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.</w:delText>
        </w:r>
      </w:del>
      <w:r w:rsidR="00A24F0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</w:t>
      </w:r>
      <w:ins w:id="53" w:author="David Flynn" w:date="2013-10-31T19:08:00Z"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respectively. </w:t>
        </w:r>
      </w:ins>
      <w:r w:rsidR="00A24F0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The values</w:t>
      </w:r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of </w:t>
      </w:r>
      <w:ins w:id="54" w:author="David Flynn" w:date="2013-10-31T19:08:00Z">
        <w:r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cb_</w:t>
        </w:r>
        <w:r w:rsidRPr="00423AC4"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qp_adjustment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[ i ] </w:t>
        </w:r>
      </w:ins>
      <w:ins w:id="55" w:author="David Flynn" w:date="2013-10-31T19:09:00Z"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and </w:t>
        </w:r>
      </w:ins>
      <w:ins w:id="56" w:author="David Flynn" w:date="2013-10-31T19:08:00Z">
        <w:r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cr_</w:t>
        </w:r>
        <w:r w:rsidRPr="00423AC4"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qp_adjustment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[ i ] </w:t>
        </w:r>
      </w:ins>
      <w:del w:id="57" w:author="David Flynn" w:date="2013-10-31T19:09:00Z"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chroma</w:delText>
        </w:r>
        <w:r w:rsidR="00AD4B23" w:rsidRPr="00423AC4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_qp_adjustment</w:delText>
        </w:r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[</w:delText>
        </w:r>
        <w:r w:rsidR="004629C8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 </w:delText>
        </w:r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]</w:delText>
        </w:r>
        <w:r w:rsidR="001D1DEC" w:rsidRPr="00423AC4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 xml:space="preserve"> </w:delText>
        </w:r>
      </w:del>
      <w:r w:rsidR="001D1DEC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shall be in the range of </w:t>
      </w:r>
      <w:del w:id="58" w:author="David Flynn" w:date="2013-10-31T19:13:00Z">
        <w:r w:rsidR="001D1DEC" w:rsidRPr="00423AC4" w:rsidDel="00891C84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0</w:delText>
        </w:r>
        <w:r w:rsidR="00AD4B23" w:rsidRPr="00423AC4" w:rsidDel="00891C84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 xml:space="preserve"> </w:delText>
        </w:r>
      </w:del>
      <w:ins w:id="59" w:author="David Flynn" w:date="2013-10-31T19:13:00Z">
        <w:r w:rsidR="00891C84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>−12</w:t>
        </w:r>
        <w:r w:rsidR="00891C84" w:rsidRPr="00423AC4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 </w:t>
        </w:r>
      </w:ins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to +12, inclusive. When Ch</w:t>
      </w:r>
      <w:r w:rsidR="00A24F0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romaArrayType is equal to 0, </w:t>
      </w:r>
      <w:ins w:id="60" w:author="David Flynn" w:date="2013-10-31T19:09:00Z">
        <w:r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cb_</w:t>
        </w:r>
        <w:r w:rsidRPr="00423AC4"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qp_adjustment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[ i ] 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and </w:t>
        </w:r>
        <w:r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cr_</w:t>
        </w:r>
        <w:r w:rsidRPr="00423AC4">
          <w:rPr>
            <w:rFonts w:ascii="Times New Roman" w:eastAsia="Malgun Gothic" w:hAnsi="Times New Roman" w:cs="Times New Roman"/>
            <w:b/>
            <w:bCs/>
            <w:noProof/>
            <w:sz w:val="20"/>
            <w:szCs w:val="20"/>
            <w:highlight w:val="yellow"/>
          </w:rPr>
          <w:t>qp_adjustment</w:t>
        </w:r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[ i ] </w:t>
        </w:r>
      </w:ins>
      <w:del w:id="61" w:author="David Flynn" w:date="2013-10-31T19:10:00Z"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chroma</w:delText>
        </w:r>
        <w:r w:rsidR="00AD4B23" w:rsidRPr="00423AC4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_qp_adjustment</w:delText>
        </w:r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[</w:delText>
        </w:r>
        <w:r w:rsidR="004629C8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 </w:delText>
        </w:r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]</w:delText>
        </w:r>
        <w:r w:rsidR="00AD4B23" w:rsidRPr="00423AC4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 xml:space="preserve"> </w:delText>
        </w:r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is</w:delText>
        </w:r>
        <w:r w:rsidR="00AD4B23" w:rsidRPr="00423AC4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 xml:space="preserve"> </w:delText>
        </w:r>
      </w:del>
      <w:ins w:id="62" w:author="David Flynn" w:date="2013-10-31T19:10:00Z"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>are</w:t>
        </w:r>
        <w:r w:rsidRPr="00423AC4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 </w:t>
        </w:r>
      </w:ins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not used in the decoding process</w:t>
      </w:r>
      <w:r w:rsidR="00A24F07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and decoders shall ignore </w:t>
      </w:r>
      <w:del w:id="63" w:author="David Flynn" w:date="2013-10-31T19:10:00Z">
        <w:r w:rsidR="00A24F07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>its</w:delText>
        </w:r>
        <w:r w:rsidR="00AD4B23" w:rsidRPr="00423AC4" w:rsidDel="005713F3"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delText xml:space="preserve"> </w:delText>
        </w:r>
      </w:del>
      <w:ins w:id="64" w:author="David Flynn" w:date="2013-10-31T19:10:00Z">
        <w:r>
          <w:rPr>
            <w:rFonts w:ascii="Times New Roman" w:eastAsia="Malgun Gothic" w:hAnsi="Times New Roman" w:cs="Times New Roman"/>
            <w:bCs/>
            <w:noProof/>
            <w:sz w:val="20"/>
            <w:szCs w:val="20"/>
            <w:highlight w:val="yellow"/>
          </w:rPr>
          <w:t xml:space="preserve">their </w:t>
        </w:r>
      </w:ins>
      <w:r w:rsidR="00AD4B23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value.</w:t>
      </w:r>
    </w:p>
    <w:p w:rsidR="00B263BE" w:rsidRDefault="00B263BE" w:rsidP="00B263BE">
      <w:pPr>
        <w:rPr>
          <w:rFonts w:eastAsia="MS Mincho"/>
          <w:noProof/>
          <w:lang w:eastAsia="ja-JP"/>
        </w:rPr>
      </w:pPr>
    </w:p>
    <w:p w:rsidR="00B263BE" w:rsidRPr="00943A5F" w:rsidRDefault="00B263BE" w:rsidP="00B263BE">
      <w:pPr>
        <w:pStyle w:val="Heading3"/>
        <w:rPr>
          <w:noProof/>
          <w:lang w:val="en-GB"/>
        </w:rPr>
      </w:pPr>
      <w:bookmarkStart w:id="65" w:name="_Toc311216751"/>
      <w:bookmarkStart w:id="66" w:name="_Toc317198720"/>
      <w:bookmarkStart w:id="67" w:name="_Toc363691336"/>
      <w:r w:rsidRPr="00943A5F">
        <w:rPr>
          <w:noProof/>
          <w:lang w:val="en-GB"/>
        </w:rPr>
        <w:t xml:space="preserve">Slice </w:t>
      </w:r>
      <w:r>
        <w:rPr>
          <w:noProof/>
          <w:lang w:val="en-GB"/>
        </w:rPr>
        <w:t xml:space="preserve">segment </w:t>
      </w:r>
      <w:r w:rsidRPr="00943A5F">
        <w:rPr>
          <w:noProof/>
          <w:lang w:val="en-GB"/>
        </w:rPr>
        <w:t>header syntax</w:t>
      </w:r>
      <w:bookmarkEnd w:id="65"/>
      <w:bookmarkEnd w:id="66"/>
      <w:bookmarkEnd w:id="67"/>
    </w:p>
    <w:p w:rsidR="00B263BE" w:rsidRPr="00943A5F" w:rsidRDefault="00B263BE" w:rsidP="00B263BE">
      <w:pPr>
        <w:pStyle w:val="Heading4"/>
        <w:rPr>
          <w:noProof/>
          <w:lang w:val="en-GB"/>
        </w:rPr>
      </w:pPr>
      <w:bookmarkStart w:id="68" w:name="_Toc363691337"/>
      <w:r w:rsidRPr="00943A5F">
        <w:rPr>
          <w:noProof/>
          <w:lang w:val="en-GB"/>
        </w:rPr>
        <w:t xml:space="preserve">General slice </w:t>
      </w:r>
      <w:r>
        <w:rPr>
          <w:noProof/>
          <w:lang w:val="en-GB"/>
        </w:rPr>
        <w:t xml:space="preserve">segment </w:t>
      </w:r>
      <w:r w:rsidRPr="00943A5F">
        <w:rPr>
          <w:noProof/>
          <w:lang w:val="en-GB"/>
        </w:rPr>
        <w:t>header syntax</w:t>
      </w:r>
      <w:bookmarkEnd w:id="68"/>
    </w:p>
    <w:p w:rsidR="00B263BE" w:rsidRPr="00943A5F" w:rsidRDefault="00B263BE" w:rsidP="00B263BE">
      <w:pPr>
        <w:keepNext/>
        <w:keepLines/>
        <w:rPr>
          <w:noProof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7276A8">
              <w:rPr>
                <w:rFonts w:ascii="Times New Roman" w:hAnsi="Times New Roman"/>
                <w:noProof/>
              </w:rPr>
              <w:t>slice_segment_header( ) {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heading"/>
              <w:rPr>
                <w:noProof/>
              </w:rPr>
            </w:pPr>
            <w:r w:rsidRPr="007276A8">
              <w:rPr>
                <w:noProof/>
              </w:rPr>
              <w:t>Descriptor</w:t>
            </w: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8F59D9" w:rsidRDefault="00B263BE" w:rsidP="008F59D9">
            <w:pPr>
              <w:pStyle w:val="tablesyntax"/>
              <w:rPr>
                <w:rFonts w:ascii="Times New Roman" w:hAnsi="Times New Roman"/>
                <w:noProof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="008F59D9">
              <w:rPr>
                <w:rFonts w:ascii="Times New Roman" w:hAnsi="Times New Roman"/>
                <w:noProof/>
                <w:lang w:eastAsia="ko-KR"/>
              </w:rPr>
              <w:t>...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>if( !dependent_slice_segment_flag ) {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8F59D9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="008F59D9">
              <w:rPr>
                <w:rFonts w:ascii="Times New Roman" w:hAnsi="Times New Roman"/>
                <w:noProof/>
                <w:lang w:eastAsia="ko-KR"/>
              </w:rPr>
              <w:t>...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</w:rPr>
              <w:tab/>
            </w:r>
            <w:r w:rsidRPr="007276A8">
              <w:rPr>
                <w:rFonts w:ascii="Times New Roman" w:hAnsi="Times New Roman"/>
                <w:b/>
                <w:noProof/>
              </w:rPr>
              <w:t>slice_qp_</w:t>
            </w:r>
            <w:r w:rsidRPr="007276A8">
              <w:rPr>
                <w:rFonts w:ascii="Times New Roman" w:hAnsi="Times New Roman"/>
                <w:b/>
                <w:noProof/>
                <w:lang w:eastAsia="ja-JP"/>
              </w:rPr>
              <w:t>delta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</w:rPr>
            </w:pPr>
            <w:r w:rsidRPr="007276A8">
              <w:rPr>
                <w:noProof/>
              </w:rPr>
              <w:t>se(v)</w:t>
            </w: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>if( pps_slice_chroma_qp_offsets_present_flag ) {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noProof/>
                <w:lang w:eastAsia="ko-KR"/>
              </w:rPr>
              <w:t>slice_cb_qp_offset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</w:rPr>
            </w:pPr>
            <w:r w:rsidRPr="007276A8">
              <w:rPr>
                <w:noProof/>
              </w:rPr>
              <w:t>se(v)</w:t>
            </w: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noProof/>
                <w:lang w:eastAsia="ko-KR"/>
              </w:rPr>
              <w:t>slice_cr_qp_offset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</w:rPr>
            </w:pPr>
            <w:r w:rsidRPr="007276A8">
              <w:rPr>
                <w:noProof/>
              </w:rPr>
              <w:t>se(v)</w:t>
            </w: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B263BE" w:rsidRDefault="00B263BE" w:rsidP="00661E5E">
            <w:pPr>
              <w:pStyle w:val="tablesyntax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  <w:r w:rsidRPr="00B263B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ab/>
            </w:r>
            <w:r w:rsidRPr="00B263B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ab/>
              <w:t xml:space="preserve">if( </w:t>
            </w:r>
            <w:r w:rsidR="00661E5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>chroma_qp_adjustment_enabled_flag</w:t>
            </w:r>
            <w:r w:rsidRPr="00B263B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 xml:space="preserve"> ) {</w:t>
            </w:r>
          </w:p>
        </w:tc>
        <w:tc>
          <w:tcPr>
            <w:tcW w:w="1152" w:type="dxa"/>
          </w:tcPr>
          <w:p w:rsidR="00B263BE" w:rsidRPr="00B263BE" w:rsidRDefault="00B263BE" w:rsidP="00397580">
            <w:pPr>
              <w:pStyle w:val="tablecell"/>
              <w:rPr>
                <w:noProof/>
                <w:highlight w:val="yellow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B263BE" w:rsidRDefault="00B263BE" w:rsidP="00661E5E">
            <w:pPr>
              <w:pStyle w:val="tablesyntax"/>
              <w:rPr>
                <w:rFonts w:ascii="Times New Roman" w:hAnsi="Times New Roman"/>
                <w:b/>
                <w:bCs/>
                <w:noProof/>
                <w:highlight w:val="yellow"/>
                <w:lang w:eastAsia="ko-KR"/>
              </w:rPr>
            </w:pPr>
            <w:r w:rsidRPr="00B263B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ab/>
            </w:r>
            <w:r w:rsidRPr="00B263B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ab/>
            </w:r>
            <w:r w:rsidRPr="00B263B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ab/>
            </w:r>
            <w:r w:rsidR="00661E5E">
              <w:rPr>
                <w:rFonts w:ascii="Times New Roman" w:hAnsi="Times New Roman"/>
                <w:b/>
                <w:bCs/>
                <w:noProof/>
                <w:highlight w:val="yellow"/>
                <w:lang w:eastAsia="ko-KR"/>
              </w:rPr>
              <w:t>slice_chroma_qp_adjustment_enabled_flag</w:t>
            </w:r>
          </w:p>
        </w:tc>
        <w:tc>
          <w:tcPr>
            <w:tcW w:w="1152" w:type="dxa"/>
          </w:tcPr>
          <w:p w:rsidR="00B263BE" w:rsidRPr="00B263BE" w:rsidRDefault="00661E5E" w:rsidP="00397580">
            <w:pPr>
              <w:pStyle w:val="tablecell"/>
              <w:rPr>
                <w:noProof/>
                <w:highlight w:val="yellow"/>
              </w:rPr>
            </w:pPr>
            <w:r>
              <w:rPr>
                <w:noProof/>
                <w:highlight w:val="yellow"/>
              </w:rPr>
              <w:t>u(1</w:t>
            </w:r>
            <w:r w:rsidR="00B263BE" w:rsidRPr="00B263BE">
              <w:rPr>
                <w:noProof/>
                <w:highlight w:val="yellow"/>
              </w:rPr>
              <w:t>)</w:t>
            </w: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B263BE" w:rsidRDefault="00B263BE" w:rsidP="00397580">
            <w:pPr>
              <w:pStyle w:val="tablesyntax"/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</w:pPr>
            <w:r w:rsidRPr="00B263B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ab/>
            </w:r>
            <w:r w:rsidRPr="00B263BE">
              <w:rPr>
                <w:rFonts w:ascii="Times New Roman" w:hAnsi="Times New Roman"/>
                <w:bCs/>
                <w:noProof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263BE" w:rsidRPr="00B263BE" w:rsidRDefault="00B263BE" w:rsidP="00397580">
            <w:pPr>
              <w:pStyle w:val="tablecell"/>
              <w:rPr>
                <w:noProof/>
                <w:highlight w:val="yellow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B263BE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bCs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bCs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bCs/>
                <w:noProof/>
                <w:lang w:eastAsia="ko-KR"/>
              </w:rPr>
              <w:t>...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kern w:val="2"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kern w:val="2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  <w:t>...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>if( slice_segment_header_extension_present_flag ) {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noProof/>
                <w:lang w:eastAsia="ko-KR"/>
              </w:rPr>
              <w:t>slice_segment_header_extension_length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  <w:r w:rsidRPr="007276A8">
              <w:rPr>
                <w:noProof/>
                <w:lang w:eastAsia="ko-KR"/>
              </w:rPr>
              <w:t>ue(v)</w:t>
            </w: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 xml:space="preserve">for( i = 0; i &lt; slice_segment_header_extension_length; i++) 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noProof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noProof/>
              </w:rPr>
              <w:t>slice_segment_header_extension_data_byte</w:t>
            </w:r>
            <w:r w:rsidRPr="007276A8">
              <w:rPr>
                <w:rFonts w:ascii="Times New Roman" w:hAnsi="Times New Roman"/>
                <w:noProof/>
              </w:rPr>
              <w:t>[ i ]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  <w:r w:rsidRPr="007276A8">
              <w:rPr>
                <w:noProof/>
                <w:lang w:eastAsia="ko-KR"/>
              </w:rPr>
              <w:t>u(8)</w:t>
            </w: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</w:rPr>
              <w:tab/>
              <w:t>byte_alignment( )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rPr>
                <w:noProof/>
                <w:lang w:eastAsia="ko-KR"/>
              </w:rPr>
            </w:pPr>
          </w:p>
        </w:tc>
      </w:tr>
      <w:tr w:rsidR="00B263BE" w:rsidRPr="007276A8" w:rsidTr="00397580">
        <w:trPr>
          <w:cantSplit/>
          <w:jc w:val="center"/>
        </w:trPr>
        <w:tc>
          <w:tcPr>
            <w:tcW w:w="7920" w:type="dxa"/>
          </w:tcPr>
          <w:p w:rsidR="00B263BE" w:rsidRPr="007276A8" w:rsidRDefault="00B263BE" w:rsidP="00397580">
            <w:pPr>
              <w:pStyle w:val="tablesyntax"/>
              <w:keepNext w:val="0"/>
              <w:rPr>
                <w:rFonts w:ascii="Times New Roman" w:hAnsi="Times New Roman"/>
                <w:noProof/>
                <w:lang w:eastAsia="ko-KR"/>
              </w:rPr>
            </w:pPr>
            <w:r w:rsidRPr="007276A8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B263BE" w:rsidRPr="007276A8" w:rsidRDefault="00B263BE" w:rsidP="00397580">
            <w:pPr>
              <w:pStyle w:val="tablecell"/>
              <w:keepNext w:val="0"/>
              <w:rPr>
                <w:noProof/>
              </w:rPr>
            </w:pPr>
          </w:p>
        </w:tc>
      </w:tr>
    </w:tbl>
    <w:p w:rsidR="001D1DEC" w:rsidRDefault="001D1DEC" w:rsidP="00A574E9">
      <w:pPr>
        <w:pStyle w:val="Heading4"/>
        <w:ind w:left="1728"/>
        <w:rPr>
          <w:noProof/>
          <w:lang w:val="en-GB"/>
        </w:rPr>
      </w:pPr>
      <w:bookmarkStart w:id="69" w:name="_Toc363691377"/>
      <w:r w:rsidRPr="00943A5F">
        <w:rPr>
          <w:noProof/>
          <w:lang w:val="en-GB"/>
        </w:rPr>
        <w:t xml:space="preserve">General slice </w:t>
      </w:r>
      <w:r>
        <w:rPr>
          <w:noProof/>
          <w:lang w:val="en-GB"/>
        </w:rPr>
        <w:t xml:space="preserve">segment </w:t>
      </w:r>
      <w:r w:rsidRPr="00943A5F">
        <w:rPr>
          <w:noProof/>
          <w:lang w:val="en-GB"/>
        </w:rPr>
        <w:t>header semantics</w:t>
      </w:r>
      <w:bookmarkEnd w:id="69"/>
    </w:p>
    <w:p w:rsidR="00661E5E" w:rsidRDefault="001D1DEC" w:rsidP="001D1DEC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slice_c</w:t>
      </w:r>
      <w:r w:rsidR="00661E5E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hroma_qp_adjustment_enabled_flag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</w:t>
      </w:r>
      <w:r w:rsidR="00661E5E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equal to 1 specifies that the cu_chroma_qp_adjustment_flag may be present in the transform unit syntax. cu_chroma_qp_adjustment_enabled_flag equal to 0 specifies that the cu_chroma_qp_adjustment_flag is not present in the transform unit syntax.</w:t>
      </w:r>
    </w:p>
    <w:p w:rsidR="00661E5E" w:rsidRDefault="00661E5E" w:rsidP="001D1DEC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W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hen not present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, the value of slice_chroma_qp_adjustment_enabled_flag shall be inferred to be equal to 0.</w:t>
      </w:r>
    </w:p>
    <w:p w:rsidR="001D1DEC" w:rsidRPr="00943A5F" w:rsidRDefault="001D1DEC" w:rsidP="009B7702">
      <w:pPr>
        <w:rPr>
          <w:noProof/>
          <w:lang w:eastAsia="ko-KR"/>
        </w:rPr>
      </w:pPr>
    </w:p>
    <w:p w:rsidR="009B7702" w:rsidRPr="00943A5F" w:rsidRDefault="009B7702" w:rsidP="009B7702">
      <w:pPr>
        <w:pStyle w:val="Heading4"/>
        <w:rPr>
          <w:noProof/>
        </w:rPr>
      </w:pPr>
      <w:bookmarkStart w:id="70" w:name="_Toc317198732"/>
      <w:bookmarkStart w:id="71" w:name="_Ref330811880"/>
      <w:bookmarkStart w:id="72" w:name="_Toc363691345"/>
      <w:r w:rsidRPr="00943A5F">
        <w:rPr>
          <w:noProof/>
        </w:rPr>
        <w:lastRenderedPageBreak/>
        <w:t>Coding quadtree syntax</w:t>
      </w:r>
      <w:bookmarkEnd w:id="70"/>
      <w:bookmarkEnd w:id="71"/>
      <w:bookmarkEnd w:id="72"/>
    </w:p>
    <w:p w:rsidR="009B7702" w:rsidRPr="00943A5F" w:rsidRDefault="009B7702" w:rsidP="009B7702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coding_quadtree( x0, y0, log2CbSize, c</w:t>
            </w:r>
            <w:r>
              <w:rPr>
                <w:rFonts w:ascii="Times New Roman" w:hAnsi="Times New Roman"/>
                <w:noProof/>
              </w:rPr>
              <w:t>q</w:t>
            </w:r>
            <w:r w:rsidRPr="00943A5F">
              <w:rPr>
                <w:rFonts w:ascii="Times New Roman" w:hAnsi="Times New Roman"/>
                <w:noProof/>
              </w:rPr>
              <w:t>tDepth ) {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9B770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</w:rPr>
              <w:tab/>
              <w:t>...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  <w:r>
              <w:rPr>
                <w:noProof/>
              </w:rPr>
              <w:t>...</w:t>
            </w: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if( cu_qp_delta_enabled_flag  &amp;&amp;  log2CbSize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&gt;=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Log2MinCuQpDeltaSize ) {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IsCuQpDeltaCoded = 0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CuQpDelta</w:t>
            </w:r>
            <w:r>
              <w:rPr>
                <w:rFonts w:ascii="Times New Roman" w:hAnsi="Times New Roman"/>
                <w:noProof/>
              </w:rPr>
              <w:t>Val</w:t>
            </w:r>
            <w:r w:rsidRPr="00943A5F">
              <w:rPr>
                <w:rFonts w:ascii="Times New Roman" w:hAnsi="Times New Roman"/>
                <w:noProof/>
              </w:rPr>
              <w:t xml:space="preserve"> = 0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B7702" w:rsidRDefault="00661E5E" w:rsidP="009B7702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  <w:t>if( slice</w:t>
            </w:r>
            <w:r w:rsidR="009B7702" w:rsidRPr="009B7702">
              <w:rPr>
                <w:rFonts w:ascii="Times New Roman" w:hAnsi="Times New Roman"/>
                <w:noProof/>
                <w:highlight w:val="yellow"/>
              </w:rPr>
              <w:t xml:space="preserve">_chroma_qp_adjustment_enabled_flag  </w:t>
            </w:r>
            <w:r w:rsidR="009B7702" w:rsidRPr="009B7702">
              <w:rPr>
                <w:rFonts w:ascii="Times New Roman" w:hAnsi="Times New Roman"/>
                <w:noProof/>
                <w:highlight w:val="yellow"/>
              </w:rPr>
              <w:br/>
            </w:r>
            <w:r w:rsidR="009B7702"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="009B7702" w:rsidRPr="009B7702">
              <w:rPr>
                <w:rFonts w:ascii="Times New Roman" w:hAnsi="Times New Roman"/>
                <w:noProof/>
                <w:highlight w:val="yellow"/>
              </w:rPr>
              <w:tab/>
              <w:t>&amp;&amp;  log2CbSize  &gt;=  Log2MinCuChromaQpAdjustmentSize ) {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B7702" w:rsidRDefault="009B7702" w:rsidP="009B7702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9B7702">
              <w:rPr>
                <w:rFonts w:ascii="Times New Roman" w:hAnsi="Times New Roman"/>
                <w:noProof/>
                <w:highlight w:val="yellow"/>
              </w:rPr>
              <w:tab/>
            </w:r>
            <w:r w:rsidRPr="009B7702">
              <w:rPr>
                <w:rFonts w:ascii="Times New Roman" w:hAnsi="Times New Roman"/>
                <w:noProof/>
                <w:highlight w:val="yellow"/>
              </w:rPr>
              <w:tab/>
              <w:t>IsCuChromaQpAdjustmentCoded = 0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</w:p>
        </w:tc>
      </w:tr>
      <w:tr w:rsidR="00834132" w:rsidRPr="00943A5F" w:rsidTr="00397580">
        <w:trPr>
          <w:cantSplit/>
          <w:jc w:val="center"/>
        </w:trPr>
        <w:tc>
          <w:tcPr>
            <w:tcW w:w="7920" w:type="dxa"/>
          </w:tcPr>
          <w:p w:rsidR="00834132" w:rsidRPr="009B7702" w:rsidRDefault="00834132" w:rsidP="009B7702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>
              <w:rPr>
                <w:rFonts w:ascii="Times New Roman" w:hAnsi="Times New Roman"/>
                <w:noProof/>
                <w:highlight w:val="yellow"/>
              </w:rPr>
              <w:tab/>
            </w:r>
            <w:r>
              <w:rPr>
                <w:rFonts w:ascii="Times New Roman" w:hAnsi="Times New Roman"/>
                <w:noProof/>
                <w:highlight w:val="yellow"/>
              </w:rPr>
              <w:tab/>
              <w:t>CuChromaQpAdjustment = 0</w:t>
            </w:r>
          </w:p>
        </w:tc>
        <w:tc>
          <w:tcPr>
            <w:tcW w:w="1152" w:type="dxa"/>
          </w:tcPr>
          <w:p w:rsidR="00834132" w:rsidRPr="00943A5F" w:rsidRDefault="00834132" w:rsidP="00397580">
            <w:pPr>
              <w:pStyle w:val="tablecell"/>
              <w:rPr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B7702" w:rsidRDefault="009B7702" w:rsidP="009B7702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9B7702">
              <w:rPr>
                <w:rFonts w:ascii="Times New Roman" w:hAnsi="Times New Roman"/>
                <w:noProof/>
                <w:highlight w:val="yellow"/>
              </w:rPr>
              <w:tab/>
              <w:t>}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9B770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>...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cell"/>
              <w:rPr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</w:tbl>
    <w:p w:rsidR="009B7702" w:rsidRPr="00943A5F" w:rsidRDefault="009B7702" w:rsidP="009B7702">
      <w:pPr>
        <w:rPr>
          <w:noProof/>
        </w:rPr>
      </w:pPr>
      <w:bookmarkStart w:id="73" w:name="_Toc287363768"/>
      <w:bookmarkStart w:id="74" w:name="_Toc311216761"/>
    </w:p>
    <w:p w:rsidR="009B7702" w:rsidRPr="00943A5F" w:rsidRDefault="009B7702" w:rsidP="009B7702">
      <w:pPr>
        <w:pStyle w:val="Heading4"/>
        <w:rPr>
          <w:noProof/>
        </w:rPr>
      </w:pPr>
      <w:bookmarkStart w:id="75" w:name="_Ref350100895"/>
      <w:bookmarkStart w:id="76" w:name="_Toc363691351"/>
      <w:r w:rsidRPr="00943A5F">
        <w:rPr>
          <w:noProof/>
        </w:rPr>
        <w:t xml:space="preserve">Transform </w:t>
      </w:r>
      <w:r w:rsidRPr="00943A5F">
        <w:rPr>
          <w:rFonts w:eastAsia="MS Mincho"/>
          <w:noProof/>
          <w:lang w:eastAsia="ja-JP"/>
        </w:rPr>
        <w:t>unit</w:t>
      </w:r>
      <w:r w:rsidRPr="00943A5F">
        <w:rPr>
          <w:noProof/>
        </w:rPr>
        <w:t xml:space="preserve"> syntax</w:t>
      </w:r>
      <w:bookmarkEnd w:id="75"/>
      <w:bookmarkEnd w:id="76"/>
    </w:p>
    <w:p w:rsidR="009B7702" w:rsidRPr="00943A5F" w:rsidRDefault="009B7702" w:rsidP="009B7702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unit</w:t>
            </w:r>
            <w:r w:rsidRPr="00943A5F">
              <w:rPr>
                <w:rFonts w:ascii="Times New Roman" w:hAnsi="Times New Roman"/>
                <w:noProof/>
              </w:rPr>
              <w:t>(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x0,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lk</w:t>
            </w:r>
            <w:r w:rsidRPr="00943A5F">
              <w:rPr>
                <w:rFonts w:ascii="Times New Roman" w:hAnsi="Times New Roman"/>
                <w:noProof/>
              </w:rPr>
              <w:t>Idx ) {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  <w:t>log2TrafoSizeC = log2TrafoSize − ( ChromaArrayType  = =  3 ? 0 : 1 )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6646E7" w:rsidRPr="00943A5F" w:rsidTr="00397580">
        <w:trPr>
          <w:cantSplit/>
          <w:jc w:val="center"/>
        </w:trPr>
        <w:tc>
          <w:tcPr>
            <w:tcW w:w="7920" w:type="dxa"/>
          </w:tcPr>
          <w:p w:rsidR="006646E7" w:rsidRPr="006646E7" w:rsidRDefault="006646E7" w:rsidP="00397580">
            <w:pPr>
              <w:pStyle w:val="tablesyntax"/>
              <w:rPr>
                <w:rFonts w:ascii="Times New Roman" w:hAnsi="Times New Roman"/>
                <w:noProof/>
                <w:color w:val="FF0000"/>
              </w:rPr>
            </w:pPr>
            <w:r w:rsidRPr="006646E7">
              <w:rPr>
                <w:rFonts w:ascii="Times New Roman" w:hAnsi="Times New Roman"/>
                <w:noProof/>
                <w:color w:val="FF0000"/>
              </w:rPr>
              <w:tab/>
              <w:t>cbfLuma = cbf_luma[ x0 ][ y0 ][ trafoDepth ]</w:t>
            </w:r>
          </w:p>
        </w:tc>
        <w:tc>
          <w:tcPr>
            <w:tcW w:w="1152" w:type="dxa"/>
          </w:tcPr>
          <w:p w:rsidR="006646E7" w:rsidRPr="00943A5F" w:rsidRDefault="006646E7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6646E7" w:rsidRDefault="009B7702" w:rsidP="006646E7">
            <w:pPr>
              <w:pStyle w:val="tablesyntax"/>
              <w:rPr>
                <w:rFonts w:ascii="Times New Roman" w:hAnsi="Times New Roman"/>
                <w:noProof/>
                <w:color w:val="FF0000"/>
              </w:rPr>
            </w:pPr>
            <w:r w:rsidRPr="006646E7">
              <w:rPr>
                <w:rFonts w:ascii="Times New Roman" w:hAnsi="Times New Roman"/>
                <w:noProof/>
                <w:color w:val="FF0000"/>
              </w:rPr>
              <w:tab/>
            </w:r>
            <w:r w:rsidR="006646E7" w:rsidRPr="006646E7">
              <w:rPr>
                <w:rFonts w:ascii="Times New Roman" w:hAnsi="Times New Roman"/>
                <w:noProof/>
                <w:color w:val="FF0000"/>
              </w:rPr>
              <w:t xml:space="preserve">cbfChroma = </w:t>
            </w:r>
            <w:r w:rsidRPr="006646E7">
              <w:rPr>
                <w:rFonts w:ascii="Times New Roman" w:hAnsi="Times New Roman"/>
                <w:noProof/>
                <w:color w:val="FF0000"/>
                <w:lang w:eastAsia="ko-KR"/>
              </w:rPr>
              <w:br/>
            </w:r>
            <w:r w:rsidRPr="006646E7">
              <w:rPr>
                <w:rFonts w:ascii="Times New Roman" w:hAnsi="Times New Roman"/>
                <w:noProof/>
                <w:color w:val="FF0000"/>
                <w:lang w:eastAsia="ko-KR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  <w:lang w:eastAsia="ko-KR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</w:rPr>
              <w:t>cbf_cb[ x0 ][ y0 ][ trafoDepth ]  | |</w:t>
            </w:r>
            <w:r w:rsidRPr="006646E7">
              <w:rPr>
                <w:rFonts w:ascii="Times New Roman" w:hAnsi="Times New Roman"/>
                <w:noProof/>
                <w:color w:val="FF0000"/>
                <w:lang w:eastAsia="ko-KR"/>
              </w:rPr>
              <w:t xml:space="preserve">  </w:t>
            </w:r>
            <w:r w:rsidRPr="006646E7">
              <w:rPr>
                <w:rFonts w:ascii="Times New Roman" w:hAnsi="Times New Roman"/>
                <w:noProof/>
                <w:color w:val="FF0000"/>
                <w:lang w:eastAsia="ko-KR"/>
              </w:rPr>
              <w:br/>
            </w:r>
            <w:r w:rsidRPr="006646E7">
              <w:rPr>
                <w:rFonts w:ascii="Times New Roman" w:hAnsi="Times New Roman"/>
                <w:noProof/>
                <w:color w:val="FF0000"/>
                <w:lang w:eastAsia="ko-KR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  <w:lang w:eastAsia="ko-KR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</w:rPr>
              <w:t xml:space="preserve">cbf_cr[ x0 ][ y0 ][ trafoDepth ]  | |  </w:t>
            </w:r>
            <w:r w:rsidRPr="006646E7">
              <w:rPr>
                <w:rFonts w:ascii="Times New Roman" w:hAnsi="Times New Roman"/>
                <w:noProof/>
                <w:color w:val="FF0000"/>
              </w:rPr>
              <w:br/>
            </w:r>
            <w:r w:rsidRPr="006646E7">
              <w:rPr>
                <w:rFonts w:ascii="Times New Roman" w:hAnsi="Times New Roman"/>
                <w:noProof/>
                <w:color w:val="FF0000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</w:rPr>
              <w:tab/>
              <w:t xml:space="preserve">( ChromaArrayType  = =  2  &amp;&amp;  </w:t>
            </w:r>
            <w:r w:rsidRPr="006646E7">
              <w:rPr>
                <w:rFonts w:ascii="Times New Roman" w:hAnsi="Times New Roman"/>
                <w:noProof/>
                <w:color w:val="FF0000"/>
              </w:rPr>
              <w:br/>
            </w:r>
            <w:r w:rsidRPr="006646E7">
              <w:rPr>
                <w:rFonts w:ascii="Times New Roman" w:hAnsi="Times New Roman"/>
                <w:noProof/>
                <w:color w:val="FF0000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</w:rPr>
              <w:tab/>
              <w:t xml:space="preserve">( cbf_cb[ x0 ][ y0 + ( 1 &lt;&lt; log2TrafoSizeC ) ][ trafoDepth ]  | |  </w:t>
            </w:r>
            <w:r w:rsidRPr="006646E7">
              <w:rPr>
                <w:rFonts w:ascii="Times New Roman" w:hAnsi="Times New Roman"/>
                <w:noProof/>
                <w:color w:val="FF0000"/>
              </w:rPr>
              <w:br/>
            </w:r>
            <w:r w:rsidRPr="006646E7">
              <w:rPr>
                <w:rFonts w:ascii="Times New Roman" w:hAnsi="Times New Roman"/>
                <w:noProof/>
                <w:color w:val="FF0000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</w:rPr>
              <w:tab/>
            </w:r>
            <w:r w:rsidRPr="006646E7">
              <w:rPr>
                <w:rFonts w:ascii="Times New Roman" w:hAnsi="Times New Roman"/>
                <w:noProof/>
                <w:color w:val="FF0000"/>
              </w:rPr>
              <w:tab/>
              <w:t>cbf_cr[ x0 ][ y0 + ( 1 &lt;&lt; log2TrafoSizeC ) ][ trafoDepth ]</w:t>
            </w:r>
            <w:r w:rsidR="006646E7" w:rsidRPr="006646E7">
              <w:rPr>
                <w:rFonts w:ascii="Times New Roman" w:hAnsi="Times New Roman"/>
                <w:noProof/>
                <w:color w:val="FF0000"/>
              </w:rPr>
              <w:t xml:space="preserve"> ) )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6646E7" w:rsidRPr="00943A5F" w:rsidTr="00397580">
        <w:trPr>
          <w:cantSplit/>
          <w:jc w:val="center"/>
        </w:trPr>
        <w:tc>
          <w:tcPr>
            <w:tcW w:w="7920" w:type="dxa"/>
          </w:tcPr>
          <w:p w:rsidR="006646E7" w:rsidRPr="006646E7" w:rsidRDefault="006646E7" w:rsidP="00397580">
            <w:pPr>
              <w:pStyle w:val="tablesyntax"/>
              <w:rPr>
                <w:rFonts w:ascii="Times New Roman" w:hAnsi="Times New Roman"/>
                <w:noProof/>
                <w:color w:val="FF0000"/>
                <w:lang w:eastAsia="ko-KR"/>
              </w:rPr>
            </w:pPr>
            <w:commentRangeStart w:id="77"/>
            <w:r w:rsidRPr="006646E7">
              <w:rPr>
                <w:rFonts w:ascii="Times New Roman" w:hAnsi="Times New Roman"/>
                <w:noProof/>
                <w:color w:val="FF0000"/>
                <w:lang w:eastAsia="ko-KR"/>
              </w:rPr>
              <w:tab/>
              <w:t>if( cbfLuma  | |  cbfChroma ) {</w:t>
            </w:r>
            <w:commentRangeEnd w:id="77"/>
            <w:r w:rsidR="00F31DC1">
              <w:rPr>
                <w:rStyle w:val="CommentReference"/>
                <w:rFonts w:asciiTheme="minorHAnsi" w:eastAsiaTheme="minorHAnsi" w:hAnsiTheme="minorHAnsi" w:cstheme="minorBidi"/>
              </w:rPr>
              <w:commentReference w:id="77"/>
            </w:r>
          </w:p>
        </w:tc>
        <w:tc>
          <w:tcPr>
            <w:tcW w:w="1152" w:type="dxa"/>
          </w:tcPr>
          <w:p w:rsidR="006646E7" w:rsidRPr="00943A5F" w:rsidRDefault="006646E7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cu_qp_delta_enabled_flag  &amp;&amp;  !IsCuQpDeltaCoded ) {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cu_qp_delta_abs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cu_qp_delta_abs )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  <w:lang w:eastAsia="ko-KR"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cu_qp_delta_sign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_flag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B263BE" w:rsidRDefault="009B7702" w:rsidP="004629C8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263B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="00B263BE" w:rsidRPr="00B263B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if( </w:t>
            </w:r>
            <w:r w:rsidR="004629C8">
              <w:rPr>
                <w:rFonts w:ascii="Times New Roman" w:hAnsi="Times New Roman"/>
                <w:noProof/>
                <w:highlight w:val="yellow"/>
                <w:lang w:eastAsia="ko-KR"/>
              </w:rPr>
              <w:t>slice_</w:t>
            </w:r>
            <w:r w:rsidR="00B263BE" w:rsidRPr="00B263B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chroma_qp_adjustment_enabled_flag  </w:t>
            </w:r>
            <w:r w:rsidR="006646E7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&amp;&amp;  cbfChroma </w:t>
            </w:r>
            <w:r w:rsidR="00B263BE" w:rsidRPr="00B263BE">
              <w:rPr>
                <w:rFonts w:ascii="Times New Roman" w:hAnsi="Times New Roman"/>
                <w:noProof/>
                <w:highlight w:val="yellow"/>
                <w:lang w:eastAsia="ko-KR"/>
              </w:rPr>
              <w:t>&amp;&amp;  !IsCuChromaQpAdustmentCoded )</w:t>
            </w:r>
            <w:r w:rsidR="00661E5E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{</w:t>
            </w:r>
          </w:p>
        </w:tc>
        <w:tc>
          <w:tcPr>
            <w:tcW w:w="1152" w:type="dxa"/>
          </w:tcPr>
          <w:p w:rsidR="009B7702" w:rsidRPr="00B263BE" w:rsidRDefault="009B7702" w:rsidP="00397580">
            <w:pPr>
              <w:pStyle w:val="tableheading"/>
              <w:rPr>
                <w:b w:val="0"/>
                <w:noProof/>
                <w:highlight w:val="yellow"/>
              </w:rPr>
            </w:pPr>
          </w:p>
        </w:tc>
      </w:tr>
      <w:tr w:rsidR="00B263BE" w:rsidRPr="00943A5F" w:rsidTr="00397580">
        <w:trPr>
          <w:cantSplit/>
          <w:jc w:val="center"/>
        </w:trPr>
        <w:tc>
          <w:tcPr>
            <w:tcW w:w="7920" w:type="dxa"/>
          </w:tcPr>
          <w:p w:rsidR="00B263BE" w:rsidRPr="008E5E89" w:rsidRDefault="00B263BE" w:rsidP="00397580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B263B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263B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263B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B263BE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cu_chroma_qp_adustment_flag</w:t>
            </w:r>
          </w:p>
        </w:tc>
        <w:tc>
          <w:tcPr>
            <w:tcW w:w="1152" w:type="dxa"/>
          </w:tcPr>
          <w:p w:rsidR="00B263BE" w:rsidRPr="00B263BE" w:rsidRDefault="00B263BE" w:rsidP="00397580">
            <w:pPr>
              <w:pStyle w:val="tableheading"/>
              <w:rPr>
                <w:b w:val="0"/>
                <w:noProof/>
                <w:highlight w:val="yellow"/>
              </w:rPr>
            </w:pPr>
            <w:r w:rsidRPr="00B263BE">
              <w:rPr>
                <w:b w:val="0"/>
                <w:noProof/>
                <w:highlight w:val="yellow"/>
              </w:rPr>
              <w:t>ae(v)</w:t>
            </w:r>
          </w:p>
        </w:tc>
      </w:tr>
      <w:tr w:rsidR="00661E5E" w:rsidRPr="00943A5F" w:rsidTr="00397580">
        <w:trPr>
          <w:cantSplit/>
          <w:jc w:val="center"/>
        </w:trPr>
        <w:tc>
          <w:tcPr>
            <w:tcW w:w="7920" w:type="dxa"/>
          </w:tcPr>
          <w:p w:rsidR="00661E5E" w:rsidRPr="00661E5E" w:rsidRDefault="00661E5E" w:rsidP="00397580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661E5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661E5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661E5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 xml:space="preserve">if( cu_chroma_qp_adjustment_flag </w:t>
            </w:r>
            <w:r w:rsidR="00AD05AF"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&amp;&amp;  chroma_qp_adjustment_table_size &gt; 1 </w:t>
            </w:r>
            <w:r w:rsidRPr="00661E5E">
              <w:rPr>
                <w:rFonts w:ascii="Times New Roman" w:hAnsi="Times New Roman"/>
                <w:noProof/>
                <w:highlight w:val="yellow"/>
                <w:lang w:eastAsia="ko-KR"/>
              </w:rPr>
              <w:t>)</w:t>
            </w:r>
          </w:p>
        </w:tc>
        <w:tc>
          <w:tcPr>
            <w:tcW w:w="1152" w:type="dxa"/>
          </w:tcPr>
          <w:p w:rsidR="00661E5E" w:rsidRPr="00943A5F" w:rsidRDefault="00661E5E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661E5E" w:rsidRPr="00943A5F" w:rsidTr="00397580">
        <w:trPr>
          <w:cantSplit/>
          <w:jc w:val="center"/>
        </w:trPr>
        <w:tc>
          <w:tcPr>
            <w:tcW w:w="7920" w:type="dxa"/>
          </w:tcPr>
          <w:p w:rsidR="00661E5E" w:rsidRPr="0027344C" w:rsidRDefault="00661E5E" w:rsidP="00397580">
            <w:pPr>
              <w:pStyle w:val="tablesyntax"/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</w:pPr>
            <w:r w:rsidRPr="0027344C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7344C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7344C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7344C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7344C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cu_chroma_qp_adjustment_idc</w:t>
            </w:r>
          </w:p>
        </w:tc>
        <w:tc>
          <w:tcPr>
            <w:tcW w:w="1152" w:type="dxa"/>
          </w:tcPr>
          <w:p w:rsidR="00661E5E" w:rsidRPr="0027344C" w:rsidRDefault="00661E5E" w:rsidP="00397580">
            <w:pPr>
              <w:pStyle w:val="tableheading"/>
              <w:rPr>
                <w:b w:val="0"/>
                <w:noProof/>
                <w:highlight w:val="yellow"/>
              </w:rPr>
            </w:pPr>
            <w:r w:rsidRPr="0027344C">
              <w:rPr>
                <w:b w:val="0"/>
                <w:noProof/>
                <w:highlight w:val="yellow"/>
              </w:rPr>
              <w:t>ae(v)</w:t>
            </w:r>
          </w:p>
        </w:tc>
      </w:tr>
      <w:tr w:rsidR="00661E5E" w:rsidRPr="00943A5F" w:rsidTr="00397580">
        <w:trPr>
          <w:cantSplit/>
          <w:jc w:val="center"/>
        </w:trPr>
        <w:tc>
          <w:tcPr>
            <w:tcW w:w="7920" w:type="dxa"/>
          </w:tcPr>
          <w:p w:rsidR="00661E5E" w:rsidRPr="00661E5E" w:rsidRDefault="00661E5E" w:rsidP="00397580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661E5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661E5E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61E5E" w:rsidRPr="00943A5F" w:rsidRDefault="00661E5E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...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</w:rPr>
            </w:pPr>
          </w:p>
        </w:tc>
      </w:tr>
      <w:tr w:rsidR="009B7702" w:rsidRPr="00943A5F" w:rsidTr="00397580">
        <w:trPr>
          <w:cantSplit/>
          <w:jc w:val="center"/>
        </w:trPr>
        <w:tc>
          <w:tcPr>
            <w:tcW w:w="7920" w:type="dxa"/>
          </w:tcPr>
          <w:p w:rsidR="009B7702" w:rsidRPr="00943A5F" w:rsidRDefault="009B7702" w:rsidP="0039758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9B7702" w:rsidRPr="00943A5F" w:rsidRDefault="009B7702" w:rsidP="00397580">
            <w:pPr>
              <w:pStyle w:val="tableheading"/>
              <w:rPr>
                <w:b w:val="0"/>
                <w:noProof/>
              </w:rPr>
            </w:pPr>
          </w:p>
        </w:tc>
      </w:tr>
    </w:tbl>
    <w:p w:rsidR="00A574E9" w:rsidRPr="00A574E9" w:rsidRDefault="00A574E9" w:rsidP="00A574E9">
      <w:pPr>
        <w:pStyle w:val="Heading4"/>
        <w:ind w:left="1728"/>
        <w:rPr>
          <w:noProof/>
          <w:lang w:val="en-GB"/>
        </w:rPr>
      </w:pPr>
      <w:bookmarkStart w:id="78" w:name="_Toc363691391"/>
      <w:r w:rsidRPr="00A574E9">
        <w:rPr>
          <w:noProof/>
          <w:lang w:val="en-GB"/>
        </w:rPr>
        <w:t>Transform unit semantics</w:t>
      </w:r>
      <w:bookmarkEnd w:id="78"/>
    </w:p>
    <w:p w:rsidR="00A574E9" w:rsidRPr="00423AC4" w:rsidRDefault="00A574E9" w:rsidP="009B7702">
      <w:pP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cu_chroma_qp_adjustment_flag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equal to 1 specifies that a chroma qp adjustment shall be applied to the chroma qp offset during the scaling process of chroma transform coefficients. cu_chroma_qp_adjustment_flag equal to 0 specifies that no adjustment is applied to the chroma qp offset.</w:t>
      </w:r>
    </w:p>
    <w:p w:rsidR="007E42CE" w:rsidRDefault="00A574E9" w:rsidP="00325F60">
      <w:pP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lastRenderedPageBreak/>
        <w:t>When cu_chroma_qp_adjustment_flag is present, the v</w:t>
      </w:r>
      <w:r w:rsidR="00325F60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ariable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IsCuChromaQpAdustmentCoded</w:t>
      </w:r>
      <w:r w:rsidR="0027344C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is </w:t>
      </w:r>
      <w:r w:rsidR="00325F60"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set equal to 1</w:t>
      </w:r>
    </w:p>
    <w:p w:rsidR="007E42CE" w:rsidRPr="00325F60" w:rsidRDefault="007E42CE" w:rsidP="007E42CE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ja-JP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</w:rPr>
        <w:t>–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</w:rPr>
        <w:tab/>
        <w:t>The variable qPa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ja-JP"/>
        </w:rPr>
        <w:t xml:space="preserve"> </w:t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ja-JP"/>
        </w:rPr>
        <w:t>is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eastAsia="ja-JP"/>
        </w:rPr>
        <w:t xml:space="preserve"> derived as follows:</w:t>
      </w:r>
    </w:p>
    <w:p w:rsidR="007E42CE" w:rsidRPr="0027344C" w:rsidRDefault="007E42CE" w:rsidP="007E42CE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</w:rPr>
        <w:t>qPa = cu_chroma_qp_adjustment_flag ? chroma_qp_adjustment[ cu_chroma_qp_adjustment_idc ] : 0</w:t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  <w:tab/>
      </w:r>
      <w:r w:rsidRPr="00325F60">
        <w:rPr>
          <w:rFonts w:ascii="Times New Roman" w:eastAsia="Malgun Gothic" w:hAnsi="Times New Roman" w:cs="Times New Roman"/>
          <w:noProof/>
          <w:sz w:val="20"/>
        </w:rPr>
        <w:t>(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STYLEREF 1 \s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8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noBreakHyphen/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SEQ Equation \* ARABIC \s 1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263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t>)</w:t>
      </w:r>
    </w:p>
    <w:p w:rsidR="00891C84" w:rsidRPr="0027344C" w:rsidRDefault="00891C84" w:rsidP="00891C84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ins w:id="79" w:author="David Flynn" w:date="2013-10-31T19:16:00Z"/>
          <w:rFonts w:ascii="Times New Roman" w:eastAsia="MS Mincho" w:hAnsi="Times New Roman" w:cs="Times New Roman"/>
          <w:noProof/>
          <w:sz w:val="20"/>
          <w:szCs w:val="20"/>
          <w:lang w:eastAsia="ja-JP"/>
        </w:rPr>
      </w:pPr>
      <w:ins w:id="80" w:author="David Flynn" w:date="2013-10-31T19:16:00Z"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qPa</w:t>
        </w:r>
      </w:ins>
      <w:ins w:id="81" w:author="David Flynn" w:date="2013-10-31T19:17:00Z">
        <w:r w:rsidRPr="00325F60">
          <w:rPr>
            <w:rFonts w:ascii="Times New Roman" w:eastAsia="Malgun Gothic" w:hAnsi="Times New Roman" w:cs="Times New Roman"/>
            <w:noProof/>
            <w:sz w:val="20"/>
            <w:szCs w:val="20"/>
            <w:vertAlign w:val="subscript"/>
            <w:lang w:eastAsia="ja-JP"/>
          </w:rPr>
          <w:t>C</w:t>
        </w:r>
        <w:r w:rsidRPr="00325F60">
          <w:rPr>
            <w:rFonts w:ascii="Times New Roman" w:eastAsia="MS Mincho" w:hAnsi="Times New Roman" w:cs="Times New Roman"/>
            <w:noProof/>
            <w:sz w:val="20"/>
            <w:szCs w:val="20"/>
            <w:vertAlign w:val="subscript"/>
            <w:lang w:eastAsia="ja-JP"/>
          </w:rPr>
          <w:t>b</w:t>
        </w:r>
      </w:ins>
      <w:ins w:id="82" w:author="David Flynn" w:date="2013-10-31T19:16:00Z"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 = cu_ch</w:t>
        </w:r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roma_qp_adjustment_flag ? </w:t>
        </w:r>
      </w:ins>
      <w:ins w:id="83" w:author="David Flynn" w:date="2013-10-31T19:17:00Z"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cb</w:t>
        </w:r>
      </w:ins>
      <w:ins w:id="84" w:author="David Flynn" w:date="2013-10-31T19:16:00Z"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_qp_adjustment[ cu_chroma_qp_adjustment_idc ] : 0</w:t>
        </w:r>
        <w:r w:rsidRPr="00325F60">
          <w:rPr>
            <w:rFonts w:ascii="Times New Roman" w:eastAsia="MS Mincho" w:hAnsi="Times New Roman" w:cs="Times New Roman"/>
            <w:noProof/>
            <w:sz w:val="20"/>
            <w:szCs w:val="20"/>
            <w:lang w:eastAsia="ja-JP"/>
          </w:rPr>
          <w:tab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t>(</w: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begin" w:fldLock="1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instrText xml:space="preserve"> STYLEREF 1 \s </w:instrTex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separate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t>8</w: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end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noBreakHyphen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begin" w:fldLock="1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instrText xml:space="preserve"> SEQ Equation \* ARABIC \s 1 </w:instrTex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separate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t>263</w: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end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t>)</w:t>
        </w:r>
      </w:ins>
    </w:p>
    <w:p w:rsidR="00891C84" w:rsidRPr="0027344C" w:rsidRDefault="00891C84" w:rsidP="00891C84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ins w:id="85" w:author="David Flynn" w:date="2013-10-31T19:17:00Z"/>
          <w:rFonts w:ascii="Times New Roman" w:eastAsia="MS Mincho" w:hAnsi="Times New Roman" w:cs="Times New Roman"/>
          <w:noProof/>
          <w:sz w:val="20"/>
          <w:szCs w:val="20"/>
          <w:lang w:eastAsia="ja-JP"/>
        </w:rPr>
      </w:pPr>
      <w:ins w:id="86" w:author="David Flynn" w:date="2013-10-31T19:17:00Z"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qPa</w:t>
        </w:r>
        <w:r w:rsidRPr="00325F60">
          <w:rPr>
            <w:rFonts w:ascii="Times New Roman" w:eastAsia="Malgun Gothic" w:hAnsi="Times New Roman" w:cs="Times New Roman"/>
            <w:noProof/>
            <w:sz w:val="20"/>
            <w:szCs w:val="20"/>
            <w:vertAlign w:val="subscript"/>
            <w:lang w:eastAsia="ja-JP"/>
          </w:rPr>
          <w:t>C</w:t>
        </w:r>
        <w:r>
          <w:rPr>
            <w:rFonts w:ascii="Times New Roman" w:eastAsia="MS Mincho" w:hAnsi="Times New Roman" w:cs="Times New Roman"/>
            <w:noProof/>
            <w:sz w:val="20"/>
            <w:szCs w:val="20"/>
            <w:vertAlign w:val="subscript"/>
            <w:lang w:eastAsia="ja-JP"/>
          </w:rPr>
          <w:t>r</w:t>
        </w:r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 = cu_chroma_qp_adjustment_flag ? </w:t>
        </w:r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cr</w:t>
        </w:r>
        <w:r>
          <w:rPr>
            <w:rFonts w:ascii="Times New Roman" w:eastAsia="Malgun Gothic" w:hAnsi="Times New Roman" w:cs="Times New Roman"/>
            <w:noProof/>
            <w:sz w:val="20"/>
            <w:szCs w:val="20"/>
            <w:highlight w:val="yellow"/>
          </w:rPr>
          <w:t>_qp_adjustment[ cu_chroma_qp_adjustment_idc ] : 0</w:t>
        </w:r>
        <w:r w:rsidRPr="00325F60">
          <w:rPr>
            <w:rFonts w:ascii="Times New Roman" w:eastAsia="MS Mincho" w:hAnsi="Times New Roman" w:cs="Times New Roman"/>
            <w:noProof/>
            <w:sz w:val="20"/>
            <w:szCs w:val="20"/>
            <w:lang w:eastAsia="ja-JP"/>
          </w:rPr>
          <w:tab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t>(</w: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begin" w:fldLock="1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instrText xml:space="preserve"> STYLEREF 1 \s </w:instrTex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separate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t>8</w: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end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noBreakHyphen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begin" w:fldLock="1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instrText xml:space="preserve"> SEQ Equation \* ARABIC \s 1 </w:instrTex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separate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t>263</w:t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fldChar w:fldCharType="end"/>
        </w:r>
        <w:r w:rsidRPr="00325F60">
          <w:rPr>
            <w:rFonts w:ascii="Times New Roman" w:eastAsia="Malgun Gothic" w:hAnsi="Times New Roman" w:cs="Times New Roman"/>
            <w:noProof/>
            <w:sz w:val="20"/>
          </w:rPr>
          <w:t>)</w:t>
        </w:r>
      </w:ins>
    </w:p>
    <w:p w:rsidR="00AD05AF" w:rsidRDefault="00AD05AF" w:rsidP="009B7702">
      <w:pP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highlight w:val="yellow"/>
        </w:rPr>
        <w:t>cu_chroma_qp_adjustment_idc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specifies the index to </w:t>
      </w:r>
      <w:r w:rsidRPr="00AD05AF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chroma_qp_adjustment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[ ]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that is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used in the derivation of Qp′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  <w:vertAlign w:val="subscript"/>
        </w:rPr>
        <w:t>Cb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 xml:space="preserve"> and Qp′</w:t>
      </w:r>
      <w:r w:rsidRPr="00423AC4"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  <w:vertAlign w:val="subscript"/>
        </w:rPr>
        <w:t>Cr</w:t>
      </w:r>
      <w:r>
        <w:rPr>
          <w:rFonts w:ascii="Times New Roman" w:eastAsia="Malgun Gothic" w:hAnsi="Times New Roman" w:cs="Times New Roman"/>
          <w:bCs/>
          <w:noProof/>
          <w:sz w:val="20"/>
          <w:szCs w:val="20"/>
          <w:highlight w:val="yellow"/>
        </w:rPr>
        <w:t>. When present, the value of cu_chroma_qp_adjustment_idc shall be in the range of 0 to chroma_qp_adjustment_table_size − 1 inclusive. When not present, the value of cu_chroma_qp_adjustment_idc shall be inferred to be equal to 0.</w:t>
      </w:r>
    </w:p>
    <w:p w:rsidR="00A574E9" w:rsidRPr="00943A5F" w:rsidRDefault="00A574E9" w:rsidP="009B7702">
      <w:pPr>
        <w:rPr>
          <w:noProof/>
          <w:lang w:eastAsia="ko-KR"/>
        </w:rPr>
      </w:pPr>
    </w:p>
    <w:p w:rsidR="00325F60" w:rsidRPr="00943A5F" w:rsidRDefault="00325F60" w:rsidP="00325F60">
      <w:pPr>
        <w:pStyle w:val="Heading2"/>
        <w:keepLines w:val="0"/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</w:tabs>
        <w:spacing w:before="240" w:after="60"/>
        <w:ind w:left="709" w:hanging="709"/>
        <w:jc w:val="left"/>
        <w:rPr>
          <w:noProof/>
          <w:lang w:eastAsia="ko-KR"/>
        </w:rPr>
      </w:pPr>
      <w:bookmarkStart w:id="87" w:name="_Toc287363826"/>
      <w:bookmarkStart w:id="88" w:name="_Toc311217257"/>
      <w:bookmarkStart w:id="89" w:name="_Ref314760652"/>
      <w:bookmarkStart w:id="90" w:name="_Ref316572196"/>
      <w:bookmarkStart w:id="91" w:name="_Toc317198804"/>
      <w:bookmarkStart w:id="92" w:name="_Toc363691421"/>
      <w:bookmarkEnd w:id="73"/>
      <w:bookmarkEnd w:id="74"/>
      <w:r w:rsidRPr="00943A5F">
        <w:rPr>
          <w:noProof/>
          <w:lang w:eastAsia="ko-KR"/>
        </w:rPr>
        <w:t>Scaling, transformation and array construction process prior to deblocking filter process</w:t>
      </w:r>
      <w:bookmarkEnd w:id="87"/>
      <w:bookmarkEnd w:id="88"/>
      <w:bookmarkEnd w:id="89"/>
      <w:bookmarkEnd w:id="90"/>
      <w:bookmarkEnd w:id="91"/>
      <w:bookmarkEnd w:id="92"/>
    </w:p>
    <w:p w:rsidR="00325F60" w:rsidRPr="00943A5F" w:rsidRDefault="00325F60" w:rsidP="00325F60">
      <w:pPr>
        <w:pStyle w:val="Heading3"/>
        <w:keepLines w:val="0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240" w:after="60"/>
        <w:ind w:left="720" w:hanging="720"/>
        <w:jc w:val="left"/>
        <w:rPr>
          <w:noProof/>
          <w:lang w:val="en-GB" w:eastAsia="ko-KR"/>
        </w:rPr>
      </w:pPr>
      <w:bookmarkStart w:id="93" w:name="_Ref316242915"/>
      <w:bookmarkStart w:id="94" w:name="_Toc317198805"/>
      <w:bookmarkStart w:id="95" w:name="_Toc363691422"/>
      <w:r w:rsidRPr="00943A5F">
        <w:rPr>
          <w:noProof/>
          <w:lang w:val="en-GB"/>
        </w:rPr>
        <w:t>Derivation process for quantization parameters</w:t>
      </w:r>
      <w:bookmarkEnd w:id="93"/>
      <w:bookmarkEnd w:id="94"/>
      <w:bookmarkEnd w:id="95"/>
    </w:p>
    <w:p w:rsidR="00325F60" w:rsidRDefault="00325F60" w:rsidP="00325F60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>...</w:t>
      </w:r>
    </w:p>
    <w:p w:rsidR="00325F60" w:rsidRPr="00325F60" w:rsidRDefault="00325F60" w:rsidP="00325F60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>When ChromaArrayType is not equal to 0, the following applies.</w:t>
      </w:r>
    </w:p>
    <w:p w:rsidR="00325F60" w:rsidRPr="00325F60" w:rsidRDefault="00325F60" w:rsidP="00325F6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–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ab/>
        <w:t>The variables 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and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are derived as follows:</w:t>
      </w:r>
    </w:p>
    <w:p w:rsidR="00325F60" w:rsidRPr="00325F60" w:rsidRDefault="00325F60" w:rsidP="00325F60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</w:t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vertAlign w:val="subscript"/>
          <w:lang w:eastAsia="ja-JP"/>
        </w:rPr>
        <w:t>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= 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>Clip3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( 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>−QpBdOffset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ko-KR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, 57, 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Y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+ pps_cb_qp_offset + slice_cb_qp_offset</w:t>
      </w:r>
      <w:r>
        <w:rPr>
          <w:rFonts w:ascii="Times New Roman" w:eastAsia="Malgun Gothic" w:hAnsi="Times New Roman" w:cs="Times New Roman"/>
          <w:noProof/>
          <w:sz w:val="20"/>
          <w:szCs w:val="20"/>
        </w:rPr>
        <w:t> 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highlight w:val="yellow"/>
        </w:rPr>
        <w:t>+ qPa</w:t>
      </w:r>
      <w:ins w:id="96" w:author="David Flynn" w:date="2013-10-31T19:16:00Z">
        <w:r w:rsidR="00891C84" w:rsidRPr="00325F60">
          <w:rPr>
            <w:rFonts w:ascii="Times New Roman" w:eastAsia="Malgun Gothic" w:hAnsi="Times New Roman" w:cs="Times New Roman"/>
            <w:noProof/>
            <w:sz w:val="20"/>
            <w:szCs w:val="20"/>
            <w:vertAlign w:val="subscript"/>
            <w:lang w:eastAsia="ja-JP"/>
          </w:rPr>
          <w:t>C</w:t>
        </w:r>
        <w:r w:rsidR="00891C84" w:rsidRPr="00325F60">
          <w:rPr>
            <w:rFonts w:ascii="Times New Roman" w:eastAsia="MS Mincho" w:hAnsi="Times New Roman" w:cs="Times New Roman"/>
            <w:noProof/>
            <w:sz w:val="20"/>
            <w:szCs w:val="20"/>
            <w:vertAlign w:val="subscript"/>
            <w:lang w:eastAsia="ja-JP"/>
          </w:rPr>
          <w:t>b</w:t>
        </w:r>
      </w:ins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)</w:t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  <w:tab/>
      </w:r>
      <w:r w:rsidRPr="00325F60">
        <w:rPr>
          <w:rFonts w:ascii="Times New Roman" w:eastAsia="Malgun Gothic" w:hAnsi="Times New Roman" w:cs="Times New Roman"/>
          <w:noProof/>
          <w:sz w:val="20"/>
        </w:rPr>
        <w:t>(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STYLEREF 1 \s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8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noBreakHyphen/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SEQ Equation \* ARABIC \s 1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263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t>)</w:t>
      </w:r>
    </w:p>
    <w:p w:rsidR="00325F60" w:rsidRPr="00325F60" w:rsidRDefault="00325F60" w:rsidP="00325F60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</w:t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vertAlign w:val="subscript"/>
          <w:lang w:eastAsia="ja-JP"/>
        </w:rPr>
        <w:t>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= 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>Clip3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( 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>−QpBdOffset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ko-KR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, 57, 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Y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+ pps_c</w:t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  <w:t>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_qp_offset + slice_cr_qp_offset</w:t>
      </w:r>
      <w:r>
        <w:rPr>
          <w:rFonts w:ascii="Times New Roman" w:eastAsia="Malgun Gothic" w:hAnsi="Times New Roman" w:cs="Times New Roman"/>
          <w:noProof/>
          <w:sz w:val="20"/>
          <w:szCs w:val="20"/>
        </w:rPr>
        <w:t> 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highlight w:val="yellow"/>
        </w:rPr>
        <w:t>+ qPa</w:t>
      </w:r>
      <w:ins w:id="97" w:author="David Flynn" w:date="2013-10-31T19:16:00Z">
        <w:r w:rsidR="00891C84" w:rsidRPr="00325F60">
          <w:rPr>
            <w:rFonts w:ascii="Times New Roman" w:eastAsia="Malgun Gothic" w:hAnsi="Times New Roman" w:cs="Times New Roman"/>
            <w:noProof/>
            <w:sz w:val="20"/>
            <w:szCs w:val="20"/>
            <w:vertAlign w:val="subscript"/>
            <w:lang w:eastAsia="ja-JP"/>
          </w:rPr>
          <w:t>C</w:t>
        </w:r>
        <w:r w:rsidR="00891C84">
          <w:rPr>
            <w:rFonts w:ascii="Times New Roman" w:eastAsia="MS Mincho" w:hAnsi="Times New Roman" w:cs="Times New Roman"/>
            <w:noProof/>
            <w:sz w:val="20"/>
            <w:szCs w:val="20"/>
            <w:vertAlign w:val="subscript"/>
            <w:lang w:eastAsia="ja-JP"/>
          </w:rPr>
          <w:t>r</w:t>
        </w:r>
      </w:ins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)</w:t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  <w:tab/>
      </w:r>
      <w:r w:rsidRPr="00325F60">
        <w:rPr>
          <w:rFonts w:ascii="Times New Roman" w:eastAsia="Malgun Gothic" w:hAnsi="Times New Roman" w:cs="Times New Roman"/>
          <w:noProof/>
          <w:sz w:val="20"/>
        </w:rPr>
        <w:t>(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STYLEREF 1 \s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8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noBreakHyphen/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SEQ Equation \* ARABIC \s 1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264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t>)</w:t>
      </w:r>
    </w:p>
    <w:p w:rsidR="00325F60" w:rsidRPr="00325F60" w:rsidRDefault="00325F60" w:rsidP="00325F6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–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ab/>
        <w:t xml:space="preserve">If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>ChromaArrayType is equal to 1, t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he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variables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 xml:space="preserve"> and 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are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 xml:space="preserve"> set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equal to the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value of 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 xml:space="preserve"> as specified in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instrText xml:space="preserve"> REF _Ref81308924 \h </w:instrTex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instrText xml:space="preserve"> \* MERGEFORMAT </w:instrTex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fldChar w:fldCharType="separate"/>
      </w:r>
      <w:r w:rsidRPr="00325F60">
        <w:rPr>
          <w:rFonts w:ascii="Times New Roman" w:eastAsia="Times New Roman" w:hAnsi="Times New Roman" w:cs="Times New Roman"/>
          <w:bCs/>
          <w:noProof/>
          <w:sz w:val="20"/>
          <w:szCs w:val="20"/>
        </w:rPr>
        <w:t>Table 8</w:t>
      </w:r>
      <w:r w:rsidRPr="00325F60">
        <w:rPr>
          <w:rFonts w:ascii="Times New Roman" w:eastAsia="Times New Roman" w:hAnsi="Times New Roman" w:cs="Times New Roman"/>
          <w:bCs/>
          <w:noProof/>
          <w:sz w:val="20"/>
          <w:szCs w:val="20"/>
        </w:rPr>
        <w:noBreakHyphen/>
        <w:t>10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based on the index 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 xml:space="preserve">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equal to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and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>, respectively.</w:t>
      </w:r>
    </w:p>
    <w:p w:rsidR="00325F60" w:rsidRPr="00325F60" w:rsidRDefault="00325F60" w:rsidP="00325F6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–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ab/>
        <w:t xml:space="preserve">Otherwise,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>t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he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variables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 xml:space="preserve"> and 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are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 xml:space="preserve"> set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>equal to Min( qPi, 51 ),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 xml:space="preserve"> based on the index 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 xml:space="preserve">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equal to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and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qPi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ja-JP"/>
        </w:rPr>
        <w:t>Cr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>, respectively.</w:t>
      </w:r>
    </w:p>
    <w:p w:rsidR="00325F60" w:rsidRPr="00325F60" w:rsidRDefault="00325F60" w:rsidP="00325F60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–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ab/>
        <w:t xml:space="preserve">The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chroma quantization parameters for the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Cb and Cr components,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 xml:space="preserve"> Qp′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ko-KR"/>
        </w:rPr>
        <w:t>Cb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 and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>Qp′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ko-KR"/>
        </w:rPr>
        <w:t>Cr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 xml:space="preserve">,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 xml:space="preserve">are 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ja-JP"/>
        </w:rPr>
        <w:t>derived as follows:</w:t>
      </w:r>
    </w:p>
    <w:p w:rsidR="00325F60" w:rsidRPr="00325F60" w:rsidRDefault="00325F60" w:rsidP="00325F60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Qp′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Cb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= 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Cb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>+ QpBdOffset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ko-KR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ab/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  <w:tab/>
      </w:r>
      <w:r w:rsidRPr="00325F60">
        <w:rPr>
          <w:rFonts w:ascii="Times New Roman" w:eastAsia="Malgun Gothic" w:hAnsi="Times New Roman" w:cs="Times New Roman"/>
          <w:noProof/>
          <w:sz w:val="20"/>
        </w:rPr>
        <w:t>(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STYLEREF 1 \s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8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noBreakHyphen/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SEQ Equation \* ARABIC \s 1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265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t>)</w:t>
      </w:r>
    </w:p>
    <w:p w:rsidR="00325F60" w:rsidRPr="00325F60" w:rsidRDefault="00325F60" w:rsidP="00325F60">
      <w:pPr>
        <w:tabs>
          <w:tab w:val="left" w:pos="794"/>
          <w:tab w:val="left" w:pos="851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562"/>
        <w:textAlignment w:val="baseline"/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</w:pP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Qp′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C</w:t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vertAlign w:val="subscript"/>
          <w:lang w:eastAsia="ja-JP"/>
        </w:rPr>
        <w:t>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= qP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</w:rPr>
        <w:t>C</w:t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vertAlign w:val="subscript"/>
          <w:lang w:eastAsia="ja-JP"/>
        </w:rPr>
        <w:t>r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</w:rPr>
        <w:t> 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>+ QpBdOffset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vertAlign w:val="subscript"/>
          <w:lang w:eastAsia="ko-KR"/>
        </w:rPr>
        <w:t>C</w:t>
      </w:r>
      <w:r w:rsidRPr="00325F60">
        <w:rPr>
          <w:rFonts w:ascii="Times New Roman" w:eastAsia="Malgun Gothic" w:hAnsi="Times New Roman" w:cs="Times New Roman"/>
          <w:noProof/>
          <w:sz w:val="20"/>
          <w:szCs w:val="20"/>
          <w:lang w:eastAsia="ko-KR"/>
        </w:rPr>
        <w:tab/>
      </w:r>
      <w:r w:rsidRPr="00325F60">
        <w:rPr>
          <w:rFonts w:ascii="Times New Roman" w:eastAsia="MS Mincho" w:hAnsi="Times New Roman" w:cs="Times New Roman"/>
          <w:noProof/>
          <w:sz w:val="20"/>
          <w:szCs w:val="20"/>
          <w:lang w:eastAsia="ja-JP"/>
        </w:rPr>
        <w:tab/>
      </w:r>
      <w:r w:rsidRPr="00325F60">
        <w:rPr>
          <w:rFonts w:ascii="Times New Roman" w:eastAsia="Malgun Gothic" w:hAnsi="Times New Roman" w:cs="Times New Roman"/>
          <w:noProof/>
          <w:sz w:val="20"/>
        </w:rPr>
        <w:t>(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STYLEREF 1 \s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8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noBreakHyphen/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begin" w:fldLock="1"/>
      </w:r>
      <w:r w:rsidRPr="00325F60">
        <w:rPr>
          <w:rFonts w:ascii="Times New Roman" w:eastAsia="Malgun Gothic" w:hAnsi="Times New Roman" w:cs="Times New Roman"/>
          <w:noProof/>
          <w:sz w:val="20"/>
        </w:rPr>
        <w:instrText xml:space="preserve"> SEQ Equation \* ARABIC \s 1 </w:instrTex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separate"/>
      </w:r>
      <w:r w:rsidRPr="00325F60">
        <w:rPr>
          <w:rFonts w:ascii="Times New Roman" w:eastAsia="Malgun Gothic" w:hAnsi="Times New Roman" w:cs="Times New Roman"/>
          <w:noProof/>
          <w:sz w:val="20"/>
        </w:rPr>
        <w:t>266</w:t>
      </w:r>
      <w:r w:rsidRPr="00325F60">
        <w:rPr>
          <w:rFonts w:ascii="Times New Roman" w:eastAsia="Malgun Gothic" w:hAnsi="Times New Roman" w:cs="Times New Roman"/>
          <w:noProof/>
          <w:sz w:val="20"/>
        </w:rPr>
        <w:fldChar w:fldCharType="end"/>
      </w:r>
      <w:r w:rsidRPr="00325F60">
        <w:rPr>
          <w:rFonts w:ascii="Times New Roman" w:eastAsia="Malgun Gothic" w:hAnsi="Times New Roman" w:cs="Times New Roman"/>
          <w:noProof/>
          <w:sz w:val="20"/>
        </w:rPr>
        <w:t>)</w:t>
      </w:r>
    </w:p>
    <w:p w:rsidR="00C46261" w:rsidRDefault="00C46261"/>
    <w:p w:rsidR="00423AC4" w:rsidRPr="00943A5F" w:rsidRDefault="00423AC4" w:rsidP="00423AC4">
      <w:pPr>
        <w:rPr>
          <w:noProof/>
          <w:lang w:eastAsia="ko-KR"/>
        </w:rPr>
      </w:pPr>
      <w:bookmarkStart w:id="98" w:name="_Ref338682990"/>
    </w:p>
    <w:p w:rsidR="00423AC4" w:rsidRPr="00943A5F" w:rsidRDefault="00423AC4" w:rsidP="00423AC4">
      <w:pPr>
        <w:pStyle w:val="Heading4"/>
        <w:ind w:left="1728"/>
        <w:rPr>
          <w:noProof/>
          <w:lang w:val="en-GB"/>
        </w:rPr>
      </w:pPr>
      <w:bookmarkStart w:id="99" w:name="_Ref350088073"/>
      <w:bookmarkStart w:id="100" w:name="_Ref350088186"/>
      <w:bookmarkStart w:id="101" w:name="_Toc363691450"/>
      <w:r w:rsidRPr="00943A5F">
        <w:rPr>
          <w:noProof/>
          <w:lang w:val="en-GB"/>
        </w:rPr>
        <w:t>Initialization process for context variables</w:t>
      </w:r>
      <w:bookmarkEnd w:id="98"/>
      <w:bookmarkEnd w:id="99"/>
      <w:bookmarkEnd w:id="100"/>
      <w:bookmarkEnd w:id="101"/>
    </w:p>
    <w:p w:rsidR="00423AC4" w:rsidRPr="00943A5F" w:rsidRDefault="00423AC4" w:rsidP="00423AC4">
      <w:pPr>
        <w:pStyle w:val="Caption"/>
        <w:rPr>
          <w:noProof/>
          <w:lang w:val="en-GB"/>
        </w:rPr>
      </w:pPr>
      <w:bookmarkStart w:id="102" w:name="_Ref292030897"/>
      <w:bookmarkStart w:id="103" w:name="_Toc363691652"/>
      <w:r w:rsidRPr="00943A5F">
        <w:rPr>
          <w:noProof/>
          <w:lang w:val="en-GB"/>
        </w:rPr>
        <w:t>Table </w:t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STYLEREF 1 \s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9</w:t>
      </w:r>
      <w:r>
        <w:rPr>
          <w:noProof/>
          <w:lang w:val="en-GB"/>
        </w:rPr>
        <w:fldChar w:fldCharType="end"/>
      </w:r>
      <w:r>
        <w:rPr>
          <w:noProof/>
          <w:lang w:val="en-GB"/>
        </w:rPr>
        <w:noBreakHyphen/>
      </w:r>
      <w:r>
        <w:rPr>
          <w:noProof/>
          <w:lang w:val="en-GB"/>
        </w:rPr>
        <w:fldChar w:fldCharType="begin" w:fldLock="1"/>
      </w:r>
      <w:r>
        <w:rPr>
          <w:noProof/>
          <w:lang w:val="en-GB"/>
        </w:rPr>
        <w:instrText xml:space="preserve"> SEQ Table \* ARABIC \s 1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4</w:t>
      </w:r>
      <w:r>
        <w:rPr>
          <w:noProof/>
          <w:lang w:val="en-GB"/>
        </w:rPr>
        <w:fldChar w:fldCharType="end"/>
      </w:r>
      <w:bookmarkEnd w:id="102"/>
      <w:r w:rsidRPr="00943A5F">
        <w:rPr>
          <w:noProof/>
          <w:lang w:val="en-GB"/>
        </w:rPr>
        <w:t xml:space="preserve"> – Association of ctxIdx and syntax elements for each initializationType in the initialization process</w:t>
      </w:r>
      <w:bookmarkEnd w:id="103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2333"/>
        <w:gridCol w:w="1005"/>
        <w:gridCol w:w="940"/>
        <w:gridCol w:w="955"/>
        <w:gridCol w:w="973"/>
      </w:tblGrid>
      <w:tr w:rsidR="00423AC4" w:rsidRPr="00943A5F" w:rsidTr="007E42CE">
        <w:trPr>
          <w:jc w:val="center"/>
        </w:trPr>
        <w:tc>
          <w:tcPr>
            <w:tcW w:w="1494" w:type="dxa"/>
            <w:vMerge w:val="restart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rPr>
                <w:b/>
                <w:noProof/>
                <w:sz w:val="16"/>
                <w:szCs w:val="16"/>
              </w:rPr>
            </w:pPr>
            <w:r w:rsidRPr="00B71CAC">
              <w:rPr>
                <w:b/>
                <w:bCs/>
                <w:noProof/>
                <w:sz w:val="16"/>
                <w:szCs w:val="16"/>
              </w:rPr>
              <w:t>Syntax</w:t>
            </w:r>
            <w:r>
              <w:rPr>
                <w:b/>
                <w:noProof/>
                <w:sz w:val="16"/>
                <w:szCs w:val="16"/>
              </w:rPr>
              <w:t xml:space="preserve"> structure</w:t>
            </w:r>
          </w:p>
        </w:tc>
        <w:tc>
          <w:tcPr>
            <w:tcW w:w="2333" w:type="dxa"/>
            <w:vMerge w:val="restart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bCs/>
                <w:noProof/>
                <w:sz w:val="16"/>
                <w:szCs w:val="16"/>
              </w:rPr>
              <w:t>Syntax element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t>ctxTable</w:t>
            </w:r>
          </w:p>
        </w:tc>
        <w:tc>
          <w:tcPr>
            <w:tcW w:w="2868" w:type="dxa"/>
            <w:gridSpan w:val="3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initType</w:t>
            </w:r>
          </w:p>
        </w:tc>
      </w:tr>
      <w:tr w:rsidR="00423AC4" w:rsidRPr="00943A5F" w:rsidTr="007E42CE">
        <w:trPr>
          <w:jc w:val="center"/>
        </w:trPr>
        <w:tc>
          <w:tcPr>
            <w:tcW w:w="1494" w:type="dxa"/>
            <w:vMerge/>
            <w:shd w:val="clear" w:color="auto" w:fill="auto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2333" w:type="dxa"/>
            <w:vMerge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1005" w:type="dxa"/>
            <w:vMerge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rFonts w:eastAsia="MS Mincho"/>
                <w:b/>
                <w:noProof/>
                <w:sz w:val="16"/>
                <w:szCs w:val="16"/>
                <w:lang w:eastAsia="ja-JP"/>
              </w:rPr>
              <w:t>2</w:t>
            </w:r>
          </w:p>
        </w:tc>
      </w:tr>
      <w:tr w:rsidR="007E42CE" w:rsidRPr="00943A5F" w:rsidTr="007E42CE">
        <w:trPr>
          <w:jc w:val="center"/>
        </w:trPr>
        <w:tc>
          <w:tcPr>
            <w:tcW w:w="1494" w:type="dxa"/>
            <w:vMerge w:val="restart"/>
            <w:shd w:val="clear" w:color="auto" w:fill="auto"/>
            <w:vAlign w:val="center"/>
          </w:tcPr>
          <w:p w:rsidR="007E42CE" w:rsidRPr="00943A5F" w:rsidRDefault="007E42CE" w:rsidP="00397580">
            <w:pPr>
              <w:keepNext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transform_unit( )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7E42CE" w:rsidRPr="00943A5F" w:rsidRDefault="007E42CE" w:rsidP="00397580">
            <w:pPr>
              <w:keepNext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cu_qp_delta_abs</w:t>
            </w:r>
          </w:p>
        </w:tc>
        <w:tc>
          <w:tcPr>
            <w:tcW w:w="1005" w:type="dxa"/>
            <w:shd w:val="clear" w:color="auto" w:fill="auto"/>
          </w:tcPr>
          <w:p w:rsidR="007E42CE" w:rsidRPr="00943A5F" w:rsidRDefault="007E42CE" w:rsidP="00397580">
            <w:pPr>
              <w:keepNext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fldChar w:fldCharType="begin" w:fldLock="1"/>
            </w:r>
            <w:r>
              <w:rPr>
                <w:noProof/>
                <w:sz w:val="16"/>
                <w:szCs w:val="16"/>
              </w:rPr>
              <w:instrText xml:space="preserve"> REF _Ref348959644 \h  \* MERGEFORMAT </w:instrText>
            </w:r>
            <w:r>
              <w:rPr>
                <w:noProof/>
                <w:sz w:val="16"/>
                <w:szCs w:val="16"/>
              </w:rPr>
            </w:r>
            <w:r>
              <w:rPr>
                <w:noProof/>
                <w:sz w:val="16"/>
                <w:szCs w:val="16"/>
              </w:rPr>
              <w:fldChar w:fldCharType="separate"/>
            </w:r>
            <w:r w:rsidRPr="00397580">
              <w:rPr>
                <w:noProof/>
                <w:sz w:val="16"/>
                <w:szCs w:val="16"/>
              </w:rPr>
              <w:t>Table 9</w:t>
            </w:r>
            <w:r w:rsidRPr="00397580">
              <w:rPr>
                <w:noProof/>
                <w:sz w:val="16"/>
                <w:szCs w:val="16"/>
              </w:rPr>
              <w:noBreakHyphen/>
              <w:t>24</w:t>
            </w:r>
            <w:r>
              <w:rPr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E42CE" w:rsidRPr="00943A5F" w:rsidRDefault="007E42CE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0..1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7E42CE" w:rsidRDefault="007E42CE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2..3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7E42CE" w:rsidRPr="00943A5F" w:rsidRDefault="007E42CE" w:rsidP="00397580">
            <w:pPr>
              <w:keepNext/>
              <w:jc w:val="center"/>
              <w:rPr>
                <w:noProof/>
                <w:sz w:val="16"/>
                <w:szCs w:val="16"/>
              </w:rPr>
            </w:pPr>
            <w:r w:rsidRPr="00943A5F">
              <w:rPr>
                <w:noProof/>
                <w:sz w:val="16"/>
                <w:szCs w:val="16"/>
              </w:rPr>
              <w:t>4..5</w:t>
            </w:r>
          </w:p>
        </w:tc>
      </w:tr>
      <w:tr w:rsidR="007E42CE" w:rsidRPr="00943A5F" w:rsidTr="007E42CE">
        <w:trPr>
          <w:jc w:val="center"/>
        </w:trPr>
        <w:tc>
          <w:tcPr>
            <w:tcW w:w="1494" w:type="dxa"/>
            <w:vMerge/>
            <w:shd w:val="clear" w:color="auto" w:fill="auto"/>
            <w:vAlign w:val="center"/>
          </w:tcPr>
          <w:p w:rsidR="007E42CE" w:rsidRDefault="007E42CE" w:rsidP="00397580">
            <w:pPr>
              <w:keepNext/>
              <w:rPr>
                <w:noProof/>
                <w:sz w:val="16"/>
                <w:szCs w:val="16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7E42CE" w:rsidRPr="00423AC4" w:rsidRDefault="007E42CE" w:rsidP="00397580">
            <w:pPr>
              <w:keepNext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423AC4">
              <w:rPr>
                <w:noProof/>
                <w:sz w:val="16"/>
                <w:szCs w:val="16"/>
                <w:highlight w:val="yellow"/>
                <w:lang w:eastAsia="ko-KR"/>
              </w:rPr>
              <w:t>cu_chroma_qp_adjustment_flag</w:t>
            </w:r>
          </w:p>
        </w:tc>
        <w:tc>
          <w:tcPr>
            <w:tcW w:w="1005" w:type="dxa"/>
            <w:shd w:val="clear" w:color="auto" w:fill="auto"/>
          </w:tcPr>
          <w:p w:rsidR="007E42CE" w:rsidRPr="00423AC4" w:rsidRDefault="007E42CE" w:rsidP="00397580">
            <w:pPr>
              <w:keepNext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E42CE" w:rsidRPr="00423AC4" w:rsidRDefault="007E42CE" w:rsidP="0039758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7E42CE" w:rsidRPr="00423AC4" w:rsidRDefault="007E42CE" w:rsidP="0039758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7E42CE" w:rsidRPr="00423AC4" w:rsidRDefault="007E42CE" w:rsidP="0039758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  <w:tr w:rsidR="007E42CE" w:rsidRPr="00943A5F" w:rsidTr="007E42CE">
        <w:trPr>
          <w:jc w:val="center"/>
        </w:trPr>
        <w:tc>
          <w:tcPr>
            <w:tcW w:w="1494" w:type="dxa"/>
            <w:vMerge/>
            <w:shd w:val="clear" w:color="auto" w:fill="auto"/>
            <w:vAlign w:val="center"/>
          </w:tcPr>
          <w:p w:rsidR="007E42CE" w:rsidRDefault="007E42CE" w:rsidP="00397580">
            <w:pPr>
              <w:keepNext/>
              <w:rPr>
                <w:noProof/>
                <w:sz w:val="16"/>
                <w:szCs w:val="16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7E42CE" w:rsidRPr="00423AC4" w:rsidRDefault="007E42CE" w:rsidP="00397580">
            <w:pPr>
              <w:keepNext/>
              <w:rPr>
                <w:noProof/>
                <w:sz w:val="16"/>
                <w:szCs w:val="16"/>
                <w:highlight w:val="yellow"/>
                <w:lang w:eastAsia="ko-KR"/>
              </w:rPr>
            </w:pPr>
            <w:r>
              <w:rPr>
                <w:noProof/>
                <w:sz w:val="16"/>
                <w:szCs w:val="16"/>
                <w:highlight w:val="yellow"/>
                <w:lang w:eastAsia="ko-KR"/>
              </w:rPr>
              <w:t>cu_chroma_qp_adjustment_idc</w:t>
            </w:r>
          </w:p>
        </w:tc>
        <w:tc>
          <w:tcPr>
            <w:tcW w:w="1005" w:type="dxa"/>
            <w:shd w:val="clear" w:color="auto" w:fill="auto"/>
          </w:tcPr>
          <w:p w:rsidR="007E42CE" w:rsidRPr="00423AC4" w:rsidRDefault="007E42CE" w:rsidP="00397580">
            <w:pPr>
              <w:keepNext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940" w:type="dxa"/>
            <w:shd w:val="clear" w:color="auto" w:fill="auto"/>
            <w:vAlign w:val="center"/>
          </w:tcPr>
          <w:p w:rsidR="007E42CE" w:rsidRPr="00423AC4" w:rsidRDefault="00577401" w:rsidP="0039758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7E42CE" w:rsidRPr="00423AC4" w:rsidRDefault="00577401" w:rsidP="0039758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7E42CE" w:rsidRPr="00423AC4" w:rsidRDefault="00577401" w:rsidP="00397580">
            <w:pPr>
              <w:keepNext/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</w:tbl>
    <w:p w:rsidR="00423AC4" w:rsidRDefault="00423AC4"/>
    <w:p w:rsidR="00423AC4" w:rsidRPr="00423AC4" w:rsidRDefault="00423AC4" w:rsidP="00423AC4">
      <w:pPr>
        <w:pStyle w:val="Caption"/>
        <w:rPr>
          <w:noProof/>
          <w:highlight w:val="yellow"/>
          <w:lang w:val="en-GB"/>
        </w:rPr>
      </w:pPr>
      <w:bookmarkStart w:id="104" w:name="_Ref317087677"/>
      <w:bookmarkStart w:id="105" w:name="_Toc363691653"/>
      <w:r w:rsidRPr="00423AC4">
        <w:rPr>
          <w:noProof/>
          <w:highlight w:val="yellow"/>
          <w:lang w:val="en-GB"/>
        </w:rPr>
        <w:lastRenderedPageBreak/>
        <w:t>Table </w:t>
      </w:r>
      <w:r w:rsidRPr="00423AC4">
        <w:rPr>
          <w:noProof/>
          <w:highlight w:val="yellow"/>
          <w:lang w:val="en-GB"/>
        </w:rPr>
        <w:fldChar w:fldCharType="begin" w:fldLock="1"/>
      </w:r>
      <w:r w:rsidRPr="00423AC4">
        <w:rPr>
          <w:noProof/>
          <w:highlight w:val="yellow"/>
          <w:lang w:val="en-GB"/>
        </w:rPr>
        <w:instrText xml:space="preserve"> STYLEREF 1 \s </w:instrText>
      </w:r>
      <w:r w:rsidRPr="00423AC4">
        <w:rPr>
          <w:noProof/>
          <w:highlight w:val="yellow"/>
          <w:lang w:val="en-GB"/>
        </w:rPr>
        <w:fldChar w:fldCharType="separate"/>
      </w:r>
      <w:r w:rsidRPr="00423AC4">
        <w:rPr>
          <w:noProof/>
          <w:highlight w:val="yellow"/>
          <w:lang w:val="en-GB"/>
        </w:rPr>
        <w:t>9</w:t>
      </w:r>
      <w:r w:rsidRPr="00423AC4">
        <w:rPr>
          <w:noProof/>
          <w:highlight w:val="yellow"/>
          <w:lang w:val="en-GB"/>
        </w:rPr>
        <w:fldChar w:fldCharType="end"/>
      </w:r>
      <w:r w:rsidRPr="00423AC4">
        <w:rPr>
          <w:noProof/>
          <w:highlight w:val="yellow"/>
          <w:lang w:val="en-GB"/>
        </w:rPr>
        <w:noBreakHyphen/>
      </w:r>
      <w:r w:rsidRPr="00423AC4">
        <w:rPr>
          <w:noProof/>
          <w:highlight w:val="yellow"/>
          <w:lang w:val="en-GB"/>
        </w:rPr>
        <w:fldChar w:fldCharType="begin" w:fldLock="1"/>
      </w:r>
      <w:r w:rsidRPr="00423AC4">
        <w:rPr>
          <w:noProof/>
          <w:highlight w:val="yellow"/>
          <w:lang w:val="en-GB"/>
        </w:rPr>
        <w:instrText xml:space="preserve"> SEQ Table \* ARABIC \s 1 </w:instrText>
      </w:r>
      <w:r w:rsidRPr="00423AC4">
        <w:rPr>
          <w:noProof/>
          <w:highlight w:val="yellow"/>
          <w:lang w:val="en-GB"/>
        </w:rPr>
        <w:fldChar w:fldCharType="separate"/>
      </w:r>
      <w:r w:rsidRPr="00423AC4">
        <w:rPr>
          <w:noProof/>
          <w:highlight w:val="yellow"/>
          <w:lang w:val="en-GB"/>
        </w:rPr>
        <w:t>5</w:t>
      </w:r>
      <w:r w:rsidRPr="00423AC4">
        <w:rPr>
          <w:noProof/>
          <w:highlight w:val="yellow"/>
          <w:lang w:val="en-GB"/>
        </w:rPr>
        <w:fldChar w:fldCharType="end"/>
      </w:r>
      <w:bookmarkEnd w:id="104"/>
      <w:r w:rsidRPr="00423AC4">
        <w:rPr>
          <w:noProof/>
          <w:highlight w:val="yellow"/>
          <w:lang w:val="en-GB"/>
        </w:rPr>
        <w:t xml:space="preserve"> – Values of initValue for ctxIdx of </w:t>
      </w:r>
      <w:bookmarkEnd w:id="105"/>
      <w:r w:rsidRPr="00423AC4">
        <w:rPr>
          <w:rFonts w:eastAsia="PMingLiU"/>
          <w:noProof/>
          <w:highlight w:val="yellow"/>
          <w:lang w:val="en-GB" w:eastAsia="zh-TW"/>
        </w:rPr>
        <w:t>cu_chroma_qp_adjustment_flag</w:t>
      </w:r>
      <w:r w:rsidR="00577401">
        <w:rPr>
          <w:rFonts w:eastAsia="PMingLiU"/>
          <w:noProof/>
          <w:highlight w:val="yellow"/>
          <w:lang w:val="en-GB" w:eastAsia="zh-TW"/>
        </w:rPr>
        <w:t xml:space="preserve"> and cu_chroma_qp_adjustment_idc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615"/>
        <w:gridCol w:w="615"/>
        <w:gridCol w:w="760"/>
      </w:tblGrid>
      <w:tr w:rsidR="00423AC4" w:rsidRPr="00423AC4" w:rsidTr="00397580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noProof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423AC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eastAsia="zh-TW"/>
              </w:rPr>
              <w:t>ctxIdx of</w:t>
            </w:r>
            <w:r w:rsidR="004629C8">
              <w:rPr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eastAsia="zh-TW"/>
              </w:rPr>
              <w:t xml:space="preserve"> </w:t>
            </w:r>
            <w:r w:rsidRPr="00423AC4">
              <w:rPr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eastAsia="zh-TW"/>
              </w:rPr>
              <w:t>cu_chroma_qp_adjustment_flag</w:t>
            </w:r>
          </w:p>
        </w:tc>
      </w:tr>
      <w:tr w:rsidR="00423AC4" w:rsidRPr="00423AC4" w:rsidTr="00397580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rPr>
                <w:rFonts w:eastAsia="Times New Roman"/>
                <w:b/>
                <w:noProof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423AC4" w:rsidRPr="0056241E" w:rsidTr="00397580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C4" w:rsidRPr="00423AC4" w:rsidRDefault="00423AC4" w:rsidP="00397580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</w:pPr>
            <w:r w:rsidRPr="00423AC4">
              <w:rPr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</w:pPr>
            <w:r w:rsidRPr="00423AC4"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  <w:t>153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423AC4" w:rsidRDefault="00423AC4" w:rsidP="00397580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</w:pPr>
            <w:r w:rsidRPr="00423AC4"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  <w:t>153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C4" w:rsidRPr="0056241E" w:rsidRDefault="00423AC4" w:rsidP="00397580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noProof/>
                <w:kern w:val="2"/>
                <w:sz w:val="16"/>
                <w:szCs w:val="16"/>
                <w:lang w:eastAsia="zh-TW"/>
              </w:rPr>
            </w:pPr>
            <w:r w:rsidRPr="00423AC4">
              <w:rPr>
                <w:rFonts w:eastAsia="PMingLiU"/>
                <w:noProof/>
                <w:kern w:val="2"/>
                <w:sz w:val="16"/>
                <w:szCs w:val="16"/>
                <w:highlight w:val="yellow"/>
                <w:lang w:eastAsia="zh-TW"/>
              </w:rPr>
              <w:t>153</w:t>
            </w:r>
          </w:p>
        </w:tc>
      </w:tr>
    </w:tbl>
    <w:p w:rsidR="00577401" w:rsidRPr="00943A5F" w:rsidRDefault="00577401" w:rsidP="00577401">
      <w:pPr>
        <w:pStyle w:val="Heading3"/>
        <w:rPr>
          <w:noProof/>
          <w:lang w:val="en-GB"/>
        </w:rPr>
      </w:pPr>
      <w:bookmarkStart w:id="106" w:name="_Ref24890858"/>
      <w:bookmarkStart w:id="107" w:name="_Ref25130957"/>
      <w:bookmarkStart w:id="108" w:name="_Toc77680554"/>
      <w:bookmarkStart w:id="109" w:name="_Toc118289157"/>
      <w:bookmarkStart w:id="110" w:name="_Toc226456743"/>
      <w:bookmarkStart w:id="111" w:name="_Toc248045378"/>
      <w:bookmarkStart w:id="112" w:name="_Toc287363854"/>
      <w:bookmarkStart w:id="113" w:name="_Toc311219993"/>
      <w:bookmarkStart w:id="114" w:name="_Toc317198838"/>
      <w:bookmarkStart w:id="115" w:name="_Toc363691454"/>
      <w:r w:rsidRPr="00943A5F">
        <w:rPr>
          <w:noProof/>
          <w:lang w:val="en-GB"/>
        </w:rPr>
        <w:t>Binarization process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577401" w:rsidRDefault="00577401" w:rsidP="00577401">
      <w:pPr>
        <w:pStyle w:val="Heading4"/>
        <w:ind w:left="1728"/>
        <w:rPr>
          <w:noProof/>
        </w:rPr>
      </w:pPr>
      <w:bookmarkStart w:id="116" w:name="_Toc363691455"/>
      <w:r>
        <w:rPr>
          <w:noProof/>
        </w:rPr>
        <w:t>General</w:t>
      </w:r>
      <w:bookmarkEnd w:id="116"/>
    </w:p>
    <w:p w:rsidR="00577401" w:rsidRPr="00943A5F" w:rsidRDefault="00577401" w:rsidP="00577401">
      <w:pPr>
        <w:rPr>
          <w:noProof/>
        </w:rPr>
      </w:pPr>
      <w:bookmarkStart w:id="117" w:name="_Ref24979544"/>
      <w:bookmarkStart w:id="118" w:name="_Toc27218362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577401" w:rsidRPr="00943A5F" w:rsidTr="00577401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577401" w:rsidRPr="00943A5F" w:rsidRDefault="00577401" w:rsidP="00E83AEF">
            <w:pPr>
              <w:pStyle w:val="Caption"/>
              <w:rPr>
                <w:b w:val="0"/>
                <w:bCs w:val="0"/>
                <w:noProof/>
                <w:sz w:val="16"/>
              </w:rPr>
            </w:pPr>
            <w:bookmarkStart w:id="119" w:name="_Ref348982529"/>
            <w:bookmarkStart w:id="120" w:name="_Ref348982525"/>
            <w:bookmarkStart w:id="121" w:name="_Toc363691682"/>
            <w:bookmarkStart w:id="122" w:name="_Ref36263687"/>
            <w:bookmarkStart w:id="123" w:name="_Ref36264235"/>
            <w:bookmarkStart w:id="124" w:name="_Toc77680555"/>
            <w:bookmarkStart w:id="125" w:name="_Toc226456744"/>
            <w:bookmarkStart w:id="126" w:name="_Toc248045379"/>
            <w:bookmarkStart w:id="127" w:name="_Toc259021489"/>
            <w:bookmarkStart w:id="128" w:name="_Toc311219994"/>
            <w:bookmarkStart w:id="129" w:name="_Toc317198839"/>
            <w:bookmarkStart w:id="130" w:name="_Ref325473970"/>
            <w:bookmarkStart w:id="131" w:name="_Ref328759133"/>
            <w:bookmarkEnd w:id="117"/>
            <w:bookmarkEnd w:id="118"/>
            <w:r w:rsidRPr="00943A5F">
              <w:rPr>
                <w:noProof/>
                <w:lang w:val="en-GB"/>
              </w:rPr>
              <w:t>Table </w:t>
            </w:r>
            <w:r w:rsidRPr="00943A5F">
              <w:rPr>
                <w:noProof/>
                <w:lang w:val="en-GB"/>
              </w:rPr>
              <w:fldChar w:fldCharType="begin" w:fldLock="1"/>
            </w:r>
            <w:r w:rsidRPr="00943A5F">
              <w:rPr>
                <w:noProof/>
                <w:lang w:val="en-GB"/>
              </w:rPr>
              <w:instrText xml:space="preserve"> STYLEREF 1 \s </w:instrText>
            </w:r>
            <w:r w:rsidRPr="00943A5F">
              <w:rPr>
                <w:noProof/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9</w:t>
            </w:r>
            <w:r w:rsidRPr="00943A5F">
              <w:rPr>
                <w:noProof/>
                <w:lang w:val="en-GB"/>
              </w:rPr>
              <w:fldChar w:fldCharType="end"/>
            </w:r>
            <w:r w:rsidRPr="00943A5F">
              <w:rPr>
                <w:noProof/>
                <w:lang w:val="en-GB"/>
              </w:rPr>
              <w:noBreakHyphen/>
            </w:r>
            <w:r w:rsidRPr="00943A5F">
              <w:rPr>
                <w:noProof/>
                <w:lang w:val="en-GB"/>
              </w:rPr>
              <w:fldChar w:fldCharType="begin" w:fldLock="1"/>
            </w:r>
            <w:r w:rsidRPr="00943A5F">
              <w:rPr>
                <w:noProof/>
                <w:lang w:val="en-GB"/>
              </w:rPr>
              <w:instrText xml:space="preserve"> SEQ Table \* ARABIC \s 1 </w:instrText>
            </w:r>
            <w:r w:rsidRPr="00943A5F">
              <w:rPr>
                <w:noProof/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34</w:t>
            </w:r>
            <w:r w:rsidRPr="00943A5F">
              <w:rPr>
                <w:noProof/>
                <w:lang w:val="en-GB"/>
              </w:rPr>
              <w:fldChar w:fldCharType="end"/>
            </w:r>
            <w:bookmarkEnd w:id="119"/>
            <w:r w:rsidRPr="00943A5F">
              <w:rPr>
                <w:noProof/>
                <w:lang w:val="en-GB"/>
              </w:rPr>
              <w:t xml:space="preserve"> – Syntax elements and as</w:t>
            </w:r>
            <w:r>
              <w:rPr>
                <w:noProof/>
                <w:lang w:val="en-GB"/>
              </w:rPr>
              <w:t>sociated binarization</w:t>
            </w:r>
            <w:bookmarkEnd w:id="120"/>
            <w:r>
              <w:rPr>
                <w:noProof/>
                <w:lang w:val="en-GB"/>
              </w:rPr>
              <w:t>s</w:t>
            </w:r>
            <w:bookmarkEnd w:id="121"/>
          </w:p>
        </w:tc>
      </w:tr>
      <w:tr w:rsidR="00577401" w:rsidRPr="00943A5F" w:rsidTr="00577401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>
              <w:rPr>
                <w:b/>
                <w:bCs/>
                <w:noProof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 w:rsidRPr="00943A5F">
              <w:rPr>
                <w:b/>
                <w:bCs/>
                <w:noProof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>
              <w:rPr>
                <w:b/>
                <w:bCs/>
                <w:noProof/>
                <w:sz w:val="16"/>
              </w:rPr>
              <w:t>B</w:t>
            </w:r>
            <w:r w:rsidRPr="00943A5F">
              <w:rPr>
                <w:b/>
                <w:bCs/>
                <w:noProof/>
                <w:sz w:val="16"/>
              </w:rPr>
              <w:t>inarization</w:t>
            </w:r>
          </w:p>
        </w:tc>
      </w:tr>
      <w:tr w:rsidR="00577401" w:rsidRPr="00943A5F" w:rsidTr="00577401">
        <w:trPr>
          <w:cantSplit/>
          <w:tblHeader/>
          <w:jc w:val="center"/>
        </w:trPr>
        <w:tc>
          <w:tcPr>
            <w:tcW w:w="1635" w:type="dxa"/>
            <w:vMerge/>
          </w:tcPr>
          <w:p w:rsidR="00577401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>
              <w:rPr>
                <w:b/>
                <w:bCs/>
                <w:noProof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577401" w:rsidRPr="00943A5F" w:rsidRDefault="00577401" w:rsidP="00E83AEF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</w:rPr>
            </w:pPr>
            <w:r>
              <w:rPr>
                <w:b/>
                <w:bCs/>
                <w:noProof/>
                <w:sz w:val="16"/>
              </w:rPr>
              <w:t>Input parameters</w:t>
            </w:r>
          </w:p>
        </w:tc>
      </w:tr>
      <w:tr w:rsidR="00577401" w:rsidRPr="00943A5F" w:rsidTr="00577401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577401" w:rsidRPr="00943A5F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 w:rsidRPr="004C63C8">
              <w:rPr>
                <w:noProof/>
                <w:sz w:val="16"/>
                <w:szCs w:val="16"/>
                <w:lang w:eastAsia="ko-KR"/>
              </w:rPr>
              <w:t>residual_coding</w:t>
            </w:r>
            <w:r>
              <w:rPr>
                <w:noProof/>
                <w:sz w:val="16"/>
                <w:szCs w:val="16"/>
                <w:lang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577401" w:rsidRPr="00943A5F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...</w:t>
            </w:r>
          </w:p>
        </w:tc>
        <w:tc>
          <w:tcPr>
            <w:tcW w:w="812" w:type="dxa"/>
          </w:tcPr>
          <w:p w:rsidR="00577401" w:rsidRPr="00943A5F" w:rsidRDefault="00577401" w:rsidP="00E83AEF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...</w:t>
            </w:r>
          </w:p>
        </w:tc>
        <w:tc>
          <w:tcPr>
            <w:tcW w:w="4612" w:type="dxa"/>
            <w:vAlign w:val="center"/>
          </w:tcPr>
          <w:p w:rsidR="00577401" w:rsidRPr="00943A5F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...</w:t>
            </w:r>
          </w:p>
        </w:tc>
      </w:tr>
      <w:tr w:rsidR="00577401" w:rsidRPr="00943A5F" w:rsidTr="00577401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77401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577401" w:rsidRPr="00577401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cu_chroma_qp_adjustment_flag</w:t>
            </w:r>
          </w:p>
        </w:tc>
        <w:tc>
          <w:tcPr>
            <w:tcW w:w="812" w:type="dxa"/>
          </w:tcPr>
          <w:p w:rsidR="00577401" w:rsidRPr="00577401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577401" w:rsidRPr="00577401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cMax = 1</w:t>
            </w:r>
          </w:p>
        </w:tc>
      </w:tr>
      <w:tr w:rsidR="00577401" w:rsidRPr="00943A5F" w:rsidTr="00577401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77401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577401" w:rsidRPr="00577401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cu_chroma_qp_adjustment_idc</w:t>
            </w:r>
          </w:p>
        </w:tc>
        <w:tc>
          <w:tcPr>
            <w:tcW w:w="812" w:type="dxa"/>
          </w:tcPr>
          <w:p w:rsidR="00577401" w:rsidRPr="00577401" w:rsidRDefault="00577401" w:rsidP="00E83AEF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577401" w:rsidRPr="00577401" w:rsidRDefault="00577401" w:rsidP="00577401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eastAsia="ko-KR"/>
              </w:rPr>
            </w:pPr>
            <w:r w:rsidRPr="00577401">
              <w:rPr>
                <w:noProof/>
                <w:sz w:val="16"/>
                <w:szCs w:val="16"/>
                <w:highlight w:val="yellow"/>
                <w:lang w:eastAsia="ko-KR"/>
              </w:rPr>
              <w:t>cMax = chroma_qp_adjustment_table_size_minus1</w:t>
            </w:r>
            <w:r w:rsidRPr="00577401">
              <w:rPr>
                <w:noProof/>
                <w:sz w:val="16"/>
                <w:szCs w:val="16"/>
                <w:highlight w:val="yellow"/>
              </w:rPr>
              <w:t>, cRiceParam = 0</w:t>
            </w:r>
          </w:p>
        </w:tc>
      </w:tr>
    </w:tbl>
    <w:p w:rsidR="00577401" w:rsidRPr="00943A5F" w:rsidRDefault="00577401" w:rsidP="00577401">
      <w:pPr>
        <w:rPr>
          <w:noProof/>
        </w:rPr>
      </w:pPr>
    </w:p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p w:rsidR="00423AC4" w:rsidRDefault="00423AC4"/>
    <w:p w:rsidR="00423AC4" w:rsidRDefault="00423AC4" w:rsidP="00423AC4">
      <w:pPr>
        <w:pStyle w:val="Heading4"/>
        <w:ind w:left="1728"/>
        <w:rPr>
          <w:noProof/>
          <w:lang w:val="en-GB"/>
        </w:rPr>
      </w:pPr>
      <w:bookmarkStart w:id="132" w:name="_Ref24891076"/>
      <w:bookmarkStart w:id="133" w:name="_Ref24994337"/>
      <w:bookmarkStart w:id="134" w:name="_Ref34025574"/>
      <w:bookmarkStart w:id="135" w:name="_Toc77680563"/>
      <w:bookmarkStart w:id="136" w:name="_Toc226456752"/>
      <w:bookmarkStart w:id="137" w:name="_Toc248045387"/>
      <w:bookmarkStart w:id="138" w:name="_Toc287363857"/>
      <w:bookmarkStart w:id="139" w:name="_Toc311220005"/>
      <w:bookmarkStart w:id="140" w:name="_Toc317198849"/>
      <w:bookmarkStart w:id="141" w:name="_Toc363691466"/>
      <w:r w:rsidRPr="00943A5F">
        <w:rPr>
          <w:noProof/>
          <w:lang w:val="en-GB"/>
        </w:rPr>
        <w:t xml:space="preserve">Derivation process for </w:t>
      </w:r>
      <w:bookmarkEnd w:id="132"/>
      <w:bookmarkEnd w:id="133"/>
      <w:r>
        <w:rPr>
          <w:noProof/>
          <w:lang w:val="en-GB"/>
        </w:rPr>
        <w:t xml:space="preserve">ctxTable, </w:t>
      </w:r>
      <w:r w:rsidRPr="00943A5F">
        <w:rPr>
          <w:noProof/>
          <w:lang w:val="en-GB"/>
        </w:rPr>
        <w:t>ctxIdx</w:t>
      </w:r>
      <w:bookmarkEnd w:id="134"/>
      <w:bookmarkEnd w:id="135"/>
      <w:bookmarkEnd w:id="136"/>
      <w:bookmarkEnd w:id="137"/>
      <w:bookmarkEnd w:id="138"/>
      <w:bookmarkEnd w:id="139"/>
      <w:bookmarkEnd w:id="140"/>
      <w:r>
        <w:rPr>
          <w:noProof/>
          <w:lang w:val="en-GB"/>
        </w:rPr>
        <w:t xml:space="preserve"> and bypassFlag</w:t>
      </w:r>
      <w:bookmarkEnd w:id="141"/>
    </w:p>
    <w:p w:rsidR="00423AC4" w:rsidRDefault="00423AC4" w:rsidP="00423AC4">
      <w:pPr>
        <w:pStyle w:val="Heading5"/>
        <w:rPr>
          <w:noProof/>
          <w:lang w:val="en-GB"/>
        </w:rPr>
      </w:pPr>
      <w:r>
        <w:rPr>
          <w:noProof/>
          <w:lang w:val="en-GB"/>
        </w:rPr>
        <w:t>General</w:t>
      </w: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423AC4" w:rsidRPr="00943A5F" w:rsidTr="00423AC4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423AC4" w:rsidRPr="00943A5F" w:rsidRDefault="00423AC4" w:rsidP="00397580">
            <w:pPr>
              <w:pStyle w:val="Caption"/>
              <w:rPr>
                <w:noProof/>
                <w:sz w:val="16"/>
                <w:szCs w:val="16"/>
              </w:rPr>
            </w:pPr>
            <w:bookmarkStart w:id="142" w:name="_Ref348982591"/>
            <w:bookmarkStart w:id="143" w:name="_Toc363691687"/>
            <w:r w:rsidRPr="00943A5F">
              <w:rPr>
                <w:noProof/>
              </w:rPr>
              <w:t>Table </w:t>
            </w:r>
            <w:r>
              <w:rPr>
                <w:noProof/>
              </w:rPr>
              <w:fldChar w:fldCharType="begin" w:fldLock="1"/>
            </w:r>
            <w:r>
              <w:rPr>
                <w:noProof/>
              </w:rPr>
              <w:instrText xml:space="preserve"> STYLEREF 1 \s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9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noBreakHyphen/>
            </w:r>
            <w:r>
              <w:rPr>
                <w:noProof/>
              </w:rPr>
              <w:fldChar w:fldCharType="begin" w:fldLock="1"/>
            </w:r>
            <w:r>
              <w:rPr>
                <w:noProof/>
              </w:rPr>
              <w:instrText xml:space="preserve"> SEQ Table \* ARABIC \s 1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39</w:t>
            </w:r>
            <w:r>
              <w:rPr>
                <w:noProof/>
              </w:rPr>
              <w:fldChar w:fldCharType="end"/>
            </w:r>
            <w:bookmarkEnd w:id="142"/>
            <w:r w:rsidRPr="00943A5F">
              <w:rPr>
                <w:noProof/>
              </w:rPr>
              <w:t xml:space="preserve"> – Assignment of </w:t>
            </w:r>
            <w:r>
              <w:rPr>
                <w:noProof/>
              </w:rPr>
              <w:t>ctxInc</w:t>
            </w:r>
            <w:r w:rsidRPr="00943A5F">
              <w:rPr>
                <w:noProof/>
              </w:rPr>
              <w:t xml:space="preserve"> to syntax elements with context coded bins</w:t>
            </w:r>
            <w:bookmarkEnd w:id="143"/>
          </w:p>
        </w:tc>
      </w:tr>
      <w:tr w:rsidR="00423AC4" w:rsidRPr="00943A5F" w:rsidTr="00423AC4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binIdx</w:t>
            </w:r>
          </w:p>
        </w:tc>
      </w:tr>
      <w:tr w:rsidR="00423AC4" w:rsidRPr="00943A5F" w:rsidTr="00423AC4">
        <w:trPr>
          <w:tblHeader/>
          <w:jc w:val="center"/>
        </w:trPr>
        <w:tc>
          <w:tcPr>
            <w:tcW w:w="2448" w:type="dxa"/>
            <w:vMerge/>
          </w:tcPr>
          <w:p w:rsidR="00423AC4" w:rsidRPr="00943A5F" w:rsidRDefault="00423AC4" w:rsidP="00397580">
            <w:pPr>
              <w:keepNext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423AC4" w:rsidRPr="00943A5F" w:rsidRDefault="00423AC4" w:rsidP="00397580">
            <w:pPr>
              <w:keepNext/>
              <w:jc w:val="center"/>
              <w:rPr>
                <w:b/>
                <w:noProof/>
                <w:sz w:val="16"/>
                <w:szCs w:val="16"/>
              </w:rPr>
            </w:pPr>
            <w:r w:rsidRPr="00943A5F">
              <w:rPr>
                <w:b/>
                <w:noProof/>
                <w:sz w:val="16"/>
                <w:szCs w:val="16"/>
              </w:rPr>
              <w:t>&gt;=</w:t>
            </w:r>
            <w:r>
              <w:rPr>
                <w:b/>
                <w:noProof/>
                <w:sz w:val="16"/>
                <w:szCs w:val="16"/>
              </w:rPr>
              <w:t xml:space="preserve">  </w:t>
            </w:r>
            <w:r w:rsidRPr="00943A5F">
              <w:rPr>
                <w:b/>
                <w:noProof/>
                <w:sz w:val="16"/>
                <w:szCs w:val="16"/>
              </w:rPr>
              <w:t>5</w:t>
            </w:r>
          </w:p>
        </w:tc>
      </w:tr>
      <w:tr w:rsidR="00423AC4" w:rsidRPr="00943A5F" w:rsidTr="00423AC4">
        <w:trPr>
          <w:cantSplit/>
          <w:jc w:val="center"/>
        </w:trPr>
        <w:tc>
          <w:tcPr>
            <w:tcW w:w="2448" w:type="dxa"/>
          </w:tcPr>
          <w:p w:rsidR="00423AC4" w:rsidRPr="00423AC4" w:rsidRDefault="00423AC4" w:rsidP="00397580">
            <w:pPr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cu_chroma_qp_adjustment_flag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423AC4" w:rsidRPr="00423AC4" w:rsidRDefault="00423AC4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 w:rsidRPr="00423AC4"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</w:tr>
      <w:tr w:rsidR="006D1CF0" w:rsidRPr="00943A5F" w:rsidTr="00423AC4">
        <w:trPr>
          <w:cantSplit/>
          <w:jc w:val="center"/>
        </w:trPr>
        <w:tc>
          <w:tcPr>
            <w:tcW w:w="2448" w:type="dxa"/>
          </w:tcPr>
          <w:p w:rsidR="006D1CF0" w:rsidRPr="00423AC4" w:rsidRDefault="006D1CF0" w:rsidP="00397580">
            <w:pPr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cu_chroma_qp_adjustment_idc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D1CF0" w:rsidRPr="00423AC4" w:rsidRDefault="006D1CF0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D1CF0" w:rsidRPr="00423AC4" w:rsidRDefault="006D1CF0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D1CF0" w:rsidRPr="00423AC4" w:rsidRDefault="006D1CF0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D1CF0" w:rsidRPr="00423AC4" w:rsidRDefault="006D1CF0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6D1CF0" w:rsidRPr="00423AC4" w:rsidRDefault="006D1CF0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6D1CF0" w:rsidRPr="00423AC4" w:rsidRDefault="006D1CF0" w:rsidP="00397580">
            <w:pPr>
              <w:jc w:val="center"/>
              <w:rPr>
                <w:noProof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  <w:highlight w:val="yellow"/>
              </w:rPr>
              <w:t>na</w:t>
            </w:r>
          </w:p>
        </w:tc>
      </w:tr>
    </w:tbl>
    <w:p w:rsidR="007E42CE" w:rsidRPr="00423AC4" w:rsidRDefault="007E42CE" w:rsidP="00423AC4">
      <w:pPr>
        <w:rPr>
          <w:lang w:eastAsia="x-none"/>
        </w:rPr>
      </w:pPr>
    </w:p>
    <w:sectPr w:rsidR="007E42CE" w:rsidRPr="00423A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77" w:author="w13763" w:date="2013-09-13T11:08:00Z" w:initials="df">
    <w:p w:rsidR="00F31DC1" w:rsidRDefault="00F31DC1">
      <w:pPr>
        <w:pStyle w:val="CommentText"/>
      </w:pPr>
      <w:r>
        <w:rPr>
          <w:rStyle w:val="CommentReference"/>
        </w:rPr>
        <w:annotationRef/>
      </w:r>
      <w:r>
        <w:t xml:space="preserve">Refactored for later </w:t>
      </w:r>
      <w:proofErr w:type="spellStart"/>
      <w:r>
        <w:t>cbfChroma</w:t>
      </w:r>
      <w:proofErr w:type="spellEnd"/>
      <w:r>
        <w:t xml:space="preserve"> condition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SimSun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22EF" w:usb1="C000205A" w:usb2="00000008" w:usb3="00000000" w:csb0="0000005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00609000000000000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B0606030804020204"/>
    <w:charset w:val="80"/>
    <w:family w:val="swiss"/>
    <w:pitch w:val="variable"/>
    <w:sig w:usb0="E10002EF" w:usb1="6BDFFCFB" w:usb2="00800036" w:usb3="00000000" w:csb0="003E019F" w:csb1="00000000"/>
  </w:font>
  <w:font w:name="PMingLiU">
    <w:altName w:val="新細明體"/>
    <w:panose1 w:val="020B0606030804020204"/>
    <w:charset w:val="80"/>
    <w:family w:val="swiss"/>
    <w:pitch w:val="variable"/>
    <w:sig w:usb0="E10002EF" w:usb1="6BDFFCFB" w:usb2="00800036" w:usb3="00000000" w:csb0="003E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261"/>
    <w:rsid w:val="000F58A0"/>
    <w:rsid w:val="001D1DEC"/>
    <w:rsid w:val="002329F4"/>
    <w:rsid w:val="0027344C"/>
    <w:rsid w:val="00325F60"/>
    <w:rsid w:val="00343AB4"/>
    <w:rsid w:val="00372845"/>
    <w:rsid w:val="003A28E3"/>
    <w:rsid w:val="00423AC4"/>
    <w:rsid w:val="004629C8"/>
    <w:rsid w:val="005713F3"/>
    <w:rsid w:val="00577401"/>
    <w:rsid w:val="005D1162"/>
    <w:rsid w:val="00661E5E"/>
    <w:rsid w:val="006646E7"/>
    <w:rsid w:val="006D1CF0"/>
    <w:rsid w:val="007E42CE"/>
    <w:rsid w:val="00834132"/>
    <w:rsid w:val="008719C2"/>
    <w:rsid w:val="00891C84"/>
    <w:rsid w:val="008E5E89"/>
    <w:rsid w:val="008F59D9"/>
    <w:rsid w:val="009B7702"/>
    <w:rsid w:val="00A24F07"/>
    <w:rsid w:val="00A574E9"/>
    <w:rsid w:val="00AD05AF"/>
    <w:rsid w:val="00AD4B23"/>
    <w:rsid w:val="00B263BE"/>
    <w:rsid w:val="00B83017"/>
    <w:rsid w:val="00B8741C"/>
    <w:rsid w:val="00C46261"/>
    <w:rsid w:val="00CB4D47"/>
    <w:rsid w:val="00F31DC1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46261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6261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6261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C46261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C46261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C46261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46261"/>
    <w:rPr>
      <w:rFonts w:ascii="Times New Roman" w:eastAsia="Malgun Gothic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C46261"/>
    <w:rPr>
      <w:rFonts w:ascii="Times New Roman" w:eastAsia="Malgun Gothic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C46261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tablecell">
    <w:name w:val="table cell"/>
    <w:basedOn w:val="Normal"/>
    <w:rsid w:val="00C46261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customStyle="1" w:styleId="tablesyntax">
    <w:name w:val="table syntax"/>
    <w:basedOn w:val="Normal"/>
    <w:link w:val="tablesyntaxChar"/>
    <w:rsid w:val="00C46261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</w:rPr>
  </w:style>
  <w:style w:type="character" w:customStyle="1" w:styleId="tablesyntaxChar">
    <w:name w:val="table syntax Char"/>
    <w:link w:val="tablesyntax"/>
    <w:locked/>
    <w:rsid w:val="00C46261"/>
    <w:rPr>
      <w:rFonts w:ascii="Times" w:eastAsia="Malgun Gothic" w:hAnsi="Times" w:cs="Times New Roman"/>
      <w:sz w:val="20"/>
      <w:szCs w:val="20"/>
    </w:rPr>
  </w:style>
  <w:style w:type="paragraph" w:styleId="ListBullet">
    <w:name w:val="List Bullet"/>
    <w:basedOn w:val="Normal"/>
    <w:uiPriority w:val="99"/>
    <w:rsid w:val="00C46261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62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2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2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2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26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63BE"/>
    <w:pPr>
      <w:spacing w:after="0" w:line="240" w:lineRule="auto"/>
    </w:pPr>
  </w:style>
  <w:style w:type="paragraph" w:customStyle="1" w:styleId="Equation">
    <w:name w:val="Equation"/>
    <w:basedOn w:val="Normal"/>
    <w:rsid w:val="00AD4B23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23A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A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A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aption">
    <w:name w:val="caption"/>
    <w:basedOn w:val="Normal"/>
    <w:next w:val="Normal"/>
    <w:link w:val="CaptionChar"/>
    <w:qFormat/>
    <w:rsid w:val="00423AC4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link w:val="Caption"/>
    <w:locked/>
    <w:rsid w:val="00423AC4"/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paragraph" w:customStyle="1" w:styleId="TableText">
    <w:name w:val="Table_Text"/>
    <w:basedOn w:val="Normal"/>
    <w:rsid w:val="00577401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</w:rPr>
  </w:style>
  <w:style w:type="character" w:customStyle="1" w:styleId="CaptionChar1">
    <w:name w:val="Caption Char1"/>
    <w:locked/>
    <w:rsid w:val="00577401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C46261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6261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6261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C46261"/>
    <w:pPr>
      <w:numPr>
        <w:ilvl w:val="3"/>
      </w:numPr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C46261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C46261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46261"/>
    <w:rPr>
      <w:rFonts w:ascii="Times New Roman" w:eastAsia="Malgun Gothic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C46261"/>
    <w:rPr>
      <w:rFonts w:ascii="Times New Roman" w:eastAsia="Malgun Gothic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C46261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C46261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</w:rPr>
  </w:style>
  <w:style w:type="paragraph" w:customStyle="1" w:styleId="tablecell">
    <w:name w:val="table cell"/>
    <w:basedOn w:val="Normal"/>
    <w:rsid w:val="00C46261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paragraph" w:customStyle="1" w:styleId="tablesyntax">
    <w:name w:val="table syntax"/>
    <w:basedOn w:val="Normal"/>
    <w:link w:val="tablesyntaxChar"/>
    <w:rsid w:val="00C46261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</w:rPr>
  </w:style>
  <w:style w:type="character" w:customStyle="1" w:styleId="tablesyntaxChar">
    <w:name w:val="table syntax Char"/>
    <w:link w:val="tablesyntax"/>
    <w:locked/>
    <w:rsid w:val="00C46261"/>
    <w:rPr>
      <w:rFonts w:ascii="Times" w:eastAsia="Malgun Gothic" w:hAnsi="Times" w:cs="Times New Roman"/>
      <w:sz w:val="20"/>
      <w:szCs w:val="20"/>
    </w:rPr>
  </w:style>
  <w:style w:type="paragraph" w:styleId="ListBullet">
    <w:name w:val="List Bullet"/>
    <w:basedOn w:val="Normal"/>
    <w:uiPriority w:val="99"/>
    <w:rsid w:val="00C46261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62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2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2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2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26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63BE"/>
    <w:pPr>
      <w:spacing w:after="0" w:line="240" w:lineRule="auto"/>
    </w:pPr>
  </w:style>
  <w:style w:type="paragraph" w:customStyle="1" w:styleId="Equation">
    <w:name w:val="Equation"/>
    <w:basedOn w:val="Normal"/>
    <w:rsid w:val="00AD4B23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23A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A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A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3A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aption">
    <w:name w:val="caption"/>
    <w:basedOn w:val="Normal"/>
    <w:next w:val="Normal"/>
    <w:link w:val="CaptionChar"/>
    <w:qFormat/>
    <w:rsid w:val="00423AC4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link w:val="Caption"/>
    <w:locked/>
    <w:rsid w:val="00423AC4"/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paragraph" w:customStyle="1" w:styleId="TableText">
    <w:name w:val="Table_Text"/>
    <w:basedOn w:val="Normal"/>
    <w:rsid w:val="00577401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</w:rPr>
  </w:style>
  <w:style w:type="character" w:customStyle="1" w:styleId="CaptionChar1">
    <w:name w:val="Caption Char1"/>
    <w:locked/>
    <w:rsid w:val="0057740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76767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w13763</dc:creator>
  <cp:keywords/>
  <dc:description/>
  <cp:lastModifiedBy>David Flynn</cp:lastModifiedBy>
  <cp:revision>3</cp:revision>
  <dcterms:created xsi:type="dcterms:W3CDTF">2013-10-31T18:19:00Z</dcterms:created>
  <dcterms:modified xsi:type="dcterms:W3CDTF">2013-10-31T18:21:00Z</dcterms:modified>
</cp:coreProperties>
</file>