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44" w:type="dxa"/>
        <w:tblLayout w:type="fixed"/>
        <w:tblLook w:val="0000" w:firstRow="0" w:lastRow="0" w:firstColumn="0" w:lastColumn="0" w:noHBand="0" w:noVBand="0"/>
      </w:tblPr>
      <w:tblGrid>
        <w:gridCol w:w="6408"/>
        <w:gridCol w:w="3168"/>
        <w:gridCol w:w="3168"/>
      </w:tblGrid>
      <w:tr w:rsidR="00A60C64" w:rsidRPr="00AD0095" w:rsidTr="00A60C64">
        <w:tc>
          <w:tcPr>
            <w:tcW w:w="6408" w:type="dxa"/>
          </w:tcPr>
          <w:tbl>
            <w:tblPr>
              <w:tblW w:w="0" w:type="auto"/>
              <w:tblLayout w:type="fixed"/>
              <w:tblLook w:val="0000" w:firstRow="0" w:lastRow="0" w:firstColumn="0" w:lastColumn="0" w:noHBand="0" w:noVBand="0"/>
            </w:tblPr>
            <w:tblGrid>
              <w:gridCol w:w="6408"/>
              <w:gridCol w:w="3168"/>
            </w:tblGrid>
            <w:tr w:rsidR="00A60C64" w:rsidRPr="005B217D" w:rsidTr="00121B6D">
              <w:tc>
                <w:tcPr>
                  <w:tcW w:w="6408" w:type="dxa"/>
                </w:tcPr>
                <w:p w:rsidR="00A60C64" w:rsidRPr="005B217D" w:rsidRDefault="00A60C64" w:rsidP="00121B6D">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75136" behindDoc="0" locked="0" layoutInCell="1" allowOverlap="1" wp14:anchorId="7C74FAA7" wp14:editId="2EC0CED5">
                            <wp:simplePos x="0" y="0"/>
                            <wp:positionH relativeFrom="column">
                              <wp:posOffset>-52705</wp:posOffset>
                            </wp:positionH>
                            <wp:positionV relativeFrom="paragraph">
                              <wp:posOffset>-349250</wp:posOffset>
                            </wp:positionV>
                            <wp:extent cx="295910" cy="31242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8" name="Line 1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1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1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1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1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Freeform 1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3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15pt;margin-top:-27.5pt;width:23.3pt;height:24.6pt;z-index:25167513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k470TBuqAADiVQUADgAAAAAAAAAA&#10;AAAAAAAuAgAAZHJzL2Uyb0RvYy54bWxQSwECLQAUAAYACAAAACEARX/AGN0AAAAIAQAADwAAAAAA&#10;AAAAAAAAAAB1rAAAZHJzL2Rvd25yZXYueG1sUEsFBgAAAAAEAAQA8wAAAH+tAAAAAA==&#10;">
                            <v:line id="Line 1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aPIL8AAADbAAAADwAAAGRycy9kb3ducmV2LnhtbERPS2vCQBC+C/6HZYTedNNS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aPIL8AAADbAAAADwAAAAAAAAAAAAAAAACh&#10;AgAAZHJzL2Rvd25yZXYueG1sUEsFBgAAAAAEAAQA+QAAAI0DAAAAAA==&#10;" strokecolor="white" strokeweight="36e-5mm"/>
                            <v:line id="Line 1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qu8IAAADbAAAADwAAAGRycy9kb3ducmV2LnhtbESPUWvCQBCE3wv9D8cWfNNLi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oqu8IAAADbAAAADwAAAAAAAAAAAAAA&#10;AAChAgAAZHJzL2Rvd25yZXYueG1sUEsFBgAAAAAEAAQA+QAAAJADAAAAAA==&#10;" strokecolor="white" strokeweight="36e-5mm"/>
                            <v:line id="Line 1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JiAsIAAADbAAAADwAAAGRycy9kb3ducmV2LnhtbERPXWvCMBR9F/Yfwh34pqnTTemMMgaC&#10;ghNWFXy8NndNsbnpmqj135sHwcfD+Z7OW1uJCzW+dKxg0E9AEOdOl1wo2G0XvQkIH5A1Vo5JwY08&#10;zGcvnSmm2l35ly5ZKEQMYZ+iAhNCnUrpc0MWfd/VxJH7c43FEGFTSN3gNYbbSr4lyYe0WHJsMFjT&#10;t6H8lJ2tgv/61A5+xpPhujqabLW2m9Fhf1aq+9p+fYII1Ian+OFeagXvcX38En+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JiAsIAAADbAAAADwAAAAAAAAAAAAAA&#10;AAChAgAAZHJzL2Rvd25yZXYueG1sUEsFBgAAAAAEAAQA+QAAAJADAAAAAA==&#10;" strokecolor="white" strokeweight="36e-5mm"/>
                            <v:line id="Line 1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HmcUAAADbAAAADwAAAGRycy9kb3ducmV2LnhtbESPQWvCQBSE7wX/w/IEb3WT2qpEV5GC&#10;0IIWGi30+Mw+s8Hs25hdNf33bqHQ4zAz3zDzZWdrcaXWV44VpMMEBHHhdMWlgv1u/TgF4QOyxtox&#10;KfghD8tF72GOmXY3/qRrHkoRIewzVGBCaDIpfWHIoh+6hjh6R9daDFG2pdQt3iLc1vIpScbSYsVx&#10;wWBDr4aKU36xCs7NqUu3k+loUx9M/r6xH8/fXxelBv1uNQMRqAv/4b/2m1bwksLv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HmcUAAADbAAAADwAAAAAAAAAA&#10;AAAAAAChAgAAZHJzL2Rvd25yZXYueG1sUEsFBgAAAAAEAAQA+QAAAJMDAAAAAA==&#10;" strokecolor="white" strokeweight="36e-5mm"/>
                            <v:line id="Line 1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uF8IAAADbAAAADwAAAGRycy9kb3ducmV2LnhtbESPUWvCQBCE3wX/w7FC3/Si0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cuF8IAAADbAAAADwAAAAAAAAAAAAAA&#10;AAChAgAAZHJzL2Rvd25yZXYueG1sUEsFBgAAAAAEAAQA+QAAAJADAAAAAA==&#10;" strokecolor="white" strokeweight="36e-5mm"/>
                            <v:shape id="Freeform 1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LkcAA&#10;AADbAAAADwAAAGRycy9kb3ducmV2LnhtbESPzYrCMBSF9wO+Q7iCuzF1x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LLk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HL8QA&#10;AADbAAAADwAAAGRycy9kb3ducmV2LnhtbESPQWvCQBSE70L/w/IKvTWbtkkr0VWKoFjEg4kXb4/s&#10;a5I2+zZkVxP/fVcoeBxm5htmvhxNKy7Uu8aygpcoBkFcWt1wpeBYrJ+nIJxH1thaJgVXcrBcPEzm&#10;mGk78IEuua9EgLDLUEHtfZdJ6cqaDLrIdsTB+7a9QR9kX0nd4xDgppWvcfwuDTYcFmrsaFVT+Zuf&#10;jYK3jU/br5zjfSF1Yn4+0t3oTko9PY6fMxCeRn8P/7e3WkGa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ahy/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KHMIA&#10;AADbAAAADwAAAGRycy9kb3ducmV2LnhtbESPT4vCMBTE7wt+h/AEb2vq/1KNIrvIetiLVTw/mmdb&#10;bF5KE23dT28EYY/DzPyGWW06U4k7Na60rGA0jEAQZ1aXnCs4HXefMQjnkTVWlknBgxxs1r2PFSba&#10;tnyge+pzESDsElRQeF8nUrqsIINuaGvi4F1sY9AH2eRSN9gGuKnkOIrm0mDJYaHAmr4Kyq7pzSg4&#10;x+1ifOmu37e/eIqY7jn/nfwoNeh32yUIT53/D7/be61gNoP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so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mEcYA&#10;AADbAAAADwAAAGRycy9kb3ducmV2LnhtbESPQWvCQBSE7wX/w/IEL6VuWjD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emEc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hOV8QA&#10;AADbAAAADwAAAGRycy9kb3ducmV2LnhtbESPQWvCQBSE7wX/w/KE3nSj0FZiNqEIggcvTQO2t2f2&#10;mcRm38bsNqb99V1B6HGY+WaYJBtNKwbqXWNZwWIegSAurW64UlC8b2crEM4ja2wtk4IfcpClk4cE&#10;Y22v/EZD7isRStjFqKD2vouldGVNBt3cdsTBO9neoA+yr6Tu8RrKTSuXUfQsDTYcFmrsaFNT+ZV/&#10;GwVPL7/F4Vzu8XjZfnxG3WZFJPdKPU7H1zUIT6P/D9/pnb5xcPs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oTlf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2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d478A&#10;AADbAAAADwAAAGRycy9kb3ducmV2LnhtbERPTYvCMBC9C/6HMII3TV1x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h3j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2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3sQA&#10;AADbAAAADwAAAGRycy9kb3ducmV2LnhtbESPT2sCMRTE74V+h/AKXopmFSp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id7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2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JacMA&#10;AADbAAAADwAAAGRycy9kb3ducmV2LnhtbERPy2rCQBTdC/2H4Rbc6aQqqUYnoRQrLizWB7i9ZG4z&#10;oZk7aWaq6d93FkKXh/NeFb1txJU6XztW8DROQBCXTtdcKTif3kZzED4ga2wck4Jf8lDkD4MVZtrd&#10;+EDXY6hEDGGfoQITQptJ6UtDFv3YtcSR+3SdxRBhV0nd4S2G20ZOkiSVFmuODQZbejVUfh1/rIJd&#10;un+f7tffk9lmMWsNnaYfyfNFqeFj/7IEEagP/+K7e6sVpH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SJa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2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ks74A&#10;AADbAAAADwAAAGRycy9kb3ducmV2LnhtbESPzQrCMBCE74LvEFbwpqkeRKpR/EHwqLWIx6VZ22Kz&#10;KU3U6tMbQfA4zMw3zHzZmko8qHGlZQWjYQSCOLO65FxBetoNpiCcR9ZYWSYFL3KwXHQ7c4y1ffKR&#10;HonPRYCwi1FB4X0dS+myggy6oa2Jg3e1jUEfZJNL3eAzwE0lx1E0kQZLDgsF1rQpKLsld6Pgvb3i&#10;mqTj97lKD+n2kuQmS5Tq99rVDISn1v/Dv/Ze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JL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2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c88UA&#10;AADbAAAADwAAAGRycy9kb3ducmV2LnhtbESPQWvCQBSE70L/w/IKvYhukkOQ6CrSUii2l5pcvD12&#10;n0k0+zZktzHtr+8WCh6HmfmG2ewm24mRBt86VpAuExDE2pmWawVV+bpYgfAB2WDnmBR8k4fd9mG2&#10;wcK4G3/SeAy1iBD2BSpoQugLKb1uyKJfup44emc3WAxRDrU0A94i3HYyS5JcWmw5LjTY03ND+nr8&#10;sgoO+QfqOZ8O9emn1Jf37KVK+aLU0+O0X4MINIV7+L/9ZhTkG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lzz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2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0ib8A&#10;AADbAAAADwAAAGRycy9kb3ducmV2LnhtbESP0YrCMBRE3wX/IVxh3zS1srJUo6gg+CZb9wOuzbUt&#10;NjcliRr/fiMIPg4zc4ZZrqPpxJ2cby0rmE4yEMSV1S3XCv5O+/EPCB+QNXaWScGTPKxXw8ESC20f&#10;/Ev3MtQiQdgXqKAJoS+k9FVDBv3E9sTJu1hnMCTpaqkdPhLcdDLPsrk02HJaaLCnXUPVtbwZBeeZ&#10;jvKYe76Uror1Nj+a7bdU6msUNwsQgWL4hN/tg1Ywn8Hr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TjSJ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gOcMA&#10;AADbAAAADwAAAGRycy9kb3ducmV2LnhtbESPQWvCQBSE7wX/w/KE3nRjlSDRVUQJWPBiWg/entln&#10;Esy+jdmtif++WxB6HGbmG2a57k0tHtS6yrKCyTgCQZxbXXGh4PsrHc1BOI+ssbZMCp7kYL0avC0x&#10;0bbjIz0yX4gAYZeggtL7JpHS5SUZdGPbEAfvaluDPsi2kLrFLsBNLT+iKJYGKw4LJTa0LSm/ZT8m&#10;UFBO74e0uexO27Pt/Wd1vNqnUu/DfrMA4an3/+FXe68VxD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gO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Cb8QA&#10;AADbAAAADwAAAGRycy9kb3ducmV2LnhtbESPQWvCQBSE70L/w/IKvZmNFkOJrlIKBVEvjalen9ln&#10;Epp9G7Orxn/vFgSPw8x8w8wWvWnEhTpXW1YwimIQxIXVNZcK8u338AOE88gaG8uk4EYOFvOXwQxT&#10;ba/8Q5fMlyJA2KWooPK+TaV0RUUGXWRb4uAdbWfQB9mVUnd4DXDTyHEcJ9JgzWGhwpa+Kir+srNR&#10;MP7NJ7ks31eb0z7brQ+jVXxYJ0q9vfafUxCeev8MP9pLrSCZ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ngm/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TeMMA&#10;AADbAAAADwAAAGRycy9kb3ducmV2LnhtbESPQWvCQBSE7wX/w/IEb3Wjh9BGVxFBCEgE02I9PrLP&#10;bDD7NmRXjf/eLRR6HGbmG2a5Hmwr7tT7xrGC2TQBQVw53XCt4Ptr9/4Bwgdkja1jUvAkD+vV6G2J&#10;mXYPPtK9DLWIEPYZKjAhdJmUvjJk0U9dRxy9i+sthij7WuoeHxFuWzlPklRabDguGOxoa6i6ljer&#10;4LQ/l7kpTP6j0+F0PeTFsyg/lZqMh80CRKAh/If/2rlWkKb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mTe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akcIA&#10;AADbAAAADwAAAGRycy9kb3ducmV2LnhtbESPQWvCQBSE74L/YXlCb7ppDxpSVxEl0B4bxV4f2dds&#10;YvZtyG6T9N93BcHjMDPfMNv9ZFsxUO9rxwpeVwkI4tLpmisFl3O+TEH4gKyxdUwK/sjDfjefbTHT&#10;buQvGopQiQhhn6ECE0KXSelLQxb9ynXE0ftxvcUQZV9J3eMY4baVb0mylhZrjgsGOzoaKm/Fr1Vw&#10;+sybQjbHw3c73k5NnkpzTQelXhbT4R1EoCk8w4/2h1aw3sD9S/wBcvc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ZqR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3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0Xn8QA&#10;AADbAAAADwAAAGRycy9kb3ducmV2LnhtbESPy27CQAxF95X4h5GR2JUJjyIIDAhVbcWmlUj5ACtj&#10;koiMJ2SGkP59vUBiaV3fY5/Nrne16qgNlWcDk3ECijj3tuLCwOn383UJKkRki7VnMvBHAXbbwcsG&#10;U+vvfKQui4USCIcUDZQxNqnWIS/JYRj7hliys28dRhnbQtsW7wJ3tZ4myUI7rFgulNjQe0n5Jbs5&#10;oawus2t+sPuf20dy/Hr7nme6mxszGvb7NahIfXwuP9oHa2Ahz4qLe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F5/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3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eMMUA&#10;AADbAAAADwAAAGRycy9kb3ducmV2LnhtbESPQWsCMRSE74X+h/AKvdVsRaVdjVKKQqEHt1r0+ti8&#10;bpbdvCxJdLf+eiMUehxm5htmsRpsK87kQ+1YwfMoA0FcOl1zpeB7v3l6AREissbWMSn4pQCr5f3d&#10;AnPtev6i8y5WIkE45KjAxNjlUobSkMUwch1x8n6ctxiT9JXUHvsEt60cZ9lMWqw5LRjs6N1Q2exO&#10;VoHdTg5mvD021fow/dz7S9H0RaHU48PwNgcRaYj/4b/2h1Ywe4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1Z4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3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HwsEA&#10;AADbAAAADwAAAGRycy9kb3ducmV2LnhtbERPy2oCMRTdC/2HcAtuRDMVanU0SisICiJ09AMuyZ2H&#10;ndwMk6ijX98sBJeH816sOluLK7W+cqzgY5SAINbOVFwoOB03wykIH5AN1o5JwZ08rJZvvQWmxt34&#10;l65ZKEQMYZ+igjKEJpXS65Is+pFriCOXu9ZiiLAtpGnxFsNtLcdJMpEWK44NJTa0Lkn/ZRerQA9m&#10;+flR5M7vdnt9ePyYz+wyU6r/3n3PQQTqwkv8dG+Ngq+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gR8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77184" behindDoc="0" locked="0" layoutInCell="1" allowOverlap="1" wp14:anchorId="5BE3E97C" wp14:editId="51811EAD">
                        <wp:simplePos x="0" y="0"/>
                        <wp:positionH relativeFrom="column">
                          <wp:posOffset>610235</wp:posOffset>
                        </wp:positionH>
                        <wp:positionV relativeFrom="paragraph">
                          <wp:posOffset>-318770</wp:posOffset>
                        </wp:positionV>
                        <wp:extent cx="293370" cy="2673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76160" behindDoc="0" locked="0" layoutInCell="1" allowOverlap="1" wp14:anchorId="6CD4515B" wp14:editId="2842143C">
                        <wp:simplePos x="0" y="0"/>
                        <wp:positionH relativeFrom="column">
                          <wp:posOffset>268605</wp:posOffset>
                        </wp:positionH>
                        <wp:positionV relativeFrom="paragraph">
                          <wp:posOffset>-318770</wp:posOffset>
                        </wp:positionV>
                        <wp:extent cx="294640" cy="2673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A60C64" w:rsidRPr="005B217D" w:rsidRDefault="00A60C64" w:rsidP="00121B6D">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A60C64" w:rsidRPr="005B217D" w:rsidRDefault="00A60C64" w:rsidP="00121B6D">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A60C64" w:rsidRPr="005B217D" w:rsidRDefault="00A60C64" w:rsidP="00121B6D">
                  <w:pPr>
                    <w:tabs>
                      <w:tab w:val="left" w:pos="7200"/>
                    </w:tabs>
                    <w:rPr>
                      <w:u w:val="single"/>
                      <w:lang w:val="en-CA"/>
                    </w:rPr>
                  </w:pPr>
                  <w:r w:rsidRPr="005B217D">
                    <w:rPr>
                      <w:lang w:val="en-CA"/>
                    </w:rPr>
                    <w:t>Document: JCTVC-</w:t>
                  </w:r>
                  <w:proofErr w:type="spellStart"/>
                  <w:r>
                    <w:rPr>
                      <w:lang w:val="en-CA"/>
                    </w:rPr>
                    <w:t>O</w:t>
                  </w:r>
                  <w:r w:rsidRPr="005B217D">
                    <w:rPr>
                      <w:highlight w:val="yellow"/>
                      <w:u w:val="single"/>
                      <w:lang w:val="en-CA"/>
                    </w:rPr>
                    <w:t>x</w:t>
                  </w:r>
                  <w:r>
                    <w:rPr>
                      <w:highlight w:val="yellow"/>
                      <w:u w:val="single"/>
                      <w:lang w:val="en-CA"/>
                    </w:rPr>
                    <w:t>x</w:t>
                  </w:r>
                  <w:r w:rsidRPr="005B217D">
                    <w:rPr>
                      <w:highlight w:val="yellow"/>
                      <w:u w:val="single"/>
                      <w:lang w:val="en-CA"/>
                    </w:rPr>
                    <w:t>xx</w:t>
                  </w:r>
                  <w:proofErr w:type="spellEnd"/>
                </w:p>
              </w:tc>
            </w:tr>
          </w:tbl>
          <w:p w:rsidR="00A60C64" w:rsidRPr="00AD0095" w:rsidRDefault="00A60C64" w:rsidP="009823EB">
            <w:pPr>
              <w:tabs>
                <w:tab w:val="left" w:pos="7200"/>
              </w:tabs>
              <w:spacing w:before="0"/>
              <w:rPr>
                <w:b/>
                <w:szCs w:val="22"/>
                <w:lang w:val="en-CA"/>
              </w:rPr>
            </w:pPr>
          </w:p>
        </w:tc>
        <w:tc>
          <w:tcPr>
            <w:tcW w:w="3168" w:type="dxa"/>
          </w:tcPr>
          <w:p w:rsidR="00A60C64" w:rsidRPr="00AD0095" w:rsidDel="00A60C64" w:rsidRDefault="00A60C64" w:rsidP="004E7C5C">
            <w:pPr>
              <w:tabs>
                <w:tab w:val="left" w:pos="7200"/>
              </w:tabs>
              <w:rPr>
                <w:lang w:val="en-CA"/>
              </w:rPr>
            </w:pPr>
            <w:r w:rsidRPr="005B217D">
              <w:rPr>
                <w:lang w:val="en-CA"/>
              </w:rPr>
              <w:t>Document: JCTVC-</w:t>
            </w:r>
            <w:r>
              <w:rPr>
                <w:lang w:val="en-CA"/>
              </w:rPr>
              <w:t>O00</w:t>
            </w:r>
            <w:r w:rsidR="00D21970">
              <w:rPr>
                <w:lang w:val="en-CA"/>
              </w:rPr>
              <w:t>3</w:t>
            </w:r>
            <w:r>
              <w:rPr>
                <w:lang w:val="en-CA"/>
              </w:rPr>
              <w:t>7</w:t>
            </w:r>
          </w:p>
        </w:tc>
        <w:tc>
          <w:tcPr>
            <w:tcW w:w="3168" w:type="dxa"/>
          </w:tcPr>
          <w:p w:rsidR="00A60C64" w:rsidRPr="00AD0095" w:rsidRDefault="00A60C64" w:rsidP="004E7C5C">
            <w:pPr>
              <w:tabs>
                <w:tab w:val="left" w:pos="7200"/>
              </w:tabs>
              <w:rPr>
                <w:u w:val="single"/>
                <w:lang w:val="en-CA"/>
              </w:rPr>
            </w:pP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60C64" w:rsidRDefault="00D21970" w:rsidP="003A4CB7">
            <w:pPr>
              <w:spacing w:before="60" w:after="60"/>
              <w:rPr>
                <w:b/>
                <w:szCs w:val="22"/>
                <w:lang w:val="en-CA"/>
              </w:rPr>
            </w:pPr>
            <w:r w:rsidRPr="00D21970">
              <w:rPr>
                <w:b/>
              </w:rPr>
              <w:t>RCE3: Summary report of HEVC Range Extensions Core Experiment 3 on Intra Prediction techniques</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D21970" w:rsidP="007323F9">
            <w:pPr>
              <w:spacing w:before="60" w:after="60"/>
              <w:rPr>
                <w:szCs w:val="22"/>
                <w:lang w:val="en-CA"/>
              </w:rPr>
            </w:pPr>
            <w:r>
              <w:rPr>
                <w:szCs w:val="22"/>
                <w:lang w:val="en-CA"/>
              </w:rPr>
              <w:t>Report</w:t>
            </w:r>
          </w:p>
        </w:tc>
      </w:tr>
      <w:tr w:rsidR="00D21970" w:rsidRPr="00AD0095" w:rsidTr="00F6347D">
        <w:tc>
          <w:tcPr>
            <w:tcW w:w="1458" w:type="dxa"/>
          </w:tcPr>
          <w:p w:rsidR="00D21970" w:rsidRPr="00AD0095" w:rsidRDefault="00D21970">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D21970" w:rsidRPr="00AD0095" w:rsidRDefault="00D21970" w:rsidP="00121B6D">
            <w:pPr>
              <w:spacing w:before="60" w:after="60"/>
              <w:rPr>
                <w:szCs w:val="22"/>
                <w:lang w:val="en-CA" w:eastAsia="ko-KR"/>
              </w:rPr>
            </w:pPr>
            <w:r>
              <w:rPr>
                <w:szCs w:val="22"/>
                <w:lang w:val="en-CA" w:eastAsia="ko-KR"/>
              </w:rPr>
              <w:t>Ankur Saxena</w:t>
            </w:r>
          </w:p>
          <w:p w:rsidR="00D21970" w:rsidRDefault="00D21970" w:rsidP="00121B6D">
            <w:pPr>
              <w:spacing w:before="60" w:after="60"/>
              <w:rPr>
                <w:szCs w:val="22"/>
                <w:lang w:val="en-CA" w:eastAsia="ko-KR"/>
              </w:rPr>
            </w:pPr>
            <w:r>
              <w:rPr>
                <w:szCs w:val="22"/>
                <w:lang w:val="en-CA" w:eastAsia="ko-KR"/>
              </w:rPr>
              <w:t>Do-Kyoung Kwon</w:t>
            </w:r>
          </w:p>
          <w:p w:rsidR="00D21970" w:rsidRDefault="00D21970" w:rsidP="00121B6D">
            <w:pPr>
              <w:spacing w:before="60" w:after="60"/>
              <w:rPr>
                <w:szCs w:val="22"/>
                <w:lang w:val="en-CA" w:eastAsia="ko-KR"/>
              </w:rPr>
            </w:pPr>
            <w:r>
              <w:rPr>
                <w:szCs w:val="22"/>
                <w:lang w:val="en-CA" w:eastAsia="ko-KR"/>
              </w:rPr>
              <w:t>Matteo Naccari</w:t>
            </w:r>
          </w:p>
          <w:p w:rsidR="00D21970" w:rsidRPr="00AD0095" w:rsidRDefault="00D21970" w:rsidP="00F6347D">
            <w:pPr>
              <w:spacing w:before="60" w:after="60"/>
              <w:rPr>
                <w:szCs w:val="22"/>
                <w:lang w:val="en-CA" w:eastAsia="ko-KR"/>
              </w:rPr>
            </w:pPr>
            <w:r>
              <w:rPr>
                <w:szCs w:val="22"/>
                <w:lang w:val="en-CA" w:eastAsia="ko-KR"/>
              </w:rPr>
              <w:t>Chao Pang</w:t>
            </w:r>
          </w:p>
        </w:tc>
        <w:tc>
          <w:tcPr>
            <w:tcW w:w="900" w:type="dxa"/>
          </w:tcPr>
          <w:p w:rsidR="00D21970" w:rsidRPr="00AD0095" w:rsidRDefault="00D21970">
            <w:pPr>
              <w:spacing w:before="60" w:after="60"/>
              <w:rPr>
                <w:szCs w:val="22"/>
                <w:lang w:val="en-CA"/>
              </w:rPr>
            </w:pPr>
            <w:r>
              <w:rPr>
                <w:szCs w:val="22"/>
                <w:lang w:val="en-CA"/>
              </w:rPr>
              <w:t>Email:</w:t>
            </w:r>
            <w:r w:rsidRPr="00AD0095">
              <w:rPr>
                <w:szCs w:val="22"/>
                <w:lang w:val="en-CA"/>
              </w:rPr>
              <w:br/>
            </w:r>
            <w:r w:rsidRPr="00AD0095">
              <w:rPr>
                <w:szCs w:val="22"/>
                <w:lang w:val="en-CA"/>
              </w:rPr>
              <w:br/>
            </w:r>
          </w:p>
        </w:tc>
        <w:tc>
          <w:tcPr>
            <w:tcW w:w="3168" w:type="dxa"/>
          </w:tcPr>
          <w:p w:rsidR="00D21970" w:rsidRDefault="00F04BD6" w:rsidP="00121B6D">
            <w:pPr>
              <w:spacing w:before="60" w:after="60"/>
              <w:rPr>
                <w:szCs w:val="22"/>
                <w:lang w:val="en-CA"/>
              </w:rPr>
            </w:pPr>
            <w:hyperlink r:id="rId10" w:history="1">
              <w:r w:rsidR="00D21970" w:rsidRPr="009D4A23">
                <w:rPr>
                  <w:rStyle w:val="Hyperlink"/>
                  <w:szCs w:val="22"/>
                  <w:lang w:val="en-CA"/>
                </w:rPr>
                <w:t>asaxena@sta.samsung.com</w:t>
              </w:r>
            </w:hyperlink>
          </w:p>
          <w:p w:rsidR="00D21970" w:rsidRDefault="00F04BD6" w:rsidP="00121B6D">
            <w:pPr>
              <w:spacing w:before="60" w:after="60"/>
              <w:rPr>
                <w:szCs w:val="22"/>
                <w:lang w:val="en-CA"/>
              </w:rPr>
            </w:pPr>
            <w:hyperlink r:id="rId11" w:history="1">
              <w:r w:rsidR="00D21970" w:rsidRPr="009D4A23">
                <w:rPr>
                  <w:rStyle w:val="Hyperlink"/>
                  <w:szCs w:val="22"/>
                  <w:lang w:val="en-CA"/>
                </w:rPr>
                <w:t>d-kwon@ti.com</w:t>
              </w:r>
            </w:hyperlink>
          </w:p>
          <w:p w:rsidR="00D21970" w:rsidRDefault="00F04BD6" w:rsidP="00121B6D">
            <w:pPr>
              <w:spacing w:before="60" w:after="60"/>
              <w:rPr>
                <w:szCs w:val="22"/>
                <w:lang w:val="en-CA"/>
              </w:rPr>
            </w:pPr>
            <w:hyperlink r:id="rId12" w:history="1">
              <w:r w:rsidR="00D21970" w:rsidRPr="009D4A23">
                <w:rPr>
                  <w:rStyle w:val="Hyperlink"/>
                  <w:szCs w:val="22"/>
                  <w:lang w:val="en-CA"/>
                </w:rPr>
                <w:t>matteo.naccari@bbc.co.uk</w:t>
              </w:r>
            </w:hyperlink>
          </w:p>
          <w:p w:rsidR="00D21970" w:rsidRPr="00AD0095" w:rsidRDefault="00F04BD6" w:rsidP="00F6347D">
            <w:pPr>
              <w:spacing w:before="60" w:after="60"/>
              <w:rPr>
                <w:szCs w:val="22"/>
                <w:lang w:val="en-CA"/>
              </w:rPr>
            </w:pPr>
            <w:hyperlink r:id="rId13" w:history="1">
              <w:r w:rsidR="00D21970" w:rsidRPr="009D4A23">
                <w:rPr>
                  <w:rStyle w:val="Hyperlink"/>
                  <w:lang w:val="pt-BR" w:eastAsia="ko-KR"/>
                </w:rPr>
                <w:t>cpang@qti.qualcomm.com</w:t>
              </w:r>
            </w:hyperlink>
          </w:p>
        </w:tc>
      </w:tr>
      <w:tr w:rsidR="00D21970" w:rsidRPr="00AD0095" w:rsidTr="00F6347D">
        <w:tc>
          <w:tcPr>
            <w:tcW w:w="1458" w:type="dxa"/>
          </w:tcPr>
          <w:p w:rsidR="00D21970" w:rsidRPr="00AD0095" w:rsidRDefault="00D21970">
            <w:pPr>
              <w:spacing w:before="60" w:after="60"/>
              <w:rPr>
                <w:i/>
                <w:szCs w:val="22"/>
                <w:lang w:val="en-CA"/>
              </w:rPr>
            </w:pPr>
            <w:r w:rsidRPr="00AD0095">
              <w:rPr>
                <w:i/>
                <w:szCs w:val="22"/>
                <w:lang w:val="en-CA"/>
              </w:rPr>
              <w:t>Source:</w:t>
            </w:r>
          </w:p>
        </w:tc>
        <w:tc>
          <w:tcPr>
            <w:tcW w:w="8118" w:type="dxa"/>
            <w:gridSpan w:val="3"/>
          </w:tcPr>
          <w:p w:rsidR="00D21970" w:rsidRPr="00AD0095" w:rsidRDefault="00D21970" w:rsidP="00D47439">
            <w:pPr>
              <w:spacing w:before="60" w:after="60"/>
              <w:rPr>
                <w:szCs w:val="22"/>
                <w:lang w:val="en-CA" w:eastAsia="ko-KR"/>
              </w:rPr>
            </w:pPr>
            <w:r>
              <w:rPr>
                <w:szCs w:val="22"/>
                <w:lang w:val="en-CA" w:eastAsia="ko-KR"/>
              </w:rPr>
              <w:t>CE coordinators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D21970" w:rsidRPr="005B217D" w:rsidRDefault="00D21970" w:rsidP="00D21970">
      <w:pPr>
        <w:pStyle w:val="Heading1"/>
        <w:ind w:left="432" w:hanging="432"/>
        <w:rPr>
          <w:lang w:val="en-CA"/>
        </w:rPr>
      </w:pPr>
      <w:r w:rsidRPr="00D21970">
        <w:rPr>
          <w:lang w:val="en-CA"/>
        </w:rPr>
        <w:t xml:space="preserve"> </w:t>
      </w:r>
      <w:r>
        <w:rPr>
          <w:lang w:val="en-CA"/>
        </w:rPr>
        <w:t>Introduction</w:t>
      </w:r>
    </w:p>
    <w:p w:rsidR="00D21970" w:rsidRDefault="00D21970" w:rsidP="00D21970">
      <w:pPr>
        <w:jc w:val="both"/>
        <w:rPr>
          <w:lang w:val="en-CA"/>
        </w:rPr>
      </w:pPr>
      <w:r>
        <w:rPr>
          <w:szCs w:val="22"/>
          <w:lang w:eastAsia="ja-JP"/>
        </w:rPr>
        <w:t xml:space="preserve">This is a summary report on </w:t>
      </w:r>
      <w:r w:rsidRPr="00B36720">
        <w:rPr>
          <w:szCs w:val="22"/>
          <w:lang w:val="en-CA"/>
        </w:rPr>
        <w:t xml:space="preserve">HEVC Range Extensions Core Experiment </w:t>
      </w:r>
      <w:r>
        <w:rPr>
          <w:szCs w:val="22"/>
          <w:lang w:val="en-CA"/>
        </w:rPr>
        <w:t>3</w:t>
      </w:r>
      <w:r w:rsidRPr="00B36720">
        <w:rPr>
          <w:szCs w:val="22"/>
          <w:lang w:val="en-CA"/>
        </w:rPr>
        <w:t xml:space="preserve"> on </w:t>
      </w:r>
      <w:r>
        <w:rPr>
          <w:szCs w:val="22"/>
          <w:lang w:val="en-CA"/>
        </w:rPr>
        <w:t xml:space="preserve">intra </w:t>
      </w:r>
      <w:r w:rsidRPr="00B36720">
        <w:rPr>
          <w:szCs w:val="22"/>
          <w:lang w:val="en-CA"/>
        </w:rPr>
        <w:t xml:space="preserve">prediction </w:t>
      </w:r>
      <w:r>
        <w:rPr>
          <w:szCs w:val="22"/>
          <w:lang w:val="en-CA"/>
        </w:rPr>
        <w:t>techniques</w:t>
      </w:r>
      <w:r>
        <w:rPr>
          <w:szCs w:val="22"/>
          <w:lang w:eastAsia="ja-JP"/>
        </w:rPr>
        <w:t xml:space="preserve">. The core experiment investigated sample adaptive prediction for various oblique modes, and a nearest neighbor interpolation technique which replaces bilinear interpolation for oblique intra prediction modes. Performance of the proposed methods as well as their combinations was evaluated for both </w:t>
      </w:r>
      <w:proofErr w:type="spellStart"/>
      <w:r>
        <w:rPr>
          <w:szCs w:val="22"/>
          <w:lang w:eastAsia="ja-JP"/>
        </w:rPr>
        <w:t>lossy</w:t>
      </w:r>
      <w:proofErr w:type="spellEnd"/>
      <w:r>
        <w:rPr>
          <w:szCs w:val="22"/>
          <w:lang w:eastAsia="ja-JP"/>
        </w:rPr>
        <w:t xml:space="preserve"> and lossless configurations based on the test conditions</w:t>
      </w:r>
      <w:r>
        <w:rPr>
          <w:rFonts w:eastAsia="PMingLiU"/>
          <w:szCs w:val="22"/>
          <w:lang w:eastAsia="zh-TW"/>
        </w:rPr>
        <w:t xml:space="preserve"> and sequences described in </w:t>
      </w:r>
      <w:r>
        <w:rPr>
          <w:szCs w:val="22"/>
          <w:lang w:eastAsia="ja-JP"/>
        </w:rPr>
        <w:t>JCTVC-N1123</w:t>
      </w:r>
      <w:r w:rsidR="0069768E">
        <w:rPr>
          <w:lang w:val="en-CA"/>
        </w:rPr>
        <w:t xml:space="preserve"> [1].</w:t>
      </w:r>
    </w:p>
    <w:p w:rsidR="00D21970" w:rsidRDefault="00D21970" w:rsidP="00D21970">
      <w:pPr>
        <w:pStyle w:val="Heading1"/>
        <w:ind w:left="432" w:hanging="432"/>
        <w:rPr>
          <w:lang w:val="en-CA"/>
        </w:rPr>
      </w:pPr>
      <w:r>
        <w:rPr>
          <w:lang w:val="en-CA"/>
        </w:rPr>
        <w:t>Document List</w:t>
      </w:r>
    </w:p>
    <w:p w:rsidR="00D21970" w:rsidRDefault="00D21970" w:rsidP="00D21970">
      <w:pPr>
        <w:pStyle w:val="Heading2"/>
        <w:ind w:left="576" w:hanging="576"/>
        <w:rPr>
          <w:lang w:val="en-CA" w:eastAsia="ko-KR"/>
        </w:rPr>
      </w:pPr>
      <w:r>
        <w:rPr>
          <w:lang w:val="en-CA" w:eastAsia="ko-KR"/>
        </w:rPr>
        <w:t>Subtest A</w:t>
      </w:r>
    </w:p>
    <w:p w:rsidR="00D21970" w:rsidRDefault="00D21970" w:rsidP="00D21970">
      <w:pPr>
        <w:pStyle w:val="Heading3"/>
        <w:rPr>
          <w:lang w:val="en-CA" w:eastAsia="ko-KR"/>
        </w:rPr>
      </w:pPr>
      <w:r>
        <w:rPr>
          <w:lang w:val="en-CA" w:eastAsia="ko-KR"/>
        </w:rPr>
        <w:t>CE contributions</w:t>
      </w:r>
    </w:p>
    <w:p w:rsidR="001C16FA" w:rsidRPr="00156A70" w:rsidRDefault="001C16FA" w:rsidP="008A1DA0">
      <w:pPr>
        <w:numPr>
          <w:ilvl w:val="0"/>
          <w:numId w:val="17"/>
        </w:numPr>
        <w:rPr>
          <w:lang w:val="en-CA" w:eastAsia="ko-KR"/>
        </w:rPr>
      </w:pPr>
      <w:r w:rsidRPr="009963EA">
        <w:t>Tool A.1</w:t>
      </w:r>
    </w:p>
    <w:p w:rsidR="001C16FA" w:rsidRPr="00156A70" w:rsidRDefault="001C16FA" w:rsidP="008A1DA0">
      <w:pPr>
        <w:numPr>
          <w:ilvl w:val="1"/>
          <w:numId w:val="17"/>
        </w:numPr>
        <w:rPr>
          <w:lang w:val="en-CA" w:eastAsia="ko-KR"/>
        </w:rPr>
      </w:pPr>
      <w:r w:rsidRPr="009963EA">
        <w:t xml:space="preserve">JCTVC-O0080, RCE3: Results of Test A.1 on sample based intra prediction for lossless coding, J Zhu, W </w:t>
      </w:r>
      <w:proofErr w:type="spellStart"/>
      <w:r w:rsidRPr="009963EA">
        <w:t>Zheng</w:t>
      </w:r>
      <w:proofErr w:type="spellEnd"/>
      <w:r w:rsidRPr="009963EA">
        <w:t xml:space="preserve">, </w:t>
      </w:r>
      <w:proofErr w:type="spellStart"/>
      <w:r w:rsidRPr="009963EA">
        <w:t>K.Kazui</w:t>
      </w:r>
      <w:proofErr w:type="spellEnd"/>
      <w:r w:rsidRPr="009963EA">
        <w:t>(Fujitsu)</w:t>
      </w:r>
    </w:p>
    <w:p w:rsidR="00D21970" w:rsidRPr="00156A70" w:rsidRDefault="001C16FA" w:rsidP="008A1DA0">
      <w:pPr>
        <w:numPr>
          <w:ilvl w:val="2"/>
          <w:numId w:val="17"/>
        </w:numPr>
        <w:rPr>
          <w:lang w:val="en-CA" w:eastAsia="ko-KR"/>
        </w:rPr>
      </w:pPr>
      <w:r w:rsidRPr="00156A70">
        <w:t>Cross-C</w:t>
      </w:r>
      <w:r w:rsidR="00D21970" w:rsidRPr="00156A70">
        <w:t>heck: JCTVC-</w:t>
      </w:r>
      <w:r w:rsidRPr="00156A70">
        <w:t>O0050, RCE 3: A Cross-Check report of Tool A.1 (JCTVC-O0080) from Fujitsu, A. Saxena, F. Fernandes (Samsung)</w:t>
      </w:r>
    </w:p>
    <w:p w:rsidR="00E74669" w:rsidRPr="00E74669" w:rsidRDefault="001C16FA" w:rsidP="00E74669">
      <w:pPr>
        <w:numPr>
          <w:ilvl w:val="2"/>
          <w:numId w:val="17"/>
        </w:numPr>
        <w:rPr>
          <w:lang w:val="en-CA" w:eastAsia="ko-KR"/>
        </w:rPr>
      </w:pPr>
      <w:r w:rsidRPr="00156A70">
        <w:rPr>
          <w:lang w:val="en-CA" w:eastAsia="ko-KR"/>
        </w:rPr>
        <w:t xml:space="preserve">Cross-Check: JCTVC-O0203, RCE 3: Cross-Check of Tool A.1 from Fujitsu </w:t>
      </w:r>
      <w:r w:rsidRPr="00156A70">
        <w:rPr>
          <w:lang w:val="en-CA" w:eastAsia="ko-KR"/>
        </w:rPr>
        <w:tab/>
        <w:t>Z. Ma, J. Ye, H. Yu (Huawei)</w:t>
      </w:r>
    </w:p>
    <w:p w:rsidR="001C16FA" w:rsidRDefault="001C16FA" w:rsidP="001C16FA">
      <w:pPr>
        <w:numPr>
          <w:ilvl w:val="0"/>
          <w:numId w:val="17"/>
        </w:numPr>
        <w:rPr>
          <w:lang w:val="en-CA" w:eastAsia="ko-KR"/>
        </w:rPr>
      </w:pPr>
      <w:r>
        <w:rPr>
          <w:lang w:val="en-CA" w:eastAsia="ko-KR"/>
        </w:rPr>
        <w:t xml:space="preserve">Tool A.2 </w:t>
      </w:r>
    </w:p>
    <w:p w:rsidR="00D21970" w:rsidRPr="008A1DA0" w:rsidRDefault="00D21970" w:rsidP="008A1DA0">
      <w:pPr>
        <w:numPr>
          <w:ilvl w:val="1"/>
          <w:numId w:val="17"/>
        </w:numPr>
        <w:rPr>
          <w:lang w:val="en-CA" w:eastAsia="ko-KR"/>
        </w:rPr>
      </w:pPr>
      <w:r>
        <w:rPr>
          <w:lang w:val="en-CA" w:eastAsia="ko-KR"/>
        </w:rPr>
        <w:t>JCTVC-</w:t>
      </w:r>
      <w:r w:rsidR="001C16FA">
        <w:t>O0047</w:t>
      </w:r>
      <w:r>
        <w:t xml:space="preserve">, </w:t>
      </w:r>
      <w:r w:rsidR="001C16FA">
        <w:t xml:space="preserve">RCE 3: On sample adaptive intra prediction for oblique modes in lossless coding </w:t>
      </w:r>
      <w:r w:rsidR="001C16FA" w:rsidRPr="001C16FA">
        <w:t>H. Chen, A. Saxena, F. Fernandes (Samsung)</w:t>
      </w:r>
    </w:p>
    <w:p w:rsidR="001C16FA" w:rsidRPr="003E1054" w:rsidRDefault="001C16FA" w:rsidP="008A1DA0">
      <w:pPr>
        <w:numPr>
          <w:ilvl w:val="1"/>
          <w:numId w:val="17"/>
        </w:numPr>
        <w:rPr>
          <w:lang w:val="en-CA" w:eastAsia="ko-KR"/>
        </w:rPr>
      </w:pPr>
      <w:r>
        <w:t xml:space="preserve">JCTVC-O0048, RCE 3: On sample adaptive intra prediction for oblique modes in </w:t>
      </w:r>
      <w:proofErr w:type="spellStart"/>
      <w:r>
        <w:t>lossy</w:t>
      </w:r>
      <w:proofErr w:type="spellEnd"/>
      <w:r>
        <w:t xml:space="preserve"> coding, </w:t>
      </w:r>
      <w:r w:rsidRPr="001C16FA">
        <w:t xml:space="preserve">A. Saxena, </w:t>
      </w:r>
      <w:r>
        <w:t>H. Chen, F. Fernandes (Samsung)</w:t>
      </w:r>
    </w:p>
    <w:p w:rsidR="001C16FA" w:rsidRPr="008A1DA0" w:rsidRDefault="00D21970" w:rsidP="008A1DA0">
      <w:pPr>
        <w:numPr>
          <w:ilvl w:val="2"/>
          <w:numId w:val="17"/>
        </w:numPr>
        <w:rPr>
          <w:lang w:val="en-CA" w:eastAsia="ko-KR"/>
        </w:rPr>
      </w:pPr>
      <w:r>
        <w:t>Cros</w:t>
      </w:r>
      <w:r w:rsidR="001C16FA">
        <w:t>s-check: JCTVC-O0204</w:t>
      </w:r>
      <w:r>
        <w:t xml:space="preserve">, </w:t>
      </w:r>
      <w:r w:rsidR="001C16FA" w:rsidRPr="001C16FA">
        <w:t>RCE 3: Cross-check of Results of Experiment B.1 from Samsung</w:t>
      </w:r>
      <w:r w:rsidR="001C16FA">
        <w:t xml:space="preserve">,  </w:t>
      </w:r>
      <w:r w:rsidR="001C16FA" w:rsidRPr="001C16FA">
        <w:t>Z. Ma, J. Ye, H. Yu (Huawei)</w:t>
      </w:r>
    </w:p>
    <w:p w:rsidR="00D21970" w:rsidRPr="008A1DA0" w:rsidRDefault="001C16FA" w:rsidP="008A1DA0">
      <w:pPr>
        <w:numPr>
          <w:ilvl w:val="2"/>
          <w:numId w:val="17"/>
        </w:numPr>
        <w:rPr>
          <w:lang w:val="en-CA" w:eastAsia="ko-KR"/>
        </w:rPr>
      </w:pPr>
      <w:r>
        <w:t>Cross-check: JCTVC-O0081</w:t>
      </w:r>
      <w:r w:rsidR="00D21970">
        <w:t xml:space="preserve">, </w:t>
      </w:r>
      <w:r w:rsidRPr="001C16FA">
        <w:t>RCE3: Cross-check of Test A.2.4, A.2.5, and B.1.2 from Samsung</w:t>
      </w:r>
      <w:r>
        <w:t xml:space="preserve">,  </w:t>
      </w:r>
      <w:r w:rsidRPr="001C16FA">
        <w:t xml:space="preserve">J Zhu, W </w:t>
      </w:r>
      <w:proofErr w:type="spellStart"/>
      <w:r w:rsidRPr="001C16FA">
        <w:t>Zheng</w:t>
      </w:r>
      <w:proofErr w:type="spellEnd"/>
      <w:r w:rsidRPr="001C16FA">
        <w:t xml:space="preserve">, K </w:t>
      </w:r>
      <w:proofErr w:type="spellStart"/>
      <w:r w:rsidRPr="001C16FA">
        <w:t>Kazui</w:t>
      </w:r>
      <w:proofErr w:type="spellEnd"/>
      <w:r w:rsidRPr="001C16FA">
        <w:t xml:space="preserve"> (Fujitsu)</w:t>
      </w:r>
    </w:p>
    <w:p w:rsidR="001C16FA" w:rsidRPr="00A91AF8" w:rsidRDefault="001C16FA" w:rsidP="008A1DA0">
      <w:pPr>
        <w:numPr>
          <w:ilvl w:val="2"/>
          <w:numId w:val="17"/>
        </w:numPr>
        <w:rPr>
          <w:lang w:val="en-CA" w:eastAsia="ko-KR"/>
        </w:rPr>
      </w:pPr>
      <w:r>
        <w:t xml:space="preserve">Cross-check: JCTVC-O0278, RCE3: Crosscheck of JCTVC-O0047 on sample adaptive intra prediction for oblique modes in lossless coding, </w:t>
      </w:r>
      <w:r w:rsidRPr="001C16FA">
        <w:t>D.-K. Kwon (TI)</w:t>
      </w:r>
    </w:p>
    <w:p w:rsidR="00E74669" w:rsidRPr="001C16FA" w:rsidRDefault="00E74669" w:rsidP="008A1DA0">
      <w:pPr>
        <w:numPr>
          <w:ilvl w:val="2"/>
          <w:numId w:val="17"/>
        </w:numPr>
        <w:rPr>
          <w:lang w:val="en-CA" w:eastAsia="ko-KR"/>
        </w:rPr>
      </w:pPr>
      <w:r>
        <w:lastRenderedPageBreak/>
        <w:t xml:space="preserve">Cross-check: JCTVC-O0293, RCE3: Cross-check of Test A.2.5 (JCTVC-O0048) SAP for oblique modes in </w:t>
      </w:r>
      <w:proofErr w:type="spellStart"/>
      <w:r>
        <w:t>lossy</w:t>
      </w:r>
      <w:proofErr w:type="spellEnd"/>
      <w:r>
        <w:t xml:space="preserve"> coding, P. Lai, S. Liu (</w:t>
      </w:r>
      <w:proofErr w:type="spellStart"/>
      <w:r>
        <w:t>Mediatek</w:t>
      </w:r>
      <w:proofErr w:type="spellEnd"/>
      <w:r>
        <w:t>)</w:t>
      </w:r>
    </w:p>
    <w:p w:rsidR="001C16FA" w:rsidRDefault="001C16FA" w:rsidP="00D21970">
      <w:pPr>
        <w:numPr>
          <w:ilvl w:val="0"/>
          <w:numId w:val="17"/>
        </w:numPr>
        <w:rPr>
          <w:lang w:val="en-CA" w:eastAsia="ko-KR"/>
        </w:rPr>
      </w:pPr>
      <w:r>
        <w:rPr>
          <w:lang w:val="en-CA" w:eastAsia="ko-KR"/>
        </w:rPr>
        <w:t>Tool A.3</w:t>
      </w:r>
    </w:p>
    <w:p w:rsidR="001C16FA" w:rsidRPr="008A1DA0" w:rsidRDefault="001C16FA" w:rsidP="001C16FA">
      <w:pPr>
        <w:numPr>
          <w:ilvl w:val="1"/>
          <w:numId w:val="17"/>
        </w:numPr>
        <w:rPr>
          <w:lang w:val="en-CA" w:eastAsia="ko-KR"/>
        </w:rPr>
      </w:pPr>
      <w:r w:rsidRPr="008A1DA0">
        <w:rPr>
          <w:lang w:val="en-CA" w:eastAsia="ko-KR"/>
        </w:rPr>
        <w:t>JCTVC-O0049</w:t>
      </w:r>
      <w:r w:rsidR="00D21970" w:rsidRPr="008A1DA0">
        <w:rPr>
          <w:lang w:val="en-CA" w:eastAsia="ko-KR"/>
        </w:rPr>
        <w:t xml:space="preserve">, </w:t>
      </w:r>
      <w:r w:rsidRPr="008A1DA0">
        <w:t>RCE 3: Nearest-neighbor intra prediction for screen content video coding, H. Chen, A. Saxena, F. Fernandes (Samsung)</w:t>
      </w:r>
    </w:p>
    <w:p w:rsidR="00D21970" w:rsidRPr="008A1DA0" w:rsidRDefault="00D21970" w:rsidP="008A1DA0">
      <w:pPr>
        <w:numPr>
          <w:ilvl w:val="2"/>
          <w:numId w:val="17"/>
        </w:numPr>
        <w:rPr>
          <w:lang w:val="en-CA" w:eastAsia="ko-KR"/>
        </w:rPr>
      </w:pPr>
      <w:r w:rsidRPr="008A1DA0">
        <w:t>Cross-check: JCTVC-</w:t>
      </w:r>
      <w:r w:rsidR="001C16FA" w:rsidRPr="008A1DA0">
        <w:t xml:space="preserve">O0280, RCE3: Cross check of Test A.3 (Nearest-neighbor intra prediction for screen content video coding),  M. Naccari, M. </w:t>
      </w:r>
      <w:proofErr w:type="spellStart"/>
      <w:r w:rsidR="001C16FA" w:rsidRPr="008A1DA0">
        <w:t>Mrak</w:t>
      </w:r>
      <w:proofErr w:type="spellEnd"/>
      <w:r w:rsidR="001C16FA" w:rsidRPr="008A1DA0">
        <w:t xml:space="preserve"> (BBC)</w:t>
      </w:r>
    </w:p>
    <w:p w:rsidR="00D21970" w:rsidRDefault="00D21970" w:rsidP="00D21970">
      <w:pPr>
        <w:pStyle w:val="Heading2"/>
        <w:ind w:left="576" w:hanging="576"/>
        <w:rPr>
          <w:lang w:val="en-CA" w:eastAsia="ko-KR"/>
        </w:rPr>
      </w:pPr>
      <w:r>
        <w:rPr>
          <w:lang w:val="en-CA" w:eastAsia="ko-KR"/>
        </w:rPr>
        <w:t>Subtest B</w:t>
      </w:r>
    </w:p>
    <w:p w:rsidR="00D21970" w:rsidRDefault="00D21970" w:rsidP="00D21970">
      <w:pPr>
        <w:pStyle w:val="Heading3"/>
        <w:rPr>
          <w:lang w:eastAsia="ko-KR"/>
        </w:rPr>
      </w:pPr>
      <w:r>
        <w:rPr>
          <w:lang w:eastAsia="ko-KR"/>
        </w:rPr>
        <w:t>CE contributions</w:t>
      </w:r>
    </w:p>
    <w:p w:rsidR="001F2308" w:rsidRDefault="001F2308" w:rsidP="001F2308">
      <w:pPr>
        <w:numPr>
          <w:ilvl w:val="0"/>
          <w:numId w:val="18"/>
        </w:numPr>
      </w:pPr>
      <w:r>
        <w:t>Tool B.1</w:t>
      </w:r>
    </w:p>
    <w:p w:rsidR="001F2308" w:rsidRPr="008A1DA0" w:rsidRDefault="001F2308" w:rsidP="008A1DA0">
      <w:pPr>
        <w:numPr>
          <w:ilvl w:val="1"/>
          <w:numId w:val="18"/>
        </w:numPr>
      </w:pPr>
      <w:r w:rsidRPr="008A1DA0">
        <w:t>JCTVC-O0051,  RCE 3: Combination of sample adaptive prediction and nearest neighbor prediction for oblique modes, A. Saxena, H. Chen, F. Fernandes (Samsung)</w:t>
      </w:r>
      <w:r w:rsidRPr="008A1DA0">
        <w:tab/>
      </w:r>
    </w:p>
    <w:p w:rsidR="001F2308" w:rsidRPr="00A91AF8" w:rsidRDefault="001F2308" w:rsidP="001F2308">
      <w:pPr>
        <w:numPr>
          <w:ilvl w:val="2"/>
          <w:numId w:val="18"/>
        </w:numPr>
        <w:rPr>
          <w:lang w:val="en-CA" w:eastAsia="ko-KR"/>
        </w:rPr>
      </w:pPr>
      <w:r w:rsidRPr="008A1DA0">
        <w:t>Cross-check: JCTVC-O0204, RCE 3: Cross-check of Results of Experiment B.1 from Samsung,  Z. Ma, J. Ye, H. Yu (Huawei)</w:t>
      </w:r>
    </w:p>
    <w:p w:rsidR="00E74669" w:rsidRPr="008A1DA0" w:rsidRDefault="00E74669" w:rsidP="00E74669">
      <w:pPr>
        <w:numPr>
          <w:ilvl w:val="2"/>
          <w:numId w:val="18"/>
        </w:numPr>
        <w:rPr>
          <w:lang w:val="en-CA" w:eastAsia="ko-KR"/>
        </w:rPr>
      </w:pPr>
      <w:r>
        <w:t xml:space="preserve">Cross-check: JCTVC-O0081, </w:t>
      </w:r>
      <w:r w:rsidRPr="001C16FA">
        <w:t>RCE3: Cross-check of Test A.2.4, A.2.5, and B.1.2 from Samsung</w:t>
      </w:r>
      <w:r>
        <w:t xml:space="preserve">,  </w:t>
      </w:r>
      <w:r w:rsidRPr="001C16FA">
        <w:t xml:space="preserve">J Zhu, W </w:t>
      </w:r>
      <w:proofErr w:type="spellStart"/>
      <w:r w:rsidRPr="001C16FA">
        <w:t>Zheng</w:t>
      </w:r>
      <w:proofErr w:type="spellEnd"/>
      <w:r w:rsidRPr="001C16FA">
        <w:t xml:space="preserve">, K </w:t>
      </w:r>
      <w:proofErr w:type="spellStart"/>
      <w:r w:rsidRPr="001C16FA">
        <w:t>Kazui</w:t>
      </w:r>
      <w:proofErr w:type="spellEnd"/>
      <w:r w:rsidRPr="001C16FA">
        <w:t xml:space="preserve"> (Fujitsu)</w:t>
      </w:r>
    </w:p>
    <w:p w:rsidR="001F2308" w:rsidRPr="008A1DA0" w:rsidRDefault="001F2308" w:rsidP="008A1DA0">
      <w:pPr>
        <w:pStyle w:val="Heading2"/>
        <w:rPr>
          <w:i w:val="0"/>
          <w:lang w:val="en-CA" w:eastAsia="ko-KR"/>
        </w:rPr>
      </w:pPr>
      <w:r w:rsidRPr="008A1DA0">
        <w:rPr>
          <w:i w:val="0"/>
          <w:lang w:val="en-CA" w:eastAsia="ko-KR"/>
        </w:rPr>
        <w:t>Related non-CE contributions</w:t>
      </w:r>
    </w:p>
    <w:p w:rsidR="001F2308" w:rsidRPr="005B0152" w:rsidRDefault="001F2308" w:rsidP="001F2308">
      <w:pPr>
        <w:numPr>
          <w:ilvl w:val="0"/>
          <w:numId w:val="18"/>
        </w:numPr>
        <w:rPr>
          <w:ins w:id="0" w:author="Ankur Saxena" w:date="2013-10-23T06:19:00Z"/>
          <w:lang w:val="en-CA" w:eastAsia="ko-KR"/>
          <w:rPrChange w:id="1" w:author="Ankur Saxena" w:date="2013-10-23T06:19:00Z">
            <w:rPr>
              <w:ins w:id="2" w:author="Ankur Saxena" w:date="2013-10-23T06:19:00Z"/>
            </w:rPr>
          </w:rPrChange>
        </w:rPr>
      </w:pPr>
      <w:r>
        <w:t xml:space="preserve">JCTVC-O0087, Non-RCE3: Unified lossless residual coding, </w:t>
      </w:r>
      <w:r w:rsidRPr="001F2308">
        <w:t>Y. H. Tan, C. Yeo (I2R)</w:t>
      </w:r>
    </w:p>
    <w:p w:rsidR="005B0152" w:rsidRPr="00121B6D" w:rsidRDefault="005B0152" w:rsidP="005B0152">
      <w:pPr>
        <w:numPr>
          <w:ilvl w:val="0"/>
          <w:numId w:val="18"/>
        </w:numPr>
        <w:rPr>
          <w:lang w:val="en-CA" w:eastAsia="ko-KR"/>
        </w:rPr>
      </w:pPr>
      <w:ins w:id="3" w:author="Ankur Saxena" w:date="2013-10-23T06:19:00Z">
        <w:r>
          <w:t xml:space="preserve">JCTVC-O0178, </w:t>
        </w:r>
        <w:r>
          <w:t xml:space="preserve">Explicit </w:t>
        </w:r>
        <w:proofErr w:type="spellStart"/>
        <w:r>
          <w:t>signalling</w:t>
        </w:r>
        <w:proofErr w:type="spellEnd"/>
        <w:r>
          <w:t xml:space="preserve"> for intra RDPCM</w:t>
        </w:r>
        <w:r>
          <w:t xml:space="preserve">, </w:t>
        </w:r>
      </w:ins>
      <w:ins w:id="4" w:author="Ankur Saxena" w:date="2013-10-23T06:20:00Z">
        <w:r w:rsidRPr="005B0152">
          <w:t>J. Kang, R. Joshi, J. Sole, M. Karczewicz (Qualcomm)</w:t>
        </w:r>
      </w:ins>
    </w:p>
    <w:p w:rsidR="001F2308" w:rsidRPr="00121B6D" w:rsidRDefault="001F2308" w:rsidP="001F2308">
      <w:pPr>
        <w:numPr>
          <w:ilvl w:val="0"/>
          <w:numId w:val="18"/>
        </w:numPr>
        <w:rPr>
          <w:lang w:val="en-CA" w:eastAsia="ko-KR"/>
        </w:rPr>
      </w:pPr>
      <w:r>
        <w:t xml:space="preserve">JCTVC-O181, Non-RCE3: Implicit derivation for adaptively turning filtering off in intra prediction, </w:t>
      </w:r>
      <w:r w:rsidRPr="001F2308">
        <w:t>J. Kang, R. Joshi, J. Sole, M. Karczewicz (Qualcomm)</w:t>
      </w:r>
    </w:p>
    <w:p w:rsidR="001F2308" w:rsidRPr="007358CB" w:rsidRDefault="001F2308" w:rsidP="008A1DA0">
      <w:pPr>
        <w:rPr>
          <w:lang w:val="en-CA" w:eastAsia="ko-KR"/>
        </w:rPr>
      </w:pPr>
    </w:p>
    <w:p w:rsidR="0026531A" w:rsidRDefault="0026531A" w:rsidP="00A91AF8">
      <w:pPr>
        <w:pStyle w:val="Heading1"/>
        <w:rPr>
          <w:lang w:val="en-CA" w:eastAsia="ja-JP"/>
        </w:rPr>
      </w:pPr>
      <w:r w:rsidRPr="00C5247F">
        <w:rPr>
          <w:lang w:val="en-CA" w:eastAsia="ja-JP"/>
        </w:rPr>
        <w:t>High-Level Summary</w:t>
      </w:r>
    </w:p>
    <w:p w:rsidR="00C5247F" w:rsidRPr="00A91AF8" w:rsidRDefault="00C5247F" w:rsidP="00A91AF8">
      <w:pPr>
        <w:rPr>
          <w:lang w:val="en-CA" w:eastAsia="ja-JP"/>
        </w:rPr>
      </w:pPr>
    </w:p>
    <w:p w:rsidR="00C5247F" w:rsidRDefault="0026531A" w:rsidP="0026531A">
      <w:proofErr w:type="gramStart"/>
      <w:r>
        <w:t>Tools A.1 and A.2 in the RCE aim to extend SAP to strictly diagonal and oblique modes.</w:t>
      </w:r>
      <w:proofErr w:type="gramEnd"/>
      <w:r>
        <w:t xml:space="preserve"> </w:t>
      </w:r>
    </w:p>
    <w:p w:rsidR="00C5247F" w:rsidRPr="005B0152" w:rsidDel="005B0152" w:rsidRDefault="00C5247F" w:rsidP="0026531A">
      <w:pPr>
        <w:rPr>
          <w:del w:id="5" w:author="Ankur Saxena" w:date="2013-10-23T06:20:00Z"/>
          <w:b/>
          <w:u w:val="single"/>
          <w:rPrChange w:id="6" w:author="Ankur Saxena" w:date="2013-10-23T06:21:00Z">
            <w:rPr>
              <w:del w:id="7" w:author="Ankur Saxena" w:date="2013-10-23T06:20:00Z"/>
            </w:rPr>
          </w:rPrChange>
        </w:rPr>
      </w:pPr>
    </w:p>
    <w:p w:rsidR="0026531A" w:rsidRDefault="0026531A" w:rsidP="0026531A">
      <w:r w:rsidRPr="005B0152">
        <w:rPr>
          <w:b/>
          <w:u w:val="single"/>
          <w:rPrChange w:id="8" w:author="Ankur Saxena" w:date="2013-10-23T06:21:00Z">
            <w:rPr/>
          </w:rPrChange>
        </w:rPr>
        <w:t>Tool A.1</w:t>
      </w:r>
      <w:r>
        <w:t xml:space="preserve"> has 3 variants: one which </w:t>
      </w:r>
      <w:r w:rsidR="00C5247F">
        <w:t>reduces the total number of intra prediction modes to 13 instead of 35 in HEVC. It also extends SAP for 9</w:t>
      </w:r>
      <w:r>
        <w:t xml:space="preserve"> intra prediction modes, and results are provided for only lossless case. The other two variants </w:t>
      </w:r>
      <w:r w:rsidR="00C5247F">
        <w:t xml:space="preserve">in A.1 retain all the intra prediction modes in HEVC, and simply extend SAP for </w:t>
      </w:r>
      <w:r>
        <w:t>respectively for 9 a</w:t>
      </w:r>
      <w:r w:rsidR="00C5247F">
        <w:t>nd 5 intra prediction modes. R</w:t>
      </w:r>
      <w:r>
        <w:t xml:space="preserve">esults for both lossless and </w:t>
      </w:r>
      <w:proofErr w:type="spellStart"/>
      <w:r>
        <w:t>lossy</w:t>
      </w:r>
      <w:proofErr w:type="spellEnd"/>
      <w:r>
        <w:t xml:space="preserve"> case</w:t>
      </w:r>
      <w:r w:rsidR="00C5247F">
        <w:t>s</w:t>
      </w:r>
      <w:r>
        <w:t xml:space="preserve"> are provided. </w:t>
      </w:r>
    </w:p>
    <w:p w:rsidR="00C5247F" w:rsidDel="005B0152" w:rsidRDefault="00C5247F" w:rsidP="0026531A">
      <w:pPr>
        <w:rPr>
          <w:del w:id="9" w:author="Ankur Saxena" w:date="2013-10-23T06:20:00Z"/>
        </w:rPr>
      </w:pPr>
    </w:p>
    <w:p w:rsidR="0026531A" w:rsidRDefault="0026531A" w:rsidP="0026531A">
      <w:r>
        <w:t xml:space="preserve">For </w:t>
      </w:r>
      <w:r w:rsidRPr="005B0152">
        <w:rPr>
          <w:b/>
          <w:u w:val="single"/>
          <w:rPrChange w:id="10" w:author="Ankur Saxena" w:date="2013-10-23T06:21:00Z">
            <w:rPr/>
          </w:rPrChange>
        </w:rPr>
        <w:t>Tool A.2</w:t>
      </w:r>
      <w:r>
        <w:t xml:space="preserve">, there are 2 variants: one which extends SAP for 3 strictly diagonal modes, and the second which extends SAP for 7 modes. </w:t>
      </w:r>
      <w:proofErr w:type="gramStart"/>
      <w:r>
        <w:t>Lossless,</w:t>
      </w:r>
      <w:proofErr w:type="gramEnd"/>
      <w:r>
        <w:t xml:space="preserve"> and </w:t>
      </w:r>
      <w:proofErr w:type="spellStart"/>
      <w:r>
        <w:t>lossy</w:t>
      </w:r>
      <w:proofErr w:type="spellEnd"/>
      <w:r>
        <w:t xml:space="preserve"> results are provided for variant 1; and only lossless results are provided for variant 2. In addition, the results for both the variants in lossless case have been provided when the block size for applying SAP is restricted to 4x4 only.</w:t>
      </w:r>
    </w:p>
    <w:p w:rsidR="00C5247F" w:rsidRPr="005B0152" w:rsidDel="005B0152" w:rsidRDefault="00C5247F" w:rsidP="0026531A">
      <w:pPr>
        <w:rPr>
          <w:del w:id="11" w:author="Ankur Saxena" w:date="2013-10-23T06:20:00Z"/>
          <w:b/>
          <w:u w:val="single"/>
          <w:rPrChange w:id="12" w:author="Ankur Saxena" w:date="2013-10-23T06:21:00Z">
            <w:rPr>
              <w:del w:id="13" w:author="Ankur Saxena" w:date="2013-10-23T06:20:00Z"/>
            </w:rPr>
          </w:rPrChange>
        </w:rPr>
      </w:pPr>
    </w:p>
    <w:p w:rsidR="0026531A" w:rsidRDefault="0026531A" w:rsidP="0026531A">
      <w:r w:rsidRPr="005B0152">
        <w:rPr>
          <w:b/>
          <w:u w:val="single"/>
          <w:rPrChange w:id="14" w:author="Ankur Saxena" w:date="2013-10-23T06:21:00Z">
            <w:rPr/>
          </w:rPrChange>
        </w:rPr>
        <w:t>Tool A.3</w:t>
      </w:r>
      <w:r>
        <w:t xml:space="preserve"> is a nearest neighbor interpolation tool, and 2 variants are provided. Specifically, one variant is Rate-Distortion based, and the second one uses an implicit threshold criteria. For both these variants, results are provided for both </w:t>
      </w:r>
      <w:proofErr w:type="gramStart"/>
      <w:r>
        <w:t>lossless,</w:t>
      </w:r>
      <w:proofErr w:type="gramEnd"/>
      <w:r>
        <w:t xml:space="preserve"> and </w:t>
      </w:r>
      <w:proofErr w:type="spellStart"/>
      <w:r>
        <w:t>lossy</w:t>
      </w:r>
      <w:proofErr w:type="spellEnd"/>
      <w:r>
        <w:t xml:space="preserve"> scenario. In addition, it has been shown for both the variants that almost all gain can be retained when the tool is applied to block size 4x4 only. </w:t>
      </w:r>
    </w:p>
    <w:p w:rsidR="00C5247F" w:rsidRDefault="00C5247F" w:rsidP="0026531A"/>
    <w:p w:rsidR="0026531A" w:rsidRDefault="0026531A" w:rsidP="0026531A">
      <w:r>
        <w:lastRenderedPageBreak/>
        <w:t xml:space="preserve">Combination </w:t>
      </w:r>
      <w:r w:rsidRPr="005B0152">
        <w:rPr>
          <w:b/>
          <w:u w:val="single"/>
          <w:rPrChange w:id="15" w:author="Ankur Saxena" w:date="2013-10-23T06:21:00Z">
            <w:rPr/>
          </w:rPrChange>
        </w:rPr>
        <w:t>Test B.1</w:t>
      </w:r>
      <w:r>
        <w:t xml:space="preserve">, which is a combination of Test A.2 and A.3 shows that gains for tools A.2 and A.3 are additive; and decision of adoption can be made independently on them. </w:t>
      </w:r>
    </w:p>
    <w:p w:rsidR="0026531A" w:rsidRPr="00A91AF8" w:rsidRDefault="0026531A" w:rsidP="00A91AF8">
      <w:pPr>
        <w:rPr>
          <w:lang w:eastAsia="ko-KR"/>
        </w:rPr>
      </w:pPr>
    </w:p>
    <w:p w:rsidR="00C5247F" w:rsidRDefault="00C5247F" w:rsidP="00C5247F">
      <w:pPr>
        <w:pStyle w:val="Heading1"/>
        <w:ind w:left="432" w:hanging="432"/>
        <w:rPr>
          <w:lang w:val="en-CA" w:eastAsia="ko-KR"/>
        </w:rPr>
      </w:pPr>
      <w:r>
        <w:rPr>
          <w:lang w:val="en-CA" w:eastAsia="ko-KR"/>
        </w:rPr>
        <w:t>Tested Methods</w:t>
      </w:r>
    </w:p>
    <w:p w:rsidR="0026531A" w:rsidRPr="00256427" w:rsidRDefault="0026531A" w:rsidP="00A91AF8">
      <w:pPr>
        <w:rPr>
          <w:lang w:val="en-CA" w:eastAsia="ko-KR"/>
        </w:rPr>
      </w:pPr>
    </w:p>
    <w:p w:rsidR="00EB6892" w:rsidRDefault="00EB6892" w:rsidP="00EB6892">
      <w:pPr>
        <w:pStyle w:val="Heading2"/>
        <w:rPr>
          <w:lang w:val="en-CA" w:eastAsia="ja-JP"/>
        </w:rPr>
      </w:pPr>
      <w:r>
        <w:rPr>
          <w:lang w:val="en-CA" w:eastAsia="ja-JP"/>
        </w:rPr>
        <w:t>Prediction techniques</w:t>
      </w:r>
    </w:p>
    <w:p w:rsidR="00EB6892" w:rsidRDefault="00EB6892" w:rsidP="00EB6892">
      <w:pPr>
        <w:rPr>
          <w:lang w:eastAsia="x-none"/>
        </w:rPr>
      </w:pPr>
    </w:p>
    <w:p w:rsidR="00EB6892" w:rsidRPr="00BB3B67" w:rsidRDefault="00EB6892" w:rsidP="008A1DA0">
      <w:pPr>
        <w:rPr>
          <w:rFonts w:eastAsia="Times New Roman"/>
          <w:b/>
          <w:color w:val="000000"/>
          <w:szCs w:val="22"/>
        </w:rPr>
      </w:pPr>
      <w:r>
        <w:rPr>
          <w:lang w:eastAsia="x-none"/>
        </w:rPr>
        <w:t xml:space="preserve">A.1 (JCTVC-O0080: </w:t>
      </w:r>
      <w:r>
        <w:rPr>
          <w:rFonts w:eastAsia="Times New Roman"/>
          <w:b/>
          <w:color w:val="000000"/>
          <w:szCs w:val="22"/>
        </w:rPr>
        <w:t xml:space="preserve">Fujitsu, tested for both lossless and </w:t>
      </w:r>
      <w:proofErr w:type="spellStart"/>
      <w:r>
        <w:rPr>
          <w:rFonts w:eastAsia="Times New Roman"/>
          <w:b/>
          <w:color w:val="000000"/>
          <w:szCs w:val="22"/>
        </w:rPr>
        <w:t>lossy</w:t>
      </w:r>
      <w:proofErr w:type="spellEnd"/>
      <w:r w:rsidRPr="00BB3B67">
        <w:rPr>
          <w:rFonts w:eastAsia="Times New Roman"/>
          <w:b/>
          <w:color w:val="000000"/>
          <w:szCs w:val="22"/>
        </w:rPr>
        <w:t>)</w:t>
      </w:r>
    </w:p>
    <w:p w:rsidR="00EB6892" w:rsidRDefault="00EB6892" w:rsidP="00EB6892">
      <w:pPr>
        <w:jc w:val="both"/>
        <w:rPr>
          <w:rFonts w:eastAsia="SimSun"/>
          <w:szCs w:val="22"/>
          <w:lang w:val="en-CA" w:eastAsia="zh-CN"/>
        </w:rPr>
      </w:pPr>
      <w:r>
        <w:rPr>
          <w:rFonts w:eastAsia="SimSun"/>
          <w:color w:val="000000"/>
          <w:szCs w:val="22"/>
          <w:lang w:eastAsia="zh-CN"/>
        </w:rPr>
        <w:t>P</w:t>
      </w:r>
      <w:r>
        <w:rPr>
          <w:rFonts w:eastAsia="SimSun" w:hint="eastAsia"/>
          <w:color w:val="000000"/>
          <w:szCs w:val="22"/>
          <w:lang w:eastAsia="zh-CN"/>
        </w:rPr>
        <w:t>ropose</w:t>
      </w:r>
      <w:r>
        <w:rPr>
          <w:rFonts w:eastAsia="SimSun"/>
          <w:color w:val="000000"/>
          <w:szCs w:val="22"/>
          <w:lang w:eastAsia="zh-CN"/>
        </w:rPr>
        <w:t>s</w:t>
      </w:r>
      <w:r>
        <w:rPr>
          <w:rFonts w:eastAsia="SimSun" w:hint="eastAsia"/>
          <w:color w:val="000000"/>
          <w:szCs w:val="22"/>
          <w:lang w:eastAsia="zh-CN"/>
        </w:rPr>
        <w:t xml:space="preserve"> a </w:t>
      </w:r>
      <w:r>
        <w:rPr>
          <w:rFonts w:eastAsia="MS Mincho" w:hint="eastAsia"/>
          <w:szCs w:val="22"/>
          <w:lang w:val="en-CA" w:eastAsia="ja-JP"/>
        </w:rPr>
        <w:t>modified</w:t>
      </w:r>
      <w:r>
        <w:rPr>
          <w:rFonts w:hint="eastAsia"/>
          <w:szCs w:val="22"/>
          <w:lang w:val="en-CA" w:eastAsia="zh-CN"/>
        </w:rPr>
        <w:t xml:space="preserve"> </w:t>
      </w:r>
      <w:r w:rsidRPr="00137F4C">
        <w:rPr>
          <w:rFonts w:eastAsia="MS Mincho" w:hint="eastAsia"/>
          <w:szCs w:val="22"/>
          <w:lang w:val="en-CA" w:eastAsia="ja-JP"/>
        </w:rPr>
        <w:t xml:space="preserve">version of the </w:t>
      </w:r>
      <w:r>
        <w:rPr>
          <w:rFonts w:hint="eastAsia"/>
          <w:lang w:eastAsia="zh-CN"/>
        </w:rPr>
        <w:t>s</w:t>
      </w:r>
      <w:r w:rsidRPr="00D421F3">
        <w:rPr>
          <w:lang w:eastAsia="zh-CN"/>
        </w:rPr>
        <w:t xml:space="preserve">ample </w:t>
      </w:r>
      <w:r>
        <w:rPr>
          <w:rFonts w:hint="eastAsia"/>
          <w:szCs w:val="22"/>
          <w:lang w:val="en-CA" w:eastAsia="zh-CN"/>
        </w:rPr>
        <w:t>based intra prediction</w:t>
      </w:r>
      <w:r>
        <w:rPr>
          <w:rFonts w:eastAsia="Times New Roman"/>
          <w:color w:val="000000"/>
          <w:szCs w:val="22"/>
        </w:rPr>
        <w:t xml:space="preserve"> </w:t>
      </w:r>
      <w:r>
        <w:rPr>
          <w:rFonts w:eastAsia="SimSun" w:hint="eastAsia"/>
          <w:color w:val="000000"/>
          <w:szCs w:val="22"/>
          <w:lang w:eastAsia="zh-CN"/>
        </w:rPr>
        <w:t>for lossless coding</w:t>
      </w:r>
      <w:r>
        <w:rPr>
          <w:rFonts w:eastAsia="SimSun"/>
          <w:color w:val="000000"/>
          <w:szCs w:val="22"/>
          <w:lang w:eastAsia="zh-CN"/>
        </w:rPr>
        <w:t>.</w:t>
      </w:r>
      <w:r>
        <w:rPr>
          <w:rFonts w:eastAsia="SimSun" w:hint="eastAsia"/>
          <w:color w:val="000000"/>
          <w:szCs w:val="22"/>
          <w:lang w:eastAsia="zh-CN"/>
        </w:rPr>
        <w:t xml:space="preserve"> </w:t>
      </w:r>
      <w:r>
        <w:rPr>
          <w:rFonts w:hint="eastAsia"/>
          <w:szCs w:val="22"/>
          <w:lang w:val="en-CA" w:eastAsia="zh-CN"/>
        </w:rPr>
        <w:t xml:space="preserve">Only 13 </w:t>
      </w:r>
      <w:r>
        <w:rPr>
          <w:rFonts w:eastAsia="MS Mincho" w:hint="eastAsia"/>
          <w:szCs w:val="22"/>
          <w:lang w:val="en-CA" w:eastAsia="ja-JP"/>
        </w:rPr>
        <w:t>out</w:t>
      </w:r>
      <w:r>
        <w:rPr>
          <w:rFonts w:hint="eastAsia"/>
          <w:szCs w:val="22"/>
          <w:lang w:val="en-CA" w:eastAsia="zh-CN"/>
        </w:rPr>
        <w:t xml:space="preserve"> of 35 </w:t>
      </w:r>
      <w:r>
        <w:rPr>
          <w:rFonts w:eastAsia="MS Mincho" w:hint="eastAsia"/>
          <w:szCs w:val="22"/>
          <w:lang w:val="en-CA" w:eastAsia="ja-JP"/>
        </w:rPr>
        <w:t xml:space="preserve">possible </w:t>
      </w:r>
      <w:r>
        <w:rPr>
          <w:rFonts w:hint="eastAsia"/>
          <w:szCs w:val="22"/>
          <w:lang w:val="en-CA" w:eastAsia="zh-CN"/>
        </w:rPr>
        <w:t>intra prediction modes are used. DC and planar modes are unchanged. 11 angular modes use the nearest reference sample</w:t>
      </w:r>
      <w:r>
        <w:rPr>
          <w:szCs w:val="22"/>
          <w:lang w:val="en-CA" w:eastAsia="zh-CN"/>
        </w:rPr>
        <w:t>’</w:t>
      </w:r>
      <w:r>
        <w:rPr>
          <w:rFonts w:hint="eastAsia"/>
          <w:szCs w:val="22"/>
          <w:lang w:val="en-CA" w:eastAsia="zh-CN"/>
        </w:rPr>
        <w:t xml:space="preserve">s value in </w:t>
      </w:r>
      <w:r>
        <w:rPr>
          <w:rFonts w:eastAsia="SimSun" w:hint="eastAsia"/>
          <w:szCs w:val="22"/>
          <w:lang w:val="en-CA" w:eastAsia="zh-CN"/>
        </w:rPr>
        <w:t>their</w:t>
      </w:r>
      <w:r>
        <w:rPr>
          <w:rFonts w:hint="eastAsia"/>
          <w:szCs w:val="22"/>
          <w:lang w:val="en-CA" w:eastAsia="zh-CN"/>
        </w:rPr>
        <w:t xml:space="preserve"> direction as prediction value rather than using a filter</w:t>
      </w:r>
      <w:r>
        <w:rPr>
          <w:rFonts w:eastAsia="SimSun" w:hint="eastAsia"/>
          <w:szCs w:val="22"/>
          <w:lang w:val="en-CA" w:eastAsia="zh-CN"/>
        </w:rPr>
        <w:t>, shown as Figure</w:t>
      </w:r>
      <w:r>
        <w:rPr>
          <w:rFonts w:eastAsia="SimSun"/>
          <w:szCs w:val="22"/>
          <w:lang w:val="en-CA" w:eastAsia="zh-CN"/>
        </w:rPr>
        <w:t xml:space="preserve"> 1</w:t>
      </w:r>
      <w:r>
        <w:rPr>
          <w:rFonts w:hint="eastAsia"/>
          <w:szCs w:val="22"/>
          <w:lang w:val="en-CA" w:eastAsia="zh-CN"/>
        </w:rPr>
        <w:t>.</w:t>
      </w:r>
    </w:p>
    <w:p w:rsidR="00EB6892" w:rsidRDefault="00EB6892" w:rsidP="00EB6892">
      <w:pPr>
        <w:jc w:val="center"/>
        <w:rPr>
          <w:szCs w:val="22"/>
          <w:lang w:val="en-CA" w:eastAsia="zh-CN"/>
        </w:rPr>
      </w:pPr>
      <w:r>
        <w:rPr>
          <w:rFonts w:hint="eastAsia"/>
          <w:noProof/>
          <w:szCs w:val="22"/>
          <w:lang w:eastAsia="ko-KR"/>
        </w:rPr>
        <w:drawing>
          <wp:inline distT="0" distB="0" distL="0" distR="0" wp14:anchorId="7C39CB46" wp14:editId="503826D4">
            <wp:extent cx="1405890" cy="1310005"/>
            <wp:effectExtent l="0" t="0" r="0" b="444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5890" cy="1310005"/>
                    </a:xfrm>
                    <a:prstGeom prst="rect">
                      <a:avLst/>
                    </a:prstGeom>
                    <a:noFill/>
                    <a:ln>
                      <a:noFill/>
                    </a:ln>
                  </pic:spPr>
                </pic:pic>
              </a:graphicData>
            </a:graphic>
          </wp:inline>
        </w:drawing>
      </w:r>
    </w:p>
    <w:p w:rsidR="00EB6892" w:rsidRPr="004E323B" w:rsidRDefault="00EB6892" w:rsidP="00EB6892">
      <w:pPr>
        <w:jc w:val="center"/>
        <w:rPr>
          <w:b/>
          <w:szCs w:val="22"/>
          <w:lang w:val="en-CA" w:eastAsia="zh-CN"/>
        </w:rPr>
      </w:pPr>
      <w:r>
        <w:rPr>
          <w:rFonts w:hint="eastAsia"/>
          <w:b/>
          <w:szCs w:val="22"/>
          <w:lang w:eastAsia="zh-CN"/>
        </w:rPr>
        <w:t xml:space="preserve">Figure </w:t>
      </w:r>
      <w:r>
        <w:rPr>
          <w:rFonts w:eastAsia="SimSun"/>
          <w:b/>
          <w:szCs w:val="22"/>
          <w:lang w:eastAsia="zh-CN"/>
        </w:rPr>
        <w:t>1:</w:t>
      </w:r>
      <w:r w:rsidRPr="004E323B">
        <w:rPr>
          <w:rFonts w:hint="eastAsia"/>
          <w:b/>
          <w:szCs w:val="22"/>
          <w:lang w:eastAsia="zh-CN"/>
        </w:rPr>
        <w:t xml:space="preserve"> </w:t>
      </w:r>
      <w:r>
        <w:rPr>
          <w:rFonts w:hint="eastAsia"/>
          <w:b/>
          <w:szCs w:val="22"/>
          <w:lang w:eastAsia="zh-CN"/>
        </w:rPr>
        <w:t>Prediction for angular modes</w:t>
      </w:r>
    </w:p>
    <w:p w:rsidR="00EB6892" w:rsidRPr="00EF1F9B" w:rsidRDefault="00EB6892" w:rsidP="00EB6892">
      <w:pPr>
        <w:jc w:val="both"/>
        <w:rPr>
          <w:rFonts w:eastAsia="SimSun"/>
          <w:szCs w:val="22"/>
          <w:lang w:val="en-CA" w:eastAsia="zh-CN"/>
        </w:rPr>
      </w:pPr>
    </w:p>
    <w:p w:rsidR="00EB6892" w:rsidRDefault="00EB6892" w:rsidP="00EB6892">
      <w:pPr>
        <w:jc w:val="both"/>
        <w:rPr>
          <w:rFonts w:eastAsia="SimSun"/>
          <w:szCs w:val="22"/>
          <w:lang w:val="en-CA" w:eastAsia="zh-CN"/>
        </w:rPr>
      </w:pPr>
      <w:r>
        <w:rPr>
          <w:rFonts w:eastAsia="Times New Roman"/>
          <w:color w:val="000000"/>
          <w:szCs w:val="22"/>
        </w:rPr>
        <w:t xml:space="preserve">In this subtest, </w:t>
      </w:r>
      <w:r>
        <w:rPr>
          <w:rFonts w:eastAsia="SimSun" w:hint="eastAsia"/>
          <w:color w:val="000000"/>
          <w:szCs w:val="22"/>
          <w:lang w:eastAsia="zh-CN"/>
        </w:rPr>
        <w:t xml:space="preserve">besides original proposal scheme, </w:t>
      </w:r>
      <w:r w:rsidR="00247865">
        <w:rPr>
          <w:rFonts w:eastAsia="SimSun"/>
          <w:color w:val="000000"/>
          <w:szCs w:val="22"/>
          <w:lang w:eastAsia="zh-CN"/>
        </w:rPr>
        <w:t>various</w:t>
      </w:r>
      <w:r>
        <w:rPr>
          <w:rFonts w:eastAsia="SimSun" w:hint="eastAsia"/>
          <w:color w:val="000000"/>
          <w:szCs w:val="22"/>
          <w:lang w:eastAsia="zh-CN"/>
        </w:rPr>
        <w:t xml:space="preserve"> variants </w:t>
      </w:r>
      <w:r w:rsidR="00247865">
        <w:rPr>
          <w:rFonts w:eastAsia="SimSun"/>
          <w:color w:val="000000"/>
          <w:szCs w:val="22"/>
          <w:lang w:eastAsia="zh-CN"/>
        </w:rPr>
        <w:t>are</w:t>
      </w:r>
      <w:r>
        <w:rPr>
          <w:rFonts w:eastAsia="SimSun" w:hint="eastAsia"/>
          <w:color w:val="000000"/>
          <w:szCs w:val="22"/>
          <w:lang w:eastAsia="zh-CN"/>
        </w:rPr>
        <w:t xml:space="preserve"> tested. </w:t>
      </w:r>
      <w:proofErr w:type="spellStart"/>
      <w:r>
        <w:rPr>
          <w:rFonts w:eastAsia="SimSun" w:hint="eastAsia"/>
          <w:color w:val="000000"/>
          <w:szCs w:val="22"/>
          <w:lang w:eastAsia="zh-CN"/>
        </w:rPr>
        <w:t>L</w:t>
      </w:r>
      <w:r>
        <w:rPr>
          <w:rFonts w:eastAsia="Times New Roman"/>
          <w:color w:val="000000"/>
          <w:szCs w:val="22"/>
        </w:rPr>
        <w:t>ossy</w:t>
      </w:r>
      <w:proofErr w:type="spellEnd"/>
      <w:r>
        <w:rPr>
          <w:rFonts w:eastAsia="Times New Roman"/>
          <w:color w:val="000000"/>
          <w:szCs w:val="22"/>
        </w:rPr>
        <w:t xml:space="preserve"> coding </w:t>
      </w:r>
      <w:r w:rsidRPr="00BB3B67">
        <w:rPr>
          <w:rFonts w:eastAsia="Times New Roman"/>
          <w:color w:val="000000"/>
          <w:szCs w:val="22"/>
        </w:rPr>
        <w:t>in int</w:t>
      </w:r>
      <w:r>
        <w:rPr>
          <w:rFonts w:eastAsia="Times New Roman"/>
          <w:color w:val="000000"/>
          <w:szCs w:val="22"/>
        </w:rPr>
        <w:t>ra</w:t>
      </w:r>
      <w:r w:rsidRPr="00BB3B67">
        <w:rPr>
          <w:rFonts w:eastAsia="Times New Roman"/>
          <w:color w:val="000000"/>
          <w:szCs w:val="22"/>
        </w:rPr>
        <w:t xml:space="preserve"> blocks where </w:t>
      </w:r>
      <w:r>
        <w:rPr>
          <w:rFonts w:eastAsia="Times New Roman"/>
          <w:color w:val="000000"/>
          <w:szCs w:val="22"/>
        </w:rPr>
        <w:t xml:space="preserve">transform </w:t>
      </w:r>
      <w:r w:rsidRPr="00BB3B67">
        <w:rPr>
          <w:rFonts w:eastAsia="Times New Roman"/>
          <w:color w:val="000000"/>
          <w:szCs w:val="22"/>
        </w:rPr>
        <w:t>skip is selected</w:t>
      </w:r>
      <w:r>
        <w:rPr>
          <w:rFonts w:eastAsia="SimSun" w:hint="eastAsia"/>
          <w:color w:val="000000"/>
          <w:szCs w:val="22"/>
          <w:lang w:eastAsia="zh-CN"/>
        </w:rPr>
        <w:t xml:space="preserve"> </w:t>
      </w:r>
      <w:r w:rsidR="00247865">
        <w:rPr>
          <w:rFonts w:eastAsia="SimSun"/>
          <w:color w:val="000000"/>
          <w:szCs w:val="22"/>
          <w:lang w:eastAsia="zh-CN"/>
        </w:rPr>
        <w:t>is</w:t>
      </w:r>
      <w:r w:rsidR="00247865">
        <w:rPr>
          <w:rFonts w:eastAsia="SimSun" w:hint="eastAsia"/>
          <w:color w:val="000000"/>
          <w:szCs w:val="22"/>
          <w:lang w:eastAsia="zh-CN"/>
        </w:rPr>
        <w:t xml:space="preserve"> also</w:t>
      </w:r>
      <w:r>
        <w:rPr>
          <w:rFonts w:eastAsia="SimSun" w:hint="eastAsia"/>
          <w:color w:val="000000"/>
          <w:szCs w:val="22"/>
          <w:lang w:eastAsia="zh-CN"/>
        </w:rPr>
        <w:t xml:space="preserve"> tested. In </w:t>
      </w:r>
      <w:proofErr w:type="spellStart"/>
      <w:r>
        <w:rPr>
          <w:rFonts w:eastAsia="SimSun" w:hint="eastAsia"/>
          <w:color w:val="000000"/>
          <w:szCs w:val="22"/>
          <w:lang w:eastAsia="zh-CN"/>
        </w:rPr>
        <w:t>lossy</w:t>
      </w:r>
      <w:proofErr w:type="spellEnd"/>
      <w:r>
        <w:rPr>
          <w:rFonts w:eastAsia="SimSun" w:hint="eastAsia"/>
          <w:color w:val="000000"/>
          <w:szCs w:val="22"/>
          <w:lang w:eastAsia="zh-CN"/>
        </w:rPr>
        <w:t xml:space="preserve"> coding case, </w:t>
      </w:r>
      <w:r>
        <w:rPr>
          <w:rFonts w:hint="eastAsia"/>
          <w:szCs w:val="22"/>
          <w:lang w:val="en-CA" w:eastAsia="zh-CN"/>
        </w:rPr>
        <w:t>angular mode use</w:t>
      </w:r>
      <w:r>
        <w:rPr>
          <w:rFonts w:eastAsia="SimSun" w:hint="eastAsia"/>
          <w:szCs w:val="22"/>
          <w:lang w:val="en-CA" w:eastAsia="zh-CN"/>
        </w:rPr>
        <w:t>s</w:t>
      </w:r>
      <w:r>
        <w:rPr>
          <w:rFonts w:hint="eastAsia"/>
          <w:szCs w:val="22"/>
          <w:lang w:val="en-CA" w:eastAsia="zh-CN"/>
        </w:rPr>
        <w:t xml:space="preserve"> the nearest reference sample</w:t>
      </w:r>
      <w:r>
        <w:rPr>
          <w:szCs w:val="22"/>
          <w:lang w:val="en-CA" w:eastAsia="zh-CN"/>
        </w:rPr>
        <w:t>’</w:t>
      </w:r>
      <w:r>
        <w:rPr>
          <w:rFonts w:hint="eastAsia"/>
          <w:szCs w:val="22"/>
          <w:lang w:val="en-CA" w:eastAsia="zh-CN"/>
        </w:rPr>
        <w:t xml:space="preserve">s </w:t>
      </w:r>
      <w:r>
        <w:rPr>
          <w:rFonts w:eastAsia="SimSun" w:hint="eastAsia"/>
          <w:szCs w:val="22"/>
          <w:lang w:val="en-CA" w:eastAsia="zh-CN"/>
        </w:rPr>
        <w:t xml:space="preserve">reconstructed </w:t>
      </w:r>
      <w:r>
        <w:rPr>
          <w:rFonts w:hint="eastAsia"/>
          <w:szCs w:val="22"/>
          <w:lang w:val="en-CA" w:eastAsia="zh-CN"/>
        </w:rPr>
        <w:t>value</w:t>
      </w:r>
      <w:r>
        <w:rPr>
          <w:rFonts w:eastAsia="SimSun" w:hint="eastAsia"/>
          <w:szCs w:val="22"/>
          <w:lang w:val="en-CA" w:eastAsia="zh-CN"/>
        </w:rPr>
        <w:t xml:space="preserve"> as prediction value.</w:t>
      </w:r>
    </w:p>
    <w:p w:rsidR="00EB6892" w:rsidRDefault="00EB6892" w:rsidP="00EB6892">
      <w:pPr>
        <w:jc w:val="both"/>
        <w:rPr>
          <w:rFonts w:eastAsia="SimSun"/>
          <w:szCs w:val="22"/>
          <w:lang w:val="en-CA" w:eastAsia="zh-CN"/>
        </w:rPr>
      </w:pPr>
      <w:r w:rsidRPr="00121B6D">
        <w:rPr>
          <w:rFonts w:eastAsia="SimSun" w:hint="eastAsia"/>
          <w:b/>
          <w:szCs w:val="22"/>
          <w:lang w:val="en-CA" w:eastAsia="zh-CN"/>
        </w:rPr>
        <w:t>Test A.1.1</w:t>
      </w:r>
      <w:r>
        <w:rPr>
          <w:rFonts w:eastAsia="SimSun" w:hint="eastAsia"/>
          <w:szCs w:val="22"/>
          <w:lang w:val="en-CA" w:eastAsia="zh-CN"/>
        </w:rPr>
        <w:t>. 13 modes of intra prediction for lossless coding</w:t>
      </w:r>
    </w:p>
    <w:p w:rsidR="00EB6892" w:rsidRDefault="00EB6892" w:rsidP="00EB6892">
      <w:pPr>
        <w:jc w:val="both"/>
        <w:rPr>
          <w:rFonts w:eastAsia="SimSun"/>
          <w:szCs w:val="22"/>
          <w:lang w:val="en-CA" w:eastAsia="zh-CN"/>
        </w:rPr>
      </w:pPr>
      <w:r w:rsidRPr="00121B6D">
        <w:rPr>
          <w:rFonts w:eastAsia="SimSun" w:hint="eastAsia"/>
          <w:b/>
          <w:szCs w:val="22"/>
          <w:lang w:val="en-CA" w:eastAsia="zh-CN"/>
        </w:rPr>
        <w:t>Test A.1.2</w:t>
      </w:r>
      <w:r>
        <w:rPr>
          <w:rFonts w:eastAsia="SimSun" w:hint="eastAsia"/>
          <w:szCs w:val="22"/>
          <w:lang w:val="en-CA" w:eastAsia="zh-CN"/>
        </w:rPr>
        <w:t xml:space="preserve">: Keep all modes of intra prediction in HEVC V1. The simplified SAP is applied for 9 angular modes </w:t>
      </w:r>
      <w:r>
        <w:rPr>
          <w:rFonts w:eastAsia="SimSun"/>
          <w:szCs w:val="22"/>
          <w:lang w:val="en-CA" w:eastAsia="zh-CN"/>
        </w:rPr>
        <w:t>(mode</w:t>
      </w:r>
      <w:r>
        <w:rPr>
          <w:rFonts w:eastAsia="SimSun" w:hint="eastAsia"/>
          <w:szCs w:val="22"/>
          <w:lang w:val="en-CA" w:eastAsia="zh-CN"/>
        </w:rPr>
        <w:t xml:space="preserve"> 2, 6</w:t>
      </w:r>
      <w:r>
        <w:rPr>
          <w:rFonts w:eastAsia="SimSun"/>
          <w:szCs w:val="22"/>
          <w:lang w:val="en-CA" w:eastAsia="zh-CN"/>
        </w:rPr>
        <w:t>, 10, 14, 18, 22, 26, 30, 34</w:t>
      </w:r>
      <w:r>
        <w:rPr>
          <w:rFonts w:eastAsia="SimSun" w:hint="eastAsia"/>
          <w:szCs w:val="22"/>
          <w:lang w:val="en-CA" w:eastAsia="zh-CN"/>
        </w:rPr>
        <w:t>) for lossless coding.</w:t>
      </w:r>
    </w:p>
    <w:p w:rsidR="00EB6892" w:rsidRDefault="00EB6892" w:rsidP="00EB6892">
      <w:pPr>
        <w:jc w:val="both"/>
        <w:rPr>
          <w:rFonts w:eastAsia="SimSun"/>
          <w:szCs w:val="22"/>
          <w:lang w:val="en-CA" w:eastAsia="zh-CN"/>
        </w:rPr>
      </w:pPr>
      <w:r w:rsidRPr="00121B6D">
        <w:rPr>
          <w:rFonts w:eastAsia="SimSun"/>
          <w:b/>
          <w:szCs w:val="22"/>
          <w:lang w:val="en-CA" w:eastAsia="zh-CN"/>
        </w:rPr>
        <w:t>T</w:t>
      </w:r>
      <w:r w:rsidRPr="00121B6D">
        <w:rPr>
          <w:rFonts w:eastAsia="SimSun" w:hint="eastAsia"/>
          <w:b/>
          <w:szCs w:val="22"/>
          <w:lang w:val="en-CA" w:eastAsia="zh-CN"/>
        </w:rPr>
        <w:t>est A.1.3</w:t>
      </w:r>
      <w:r>
        <w:rPr>
          <w:rFonts w:eastAsia="SimSun" w:hint="eastAsia"/>
          <w:szCs w:val="22"/>
          <w:lang w:val="en-CA" w:eastAsia="zh-CN"/>
        </w:rPr>
        <w:t xml:space="preserve">: Keep all modes of intra prediction in HEVC V1. The simplified SAP is applied for 5 angular modes </w:t>
      </w:r>
      <w:r>
        <w:rPr>
          <w:rFonts w:eastAsia="SimSun"/>
          <w:szCs w:val="22"/>
          <w:lang w:val="en-CA" w:eastAsia="zh-CN"/>
        </w:rPr>
        <w:t>(mode</w:t>
      </w:r>
      <w:r>
        <w:rPr>
          <w:rFonts w:eastAsia="SimSun" w:hint="eastAsia"/>
          <w:szCs w:val="22"/>
          <w:lang w:val="en-CA" w:eastAsia="zh-CN"/>
        </w:rPr>
        <w:t xml:space="preserve"> 2</w:t>
      </w:r>
      <w:r>
        <w:rPr>
          <w:rFonts w:eastAsia="SimSun"/>
          <w:szCs w:val="22"/>
          <w:lang w:val="en-CA" w:eastAsia="zh-CN"/>
        </w:rPr>
        <w:t>, 10, 18, 26, 34</w:t>
      </w:r>
      <w:r>
        <w:rPr>
          <w:rFonts w:eastAsia="SimSun" w:hint="eastAsia"/>
          <w:szCs w:val="22"/>
          <w:lang w:val="en-CA" w:eastAsia="zh-CN"/>
        </w:rPr>
        <w:t>) for lossless coding.</w:t>
      </w:r>
    </w:p>
    <w:p w:rsidR="00EB6892" w:rsidRDefault="00EB6892" w:rsidP="00EB6892">
      <w:pPr>
        <w:jc w:val="both"/>
        <w:rPr>
          <w:rFonts w:eastAsia="SimSun"/>
          <w:szCs w:val="22"/>
          <w:lang w:val="en-CA" w:eastAsia="zh-CN"/>
        </w:rPr>
      </w:pPr>
      <w:r w:rsidRPr="00121B6D">
        <w:rPr>
          <w:rFonts w:eastAsia="SimSun" w:hint="eastAsia"/>
          <w:b/>
          <w:szCs w:val="22"/>
          <w:lang w:val="en-CA" w:eastAsia="zh-CN"/>
        </w:rPr>
        <w:t>Test A.1.4</w:t>
      </w:r>
      <w:r>
        <w:rPr>
          <w:rFonts w:eastAsia="SimSun" w:hint="eastAsia"/>
          <w:szCs w:val="22"/>
          <w:lang w:val="en-CA" w:eastAsia="zh-CN"/>
        </w:rPr>
        <w:t xml:space="preserve">: Keep all modes of intra prediction in HEVC V1. The simplified SAP is applied for 9 angular modes </w:t>
      </w:r>
      <w:r>
        <w:rPr>
          <w:rFonts w:eastAsia="SimSun"/>
          <w:szCs w:val="22"/>
          <w:lang w:val="en-CA" w:eastAsia="zh-CN"/>
        </w:rPr>
        <w:t>(mode</w:t>
      </w:r>
      <w:r>
        <w:rPr>
          <w:rFonts w:eastAsia="SimSun" w:hint="eastAsia"/>
          <w:szCs w:val="22"/>
          <w:lang w:val="en-CA" w:eastAsia="zh-CN"/>
        </w:rPr>
        <w:t xml:space="preserve"> 2, 6</w:t>
      </w:r>
      <w:r>
        <w:rPr>
          <w:rFonts w:eastAsia="SimSun"/>
          <w:szCs w:val="22"/>
          <w:lang w:val="en-CA" w:eastAsia="zh-CN"/>
        </w:rPr>
        <w:t>, 10, 14, 18, 22, 26, 30, 34</w:t>
      </w:r>
      <w:r>
        <w:rPr>
          <w:rFonts w:eastAsia="SimSun" w:hint="eastAsia"/>
          <w:szCs w:val="22"/>
          <w:lang w:val="en-CA" w:eastAsia="zh-CN"/>
        </w:rPr>
        <w:t xml:space="preserve">) for </w:t>
      </w:r>
      <w:proofErr w:type="spellStart"/>
      <w:r>
        <w:rPr>
          <w:rFonts w:eastAsia="SimSun" w:hint="eastAsia"/>
          <w:szCs w:val="22"/>
          <w:lang w:val="en-CA" w:eastAsia="zh-CN"/>
        </w:rPr>
        <w:t>lossy</w:t>
      </w:r>
      <w:proofErr w:type="spellEnd"/>
      <w:r>
        <w:rPr>
          <w:rFonts w:eastAsia="SimSun" w:hint="eastAsia"/>
          <w:szCs w:val="22"/>
          <w:lang w:val="en-CA" w:eastAsia="zh-CN"/>
        </w:rPr>
        <w:t xml:space="preserve"> coding.</w:t>
      </w:r>
    </w:p>
    <w:p w:rsidR="00EB6892" w:rsidRDefault="00EB6892" w:rsidP="00EB6892">
      <w:pPr>
        <w:jc w:val="both"/>
        <w:rPr>
          <w:rFonts w:eastAsia="SimSun"/>
          <w:szCs w:val="22"/>
          <w:lang w:val="en-CA" w:eastAsia="zh-CN"/>
        </w:rPr>
      </w:pPr>
      <w:r w:rsidRPr="00121B6D">
        <w:rPr>
          <w:rFonts w:eastAsia="SimSun"/>
          <w:b/>
          <w:szCs w:val="22"/>
          <w:lang w:val="en-CA" w:eastAsia="zh-CN"/>
        </w:rPr>
        <w:t>T</w:t>
      </w:r>
      <w:r w:rsidRPr="00121B6D">
        <w:rPr>
          <w:rFonts w:eastAsia="SimSun" w:hint="eastAsia"/>
          <w:b/>
          <w:szCs w:val="22"/>
          <w:lang w:val="en-CA" w:eastAsia="zh-CN"/>
        </w:rPr>
        <w:t>est A.1.</w:t>
      </w:r>
      <w:r w:rsidRPr="00137F4C">
        <w:rPr>
          <w:rFonts w:eastAsia="MS Mincho" w:hint="eastAsia"/>
          <w:b/>
          <w:szCs w:val="22"/>
          <w:lang w:val="en-CA" w:eastAsia="ja-JP"/>
        </w:rPr>
        <w:t>5</w:t>
      </w:r>
      <w:r>
        <w:rPr>
          <w:rFonts w:eastAsia="SimSun" w:hint="eastAsia"/>
          <w:szCs w:val="22"/>
          <w:lang w:val="en-CA" w:eastAsia="zh-CN"/>
        </w:rPr>
        <w:t xml:space="preserve">: Keep all modes of intra prediction in HEVC V1. The simplified SAP is applied for 5 angular modes </w:t>
      </w:r>
      <w:r>
        <w:rPr>
          <w:rFonts w:eastAsia="SimSun"/>
          <w:szCs w:val="22"/>
          <w:lang w:val="en-CA" w:eastAsia="zh-CN"/>
        </w:rPr>
        <w:t>(mode</w:t>
      </w:r>
      <w:r>
        <w:rPr>
          <w:rFonts w:eastAsia="SimSun" w:hint="eastAsia"/>
          <w:szCs w:val="22"/>
          <w:lang w:val="en-CA" w:eastAsia="zh-CN"/>
        </w:rPr>
        <w:t xml:space="preserve"> 2</w:t>
      </w:r>
      <w:r>
        <w:rPr>
          <w:rFonts w:eastAsia="SimSun"/>
          <w:szCs w:val="22"/>
          <w:lang w:val="en-CA" w:eastAsia="zh-CN"/>
        </w:rPr>
        <w:t>, 10, 18, 26, 34</w:t>
      </w:r>
      <w:r>
        <w:rPr>
          <w:rFonts w:eastAsia="SimSun" w:hint="eastAsia"/>
          <w:szCs w:val="22"/>
          <w:lang w:val="en-CA" w:eastAsia="zh-CN"/>
        </w:rPr>
        <w:t xml:space="preserve">) for </w:t>
      </w:r>
      <w:proofErr w:type="spellStart"/>
      <w:r>
        <w:rPr>
          <w:rFonts w:eastAsia="SimSun" w:hint="eastAsia"/>
          <w:szCs w:val="22"/>
          <w:lang w:val="en-CA" w:eastAsia="zh-CN"/>
        </w:rPr>
        <w:t>lossy</w:t>
      </w:r>
      <w:proofErr w:type="spellEnd"/>
      <w:r>
        <w:rPr>
          <w:rFonts w:eastAsia="SimSun" w:hint="eastAsia"/>
          <w:szCs w:val="22"/>
          <w:lang w:val="en-CA" w:eastAsia="zh-CN"/>
        </w:rPr>
        <w:t xml:space="preserve"> coding.</w:t>
      </w:r>
    </w:p>
    <w:p w:rsidR="00EB6892" w:rsidRDefault="00EB6892" w:rsidP="00EB6892">
      <w:pPr>
        <w:jc w:val="both"/>
        <w:rPr>
          <w:rFonts w:eastAsia="SimSun"/>
          <w:szCs w:val="22"/>
          <w:lang w:val="en-CA" w:eastAsia="zh-CN"/>
        </w:rPr>
      </w:pPr>
    </w:p>
    <w:p w:rsidR="00EB6892" w:rsidRDefault="00EB6892" w:rsidP="00EB6892">
      <w:pPr>
        <w:rPr>
          <w:b/>
          <w:lang w:val="en-CA" w:eastAsia="ja-JP"/>
        </w:rPr>
      </w:pPr>
      <w:r w:rsidRPr="00D32A44">
        <w:rPr>
          <w:b/>
          <w:lang w:val="en-CA" w:eastAsia="ja-JP"/>
        </w:rPr>
        <w:t xml:space="preserve">Test </w:t>
      </w:r>
      <w:r>
        <w:rPr>
          <w:b/>
          <w:lang w:val="en-CA" w:eastAsia="ja-JP"/>
        </w:rPr>
        <w:t>A</w:t>
      </w:r>
      <w:r w:rsidRPr="00D32A44">
        <w:rPr>
          <w:b/>
          <w:lang w:val="en-CA" w:eastAsia="ja-JP"/>
        </w:rPr>
        <w:t>.</w:t>
      </w:r>
      <w:r>
        <w:rPr>
          <w:b/>
          <w:lang w:val="en-CA" w:eastAsia="ja-JP"/>
        </w:rPr>
        <w:t>2 (</w:t>
      </w:r>
      <w:r w:rsidR="00431616">
        <w:rPr>
          <w:lang w:val="en-CA" w:eastAsia="ko-KR"/>
        </w:rPr>
        <w:t>JCTVC-</w:t>
      </w:r>
      <w:r w:rsidR="00431616">
        <w:t>O0047</w:t>
      </w:r>
      <w:r>
        <w:rPr>
          <w:b/>
          <w:lang w:val="en-CA" w:eastAsia="ja-JP"/>
        </w:rPr>
        <w:t>,</w:t>
      </w:r>
      <w:r w:rsidR="00431616">
        <w:rPr>
          <w:b/>
          <w:lang w:val="en-CA" w:eastAsia="ja-JP"/>
        </w:rPr>
        <w:t xml:space="preserve"> JCTVC-O0048,</w:t>
      </w:r>
      <w:r>
        <w:rPr>
          <w:b/>
          <w:lang w:val="en-CA" w:eastAsia="ja-JP"/>
        </w:rPr>
        <w:t xml:space="preserve"> </w:t>
      </w:r>
      <w:proofErr w:type="gramStart"/>
      <w:r>
        <w:rPr>
          <w:b/>
          <w:lang w:val="en-CA" w:eastAsia="ja-JP"/>
        </w:rPr>
        <w:t>Samsung</w:t>
      </w:r>
      <w:proofErr w:type="gramEnd"/>
      <w:r>
        <w:rPr>
          <w:b/>
          <w:lang w:val="en-CA" w:eastAsia="ja-JP"/>
        </w:rPr>
        <w:t xml:space="preserve">, tested for both lossless and </w:t>
      </w:r>
      <w:proofErr w:type="spellStart"/>
      <w:r>
        <w:rPr>
          <w:b/>
          <w:lang w:val="en-CA" w:eastAsia="ja-JP"/>
        </w:rPr>
        <w:t>lossy</w:t>
      </w:r>
      <w:proofErr w:type="spellEnd"/>
      <w:r>
        <w:rPr>
          <w:b/>
          <w:lang w:val="en-CA" w:eastAsia="ja-JP"/>
        </w:rPr>
        <w:t>)</w:t>
      </w:r>
    </w:p>
    <w:p w:rsidR="00B31922" w:rsidRDefault="00EB6892" w:rsidP="00EB6892">
      <w:pPr>
        <w:rPr>
          <w:lang w:val="en-CA" w:eastAsia="ja-JP"/>
        </w:rPr>
      </w:pPr>
      <w:r w:rsidRPr="00D32A44">
        <w:rPr>
          <w:lang w:val="en-CA" w:eastAsia="ja-JP"/>
        </w:rPr>
        <w:t xml:space="preserve">In this </w:t>
      </w:r>
      <w:r>
        <w:rPr>
          <w:lang w:val="en-CA" w:eastAsia="ja-JP"/>
        </w:rPr>
        <w:t>sub</w:t>
      </w:r>
      <w:r w:rsidRPr="00D32A44">
        <w:rPr>
          <w:lang w:val="en-CA" w:eastAsia="ja-JP"/>
        </w:rPr>
        <w:t>test</w:t>
      </w:r>
      <w:r>
        <w:rPr>
          <w:lang w:val="en-CA" w:eastAsia="ja-JP"/>
        </w:rPr>
        <w:t xml:space="preserve">, SAP is applied for </w:t>
      </w:r>
      <w:r w:rsidR="005A2C3E">
        <w:rPr>
          <w:lang w:val="en-CA" w:eastAsia="ja-JP"/>
        </w:rPr>
        <w:t xml:space="preserve">strictly </w:t>
      </w:r>
      <w:r>
        <w:rPr>
          <w:lang w:val="en-CA" w:eastAsia="ja-JP"/>
        </w:rPr>
        <w:t xml:space="preserve">diagonal modes (modes 2, 18 and 34) for both </w:t>
      </w:r>
      <w:proofErr w:type="gramStart"/>
      <w:r>
        <w:rPr>
          <w:lang w:val="en-CA" w:eastAsia="ja-JP"/>
        </w:rPr>
        <w:t>lossless</w:t>
      </w:r>
      <w:r w:rsidR="005A2C3E">
        <w:rPr>
          <w:lang w:val="en-CA" w:eastAsia="ja-JP"/>
        </w:rPr>
        <w:t>,</w:t>
      </w:r>
      <w:proofErr w:type="gramEnd"/>
      <w:r>
        <w:rPr>
          <w:lang w:val="en-CA" w:eastAsia="ja-JP"/>
        </w:rPr>
        <w:t xml:space="preserve"> and </w:t>
      </w:r>
      <w:proofErr w:type="spellStart"/>
      <w:r>
        <w:rPr>
          <w:lang w:val="en-CA" w:eastAsia="ja-JP"/>
        </w:rPr>
        <w:t>lossy</w:t>
      </w:r>
      <w:proofErr w:type="spellEnd"/>
      <w:r>
        <w:rPr>
          <w:lang w:val="en-CA" w:eastAsia="ja-JP"/>
        </w:rPr>
        <w:t xml:space="preserve"> settings </w:t>
      </w:r>
      <w:r w:rsidR="005A2C3E">
        <w:rPr>
          <w:lang w:val="en-CA" w:eastAsia="ja-JP"/>
        </w:rPr>
        <w:t>(</w:t>
      </w:r>
      <w:r w:rsidR="00A313F8">
        <w:rPr>
          <w:lang w:val="en-CA" w:eastAsia="ja-JP"/>
        </w:rPr>
        <w:t xml:space="preserve">when </w:t>
      </w:r>
      <w:proofErr w:type="spellStart"/>
      <w:r w:rsidR="00A313F8">
        <w:rPr>
          <w:lang w:val="en-CA" w:eastAsia="ja-JP"/>
        </w:rPr>
        <w:t>cuTransformQuantBypass</w:t>
      </w:r>
      <w:proofErr w:type="spellEnd"/>
      <w:r>
        <w:rPr>
          <w:lang w:val="en-CA" w:eastAsia="ja-JP"/>
        </w:rPr>
        <w:t xml:space="preserve"> is selected</w:t>
      </w:r>
      <w:r w:rsidR="005A2C3E">
        <w:rPr>
          <w:lang w:val="en-CA" w:eastAsia="ja-JP"/>
        </w:rPr>
        <w:t>)</w:t>
      </w:r>
      <w:r w:rsidR="00B31922">
        <w:rPr>
          <w:lang w:val="en-CA" w:eastAsia="ja-JP"/>
        </w:rPr>
        <w:t>.</w:t>
      </w:r>
    </w:p>
    <w:p w:rsidR="00EB6892" w:rsidRDefault="00B31922" w:rsidP="00EB6892">
      <w:pPr>
        <w:rPr>
          <w:lang w:val="en-CA" w:eastAsia="ja-JP"/>
        </w:rPr>
      </w:pPr>
      <w:r>
        <w:rPr>
          <w:lang w:val="en-CA" w:eastAsia="ja-JP"/>
        </w:rPr>
        <w:t>S</w:t>
      </w:r>
      <w:r w:rsidR="00EB6892">
        <w:rPr>
          <w:lang w:val="en-CA" w:eastAsia="ja-JP"/>
        </w:rPr>
        <w:t xml:space="preserve">upplementary results </w:t>
      </w:r>
      <w:r>
        <w:rPr>
          <w:lang w:val="en-CA" w:eastAsia="ja-JP"/>
        </w:rPr>
        <w:t>are</w:t>
      </w:r>
      <w:r w:rsidR="00EB6892">
        <w:rPr>
          <w:lang w:val="en-CA" w:eastAsia="ja-JP"/>
        </w:rPr>
        <w:t xml:space="preserve"> also provided for applying SAP additionally for 4 other pseudo-diagonal modes (modes 6, 14, 22 and 30).</w:t>
      </w:r>
    </w:p>
    <w:p w:rsidR="00A16DB8" w:rsidRDefault="00A313F8" w:rsidP="00EB6892">
      <w:pPr>
        <w:rPr>
          <w:lang w:val="en-CA" w:eastAsia="ja-JP"/>
        </w:rPr>
      </w:pPr>
      <w:r>
        <w:rPr>
          <w:lang w:val="en-CA" w:eastAsia="ja-JP"/>
        </w:rPr>
        <w:t xml:space="preserve">Test A.2.1: SAP applied on 3 diagonal modes at all block sizes. </w:t>
      </w:r>
      <w:proofErr w:type="gramStart"/>
      <w:r>
        <w:rPr>
          <w:lang w:val="en-CA" w:eastAsia="ja-JP"/>
        </w:rPr>
        <w:t>Lossless.</w:t>
      </w:r>
      <w:proofErr w:type="gramEnd"/>
    </w:p>
    <w:p w:rsidR="00910960" w:rsidRDefault="00910960" w:rsidP="00910960">
      <w:pPr>
        <w:rPr>
          <w:lang w:val="en-CA" w:eastAsia="ja-JP"/>
        </w:rPr>
      </w:pPr>
      <w:r>
        <w:rPr>
          <w:lang w:val="en-CA" w:eastAsia="ja-JP"/>
        </w:rPr>
        <w:t xml:space="preserve">Test A.2.2: SAP on 7 modes. </w:t>
      </w:r>
      <w:proofErr w:type="gramStart"/>
      <w:r>
        <w:rPr>
          <w:lang w:val="en-CA" w:eastAsia="ja-JP"/>
        </w:rPr>
        <w:t>Lossless.</w:t>
      </w:r>
      <w:proofErr w:type="gramEnd"/>
      <w:r>
        <w:rPr>
          <w:lang w:val="en-CA" w:eastAsia="ja-JP"/>
        </w:rPr>
        <w:t xml:space="preserve"> All block sizes.</w:t>
      </w:r>
    </w:p>
    <w:p w:rsidR="00910960" w:rsidRDefault="00910960" w:rsidP="00EB6892">
      <w:pPr>
        <w:rPr>
          <w:lang w:val="en-CA" w:eastAsia="ja-JP"/>
        </w:rPr>
      </w:pPr>
      <w:r>
        <w:rPr>
          <w:lang w:val="en-CA" w:eastAsia="ja-JP"/>
        </w:rPr>
        <w:lastRenderedPageBreak/>
        <w:t>Test A.2.</w:t>
      </w:r>
      <w:r w:rsidR="006279DC">
        <w:rPr>
          <w:lang w:val="en-CA" w:eastAsia="ja-JP"/>
        </w:rPr>
        <w:t>3</w:t>
      </w:r>
      <w:r>
        <w:rPr>
          <w:lang w:val="en-CA" w:eastAsia="ja-JP"/>
        </w:rPr>
        <w:t xml:space="preserve">: SAP applied on 3 diagonal modes at block sizes 4x4. </w:t>
      </w:r>
      <w:proofErr w:type="gramStart"/>
      <w:r>
        <w:rPr>
          <w:lang w:val="en-CA" w:eastAsia="ja-JP"/>
        </w:rPr>
        <w:t>Lossless.</w:t>
      </w:r>
      <w:proofErr w:type="gramEnd"/>
    </w:p>
    <w:p w:rsidR="00A313F8" w:rsidRDefault="00A313F8" w:rsidP="00EB6892">
      <w:pPr>
        <w:rPr>
          <w:lang w:val="en-CA" w:eastAsia="ja-JP"/>
        </w:rPr>
      </w:pPr>
      <w:r>
        <w:rPr>
          <w:lang w:val="en-CA" w:eastAsia="ja-JP"/>
        </w:rPr>
        <w:t>Test A.2.</w:t>
      </w:r>
      <w:r w:rsidR="006279DC">
        <w:rPr>
          <w:lang w:val="en-CA" w:eastAsia="ja-JP"/>
        </w:rPr>
        <w:t>4</w:t>
      </w:r>
      <w:r>
        <w:rPr>
          <w:lang w:val="en-CA" w:eastAsia="ja-JP"/>
        </w:rPr>
        <w:t xml:space="preserve">: SAP on 7 modes. </w:t>
      </w:r>
      <w:proofErr w:type="gramStart"/>
      <w:r>
        <w:rPr>
          <w:lang w:val="en-CA" w:eastAsia="ja-JP"/>
        </w:rPr>
        <w:t>Lossless.</w:t>
      </w:r>
      <w:proofErr w:type="gramEnd"/>
      <w:r>
        <w:rPr>
          <w:lang w:val="en-CA" w:eastAsia="ja-JP"/>
        </w:rPr>
        <w:t xml:space="preserve"> Block sizes 4x4.</w:t>
      </w:r>
    </w:p>
    <w:p w:rsidR="006279DC" w:rsidRDefault="006279DC" w:rsidP="006279DC">
      <w:pPr>
        <w:rPr>
          <w:lang w:val="en-CA" w:eastAsia="ja-JP"/>
        </w:rPr>
      </w:pPr>
      <w:r>
        <w:rPr>
          <w:lang w:val="en-CA" w:eastAsia="ja-JP"/>
        </w:rPr>
        <w:t xml:space="preserve">Test A.2.5: SAP applied on 3 diagonal modes. </w:t>
      </w:r>
      <w:proofErr w:type="spellStart"/>
      <w:r>
        <w:rPr>
          <w:lang w:val="en-CA" w:eastAsia="ja-JP"/>
        </w:rPr>
        <w:t>Lossy</w:t>
      </w:r>
      <w:proofErr w:type="spellEnd"/>
      <w:r>
        <w:rPr>
          <w:lang w:val="en-CA" w:eastAsia="ja-JP"/>
        </w:rPr>
        <w:t xml:space="preserve"> (when </w:t>
      </w:r>
      <w:proofErr w:type="spellStart"/>
      <w:r>
        <w:rPr>
          <w:lang w:val="en-CA" w:eastAsia="ja-JP"/>
        </w:rPr>
        <w:t>cuTransfQuantBypass</w:t>
      </w:r>
      <w:proofErr w:type="spellEnd"/>
      <w:r>
        <w:rPr>
          <w:lang w:val="en-CA" w:eastAsia="ja-JP"/>
        </w:rPr>
        <w:t xml:space="preserve"> is invoked.)</w:t>
      </w:r>
    </w:p>
    <w:p w:rsidR="006279DC" w:rsidRDefault="006279DC" w:rsidP="00EB6892">
      <w:pPr>
        <w:rPr>
          <w:lang w:val="en-CA" w:eastAsia="ja-JP"/>
        </w:rPr>
      </w:pPr>
    </w:p>
    <w:p w:rsidR="00A313F8" w:rsidRDefault="00A313F8" w:rsidP="00EB6892">
      <w:pPr>
        <w:rPr>
          <w:lang w:val="en-CA" w:eastAsia="ja-JP"/>
        </w:rPr>
      </w:pPr>
    </w:p>
    <w:p w:rsidR="00EB6892" w:rsidRPr="003E5845" w:rsidRDefault="00EB6892" w:rsidP="00EB6892">
      <w:pPr>
        <w:jc w:val="both"/>
        <w:rPr>
          <w:b/>
          <w:lang w:val="en-CA" w:eastAsia="ja-JP"/>
        </w:rPr>
      </w:pPr>
      <w:r w:rsidRPr="003E5845">
        <w:rPr>
          <w:b/>
          <w:lang w:val="en-CA" w:eastAsia="ja-JP"/>
        </w:rPr>
        <w:t xml:space="preserve">Test </w:t>
      </w:r>
      <w:r>
        <w:rPr>
          <w:b/>
          <w:lang w:val="en-CA" w:eastAsia="ja-JP"/>
        </w:rPr>
        <w:t>A</w:t>
      </w:r>
      <w:r w:rsidRPr="003E5845">
        <w:rPr>
          <w:b/>
          <w:lang w:val="en-CA" w:eastAsia="ja-JP"/>
        </w:rPr>
        <w:t>.3 (</w:t>
      </w:r>
      <w:r w:rsidR="006D4DFB">
        <w:rPr>
          <w:b/>
          <w:lang w:val="en-CA" w:eastAsia="ja-JP"/>
        </w:rPr>
        <w:t>JCTVC-O0049</w:t>
      </w:r>
      <w:r>
        <w:rPr>
          <w:b/>
          <w:lang w:val="en-CA" w:eastAsia="ja-JP"/>
        </w:rPr>
        <w:t xml:space="preserve">, Samsung, tested for both lossless and </w:t>
      </w:r>
      <w:proofErr w:type="spellStart"/>
      <w:r>
        <w:rPr>
          <w:b/>
          <w:lang w:val="en-CA" w:eastAsia="ja-JP"/>
        </w:rPr>
        <w:t>lossy</w:t>
      </w:r>
      <w:proofErr w:type="spellEnd"/>
      <w:r w:rsidRPr="003E5845">
        <w:rPr>
          <w:b/>
          <w:lang w:val="en-CA" w:eastAsia="ja-JP"/>
        </w:rPr>
        <w:t>)</w:t>
      </w:r>
    </w:p>
    <w:p w:rsidR="00533ECC" w:rsidRDefault="00EB6892" w:rsidP="00EB6892">
      <w:r w:rsidRPr="003E5845">
        <w:t xml:space="preserve">In this </w:t>
      </w:r>
      <w:r w:rsidR="00A313F8">
        <w:t>test</w:t>
      </w:r>
      <w:r w:rsidRPr="003E5845">
        <w:t xml:space="preserve">, </w:t>
      </w:r>
      <w:r>
        <w:t xml:space="preserve">nearest neighbor prediction </w:t>
      </w:r>
      <w:r w:rsidR="00FA0895">
        <w:t xml:space="preserve">is </w:t>
      </w:r>
      <w:r>
        <w:t xml:space="preserve">used instead of bilinear interpolation for intra prediction. </w:t>
      </w:r>
      <w:r w:rsidR="00533ECC">
        <w:t>Two different tests are performed:</w:t>
      </w:r>
    </w:p>
    <w:p w:rsidR="00533ECC" w:rsidRDefault="00533ECC" w:rsidP="00EB6892">
      <w:r>
        <w:t xml:space="preserve">Test A.3.1: A Rate-Distortion criteria is used to select between the nearest neighbor prediction, </w:t>
      </w:r>
      <w:proofErr w:type="gramStart"/>
      <w:r>
        <w:t>or</w:t>
      </w:r>
      <w:proofErr w:type="gramEnd"/>
      <w:r>
        <w:t xml:space="preserve"> retaining bilinear interpolation at the encoder. At all block sizes.</w:t>
      </w:r>
    </w:p>
    <w:p w:rsidR="00533ECC" w:rsidRDefault="00533ECC" w:rsidP="00533ECC">
      <w:r>
        <w:t>Test A.3.</w:t>
      </w:r>
      <w:r w:rsidR="002C5BFB">
        <w:t>2</w:t>
      </w:r>
      <w:r>
        <w:t xml:space="preserve">: A threshold based pixel difference criteria is used to select between the nearest neighbor prediction, </w:t>
      </w:r>
      <w:proofErr w:type="gramStart"/>
      <w:r>
        <w:t>or</w:t>
      </w:r>
      <w:proofErr w:type="gramEnd"/>
      <w:r>
        <w:t xml:space="preserve"> retaining bilinear interpolation at the encoder. At all block sizes.</w:t>
      </w:r>
    </w:p>
    <w:p w:rsidR="002C5BFB" w:rsidRDefault="002C5BFB" w:rsidP="002C5BFB">
      <w:r>
        <w:t xml:space="preserve">Test A.3.3: A Rate-Distortion criteria is used to select between the nearest neighbor prediction, </w:t>
      </w:r>
      <w:proofErr w:type="gramStart"/>
      <w:r>
        <w:t>or</w:t>
      </w:r>
      <w:proofErr w:type="gramEnd"/>
      <w:r>
        <w:t xml:space="preserve"> retaining bilinear interpolation at the encoder. Only at block sizes 4x4.</w:t>
      </w:r>
    </w:p>
    <w:p w:rsidR="00533ECC" w:rsidRDefault="00533ECC" w:rsidP="00533ECC">
      <w:r>
        <w:t xml:space="preserve">Test A.3.4: A threshold based pixel difference criteria is used to select between the nearest neighbor prediction, </w:t>
      </w:r>
      <w:proofErr w:type="gramStart"/>
      <w:r>
        <w:t>or</w:t>
      </w:r>
      <w:proofErr w:type="gramEnd"/>
      <w:r>
        <w:t xml:space="preserve"> retaining bilinear interpolation at the encoder. Only at block sizes 4x4.</w:t>
      </w:r>
    </w:p>
    <w:p w:rsidR="00533ECC" w:rsidRDefault="00533ECC" w:rsidP="00EB6892"/>
    <w:p w:rsidR="00EB6892" w:rsidRPr="00EA198C" w:rsidRDefault="00EB6892" w:rsidP="00EB6892">
      <w:pPr>
        <w:rPr>
          <w:b/>
          <w:i/>
          <w:sz w:val="28"/>
          <w:szCs w:val="28"/>
          <w:lang w:val="en-CA" w:eastAsia="ja-JP"/>
        </w:rPr>
      </w:pPr>
      <w:r w:rsidRPr="00EA198C">
        <w:rPr>
          <w:b/>
          <w:i/>
          <w:sz w:val="28"/>
          <w:szCs w:val="28"/>
          <w:lang w:val="en-CA" w:eastAsia="ja-JP"/>
        </w:rPr>
        <w:t>3.2 Combination Tests</w:t>
      </w:r>
    </w:p>
    <w:p w:rsidR="00EB6892" w:rsidRDefault="00EB6892" w:rsidP="00EB6892">
      <w:pPr>
        <w:jc w:val="both"/>
      </w:pPr>
      <w:r w:rsidRPr="00EA198C">
        <w:rPr>
          <w:b/>
        </w:rPr>
        <w:t>Test B.1</w:t>
      </w:r>
      <w:r>
        <w:rPr>
          <w:b/>
        </w:rPr>
        <w:t xml:space="preserve"> (</w:t>
      </w:r>
      <w:r w:rsidR="006D4DFB">
        <w:rPr>
          <w:b/>
          <w:lang w:val="en-CA" w:eastAsia="ja-JP"/>
        </w:rPr>
        <w:t xml:space="preserve">JCTVC-O0051, Samsung, both lossless and </w:t>
      </w:r>
      <w:proofErr w:type="spellStart"/>
      <w:r w:rsidR="006D4DFB">
        <w:rPr>
          <w:b/>
          <w:lang w:val="en-CA" w:eastAsia="ja-JP"/>
        </w:rPr>
        <w:t>lossy</w:t>
      </w:r>
      <w:proofErr w:type="spellEnd"/>
      <w:r>
        <w:rPr>
          <w:b/>
        </w:rPr>
        <w:t xml:space="preserve">): </w:t>
      </w:r>
      <w:r w:rsidRPr="00EA198C">
        <w:t xml:space="preserve">In this </w:t>
      </w:r>
      <w:r>
        <w:t xml:space="preserve">combination test, methods in tests A.2 and A.3 described above </w:t>
      </w:r>
      <w:r w:rsidR="006D4DFB">
        <w:t>are</w:t>
      </w:r>
      <w:r>
        <w:t xml:space="preserve"> jointly </w:t>
      </w:r>
      <w:r w:rsidR="006D4DFB">
        <w:t xml:space="preserve">testes </w:t>
      </w:r>
      <w:r>
        <w:t xml:space="preserve">for both lossless and </w:t>
      </w:r>
      <w:proofErr w:type="spellStart"/>
      <w:r>
        <w:t>lossy</w:t>
      </w:r>
      <w:proofErr w:type="spellEnd"/>
      <w:r>
        <w:t xml:space="preserve"> settings.</w:t>
      </w:r>
      <w:r w:rsidR="006D4DFB">
        <w:t xml:space="preserve"> Results are found to be additive.</w:t>
      </w:r>
    </w:p>
    <w:p w:rsidR="00D21970" w:rsidRPr="004671CC" w:rsidRDefault="00D21970" w:rsidP="00D21970">
      <w:pPr>
        <w:pStyle w:val="Heading1"/>
        <w:ind w:left="432" w:hanging="432"/>
        <w:rPr>
          <w:lang w:val="en-CA"/>
        </w:rPr>
      </w:pPr>
      <w:r>
        <w:rPr>
          <w:lang w:val="en-CA"/>
        </w:rPr>
        <w:t>Summary of Results</w:t>
      </w:r>
    </w:p>
    <w:p w:rsidR="00D21970" w:rsidRDefault="00D21970" w:rsidP="00D21970">
      <w:pPr>
        <w:jc w:val="both"/>
        <w:rPr>
          <w:lang w:val="en-CA"/>
        </w:rPr>
      </w:pPr>
      <w:r w:rsidRPr="007F4DFA">
        <w:rPr>
          <w:rFonts w:hint="eastAsia"/>
          <w:lang w:eastAsia="ko-KR"/>
        </w:rPr>
        <w:t>The proposed method</w:t>
      </w:r>
      <w:r>
        <w:rPr>
          <w:lang w:eastAsia="ko-KR"/>
        </w:rPr>
        <w:t>s</w:t>
      </w:r>
      <w:r w:rsidRPr="007F4DFA">
        <w:rPr>
          <w:rFonts w:hint="eastAsia"/>
          <w:lang w:eastAsia="ko-KR"/>
        </w:rPr>
        <w:t xml:space="preserve"> </w:t>
      </w:r>
      <w:r>
        <w:rPr>
          <w:lang w:eastAsia="ko-KR"/>
        </w:rPr>
        <w:t>were</w:t>
      </w:r>
      <w:r w:rsidRPr="007F4DFA">
        <w:rPr>
          <w:rFonts w:hint="eastAsia"/>
          <w:lang w:eastAsia="ko-KR"/>
        </w:rPr>
        <w:t xml:space="preserve"> implemented </w:t>
      </w:r>
      <w:r>
        <w:rPr>
          <w:lang w:eastAsia="ko-KR"/>
        </w:rPr>
        <w:t>on top of</w:t>
      </w:r>
      <w:r>
        <w:rPr>
          <w:rFonts w:hint="eastAsia"/>
          <w:lang w:eastAsia="ko-KR"/>
        </w:rPr>
        <w:t xml:space="preserve"> HM</w:t>
      </w:r>
      <w:r w:rsidR="006D4DFB">
        <w:rPr>
          <w:lang w:eastAsia="ko-KR"/>
        </w:rPr>
        <w:t>12</w:t>
      </w:r>
      <w:r w:rsidR="00800B13">
        <w:rPr>
          <w:lang w:eastAsia="ko-KR"/>
        </w:rPr>
        <w:t>.0+Rext4.1</w:t>
      </w:r>
      <w:r w:rsidRPr="007F4DFA">
        <w:rPr>
          <w:rFonts w:hint="eastAsia"/>
          <w:lang w:eastAsia="ko-KR"/>
        </w:rPr>
        <w:t xml:space="preserve"> and simulated under the</w:t>
      </w:r>
      <w:r w:rsidR="00800B13">
        <w:rPr>
          <w:lang w:eastAsia="ko-KR"/>
        </w:rPr>
        <w:t xml:space="preserve"> RCE3</w:t>
      </w:r>
      <w:r w:rsidRPr="007F4DFA">
        <w:rPr>
          <w:rFonts w:hint="eastAsia"/>
          <w:lang w:eastAsia="ko-KR"/>
        </w:rPr>
        <w:t xml:space="preserve"> common test </w:t>
      </w:r>
      <w:r w:rsidRPr="007F4DFA">
        <w:rPr>
          <w:lang w:eastAsia="ko-KR"/>
        </w:rPr>
        <w:t>conditions</w:t>
      </w:r>
      <w:r>
        <w:rPr>
          <w:lang w:eastAsia="ko-KR"/>
        </w:rPr>
        <w:t xml:space="preserve"> [1]</w:t>
      </w:r>
      <w:r w:rsidRPr="007F4DFA">
        <w:rPr>
          <w:rFonts w:hint="eastAsia"/>
          <w:lang w:eastAsia="ko-KR"/>
        </w:rPr>
        <w:t>.</w:t>
      </w:r>
      <w:r>
        <w:rPr>
          <w:lang w:eastAsia="ko-KR"/>
        </w:rPr>
        <w:t xml:space="preserve"> </w:t>
      </w:r>
      <w:r>
        <w:rPr>
          <w:lang w:val="en-CA"/>
        </w:rPr>
        <w:t>For lossless configuration</w:t>
      </w:r>
      <w:r w:rsidR="003765CB">
        <w:rPr>
          <w:lang w:val="en-CA"/>
        </w:rPr>
        <w:t>, All Intra, RA, and LD-B results are provide</w:t>
      </w:r>
      <w:r w:rsidR="00AE1BE8">
        <w:rPr>
          <w:lang w:val="en-CA"/>
        </w:rPr>
        <w:t>d</w:t>
      </w:r>
      <w:r w:rsidR="003765CB">
        <w:rPr>
          <w:lang w:val="en-CA"/>
        </w:rPr>
        <w:t>.</w:t>
      </w:r>
      <w:r>
        <w:rPr>
          <w:lang w:val="en-CA"/>
        </w:rPr>
        <w:t xml:space="preserve"> For </w:t>
      </w:r>
      <w:proofErr w:type="spellStart"/>
      <w:r>
        <w:rPr>
          <w:lang w:val="en-CA"/>
        </w:rPr>
        <w:t>lossy</w:t>
      </w:r>
      <w:proofErr w:type="spellEnd"/>
      <w:r>
        <w:rPr>
          <w:lang w:val="en-CA"/>
        </w:rPr>
        <w:t xml:space="preserve"> configurations, results are reported for the main-tier (QP = 22, 27, 32, 27) and high-tier (QP = 17, 22, 27, 32)</w:t>
      </w:r>
      <w:r w:rsidR="003765CB">
        <w:rPr>
          <w:lang w:val="en-CA"/>
        </w:rPr>
        <w:t>;</w:t>
      </w:r>
      <w:r>
        <w:rPr>
          <w:lang w:val="en-CA"/>
        </w:rPr>
        <w:t xml:space="preserve"> and for intra, additionally the Super-High tier (QP = 12, 17, 22, 27).</w:t>
      </w:r>
    </w:p>
    <w:p w:rsidR="00D21970" w:rsidRPr="008A1DA0" w:rsidRDefault="00D21970" w:rsidP="00D21970">
      <w:pPr>
        <w:pStyle w:val="Heading2"/>
        <w:ind w:left="576" w:hanging="576"/>
        <w:rPr>
          <w:i w:val="0"/>
          <w:lang w:val="en-CA"/>
        </w:rPr>
      </w:pPr>
      <w:r w:rsidRPr="008A1DA0">
        <w:rPr>
          <w:i w:val="0"/>
          <w:lang w:val="en-CA"/>
        </w:rPr>
        <w:t>Subtest A</w:t>
      </w:r>
      <w:r w:rsidR="00F744AC" w:rsidRPr="008A1DA0">
        <w:rPr>
          <w:i w:val="0"/>
          <w:lang w:val="en-CA"/>
        </w:rPr>
        <w:t xml:space="preserve"> (A.1 and A.2)</w:t>
      </w:r>
    </w:p>
    <w:p w:rsidR="00D21970" w:rsidRDefault="00D21970" w:rsidP="00D21970">
      <w:pPr>
        <w:pStyle w:val="Heading3"/>
        <w:rPr>
          <w:lang w:val="en-CA"/>
        </w:rPr>
      </w:pPr>
      <w:r>
        <w:rPr>
          <w:lang w:val="en-CA"/>
        </w:rPr>
        <w:t>Lossless</w:t>
      </w:r>
      <w:r w:rsidR="00535CBF">
        <w:rPr>
          <w:lang w:val="en-CA"/>
        </w:rPr>
        <w:t xml:space="preserve"> (Positive numbers are bit-rate savings)</w:t>
      </w:r>
    </w:p>
    <w:p w:rsidR="002A6038" w:rsidRPr="00256427" w:rsidRDefault="002A6038" w:rsidP="00A91AF8">
      <w:pPr>
        <w:rPr>
          <w:lang w:val="en-CA"/>
        </w:rPr>
      </w:pPr>
    </w:p>
    <w:p w:rsidR="00F744AC" w:rsidRDefault="00F744AC" w:rsidP="008A1DA0">
      <w:pPr>
        <w:rPr>
          <w:lang w:val="en-CA"/>
        </w:rPr>
      </w:pPr>
    </w:p>
    <w:p w:rsidR="002A6038" w:rsidRDefault="00150A5E" w:rsidP="008A1DA0">
      <w:r w:rsidRPr="00150A5E">
        <w:rPr>
          <w:lang w:val="en-CA"/>
        </w:rPr>
        <w:t xml:space="preserve"> </w:t>
      </w:r>
    </w:p>
    <w:p w:rsidR="002A6038" w:rsidRDefault="002A6038" w:rsidP="008A1DA0"/>
    <w:p w:rsidR="00F744AC" w:rsidRDefault="00150A5E" w:rsidP="008A1DA0">
      <w:pPr>
        <w:rPr>
          <w:lang w:val="en-CA"/>
        </w:rPr>
      </w:pPr>
      <w:r w:rsidRPr="00150A5E">
        <w:rPr>
          <w:noProof/>
          <w:lang w:eastAsia="ko-KR"/>
        </w:rPr>
        <w:lastRenderedPageBreak/>
        <w:drawing>
          <wp:inline distT="0" distB="0" distL="0" distR="0" wp14:anchorId="613085B1" wp14:editId="1D85D3D6">
            <wp:extent cx="5943600" cy="24016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401654"/>
                    </a:xfrm>
                    <a:prstGeom prst="rect">
                      <a:avLst/>
                    </a:prstGeom>
                    <a:noFill/>
                    <a:ln>
                      <a:noFill/>
                    </a:ln>
                  </pic:spPr>
                </pic:pic>
              </a:graphicData>
            </a:graphic>
          </wp:inline>
        </w:drawing>
      </w:r>
    </w:p>
    <w:p w:rsidR="00F744AC" w:rsidRDefault="00150A5E" w:rsidP="008A1DA0">
      <w:pPr>
        <w:rPr>
          <w:lang w:val="en-CA"/>
        </w:rPr>
      </w:pPr>
      <w:r w:rsidRPr="00150A5E">
        <w:rPr>
          <w:noProof/>
          <w:lang w:eastAsia="ko-KR"/>
        </w:rPr>
        <w:drawing>
          <wp:inline distT="0" distB="0" distL="0" distR="0" wp14:anchorId="03DEDF30" wp14:editId="1824ECF0">
            <wp:extent cx="5943600" cy="2275488"/>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275488"/>
                    </a:xfrm>
                    <a:prstGeom prst="rect">
                      <a:avLst/>
                    </a:prstGeom>
                    <a:noFill/>
                    <a:ln>
                      <a:noFill/>
                    </a:ln>
                  </pic:spPr>
                </pic:pic>
              </a:graphicData>
            </a:graphic>
          </wp:inline>
        </w:drawing>
      </w:r>
    </w:p>
    <w:p w:rsidR="0026531A" w:rsidRDefault="0026531A" w:rsidP="008A1DA0">
      <w:pPr>
        <w:rPr>
          <w:lang w:val="en-CA"/>
        </w:rPr>
      </w:pPr>
    </w:p>
    <w:p w:rsidR="0026531A" w:rsidRDefault="0026531A" w:rsidP="008A1DA0">
      <w:pPr>
        <w:rPr>
          <w:lang w:val="en-CA"/>
        </w:rPr>
      </w:pPr>
      <w:r w:rsidRPr="0026531A">
        <w:rPr>
          <w:noProof/>
          <w:lang w:eastAsia="ko-KR"/>
        </w:rPr>
        <w:drawing>
          <wp:inline distT="0" distB="0" distL="0" distR="0" wp14:anchorId="4E1D2876" wp14:editId="4FA61101">
            <wp:extent cx="5943600" cy="2149322"/>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149322"/>
                    </a:xfrm>
                    <a:prstGeom prst="rect">
                      <a:avLst/>
                    </a:prstGeom>
                    <a:noFill/>
                    <a:ln>
                      <a:noFill/>
                    </a:ln>
                  </pic:spPr>
                </pic:pic>
              </a:graphicData>
            </a:graphic>
          </wp:inline>
        </w:drawing>
      </w:r>
    </w:p>
    <w:p w:rsidR="0026531A" w:rsidRDefault="0026531A" w:rsidP="008A1DA0">
      <w:pPr>
        <w:rPr>
          <w:lang w:val="en-CA"/>
        </w:rPr>
      </w:pPr>
    </w:p>
    <w:p w:rsidR="00F744AC" w:rsidDel="005B0152" w:rsidRDefault="00F744AC" w:rsidP="008A1DA0">
      <w:pPr>
        <w:rPr>
          <w:del w:id="16" w:author="Ankur Saxena" w:date="2013-10-23T06:21:00Z"/>
          <w:lang w:val="en-CA"/>
        </w:rPr>
      </w:pPr>
      <w:del w:id="17" w:author="Ankur Saxena" w:date="2013-10-23T06:21:00Z">
        <w:r w:rsidDel="005B0152">
          <w:rPr>
            <w:lang w:val="en-CA"/>
          </w:rPr>
          <w:lastRenderedPageBreak/>
          <w:delText>A.2.1</w:delText>
        </w:r>
        <w:r w:rsidR="00FF5F35" w:rsidDel="005B0152">
          <w:rPr>
            <w:lang w:val="en-CA"/>
          </w:rPr>
          <w:delText xml:space="preserve"> (Samsung)</w:delText>
        </w:r>
      </w:del>
    </w:p>
    <w:p w:rsidR="00F744AC" w:rsidRDefault="00F744AC" w:rsidP="008A1DA0">
      <w:pPr>
        <w:rPr>
          <w:lang w:val="en-CA"/>
        </w:rPr>
      </w:pPr>
      <w:r w:rsidRPr="00F744AC">
        <w:rPr>
          <w:noProof/>
          <w:lang w:eastAsia="ko-KR"/>
        </w:rPr>
        <w:drawing>
          <wp:inline distT="0" distB="0" distL="0" distR="0" wp14:anchorId="13BF64C9" wp14:editId="308A2F6A">
            <wp:extent cx="5943600" cy="215865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158650"/>
                    </a:xfrm>
                    <a:prstGeom prst="rect">
                      <a:avLst/>
                    </a:prstGeom>
                    <a:noFill/>
                    <a:ln>
                      <a:noFill/>
                    </a:ln>
                  </pic:spPr>
                </pic:pic>
              </a:graphicData>
            </a:graphic>
          </wp:inline>
        </w:drawing>
      </w:r>
    </w:p>
    <w:p w:rsidR="005B0152" w:rsidRDefault="005B0152" w:rsidP="00FD02C5">
      <w:pPr>
        <w:rPr>
          <w:ins w:id="18" w:author="Ankur Saxena" w:date="2013-10-23T06:21:00Z"/>
          <w:lang w:val="en-CA"/>
        </w:rPr>
      </w:pPr>
    </w:p>
    <w:p w:rsidR="00FD02C5" w:rsidDel="005B0152" w:rsidRDefault="00FD02C5" w:rsidP="00FD02C5">
      <w:pPr>
        <w:rPr>
          <w:del w:id="19" w:author="Ankur Saxena" w:date="2013-10-23T06:21:00Z"/>
          <w:lang w:val="en-CA"/>
        </w:rPr>
      </w:pPr>
      <w:del w:id="20" w:author="Ankur Saxena" w:date="2013-10-23T06:21:00Z">
        <w:r w:rsidDel="005B0152">
          <w:rPr>
            <w:lang w:val="en-CA"/>
          </w:rPr>
          <w:delText>A.2.2 (Samsung)</w:delText>
        </w:r>
      </w:del>
    </w:p>
    <w:p w:rsidR="00FE66C1" w:rsidRDefault="00FE66C1" w:rsidP="00FD02C5">
      <w:pPr>
        <w:rPr>
          <w:lang w:val="en-CA"/>
        </w:rPr>
      </w:pPr>
      <w:r w:rsidRPr="00FE66C1">
        <w:rPr>
          <w:noProof/>
          <w:lang w:eastAsia="ko-KR"/>
        </w:rPr>
        <w:drawing>
          <wp:inline distT="0" distB="0" distL="0" distR="0" wp14:anchorId="5261F672" wp14:editId="13384D08">
            <wp:extent cx="5943600" cy="202315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2023156"/>
                    </a:xfrm>
                    <a:prstGeom prst="rect">
                      <a:avLst/>
                    </a:prstGeom>
                    <a:noFill/>
                    <a:ln>
                      <a:noFill/>
                    </a:ln>
                  </pic:spPr>
                </pic:pic>
              </a:graphicData>
            </a:graphic>
          </wp:inline>
        </w:drawing>
      </w:r>
    </w:p>
    <w:p w:rsidR="00FE66C1" w:rsidRDefault="00FE66C1" w:rsidP="00FD02C5">
      <w:pPr>
        <w:rPr>
          <w:lang w:val="en-CA"/>
        </w:rPr>
      </w:pPr>
    </w:p>
    <w:p w:rsidR="00FD02C5" w:rsidDel="005B0152" w:rsidRDefault="00FD02C5" w:rsidP="00FD02C5">
      <w:pPr>
        <w:rPr>
          <w:del w:id="21" w:author="Ankur Saxena" w:date="2013-10-23T06:21:00Z"/>
          <w:lang w:val="en-CA"/>
        </w:rPr>
      </w:pPr>
      <w:del w:id="22" w:author="Ankur Saxena" w:date="2013-10-23T06:21:00Z">
        <w:r w:rsidDel="005B0152">
          <w:rPr>
            <w:lang w:val="en-CA"/>
          </w:rPr>
          <w:delText>A.2.3 (Samsung)</w:delText>
        </w:r>
      </w:del>
    </w:p>
    <w:p w:rsidR="0021447C" w:rsidRDefault="0021447C" w:rsidP="00FD02C5">
      <w:pPr>
        <w:rPr>
          <w:lang w:val="en-CA"/>
        </w:rPr>
      </w:pPr>
      <w:r w:rsidRPr="0021447C">
        <w:rPr>
          <w:noProof/>
          <w:lang w:eastAsia="ko-KR"/>
        </w:rPr>
        <w:drawing>
          <wp:inline distT="0" distB="0" distL="0" distR="0" wp14:anchorId="75B68BF7" wp14:editId="772480E8">
            <wp:extent cx="5943600" cy="202316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023168"/>
                    </a:xfrm>
                    <a:prstGeom prst="rect">
                      <a:avLst/>
                    </a:prstGeom>
                    <a:noFill/>
                    <a:ln>
                      <a:noFill/>
                    </a:ln>
                  </pic:spPr>
                </pic:pic>
              </a:graphicData>
            </a:graphic>
          </wp:inline>
        </w:drawing>
      </w:r>
    </w:p>
    <w:p w:rsidR="0021447C" w:rsidRDefault="0021447C" w:rsidP="00FD02C5">
      <w:pPr>
        <w:rPr>
          <w:lang w:val="en-CA"/>
        </w:rPr>
      </w:pPr>
    </w:p>
    <w:p w:rsidR="00FD02C5" w:rsidDel="005B0152" w:rsidRDefault="00FD02C5" w:rsidP="00FD02C5">
      <w:pPr>
        <w:rPr>
          <w:del w:id="23" w:author="Ankur Saxena" w:date="2013-10-23T06:21:00Z"/>
          <w:lang w:val="en-CA"/>
        </w:rPr>
      </w:pPr>
      <w:del w:id="24" w:author="Ankur Saxena" w:date="2013-10-23T06:21:00Z">
        <w:r w:rsidDel="005B0152">
          <w:rPr>
            <w:lang w:val="en-CA"/>
          </w:rPr>
          <w:lastRenderedPageBreak/>
          <w:delText>A.2.4 (Samsung)</w:delText>
        </w:r>
      </w:del>
    </w:p>
    <w:p w:rsidR="00F744AC" w:rsidRDefault="0021447C" w:rsidP="008A1DA0">
      <w:pPr>
        <w:rPr>
          <w:lang w:val="en-CA"/>
        </w:rPr>
      </w:pPr>
      <w:r w:rsidRPr="0021447C">
        <w:rPr>
          <w:noProof/>
          <w:lang w:eastAsia="ko-KR"/>
        </w:rPr>
        <w:drawing>
          <wp:inline distT="0" distB="0" distL="0" distR="0" wp14:anchorId="0845F213" wp14:editId="7E6474A7">
            <wp:extent cx="5943600" cy="20231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2023156"/>
                    </a:xfrm>
                    <a:prstGeom prst="rect">
                      <a:avLst/>
                    </a:prstGeom>
                    <a:noFill/>
                    <a:ln>
                      <a:noFill/>
                    </a:ln>
                  </pic:spPr>
                </pic:pic>
              </a:graphicData>
            </a:graphic>
          </wp:inline>
        </w:drawing>
      </w:r>
    </w:p>
    <w:p w:rsidR="00F744AC" w:rsidRPr="008A1DA0" w:rsidRDefault="00F744AC" w:rsidP="008A1DA0">
      <w:pPr>
        <w:rPr>
          <w:lang w:val="en-CA"/>
        </w:rPr>
      </w:pPr>
    </w:p>
    <w:p w:rsidR="00F744AC" w:rsidRDefault="00F744AC" w:rsidP="00F744AC">
      <w:pPr>
        <w:pStyle w:val="Heading3"/>
        <w:rPr>
          <w:lang w:val="en-CA"/>
        </w:rPr>
      </w:pPr>
      <w:proofErr w:type="spellStart"/>
      <w:r>
        <w:rPr>
          <w:lang w:val="en-CA"/>
        </w:rPr>
        <w:t>Lossy</w:t>
      </w:r>
      <w:proofErr w:type="spellEnd"/>
      <w:r w:rsidR="007D5E82">
        <w:rPr>
          <w:lang w:val="en-CA"/>
        </w:rPr>
        <w:t xml:space="preserve"> (Negative numbers are BD-Rate gains)</w:t>
      </w:r>
    </w:p>
    <w:p w:rsidR="0026531A" w:rsidRPr="00256427" w:rsidRDefault="00256427" w:rsidP="00A91AF8">
      <w:pPr>
        <w:rPr>
          <w:lang w:val="en-CA"/>
        </w:rPr>
      </w:pPr>
      <w:r w:rsidRPr="00A91AF8">
        <w:rPr>
          <w:noProof/>
          <w:lang w:eastAsia="ko-KR"/>
        </w:rPr>
        <w:drawing>
          <wp:inline distT="0" distB="0" distL="0" distR="0" wp14:anchorId="1CB9FEC7" wp14:editId="266FEB2A">
            <wp:extent cx="5943600" cy="27880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788050"/>
                    </a:xfrm>
                    <a:prstGeom prst="rect">
                      <a:avLst/>
                    </a:prstGeom>
                    <a:noFill/>
                    <a:ln>
                      <a:noFill/>
                    </a:ln>
                  </pic:spPr>
                </pic:pic>
              </a:graphicData>
            </a:graphic>
          </wp:inline>
        </w:drawing>
      </w:r>
    </w:p>
    <w:p w:rsidR="00256427" w:rsidRDefault="00256427" w:rsidP="008A1DA0">
      <w:pPr>
        <w:rPr>
          <w:lang w:val="en-CA"/>
        </w:rPr>
      </w:pPr>
    </w:p>
    <w:p w:rsidR="00F744AC" w:rsidRDefault="00256427" w:rsidP="008A1DA0">
      <w:pPr>
        <w:rPr>
          <w:lang w:val="en-CA"/>
        </w:rPr>
      </w:pPr>
      <w:r>
        <w:rPr>
          <w:lang w:val="en-CA"/>
        </w:rPr>
        <w:t xml:space="preserve">Note: Encoding/Decoding times in Table A.1.5 </w:t>
      </w:r>
      <w:del w:id="25" w:author="Ankur Saxena" w:date="2013-10-23T06:22:00Z">
        <w:r w:rsidDel="00984042">
          <w:rPr>
            <w:lang w:val="en-CA"/>
          </w:rPr>
          <w:delText>may be</w:delText>
        </w:r>
      </w:del>
      <w:ins w:id="26" w:author="Ankur Saxena" w:date="2013-10-23T06:22:00Z">
        <w:r w:rsidR="00984042">
          <w:rPr>
            <w:lang w:val="en-CA"/>
          </w:rPr>
          <w:t>are</w:t>
        </w:r>
      </w:ins>
      <w:r>
        <w:rPr>
          <w:lang w:val="en-CA"/>
        </w:rPr>
        <w:t xml:space="preserve"> inaccurate</w:t>
      </w:r>
      <w:del w:id="27" w:author="Ankur Saxena" w:date="2013-10-23T06:23:00Z">
        <w:r w:rsidDel="00984042">
          <w:rPr>
            <w:lang w:val="en-CA"/>
          </w:rPr>
          <w:delText>, and may be updated in a revised version</w:delText>
        </w:r>
      </w:del>
      <w:r>
        <w:rPr>
          <w:lang w:val="en-CA"/>
        </w:rPr>
        <w:t>.</w:t>
      </w:r>
      <w:bookmarkStart w:id="28" w:name="_GoBack"/>
      <w:bookmarkEnd w:id="28"/>
    </w:p>
    <w:p w:rsidR="00256427" w:rsidRDefault="00256427" w:rsidP="008A1DA0">
      <w:pPr>
        <w:rPr>
          <w:lang w:val="en-CA"/>
        </w:rPr>
      </w:pPr>
      <w:r w:rsidRPr="00256427">
        <w:rPr>
          <w:noProof/>
          <w:lang w:eastAsia="ko-KR"/>
        </w:rPr>
        <w:drawing>
          <wp:inline distT="0" distB="0" distL="0" distR="0" wp14:anchorId="51E47ED8" wp14:editId="45E3147D">
            <wp:extent cx="5943600" cy="2602092"/>
            <wp:effectExtent l="0" t="0" r="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602092"/>
                    </a:xfrm>
                    <a:prstGeom prst="rect">
                      <a:avLst/>
                    </a:prstGeom>
                    <a:noFill/>
                    <a:ln>
                      <a:noFill/>
                    </a:ln>
                  </pic:spPr>
                </pic:pic>
              </a:graphicData>
            </a:graphic>
          </wp:inline>
        </w:drawing>
      </w:r>
    </w:p>
    <w:p w:rsidR="0026531A" w:rsidRPr="008A1DA0" w:rsidRDefault="0026531A" w:rsidP="008A1DA0">
      <w:pPr>
        <w:rPr>
          <w:lang w:val="en-CA"/>
        </w:rPr>
      </w:pPr>
    </w:p>
    <w:p w:rsidR="00C86E0E" w:rsidRPr="00156A70" w:rsidRDefault="00C86E0E" w:rsidP="00F744AC">
      <w:pPr>
        <w:rPr>
          <w:b/>
          <w:lang w:val="en-CA"/>
        </w:rPr>
      </w:pPr>
      <w:r w:rsidRPr="00C86E0E">
        <w:rPr>
          <w:noProof/>
          <w:lang w:eastAsia="ko-KR"/>
        </w:rPr>
        <w:lastRenderedPageBreak/>
        <w:drawing>
          <wp:inline distT="0" distB="0" distL="0" distR="0" wp14:anchorId="5260F04A" wp14:editId="6BEF1BB3">
            <wp:extent cx="5943600" cy="324761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3247618"/>
                    </a:xfrm>
                    <a:prstGeom prst="rect">
                      <a:avLst/>
                    </a:prstGeom>
                    <a:noFill/>
                    <a:ln>
                      <a:noFill/>
                    </a:ln>
                  </pic:spPr>
                </pic:pic>
              </a:graphicData>
            </a:graphic>
          </wp:inline>
        </w:drawing>
      </w:r>
    </w:p>
    <w:p w:rsidR="0050369C" w:rsidRDefault="0050369C" w:rsidP="00F744AC">
      <w:pPr>
        <w:rPr>
          <w:lang w:val="en-CA"/>
        </w:rPr>
      </w:pPr>
    </w:p>
    <w:p w:rsidR="00D21970" w:rsidRPr="004F0B1D" w:rsidRDefault="00D21970" w:rsidP="00D21970">
      <w:pPr>
        <w:rPr>
          <w:lang w:val="en-CA"/>
        </w:rPr>
      </w:pPr>
    </w:p>
    <w:p w:rsidR="00D21970" w:rsidRDefault="00D21970" w:rsidP="00D21970"/>
    <w:p w:rsidR="00F744AC" w:rsidRPr="00121B6D" w:rsidRDefault="00F744AC" w:rsidP="00F744AC">
      <w:pPr>
        <w:pStyle w:val="Heading2"/>
        <w:ind w:left="576" w:hanging="576"/>
        <w:rPr>
          <w:i w:val="0"/>
          <w:lang w:val="en-CA"/>
        </w:rPr>
      </w:pPr>
      <w:r w:rsidRPr="00121B6D">
        <w:rPr>
          <w:i w:val="0"/>
          <w:lang w:val="en-CA"/>
        </w:rPr>
        <w:t>Subtest A (</w:t>
      </w:r>
      <w:r>
        <w:rPr>
          <w:i w:val="0"/>
          <w:lang w:val="en-CA"/>
        </w:rPr>
        <w:t>A.3</w:t>
      </w:r>
      <w:r w:rsidRPr="00121B6D">
        <w:rPr>
          <w:i w:val="0"/>
          <w:lang w:val="en-CA"/>
        </w:rPr>
        <w:t>)</w:t>
      </w:r>
    </w:p>
    <w:p w:rsidR="00F744AC" w:rsidRDefault="00F744AC" w:rsidP="00F744AC">
      <w:pPr>
        <w:pStyle w:val="Heading3"/>
        <w:rPr>
          <w:lang w:val="en-CA"/>
        </w:rPr>
      </w:pPr>
      <w:r>
        <w:rPr>
          <w:lang w:val="en-CA"/>
        </w:rPr>
        <w:t>Lossless</w:t>
      </w:r>
      <w:r w:rsidR="00535CBF">
        <w:rPr>
          <w:lang w:val="en-CA"/>
        </w:rPr>
        <w:t xml:space="preserve"> (Positive numbers are bit-rate savings)</w:t>
      </w:r>
    </w:p>
    <w:p w:rsidR="009E29CA" w:rsidRDefault="009E29CA" w:rsidP="00F744AC">
      <w:pPr>
        <w:rPr>
          <w:lang w:val="en-CA"/>
        </w:rPr>
      </w:pPr>
    </w:p>
    <w:p w:rsidR="009E29CA" w:rsidRDefault="009E29CA" w:rsidP="00F744AC">
      <w:pPr>
        <w:rPr>
          <w:lang w:val="en-CA"/>
        </w:rPr>
      </w:pPr>
      <w:r w:rsidRPr="009E29CA">
        <w:rPr>
          <w:noProof/>
          <w:lang w:eastAsia="ko-KR"/>
        </w:rPr>
        <w:drawing>
          <wp:inline distT="0" distB="0" distL="0" distR="0" wp14:anchorId="3F592180" wp14:editId="59670B42">
            <wp:extent cx="5943600" cy="202315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2023156"/>
                    </a:xfrm>
                    <a:prstGeom prst="rect">
                      <a:avLst/>
                    </a:prstGeom>
                    <a:noFill/>
                    <a:ln>
                      <a:noFill/>
                    </a:ln>
                  </pic:spPr>
                </pic:pic>
              </a:graphicData>
            </a:graphic>
          </wp:inline>
        </w:drawing>
      </w:r>
    </w:p>
    <w:p w:rsidR="009E29CA" w:rsidRDefault="009E29CA" w:rsidP="00F744AC">
      <w:pPr>
        <w:rPr>
          <w:lang w:val="en-CA"/>
        </w:rPr>
      </w:pPr>
    </w:p>
    <w:p w:rsidR="009E29CA" w:rsidRDefault="009E29CA" w:rsidP="00F744AC">
      <w:pPr>
        <w:rPr>
          <w:lang w:val="en-CA"/>
        </w:rPr>
      </w:pPr>
      <w:r w:rsidRPr="009E29CA">
        <w:rPr>
          <w:noProof/>
          <w:lang w:eastAsia="ko-KR"/>
        </w:rPr>
        <w:lastRenderedPageBreak/>
        <w:drawing>
          <wp:inline distT="0" distB="0" distL="0" distR="0" wp14:anchorId="6127C20F" wp14:editId="4D4CA68B">
            <wp:extent cx="5943600" cy="202315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2023156"/>
                    </a:xfrm>
                    <a:prstGeom prst="rect">
                      <a:avLst/>
                    </a:prstGeom>
                    <a:noFill/>
                    <a:ln>
                      <a:noFill/>
                    </a:ln>
                  </pic:spPr>
                </pic:pic>
              </a:graphicData>
            </a:graphic>
          </wp:inline>
        </w:drawing>
      </w:r>
    </w:p>
    <w:p w:rsidR="009E29CA" w:rsidRDefault="009E29CA" w:rsidP="00F744AC">
      <w:pPr>
        <w:rPr>
          <w:lang w:val="en-CA"/>
        </w:rPr>
      </w:pPr>
    </w:p>
    <w:p w:rsidR="009E29CA" w:rsidRDefault="009E29CA" w:rsidP="00F744AC">
      <w:pPr>
        <w:rPr>
          <w:lang w:val="en-CA"/>
        </w:rPr>
      </w:pPr>
      <w:r w:rsidRPr="009E29CA">
        <w:rPr>
          <w:noProof/>
          <w:lang w:eastAsia="ko-KR"/>
        </w:rPr>
        <w:drawing>
          <wp:inline distT="0" distB="0" distL="0" distR="0" wp14:anchorId="109E0E52" wp14:editId="1A9821E1">
            <wp:extent cx="5943600" cy="20231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2023156"/>
                    </a:xfrm>
                    <a:prstGeom prst="rect">
                      <a:avLst/>
                    </a:prstGeom>
                    <a:noFill/>
                    <a:ln>
                      <a:noFill/>
                    </a:ln>
                  </pic:spPr>
                </pic:pic>
              </a:graphicData>
            </a:graphic>
          </wp:inline>
        </w:drawing>
      </w:r>
    </w:p>
    <w:p w:rsidR="009E29CA" w:rsidRDefault="009E29CA" w:rsidP="00F744AC">
      <w:pPr>
        <w:rPr>
          <w:lang w:val="en-CA"/>
        </w:rPr>
      </w:pPr>
    </w:p>
    <w:p w:rsidR="009E29CA" w:rsidRDefault="009E29CA" w:rsidP="00F744AC">
      <w:pPr>
        <w:rPr>
          <w:lang w:val="en-CA"/>
        </w:rPr>
      </w:pPr>
      <w:r w:rsidRPr="009E29CA">
        <w:rPr>
          <w:noProof/>
          <w:lang w:eastAsia="ko-KR"/>
        </w:rPr>
        <w:drawing>
          <wp:inline distT="0" distB="0" distL="0" distR="0" wp14:anchorId="59587028" wp14:editId="30D389F2">
            <wp:extent cx="5943600" cy="202316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2023168"/>
                    </a:xfrm>
                    <a:prstGeom prst="rect">
                      <a:avLst/>
                    </a:prstGeom>
                    <a:noFill/>
                    <a:ln>
                      <a:noFill/>
                    </a:ln>
                  </pic:spPr>
                </pic:pic>
              </a:graphicData>
            </a:graphic>
          </wp:inline>
        </w:drawing>
      </w:r>
    </w:p>
    <w:p w:rsidR="00F744AC" w:rsidRDefault="00F744AC" w:rsidP="00F744AC">
      <w:pPr>
        <w:rPr>
          <w:lang w:val="en-CA"/>
        </w:rPr>
      </w:pPr>
    </w:p>
    <w:p w:rsidR="009E29CA" w:rsidRDefault="009E29CA" w:rsidP="00F744AC">
      <w:pPr>
        <w:rPr>
          <w:lang w:val="en-CA"/>
        </w:rPr>
      </w:pPr>
    </w:p>
    <w:p w:rsidR="00F744AC" w:rsidRDefault="00F744AC" w:rsidP="00D21970">
      <w:pPr>
        <w:rPr>
          <w:lang w:val="en-CA"/>
        </w:rPr>
      </w:pPr>
    </w:p>
    <w:p w:rsidR="00F744AC" w:rsidRPr="00535CBF" w:rsidRDefault="00F744AC" w:rsidP="00F744AC">
      <w:pPr>
        <w:pStyle w:val="Heading3"/>
        <w:rPr>
          <w:lang w:val="en-CA"/>
        </w:rPr>
      </w:pPr>
      <w:proofErr w:type="spellStart"/>
      <w:r w:rsidRPr="00535CBF">
        <w:rPr>
          <w:lang w:val="en-CA"/>
        </w:rPr>
        <w:lastRenderedPageBreak/>
        <w:t>Lossy</w:t>
      </w:r>
      <w:proofErr w:type="spellEnd"/>
      <w:r w:rsidR="00535CBF" w:rsidRPr="00535CBF">
        <w:rPr>
          <w:lang w:val="en-CA"/>
        </w:rPr>
        <w:t xml:space="preserve"> (Negative numbers are BD-Rate gains)</w:t>
      </w:r>
    </w:p>
    <w:p w:rsidR="00DF1225" w:rsidRDefault="00DF1225" w:rsidP="00C439E4">
      <w:pPr>
        <w:rPr>
          <w:lang w:val="en-CA"/>
        </w:rPr>
      </w:pPr>
      <w:r w:rsidRPr="00DF1225">
        <w:rPr>
          <w:noProof/>
          <w:lang w:eastAsia="ko-KR"/>
        </w:rPr>
        <w:drawing>
          <wp:inline distT="0" distB="0" distL="0" distR="0" wp14:anchorId="0BB92468" wp14:editId="58B6668C">
            <wp:extent cx="5943600" cy="2487586"/>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2487586"/>
                    </a:xfrm>
                    <a:prstGeom prst="rect">
                      <a:avLst/>
                    </a:prstGeom>
                    <a:noFill/>
                    <a:ln>
                      <a:noFill/>
                    </a:ln>
                  </pic:spPr>
                </pic:pic>
              </a:graphicData>
            </a:graphic>
          </wp:inline>
        </w:drawing>
      </w:r>
    </w:p>
    <w:p w:rsidR="00DF1225" w:rsidRDefault="00DF1225" w:rsidP="00C439E4">
      <w:pPr>
        <w:rPr>
          <w:lang w:val="en-CA"/>
        </w:rPr>
      </w:pPr>
    </w:p>
    <w:p w:rsidR="00C439E4" w:rsidRDefault="00DF1225" w:rsidP="00C439E4">
      <w:pPr>
        <w:rPr>
          <w:lang w:val="en-CA"/>
        </w:rPr>
      </w:pPr>
      <w:r w:rsidRPr="00DF1225">
        <w:rPr>
          <w:noProof/>
          <w:lang w:eastAsia="ko-KR"/>
        </w:rPr>
        <w:drawing>
          <wp:inline distT="0" distB="0" distL="0" distR="0" wp14:anchorId="6888EE9C" wp14:editId="6836CA22">
            <wp:extent cx="5943600" cy="2487586"/>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2487586"/>
                    </a:xfrm>
                    <a:prstGeom prst="rect">
                      <a:avLst/>
                    </a:prstGeom>
                    <a:noFill/>
                    <a:ln>
                      <a:noFill/>
                    </a:ln>
                  </pic:spPr>
                </pic:pic>
              </a:graphicData>
            </a:graphic>
          </wp:inline>
        </w:drawing>
      </w:r>
    </w:p>
    <w:p w:rsidR="00DF1225" w:rsidRDefault="00DF1225" w:rsidP="00C439E4">
      <w:pPr>
        <w:rPr>
          <w:lang w:val="en-CA"/>
        </w:rPr>
      </w:pPr>
    </w:p>
    <w:p w:rsidR="00DF1225" w:rsidRDefault="00DF1225" w:rsidP="00C439E4">
      <w:pPr>
        <w:rPr>
          <w:lang w:val="en-CA"/>
        </w:rPr>
      </w:pPr>
      <w:r w:rsidRPr="00DF1225">
        <w:rPr>
          <w:noProof/>
          <w:lang w:eastAsia="ko-KR"/>
        </w:rPr>
        <w:drawing>
          <wp:inline distT="0" distB="0" distL="0" distR="0" wp14:anchorId="18F57709" wp14:editId="1BE45157">
            <wp:extent cx="5943600" cy="2487586"/>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2487586"/>
                    </a:xfrm>
                    <a:prstGeom prst="rect">
                      <a:avLst/>
                    </a:prstGeom>
                    <a:noFill/>
                    <a:ln>
                      <a:noFill/>
                    </a:ln>
                  </pic:spPr>
                </pic:pic>
              </a:graphicData>
            </a:graphic>
          </wp:inline>
        </w:drawing>
      </w:r>
    </w:p>
    <w:p w:rsidR="00DF1225" w:rsidRDefault="00DF1225" w:rsidP="00C439E4">
      <w:pPr>
        <w:rPr>
          <w:lang w:val="en-CA"/>
        </w:rPr>
      </w:pPr>
    </w:p>
    <w:p w:rsidR="00DF1225" w:rsidRDefault="00DF1225" w:rsidP="00D21970">
      <w:pPr>
        <w:rPr>
          <w:lang w:val="en-CA"/>
        </w:rPr>
      </w:pPr>
    </w:p>
    <w:p w:rsidR="00D21970" w:rsidRDefault="00DF1225" w:rsidP="00D21970">
      <w:r w:rsidRPr="00DF1225">
        <w:rPr>
          <w:noProof/>
          <w:lang w:eastAsia="ko-KR"/>
        </w:rPr>
        <w:lastRenderedPageBreak/>
        <w:drawing>
          <wp:inline distT="0" distB="0" distL="0" distR="0" wp14:anchorId="21112B82" wp14:editId="2ABED6D8">
            <wp:extent cx="5943600" cy="2487586"/>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3600" cy="2487586"/>
                    </a:xfrm>
                    <a:prstGeom prst="rect">
                      <a:avLst/>
                    </a:prstGeom>
                    <a:noFill/>
                    <a:ln>
                      <a:noFill/>
                    </a:ln>
                  </pic:spPr>
                </pic:pic>
              </a:graphicData>
            </a:graphic>
          </wp:inline>
        </w:drawing>
      </w:r>
    </w:p>
    <w:p w:rsidR="00D21970" w:rsidRDefault="00D21970" w:rsidP="00D21970">
      <w:pPr>
        <w:pStyle w:val="Heading2"/>
        <w:ind w:left="576" w:hanging="576"/>
        <w:rPr>
          <w:lang w:val="en-CA"/>
        </w:rPr>
      </w:pPr>
      <w:r>
        <w:rPr>
          <w:lang w:val="en-CA"/>
        </w:rPr>
        <w:t>Subtest B</w:t>
      </w:r>
    </w:p>
    <w:p w:rsidR="00D21970" w:rsidRPr="007358CB" w:rsidRDefault="00C439E4" w:rsidP="008A1DA0">
      <w:pPr>
        <w:pStyle w:val="Heading3"/>
        <w:numPr>
          <w:ilvl w:val="0"/>
          <w:numId w:val="0"/>
        </w:numPr>
        <w:ind w:left="720" w:hanging="720"/>
      </w:pPr>
      <w:r>
        <w:t>Combination Test B.1 = (A.2+A.3)</w:t>
      </w:r>
    </w:p>
    <w:p w:rsidR="00D21970" w:rsidRDefault="00D21970" w:rsidP="008A1DA0">
      <w:pPr>
        <w:pStyle w:val="Heading3"/>
      </w:pPr>
      <w:r w:rsidRPr="0092789F">
        <w:t>Lossless</w:t>
      </w:r>
      <w:r w:rsidR="00535CBF">
        <w:t xml:space="preserve"> </w:t>
      </w:r>
      <w:r w:rsidR="00535CBF">
        <w:rPr>
          <w:lang w:val="en-CA"/>
        </w:rPr>
        <w:t>(Positive numbers are bit-rate savings)</w:t>
      </w:r>
    </w:p>
    <w:p w:rsidR="001D22AA" w:rsidRDefault="001D22AA" w:rsidP="00C439E4">
      <w:pPr>
        <w:rPr>
          <w:lang w:val="en-CA"/>
        </w:rPr>
      </w:pPr>
      <w:r w:rsidRPr="001D22AA">
        <w:rPr>
          <w:noProof/>
          <w:lang w:eastAsia="ko-KR"/>
        </w:rPr>
        <w:drawing>
          <wp:inline distT="0" distB="0" distL="0" distR="0" wp14:anchorId="01D9DFE0" wp14:editId="1E6E5005">
            <wp:extent cx="5943600" cy="202315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2023156"/>
                    </a:xfrm>
                    <a:prstGeom prst="rect">
                      <a:avLst/>
                    </a:prstGeom>
                    <a:noFill/>
                    <a:ln>
                      <a:noFill/>
                    </a:ln>
                  </pic:spPr>
                </pic:pic>
              </a:graphicData>
            </a:graphic>
          </wp:inline>
        </w:drawing>
      </w:r>
    </w:p>
    <w:p w:rsidR="001D22AA" w:rsidRDefault="001D22AA" w:rsidP="00C439E4">
      <w:pPr>
        <w:rPr>
          <w:lang w:val="en-CA"/>
        </w:rPr>
      </w:pPr>
    </w:p>
    <w:p w:rsidR="001D22AA" w:rsidRDefault="003B1F56" w:rsidP="00C439E4">
      <w:pPr>
        <w:rPr>
          <w:lang w:val="en-CA"/>
        </w:rPr>
      </w:pPr>
      <w:r w:rsidRPr="003B1F56">
        <w:rPr>
          <w:noProof/>
          <w:lang w:eastAsia="ko-KR"/>
        </w:rPr>
        <w:drawing>
          <wp:inline distT="0" distB="0" distL="0" distR="0" wp14:anchorId="090099C7" wp14:editId="7718161F">
            <wp:extent cx="5943600" cy="202316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2023168"/>
                    </a:xfrm>
                    <a:prstGeom prst="rect">
                      <a:avLst/>
                    </a:prstGeom>
                    <a:noFill/>
                    <a:ln>
                      <a:noFill/>
                    </a:ln>
                  </pic:spPr>
                </pic:pic>
              </a:graphicData>
            </a:graphic>
          </wp:inline>
        </w:drawing>
      </w:r>
    </w:p>
    <w:p w:rsidR="001D22AA" w:rsidRDefault="001D22AA" w:rsidP="00C439E4">
      <w:pPr>
        <w:rPr>
          <w:lang w:val="en-CA"/>
        </w:rPr>
      </w:pPr>
    </w:p>
    <w:p w:rsidR="00535CBF" w:rsidRDefault="00C439E4" w:rsidP="00535CBF">
      <w:pPr>
        <w:pStyle w:val="Heading3"/>
        <w:rPr>
          <w:lang w:val="en-CA"/>
        </w:rPr>
      </w:pPr>
      <w:proofErr w:type="spellStart"/>
      <w:r w:rsidRPr="008A1DA0">
        <w:lastRenderedPageBreak/>
        <w:t>Lossy</w:t>
      </w:r>
      <w:proofErr w:type="spellEnd"/>
      <w:r w:rsidR="00535CBF">
        <w:t xml:space="preserve"> </w:t>
      </w:r>
      <w:r w:rsidR="00535CBF">
        <w:rPr>
          <w:lang w:val="en-CA"/>
        </w:rPr>
        <w:t>(Negative numbers are BD-Rate gains)</w:t>
      </w:r>
    </w:p>
    <w:p w:rsidR="00C439E4" w:rsidRPr="008A1DA0" w:rsidRDefault="00C439E4" w:rsidP="00A91AF8">
      <w:pPr>
        <w:pStyle w:val="Heading3"/>
        <w:numPr>
          <w:ilvl w:val="0"/>
          <w:numId w:val="0"/>
        </w:numPr>
        <w:ind w:left="720"/>
      </w:pPr>
    </w:p>
    <w:p w:rsidR="003B1F56" w:rsidRDefault="003B1F56" w:rsidP="00C439E4">
      <w:pPr>
        <w:rPr>
          <w:lang w:val="en-CA"/>
        </w:rPr>
      </w:pPr>
      <w:r w:rsidRPr="003B1F56">
        <w:rPr>
          <w:noProof/>
          <w:lang w:eastAsia="ko-KR"/>
        </w:rPr>
        <w:drawing>
          <wp:inline distT="0" distB="0" distL="0" distR="0" wp14:anchorId="5666255C" wp14:editId="27B42DE3">
            <wp:extent cx="5943600" cy="2487586"/>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3600" cy="2487586"/>
                    </a:xfrm>
                    <a:prstGeom prst="rect">
                      <a:avLst/>
                    </a:prstGeom>
                    <a:noFill/>
                    <a:ln>
                      <a:noFill/>
                    </a:ln>
                  </pic:spPr>
                </pic:pic>
              </a:graphicData>
            </a:graphic>
          </wp:inline>
        </w:drawing>
      </w:r>
    </w:p>
    <w:p w:rsidR="003B1F56" w:rsidRDefault="003B1F56" w:rsidP="00C439E4">
      <w:pPr>
        <w:rPr>
          <w:lang w:val="en-CA"/>
        </w:rPr>
      </w:pPr>
    </w:p>
    <w:p w:rsidR="003B1F56" w:rsidRDefault="003B1F56" w:rsidP="00C439E4">
      <w:pPr>
        <w:rPr>
          <w:lang w:val="en-CA"/>
        </w:rPr>
      </w:pPr>
      <w:r w:rsidRPr="003B1F56">
        <w:rPr>
          <w:noProof/>
          <w:lang w:eastAsia="ko-KR"/>
        </w:rPr>
        <w:drawing>
          <wp:inline distT="0" distB="0" distL="0" distR="0" wp14:anchorId="465133C8" wp14:editId="343C6316">
            <wp:extent cx="5943600" cy="2487586"/>
            <wp:effectExtent l="0" t="0" r="0"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2487586"/>
                    </a:xfrm>
                    <a:prstGeom prst="rect">
                      <a:avLst/>
                    </a:prstGeom>
                    <a:noFill/>
                    <a:ln>
                      <a:noFill/>
                    </a:ln>
                  </pic:spPr>
                </pic:pic>
              </a:graphicData>
            </a:graphic>
          </wp:inline>
        </w:drawing>
      </w:r>
    </w:p>
    <w:p w:rsidR="003B1F56" w:rsidRDefault="003B1F56" w:rsidP="00C439E4">
      <w:pPr>
        <w:rPr>
          <w:lang w:val="en-CA"/>
        </w:rPr>
      </w:pPr>
    </w:p>
    <w:p w:rsidR="009963EA" w:rsidRPr="009963EA" w:rsidRDefault="009963EA">
      <w:pPr>
        <w:rPr>
          <w:lang w:val="en-CA"/>
        </w:rPr>
      </w:pPr>
    </w:p>
    <w:p w:rsidR="00274CEF" w:rsidRDefault="00C5247F" w:rsidP="00274CEF">
      <w:pPr>
        <w:pStyle w:val="Heading1"/>
        <w:spacing w:after="0"/>
        <w:ind w:left="432" w:hanging="432"/>
      </w:pPr>
      <w:r>
        <w:t>Recommendations</w:t>
      </w:r>
    </w:p>
    <w:p w:rsidR="00CE7F57" w:rsidRDefault="00C5247F" w:rsidP="00156A70">
      <w:r>
        <w:t>It is recommended to discuss all the tools in the RCE 3, and adopt the promising one(s).</w:t>
      </w:r>
    </w:p>
    <w:p w:rsidR="00274CEF" w:rsidRPr="00156A70" w:rsidRDefault="00274CEF" w:rsidP="00156A70"/>
    <w:p w:rsidR="00D21970" w:rsidRPr="005B217D" w:rsidRDefault="00D21970" w:rsidP="00D21970">
      <w:pPr>
        <w:pStyle w:val="Heading1"/>
        <w:ind w:left="432" w:hanging="432"/>
        <w:rPr>
          <w:lang w:val="en-CA"/>
        </w:rPr>
      </w:pPr>
      <w:r>
        <w:rPr>
          <w:lang w:val="en-CA"/>
        </w:rPr>
        <w:t>References</w:t>
      </w:r>
    </w:p>
    <w:p w:rsidR="0069768E" w:rsidRPr="0077741E" w:rsidRDefault="0069768E" w:rsidP="0069768E">
      <w:pPr>
        <w:numPr>
          <w:ilvl w:val="0"/>
          <w:numId w:val="16"/>
        </w:numPr>
        <w:spacing w:before="60" w:after="60"/>
        <w:jc w:val="both"/>
        <w:textAlignment w:val="auto"/>
        <w:rPr>
          <w:szCs w:val="22"/>
          <w:lang w:val="en-CA" w:eastAsia="ko-KR"/>
        </w:rPr>
      </w:pPr>
      <w:r w:rsidRPr="0077741E">
        <w:rPr>
          <w:szCs w:val="22"/>
          <w:lang w:val="en-CA" w:eastAsia="ko-KR"/>
        </w:rPr>
        <w:t>A. Saxena, D. Kwon, M. Naccari and C. Pang</w:t>
      </w:r>
      <w:r w:rsidRPr="0077741E">
        <w:rPr>
          <w:szCs w:val="22"/>
          <w:lang w:eastAsia="zh-TW"/>
        </w:rPr>
        <w:t>, “</w:t>
      </w:r>
      <w:r>
        <w:t>HEVC Range Extensions Core Experiment 3 (RCE3): Intra Prediction techniques</w:t>
      </w:r>
      <w:r w:rsidRPr="0077741E">
        <w:rPr>
          <w:szCs w:val="22"/>
          <w:lang w:eastAsia="zh-TW"/>
        </w:rPr>
        <w:t xml:space="preserve">,” JCTVC-N1123, </w:t>
      </w:r>
      <w:r w:rsidRPr="0077741E">
        <w:rPr>
          <w:szCs w:val="22"/>
          <w:lang w:val="en-CA"/>
        </w:rPr>
        <w:t>Vienna, Austria, July 2013.</w:t>
      </w:r>
    </w:p>
    <w:p w:rsidR="007F1F8B" w:rsidRPr="005B217D" w:rsidRDefault="007F1F8B" w:rsidP="008A1DA0">
      <w:pPr>
        <w:keepNext/>
        <w:spacing w:before="240" w:after="60"/>
        <w:outlineLvl w:val="0"/>
        <w:rPr>
          <w:szCs w:val="22"/>
          <w:lang w:val="en-CA"/>
        </w:rPr>
      </w:pPr>
    </w:p>
    <w:sectPr w:rsidR="007F1F8B" w:rsidRPr="005B217D" w:rsidSect="00A01439">
      <w:footerReference w:type="default" r:id="rId3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BD6" w:rsidRDefault="00F04BD6">
      <w:r>
        <w:separator/>
      </w:r>
    </w:p>
  </w:endnote>
  <w:endnote w:type="continuationSeparator" w:id="0">
    <w:p w:rsidR="00F04BD6" w:rsidRDefault="00F0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84042">
      <w:rPr>
        <w:rStyle w:val="PageNumber"/>
        <w:noProof/>
      </w:rPr>
      <w:t>12</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r w:rsidR="005B0152">
      <w:rPr>
        <w:rStyle w:val="PageNumber"/>
        <w:noProof/>
      </w:rPr>
      <w:t>2013-10-21</w:t>
    </w:r>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BD6" w:rsidRDefault="00F04BD6">
      <w:r>
        <w:separator/>
      </w:r>
    </w:p>
  </w:footnote>
  <w:footnote w:type="continuationSeparator" w:id="0">
    <w:p w:rsidR="00F04BD6" w:rsidRDefault="00F04B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36411"/>
    <w:multiLevelType w:val="hybridMultilevel"/>
    <w:tmpl w:val="587CFD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BD5606"/>
    <w:multiLevelType w:val="hybridMultilevel"/>
    <w:tmpl w:val="B64ABC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727DF"/>
    <w:multiLevelType w:val="hybridMultilevel"/>
    <w:tmpl w:val="B57E3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B0D4B6F"/>
    <w:multiLevelType w:val="hybridMultilevel"/>
    <w:tmpl w:val="4B16DD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nsid w:val="783D7F45"/>
    <w:multiLevelType w:val="hybridMultilevel"/>
    <w:tmpl w:val="3518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1"/>
  </w:num>
  <w:num w:numId="5">
    <w:abstractNumId w:val="12"/>
  </w:num>
  <w:num w:numId="6">
    <w:abstractNumId w:val="8"/>
  </w:num>
  <w:num w:numId="7">
    <w:abstractNumId w:val="10"/>
  </w:num>
  <w:num w:numId="8">
    <w:abstractNumId w:val="8"/>
  </w:num>
  <w:num w:numId="9">
    <w:abstractNumId w:val="1"/>
  </w:num>
  <w:num w:numId="10">
    <w:abstractNumId w:val="7"/>
  </w:num>
  <w:num w:numId="11">
    <w:abstractNumId w:val="2"/>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5"/>
  </w:num>
  <w:num w:numId="15">
    <w:abstractNumId w:val="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5"/>
  </w:num>
  <w:num w:numId="21">
    <w:abstractNumId w:val="1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172F"/>
    <w:rsid w:val="000631B0"/>
    <w:rsid w:val="000745B5"/>
    <w:rsid w:val="0007614F"/>
    <w:rsid w:val="00086D3D"/>
    <w:rsid w:val="000B1C6B"/>
    <w:rsid w:val="000B4FF9"/>
    <w:rsid w:val="000C09AC"/>
    <w:rsid w:val="000C2341"/>
    <w:rsid w:val="000C56AC"/>
    <w:rsid w:val="000E00F3"/>
    <w:rsid w:val="000E487E"/>
    <w:rsid w:val="000F158C"/>
    <w:rsid w:val="000F2764"/>
    <w:rsid w:val="000F4FC7"/>
    <w:rsid w:val="00102F3D"/>
    <w:rsid w:val="00105B0B"/>
    <w:rsid w:val="00113555"/>
    <w:rsid w:val="0011673A"/>
    <w:rsid w:val="00124E38"/>
    <w:rsid w:val="0012580B"/>
    <w:rsid w:val="001263CE"/>
    <w:rsid w:val="00131F90"/>
    <w:rsid w:val="0013526E"/>
    <w:rsid w:val="00150758"/>
    <w:rsid w:val="00150A5E"/>
    <w:rsid w:val="00151A31"/>
    <w:rsid w:val="00156A70"/>
    <w:rsid w:val="00166002"/>
    <w:rsid w:val="00171371"/>
    <w:rsid w:val="00175A24"/>
    <w:rsid w:val="00175BED"/>
    <w:rsid w:val="00180A8B"/>
    <w:rsid w:val="00187E58"/>
    <w:rsid w:val="001A297E"/>
    <w:rsid w:val="001A368E"/>
    <w:rsid w:val="001A7329"/>
    <w:rsid w:val="001B0679"/>
    <w:rsid w:val="001B4E28"/>
    <w:rsid w:val="001B5E9A"/>
    <w:rsid w:val="001C16FA"/>
    <w:rsid w:val="001C2C6F"/>
    <w:rsid w:val="001C3525"/>
    <w:rsid w:val="001C7D10"/>
    <w:rsid w:val="001D1BD2"/>
    <w:rsid w:val="001D22AA"/>
    <w:rsid w:val="001E02BE"/>
    <w:rsid w:val="001E3B37"/>
    <w:rsid w:val="001E4C41"/>
    <w:rsid w:val="001F06BC"/>
    <w:rsid w:val="001F2308"/>
    <w:rsid w:val="001F2594"/>
    <w:rsid w:val="001F57A4"/>
    <w:rsid w:val="002055A6"/>
    <w:rsid w:val="00206460"/>
    <w:rsid w:val="002069B4"/>
    <w:rsid w:val="0021447C"/>
    <w:rsid w:val="00215DFC"/>
    <w:rsid w:val="002212DF"/>
    <w:rsid w:val="0022151E"/>
    <w:rsid w:val="0022287D"/>
    <w:rsid w:val="00222CD4"/>
    <w:rsid w:val="002264A6"/>
    <w:rsid w:val="00227BA7"/>
    <w:rsid w:val="0023011C"/>
    <w:rsid w:val="00234196"/>
    <w:rsid w:val="002357EF"/>
    <w:rsid w:val="002368A1"/>
    <w:rsid w:val="00246E26"/>
    <w:rsid w:val="002470C8"/>
    <w:rsid w:val="00247865"/>
    <w:rsid w:val="00247BEB"/>
    <w:rsid w:val="00247E38"/>
    <w:rsid w:val="00256427"/>
    <w:rsid w:val="00256DED"/>
    <w:rsid w:val="00263398"/>
    <w:rsid w:val="0026531A"/>
    <w:rsid w:val="00267F60"/>
    <w:rsid w:val="00273454"/>
    <w:rsid w:val="00274CEF"/>
    <w:rsid w:val="00275BCF"/>
    <w:rsid w:val="00287F03"/>
    <w:rsid w:val="00290EEF"/>
    <w:rsid w:val="00292257"/>
    <w:rsid w:val="00293D8B"/>
    <w:rsid w:val="002969D6"/>
    <w:rsid w:val="002A54E0"/>
    <w:rsid w:val="002A6038"/>
    <w:rsid w:val="002A75E7"/>
    <w:rsid w:val="002B1595"/>
    <w:rsid w:val="002B191D"/>
    <w:rsid w:val="002C5BFB"/>
    <w:rsid w:val="002C64D9"/>
    <w:rsid w:val="002C6FE5"/>
    <w:rsid w:val="002C7BAD"/>
    <w:rsid w:val="002D0AF6"/>
    <w:rsid w:val="002D1F25"/>
    <w:rsid w:val="002D65F8"/>
    <w:rsid w:val="002E6082"/>
    <w:rsid w:val="002F164D"/>
    <w:rsid w:val="003021C6"/>
    <w:rsid w:val="003033A2"/>
    <w:rsid w:val="00306206"/>
    <w:rsid w:val="00317656"/>
    <w:rsid w:val="00317D85"/>
    <w:rsid w:val="00317E83"/>
    <w:rsid w:val="00327C56"/>
    <w:rsid w:val="003315A1"/>
    <w:rsid w:val="003373EC"/>
    <w:rsid w:val="003412B7"/>
    <w:rsid w:val="00342FF4"/>
    <w:rsid w:val="00344581"/>
    <w:rsid w:val="003500E0"/>
    <w:rsid w:val="00355FB8"/>
    <w:rsid w:val="003605A5"/>
    <w:rsid w:val="003669EA"/>
    <w:rsid w:val="003706CC"/>
    <w:rsid w:val="00370B4C"/>
    <w:rsid w:val="003728E2"/>
    <w:rsid w:val="00375ECE"/>
    <w:rsid w:val="003765CB"/>
    <w:rsid w:val="00376DC2"/>
    <w:rsid w:val="00377710"/>
    <w:rsid w:val="003963E9"/>
    <w:rsid w:val="003A2D8E"/>
    <w:rsid w:val="003A4CB7"/>
    <w:rsid w:val="003A58B5"/>
    <w:rsid w:val="003B1AD5"/>
    <w:rsid w:val="003B1F56"/>
    <w:rsid w:val="003C20E4"/>
    <w:rsid w:val="003C3CBC"/>
    <w:rsid w:val="003D4FAD"/>
    <w:rsid w:val="003D5156"/>
    <w:rsid w:val="003E19B9"/>
    <w:rsid w:val="003E6F90"/>
    <w:rsid w:val="003E76E1"/>
    <w:rsid w:val="003F5D0F"/>
    <w:rsid w:val="00407AD0"/>
    <w:rsid w:val="00410AD7"/>
    <w:rsid w:val="00414101"/>
    <w:rsid w:val="0042187C"/>
    <w:rsid w:val="00431616"/>
    <w:rsid w:val="00433DDB"/>
    <w:rsid w:val="00435453"/>
    <w:rsid w:val="00436353"/>
    <w:rsid w:val="00437619"/>
    <w:rsid w:val="004452DB"/>
    <w:rsid w:val="00445B72"/>
    <w:rsid w:val="00451006"/>
    <w:rsid w:val="00456B23"/>
    <w:rsid w:val="00462788"/>
    <w:rsid w:val="00473347"/>
    <w:rsid w:val="004812FB"/>
    <w:rsid w:val="00482987"/>
    <w:rsid w:val="004871A2"/>
    <w:rsid w:val="0049565C"/>
    <w:rsid w:val="004A2A63"/>
    <w:rsid w:val="004A7E06"/>
    <w:rsid w:val="004B210C"/>
    <w:rsid w:val="004B472F"/>
    <w:rsid w:val="004D405F"/>
    <w:rsid w:val="004E4F4F"/>
    <w:rsid w:val="004E6789"/>
    <w:rsid w:val="004E758F"/>
    <w:rsid w:val="004E7C5C"/>
    <w:rsid w:val="004F61E3"/>
    <w:rsid w:val="004F7986"/>
    <w:rsid w:val="004F7CC0"/>
    <w:rsid w:val="00502E10"/>
    <w:rsid w:val="0050369C"/>
    <w:rsid w:val="0051015C"/>
    <w:rsid w:val="0051559F"/>
    <w:rsid w:val="00516CF1"/>
    <w:rsid w:val="00521D50"/>
    <w:rsid w:val="0052661D"/>
    <w:rsid w:val="00531AE9"/>
    <w:rsid w:val="00531E73"/>
    <w:rsid w:val="00533ECC"/>
    <w:rsid w:val="00535CBF"/>
    <w:rsid w:val="0054513E"/>
    <w:rsid w:val="00550A66"/>
    <w:rsid w:val="005534E5"/>
    <w:rsid w:val="00567EC7"/>
    <w:rsid w:val="00570013"/>
    <w:rsid w:val="005801A2"/>
    <w:rsid w:val="005804C0"/>
    <w:rsid w:val="00581438"/>
    <w:rsid w:val="00583775"/>
    <w:rsid w:val="00584D26"/>
    <w:rsid w:val="00592256"/>
    <w:rsid w:val="005952A5"/>
    <w:rsid w:val="00597533"/>
    <w:rsid w:val="005A2C3E"/>
    <w:rsid w:val="005A33A1"/>
    <w:rsid w:val="005A4C5A"/>
    <w:rsid w:val="005B0152"/>
    <w:rsid w:val="005B217D"/>
    <w:rsid w:val="005B26A1"/>
    <w:rsid w:val="005C385F"/>
    <w:rsid w:val="005E1AC6"/>
    <w:rsid w:val="005F60AD"/>
    <w:rsid w:val="005F6F1B"/>
    <w:rsid w:val="00612BCD"/>
    <w:rsid w:val="00624B33"/>
    <w:rsid w:val="006279DC"/>
    <w:rsid w:val="00630AA2"/>
    <w:rsid w:val="0063569E"/>
    <w:rsid w:val="0063571A"/>
    <w:rsid w:val="00646707"/>
    <w:rsid w:val="00646887"/>
    <w:rsid w:val="0065405D"/>
    <w:rsid w:val="00662E58"/>
    <w:rsid w:val="00664DCF"/>
    <w:rsid w:val="006706F9"/>
    <w:rsid w:val="00681EA7"/>
    <w:rsid w:val="0069315F"/>
    <w:rsid w:val="0069768E"/>
    <w:rsid w:val="006A7154"/>
    <w:rsid w:val="006B0599"/>
    <w:rsid w:val="006B27EF"/>
    <w:rsid w:val="006B6F7B"/>
    <w:rsid w:val="006C472A"/>
    <w:rsid w:val="006C5D39"/>
    <w:rsid w:val="006D4DFB"/>
    <w:rsid w:val="006E2810"/>
    <w:rsid w:val="006E29BB"/>
    <w:rsid w:val="006E5417"/>
    <w:rsid w:val="006E5429"/>
    <w:rsid w:val="00702D04"/>
    <w:rsid w:val="00703A89"/>
    <w:rsid w:val="00704144"/>
    <w:rsid w:val="00712F60"/>
    <w:rsid w:val="0071762A"/>
    <w:rsid w:val="00720E3B"/>
    <w:rsid w:val="0073145A"/>
    <w:rsid w:val="007323F9"/>
    <w:rsid w:val="00745F6B"/>
    <w:rsid w:val="00745FE1"/>
    <w:rsid w:val="00754C5F"/>
    <w:rsid w:val="0075585E"/>
    <w:rsid w:val="00757D00"/>
    <w:rsid w:val="00770571"/>
    <w:rsid w:val="007768FF"/>
    <w:rsid w:val="0077741E"/>
    <w:rsid w:val="007824D3"/>
    <w:rsid w:val="00786CDD"/>
    <w:rsid w:val="00787E7B"/>
    <w:rsid w:val="00796ACA"/>
    <w:rsid w:val="00796EE3"/>
    <w:rsid w:val="00797575"/>
    <w:rsid w:val="007A29A5"/>
    <w:rsid w:val="007A4E87"/>
    <w:rsid w:val="007A6B1C"/>
    <w:rsid w:val="007A71D6"/>
    <w:rsid w:val="007A7D29"/>
    <w:rsid w:val="007B4AB8"/>
    <w:rsid w:val="007D5E82"/>
    <w:rsid w:val="007E2F8A"/>
    <w:rsid w:val="007F1F8B"/>
    <w:rsid w:val="007F4737"/>
    <w:rsid w:val="007F67A1"/>
    <w:rsid w:val="007F7A2A"/>
    <w:rsid w:val="00800B13"/>
    <w:rsid w:val="008010DB"/>
    <w:rsid w:val="00811C05"/>
    <w:rsid w:val="00813555"/>
    <w:rsid w:val="00817077"/>
    <w:rsid w:val="008206C8"/>
    <w:rsid w:val="008306CF"/>
    <w:rsid w:val="0083374E"/>
    <w:rsid w:val="0085406A"/>
    <w:rsid w:val="00857619"/>
    <w:rsid w:val="00860DFE"/>
    <w:rsid w:val="0086180A"/>
    <w:rsid w:val="0086387C"/>
    <w:rsid w:val="00874A6C"/>
    <w:rsid w:val="00874FC6"/>
    <w:rsid w:val="00876C65"/>
    <w:rsid w:val="008A1DA0"/>
    <w:rsid w:val="008A4B4C"/>
    <w:rsid w:val="008A65DD"/>
    <w:rsid w:val="008A68C0"/>
    <w:rsid w:val="008C1B31"/>
    <w:rsid w:val="008C239F"/>
    <w:rsid w:val="008E480C"/>
    <w:rsid w:val="009002E6"/>
    <w:rsid w:val="00907757"/>
    <w:rsid w:val="00910960"/>
    <w:rsid w:val="009153D3"/>
    <w:rsid w:val="00915617"/>
    <w:rsid w:val="009212B0"/>
    <w:rsid w:val="009234A5"/>
    <w:rsid w:val="00925969"/>
    <w:rsid w:val="009301B6"/>
    <w:rsid w:val="009336F7"/>
    <w:rsid w:val="009374A7"/>
    <w:rsid w:val="009400B1"/>
    <w:rsid w:val="009450D0"/>
    <w:rsid w:val="009513A5"/>
    <w:rsid w:val="00955536"/>
    <w:rsid w:val="009823EB"/>
    <w:rsid w:val="00983052"/>
    <w:rsid w:val="00984042"/>
    <w:rsid w:val="0098551D"/>
    <w:rsid w:val="0099518F"/>
    <w:rsid w:val="009963EA"/>
    <w:rsid w:val="00997F14"/>
    <w:rsid w:val="009A523D"/>
    <w:rsid w:val="009A54DB"/>
    <w:rsid w:val="009B208A"/>
    <w:rsid w:val="009B4532"/>
    <w:rsid w:val="009D1234"/>
    <w:rsid w:val="009E29CA"/>
    <w:rsid w:val="009F496B"/>
    <w:rsid w:val="00A01439"/>
    <w:rsid w:val="00A024F0"/>
    <w:rsid w:val="00A02BBC"/>
    <w:rsid w:val="00A02E61"/>
    <w:rsid w:val="00A05CFF"/>
    <w:rsid w:val="00A16DB8"/>
    <w:rsid w:val="00A203BA"/>
    <w:rsid w:val="00A313F8"/>
    <w:rsid w:val="00A32D40"/>
    <w:rsid w:val="00A504C8"/>
    <w:rsid w:val="00A56B97"/>
    <w:rsid w:val="00A6093D"/>
    <w:rsid w:val="00A60C64"/>
    <w:rsid w:val="00A71BFB"/>
    <w:rsid w:val="00A731BE"/>
    <w:rsid w:val="00A76A6D"/>
    <w:rsid w:val="00A83253"/>
    <w:rsid w:val="00A91AF8"/>
    <w:rsid w:val="00AA4553"/>
    <w:rsid w:val="00AA471B"/>
    <w:rsid w:val="00AA6E84"/>
    <w:rsid w:val="00AC3E9F"/>
    <w:rsid w:val="00AD0095"/>
    <w:rsid w:val="00AD765D"/>
    <w:rsid w:val="00AE1BE8"/>
    <w:rsid w:val="00AE341B"/>
    <w:rsid w:val="00AE52DC"/>
    <w:rsid w:val="00AF70BA"/>
    <w:rsid w:val="00B07CA7"/>
    <w:rsid w:val="00B1279A"/>
    <w:rsid w:val="00B21365"/>
    <w:rsid w:val="00B31922"/>
    <w:rsid w:val="00B4194A"/>
    <w:rsid w:val="00B5222E"/>
    <w:rsid w:val="00B55F93"/>
    <w:rsid w:val="00B5769D"/>
    <w:rsid w:val="00B60720"/>
    <w:rsid w:val="00B61C96"/>
    <w:rsid w:val="00B665F8"/>
    <w:rsid w:val="00B73A2A"/>
    <w:rsid w:val="00B75732"/>
    <w:rsid w:val="00B8057B"/>
    <w:rsid w:val="00B838D6"/>
    <w:rsid w:val="00B94B06"/>
    <w:rsid w:val="00B94C28"/>
    <w:rsid w:val="00B95DFB"/>
    <w:rsid w:val="00BA2973"/>
    <w:rsid w:val="00BA302E"/>
    <w:rsid w:val="00BA6A35"/>
    <w:rsid w:val="00BA721F"/>
    <w:rsid w:val="00BC10BA"/>
    <w:rsid w:val="00BC5AFD"/>
    <w:rsid w:val="00BD40A2"/>
    <w:rsid w:val="00BD4C93"/>
    <w:rsid w:val="00BE6460"/>
    <w:rsid w:val="00BF212F"/>
    <w:rsid w:val="00BF5CB4"/>
    <w:rsid w:val="00C029E8"/>
    <w:rsid w:val="00C04F43"/>
    <w:rsid w:val="00C0609D"/>
    <w:rsid w:val="00C06734"/>
    <w:rsid w:val="00C115AB"/>
    <w:rsid w:val="00C30249"/>
    <w:rsid w:val="00C3723B"/>
    <w:rsid w:val="00C439E4"/>
    <w:rsid w:val="00C44A92"/>
    <w:rsid w:val="00C5247F"/>
    <w:rsid w:val="00C53BA7"/>
    <w:rsid w:val="00C606C9"/>
    <w:rsid w:val="00C80288"/>
    <w:rsid w:val="00C84003"/>
    <w:rsid w:val="00C86E0E"/>
    <w:rsid w:val="00C90650"/>
    <w:rsid w:val="00C97D78"/>
    <w:rsid w:val="00CA1E24"/>
    <w:rsid w:val="00CC2AAE"/>
    <w:rsid w:val="00CC5A42"/>
    <w:rsid w:val="00CD0EAB"/>
    <w:rsid w:val="00CD46FF"/>
    <w:rsid w:val="00CD5C7A"/>
    <w:rsid w:val="00CE7F57"/>
    <w:rsid w:val="00CF34DB"/>
    <w:rsid w:val="00CF558F"/>
    <w:rsid w:val="00D073E2"/>
    <w:rsid w:val="00D21970"/>
    <w:rsid w:val="00D21F69"/>
    <w:rsid w:val="00D26C3D"/>
    <w:rsid w:val="00D42B5A"/>
    <w:rsid w:val="00D446EC"/>
    <w:rsid w:val="00D47439"/>
    <w:rsid w:val="00D51BF0"/>
    <w:rsid w:val="00D55942"/>
    <w:rsid w:val="00D576BF"/>
    <w:rsid w:val="00D623B6"/>
    <w:rsid w:val="00D73DAD"/>
    <w:rsid w:val="00D807BF"/>
    <w:rsid w:val="00D82FCC"/>
    <w:rsid w:val="00D9560F"/>
    <w:rsid w:val="00D95C4D"/>
    <w:rsid w:val="00DA17FC"/>
    <w:rsid w:val="00DA5AEE"/>
    <w:rsid w:val="00DA7887"/>
    <w:rsid w:val="00DB2C26"/>
    <w:rsid w:val="00DB5640"/>
    <w:rsid w:val="00DC47E6"/>
    <w:rsid w:val="00DE494C"/>
    <w:rsid w:val="00DE550E"/>
    <w:rsid w:val="00DE6B43"/>
    <w:rsid w:val="00DF1225"/>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4669"/>
    <w:rsid w:val="00E75FE3"/>
    <w:rsid w:val="00E8092F"/>
    <w:rsid w:val="00E82FBF"/>
    <w:rsid w:val="00E86C4C"/>
    <w:rsid w:val="00E87180"/>
    <w:rsid w:val="00EA03C5"/>
    <w:rsid w:val="00EB2AD4"/>
    <w:rsid w:val="00EB6892"/>
    <w:rsid w:val="00EB7AB1"/>
    <w:rsid w:val="00EC5597"/>
    <w:rsid w:val="00EC7FD2"/>
    <w:rsid w:val="00ED53ED"/>
    <w:rsid w:val="00EE0D8C"/>
    <w:rsid w:val="00EF48CC"/>
    <w:rsid w:val="00EF5199"/>
    <w:rsid w:val="00F00E69"/>
    <w:rsid w:val="00F04B75"/>
    <w:rsid w:val="00F04BD6"/>
    <w:rsid w:val="00F11A7D"/>
    <w:rsid w:val="00F26A13"/>
    <w:rsid w:val="00F30830"/>
    <w:rsid w:val="00F46390"/>
    <w:rsid w:val="00F5571F"/>
    <w:rsid w:val="00F605D8"/>
    <w:rsid w:val="00F6347D"/>
    <w:rsid w:val="00F720DF"/>
    <w:rsid w:val="00F73032"/>
    <w:rsid w:val="00F740FD"/>
    <w:rsid w:val="00F744AC"/>
    <w:rsid w:val="00F7589C"/>
    <w:rsid w:val="00F848FC"/>
    <w:rsid w:val="00F9282A"/>
    <w:rsid w:val="00F96BAD"/>
    <w:rsid w:val="00FA0895"/>
    <w:rsid w:val="00FB0487"/>
    <w:rsid w:val="00FB0C52"/>
    <w:rsid w:val="00FB0E84"/>
    <w:rsid w:val="00FB55B5"/>
    <w:rsid w:val="00FD01C2"/>
    <w:rsid w:val="00FD02C5"/>
    <w:rsid w:val="00FE2AE9"/>
    <w:rsid w:val="00FE66C1"/>
    <w:rsid w:val="00FF0CE3"/>
    <w:rsid w:val="00FF4424"/>
    <w:rsid w:val="00FF5F3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3591">
      <w:bodyDiv w:val="1"/>
      <w:marLeft w:val="0"/>
      <w:marRight w:val="0"/>
      <w:marTop w:val="0"/>
      <w:marBottom w:val="0"/>
      <w:divBdr>
        <w:top w:val="none" w:sz="0" w:space="0" w:color="auto"/>
        <w:left w:val="none" w:sz="0" w:space="0" w:color="auto"/>
        <w:bottom w:val="none" w:sz="0" w:space="0" w:color="auto"/>
        <w:right w:val="none" w:sz="0" w:space="0" w:color="auto"/>
      </w:divBdr>
    </w:div>
    <w:div w:id="40714076">
      <w:bodyDiv w:val="1"/>
      <w:marLeft w:val="0"/>
      <w:marRight w:val="0"/>
      <w:marTop w:val="0"/>
      <w:marBottom w:val="0"/>
      <w:divBdr>
        <w:top w:val="none" w:sz="0" w:space="0" w:color="auto"/>
        <w:left w:val="none" w:sz="0" w:space="0" w:color="auto"/>
        <w:bottom w:val="none" w:sz="0" w:space="0" w:color="auto"/>
        <w:right w:val="none" w:sz="0" w:space="0" w:color="auto"/>
      </w:divBdr>
    </w:div>
    <w:div w:id="81420478">
      <w:bodyDiv w:val="1"/>
      <w:marLeft w:val="0"/>
      <w:marRight w:val="0"/>
      <w:marTop w:val="0"/>
      <w:marBottom w:val="0"/>
      <w:divBdr>
        <w:top w:val="none" w:sz="0" w:space="0" w:color="auto"/>
        <w:left w:val="none" w:sz="0" w:space="0" w:color="auto"/>
        <w:bottom w:val="none" w:sz="0" w:space="0" w:color="auto"/>
        <w:right w:val="none" w:sz="0" w:space="0" w:color="auto"/>
      </w:divBdr>
    </w:div>
    <w:div w:id="90979296">
      <w:bodyDiv w:val="1"/>
      <w:marLeft w:val="0"/>
      <w:marRight w:val="0"/>
      <w:marTop w:val="0"/>
      <w:marBottom w:val="0"/>
      <w:divBdr>
        <w:top w:val="none" w:sz="0" w:space="0" w:color="auto"/>
        <w:left w:val="none" w:sz="0" w:space="0" w:color="auto"/>
        <w:bottom w:val="none" w:sz="0" w:space="0" w:color="auto"/>
        <w:right w:val="none" w:sz="0" w:space="0" w:color="auto"/>
      </w:divBdr>
    </w:div>
    <w:div w:id="104927156">
      <w:bodyDiv w:val="1"/>
      <w:marLeft w:val="0"/>
      <w:marRight w:val="0"/>
      <w:marTop w:val="0"/>
      <w:marBottom w:val="0"/>
      <w:divBdr>
        <w:top w:val="none" w:sz="0" w:space="0" w:color="auto"/>
        <w:left w:val="none" w:sz="0" w:space="0" w:color="auto"/>
        <w:bottom w:val="none" w:sz="0" w:space="0" w:color="auto"/>
        <w:right w:val="none" w:sz="0" w:space="0" w:color="auto"/>
      </w:divBdr>
    </w:div>
    <w:div w:id="129593162">
      <w:bodyDiv w:val="1"/>
      <w:marLeft w:val="0"/>
      <w:marRight w:val="0"/>
      <w:marTop w:val="0"/>
      <w:marBottom w:val="0"/>
      <w:divBdr>
        <w:top w:val="none" w:sz="0" w:space="0" w:color="auto"/>
        <w:left w:val="none" w:sz="0" w:space="0" w:color="auto"/>
        <w:bottom w:val="none" w:sz="0" w:space="0" w:color="auto"/>
        <w:right w:val="none" w:sz="0" w:space="0" w:color="auto"/>
      </w:divBdr>
    </w:div>
    <w:div w:id="168259435">
      <w:bodyDiv w:val="1"/>
      <w:marLeft w:val="0"/>
      <w:marRight w:val="0"/>
      <w:marTop w:val="0"/>
      <w:marBottom w:val="0"/>
      <w:divBdr>
        <w:top w:val="none" w:sz="0" w:space="0" w:color="auto"/>
        <w:left w:val="none" w:sz="0" w:space="0" w:color="auto"/>
        <w:bottom w:val="none" w:sz="0" w:space="0" w:color="auto"/>
        <w:right w:val="none" w:sz="0" w:space="0" w:color="auto"/>
      </w:divBdr>
    </w:div>
    <w:div w:id="193422686">
      <w:bodyDiv w:val="1"/>
      <w:marLeft w:val="0"/>
      <w:marRight w:val="0"/>
      <w:marTop w:val="0"/>
      <w:marBottom w:val="0"/>
      <w:divBdr>
        <w:top w:val="none" w:sz="0" w:space="0" w:color="auto"/>
        <w:left w:val="none" w:sz="0" w:space="0" w:color="auto"/>
        <w:bottom w:val="none" w:sz="0" w:space="0" w:color="auto"/>
        <w:right w:val="none" w:sz="0" w:space="0" w:color="auto"/>
      </w:divBdr>
    </w:div>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326982512">
      <w:bodyDiv w:val="1"/>
      <w:marLeft w:val="0"/>
      <w:marRight w:val="0"/>
      <w:marTop w:val="0"/>
      <w:marBottom w:val="0"/>
      <w:divBdr>
        <w:top w:val="none" w:sz="0" w:space="0" w:color="auto"/>
        <w:left w:val="none" w:sz="0" w:space="0" w:color="auto"/>
        <w:bottom w:val="none" w:sz="0" w:space="0" w:color="auto"/>
        <w:right w:val="none" w:sz="0" w:space="0" w:color="auto"/>
      </w:divBdr>
    </w:div>
    <w:div w:id="378628390">
      <w:bodyDiv w:val="1"/>
      <w:marLeft w:val="0"/>
      <w:marRight w:val="0"/>
      <w:marTop w:val="0"/>
      <w:marBottom w:val="0"/>
      <w:divBdr>
        <w:top w:val="none" w:sz="0" w:space="0" w:color="auto"/>
        <w:left w:val="none" w:sz="0" w:space="0" w:color="auto"/>
        <w:bottom w:val="none" w:sz="0" w:space="0" w:color="auto"/>
        <w:right w:val="none" w:sz="0" w:space="0" w:color="auto"/>
      </w:divBdr>
    </w:div>
    <w:div w:id="4084284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33398754">
      <w:bodyDiv w:val="1"/>
      <w:marLeft w:val="0"/>
      <w:marRight w:val="0"/>
      <w:marTop w:val="0"/>
      <w:marBottom w:val="0"/>
      <w:divBdr>
        <w:top w:val="none" w:sz="0" w:space="0" w:color="auto"/>
        <w:left w:val="none" w:sz="0" w:space="0" w:color="auto"/>
        <w:bottom w:val="none" w:sz="0" w:space="0" w:color="auto"/>
        <w:right w:val="none" w:sz="0" w:space="0" w:color="auto"/>
      </w:divBdr>
    </w:div>
    <w:div w:id="434909256">
      <w:bodyDiv w:val="1"/>
      <w:marLeft w:val="0"/>
      <w:marRight w:val="0"/>
      <w:marTop w:val="0"/>
      <w:marBottom w:val="0"/>
      <w:divBdr>
        <w:top w:val="none" w:sz="0" w:space="0" w:color="auto"/>
        <w:left w:val="none" w:sz="0" w:space="0" w:color="auto"/>
        <w:bottom w:val="none" w:sz="0" w:space="0" w:color="auto"/>
        <w:right w:val="none" w:sz="0" w:space="0" w:color="auto"/>
      </w:divBdr>
    </w:div>
    <w:div w:id="479152792">
      <w:bodyDiv w:val="1"/>
      <w:marLeft w:val="0"/>
      <w:marRight w:val="0"/>
      <w:marTop w:val="0"/>
      <w:marBottom w:val="0"/>
      <w:divBdr>
        <w:top w:val="none" w:sz="0" w:space="0" w:color="auto"/>
        <w:left w:val="none" w:sz="0" w:space="0" w:color="auto"/>
        <w:bottom w:val="none" w:sz="0" w:space="0" w:color="auto"/>
        <w:right w:val="none" w:sz="0" w:space="0" w:color="auto"/>
      </w:divBdr>
    </w:div>
    <w:div w:id="485435830">
      <w:bodyDiv w:val="1"/>
      <w:marLeft w:val="0"/>
      <w:marRight w:val="0"/>
      <w:marTop w:val="0"/>
      <w:marBottom w:val="0"/>
      <w:divBdr>
        <w:top w:val="none" w:sz="0" w:space="0" w:color="auto"/>
        <w:left w:val="none" w:sz="0" w:space="0" w:color="auto"/>
        <w:bottom w:val="none" w:sz="0" w:space="0" w:color="auto"/>
        <w:right w:val="none" w:sz="0" w:space="0" w:color="auto"/>
      </w:divBdr>
    </w:div>
    <w:div w:id="510336274">
      <w:bodyDiv w:val="1"/>
      <w:marLeft w:val="0"/>
      <w:marRight w:val="0"/>
      <w:marTop w:val="0"/>
      <w:marBottom w:val="0"/>
      <w:divBdr>
        <w:top w:val="none" w:sz="0" w:space="0" w:color="auto"/>
        <w:left w:val="none" w:sz="0" w:space="0" w:color="auto"/>
        <w:bottom w:val="none" w:sz="0" w:space="0" w:color="auto"/>
        <w:right w:val="none" w:sz="0" w:space="0" w:color="auto"/>
      </w:divBdr>
    </w:div>
    <w:div w:id="519666331">
      <w:bodyDiv w:val="1"/>
      <w:marLeft w:val="0"/>
      <w:marRight w:val="0"/>
      <w:marTop w:val="0"/>
      <w:marBottom w:val="0"/>
      <w:divBdr>
        <w:top w:val="none" w:sz="0" w:space="0" w:color="auto"/>
        <w:left w:val="none" w:sz="0" w:space="0" w:color="auto"/>
        <w:bottom w:val="none" w:sz="0" w:space="0" w:color="auto"/>
        <w:right w:val="none" w:sz="0" w:space="0" w:color="auto"/>
      </w:divBdr>
    </w:div>
    <w:div w:id="525943999">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584071980">
      <w:bodyDiv w:val="1"/>
      <w:marLeft w:val="0"/>
      <w:marRight w:val="0"/>
      <w:marTop w:val="0"/>
      <w:marBottom w:val="0"/>
      <w:divBdr>
        <w:top w:val="none" w:sz="0" w:space="0" w:color="auto"/>
        <w:left w:val="none" w:sz="0" w:space="0" w:color="auto"/>
        <w:bottom w:val="none" w:sz="0" w:space="0" w:color="auto"/>
        <w:right w:val="none" w:sz="0" w:space="0" w:color="auto"/>
      </w:divBdr>
    </w:div>
    <w:div w:id="592130736">
      <w:bodyDiv w:val="1"/>
      <w:marLeft w:val="0"/>
      <w:marRight w:val="0"/>
      <w:marTop w:val="0"/>
      <w:marBottom w:val="0"/>
      <w:divBdr>
        <w:top w:val="none" w:sz="0" w:space="0" w:color="auto"/>
        <w:left w:val="none" w:sz="0" w:space="0" w:color="auto"/>
        <w:bottom w:val="none" w:sz="0" w:space="0" w:color="auto"/>
        <w:right w:val="none" w:sz="0" w:space="0" w:color="auto"/>
      </w:divBdr>
    </w:div>
    <w:div w:id="614293095">
      <w:bodyDiv w:val="1"/>
      <w:marLeft w:val="0"/>
      <w:marRight w:val="0"/>
      <w:marTop w:val="0"/>
      <w:marBottom w:val="0"/>
      <w:divBdr>
        <w:top w:val="none" w:sz="0" w:space="0" w:color="auto"/>
        <w:left w:val="none" w:sz="0" w:space="0" w:color="auto"/>
        <w:bottom w:val="none" w:sz="0" w:space="0" w:color="auto"/>
        <w:right w:val="none" w:sz="0" w:space="0" w:color="auto"/>
      </w:divBdr>
    </w:div>
    <w:div w:id="634262694">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8870207">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807362731">
      <w:bodyDiv w:val="1"/>
      <w:marLeft w:val="0"/>
      <w:marRight w:val="0"/>
      <w:marTop w:val="0"/>
      <w:marBottom w:val="0"/>
      <w:divBdr>
        <w:top w:val="none" w:sz="0" w:space="0" w:color="auto"/>
        <w:left w:val="none" w:sz="0" w:space="0" w:color="auto"/>
        <w:bottom w:val="none" w:sz="0" w:space="0" w:color="auto"/>
        <w:right w:val="none" w:sz="0" w:space="0" w:color="auto"/>
      </w:divBdr>
    </w:div>
    <w:div w:id="863439919">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932083895">
      <w:bodyDiv w:val="1"/>
      <w:marLeft w:val="0"/>
      <w:marRight w:val="0"/>
      <w:marTop w:val="0"/>
      <w:marBottom w:val="0"/>
      <w:divBdr>
        <w:top w:val="none" w:sz="0" w:space="0" w:color="auto"/>
        <w:left w:val="none" w:sz="0" w:space="0" w:color="auto"/>
        <w:bottom w:val="none" w:sz="0" w:space="0" w:color="auto"/>
        <w:right w:val="none" w:sz="0" w:space="0" w:color="auto"/>
      </w:divBdr>
    </w:div>
    <w:div w:id="960501356">
      <w:bodyDiv w:val="1"/>
      <w:marLeft w:val="0"/>
      <w:marRight w:val="0"/>
      <w:marTop w:val="0"/>
      <w:marBottom w:val="0"/>
      <w:divBdr>
        <w:top w:val="none" w:sz="0" w:space="0" w:color="auto"/>
        <w:left w:val="none" w:sz="0" w:space="0" w:color="auto"/>
        <w:bottom w:val="none" w:sz="0" w:space="0" w:color="auto"/>
        <w:right w:val="none" w:sz="0" w:space="0" w:color="auto"/>
      </w:divBdr>
    </w:div>
    <w:div w:id="980621877">
      <w:bodyDiv w:val="1"/>
      <w:marLeft w:val="0"/>
      <w:marRight w:val="0"/>
      <w:marTop w:val="0"/>
      <w:marBottom w:val="0"/>
      <w:divBdr>
        <w:top w:val="none" w:sz="0" w:space="0" w:color="auto"/>
        <w:left w:val="none" w:sz="0" w:space="0" w:color="auto"/>
        <w:bottom w:val="none" w:sz="0" w:space="0" w:color="auto"/>
        <w:right w:val="none" w:sz="0" w:space="0" w:color="auto"/>
      </w:divBdr>
    </w:div>
    <w:div w:id="1046953608">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141311128">
      <w:bodyDiv w:val="1"/>
      <w:marLeft w:val="0"/>
      <w:marRight w:val="0"/>
      <w:marTop w:val="0"/>
      <w:marBottom w:val="0"/>
      <w:divBdr>
        <w:top w:val="none" w:sz="0" w:space="0" w:color="auto"/>
        <w:left w:val="none" w:sz="0" w:space="0" w:color="auto"/>
        <w:bottom w:val="none" w:sz="0" w:space="0" w:color="auto"/>
        <w:right w:val="none" w:sz="0" w:space="0" w:color="auto"/>
      </w:divBdr>
    </w:div>
    <w:div w:id="1222475771">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271010837">
      <w:bodyDiv w:val="1"/>
      <w:marLeft w:val="0"/>
      <w:marRight w:val="0"/>
      <w:marTop w:val="0"/>
      <w:marBottom w:val="0"/>
      <w:divBdr>
        <w:top w:val="none" w:sz="0" w:space="0" w:color="auto"/>
        <w:left w:val="none" w:sz="0" w:space="0" w:color="auto"/>
        <w:bottom w:val="none" w:sz="0" w:space="0" w:color="auto"/>
        <w:right w:val="none" w:sz="0" w:space="0" w:color="auto"/>
      </w:divBdr>
    </w:div>
    <w:div w:id="1308703532">
      <w:bodyDiv w:val="1"/>
      <w:marLeft w:val="0"/>
      <w:marRight w:val="0"/>
      <w:marTop w:val="0"/>
      <w:marBottom w:val="0"/>
      <w:divBdr>
        <w:top w:val="none" w:sz="0" w:space="0" w:color="auto"/>
        <w:left w:val="none" w:sz="0" w:space="0" w:color="auto"/>
        <w:bottom w:val="none" w:sz="0" w:space="0" w:color="auto"/>
        <w:right w:val="none" w:sz="0" w:space="0" w:color="auto"/>
      </w:divBdr>
    </w:div>
    <w:div w:id="1309898614">
      <w:bodyDiv w:val="1"/>
      <w:marLeft w:val="0"/>
      <w:marRight w:val="0"/>
      <w:marTop w:val="0"/>
      <w:marBottom w:val="0"/>
      <w:divBdr>
        <w:top w:val="none" w:sz="0" w:space="0" w:color="auto"/>
        <w:left w:val="none" w:sz="0" w:space="0" w:color="auto"/>
        <w:bottom w:val="none" w:sz="0" w:space="0" w:color="auto"/>
        <w:right w:val="none" w:sz="0" w:space="0" w:color="auto"/>
      </w:divBdr>
    </w:div>
    <w:div w:id="1328634944">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498766085">
      <w:bodyDiv w:val="1"/>
      <w:marLeft w:val="0"/>
      <w:marRight w:val="0"/>
      <w:marTop w:val="0"/>
      <w:marBottom w:val="0"/>
      <w:divBdr>
        <w:top w:val="none" w:sz="0" w:space="0" w:color="auto"/>
        <w:left w:val="none" w:sz="0" w:space="0" w:color="auto"/>
        <w:bottom w:val="none" w:sz="0" w:space="0" w:color="auto"/>
        <w:right w:val="none" w:sz="0" w:space="0" w:color="auto"/>
      </w:divBdr>
    </w:div>
    <w:div w:id="1594318872">
      <w:bodyDiv w:val="1"/>
      <w:marLeft w:val="0"/>
      <w:marRight w:val="0"/>
      <w:marTop w:val="0"/>
      <w:marBottom w:val="0"/>
      <w:divBdr>
        <w:top w:val="none" w:sz="0" w:space="0" w:color="auto"/>
        <w:left w:val="none" w:sz="0" w:space="0" w:color="auto"/>
        <w:bottom w:val="none" w:sz="0" w:space="0" w:color="auto"/>
        <w:right w:val="none" w:sz="0" w:space="0" w:color="auto"/>
      </w:divBdr>
    </w:div>
    <w:div w:id="1612395090">
      <w:bodyDiv w:val="1"/>
      <w:marLeft w:val="0"/>
      <w:marRight w:val="0"/>
      <w:marTop w:val="0"/>
      <w:marBottom w:val="0"/>
      <w:divBdr>
        <w:top w:val="none" w:sz="0" w:space="0" w:color="auto"/>
        <w:left w:val="none" w:sz="0" w:space="0" w:color="auto"/>
        <w:bottom w:val="none" w:sz="0" w:space="0" w:color="auto"/>
        <w:right w:val="none" w:sz="0" w:space="0" w:color="auto"/>
      </w:divBdr>
    </w:div>
    <w:div w:id="1668093493">
      <w:bodyDiv w:val="1"/>
      <w:marLeft w:val="0"/>
      <w:marRight w:val="0"/>
      <w:marTop w:val="0"/>
      <w:marBottom w:val="0"/>
      <w:divBdr>
        <w:top w:val="none" w:sz="0" w:space="0" w:color="auto"/>
        <w:left w:val="none" w:sz="0" w:space="0" w:color="auto"/>
        <w:bottom w:val="none" w:sz="0" w:space="0" w:color="auto"/>
        <w:right w:val="none" w:sz="0" w:space="0" w:color="auto"/>
      </w:divBdr>
    </w:div>
    <w:div w:id="1678774845">
      <w:bodyDiv w:val="1"/>
      <w:marLeft w:val="0"/>
      <w:marRight w:val="0"/>
      <w:marTop w:val="0"/>
      <w:marBottom w:val="0"/>
      <w:divBdr>
        <w:top w:val="none" w:sz="0" w:space="0" w:color="auto"/>
        <w:left w:val="none" w:sz="0" w:space="0" w:color="auto"/>
        <w:bottom w:val="none" w:sz="0" w:space="0" w:color="auto"/>
        <w:right w:val="none" w:sz="0" w:space="0" w:color="auto"/>
      </w:divBdr>
    </w:div>
    <w:div w:id="1686860640">
      <w:bodyDiv w:val="1"/>
      <w:marLeft w:val="0"/>
      <w:marRight w:val="0"/>
      <w:marTop w:val="0"/>
      <w:marBottom w:val="0"/>
      <w:divBdr>
        <w:top w:val="none" w:sz="0" w:space="0" w:color="auto"/>
        <w:left w:val="none" w:sz="0" w:space="0" w:color="auto"/>
        <w:bottom w:val="none" w:sz="0" w:space="0" w:color="auto"/>
        <w:right w:val="none" w:sz="0" w:space="0" w:color="auto"/>
      </w:divBdr>
    </w:div>
    <w:div w:id="1695232446">
      <w:bodyDiv w:val="1"/>
      <w:marLeft w:val="0"/>
      <w:marRight w:val="0"/>
      <w:marTop w:val="0"/>
      <w:marBottom w:val="0"/>
      <w:divBdr>
        <w:top w:val="none" w:sz="0" w:space="0" w:color="auto"/>
        <w:left w:val="none" w:sz="0" w:space="0" w:color="auto"/>
        <w:bottom w:val="none" w:sz="0" w:space="0" w:color="auto"/>
        <w:right w:val="none" w:sz="0" w:space="0" w:color="auto"/>
      </w:divBdr>
    </w:div>
    <w:div w:id="170370019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8116954">
      <w:bodyDiv w:val="1"/>
      <w:marLeft w:val="0"/>
      <w:marRight w:val="0"/>
      <w:marTop w:val="0"/>
      <w:marBottom w:val="0"/>
      <w:divBdr>
        <w:top w:val="none" w:sz="0" w:space="0" w:color="auto"/>
        <w:left w:val="none" w:sz="0" w:space="0" w:color="auto"/>
        <w:bottom w:val="none" w:sz="0" w:space="0" w:color="auto"/>
        <w:right w:val="none" w:sz="0" w:space="0" w:color="auto"/>
      </w:divBdr>
    </w:div>
    <w:div w:id="1798453961">
      <w:bodyDiv w:val="1"/>
      <w:marLeft w:val="0"/>
      <w:marRight w:val="0"/>
      <w:marTop w:val="0"/>
      <w:marBottom w:val="0"/>
      <w:divBdr>
        <w:top w:val="none" w:sz="0" w:space="0" w:color="auto"/>
        <w:left w:val="none" w:sz="0" w:space="0" w:color="auto"/>
        <w:bottom w:val="none" w:sz="0" w:space="0" w:color="auto"/>
        <w:right w:val="none" w:sz="0" w:space="0" w:color="auto"/>
      </w:divBdr>
    </w:div>
    <w:div w:id="1819180027">
      <w:bodyDiv w:val="1"/>
      <w:marLeft w:val="0"/>
      <w:marRight w:val="0"/>
      <w:marTop w:val="0"/>
      <w:marBottom w:val="0"/>
      <w:divBdr>
        <w:top w:val="none" w:sz="0" w:space="0" w:color="auto"/>
        <w:left w:val="none" w:sz="0" w:space="0" w:color="auto"/>
        <w:bottom w:val="none" w:sz="0" w:space="0" w:color="auto"/>
        <w:right w:val="none" w:sz="0" w:space="0" w:color="auto"/>
      </w:divBdr>
    </w:div>
    <w:div w:id="1843935906">
      <w:bodyDiv w:val="1"/>
      <w:marLeft w:val="0"/>
      <w:marRight w:val="0"/>
      <w:marTop w:val="0"/>
      <w:marBottom w:val="0"/>
      <w:divBdr>
        <w:top w:val="none" w:sz="0" w:space="0" w:color="auto"/>
        <w:left w:val="none" w:sz="0" w:space="0" w:color="auto"/>
        <w:bottom w:val="none" w:sz="0" w:space="0" w:color="auto"/>
        <w:right w:val="none" w:sz="0" w:space="0" w:color="auto"/>
      </w:divBdr>
    </w:div>
    <w:div w:id="1875653470">
      <w:bodyDiv w:val="1"/>
      <w:marLeft w:val="0"/>
      <w:marRight w:val="0"/>
      <w:marTop w:val="0"/>
      <w:marBottom w:val="0"/>
      <w:divBdr>
        <w:top w:val="none" w:sz="0" w:space="0" w:color="auto"/>
        <w:left w:val="none" w:sz="0" w:space="0" w:color="auto"/>
        <w:bottom w:val="none" w:sz="0" w:space="0" w:color="auto"/>
        <w:right w:val="none" w:sz="0" w:space="0" w:color="auto"/>
      </w:divBdr>
    </w:div>
    <w:div w:id="1890073948">
      <w:bodyDiv w:val="1"/>
      <w:marLeft w:val="0"/>
      <w:marRight w:val="0"/>
      <w:marTop w:val="0"/>
      <w:marBottom w:val="0"/>
      <w:divBdr>
        <w:top w:val="none" w:sz="0" w:space="0" w:color="auto"/>
        <w:left w:val="none" w:sz="0" w:space="0" w:color="auto"/>
        <w:bottom w:val="none" w:sz="0" w:space="0" w:color="auto"/>
        <w:right w:val="none" w:sz="0" w:space="0" w:color="auto"/>
      </w:divBdr>
    </w:div>
    <w:div w:id="1895385637">
      <w:bodyDiv w:val="1"/>
      <w:marLeft w:val="0"/>
      <w:marRight w:val="0"/>
      <w:marTop w:val="0"/>
      <w:marBottom w:val="0"/>
      <w:divBdr>
        <w:top w:val="none" w:sz="0" w:space="0" w:color="auto"/>
        <w:left w:val="none" w:sz="0" w:space="0" w:color="auto"/>
        <w:bottom w:val="none" w:sz="0" w:space="0" w:color="auto"/>
        <w:right w:val="none" w:sz="0" w:space="0" w:color="auto"/>
      </w:divBdr>
    </w:div>
    <w:div w:id="1927306308">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064982645">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 w:id="213328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pang@qti.qualcomm.com" TargetMode="External"/><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0.emf"/><Relationship Id="rId34" Type="http://schemas.openxmlformats.org/officeDocument/2006/relationships/image" Target="media/image23.emf"/><Relationship Id="rId7" Type="http://schemas.openxmlformats.org/officeDocument/2006/relationships/endnotes" Target="endnotes.xml"/><Relationship Id="rId12" Type="http://schemas.openxmlformats.org/officeDocument/2006/relationships/hyperlink" Target="mailto:matteo.naccari@bbc.co.uk" TargetMode="Externa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kwon@ti.com" TargetMode="Externa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10" Type="http://schemas.openxmlformats.org/officeDocument/2006/relationships/hyperlink" Target="mailto:asaxena@sta.samsung.com" TargetMode="External"/><Relationship Id="rId19" Type="http://schemas.openxmlformats.org/officeDocument/2006/relationships/image" Target="media/image8.emf"/><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w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12</Pages>
  <Words>1454</Words>
  <Characters>8294</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11</cp:revision>
  <dcterms:created xsi:type="dcterms:W3CDTF">2013-10-19T05:56:00Z</dcterms:created>
  <dcterms:modified xsi:type="dcterms:W3CDTF">2013-10-23T04:24:00Z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