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D0095">
        <w:tc>
          <w:tcPr>
            <w:tcW w:w="6408" w:type="dxa"/>
          </w:tcPr>
          <w:p w:rsidR="006C5D39" w:rsidRPr="00AD0095" w:rsidRDefault="00857619"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q4C6EAAL6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&#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&#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9V/MIx/TycU8VVz+1Bfz7LUIufjOdtX3uNzNs9PJW+/m&#10;WXZzX3U3j1S5/fJMSWXpjBfvyFawVcKVWsJS2dgeGEHSlAZ6eegTST8aBhLJtNFAiEhEXw0jtdH6&#10;LZKdeAOV0sidrsk7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AeNFq4&#10;C6EAAL6rBAAOAAAAAAAAAAAAAAAAAC4CAABkcnMvZTJvRG9jLnhtbFBLAQItABQABgAIAAAAIQBF&#10;f8AY3QAAAAgBAAAPAAAAAAAAAAAAAAAAAGWjAABkcnMvZG93bnJldi54bWxQSwUGAAAAAAQABADz&#10;AAAAb6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Iqjj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PvsAA&#10;AADbAAAADwAAAGRycy9kb3ducmV2LnhtbESPQYvCMBCF7wv+hzDC3tZUQ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1Pv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FA8EA&#10;AADbAAAADwAAAGRycy9kb3ducmV2LnhtbERPTYvCMBC9C/6HMMLeNHVdq1SjyIKiyB62evE2NGNb&#10;bSalyWr33xtB8DaP9znzZWsqcaPGlZYVDAcRCOLM6pJzBcfDuj8F4TyyxsoyKfgnB8tFtzPHRNs7&#10;/9It9bkIIewSVFB4XydSuqwgg25ga+LAnW1j0AfY5FI3eA/hppKfURRLgyWHhgJr+i4ou6Z/RsFo&#10;48fVLuXo5yD1l7lMxvvWnZT66LWrGQhPrX+LX+6t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BQP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5YcQA&#10;AADbAAAADwAAAGRycy9kb3ducmV2LnhtbESPQWvCQBSE74L/YXmCN92Y1hqiaxCL1EMvTYvnR/aZ&#10;BLNvQ3Zj0v76bqHgcZiZb5hdNppG3KlztWUFq2UEgriwuuZSwdfnaZGAcB5ZY2OZFHyTg2w/neww&#10;1XbgD7rnvhQBwi5FBZX3bSqlKyoy6Ja2JQ7e1XYGfZBdKXWHQ4CbRsZR9CIN1hwWKmzpWFFxy3uj&#10;4JIMm/g63l77n+QZMT9z+f70ptR8Nh62IDyN/hH+b5+1gngNf1/CD5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khcEA&#10;AADbAAAADwAAAGRycy9kb3ducmV2LnhtbERPTYvCMBC9C/6HMAt7kTXVg2g1yqoUvShYF/U4NLNt&#10;2WZSmlS7/94cBI+P971YdaYSd2pcaVnBaBiBIM6sLjlX8HNOvqYgnEfWWFkmBf/kYLXs9xYYa/vg&#10;E91Tn4sQwi5GBYX3dSylywoy6Ia2Jg7cr20M+gCbXOoGHyHcVHIcRRNpsOTQUGBNm4Kyv7Q1CtLr&#10;7jbbHdftIZ+YPW4vyWCTJEp9fnTfcxCeOv8Wv9x7rWAcxoY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i5IXBAAAA2wAAAA8AAAAAAAAAAAAAAAAAmAIAAGRycy9kb3du&#10;cmV2LnhtbFBLBQYAAAAABAAEAPUAAACG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0Mw8UA&#10;AADbAAAADwAAAGRycy9kb3ducmV2LnhtbESPT2vCQBTE74V+h+UVeqsbBf80dROKIHjwYhS0t9fs&#10;M4lm36bZrYl+elco9DjMzG+YedqbWlyodZVlBcNBBII4t7riQsFuu3ybgXAeWWNtmRRcyUGaPD/N&#10;Mda24w1dMl+IAGEXo4LS+yaW0uUlGXQD2xAH72hbgz7ItpC6xS7ATS1HUTSRBisOCyU2tCgpP2e/&#10;RsF4etvtT/kav3+Wh6+oWcyI5Fqp15f+8wOEp97/h//aK61g9A6PL+EHy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QzD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RcAA&#10;AADbAAAADwAAAGRycy9kb3ducmV2LnhtbERPz2vCMBS+C/sfwhvsZlNXkK4zigiisJN1UHZ7NM+m&#10;2LyUJqvd/npzEDx+fL9Xm8l2YqTBt44VLJIUBHHtdMuNgu/zfp6D8AFZY+eYFPyRh836ZbbCQrsb&#10;n2gsQyNiCPsCFZgQ+kJKXxuy6BPXE0fu4gaLIcKhkXrAWwy3nXxP06W02HJsMNjTzlB9LX+tgp/x&#10;UEr+2KZWyyrLqZouX/9GqbfXafsJItAUnuKH+6gVZHF9/BJ/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0RcAAAADb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geMQA&#10;AADbAAAADwAAAGRycy9kb3ducmV2LnhtbESPW2sCMRSE3wv+h3CEvhTNbgtFVuMigtCnXrygvh02&#10;Zy+4OQlJquu/bwqFPg4z8w2zKAfTiyv50FlWkE8zEMSV1R03Cva7zWQGIkRkjb1lUnCnAOVy9LDA&#10;Qtsbf9F1GxuRIBwKVNDG6AopQ9WSwTC1jjh5tfUGY5K+kdrjLcFNL5+z7FUa7DgttOho3VJ12X4b&#10;BbrzB1fvP/zp6f4eNvXxPHx6p9TjeFjNQUQa4n/4r/2mFbzk8Psl/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wYHj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mMUA&#10;AADbAAAADwAAAGRycy9kb3ducmV2LnhtbESPT2vCQBTE74LfYXlCb7oxEaupq5RiSw8V/4LXR/Y1&#10;G8y+jdmtpt++Wyj0OMzMb5jFqrO1uFHrK8cKxqMEBHHhdMWlgtPxdTgD4QOyxtoxKfgmD6tlv7fA&#10;XLs77+l2CKWIEPY5KjAhNLmUvjBk0Y9cQxy9T9daDFG2pdQt3iPc1jJNkqm0WHFcMNjQi6Hicviy&#10;Cj6m2022XV/Tydt80hg6Zrvk8azUw6B7fgIRqAv/4b/2u1aQpf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Z2YxQAAANsAAAAPAAAAAAAAAAAAAAAAAJgCAABkcnMv&#10;ZG93bnJldi54bWxQSwUGAAAAAAQABAD1AAAAig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QsEA&#10;AADbAAAADwAAAGRycy9kb3ducmV2LnhtbESPT4vCMBTE74LfITzBm6YqLEs1Lf5B8KjdIh4fzbMt&#10;Ni+liVr99GZhYY/DzPyGWaW9acSDOldbVjCbRiCIC6trLhXkP/vJNwjnkTU2lknBixykyXCwwljb&#10;J5/okflSBAi7GBVU3rexlK6oyKCb2pY4eFfbGfRBdqXUHT4D3DRyHkVf0mDNYaHClrYVFbfsbhS8&#10;d1fckHT8Pjf5Md9dstIUmVLjUb9egvDU+//wX/ugFSwW8Psl/ACZ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PMELBAAAA2wAAAA8AAAAAAAAAAAAAAAAAmAIAAGRycy9kb3du&#10;cmV2LnhtbFBLBQYAAAAABAAEAPUAAACG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OAcYA&#10;AADbAAAADwAAAGRycy9kb3ducmV2LnhtbESPT2vCQBTE7wW/w/IEL6VuTItI6ipiEUrai38u3h67&#10;zySafRuy2yTtp+8WCh6HmfkNs1wPthYdtb5yrGA2TUAQa2cqLhScjrunBQgfkA3WjknBN3lYr0YP&#10;S8yM63lP3SEUIkLYZ6igDKHJpPS6JIt+6hri6F1cazFE2RbStNhHuK1lmiRzabHiuFBiQ9uS9O3w&#10;ZRXk80/Uj3zOi/PPUV8/0rfTjK9KTcbD5hVEoCHcw//td6Pg+QX+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ROA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me8AA&#10;AADbAAAADwAAAGRycy9kb3ducmV2LnhtbESP0YrCMBRE34X9h3AXfLPpVhTpGkUFYd/E6gfcba5t&#10;sbkpSVazf28EwcdhZs4wy3U0vbiR851lBV9ZDoK4trrjRsH5tJ8sQPiArLG3TAr+ycN69TFaYqnt&#10;nY90q0IjEoR9iQraEIZSSl+3ZNBndiBO3sU6gyFJ10jt8J7gppdFns+lwY7TQosD7Vqqr9WfUfA7&#10;1VEeCs+XytWx2RYHs51JpcafcfMNIlAM7/Cr/aMVTGf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gme8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0yL8A&#10;AADbAAAADwAAAGRycy9kb3ducmV2LnhtbESPzQrCMBCE74LvEFbwpqkKItUooggKXvw7eFubtS02&#10;m9pErW9vBMHjMDPfMJNZbQrxpMrllhX0uhEI4sTqnFMFx8OqMwLhPLLGwjIpeJOD2bTZmGCs7Yt3&#10;9Nz7VAQIuxgVZN6XsZQuycig69qSOHhXWxn0QVap1BW+AtwUsh9FQ2kw57CQYUmLjJLb/mECBeXg&#10;vl2Vl+Vpcba13+S7q30r1W7V8zEIT7X/h3/ttVYwGML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rTI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WnsUA&#10;AADbAAAADwAAAGRycy9kb3ducmV2LnhtbESPQWvCQBSE7wX/w/KE3pqNSrVEN0GEQlEvTWO9PrPP&#10;JJh9m2a3Gv99t1DocZiZb5hVNphWXKl3jWUFkygGQVxa3XCloPh4fXoB4TyyxtYyKbiTgywdPaww&#10;0fbG73TNfSUChF2CCmrvu0RKV9Zk0EW2Iw7e2fYGfZB9JXWPtwA3rZzG8VwabDgs1NjRpqbykn8b&#10;BdND8VzIarbdfx3zz91pso1Pu7lSj+NhvQThafD/4b/2m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pae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NjMIA&#10;AADbAAAADwAAAGRycy9kb3ducmV2LnhtbERPW2vCMBR+F/YfwhnsTdNtUFxnFBkMCqPCqrg9Hppj&#10;U2xOSpP18u/Nw8DHj+++2U22FQP1vnGs4HmVgCCunG64VnA6fi7XIHxA1tg6JgUzedhtHxYbzLQb&#10;+ZuGMtQihrDPUIEJocuk9JUhi37lOuLIXVxvMUTY11L3OMZw28qXJEmlxYZjg8GOPgxV1/LPKjh/&#10;/Za5KUz+o9PpfD3kxVyUb0o9PU77dxCBpnAX/7tzreA1jo1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Y2MwgAAANsAAAAPAAAAAAAAAAAAAAAAAJgCAABkcnMvZG93&#10;bnJldi54bWxQSwUGAAAAAAQABAD1AAAAhw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D0095">
              <w:rPr>
                <w:b/>
                <w:szCs w:val="22"/>
                <w:lang w:val="en-CA"/>
              </w:rPr>
              <w:t xml:space="preserve">Joint </w:t>
            </w:r>
            <w:r w:rsidR="006C5D39" w:rsidRPr="00AD0095">
              <w:rPr>
                <w:b/>
                <w:szCs w:val="22"/>
                <w:lang w:val="en-CA"/>
              </w:rPr>
              <w:t>Collaborative</w:t>
            </w:r>
            <w:r w:rsidR="00E61DAC" w:rsidRPr="00AD0095">
              <w:rPr>
                <w:b/>
                <w:szCs w:val="22"/>
                <w:lang w:val="en-CA"/>
              </w:rPr>
              <w:t xml:space="preserve"> Team </w:t>
            </w:r>
            <w:r w:rsidR="006C5D39" w:rsidRPr="00AD0095">
              <w:rPr>
                <w:b/>
                <w:szCs w:val="22"/>
                <w:lang w:val="en-CA"/>
              </w:rPr>
              <w:t>on Video Coding (JCT-VC)</w:t>
            </w:r>
          </w:p>
          <w:p w:rsidR="00E61DAC" w:rsidRPr="00AD0095" w:rsidRDefault="00E54511" w:rsidP="00C97D78">
            <w:pPr>
              <w:tabs>
                <w:tab w:val="left" w:pos="7200"/>
              </w:tabs>
              <w:spacing w:before="0"/>
              <w:rPr>
                <w:b/>
                <w:szCs w:val="22"/>
                <w:lang w:val="en-CA"/>
              </w:rPr>
            </w:pPr>
            <w:r w:rsidRPr="00AD0095">
              <w:rPr>
                <w:b/>
                <w:szCs w:val="22"/>
                <w:lang w:val="en-CA"/>
              </w:rPr>
              <w:t xml:space="preserve">of </w:t>
            </w:r>
            <w:r w:rsidR="007F1F8B" w:rsidRPr="00AD0095">
              <w:rPr>
                <w:b/>
                <w:szCs w:val="22"/>
                <w:lang w:val="en-CA"/>
              </w:rPr>
              <w:t>ITU-T SG</w:t>
            </w:r>
            <w:r w:rsidR="005E1AC6" w:rsidRPr="00AD0095">
              <w:rPr>
                <w:b/>
                <w:szCs w:val="22"/>
                <w:lang w:val="en-CA"/>
              </w:rPr>
              <w:t> </w:t>
            </w:r>
            <w:r w:rsidR="007F1F8B" w:rsidRPr="00AD0095">
              <w:rPr>
                <w:b/>
                <w:szCs w:val="22"/>
                <w:lang w:val="en-CA"/>
              </w:rPr>
              <w:t>16 WP</w:t>
            </w:r>
            <w:r w:rsidR="005E1AC6" w:rsidRPr="00AD0095">
              <w:rPr>
                <w:b/>
                <w:szCs w:val="22"/>
                <w:lang w:val="en-CA"/>
              </w:rPr>
              <w:t> </w:t>
            </w:r>
            <w:r w:rsidR="007F1F8B" w:rsidRPr="00AD0095">
              <w:rPr>
                <w:b/>
                <w:szCs w:val="22"/>
                <w:lang w:val="en-CA"/>
              </w:rPr>
              <w:t>3 and ISO/IEC JTC</w:t>
            </w:r>
            <w:r w:rsidR="005E1AC6" w:rsidRPr="00AD0095">
              <w:rPr>
                <w:b/>
                <w:szCs w:val="22"/>
                <w:lang w:val="en-CA"/>
              </w:rPr>
              <w:t> </w:t>
            </w:r>
            <w:r w:rsidR="007F1F8B" w:rsidRPr="00AD0095">
              <w:rPr>
                <w:b/>
                <w:szCs w:val="22"/>
                <w:lang w:val="en-CA"/>
              </w:rPr>
              <w:t>1/SC</w:t>
            </w:r>
            <w:r w:rsidR="005E1AC6" w:rsidRPr="00AD0095">
              <w:rPr>
                <w:b/>
                <w:szCs w:val="22"/>
                <w:lang w:val="en-CA"/>
              </w:rPr>
              <w:t> </w:t>
            </w:r>
            <w:r w:rsidR="007F1F8B" w:rsidRPr="00AD0095">
              <w:rPr>
                <w:b/>
                <w:szCs w:val="22"/>
                <w:lang w:val="en-CA"/>
              </w:rPr>
              <w:t>29/WG</w:t>
            </w:r>
            <w:r w:rsidR="005E1AC6" w:rsidRPr="00AD0095">
              <w:rPr>
                <w:b/>
                <w:szCs w:val="22"/>
                <w:lang w:val="en-CA"/>
              </w:rPr>
              <w:t> </w:t>
            </w:r>
            <w:r w:rsidR="007F1F8B" w:rsidRPr="00AD0095">
              <w:rPr>
                <w:b/>
                <w:szCs w:val="22"/>
                <w:lang w:val="en-CA"/>
              </w:rPr>
              <w:t>11</w:t>
            </w:r>
          </w:p>
          <w:p w:rsidR="00E61DAC" w:rsidRPr="00AD0095" w:rsidRDefault="000B4FF9" w:rsidP="009823EB">
            <w:pPr>
              <w:tabs>
                <w:tab w:val="left" w:pos="7200"/>
              </w:tabs>
              <w:spacing w:before="0"/>
              <w:rPr>
                <w:b/>
                <w:szCs w:val="22"/>
                <w:lang w:val="en-CA"/>
              </w:rPr>
            </w:pPr>
            <w:r w:rsidRPr="00AD0095">
              <w:rPr>
                <w:szCs w:val="22"/>
                <w:lang w:val="en-CA"/>
              </w:rPr>
              <w:t>1</w:t>
            </w:r>
            <w:r w:rsidR="009823EB">
              <w:rPr>
                <w:szCs w:val="22"/>
                <w:lang w:val="en-CA"/>
              </w:rPr>
              <w:t>4</w:t>
            </w:r>
            <w:r w:rsidR="00630AA2" w:rsidRPr="00AD0095">
              <w:rPr>
                <w:szCs w:val="22"/>
                <w:lang w:val="en-CA"/>
              </w:rPr>
              <w:t>th</w:t>
            </w:r>
            <w:r w:rsidR="00E61DAC" w:rsidRPr="00AD0095">
              <w:rPr>
                <w:szCs w:val="22"/>
                <w:lang w:val="en-CA"/>
              </w:rPr>
              <w:t xml:space="preserve"> Meeting: </w:t>
            </w:r>
            <w:r w:rsidR="009823EB" w:rsidRPr="009823EB">
              <w:rPr>
                <w:szCs w:val="22"/>
                <w:lang w:val="en-CA"/>
              </w:rPr>
              <w:t>Vienna</w:t>
            </w:r>
            <w:r w:rsidR="009823EB">
              <w:rPr>
                <w:szCs w:val="22"/>
                <w:lang w:val="en-CA"/>
              </w:rPr>
              <w:t xml:space="preserve">, </w:t>
            </w:r>
            <w:r w:rsidR="009823EB" w:rsidRPr="009823EB">
              <w:rPr>
                <w:szCs w:val="22"/>
                <w:lang w:val="en-CA"/>
              </w:rPr>
              <w:t>Austria</w:t>
            </w:r>
            <w:r w:rsidR="009823EB">
              <w:rPr>
                <w:szCs w:val="22"/>
                <w:lang w:val="en-CA"/>
              </w:rPr>
              <w:t>, 25 Jul. – 2 Aug</w:t>
            </w:r>
            <w:r w:rsidR="00B4194A" w:rsidRPr="00AD0095">
              <w:rPr>
                <w:szCs w:val="22"/>
                <w:lang w:val="en-CA"/>
              </w:rPr>
              <w:t>. 2013</w:t>
            </w:r>
          </w:p>
        </w:tc>
        <w:tc>
          <w:tcPr>
            <w:tcW w:w="3168" w:type="dxa"/>
          </w:tcPr>
          <w:p w:rsidR="008A4B4C" w:rsidRPr="00AD0095" w:rsidRDefault="00E61DAC" w:rsidP="002922FD">
            <w:pPr>
              <w:tabs>
                <w:tab w:val="left" w:pos="7200"/>
              </w:tabs>
              <w:rPr>
                <w:u w:val="single"/>
                <w:lang w:val="en-CA"/>
              </w:rPr>
            </w:pPr>
            <w:r w:rsidRPr="00AD0095">
              <w:rPr>
                <w:lang w:val="en-CA"/>
              </w:rPr>
              <w:t>Document</w:t>
            </w:r>
            <w:r w:rsidR="006C5D39" w:rsidRPr="00AD0095">
              <w:rPr>
                <w:lang w:val="en-CA"/>
              </w:rPr>
              <w:t>: JC</w:t>
            </w:r>
            <w:r w:rsidRPr="00AD0095">
              <w:rPr>
                <w:lang w:val="en-CA"/>
              </w:rPr>
              <w:t>T</w:t>
            </w:r>
            <w:r w:rsidR="006C5D39" w:rsidRPr="00AD0095">
              <w:rPr>
                <w:lang w:val="en-CA"/>
              </w:rPr>
              <w:t>VC</w:t>
            </w:r>
            <w:r w:rsidRPr="00AD0095">
              <w:rPr>
                <w:lang w:val="en-CA"/>
              </w:rPr>
              <w:t>-</w:t>
            </w:r>
            <w:r w:rsidR="002922FD" w:rsidRPr="00256DED">
              <w:rPr>
                <w:lang w:val="en-CA"/>
              </w:rPr>
              <w:t>N</w:t>
            </w:r>
            <w:r w:rsidR="002922FD" w:rsidRPr="00256DED">
              <w:rPr>
                <w:u w:val="single"/>
                <w:lang w:val="en-CA"/>
              </w:rPr>
              <w:t>0</w:t>
            </w:r>
            <w:r w:rsidR="002922FD">
              <w:rPr>
                <w:u w:val="single"/>
                <w:lang w:val="en-CA"/>
              </w:rPr>
              <w:t>370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D0095" w:rsidRDefault="002922FD" w:rsidP="003A4CB7">
            <w:pPr>
              <w:spacing w:before="60" w:after="60"/>
              <w:rPr>
                <w:b/>
                <w:szCs w:val="22"/>
                <w:lang w:val="en-CA"/>
              </w:rPr>
            </w:pPr>
            <w:r>
              <w:rPr>
                <w:b/>
                <w:szCs w:val="22"/>
                <w:lang w:val="en-CA"/>
              </w:rPr>
              <w:t>Non-RCE2: A cross-check report for N-0354</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2922FD" w:rsidP="007323F9">
            <w:pPr>
              <w:spacing w:before="60" w:after="60"/>
              <w:rPr>
                <w:szCs w:val="22"/>
                <w:lang w:val="en-CA"/>
              </w:rPr>
            </w:pPr>
            <w:r>
              <w:rPr>
                <w:szCs w:val="22"/>
                <w:lang w:val="en-CA"/>
              </w:rPr>
              <w:t>Information</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 xml:space="preserve">Haoming Chen, Ankur Saxena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9E63F5" w:rsidP="00BD40A2">
            <w:pPr>
              <w:spacing w:before="60" w:after="60"/>
              <w:rPr>
                <w:szCs w:val="22"/>
                <w:lang w:val="en-CA"/>
              </w:rPr>
            </w:pPr>
            <w:hyperlink r:id="rId10" w:history="1">
              <w:r w:rsidR="00F6347D" w:rsidRPr="00496800">
                <w:rPr>
                  <w:rStyle w:val="Hyperlink"/>
                  <w:szCs w:val="22"/>
                  <w:lang w:val="en-CA"/>
                </w:rPr>
                <w:t>haoming.c@sta.samsung.com</w:t>
              </w:r>
            </w:hyperlink>
            <w:r w:rsidR="00F6347D">
              <w:rPr>
                <w:szCs w:val="22"/>
                <w:lang w:val="en-CA"/>
              </w:rPr>
              <w:t>,</w:t>
            </w:r>
          </w:p>
          <w:p w:rsidR="00F6347D" w:rsidRDefault="009E63F5" w:rsidP="00F6347D">
            <w:pPr>
              <w:spacing w:before="60" w:after="60"/>
              <w:rPr>
                <w:szCs w:val="22"/>
              </w:rPr>
            </w:pPr>
            <w:hyperlink r:id="rId11" w:history="1">
              <w:r w:rsidR="00F6347D" w:rsidRPr="00181FED">
                <w:rPr>
                  <w:rStyle w:val="Hyperlink"/>
                  <w:szCs w:val="22"/>
                </w:rPr>
                <w:t>asaxena@sta.samsung.com</w:t>
              </w:r>
            </w:hyperlink>
            <w:r w:rsidR="00F6347D">
              <w:rPr>
                <w:szCs w:val="22"/>
              </w:rPr>
              <w:t>,</w:t>
            </w:r>
          </w:p>
          <w:p w:rsidR="00E61DAC" w:rsidRDefault="009E63F5"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922FD" w:rsidRPr="00293778" w:rsidRDefault="002922FD" w:rsidP="002922FD">
      <w:pPr>
        <w:spacing w:before="60" w:after="60"/>
      </w:pPr>
      <w:r>
        <w:t>This contribution summarizes Samsung’s cross-check for JCTVC-N0354 proposal on combination of Mirroring of non-transformed residual blocks (Test B.3) with other methods. The simulation results (BD Rates and PSNR’s as verified by Samsung match closely with the results provided by the proponents in JCTVC-N0354.</w:t>
      </w:r>
    </w:p>
    <w:p w:rsidR="00745F6B" w:rsidRPr="005B217D" w:rsidRDefault="00745F6B" w:rsidP="00E11923">
      <w:pPr>
        <w:pStyle w:val="Heading1"/>
        <w:rPr>
          <w:lang w:val="en-CA"/>
        </w:rPr>
      </w:pPr>
      <w:r w:rsidRPr="005B217D">
        <w:rPr>
          <w:lang w:val="en-CA"/>
        </w:rPr>
        <w:t>Introduction</w:t>
      </w:r>
    </w:p>
    <w:p w:rsidR="002922FD" w:rsidRDefault="002922FD" w:rsidP="002922FD">
      <w:pPr>
        <w:jc w:val="both"/>
        <w:rPr>
          <w:szCs w:val="22"/>
          <w:lang w:eastAsia="ja-JP"/>
        </w:rPr>
      </w:pPr>
      <w:r>
        <w:rPr>
          <w:szCs w:val="22"/>
          <w:lang w:eastAsia="ja-JP"/>
        </w:rPr>
        <w:t xml:space="preserve">JCTVC-N0354 [1] proposes </w:t>
      </w:r>
      <w:r w:rsidR="00EC5A6E">
        <w:rPr>
          <w:szCs w:val="22"/>
          <w:lang w:eastAsia="ja-JP"/>
        </w:rPr>
        <w:t xml:space="preserve">combining the method of mirroring the residual for non-transformed coefficients with tools such as </w:t>
      </w:r>
      <w:proofErr w:type="spellStart"/>
      <w:r w:rsidR="00EC5A6E">
        <w:rPr>
          <w:szCs w:val="22"/>
          <w:lang w:eastAsia="ja-JP"/>
        </w:rPr>
        <w:t>Intra_DC</w:t>
      </w:r>
      <w:proofErr w:type="spellEnd"/>
      <w:r w:rsidR="00EC5A6E">
        <w:rPr>
          <w:szCs w:val="22"/>
          <w:lang w:eastAsia="ja-JP"/>
        </w:rPr>
        <w:t xml:space="preserve"> replacement; extension of DPCM to inter/</w:t>
      </w:r>
      <w:proofErr w:type="spellStart"/>
      <w:r w:rsidR="00EC5A6E">
        <w:rPr>
          <w:szCs w:val="22"/>
          <w:lang w:eastAsia="ja-JP"/>
        </w:rPr>
        <w:t>lossy</w:t>
      </w:r>
      <w:proofErr w:type="spellEnd"/>
      <w:r w:rsidR="00EC5A6E">
        <w:rPr>
          <w:szCs w:val="22"/>
          <w:lang w:eastAsia="ja-JP"/>
        </w:rPr>
        <w:t xml:space="preserve"> scenario; Rice parameter update; and 8x8 Transform Skip. </w:t>
      </w:r>
      <w:proofErr w:type="gramStart"/>
      <w:r>
        <w:rPr>
          <w:szCs w:val="22"/>
          <w:lang w:eastAsia="ja-JP"/>
        </w:rPr>
        <w:t xml:space="preserve">We cross-checked </w:t>
      </w:r>
      <w:proofErr w:type="spellStart"/>
      <w:r w:rsidR="00EC5A6E">
        <w:rPr>
          <w:szCs w:val="22"/>
          <w:lang w:eastAsia="ja-JP"/>
        </w:rPr>
        <w:t>lossy</w:t>
      </w:r>
      <w:proofErr w:type="spellEnd"/>
      <w:r w:rsidR="00EC5A6E">
        <w:rPr>
          <w:szCs w:val="22"/>
          <w:lang w:eastAsia="ja-JP"/>
        </w:rPr>
        <w:t xml:space="preserve"> and lossless version of the tests</w:t>
      </w:r>
      <w:r>
        <w:rPr>
          <w:szCs w:val="22"/>
          <w:lang w:eastAsia="ja-JP"/>
        </w:rPr>
        <w:t>.</w:t>
      </w:r>
      <w:proofErr w:type="gramEnd"/>
    </w:p>
    <w:p w:rsidR="002922FD" w:rsidRDefault="002922FD" w:rsidP="002922FD">
      <w:pPr>
        <w:pStyle w:val="Heading1"/>
      </w:pPr>
      <w:r>
        <w:t>Simulation Results</w:t>
      </w:r>
    </w:p>
    <w:p w:rsidR="002922FD" w:rsidRDefault="002922FD" w:rsidP="002922FD">
      <w:r>
        <w:t>The test conditions as stipulated in common conditions</w:t>
      </w:r>
      <w:r w:rsidR="00EC5A6E">
        <w:t xml:space="preserve"> for RCE 2</w:t>
      </w:r>
      <w:r>
        <w:t xml:space="preserve"> for testing were followed for conducting the simulations.</w:t>
      </w:r>
    </w:p>
    <w:p w:rsidR="002922FD" w:rsidRDefault="002922FD" w:rsidP="002922FD">
      <w:pPr>
        <w:pStyle w:val="Heading2"/>
      </w:pPr>
      <w:r>
        <w:t>R-D Results</w:t>
      </w:r>
    </w:p>
    <w:p w:rsidR="002922FD" w:rsidRDefault="008A75F7" w:rsidP="002922FD">
      <w:pPr>
        <w:rPr>
          <w:b/>
        </w:rPr>
      </w:pPr>
      <w:r>
        <w:t xml:space="preserve">The tables below </w:t>
      </w:r>
      <w:r w:rsidR="002922FD">
        <w:t>show simulation results for JCTVC-</w:t>
      </w:r>
      <w:r w:rsidR="005209F9">
        <w:t>N0354</w:t>
      </w:r>
      <w:r w:rsidR="002922FD">
        <w:t xml:space="preserve"> proposal as cross-checked by Samsung. Detailed results are available in the attached Excel sheet. The BD Rates and PSNR’s for the tests matched with those provided by the proponents, while the encoding and decoding times are within cluster noise.</w:t>
      </w:r>
    </w:p>
    <w:p w:rsidR="002922FD" w:rsidRDefault="002922FD" w:rsidP="002922FD">
      <w:pPr>
        <w:rPr>
          <w:b/>
        </w:rPr>
      </w:pPr>
      <w:r>
        <w:rPr>
          <w:b/>
        </w:rPr>
        <w:t>Table 1: BD-Rate and PSNR results for cross-check of JCTVC</w:t>
      </w:r>
      <w:r w:rsidR="005209F9">
        <w:rPr>
          <w:b/>
        </w:rPr>
        <w:t xml:space="preserve">-N0354 (8×8, </w:t>
      </w:r>
      <w:proofErr w:type="spellStart"/>
      <w:r w:rsidR="005209F9">
        <w:rPr>
          <w:b/>
        </w:rPr>
        <w:t>Lossy</w:t>
      </w:r>
      <w:proofErr w:type="spellEnd"/>
      <w:r w:rsidR="005209F9">
        <w:rPr>
          <w:b/>
        </w:rPr>
        <w:t>)</w:t>
      </w:r>
    </w:p>
    <w:p w:rsidR="005209F9" w:rsidRDefault="005209F9" w:rsidP="002922FD">
      <w:pPr>
        <w:jc w:val="both"/>
        <w:rPr>
          <w:b/>
        </w:rPr>
      </w:pPr>
    </w:p>
    <w:p w:rsidR="005209F9" w:rsidRDefault="005209F9" w:rsidP="002922FD">
      <w:pPr>
        <w:jc w:val="both"/>
        <w:rPr>
          <w:b/>
        </w:rPr>
      </w:pPr>
      <w:r w:rsidRPr="005209F9">
        <w:rPr>
          <w:noProof/>
          <w:lang w:eastAsia="ko-KR"/>
        </w:rPr>
        <w:lastRenderedPageBreak/>
        <w:drawing>
          <wp:inline distT="0" distB="0" distL="0" distR="0" wp14:anchorId="339920CE" wp14:editId="148C5C80">
            <wp:extent cx="5943600" cy="3899346"/>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899346"/>
                    </a:xfrm>
                    <a:prstGeom prst="rect">
                      <a:avLst/>
                    </a:prstGeom>
                    <a:noFill/>
                    <a:ln>
                      <a:noFill/>
                    </a:ln>
                  </pic:spPr>
                </pic:pic>
              </a:graphicData>
            </a:graphic>
          </wp:inline>
        </w:drawing>
      </w:r>
    </w:p>
    <w:p w:rsidR="005209F9" w:rsidRDefault="005209F9" w:rsidP="002922FD">
      <w:pPr>
        <w:jc w:val="both"/>
        <w:rPr>
          <w:b/>
        </w:rPr>
      </w:pPr>
    </w:p>
    <w:p w:rsidR="005209F9" w:rsidRDefault="005209F9" w:rsidP="005209F9">
      <w:pPr>
        <w:rPr>
          <w:b/>
        </w:rPr>
      </w:pPr>
      <w:r>
        <w:rPr>
          <w:b/>
        </w:rPr>
        <w:t xml:space="preserve">Table 2: BD-Rate and PSNR results for cross-check of JCTVC-N0354 (4×4, </w:t>
      </w:r>
      <w:proofErr w:type="spellStart"/>
      <w:r>
        <w:rPr>
          <w:b/>
        </w:rPr>
        <w:t>Lossy</w:t>
      </w:r>
      <w:proofErr w:type="spellEnd"/>
      <w:r>
        <w:rPr>
          <w:b/>
        </w:rPr>
        <w:t>)</w:t>
      </w:r>
    </w:p>
    <w:p w:rsidR="002922FD" w:rsidRDefault="005209F9" w:rsidP="002922FD">
      <w:pPr>
        <w:jc w:val="both"/>
        <w:rPr>
          <w:b/>
        </w:rPr>
      </w:pPr>
      <w:r w:rsidRPr="005209F9">
        <w:rPr>
          <w:noProof/>
          <w:lang w:eastAsia="ko-KR"/>
        </w:rPr>
        <w:drawing>
          <wp:inline distT="0" distB="0" distL="0" distR="0" wp14:anchorId="67C54FEC" wp14:editId="1797FE22">
            <wp:extent cx="5943600" cy="389934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3899346"/>
                    </a:xfrm>
                    <a:prstGeom prst="rect">
                      <a:avLst/>
                    </a:prstGeom>
                    <a:noFill/>
                    <a:ln>
                      <a:noFill/>
                    </a:ln>
                  </pic:spPr>
                </pic:pic>
              </a:graphicData>
            </a:graphic>
          </wp:inline>
        </w:drawing>
      </w:r>
    </w:p>
    <w:p w:rsidR="002922FD" w:rsidRDefault="002922FD" w:rsidP="002922FD">
      <w:pPr>
        <w:rPr>
          <w:b/>
        </w:rPr>
      </w:pPr>
    </w:p>
    <w:p w:rsidR="002922FD" w:rsidRDefault="00657D8C" w:rsidP="002922FD">
      <w:pPr>
        <w:rPr>
          <w:ins w:id="0" w:author="Ankur Saxena" w:date="2013-07-28T22:13:00Z"/>
          <w:b/>
        </w:rPr>
      </w:pPr>
      <w:ins w:id="1" w:author="Ankur Saxena" w:date="2013-07-28T22:13:00Z">
        <w:r>
          <w:rPr>
            <w:b/>
          </w:rPr>
          <w:t>Table 3</w:t>
        </w:r>
      </w:ins>
      <w:ins w:id="2" w:author="Ankur Saxena" w:date="2013-07-28T22:14:00Z">
        <w:r>
          <w:rPr>
            <w:b/>
          </w:rPr>
          <w:t>: BD-Rate and PSNR results for cross-check of JCTVC-N0354 (4×4, Lossless)</w:t>
        </w:r>
      </w:ins>
    </w:p>
    <w:p w:rsidR="00657D8C" w:rsidRDefault="00B50A28" w:rsidP="002922FD">
      <w:pPr>
        <w:rPr>
          <w:b/>
        </w:rPr>
      </w:pPr>
      <w:ins w:id="3" w:author="Ankur Saxena" w:date="2013-07-29T00:01:00Z">
        <w:r w:rsidRPr="00B50A28">
          <w:lastRenderedPageBreak/>
          <w:drawing>
            <wp:inline distT="0" distB="0" distL="0" distR="0" wp14:anchorId="0E0018FF" wp14:editId="34CBA5A3">
              <wp:extent cx="5943600" cy="15282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1528232"/>
                      </a:xfrm>
                      <a:prstGeom prst="rect">
                        <a:avLst/>
                      </a:prstGeom>
                      <a:noFill/>
                      <a:ln>
                        <a:noFill/>
                      </a:ln>
                    </pic:spPr>
                  </pic:pic>
                </a:graphicData>
              </a:graphic>
            </wp:inline>
          </w:drawing>
        </w:r>
      </w:ins>
    </w:p>
    <w:p w:rsidR="002922FD" w:rsidRDefault="002922FD" w:rsidP="002922FD">
      <w:pPr>
        <w:rPr>
          <w:b/>
        </w:rPr>
      </w:pPr>
      <w:bookmarkStart w:id="4" w:name="_GoBack"/>
      <w:bookmarkEnd w:id="4"/>
    </w:p>
    <w:p w:rsidR="002922FD" w:rsidRDefault="002922FD" w:rsidP="002922FD">
      <w:pPr>
        <w:pStyle w:val="Heading1"/>
      </w:pPr>
      <w:r>
        <w:t>Conclusions</w:t>
      </w:r>
      <w:r w:rsidRPr="00527912">
        <w:t xml:space="preserve"> </w:t>
      </w:r>
    </w:p>
    <w:p w:rsidR="002922FD" w:rsidRDefault="002922FD" w:rsidP="002922FD">
      <w:r>
        <w:t>We have cross-checked JCTVC-</w:t>
      </w:r>
      <w:r w:rsidR="00DF7CDA">
        <w:t>N</w:t>
      </w:r>
      <w:r>
        <w:t>0</w:t>
      </w:r>
      <w:r w:rsidR="00DF7CDA">
        <w:t>354</w:t>
      </w:r>
      <w:r>
        <w:t xml:space="preserve">, and verified the simulation results. </w:t>
      </w:r>
    </w:p>
    <w:p w:rsidR="002922FD" w:rsidRDefault="002922FD" w:rsidP="002922FD">
      <w:pPr>
        <w:pStyle w:val="Heading1"/>
        <w:contextualSpacing/>
        <w:jc w:val="both"/>
        <w:rPr>
          <w:bCs w:val="0"/>
          <w:iCs/>
          <w:szCs w:val="22"/>
        </w:rPr>
      </w:pPr>
      <w:r>
        <w:t>References</w:t>
      </w:r>
    </w:p>
    <w:p w:rsidR="00EC5A6E" w:rsidRPr="008B4E76" w:rsidRDefault="00EC5A6E" w:rsidP="00EC5A6E">
      <w:pPr>
        <w:numPr>
          <w:ilvl w:val="0"/>
          <w:numId w:val="16"/>
        </w:numPr>
        <w:tabs>
          <w:tab w:val="num" w:pos="540"/>
        </w:tabs>
        <w:jc w:val="both"/>
        <w:textAlignment w:val="auto"/>
        <w:rPr>
          <w:szCs w:val="22"/>
          <w:lang w:val="en-GB" w:eastAsia="zh-TW"/>
        </w:rPr>
      </w:pPr>
      <w:r>
        <w:rPr>
          <w:szCs w:val="22"/>
          <w:lang w:val="en-GB"/>
        </w:rPr>
        <w:t xml:space="preserve">R. </w:t>
      </w:r>
      <w:proofErr w:type="spellStart"/>
      <w:r>
        <w:rPr>
          <w:szCs w:val="22"/>
          <w:lang w:val="en-GB"/>
        </w:rPr>
        <w:t>Weerakkody</w:t>
      </w:r>
      <w:proofErr w:type="spellEnd"/>
      <w:r>
        <w:rPr>
          <w:szCs w:val="22"/>
          <w:lang w:val="en-GB"/>
        </w:rPr>
        <w:t xml:space="preserve">, M. </w:t>
      </w:r>
      <w:proofErr w:type="spellStart"/>
      <w:r>
        <w:rPr>
          <w:szCs w:val="22"/>
          <w:lang w:val="en-GB"/>
        </w:rPr>
        <w:t>Mrak</w:t>
      </w:r>
      <w:proofErr w:type="spellEnd"/>
      <w:r w:rsidR="008A75F7">
        <w:rPr>
          <w:szCs w:val="22"/>
          <w:lang w:val="en-GB"/>
        </w:rPr>
        <w:t>,</w:t>
      </w:r>
      <w:r>
        <w:rPr>
          <w:szCs w:val="22"/>
          <w:lang w:val="en-GB"/>
        </w:rPr>
        <w:t xml:space="preserve"> and M.</w:t>
      </w:r>
      <w:r w:rsidRPr="00CA6F9C">
        <w:rPr>
          <w:szCs w:val="22"/>
          <w:lang w:val="en-GB"/>
        </w:rPr>
        <w:t xml:space="preserve"> Naccari</w:t>
      </w:r>
      <w:r>
        <w:rPr>
          <w:szCs w:val="22"/>
          <w:lang w:val="en-GB"/>
        </w:rPr>
        <w:t>, “</w:t>
      </w:r>
      <w:r w:rsidRPr="00CA6F9C">
        <w:rPr>
          <w:lang w:val="en-GB"/>
        </w:rPr>
        <w:t xml:space="preserve">Non-RCE2: Results for combination of </w:t>
      </w:r>
      <w:r>
        <w:rPr>
          <w:lang w:val="en-GB"/>
        </w:rPr>
        <w:t>m</w:t>
      </w:r>
      <w:r w:rsidRPr="00CA6F9C">
        <w:rPr>
          <w:lang w:val="en-GB"/>
        </w:rPr>
        <w:t>irroring of non-transformed residual blocks (</w:t>
      </w:r>
      <w:r>
        <w:rPr>
          <w:lang w:val="en-GB"/>
        </w:rPr>
        <w:t xml:space="preserve">RCE2 </w:t>
      </w:r>
      <w:r w:rsidRPr="00CA6F9C">
        <w:rPr>
          <w:lang w:val="en-GB"/>
        </w:rPr>
        <w:t>Test B.3) with other methods</w:t>
      </w:r>
      <w:r>
        <w:rPr>
          <w:lang w:val="en-GB"/>
        </w:rPr>
        <w:t>,” JCTVC-N0354, Vienna, July 2013</w:t>
      </w:r>
      <w:r>
        <w:rPr>
          <w:vanish/>
          <w:lang w:val="en-GB"/>
        </w:rPr>
        <w:t xml:space="preserve">.e tests. </w:t>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r>
        <w:rPr>
          <w:vanish/>
          <w:lang w:val="en-GB"/>
        </w:rPr>
        <w:pgNum/>
      </w:r>
    </w:p>
    <w:p w:rsidR="00EC5A6E" w:rsidRPr="00CA6F9C" w:rsidRDefault="00EC5A6E" w:rsidP="00EC5A6E">
      <w:pPr>
        <w:numPr>
          <w:ilvl w:val="0"/>
          <w:numId w:val="16"/>
        </w:numPr>
        <w:tabs>
          <w:tab w:val="num" w:pos="540"/>
        </w:tabs>
        <w:jc w:val="both"/>
        <w:textAlignment w:val="auto"/>
        <w:rPr>
          <w:szCs w:val="22"/>
          <w:lang w:val="en-GB" w:eastAsia="zh-TW"/>
        </w:rPr>
      </w:pPr>
      <w:r w:rsidRPr="00EC5A6E">
        <w:rPr>
          <w:lang w:val="en-GB" w:eastAsia="ko-KR"/>
        </w:rPr>
        <w:t xml:space="preserve"> </w:t>
      </w:r>
      <w:r w:rsidRPr="00CA6F9C">
        <w:rPr>
          <w:lang w:val="en-GB" w:eastAsia="ko-KR"/>
        </w:rPr>
        <w:t xml:space="preserve">R. Joshi, P. </w:t>
      </w:r>
      <w:proofErr w:type="spellStart"/>
      <w:r w:rsidRPr="00CA6F9C">
        <w:rPr>
          <w:lang w:val="en-GB" w:eastAsia="ko-KR"/>
        </w:rPr>
        <w:t>Amon</w:t>
      </w:r>
      <w:proofErr w:type="spellEnd"/>
      <w:r w:rsidRPr="00CA6F9C">
        <w:rPr>
          <w:lang w:val="en-GB" w:eastAsia="ko-KR"/>
        </w:rPr>
        <w:t>, R. Cohen, S. Lee, M. Naccari, “</w:t>
      </w:r>
      <w:r w:rsidRPr="00CA6F9C">
        <w:rPr>
          <w:lang w:val="en-GB"/>
        </w:rPr>
        <w:t>HEVC Range Extensions Core Experiment 2 (RCE2): Prediction and coding techniques for transform-skip and transform-bypass blocks</w:t>
      </w:r>
      <w:r w:rsidRPr="00CA6F9C">
        <w:rPr>
          <w:lang w:val="en-GB" w:eastAsia="ko-KR"/>
        </w:rPr>
        <w:t>,”</w:t>
      </w:r>
      <w:r w:rsidRPr="00CA6F9C">
        <w:rPr>
          <w:lang w:val="en-GB" w:eastAsia="zh-TW"/>
        </w:rPr>
        <w:t xml:space="preserve"> </w:t>
      </w:r>
      <w:r w:rsidRPr="00CA6F9C">
        <w:rPr>
          <w:szCs w:val="22"/>
          <w:lang w:val="en-GB" w:eastAsia="ja-JP"/>
        </w:rPr>
        <w:t>JCTVC-M1122</w:t>
      </w:r>
      <w:r w:rsidRPr="00CA6F9C">
        <w:rPr>
          <w:szCs w:val="22"/>
          <w:lang w:val="en-GB"/>
        </w:rPr>
        <w:t xml:space="preserve">, </w:t>
      </w:r>
      <w:r w:rsidRPr="00CA6F9C">
        <w:rPr>
          <w:szCs w:val="22"/>
          <w:lang w:val="en-GB" w:eastAsia="ja-JP"/>
        </w:rPr>
        <w:t>Incheon</w:t>
      </w:r>
      <w:r w:rsidRPr="00CA6F9C">
        <w:rPr>
          <w:szCs w:val="22"/>
          <w:lang w:val="en-GB"/>
        </w:rPr>
        <w:t xml:space="preserve">, </w:t>
      </w:r>
      <w:r w:rsidRPr="00CA6F9C">
        <w:rPr>
          <w:szCs w:val="22"/>
          <w:lang w:val="en-GB" w:eastAsia="ja-JP"/>
        </w:rPr>
        <w:t>KR, April 2013.</w:t>
      </w:r>
    </w:p>
    <w:p w:rsidR="002922FD" w:rsidRPr="008C7E46" w:rsidRDefault="002922FD" w:rsidP="002922FD">
      <w:pPr>
        <w:contextualSpacing/>
        <w:jc w:val="both"/>
        <w:rPr>
          <w:color w:val="000000"/>
          <w:szCs w:val="22"/>
        </w:rPr>
      </w:pPr>
    </w:p>
    <w:p w:rsidR="007F1F8B" w:rsidRPr="005B217D" w:rsidRDefault="007F1F8B" w:rsidP="005D28CB">
      <w:pPr>
        <w:pStyle w:val="Heading1"/>
        <w:numPr>
          <w:ilvl w:val="0"/>
          <w:numId w:val="0"/>
        </w:numPr>
        <w:rPr>
          <w:szCs w:val="22"/>
          <w:lang w:val="en-CA"/>
        </w:rPr>
      </w:pPr>
    </w:p>
    <w:sectPr w:rsidR="007F1F8B" w:rsidRPr="005B217D"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3F5" w:rsidRDefault="009E63F5">
      <w:r>
        <w:separator/>
      </w:r>
    </w:p>
  </w:endnote>
  <w:endnote w:type="continuationSeparator" w:id="0">
    <w:p w:rsidR="009E63F5" w:rsidRDefault="009E6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50A28">
      <w:rPr>
        <w:rStyle w:val="PageNumber"/>
        <w:noProof/>
      </w:rPr>
      <w:t>1</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ins w:id="5" w:author="Ankur Saxena" w:date="2013-07-29T00:01:00Z">
      <w:r w:rsidR="00B50A28">
        <w:rPr>
          <w:rStyle w:val="PageNumber"/>
          <w:noProof/>
        </w:rPr>
        <w:t>2013-07-28</w:t>
      </w:r>
    </w:ins>
    <w:del w:id="6" w:author="Ankur Saxena" w:date="2013-07-28T22:13:00Z">
      <w:r w:rsidR="008A75F7" w:rsidDel="00657D8C">
        <w:rPr>
          <w:rStyle w:val="PageNumber"/>
          <w:noProof/>
        </w:rPr>
        <w:delText>2013-07-27</w:delText>
      </w:r>
    </w:del>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3F5" w:rsidRDefault="009E63F5">
      <w:r>
        <w:separator/>
      </w:r>
    </w:p>
  </w:footnote>
  <w:footnote w:type="continuationSeparator" w:id="0">
    <w:p w:rsidR="009E63F5" w:rsidRDefault="009E63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B1C6B"/>
    <w:rsid w:val="000B4FF9"/>
    <w:rsid w:val="000C09AC"/>
    <w:rsid w:val="000C2341"/>
    <w:rsid w:val="000C56AC"/>
    <w:rsid w:val="000E00F3"/>
    <w:rsid w:val="000E487E"/>
    <w:rsid w:val="000F158C"/>
    <w:rsid w:val="000F2764"/>
    <w:rsid w:val="000F4FC7"/>
    <w:rsid w:val="00102F3D"/>
    <w:rsid w:val="00113555"/>
    <w:rsid w:val="00124E38"/>
    <w:rsid w:val="0012580B"/>
    <w:rsid w:val="001263CE"/>
    <w:rsid w:val="00131F90"/>
    <w:rsid w:val="0013526E"/>
    <w:rsid w:val="00150758"/>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22FD"/>
    <w:rsid w:val="00293D8B"/>
    <w:rsid w:val="002A54E0"/>
    <w:rsid w:val="002A75E7"/>
    <w:rsid w:val="002B1595"/>
    <w:rsid w:val="002B191D"/>
    <w:rsid w:val="002C64D9"/>
    <w:rsid w:val="002C6FE5"/>
    <w:rsid w:val="002C7BAD"/>
    <w:rsid w:val="002D0AF6"/>
    <w:rsid w:val="002E6082"/>
    <w:rsid w:val="002F164D"/>
    <w:rsid w:val="003021C6"/>
    <w:rsid w:val="003033A2"/>
    <w:rsid w:val="00306206"/>
    <w:rsid w:val="00317656"/>
    <w:rsid w:val="00317D85"/>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C20E4"/>
    <w:rsid w:val="003C3CBC"/>
    <w:rsid w:val="003D4FAD"/>
    <w:rsid w:val="003D5156"/>
    <w:rsid w:val="003E6F90"/>
    <w:rsid w:val="003F5D0F"/>
    <w:rsid w:val="00410AD7"/>
    <w:rsid w:val="00414101"/>
    <w:rsid w:val="0042187C"/>
    <w:rsid w:val="00433DDB"/>
    <w:rsid w:val="00435453"/>
    <w:rsid w:val="00436353"/>
    <w:rsid w:val="00437619"/>
    <w:rsid w:val="004452DB"/>
    <w:rsid w:val="00445B72"/>
    <w:rsid w:val="00451006"/>
    <w:rsid w:val="00456B23"/>
    <w:rsid w:val="00462788"/>
    <w:rsid w:val="00473347"/>
    <w:rsid w:val="00482987"/>
    <w:rsid w:val="004871A2"/>
    <w:rsid w:val="0049565C"/>
    <w:rsid w:val="004A2A63"/>
    <w:rsid w:val="004A7E06"/>
    <w:rsid w:val="004B210C"/>
    <w:rsid w:val="004D2506"/>
    <w:rsid w:val="004D405F"/>
    <w:rsid w:val="004E4F4F"/>
    <w:rsid w:val="004E6789"/>
    <w:rsid w:val="004E758F"/>
    <w:rsid w:val="004E7C5C"/>
    <w:rsid w:val="004F61E3"/>
    <w:rsid w:val="004F7986"/>
    <w:rsid w:val="004F7CC0"/>
    <w:rsid w:val="00502E10"/>
    <w:rsid w:val="0051015C"/>
    <w:rsid w:val="0051559F"/>
    <w:rsid w:val="00516CF1"/>
    <w:rsid w:val="005209F9"/>
    <w:rsid w:val="00521D50"/>
    <w:rsid w:val="0052661D"/>
    <w:rsid w:val="00531AE9"/>
    <w:rsid w:val="00531E73"/>
    <w:rsid w:val="0054513E"/>
    <w:rsid w:val="00550A66"/>
    <w:rsid w:val="005534E5"/>
    <w:rsid w:val="00567EC7"/>
    <w:rsid w:val="00570013"/>
    <w:rsid w:val="005801A2"/>
    <w:rsid w:val="00581438"/>
    <w:rsid w:val="00583775"/>
    <w:rsid w:val="00584D26"/>
    <w:rsid w:val="00592256"/>
    <w:rsid w:val="005952A5"/>
    <w:rsid w:val="00597533"/>
    <w:rsid w:val="005A33A1"/>
    <w:rsid w:val="005A4C5A"/>
    <w:rsid w:val="005B217D"/>
    <w:rsid w:val="005C385F"/>
    <w:rsid w:val="005D28CB"/>
    <w:rsid w:val="005E1AC6"/>
    <w:rsid w:val="005F60AD"/>
    <w:rsid w:val="005F6F1B"/>
    <w:rsid w:val="00612BCD"/>
    <w:rsid w:val="00624B33"/>
    <w:rsid w:val="00630AA2"/>
    <w:rsid w:val="0063569E"/>
    <w:rsid w:val="0063571A"/>
    <w:rsid w:val="00646707"/>
    <w:rsid w:val="00646887"/>
    <w:rsid w:val="0065405D"/>
    <w:rsid w:val="00657D8C"/>
    <w:rsid w:val="00662E58"/>
    <w:rsid w:val="00664DCF"/>
    <w:rsid w:val="006706F9"/>
    <w:rsid w:val="00681EA7"/>
    <w:rsid w:val="0069315F"/>
    <w:rsid w:val="006A7154"/>
    <w:rsid w:val="006B0599"/>
    <w:rsid w:val="006B6F7B"/>
    <w:rsid w:val="006C472A"/>
    <w:rsid w:val="006C5D39"/>
    <w:rsid w:val="006E2810"/>
    <w:rsid w:val="006E29BB"/>
    <w:rsid w:val="006E5417"/>
    <w:rsid w:val="006E5429"/>
    <w:rsid w:val="00702D04"/>
    <w:rsid w:val="00704144"/>
    <w:rsid w:val="00712F60"/>
    <w:rsid w:val="0071762A"/>
    <w:rsid w:val="00720E3B"/>
    <w:rsid w:val="0073145A"/>
    <w:rsid w:val="007323F9"/>
    <w:rsid w:val="00745F6B"/>
    <w:rsid w:val="00754C5F"/>
    <w:rsid w:val="0075585E"/>
    <w:rsid w:val="00757D00"/>
    <w:rsid w:val="00770571"/>
    <w:rsid w:val="007768FF"/>
    <w:rsid w:val="007824D3"/>
    <w:rsid w:val="00786CDD"/>
    <w:rsid w:val="00787E7B"/>
    <w:rsid w:val="00796ACA"/>
    <w:rsid w:val="00796EE3"/>
    <w:rsid w:val="007A29A5"/>
    <w:rsid w:val="007A4E87"/>
    <w:rsid w:val="007A6B1C"/>
    <w:rsid w:val="007A71D6"/>
    <w:rsid w:val="007A7D29"/>
    <w:rsid w:val="007B4AB8"/>
    <w:rsid w:val="007E2F8A"/>
    <w:rsid w:val="007F1F8B"/>
    <w:rsid w:val="007F4737"/>
    <w:rsid w:val="007F67A1"/>
    <w:rsid w:val="008010DB"/>
    <w:rsid w:val="00811C05"/>
    <w:rsid w:val="00813555"/>
    <w:rsid w:val="00817077"/>
    <w:rsid w:val="008206C8"/>
    <w:rsid w:val="008306CF"/>
    <w:rsid w:val="0083283F"/>
    <w:rsid w:val="0085406A"/>
    <w:rsid w:val="00857619"/>
    <w:rsid w:val="00860DFE"/>
    <w:rsid w:val="0086180A"/>
    <w:rsid w:val="0086387C"/>
    <w:rsid w:val="00874A6C"/>
    <w:rsid w:val="00876C65"/>
    <w:rsid w:val="008A4B4C"/>
    <w:rsid w:val="008A68C0"/>
    <w:rsid w:val="008A75F7"/>
    <w:rsid w:val="008B4E76"/>
    <w:rsid w:val="008C239F"/>
    <w:rsid w:val="008E2CAC"/>
    <w:rsid w:val="008E480C"/>
    <w:rsid w:val="009002E6"/>
    <w:rsid w:val="00907757"/>
    <w:rsid w:val="009153D3"/>
    <w:rsid w:val="00915617"/>
    <w:rsid w:val="009212B0"/>
    <w:rsid w:val="009234A5"/>
    <w:rsid w:val="00925969"/>
    <w:rsid w:val="009301B6"/>
    <w:rsid w:val="009336F7"/>
    <w:rsid w:val="009374A7"/>
    <w:rsid w:val="009400B1"/>
    <w:rsid w:val="009450D0"/>
    <w:rsid w:val="00955536"/>
    <w:rsid w:val="009713FA"/>
    <w:rsid w:val="009823EB"/>
    <w:rsid w:val="00983052"/>
    <w:rsid w:val="0098551D"/>
    <w:rsid w:val="0099518F"/>
    <w:rsid w:val="00997F14"/>
    <w:rsid w:val="009A523D"/>
    <w:rsid w:val="009A54DB"/>
    <w:rsid w:val="009B208A"/>
    <w:rsid w:val="009D1234"/>
    <w:rsid w:val="009E63F5"/>
    <w:rsid w:val="009F496B"/>
    <w:rsid w:val="00A01439"/>
    <w:rsid w:val="00A024F0"/>
    <w:rsid w:val="00A02BBC"/>
    <w:rsid w:val="00A02E61"/>
    <w:rsid w:val="00A05CFF"/>
    <w:rsid w:val="00A203BA"/>
    <w:rsid w:val="00A32D40"/>
    <w:rsid w:val="00A504C8"/>
    <w:rsid w:val="00A56B97"/>
    <w:rsid w:val="00A6093D"/>
    <w:rsid w:val="00A62DCD"/>
    <w:rsid w:val="00A71BFB"/>
    <w:rsid w:val="00A76A6D"/>
    <w:rsid w:val="00A83253"/>
    <w:rsid w:val="00AA4553"/>
    <w:rsid w:val="00AA471B"/>
    <w:rsid w:val="00AA6E84"/>
    <w:rsid w:val="00AC3E9F"/>
    <w:rsid w:val="00AD0095"/>
    <w:rsid w:val="00AD765D"/>
    <w:rsid w:val="00AE341B"/>
    <w:rsid w:val="00AE52DC"/>
    <w:rsid w:val="00AF70BA"/>
    <w:rsid w:val="00B02E4B"/>
    <w:rsid w:val="00B07CA7"/>
    <w:rsid w:val="00B1279A"/>
    <w:rsid w:val="00B21365"/>
    <w:rsid w:val="00B4194A"/>
    <w:rsid w:val="00B50A28"/>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C10BA"/>
    <w:rsid w:val="00BC5AFD"/>
    <w:rsid w:val="00BD40A2"/>
    <w:rsid w:val="00BD4C93"/>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5C7A"/>
    <w:rsid w:val="00CF34DB"/>
    <w:rsid w:val="00CF558F"/>
    <w:rsid w:val="00D073E2"/>
    <w:rsid w:val="00D21F69"/>
    <w:rsid w:val="00D26C3D"/>
    <w:rsid w:val="00D42B5A"/>
    <w:rsid w:val="00D446EC"/>
    <w:rsid w:val="00D47439"/>
    <w:rsid w:val="00D51BF0"/>
    <w:rsid w:val="00D55942"/>
    <w:rsid w:val="00D623B6"/>
    <w:rsid w:val="00D73DAD"/>
    <w:rsid w:val="00D807BF"/>
    <w:rsid w:val="00D82FCC"/>
    <w:rsid w:val="00D9560F"/>
    <w:rsid w:val="00D95C4D"/>
    <w:rsid w:val="00DA17FC"/>
    <w:rsid w:val="00DA5AEE"/>
    <w:rsid w:val="00DA7887"/>
    <w:rsid w:val="00DB2C26"/>
    <w:rsid w:val="00DB5640"/>
    <w:rsid w:val="00DC47E6"/>
    <w:rsid w:val="00DE494C"/>
    <w:rsid w:val="00DE550E"/>
    <w:rsid w:val="00DE6B43"/>
    <w:rsid w:val="00DF7CDA"/>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5A6E"/>
    <w:rsid w:val="00EC7FD2"/>
    <w:rsid w:val="00EE0D8C"/>
    <w:rsid w:val="00EF48CC"/>
    <w:rsid w:val="00EF5199"/>
    <w:rsid w:val="00F00E69"/>
    <w:rsid w:val="00F04B75"/>
    <w:rsid w:val="00F11A7D"/>
    <w:rsid w:val="00F26A13"/>
    <w:rsid w:val="00F30830"/>
    <w:rsid w:val="00F46390"/>
    <w:rsid w:val="00F5571F"/>
    <w:rsid w:val="00F605D8"/>
    <w:rsid w:val="00F6347D"/>
    <w:rsid w:val="00F720DF"/>
    <w:rsid w:val="00F73032"/>
    <w:rsid w:val="00F7589C"/>
    <w:rsid w:val="00F848FC"/>
    <w:rsid w:val="00F9282A"/>
    <w:rsid w:val="00F96BAD"/>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1740412">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765224650">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199392580">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fernandes@sta.samsung.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hyperlink" Target="mailto:haoming.c@sta.samsung.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391</Words>
  <Characters>2230</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4</cp:revision>
  <dcterms:created xsi:type="dcterms:W3CDTF">2013-07-27T15:18:00Z</dcterms:created>
  <dcterms:modified xsi:type="dcterms:W3CDTF">2013-07-28T22:01:00Z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