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060705" w:rsidP="001533A7">
            <w:pPr>
              <w:tabs>
                <w:tab w:val="left" w:pos="7200"/>
              </w:tabs>
              <w:spacing w:before="0"/>
              <w:rPr>
                <w:b/>
              </w:rPr>
            </w:pPr>
            <w:r>
              <w:rPr>
                <w:b/>
                <w:noProof/>
                <w:lang w:val="en-US"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lang w:val="en-US" w:eastAsia="zh-CN"/>
              </w:rPr>
              <w:drawing>
                <wp:anchor distT="0" distB="0" distL="114300" distR="114300" simplePos="0" relativeHeight="251657728"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lang w:val="en-US" w:eastAsia="zh-CN"/>
              </w:rPr>
              <w:drawing>
                <wp:anchor distT="0" distB="0" distL="114300" distR="114300" simplePos="0" relativeHeight="251658752"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341BB2" w:rsidP="001533A7">
            <w:pPr>
              <w:tabs>
                <w:tab w:val="left" w:pos="7200"/>
              </w:tabs>
              <w:spacing w:before="0"/>
              <w:rPr>
                <w:b/>
              </w:rPr>
            </w:pPr>
            <w:r>
              <w:rPr>
                <w:szCs w:val="22"/>
                <w:lang w:val="en-CA"/>
              </w:rPr>
              <w:t>14</w:t>
            </w:r>
            <w:r w:rsidRPr="005B217D">
              <w:rPr>
                <w:szCs w:val="22"/>
                <w:lang w:val="en-CA"/>
              </w:rPr>
              <w:t xml:space="preserve">th Meeting: </w:t>
            </w:r>
            <w:r>
              <w:rPr>
                <w:szCs w:val="22"/>
                <w:lang w:val="en-CA"/>
              </w:rPr>
              <w:t>Vienna</w:t>
            </w:r>
            <w:r w:rsidRPr="00B4194A">
              <w:rPr>
                <w:szCs w:val="22"/>
                <w:lang w:val="en-CA"/>
              </w:rPr>
              <w:t xml:space="preserve">, </w:t>
            </w:r>
            <w:r>
              <w:rPr>
                <w:szCs w:val="22"/>
                <w:lang w:val="en-CA"/>
              </w:rPr>
              <w:t>AT</w:t>
            </w:r>
            <w:r w:rsidRPr="00B4194A">
              <w:rPr>
                <w:szCs w:val="22"/>
                <w:lang w:val="en-CA"/>
              </w:rPr>
              <w:t xml:space="preserve">, </w:t>
            </w:r>
            <w:r>
              <w:rPr>
                <w:szCs w:val="22"/>
                <w:lang w:val="en-CA"/>
              </w:rPr>
              <w:t>25 July – 2</w:t>
            </w:r>
            <w:r w:rsidRPr="005E1AC6">
              <w:rPr>
                <w:szCs w:val="22"/>
                <w:lang w:val="en-CA"/>
              </w:rPr>
              <w:t xml:space="preserve"> </w:t>
            </w:r>
            <w:r>
              <w:rPr>
                <w:szCs w:val="22"/>
                <w:lang w:val="en-CA"/>
              </w:rPr>
              <w:t>Aug.</w:t>
            </w:r>
            <w:r w:rsidRPr="005E1AC6">
              <w:rPr>
                <w:szCs w:val="22"/>
                <w:lang w:val="en-CA"/>
              </w:rPr>
              <w:t xml:space="preserve"> 201</w:t>
            </w:r>
            <w:r>
              <w:rPr>
                <w:szCs w:val="22"/>
                <w:lang w:val="en-CA"/>
              </w:rPr>
              <w:t>3</w:t>
            </w:r>
          </w:p>
        </w:tc>
        <w:tc>
          <w:tcPr>
            <w:tcW w:w="3168" w:type="dxa"/>
          </w:tcPr>
          <w:p w:rsidR="007C335F" w:rsidRPr="001533A7" w:rsidRDefault="007C335F" w:rsidP="009F5426">
            <w:pPr>
              <w:tabs>
                <w:tab w:val="left" w:pos="7200"/>
              </w:tabs>
            </w:pPr>
            <w:r w:rsidRPr="001533A7">
              <w:t>Document:</w:t>
            </w:r>
            <w:r w:rsidR="008D66D2" w:rsidRPr="00943A5F">
              <w:rPr>
                <w:noProof/>
              </w:rPr>
              <w:t xml:space="preserve"> </w:t>
            </w:r>
            <w:r w:rsidR="002A3ACF">
              <w:rPr>
                <w:noProof/>
              </w:rPr>
              <w:t>JCTVC-</w:t>
            </w:r>
            <w:r w:rsidR="009F5426">
              <w:rPr>
                <w:noProof/>
              </w:rPr>
              <w:t>N0242</w:t>
            </w:r>
            <w:r w:rsidR="008B354C">
              <w:rPr>
                <w:noProof/>
              </w:rPr>
              <w:t>_v1</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341BB2" w:rsidP="00341BB2">
            <w:pPr>
              <w:spacing w:before="60" w:after="60"/>
              <w:jc w:val="left"/>
              <w:rPr>
                <w:b/>
              </w:rPr>
            </w:pPr>
            <w:r>
              <w:rPr>
                <w:rFonts w:eastAsia="Times New Roman"/>
                <w:b/>
                <w:sz w:val="22"/>
                <w:szCs w:val="22"/>
              </w:rPr>
              <w:t>Editorial improvements on SHVC</w:t>
            </w:r>
            <w:r w:rsidRPr="008E14A4">
              <w:rPr>
                <w:rFonts w:eastAsia="Times New Roman"/>
                <w:b/>
                <w:sz w:val="22"/>
                <w:szCs w:val="22"/>
              </w:rPr>
              <w:t xml:space="preserve"> Draft Text </w:t>
            </w:r>
            <w:r>
              <w:rPr>
                <w:rFonts w:eastAsia="Times New Roman"/>
                <w:b/>
                <w:sz w:val="22"/>
                <w:szCs w:val="22"/>
              </w:rPr>
              <w:t>2</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341BB2" w:rsidP="001533A7">
            <w:pPr>
              <w:spacing w:before="60" w:after="60"/>
              <w:jc w:val="left"/>
            </w:pPr>
            <w:r>
              <w:t>Input</w:t>
            </w:r>
            <w:r w:rsidR="004C6B05" w:rsidRPr="001533A7">
              <w:t xml:space="preserve"> 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Default="00EC0339" w:rsidP="00EC0339">
            <w:pPr>
              <w:spacing w:before="60" w:after="60"/>
              <w:jc w:val="left"/>
              <w:rPr>
                <w:noProof/>
                <w:szCs w:val="22"/>
                <w:lang w:eastAsia="ko-KR"/>
              </w:rPr>
            </w:pPr>
            <w:r>
              <w:rPr>
                <w:noProof/>
                <w:szCs w:val="22"/>
                <w:lang w:eastAsia="ko-KR"/>
              </w:rPr>
              <w:t>Yan Ye, InterDigital</w:t>
            </w:r>
          </w:p>
          <w:p w:rsidR="007C335F" w:rsidRPr="001533A7"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7C335F" w:rsidRPr="001533A7" w:rsidRDefault="007C335F" w:rsidP="001533A7">
            <w:pPr>
              <w:spacing w:before="60" w:after="60"/>
              <w:jc w:val="left"/>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0061EA"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0061EA"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0061EA"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673D46" w:rsidRDefault="000061EA" w:rsidP="00C95541">
            <w:pPr>
              <w:spacing w:before="60" w:after="60"/>
              <w:jc w:val="left"/>
              <w:rPr>
                <w:noProof/>
              </w:rPr>
            </w:pPr>
            <w:hyperlink r:id="rId17" w:history="1">
              <w:r w:rsidR="00673D46" w:rsidRPr="00FD099B">
                <w:rPr>
                  <w:rStyle w:val="Hyperlink"/>
                  <w:noProof/>
                </w:rPr>
                <w:t>miska.hannuksela@nokia.com</w:t>
              </w:r>
            </w:hyperlink>
            <w:r w:rsidR="00673D46">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61327371"/>
      <w:r w:rsidRPr="008E14A4">
        <w:t>Abstract</w:t>
      </w:r>
      <w:bookmarkEnd w:id="4"/>
      <w:bookmarkEnd w:id="5"/>
      <w:bookmarkEnd w:id="6"/>
      <w:bookmarkEnd w:id="7"/>
      <w:bookmarkEnd w:id="8"/>
      <w:bookmarkEnd w:id="9"/>
      <w:bookmarkEnd w:id="10"/>
      <w:bookmarkEnd w:id="11"/>
      <w:bookmarkEnd w:id="12"/>
      <w:bookmarkEnd w:id="13"/>
    </w:p>
    <w:p w:rsidR="00480060" w:rsidRDefault="00480060" w:rsidP="00480060">
      <w:pPr>
        <w:pStyle w:val="3N"/>
        <w:rPr>
          <w:lang w:val="en-CA" w:eastAsia="de-DE"/>
        </w:rPr>
      </w:pPr>
      <w:r>
        <w:rPr>
          <w:lang w:val="en-CA"/>
        </w:rPr>
        <w:t>This</w:t>
      </w:r>
      <w:r w:rsidR="002E0880">
        <w:rPr>
          <w:lang w:val="en-CA"/>
        </w:rPr>
        <w:t xml:space="preserve"> document contains </w:t>
      </w:r>
      <w:r w:rsidR="00341BB2">
        <w:rPr>
          <w:lang w:val="en-CA"/>
        </w:rPr>
        <w:t>e</w:t>
      </w:r>
      <w:r w:rsidR="00341BB2" w:rsidRPr="00341BB2">
        <w:rPr>
          <w:lang w:val="en-CA"/>
        </w:rPr>
        <w:t xml:space="preserve">ditorial improvements </w:t>
      </w:r>
      <w:r>
        <w:rPr>
          <w:lang w:val="en-CA"/>
        </w:rPr>
        <w:t>of SHVC Working Draft</w:t>
      </w:r>
      <w:r w:rsidR="002E0880">
        <w:rPr>
          <w:lang w:val="en-CA"/>
        </w:rPr>
        <w:t xml:space="preserve"> 2</w:t>
      </w:r>
      <w:r w:rsidR="00F333B3">
        <w:rPr>
          <w:lang w:val="en-CA"/>
        </w:rPr>
        <w:t xml:space="preserve">. </w:t>
      </w:r>
    </w:p>
    <w:p w:rsidR="00480060" w:rsidRDefault="00480060" w:rsidP="00480060">
      <w:pPr>
        <w:pStyle w:val="3N"/>
        <w:rPr>
          <w:lang w:val="en-CA" w:eastAsia="de-DE"/>
        </w:rPr>
      </w:pPr>
    </w:p>
    <w:p w:rsidR="00476007" w:rsidRPr="001533A7" w:rsidRDefault="00341BB2" w:rsidP="007C335F">
      <w:pPr>
        <w:pStyle w:val="3N"/>
        <w:rPr>
          <w:lang w:val="en-CA"/>
        </w:rPr>
      </w:pPr>
      <w:r w:rsidRPr="00341BB2">
        <w:rPr>
          <w:lang w:val="en-CA" w:eastAsia="de-DE"/>
        </w:rPr>
        <w:t>The high level syntax of SHVC Draft 2 is aligned with the MV-HEVC Draft 4</w:t>
      </w:r>
      <w:r>
        <w:rPr>
          <w:lang w:val="en-CA" w:eastAsia="de-DE"/>
        </w:rPr>
        <w:t xml:space="preserve"> which is located in Annex F</w:t>
      </w:r>
      <w:r w:rsidRPr="00341BB2">
        <w:rPr>
          <w:lang w:val="en-CA" w:eastAsia="de-DE"/>
        </w:rPr>
        <w:t>.</w:t>
      </w:r>
      <w:r>
        <w:rPr>
          <w:lang w:val="en-CA" w:eastAsia="de-DE"/>
        </w:rPr>
        <w:t xml:space="preserve"> In this document, </w:t>
      </w:r>
      <w:r w:rsidR="002E0880">
        <w:rPr>
          <w:lang w:val="en-CA" w:eastAsia="de-DE"/>
        </w:rPr>
        <w:t>m</w:t>
      </w:r>
      <w:r w:rsidR="00476007">
        <w:rPr>
          <w:lang w:val="en-CA" w:eastAsia="de-DE"/>
        </w:rPr>
        <w:t xml:space="preserve">odifications in </w:t>
      </w:r>
      <w:r w:rsidR="00E91FC9">
        <w:rPr>
          <w:lang w:val="en-CA" w:eastAsia="de-DE"/>
        </w:rPr>
        <w:t xml:space="preserve">long sections </w:t>
      </w:r>
      <w:r w:rsidR="00476007">
        <w:rPr>
          <w:lang w:val="en-CA" w:eastAsia="de-DE"/>
        </w:rPr>
        <w:t xml:space="preserve">copied from the HEVC spec are highlighted in </w:t>
      </w:r>
      <w:r w:rsidR="00476007" w:rsidRPr="00476007">
        <w:rPr>
          <w:highlight w:val="cyan"/>
          <w:lang w:val="en-CA" w:eastAsia="de-DE"/>
        </w:rPr>
        <w:t>turquoise</w:t>
      </w:r>
      <w:r w:rsidR="00476007">
        <w:rPr>
          <w:lang w:val="en-CA" w:eastAsia="de-DE"/>
        </w:rPr>
        <w:t xml:space="preserve">. </w:t>
      </w:r>
      <w:bookmarkEnd w:id="0"/>
      <w:bookmarkEnd w:id="1"/>
      <w:bookmarkEnd w:id="2"/>
      <w:bookmarkEnd w:id="3"/>
      <w:r w:rsidR="00476007" w:rsidRPr="001533A7">
        <w:rPr>
          <w:lang w:val="en-CA"/>
        </w:rPr>
        <w:t xml:space="preserve">Modifications </w:t>
      </w:r>
      <w:r>
        <w:rPr>
          <w:lang w:val="en-CA"/>
        </w:rPr>
        <w:t xml:space="preserve">to </w:t>
      </w:r>
      <w:r w:rsidR="00476007" w:rsidRPr="001533A7">
        <w:rPr>
          <w:lang w:val="en-CA"/>
        </w:rPr>
        <w:t xml:space="preserve">the </w:t>
      </w:r>
      <w:r w:rsidR="00480060">
        <w:rPr>
          <w:lang w:val="en-CA" w:eastAsia="de-DE"/>
        </w:rPr>
        <w:t>MV-</w:t>
      </w:r>
      <w:r w:rsidR="00476007" w:rsidRPr="001533A7">
        <w:rPr>
          <w:lang w:val="en-CA"/>
        </w:rPr>
        <w:t xml:space="preserve">HEVC spec </w:t>
      </w:r>
      <w:r>
        <w:rPr>
          <w:lang w:val="en-CA"/>
        </w:rPr>
        <w:t xml:space="preserve">Annex F </w:t>
      </w:r>
      <w:r w:rsidR="00476007" w:rsidRPr="001533A7">
        <w:rPr>
          <w:lang w:val="en-CA"/>
        </w:rPr>
        <w:t xml:space="preserve">are highlighted in </w:t>
      </w:r>
      <w:r w:rsidR="00480060">
        <w:rPr>
          <w:highlight w:val="green"/>
          <w:lang w:val="en-CA" w:eastAsia="de-DE"/>
        </w:rPr>
        <w:t>green</w:t>
      </w:r>
      <w:r w:rsidR="00476007" w:rsidRPr="001533A7">
        <w:rPr>
          <w:lang w:val="en-CA"/>
        </w:rPr>
        <w:t xml:space="preserve">. Open issues and editor's notes are highlighted in </w:t>
      </w:r>
      <w:r w:rsidR="00476007" w:rsidRPr="001533A7">
        <w:rPr>
          <w:highlight w:val="yellow"/>
          <w:lang w:val="en-CA"/>
        </w:rPr>
        <w:t>yellow</w:t>
      </w:r>
      <w:r w:rsidR="00476007" w:rsidRPr="001533A7">
        <w:rPr>
          <w:lang w:val="en-CA"/>
        </w:rPr>
        <w:t xml:space="preserve">. </w:t>
      </w:r>
    </w:p>
    <w:p w:rsidR="00103380" w:rsidRDefault="00103380" w:rsidP="00ED7D95"/>
    <w:p w:rsidR="00103380" w:rsidRPr="002004F8" w:rsidRDefault="00103380" w:rsidP="00103380">
      <w:pPr>
        <w:pStyle w:val="3EdNotes"/>
        <w:tabs>
          <w:tab w:val="clear" w:pos="284"/>
          <w:tab w:val="clear" w:pos="1191"/>
          <w:tab w:val="clear" w:pos="1588"/>
          <w:tab w:val="clear" w:pos="1985"/>
        </w:tabs>
        <w:ind w:left="360" w:hanging="360"/>
      </w:pPr>
      <w:r w:rsidRPr="002004F8">
        <w:t xml:space="preserve">----------- </w:t>
      </w:r>
      <w:r w:rsidRPr="0047011F">
        <w:rPr>
          <w:lang w:val="en-CA"/>
        </w:rPr>
        <w:t xml:space="preserve">Release </w:t>
      </w:r>
      <w:r>
        <w:rPr>
          <w:lang w:val="en-CA"/>
        </w:rPr>
        <w:t>v1</w:t>
      </w:r>
      <w:r w:rsidRPr="002004F8">
        <w:t xml:space="preserve"> ----------- </w:t>
      </w:r>
    </w:p>
    <w:p w:rsidR="00103380" w:rsidRDefault="00103380" w:rsidP="00103380">
      <w:pPr>
        <w:pStyle w:val="3EdNotes"/>
        <w:tabs>
          <w:tab w:val="clear" w:pos="284"/>
          <w:tab w:val="clear" w:pos="1191"/>
          <w:tab w:val="clear" w:pos="1588"/>
          <w:tab w:val="clear" w:pos="1985"/>
        </w:tabs>
        <w:ind w:left="360" w:hanging="360"/>
        <w:rPr>
          <w:szCs w:val="24"/>
          <w:lang w:eastAsia="de-DE"/>
        </w:rPr>
      </w:pPr>
      <w:r>
        <w:rPr>
          <w:szCs w:val="24"/>
          <w:lang w:eastAsia="de-DE"/>
        </w:rPr>
        <w:t xml:space="preserve"> (Restructured Annexes) Annex F contain common parts of MV-HEVC and SHVC, Annex H contain SHVC specific text</w:t>
      </w:r>
    </w:p>
    <w:p w:rsidR="00103380" w:rsidRDefault="00103380" w:rsidP="00ED7D95"/>
    <w:p w:rsidR="00476007" w:rsidRDefault="00A356AE" w:rsidP="0033023A">
      <w:pPr>
        <w:rPr>
          <w:lang w:val="en-CA"/>
        </w:rPr>
      </w:pPr>
      <w:r w:rsidRPr="001533A7">
        <w:rPr>
          <w:lang w:val="en-CA"/>
        </w:rPr>
        <w:t>Ed. Notes (</w:t>
      </w:r>
      <w:r w:rsidR="00480060">
        <w:rPr>
          <w:lang w:val="en-CA"/>
        </w:rPr>
        <w:t xml:space="preserve">Wording Draft </w:t>
      </w:r>
      <w:r w:rsidR="001F59EA">
        <w:rPr>
          <w:lang w:val="en-CA"/>
        </w:rPr>
        <w:t>2</w:t>
      </w:r>
      <w:r w:rsidRPr="001533A7">
        <w:rPr>
          <w:lang w:val="en-CA"/>
        </w:rPr>
        <w:t xml:space="preserve">) (changes to </w:t>
      </w:r>
      <w:r w:rsidR="001F59EA" w:rsidRPr="00D93C4B">
        <w:rPr>
          <w:lang w:val="en-CA"/>
        </w:rPr>
        <w:t>JCT</w:t>
      </w:r>
      <w:r w:rsidR="001F59EA">
        <w:rPr>
          <w:lang w:val="en-CA"/>
        </w:rPr>
        <w:t>VC</w:t>
      </w:r>
      <w:r w:rsidR="001F59EA" w:rsidRPr="00D93C4B">
        <w:rPr>
          <w:lang w:val="en-CA"/>
        </w:rPr>
        <w:t>-</w:t>
      </w:r>
      <w:r w:rsidR="00480060">
        <w:rPr>
          <w:lang w:val="en-CA"/>
        </w:rPr>
        <w:t>L</w:t>
      </w:r>
      <w:r w:rsidR="001F59EA" w:rsidRPr="00D93C4B">
        <w:rPr>
          <w:lang w:val="en-CA"/>
        </w:rPr>
        <w:t>100</w:t>
      </w:r>
      <w:r w:rsidR="00480060">
        <w:rPr>
          <w:lang w:val="en-CA"/>
        </w:rPr>
        <w:t>8</w:t>
      </w:r>
      <w:r w:rsidRPr="00D93C4B">
        <w:rPr>
          <w:lang w:val="en-CA"/>
        </w:rPr>
        <w:t>)</w:t>
      </w:r>
    </w:p>
    <w:p w:rsidR="009C13FB" w:rsidRPr="00736ED8" w:rsidRDefault="009C13FB"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v3</w:t>
      </w:r>
      <w:r w:rsidRPr="0047011F">
        <w:rPr>
          <w:lang w:val="en-CA"/>
        </w:rPr>
        <w:t xml:space="preserve"> ----------- </w:t>
      </w:r>
    </w:p>
    <w:p w:rsidR="00295E61" w:rsidRPr="00393B38" w:rsidRDefault="00295E61" w:rsidP="00295E61">
      <w:pPr>
        <w:pStyle w:val="3EdNotes"/>
        <w:rPr>
          <w:szCs w:val="24"/>
          <w:lang w:eastAsia="de-DE"/>
        </w:rPr>
      </w:pPr>
      <w:r>
        <w:rPr>
          <w:szCs w:val="24"/>
          <w:lang w:eastAsia="de-DE"/>
        </w:rPr>
        <w:t xml:space="preserve">(Review JL03) </w:t>
      </w:r>
      <w:r>
        <w:t xml:space="preserve">Review, clean ups. </w:t>
      </w:r>
    </w:p>
    <w:p w:rsidR="00393B38" w:rsidRPr="00393B38" w:rsidRDefault="00393B38" w:rsidP="00393B38">
      <w:pPr>
        <w:pStyle w:val="3EdNotes"/>
        <w:rPr>
          <w:szCs w:val="24"/>
          <w:lang w:eastAsia="de-DE"/>
        </w:rPr>
      </w:pPr>
      <w:r>
        <w:rPr>
          <w:szCs w:val="24"/>
          <w:lang w:eastAsia="de-DE"/>
        </w:rPr>
        <w:t xml:space="preserve">(Review YY02) </w:t>
      </w:r>
      <w:r>
        <w:t xml:space="preserve">Review, Editorial improvement. </w:t>
      </w:r>
    </w:p>
    <w:p w:rsidR="009C13FB" w:rsidRPr="001533A7" w:rsidRDefault="009C13FB" w:rsidP="00295E61">
      <w:pPr>
        <w:pStyle w:val="3EdNotes"/>
        <w:rPr>
          <w:lang w:val="en-CA"/>
        </w:rPr>
      </w:pPr>
      <w:r>
        <w:rPr>
          <w:lang w:val="en-CA"/>
        </w:rPr>
        <w:t>(Common HLS03)Common</w:t>
      </w:r>
      <w:r w:rsidRPr="00D93C4B">
        <w:rPr>
          <w:lang w:val="en-CA"/>
        </w:rPr>
        <w:t xml:space="preserve"> high level syntax </w:t>
      </w:r>
      <w:r>
        <w:rPr>
          <w:lang w:val="en-CA"/>
        </w:rPr>
        <w:t xml:space="preserve">ported from MV-HEVC text </w:t>
      </w:r>
      <w:r w:rsidRPr="001533A7">
        <w:rPr>
          <w:lang w:val="en-CA"/>
        </w:rPr>
        <w:t>JCT3V-</w:t>
      </w:r>
      <w:r>
        <w:rPr>
          <w:lang w:val="en-CA"/>
        </w:rPr>
        <w:t>D1004_v3,</w:t>
      </w:r>
    </w:p>
    <w:p w:rsidR="009C13FB" w:rsidRPr="000617C6" w:rsidRDefault="009C13FB" w:rsidP="009C13FB">
      <w:pPr>
        <w:pStyle w:val="3EdNotes"/>
        <w:numPr>
          <w:ilvl w:val="1"/>
          <w:numId w:val="9"/>
        </w:numPr>
        <w:rPr>
          <w:lang w:val="en-CA"/>
        </w:rPr>
      </w:pPr>
      <w:r w:rsidRPr="000617C6">
        <w:rPr>
          <w:lang w:val="en-CA"/>
        </w:rPr>
        <w:t>A group of high level syntax proposals and editorial improvement are ported with this track, please see JCT3V-D1004_v</w:t>
      </w:r>
      <w:r>
        <w:rPr>
          <w:lang w:val="en-CA"/>
        </w:rPr>
        <w:t>3</w:t>
      </w:r>
      <w:r w:rsidRPr="000617C6">
        <w:rPr>
          <w:lang w:val="en-CA"/>
        </w:rPr>
        <w:t xml:space="preserve"> for the integration detail for of each proposal</w:t>
      </w:r>
    </w:p>
    <w:p w:rsidR="002554A8" w:rsidRPr="00736ED8" w:rsidRDefault="002554A8"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 </w:t>
      </w:r>
    </w:p>
    <w:p w:rsidR="009C7B7C" w:rsidRDefault="009C7B7C" w:rsidP="002554A8">
      <w:pPr>
        <w:pStyle w:val="3EdNotes"/>
        <w:rPr>
          <w:lang w:val="en-CA"/>
        </w:rPr>
      </w:pPr>
      <w:r>
        <w:rPr>
          <w:lang w:val="en-CA"/>
        </w:rPr>
        <w:t>Modifications to JCTVC-M0309: scaled reference layer picture offsets</w:t>
      </w:r>
    </w:p>
    <w:p w:rsidR="009C13FB" w:rsidRDefault="004034D5" w:rsidP="002554A8">
      <w:pPr>
        <w:pStyle w:val="3EdNotes"/>
        <w:rPr>
          <w:lang w:val="en-CA"/>
        </w:rPr>
      </w:pPr>
      <w:r w:rsidRPr="00DD420E">
        <w:rPr>
          <w:lang w:val="en-CA"/>
        </w:rPr>
        <w:t xml:space="preserve">JCTVC-M0040: </w:t>
      </w:r>
      <w:r w:rsidR="00BC265D">
        <w:rPr>
          <w:lang w:val="en-CA" w:eastAsia="de-DE"/>
        </w:rPr>
        <w:t>Using SHVC for adaptive resolution change</w:t>
      </w:r>
    </w:p>
    <w:p w:rsidR="00CC114B" w:rsidRPr="00DD420E" w:rsidRDefault="00CC114B" w:rsidP="002554A8">
      <w:pPr>
        <w:pStyle w:val="3EdNotes"/>
        <w:rPr>
          <w:lang w:val="en-CA"/>
        </w:rPr>
      </w:pPr>
      <w:r w:rsidRPr="00DD420E">
        <w:rPr>
          <w:lang w:val="en-CA"/>
        </w:rPr>
        <w:t xml:space="preserve">(Review JL02) Review and editorial improvement </w:t>
      </w:r>
      <w:r w:rsidR="00070406" w:rsidRPr="00DD420E">
        <w:rPr>
          <w:lang w:val="en-CA"/>
        </w:rPr>
        <w:t>for</w:t>
      </w:r>
      <w:r w:rsidRPr="00DD420E">
        <w:rPr>
          <w:lang w:val="en-CA"/>
        </w:rPr>
        <w:t xml:space="preserve"> </w:t>
      </w:r>
      <w:r w:rsidR="00070406" w:rsidRPr="00DD420E">
        <w:rPr>
          <w:lang w:val="en-CA"/>
        </w:rPr>
        <w:t xml:space="preserve">interlayer </w:t>
      </w:r>
      <w:r w:rsidRPr="00DD420E">
        <w:rPr>
          <w:lang w:val="en-CA"/>
        </w:rPr>
        <w:t>MV scaling,</w:t>
      </w:r>
    </w:p>
    <w:p w:rsidR="00476007" w:rsidRPr="001533A7" w:rsidRDefault="002554A8" w:rsidP="001533A7">
      <w:pPr>
        <w:pStyle w:val="3EdNotes"/>
        <w:rPr>
          <w:lang w:val="en-CA"/>
        </w:rPr>
      </w:pPr>
      <w:r>
        <w:rPr>
          <w:lang w:val="en-CA"/>
        </w:rPr>
        <w:t>(Common HLS02)Common</w:t>
      </w:r>
      <w:r w:rsidRPr="00D93C4B">
        <w:rPr>
          <w:lang w:val="en-CA"/>
        </w:rPr>
        <w:t xml:space="preserve"> high level syntax </w:t>
      </w:r>
      <w:r>
        <w:rPr>
          <w:lang w:val="en-CA"/>
        </w:rPr>
        <w:t xml:space="preserve">ported from MV-HEVC text </w:t>
      </w:r>
      <w:r w:rsidR="00A356AE" w:rsidRPr="001533A7">
        <w:rPr>
          <w:lang w:val="en-CA"/>
        </w:rPr>
        <w:t>JCT3V-</w:t>
      </w:r>
      <w:r>
        <w:rPr>
          <w:lang w:val="en-CA"/>
        </w:rPr>
        <w:t>D1004_</w:t>
      </w:r>
      <w:r w:rsidR="000617C6">
        <w:rPr>
          <w:lang w:val="en-CA"/>
        </w:rPr>
        <w:t>v2</w:t>
      </w:r>
      <w:r>
        <w:rPr>
          <w:lang w:val="en-CA"/>
        </w:rPr>
        <w:t>,</w:t>
      </w:r>
    </w:p>
    <w:p w:rsidR="002554A8" w:rsidRPr="000617C6" w:rsidRDefault="002554A8" w:rsidP="0033023A">
      <w:pPr>
        <w:pStyle w:val="3EdNotes"/>
        <w:numPr>
          <w:ilvl w:val="1"/>
          <w:numId w:val="9"/>
        </w:numPr>
        <w:rPr>
          <w:lang w:val="en-CA"/>
        </w:rPr>
      </w:pPr>
      <w:r w:rsidRPr="000617C6">
        <w:rPr>
          <w:lang w:val="en-CA"/>
        </w:rPr>
        <w:t xml:space="preserve">A group of high level syntax proposals </w:t>
      </w:r>
      <w:r w:rsidR="000617C6" w:rsidRPr="000617C6">
        <w:rPr>
          <w:lang w:val="en-CA"/>
        </w:rPr>
        <w:t xml:space="preserve">and editorial improvement </w:t>
      </w:r>
      <w:r w:rsidRPr="000617C6">
        <w:rPr>
          <w:lang w:val="en-CA"/>
        </w:rPr>
        <w:t>are ported with this track, please see JCT3V-D1004_</w:t>
      </w:r>
      <w:r w:rsidR="000617C6" w:rsidRPr="000617C6">
        <w:rPr>
          <w:lang w:val="en-CA"/>
        </w:rPr>
        <w:t>v2</w:t>
      </w:r>
      <w:r w:rsidRPr="000617C6">
        <w:rPr>
          <w:lang w:val="en-CA"/>
        </w:rPr>
        <w:t xml:space="preserve"> for the integration detail for of each proposal</w:t>
      </w:r>
    </w:p>
    <w:p w:rsidR="00736ED8" w:rsidRPr="00736ED8" w:rsidRDefault="00736ED8" w:rsidP="0033023A">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7A3006">
        <w:rPr>
          <w:lang w:val="en-CA"/>
        </w:rPr>
        <w:t>v1</w:t>
      </w:r>
      <w:r w:rsidRPr="0047011F">
        <w:rPr>
          <w:lang w:val="en-CA"/>
        </w:rPr>
        <w:t xml:space="preserve"> ----------- </w:t>
      </w:r>
    </w:p>
    <w:p w:rsidR="00817A37" w:rsidRDefault="00817A37" w:rsidP="001C6B10">
      <w:pPr>
        <w:pStyle w:val="3EdNotes"/>
        <w:rPr>
          <w:lang w:val="en-CA"/>
        </w:rPr>
      </w:pPr>
      <w:r w:rsidRPr="00817A37">
        <w:rPr>
          <w:lang w:val="en-CA"/>
        </w:rPr>
        <w:t>(SHVC only adoption)</w:t>
      </w:r>
      <w:r>
        <w:rPr>
          <w:lang w:val="en-CA"/>
        </w:rPr>
        <w:t xml:space="preserve">: </w:t>
      </w:r>
      <w:r w:rsidR="00B326A3">
        <w:rPr>
          <w:lang w:val="en-CA"/>
        </w:rPr>
        <w:t xml:space="preserve">Integrate annex G of </w:t>
      </w:r>
      <w:r w:rsidR="005B46B5">
        <w:rPr>
          <w:lang w:val="en-CA"/>
        </w:rPr>
        <w:t>SHVC test model text (</w:t>
      </w:r>
      <w:r w:rsidR="00B326A3">
        <w:rPr>
          <w:lang w:val="en-CA"/>
        </w:rPr>
        <w:t>JCTVC-L1007</w:t>
      </w:r>
      <w:r w:rsidR="005B46B5">
        <w:rPr>
          <w:lang w:val="en-CA"/>
        </w:rPr>
        <w:t>)</w:t>
      </w:r>
      <w:r w:rsidR="00B326A3">
        <w:rPr>
          <w:lang w:val="en-CA"/>
        </w:rPr>
        <w:t xml:space="preserve"> with </w:t>
      </w:r>
      <w:r w:rsidR="00F7278B">
        <w:rPr>
          <w:lang w:val="en-CA"/>
        </w:rPr>
        <w:t xml:space="preserve">updates of the </w:t>
      </w:r>
      <w:r w:rsidR="00B326A3">
        <w:rPr>
          <w:lang w:val="en-CA"/>
        </w:rPr>
        <w:t>following SHVC only adoption</w:t>
      </w:r>
      <w:r w:rsidR="00F7278B">
        <w:rPr>
          <w:lang w:val="en-CA"/>
        </w:rPr>
        <w:t>s</w:t>
      </w:r>
      <w:r w:rsidR="00B326A3">
        <w:rPr>
          <w:lang w:val="en-CA"/>
        </w:rPr>
        <w:t xml:space="preserve"> at 13</w:t>
      </w:r>
      <w:r w:rsidR="00B326A3" w:rsidRPr="00B326A3">
        <w:rPr>
          <w:vertAlign w:val="superscript"/>
          <w:lang w:val="en-CA"/>
        </w:rPr>
        <w:t>th</w:t>
      </w:r>
      <w:r w:rsidR="00B326A3">
        <w:rPr>
          <w:lang w:val="en-CA"/>
        </w:rPr>
        <w:t xml:space="preserve"> meeting</w:t>
      </w:r>
    </w:p>
    <w:p w:rsidR="00F86FA4" w:rsidRDefault="00F86FA4" w:rsidP="001C6B10">
      <w:pPr>
        <w:pStyle w:val="3EdNotes"/>
        <w:numPr>
          <w:ilvl w:val="1"/>
          <w:numId w:val="9"/>
        </w:numPr>
        <w:rPr>
          <w:lang w:val="en-CA"/>
        </w:rPr>
      </w:pPr>
      <w:r>
        <w:rPr>
          <w:lang w:val="en-CA"/>
        </w:rPr>
        <w:t xml:space="preserve">(Review YY01) Review and </w:t>
      </w:r>
      <w:r w:rsidRPr="00D93C4B">
        <w:rPr>
          <w:lang w:val="en-CA"/>
        </w:rPr>
        <w:t>editorial improvement</w:t>
      </w:r>
      <w:r>
        <w:rPr>
          <w:lang w:val="en-CA"/>
        </w:rPr>
        <w:t xml:space="preserve"> </w:t>
      </w:r>
    </w:p>
    <w:p w:rsidR="00F86FA4" w:rsidRDefault="00F86FA4" w:rsidP="001C6B10">
      <w:pPr>
        <w:pStyle w:val="3EdNotes"/>
        <w:numPr>
          <w:ilvl w:val="1"/>
          <w:numId w:val="9"/>
        </w:numPr>
        <w:rPr>
          <w:lang w:val="en-CA"/>
        </w:rPr>
      </w:pPr>
      <w:r>
        <w:rPr>
          <w:lang w:val="en-CA"/>
        </w:rPr>
        <w:t xml:space="preserve">(Review JB01) Review and </w:t>
      </w:r>
      <w:r w:rsidRPr="00D93C4B">
        <w:rPr>
          <w:lang w:val="en-CA"/>
        </w:rPr>
        <w:t>editorial improvement</w:t>
      </w:r>
      <w:r>
        <w:rPr>
          <w:lang w:val="en-CA"/>
        </w:rPr>
        <w:t xml:space="preserve"> </w:t>
      </w:r>
    </w:p>
    <w:p w:rsidR="00F86FA4" w:rsidRDefault="00F86FA4" w:rsidP="001C6B10">
      <w:pPr>
        <w:pStyle w:val="3EdNotes"/>
        <w:numPr>
          <w:ilvl w:val="1"/>
          <w:numId w:val="9"/>
        </w:numPr>
        <w:rPr>
          <w:lang w:val="en-CA"/>
        </w:rPr>
      </w:pPr>
      <w:r>
        <w:rPr>
          <w:lang w:val="en-CA"/>
        </w:rPr>
        <w:t xml:space="preserve">(Review JL01) Review and </w:t>
      </w:r>
      <w:r w:rsidRPr="00D93C4B">
        <w:rPr>
          <w:lang w:val="en-CA"/>
        </w:rPr>
        <w:t>editorial improvement</w:t>
      </w:r>
      <w:r>
        <w:rPr>
          <w:lang w:val="en-CA"/>
        </w:rPr>
        <w:t xml:space="preserve"> </w:t>
      </w:r>
    </w:p>
    <w:p w:rsidR="001C6B10" w:rsidRPr="00DD62FD" w:rsidRDefault="001C6B10" w:rsidP="001C6B10">
      <w:pPr>
        <w:pStyle w:val="3EdNotes"/>
        <w:numPr>
          <w:ilvl w:val="1"/>
          <w:numId w:val="9"/>
        </w:numPr>
        <w:rPr>
          <w:lang w:val="en-CA"/>
        </w:rPr>
      </w:pPr>
      <w:r>
        <w:rPr>
          <w:lang w:val="en-CA"/>
        </w:rPr>
        <w:t xml:space="preserve">JCTVC-M0269: </w:t>
      </w:r>
      <w:r w:rsidRPr="00DD62FD">
        <w:rPr>
          <w:lang w:val="en-CA"/>
        </w:rPr>
        <w:t>limit inter-layer prediction for a particular picture to use at most one inter-layer reference picture for cases where filtering is needed for each lower layer reference picture</w:t>
      </w:r>
    </w:p>
    <w:p w:rsidR="001C6B10" w:rsidRDefault="001C6B10" w:rsidP="001C6B10">
      <w:pPr>
        <w:pStyle w:val="3EdNotes"/>
        <w:numPr>
          <w:ilvl w:val="1"/>
          <w:numId w:val="9"/>
        </w:numPr>
        <w:rPr>
          <w:lang w:val="en-CA"/>
        </w:rPr>
      </w:pPr>
      <w:r>
        <w:rPr>
          <w:lang w:val="en-CA"/>
        </w:rPr>
        <w:t>JCTVC-M0309: scaled reference layer picture offsets</w:t>
      </w:r>
    </w:p>
    <w:p w:rsidR="001C6B10" w:rsidRPr="0012073F" w:rsidRDefault="001C6B10" w:rsidP="001C6B10">
      <w:pPr>
        <w:pStyle w:val="3EdNotes"/>
        <w:numPr>
          <w:ilvl w:val="1"/>
          <w:numId w:val="9"/>
        </w:numPr>
        <w:rPr>
          <w:lang w:val="en-CA"/>
        </w:rPr>
      </w:pPr>
      <w:r>
        <w:t>JCTVC-M0274: inter-layer referencing outside of conformance cropping window</w:t>
      </w:r>
    </w:p>
    <w:p w:rsidR="00B444A4" w:rsidRPr="00B41B07" w:rsidRDefault="001C6B10" w:rsidP="00B41B07">
      <w:pPr>
        <w:pStyle w:val="3EdNotes"/>
        <w:numPr>
          <w:ilvl w:val="1"/>
          <w:numId w:val="9"/>
        </w:numPr>
        <w:rPr>
          <w:lang w:val="en-CA"/>
        </w:rPr>
      </w:pPr>
      <w:r w:rsidRPr="002320FB">
        <w:rPr>
          <w:lang w:val="en-CA"/>
        </w:rPr>
        <w:t>JCTVC-M0449 (JCTVC-M0188, JCTVC-M0322</w:t>
      </w:r>
      <w:r w:rsidR="00866454" w:rsidRPr="00E971F5">
        <w:rPr>
          <w:szCs w:val="24"/>
          <w:lang w:val="en-CA" w:eastAsia="de-DE"/>
        </w:rPr>
        <w:t xml:space="preserve"> and </w:t>
      </w:r>
      <w:r w:rsidRPr="002320FB">
        <w:rPr>
          <w:lang w:val="en-CA"/>
        </w:rPr>
        <w:t>JCTVC-M0425): division-free reference layer sample</w:t>
      </w:r>
      <w:r w:rsidR="00FF48D6">
        <w:rPr>
          <w:lang w:val="en-CA"/>
        </w:rPr>
        <w:t xml:space="preserve"> location</w:t>
      </w:r>
      <w:r w:rsidRPr="002320FB">
        <w:rPr>
          <w:lang w:val="en-CA"/>
        </w:rPr>
        <w:t xml:space="preserve"> derivation used in re-sampling</w:t>
      </w:r>
      <w:r w:rsidR="00B444A4" w:rsidRPr="00B41B07">
        <w:rPr>
          <w:lang w:val="en-CA"/>
        </w:rPr>
        <w:t xml:space="preserve"> process</w:t>
      </w:r>
    </w:p>
    <w:p w:rsidR="001C6B10" w:rsidRDefault="001C6B10" w:rsidP="001C6B10">
      <w:pPr>
        <w:pStyle w:val="3EdNotes"/>
        <w:numPr>
          <w:ilvl w:val="1"/>
          <w:numId w:val="9"/>
        </w:numPr>
        <w:rPr>
          <w:lang w:val="en-CA"/>
        </w:rPr>
      </w:pPr>
      <w:r w:rsidRPr="002320FB">
        <w:rPr>
          <w:lang w:val="en-CA"/>
        </w:rPr>
        <w:t>JCTVC-M0133: the division-free reference layer sample location derivation</w:t>
      </w:r>
    </w:p>
    <w:p w:rsidR="00F7278B" w:rsidRDefault="001C6B10" w:rsidP="00F7278B">
      <w:pPr>
        <w:pStyle w:val="3EdNotes"/>
        <w:numPr>
          <w:ilvl w:val="1"/>
          <w:numId w:val="9"/>
        </w:numPr>
        <w:rPr>
          <w:lang w:val="en-CA"/>
        </w:rPr>
      </w:pPr>
      <w:r w:rsidRPr="001C6B10">
        <w:rPr>
          <w:lang w:val="en-CA"/>
        </w:rPr>
        <w:lastRenderedPageBreak/>
        <w:t>JCTVC-M0133: division-free MV scaling</w:t>
      </w:r>
      <w:r w:rsidR="00F7278B" w:rsidRPr="00F7278B">
        <w:rPr>
          <w:lang w:val="en-CA"/>
        </w:rPr>
        <w:t xml:space="preserve"> </w:t>
      </w:r>
    </w:p>
    <w:p w:rsidR="00F7278B" w:rsidRDefault="00F7278B" w:rsidP="00F7278B">
      <w:pPr>
        <w:pStyle w:val="3EdNotes"/>
        <w:numPr>
          <w:ilvl w:val="1"/>
          <w:numId w:val="9"/>
        </w:numPr>
        <w:rPr>
          <w:lang w:val="en-CA"/>
        </w:rPr>
      </w:pPr>
      <w:r>
        <w:rPr>
          <w:lang w:val="en-CA"/>
        </w:rPr>
        <w:t>Supporting YUV 422 and 444 format decoding</w:t>
      </w:r>
    </w:p>
    <w:p w:rsidR="00817A37" w:rsidRPr="00F7278B" w:rsidRDefault="00F7278B" w:rsidP="00F7278B">
      <w:pPr>
        <w:pStyle w:val="3EdNotes"/>
        <w:numPr>
          <w:ilvl w:val="1"/>
          <w:numId w:val="9"/>
        </w:numPr>
        <w:rPr>
          <w:lang w:val="en-CA"/>
        </w:rPr>
      </w:pPr>
      <w:r>
        <w:rPr>
          <w:noProof/>
          <w:lang w:eastAsia="ko-KR"/>
        </w:rPr>
        <w:t xml:space="preserve">Bug fix in motion mapping, adding variable arrary </w:t>
      </w:r>
      <w:r w:rsidRPr="00943A5F">
        <w:rPr>
          <w:noProof/>
          <w:lang w:eastAsia="ko-KR"/>
        </w:rPr>
        <w:t>predFlag</w:t>
      </w:r>
      <w:r>
        <w:rPr>
          <w:lang w:val="en-CA"/>
        </w:rPr>
        <w:t xml:space="preserve"> </w:t>
      </w:r>
    </w:p>
    <w:p w:rsidR="007C335F" w:rsidRPr="00D93C4B" w:rsidRDefault="004B774C" w:rsidP="007C335F">
      <w:pPr>
        <w:pStyle w:val="3EdNotes"/>
        <w:rPr>
          <w:lang w:val="en-CA"/>
        </w:rPr>
      </w:pPr>
      <w:r>
        <w:rPr>
          <w:lang w:val="en-CA"/>
        </w:rPr>
        <w:t>(Common HLS</w:t>
      </w:r>
      <w:r w:rsidR="00F7278B">
        <w:rPr>
          <w:lang w:val="en-CA"/>
        </w:rPr>
        <w:t>01</w:t>
      </w:r>
      <w:r>
        <w:rPr>
          <w:lang w:val="en-CA"/>
        </w:rPr>
        <w:t>)Common</w:t>
      </w:r>
      <w:r w:rsidR="007C335F" w:rsidRPr="00D93C4B">
        <w:rPr>
          <w:lang w:val="en-CA"/>
        </w:rPr>
        <w:t xml:space="preserve"> high level syntax </w:t>
      </w:r>
      <w:r>
        <w:rPr>
          <w:lang w:val="en-CA"/>
        </w:rPr>
        <w:t>ported from MV-HEVC text JCT3V-D1004_</w:t>
      </w:r>
      <w:r w:rsidR="000617C6">
        <w:rPr>
          <w:lang w:val="en-CA"/>
        </w:rPr>
        <w:t>v1</w:t>
      </w:r>
      <w:r>
        <w:rPr>
          <w:lang w:val="en-CA"/>
        </w:rPr>
        <w:t>,</w:t>
      </w:r>
    </w:p>
    <w:p w:rsidR="00EF77F9" w:rsidRPr="00E7667C" w:rsidRDefault="004B774C" w:rsidP="004B774C">
      <w:pPr>
        <w:pStyle w:val="3EdNotes"/>
        <w:numPr>
          <w:ilvl w:val="1"/>
          <w:numId w:val="9"/>
        </w:numPr>
        <w:rPr>
          <w:lang w:val="en-CA"/>
        </w:rPr>
      </w:pPr>
      <w:r w:rsidRPr="00E7667C">
        <w:rPr>
          <w:lang w:val="en-CA"/>
        </w:rPr>
        <w:t>A group of high level syntax proposals are ported with this track, please see JCT3V-D1004_</w:t>
      </w:r>
      <w:r w:rsidR="000617C6">
        <w:rPr>
          <w:lang w:val="en-CA"/>
        </w:rPr>
        <w:t>v1</w:t>
      </w:r>
      <w:r w:rsidR="000617C6" w:rsidRPr="00E7667C">
        <w:rPr>
          <w:lang w:val="en-CA"/>
        </w:rPr>
        <w:t xml:space="preserve"> </w:t>
      </w:r>
      <w:r w:rsidRPr="00E7667C">
        <w:rPr>
          <w:lang w:val="en-CA"/>
        </w:rPr>
        <w:t xml:space="preserve">for the </w:t>
      </w:r>
      <w:r w:rsidR="00730352" w:rsidRPr="00E7667C">
        <w:rPr>
          <w:lang w:val="en-CA"/>
        </w:rPr>
        <w:t xml:space="preserve">integration </w:t>
      </w:r>
      <w:r w:rsidRPr="00E7667C">
        <w:rPr>
          <w:lang w:val="en-CA"/>
        </w:rPr>
        <w:t>detail for of each proposal</w:t>
      </w:r>
    </w:p>
    <w:p w:rsidR="003475AB" w:rsidRPr="006D6AA3" w:rsidRDefault="003475AB" w:rsidP="003475AB">
      <w:pPr>
        <w:jc w:val="center"/>
        <w:rPr>
          <w:b/>
        </w:rPr>
      </w:pPr>
      <w:r>
        <w:rPr>
          <w:lang w:val="en-CA"/>
        </w:rPr>
        <w:br w:type="page"/>
      </w:r>
      <w:bookmarkStart w:id="14" w:name="_Toc348633111"/>
      <w:r w:rsidRPr="006D6AA3">
        <w:rPr>
          <w:b/>
        </w:rPr>
        <w:lastRenderedPageBreak/>
        <w:t>CONTENTS</w:t>
      </w:r>
      <w:bookmarkEnd w:id="14"/>
    </w:p>
    <w:p w:rsidR="004D7C9F" w:rsidRPr="008E14A4"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8E14A4">
        <w:rPr>
          <w:b w:val="0"/>
        </w:rPr>
        <w:tab/>
      </w:r>
      <w:r w:rsidRPr="008E14A4">
        <w:rPr>
          <w:b w:val="0"/>
          <w:i/>
          <w:sz w:val="20"/>
        </w:rPr>
        <w:t>Page</w:t>
      </w:r>
    </w:p>
    <w:p w:rsidR="000302EB" w:rsidRPr="00CB582E" w:rsidRDefault="000C4DDD">
      <w:pPr>
        <w:pStyle w:val="TOC1"/>
        <w:rPr>
          <w:rFonts w:ascii="Calibri" w:eastAsia="SimSun" w:hAnsi="Calibri"/>
          <w:bCs w:val="0"/>
          <w:sz w:val="22"/>
          <w:szCs w:val="22"/>
          <w:lang w:val="en-US" w:eastAsia="zh-CN"/>
        </w:rPr>
      </w:pPr>
      <w:r>
        <w:fldChar w:fldCharType="begin"/>
      </w:r>
      <w:r w:rsidR="003475AB">
        <w:instrText xml:space="preserve"> TOC \o "1-4" \h \z \u </w:instrText>
      </w:r>
      <w:r>
        <w:fldChar w:fldCharType="separate"/>
      </w:r>
      <w:hyperlink w:anchor="_Toc361327371" w:history="1">
        <w:r w:rsidR="000302EB" w:rsidRPr="005C4663">
          <w:rPr>
            <w:rStyle w:val="Hyperlink"/>
          </w:rPr>
          <w:t>Abstract</w:t>
        </w:r>
        <w:r w:rsidR="000302EB">
          <w:rPr>
            <w:webHidden/>
          </w:rPr>
          <w:tab/>
        </w:r>
        <w:r w:rsidR="000302EB">
          <w:rPr>
            <w:webHidden/>
          </w:rPr>
          <w:fldChar w:fldCharType="begin"/>
        </w:r>
        <w:r w:rsidR="000302EB">
          <w:rPr>
            <w:webHidden/>
          </w:rPr>
          <w:instrText xml:space="preserve"> PAGEREF _Toc361327371 \h </w:instrText>
        </w:r>
        <w:r w:rsidR="000302EB">
          <w:rPr>
            <w:webHidden/>
          </w:rPr>
        </w:r>
        <w:r w:rsidR="000302EB">
          <w:rPr>
            <w:webHidden/>
          </w:rPr>
          <w:fldChar w:fldCharType="separate"/>
        </w:r>
        <w:r w:rsidR="000302EB">
          <w:rPr>
            <w:webHidden/>
          </w:rPr>
          <w:t>i</w:t>
        </w:r>
        <w:r w:rsidR="000302EB">
          <w:rPr>
            <w:webHidden/>
          </w:rPr>
          <w:fldChar w:fldCharType="end"/>
        </w:r>
      </w:hyperlink>
    </w:p>
    <w:p w:rsidR="000302EB" w:rsidRPr="00CB582E" w:rsidRDefault="000061EA">
      <w:pPr>
        <w:pStyle w:val="TOC1"/>
        <w:rPr>
          <w:rFonts w:ascii="Calibri" w:eastAsia="SimSun" w:hAnsi="Calibri"/>
          <w:bCs w:val="0"/>
          <w:sz w:val="22"/>
          <w:szCs w:val="22"/>
          <w:lang w:val="en-US" w:eastAsia="zh-CN"/>
        </w:rPr>
      </w:pPr>
      <w:hyperlink w:anchor="_Toc361327372" w:history="1">
        <w:r w:rsidR="000302EB" w:rsidRPr="005C4663">
          <w:rPr>
            <w:rStyle w:val="Hyperlink"/>
          </w:rPr>
          <w:t>8</w:t>
        </w:r>
        <w:r w:rsidR="000302EB" w:rsidRPr="00CB582E">
          <w:rPr>
            <w:rFonts w:ascii="Calibri" w:eastAsia="SimSun" w:hAnsi="Calibri"/>
            <w:bCs w:val="0"/>
            <w:sz w:val="22"/>
            <w:szCs w:val="22"/>
            <w:lang w:val="en-US" w:eastAsia="zh-CN"/>
          </w:rPr>
          <w:tab/>
        </w:r>
        <w:r w:rsidR="000302EB" w:rsidRPr="005C4663">
          <w:rPr>
            <w:rStyle w:val="Hyperlink"/>
          </w:rPr>
          <w:t>Decoding process</w:t>
        </w:r>
        <w:r w:rsidR="000302EB">
          <w:rPr>
            <w:webHidden/>
          </w:rPr>
          <w:tab/>
        </w:r>
        <w:r w:rsidR="000302EB">
          <w:rPr>
            <w:webHidden/>
          </w:rPr>
          <w:fldChar w:fldCharType="begin"/>
        </w:r>
        <w:r w:rsidR="000302EB">
          <w:rPr>
            <w:webHidden/>
          </w:rPr>
          <w:instrText xml:space="preserve"> PAGEREF _Toc361327372 \h </w:instrText>
        </w:r>
        <w:r w:rsidR="000302EB">
          <w:rPr>
            <w:webHidden/>
          </w:rPr>
        </w:r>
        <w:r w:rsidR="000302EB">
          <w:rPr>
            <w:webHidden/>
          </w:rPr>
          <w:fldChar w:fldCharType="separate"/>
        </w:r>
        <w:r w:rsidR="000302EB">
          <w:rPr>
            <w:webHidden/>
          </w:rPr>
          <w:t>1</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373" w:history="1">
        <w:r w:rsidR="000302EB" w:rsidRPr="005C4663">
          <w:rPr>
            <w:rStyle w:val="Hyperlink"/>
          </w:rPr>
          <w:t>8.1</w:t>
        </w:r>
        <w:r w:rsidR="000302EB" w:rsidRPr="00CB582E">
          <w:rPr>
            <w:rFonts w:ascii="Calibri" w:eastAsia="SimSun" w:hAnsi="Calibri"/>
            <w:sz w:val="22"/>
            <w:szCs w:val="22"/>
            <w:lang w:val="en-US" w:eastAsia="zh-CN"/>
          </w:rPr>
          <w:tab/>
        </w:r>
        <w:r w:rsidR="000302EB" w:rsidRPr="005C4663">
          <w:rPr>
            <w:rStyle w:val="Hyperlink"/>
          </w:rPr>
          <w:t>General decoding process</w:t>
        </w:r>
        <w:r w:rsidR="000302EB">
          <w:rPr>
            <w:webHidden/>
          </w:rPr>
          <w:tab/>
        </w:r>
        <w:r w:rsidR="000302EB">
          <w:rPr>
            <w:webHidden/>
          </w:rPr>
          <w:fldChar w:fldCharType="begin"/>
        </w:r>
        <w:r w:rsidR="000302EB">
          <w:rPr>
            <w:webHidden/>
          </w:rPr>
          <w:instrText xml:space="preserve"> PAGEREF _Toc361327373 \h </w:instrText>
        </w:r>
        <w:r w:rsidR="000302EB">
          <w:rPr>
            <w:webHidden/>
          </w:rPr>
        </w:r>
        <w:r w:rsidR="000302EB">
          <w:rPr>
            <w:webHidden/>
          </w:rPr>
          <w:fldChar w:fldCharType="separate"/>
        </w:r>
        <w:r w:rsidR="000302EB">
          <w:rPr>
            <w:webHidden/>
          </w:rPr>
          <w:t>1</w:t>
        </w:r>
        <w:r w:rsidR="000302EB">
          <w:rPr>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374" w:history="1">
        <w:r w:rsidR="000302EB" w:rsidRPr="005C4663">
          <w:rPr>
            <w:rStyle w:val="Hyperlink"/>
            <w:noProof/>
            <w:highlight w:val="cyan"/>
          </w:rPr>
          <w:t>8.1.1</w:t>
        </w:r>
        <w:r w:rsidR="000302EB" w:rsidRPr="00CB582E">
          <w:rPr>
            <w:rFonts w:ascii="Calibri" w:eastAsia="SimSun" w:hAnsi="Calibri"/>
            <w:noProof/>
            <w:sz w:val="22"/>
            <w:szCs w:val="22"/>
            <w:lang w:val="en-US" w:eastAsia="zh-CN"/>
          </w:rPr>
          <w:tab/>
        </w:r>
        <w:r w:rsidR="000302EB" w:rsidRPr="005C4663">
          <w:rPr>
            <w:rStyle w:val="Hyperlink"/>
            <w:noProof/>
            <w:highlight w:val="cyan"/>
          </w:rPr>
          <w:t>Decoding process for a coded picture with nuh_layer_id equal to 0</w:t>
        </w:r>
        <w:r w:rsidR="000302EB">
          <w:rPr>
            <w:noProof/>
            <w:webHidden/>
          </w:rPr>
          <w:tab/>
        </w:r>
        <w:r w:rsidR="000302EB">
          <w:rPr>
            <w:noProof/>
            <w:webHidden/>
          </w:rPr>
          <w:fldChar w:fldCharType="begin"/>
        </w:r>
        <w:r w:rsidR="000302EB">
          <w:rPr>
            <w:noProof/>
            <w:webHidden/>
          </w:rPr>
          <w:instrText xml:space="preserve"> PAGEREF _Toc361327374 \h </w:instrText>
        </w:r>
        <w:r w:rsidR="000302EB">
          <w:rPr>
            <w:noProof/>
            <w:webHidden/>
          </w:rPr>
        </w:r>
        <w:r w:rsidR="000302EB">
          <w:rPr>
            <w:noProof/>
            <w:webHidden/>
          </w:rPr>
          <w:fldChar w:fldCharType="separate"/>
        </w:r>
        <w:r w:rsidR="000302EB">
          <w:rPr>
            <w:noProof/>
            <w:webHidden/>
          </w:rPr>
          <w:t>1</w:t>
        </w:r>
        <w:r w:rsidR="000302EB">
          <w:rPr>
            <w:noProof/>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375" w:history="1">
        <w:r w:rsidR="000302EB" w:rsidRPr="005C4663">
          <w:rPr>
            <w:rStyle w:val="Hyperlink"/>
          </w:rPr>
          <w:t>8.2</w:t>
        </w:r>
        <w:r w:rsidR="000302EB" w:rsidRPr="00CB582E">
          <w:rPr>
            <w:rFonts w:ascii="Calibri" w:eastAsia="SimSun" w:hAnsi="Calibri"/>
            <w:sz w:val="22"/>
            <w:szCs w:val="22"/>
            <w:lang w:val="en-US" w:eastAsia="zh-CN"/>
          </w:rPr>
          <w:tab/>
        </w:r>
        <w:r w:rsidR="000302EB" w:rsidRPr="005C4663">
          <w:rPr>
            <w:rStyle w:val="Hyperlink"/>
          </w:rPr>
          <w:t>NAL unit decoding process</w:t>
        </w:r>
        <w:r w:rsidR="000302EB">
          <w:rPr>
            <w:webHidden/>
          </w:rPr>
          <w:tab/>
        </w:r>
        <w:r w:rsidR="000302EB">
          <w:rPr>
            <w:webHidden/>
          </w:rPr>
          <w:fldChar w:fldCharType="begin"/>
        </w:r>
        <w:r w:rsidR="000302EB">
          <w:rPr>
            <w:webHidden/>
          </w:rPr>
          <w:instrText xml:space="preserve"> PAGEREF _Toc361327375 \h </w:instrText>
        </w:r>
        <w:r w:rsidR="000302EB">
          <w:rPr>
            <w:webHidden/>
          </w:rPr>
        </w:r>
        <w:r w:rsidR="000302EB">
          <w:rPr>
            <w:webHidden/>
          </w:rPr>
          <w:fldChar w:fldCharType="separate"/>
        </w:r>
        <w:r w:rsidR="000302EB">
          <w:rPr>
            <w:webHidden/>
          </w:rPr>
          <w:t>2</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376" w:history="1">
        <w:r w:rsidR="000302EB" w:rsidRPr="005C4663">
          <w:rPr>
            <w:rStyle w:val="Hyperlink"/>
          </w:rPr>
          <w:t>8.3</w:t>
        </w:r>
        <w:r w:rsidR="000302EB" w:rsidRPr="00CB582E">
          <w:rPr>
            <w:rFonts w:ascii="Calibri" w:eastAsia="SimSun" w:hAnsi="Calibri"/>
            <w:sz w:val="22"/>
            <w:szCs w:val="22"/>
            <w:lang w:val="en-US" w:eastAsia="zh-CN"/>
          </w:rPr>
          <w:tab/>
        </w:r>
        <w:r w:rsidR="000302EB" w:rsidRPr="005C4663">
          <w:rPr>
            <w:rStyle w:val="Hyperlink"/>
          </w:rPr>
          <w:t>Slice decoding process</w:t>
        </w:r>
        <w:r w:rsidR="000302EB">
          <w:rPr>
            <w:webHidden/>
          </w:rPr>
          <w:tab/>
        </w:r>
        <w:r w:rsidR="000302EB">
          <w:rPr>
            <w:webHidden/>
          </w:rPr>
          <w:fldChar w:fldCharType="begin"/>
        </w:r>
        <w:r w:rsidR="000302EB">
          <w:rPr>
            <w:webHidden/>
          </w:rPr>
          <w:instrText xml:space="preserve"> PAGEREF _Toc361327376 \h </w:instrText>
        </w:r>
        <w:r w:rsidR="000302EB">
          <w:rPr>
            <w:webHidden/>
          </w:rPr>
        </w:r>
        <w:r w:rsidR="000302EB">
          <w:rPr>
            <w:webHidden/>
          </w:rPr>
          <w:fldChar w:fldCharType="separate"/>
        </w:r>
        <w:r w:rsidR="000302EB">
          <w:rPr>
            <w:webHidden/>
          </w:rPr>
          <w:t>3</w:t>
        </w:r>
        <w:r w:rsidR="000302EB">
          <w:rPr>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377" w:history="1">
        <w:r w:rsidR="000302EB" w:rsidRPr="005C4663">
          <w:rPr>
            <w:rStyle w:val="Hyperlink"/>
            <w:noProof/>
          </w:rPr>
          <w:t>8.3.1</w:t>
        </w:r>
        <w:r w:rsidR="000302EB" w:rsidRPr="00CB582E">
          <w:rPr>
            <w:rFonts w:ascii="Calibri" w:eastAsia="SimSun" w:hAnsi="Calibri"/>
            <w:noProof/>
            <w:sz w:val="22"/>
            <w:szCs w:val="22"/>
            <w:lang w:val="en-US" w:eastAsia="zh-CN"/>
          </w:rPr>
          <w:tab/>
        </w:r>
        <w:r w:rsidR="000302EB" w:rsidRPr="005C4663">
          <w:rPr>
            <w:rStyle w:val="Hyperlink"/>
            <w:noProof/>
          </w:rPr>
          <w:t>Decoding process for picture order count</w:t>
        </w:r>
        <w:r w:rsidR="000302EB">
          <w:rPr>
            <w:noProof/>
            <w:webHidden/>
          </w:rPr>
          <w:tab/>
        </w:r>
        <w:r w:rsidR="000302EB">
          <w:rPr>
            <w:noProof/>
            <w:webHidden/>
          </w:rPr>
          <w:fldChar w:fldCharType="begin"/>
        </w:r>
        <w:r w:rsidR="000302EB">
          <w:rPr>
            <w:noProof/>
            <w:webHidden/>
          </w:rPr>
          <w:instrText xml:space="preserve"> PAGEREF _Toc361327377 \h </w:instrText>
        </w:r>
        <w:r w:rsidR="000302EB">
          <w:rPr>
            <w:noProof/>
            <w:webHidden/>
          </w:rPr>
        </w:r>
        <w:r w:rsidR="000302EB">
          <w:rPr>
            <w:noProof/>
            <w:webHidden/>
          </w:rPr>
          <w:fldChar w:fldCharType="separate"/>
        </w:r>
        <w:r w:rsidR="000302EB">
          <w:rPr>
            <w:noProof/>
            <w:webHidden/>
          </w:rPr>
          <w:t>3</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378" w:history="1">
        <w:r w:rsidR="000302EB" w:rsidRPr="005C4663">
          <w:rPr>
            <w:rStyle w:val="Hyperlink"/>
            <w:noProof/>
          </w:rPr>
          <w:t>8.3.2</w:t>
        </w:r>
        <w:r w:rsidR="000302EB" w:rsidRPr="00CB582E">
          <w:rPr>
            <w:rFonts w:ascii="Calibri" w:eastAsia="SimSun" w:hAnsi="Calibri"/>
            <w:noProof/>
            <w:sz w:val="22"/>
            <w:szCs w:val="22"/>
            <w:lang w:val="en-US" w:eastAsia="zh-CN"/>
          </w:rPr>
          <w:tab/>
        </w:r>
        <w:r w:rsidR="000302EB" w:rsidRPr="005C4663">
          <w:rPr>
            <w:rStyle w:val="Hyperlink"/>
            <w:noProof/>
          </w:rPr>
          <w:t>Decoding process for reference picture set</w:t>
        </w:r>
        <w:r w:rsidR="000302EB">
          <w:rPr>
            <w:noProof/>
            <w:webHidden/>
          </w:rPr>
          <w:tab/>
        </w:r>
        <w:r w:rsidR="000302EB">
          <w:rPr>
            <w:noProof/>
            <w:webHidden/>
          </w:rPr>
          <w:fldChar w:fldCharType="begin"/>
        </w:r>
        <w:r w:rsidR="000302EB">
          <w:rPr>
            <w:noProof/>
            <w:webHidden/>
          </w:rPr>
          <w:instrText xml:space="preserve"> PAGEREF _Toc361327378 \h </w:instrText>
        </w:r>
        <w:r w:rsidR="000302EB">
          <w:rPr>
            <w:noProof/>
            <w:webHidden/>
          </w:rPr>
        </w:r>
        <w:r w:rsidR="000302EB">
          <w:rPr>
            <w:noProof/>
            <w:webHidden/>
          </w:rPr>
          <w:fldChar w:fldCharType="separate"/>
        </w:r>
        <w:r w:rsidR="000302EB">
          <w:rPr>
            <w:noProof/>
            <w:webHidden/>
          </w:rPr>
          <w:t>3</w:t>
        </w:r>
        <w:r w:rsidR="000302EB">
          <w:rPr>
            <w:noProof/>
            <w:webHidden/>
          </w:rPr>
          <w:fldChar w:fldCharType="end"/>
        </w:r>
      </w:hyperlink>
    </w:p>
    <w:p w:rsidR="000302EB" w:rsidRPr="00CB582E" w:rsidRDefault="000061EA">
      <w:pPr>
        <w:pStyle w:val="TOC1"/>
        <w:rPr>
          <w:rFonts w:ascii="Calibri" w:eastAsia="SimSun" w:hAnsi="Calibri"/>
          <w:bCs w:val="0"/>
          <w:sz w:val="22"/>
          <w:szCs w:val="22"/>
          <w:lang w:val="en-US" w:eastAsia="zh-CN"/>
        </w:rPr>
      </w:pPr>
      <w:hyperlink w:anchor="_Toc361327379" w:history="1">
        <w:r w:rsidR="000302EB" w:rsidRPr="005C4663">
          <w:rPr>
            <w:rStyle w:val="Hyperlink"/>
          </w:rPr>
          <w:t xml:space="preserve"> Annex F  Common syntax, semantics and decoding processes for </w:t>
        </w:r>
        <w:r w:rsidR="000302EB" w:rsidRPr="005C4663">
          <w:rPr>
            <w:rStyle w:val="Hyperlink"/>
            <w:lang w:eastAsia="ko-KR"/>
          </w:rPr>
          <w:t xml:space="preserve">multi-layer video coding extensions </w:t>
        </w:r>
        <w:r w:rsidR="000302EB">
          <w:rPr>
            <w:webHidden/>
          </w:rPr>
          <w:tab/>
        </w:r>
        <w:r w:rsidR="000302EB">
          <w:rPr>
            <w:webHidden/>
          </w:rPr>
          <w:fldChar w:fldCharType="begin"/>
        </w:r>
        <w:r w:rsidR="000302EB">
          <w:rPr>
            <w:webHidden/>
          </w:rPr>
          <w:instrText xml:space="preserve"> PAGEREF _Toc361327379 \h </w:instrText>
        </w:r>
        <w:r w:rsidR="000302EB">
          <w:rPr>
            <w:webHidden/>
          </w:rPr>
        </w:r>
        <w:r w:rsidR="000302EB">
          <w:rPr>
            <w:webHidden/>
          </w:rPr>
          <w:fldChar w:fldCharType="separate"/>
        </w:r>
        <w:r w:rsidR="000302EB">
          <w:rPr>
            <w:webHidden/>
          </w:rPr>
          <w:t>8</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380" w:history="1">
        <w:r w:rsidR="000302EB" w:rsidRPr="005C4663">
          <w:rPr>
            <w:rStyle w:val="Hyperlink"/>
            <w:lang w:val="en-CA"/>
          </w:rPr>
          <w:t>F.1</w:t>
        </w:r>
        <w:r w:rsidR="000302EB" w:rsidRPr="00CB582E">
          <w:rPr>
            <w:rFonts w:ascii="Calibri" w:eastAsia="SimSun" w:hAnsi="Calibri"/>
            <w:sz w:val="22"/>
            <w:szCs w:val="22"/>
            <w:lang w:val="en-US" w:eastAsia="zh-CN"/>
          </w:rPr>
          <w:tab/>
        </w:r>
        <w:r w:rsidR="000302EB" w:rsidRPr="005C4663">
          <w:rPr>
            <w:rStyle w:val="Hyperlink"/>
            <w:lang w:val="en-CA"/>
          </w:rPr>
          <w:t>Scope</w:t>
        </w:r>
        <w:r w:rsidR="000302EB">
          <w:rPr>
            <w:webHidden/>
          </w:rPr>
          <w:tab/>
        </w:r>
        <w:r w:rsidR="000302EB">
          <w:rPr>
            <w:webHidden/>
          </w:rPr>
          <w:fldChar w:fldCharType="begin"/>
        </w:r>
        <w:r w:rsidR="000302EB">
          <w:rPr>
            <w:webHidden/>
          </w:rPr>
          <w:instrText xml:space="preserve"> PAGEREF _Toc361327380 \h </w:instrText>
        </w:r>
        <w:r w:rsidR="000302EB">
          <w:rPr>
            <w:webHidden/>
          </w:rPr>
        </w:r>
        <w:r w:rsidR="000302EB">
          <w:rPr>
            <w:webHidden/>
          </w:rPr>
          <w:fldChar w:fldCharType="separate"/>
        </w:r>
        <w:r w:rsidR="000302EB">
          <w:rPr>
            <w:webHidden/>
          </w:rPr>
          <w:t>8</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381" w:history="1">
        <w:r w:rsidR="000302EB" w:rsidRPr="005C4663">
          <w:rPr>
            <w:rStyle w:val="Hyperlink"/>
            <w:lang w:val="en-CA"/>
          </w:rPr>
          <w:t>F.2</w:t>
        </w:r>
        <w:r w:rsidR="000302EB" w:rsidRPr="00CB582E">
          <w:rPr>
            <w:rFonts w:ascii="Calibri" w:eastAsia="SimSun" w:hAnsi="Calibri"/>
            <w:sz w:val="22"/>
            <w:szCs w:val="22"/>
            <w:lang w:val="en-US" w:eastAsia="zh-CN"/>
          </w:rPr>
          <w:tab/>
        </w:r>
        <w:r w:rsidR="000302EB" w:rsidRPr="005C4663">
          <w:rPr>
            <w:rStyle w:val="Hyperlink"/>
            <w:lang w:val="en-CA"/>
          </w:rPr>
          <w:t>Normative references</w:t>
        </w:r>
        <w:r w:rsidR="000302EB">
          <w:rPr>
            <w:webHidden/>
          </w:rPr>
          <w:tab/>
        </w:r>
        <w:r w:rsidR="000302EB">
          <w:rPr>
            <w:webHidden/>
          </w:rPr>
          <w:fldChar w:fldCharType="begin"/>
        </w:r>
        <w:r w:rsidR="000302EB">
          <w:rPr>
            <w:webHidden/>
          </w:rPr>
          <w:instrText xml:space="preserve"> PAGEREF _Toc361327381 \h </w:instrText>
        </w:r>
        <w:r w:rsidR="000302EB">
          <w:rPr>
            <w:webHidden/>
          </w:rPr>
        </w:r>
        <w:r w:rsidR="000302EB">
          <w:rPr>
            <w:webHidden/>
          </w:rPr>
          <w:fldChar w:fldCharType="separate"/>
        </w:r>
        <w:r w:rsidR="000302EB">
          <w:rPr>
            <w:webHidden/>
          </w:rPr>
          <w:t>8</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382" w:history="1">
        <w:r w:rsidR="000302EB" w:rsidRPr="005C4663">
          <w:rPr>
            <w:rStyle w:val="Hyperlink"/>
            <w:lang w:val="en-CA"/>
          </w:rPr>
          <w:t>F.3</w:t>
        </w:r>
        <w:r w:rsidR="000302EB" w:rsidRPr="00CB582E">
          <w:rPr>
            <w:rFonts w:ascii="Calibri" w:eastAsia="SimSun" w:hAnsi="Calibri"/>
            <w:sz w:val="22"/>
            <w:szCs w:val="22"/>
            <w:lang w:val="en-US" w:eastAsia="zh-CN"/>
          </w:rPr>
          <w:tab/>
        </w:r>
        <w:r w:rsidR="000302EB" w:rsidRPr="005C4663">
          <w:rPr>
            <w:rStyle w:val="Hyperlink"/>
            <w:lang w:val="en-CA"/>
          </w:rPr>
          <w:t>Definitions</w:t>
        </w:r>
        <w:r w:rsidR="000302EB">
          <w:rPr>
            <w:webHidden/>
          </w:rPr>
          <w:tab/>
        </w:r>
        <w:r w:rsidR="000302EB">
          <w:rPr>
            <w:webHidden/>
          </w:rPr>
          <w:fldChar w:fldCharType="begin"/>
        </w:r>
        <w:r w:rsidR="000302EB">
          <w:rPr>
            <w:webHidden/>
          </w:rPr>
          <w:instrText xml:space="preserve"> PAGEREF _Toc361327382 \h </w:instrText>
        </w:r>
        <w:r w:rsidR="000302EB">
          <w:rPr>
            <w:webHidden/>
          </w:rPr>
        </w:r>
        <w:r w:rsidR="000302EB">
          <w:rPr>
            <w:webHidden/>
          </w:rPr>
          <w:fldChar w:fldCharType="separate"/>
        </w:r>
        <w:r w:rsidR="000302EB">
          <w:rPr>
            <w:webHidden/>
          </w:rPr>
          <w:t>8</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383" w:history="1">
        <w:r w:rsidR="000302EB" w:rsidRPr="005C4663">
          <w:rPr>
            <w:rStyle w:val="Hyperlink"/>
            <w:lang w:val="en-CA"/>
          </w:rPr>
          <w:t>F.4</w:t>
        </w:r>
        <w:r w:rsidR="000302EB" w:rsidRPr="00CB582E">
          <w:rPr>
            <w:rFonts w:ascii="Calibri" w:eastAsia="SimSun" w:hAnsi="Calibri"/>
            <w:sz w:val="22"/>
            <w:szCs w:val="22"/>
            <w:lang w:val="en-US" w:eastAsia="zh-CN"/>
          </w:rPr>
          <w:tab/>
        </w:r>
        <w:r w:rsidR="000302EB" w:rsidRPr="005C4663">
          <w:rPr>
            <w:rStyle w:val="Hyperlink"/>
            <w:lang w:val="en-CA"/>
          </w:rPr>
          <w:t>Abbreviations</w:t>
        </w:r>
        <w:r w:rsidR="000302EB">
          <w:rPr>
            <w:webHidden/>
          </w:rPr>
          <w:tab/>
        </w:r>
        <w:r w:rsidR="000302EB">
          <w:rPr>
            <w:webHidden/>
          </w:rPr>
          <w:fldChar w:fldCharType="begin"/>
        </w:r>
        <w:r w:rsidR="000302EB">
          <w:rPr>
            <w:webHidden/>
          </w:rPr>
          <w:instrText xml:space="preserve"> PAGEREF _Toc361327383 \h </w:instrText>
        </w:r>
        <w:r w:rsidR="000302EB">
          <w:rPr>
            <w:webHidden/>
          </w:rPr>
        </w:r>
        <w:r w:rsidR="000302EB">
          <w:rPr>
            <w:webHidden/>
          </w:rPr>
          <w:fldChar w:fldCharType="separate"/>
        </w:r>
        <w:r w:rsidR="000302EB">
          <w:rPr>
            <w:webHidden/>
          </w:rPr>
          <w:t>9</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384" w:history="1">
        <w:r w:rsidR="000302EB" w:rsidRPr="005C4663">
          <w:rPr>
            <w:rStyle w:val="Hyperlink"/>
            <w:lang w:val="en-CA"/>
          </w:rPr>
          <w:t>F.5</w:t>
        </w:r>
        <w:r w:rsidR="000302EB" w:rsidRPr="00CB582E">
          <w:rPr>
            <w:rFonts w:ascii="Calibri" w:eastAsia="SimSun" w:hAnsi="Calibri"/>
            <w:sz w:val="22"/>
            <w:szCs w:val="22"/>
            <w:lang w:val="en-US" w:eastAsia="zh-CN"/>
          </w:rPr>
          <w:tab/>
        </w:r>
        <w:r w:rsidR="000302EB" w:rsidRPr="005C4663">
          <w:rPr>
            <w:rStyle w:val="Hyperlink"/>
            <w:lang w:val="en-CA"/>
          </w:rPr>
          <w:t>Conventions</w:t>
        </w:r>
        <w:r w:rsidR="000302EB">
          <w:rPr>
            <w:webHidden/>
          </w:rPr>
          <w:tab/>
        </w:r>
        <w:r w:rsidR="000302EB">
          <w:rPr>
            <w:webHidden/>
          </w:rPr>
          <w:fldChar w:fldCharType="begin"/>
        </w:r>
        <w:r w:rsidR="000302EB">
          <w:rPr>
            <w:webHidden/>
          </w:rPr>
          <w:instrText xml:space="preserve"> PAGEREF _Toc361327384 \h </w:instrText>
        </w:r>
        <w:r w:rsidR="000302EB">
          <w:rPr>
            <w:webHidden/>
          </w:rPr>
        </w:r>
        <w:r w:rsidR="000302EB">
          <w:rPr>
            <w:webHidden/>
          </w:rPr>
          <w:fldChar w:fldCharType="separate"/>
        </w:r>
        <w:r w:rsidR="000302EB">
          <w:rPr>
            <w:webHidden/>
          </w:rPr>
          <w:t>9</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385" w:history="1">
        <w:r w:rsidR="000302EB" w:rsidRPr="005C4663">
          <w:rPr>
            <w:rStyle w:val="Hyperlink"/>
            <w:lang w:val="en-CA"/>
          </w:rPr>
          <w:t>F.6</w:t>
        </w:r>
        <w:r w:rsidR="000302EB" w:rsidRPr="00CB582E">
          <w:rPr>
            <w:rFonts w:ascii="Calibri" w:eastAsia="SimSun" w:hAnsi="Calibri"/>
            <w:sz w:val="22"/>
            <w:szCs w:val="22"/>
            <w:lang w:val="en-US" w:eastAsia="zh-CN"/>
          </w:rPr>
          <w:tab/>
        </w:r>
        <w:r w:rsidR="000302EB" w:rsidRPr="005C4663">
          <w:rPr>
            <w:rStyle w:val="Hyperlink"/>
            <w:lang w:val="en-CA"/>
          </w:rPr>
          <w:t>Source, coded, decoded and output data formats, scanning processes, and neighbouring relationships</w:t>
        </w:r>
        <w:r w:rsidR="000302EB">
          <w:rPr>
            <w:webHidden/>
          </w:rPr>
          <w:tab/>
        </w:r>
        <w:r w:rsidR="000302EB">
          <w:rPr>
            <w:webHidden/>
          </w:rPr>
          <w:fldChar w:fldCharType="begin"/>
        </w:r>
        <w:r w:rsidR="000302EB">
          <w:rPr>
            <w:webHidden/>
          </w:rPr>
          <w:instrText xml:space="preserve"> PAGEREF _Toc361327385 \h </w:instrText>
        </w:r>
        <w:r w:rsidR="000302EB">
          <w:rPr>
            <w:webHidden/>
          </w:rPr>
        </w:r>
        <w:r w:rsidR="000302EB">
          <w:rPr>
            <w:webHidden/>
          </w:rPr>
          <w:fldChar w:fldCharType="separate"/>
        </w:r>
        <w:r w:rsidR="000302EB">
          <w:rPr>
            <w:webHidden/>
          </w:rPr>
          <w:t>9</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386" w:history="1">
        <w:r w:rsidR="000302EB" w:rsidRPr="005C4663">
          <w:rPr>
            <w:rStyle w:val="Hyperlink"/>
            <w:lang w:val="en-CA"/>
          </w:rPr>
          <w:t>F.7</w:t>
        </w:r>
        <w:r w:rsidR="000302EB" w:rsidRPr="00CB582E">
          <w:rPr>
            <w:rFonts w:ascii="Calibri" w:eastAsia="SimSun" w:hAnsi="Calibri"/>
            <w:sz w:val="22"/>
            <w:szCs w:val="22"/>
            <w:lang w:val="en-US" w:eastAsia="zh-CN"/>
          </w:rPr>
          <w:tab/>
        </w:r>
        <w:r w:rsidR="000302EB" w:rsidRPr="005C4663">
          <w:rPr>
            <w:rStyle w:val="Hyperlink"/>
            <w:lang w:val="en-CA"/>
          </w:rPr>
          <w:t>Syntax and semantics</w:t>
        </w:r>
        <w:r w:rsidR="000302EB">
          <w:rPr>
            <w:webHidden/>
          </w:rPr>
          <w:tab/>
        </w:r>
        <w:r w:rsidR="000302EB">
          <w:rPr>
            <w:webHidden/>
          </w:rPr>
          <w:fldChar w:fldCharType="begin"/>
        </w:r>
        <w:r w:rsidR="000302EB">
          <w:rPr>
            <w:webHidden/>
          </w:rPr>
          <w:instrText xml:space="preserve"> PAGEREF _Toc361327386 \h </w:instrText>
        </w:r>
        <w:r w:rsidR="000302EB">
          <w:rPr>
            <w:webHidden/>
          </w:rPr>
        </w:r>
        <w:r w:rsidR="000302EB">
          <w:rPr>
            <w:webHidden/>
          </w:rPr>
          <w:fldChar w:fldCharType="separate"/>
        </w:r>
        <w:r w:rsidR="000302EB">
          <w:rPr>
            <w:webHidden/>
          </w:rPr>
          <w:t>9</w:t>
        </w:r>
        <w:r w:rsidR="000302EB">
          <w:rPr>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387" w:history="1">
        <w:r w:rsidR="000302EB" w:rsidRPr="005C4663">
          <w:rPr>
            <w:rStyle w:val="Hyperlink"/>
            <w:noProof/>
            <w:lang w:val="en-CA"/>
          </w:rPr>
          <w:t>F.7.1</w:t>
        </w:r>
        <w:r w:rsidR="000302EB" w:rsidRPr="00CB582E">
          <w:rPr>
            <w:rFonts w:ascii="Calibri" w:eastAsia="SimSun" w:hAnsi="Calibri"/>
            <w:noProof/>
            <w:sz w:val="22"/>
            <w:szCs w:val="22"/>
            <w:lang w:val="en-US" w:eastAsia="zh-CN"/>
          </w:rPr>
          <w:tab/>
        </w:r>
        <w:r w:rsidR="000302EB" w:rsidRPr="005C4663">
          <w:rPr>
            <w:rStyle w:val="Hyperlink"/>
            <w:noProof/>
            <w:lang w:val="en-CA"/>
          </w:rPr>
          <w:t>Method of specifying syntax in tabular form</w:t>
        </w:r>
        <w:r w:rsidR="000302EB">
          <w:rPr>
            <w:noProof/>
            <w:webHidden/>
          </w:rPr>
          <w:tab/>
        </w:r>
        <w:r w:rsidR="000302EB">
          <w:rPr>
            <w:noProof/>
            <w:webHidden/>
          </w:rPr>
          <w:fldChar w:fldCharType="begin"/>
        </w:r>
        <w:r w:rsidR="000302EB">
          <w:rPr>
            <w:noProof/>
            <w:webHidden/>
          </w:rPr>
          <w:instrText xml:space="preserve"> PAGEREF _Toc361327387 \h </w:instrText>
        </w:r>
        <w:r w:rsidR="000302EB">
          <w:rPr>
            <w:noProof/>
            <w:webHidden/>
          </w:rPr>
        </w:r>
        <w:r w:rsidR="000302EB">
          <w:rPr>
            <w:noProof/>
            <w:webHidden/>
          </w:rPr>
          <w:fldChar w:fldCharType="separate"/>
        </w:r>
        <w:r w:rsidR="000302EB">
          <w:rPr>
            <w:noProof/>
            <w:webHidden/>
          </w:rPr>
          <w:t>9</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388" w:history="1">
        <w:r w:rsidR="000302EB" w:rsidRPr="005C4663">
          <w:rPr>
            <w:rStyle w:val="Hyperlink"/>
            <w:noProof/>
            <w:lang w:val="en-CA"/>
          </w:rPr>
          <w:t>F.7.2</w:t>
        </w:r>
        <w:r w:rsidR="000302EB" w:rsidRPr="00CB582E">
          <w:rPr>
            <w:rFonts w:ascii="Calibri" w:eastAsia="SimSun" w:hAnsi="Calibri"/>
            <w:noProof/>
            <w:sz w:val="22"/>
            <w:szCs w:val="22"/>
            <w:lang w:val="en-US" w:eastAsia="zh-CN"/>
          </w:rPr>
          <w:tab/>
        </w:r>
        <w:r w:rsidR="000302EB" w:rsidRPr="005C4663">
          <w:rPr>
            <w:rStyle w:val="Hyperlink"/>
            <w:noProof/>
            <w:lang w:val="en-CA"/>
          </w:rPr>
          <w:t>Specification of syntax functions, categories, and descriptors</w:t>
        </w:r>
        <w:r w:rsidR="000302EB">
          <w:rPr>
            <w:noProof/>
            <w:webHidden/>
          </w:rPr>
          <w:tab/>
        </w:r>
        <w:r w:rsidR="000302EB">
          <w:rPr>
            <w:noProof/>
            <w:webHidden/>
          </w:rPr>
          <w:fldChar w:fldCharType="begin"/>
        </w:r>
        <w:r w:rsidR="000302EB">
          <w:rPr>
            <w:noProof/>
            <w:webHidden/>
          </w:rPr>
          <w:instrText xml:space="preserve"> PAGEREF _Toc361327388 \h </w:instrText>
        </w:r>
        <w:r w:rsidR="000302EB">
          <w:rPr>
            <w:noProof/>
            <w:webHidden/>
          </w:rPr>
        </w:r>
        <w:r w:rsidR="000302EB">
          <w:rPr>
            <w:noProof/>
            <w:webHidden/>
          </w:rPr>
          <w:fldChar w:fldCharType="separate"/>
        </w:r>
        <w:r w:rsidR="000302EB">
          <w:rPr>
            <w:noProof/>
            <w:webHidden/>
          </w:rPr>
          <w:t>9</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389" w:history="1">
        <w:r w:rsidR="000302EB" w:rsidRPr="005C4663">
          <w:rPr>
            <w:rStyle w:val="Hyperlink"/>
            <w:noProof/>
            <w:lang w:val="en-CA"/>
          </w:rPr>
          <w:t>F.7.3</w:t>
        </w:r>
        <w:r w:rsidR="000302EB" w:rsidRPr="00CB582E">
          <w:rPr>
            <w:rFonts w:ascii="Calibri" w:eastAsia="SimSun" w:hAnsi="Calibri"/>
            <w:noProof/>
            <w:sz w:val="22"/>
            <w:szCs w:val="22"/>
            <w:lang w:val="en-US" w:eastAsia="zh-CN"/>
          </w:rPr>
          <w:tab/>
        </w:r>
        <w:r w:rsidR="000302EB" w:rsidRPr="005C4663">
          <w:rPr>
            <w:rStyle w:val="Hyperlink"/>
            <w:noProof/>
            <w:lang w:val="en-CA"/>
          </w:rPr>
          <w:t>Syntax in tabular form</w:t>
        </w:r>
        <w:r w:rsidR="000302EB">
          <w:rPr>
            <w:noProof/>
            <w:webHidden/>
          </w:rPr>
          <w:tab/>
        </w:r>
        <w:r w:rsidR="000302EB">
          <w:rPr>
            <w:noProof/>
            <w:webHidden/>
          </w:rPr>
          <w:fldChar w:fldCharType="begin"/>
        </w:r>
        <w:r w:rsidR="000302EB">
          <w:rPr>
            <w:noProof/>
            <w:webHidden/>
          </w:rPr>
          <w:instrText xml:space="preserve"> PAGEREF _Toc361327389 \h </w:instrText>
        </w:r>
        <w:r w:rsidR="000302EB">
          <w:rPr>
            <w:noProof/>
            <w:webHidden/>
          </w:rPr>
        </w:r>
        <w:r w:rsidR="000302EB">
          <w:rPr>
            <w:noProof/>
            <w:webHidden/>
          </w:rPr>
          <w:fldChar w:fldCharType="separate"/>
        </w:r>
        <w:r w:rsidR="000302EB">
          <w:rPr>
            <w:noProof/>
            <w:webHidden/>
          </w:rPr>
          <w:t>9</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390" w:history="1">
        <w:r w:rsidR="000302EB" w:rsidRPr="005C4663">
          <w:rPr>
            <w:rStyle w:val="Hyperlink"/>
            <w:noProof/>
          </w:rPr>
          <w:t>F.7.3.1</w:t>
        </w:r>
        <w:r w:rsidR="000302EB" w:rsidRPr="00CB582E">
          <w:rPr>
            <w:rFonts w:ascii="Calibri" w:eastAsia="SimSun" w:hAnsi="Calibri"/>
            <w:noProof/>
            <w:sz w:val="22"/>
            <w:szCs w:val="22"/>
            <w:lang w:val="en-US" w:eastAsia="zh-CN"/>
          </w:rPr>
          <w:tab/>
        </w:r>
        <w:r w:rsidR="000302EB" w:rsidRPr="005C4663">
          <w:rPr>
            <w:rStyle w:val="Hyperlink"/>
            <w:noProof/>
          </w:rPr>
          <w:t>NAL unit syntax</w:t>
        </w:r>
        <w:r w:rsidR="000302EB">
          <w:rPr>
            <w:noProof/>
            <w:webHidden/>
          </w:rPr>
          <w:tab/>
        </w:r>
        <w:r w:rsidR="000302EB">
          <w:rPr>
            <w:noProof/>
            <w:webHidden/>
          </w:rPr>
          <w:fldChar w:fldCharType="begin"/>
        </w:r>
        <w:r w:rsidR="000302EB">
          <w:rPr>
            <w:noProof/>
            <w:webHidden/>
          </w:rPr>
          <w:instrText xml:space="preserve"> PAGEREF _Toc361327390 \h </w:instrText>
        </w:r>
        <w:r w:rsidR="000302EB">
          <w:rPr>
            <w:noProof/>
            <w:webHidden/>
          </w:rPr>
        </w:r>
        <w:r w:rsidR="000302EB">
          <w:rPr>
            <w:noProof/>
            <w:webHidden/>
          </w:rPr>
          <w:fldChar w:fldCharType="separate"/>
        </w:r>
        <w:r w:rsidR="000302EB">
          <w:rPr>
            <w:noProof/>
            <w:webHidden/>
          </w:rPr>
          <w:t>9</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391" w:history="1">
        <w:r w:rsidR="000302EB" w:rsidRPr="005C4663">
          <w:rPr>
            <w:rStyle w:val="Hyperlink"/>
            <w:noProof/>
          </w:rPr>
          <w:t>F.7.3.2</w:t>
        </w:r>
        <w:r w:rsidR="000302EB" w:rsidRPr="00CB582E">
          <w:rPr>
            <w:rFonts w:ascii="Calibri" w:eastAsia="SimSun" w:hAnsi="Calibri"/>
            <w:noProof/>
            <w:sz w:val="22"/>
            <w:szCs w:val="22"/>
            <w:lang w:val="en-US" w:eastAsia="zh-CN"/>
          </w:rPr>
          <w:tab/>
        </w:r>
        <w:r w:rsidR="000302EB" w:rsidRPr="005C4663">
          <w:rPr>
            <w:rStyle w:val="Hyperlink"/>
            <w:noProof/>
          </w:rPr>
          <w:t>Raw byte sequence payloads and RBSP trailing bits syntax</w:t>
        </w:r>
        <w:r w:rsidR="000302EB">
          <w:rPr>
            <w:noProof/>
            <w:webHidden/>
          </w:rPr>
          <w:tab/>
        </w:r>
        <w:r w:rsidR="000302EB">
          <w:rPr>
            <w:noProof/>
            <w:webHidden/>
          </w:rPr>
          <w:fldChar w:fldCharType="begin"/>
        </w:r>
        <w:r w:rsidR="000302EB">
          <w:rPr>
            <w:noProof/>
            <w:webHidden/>
          </w:rPr>
          <w:instrText xml:space="preserve"> PAGEREF _Toc361327391 \h </w:instrText>
        </w:r>
        <w:r w:rsidR="000302EB">
          <w:rPr>
            <w:noProof/>
            <w:webHidden/>
          </w:rPr>
        </w:r>
        <w:r w:rsidR="000302EB">
          <w:rPr>
            <w:noProof/>
            <w:webHidden/>
          </w:rPr>
          <w:fldChar w:fldCharType="separate"/>
        </w:r>
        <w:r w:rsidR="000302EB">
          <w:rPr>
            <w:noProof/>
            <w:webHidden/>
          </w:rPr>
          <w:t>10</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392" w:history="1">
        <w:r w:rsidR="000302EB" w:rsidRPr="005C4663">
          <w:rPr>
            <w:rStyle w:val="Hyperlink"/>
            <w:noProof/>
          </w:rPr>
          <w:t>F.7.3.3</w:t>
        </w:r>
        <w:r w:rsidR="000302EB" w:rsidRPr="00CB582E">
          <w:rPr>
            <w:rFonts w:ascii="Calibri" w:eastAsia="SimSun" w:hAnsi="Calibri"/>
            <w:noProof/>
            <w:sz w:val="22"/>
            <w:szCs w:val="22"/>
            <w:lang w:val="en-US" w:eastAsia="zh-CN"/>
          </w:rPr>
          <w:tab/>
        </w:r>
        <w:r w:rsidR="000302EB" w:rsidRPr="005C4663">
          <w:rPr>
            <w:rStyle w:val="Hyperlink"/>
            <w:noProof/>
          </w:rPr>
          <w:t>Profile, tier and level syntax</w:t>
        </w:r>
        <w:r w:rsidR="000302EB">
          <w:rPr>
            <w:noProof/>
            <w:webHidden/>
          </w:rPr>
          <w:tab/>
        </w:r>
        <w:r w:rsidR="000302EB">
          <w:rPr>
            <w:noProof/>
            <w:webHidden/>
          </w:rPr>
          <w:fldChar w:fldCharType="begin"/>
        </w:r>
        <w:r w:rsidR="000302EB">
          <w:rPr>
            <w:noProof/>
            <w:webHidden/>
          </w:rPr>
          <w:instrText xml:space="preserve"> PAGEREF _Toc361327392 \h </w:instrText>
        </w:r>
        <w:r w:rsidR="000302EB">
          <w:rPr>
            <w:noProof/>
            <w:webHidden/>
          </w:rPr>
        </w:r>
        <w:r w:rsidR="000302EB">
          <w:rPr>
            <w:noProof/>
            <w:webHidden/>
          </w:rPr>
          <w:fldChar w:fldCharType="separate"/>
        </w:r>
        <w:r w:rsidR="000302EB">
          <w:rPr>
            <w:noProof/>
            <w:webHidden/>
          </w:rPr>
          <w:t>15</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393" w:history="1">
        <w:r w:rsidR="000302EB" w:rsidRPr="005C4663">
          <w:rPr>
            <w:rStyle w:val="Hyperlink"/>
            <w:noProof/>
          </w:rPr>
          <w:t>F.7.3.4</w:t>
        </w:r>
        <w:r w:rsidR="000302EB" w:rsidRPr="00CB582E">
          <w:rPr>
            <w:rFonts w:ascii="Calibri" w:eastAsia="SimSun" w:hAnsi="Calibri"/>
            <w:noProof/>
            <w:sz w:val="22"/>
            <w:szCs w:val="22"/>
            <w:lang w:val="en-US" w:eastAsia="zh-CN"/>
          </w:rPr>
          <w:tab/>
        </w:r>
        <w:r w:rsidR="000302EB" w:rsidRPr="005C4663">
          <w:rPr>
            <w:rStyle w:val="Hyperlink"/>
            <w:noProof/>
          </w:rPr>
          <w:t>Scaling list data syntax</w:t>
        </w:r>
        <w:r w:rsidR="000302EB">
          <w:rPr>
            <w:noProof/>
            <w:webHidden/>
          </w:rPr>
          <w:tab/>
        </w:r>
        <w:r w:rsidR="000302EB">
          <w:rPr>
            <w:noProof/>
            <w:webHidden/>
          </w:rPr>
          <w:fldChar w:fldCharType="begin"/>
        </w:r>
        <w:r w:rsidR="000302EB">
          <w:rPr>
            <w:noProof/>
            <w:webHidden/>
          </w:rPr>
          <w:instrText xml:space="preserve"> PAGEREF _Toc361327393 \h </w:instrText>
        </w:r>
        <w:r w:rsidR="000302EB">
          <w:rPr>
            <w:noProof/>
            <w:webHidden/>
          </w:rPr>
        </w:r>
        <w:r w:rsidR="000302EB">
          <w:rPr>
            <w:noProof/>
            <w:webHidden/>
          </w:rPr>
          <w:fldChar w:fldCharType="separate"/>
        </w:r>
        <w:r w:rsidR="000302EB">
          <w:rPr>
            <w:noProof/>
            <w:webHidden/>
          </w:rPr>
          <w:t>16</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394" w:history="1">
        <w:r w:rsidR="000302EB" w:rsidRPr="005C4663">
          <w:rPr>
            <w:rStyle w:val="Hyperlink"/>
            <w:noProof/>
          </w:rPr>
          <w:t>F.7.3.5</w:t>
        </w:r>
        <w:r w:rsidR="000302EB" w:rsidRPr="00CB582E">
          <w:rPr>
            <w:rFonts w:ascii="Calibri" w:eastAsia="SimSun" w:hAnsi="Calibri"/>
            <w:noProof/>
            <w:sz w:val="22"/>
            <w:szCs w:val="22"/>
            <w:lang w:val="en-US" w:eastAsia="zh-CN"/>
          </w:rPr>
          <w:tab/>
        </w:r>
        <w:r w:rsidR="000302EB" w:rsidRPr="005C4663">
          <w:rPr>
            <w:rStyle w:val="Hyperlink"/>
            <w:noProof/>
          </w:rPr>
          <w:t>Supplemental enhancement information message syntax</w:t>
        </w:r>
        <w:r w:rsidR="000302EB">
          <w:rPr>
            <w:noProof/>
            <w:webHidden/>
          </w:rPr>
          <w:tab/>
        </w:r>
        <w:r w:rsidR="000302EB">
          <w:rPr>
            <w:noProof/>
            <w:webHidden/>
          </w:rPr>
          <w:fldChar w:fldCharType="begin"/>
        </w:r>
        <w:r w:rsidR="000302EB">
          <w:rPr>
            <w:noProof/>
            <w:webHidden/>
          </w:rPr>
          <w:instrText xml:space="preserve"> PAGEREF _Toc361327394 \h </w:instrText>
        </w:r>
        <w:r w:rsidR="000302EB">
          <w:rPr>
            <w:noProof/>
            <w:webHidden/>
          </w:rPr>
        </w:r>
        <w:r w:rsidR="000302EB">
          <w:rPr>
            <w:noProof/>
            <w:webHidden/>
          </w:rPr>
          <w:fldChar w:fldCharType="separate"/>
        </w:r>
        <w:r w:rsidR="000302EB">
          <w:rPr>
            <w:noProof/>
            <w:webHidden/>
          </w:rPr>
          <w:t>16</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395" w:history="1">
        <w:r w:rsidR="000302EB" w:rsidRPr="005C4663">
          <w:rPr>
            <w:rStyle w:val="Hyperlink"/>
            <w:noProof/>
          </w:rPr>
          <w:t>F.7.3.6</w:t>
        </w:r>
        <w:r w:rsidR="000302EB" w:rsidRPr="00CB582E">
          <w:rPr>
            <w:rFonts w:ascii="Calibri" w:eastAsia="SimSun" w:hAnsi="Calibri"/>
            <w:noProof/>
            <w:sz w:val="22"/>
            <w:szCs w:val="22"/>
            <w:lang w:val="en-US" w:eastAsia="zh-CN"/>
          </w:rPr>
          <w:tab/>
        </w:r>
        <w:r w:rsidR="000302EB" w:rsidRPr="005C4663">
          <w:rPr>
            <w:rStyle w:val="Hyperlink"/>
            <w:noProof/>
          </w:rPr>
          <w:t>Slice segment header syntax</w:t>
        </w:r>
        <w:r w:rsidR="000302EB">
          <w:rPr>
            <w:noProof/>
            <w:webHidden/>
          </w:rPr>
          <w:tab/>
        </w:r>
        <w:r w:rsidR="000302EB">
          <w:rPr>
            <w:noProof/>
            <w:webHidden/>
          </w:rPr>
          <w:fldChar w:fldCharType="begin"/>
        </w:r>
        <w:r w:rsidR="000302EB">
          <w:rPr>
            <w:noProof/>
            <w:webHidden/>
          </w:rPr>
          <w:instrText xml:space="preserve"> PAGEREF _Toc361327395 \h </w:instrText>
        </w:r>
        <w:r w:rsidR="000302EB">
          <w:rPr>
            <w:noProof/>
            <w:webHidden/>
          </w:rPr>
        </w:r>
        <w:r w:rsidR="000302EB">
          <w:rPr>
            <w:noProof/>
            <w:webHidden/>
          </w:rPr>
          <w:fldChar w:fldCharType="separate"/>
        </w:r>
        <w:r w:rsidR="000302EB">
          <w:rPr>
            <w:noProof/>
            <w:webHidden/>
          </w:rPr>
          <w:t>16</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396" w:history="1">
        <w:r w:rsidR="000302EB" w:rsidRPr="005C4663">
          <w:rPr>
            <w:rStyle w:val="Hyperlink"/>
            <w:noProof/>
          </w:rPr>
          <w:t>F.7.3.7</w:t>
        </w:r>
        <w:r w:rsidR="000302EB" w:rsidRPr="00CB582E">
          <w:rPr>
            <w:rFonts w:ascii="Calibri" w:eastAsia="SimSun" w:hAnsi="Calibri"/>
            <w:noProof/>
            <w:sz w:val="22"/>
            <w:szCs w:val="22"/>
            <w:lang w:val="en-US" w:eastAsia="zh-CN"/>
          </w:rPr>
          <w:tab/>
        </w:r>
        <w:r w:rsidR="000302EB" w:rsidRPr="005C4663">
          <w:rPr>
            <w:rStyle w:val="Hyperlink"/>
            <w:noProof/>
          </w:rPr>
          <w:t>Short-term reference picture set syntax</w:t>
        </w:r>
        <w:r w:rsidR="000302EB">
          <w:rPr>
            <w:noProof/>
            <w:webHidden/>
          </w:rPr>
          <w:tab/>
        </w:r>
        <w:r w:rsidR="000302EB">
          <w:rPr>
            <w:noProof/>
            <w:webHidden/>
          </w:rPr>
          <w:fldChar w:fldCharType="begin"/>
        </w:r>
        <w:r w:rsidR="000302EB">
          <w:rPr>
            <w:noProof/>
            <w:webHidden/>
          </w:rPr>
          <w:instrText xml:space="preserve"> PAGEREF _Toc361327396 \h </w:instrText>
        </w:r>
        <w:r w:rsidR="000302EB">
          <w:rPr>
            <w:noProof/>
            <w:webHidden/>
          </w:rPr>
        </w:r>
        <w:r w:rsidR="000302EB">
          <w:rPr>
            <w:noProof/>
            <w:webHidden/>
          </w:rPr>
          <w:fldChar w:fldCharType="separate"/>
        </w:r>
        <w:r w:rsidR="000302EB">
          <w:rPr>
            <w:noProof/>
            <w:webHidden/>
          </w:rPr>
          <w:t>19</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397" w:history="1">
        <w:r w:rsidR="000302EB" w:rsidRPr="005C4663">
          <w:rPr>
            <w:rStyle w:val="Hyperlink"/>
            <w:noProof/>
          </w:rPr>
          <w:t>F.7.3.8</w:t>
        </w:r>
        <w:r w:rsidR="000302EB" w:rsidRPr="00CB582E">
          <w:rPr>
            <w:rFonts w:ascii="Calibri" w:eastAsia="SimSun" w:hAnsi="Calibri"/>
            <w:noProof/>
            <w:sz w:val="22"/>
            <w:szCs w:val="22"/>
            <w:lang w:val="en-US" w:eastAsia="zh-CN"/>
          </w:rPr>
          <w:tab/>
        </w:r>
        <w:r w:rsidR="000302EB" w:rsidRPr="005C4663">
          <w:rPr>
            <w:rStyle w:val="Hyperlink"/>
            <w:noProof/>
          </w:rPr>
          <w:t>Slice segment data syntax</w:t>
        </w:r>
        <w:r w:rsidR="000302EB">
          <w:rPr>
            <w:noProof/>
            <w:webHidden/>
          </w:rPr>
          <w:tab/>
        </w:r>
        <w:r w:rsidR="000302EB">
          <w:rPr>
            <w:noProof/>
            <w:webHidden/>
          </w:rPr>
          <w:fldChar w:fldCharType="begin"/>
        </w:r>
        <w:r w:rsidR="000302EB">
          <w:rPr>
            <w:noProof/>
            <w:webHidden/>
          </w:rPr>
          <w:instrText xml:space="preserve"> PAGEREF _Toc361327397 \h </w:instrText>
        </w:r>
        <w:r w:rsidR="000302EB">
          <w:rPr>
            <w:noProof/>
            <w:webHidden/>
          </w:rPr>
        </w:r>
        <w:r w:rsidR="000302EB">
          <w:rPr>
            <w:noProof/>
            <w:webHidden/>
          </w:rPr>
          <w:fldChar w:fldCharType="separate"/>
        </w:r>
        <w:r w:rsidR="000302EB">
          <w:rPr>
            <w:noProof/>
            <w:webHidden/>
          </w:rPr>
          <w:t>19</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398" w:history="1">
        <w:r w:rsidR="000302EB" w:rsidRPr="005C4663">
          <w:rPr>
            <w:rStyle w:val="Hyperlink"/>
            <w:noProof/>
            <w:lang w:val="en-CA"/>
          </w:rPr>
          <w:t>F.7.4</w:t>
        </w:r>
        <w:r w:rsidR="000302EB" w:rsidRPr="00CB582E">
          <w:rPr>
            <w:rFonts w:ascii="Calibri" w:eastAsia="SimSun" w:hAnsi="Calibri"/>
            <w:noProof/>
            <w:sz w:val="22"/>
            <w:szCs w:val="22"/>
            <w:lang w:val="en-US" w:eastAsia="zh-CN"/>
          </w:rPr>
          <w:tab/>
        </w:r>
        <w:r w:rsidR="000302EB" w:rsidRPr="005C4663">
          <w:rPr>
            <w:rStyle w:val="Hyperlink"/>
            <w:noProof/>
            <w:lang w:val="en-CA"/>
          </w:rPr>
          <w:t>Semantics</w:t>
        </w:r>
        <w:r w:rsidR="000302EB">
          <w:rPr>
            <w:noProof/>
            <w:webHidden/>
          </w:rPr>
          <w:tab/>
        </w:r>
        <w:r w:rsidR="000302EB">
          <w:rPr>
            <w:noProof/>
            <w:webHidden/>
          </w:rPr>
          <w:fldChar w:fldCharType="begin"/>
        </w:r>
        <w:r w:rsidR="000302EB">
          <w:rPr>
            <w:noProof/>
            <w:webHidden/>
          </w:rPr>
          <w:instrText xml:space="preserve"> PAGEREF _Toc361327398 \h </w:instrText>
        </w:r>
        <w:r w:rsidR="000302EB">
          <w:rPr>
            <w:noProof/>
            <w:webHidden/>
          </w:rPr>
        </w:r>
        <w:r w:rsidR="000302EB">
          <w:rPr>
            <w:noProof/>
            <w:webHidden/>
          </w:rPr>
          <w:fldChar w:fldCharType="separate"/>
        </w:r>
        <w:r w:rsidR="000302EB">
          <w:rPr>
            <w:noProof/>
            <w:webHidden/>
          </w:rPr>
          <w:t>20</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399" w:history="1">
        <w:r w:rsidR="000302EB" w:rsidRPr="005C4663">
          <w:rPr>
            <w:rStyle w:val="Hyperlink"/>
            <w:noProof/>
          </w:rPr>
          <w:t>F.7.4.1</w:t>
        </w:r>
        <w:r w:rsidR="000302EB" w:rsidRPr="00CB582E">
          <w:rPr>
            <w:rFonts w:ascii="Calibri" w:eastAsia="SimSun" w:hAnsi="Calibri"/>
            <w:noProof/>
            <w:sz w:val="22"/>
            <w:szCs w:val="22"/>
            <w:lang w:val="en-US" w:eastAsia="zh-CN"/>
          </w:rPr>
          <w:tab/>
        </w:r>
        <w:r w:rsidR="000302EB" w:rsidRPr="005C4663">
          <w:rPr>
            <w:rStyle w:val="Hyperlink"/>
            <w:noProof/>
          </w:rPr>
          <w:t>General</w:t>
        </w:r>
        <w:r w:rsidR="000302EB">
          <w:rPr>
            <w:noProof/>
            <w:webHidden/>
          </w:rPr>
          <w:tab/>
        </w:r>
        <w:r w:rsidR="000302EB">
          <w:rPr>
            <w:noProof/>
            <w:webHidden/>
          </w:rPr>
          <w:fldChar w:fldCharType="begin"/>
        </w:r>
        <w:r w:rsidR="000302EB">
          <w:rPr>
            <w:noProof/>
            <w:webHidden/>
          </w:rPr>
          <w:instrText xml:space="preserve"> PAGEREF _Toc361327399 \h </w:instrText>
        </w:r>
        <w:r w:rsidR="000302EB">
          <w:rPr>
            <w:noProof/>
            <w:webHidden/>
          </w:rPr>
        </w:r>
        <w:r w:rsidR="000302EB">
          <w:rPr>
            <w:noProof/>
            <w:webHidden/>
          </w:rPr>
          <w:fldChar w:fldCharType="separate"/>
        </w:r>
        <w:r w:rsidR="000302EB">
          <w:rPr>
            <w:noProof/>
            <w:webHidden/>
          </w:rPr>
          <w:t>20</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00" w:history="1">
        <w:r w:rsidR="000302EB" w:rsidRPr="005C4663">
          <w:rPr>
            <w:rStyle w:val="Hyperlink"/>
            <w:noProof/>
          </w:rPr>
          <w:t>F.7.4.2</w:t>
        </w:r>
        <w:r w:rsidR="000302EB" w:rsidRPr="00CB582E">
          <w:rPr>
            <w:rFonts w:ascii="Calibri" w:eastAsia="SimSun" w:hAnsi="Calibri"/>
            <w:noProof/>
            <w:sz w:val="22"/>
            <w:szCs w:val="22"/>
            <w:lang w:val="en-US" w:eastAsia="zh-CN"/>
          </w:rPr>
          <w:tab/>
        </w:r>
        <w:r w:rsidR="000302EB" w:rsidRPr="005C4663">
          <w:rPr>
            <w:rStyle w:val="Hyperlink"/>
            <w:noProof/>
          </w:rPr>
          <w:t>NAL unit semantics</w:t>
        </w:r>
        <w:r w:rsidR="000302EB">
          <w:rPr>
            <w:noProof/>
            <w:webHidden/>
          </w:rPr>
          <w:tab/>
        </w:r>
        <w:r w:rsidR="000302EB">
          <w:rPr>
            <w:noProof/>
            <w:webHidden/>
          </w:rPr>
          <w:fldChar w:fldCharType="begin"/>
        </w:r>
        <w:r w:rsidR="000302EB">
          <w:rPr>
            <w:noProof/>
            <w:webHidden/>
          </w:rPr>
          <w:instrText xml:space="preserve"> PAGEREF _Toc361327400 \h </w:instrText>
        </w:r>
        <w:r w:rsidR="000302EB">
          <w:rPr>
            <w:noProof/>
            <w:webHidden/>
          </w:rPr>
        </w:r>
        <w:r w:rsidR="000302EB">
          <w:rPr>
            <w:noProof/>
            <w:webHidden/>
          </w:rPr>
          <w:fldChar w:fldCharType="separate"/>
        </w:r>
        <w:r w:rsidR="000302EB">
          <w:rPr>
            <w:noProof/>
            <w:webHidden/>
          </w:rPr>
          <w:t>20</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01" w:history="1">
        <w:r w:rsidR="000302EB" w:rsidRPr="005C4663">
          <w:rPr>
            <w:rStyle w:val="Hyperlink"/>
            <w:noProof/>
          </w:rPr>
          <w:t>F.7.4.3</w:t>
        </w:r>
        <w:r w:rsidR="000302EB" w:rsidRPr="00CB582E">
          <w:rPr>
            <w:rFonts w:ascii="Calibri" w:eastAsia="SimSun" w:hAnsi="Calibri"/>
            <w:noProof/>
            <w:sz w:val="22"/>
            <w:szCs w:val="22"/>
            <w:lang w:val="en-US" w:eastAsia="zh-CN"/>
          </w:rPr>
          <w:tab/>
        </w:r>
        <w:r w:rsidR="000302EB" w:rsidRPr="005C4663">
          <w:rPr>
            <w:rStyle w:val="Hyperlink"/>
            <w:noProof/>
          </w:rPr>
          <w:t>Raw byte sequence payloads, trailing bits, and byte alignment semantics</w:t>
        </w:r>
        <w:r w:rsidR="000302EB">
          <w:rPr>
            <w:noProof/>
            <w:webHidden/>
          </w:rPr>
          <w:tab/>
        </w:r>
        <w:r w:rsidR="000302EB">
          <w:rPr>
            <w:noProof/>
            <w:webHidden/>
          </w:rPr>
          <w:fldChar w:fldCharType="begin"/>
        </w:r>
        <w:r w:rsidR="000302EB">
          <w:rPr>
            <w:noProof/>
            <w:webHidden/>
          </w:rPr>
          <w:instrText xml:space="preserve"> PAGEREF _Toc361327401 \h </w:instrText>
        </w:r>
        <w:r w:rsidR="000302EB">
          <w:rPr>
            <w:noProof/>
            <w:webHidden/>
          </w:rPr>
        </w:r>
        <w:r w:rsidR="000302EB">
          <w:rPr>
            <w:noProof/>
            <w:webHidden/>
          </w:rPr>
          <w:fldChar w:fldCharType="separate"/>
        </w:r>
        <w:r w:rsidR="000302EB">
          <w:rPr>
            <w:noProof/>
            <w:webHidden/>
          </w:rPr>
          <w:t>21</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02" w:history="1">
        <w:r w:rsidR="000302EB" w:rsidRPr="005C4663">
          <w:rPr>
            <w:rStyle w:val="Hyperlink"/>
            <w:noProof/>
          </w:rPr>
          <w:t>F.7.4.4</w:t>
        </w:r>
        <w:r w:rsidR="000302EB" w:rsidRPr="00CB582E">
          <w:rPr>
            <w:rFonts w:ascii="Calibri" w:eastAsia="SimSun" w:hAnsi="Calibri"/>
            <w:noProof/>
            <w:sz w:val="22"/>
            <w:szCs w:val="22"/>
            <w:lang w:val="en-US" w:eastAsia="zh-CN"/>
          </w:rPr>
          <w:tab/>
        </w:r>
        <w:r w:rsidR="000302EB" w:rsidRPr="005C4663">
          <w:rPr>
            <w:rStyle w:val="Hyperlink"/>
            <w:noProof/>
          </w:rPr>
          <w:t>Profile, tier and level semantics</w:t>
        </w:r>
        <w:r w:rsidR="000302EB">
          <w:rPr>
            <w:noProof/>
            <w:webHidden/>
          </w:rPr>
          <w:tab/>
        </w:r>
        <w:r w:rsidR="000302EB">
          <w:rPr>
            <w:noProof/>
            <w:webHidden/>
          </w:rPr>
          <w:fldChar w:fldCharType="begin"/>
        </w:r>
        <w:r w:rsidR="000302EB">
          <w:rPr>
            <w:noProof/>
            <w:webHidden/>
          </w:rPr>
          <w:instrText xml:space="preserve"> PAGEREF _Toc361327402 \h </w:instrText>
        </w:r>
        <w:r w:rsidR="000302EB">
          <w:rPr>
            <w:noProof/>
            <w:webHidden/>
          </w:rPr>
        </w:r>
        <w:r w:rsidR="000302EB">
          <w:rPr>
            <w:noProof/>
            <w:webHidden/>
          </w:rPr>
          <w:fldChar w:fldCharType="separate"/>
        </w:r>
        <w:r w:rsidR="000302EB">
          <w:rPr>
            <w:noProof/>
            <w:webHidden/>
          </w:rPr>
          <w:t>27</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03" w:history="1">
        <w:r w:rsidR="000302EB" w:rsidRPr="005C4663">
          <w:rPr>
            <w:rStyle w:val="Hyperlink"/>
            <w:noProof/>
          </w:rPr>
          <w:t>F.7.4.5</w:t>
        </w:r>
        <w:r w:rsidR="000302EB" w:rsidRPr="00CB582E">
          <w:rPr>
            <w:rFonts w:ascii="Calibri" w:eastAsia="SimSun" w:hAnsi="Calibri"/>
            <w:noProof/>
            <w:sz w:val="22"/>
            <w:szCs w:val="22"/>
            <w:lang w:val="en-US" w:eastAsia="zh-CN"/>
          </w:rPr>
          <w:tab/>
        </w:r>
        <w:r w:rsidR="000302EB" w:rsidRPr="005C4663">
          <w:rPr>
            <w:rStyle w:val="Hyperlink"/>
            <w:noProof/>
          </w:rPr>
          <w:t>Scaling list data semantics</w:t>
        </w:r>
        <w:r w:rsidR="000302EB">
          <w:rPr>
            <w:noProof/>
            <w:webHidden/>
          </w:rPr>
          <w:tab/>
        </w:r>
        <w:r w:rsidR="000302EB">
          <w:rPr>
            <w:noProof/>
            <w:webHidden/>
          </w:rPr>
          <w:fldChar w:fldCharType="begin"/>
        </w:r>
        <w:r w:rsidR="000302EB">
          <w:rPr>
            <w:noProof/>
            <w:webHidden/>
          </w:rPr>
          <w:instrText xml:space="preserve"> PAGEREF _Toc361327403 \h </w:instrText>
        </w:r>
        <w:r w:rsidR="000302EB">
          <w:rPr>
            <w:noProof/>
            <w:webHidden/>
          </w:rPr>
        </w:r>
        <w:r w:rsidR="000302EB">
          <w:rPr>
            <w:noProof/>
            <w:webHidden/>
          </w:rPr>
          <w:fldChar w:fldCharType="separate"/>
        </w:r>
        <w:r w:rsidR="000302EB">
          <w:rPr>
            <w:noProof/>
            <w:webHidden/>
          </w:rPr>
          <w:t>28</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04" w:history="1">
        <w:r w:rsidR="000302EB" w:rsidRPr="005C4663">
          <w:rPr>
            <w:rStyle w:val="Hyperlink"/>
            <w:noProof/>
          </w:rPr>
          <w:t>F.7.4.6</w:t>
        </w:r>
        <w:r w:rsidR="000302EB" w:rsidRPr="00CB582E">
          <w:rPr>
            <w:rFonts w:ascii="Calibri" w:eastAsia="SimSun" w:hAnsi="Calibri"/>
            <w:noProof/>
            <w:sz w:val="22"/>
            <w:szCs w:val="22"/>
            <w:lang w:val="en-US" w:eastAsia="zh-CN"/>
          </w:rPr>
          <w:tab/>
        </w:r>
        <w:r w:rsidR="000302EB" w:rsidRPr="005C4663">
          <w:rPr>
            <w:rStyle w:val="Hyperlink"/>
            <w:noProof/>
          </w:rPr>
          <w:t>Supplemental enhancement information message semantics</w:t>
        </w:r>
        <w:r w:rsidR="000302EB">
          <w:rPr>
            <w:noProof/>
            <w:webHidden/>
          </w:rPr>
          <w:tab/>
        </w:r>
        <w:r w:rsidR="000302EB">
          <w:rPr>
            <w:noProof/>
            <w:webHidden/>
          </w:rPr>
          <w:fldChar w:fldCharType="begin"/>
        </w:r>
        <w:r w:rsidR="000302EB">
          <w:rPr>
            <w:noProof/>
            <w:webHidden/>
          </w:rPr>
          <w:instrText xml:space="preserve"> PAGEREF _Toc361327404 \h </w:instrText>
        </w:r>
        <w:r w:rsidR="000302EB">
          <w:rPr>
            <w:noProof/>
            <w:webHidden/>
          </w:rPr>
        </w:r>
        <w:r w:rsidR="000302EB">
          <w:rPr>
            <w:noProof/>
            <w:webHidden/>
          </w:rPr>
          <w:fldChar w:fldCharType="separate"/>
        </w:r>
        <w:r w:rsidR="000302EB">
          <w:rPr>
            <w:noProof/>
            <w:webHidden/>
          </w:rPr>
          <w:t>28</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05" w:history="1">
        <w:r w:rsidR="000302EB" w:rsidRPr="005C4663">
          <w:rPr>
            <w:rStyle w:val="Hyperlink"/>
            <w:noProof/>
          </w:rPr>
          <w:t>F.7.4.7</w:t>
        </w:r>
        <w:r w:rsidR="000302EB" w:rsidRPr="00CB582E">
          <w:rPr>
            <w:rFonts w:ascii="Calibri" w:eastAsia="SimSun" w:hAnsi="Calibri"/>
            <w:noProof/>
            <w:sz w:val="22"/>
            <w:szCs w:val="22"/>
            <w:lang w:val="en-US" w:eastAsia="zh-CN"/>
          </w:rPr>
          <w:tab/>
        </w:r>
        <w:r w:rsidR="000302EB" w:rsidRPr="005C4663">
          <w:rPr>
            <w:rStyle w:val="Hyperlink"/>
            <w:noProof/>
          </w:rPr>
          <w:t>Slice segment header semantics</w:t>
        </w:r>
        <w:r w:rsidR="000302EB">
          <w:rPr>
            <w:noProof/>
            <w:webHidden/>
          </w:rPr>
          <w:tab/>
        </w:r>
        <w:r w:rsidR="000302EB">
          <w:rPr>
            <w:noProof/>
            <w:webHidden/>
          </w:rPr>
          <w:fldChar w:fldCharType="begin"/>
        </w:r>
        <w:r w:rsidR="000302EB">
          <w:rPr>
            <w:noProof/>
            <w:webHidden/>
          </w:rPr>
          <w:instrText xml:space="preserve"> PAGEREF _Toc361327405 \h </w:instrText>
        </w:r>
        <w:r w:rsidR="000302EB">
          <w:rPr>
            <w:noProof/>
            <w:webHidden/>
          </w:rPr>
        </w:r>
        <w:r w:rsidR="000302EB">
          <w:rPr>
            <w:noProof/>
            <w:webHidden/>
          </w:rPr>
          <w:fldChar w:fldCharType="separate"/>
        </w:r>
        <w:r w:rsidR="000302EB">
          <w:rPr>
            <w:noProof/>
            <w:webHidden/>
          </w:rPr>
          <w:t>28</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06" w:history="1">
        <w:r w:rsidR="000302EB" w:rsidRPr="005C4663">
          <w:rPr>
            <w:rStyle w:val="Hyperlink"/>
            <w:noProof/>
          </w:rPr>
          <w:t>F.7.4.8</w:t>
        </w:r>
        <w:r w:rsidR="000302EB" w:rsidRPr="00CB582E">
          <w:rPr>
            <w:rFonts w:ascii="Calibri" w:eastAsia="SimSun" w:hAnsi="Calibri"/>
            <w:noProof/>
            <w:sz w:val="22"/>
            <w:szCs w:val="22"/>
            <w:lang w:val="en-US" w:eastAsia="zh-CN"/>
          </w:rPr>
          <w:tab/>
        </w:r>
        <w:r w:rsidR="000302EB" w:rsidRPr="005C4663">
          <w:rPr>
            <w:rStyle w:val="Hyperlink"/>
            <w:noProof/>
          </w:rPr>
          <w:t>Short-term reference picture set semantics</w:t>
        </w:r>
        <w:r w:rsidR="000302EB">
          <w:rPr>
            <w:noProof/>
            <w:webHidden/>
          </w:rPr>
          <w:tab/>
        </w:r>
        <w:r w:rsidR="000302EB">
          <w:rPr>
            <w:noProof/>
            <w:webHidden/>
          </w:rPr>
          <w:fldChar w:fldCharType="begin"/>
        </w:r>
        <w:r w:rsidR="000302EB">
          <w:rPr>
            <w:noProof/>
            <w:webHidden/>
          </w:rPr>
          <w:instrText xml:space="preserve"> PAGEREF _Toc361327406 \h </w:instrText>
        </w:r>
        <w:r w:rsidR="000302EB">
          <w:rPr>
            <w:noProof/>
            <w:webHidden/>
          </w:rPr>
        </w:r>
        <w:r w:rsidR="000302EB">
          <w:rPr>
            <w:noProof/>
            <w:webHidden/>
          </w:rPr>
          <w:fldChar w:fldCharType="separate"/>
        </w:r>
        <w:r w:rsidR="000302EB">
          <w:rPr>
            <w:noProof/>
            <w:webHidden/>
          </w:rPr>
          <w:t>30</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07" w:history="1">
        <w:r w:rsidR="000302EB" w:rsidRPr="005C4663">
          <w:rPr>
            <w:rStyle w:val="Hyperlink"/>
            <w:noProof/>
          </w:rPr>
          <w:t>F.7.4.9</w:t>
        </w:r>
        <w:r w:rsidR="000302EB" w:rsidRPr="00CB582E">
          <w:rPr>
            <w:rFonts w:ascii="Calibri" w:eastAsia="SimSun" w:hAnsi="Calibri"/>
            <w:noProof/>
            <w:sz w:val="22"/>
            <w:szCs w:val="22"/>
            <w:lang w:val="en-US" w:eastAsia="zh-CN"/>
          </w:rPr>
          <w:tab/>
        </w:r>
        <w:r w:rsidR="000302EB" w:rsidRPr="005C4663">
          <w:rPr>
            <w:rStyle w:val="Hyperlink"/>
            <w:noProof/>
          </w:rPr>
          <w:t>Slice segment data semantics</w:t>
        </w:r>
        <w:r w:rsidR="000302EB">
          <w:rPr>
            <w:noProof/>
            <w:webHidden/>
          </w:rPr>
          <w:tab/>
        </w:r>
        <w:r w:rsidR="000302EB">
          <w:rPr>
            <w:noProof/>
            <w:webHidden/>
          </w:rPr>
          <w:fldChar w:fldCharType="begin"/>
        </w:r>
        <w:r w:rsidR="000302EB">
          <w:rPr>
            <w:noProof/>
            <w:webHidden/>
          </w:rPr>
          <w:instrText xml:space="preserve"> PAGEREF _Toc361327407 \h </w:instrText>
        </w:r>
        <w:r w:rsidR="000302EB">
          <w:rPr>
            <w:noProof/>
            <w:webHidden/>
          </w:rPr>
        </w:r>
        <w:r w:rsidR="000302EB">
          <w:rPr>
            <w:noProof/>
            <w:webHidden/>
          </w:rPr>
          <w:fldChar w:fldCharType="separate"/>
        </w:r>
        <w:r w:rsidR="000302EB">
          <w:rPr>
            <w:noProof/>
            <w:webHidden/>
          </w:rPr>
          <w:t>30</w:t>
        </w:r>
        <w:r w:rsidR="000302EB">
          <w:rPr>
            <w:noProof/>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408" w:history="1">
        <w:r w:rsidR="000302EB" w:rsidRPr="005C4663">
          <w:rPr>
            <w:rStyle w:val="Hyperlink"/>
            <w:lang w:val="en-CA"/>
          </w:rPr>
          <w:t>F.8</w:t>
        </w:r>
        <w:r w:rsidR="000302EB" w:rsidRPr="00CB582E">
          <w:rPr>
            <w:rFonts w:ascii="Calibri" w:eastAsia="SimSun" w:hAnsi="Calibri"/>
            <w:sz w:val="22"/>
            <w:szCs w:val="22"/>
            <w:lang w:val="en-US" w:eastAsia="zh-CN"/>
          </w:rPr>
          <w:tab/>
        </w:r>
        <w:r w:rsidR="000302EB" w:rsidRPr="005C4663">
          <w:rPr>
            <w:rStyle w:val="Hyperlink"/>
            <w:lang w:val="en-CA"/>
          </w:rPr>
          <w:t>Decoding process</w:t>
        </w:r>
        <w:r w:rsidR="000302EB">
          <w:rPr>
            <w:webHidden/>
          </w:rPr>
          <w:tab/>
        </w:r>
        <w:r w:rsidR="000302EB">
          <w:rPr>
            <w:webHidden/>
          </w:rPr>
          <w:fldChar w:fldCharType="begin"/>
        </w:r>
        <w:r w:rsidR="000302EB">
          <w:rPr>
            <w:webHidden/>
          </w:rPr>
          <w:instrText xml:space="preserve"> PAGEREF _Toc361327408 \h </w:instrText>
        </w:r>
        <w:r w:rsidR="000302EB">
          <w:rPr>
            <w:webHidden/>
          </w:rPr>
        </w:r>
        <w:r w:rsidR="000302EB">
          <w:rPr>
            <w:webHidden/>
          </w:rPr>
          <w:fldChar w:fldCharType="separate"/>
        </w:r>
        <w:r w:rsidR="000302EB">
          <w:rPr>
            <w:webHidden/>
          </w:rPr>
          <w:t>30</w:t>
        </w:r>
        <w:r w:rsidR="000302EB">
          <w:rPr>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09" w:history="1">
        <w:r w:rsidR="000302EB" w:rsidRPr="005C4663">
          <w:rPr>
            <w:rStyle w:val="Hyperlink"/>
            <w:noProof/>
            <w:lang w:val="en-CA"/>
          </w:rPr>
          <w:t>F.8.1</w:t>
        </w:r>
        <w:r w:rsidR="000302EB" w:rsidRPr="00CB582E">
          <w:rPr>
            <w:rFonts w:ascii="Calibri" w:eastAsia="SimSun" w:hAnsi="Calibri"/>
            <w:noProof/>
            <w:sz w:val="22"/>
            <w:szCs w:val="22"/>
            <w:lang w:val="en-US" w:eastAsia="zh-CN"/>
          </w:rPr>
          <w:tab/>
        </w:r>
        <w:r w:rsidR="000302EB" w:rsidRPr="005C4663">
          <w:rPr>
            <w:rStyle w:val="Hyperlink"/>
            <w:noProof/>
            <w:lang w:val="en-CA"/>
          </w:rPr>
          <w:t>General decoding process</w:t>
        </w:r>
        <w:r w:rsidR="000302EB">
          <w:rPr>
            <w:noProof/>
            <w:webHidden/>
          </w:rPr>
          <w:tab/>
        </w:r>
        <w:r w:rsidR="000302EB">
          <w:rPr>
            <w:noProof/>
            <w:webHidden/>
          </w:rPr>
          <w:fldChar w:fldCharType="begin"/>
        </w:r>
        <w:r w:rsidR="000302EB">
          <w:rPr>
            <w:noProof/>
            <w:webHidden/>
          </w:rPr>
          <w:instrText xml:space="preserve"> PAGEREF _Toc361327409 \h </w:instrText>
        </w:r>
        <w:r w:rsidR="000302EB">
          <w:rPr>
            <w:noProof/>
            <w:webHidden/>
          </w:rPr>
        </w:r>
        <w:r w:rsidR="000302EB">
          <w:rPr>
            <w:noProof/>
            <w:webHidden/>
          </w:rPr>
          <w:fldChar w:fldCharType="separate"/>
        </w:r>
        <w:r w:rsidR="000302EB">
          <w:rPr>
            <w:noProof/>
            <w:webHidden/>
          </w:rPr>
          <w:t>30</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10" w:history="1">
        <w:r w:rsidR="000302EB" w:rsidRPr="005C4663">
          <w:rPr>
            <w:rStyle w:val="Hyperlink"/>
            <w:noProof/>
          </w:rPr>
          <w:t>F.8.1.1</w:t>
        </w:r>
        <w:r w:rsidR="000302EB" w:rsidRPr="00CB582E">
          <w:rPr>
            <w:rFonts w:ascii="Calibri" w:eastAsia="SimSun" w:hAnsi="Calibri"/>
            <w:noProof/>
            <w:sz w:val="22"/>
            <w:szCs w:val="22"/>
            <w:lang w:val="en-US" w:eastAsia="zh-CN"/>
          </w:rPr>
          <w:tab/>
        </w:r>
        <w:r w:rsidR="000302EB" w:rsidRPr="005C4663">
          <w:rPr>
            <w:rStyle w:val="Hyperlink"/>
            <w:noProof/>
          </w:rPr>
          <w:t>Decoding process for starting the decoding of a coded picture with nuh_layer_id greater than 0</w:t>
        </w:r>
        <w:r w:rsidR="000302EB">
          <w:rPr>
            <w:noProof/>
            <w:webHidden/>
          </w:rPr>
          <w:tab/>
        </w:r>
        <w:r w:rsidR="000302EB">
          <w:rPr>
            <w:noProof/>
            <w:webHidden/>
          </w:rPr>
          <w:fldChar w:fldCharType="begin"/>
        </w:r>
        <w:r w:rsidR="000302EB">
          <w:rPr>
            <w:noProof/>
            <w:webHidden/>
          </w:rPr>
          <w:instrText xml:space="preserve"> PAGEREF _Toc361327410 \h </w:instrText>
        </w:r>
        <w:r w:rsidR="000302EB">
          <w:rPr>
            <w:noProof/>
            <w:webHidden/>
          </w:rPr>
        </w:r>
        <w:r w:rsidR="000302EB">
          <w:rPr>
            <w:noProof/>
            <w:webHidden/>
          </w:rPr>
          <w:fldChar w:fldCharType="separate"/>
        </w:r>
        <w:r w:rsidR="000302EB">
          <w:rPr>
            <w:noProof/>
            <w:webHidden/>
          </w:rPr>
          <w:t>31</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11" w:history="1">
        <w:r w:rsidR="000302EB" w:rsidRPr="005C4663">
          <w:rPr>
            <w:rStyle w:val="Hyperlink"/>
            <w:noProof/>
          </w:rPr>
          <w:t>F.8.1.2</w:t>
        </w:r>
        <w:r w:rsidR="000302EB" w:rsidRPr="00CB582E">
          <w:rPr>
            <w:rFonts w:ascii="Calibri" w:eastAsia="SimSun" w:hAnsi="Calibri"/>
            <w:noProof/>
            <w:sz w:val="22"/>
            <w:szCs w:val="22"/>
            <w:lang w:val="en-US" w:eastAsia="zh-CN"/>
          </w:rPr>
          <w:tab/>
        </w:r>
        <w:r w:rsidR="000302EB" w:rsidRPr="005C4663">
          <w:rPr>
            <w:rStyle w:val="Hyperlink"/>
            <w:noProof/>
          </w:rPr>
          <w:t>Decoding process for ending the decoding of a coded picture with nuh_layer_id greater than 0</w:t>
        </w:r>
        <w:r w:rsidR="000302EB">
          <w:rPr>
            <w:noProof/>
            <w:webHidden/>
          </w:rPr>
          <w:tab/>
        </w:r>
        <w:r w:rsidR="000302EB">
          <w:rPr>
            <w:noProof/>
            <w:webHidden/>
          </w:rPr>
          <w:fldChar w:fldCharType="begin"/>
        </w:r>
        <w:r w:rsidR="000302EB">
          <w:rPr>
            <w:noProof/>
            <w:webHidden/>
          </w:rPr>
          <w:instrText xml:space="preserve"> PAGEREF _Toc361327411 \h </w:instrText>
        </w:r>
        <w:r w:rsidR="000302EB">
          <w:rPr>
            <w:noProof/>
            <w:webHidden/>
          </w:rPr>
        </w:r>
        <w:r w:rsidR="000302EB">
          <w:rPr>
            <w:noProof/>
            <w:webHidden/>
          </w:rPr>
          <w:fldChar w:fldCharType="separate"/>
        </w:r>
        <w:r w:rsidR="000302EB">
          <w:rPr>
            <w:noProof/>
            <w:webHidden/>
          </w:rPr>
          <w:t>31</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13" w:history="1">
        <w:r w:rsidR="000302EB" w:rsidRPr="005C4663">
          <w:rPr>
            <w:rStyle w:val="Hyperlink"/>
            <w:noProof/>
          </w:rPr>
          <w:t>F.8.2</w:t>
        </w:r>
        <w:r w:rsidR="000302EB" w:rsidRPr="00CB582E">
          <w:rPr>
            <w:rFonts w:ascii="Calibri" w:eastAsia="SimSun" w:hAnsi="Calibri"/>
            <w:noProof/>
            <w:sz w:val="22"/>
            <w:szCs w:val="22"/>
            <w:lang w:val="en-US" w:eastAsia="zh-CN"/>
          </w:rPr>
          <w:tab/>
        </w:r>
        <w:r w:rsidR="000302EB" w:rsidRPr="005C4663">
          <w:rPr>
            <w:rStyle w:val="Hyperlink"/>
            <w:noProof/>
          </w:rPr>
          <w:t>NAL unit decoding process</w:t>
        </w:r>
        <w:r w:rsidR="000302EB">
          <w:rPr>
            <w:noProof/>
            <w:webHidden/>
          </w:rPr>
          <w:tab/>
        </w:r>
        <w:r w:rsidR="000302EB">
          <w:rPr>
            <w:noProof/>
            <w:webHidden/>
          </w:rPr>
          <w:fldChar w:fldCharType="begin"/>
        </w:r>
        <w:r w:rsidR="000302EB">
          <w:rPr>
            <w:noProof/>
            <w:webHidden/>
          </w:rPr>
          <w:instrText xml:space="preserve"> PAGEREF _Toc361327413 \h </w:instrText>
        </w:r>
        <w:r w:rsidR="000302EB">
          <w:rPr>
            <w:noProof/>
            <w:webHidden/>
          </w:rPr>
        </w:r>
        <w:r w:rsidR="000302EB">
          <w:rPr>
            <w:noProof/>
            <w:webHidden/>
          </w:rPr>
          <w:fldChar w:fldCharType="separate"/>
        </w:r>
        <w:r w:rsidR="000302EB">
          <w:rPr>
            <w:noProof/>
            <w:webHidden/>
          </w:rPr>
          <w:t>32</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14" w:history="1">
        <w:r w:rsidR="000302EB" w:rsidRPr="005C4663">
          <w:rPr>
            <w:rStyle w:val="Hyperlink"/>
            <w:noProof/>
          </w:rPr>
          <w:t>F.8.3</w:t>
        </w:r>
        <w:r w:rsidR="000302EB" w:rsidRPr="00CB582E">
          <w:rPr>
            <w:rFonts w:ascii="Calibri" w:eastAsia="SimSun" w:hAnsi="Calibri"/>
            <w:noProof/>
            <w:sz w:val="22"/>
            <w:szCs w:val="22"/>
            <w:lang w:val="en-US" w:eastAsia="zh-CN"/>
          </w:rPr>
          <w:tab/>
        </w:r>
        <w:r w:rsidR="000302EB" w:rsidRPr="005C4663">
          <w:rPr>
            <w:rStyle w:val="Hyperlink"/>
            <w:noProof/>
          </w:rPr>
          <w:t>Slice decoding processes</w:t>
        </w:r>
        <w:r w:rsidR="000302EB">
          <w:rPr>
            <w:noProof/>
            <w:webHidden/>
          </w:rPr>
          <w:tab/>
        </w:r>
        <w:r w:rsidR="000302EB">
          <w:rPr>
            <w:noProof/>
            <w:webHidden/>
          </w:rPr>
          <w:fldChar w:fldCharType="begin"/>
        </w:r>
        <w:r w:rsidR="000302EB">
          <w:rPr>
            <w:noProof/>
            <w:webHidden/>
          </w:rPr>
          <w:instrText xml:space="preserve"> PAGEREF _Toc361327414 \h </w:instrText>
        </w:r>
        <w:r w:rsidR="000302EB">
          <w:rPr>
            <w:noProof/>
            <w:webHidden/>
          </w:rPr>
        </w:r>
        <w:r w:rsidR="000302EB">
          <w:rPr>
            <w:noProof/>
            <w:webHidden/>
          </w:rPr>
          <w:fldChar w:fldCharType="separate"/>
        </w:r>
        <w:r w:rsidR="000302EB">
          <w:rPr>
            <w:noProof/>
            <w:webHidden/>
          </w:rPr>
          <w:t>32</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15" w:history="1">
        <w:r w:rsidR="000302EB" w:rsidRPr="005C4663">
          <w:rPr>
            <w:rStyle w:val="Hyperlink"/>
            <w:noProof/>
          </w:rPr>
          <w:t>F.8.3.1</w:t>
        </w:r>
        <w:r w:rsidR="000302EB" w:rsidRPr="00CB582E">
          <w:rPr>
            <w:rFonts w:ascii="Calibri" w:eastAsia="SimSun" w:hAnsi="Calibri"/>
            <w:noProof/>
            <w:sz w:val="22"/>
            <w:szCs w:val="22"/>
            <w:lang w:val="en-US" w:eastAsia="zh-CN"/>
          </w:rPr>
          <w:tab/>
        </w:r>
        <w:r w:rsidR="000302EB" w:rsidRPr="005C4663">
          <w:rPr>
            <w:rStyle w:val="Hyperlink"/>
            <w:noProof/>
          </w:rPr>
          <w:t>Decoding process for picture order count</w:t>
        </w:r>
        <w:r w:rsidR="000302EB">
          <w:rPr>
            <w:noProof/>
            <w:webHidden/>
          </w:rPr>
          <w:tab/>
        </w:r>
        <w:r w:rsidR="000302EB">
          <w:rPr>
            <w:noProof/>
            <w:webHidden/>
          </w:rPr>
          <w:fldChar w:fldCharType="begin"/>
        </w:r>
        <w:r w:rsidR="000302EB">
          <w:rPr>
            <w:noProof/>
            <w:webHidden/>
          </w:rPr>
          <w:instrText xml:space="preserve"> PAGEREF _Toc361327415 \h </w:instrText>
        </w:r>
        <w:r w:rsidR="000302EB">
          <w:rPr>
            <w:noProof/>
            <w:webHidden/>
          </w:rPr>
        </w:r>
        <w:r w:rsidR="000302EB">
          <w:rPr>
            <w:noProof/>
            <w:webHidden/>
          </w:rPr>
          <w:fldChar w:fldCharType="separate"/>
        </w:r>
        <w:r w:rsidR="000302EB">
          <w:rPr>
            <w:noProof/>
            <w:webHidden/>
          </w:rPr>
          <w:t>32</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16" w:history="1">
        <w:r w:rsidR="000302EB" w:rsidRPr="005C4663">
          <w:rPr>
            <w:rStyle w:val="Hyperlink"/>
            <w:noProof/>
          </w:rPr>
          <w:t>F.8.3.2</w:t>
        </w:r>
        <w:r w:rsidR="000302EB" w:rsidRPr="00CB582E">
          <w:rPr>
            <w:rFonts w:ascii="Calibri" w:eastAsia="SimSun" w:hAnsi="Calibri"/>
            <w:noProof/>
            <w:sz w:val="22"/>
            <w:szCs w:val="22"/>
            <w:lang w:val="en-US" w:eastAsia="zh-CN"/>
          </w:rPr>
          <w:tab/>
        </w:r>
        <w:r w:rsidR="000302EB" w:rsidRPr="005C4663">
          <w:rPr>
            <w:rStyle w:val="Hyperlink"/>
            <w:noProof/>
          </w:rPr>
          <w:t>Decoding process for reference picture set</w:t>
        </w:r>
        <w:r w:rsidR="000302EB">
          <w:rPr>
            <w:noProof/>
            <w:webHidden/>
          </w:rPr>
          <w:tab/>
        </w:r>
        <w:r w:rsidR="000302EB">
          <w:rPr>
            <w:noProof/>
            <w:webHidden/>
          </w:rPr>
          <w:fldChar w:fldCharType="begin"/>
        </w:r>
        <w:r w:rsidR="000302EB">
          <w:rPr>
            <w:noProof/>
            <w:webHidden/>
          </w:rPr>
          <w:instrText xml:space="preserve"> PAGEREF _Toc361327416 \h </w:instrText>
        </w:r>
        <w:r w:rsidR="000302EB">
          <w:rPr>
            <w:noProof/>
            <w:webHidden/>
          </w:rPr>
        </w:r>
        <w:r w:rsidR="000302EB">
          <w:rPr>
            <w:noProof/>
            <w:webHidden/>
          </w:rPr>
          <w:fldChar w:fldCharType="separate"/>
        </w:r>
        <w:r w:rsidR="000302EB">
          <w:rPr>
            <w:noProof/>
            <w:webHidden/>
          </w:rPr>
          <w:t>32</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17" w:history="1">
        <w:r w:rsidR="000302EB" w:rsidRPr="005C4663">
          <w:rPr>
            <w:rStyle w:val="Hyperlink"/>
            <w:noProof/>
          </w:rPr>
          <w:t>F.8.3.3</w:t>
        </w:r>
        <w:r w:rsidR="000302EB" w:rsidRPr="00CB582E">
          <w:rPr>
            <w:rFonts w:ascii="Calibri" w:eastAsia="SimSun" w:hAnsi="Calibri"/>
            <w:noProof/>
            <w:sz w:val="22"/>
            <w:szCs w:val="22"/>
            <w:lang w:val="en-US" w:eastAsia="zh-CN"/>
          </w:rPr>
          <w:tab/>
        </w:r>
        <w:r w:rsidR="000302EB" w:rsidRPr="005C4663">
          <w:rPr>
            <w:rStyle w:val="Hyperlink"/>
            <w:noProof/>
          </w:rPr>
          <w:t>Decoding process for generating unavailable reference pictures</w:t>
        </w:r>
        <w:r w:rsidR="000302EB">
          <w:rPr>
            <w:noProof/>
            <w:webHidden/>
          </w:rPr>
          <w:tab/>
        </w:r>
        <w:r w:rsidR="000302EB">
          <w:rPr>
            <w:noProof/>
            <w:webHidden/>
          </w:rPr>
          <w:fldChar w:fldCharType="begin"/>
        </w:r>
        <w:r w:rsidR="000302EB">
          <w:rPr>
            <w:noProof/>
            <w:webHidden/>
          </w:rPr>
          <w:instrText xml:space="preserve"> PAGEREF _Toc361327417 \h </w:instrText>
        </w:r>
        <w:r w:rsidR="000302EB">
          <w:rPr>
            <w:noProof/>
            <w:webHidden/>
          </w:rPr>
        </w:r>
        <w:r w:rsidR="000302EB">
          <w:rPr>
            <w:noProof/>
            <w:webHidden/>
          </w:rPr>
          <w:fldChar w:fldCharType="separate"/>
        </w:r>
        <w:r w:rsidR="000302EB">
          <w:rPr>
            <w:noProof/>
            <w:webHidden/>
          </w:rPr>
          <w:t>32</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18" w:history="1">
        <w:r w:rsidR="000302EB" w:rsidRPr="005C4663">
          <w:rPr>
            <w:rStyle w:val="Hyperlink"/>
            <w:noProof/>
          </w:rPr>
          <w:t>F.8.3.4</w:t>
        </w:r>
        <w:r w:rsidR="000302EB" w:rsidRPr="00CB582E">
          <w:rPr>
            <w:rFonts w:ascii="Calibri" w:eastAsia="SimSun" w:hAnsi="Calibri"/>
            <w:noProof/>
            <w:sz w:val="22"/>
            <w:szCs w:val="22"/>
            <w:lang w:val="en-US" w:eastAsia="zh-CN"/>
          </w:rPr>
          <w:tab/>
        </w:r>
        <w:r w:rsidR="000302EB" w:rsidRPr="005C4663">
          <w:rPr>
            <w:rStyle w:val="Hyperlink"/>
            <w:noProof/>
          </w:rPr>
          <w:t>Decoding process for reference picture lists construction</w:t>
        </w:r>
        <w:r w:rsidR="000302EB">
          <w:rPr>
            <w:noProof/>
            <w:webHidden/>
          </w:rPr>
          <w:tab/>
        </w:r>
        <w:r w:rsidR="000302EB">
          <w:rPr>
            <w:noProof/>
            <w:webHidden/>
          </w:rPr>
          <w:fldChar w:fldCharType="begin"/>
        </w:r>
        <w:r w:rsidR="000302EB">
          <w:rPr>
            <w:noProof/>
            <w:webHidden/>
          </w:rPr>
          <w:instrText xml:space="preserve"> PAGEREF _Toc361327418 \h </w:instrText>
        </w:r>
        <w:r w:rsidR="000302EB">
          <w:rPr>
            <w:noProof/>
            <w:webHidden/>
          </w:rPr>
        </w:r>
        <w:r w:rsidR="000302EB">
          <w:rPr>
            <w:noProof/>
            <w:webHidden/>
          </w:rPr>
          <w:fldChar w:fldCharType="separate"/>
        </w:r>
        <w:r w:rsidR="000302EB">
          <w:rPr>
            <w:noProof/>
            <w:webHidden/>
          </w:rPr>
          <w:t>32</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19" w:history="1">
        <w:r w:rsidR="000302EB" w:rsidRPr="005C4663">
          <w:rPr>
            <w:rStyle w:val="Hyperlink"/>
            <w:noProof/>
          </w:rPr>
          <w:t>F.8.4</w:t>
        </w:r>
        <w:r w:rsidR="000302EB" w:rsidRPr="00CB582E">
          <w:rPr>
            <w:rFonts w:ascii="Calibri" w:eastAsia="SimSun" w:hAnsi="Calibri"/>
            <w:noProof/>
            <w:sz w:val="22"/>
            <w:szCs w:val="22"/>
            <w:lang w:val="en-US" w:eastAsia="zh-CN"/>
          </w:rPr>
          <w:tab/>
        </w:r>
        <w:r w:rsidR="000302EB" w:rsidRPr="005C4663">
          <w:rPr>
            <w:rStyle w:val="Hyperlink"/>
            <w:noProof/>
          </w:rPr>
          <w:t>Decoding process for coding units coded in intra prediction mode</w:t>
        </w:r>
        <w:r w:rsidR="000302EB">
          <w:rPr>
            <w:noProof/>
            <w:webHidden/>
          </w:rPr>
          <w:tab/>
        </w:r>
        <w:r w:rsidR="000302EB">
          <w:rPr>
            <w:noProof/>
            <w:webHidden/>
          </w:rPr>
          <w:fldChar w:fldCharType="begin"/>
        </w:r>
        <w:r w:rsidR="000302EB">
          <w:rPr>
            <w:noProof/>
            <w:webHidden/>
          </w:rPr>
          <w:instrText xml:space="preserve"> PAGEREF _Toc361327419 \h </w:instrText>
        </w:r>
        <w:r w:rsidR="000302EB">
          <w:rPr>
            <w:noProof/>
            <w:webHidden/>
          </w:rPr>
        </w:r>
        <w:r w:rsidR="000302EB">
          <w:rPr>
            <w:noProof/>
            <w:webHidden/>
          </w:rPr>
          <w:fldChar w:fldCharType="separate"/>
        </w:r>
        <w:r w:rsidR="000302EB">
          <w:rPr>
            <w:noProof/>
            <w:webHidden/>
          </w:rPr>
          <w:t>33</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20" w:history="1">
        <w:r w:rsidR="000302EB" w:rsidRPr="005C4663">
          <w:rPr>
            <w:rStyle w:val="Hyperlink"/>
            <w:noProof/>
          </w:rPr>
          <w:t>F.8.5</w:t>
        </w:r>
        <w:r w:rsidR="000302EB" w:rsidRPr="00CB582E">
          <w:rPr>
            <w:rFonts w:ascii="Calibri" w:eastAsia="SimSun" w:hAnsi="Calibri"/>
            <w:noProof/>
            <w:sz w:val="22"/>
            <w:szCs w:val="22"/>
            <w:lang w:val="en-US" w:eastAsia="zh-CN"/>
          </w:rPr>
          <w:tab/>
        </w:r>
        <w:r w:rsidR="000302EB" w:rsidRPr="005C4663">
          <w:rPr>
            <w:rStyle w:val="Hyperlink"/>
            <w:noProof/>
          </w:rPr>
          <w:t>Decoding process for coding units coded in inter prediction mode</w:t>
        </w:r>
        <w:r w:rsidR="000302EB">
          <w:rPr>
            <w:noProof/>
            <w:webHidden/>
          </w:rPr>
          <w:tab/>
        </w:r>
        <w:r w:rsidR="000302EB">
          <w:rPr>
            <w:noProof/>
            <w:webHidden/>
          </w:rPr>
          <w:fldChar w:fldCharType="begin"/>
        </w:r>
        <w:r w:rsidR="000302EB">
          <w:rPr>
            <w:noProof/>
            <w:webHidden/>
          </w:rPr>
          <w:instrText xml:space="preserve"> PAGEREF _Toc361327420 \h </w:instrText>
        </w:r>
        <w:r w:rsidR="000302EB">
          <w:rPr>
            <w:noProof/>
            <w:webHidden/>
          </w:rPr>
        </w:r>
        <w:r w:rsidR="000302EB">
          <w:rPr>
            <w:noProof/>
            <w:webHidden/>
          </w:rPr>
          <w:fldChar w:fldCharType="separate"/>
        </w:r>
        <w:r w:rsidR="000302EB">
          <w:rPr>
            <w:noProof/>
            <w:webHidden/>
          </w:rPr>
          <w:t>33</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21" w:history="1">
        <w:r w:rsidR="000302EB" w:rsidRPr="005C4663">
          <w:rPr>
            <w:rStyle w:val="Hyperlink"/>
            <w:noProof/>
          </w:rPr>
          <w:t>F.8.5.1</w:t>
        </w:r>
        <w:r w:rsidR="000302EB" w:rsidRPr="00CB582E">
          <w:rPr>
            <w:rFonts w:ascii="Calibri" w:eastAsia="SimSun" w:hAnsi="Calibri"/>
            <w:noProof/>
            <w:sz w:val="22"/>
            <w:szCs w:val="22"/>
            <w:lang w:val="en-US" w:eastAsia="zh-CN"/>
          </w:rPr>
          <w:tab/>
        </w:r>
        <w:r w:rsidR="000302EB" w:rsidRPr="005C4663">
          <w:rPr>
            <w:rStyle w:val="Hyperlink"/>
            <w:noProof/>
          </w:rPr>
          <w:t>Derivation process for temporal luma motion vector prediction</w:t>
        </w:r>
        <w:r w:rsidR="000302EB">
          <w:rPr>
            <w:noProof/>
            <w:webHidden/>
          </w:rPr>
          <w:tab/>
        </w:r>
        <w:r w:rsidR="000302EB">
          <w:rPr>
            <w:noProof/>
            <w:webHidden/>
          </w:rPr>
          <w:fldChar w:fldCharType="begin"/>
        </w:r>
        <w:r w:rsidR="000302EB">
          <w:rPr>
            <w:noProof/>
            <w:webHidden/>
          </w:rPr>
          <w:instrText xml:space="preserve"> PAGEREF _Toc361327421 \h </w:instrText>
        </w:r>
        <w:r w:rsidR="000302EB">
          <w:rPr>
            <w:noProof/>
            <w:webHidden/>
          </w:rPr>
        </w:r>
        <w:r w:rsidR="000302EB">
          <w:rPr>
            <w:noProof/>
            <w:webHidden/>
          </w:rPr>
          <w:fldChar w:fldCharType="separate"/>
        </w:r>
        <w:r w:rsidR="000302EB">
          <w:rPr>
            <w:noProof/>
            <w:webHidden/>
          </w:rPr>
          <w:t>33</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22" w:history="1">
        <w:r w:rsidR="000302EB" w:rsidRPr="005C4663">
          <w:rPr>
            <w:rStyle w:val="Hyperlink"/>
            <w:noProof/>
          </w:rPr>
          <w:t>F.8.6</w:t>
        </w:r>
        <w:r w:rsidR="000302EB" w:rsidRPr="00CB582E">
          <w:rPr>
            <w:rFonts w:ascii="Calibri" w:eastAsia="SimSun" w:hAnsi="Calibri"/>
            <w:noProof/>
            <w:sz w:val="22"/>
            <w:szCs w:val="22"/>
            <w:lang w:val="en-US" w:eastAsia="zh-CN"/>
          </w:rPr>
          <w:tab/>
        </w:r>
        <w:r w:rsidR="000302EB" w:rsidRPr="005C4663">
          <w:rPr>
            <w:rStyle w:val="Hyperlink"/>
            <w:noProof/>
          </w:rPr>
          <w:t>Scaling, transformation and array construction process prior to deblocking filter process</w:t>
        </w:r>
        <w:r w:rsidR="000302EB">
          <w:rPr>
            <w:noProof/>
            <w:webHidden/>
          </w:rPr>
          <w:tab/>
        </w:r>
        <w:r w:rsidR="000302EB">
          <w:rPr>
            <w:noProof/>
            <w:webHidden/>
          </w:rPr>
          <w:fldChar w:fldCharType="begin"/>
        </w:r>
        <w:r w:rsidR="000302EB">
          <w:rPr>
            <w:noProof/>
            <w:webHidden/>
          </w:rPr>
          <w:instrText xml:space="preserve"> PAGEREF _Toc361327422 \h </w:instrText>
        </w:r>
        <w:r w:rsidR="000302EB">
          <w:rPr>
            <w:noProof/>
            <w:webHidden/>
          </w:rPr>
        </w:r>
        <w:r w:rsidR="000302EB">
          <w:rPr>
            <w:noProof/>
            <w:webHidden/>
          </w:rPr>
          <w:fldChar w:fldCharType="separate"/>
        </w:r>
        <w:r w:rsidR="000302EB">
          <w:rPr>
            <w:noProof/>
            <w:webHidden/>
          </w:rPr>
          <w:t>34</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23" w:history="1">
        <w:r w:rsidR="000302EB" w:rsidRPr="005C4663">
          <w:rPr>
            <w:rStyle w:val="Hyperlink"/>
            <w:noProof/>
          </w:rPr>
          <w:t>F.8.7</w:t>
        </w:r>
        <w:r w:rsidR="000302EB" w:rsidRPr="00CB582E">
          <w:rPr>
            <w:rFonts w:ascii="Calibri" w:eastAsia="SimSun" w:hAnsi="Calibri"/>
            <w:noProof/>
            <w:sz w:val="22"/>
            <w:szCs w:val="22"/>
            <w:lang w:val="en-US" w:eastAsia="zh-CN"/>
          </w:rPr>
          <w:tab/>
        </w:r>
        <w:r w:rsidR="000302EB" w:rsidRPr="005C4663">
          <w:rPr>
            <w:rStyle w:val="Hyperlink"/>
            <w:noProof/>
          </w:rPr>
          <w:t>In-loop filter process</w:t>
        </w:r>
        <w:r w:rsidR="000302EB">
          <w:rPr>
            <w:noProof/>
            <w:webHidden/>
          </w:rPr>
          <w:tab/>
        </w:r>
        <w:r w:rsidR="000302EB">
          <w:rPr>
            <w:noProof/>
            <w:webHidden/>
          </w:rPr>
          <w:fldChar w:fldCharType="begin"/>
        </w:r>
        <w:r w:rsidR="000302EB">
          <w:rPr>
            <w:noProof/>
            <w:webHidden/>
          </w:rPr>
          <w:instrText xml:space="preserve"> PAGEREF _Toc361327423 \h </w:instrText>
        </w:r>
        <w:r w:rsidR="000302EB">
          <w:rPr>
            <w:noProof/>
            <w:webHidden/>
          </w:rPr>
        </w:r>
        <w:r w:rsidR="000302EB">
          <w:rPr>
            <w:noProof/>
            <w:webHidden/>
          </w:rPr>
          <w:fldChar w:fldCharType="separate"/>
        </w:r>
        <w:r w:rsidR="000302EB">
          <w:rPr>
            <w:noProof/>
            <w:webHidden/>
          </w:rPr>
          <w:t>34</w:t>
        </w:r>
        <w:r w:rsidR="000302EB">
          <w:rPr>
            <w:noProof/>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424" w:history="1">
        <w:r w:rsidR="000302EB" w:rsidRPr="005C4663">
          <w:rPr>
            <w:rStyle w:val="Hyperlink"/>
            <w:lang w:val="en-CA"/>
          </w:rPr>
          <w:t>F.9</w:t>
        </w:r>
        <w:r w:rsidR="000302EB" w:rsidRPr="00CB582E">
          <w:rPr>
            <w:rFonts w:ascii="Calibri" w:eastAsia="SimSun" w:hAnsi="Calibri"/>
            <w:sz w:val="22"/>
            <w:szCs w:val="22"/>
            <w:lang w:val="en-US" w:eastAsia="zh-CN"/>
          </w:rPr>
          <w:tab/>
        </w:r>
        <w:r w:rsidR="000302EB" w:rsidRPr="005C4663">
          <w:rPr>
            <w:rStyle w:val="Hyperlink"/>
            <w:lang w:val="en-CA"/>
          </w:rPr>
          <w:t>Parsing process</w:t>
        </w:r>
        <w:r w:rsidR="000302EB">
          <w:rPr>
            <w:webHidden/>
          </w:rPr>
          <w:tab/>
        </w:r>
        <w:r w:rsidR="000302EB">
          <w:rPr>
            <w:webHidden/>
          </w:rPr>
          <w:fldChar w:fldCharType="begin"/>
        </w:r>
        <w:r w:rsidR="000302EB">
          <w:rPr>
            <w:webHidden/>
          </w:rPr>
          <w:instrText xml:space="preserve"> PAGEREF _Toc361327424 \h </w:instrText>
        </w:r>
        <w:r w:rsidR="000302EB">
          <w:rPr>
            <w:webHidden/>
          </w:rPr>
        </w:r>
        <w:r w:rsidR="000302EB">
          <w:rPr>
            <w:webHidden/>
          </w:rPr>
          <w:fldChar w:fldCharType="separate"/>
        </w:r>
        <w:r w:rsidR="000302EB">
          <w:rPr>
            <w:webHidden/>
          </w:rPr>
          <w:t>34</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425" w:history="1">
        <w:r w:rsidR="000302EB" w:rsidRPr="005C4663">
          <w:rPr>
            <w:rStyle w:val="Hyperlink"/>
            <w:lang w:val="en-CA"/>
          </w:rPr>
          <w:t>F.10</w:t>
        </w:r>
        <w:r w:rsidR="000302EB" w:rsidRPr="00CB582E">
          <w:rPr>
            <w:rFonts w:ascii="Calibri" w:eastAsia="SimSun" w:hAnsi="Calibri"/>
            <w:sz w:val="22"/>
            <w:szCs w:val="22"/>
            <w:lang w:val="en-US" w:eastAsia="zh-CN"/>
          </w:rPr>
          <w:tab/>
        </w:r>
        <w:r w:rsidR="000302EB" w:rsidRPr="005C4663">
          <w:rPr>
            <w:rStyle w:val="Hyperlink"/>
            <w:lang w:val="en-CA"/>
          </w:rPr>
          <w:t>Specification of bitstream subsets</w:t>
        </w:r>
        <w:r w:rsidR="000302EB">
          <w:rPr>
            <w:webHidden/>
          </w:rPr>
          <w:tab/>
        </w:r>
        <w:r w:rsidR="000302EB">
          <w:rPr>
            <w:webHidden/>
          </w:rPr>
          <w:fldChar w:fldCharType="begin"/>
        </w:r>
        <w:r w:rsidR="000302EB">
          <w:rPr>
            <w:webHidden/>
          </w:rPr>
          <w:instrText xml:space="preserve"> PAGEREF _Toc361327425 \h </w:instrText>
        </w:r>
        <w:r w:rsidR="000302EB">
          <w:rPr>
            <w:webHidden/>
          </w:rPr>
        </w:r>
        <w:r w:rsidR="000302EB">
          <w:rPr>
            <w:webHidden/>
          </w:rPr>
          <w:fldChar w:fldCharType="separate"/>
        </w:r>
        <w:r w:rsidR="000302EB">
          <w:rPr>
            <w:webHidden/>
          </w:rPr>
          <w:t>34</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426" w:history="1">
        <w:r w:rsidR="000302EB" w:rsidRPr="005C4663">
          <w:rPr>
            <w:rStyle w:val="Hyperlink"/>
            <w:lang w:val="en-CA"/>
          </w:rPr>
          <w:t>F.11</w:t>
        </w:r>
        <w:r w:rsidR="000302EB" w:rsidRPr="00CB582E">
          <w:rPr>
            <w:rFonts w:ascii="Calibri" w:eastAsia="SimSun" w:hAnsi="Calibri"/>
            <w:sz w:val="22"/>
            <w:szCs w:val="22"/>
            <w:lang w:val="en-US" w:eastAsia="zh-CN"/>
          </w:rPr>
          <w:tab/>
        </w:r>
        <w:r w:rsidR="000302EB" w:rsidRPr="005C4663">
          <w:rPr>
            <w:rStyle w:val="Hyperlink"/>
            <w:lang w:val="en-CA"/>
          </w:rPr>
          <w:t>(Void)</w:t>
        </w:r>
        <w:r w:rsidR="000302EB">
          <w:rPr>
            <w:webHidden/>
          </w:rPr>
          <w:tab/>
        </w:r>
        <w:r w:rsidR="000302EB">
          <w:rPr>
            <w:webHidden/>
          </w:rPr>
          <w:fldChar w:fldCharType="begin"/>
        </w:r>
        <w:r w:rsidR="000302EB">
          <w:rPr>
            <w:webHidden/>
          </w:rPr>
          <w:instrText xml:space="preserve"> PAGEREF _Toc361327426 \h </w:instrText>
        </w:r>
        <w:r w:rsidR="000302EB">
          <w:rPr>
            <w:webHidden/>
          </w:rPr>
        </w:r>
        <w:r w:rsidR="000302EB">
          <w:rPr>
            <w:webHidden/>
          </w:rPr>
          <w:fldChar w:fldCharType="separate"/>
        </w:r>
        <w:r w:rsidR="000302EB">
          <w:rPr>
            <w:webHidden/>
          </w:rPr>
          <w:t>35</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427" w:history="1">
        <w:r w:rsidR="000302EB" w:rsidRPr="005C4663">
          <w:rPr>
            <w:rStyle w:val="Hyperlink"/>
            <w:lang w:val="en-CA"/>
          </w:rPr>
          <w:t>F.12</w:t>
        </w:r>
        <w:r w:rsidR="000302EB" w:rsidRPr="00CB582E">
          <w:rPr>
            <w:rFonts w:ascii="Calibri" w:eastAsia="SimSun" w:hAnsi="Calibri"/>
            <w:sz w:val="22"/>
            <w:szCs w:val="22"/>
            <w:lang w:val="en-US" w:eastAsia="zh-CN"/>
          </w:rPr>
          <w:tab/>
        </w:r>
        <w:r w:rsidR="000302EB" w:rsidRPr="005C4663">
          <w:rPr>
            <w:rStyle w:val="Hyperlink"/>
            <w:lang w:val="en-CA"/>
          </w:rPr>
          <w:t>Byte stream format</w:t>
        </w:r>
        <w:r w:rsidR="000302EB">
          <w:rPr>
            <w:webHidden/>
          </w:rPr>
          <w:tab/>
        </w:r>
        <w:r w:rsidR="000302EB">
          <w:rPr>
            <w:webHidden/>
          </w:rPr>
          <w:fldChar w:fldCharType="begin"/>
        </w:r>
        <w:r w:rsidR="000302EB">
          <w:rPr>
            <w:webHidden/>
          </w:rPr>
          <w:instrText xml:space="preserve"> PAGEREF _Toc361327427 \h </w:instrText>
        </w:r>
        <w:r w:rsidR="000302EB">
          <w:rPr>
            <w:webHidden/>
          </w:rPr>
        </w:r>
        <w:r w:rsidR="000302EB">
          <w:rPr>
            <w:webHidden/>
          </w:rPr>
          <w:fldChar w:fldCharType="separate"/>
        </w:r>
        <w:r w:rsidR="000302EB">
          <w:rPr>
            <w:webHidden/>
          </w:rPr>
          <w:t>35</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428" w:history="1">
        <w:r w:rsidR="000302EB" w:rsidRPr="005C4663">
          <w:rPr>
            <w:rStyle w:val="Hyperlink"/>
            <w:lang w:val="en-CA"/>
          </w:rPr>
          <w:t>F.13</w:t>
        </w:r>
        <w:r w:rsidR="000302EB" w:rsidRPr="00CB582E">
          <w:rPr>
            <w:rFonts w:ascii="Calibri" w:eastAsia="SimSun" w:hAnsi="Calibri"/>
            <w:sz w:val="22"/>
            <w:szCs w:val="22"/>
            <w:lang w:val="en-US" w:eastAsia="zh-CN"/>
          </w:rPr>
          <w:tab/>
        </w:r>
        <w:r w:rsidR="000302EB" w:rsidRPr="005C4663">
          <w:rPr>
            <w:rStyle w:val="Hyperlink"/>
            <w:lang w:val="en-CA"/>
          </w:rPr>
          <w:t>Hypothetical reference decoder</w:t>
        </w:r>
        <w:r w:rsidR="000302EB">
          <w:rPr>
            <w:webHidden/>
          </w:rPr>
          <w:tab/>
        </w:r>
        <w:r w:rsidR="000302EB">
          <w:rPr>
            <w:webHidden/>
          </w:rPr>
          <w:fldChar w:fldCharType="begin"/>
        </w:r>
        <w:r w:rsidR="000302EB">
          <w:rPr>
            <w:webHidden/>
          </w:rPr>
          <w:instrText xml:space="preserve"> PAGEREF _Toc361327428 \h </w:instrText>
        </w:r>
        <w:r w:rsidR="000302EB">
          <w:rPr>
            <w:webHidden/>
          </w:rPr>
        </w:r>
        <w:r w:rsidR="000302EB">
          <w:rPr>
            <w:webHidden/>
          </w:rPr>
          <w:fldChar w:fldCharType="separate"/>
        </w:r>
        <w:r w:rsidR="000302EB">
          <w:rPr>
            <w:webHidden/>
          </w:rPr>
          <w:t>35</w:t>
        </w:r>
        <w:r w:rsidR="000302EB">
          <w:rPr>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29" w:history="1">
        <w:r w:rsidR="000302EB" w:rsidRPr="005C4663">
          <w:rPr>
            <w:rStyle w:val="Hyperlink"/>
            <w:noProof/>
            <w:lang w:val="en-CA"/>
          </w:rPr>
          <w:t>F.13.1</w:t>
        </w:r>
        <w:r w:rsidR="000302EB" w:rsidRPr="00CB582E">
          <w:rPr>
            <w:rFonts w:ascii="Calibri" w:eastAsia="SimSun" w:hAnsi="Calibri"/>
            <w:noProof/>
            <w:sz w:val="22"/>
            <w:szCs w:val="22"/>
            <w:lang w:val="en-US" w:eastAsia="zh-CN"/>
          </w:rPr>
          <w:tab/>
        </w:r>
        <w:r w:rsidR="000302EB" w:rsidRPr="005C4663">
          <w:rPr>
            <w:rStyle w:val="Hyperlink"/>
            <w:noProof/>
            <w:lang w:val="en-CA"/>
          </w:rPr>
          <w:t>General</w:t>
        </w:r>
        <w:r w:rsidR="000302EB">
          <w:rPr>
            <w:noProof/>
            <w:webHidden/>
          </w:rPr>
          <w:tab/>
        </w:r>
        <w:r w:rsidR="000302EB">
          <w:rPr>
            <w:noProof/>
            <w:webHidden/>
          </w:rPr>
          <w:fldChar w:fldCharType="begin"/>
        </w:r>
        <w:r w:rsidR="000302EB">
          <w:rPr>
            <w:noProof/>
            <w:webHidden/>
          </w:rPr>
          <w:instrText xml:space="preserve"> PAGEREF _Toc361327429 \h </w:instrText>
        </w:r>
        <w:r w:rsidR="000302EB">
          <w:rPr>
            <w:noProof/>
            <w:webHidden/>
          </w:rPr>
        </w:r>
        <w:r w:rsidR="000302EB">
          <w:rPr>
            <w:noProof/>
            <w:webHidden/>
          </w:rPr>
          <w:fldChar w:fldCharType="separate"/>
        </w:r>
        <w:r w:rsidR="000302EB">
          <w:rPr>
            <w:noProof/>
            <w:webHidden/>
          </w:rPr>
          <w:t>35</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30" w:history="1">
        <w:r w:rsidR="000302EB" w:rsidRPr="005C4663">
          <w:rPr>
            <w:rStyle w:val="Hyperlink"/>
            <w:noProof/>
            <w:lang w:val="en-CA"/>
          </w:rPr>
          <w:t>F.13.2</w:t>
        </w:r>
        <w:r w:rsidR="000302EB" w:rsidRPr="00CB582E">
          <w:rPr>
            <w:rFonts w:ascii="Calibri" w:eastAsia="SimSun" w:hAnsi="Calibri"/>
            <w:noProof/>
            <w:sz w:val="22"/>
            <w:szCs w:val="22"/>
            <w:lang w:val="en-US" w:eastAsia="zh-CN"/>
          </w:rPr>
          <w:tab/>
        </w:r>
        <w:r w:rsidR="000302EB" w:rsidRPr="005C4663">
          <w:rPr>
            <w:rStyle w:val="Hyperlink"/>
            <w:noProof/>
            <w:lang w:val="en-CA"/>
          </w:rPr>
          <w:t>Operation of coded picture buffer (CPB)</w:t>
        </w:r>
        <w:r w:rsidR="000302EB">
          <w:rPr>
            <w:noProof/>
            <w:webHidden/>
          </w:rPr>
          <w:tab/>
        </w:r>
        <w:r w:rsidR="000302EB">
          <w:rPr>
            <w:noProof/>
            <w:webHidden/>
          </w:rPr>
          <w:fldChar w:fldCharType="begin"/>
        </w:r>
        <w:r w:rsidR="000302EB">
          <w:rPr>
            <w:noProof/>
            <w:webHidden/>
          </w:rPr>
          <w:instrText xml:space="preserve"> PAGEREF _Toc361327430 \h </w:instrText>
        </w:r>
        <w:r w:rsidR="000302EB">
          <w:rPr>
            <w:noProof/>
            <w:webHidden/>
          </w:rPr>
        </w:r>
        <w:r w:rsidR="000302EB">
          <w:rPr>
            <w:noProof/>
            <w:webHidden/>
          </w:rPr>
          <w:fldChar w:fldCharType="separate"/>
        </w:r>
        <w:r w:rsidR="000302EB">
          <w:rPr>
            <w:noProof/>
            <w:webHidden/>
          </w:rPr>
          <w:t>35</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31" w:history="1">
        <w:r w:rsidR="000302EB" w:rsidRPr="005C4663">
          <w:rPr>
            <w:rStyle w:val="Hyperlink"/>
            <w:noProof/>
            <w:lang w:val="en-CA"/>
          </w:rPr>
          <w:t>F.13.3</w:t>
        </w:r>
        <w:r w:rsidR="000302EB" w:rsidRPr="00CB582E">
          <w:rPr>
            <w:rFonts w:ascii="Calibri" w:eastAsia="SimSun" w:hAnsi="Calibri"/>
            <w:noProof/>
            <w:sz w:val="22"/>
            <w:szCs w:val="22"/>
            <w:lang w:val="en-US" w:eastAsia="zh-CN"/>
          </w:rPr>
          <w:tab/>
        </w:r>
        <w:r w:rsidR="000302EB" w:rsidRPr="005C4663">
          <w:rPr>
            <w:rStyle w:val="Hyperlink"/>
            <w:noProof/>
            <w:lang w:val="en-CA"/>
          </w:rPr>
          <w:t>Operation of the decoded picture buffer (DPB)</w:t>
        </w:r>
        <w:r w:rsidR="000302EB">
          <w:rPr>
            <w:noProof/>
            <w:webHidden/>
          </w:rPr>
          <w:tab/>
        </w:r>
        <w:r w:rsidR="000302EB">
          <w:rPr>
            <w:noProof/>
            <w:webHidden/>
          </w:rPr>
          <w:fldChar w:fldCharType="begin"/>
        </w:r>
        <w:r w:rsidR="000302EB">
          <w:rPr>
            <w:noProof/>
            <w:webHidden/>
          </w:rPr>
          <w:instrText xml:space="preserve"> PAGEREF _Toc361327431 \h </w:instrText>
        </w:r>
        <w:r w:rsidR="000302EB">
          <w:rPr>
            <w:noProof/>
            <w:webHidden/>
          </w:rPr>
        </w:r>
        <w:r w:rsidR="000302EB">
          <w:rPr>
            <w:noProof/>
            <w:webHidden/>
          </w:rPr>
          <w:fldChar w:fldCharType="separate"/>
        </w:r>
        <w:r w:rsidR="000302EB">
          <w:rPr>
            <w:noProof/>
            <w:webHidden/>
          </w:rPr>
          <w:t>35</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32" w:history="1">
        <w:r w:rsidR="000302EB" w:rsidRPr="005C4663">
          <w:rPr>
            <w:rStyle w:val="Hyperlink"/>
            <w:noProof/>
          </w:rPr>
          <w:t>F.13.3.1</w:t>
        </w:r>
        <w:r w:rsidR="000302EB" w:rsidRPr="00CB582E">
          <w:rPr>
            <w:rFonts w:ascii="Calibri" w:eastAsia="SimSun" w:hAnsi="Calibri"/>
            <w:noProof/>
            <w:sz w:val="22"/>
            <w:szCs w:val="22"/>
            <w:lang w:val="en-US" w:eastAsia="zh-CN"/>
          </w:rPr>
          <w:tab/>
        </w:r>
        <w:r w:rsidR="000302EB" w:rsidRPr="005C4663">
          <w:rPr>
            <w:rStyle w:val="Hyperlink"/>
            <w:noProof/>
          </w:rPr>
          <w:t>General</w:t>
        </w:r>
        <w:r w:rsidR="000302EB">
          <w:rPr>
            <w:noProof/>
            <w:webHidden/>
          </w:rPr>
          <w:tab/>
        </w:r>
        <w:r w:rsidR="000302EB">
          <w:rPr>
            <w:noProof/>
            <w:webHidden/>
          </w:rPr>
          <w:fldChar w:fldCharType="begin"/>
        </w:r>
        <w:r w:rsidR="000302EB">
          <w:rPr>
            <w:noProof/>
            <w:webHidden/>
          </w:rPr>
          <w:instrText xml:space="preserve"> PAGEREF _Toc361327432 \h </w:instrText>
        </w:r>
        <w:r w:rsidR="000302EB">
          <w:rPr>
            <w:noProof/>
            <w:webHidden/>
          </w:rPr>
        </w:r>
        <w:r w:rsidR="000302EB">
          <w:rPr>
            <w:noProof/>
            <w:webHidden/>
          </w:rPr>
          <w:fldChar w:fldCharType="separate"/>
        </w:r>
        <w:r w:rsidR="000302EB">
          <w:rPr>
            <w:noProof/>
            <w:webHidden/>
          </w:rPr>
          <w:t>35</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33" w:history="1">
        <w:r w:rsidR="000302EB" w:rsidRPr="005C4663">
          <w:rPr>
            <w:rStyle w:val="Hyperlink"/>
            <w:noProof/>
          </w:rPr>
          <w:t>F.13.3.2</w:t>
        </w:r>
        <w:r w:rsidR="000302EB" w:rsidRPr="00CB582E">
          <w:rPr>
            <w:rFonts w:ascii="Calibri" w:eastAsia="SimSun" w:hAnsi="Calibri"/>
            <w:noProof/>
            <w:sz w:val="22"/>
            <w:szCs w:val="22"/>
            <w:lang w:val="en-US" w:eastAsia="zh-CN"/>
          </w:rPr>
          <w:tab/>
        </w:r>
        <w:r w:rsidR="000302EB" w:rsidRPr="005C4663">
          <w:rPr>
            <w:rStyle w:val="Hyperlink"/>
            <w:noProof/>
          </w:rPr>
          <w:t>Removal of pictures from the DPB</w:t>
        </w:r>
        <w:r w:rsidR="000302EB">
          <w:rPr>
            <w:noProof/>
            <w:webHidden/>
          </w:rPr>
          <w:tab/>
        </w:r>
        <w:r w:rsidR="000302EB">
          <w:rPr>
            <w:noProof/>
            <w:webHidden/>
          </w:rPr>
          <w:fldChar w:fldCharType="begin"/>
        </w:r>
        <w:r w:rsidR="000302EB">
          <w:rPr>
            <w:noProof/>
            <w:webHidden/>
          </w:rPr>
          <w:instrText xml:space="preserve"> PAGEREF _Toc361327433 \h </w:instrText>
        </w:r>
        <w:r w:rsidR="000302EB">
          <w:rPr>
            <w:noProof/>
            <w:webHidden/>
          </w:rPr>
        </w:r>
        <w:r w:rsidR="000302EB">
          <w:rPr>
            <w:noProof/>
            <w:webHidden/>
          </w:rPr>
          <w:fldChar w:fldCharType="separate"/>
        </w:r>
        <w:r w:rsidR="000302EB">
          <w:rPr>
            <w:noProof/>
            <w:webHidden/>
          </w:rPr>
          <w:t>35</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34" w:history="1">
        <w:r w:rsidR="000302EB" w:rsidRPr="005C4663">
          <w:rPr>
            <w:rStyle w:val="Hyperlink"/>
            <w:noProof/>
          </w:rPr>
          <w:t>F.13.3.3</w:t>
        </w:r>
        <w:r w:rsidR="000302EB" w:rsidRPr="00CB582E">
          <w:rPr>
            <w:rFonts w:ascii="Calibri" w:eastAsia="SimSun" w:hAnsi="Calibri"/>
            <w:noProof/>
            <w:sz w:val="22"/>
            <w:szCs w:val="22"/>
            <w:lang w:val="en-US" w:eastAsia="zh-CN"/>
          </w:rPr>
          <w:tab/>
        </w:r>
        <w:r w:rsidR="000302EB" w:rsidRPr="005C4663">
          <w:rPr>
            <w:rStyle w:val="Hyperlink"/>
            <w:noProof/>
          </w:rPr>
          <w:t>Picture output</w:t>
        </w:r>
        <w:r w:rsidR="000302EB">
          <w:rPr>
            <w:noProof/>
            <w:webHidden/>
          </w:rPr>
          <w:tab/>
        </w:r>
        <w:r w:rsidR="000302EB">
          <w:rPr>
            <w:noProof/>
            <w:webHidden/>
          </w:rPr>
          <w:fldChar w:fldCharType="begin"/>
        </w:r>
        <w:r w:rsidR="000302EB">
          <w:rPr>
            <w:noProof/>
            <w:webHidden/>
          </w:rPr>
          <w:instrText xml:space="preserve"> PAGEREF _Toc361327434 \h </w:instrText>
        </w:r>
        <w:r w:rsidR="000302EB">
          <w:rPr>
            <w:noProof/>
            <w:webHidden/>
          </w:rPr>
        </w:r>
        <w:r w:rsidR="000302EB">
          <w:rPr>
            <w:noProof/>
            <w:webHidden/>
          </w:rPr>
          <w:fldChar w:fldCharType="separate"/>
        </w:r>
        <w:r w:rsidR="000302EB">
          <w:rPr>
            <w:noProof/>
            <w:webHidden/>
          </w:rPr>
          <w:t>36</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35" w:history="1">
        <w:r w:rsidR="000302EB" w:rsidRPr="005C4663">
          <w:rPr>
            <w:rStyle w:val="Hyperlink"/>
            <w:noProof/>
          </w:rPr>
          <w:t>F.13.3.4</w:t>
        </w:r>
        <w:r w:rsidR="000302EB" w:rsidRPr="00CB582E">
          <w:rPr>
            <w:rFonts w:ascii="Calibri" w:eastAsia="SimSun" w:hAnsi="Calibri"/>
            <w:noProof/>
            <w:sz w:val="22"/>
            <w:szCs w:val="22"/>
            <w:lang w:val="en-US" w:eastAsia="zh-CN"/>
          </w:rPr>
          <w:tab/>
        </w:r>
        <w:r w:rsidR="000302EB" w:rsidRPr="005C4663">
          <w:rPr>
            <w:rStyle w:val="Hyperlink"/>
            <w:noProof/>
          </w:rPr>
          <w:t>Current decoded picture marking and storage</w:t>
        </w:r>
        <w:r w:rsidR="000302EB">
          <w:rPr>
            <w:noProof/>
            <w:webHidden/>
          </w:rPr>
          <w:tab/>
        </w:r>
        <w:r w:rsidR="000302EB">
          <w:rPr>
            <w:noProof/>
            <w:webHidden/>
          </w:rPr>
          <w:fldChar w:fldCharType="begin"/>
        </w:r>
        <w:r w:rsidR="000302EB">
          <w:rPr>
            <w:noProof/>
            <w:webHidden/>
          </w:rPr>
          <w:instrText xml:space="preserve"> PAGEREF _Toc361327435 \h </w:instrText>
        </w:r>
        <w:r w:rsidR="000302EB">
          <w:rPr>
            <w:noProof/>
            <w:webHidden/>
          </w:rPr>
        </w:r>
        <w:r w:rsidR="000302EB">
          <w:rPr>
            <w:noProof/>
            <w:webHidden/>
          </w:rPr>
          <w:fldChar w:fldCharType="separate"/>
        </w:r>
        <w:r w:rsidR="000302EB">
          <w:rPr>
            <w:noProof/>
            <w:webHidden/>
          </w:rPr>
          <w:t>36</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36" w:history="1">
        <w:r w:rsidR="000302EB" w:rsidRPr="005C4663">
          <w:rPr>
            <w:rStyle w:val="Hyperlink"/>
            <w:noProof/>
            <w:lang w:val="en-CA"/>
          </w:rPr>
          <w:t>F.13.4</w:t>
        </w:r>
        <w:r w:rsidR="000302EB" w:rsidRPr="00CB582E">
          <w:rPr>
            <w:rFonts w:ascii="Calibri" w:eastAsia="SimSun" w:hAnsi="Calibri"/>
            <w:noProof/>
            <w:sz w:val="22"/>
            <w:szCs w:val="22"/>
            <w:lang w:val="en-US" w:eastAsia="zh-CN"/>
          </w:rPr>
          <w:tab/>
        </w:r>
        <w:r w:rsidR="000302EB" w:rsidRPr="005C4663">
          <w:rPr>
            <w:rStyle w:val="Hyperlink"/>
            <w:noProof/>
            <w:lang w:val="en-CA"/>
          </w:rPr>
          <w:t>Bitstream conformance</w:t>
        </w:r>
        <w:r w:rsidR="000302EB">
          <w:rPr>
            <w:noProof/>
            <w:webHidden/>
          </w:rPr>
          <w:tab/>
        </w:r>
        <w:r w:rsidR="000302EB">
          <w:rPr>
            <w:noProof/>
            <w:webHidden/>
          </w:rPr>
          <w:fldChar w:fldCharType="begin"/>
        </w:r>
        <w:r w:rsidR="000302EB">
          <w:rPr>
            <w:noProof/>
            <w:webHidden/>
          </w:rPr>
          <w:instrText xml:space="preserve"> PAGEREF _Toc361327436 \h </w:instrText>
        </w:r>
        <w:r w:rsidR="000302EB">
          <w:rPr>
            <w:noProof/>
            <w:webHidden/>
          </w:rPr>
        </w:r>
        <w:r w:rsidR="000302EB">
          <w:rPr>
            <w:noProof/>
            <w:webHidden/>
          </w:rPr>
          <w:fldChar w:fldCharType="separate"/>
        </w:r>
        <w:r w:rsidR="000302EB">
          <w:rPr>
            <w:noProof/>
            <w:webHidden/>
          </w:rPr>
          <w:t>36</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37" w:history="1">
        <w:r w:rsidR="000302EB" w:rsidRPr="005C4663">
          <w:rPr>
            <w:rStyle w:val="Hyperlink"/>
            <w:noProof/>
            <w:lang w:val="en-CA"/>
          </w:rPr>
          <w:t>F.13.5</w:t>
        </w:r>
        <w:r w:rsidR="000302EB" w:rsidRPr="00CB582E">
          <w:rPr>
            <w:rFonts w:ascii="Calibri" w:eastAsia="SimSun" w:hAnsi="Calibri"/>
            <w:noProof/>
            <w:sz w:val="22"/>
            <w:szCs w:val="22"/>
            <w:lang w:val="en-US" w:eastAsia="zh-CN"/>
          </w:rPr>
          <w:tab/>
        </w:r>
        <w:r w:rsidR="000302EB" w:rsidRPr="005C4663">
          <w:rPr>
            <w:rStyle w:val="Hyperlink"/>
            <w:noProof/>
          </w:rPr>
          <w:t>Decoder conformance</w:t>
        </w:r>
        <w:r w:rsidR="000302EB">
          <w:rPr>
            <w:noProof/>
            <w:webHidden/>
          </w:rPr>
          <w:tab/>
        </w:r>
        <w:r w:rsidR="000302EB">
          <w:rPr>
            <w:noProof/>
            <w:webHidden/>
          </w:rPr>
          <w:fldChar w:fldCharType="begin"/>
        </w:r>
        <w:r w:rsidR="000302EB">
          <w:rPr>
            <w:noProof/>
            <w:webHidden/>
          </w:rPr>
          <w:instrText xml:space="preserve"> PAGEREF _Toc361327437 \h </w:instrText>
        </w:r>
        <w:r w:rsidR="000302EB">
          <w:rPr>
            <w:noProof/>
            <w:webHidden/>
          </w:rPr>
        </w:r>
        <w:r w:rsidR="000302EB">
          <w:rPr>
            <w:noProof/>
            <w:webHidden/>
          </w:rPr>
          <w:fldChar w:fldCharType="separate"/>
        </w:r>
        <w:r w:rsidR="000302EB">
          <w:rPr>
            <w:noProof/>
            <w:webHidden/>
          </w:rPr>
          <w:t>37</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38" w:history="1">
        <w:r w:rsidR="000302EB" w:rsidRPr="005C4663">
          <w:rPr>
            <w:rStyle w:val="Hyperlink"/>
            <w:noProof/>
          </w:rPr>
          <w:t>F.13.5.1</w:t>
        </w:r>
        <w:r w:rsidR="000302EB" w:rsidRPr="00CB582E">
          <w:rPr>
            <w:rFonts w:ascii="Calibri" w:eastAsia="SimSun" w:hAnsi="Calibri"/>
            <w:noProof/>
            <w:sz w:val="22"/>
            <w:szCs w:val="22"/>
            <w:lang w:val="en-US" w:eastAsia="zh-CN"/>
          </w:rPr>
          <w:tab/>
        </w:r>
        <w:r w:rsidR="000302EB" w:rsidRPr="005C4663">
          <w:rPr>
            <w:rStyle w:val="Hyperlink"/>
            <w:noProof/>
          </w:rPr>
          <w:t>General</w:t>
        </w:r>
        <w:r w:rsidR="000302EB">
          <w:rPr>
            <w:noProof/>
            <w:webHidden/>
          </w:rPr>
          <w:tab/>
        </w:r>
        <w:r w:rsidR="000302EB">
          <w:rPr>
            <w:noProof/>
            <w:webHidden/>
          </w:rPr>
          <w:fldChar w:fldCharType="begin"/>
        </w:r>
        <w:r w:rsidR="000302EB">
          <w:rPr>
            <w:noProof/>
            <w:webHidden/>
          </w:rPr>
          <w:instrText xml:space="preserve"> PAGEREF _Toc361327438 \h </w:instrText>
        </w:r>
        <w:r w:rsidR="000302EB">
          <w:rPr>
            <w:noProof/>
            <w:webHidden/>
          </w:rPr>
        </w:r>
        <w:r w:rsidR="000302EB">
          <w:rPr>
            <w:noProof/>
            <w:webHidden/>
          </w:rPr>
          <w:fldChar w:fldCharType="separate"/>
        </w:r>
        <w:r w:rsidR="000302EB">
          <w:rPr>
            <w:noProof/>
            <w:webHidden/>
          </w:rPr>
          <w:t>37</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39" w:history="1">
        <w:r w:rsidR="000302EB" w:rsidRPr="005C4663">
          <w:rPr>
            <w:rStyle w:val="Hyperlink"/>
            <w:noProof/>
          </w:rPr>
          <w:t>F.13.5.2</w:t>
        </w:r>
        <w:r w:rsidR="000302EB" w:rsidRPr="00CB582E">
          <w:rPr>
            <w:rFonts w:ascii="Calibri" w:eastAsia="SimSun" w:hAnsi="Calibri"/>
            <w:noProof/>
            <w:sz w:val="22"/>
            <w:szCs w:val="22"/>
            <w:lang w:val="en-US" w:eastAsia="zh-CN"/>
          </w:rPr>
          <w:tab/>
        </w:r>
        <w:r w:rsidR="000302EB" w:rsidRPr="005C4663">
          <w:rPr>
            <w:rStyle w:val="Hyperlink"/>
            <w:noProof/>
          </w:rPr>
          <w:t>Operation of the output order DPB</w:t>
        </w:r>
        <w:r w:rsidR="000302EB">
          <w:rPr>
            <w:noProof/>
            <w:webHidden/>
          </w:rPr>
          <w:tab/>
        </w:r>
        <w:r w:rsidR="000302EB">
          <w:rPr>
            <w:noProof/>
            <w:webHidden/>
          </w:rPr>
          <w:fldChar w:fldCharType="begin"/>
        </w:r>
        <w:r w:rsidR="000302EB">
          <w:rPr>
            <w:noProof/>
            <w:webHidden/>
          </w:rPr>
          <w:instrText xml:space="preserve"> PAGEREF _Toc361327439 \h </w:instrText>
        </w:r>
        <w:r w:rsidR="000302EB">
          <w:rPr>
            <w:noProof/>
            <w:webHidden/>
          </w:rPr>
        </w:r>
        <w:r w:rsidR="000302EB">
          <w:rPr>
            <w:noProof/>
            <w:webHidden/>
          </w:rPr>
          <w:fldChar w:fldCharType="separate"/>
        </w:r>
        <w:r w:rsidR="000302EB">
          <w:rPr>
            <w:noProof/>
            <w:webHidden/>
          </w:rPr>
          <w:t>37</w:t>
        </w:r>
        <w:r w:rsidR="000302EB">
          <w:rPr>
            <w:noProof/>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440" w:history="1">
        <w:r w:rsidR="000302EB" w:rsidRPr="005C4663">
          <w:rPr>
            <w:rStyle w:val="Hyperlink"/>
            <w:lang w:val="en-CA"/>
          </w:rPr>
          <w:t>F.14</w:t>
        </w:r>
        <w:r w:rsidR="000302EB" w:rsidRPr="00CB582E">
          <w:rPr>
            <w:rFonts w:ascii="Calibri" w:eastAsia="SimSun" w:hAnsi="Calibri"/>
            <w:sz w:val="22"/>
            <w:szCs w:val="22"/>
            <w:lang w:val="en-US" w:eastAsia="zh-CN"/>
          </w:rPr>
          <w:tab/>
        </w:r>
        <w:r w:rsidR="000302EB" w:rsidRPr="005C4663">
          <w:rPr>
            <w:rStyle w:val="Hyperlink"/>
            <w:lang w:val="en-CA"/>
          </w:rPr>
          <w:t>SEI messages</w:t>
        </w:r>
        <w:r w:rsidR="000302EB">
          <w:rPr>
            <w:webHidden/>
          </w:rPr>
          <w:tab/>
        </w:r>
        <w:r w:rsidR="000302EB">
          <w:rPr>
            <w:webHidden/>
          </w:rPr>
          <w:fldChar w:fldCharType="begin"/>
        </w:r>
        <w:r w:rsidR="000302EB">
          <w:rPr>
            <w:webHidden/>
          </w:rPr>
          <w:instrText xml:space="preserve"> PAGEREF _Toc361327440 \h </w:instrText>
        </w:r>
        <w:r w:rsidR="000302EB">
          <w:rPr>
            <w:webHidden/>
          </w:rPr>
        </w:r>
        <w:r w:rsidR="000302EB">
          <w:rPr>
            <w:webHidden/>
          </w:rPr>
          <w:fldChar w:fldCharType="separate"/>
        </w:r>
        <w:r w:rsidR="000302EB">
          <w:rPr>
            <w:webHidden/>
          </w:rPr>
          <w:t>39</w:t>
        </w:r>
        <w:r w:rsidR="000302EB">
          <w:rPr>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41" w:history="1">
        <w:r w:rsidR="000302EB" w:rsidRPr="005C4663">
          <w:rPr>
            <w:rStyle w:val="Hyperlink"/>
            <w:noProof/>
            <w:lang w:val="en-CA"/>
          </w:rPr>
          <w:t>F.14.1</w:t>
        </w:r>
        <w:r w:rsidR="000302EB" w:rsidRPr="00CB582E">
          <w:rPr>
            <w:rFonts w:ascii="Calibri" w:eastAsia="SimSun" w:hAnsi="Calibri"/>
            <w:noProof/>
            <w:sz w:val="22"/>
            <w:szCs w:val="22"/>
            <w:lang w:val="en-US" w:eastAsia="zh-CN"/>
          </w:rPr>
          <w:tab/>
        </w:r>
        <w:r w:rsidR="000302EB" w:rsidRPr="005C4663">
          <w:rPr>
            <w:rStyle w:val="Hyperlink"/>
            <w:noProof/>
            <w:lang w:val="en-CA"/>
          </w:rPr>
          <w:t>SEI message syntax</w:t>
        </w:r>
        <w:r w:rsidR="000302EB">
          <w:rPr>
            <w:noProof/>
            <w:webHidden/>
          </w:rPr>
          <w:tab/>
        </w:r>
        <w:r w:rsidR="000302EB">
          <w:rPr>
            <w:noProof/>
            <w:webHidden/>
          </w:rPr>
          <w:fldChar w:fldCharType="begin"/>
        </w:r>
        <w:r w:rsidR="000302EB">
          <w:rPr>
            <w:noProof/>
            <w:webHidden/>
          </w:rPr>
          <w:instrText xml:space="preserve"> PAGEREF _Toc361327441 \h </w:instrText>
        </w:r>
        <w:r w:rsidR="000302EB">
          <w:rPr>
            <w:noProof/>
            <w:webHidden/>
          </w:rPr>
        </w:r>
        <w:r w:rsidR="000302EB">
          <w:rPr>
            <w:noProof/>
            <w:webHidden/>
          </w:rPr>
          <w:fldChar w:fldCharType="separate"/>
        </w:r>
        <w:r w:rsidR="000302EB">
          <w:rPr>
            <w:noProof/>
            <w:webHidden/>
          </w:rPr>
          <w:t>39</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42" w:history="1">
        <w:r w:rsidR="000302EB" w:rsidRPr="005C4663">
          <w:rPr>
            <w:rStyle w:val="Hyperlink"/>
            <w:noProof/>
          </w:rPr>
          <w:t>F.14.1.1</w:t>
        </w:r>
        <w:r w:rsidR="000302EB" w:rsidRPr="00CB582E">
          <w:rPr>
            <w:rFonts w:ascii="Calibri" w:eastAsia="SimSun" w:hAnsi="Calibri"/>
            <w:noProof/>
            <w:sz w:val="22"/>
            <w:szCs w:val="22"/>
            <w:lang w:val="en-US" w:eastAsia="zh-CN"/>
          </w:rPr>
          <w:tab/>
        </w:r>
        <w:r w:rsidR="000302EB" w:rsidRPr="005C4663">
          <w:rPr>
            <w:rStyle w:val="Hyperlink"/>
            <w:noProof/>
          </w:rPr>
          <w:t>Layer dependency change SEI message syntax</w:t>
        </w:r>
        <w:r w:rsidR="000302EB">
          <w:rPr>
            <w:noProof/>
            <w:webHidden/>
          </w:rPr>
          <w:tab/>
        </w:r>
        <w:r w:rsidR="000302EB">
          <w:rPr>
            <w:noProof/>
            <w:webHidden/>
          </w:rPr>
          <w:fldChar w:fldCharType="begin"/>
        </w:r>
        <w:r w:rsidR="000302EB">
          <w:rPr>
            <w:noProof/>
            <w:webHidden/>
          </w:rPr>
          <w:instrText xml:space="preserve"> PAGEREF _Toc361327442 \h </w:instrText>
        </w:r>
        <w:r w:rsidR="000302EB">
          <w:rPr>
            <w:noProof/>
            <w:webHidden/>
          </w:rPr>
        </w:r>
        <w:r w:rsidR="000302EB">
          <w:rPr>
            <w:noProof/>
            <w:webHidden/>
          </w:rPr>
          <w:fldChar w:fldCharType="separate"/>
        </w:r>
        <w:r w:rsidR="000302EB">
          <w:rPr>
            <w:noProof/>
            <w:webHidden/>
          </w:rPr>
          <w:t>39</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43" w:history="1">
        <w:r w:rsidR="000302EB" w:rsidRPr="005C4663">
          <w:rPr>
            <w:rStyle w:val="Hyperlink"/>
            <w:noProof/>
          </w:rPr>
          <w:t>F.14.1.2</w:t>
        </w:r>
        <w:r w:rsidR="000302EB" w:rsidRPr="00CB582E">
          <w:rPr>
            <w:rFonts w:ascii="Calibri" w:eastAsia="SimSun" w:hAnsi="Calibri"/>
            <w:noProof/>
            <w:sz w:val="22"/>
            <w:szCs w:val="22"/>
            <w:lang w:val="en-US" w:eastAsia="zh-CN"/>
          </w:rPr>
          <w:tab/>
        </w:r>
        <w:r w:rsidR="000302EB" w:rsidRPr="005C4663">
          <w:rPr>
            <w:rStyle w:val="Hyperlink"/>
            <w:noProof/>
          </w:rPr>
          <w:t>Layers present SEI message syntax</w:t>
        </w:r>
        <w:r w:rsidR="000302EB">
          <w:rPr>
            <w:noProof/>
            <w:webHidden/>
          </w:rPr>
          <w:tab/>
        </w:r>
        <w:r w:rsidR="000302EB">
          <w:rPr>
            <w:noProof/>
            <w:webHidden/>
          </w:rPr>
          <w:fldChar w:fldCharType="begin"/>
        </w:r>
        <w:r w:rsidR="000302EB">
          <w:rPr>
            <w:noProof/>
            <w:webHidden/>
          </w:rPr>
          <w:instrText xml:space="preserve"> PAGEREF _Toc361327443 \h </w:instrText>
        </w:r>
        <w:r w:rsidR="000302EB">
          <w:rPr>
            <w:noProof/>
            <w:webHidden/>
          </w:rPr>
        </w:r>
        <w:r w:rsidR="000302EB">
          <w:rPr>
            <w:noProof/>
            <w:webHidden/>
          </w:rPr>
          <w:fldChar w:fldCharType="separate"/>
        </w:r>
        <w:r w:rsidR="000302EB">
          <w:rPr>
            <w:noProof/>
            <w:webHidden/>
          </w:rPr>
          <w:t>39</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44" w:history="1">
        <w:r w:rsidR="000302EB" w:rsidRPr="005C4663">
          <w:rPr>
            <w:rStyle w:val="Hyperlink"/>
            <w:noProof/>
            <w:lang w:val="en-CA"/>
          </w:rPr>
          <w:t>F.14.2</w:t>
        </w:r>
        <w:r w:rsidR="000302EB" w:rsidRPr="00CB582E">
          <w:rPr>
            <w:rFonts w:ascii="Calibri" w:eastAsia="SimSun" w:hAnsi="Calibri"/>
            <w:noProof/>
            <w:sz w:val="22"/>
            <w:szCs w:val="22"/>
            <w:lang w:val="en-US" w:eastAsia="zh-CN"/>
          </w:rPr>
          <w:tab/>
        </w:r>
        <w:r w:rsidR="000302EB" w:rsidRPr="005C4663">
          <w:rPr>
            <w:rStyle w:val="Hyperlink"/>
            <w:noProof/>
            <w:lang w:val="en-CA"/>
          </w:rPr>
          <w:t>SEI message semantics</w:t>
        </w:r>
        <w:r w:rsidR="000302EB">
          <w:rPr>
            <w:noProof/>
            <w:webHidden/>
          </w:rPr>
          <w:tab/>
        </w:r>
        <w:r w:rsidR="000302EB">
          <w:rPr>
            <w:noProof/>
            <w:webHidden/>
          </w:rPr>
          <w:fldChar w:fldCharType="begin"/>
        </w:r>
        <w:r w:rsidR="000302EB">
          <w:rPr>
            <w:noProof/>
            <w:webHidden/>
          </w:rPr>
          <w:instrText xml:space="preserve"> PAGEREF _Toc361327444 \h </w:instrText>
        </w:r>
        <w:r w:rsidR="000302EB">
          <w:rPr>
            <w:noProof/>
            <w:webHidden/>
          </w:rPr>
        </w:r>
        <w:r w:rsidR="000302EB">
          <w:rPr>
            <w:noProof/>
            <w:webHidden/>
          </w:rPr>
          <w:fldChar w:fldCharType="separate"/>
        </w:r>
        <w:r w:rsidR="000302EB">
          <w:rPr>
            <w:noProof/>
            <w:webHidden/>
          </w:rPr>
          <w:t>40</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45" w:history="1">
        <w:r w:rsidR="000302EB" w:rsidRPr="005C4663">
          <w:rPr>
            <w:rStyle w:val="Hyperlink"/>
            <w:noProof/>
          </w:rPr>
          <w:t>F.14.2.1</w:t>
        </w:r>
        <w:r w:rsidR="000302EB" w:rsidRPr="00CB582E">
          <w:rPr>
            <w:rFonts w:ascii="Calibri" w:eastAsia="SimSun" w:hAnsi="Calibri"/>
            <w:noProof/>
            <w:sz w:val="22"/>
            <w:szCs w:val="22"/>
            <w:lang w:val="en-US" w:eastAsia="zh-CN"/>
          </w:rPr>
          <w:tab/>
        </w:r>
        <w:r w:rsidR="000302EB" w:rsidRPr="005C4663">
          <w:rPr>
            <w:rStyle w:val="Hyperlink"/>
            <w:noProof/>
          </w:rPr>
          <w:t>Layer dependency change SEI message semantics</w:t>
        </w:r>
        <w:r w:rsidR="000302EB">
          <w:rPr>
            <w:noProof/>
            <w:webHidden/>
          </w:rPr>
          <w:tab/>
        </w:r>
        <w:r w:rsidR="000302EB">
          <w:rPr>
            <w:noProof/>
            <w:webHidden/>
          </w:rPr>
          <w:fldChar w:fldCharType="begin"/>
        </w:r>
        <w:r w:rsidR="000302EB">
          <w:rPr>
            <w:noProof/>
            <w:webHidden/>
          </w:rPr>
          <w:instrText xml:space="preserve"> PAGEREF _Toc361327445 \h </w:instrText>
        </w:r>
        <w:r w:rsidR="000302EB">
          <w:rPr>
            <w:noProof/>
            <w:webHidden/>
          </w:rPr>
        </w:r>
        <w:r w:rsidR="000302EB">
          <w:rPr>
            <w:noProof/>
            <w:webHidden/>
          </w:rPr>
          <w:fldChar w:fldCharType="separate"/>
        </w:r>
        <w:r w:rsidR="000302EB">
          <w:rPr>
            <w:noProof/>
            <w:webHidden/>
          </w:rPr>
          <w:t>40</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46" w:history="1">
        <w:r w:rsidR="000302EB" w:rsidRPr="005C4663">
          <w:rPr>
            <w:rStyle w:val="Hyperlink"/>
            <w:noProof/>
          </w:rPr>
          <w:t>F.14.2.2</w:t>
        </w:r>
        <w:r w:rsidR="000302EB" w:rsidRPr="00CB582E">
          <w:rPr>
            <w:rFonts w:ascii="Calibri" w:eastAsia="SimSun" w:hAnsi="Calibri"/>
            <w:noProof/>
            <w:sz w:val="22"/>
            <w:szCs w:val="22"/>
            <w:lang w:val="en-US" w:eastAsia="zh-CN"/>
          </w:rPr>
          <w:tab/>
        </w:r>
        <w:r w:rsidR="000302EB" w:rsidRPr="005C4663">
          <w:rPr>
            <w:rStyle w:val="Hyperlink"/>
            <w:noProof/>
          </w:rPr>
          <w:t>Layers present SEI message semantics</w:t>
        </w:r>
        <w:r w:rsidR="000302EB">
          <w:rPr>
            <w:noProof/>
            <w:webHidden/>
          </w:rPr>
          <w:tab/>
        </w:r>
        <w:r w:rsidR="000302EB">
          <w:rPr>
            <w:noProof/>
            <w:webHidden/>
          </w:rPr>
          <w:fldChar w:fldCharType="begin"/>
        </w:r>
        <w:r w:rsidR="000302EB">
          <w:rPr>
            <w:noProof/>
            <w:webHidden/>
          </w:rPr>
          <w:instrText xml:space="preserve"> PAGEREF _Toc361327446 \h </w:instrText>
        </w:r>
        <w:r w:rsidR="000302EB">
          <w:rPr>
            <w:noProof/>
            <w:webHidden/>
          </w:rPr>
        </w:r>
        <w:r w:rsidR="000302EB">
          <w:rPr>
            <w:noProof/>
            <w:webHidden/>
          </w:rPr>
          <w:fldChar w:fldCharType="separate"/>
        </w:r>
        <w:r w:rsidR="000302EB">
          <w:rPr>
            <w:noProof/>
            <w:webHidden/>
          </w:rPr>
          <w:t>40</w:t>
        </w:r>
        <w:r w:rsidR="000302EB">
          <w:rPr>
            <w:noProof/>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447" w:history="1">
        <w:r w:rsidR="000302EB" w:rsidRPr="005C4663">
          <w:rPr>
            <w:rStyle w:val="Hyperlink"/>
            <w:lang w:val="en-CA"/>
          </w:rPr>
          <w:t>F.15</w:t>
        </w:r>
        <w:r w:rsidR="000302EB" w:rsidRPr="00CB582E">
          <w:rPr>
            <w:rFonts w:ascii="Calibri" w:eastAsia="SimSun" w:hAnsi="Calibri"/>
            <w:sz w:val="22"/>
            <w:szCs w:val="22"/>
            <w:lang w:val="en-US" w:eastAsia="zh-CN"/>
          </w:rPr>
          <w:tab/>
        </w:r>
        <w:r w:rsidR="000302EB" w:rsidRPr="005C4663">
          <w:rPr>
            <w:rStyle w:val="Hyperlink"/>
            <w:lang w:val="en-CA"/>
          </w:rPr>
          <w:t>Video usability information</w:t>
        </w:r>
        <w:r w:rsidR="000302EB">
          <w:rPr>
            <w:webHidden/>
          </w:rPr>
          <w:tab/>
        </w:r>
        <w:r w:rsidR="000302EB">
          <w:rPr>
            <w:webHidden/>
          </w:rPr>
          <w:fldChar w:fldCharType="begin"/>
        </w:r>
        <w:r w:rsidR="000302EB">
          <w:rPr>
            <w:webHidden/>
          </w:rPr>
          <w:instrText xml:space="preserve"> PAGEREF _Toc361327447 \h </w:instrText>
        </w:r>
        <w:r w:rsidR="000302EB">
          <w:rPr>
            <w:webHidden/>
          </w:rPr>
        </w:r>
        <w:r w:rsidR="000302EB">
          <w:rPr>
            <w:webHidden/>
          </w:rPr>
          <w:fldChar w:fldCharType="separate"/>
        </w:r>
        <w:r w:rsidR="000302EB">
          <w:rPr>
            <w:webHidden/>
          </w:rPr>
          <w:t>41</w:t>
        </w:r>
        <w:r w:rsidR="000302EB">
          <w:rPr>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48" w:history="1">
        <w:r w:rsidR="000302EB" w:rsidRPr="005C4663">
          <w:rPr>
            <w:rStyle w:val="Hyperlink"/>
            <w:noProof/>
          </w:rPr>
          <w:t>F.15.1</w:t>
        </w:r>
        <w:r w:rsidR="000302EB" w:rsidRPr="00CB582E">
          <w:rPr>
            <w:rFonts w:ascii="Calibri" w:eastAsia="SimSun" w:hAnsi="Calibri"/>
            <w:noProof/>
            <w:sz w:val="22"/>
            <w:szCs w:val="22"/>
            <w:lang w:val="en-US" w:eastAsia="zh-CN"/>
          </w:rPr>
          <w:tab/>
        </w:r>
        <w:r w:rsidR="000302EB" w:rsidRPr="005C4663">
          <w:rPr>
            <w:rStyle w:val="Hyperlink"/>
            <w:noProof/>
          </w:rPr>
          <w:t>General</w:t>
        </w:r>
        <w:r w:rsidR="000302EB">
          <w:rPr>
            <w:noProof/>
            <w:webHidden/>
          </w:rPr>
          <w:tab/>
        </w:r>
        <w:r w:rsidR="000302EB">
          <w:rPr>
            <w:noProof/>
            <w:webHidden/>
          </w:rPr>
          <w:fldChar w:fldCharType="begin"/>
        </w:r>
        <w:r w:rsidR="000302EB">
          <w:rPr>
            <w:noProof/>
            <w:webHidden/>
          </w:rPr>
          <w:instrText xml:space="preserve"> PAGEREF _Toc361327448 \h </w:instrText>
        </w:r>
        <w:r w:rsidR="000302EB">
          <w:rPr>
            <w:noProof/>
            <w:webHidden/>
          </w:rPr>
        </w:r>
        <w:r w:rsidR="000302EB">
          <w:rPr>
            <w:noProof/>
            <w:webHidden/>
          </w:rPr>
          <w:fldChar w:fldCharType="separate"/>
        </w:r>
        <w:r w:rsidR="000302EB">
          <w:rPr>
            <w:noProof/>
            <w:webHidden/>
          </w:rPr>
          <w:t>41</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49" w:history="1">
        <w:r w:rsidR="000302EB" w:rsidRPr="005C4663">
          <w:rPr>
            <w:rStyle w:val="Hyperlink"/>
            <w:noProof/>
          </w:rPr>
          <w:t>F.15.2</w:t>
        </w:r>
        <w:r w:rsidR="000302EB" w:rsidRPr="00CB582E">
          <w:rPr>
            <w:rFonts w:ascii="Calibri" w:eastAsia="SimSun" w:hAnsi="Calibri"/>
            <w:noProof/>
            <w:sz w:val="22"/>
            <w:szCs w:val="22"/>
            <w:lang w:val="en-US" w:eastAsia="zh-CN"/>
          </w:rPr>
          <w:tab/>
        </w:r>
        <w:r w:rsidR="000302EB" w:rsidRPr="005C4663">
          <w:rPr>
            <w:rStyle w:val="Hyperlink"/>
            <w:noProof/>
          </w:rPr>
          <w:t>VUI syntax</w:t>
        </w:r>
        <w:r w:rsidR="000302EB">
          <w:rPr>
            <w:noProof/>
            <w:webHidden/>
          </w:rPr>
          <w:tab/>
        </w:r>
        <w:r w:rsidR="000302EB">
          <w:rPr>
            <w:noProof/>
            <w:webHidden/>
          </w:rPr>
          <w:fldChar w:fldCharType="begin"/>
        </w:r>
        <w:r w:rsidR="000302EB">
          <w:rPr>
            <w:noProof/>
            <w:webHidden/>
          </w:rPr>
          <w:instrText xml:space="preserve"> PAGEREF _Toc361327449 \h </w:instrText>
        </w:r>
        <w:r w:rsidR="000302EB">
          <w:rPr>
            <w:noProof/>
            <w:webHidden/>
          </w:rPr>
        </w:r>
        <w:r w:rsidR="000302EB">
          <w:rPr>
            <w:noProof/>
            <w:webHidden/>
          </w:rPr>
          <w:fldChar w:fldCharType="separate"/>
        </w:r>
        <w:r w:rsidR="000302EB">
          <w:rPr>
            <w:noProof/>
            <w:webHidden/>
          </w:rPr>
          <w:t>41</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50" w:history="1">
        <w:r w:rsidR="000302EB" w:rsidRPr="005C4663">
          <w:rPr>
            <w:rStyle w:val="Hyperlink"/>
            <w:noProof/>
          </w:rPr>
          <w:t>F.15.2.1</w:t>
        </w:r>
        <w:r w:rsidR="000302EB" w:rsidRPr="00CB582E">
          <w:rPr>
            <w:rFonts w:ascii="Calibri" w:eastAsia="SimSun" w:hAnsi="Calibri"/>
            <w:noProof/>
            <w:sz w:val="22"/>
            <w:szCs w:val="22"/>
            <w:lang w:val="en-US" w:eastAsia="zh-CN"/>
          </w:rPr>
          <w:tab/>
        </w:r>
        <w:r w:rsidR="000302EB" w:rsidRPr="005C4663">
          <w:rPr>
            <w:rStyle w:val="Hyperlink"/>
            <w:noProof/>
          </w:rPr>
          <w:t>VUI parameters syntax</w:t>
        </w:r>
        <w:r w:rsidR="000302EB">
          <w:rPr>
            <w:noProof/>
            <w:webHidden/>
          </w:rPr>
          <w:tab/>
        </w:r>
        <w:r w:rsidR="000302EB">
          <w:rPr>
            <w:noProof/>
            <w:webHidden/>
          </w:rPr>
          <w:fldChar w:fldCharType="begin"/>
        </w:r>
        <w:r w:rsidR="000302EB">
          <w:rPr>
            <w:noProof/>
            <w:webHidden/>
          </w:rPr>
          <w:instrText xml:space="preserve"> PAGEREF _Toc361327450 \h </w:instrText>
        </w:r>
        <w:r w:rsidR="000302EB">
          <w:rPr>
            <w:noProof/>
            <w:webHidden/>
          </w:rPr>
        </w:r>
        <w:r w:rsidR="000302EB">
          <w:rPr>
            <w:noProof/>
            <w:webHidden/>
          </w:rPr>
          <w:fldChar w:fldCharType="separate"/>
        </w:r>
        <w:r w:rsidR="000302EB">
          <w:rPr>
            <w:noProof/>
            <w:webHidden/>
          </w:rPr>
          <w:t>42</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51" w:history="1">
        <w:r w:rsidR="000302EB" w:rsidRPr="005C4663">
          <w:rPr>
            <w:rStyle w:val="Hyperlink"/>
            <w:noProof/>
          </w:rPr>
          <w:t>F.15.2.2</w:t>
        </w:r>
        <w:r w:rsidR="000302EB" w:rsidRPr="00CB582E">
          <w:rPr>
            <w:rFonts w:ascii="Calibri" w:eastAsia="SimSun" w:hAnsi="Calibri"/>
            <w:noProof/>
            <w:sz w:val="22"/>
            <w:szCs w:val="22"/>
            <w:lang w:val="en-US" w:eastAsia="zh-CN"/>
          </w:rPr>
          <w:tab/>
        </w:r>
        <w:r w:rsidR="000302EB" w:rsidRPr="005C4663">
          <w:rPr>
            <w:rStyle w:val="Hyperlink"/>
            <w:noProof/>
          </w:rPr>
          <w:t>HRD parameters syntax</w:t>
        </w:r>
        <w:r w:rsidR="000302EB">
          <w:rPr>
            <w:noProof/>
            <w:webHidden/>
          </w:rPr>
          <w:tab/>
        </w:r>
        <w:r w:rsidR="000302EB">
          <w:rPr>
            <w:noProof/>
            <w:webHidden/>
          </w:rPr>
          <w:fldChar w:fldCharType="begin"/>
        </w:r>
        <w:r w:rsidR="000302EB">
          <w:rPr>
            <w:noProof/>
            <w:webHidden/>
          </w:rPr>
          <w:instrText xml:space="preserve"> PAGEREF _Toc361327451 \h </w:instrText>
        </w:r>
        <w:r w:rsidR="000302EB">
          <w:rPr>
            <w:noProof/>
            <w:webHidden/>
          </w:rPr>
        </w:r>
        <w:r w:rsidR="000302EB">
          <w:rPr>
            <w:noProof/>
            <w:webHidden/>
          </w:rPr>
          <w:fldChar w:fldCharType="separate"/>
        </w:r>
        <w:r w:rsidR="000302EB">
          <w:rPr>
            <w:noProof/>
            <w:webHidden/>
          </w:rPr>
          <w:t>43</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52" w:history="1">
        <w:r w:rsidR="000302EB" w:rsidRPr="005C4663">
          <w:rPr>
            <w:rStyle w:val="Hyperlink"/>
            <w:noProof/>
          </w:rPr>
          <w:t>F.15.2.3</w:t>
        </w:r>
        <w:r w:rsidR="000302EB" w:rsidRPr="00CB582E">
          <w:rPr>
            <w:rFonts w:ascii="Calibri" w:eastAsia="SimSun" w:hAnsi="Calibri"/>
            <w:noProof/>
            <w:sz w:val="22"/>
            <w:szCs w:val="22"/>
            <w:lang w:val="en-US" w:eastAsia="zh-CN"/>
          </w:rPr>
          <w:tab/>
        </w:r>
        <w:r w:rsidR="000302EB" w:rsidRPr="005C4663">
          <w:rPr>
            <w:rStyle w:val="Hyperlink"/>
            <w:noProof/>
          </w:rPr>
          <w:t>Sub-layer HRD parameters syntax</w:t>
        </w:r>
        <w:r w:rsidR="000302EB">
          <w:rPr>
            <w:noProof/>
            <w:webHidden/>
          </w:rPr>
          <w:tab/>
        </w:r>
        <w:r w:rsidR="000302EB">
          <w:rPr>
            <w:noProof/>
            <w:webHidden/>
          </w:rPr>
          <w:fldChar w:fldCharType="begin"/>
        </w:r>
        <w:r w:rsidR="000302EB">
          <w:rPr>
            <w:noProof/>
            <w:webHidden/>
          </w:rPr>
          <w:instrText xml:space="preserve"> PAGEREF _Toc361327452 \h </w:instrText>
        </w:r>
        <w:r w:rsidR="000302EB">
          <w:rPr>
            <w:noProof/>
            <w:webHidden/>
          </w:rPr>
        </w:r>
        <w:r w:rsidR="000302EB">
          <w:rPr>
            <w:noProof/>
            <w:webHidden/>
          </w:rPr>
          <w:fldChar w:fldCharType="separate"/>
        </w:r>
        <w:r w:rsidR="000302EB">
          <w:rPr>
            <w:noProof/>
            <w:webHidden/>
          </w:rPr>
          <w:t>43</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53" w:history="1">
        <w:r w:rsidR="000302EB" w:rsidRPr="005C4663">
          <w:rPr>
            <w:rStyle w:val="Hyperlink"/>
            <w:noProof/>
          </w:rPr>
          <w:t>F.15.3</w:t>
        </w:r>
        <w:r w:rsidR="000302EB" w:rsidRPr="00CB582E">
          <w:rPr>
            <w:rFonts w:ascii="Calibri" w:eastAsia="SimSun" w:hAnsi="Calibri"/>
            <w:noProof/>
            <w:sz w:val="22"/>
            <w:szCs w:val="22"/>
            <w:lang w:val="en-US" w:eastAsia="zh-CN"/>
          </w:rPr>
          <w:tab/>
        </w:r>
        <w:r w:rsidR="000302EB" w:rsidRPr="005C4663">
          <w:rPr>
            <w:rStyle w:val="Hyperlink"/>
            <w:noProof/>
          </w:rPr>
          <w:t>VUI semantics</w:t>
        </w:r>
        <w:r w:rsidR="000302EB">
          <w:rPr>
            <w:noProof/>
            <w:webHidden/>
          </w:rPr>
          <w:tab/>
        </w:r>
        <w:r w:rsidR="000302EB">
          <w:rPr>
            <w:noProof/>
            <w:webHidden/>
          </w:rPr>
          <w:fldChar w:fldCharType="begin"/>
        </w:r>
        <w:r w:rsidR="000302EB">
          <w:rPr>
            <w:noProof/>
            <w:webHidden/>
          </w:rPr>
          <w:instrText xml:space="preserve"> PAGEREF _Toc361327453 \h </w:instrText>
        </w:r>
        <w:r w:rsidR="000302EB">
          <w:rPr>
            <w:noProof/>
            <w:webHidden/>
          </w:rPr>
        </w:r>
        <w:r w:rsidR="000302EB">
          <w:rPr>
            <w:noProof/>
            <w:webHidden/>
          </w:rPr>
          <w:fldChar w:fldCharType="separate"/>
        </w:r>
        <w:r w:rsidR="000302EB">
          <w:rPr>
            <w:noProof/>
            <w:webHidden/>
          </w:rPr>
          <w:t>43</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54" w:history="1">
        <w:r w:rsidR="000302EB" w:rsidRPr="005C4663">
          <w:rPr>
            <w:rStyle w:val="Hyperlink"/>
            <w:noProof/>
          </w:rPr>
          <w:t>F.15.3.1</w:t>
        </w:r>
        <w:r w:rsidR="000302EB" w:rsidRPr="00CB582E">
          <w:rPr>
            <w:rFonts w:ascii="Calibri" w:eastAsia="SimSun" w:hAnsi="Calibri"/>
            <w:noProof/>
            <w:sz w:val="22"/>
            <w:szCs w:val="22"/>
            <w:lang w:val="en-US" w:eastAsia="zh-CN"/>
          </w:rPr>
          <w:tab/>
        </w:r>
        <w:r w:rsidR="000302EB" w:rsidRPr="005C4663">
          <w:rPr>
            <w:rStyle w:val="Hyperlink"/>
            <w:noProof/>
          </w:rPr>
          <w:t>VUI parameters semantics</w:t>
        </w:r>
        <w:r w:rsidR="000302EB">
          <w:rPr>
            <w:noProof/>
            <w:webHidden/>
          </w:rPr>
          <w:tab/>
        </w:r>
        <w:r w:rsidR="000302EB">
          <w:rPr>
            <w:noProof/>
            <w:webHidden/>
          </w:rPr>
          <w:fldChar w:fldCharType="begin"/>
        </w:r>
        <w:r w:rsidR="000302EB">
          <w:rPr>
            <w:noProof/>
            <w:webHidden/>
          </w:rPr>
          <w:instrText xml:space="preserve"> PAGEREF _Toc361327454 \h </w:instrText>
        </w:r>
        <w:r w:rsidR="000302EB">
          <w:rPr>
            <w:noProof/>
            <w:webHidden/>
          </w:rPr>
        </w:r>
        <w:r w:rsidR="000302EB">
          <w:rPr>
            <w:noProof/>
            <w:webHidden/>
          </w:rPr>
          <w:fldChar w:fldCharType="separate"/>
        </w:r>
        <w:r w:rsidR="000302EB">
          <w:rPr>
            <w:noProof/>
            <w:webHidden/>
          </w:rPr>
          <w:t>43</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55" w:history="1">
        <w:r w:rsidR="000302EB" w:rsidRPr="005C4663">
          <w:rPr>
            <w:rStyle w:val="Hyperlink"/>
            <w:noProof/>
          </w:rPr>
          <w:t>F.15.3.2</w:t>
        </w:r>
        <w:r w:rsidR="000302EB" w:rsidRPr="00CB582E">
          <w:rPr>
            <w:rFonts w:ascii="Calibri" w:eastAsia="SimSun" w:hAnsi="Calibri"/>
            <w:noProof/>
            <w:sz w:val="22"/>
            <w:szCs w:val="22"/>
            <w:lang w:val="en-US" w:eastAsia="zh-CN"/>
          </w:rPr>
          <w:tab/>
        </w:r>
        <w:r w:rsidR="000302EB" w:rsidRPr="005C4663">
          <w:rPr>
            <w:rStyle w:val="Hyperlink"/>
            <w:noProof/>
          </w:rPr>
          <w:t>HRD parameters semantics</w:t>
        </w:r>
        <w:r w:rsidR="000302EB">
          <w:rPr>
            <w:noProof/>
            <w:webHidden/>
          </w:rPr>
          <w:tab/>
        </w:r>
        <w:r w:rsidR="000302EB">
          <w:rPr>
            <w:noProof/>
            <w:webHidden/>
          </w:rPr>
          <w:fldChar w:fldCharType="begin"/>
        </w:r>
        <w:r w:rsidR="000302EB">
          <w:rPr>
            <w:noProof/>
            <w:webHidden/>
          </w:rPr>
          <w:instrText xml:space="preserve"> PAGEREF _Toc361327455 \h </w:instrText>
        </w:r>
        <w:r w:rsidR="000302EB">
          <w:rPr>
            <w:noProof/>
            <w:webHidden/>
          </w:rPr>
        </w:r>
        <w:r w:rsidR="000302EB">
          <w:rPr>
            <w:noProof/>
            <w:webHidden/>
          </w:rPr>
          <w:fldChar w:fldCharType="separate"/>
        </w:r>
        <w:r w:rsidR="000302EB">
          <w:rPr>
            <w:noProof/>
            <w:webHidden/>
          </w:rPr>
          <w:t>45</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56" w:history="1">
        <w:r w:rsidR="000302EB" w:rsidRPr="005C4663">
          <w:rPr>
            <w:rStyle w:val="Hyperlink"/>
            <w:noProof/>
          </w:rPr>
          <w:t>F.15.3.3</w:t>
        </w:r>
        <w:r w:rsidR="000302EB" w:rsidRPr="00CB582E">
          <w:rPr>
            <w:rFonts w:ascii="Calibri" w:eastAsia="SimSun" w:hAnsi="Calibri"/>
            <w:noProof/>
            <w:sz w:val="22"/>
            <w:szCs w:val="22"/>
            <w:lang w:val="en-US" w:eastAsia="zh-CN"/>
          </w:rPr>
          <w:tab/>
        </w:r>
        <w:r w:rsidR="000302EB" w:rsidRPr="005C4663">
          <w:rPr>
            <w:rStyle w:val="Hyperlink"/>
            <w:noProof/>
          </w:rPr>
          <w:t>Sub-layer HRD parameters semantics</w:t>
        </w:r>
        <w:r w:rsidR="000302EB">
          <w:rPr>
            <w:noProof/>
            <w:webHidden/>
          </w:rPr>
          <w:tab/>
        </w:r>
        <w:r w:rsidR="000302EB">
          <w:rPr>
            <w:noProof/>
            <w:webHidden/>
          </w:rPr>
          <w:fldChar w:fldCharType="begin"/>
        </w:r>
        <w:r w:rsidR="000302EB">
          <w:rPr>
            <w:noProof/>
            <w:webHidden/>
          </w:rPr>
          <w:instrText xml:space="preserve"> PAGEREF _Toc361327456 \h </w:instrText>
        </w:r>
        <w:r w:rsidR="000302EB">
          <w:rPr>
            <w:noProof/>
            <w:webHidden/>
          </w:rPr>
        </w:r>
        <w:r w:rsidR="000302EB">
          <w:rPr>
            <w:noProof/>
            <w:webHidden/>
          </w:rPr>
          <w:fldChar w:fldCharType="separate"/>
        </w:r>
        <w:r w:rsidR="000302EB">
          <w:rPr>
            <w:noProof/>
            <w:webHidden/>
          </w:rPr>
          <w:t>46</w:t>
        </w:r>
        <w:r w:rsidR="000302EB">
          <w:rPr>
            <w:noProof/>
            <w:webHidden/>
          </w:rPr>
          <w:fldChar w:fldCharType="end"/>
        </w:r>
      </w:hyperlink>
    </w:p>
    <w:p w:rsidR="000302EB" w:rsidRPr="00CB582E" w:rsidRDefault="000061EA">
      <w:pPr>
        <w:pStyle w:val="TOC1"/>
        <w:rPr>
          <w:rFonts w:ascii="Calibri" w:eastAsia="SimSun" w:hAnsi="Calibri"/>
          <w:bCs w:val="0"/>
          <w:sz w:val="22"/>
          <w:szCs w:val="22"/>
          <w:lang w:val="en-US" w:eastAsia="zh-CN"/>
        </w:rPr>
      </w:pPr>
      <w:hyperlink w:anchor="_Toc361327457" w:history="1">
        <w:r w:rsidR="000302EB" w:rsidRPr="005C4663">
          <w:rPr>
            <w:rStyle w:val="Hyperlink"/>
          </w:rPr>
          <w:t xml:space="preserve"> Annex H   </w:t>
        </w:r>
        <w:r w:rsidR="000302EB" w:rsidRPr="005C4663">
          <w:rPr>
            <w:rStyle w:val="Hyperlink"/>
            <w:lang w:val="en-CA"/>
          </w:rPr>
          <w:t>Syntax, semantics and decoding processes for scalable extension</w:t>
        </w:r>
        <w:r w:rsidR="000302EB">
          <w:rPr>
            <w:webHidden/>
          </w:rPr>
          <w:tab/>
        </w:r>
        <w:r w:rsidR="000302EB">
          <w:rPr>
            <w:webHidden/>
          </w:rPr>
          <w:fldChar w:fldCharType="begin"/>
        </w:r>
        <w:r w:rsidR="000302EB">
          <w:rPr>
            <w:webHidden/>
          </w:rPr>
          <w:instrText xml:space="preserve"> PAGEREF _Toc361327457 \h </w:instrText>
        </w:r>
        <w:r w:rsidR="000302EB">
          <w:rPr>
            <w:webHidden/>
          </w:rPr>
        </w:r>
        <w:r w:rsidR="000302EB">
          <w:rPr>
            <w:webHidden/>
          </w:rPr>
          <w:fldChar w:fldCharType="separate"/>
        </w:r>
        <w:r w:rsidR="000302EB">
          <w:rPr>
            <w:webHidden/>
          </w:rPr>
          <w:t>47</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458" w:history="1">
        <w:r w:rsidR="000302EB" w:rsidRPr="005C4663">
          <w:rPr>
            <w:rStyle w:val="Hyperlink"/>
            <w:lang w:val="en-CA"/>
          </w:rPr>
          <w:t>H.1</w:t>
        </w:r>
        <w:r w:rsidR="000302EB" w:rsidRPr="00CB582E">
          <w:rPr>
            <w:rFonts w:ascii="Calibri" w:eastAsia="SimSun" w:hAnsi="Calibri"/>
            <w:sz w:val="22"/>
            <w:szCs w:val="22"/>
            <w:lang w:val="en-US" w:eastAsia="zh-CN"/>
          </w:rPr>
          <w:tab/>
        </w:r>
        <w:r w:rsidR="000302EB" w:rsidRPr="005C4663">
          <w:rPr>
            <w:rStyle w:val="Hyperlink"/>
            <w:lang w:val="en-CA"/>
          </w:rPr>
          <w:t>Scope</w:t>
        </w:r>
        <w:r w:rsidR="000302EB">
          <w:rPr>
            <w:webHidden/>
          </w:rPr>
          <w:tab/>
        </w:r>
        <w:r w:rsidR="000302EB">
          <w:rPr>
            <w:webHidden/>
          </w:rPr>
          <w:fldChar w:fldCharType="begin"/>
        </w:r>
        <w:r w:rsidR="000302EB">
          <w:rPr>
            <w:webHidden/>
          </w:rPr>
          <w:instrText xml:space="preserve"> PAGEREF _Toc361327458 \h </w:instrText>
        </w:r>
        <w:r w:rsidR="000302EB">
          <w:rPr>
            <w:webHidden/>
          </w:rPr>
        </w:r>
        <w:r w:rsidR="000302EB">
          <w:rPr>
            <w:webHidden/>
          </w:rPr>
          <w:fldChar w:fldCharType="separate"/>
        </w:r>
        <w:r w:rsidR="000302EB">
          <w:rPr>
            <w:webHidden/>
          </w:rPr>
          <w:t>47</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459" w:history="1">
        <w:r w:rsidR="000302EB" w:rsidRPr="005C4663">
          <w:rPr>
            <w:rStyle w:val="Hyperlink"/>
            <w:lang w:val="en-CA"/>
          </w:rPr>
          <w:t>H.2</w:t>
        </w:r>
        <w:r w:rsidR="000302EB" w:rsidRPr="00CB582E">
          <w:rPr>
            <w:rFonts w:ascii="Calibri" w:eastAsia="SimSun" w:hAnsi="Calibri"/>
            <w:sz w:val="22"/>
            <w:szCs w:val="22"/>
            <w:lang w:val="en-US" w:eastAsia="zh-CN"/>
          </w:rPr>
          <w:tab/>
        </w:r>
        <w:r w:rsidR="000302EB" w:rsidRPr="005C4663">
          <w:rPr>
            <w:rStyle w:val="Hyperlink"/>
            <w:lang w:val="en-CA"/>
          </w:rPr>
          <w:t>Normative references</w:t>
        </w:r>
        <w:r w:rsidR="000302EB">
          <w:rPr>
            <w:webHidden/>
          </w:rPr>
          <w:tab/>
        </w:r>
        <w:r w:rsidR="000302EB">
          <w:rPr>
            <w:webHidden/>
          </w:rPr>
          <w:fldChar w:fldCharType="begin"/>
        </w:r>
        <w:r w:rsidR="000302EB">
          <w:rPr>
            <w:webHidden/>
          </w:rPr>
          <w:instrText xml:space="preserve"> PAGEREF _Toc361327459 \h </w:instrText>
        </w:r>
        <w:r w:rsidR="000302EB">
          <w:rPr>
            <w:webHidden/>
          </w:rPr>
        </w:r>
        <w:r w:rsidR="000302EB">
          <w:rPr>
            <w:webHidden/>
          </w:rPr>
          <w:fldChar w:fldCharType="separate"/>
        </w:r>
        <w:r w:rsidR="000302EB">
          <w:rPr>
            <w:webHidden/>
          </w:rPr>
          <w:t>47</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460" w:history="1">
        <w:r w:rsidR="000302EB" w:rsidRPr="005C4663">
          <w:rPr>
            <w:rStyle w:val="Hyperlink"/>
            <w:lang w:val="en-CA"/>
          </w:rPr>
          <w:t>H.3</w:t>
        </w:r>
        <w:r w:rsidR="000302EB" w:rsidRPr="00CB582E">
          <w:rPr>
            <w:rFonts w:ascii="Calibri" w:eastAsia="SimSun" w:hAnsi="Calibri"/>
            <w:sz w:val="22"/>
            <w:szCs w:val="22"/>
            <w:lang w:val="en-US" w:eastAsia="zh-CN"/>
          </w:rPr>
          <w:tab/>
        </w:r>
        <w:r w:rsidR="000302EB" w:rsidRPr="005C4663">
          <w:rPr>
            <w:rStyle w:val="Hyperlink"/>
            <w:lang w:val="en-CA"/>
          </w:rPr>
          <w:t>Definitions</w:t>
        </w:r>
        <w:r w:rsidR="000302EB">
          <w:rPr>
            <w:webHidden/>
          </w:rPr>
          <w:tab/>
        </w:r>
        <w:r w:rsidR="000302EB">
          <w:rPr>
            <w:webHidden/>
          </w:rPr>
          <w:fldChar w:fldCharType="begin"/>
        </w:r>
        <w:r w:rsidR="000302EB">
          <w:rPr>
            <w:webHidden/>
          </w:rPr>
          <w:instrText xml:space="preserve"> PAGEREF _Toc361327460 \h </w:instrText>
        </w:r>
        <w:r w:rsidR="000302EB">
          <w:rPr>
            <w:webHidden/>
          </w:rPr>
        </w:r>
        <w:r w:rsidR="000302EB">
          <w:rPr>
            <w:webHidden/>
          </w:rPr>
          <w:fldChar w:fldCharType="separate"/>
        </w:r>
        <w:r w:rsidR="000302EB">
          <w:rPr>
            <w:webHidden/>
          </w:rPr>
          <w:t>47</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461" w:history="1">
        <w:r w:rsidR="000302EB" w:rsidRPr="005C4663">
          <w:rPr>
            <w:rStyle w:val="Hyperlink"/>
            <w:lang w:val="en-CA"/>
          </w:rPr>
          <w:t>H.4</w:t>
        </w:r>
        <w:r w:rsidR="000302EB" w:rsidRPr="00CB582E">
          <w:rPr>
            <w:rFonts w:ascii="Calibri" w:eastAsia="SimSun" w:hAnsi="Calibri"/>
            <w:sz w:val="22"/>
            <w:szCs w:val="22"/>
            <w:lang w:val="en-US" w:eastAsia="zh-CN"/>
          </w:rPr>
          <w:tab/>
        </w:r>
        <w:r w:rsidR="000302EB" w:rsidRPr="005C4663">
          <w:rPr>
            <w:rStyle w:val="Hyperlink"/>
            <w:lang w:val="en-CA"/>
          </w:rPr>
          <w:t>Abbreviations</w:t>
        </w:r>
        <w:r w:rsidR="000302EB">
          <w:rPr>
            <w:webHidden/>
          </w:rPr>
          <w:tab/>
        </w:r>
        <w:r w:rsidR="000302EB">
          <w:rPr>
            <w:webHidden/>
          </w:rPr>
          <w:fldChar w:fldCharType="begin"/>
        </w:r>
        <w:r w:rsidR="000302EB">
          <w:rPr>
            <w:webHidden/>
          </w:rPr>
          <w:instrText xml:space="preserve"> PAGEREF _Toc361327461 \h </w:instrText>
        </w:r>
        <w:r w:rsidR="000302EB">
          <w:rPr>
            <w:webHidden/>
          </w:rPr>
        </w:r>
        <w:r w:rsidR="000302EB">
          <w:rPr>
            <w:webHidden/>
          </w:rPr>
          <w:fldChar w:fldCharType="separate"/>
        </w:r>
        <w:r w:rsidR="000302EB">
          <w:rPr>
            <w:webHidden/>
          </w:rPr>
          <w:t>47</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462" w:history="1">
        <w:r w:rsidR="000302EB" w:rsidRPr="005C4663">
          <w:rPr>
            <w:rStyle w:val="Hyperlink"/>
            <w:lang w:val="en-CA"/>
          </w:rPr>
          <w:t>H.5</w:t>
        </w:r>
        <w:r w:rsidR="000302EB" w:rsidRPr="00CB582E">
          <w:rPr>
            <w:rFonts w:ascii="Calibri" w:eastAsia="SimSun" w:hAnsi="Calibri"/>
            <w:sz w:val="22"/>
            <w:szCs w:val="22"/>
            <w:lang w:val="en-US" w:eastAsia="zh-CN"/>
          </w:rPr>
          <w:tab/>
        </w:r>
        <w:r w:rsidR="000302EB" w:rsidRPr="005C4663">
          <w:rPr>
            <w:rStyle w:val="Hyperlink"/>
            <w:lang w:val="en-CA"/>
          </w:rPr>
          <w:t>Conventions</w:t>
        </w:r>
        <w:r w:rsidR="000302EB">
          <w:rPr>
            <w:webHidden/>
          </w:rPr>
          <w:tab/>
        </w:r>
        <w:r w:rsidR="000302EB">
          <w:rPr>
            <w:webHidden/>
          </w:rPr>
          <w:fldChar w:fldCharType="begin"/>
        </w:r>
        <w:r w:rsidR="000302EB">
          <w:rPr>
            <w:webHidden/>
          </w:rPr>
          <w:instrText xml:space="preserve"> PAGEREF _Toc361327462 \h </w:instrText>
        </w:r>
        <w:r w:rsidR="000302EB">
          <w:rPr>
            <w:webHidden/>
          </w:rPr>
        </w:r>
        <w:r w:rsidR="000302EB">
          <w:rPr>
            <w:webHidden/>
          </w:rPr>
          <w:fldChar w:fldCharType="separate"/>
        </w:r>
        <w:r w:rsidR="000302EB">
          <w:rPr>
            <w:webHidden/>
          </w:rPr>
          <w:t>47</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463" w:history="1">
        <w:r w:rsidR="000302EB" w:rsidRPr="005C4663">
          <w:rPr>
            <w:rStyle w:val="Hyperlink"/>
            <w:lang w:val="en-CA"/>
          </w:rPr>
          <w:t>H.6</w:t>
        </w:r>
        <w:r w:rsidR="000302EB" w:rsidRPr="00CB582E">
          <w:rPr>
            <w:rFonts w:ascii="Calibri" w:eastAsia="SimSun" w:hAnsi="Calibri"/>
            <w:sz w:val="22"/>
            <w:szCs w:val="22"/>
            <w:lang w:val="en-US" w:eastAsia="zh-CN"/>
          </w:rPr>
          <w:tab/>
        </w:r>
        <w:r w:rsidR="000302EB" w:rsidRPr="005C4663">
          <w:rPr>
            <w:rStyle w:val="Hyperlink"/>
            <w:lang w:val="en-CA"/>
          </w:rPr>
          <w:t>Source, coded, decoded and output data formats, scanning processes, and neighbouring relationships</w:t>
        </w:r>
        <w:r w:rsidR="000302EB">
          <w:rPr>
            <w:webHidden/>
          </w:rPr>
          <w:tab/>
        </w:r>
        <w:r w:rsidR="000302EB">
          <w:rPr>
            <w:webHidden/>
          </w:rPr>
          <w:fldChar w:fldCharType="begin"/>
        </w:r>
        <w:r w:rsidR="000302EB">
          <w:rPr>
            <w:webHidden/>
          </w:rPr>
          <w:instrText xml:space="preserve"> PAGEREF _Toc361327463 \h </w:instrText>
        </w:r>
        <w:r w:rsidR="000302EB">
          <w:rPr>
            <w:webHidden/>
          </w:rPr>
        </w:r>
        <w:r w:rsidR="000302EB">
          <w:rPr>
            <w:webHidden/>
          </w:rPr>
          <w:fldChar w:fldCharType="separate"/>
        </w:r>
        <w:r w:rsidR="000302EB">
          <w:rPr>
            <w:webHidden/>
          </w:rPr>
          <w:t>47</w:t>
        </w:r>
        <w:r w:rsidR="000302EB">
          <w:rPr>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64" w:history="1">
        <w:r w:rsidR="000302EB" w:rsidRPr="005C4663">
          <w:rPr>
            <w:rStyle w:val="Hyperlink"/>
            <w:noProof/>
          </w:rPr>
          <w:t>H.6.1</w:t>
        </w:r>
        <w:r w:rsidR="000302EB" w:rsidRPr="00CB582E">
          <w:rPr>
            <w:rFonts w:ascii="Calibri" w:eastAsia="SimSun" w:hAnsi="Calibri"/>
            <w:noProof/>
            <w:sz w:val="22"/>
            <w:szCs w:val="22"/>
            <w:lang w:val="en-US" w:eastAsia="zh-CN"/>
          </w:rPr>
          <w:tab/>
        </w:r>
        <w:r w:rsidR="000302EB" w:rsidRPr="005C4663">
          <w:rPr>
            <w:rStyle w:val="Hyperlink"/>
            <w:noProof/>
          </w:rPr>
          <w:t>Derivation process for reference layer sample location</w:t>
        </w:r>
        <w:r w:rsidR="000302EB">
          <w:rPr>
            <w:noProof/>
            <w:webHidden/>
          </w:rPr>
          <w:tab/>
        </w:r>
        <w:r w:rsidR="000302EB">
          <w:rPr>
            <w:noProof/>
            <w:webHidden/>
          </w:rPr>
          <w:fldChar w:fldCharType="begin"/>
        </w:r>
        <w:r w:rsidR="000302EB">
          <w:rPr>
            <w:noProof/>
            <w:webHidden/>
          </w:rPr>
          <w:instrText xml:space="preserve"> PAGEREF _Toc361327464 \h </w:instrText>
        </w:r>
        <w:r w:rsidR="000302EB">
          <w:rPr>
            <w:noProof/>
            <w:webHidden/>
          </w:rPr>
        </w:r>
        <w:r w:rsidR="000302EB">
          <w:rPr>
            <w:noProof/>
            <w:webHidden/>
          </w:rPr>
          <w:fldChar w:fldCharType="separate"/>
        </w:r>
        <w:r w:rsidR="000302EB">
          <w:rPr>
            <w:noProof/>
            <w:webHidden/>
          </w:rPr>
          <w:t>47</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65" w:history="1">
        <w:r w:rsidR="000302EB" w:rsidRPr="005C4663">
          <w:rPr>
            <w:rStyle w:val="Hyperlink"/>
            <w:noProof/>
          </w:rPr>
          <w:t>H.6.2</w:t>
        </w:r>
        <w:r w:rsidR="000302EB" w:rsidRPr="00CB582E">
          <w:rPr>
            <w:rFonts w:ascii="Calibri" w:eastAsia="SimSun" w:hAnsi="Calibri"/>
            <w:noProof/>
            <w:sz w:val="22"/>
            <w:szCs w:val="22"/>
            <w:lang w:val="en-US" w:eastAsia="zh-CN"/>
          </w:rPr>
          <w:tab/>
        </w:r>
        <w:r w:rsidR="000302EB" w:rsidRPr="005C4663">
          <w:rPr>
            <w:rStyle w:val="Hyperlink"/>
            <w:noProof/>
          </w:rPr>
          <w:t>Derivation process for reference layer sample location used in resampling</w:t>
        </w:r>
        <w:r w:rsidR="000302EB">
          <w:rPr>
            <w:noProof/>
            <w:webHidden/>
          </w:rPr>
          <w:tab/>
        </w:r>
        <w:r w:rsidR="000302EB">
          <w:rPr>
            <w:noProof/>
            <w:webHidden/>
          </w:rPr>
          <w:fldChar w:fldCharType="begin"/>
        </w:r>
        <w:r w:rsidR="000302EB">
          <w:rPr>
            <w:noProof/>
            <w:webHidden/>
          </w:rPr>
          <w:instrText xml:space="preserve"> PAGEREF _Toc361327465 \h </w:instrText>
        </w:r>
        <w:r w:rsidR="000302EB">
          <w:rPr>
            <w:noProof/>
            <w:webHidden/>
          </w:rPr>
        </w:r>
        <w:r w:rsidR="000302EB">
          <w:rPr>
            <w:noProof/>
            <w:webHidden/>
          </w:rPr>
          <w:fldChar w:fldCharType="separate"/>
        </w:r>
        <w:r w:rsidR="000302EB">
          <w:rPr>
            <w:noProof/>
            <w:webHidden/>
          </w:rPr>
          <w:t>47</w:t>
        </w:r>
        <w:r w:rsidR="000302EB">
          <w:rPr>
            <w:noProof/>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466" w:history="1">
        <w:r w:rsidR="000302EB" w:rsidRPr="005C4663">
          <w:rPr>
            <w:rStyle w:val="Hyperlink"/>
            <w:lang w:val="en-CA"/>
          </w:rPr>
          <w:t>H.7</w:t>
        </w:r>
        <w:r w:rsidR="000302EB" w:rsidRPr="00CB582E">
          <w:rPr>
            <w:rFonts w:ascii="Calibri" w:eastAsia="SimSun" w:hAnsi="Calibri"/>
            <w:sz w:val="22"/>
            <w:szCs w:val="22"/>
            <w:lang w:val="en-US" w:eastAsia="zh-CN"/>
          </w:rPr>
          <w:tab/>
        </w:r>
        <w:r w:rsidR="000302EB" w:rsidRPr="005C4663">
          <w:rPr>
            <w:rStyle w:val="Hyperlink"/>
            <w:lang w:val="en-CA"/>
          </w:rPr>
          <w:t>Syntax and semantics</w:t>
        </w:r>
        <w:r w:rsidR="000302EB">
          <w:rPr>
            <w:webHidden/>
          </w:rPr>
          <w:tab/>
        </w:r>
        <w:r w:rsidR="000302EB">
          <w:rPr>
            <w:webHidden/>
          </w:rPr>
          <w:fldChar w:fldCharType="begin"/>
        </w:r>
        <w:r w:rsidR="000302EB">
          <w:rPr>
            <w:webHidden/>
          </w:rPr>
          <w:instrText xml:space="preserve"> PAGEREF _Toc361327466 \h </w:instrText>
        </w:r>
        <w:r w:rsidR="000302EB">
          <w:rPr>
            <w:webHidden/>
          </w:rPr>
        </w:r>
        <w:r w:rsidR="000302EB">
          <w:rPr>
            <w:webHidden/>
          </w:rPr>
          <w:fldChar w:fldCharType="separate"/>
        </w:r>
        <w:r w:rsidR="000302EB">
          <w:rPr>
            <w:webHidden/>
          </w:rPr>
          <w:t>48</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488" w:history="1">
        <w:r w:rsidR="000302EB" w:rsidRPr="005C4663">
          <w:rPr>
            <w:rStyle w:val="Hyperlink"/>
            <w:lang w:val="en-CA"/>
          </w:rPr>
          <w:t>H.8</w:t>
        </w:r>
        <w:r w:rsidR="000302EB" w:rsidRPr="00CB582E">
          <w:rPr>
            <w:rFonts w:ascii="Calibri" w:eastAsia="SimSun" w:hAnsi="Calibri"/>
            <w:sz w:val="22"/>
            <w:szCs w:val="22"/>
            <w:lang w:val="en-US" w:eastAsia="zh-CN"/>
          </w:rPr>
          <w:tab/>
        </w:r>
        <w:r w:rsidR="000302EB" w:rsidRPr="005C4663">
          <w:rPr>
            <w:rStyle w:val="Hyperlink"/>
            <w:lang w:val="en-CA"/>
          </w:rPr>
          <w:t>Decoding processes</w:t>
        </w:r>
        <w:r w:rsidR="000302EB">
          <w:rPr>
            <w:webHidden/>
          </w:rPr>
          <w:tab/>
        </w:r>
        <w:r w:rsidR="000302EB">
          <w:rPr>
            <w:webHidden/>
          </w:rPr>
          <w:fldChar w:fldCharType="begin"/>
        </w:r>
        <w:r w:rsidR="000302EB">
          <w:rPr>
            <w:webHidden/>
          </w:rPr>
          <w:instrText xml:space="preserve"> PAGEREF _Toc361327488 \h </w:instrText>
        </w:r>
        <w:r w:rsidR="000302EB">
          <w:rPr>
            <w:webHidden/>
          </w:rPr>
        </w:r>
        <w:r w:rsidR="000302EB">
          <w:rPr>
            <w:webHidden/>
          </w:rPr>
          <w:fldChar w:fldCharType="separate"/>
        </w:r>
        <w:r w:rsidR="000302EB">
          <w:rPr>
            <w:webHidden/>
          </w:rPr>
          <w:t>48</w:t>
        </w:r>
        <w:r w:rsidR="000302EB">
          <w:rPr>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89" w:history="1">
        <w:r w:rsidR="000302EB" w:rsidRPr="005C4663">
          <w:rPr>
            <w:rStyle w:val="Hyperlink"/>
            <w:noProof/>
          </w:rPr>
          <w:t>H.8.1</w:t>
        </w:r>
        <w:r w:rsidR="000302EB" w:rsidRPr="00CB582E">
          <w:rPr>
            <w:rFonts w:ascii="Calibri" w:eastAsia="SimSun" w:hAnsi="Calibri"/>
            <w:noProof/>
            <w:sz w:val="22"/>
            <w:szCs w:val="22"/>
            <w:lang w:val="en-US" w:eastAsia="zh-CN"/>
          </w:rPr>
          <w:tab/>
        </w:r>
        <w:r w:rsidR="000302EB" w:rsidRPr="005C4663">
          <w:rPr>
            <w:rStyle w:val="Hyperlink"/>
            <w:noProof/>
          </w:rPr>
          <w:t>General decoding process</w:t>
        </w:r>
        <w:r w:rsidR="000302EB">
          <w:rPr>
            <w:noProof/>
            <w:webHidden/>
          </w:rPr>
          <w:tab/>
        </w:r>
        <w:r w:rsidR="000302EB">
          <w:rPr>
            <w:noProof/>
            <w:webHidden/>
          </w:rPr>
          <w:fldChar w:fldCharType="begin"/>
        </w:r>
        <w:r w:rsidR="000302EB">
          <w:rPr>
            <w:noProof/>
            <w:webHidden/>
          </w:rPr>
          <w:instrText xml:space="preserve"> PAGEREF _Toc361327489 \h </w:instrText>
        </w:r>
        <w:r w:rsidR="000302EB">
          <w:rPr>
            <w:noProof/>
            <w:webHidden/>
          </w:rPr>
        </w:r>
        <w:r w:rsidR="000302EB">
          <w:rPr>
            <w:noProof/>
            <w:webHidden/>
          </w:rPr>
          <w:fldChar w:fldCharType="separate"/>
        </w:r>
        <w:r w:rsidR="000302EB">
          <w:rPr>
            <w:noProof/>
            <w:webHidden/>
          </w:rPr>
          <w:t>48</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90" w:history="1">
        <w:r w:rsidR="000302EB" w:rsidRPr="005C4663">
          <w:rPr>
            <w:rStyle w:val="Hyperlink"/>
            <w:noProof/>
          </w:rPr>
          <w:t>H.8.1.1</w:t>
        </w:r>
        <w:r w:rsidR="000302EB" w:rsidRPr="00CB582E">
          <w:rPr>
            <w:rFonts w:ascii="Calibri" w:eastAsia="SimSun" w:hAnsi="Calibri"/>
            <w:noProof/>
            <w:sz w:val="22"/>
            <w:szCs w:val="22"/>
            <w:lang w:val="en-US" w:eastAsia="zh-CN"/>
          </w:rPr>
          <w:tab/>
        </w:r>
        <w:r w:rsidR="000302EB" w:rsidRPr="005C4663">
          <w:rPr>
            <w:rStyle w:val="Hyperlink"/>
            <w:noProof/>
          </w:rPr>
          <w:t>Decoding process for a coded picture with nuh_layer_id greater than 0</w:t>
        </w:r>
        <w:r w:rsidR="000302EB">
          <w:rPr>
            <w:noProof/>
            <w:webHidden/>
          </w:rPr>
          <w:tab/>
        </w:r>
        <w:r w:rsidR="000302EB">
          <w:rPr>
            <w:noProof/>
            <w:webHidden/>
          </w:rPr>
          <w:fldChar w:fldCharType="begin"/>
        </w:r>
        <w:r w:rsidR="000302EB">
          <w:rPr>
            <w:noProof/>
            <w:webHidden/>
          </w:rPr>
          <w:instrText xml:space="preserve"> PAGEREF _Toc361327490 \h </w:instrText>
        </w:r>
        <w:r w:rsidR="000302EB">
          <w:rPr>
            <w:noProof/>
            <w:webHidden/>
          </w:rPr>
        </w:r>
        <w:r w:rsidR="000302EB">
          <w:rPr>
            <w:noProof/>
            <w:webHidden/>
          </w:rPr>
          <w:fldChar w:fldCharType="separate"/>
        </w:r>
        <w:r w:rsidR="000302EB">
          <w:rPr>
            <w:noProof/>
            <w:webHidden/>
          </w:rPr>
          <w:t>48</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91" w:history="1">
        <w:r w:rsidR="000302EB" w:rsidRPr="005C4663">
          <w:rPr>
            <w:rStyle w:val="Hyperlink"/>
            <w:noProof/>
          </w:rPr>
          <w:t>H.8.1.2</w:t>
        </w:r>
        <w:r w:rsidR="000302EB" w:rsidRPr="00CB582E">
          <w:rPr>
            <w:rFonts w:ascii="Calibri" w:eastAsia="SimSun" w:hAnsi="Calibri"/>
            <w:noProof/>
            <w:sz w:val="22"/>
            <w:szCs w:val="22"/>
            <w:lang w:val="en-US" w:eastAsia="zh-CN"/>
          </w:rPr>
          <w:tab/>
        </w:r>
        <w:r w:rsidR="000302EB" w:rsidRPr="005C4663">
          <w:rPr>
            <w:rStyle w:val="Hyperlink"/>
            <w:noProof/>
          </w:rPr>
          <w:t>Decoding process for inter-layer reference picture set</w:t>
        </w:r>
        <w:r w:rsidR="000302EB">
          <w:rPr>
            <w:noProof/>
            <w:webHidden/>
          </w:rPr>
          <w:tab/>
        </w:r>
        <w:r w:rsidR="000302EB">
          <w:rPr>
            <w:noProof/>
            <w:webHidden/>
          </w:rPr>
          <w:fldChar w:fldCharType="begin"/>
        </w:r>
        <w:r w:rsidR="000302EB">
          <w:rPr>
            <w:noProof/>
            <w:webHidden/>
          </w:rPr>
          <w:instrText xml:space="preserve"> PAGEREF _Toc361327491 \h </w:instrText>
        </w:r>
        <w:r w:rsidR="000302EB">
          <w:rPr>
            <w:noProof/>
            <w:webHidden/>
          </w:rPr>
        </w:r>
        <w:r w:rsidR="000302EB">
          <w:rPr>
            <w:noProof/>
            <w:webHidden/>
          </w:rPr>
          <w:fldChar w:fldCharType="separate"/>
        </w:r>
        <w:r w:rsidR="000302EB">
          <w:rPr>
            <w:noProof/>
            <w:webHidden/>
          </w:rPr>
          <w:t>48</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92" w:history="1">
        <w:r w:rsidR="000302EB" w:rsidRPr="005C4663">
          <w:rPr>
            <w:rStyle w:val="Hyperlink"/>
            <w:noProof/>
          </w:rPr>
          <w:t>H.8.1.3</w:t>
        </w:r>
        <w:r w:rsidR="000302EB" w:rsidRPr="00CB582E">
          <w:rPr>
            <w:rFonts w:ascii="Calibri" w:eastAsia="SimSun" w:hAnsi="Calibri"/>
            <w:noProof/>
            <w:sz w:val="22"/>
            <w:szCs w:val="22"/>
            <w:lang w:val="en-US" w:eastAsia="zh-CN"/>
          </w:rPr>
          <w:tab/>
        </w:r>
        <w:r w:rsidR="000302EB" w:rsidRPr="005C4663">
          <w:rPr>
            <w:rStyle w:val="Hyperlink"/>
            <w:noProof/>
          </w:rPr>
          <w:t>Marking process for ending the decoding of a coded picture with nuh_layer_id greater than 0</w:t>
        </w:r>
        <w:r w:rsidR="000302EB">
          <w:rPr>
            <w:noProof/>
            <w:webHidden/>
          </w:rPr>
          <w:tab/>
        </w:r>
        <w:r w:rsidR="000302EB">
          <w:rPr>
            <w:noProof/>
            <w:webHidden/>
          </w:rPr>
          <w:fldChar w:fldCharType="begin"/>
        </w:r>
        <w:r w:rsidR="000302EB">
          <w:rPr>
            <w:noProof/>
            <w:webHidden/>
          </w:rPr>
          <w:instrText xml:space="preserve"> PAGEREF _Toc361327492 \h </w:instrText>
        </w:r>
        <w:r w:rsidR="000302EB">
          <w:rPr>
            <w:noProof/>
            <w:webHidden/>
          </w:rPr>
        </w:r>
        <w:r w:rsidR="000302EB">
          <w:rPr>
            <w:noProof/>
            <w:webHidden/>
          </w:rPr>
          <w:fldChar w:fldCharType="separate"/>
        </w:r>
        <w:r w:rsidR="000302EB">
          <w:rPr>
            <w:noProof/>
            <w:webHidden/>
          </w:rPr>
          <w:t>49</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493" w:history="1">
        <w:r w:rsidR="000302EB" w:rsidRPr="005C4663">
          <w:rPr>
            <w:rStyle w:val="Hyperlink"/>
            <w:noProof/>
          </w:rPr>
          <w:t>H.8.1.4</w:t>
        </w:r>
        <w:r w:rsidR="000302EB" w:rsidRPr="00CB582E">
          <w:rPr>
            <w:rFonts w:ascii="Calibri" w:eastAsia="SimSun" w:hAnsi="Calibri"/>
            <w:noProof/>
            <w:sz w:val="22"/>
            <w:szCs w:val="22"/>
            <w:lang w:val="en-US" w:eastAsia="zh-CN"/>
          </w:rPr>
          <w:tab/>
        </w:r>
        <w:r w:rsidR="000302EB" w:rsidRPr="005C4663">
          <w:rPr>
            <w:rStyle w:val="Hyperlink"/>
            <w:noProof/>
          </w:rPr>
          <w:t>Resampling process for inter layer reference pictures</w:t>
        </w:r>
        <w:r w:rsidR="000302EB">
          <w:rPr>
            <w:noProof/>
            <w:webHidden/>
          </w:rPr>
          <w:tab/>
        </w:r>
        <w:r w:rsidR="000302EB">
          <w:rPr>
            <w:noProof/>
            <w:webHidden/>
          </w:rPr>
          <w:fldChar w:fldCharType="begin"/>
        </w:r>
        <w:r w:rsidR="000302EB">
          <w:rPr>
            <w:noProof/>
            <w:webHidden/>
          </w:rPr>
          <w:instrText xml:space="preserve"> PAGEREF _Toc361327493 \h </w:instrText>
        </w:r>
        <w:r w:rsidR="000302EB">
          <w:rPr>
            <w:noProof/>
            <w:webHidden/>
          </w:rPr>
        </w:r>
        <w:r w:rsidR="000302EB">
          <w:rPr>
            <w:noProof/>
            <w:webHidden/>
          </w:rPr>
          <w:fldChar w:fldCharType="separate"/>
        </w:r>
        <w:r w:rsidR="000302EB">
          <w:rPr>
            <w:noProof/>
            <w:webHidden/>
          </w:rPr>
          <w:t>49</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94" w:history="1">
        <w:r w:rsidR="000302EB" w:rsidRPr="005C4663">
          <w:rPr>
            <w:rStyle w:val="Hyperlink"/>
            <w:noProof/>
            <w:lang w:val="en-CA"/>
          </w:rPr>
          <w:t>H.8.2</w:t>
        </w:r>
        <w:r w:rsidR="000302EB" w:rsidRPr="00CB582E">
          <w:rPr>
            <w:rFonts w:ascii="Calibri" w:eastAsia="SimSun" w:hAnsi="Calibri"/>
            <w:noProof/>
            <w:sz w:val="22"/>
            <w:szCs w:val="22"/>
            <w:lang w:val="en-US" w:eastAsia="zh-CN"/>
          </w:rPr>
          <w:tab/>
        </w:r>
        <w:r w:rsidR="000302EB" w:rsidRPr="005C4663">
          <w:rPr>
            <w:rStyle w:val="Hyperlink"/>
            <w:noProof/>
            <w:lang w:val="en-CA"/>
          </w:rPr>
          <w:t>NAL unit decoding process</w:t>
        </w:r>
        <w:r w:rsidR="000302EB">
          <w:rPr>
            <w:noProof/>
            <w:webHidden/>
          </w:rPr>
          <w:tab/>
        </w:r>
        <w:r w:rsidR="000302EB">
          <w:rPr>
            <w:noProof/>
            <w:webHidden/>
          </w:rPr>
          <w:fldChar w:fldCharType="begin"/>
        </w:r>
        <w:r w:rsidR="000302EB">
          <w:rPr>
            <w:noProof/>
            <w:webHidden/>
          </w:rPr>
          <w:instrText xml:space="preserve"> PAGEREF _Toc361327494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495" w:history="1">
        <w:r w:rsidR="000302EB" w:rsidRPr="005C4663">
          <w:rPr>
            <w:rStyle w:val="Hyperlink"/>
            <w:noProof/>
            <w:lang w:val="en-CA"/>
          </w:rPr>
          <w:t>H.8.3</w:t>
        </w:r>
        <w:r w:rsidR="000302EB" w:rsidRPr="00CB582E">
          <w:rPr>
            <w:rFonts w:ascii="Calibri" w:eastAsia="SimSun" w:hAnsi="Calibri"/>
            <w:noProof/>
            <w:sz w:val="22"/>
            <w:szCs w:val="22"/>
            <w:lang w:val="en-US" w:eastAsia="zh-CN"/>
          </w:rPr>
          <w:tab/>
        </w:r>
        <w:r w:rsidR="000302EB" w:rsidRPr="005C4663">
          <w:rPr>
            <w:rStyle w:val="Hyperlink"/>
            <w:noProof/>
            <w:lang w:val="en-CA"/>
          </w:rPr>
          <w:t>Slice decoding processes</w:t>
        </w:r>
        <w:r w:rsidR="000302EB">
          <w:rPr>
            <w:noProof/>
            <w:webHidden/>
          </w:rPr>
          <w:tab/>
        </w:r>
        <w:r w:rsidR="000302EB">
          <w:rPr>
            <w:noProof/>
            <w:webHidden/>
          </w:rPr>
          <w:fldChar w:fldCharType="begin"/>
        </w:r>
        <w:r w:rsidR="000302EB">
          <w:rPr>
            <w:noProof/>
            <w:webHidden/>
          </w:rPr>
          <w:instrText xml:space="preserve"> PAGEREF _Toc361327495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500" w:history="1">
        <w:r w:rsidR="000302EB" w:rsidRPr="005C4663">
          <w:rPr>
            <w:rStyle w:val="Hyperlink"/>
            <w:noProof/>
            <w:lang w:val="en-CA"/>
          </w:rPr>
          <w:t>H.8.4</w:t>
        </w:r>
        <w:r w:rsidR="000302EB" w:rsidRPr="00CB582E">
          <w:rPr>
            <w:rFonts w:ascii="Calibri" w:eastAsia="SimSun" w:hAnsi="Calibri"/>
            <w:noProof/>
            <w:sz w:val="22"/>
            <w:szCs w:val="22"/>
            <w:lang w:val="en-US" w:eastAsia="zh-CN"/>
          </w:rPr>
          <w:tab/>
        </w:r>
        <w:r w:rsidR="000302EB" w:rsidRPr="005C4663">
          <w:rPr>
            <w:rStyle w:val="Hyperlink"/>
            <w:noProof/>
            <w:lang w:val="en-CA"/>
          </w:rPr>
          <w:t>Decoding process for coding units coded in intra prediction mode</w:t>
        </w:r>
        <w:r w:rsidR="000302EB">
          <w:rPr>
            <w:noProof/>
            <w:webHidden/>
          </w:rPr>
          <w:tab/>
        </w:r>
        <w:r w:rsidR="000302EB">
          <w:rPr>
            <w:noProof/>
            <w:webHidden/>
          </w:rPr>
          <w:fldChar w:fldCharType="begin"/>
        </w:r>
        <w:r w:rsidR="000302EB">
          <w:rPr>
            <w:noProof/>
            <w:webHidden/>
          </w:rPr>
          <w:instrText xml:space="preserve"> PAGEREF _Toc361327500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501" w:history="1">
        <w:r w:rsidR="000302EB" w:rsidRPr="005C4663">
          <w:rPr>
            <w:rStyle w:val="Hyperlink"/>
            <w:noProof/>
            <w:lang w:val="en-CA"/>
          </w:rPr>
          <w:t>H.8.5</w:t>
        </w:r>
        <w:r w:rsidR="000302EB" w:rsidRPr="00CB582E">
          <w:rPr>
            <w:rFonts w:ascii="Calibri" w:eastAsia="SimSun" w:hAnsi="Calibri"/>
            <w:noProof/>
            <w:sz w:val="22"/>
            <w:szCs w:val="22"/>
            <w:lang w:val="en-US" w:eastAsia="zh-CN"/>
          </w:rPr>
          <w:tab/>
        </w:r>
        <w:r w:rsidR="000302EB" w:rsidRPr="005C4663">
          <w:rPr>
            <w:rStyle w:val="Hyperlink"/>
            <w:noProof/>
            <w:lang w:val="en-CA"/>
          </w:rPr>
          <w:t>Decoding process for coding units coded in inter prediction mode</w:t>
        </w:r>
        <w:r w:rsidR="000302EB">
          <w:rPr>
            <w:noProof/>
            <w:webHidden/>
          </w:rPr>
          <w:tab/>
        </w:r>
        <w:r w:rsidR="000302EB">
          <w:rPr>
            <w:noProof/>
            <w:webHidden/>
          </w:rPr>
          <w:fldChar w:fldCharType="begin"/>
        </w:r>
        <w:r w:rsidR="000302EB">
          <w:rPr>
            <w:noProof/>
            <w:webHidden/>
          </w:rPr>
          <w:instrText xml:space="preserve"> PAGEREF _Toc361327501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505" w:history="1">
        <w:r w:rsidR="000302EB" w:rsidRPr="005C4663">
          <w:rPr>
            <w:rStyle w:val="Hyperlink"/>
            <w:noProof/>
            <w:lang w:val="en-CA"/>
          </w:rPr>
          <w:t>H.8.6</w:t>
        </w:r>
        <w:r w:rsidR="000302EB" w:rsidRPr="00CB582E">
          <w:rPr>
            <w:rFonts w:ascii="Calibri" w:eastAsia="SimSun" w:hAnsi="Calibri"/>
            <w:noProof/>
            <w:sz w:val="22"/>
            <w:szCs w:val="22"/>
            <w:lang w:val="en-US" w:eastAsia="zh-CN"/>
          </w:rPr>
          <w:tab/>
        </w:r>
        <w:r w:rsidR="000302EB" w:rsidRPr="005C4663">
          <w:rPr>
            <w:rStyle w:val="Hyperlink"/>
            <w:noProof/>
            <w:lang w:val="en-CA"/>
          </w:rPr>
          <w:t>Scaling, transformation and array construction process prior to deblocking filter process</w:t>
        </w:r>
        <w:r w:rsidR="000302EB">
          <w:rPr>
            <w:noProof/>
            <w:webHidden/>
          </w:rPr>
          <w:tab/>
        </w:r>
        <w:r w:rsidR="000302EB">
          <w:rPr>
            <w:noProof/>
            <w:webHidden/>
          </w:rPr>
          <w:fldChar w:fldCharType="begin"/>
        </w:r>
        <w:r w:rsidR="000302EB">
          <w:rPr>
            <w:noProof/>
            <w:webHidden/>
          </w:rPr>
          <w:instrText xml:space="preserve"> PAGEREF _Toc361327505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506" w:history="1">
        <w:r w:rsidR="000302EB" w:rsidRPr="005C4663">
          <w:rPr>
            <w:rStyle w:val="Hyperlink"/>
            <w:noProof/>
            <w:lang w:val="en-CA"/>
          </w:rPr>
          <w:t>H.8.7</w:t>
        </w:r>
        <w:r w:rsidR="000302EB" w:rsidRPr="00CB582E">
          <w:rPr>
            <w:rFonts w:ascii="Calibri" w:eastAsia="SimSun" w:hAnsi="Calibri"/>
            <w:noProof/>
            <w:sz w:val="22"/>
            <w:szCs w:val="22"/>
            <w:lang w:val="en-US" w:eastAsia="zh-CN"/>
          </w:rPr>
          <w:tab/>
        </w:r>
        <w:r w:rsidR="000302EB" w:rsidRPr="005C4663">
          <w:rPr>
            <w:rStyle w:val="Hyperlink"/>
            <w:noProof/>
            <w:lang w:val="en-CA"/>
          </w:rPr>
          <w:t>In-loop filter process</w:t>
        </w:r>
        <w:r w:rsidR="000302EB">
          <w:rPr>
            <w:noProof/>
            <w:webHidden/>
          </w:rPr>
          <w:tab/>
        </w:r>
        <w:r w:rsidR="000302EB">
          <w:rPr>
            <w:noProof/>
            <w:webHidden/>
          </w:rPr>
          <w:fldChar w:fldCharType="begin"/>
        </w:r>
        <w:r w:rsidR="000302EB">
          <w:rPr>
            <w:noProof/>
            <w:webHidden/>
          </w:rPr>
          <w:instrText xml:space="preserve"> PAGEREF _Toc361327506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507" w:history="1">
        <w:r w:rsidR="000302EB" w:rsidRPr="005C4663">
          <w:rPr>
            <w:rStyle w:val="Hyperlink"/>
            <w:lang w:val="en-CA"/>
          </w:rPr>
          <w:t>H.9</w:t>
        </w:r>
        <w:r w:rsidR="000302EB" w:rsidRPr="00CB582E">
          <w:rPr>
            <w:rFonts w:ascii="Calibri" w:eastAsia="SimSun" w:hAnsi="Calibri"/>
            <w:sz w:val="22"/>
            <w:szCs w:val="22"/>
            <w:lang w:val="en-US" w:eastAsia="zh-CN"/>
          </w:rPr>
          <w:tab/>
        </w:r>
        <w:r w:rsidR="000302EB" w:rsidRPr="005C4663">
          <w:rPr>
            <w:rStyle w:val="Hyperlink"/>
            <w:lang w:val="en-CA"/>
          </w:rPr>
          <w:t>Parsing process</w:t>
        </w:r>
        <w:r w:rsidR="000302EB">
          <w:rPr>
            <w:webHidden/>
          </w:rPr>
          <w:tab/>
        </w:r>
        <w:r w:rsidR="000302EB">
          <w:rPr>
            <w:webHidden/>
          </w:rPr>
          <w:fldChar w:fldCharType="begin"/>
        </w:r>
        <w:r w:rsidR="000302EB">
          <w:rPr>
            <w:webHidden/>
          </w:rPr>
          <w:instrText xml:space="preserve"> PAGEREF _Toc361327507 \h </w:instrText>
        </w:r>
        <w:r w:rsidR="000302EB">
          <w:rPr>
            <w:webHidden/>
          </w:rPr>
        </w:r>
        <w:r w:rsidR="000302EB">
          <w:rPr>
            <w:webHidden/>
          </w:rPr>
          <w:fldChar w:fldCharType="separate"/>
        </w:r>
        <w:r w:rsidR="000302EB">
          <w:rPr>
            <w:webHidden/>
          </w:rPr>
          <w:t>55</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508" w:history="1">
        <w:r w:rsidR="000302EB" w:rsidRPr="005C4663">
          <w:rPr>
            <w:rStyle w:val="Hyperlink"/>
            <w:lang w:val="en-CA"/>
          </w:rPr>
          <w:t>H.10</w:t>
        </w:r>
        <w:r w:rsidR="000302EB" w:rsidRPr="00CB582E">
          <w:rPr>
            <w:rFonts w:ascii="Calibri" w:eastAsia="SimSun" w:hAnsi="Calibri"/>
            <w:sz w:val="22"/>
            <w:szCs w:val="22"/>
            <w:lang w:val="en-US" w:eastAsia="zh-CN"/>
          </w:rPr>
          <w:tab/>
        </w:r>
        <w:r w:rsidR="000302EB" w:rsidRPr="005C4663">
          <w:rPr>
            <w:rStyle w:val="Hyperlink"/>
            <w:lang w:val="en-CA"/>
          </w:rPr>
          <w:t>Specification of bitstream subsets</w:t>
        </w:r>
        <w:r w:rsidR="000302EB">
          <w:rPr>
            <w:webHidden/>
          </w:rPr>
          <w:tab/>
        </w:r>
        <w:r w:rsidR="000302EB">
          <w:rPr>
            <w:webHidden/>
          </w:rPr>
          <w:fldChar w:fldCharType="begin"/>
        </w:r>
        <w:r w:rsidR="000302EB">
          <w:rPr>
            <w:webHidden/>
          </w:rPr>
          <w:instrText xml:space="preserve"> PAGEREF _Toc361327508 \h </w:instrText>
        </w:r>
        <w:r w:rsidR="000302EB">
          <w:rPr>
            <w:webHidden/>
          </w:rPr>
        </w:r>
        <w:r w:rsidR="000302EB">
          <w:rPr>
            <w:webHidden/>
          </w:rPr>
          <w:fldChar w:fldCharType="separate"/>
        </w:r>
        <w:r w:rsidR="000302EB">
          <w:rPr>
            <w:webHidden/>
          </w:rPr>
          <w:t>55</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509" w:history="1">
        <w:r w:rsidR="000302EB" w:rsidRPr="005C4663">
          <w:rPr>
            <w:rStyle w:val="Hyperlink"/>
            <w:lang w:val="en-CA"/>
          </w:rPr>
          <w:t>H.11</w:t>
        </w:r>
        <w:r w:rsidR="000302EB" w:rsidRPr="00CB582E">
          <w:rPr>
            <w:rFonts w:ascii="Calibri" w:eastAsia="SimSun" w:hAnsi="Calibri"/>
            <w:sz w:val="22"/>
            <w:szCs w:val="22"/>
            <w:lang w:val="en-US" w:eastAsia="zh-CN"/>
          </w:rPr>
          <w:tab/>
        </w:r>
        <w:r w:rsidR="000302EB" w:rsidRPr="005C4663">
          <w:rPr>
            <w:rStyle w:val="Hyperlink"/>
            <w:lang w:val="en-CA"/>
          </w:rPr>
          <w:t>Profiles, tiers, and levels</w:t>
        </w:r>
        <w:r w:rsidR="000302EB">
          <w:rPr>
            <w:webHidden/>
          </w:rPr>
          <w:tab/>
        </w:r>
        <w:r w:rsidR="000302EB">
          <w:rPr>
            <w:webHidden/>
          </w:rPr>
          <w:fldChar w:fldCharType="begin"/>
        </w:r>
        <w:r w:rsidR="000302EB">
          <w:rPr>
            <w:webHidden/>
          </w:rPr>
          <w:instrText xml:space="preserve"> PAGEREF _Toc361327509 \h </w:instrText>
        </w:r>
        <w:r w:rsidR="000302EB">
          <w:rPr>
            <w:webHidden/>
          </w:rPr>
        </w:r>
        <w:r w:rsidR="000302EB">
          <w:rPr>
            <w:webHidden/>
          </w:rPr>
          <w:fldChar w:fldCharType="separate"/>
        </w:r>
        <w:r w:rsidR="000302EB">
          <w:rPr>
            <w:webHidden/>
          </w:rPr>
          <w:t>55</w:t>
        </w:r>
        <w:r w:rsidR="000302EB">
          <w:rPr>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510" w:history="1">
        <w:r w:rsidR="000302EB" w:rsidRPr="005C4663">
          <w:rPr>
            <w:rStyle w:val="Hyperlink"/>
            <w:noProof/>
            <w:lang w:val="en-CA"/>
          </w:rPr>
          <w:t>H.11.1</w:t>
        </w:r>
        <w:r w:rsidR="000302EB" w:rsidRPr="00CB582E">
          <w:rPr>
            <w:rFonts w:ascii="Calibri" w:eastAsia="SimSun" w:hAnsi="Calibri"/>
            <w:noProof/>
            <w:sz w:val="22"/>
            <w:szCs w:val="22"/>
            <w:lang w:val="en-US" w:eastAsia="zh-CN"/>
          </w:rPr>
          <w:tab/>
        </w:r>
        <w:r w:rsidR="000302EB" w:rsidRPr="005C4663">
          <w:rPr>
            <w:rStyle w:val="Hyperlink"/>
            <w:noProof/>
            <w:lang w:val="en-CA"/>
          </w:rPr>
          <w:t>Profiles</w:t>
        </w:r>
        <w:r w:rsidR="000302EB">
          <w:rPr>
            <w:noProof/>
            <w:webHidden/>
          </w:rPr>
          <w:tab/>
        </w:r>
        <w:r w:rsidR="000302EB">
          <w:rPr>
            <w:noProof/>
            <w:webHidden/>
          </w:rPr>
          <w:fldChar w:fldCharType="begin"/>
        </w:r>
        <w:r w:rsidR="000302EB">
          <w:rPr>
            <w:noProof/>
            <w:webHidden/>
          </w:rPr>
          <w:instrText xml:space="preserve"> PAGEREF _Toc361327510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511" w:history="1">
        <w:r w:rsidR="000302EB" w:rsidRPr="005C4663">
          <w:rPr>
            <w:rStyle w:val="Hyperlink"/>
            <w:noProof/>
          </w:rPr>
          <w:t>H.11.1.1</w:t>
        </w:r>
        <w:r w:rsidR="000302EB" w:rsidRPr="00CB582E">
          <w:rPr>
            <w:rFonts w:ascii="Calibri" w:eastAsia="SimSun" w:hAnsi="Calibri"/>
            <w:noProof/>
            <w:sz w:val="22"/>
            <w:szCs w:val="22"/>
            <w:lang w:val="en-US" w:eastAsia="zh-CN"/>
          </w:rPr>
          <w:tab/>
        </w:r>
        <w:r w:rsidR="000302EB" w:rsidRPr="005C4663">
          <w:rPr>
            <w:rStyle w:val="Hyperlink"/>
            <w:noProof/>
          </w:rPr>
          <w:t>General</w:t>
        </w:r>
        <w:r w:rsidR="000302EB">
          <w:rPr>
            <w:noProof/>
            <w:webHidden/>
          </w:rPr>
          <w:tab/>
        </w:r>
        <w:r w:rsidR="000302EB">
          <w:rPr>
            <w:noProof/>
            <w:webHidden/>
          </w:rPr>
          <w:fldChar w:fldCharType="begin"/>
        </w:r>
        <w:r w:rsidR="000302EB">
          <w:rPr>
            <w:noProof/>
            <w:webHidden/>
          </w:rPr>
          <w:instrText xml:space="preserve"> PAGEREF _Toc361327511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0061EA">
      <w:pPr>
        <w:pStyle w:val="TOC4"/>
        <w:rPr>
          <w:rFonts w:ascii="Calibri" w:eastAsia="SimSun" w:hAnsi="Calibri"/>
          <w:noProof/>
          <w:sz w:val="22"/>
          <w:szCs w:val="22"/>
          <w:lang w:val="en-US" w:eastAsia="zh-CN"/>
        </w:rPr>
      </w:pPr>
      <w:hyperlink w:anchor="_Toc361327513" w:history="1">
        <w:r w:rsidR="000302EB" w:rsidRPr="005C4663">
          <w:rPr>
            <w:rStyle w:val="Hyperlink"/>
            <w:noProof/>
          </w:rPr>
          <w:t>H.11.1.2</w:t>
        </w:r>
        <w:r w:rsidR="000302EB" w:rsidRPr="00CB582E">
          <w:rPr>
            <w:rFonts w:ascii="Calibri" w:eastAsia="SimSun" w:hAnsi="Calibri"/>
            <w:noProof/>
            <w:sz w:val="22"/>
            <w:szCs w:val="22"/>
            <w:lang w:val="en-US" w:eastAsia="zh-CN"/>
          </w:rPr>
          <w:tab/>
        </w:r>
        <w:r w:rsidR="000302EB" w:rsidRPr="005C4663">
          <w:rPr>
            <w:rStyle w:val="Hyperlink"/>
            <w:noProof/>
          </w:rPr>
          <w:t>Scalable Main profile</w:t>
        </w:r>
        <w:r w:rsidR="000302EB">
          <w:rPr>
            <w:noProof/>
            <w:webHidden/>
          </w:rPr>
          <w:tab/>
        </w:r>
        <w:r w:rsidR="000302EB">
          <w:rPr>
            <w:noProof/>
            <w:webHidden/>
          </w:rPr>
          <w:fldChar w:fldCharType="begin"/>
        </w:r>
        <w:r w:rsidR="000302EB">
          <w:rPr>
            <w:noProof/>
            <w:webHidden/>
          </w:rPr>
          <w:instrText xml:space="preserve"> PAGEREF _Toc361327513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0061EA">
      <w:pPr>
        <w:pStyle w:val="TOC3"/>
        <w:rPr>
          <w:rFonts w:ascii="Calibri" w:eastAsia="SimSun" w:hAnsi="Calibri"/>
          <w:noProof/>
          <w:sz w:val="22"/>
          <w:szCs w:val="22"/>
          <w:lang w:val="en-US" w:eastAsia="zh-CN"/>
        </w:rPr>
      </w:pPr>
      <w:hyperlink w:anchor="_Toc361327514" w:history="1">
        <w:r w:rsidR="000302EB" w:rsidRPr="005C4663">
          <w:rPr>
            <w:rStyle w:val="Hyperlink"/>
            <w:noProof/>
            <w:lang w:val="en-CA"/>
          </w:rPr>
          <w:t>H.11.2</w:t>
        </w:r>
        <w:r w:rsidR="000302EB" w:rsidRPr="00CB582E">
          <w:rPr>
            <w:rFonts w:ascii="Calibri" w:eastAsia="SimSun" w:hAnsi="Calibri"/>
            <w:noProof/>
            <w:sz w:val="22"/>
            <w:szCs w:val="22"/>
            <w:lang w:val="en-US" w:eastAsia="zh-CN"/>
          </w:rPr>
          <w:tab/>
        </w:r>
        <w:r w:rsidR="000302EB" w:rsidRPr="005C4663">
          <w:rPr>
            <w:rStyle w:val="Hyperlink"/>
            <w:noProof/>
            <w:lang w:val="en-CA"/>
          </w:rPr>
          <w:t>Tiers and levels</w:t>
        </w:r>
        <w:r w:rsidR="000302EB">
          <w:rPr>
            <w:noProof/>
            <w:webHidden/>
          </w:rPr>
          <w:tab/>
        </w:r>
        <w:r w:rsidR="000302EB">
          <w:rPr>
            <w:noProof/>
            <w:webHidden/>
          </w:rPr>
          <w:fldChar w:fldCharType="begin"/>
        </w:r>
        <w:r w:rsidR="000302EB">
          <w:rPr>
            <w:noProof/>
            <w:webHidden/>
          </w:rPr>
          <w:instrText xml:space="preserve"> PAGEREF _Toc361327514 \h </w:instrText>
        </w:r>
        <w:r w:rsidR="000302EB">
          <w:rPr>
            <w:noProof/>
            <w:webHidden/>
          </w:rPr>
        </w:r>
        <w:r w:rsidR="000302EB">
          <w:rPr>
            <w:noProof/>
            <w:webHidden/>
          </w:rPr>
          <w:fldChar w:fldCharType="separate"/>
        </w:r>
        <w:r w:rsidR="000302EB">
          <w:rPr>
            <w:noProof/>
            <w:webHidden/>
          </w:rPr>
          <w:t>56</w:t>
        </w:r>
        <w:r w:rsidR="000302EB">
          <w:rPr>
            <w:noProof/>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515" w:history="1">
        <w:r w:rsidR="000302EB" w:rsidRPr="005C4663">
          <w:rPr>
            <w:rStyle w:val="Hyperlink"/>
            <w:lang w:val="en-CA"/>
          </w:rPr>
          <w:t>H.12</w:t>
        </w:r>
        <w:r w:rsidR="000302EB" w:rsidRPr="00CB582E">
          <w:rPr>
            <w:rFonts w:ascii="Calibri" w:eastAsia="SimSun" w:hAnsi="Calibri"/>
            <w:sz w:val="22"/>
            <w:szCs w:val="22"/>
            <w:lang w:val="en-US" w:eastAsia="zh-CN"/>
          </w:rPr>
          <w:tab/>
        </w:r>
        <w:r w:rsidR="000302EB" w:rsidRPr="005C4663">
          <w:rPr>
            <w:rStyle w:val="Hyperlink"/>
            <w:lang w:val="en-CA"/>
          </w:rPr>
          <w:t>Byte stream format</w:t>
        </w:r>
        <w:r w:rsidR="000302EB">
          <w:rPr>
            <w:webHidden/>
          </w:rPr>
          <w:tab/>
        </w:r>
        <w:r w:rsidR="000302EB">
          <w:rPr>
            <w:webHidden/>
          </w:rPr>
          <w:fldChar w:fldCharType="begin"/>
        </w:r>
        <w:r w:rsidR="000302EB">
          <w:rPr>
            <w:webHidden/>
          </w:rPr>
          <w:instrText xml:space="preserve"> PAGEREF _Toc361327515 \h </w:instrText>
        </w:r>
        <w:r w:rsidR="000302EB">
          <w:rPr>
            <w:webHidden/>
          </w:rPr>
        </w:r>
        <w:r w:rsidR="000302EB">
          <w:rPr>
            <w:webHidden/>
          </w:rPr>
          <w:fldChar w:fldCharType="separate"/>
        </w:r>
        <w:r w:rsidR="000302EB">
          <w:rPr>
            <w:webHidden/>
          </w:rPr>
          <w:t>56</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516" w:history="1">
        <w:r w:rsidR="000302EB" w:rsidRPr="005C4663">
          <w:rPr>
            <w:rStyle w:val="Hyperlink"/>
            <w:lang w:val="en-CA"/>
          </w:rPr>
          <w:t>H.13</w:t>
        </w:r>
        <w:r w:rsidR="000302EB" w:rsidRPr="00CB582E">
          <w:rPr>
            <w:rFonts w:ascii="Calibri" w:eastAsia="SimSun" w:hAnsi="Calibri"/>
            <w:sz w:val="22"/>
            <w:szCs w:val="22"/>
            <w:lang w:val="en-US" w:eastAsia="zh-CN"/>
          </w:rPr>
          <w:tab/>
        </w:r>
        <w:r w:rsidR="000302EB" w:rsidRPr="005C4663">
          <w:rPr>
            <w:rStyle w:val="Hyperlink"/>
            <w:lang w:val="en-CA"/>
          </w:rPr>
          <w:t>Hypothetical reference decoder</w:t>
        </w:r>
        <w:r w:rsidR="000302EB">
          <w:rPr>
            <w:webHidden/>
          </w:rPr>
          <w:tab/>
        </w:r>
        <w:r w:rsidR="000302EB">
          <w:rPr>
            <w:webHidden/>
          </w:rPr>
          <w:fldChar w:fldCharType="begin"/>
        </w:r>
        <w:r w:rsidR="000302EB">
          <w:rPr>
            <w:webHidden/>
          </w:rPr>
          <w:instrText xml:space="preserve"> PAGEREF _Toc361327516 \h </w:instrText>
        </w:r>
        <w:r w:rsidR="000302EB">
          <w:rPr>
            <w:webHidden/>
          </w:rPr>
        </w:r>
        <w:r w:rsidR="000302EB">
          <w:rPr>
            <w:webHidden/>
          </w:rPr>
          <w:fldChar w:fldCharType="separate"/>
        </w:r>
        <w:r w:rsidR="000302EB">
          <w:rPr>
            <w:webHidden/>
          </w:rPr>
          <w:t>56</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517" w:history="1">
        <w:r w:rsidR="000302EB" w:rsidRPr="005C4663">
          <w:rPr>
            <w:rStyle w:val="Hyperlink"/>
            <w:lang w:val="en-CA"/>
          </w:rPr>
          <w:t>H.14</w:t>
        </w:r>
        <w:r w:rsidR="000302EB" w:rsidRPr="00CB582E">
          <w:rPr>
            <w:rFonts w:ascii="Calibri" w:eastAsia="SimSun" w:hAnsi="Calibri"/>
            <w:sz w:val="22"/>
            <w:szCs w:val="22"/>
            <w:lang w:val="en-US" w:eastAsia="zh-CN"/>
          </w:rPr>
          <w:tab/>
        </w:r>
        <w:r w:rsidR="000302EB" w:rsidRPr="005C4663">
          <w:rPr>
            <w:rStyle w:val="Hyperlink"/>
            <w:lang w:val="en-CA"/>
          </w:rPr>
          <w:t>SEI messages</w:t>
        </w:r>
        <w:r w:rsidR="000302EB">
          <w:rPr>
            <w:webHidden/>
          </w:rPr>
          <w:tab/>
        </w:r>
        <w:r w:rsidR="000302EB">
          <w:rPr>
            <w:webHidden/>
          </w:rPr>
          <w:fldChar w:fldCharType="begin"/>
        </w:r>
        <w:r w:rsidR="000302EB">
          <w:rPr>
            <w:webHidden/>
          </w:rPr>
          <w:instrText xml:space="preserve"> PAGEREF _Toc361327517 \h </w:instrText>
        </w:r>
        <w:r w:rsidR="000302EB">
          <w:rPr>
            <w:webHidden/>
          </w:rPr>
        </w:r>
        <w:r w:rsidR="000302EB">
          <w:rPr>
            <w:webHidden/>
          </w:rPr>
          <w:fldChar w:fldCharType="separate"/>
        </w:r>
        <w:r w:rsidR="000302EB">
          <w:rPr>
            <w:webHidden/>
          </w:rPr>
          <w:t>56</w:t>
        </w:r>
        <w:r w:rsidR="000302EB">
          <w:rPr>
            <w:webHidden/>
          </w:rPr>
          <w:fldChar w:fldCharType="end"/>
        </w:r>
      </w:hyperlink>
    </w:p>
    <w:p w:rsidR="000302EB" w:rsidRPr="00CB582E" w:rsidRDefault="000061EA">
      <w:pPr>
        <w:pStyle w:val="TOC2"/>
        <w:rPr>
          <w:rFonts w:ascii="Calibri" w:eastAsia="SimSun" w:hAnsi="Calibri"/>
          <w:sz w:val="22"/>
          <w:szCs w:val="22"/>
          <w:lang w:val="en-US" w:eastAsia="zh-CN"/>
        </w:rPr>
      </w:pPr>
      <w:hyperlink w:anchor="_Toc361327518" w:history="1">
        <w:r w:rsidR="000302EB" w:rsidRPr="005C4663">
          <w:rPr>
            <w:rStyle w:val="Hyperlink"/>
            <w:lang w:val="en-CA"/>
          </w:rPr>
          <w:t>H.15</w:t>
        </w:r>
        <w:r w:rsidR="000302EB" w:rsidRPr="00CB582E">
          <w:rPr>
            <w:rFonts w:ascii="Calibri" w:eastAsia="SimSun" w:hAnsi="Calibri"/>
            <w:sz w:val="22"/>
            <w:szCs w:val="22"/>
            <w:lang w:val="en-US" w:eastAsia="zh-CN"/>
          </w:rPr>
          <w:tab/>
        </w:r>
        <w:r w:rsidR="000302EB" w:rsidRPr="005C4663">
          <w:rPr>
            <w:rStyle w:val="Hyperlink"/>
            <w:lang w:val="en-CA"/>
          </w:rPr>
          <w:t>Video usability information</w:t>
        </w:r>
        <w:r w:rsidR="000302EB">
          <w:rPr>
            <w:webHidden/>
          </w:rPr>
          <w:tab/>
        </w:r>
        <w:r w:rsidR="000302EB">
          <w:rPr>
            <w:webHidden/>
          </w:rPr>
          <w:fldChar w:fldCharType="begin"/>
        </w:r>
        <w:r w:rsidR="000302EB">
          <w:rPr>
            <w:webHidden/>
          </w:rPr>
          <w:instrText xml:space="preserve"> PAGEREF _Toc361327518 \h </w:instrText>
        </w:r>
        <w:r w:rsidR="000302EB">
          <w:rPr>
            <w:webHidden/>
          </w:rPr>
        </w:r>
        <w:r w:rsidR="000302EB">
          <w:rPr>
            <w:webHidden/>
          </w:rPr>
          <w:fldChar w:fldCharType="separate"/>
        </w:r>
        <w:r w:rsidR="000302EB">
          <w:rPr>
            <w:webHidden/>
          </w:rPr>
          <w:t>56</w:t>
        </w:r>
        <w:r w:rsidR="000302EB">
          <w:rPr>
            <w:webHidden/>
          </w:rPr>
          <w:fldChar w:fldCharType="end"/>
        </w:r>
      </w:hyperlink>
    </w:p>
    <w:p w:rsidR="00C6730C" w:rsidRDefault="000C4DDD" w:rsidP="003475AB">
      <w:pPr>
        <w:pStyle w:val="3EdNotes"/>
        <w:numPr>
          <w:ilvl w:val="0"/>
          <w:numId w:val="0"/>
        </w:numPr>
        <w:ind w:left="284" w:hanging="284"/>
        <w:rPr>
          <w:lang w:val="en-CA"/>
        </w:rPr>
      </w:pPr>
      <w:r>
        <w:fldChar w:fldCharType="end"/>
      </w:r>
    </w:p>
    <w:p w:rsidR="00C6730C" w:rsidRPr="00D93C4B" w:rsidRDefault="00C6730C" w:rsidP="00C6730C">
      <w:pPr>
        <w:pStyle w:val="3EdNotes"/>
        <w:numPr>
          <w:ilvl w:val="0"/>
          <w:numId w:val="0"/>
        </w:numPr>
        <w:ind w:left="284" w:hanging="284"/>
        <w:rPr>
          <w:lang w:val="en-CA"/>
        </w:rPr>
      </w:pPr>
    </w:p>
    <w:p w:rsidR="008D66D2" w:rsidRPr="001533A7" w:rsidRDefault="008D66D2" w:rsidP="001533A7">
      <w:pPr>
        <w:pStyle w:val="3EdNotes"/>
        <w:rPr>
          <w:lang w:val="en-CA"/>
        </w:rPr>
        <w:sectPr w:rsidR="008D66D2" w:rsidRPr="001533A7" w:rsidSect="00E408D1">
          <w:headerReference w:type="even" r:id="rId18"/>
          <w:headerReference w:type="default" r:id="rId19"/>
          <w:footerReference w:type="even" r:id="rId20"/>
          <w:footerReference w:type="default" r:id="rId21"/>
          <w:headerReference w:type="first" r:id="rId22"/>
          <w:footerReference w:type="first" r:id="rId23"/>
          <w:pgSz w:w="11907" w:h="16834" w:code="9"/>
          <w:pgMar w:top="1089" w:right="1089" w:bottom="1089" w:left="1089" w:header="482" w:footer="482" w:gutter="0"/>
          <w:paperSrc w:first="15" w:other="15"/>
          <w:pgNumType w:fmt="lowerRoman"/>
          <w:cols w:space="720"/>
          <w:titlePg/>
          <w:docGrid w:linePitch="326"/>
        </w:sectPr>
      </w:pPr>
    </w:p>
    <w:p w:rsidR="00896F84" w:rsidRPr="001533A7" w:rsidRDefault="00896F84" w:rsidP="00896F84">
      <w:pPr>
        <w:rPr>
          <w:i/>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16578974"/>
      <w:bookmarkStart w:id="25" w:name="_Ref19428341"/>
      <w:bookmarkStart w:id="26" w:name="_Ref20133543"/>
      <w:bookmarkStart w:id="27" w:name="_Ref20133547"/>
      <w:bookmarkStart w:id="28" w:name="_Toc20134294"/>
      <w:bookmarkStart w:id="29" w:name="_Ref34466446"/>
      <w:bookmarkStart w:id="30" w:name="_Ref36115734"/>
      <w:bookmarkStart w:id="31" w:name="_Ref36826652"/>
      <w:bookmarkStart w:id="32" w:name="_Ref41631640"/>
      <w:bookmarkStart w:id="33" w:name="_Ref70757751"/>
      <w:bookmarkStart w:id="34" w:name="_Ref70758137"/>
      <w:bookmarkStart w:id="35" w:name="_Toc77680435"/>
      <w:bookmarkStart w:id="36" w:name="_Toc118289073"/>
      <w:bookmarkStart w:id="37" w:name="_Ref170312053"/>
      <w:bookmarkStart w:id="38" w:name="_Ref220342355"/>
      <w:bookmarkStart w:id="39" w:name="_Toc226456596"/>
      <w:bookmarkStart w:id="40" w:name="_Toc248045272"/>
      <w:bookmarkStart w:id="41" w:name="_Ref276143000"/>
      <w:bookmarkStart w:id="42" w:name="_Toc287363796"/>
      <w:bookmarkStart w:id="43" w:name="_Toc311217227"/>
      <w:bookmarkStart w:id="44" w:name="_Ref317098305"/>
      <w:bookmarkStart w:id="45" w:name="_Ref317175078"/>
      <w:bookmarkStart w:id="46" w:name="_Toc317198779"/>
      <w:bookmarkStart w:id="47" w:name="_Ref330057451"/>
      <w:bookmarkStart w:id="48" w:name="_Ref330057476"/>
      <w:bookmarkStart w:id="49" w:name="_Toc341908432"/>
      <w:bookmarkEnd w:id="15"/>
      <w:bookmarkEnd w:id="16"/>
      <w:bookmarkEnd w:id="17"/>
      <w:bookmarkEnd w:id="18"/>
      <w:bookmarkEnd w:id="19"/>
      <w:bookmarkEnd w:id="20"/>
      <w:bookmarkEnd w:id="21"/>
      <w:bookmarkEnd w:id="22"/>
      <w:bookmarkEnd w:id="23"/>
      <w:r w:rsidRPr="001533A7">
        <w:rPr>
          <w:i/>
          <w:lang w:val="en-CA"/>
        </w:rPr>
        <w:lastRenderedPageBreak/>
        <w:t>Replace subclause 8.1, 8.2 and 8.3 with the following (with additions ind</w:t>
      </w:r>
      <w:r w:rsidRPr="001533A7">
        <w:rPr>
          <w:i/>
        </w:rPr>
        <w:t xml:space="preserve">icated in </w:t>
      </w:r>
      <w:proofErr w:type="gramStart"/>
      <w:r w:rsidR="00521AA2" w:rsidRPr="001533A7">
        <w:rPr>
          <w:i/>
          <w:highlight w:val="cyan"/>
        </w:rPr>
        <w:t>turquoise</w:t>
      </w:r>
      <w:r w:rsidR="00521AA2" w:rsidRPr="001533A7">
        <w:rPr>
          <w:i/>
        </w:rPr>
        <w:t xml:space="preserve"> </w:t>
      </w:r>
      <w:r w:rsidRPr="001533A7">
        <w:rPr>
          <w:i/>
        </w:rPr>
        <w:t>)</w:t>
      </w:r>
      <w:proofErr w:type="gramEnd"/>
      <w:r w:rsidRPr="001533A7">
        <w:rPr>
          <w:i/>
        </w:rPr>
        <w:t xml:space="preserve">. </w:t>
      </w:r>
    </w:p>
    <w:p w:rsidR="00103380" w:rsidRPr="008E14A4" w:rsidRDefault="00103380" w:rsidP="00103380">
      <w:pPr>
        <w:pStyle w:val="Heading1"/>
        <w:tabs>
          <w:tab w:val="clear" w:pos="720"/>
          <w:tab w:val="clear" w:pos="794"/>
        </w:tabs>
        <w:ind w:left="432" w:hanging="432"/>
      </w:pPr>
      <w:bookmarkStart w:id="50" w:name="_Toc361154572"/>
      <w:bookmarkStart w:id="51" w:name="_Toc361327372"/>
      <w:bookmarkStart w:id="52" w:name="_Ref348033586"/>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8E14A4">
        <w:t xml:space="preserve">Decoding </w:t>
      </w:r>
      <w:r w:rsidRPr="00EA5081">
        <w:t>process</w:t>
      </w:r>
      <w:bookmarkEnd w:id="50"/>
      <w:bookmarkEnd w:id="51"/>
    </w:p>
    <w:p w:rsidR="00103380" w:rsidRPr="008E14A4" w:rsidRDefault="00103380" w:rsidP="00103380">
      <w:pPr>
        <w:pStyle w:val="Heading2"/>
        <w:tabs>
          <w:tab w:val="clear" w:pos="720"/>
          <w:tab w:val="clear" w:pos="794"/>
        </w:tabs>
        <w:ind w:left="576" w:hanging="576"/>
      </w:pPr>
      <w:bookmarkStart w:id="53" w:name="_Toc317198780"/>
      <w:bookmarkStart w:id="54" w:name="_Toc341908433"/>
      <w:bookmarkStart w:id="55" w:name="_Toc361154573"/>
      <w:bookmarkStart w:id="56" w:name="_Toc361327373"/>
      <w:r w:rsidRPr="008E14A4">
        <w:t>General</w:t>
      </w:r>
      <w:bookmarkEnd w:id="53"/>
      <w:r w:rsidRPr="008E14A4">
        <w:t xml:space="preserve"> </w:t>
      </w:r>
      <w:r w:rsidRPr="00EA5081">
        <w:t>decoding</w:t>
      </w:r>
      <w:r w:rsidRPr="008E14A4">
        <w:t xml:space="preserve"> process</w:t>
      </w:r>
      <w:bookmarkEnd w:id="54"/>
      <w:bookmarkEnd w:id="55"/>
      <w:bookmarkEnd w:id="56"/>
    </w:p>
    <w:p w:rsidR="00103380" w:rsidRPr="008E14A4" w:rsidRDefault="00103380" w:rsidP="00103380">
      <w:r w:rsidRPr="008E14A4">
        <w:t>Input to this process is a bitstream. Output of this process is a list of decoded pictures.</w:t>
      </w:r>
    </w:p>
    <w:p w:rsidR="00103380" w:rsidRPr="008E14A4" w:rsidRDefault="00103380" w:rsidP="00103380">
      <w:r w:rsidRPr="008E14A4">
        <w:t>The layer identifier list TargetDecLayerIdList, which specifies the list of nuh_layer_id values, in increasing order of nuh_layer_id values, of the NAL units to be decoded, is specified as follows:</w:t>
      </w:r>
    </w:p>
    <w:p w:rsidR="00103380" w:rsidRPr="008E14A4" w:rsidRDefault="00103380" w:rsidP="00103380">
      <w:pPr>
        <w:tabs>
          <w:tab w:val="clear" w:pos="794"/>
          <w:tab w:val="left" w:pos="400"/>
          <w:tab w:val="left" w:pos="1080"/>
        </w:tabs>
        <w:ind w:left="400" w:hanging="400"/>
      </w:pPr>
      <w:r w:rsidRPr="008E14A4">
        <w:t>–</w:t>
      </w:r>
      <w:r w:rsidRPr="008E14A4">
        <w:tab/>
        <w:t>If some external means, not specified in this Specification, is available to set TargetDecLayerIdList, TargetDecLayerIdList is set by the external means.</w:t>
      </w:r>
    </w:p>
    <w:p w:rsidR="00103380" w:rsidRPr="008E14A4" w:rsidRDefault="00103380" w:rsidP="00103380">
      <w:pPr>
        <w:tabs>
          <w:tab w:val="clear" w:pos="794"/>
          <w:tab w:val="left" w:pos="400"/>
          <w:tab w:val="left" w:pos="1080"/>
        </w:tabs>
        <w:ind w:left="400" w:hanging="400"/>
      </w:pPr>
      <w:r w:rsidRPr="008E14A4">
        <w:t>–</w:t>
      </w:r>
      <w:r w:rsidRPr="008E14A4">
        <w:tab/>
        <w:t>Otherwise, if the decoding process is invoked in a bitstream conformance test as specified in subclause C.1, TargetDecLayerIdList is set as specified in subclause C.1.</w:t>
      </w:r>
    </w:p>
    <w:p w:rsidR="00103380" w:rsidRPr="008E14A4" w:rsidRDefault="00103380" w:rsidP="00103380">
      <w:pPr>
        <w:tabs>
          <w:tab w:val="clear" w:pos="794"/>
          <w:tab w:val="left" w:pos="400"/>
          <w:tab w:val="left" w:pos="1080"/>
        </w:tabs>
        <w:ind w:left="400" w:hanging="400"/>
      </w:pPr>
      <w:r w:rsidRPr="008E14A4">
        <w:t>–</w:t>
      </w:r>
      <w:r w:rsidRPr="008E14A4">
        <w:tab/>
        <w:t>Otherwise, TargetDecLayerIdList contains only one nuh_layer_id value that is equal to 0.</w:t>
      </w:r>
    </w:p>
    <w:p w:rsidR="00103380" w:rsidRPr="008E14A4" w:rsidRDefault="00103380" w:rsidP="00103380">
      <w:r w:rsidRPr="008E14A4">
        <w:t>The variable HighestTid, which identifies the highest temporal sub-layer to be decoded, is specified as follows:</w:t>
      </w:r>
    </w:p>
    <w:p w:rsidR="00103380" w:rsidRPr="008E14A4" w:rsidRDefault="00103380" w:rsidP="00103380">
      <w:pPr>
        <w:tabs>
          <w:tab w:val="clear" w:pos="794"/>
          <w:tab w:val="left" w:pos="400"/>
          <w:tab w:val="left" w:pos="1080"/>
        </w:tabs>
        <w:ind w:left="400" w:hanging="400"/>
      </w:pPr>
      <w:r w:rsidRPr="008E14A4">
        <w:t>–</w:t>
      </w:r>
      <w:r w:rsidRPr="008E14A4">
        <w:tab/>
        <w:t>If some external means, not specified in this Specification, is available to set HighestTid, HighestTid is set by the external means.</w:t>
      </w:r>
    </w:p>
    <w:p w:rsidR="00103380" w:rsidRPr="008E14A4" w:rsidRDefault="00103380" w:rsidP="00103380">
      <w:pPr>
        <w:tabs>
          <w:tab w:val="clear" w:pos="794"/>
          <w:tab w:val="left" w:pos="400"/>
          <w:tab w:val="left" w:pos="1080"/>
        </w:tabs>
        <w:ind w:left="400" w:hanging="400"/>
      </w:pPr>
      <w:r w:rsidRPr="008E14A4">
        <w:t>–</w:t>
      </w:r>
      <w:r w:rsidRPr="008E14A4">
        <w:tab/>
        <w:t>Otherwise, if the decoding process is invoked in a bitstream conformance test as specified in subclause C.1, HighestTid is set as specified in subclause C.1.</w:t>
      </w:r>
    </w:p>
    <w:p w:rsidR="00103380" w:rsidRPr="008E14A4" w:rsidRDefault="00103380" w:rsidP="00103380">
      <w:pPr>
        <w:tabs>
          <w:tab w:val="clear" w:pos="794"/>
          <w:tab w:val="left" w:pos="400"/>
          <w:tab w:val="left" w:pos="1080"/>
        </w:tabs>
        <w:ind w:left="400" w:hanging="400"/>
      </w:pPr>
      <w:r w:rsidRPr="008E14A4">
        <w:t>–</w:t>
      </w:r>
      <w:r w:rsidRPr="008E14A4">
        <w:tab/>
        <w:t>Otherwise, HighestTid is set equal to sps_max_sub_layers_minus1.</w:t>
      </w:r>
    </w:p>
    <w:p w:rsidR="00103380" w:rsidRPr="008E14A4" w:rsidRDefault="00103380" w:rsidP="00103380">
      <w:r w:rsidRPr="008E14A4">
        <w:t xml:space="preserve">The sub-bitstream extraction process as specified in clause 10 is applied with the bitstream, HighestTid, and TargetDecLayerIdList as </w:t>
      </w:r>
      <w:proofErr w:type="gramStart"/>
      <w:r w:rsidRPr="008E14A4">
        <w:t>inputs,</w:t>
      </w:r>
      <w:proofErr w:type="gramEnd"/>
      <w:r w:rsidRPr="008E14A4">
        <w:t xml:space="preserve"> and the output is assigned to a bitstream referred to as BitstreamToDecode.</w:t>
      </w:r>
    </w:p>
    <w:p w:rsidR="00103380" w:rsidRPr="008E14A4" w:rsidRDefault="00103380" w:rsidP="00103380">
      <w:r w:rsidRPr="008E14A4">
        <w:t>The decoding processes specified in the remainder of this subclause apply to each coded picture, referred to as the current picture and denoted by the variable CurrPic, in BitstreamToDecode.</w:t>
      </w:r>
    </w:p>
    <w:p w:rsidR="00103380" w:rsidRPr="008E14A4" w:rsidRDefault="00103380" w:rsidP="00103380">
      <w:r w:rsidRPr="008E14A4">
        <w:t>Depending on the value of chroma_format_idc, the number of sample arrays of the current picture is as follows:</w:t>
      </w:r>
    </w:p>
    <w:p w:rsidR="00103380" w:rsidRPr="008E14A4" w:rsidRDefault="00103380" w:rsidP="00103380">
      <w:pPr>
        <w:tabs>
          <w:tab w:val="clear" w:pos="794"/>
          <w:tab w:val="left" w:pos="400"/>
          <w:tab w:val="left" w:pos="1080"/>
        </w:tabs>
        <w:ind w:left="400" w:hanging="400"/>
      </w:pPr>
      <w:r w:rsidRPr="008E14A4">
        <w:t>–</w:t>
      </w:r>
      <w:r w:rsidRPr="008E14A4">
        <w:tab/>
        <w:t>If chroma_format_idc is equal to 0, the current picture consists of 1 sample array S</w:t>
      </w:r>
      <w:r w:rsidRPr="008E14A4">
        <w:rPr>
          <w:vertAlign w:val="subscript"/>
        </w:rPr>
        <w:t>L</w:t>
      </w:r>
      <w:r w:rsidRPr="008E14A4">
        <w:t>.</w:t>
      </w:r>
    </w:p>
    <w:p w:rsidR="00103380" w:rsidRPr="008E14A4" w:rsidRDefault="00103380" w:rsidP="00103380">
      <w:pPr>
        <w:tabs>
          <w:tab w:val="clear" w:pos="794"/>
          <w:tab w:val="left" w:pos="400"/>
          <w:tab w:val="left" w:pos="1080"/>
        </w:tabs>
        <w:ind w:left="400" w:hanging="400"/>
      </w:pPr>
      <w:r w:rsidRPr="008E14A4">
        <w:t>–</w:t>
      </w:r>
      <w:r w:rsidRPr="008E14A4">
        <w:tab/>
        <w:t>Otherwise (chroma_format_idc is not equal to 0), the current picture consists of 3 sample arrays S</w:t>
      </w:r>
      <w:r w:rsidRPr="008E14A4">
        <w:rPr>
          <w:vertAlign w:val="subscript"/>
        </w:rPr>
        <w:t>L</w:t>
      </w:r>
      <w:r w:rsidRPr="008E14A4">
        <w:t>, S</w:t>
      </w:r>
      <w:r w:rsidRPr="008E14A4">
        <w:rPr>
          <w:vertAlign w:val="subscript"/>
        </w:rPr>
        <w:t>Cb</w:t>
      </w:r>
      <w:r w:rsidRPr="008E14A4">
        <w:t>, S</w:t>
      </w:r>
      <w:r w:rsidRPr="008E14A4">
        <w:rPr>
          <w:vertAlign w:val="subscript"/>
        </w:rPr>
        <w:t>Cr</w:t>
      </w:r>
      <w:r w:rsidRPr="008E14A4">
        <w:t>.</w:t>
      </w:r>
    </w:p>
    <w:p w:rsidR="00103380" w:rsidRPr="008E14A4" w:rsidRDefault="00103380" w:rsidP="00103380">
      <w:r w:rsidRPr="008E14A4">
        <w:t xml:space="preserve">The decoding process for the current picture takes as inputs the syntax elements and upper-case variables from clause 7. </w:t>
      </w:r>
      <w:proofErr w:type="gramStart"/>
      <w:r w:rsidRPr="008E14A4">
        <w:t>When interpreting the semantics of each syntax element in each NAL unit, the term "the bitstream" (or part thereof, e.g. a CVS of the bitstream) refers to BitstreamToDecode (or part thereof).</w:t>
      </w:r>
      <w:proofErr w:type="gramEnd"/>
    </w:p>
    <w:p w:rsidR="00103380" w:rsidRPr="008E14A4" w:rsidRDefault="00103380" w:rsidP="00103380">
      <w:r w:rsidRPr="008E14A4">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103380" w:rsidRPr="008E14A4" w:rsidRDefault="00103380" w:rsidP="00103380">
      <w:r w:rsidRPr="008E14A4">
        <w:t>When the current picture is an IRAP picture, the following applies:</w:t>
      </w:r>
    </w:p>
    <w:p w:rsidR="00103380" w:rsidRPr="008E14A4" w:rsidRDefault="00103380" w:rsidP="00103380">
      <w:pPr>
        <w:tabs>
          <w:tab w:val="clear" w:pos="794"/>
          <w:tab w:val="left" w:pos="400"/>
          <w:tab w:val="left" w:pos="1080"/>
        </w:tabs>
        <w:ind w:left="400" w:hanging="400"/>
      </w:pPr>
      <w:r w:rsidRPr="008E14A4">
        <w:t>–</w:t>
      </w:r>
      <w:r w:rsidRPr="008E14A4">
        <w:tab/>
        <w:t xml:space="preserve">If the current picture </w:t>
      </w:r>
      <w:r w:rsidRPr="008E14A4">
        <w:rPr>
          <w:highlight w:val="cyan"/>
        </w:rPr>
        <w:t>with a particular nuh_layer_id</w:t>
      </w:r>
      <w:r w:rsidRPr="008E14A4">
        <w:t xml:space="preserve"> is an IDR picture, a BLA picture, the first picture </w:t>
      </w:r>
      <w:r w:rsidRPr="008E14A4">
        <w:rPr>
          <w:highlight w:val="cyan"/>
        </w:rPr>
        <w:t>with that particular nuh_layer_id</w:t>
      </w:r>
      <w:r w:rsidRPr="008E14A4">
        <w:t xml:space="preserve"> in the bitstream in decoding order, or the first picture </w:t>
      </w:r>
      <w:r w:rsidRPr="008E14A4">
        <w:rPr>
          <w:highlight w:val="cyan"/>
        </w:rPr>
        <w:t>with that particular nuh_layer_id</w:t>
      </w:r>
      <w:r w:rsidRPr="008E14A4">
        <w:t xml:space="preserve"> that follows an end of sequence NAL unit in decoding order, the variable NoRaslOutputFlag is set equal to 1.</w:t>
      </w:r>
    </w:p>
    <w:p w:rsidR="00103380" w:rsidRPr="008E14A4" w:rsidRDefault="00103380" w:rsidP="00103380">
      <w:pPr>
        <w:tabs>
          <w:tab w:val="clear" w:pos="794"/>
          <w:tab w:val="left" w:pos="400"/>
          <w:tab w:val="left" w:pos="1080"/>
        </w:tabs>
        <w:ind w:left="400" w:hanging="400"/>
      </w:pPr>
      <w:r w:rsidRPr="008E14A4">
        <w:t>–</w:t>
      </w:r>
      <w:r w:rsidRPr="008E14A4">
        <w:tab/>
        <w:t>Otherwise, if some external means not specified in this Specification is available to set the variable HandleCraAsBlaFlag to a value for the current picture, the variable HandleCraAsBlaFlag is set equal to the value provided by the external means and the variable NoRaslOutputFlag is set equal to HandleCraAsBlaFlag.</w:t>
      </w:r>
    </w:p>
    <w:p w:rsidR="00103380" w:rsidRPr="008E14A4" w:rsidRDefault="00103380" w:rsidP="00103380">
      <w:pPr>
        <w:tabs>
          <w:tab w:val="clear" w:pos="794"/>
          <w:tab w:val="left" w:pos="400"/>
          <w:tab w:val="left" w:pos="1080"/>
        </w:tabs>
        <w:ind w:left="400" w:hanging="400"/>
      </w:pPr>
      <w:r w:rsidRPr="008E14A4">
        <w:t>–</w:t>
      </w:r>
      <w:r w:rsidRPr="008E14A4">
        <w:tab/>
        <w:t xml:space="preserve">Otherwise, the variable HandleCraAsBlaFlag is set equal to 0 and the variable NoRaslOutputFlag </w:t>
      </w:r>
      <w:proofErr w:type="gramStart"/>
      <w:r w:rsidRPr="008E14A4">
        <w:t>is</w:t>
      </w:r>
      <w:proofErr w:type="gramEnd"/>
      <w:r w:rsidRPr="008E14A4">
        <w:t xml:space="preserve"> set equal to 0.</w:t>
      </w:r>
    </w:p>
    <w:p w:rsidR="00103380" w:rsidRPr="008E14A4" w:rsidRDefault="00103380" w:rsidP="00103380">
      <w:pPr>
        <w:rPr>
          <w:highlight w:val="cyan"/>
        </w:rPr>
      </w:pPr>
      <w:r w:rsidRPr="008E14A4">
        <w:rPr>
          <w:highlight w:val="cyan"/>
        </w:rPr>
        <w:t xml:space="preserve">When the current picture has nuh_layer_id equal to 0, the decoding process for a coded picture with nuh_layer_id equal to 0 specified in subclause </w:t>
      </w:r>
      <w:r w:rsidR="00AB6740">
        <w:fldChar w:fldCharType="begin"/>
      </w:r>
      <w:r w:rsidR="00AB6740">
        <w:instrText xml:space="preserve"> REF _Ref342483621 \r \h  \* MERGEFORMAT </w:instrText>
      </w:r>
      <w:r w:rsidR="00AB6740">
        <w:fldChar w:fldCharType="separate"/>
      </w:r>
      <w:r>
        <w:rPr>
          <w:highlight w:val="cyan"/>
        </w:rPr>
        <w:t>8.1.1</w:t>
      </w:r>
      <w:r w:rsidR="00AB6740">
        <w:fldChar w:fldCharType="end"/>
      </w:r>
      <w:r w:rsidRPr="008E14A4">
        <w:rPr>
          <w:highlight w:val="cyan"/>
        </w:rPr>
        <w:t xml:space="preserve"> is invoked.</w:t>
      </w:r>
    </w:p>
    <w:p w:rsidR="00103380" w:rsidRPr="008E14A4" w:rsidRDefault="00103380" w:rsidP="00103380">
      <w:pPr>
        <w:pStyle w:val="Heading3"/>
        <w:tabs>
          <w:tab w:val="clear" w:pos="720"/>
          <w:tab w:val="clear" w:pos="794"/>
        </w:tabs>
        <w:ind w:left="720" w:hanging="720"/>
        <w:rPr>
          <w:highlight w:val="cyan"/>
        </w:rPr>
      </w:pPr>
      <w:bookmarkStart w:id="57" w:name="_Ref342483621"/>
      <w:bookmarkStart w:id="58" w:name="_Toc361154574"/>
      <w:bookmarkStart w:id="59" w:name="_Toc361327374"/>
      <w:r w:rsidRPr="008E14A4">
        <w:rPr>
          <w:highlight w:val="cyan"/>
        </w:rPr>
        <w:t xml:space="preserve">Decoding process </w:t>
      </w:r>
      <w:r w:rsidRPr="00EA5081">
        <w:rPr>
          <w:highlight w:val="cyan"/>
        </w:rPr>
        <w:t>for</w:t>
      </w:r>
      <w:r w:rsidRPr="008E14A4">
        <w:rPr>
          <w:highlight w:val="cyan"/>
        </w:rPr>
        <w:t xml:space="preserve"> a </w:t>
      </w:r>
      <w:r w:rsidRPr="00EA5081">
        <w:rPr>
          <w:highlight w:val="cyan"/>
        </w:rPr>
        <w:t>coded</w:t>
      </w:r>
      <w:r w:rsidRPr="008E14A4">
        <w:rPr>
          <w:highlight w:val="cyan"/>
        </w:rPr>
        <w:t xml:space="preserve"> picture</w:t>
      </w:r>
      <w:bookmarkEnd w:id="57"/>
      <w:r w:rsidRPr="008E14A4">
        <w:rPr>
          <w:highlight w:val="cyan"/>
        </w:rPr>
        <w:t xml:space="preserve"> with nuh_layer_id equal to 0</w:t>
      </w:r>
      <w:bookmarkEnd w:id="58"/>
      <w:bookmarkEnd w:id="59"/>
    </w:p>
    <w:p w:rsidR="00103380" w:rsidRPr="008E14A4" w:rsidRDefault="00103380" w:rsidP="00103380">
      <w:r w:rsidRPr="008E14A4">
        <w:t>When the current picture is a BLA picture that has nal_unit_type equal to BLA_W_LP or is a CRA picture, the following applies:</w:t>
      </w:r>
    </w:p>
    <w:p w:rsidR="00103380" w:rsidRPr="008E14A4" w:rsidRDefault="00103380" w:rsidP="00103380">
      <w:pPr>
        <w:tabs>
          <w:tab w:val="clear" w:pos="794"/>
          <w:tab w:val="left" w:pos="400"/>
          <w:tab w:val="left" w:pos="1080"/>
        </w:tabs>
        <w:ind w:left="400" w:hanging="400"/>
      </w:pPr>
      <w:r w:rsidRPr="008E14A4">
        <w:lastRenderedPageBreak/>
        <w:t>–</w:t>
      </w:r>
      <w:r w:rsidRPr="008E14A4">
        <w:tab/>
        <w:t>If some external means not specified in this Specification is available to set the variable UseAltCpbParamsFlag to a value, UseAltCpbParamsFlag is set equal to the value provided by the external means.</w:t>
      </w:r>
    </w:p>
    <w:p w:rsidR="00103380" w:rsidRPr="008E14A4" w:rsidRDefault="00103380" w:rsidP="00103380">
      <w:pPr>
        <w:tabs>
          <w:tab w:val="clear" w:pos="794"/>
          <w:tab w:val="left" w:pos="400"/>
          <w:tab w:val="left" w:pos="1080"/>
        </w:tabs>
        <w:ind w:left="400" w:hanging="400"/>
      </w:pPr>
      <w:r w:rsidRPr="008E14A4">
        <w:t>–</w:t>
      </w:r>
      <w:r w:rsidRPr="008E14A4">
        <w:tab/>
        <w:t>Otherwise, the value of UseAltCpbParamsFlag is set equal to 0.</w:t>
      </w:r>
    </w:p>
    <w:p w:rsidR="00103380" w:rsidRPr="008E14A4" w:rsidRDefault="00103380" w:rsidP="00103380">
      <w:pPr>
        <w:pStyle w:val="3N"/>
      </w:pPr>
      <w:r w:rsidRPr="008E14A4">
        <w:t>Depending on the value of separate_colour_plane_flag, the decoding process is structured as follows:</w:t>
      </w:r>
    </w:p>
    <w:p w:rsidR="00103380" w:rsidRPr="008E14A4" w:rsidRDefault="00103380" w:rsidP="00103380">
      <w:pPr>
        <w:tabs>
          <w:tab w:val="clear" w:pos="794"/>
          <w:tab w:val="left" w:pos="400"/>
        </w:tabs>
        <w:ind w:left="400" w:hanging="400"/>
      </w:pPr>
      <w:r w:rsidRPr="008E14A4">
        <w:t>–</w:t>
      </w:r>
      <w:r w:rsidRPr="008E14A4">
        <w:tab/>
        <w:t>If separate_colour_plane_flag is equal to 0, the decoding process is invoked a single time with the current picture being the output.</w:t>
      </w:r>
    </w:p>
    <w:p w:rsidR="00103380" w:rsidRPr="008E14A4" w:rsidRDefault="00103380" w:rsidP="00103380">
      <w:pPr>
        <w:tabs>
          <w:tab w:val="clear" w:pos="794"/>
          <w:tab w:val="left" w:pos="400"/>
        </w:tabs>
        <w:ind w:left="400" w:hanging="400"/>
      </w:pPr>
      <w:r w:rsidRPr="008E14A4">
        <w:t>–</w:t>
      </w:r>
      <w:r w:rsidRPr="008E14A4">
        <w:tab/>
        <w:t>Otherwise (separate_colour_plane_flag is equal to 1), the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8E14A4">
        <w:rPr>
          <w:vertAlign w:val="subscript"/>
        </w:rPr>
        <w:t xml:space="preserve">L, </w:t>
      </w:r>
      <w:r w:rsidRPr="008E14A4">
        <w:t>S</w:t>
      </w:r>
      <w:r w:rsidRPr="008E14A4">
        <w:rPr>
          <w:vertAlign w:val="subscript"/>
        </w:rPr>
        <w:t>Cb</w:t>
      </w:r>
      <w:r w:rsidRPr="008E14A4">
        <w:t>, and S</w:t>
      </w:r>
      <w:r w:rsidRPr="008E14A4">
        <w:rPr>
          <w:vertAlign w:val="subscript"/>
        </w:rPr>
        <w:t>Cr</w:t>
      </w:r>
      <w:r w:rsidRPr="008E14A4">
        <w:t xml:space="preserve">, respectively. </w:t>
      </w:r>
    </w:p>
    <w:p w:rsidR="00103380" w:rsidRPr="008E14A4" w:rsidRDefault="00103380" w:rsidP="00103380">
      <w:pPr>
        <w:pStyle w:val="Note1"/>
      </w:pPr>
      <w:r w:rsidRPr="008E14A4">
        <w:t xml:space="preserve">NOTE – The variable ChromaArrayType is derived as equal to 0 when separate_colour_plane_flag is equal to 1 and chroma_format_idc is equal to 3. In the decoding process, the value of this variable is evaluated resulting in operations identical to that of monochrome pictures </w:t>
      </w:r>
      <w:proofErr w:type="gramStart"/>
      <w:r w:rsidRPr="008E14A4">
        <w:t>( when</w:t>
      </w:r>
      <w:proofErr w:type="gramEnd"/>
      <w:r w:rsidRPr="008E14A4">
        <w:t xml:space="preserve"> chroma_format_idc is equal to 0).</w:t>
      </w:r>
    </w:p>
    <w:p w:rsidR="00103380" w:rsidRPr="008E14A4" w:rsidRDefault="00103380" w:rsidP="00103380">
      <w:r w:rsidRPr="008E14A4">
        <w:t>The decoding process operates as follows for the current picture CurrPic:</w:t>
      </w:r>
    </w:p>
    <w:p w:rsidR="00103380" w:rsidRPr="008E14A4" w:rsidRDefault="00103380" w:rsidP="00103380">
      <w:pPr>
        <w:numPr>
          <w:ilvl w:val="0"/>
          <w:numId w:val="4"/>
        </w:numPr>
        <w:tabs>
          <w:tab w:val="clear" w:pos="757"/>
          <w:tab w:val="clear" w:pos="794"/>
          <w:tab w:val="left" w:pos="700"/>
          <w:tab w:val="num" w:pos="2500"/>
        </w:tabs>
        <w:ind w:left="700"/>
      </w:pPr>
      <w:r w:rsidRPr="008E14A4">
        <w:t>The decoding of NAL units is specified in subclause 8.2.</w:t>
      </w:r>
    </w:p>
    <w:p w:rsidR="00103380" w:rsidRPr="008E14A4" w:rsidRDefault="00103380" w:rsidP="00103380">
      <w:pPr>
        <w:numPr>
          <w:ilvl w:val="0"/>
          <w:numId w:val="4"/>
        </w:numPr>
        <w:tabs>
          <w:tab w:val="clear" w:pos="757"/>
          <w:tab w:val="clear" w:pos="794"/>
          <w:tab w:val="left" w:pos="700"/>
          <w:tab w:val="num" w:pos="2500"/>
        </w:tabs>
        <w:ind w:left="700"/>
      </w:pPr>
      <w:r w:rsidRPr="008E14A4">
        <w:t>The processes in subclause 8.3 specify the following decoding processes using syntax elements in the slice segment layer and above:</w:t>
      </w:r>
    </w:p>
    <w:p w:rsidR="00103380" w:rsidRPr="008E14A4" w:rsidRDefault="00103380" w:rsidP="00103380">
      <w:pPr>
        <w:tabs>
          <w:tab w:val="clear" w:pos="1191"/>
          <w:tab w:val="left" w:pos="1200"/>
        </w:tabs>
        <w:ind w:left="1228" w:hanging="434"/>
      </w:pPr>
      <w:r w:rsidRPr="008E14A4">
        <w:t>–</w:t>
      </w:r>
      <w:r w:rsidRPr="008E14A4">
        <w:tab/>
        <w:t>Variables and functions relating to picture order count are derived in subclause </w:t>
      </w:r>
      <w:r w:rsidR="00AB6740">
        <w:fldChar w:fldCharType="begin"/>
      </w:r>
      <w:r w:rsidR="00AB6740">
        <w:instrText xml:space="preserve"> REF _Ref36860709 \r \h  \* MERGEFORMAT </w:instrText>
      </w:r>
      <w:r w:rsidR="00AB6740">
        <w:fldChar w:fldCharType="separate"/>
      </w:r>
      <w:r>
        <w:t>8.3.1</w:t>
      </w:r>
      <w:r w:rsidR="00AB6740">
        <w:fldChar w:fldCharType="end"/>
      </w:r>
      <w:r w:rsidRPr="008E14A4">
        <w:t>. This needs to be invoked only for the first slice segment of a picture.</w:t>
      </w:r>
    </w:p>
    <w:p w:rsidR="00103380" w:rsidRPr="008E14A4" w:rsidRDefault="00103380" w:rsidP="00103380">
      <w:pPr>
        <w:ind w:left="1228" w:hanging="434"/>
      </w:pPr>
      <w:r w:rsidRPr="008E14A4">
        <w:t>–</w:t>
      </w:r>
      <w:r w:rsidRPr="008E14A4">
        <w:tab/>
        <w:t>The decoding process for RPS in subclause 8.3.2 is invoked, wherein reference pictures may be marked as "unused for reference" or "used for long-term reference". This needs to be invoked only for the first slice segment of a picture.</w:t>
      </w:r>
    </w:p>
    <w:p w:rsidR="00103380" w:rsidRPr="008E14A4" w:rsidRDefault="00103380" w:rsidP="00103380">
      <w:pPr>
        <w:ind w:left="1228" w:hanging="434"/>
      </w:pPr>
      <w:r w:rsidRPr="008E14A4">
        <w:t>–</w:t>
      </w:r>
      <w:r w:rsidRPr="008E14A4">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103380" w:rsidRPr="008E14A4" w:rsidRDefault="00103380" w:rsidP="00103380">
      <w:pPr>
        <w:ind w:left="1228" w:hanging="434"/>
      </w:pPr>
      <w:r w:rsidRPr="008E14A4">
        <w:t>–</w:t>
      </w:r>
      <w:r w:rsidRPr="008E14A4">
        <w:tab/>
        <w:t>PicOutputFlag is set as follows:</w:t>
      </w:r>
    </w:p>
    <w:p w:rsidR="00103380" w:rsidRPr="008E14A4" w:rsidRDefault="00103380" w:rsidP="00103380">
      <w:pPr>
        <w:ind w:left="1625" w:hanging="434"/>
      </w:pPr>
      <w:r w:rsidRPr="008E14A4">
        <w:t>–</w:t>
      </w:r>
      <w:r w:rsidRPr="008E14A4">
        <w:tab/>
        <w:t>If the current picture is a RASL picture and NoRaslOutputFlag of the associated IRAP picture is equal to 1, PicOutputFlag is set equal to 0.</w:t>
      </w:r>
    </w:p>
    <w:p w:rsidR="00103380" w:rsidRPr="008E14A4" w:rsidRDefault="00103380" w:rsidP="00103380">
      <w:pPr>
        <w:ind w:left="1625" w:hanging="434"/>
      </w:pPr>
      <w:r w:rsidRPr="008E14A4">
        <w:t>–</w:t>
      </w:r>
      <w:r w:rsidRPr="008E14A4">
        <w:tab/>
        <w:t>Otherwise, PicOutputFlag is set equal to pic_output_flag.</w:t>
      </w:r>
    </w:p>
    <w:p w:rsidR="00103380" w:rsidRPr="008E14A4" w:rsidRDefault="00103380" w:rsidP="00103380">
      <w:pPr>
        <w:tabs>
          <w:tab w:val="clear" w:pos="1191"/>
          <w:tab w:val="left" w:pos="1200"/>
        </w:tabs>
        <w:ind w:left="1228" w:hanging="434"/>
      </w:pPr>
      <w:r w:rsidRPr="008E14A4">
        <w:t>–</w:t>
      </w:r>
      <w:r w:rsidRPr="008E14A4">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103380" w:rsidRPr="008E14A4" w:rsidRDefault="00103380" w:rsidP="00103380">
      <w:pPr>
        <w:numPr>
          <w:ilvl w:val="0"/>
          <w:numId w:val="4"/>
        </w:numPr>
        <w:tabs>
          <w:tab w:val="clear" w:pos="794"/>
          <w:tab w:val="left" w:pos="700"/>
        </w:tabs>
      </w:pPr>
      <w:r w:rsidRPr="008E14A4">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103380" w:rsidRPr="008E14A4" w:rsidRDefault="00103380" w:rsidP="00103380">
      <w:pPr>
        <w:numPr>
          <w:ilvl w:val="0"/>
          <w:numId w:val="4"/>
        </w:numPr>
        <w:tabs>
          <w:tab w:val="clear" w:pos="757"/>
          <w:tab w:val="clear" w:pos="794"/>
          <w:tab w:val="left" w:pos="700"/>
          <w:tab w:val="num" w:pos="2500"/>
        </w:tabs>
        <w:ind w:left="700"/>
      </w:pPr>
      <w:bookmarkStart w:id="60" w:name="_Toc33101255"/>
      <w:bookmarkStart w:id="61" w:name="_Toc16578976"/>
      <w:bookmarkStart w:id="62" w:name="_Toc20134296"/>
      <w:bookmarkStart w:id="63" w:name="_Ref24436508"/>
      <w:bookmarkStart w:id="64" w:name="_Toc77680436"/>
      <w:bookmarkStart w:id="65" w:name="_Toc118289074"/>
      <w:bookmarkStart w:id="66" w:name="_Toc226456597"/>
      <w:bookmarkStart w:id="67" w:name="_Toc248045273"/>
      <w:bookmarkStart w:id="68" w:name="_Toc287363797"/>
      <w:bookmarkStart w:id="69" w:name="_Toc311217228"/>
      <w:bookmarkStart w:id="70" w:name="_Toc317198781"/>
      <w:bookmarkStart w:id="71" w:name="_Toc341908434"/>
      <w:bookmarkEnd w:id="60"/>
      <w:r w:rsidRPr="008E14A4">
        <w:t>After all slices of the current picture have been decoded, the decoded picture is marked as "used for short-term reference".</w:t>
      </w:r>
    </w:p>
    <w:p w:rsidR="00103380" w:rsidRPr="008E14A4" w:rsidRDefault="00103380" w:rsidP="00103380">
      <w:pPr>
        <w:pStyle w:val="Heading2"/>
        <w:tabs>
          <w:tab w:val="clear" w:pos="720"/>
          <w:tab w:val="clear" w:pos="794"/>
        </w:tabs>
        <w:ind w:left="576" w:hanging="576"/>
      </w:pPr>
      <w:bookmarkStart w:id="72" w:name="_Ref360895033"/>
      <w:bookmarkStart w:id="73" w:name="_Toc361154575"/>
      <w:bookmarkStart w:id="74" w:name="_Toc361327375"/>
      <w:r w:rsidRPr="008E14A4">
        <w:t>NAL unit decoding</w:t>
      </w:r>
      <w:bookmarkEnd w:id="61"/>
      <w:bookmarkEnd w:id="62"/>
      <w:r w:rsidRPr="008E14A4">
        <w:t xml:space="preserve"> process</w:t>
      </w:r>
      <w:bookmarkEnd w:id="63"/>
      <w:bookmarkEnd w:id="64"/>
      <w:bookmarkEnd w:id="65"/>
      <w:bookmarkEnd w:id="66"/>
      <w:bookmarkEnd w:id="67"/>
      <w:bookmarkEnd w:id="68"/>
      <w:bookmarkEnd w:id="69"/>
      <w:bookmarkEnd w:id="70"/>
      <w:bookmarkEnd w:id="71"/>
      <w:bookmarkEnd w:id="72"/>
      <w:bookmarkEnd w:id="73"/>
      <w:bookmarkEnd w:id="74"/>
    </w:p>
    <w:p w:rsidR="00103380" w:rsidRPr="008E14A4" w:rsidRDefault="00103380" w:rsidP="00103380">
      <w:r w:rsidRPr="008E14A4">
        <w:t>Inputs to this process are NAL units of the access unit containing the current picture.</w:t>
      </w:r>
      <w:r>
        <w:t xml:space="preserve"> </w:t>
      </w:r>
      <w:r w:rsidRPr="007107B7">
        <w:rPr>
          <w:highlight w:val="yellow"/>
        </w:rPr>
        <w:t>[Ed. (MH): This process should be modified to input NAL units of the coded picture and associated NAL units, as it is invoked separately for each coded picture within an access unit.</w:t>
      </w:r>
      <w:r>
        <w:rPr>
          <w:highlight w:val="yellow"/>
        </w:rPr>
        <w:t xml:space="preserve"> For that, association of NAL units to coded pictures has to be specified. Alternatively, this process should be invoked only once per access </w:t>
      </w:r>
      <w:proofErr w:type="gramStart"/>
      <w:r>
        <w:rPr>
          <w:highlight w:val="yellow"/>
        </w:rPr>
        <w:t>unit,</w:t>
      </w:r>
      <w:proofErr w:type="gramEnd"/>
      <w:r>
        <w:rPr>
          <w:highlight w:val="yellow"/>
        </w:rPr>
        <w:t xml:space="preserve"> and the calling processes should be modified accordingly.</w:t>
      </w:r>
      <w:r w:rsidRPr="007107B7">
        <w:rPr>
          <w:highlight w:val="yellow"/>
        </w:rPr>
        <w:t>]</w:t>
      </w:r>
    </w:p>
    <w:p w:rsidR="00103380" w:rsidRPr="008E14A4" w:rsidRDefault="00103380" w:rsidP="00103380">
      <w:r w:rsidRPr="008E14A4">
        <w:t>Outputs of this process are the parsed RBSP syntax structures encapsulated within the NAL units of the access unit containing the current picture.</w:t>
      </w:r>
    </w:p>
    <w:p w:rsidR="00103380" w:rsidRPr="008E14A4" w:rsidRDefault="00103380" w:rsidP="00103380">
      <w:r w:rsidRPr="008E14A4">
        <w:t xml:space="preserve">The decoding </w:t>
      </w:r>
      <w:proofErr w:type="gramStart"/>
      <w:r w:rsidRPr="008E14A4">
        <w:t>process for each NAL unit extracts the RBSP syntax structure</w:t>
      </w:r>
      <w:proofErr w:type="gramEnd"/>
      <w:r w:rsidRPr="008E14A4">
        <w:t xml:space="preserve"> from the NAL unit and then then parses the RBSP syntax structure.</w:t>
      </w:r>
    </w:p>
    <w:p w:rsidR="00103380" w:rsidRPr="008E14A4" w:rsidRDefault="00103380" w:rsidP="00103380">
      <w:pPr>
        <w:pStyle w:val="Heading2"/>
        <w:tabs>
          <w:tab w:val="clear" w:pos="720"/>
          <w:tab w:val="clear" w:pos="794"/>
        </w:tabs>
        <w:ind w:left="576" w:hanging="576"/>
      </w:pPr>
      <w:bookmarkStart w:id="75" w:name="_Toc351057897"/>
      <w:bookmarkStart w:id="76" w:name="_Toc351335493"/>
      <w:bookmarkStart w:id="77" w:name="_Toc16578979"/>
      <w:bookmarkStart w:id="78" w:name="_Ref19432149"/>
      <w:bookmarkStart w:id="79" w:name="_Ref19432162"/>
      <w:bookmarkStart w:id="80" w:name="_Toc20134299"/>
      <w:bookmarkStart w:id="81" w:name="_Ref24436509"/>
      <w:bookmarkStart w:id="82" w:name="_Toc77680437"/>
      <w:bookmarkStart w:id="83" w:name="_Toc118289075"/>
      <w:bookmarkStart w:id="84" w:name="_Toc226456598"/>
      <w:bookmarkStart w:id="85" w:name="_Toc248045274"/>
      <w:bookmarkStart w:id="86" w:name="_Toc287363798"/>
      <w:bookmarkStart w:id="87" w:name="_Toc311217229"/>
      <w:bookmarkStart w:id="88" w:name="_Toc317198782"/>
      <w:bookmarkStart w:id="89" w:name="_Toc341908435"/>
      <w:bookmarkStart w:id="90" w:name="_Toc361154576"/>
      <w:bookmarkStart w:id="91" w:name="_Toc361327376"/>
      <w:bookmarkEnd w:id="75"/>
      <w:bookmarkEnd w:id="76"/>
      <w:r w:rsidRPr="008E14A4">
        <w:lastRenderedPageBreak/>
        <w:t>Slice decoding</w:t>
      </w:r>
      <w:bookmarkEnd w:id="77"/>
      <w:bookmarkEnd w:id="78"/>
      <w:bookmarkEnd w:id="79"/>
      <w:bookmarkEnd w:id="80"/>
      <w:r w:rsidRPr="008E14A4">
        <w:t xml:space="preserve"> process</w:t>
      </w:r>
      <w:bookmarkEnd w:id="81"/>
      <w:bookmarkEnd w:id="82"/>
      <w:bookmarkEnd w:id="83"/>
      <w:bookmarkEnd w:id="84"/>
      <w:bookmarkEnd w:id="85"/>
      <w:bookmarkEnd w:id="86"/>
      <w:bookmarkEnd w:id="87"/>
      <w:bookmarkEnd w:id="88"/>
      <w:bookmarkEnd w:id="89"/>
      <w:bookmarkEnd w:id="90"/>
      <w:bookmarkEnd w:id="91"/>
    </w:p>
    <w:p w:rsidR="00103380" w:rsidRPr="008E14A4" w:rsidRDefault="00103380" w:rsidP="00103380">
      <w:pPr>
        <w:pStyle w:val="Heading3"/>
        <w:tabs>
          <w:tab w:val="clear" w:pos="720"/>
          <w:tab w:val="clear" w:pos="794"/>
        </w:tabs>
        <w:ind w:left="720" w:hanging="720"/>
      </w:pPr>
      <w:bookmarkStart w:id="92" w:name="_Hlt22614396"/>
      <w:bookmarkStart w:id="93" w:name="_Toc35694271"/>
      <w:bookmarkStart w:id="94" w:name="_Toc16578981"/>
      <w:bookmarkStart w:id="95" w:name="_Ref19428535"/>
      <w:bookmarkStart w:id="96" w:name="_Ref19429280"/>
      <w:bookmarkStart w:id="97" w:name="_Ref19429573"/>
      <w:bookmarkStart w:id="98" w:name="_Ref19431437"/>
      <w:bookmarkStart w:id="99" w:name="_Toc20134301"/>
      <w:bookmarkStart w:id="100" w:name="_Ref22887934"/>
      <w:bookmarkStart w:id="101" w:name="_Ref26333761"/>
      <w:bookmarkStart w:id="102" w:name="_Ref30320332"/>
      <w:bookmarkStart w:id="103" w:name="_Ref31113220"/>
      <w:bookmarkStart w:id="104" w:name="_Ref33085279"/>
      <w:bookmarkStart w:id="105" w:name="_Ref33085282"/>
      <w:bookmarkStart w:id="106" w:name="_Ref36860709"/>
      <w:bookmarkStart w:id="107" w:name="_Ref59275470"/>
      <w:bookmarkStart w:id="108" w:name="_Ref59277655"/>
      <w:bookmarkStart w:id="109" w:name="_Toc77680438"/>
      <w:bookmarkStart w:id="110" w:name="_Toc118289076"/>
      <w:bookmarkStart w:id="111" w:name="_Ref171078802"/>
      <w:bookmarkStart w:id="112" w:name="_Ref211401367"/>
      <w:bookmarkStart w:id="113" w:name="_Ref220342402"/>
      <w:bookmarkStart w:id="114" w:name="_Toc226456599"/>
      <w:bookmarkStart w:id="115" w:name="_Toc248045275"/>
      <w:bookmarkStart w:id="116" w:name="_Toc287363799"/>
      <w:bookmarkStart w:id="117" w:name="_Toc311217230"/>
      <w:bookmarkStart w:id="118" w:name="_Toc317198783"/>
      <w:bookmarkStart w:id="119" w:name="_Ref330966619"/>
      <w:bookmarkStart w:id="120" w:name="_Toc341908436"/>
      <w:bookmarkStart w:id="121" w:name="_Toc361154577"/>
      <w:bookmarkStart w:id="122" w:name="_Toc361327377"/>
      <w:bookmarkEnd w:id="92"/>
      <w:bookmarkEnd w:id="93"/>
      <w:r w:rsidRPr="008E14A4">
        <w:t>Decoding process for picture order count</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103380" w:rsidRPr="008E14A4" w:rsidRDefault="00103380" w:rsidP="00103380">
      <w:r w:rsidRPr="008E14A4">
        <w:t>Output of this process is PicOrderCntVal, the picture order count of the current picture.</w:t>
      </w:r>
    </w:p>
    <w:p w:rsidR="00103380" w:rsidRPr="008E14A4" w:rsidRDefault="00103380" w:rsidP="00103380">
      <w:pPr>
        <w:rPr>
          <w:lang w:eastAsia="ja-JP"/>
        </w:rPr>
      </w:pPr>
      <w:r w:rsidRPr="008E14A4">
        <w:t>Picture order counts are used to identify pictures,</w:t>
      </w:r>
      <w:r w:rsidRPr="008E14A4">
        <w:rPr>
          <w:lang w:eastAsia="ja-JP"/>
        </w:rPr>
        <w:t xml:space="preserve"> for deriving motion parameters in merge mode and motion vector prediction, and for decoder conformance checking (see subclause </w:t>
      </w:r>
      <w:r w:rsidRPr="008E14A4">
        <w:t>C.5</w:t>
      </w:r>
      <w:r w:rsidRPr="008E14A4">
        <w:rPr>
          <w:lang w:eastAsia="ja-JP"/>
        </w:rPr>
        <w:t>).</w:t>
      </w:r>
    </w:p>
    <w:p w:rsidR="00103380" w:rsidRPr="008E14A4" w:rsidRDefault="00103380" w:rsidP="00103380">
      <w:pPr>
        <w:rPr>
          <w:lang w:eastAsia="ja-JP"/>
        </w:rPr>
      </w:pPr>
      <w:r w:rsidRPr="008E14A4">
        <w:t>Each coded picture is associated with a picture order count variable, denoted as PicOrderCntVal.</w:t>
      </w:r>
    </w:p>
    <w:p w:rsidR="00103380" w:rsidRPr="008E14A4" w:rsidRDefault="00103380" w:rsidP="00103380">
      <w:pPr>
        <w:numPr>
          <w:ilvl w:val="12"/>
          <w:numId w:val="0"/>
        </w:numPr>
      </w:pPr>
      <w:bookmarkStart w:id="123" w:name="_Hlt22461470"/>
      <w:bookmarkEnd w:id="123"/>
      <w:r w:rsidRPr="008E14A4">
        <w:t>When the current picture is not an IRAP picture with NoRaslOutputFlag equal to 1</w:t>
      </w:r>
      <w:r w:rsidRPr="008E14A4">
        <w:rPr>
          <w:color w:val="000000"/>
        </w:rPr>
        <w:t>,</w:t>
      </w:r>
      <w:r w:rsidRPr="008E14A4">
        <w:t xml:space="preserve"> the variables prevPicOrderCntLsb and prevPicOrderCntMsb are derived as follows: </w:t>
      </w:r>
    </w:p>
    <w:p w:rsidR="00103380" w:rsidRPr="008E14A4" w:rsidRDefault="00103380" w:rsidP="00103380">
      <w:pPr>
        <w:numPr>
          <w:ilvl w:val="0"/>
          <w:numId w:val="8"/>
        </w:numPr>
        <w:textAlignment w:val="auto"/>
      </w:pPr>
      <w:r w:rsidRPr="008E14A4">
        <w:t xml:space="preserve">Let prevTid0Pic be the previous picture in decoding order that has TemporalId equal to 0 </w:t>
      </w:r>
      <w:r w:rsidRPr="008E14A4">
        <w:rPr>
          <w:highlight w:val="cyan"/>
        </w:rPr>
        <w:t>and nuh_layer_id equal to nuh_layer_id of the current picture</w:t>
      </w:r>
      <w:r w:rsidRPr="008E14A4">
        <w:rPr>
          <w:color w:val="FF0000"/>
        </w:rPr>
        <w:t xml:space="preserve"> </w:t>
      </w:r>
      <w:r w:rsidRPr="008E14A4">
        <w:t>and that is not a RASL picture, a RADL picture, or a sub-layer non-reference picture.</w:t>
      </w:r>
    </w:p>
    <w:p w:rsidR="00103380" w:rsidRPr="008E14A4" w:rsidRDefault="00103380" w:rsidP="00103380">
      <w:pPr>
        <w:numPr>
          <w:ilvl w:val="0"/>
          <w:numId w:val="8"/>
        </w:numPr>
        <w:tabs>
          <w:tab w:val="left" w:pos="360"/>
        </w:tabs>
        <w:textAlignment w:val="auto"/>
      </w:pPr>
      <w:r w:rsidRPr="008E14A4">
        <w:t>The variable prevPicOrderCntLsb is set equal to slice_pic_order_cnt_lsb of prevTid0Pic.</w:t>
      </w:r>
    </w:p>
    <w:p w:rsidR="00103380" w:rsidRPr="008E14A4" w:rsidRDefault="00103380" w:rsidP="00103380">
      <w:pPr>
        <w:numPr>
          <w:ilvl w:val="0"/>
          <w:numId w:val="8"/>
        </w:numPr>
        <w:tabs>
          <w:tab w:val="left" w:pos="360"/>
        </w:tabs>
        <w:textAlignment w:val="auto"/>
      </w:pPr>
      <w:r w:rsidRPr="008E14A4">
        <w:t>The variable prevPicOrderCntMsb is set equal to PicOrderCntMsb of prevTid0Pic.</w:t>
      </w:r>
    </w:p>
    <w:p w:rsidR="00103380" w:rsidRPr="008E14A4" w:rsidRDefault="00103380" w:rsidP="00103380">
      <w:pPr>
        <w:numPr>
          <w:ilvl w:val="12"/>
          <w:numId w:val="0"/>
        </w:numPr>
      </w:pPr>
      <w:r w:rsidRPr="008E14A4">
        <w:t>The variable PicOrderCntMsb of the current picture is derived as follows:</w:t>
      </w:r>
    </w:p>
    <w:p w:rsidR="00103380" w:rsidRPr="008E14A4" w:rsidRDefault="00103380" w:rsidP="00103380">
      <w:pPr>
        <w:numPr>
          <w:ilvl w:val="0"/>
          <w:numId w:val="8"/>
        </w:numPr>
        <w:tabs>
          <w:tab w:val="left" w:pos="360"/>
        </w:tabs>
        <w:textAlignment w:val="auto"/>
      </w:pPr>
      <w:r w:rsidRPr="008E14A4">
        <w:t>If the current picture is an IRAP picture with NoRaslOutputFlag equal to 1, PicOrderCntMsb is set equal to 0.</w:t>
      </w:r>
    </w:p>
    <w:p w:rsidR="00103380" w:rsidRPr="008E14A4" w:rsidRDefault="00103380" w:rsidP="00103380">
      <w:pPr>
        <w:numPr>
          <w:ilvl w:val="0"/>
          <w:numId w:val="8"/>
        </w:numPr>
        <w:tabs>
          <w:tab w:val="left" w:pos="360"/>
        </w:tabs>
        <w:textAlignment w:val="auto"/>
      </w:pPr>
      <w:r w:rsidRPr="008E14A4">
        <w:t>Otherwise, PicOrderCntMsb is derived as follows:</w:t>
      </w:r>
    </w:p>
    <w:p w:rsidR="00103380" w:rsidRPr="008E14A4" w:rsidRDefault="00103380" w:rsidP="00103380">
      <w:pPr>
        <w:pStyle w:val="Equation"/>
        <w:tabs>
          <w:tab w:val="clear" w:pos="794"/>
          <w:tab w:val="clear" w:pos="1588"/>
          <w:tab w:val="left" w:pos="851"/>
          <w:tab w:val="left" w:pos="1134"/>
          <w:tab w:val="left" w:pos="1418"/>
          <w:tab w:val="left" w:pos="1701"/>
        </w:tabs>
        <w:spacing w:before="180"/>
        <w:ind w:left="567"/>
        <w:rPr>
          <w:sz w:val="20"/>
        </w:rPr>
      </w:pPr>
      <w:r w:rsidRPr="008E14A4">
        <w:rPr>
          <w:sz w:val="20"/>
        </w:rPr>
        <w:t>if( ( slice_</w:t>
      </w:r>
      <w:r w:rsidRPr="008E14A4">
        <w:rPr>
          <w:sz w:val="20"/>
          <w:szCs w:val="20"/>
        </w:rPr>
        <w:t>pic_order_cnt_lsb</w:t>
      </w:r>
      <w:r w:rsidRPr="008E14A4">
        <w:rPr>
          <w:sz w:val="20"/>
        </w:rPr>
        <w:t xml:space="preserve"> &lt;  prevPicOrderCntLsb )  &amp;&amp;</w:t>
      </w:r>
      <w:r w:rsidRPr="008E14A4">
        <w:rPr>
          <w:sz w:val="20"/>
        </w:rPr>
        <w:br/>
      </w:r>
      <w:r w:rsidRPr="008E14A4">
        <w:rPr>
          <w:sz w:val="20"/>
        </w:rPr>
        <w:tab/>
      </w:r>
      <w:r w:rsidRPr="008E14A4">
        <w:rPr>
          <w:sz w:val="20"/>
        </w:rPr>
        <w:tab/>
        <w:t>( ( prevPicOrderCntLsb − slice_</w:t>
      </w:r>
      <w:r w:rsidRPr="008E14A4">
        <w:rPr>
          <w:sz w:val="20"/>
          <w:szCs w:val="20"/>
        </w:rPr>
        <w:t xml:space="preserve">pic_order_cnt_lsb </w:t>
      </w:r>
      <w:r w:rsidRPr="008E14A4">
        <w:rPr>
          <w:sz w:val="20"/>
        </w:rPr>
        <w:t>)  &gt;=  ( MaxPicOrderCntLsb / 2 ) ) )</w:t>
      </w:r>
      <w:r w:rsidRPr="008E14A4">
        <w:rPr>
          <w:sz w:val="20"/>
        </w:rPr>
        <w:br/>
      </w:r>
      <w:r w:rsidRPr="008E14A4">
        <w:rPr>
          <w:sz w:val="20"/>
        </w:rPr>
        <w:tab/>
        <w:t>PicOrderCntMsb = prevPicOrderCntMsb + MaxPicOrderCntLsb</w:t>
      </w:r>
      <w:r w:rsidRPr="008E14A4">
        <w:tab/>
      </w:r>
      <w:r w:rsidRPr="008E14A4">
        <w:rPr>
          <w:sz w:val="20"/>
        </w:rPr>
        <w:t>(8</w:t>
      </w:r>
      <w:r w:rsidRPr="008E14A4">
        <w:rPr>
          <w:sz w:val="20"/>
        </w:rPr>
        <w:noBreakHyphen/>
        <w:t>1)</w:t>
      </w:r>
      <w:r w:rsidRPr="008E14A4">
        <w:rPr>
          <w:sz w:val="20"/>
        </w:rPr>
        <w:br/>
        <w:t>else if( (slice_</w:t>
      </w:r>
      <w:r w:rsidRPr="008E14A4">
        <w:rPr>
          <w:sz w:val="20"/>
          <w:szCs w:val="20"/>
        </w:rPr>
        <w:t>pic_order_cnt_lsb</w:t>
      </w:r>
      <w:r w:rsidRPr="008E14A4">
        <w:rPr>
          <w:sz w:val="20"/>
        </w:rPr>
        <w:t xml:space="preserve">  &gt;  prevPicOrderCntLsb )  &amp;&amp;</w:t>
      </w:r>
      <w:r w:rsidRPr="008E14A4">
        <w:rPr>
          <w:sz w:val="20"/>
        </w:rPr>
        <w:br/>
      </w:r>
      <w:r w:rsidRPr="008E14A4">
        <w:rPr>
          <w:sz w:val="20"/>
        </w:rPr>
        <w:tab/>
      </w:r>
      <w:r w:rsidRPr="008E14A4">
        <w:rPr>
          <w:sz w:val="20"/>
        </w:rPr>
        <w:tab/>
        <w:t>( (slice_</w:t>
      </w:r>
      <w:r w:rsidRPr="008E14A4">
        <w:rPr>
          <w:sz w:val="20"/>
          <w:szCs w:val="20"/>
        </w:rPr>
        <w:t>pic_order_cnt_lsb</w:t>
      </w:r>
      <w:r w:rsidRPr="008E14A4">
        <w:rPr>
          <w:sz w:val="20"/>
        </w:rPr>
        <w:t xml:space="preserve"> − prevPicOrderCntLsb )  &gt;  ( MaxPicOrderCntLsb / 2 ) ) )</w:t>
      </w:r>
      <w:r w:rsidRPr="008E14A4">
        <w:rPr>
          <w:sz w:val="20"/>
        </w:rPr>
        <w:br/>
      </w:r>
      <w:r w:rsidRPr="008E14A4">
        <w:rPr>
          <w:sz w:val="20"/>
        </w:rPr>
        <w:tab/>
        <w:t>PicOrderCntMsb = prevPicOrderCntMsb − MaxPicOrderCntLsb</w:t>
      </w:r>
      <w:r w:rsidRPr="008E14A4">
        <w:rPr>
          <w:sz w:val="20"/>
        </w:rPr>
        <w:br/>
        <w:t>else</w:t>
      </w:r>
      <w:r w:rsidRPr="008E14A4">
        <w:rPr>
          <w:sz w:val="20"/>
        </w:rPr>
        <w:br/>
      </w:r>
      <w:r w:rsidRPr="008E14A4">
        <w:rPr>
          <w:sz w:val="20"/>
        </w:rPr>
        <w:tab/>
        <w:t>PicOrderCntMsb = prevPicOrderCntMsb</w:t>
      </w:r>
    </w:p>
    <w:p w:rsidR="00103380" w:rsidRPr="008E14A4" w:rsidRDefault="00103380" w:rsidP="00103380">
      <w:r w:rsidRPr="008E14A4">
        <w:t>PicOrderCntVal is derived as follows:</w:t>
      </w:r>
    </w:p>
    <w:p w:rsidR="00103380" w:rsidRPr="008E14A4" w:rsidRDefault="00103380" w:rsidP="00103380">
      <w:pPr>
        <w:pStyle w:val="Equation"/>
        <w:tabs>
          <w:tab w:val="clear" w:pos="794"/>
          <w:tab w:val="clear" w:pos="1588"/>
          <w:tab w:val="left" w:pos="851"/>
          <w:tab w:val="left" w:pos="1134"/>
          <w:tab w:val="left" w:pos="1418"/>
          <w:tab w:val="left" w:pos="1701"/>
        </w:tabs>
        <w:ind w:left="567"/>
        <w:rPr>
          <w:sz w:val="20"/>
        </w:rPr>
      </w:pPr>
      <w:r w:rsidRPr="008E14A4">
        <w:rPr>
          <w:sz w:val="20"/>
        </w:rPr>
        <w:t>PicOrderCntVal = PicOrderCntMsb + slice_</w:t>
      </w:r>
      <w:r w:rsidRPr="008E14A4">
        <w:rPr>
          <w:sz w:val="20"/>
          <w:szCs w:val="20"/>
        </w:rPr>
        <w:t>pic_order_cnt_lsb</w:t>
      </w:r>
      <w:r w:rsidRPr="008E14A4">
        <w:rPr>
          <w:sz w:val="20"/>
        </w:rPr>
        <w:tab/>
        <w:t>(8</w:t>
      </w:r>
      <w:r w:rsidRPr="008E14A4">
        <w:rPr>
          <w:sz w:val="20"/>
        </w:rPr>
        <w:noBreakHyphen/>
        <w:t>2)</w:t>
      </w:r>
    </w:p>
    <w:p w:rsidR="00103380" w:rsidRPr="008E14A4" w:rsidRDefault="00103380" w:rsidP="00103380">
      <w:pPr>
        <w:pStyle w:val="Note1"/>
      </w:pPr>
      <w:r w:rsidRPr="008E14A4">
        <w:t>NOT</w:t>
      </w:r>
      <w:r w:rsidR="003B3A3A">
        <w:t>E</w:t>
      </w:r>
      <w:r w:rsidRPr="008E14A4">
        <w:t> – All IDR pictures will have PicOrderCntVal equal to 0 since slice_pic_order_cnt_lsb is inferred to be 0 for IDR pictures and prevPicOrderCntLsb and prevPicOrderCntMsb are both set equal to 0.</w:t>
      </w:r>
    </w:p>
    <w:p w:rsidR="00103380" w:rsidRPr="008E14A4" w:rsidRDefault="00103380" w:rsidP="00103380">
      <w:r w:rsidRPr="008E14A4">
        <w:rPr>
          <w:lang w:eastAsia="ja-JP"/>
        </w:rPr>
        <w:t>The value of PicOrderCntVal</w:t>
      </w:r>
      <w:r w:rsidRPr="008E14A4">
        <w:t xml:space="preserve"> shall be in the range of −2</w:t>
      </w:r>
      <w:r w:rsidRPr="008E14A4">
        <w:rPr>
          <w:vertAlign w:val="superscript"/>
        </w:rPr>
        <w:t>31</w:t>
      </w:r>
      <w:r w:rsidRPr="008E14A4">
        <w:t xml:space="preserve"> to 2</w:t>
      </w:r>
      <w:r w:rsidRPr="008E14A4">
        <w:rPr>
          <w:vertAlign w:val="superscript"/>
        </w:rPr>
        <w:t>31</w:t>
      </w:r>
      <w:r w:rsidRPr="008E14A4">
        <w:t> − 1, inclusive. In one CVS, the PicOrderCntVal values for any two coded pictures shall not be the same.</w:t>
      </w:r>
    </w:p>
    <w:p w:rsidR="00103380" w:rsidRPr="008E14A4" w:rsidRDefault="00103380" w:rsidP="00103380">
      <w:r w:rsidRPr="008E14A4">
        <w:t xml:space="preserve">The function </w:t>
      </w:r>
      <w:proofErr w:type="gramStart"/>
      <w:r w:rsidRPr="008E14A4">
        <w:t>PicOrderCnt(</w:t>
      </w:r>
      <w:proofErr w:type="gramEnd"/>
      <w:r w:rsidRPr="008E14A4">
        <w:t xml:space="preserve"> picX ) is specified as follows:</w:t>
      </w:r>
    </w:p>
    <w:p w:rsidR="00103380" w:rsidRPr="008E14A4" w:rsidRDefault="00103380" w:rsidP="00103380">
      <w:pPr>
        <w:pStyle w:val="Equation"/>
        <w:ind w:left="567"/>
        <w:rPr>
          <w:sz w:val="20"/>
        </w:rPr>
      </w:pPr>
      <w:proofErr w:type="gramStart"/>
      <w:r w:rsidRPr="008E14A4">
        <w:rPr>
          <w:sz w:val="20"/>
        </w:rPr>
        <w:t>PicOrderCnt(</w:t>
      </w:r>
      <w:proofErr w:type="gramEnd"/>
      <w:r w:rsidRPr="008E14A4">
        <w:rPr>
          <w:sz w:val="20"/>
        </w:rPr>
        <w:t xml:space="preserve"> picX ) = PicOrderCntVal of the picture picX</w:t>
      </w:r>
      <w:r w:rsidRPr="008E14A4">
        <w:rPr>
          <w:sz w:val="20"/>
        </w:rPr>
        <w:tab/>
        <w:t>(8</w:t>
      </w:r>
      <w:r w:rsidRPr="008E14A4">
        <w:rPr>
          <w:sz w:val="20"/>
        </w:rPr>
        <w:noBreakHyphen/>
        <w:t>3)</w:t>
      </w:r>
    </w:p>
    <w:p w:rsidR="00103380" w:rsidRPr="008E14A4" w:rsidRDefault="00103380" w:rsidP="00103380">
      <w:r w:rsidRPr="008E14A4">
        <w:t xml:space="preserve">The function </w:t>
      </w:r>
      <w:proofErr w:type="gramStart"/>
      <w:r w:rsidRPr="008E14A4">
        <w:t>DiffPicOrderCnt(</w:t>
      </w:r>
      <w:proofErr w:type="gramEnd"/>
      <w:r w:rsidRPr="008E14A4">
        <w:t> picA, picB ) is specified as follows:</w:t>
      </w:r>
    </w:p>
    <w:p w:rsidR="00103380" w:rsidRPr="008E14A4" w:rsidRDefault="00103380" w:rsidP="00103380">
      <w:pPr>
        <w:pStyle w:val="Equation"/>
        <w:ind w:left="567"/>
        <w:rPr>
          <w:sz w:val="20"/>
        </w:rPr>
      </w:pPr>
      <w:proofErr w:type="gramStart"/>
      <w:r w:rsidRPr="008E14A4">
        <w:rPr>
          <w:sz w:val="20"/>
        </w:rPr>
        <w:t>DiffPicOrderCnt(</w:t>
      </w:r>
      <w:proofErr w:type="gramEnd"/>
      <w:r w:rsidRPr="008E14A4">
        <w:rPr>
          <w:sz w:val="20"/>
        </w:rPr>
        <w:t xml:space="preserve"> picA, picB ) = PicOrderCnt( picA ) − PicOrderCnt( picB )</w:t>
      </w:r>
      <w:r w:rsidRPr="008E14A4">
        <w:rPr>
          <w:sz w:val="20"/>
        </w:rPr>
        <w:tab/>
        <w:t>(8</w:t>
      </w:r>
      <w:r w:rsidRPr="008E14A4">
        <w:rPr>
          <w:sz w:val="20"/>
        </w:rPr>
        <w:noBreakHyphen/>
        <w:t>4)</w:t>
      </w:r>
    </w:p>
    <w:p w:rsidR="00103380" w:rsidRPr="008E14A4" w:rsidRDefault="00103380" w:rsidP="00103380">
      <w:r w:rsidRPr="008E14A4">
        <w:t xml:space="preserve">The bitstream shall not contain data that result in values of </w:t>
      </w:r>
      <w:proofErr w:type="gramStart"/>
      <w:r w:rsidRPr="008E14A4">
        <w:t>DiffPicOrderCnt(</w:t>
      </w:r>
      <w:proofErr w:type="gramEnd"/>
      <w:r w:rsidRPr="008E14A4">
        <w:t> picA, picB ) used in the decoding process that are not in the range of −2</w:t>
      </w:r>
      <w:r w:rsidRPr="008E14A4">
        <w:rPr>
          <w:vertAlign w:val="superscript"/>
        </w:rPr>
        <w:t>15</w:t>
      </w:r>
      <w:r w:rsidRPr="008E14A4">
        <w:t xml:space="preserve"> to 2</w:t>
      </w:r>
      <w:r w:rsidRPr="008E14A4">
        <w:rPr>
          <w:vertAlign w:val="superscript"/>
        </w:rPr>
        <w:t>15</w:t>
      </w:r>
      <w:r w:rsidRPr="008E14A4">
        <w:t> − 1, inclusive.</w:t>
      </w:r>
      <w:bookmarkStart w:id="124" w:name="_Hlt22605870"/>
      <w:bookmarkEnd w:id="124"/>
      <w:r w:rsidRPr="008E14A4">
        <w:t xml:space="preserve"> </w:t>
      </w:r>
    </w:p>
    <w:p w:rsidR="00103380" w:rsidRPr="008E14A4" w:rsidRDefault="003B3A3A" w:rsidP="00103380">
      <w:pPr>
        <w:pStyle w:val="Note1"/>
      </w:pPr>
      <w:r>
        <w:t>NOTE</w:t>
      </w:r>
      <w:r w:rsidR="00103380" w:rsidRPr="008E14A4">
        <w:t> – Let X be the current picture and Y and Z be two other pictures in the same sequence, Y and Z are considered to be in the same output order direction from X when both DiffPicOrderCnt</w:t>
      </w:r>
      <w:proofErr w:type="gramStart"/>
      <w:r w:rsidR="00103380" w:rsidRPr="008E14A4">
        <w:t>( X</w:t>
      </w:r>
      <w:proofErr w:type="gramEnd"/>
      <w:r w:rsidR="00103380" w:rsidRPr="008E14A4">
        <w:t>, Y ) and DiffPicOrderCnt( X, Z ) are positive or both are negative.</w:t>
      </w:r>
    </w:p>
    <w:p w:rsidR="00103380" w:rsidRPr="008E14A4" w:rsidRDefault="00103380" w:rsidP="00103380">
      <w:pPr>
        <w:pStyle w:val="Heading3"/>
        <w:tabs>
          <w:tab w:val="clear" w:pos="720"/>
          <w:tab w:val="clear" w:pos="794"/>
        </w:tabs>
        <w:ind w:left="720" w:hanging="720"/>
      </w:pPr>
      <w:bookmarkStart w:id="125" w:name="_Hlt22617966"/>
      <w:bookmarkStart w:id="126" w:name="_Toc327284427"/>
      <w:bookmarkStart w:id="127" w:name="_Toc327290315"/>
      <w:bookmarkStart w:id="128" w:name="_Toc327299358"/>
      <w:bookmarkStart w:id="129" w:name="_Toc327299671"/>
      <w:bookmarkStart w:id="130" w:name="_Toc327284430"/>
      <w:bookmarkStart w:id="131" w:name="_Toc327290318"/>
      <w:bookmarkStart w:id="132" w:name="_Toc327299361"/>
      <w:bookmarkStart w:id="133" w:name="_Toc327299674"/>
      <w:bookmarkStart w:id="134" w:name="_Toc327284431"/>
      <w:bookmarkStart w:id="135" w:name="_Toc327290319"/>
      <w:bookmarkStart w:id="136" w:name="_Toc327299362"/>
      <w:bookmarkStart w:id="137" w:name="_Toc327299675"/>
      <w:bookmarkStart w:id="138" w:name="_Toc327284433"/>
      <w:bookmarkStart w:id="139" w:name="_Toc327290321"/>
      <w:bookmarkStart w:id="140" w:name="_Toc327299364"/>
      <w:bookmarkStart w:id="141" w:name="_Toc327299677"/>
      <w:bookmarkStart w:id="142" w:name="_Toc327284435"/>
      <w:bookmarkStart w:id="143" w:name="_Toc327290323"/>
      <w:bookmarkStart w:id="144" w:name="_Toc327299366"/>
      <w:bookmarkStart w:id="145" w:name="_Toc327299679"/>
      <w:bookmarkStart w:id="146" w:name="_Toc327284439"/>
      <w:bookmarkStart w:id="147" w:name="_Toc327290327"/>
      <w:bookmarkStart w:id="148" w:name="_Toc327299370"/>
      <w:bookmarkStart w:id="149" w:name="_Toc327299683"/>
      <w:bookmarkStart w:id="150" w:name="_Toc327284444"/>
      <w:bookmarkStart w:id="151" w:name="_Toc327290332"/>
      <w:bookmarkStart w:id="152" w:name="_Toc327299375"/>
      <w:bookmarkStart w:id="153" w:name="_Toc327299688"/>
      <w:bookmarkStart w:id="154" w:name="_Toc327284447"/>
      <w:bookmarkStart w:id="155" w:name="_Toc327290335"/>
      <w:bookmarkStart w:id="156" w:name="_Toc327299378"/>
      <w:bookmarkStart w:id="157" w:name="_Toc327299691"/>
      <w:bookmarkStart w:id="158" w:name="_Toc327284448"/>
      <w:bookmarkStart w:id="159" w:name="_Toc327290336"/>
      <w:bookmarkStart w:id="160" w:name="_Toc327299379"/>
      <w:bookmarkStart w:id="161" w:name="_Toc327299692"/>
      <w:bookmarkStart w:id="162" w:name="_Toc327284450"/>
      <w:bookmarkStart w:id="163" w:name="_Toc327290338"/>
      <w:bookmarkStart w:id="164" w:name="_Toc327299381"/>
      <w:bookmarkStart w:id="165" w:name="_Toc327299694"/>
      <w:bookmarkStart w:id="166" w:name="_Toc327299384"/>
      <w:bookmarkStart w:id="167" w:name="_Toc327299697"/>
      <w:bookmarkStart w:id="168" w:name="_Toc330810870"/>
      <w:bookmarkStart w:id="169" w:name="_Toc330812665"/>
      <w:bookmarkStart w:id="170" w:name="_Toc23159757"/>
      <w:bookmarkStart w:id="171" w:name="_Toc328753017"/>
      <w:bookmarkStart w:id="172" w:name="_Toc328753018"/>
      <w:bookmarkStart w:id="173" w:name="_Toc282087387"/>
      <w:bookmarkStart w:id="174" w:name="_Toc324427951"/>
      <w:bookmarkStart w:id="175" w:name="_Toc324427952"/>
      <w:bookmarkStart w:id="176" w:name="_Toc331084363"/>
      <w:bookmarkStart w:id="177" w:name="_Toc331084365"/>
      <w:bookmarkStart w:id="178" w:name="_Toc331084367"/>
      <w:bookmarkStart w:id="179" w:name="_Toc331084368"/>
      <w:bookmarkStart w:id="180" w:name="_Toc331084369"/>
      <w:bookmarkStart w:id="181" w:name="_Toc317198810"/>
      <w:bookmarkStart w:id="182" w:name="_Toc328753037"/>
      <w:bookmarkStart w:id="183" w:name="_Toc328753041"/>
      <w:bookmarkStart w:id="184" w:name="_Toc328753043"/>
      <w:bookmarkStart w:id="185" w:name="_Toc328753044"/>
      <w:bookmarkStart w:id="186" w:name="_Toc328753045"/>
      <w:bookmarkStart w:id="187" w:name="_Toc328753049"/>
      <w:bookmarkStart w:id="188" w:name="_Toc328753051"/>
      <w:bookmarkStart w:id="189" w:name="_Toc328753054"/>
      <w:bookmarkStart w:id="190" w:name="_Toc328753057"/>
      <w:bookmarkStart w:id="191" w:name="_Toc328753059"/>
      <w:bookmarkStart w:id="192" w:name="_Toc335234596"/>
      <w:bookmarkStart w:id="193" w:name="_Toc335234597"/>
      <w:bookmarkStart w:id="194" w:name="_Toc335234600"/>
      <w:bookmarkStart w:id="195" w:name="_Toc335234602"/>
      <w:bookmarkStart w:id="196" w:name="_Toc282087407"/>
      <w:bookmarkStart w:id="197" w:name="_Toc335234780"/>
      <w:bookmarkStart w:id="198" w:name="_Toc327178233"/>
      <w:bookmarkStart w:id="199" w:name="_Toc317097546"/>
      <w:bookmarkStart w:id="200" w:name="_Toc317097989"/>
      <w:bookmarkStart w:id="201" w:name="_Toc317163823"/>
      <w:bookmarkStart w:id="202" w:name="_Toc317163905"/>
      <w:bookmarkStart w:id="203" w:name="_Toc317183550"/>
      <w:bookmarkStart w:id="204" w:name="_Toc317183994"/>
      <w:bookmarkStart w:id="205" w:name="_Toc317097655"/>
      <w:bookmarkStart w:id="206" w:name="_Toc317183659"/>
      <w:bookmarkStart w:id="207" w:name="_Toc330921582"/>
      <w:bookmarkStart w:id="208" w:name="_Toc330921583"/>
      <w:bookmarkStart w:id="209" w:name="_Toc330921584"/>
      <w:bookmarkStart w:id="210" w:name="_Toc330921586"/>
      <w:bookmarkStart w:id="211" w:name="_Toc330921588"/>
      <w:bookmarkStart w:id="212" w:name="_Toc330921619"/>
      <w:bookmarkStart w:id="213" w:name="_Toc330921620"/>
      <w:bookmarkStart w:id="214" w:name="_Toc330921625"/>
      <w:bookmarkStart w:id="215" w:name="_Toc330921628"/>
      <w:bookmarkStart w:id="216" w:name="_Toc330921641"/>
      <w:bookmarkStart w:id="217" w:name="_Toc330921684"/>
      <w:bookmarkStart w:id="218" w:name="_Toc330921685"/>
      <w:bookmarkStart w:id="219" w:name="_Toc330921791"/>
      <w:bookmarkStart w:id="220" w:name="_Toc330921799"/>
      <w:bookmarkStart w:id="221" w:name="_Toc330921800"/>
      <w:bookmarkStart w:id="222" w:name="_Toc330921803"/>
      <w:bookmarkStart w:id="223" w:name="_Toc330921805"/>
      <w:bookmarkStart w:id="224" w:name="_Toc330921811"/>
      <w:bookmarkStart w:id="225" w:name="_Toc330921813"/>
      <w:bookmarkStart w:id="226" w:name="_Toc330921818"/>
      <w:bookmarkStart w:id="227" w:name="_Toc330921821"/>
      <w:bookmarkStart w:id="228" w:name="_Toc328577761"/>
      <w:bookmarkStart w:id="229" w:name="_Toc328598564"/>
      <w:bookmarkStart w:id="230" w:name="_Toc328663209"/>
      <w:bookmarkStart w:id="231" w:name="_Toc328753078"/>
      <w:bookmarkStart w:id="232" w:name="_Toc328577763"/>
      <w:bookmarkStart w:id="233" w:name="_Toc328598566"/>
      <w:bookmarkStart w:id="234" w:name="_Toc328663211"/>
      <w:bookmarkStart w:id="235" w:name="_Toc328753080"/>
      <w:bookmarkStart w:id="236" w:name="_Toc328577768"/>
      <w:bookmarkStart w:id="237" w:name="_Toc328598571"/>
      <w:bookmarkStart w:id="238" w:name="_Toc328663216"/>
      <w:bookmarkStart w:id="239" w:name="_Toc328753085"/>
      <w:bookmarkStart w:id="240" w:name="_Toc328577779"/>
      <w:bookmarkStart w:id="241" w:name="_Toc328598582"/>
      <w:bookmarkStart w:id="242" w:name="_Toc328663227"/>
      <w:bookmarkStart w:id="243" w:name="_Toc328753096"/>
      <w:bookmarkStart w:id="244" w:name="_Toc328577780"/>
      <w:bookmarkStart w:id="245" w:name="_Toc328598583"/>
      <w:bookmarkStart w:id="246" w:name="_Toc328663228"/>
      <w:bookmarkStart w:id="247" w:name="_Toc328753097"/>
      <w:bookmarkStart w:id="248" w:name="_Toc328577781"/>
      <w:bookmarkStart w:id="249" w:name="_Toc328598584"/>
      <w:bookmarkStart w:id="250" w:name="_Toc328663229"/>
      <w:bookmarkStart w:id="251" w:name="_Toc328753098"/>
      <w:bookmarkStart w:id="252" w:name="_Toc328577784"/>
      <w:bookmarkStart w:id="253" w:name="_Toc328598587"/>
      <w:bookmarkStart w:id="254" w:name="_Toc328663232"/>
      <w:bookmarkStart w:id="255" w:name="_Toc328753101"/>
      <w:bookmarkStart w:id="256" w:name="_Toc328577787"/>
      <w:bookmarkStart w:id="257" w:name="_Toc328598590"/>
      <w:bookmarkStart w:id="258" w:name="_Toc328663235"/>
      <w:bookmarkStart w:id="259" w:name="_Toc328753104"/>
      <w:bookmarkStart w:id="260" w:name="_Toc328577788"/>
      <w:bookmarkStart w:id="261" w:name="_Toc328598591"/>
      <w:bookmarkStart w:id="262" w:name="_Toc328663236"/>
      <w:bookmarkStart w:id="263" w:name="_Toc328753105"/>
      <w:bookmarkStart w:id="264" w:name="_Toc328577790"/>
      <w:bookmarkStart w:id="265" w:name="_Toc328598593"/>
      <w:bookmarkStart w:id="266" w:name="_Toc328663238"/>
      <w:bookmarkStart w:id="267" w:name="_Toc328753107"/>
      <w:bookmarkStart w:id="268" w:name="_Toc328577792"/>
      <w:bookmarkStart w:id="269" w:name="_Toc328598595"/>
      <w:bookmarkStart w:id="270" w:name="_Toc328663240"/>
      <w:bookmarkStart w:id="271" w:name="_Toc328753109"/>
      <w:bookmarkStart w:id="272" w:name="_Toc328577793"/>
      <w:bookmarkStart w:id="273" w:name="_Toc328598596"/>
      <w:bookmarkStart w:id="274" w:name="_Toc328663241"/>
      <w:bookmarkStart w:id="275" w:name="_Toc328753110"/>
      <w:bookmarkStart w:id="276" w:name="_Toc328577799"/>
      <w:bookmarkStart w:id="277" w:name="_Toc328598602"/>
      <w:bookmarkStart w:id="278" w:name="_Toc328663247"/>
      <w:bookmarkStart w:id="279" w:name="_Toc328753116"/>
      <w:bookmarkStart w:id="280" w:name="_Toc328577802"/>
      <w:bookmarkStart w:id="281" w:name="_Toc328598605"/>
      <w:bookmarkStart w:id="282" w:name="_Toc328663250"/>
      <w:bookmarkStart w:id="283" w:name="_Toc328753119"/>
      <w:bookmarkStart w:id="284" w:name="_Toc328577803"/>
      <w:bookmarkStart w:id="285" w:name="_Toc328598606"/>
      <w:bookmarkStart w:id="286" w:name="_Toc328663251"/>
      <w:bookmarkStart w:id="287" w:name="_Toc328753120"/>
      <w:bookmarkStart w:id="288" w:name="_Toc328577805"/>
      <w:bookmarkStart w:id="289" w:name="_Toc328598608"/>
      <w:bookmarkStart w:id="290" w:name="_Toc328663253"/>
      <w:bookmarkStart w:id="291" w:name="_Toc328753122"/>
      <w:bookmarkStart w:id="292" w:name="_Toc328577806"/>
      <w:bookmarkStart w:id="293" w:name="_Toc328598609"/>
      <w:bookmarkStart w:id="294" w:name="_Toc328663254"/>
      <w:bookmarkStart w:id="295" w:name="_Toc328753123"/>
      <w:bookmarkStart w:id="296" w:name="_Toc328577808"/>
      <w:bookmarkStart w:id="297" w:name="_Toc328598611"/>
      <w:bookmarkStart w:id="298" w:name="_Toc328663256"/>
      <w:bookmarkStart w:id="299" w:name="_Toc328753125"/>
      <w:bookmarkStart w:id="300" w:name="_Toc328577809"/>
      <w:bookmarkStart w:id="301" w:name="_Toc328598612"/>
      <w:bookmarkStart w:id="302" w:name="_Toc328663257"/>
      <w:bookmarkStart w:id="303" w:name="_Toc328753126"/>
      <w:bookmarkStart w:id="304" w:name="_Toc328577810"/>
      <w:bookmarkStart w:id="305" w:name="_Toc328598613"/>
      <w:bookmarkStart w:id="306" w:name="_Toc328663258"/>
      <w:bookmarkStart w:id="307" w:name="_Toc328753127"/>
      <w:bookmarkStart w:id="308" w:name="_Toc328577811"/>
      <w:bookmarkStart w:id="309" w:name="_Toc328598614"/>
      <w:bookmarkStart w:id="310" w:name="_Toc328663259"/>
      <w:bookmarkStart w:id="311" w:name="_Toc328753128"/>
      <w:bookmarkStart w:id="312" w:name="_Toc328577812"/>
      <w:bookmarkStart w:id="313" w:name="_Toc328598615"/>
      <w:bookmarkStart w:id="314" w:name="_Toc328663260"/>
      <w:bookmarkStart w:id="315" w:name="_Toc328753129"/>
      <w:bookmarkStart w:id="316" w:name="_Toc328577813"/>
      <w:bookmarkStart w:id="317" w:name="_Toc328598616"/>
      <w:bookmarkStart w:id="318" w:name="_Toc328663261"/>
      <w:bookmarkStart w:id="319" w:name="_Toc328753130"/>
      <w:bookmarkStart w:id="320" w:name="_Toc328577817"/>
      <w:bookmarkStart w:id="321" w:name="_Toc328598620"/>
      <w:bookmarkStart w:id="322" w:name="_Toc328663265"/>
      <w:bookmarkStart w:id="323" w:name="_Toc328753134"/>
      <w:bookmarkStart w:id="324" w:name="_Toc328577820"/>
      <w:bookmarkStart w:id="325" w:name="_Toc328598623"/>
      <w:bookmarkStart w:id="326" w:name="_Toc328663268"/>
      <w:bookmarkStart w:id="327" w:name="_Toc328753137"/>
      <w:bookmarkStart w:id="328" w:name="_Toc328577821"/>
      <w:bookmarkStart w:id="329" w:name="_Toc328598624"/>
      <w:bookmarkStart w:id="330" w:name="_Toc328663269"/>
      <w:bookmarkStart w:id="331" w:name="_Toc328753138"/>
      <w:bookmarkStart w:id="332" w:name="_Toc328577822"/>
      <w:bookmarkStart w:id="333" w:name="_Toc328598625"/>
      <w:bookmarkStart w:id="334" w:name="_Toc328663270"/>
      <w:bookmarkStart w:id="335" w:name="_Toc328753139"/>
      <w:bookmarkStart w:id="336" w:name="_Toc328577825"/>
      <w:bookmarkStart w:id="337" w:name="_Toc328598628"/>
      <w:bookmarkStart w:id="338" w:name="_Toc328663273"/>
      <w:bookmarkStart w:id="339" w:name="_Toc328753142"/>
      <w:bookmarkStart w:id="340" w:name="_Toc328577828"/>
      <w:bookmarkStart w:id="341" w:name="_Toc328598631"/>
      <w:bookmarkStart w:id="342" w:name="_Toc328663276"/>
      <w:bookmarkStart w:id="343" w:name="_Toc328753145"/>
      <w:bookmarkStart w:id="344" w:name="_Toc328577829"/>
      <w:bookmarkStart w:id="345" w:name="_Toc328598632"/>
      <w:bookmarkStart w:id="346" w:name="_Toc328663277"/>
      <w:bookmarkStart w:id="347" w:name="_Toc328753146"/>
      <w:bookmarkStart w:id="348" w:name="_Toc328577830"/>
      <w:bookmarkStart w:id="349" w:name="_Toc328598633"/>
      <w:bookmarkStart w:id="350" w:name="_Toc328663278"/>
      <w:bookmarkStart w:id="351" w:name="_Toc328753147"/>
      <w:bookmarkStart w:id="352" w:name="_Toc328577833"/>
      <w:bookmarkStart w:id="353" w:name="_Toc328598636"/>
      <w:bookmarkStart w:id="354" w:name="_Toc328663281"/>
      <w:bookmarkStart w:id="355" w:name="_Toc328753150"/>
      <w:bookmarkStart w:id="356" w:name="_Toc328577836"/>
      <w:bookmarkStart w:id="357" w:name="_Toc328598639"/>
      <w:bookmarkStart w:id="358" w:name="_Toc328663284"/>
      <w:bookmarkStart w:id="359" w:name="_Toc328753153"/>
      <w:bookmarkStart w:id="360" w:name="_Toc328577837"/>
      <w:bookmarkStart w:id="361" w:name="_Toc328598640"/>
      <w:bookmarkStart w:id="362" w:name="_Toc328663285"/>
      <w:bookmarkStart w:id="363" w:name="_Toc328753154"/>
      <w:bookmarkStart w:id="364" w:name="_Toc328577841"/>
      <w:bookmarkStart w:id="365" w:name="_Toc328598644"/>
      <w:bookmarkStart w:id="366" w:name="_Toc328663289"/>
      <w:bookmarkStart w:id="367" w:name="_Toc328753158"/>
      <w:bookmarkStart w:id="368" w:name="_Toc328577844"/>
      <w:bookmarkStart w:id="369" w:name="_Toc328598647"/>
      <w:bookmarkStart w:id="370" w:name="_Toc328663292"/>
      <w:bookmarkStart w:id="371" w:name="_Toc328753161"/>
      <w:bookmarkStart w:id="372" w:name="_Toc328577845"/>
      <w:bookmarkStart w:id="373" w:name="_Toc328598648"/>
      <w:bookmarkStart w:id="374" w:name="_Toc328663293"/>
      <w:bookmarkStart w:id="375" w:name="_Toc328753162"/>
      <w:bookmarkStart w:id="376" w:name="_Toc328577846"/>
      <w:bookmarkStart w:id="377" w:name="_Toc328598649"/>
      <w:bookmarkStart w:id="378" w:name="_Toc328663294"/>
      <w:bookmarkStart w:id="379" w:name="_Toc328753163"/>
      <w:bookmarkStart w:id="380" w:name="_Toc328577848"/>
      <w:bookmarkStart w:id="381" w:name="_Toc328598651"/>
      <w:bookmarkStart w:id="382" w:name="_Toc328663296"/>
      <w:bookmarkStart w:id="383" w:name="_Toc328753165"/>
      <w:bookmarkStart w:id="384" w:name="_Toc328577851"/>
      <w:bookmarkStart w:id="385" w:name="_Toc328598654"/>
      <w:bookmarkStart w:id="386" w:name="_Toc328663299"/>
      <w:bookmarkStart w:id="387" w:name="_Toc328753168"/>
      <w:bookmarkStart w:id="388" w:name="_Toc328577855"/>
      <w:bookmarkStart w:id="389" w:name="_Toc328598658"/>
      <w:bookmarkStart w:id="390" w:name="_Toc328663303"/>
      <w:bookmarkStart w:id="391" w:name="_Toc328753172"/>
      <w:bookmarkStart w:id="392" w:name="_Toc328577856"/>
      <w:bookmarkStart w:id="393" w:name="_Toc328598659"/>
      <w:bookmarkStart w:id="394" w:name="_Toc328663304"/>
      <w:bookmarkStart w:id="395" w:name="_Toc328753173"/>
      <w:bookmarkStart w:id="396" w:name="_Toc328577858"/>
      <w:bookmarkStart w:id="397" w:name="_Toc328598661"/>
      <w:bookmarkStart w:id="398" w:name="_Toc328663306"/>
      <w:bookmarkStart w:id="399" w:name="_Toc328753175"/>
      <w:bookmarkStart w:id="400" w:name="_Toc328577861"/>
      <w:bookmarkStart w:id="401" w:name="_Toc328598664"/>
      <w:bookmarkStart w:id="402" w:name="_Toc328663309"/>
      <w:bookmarkStart w:id="403" w:name="_Toc328753178"/>
      <w:bookmarkStart w:id="404" w:name="_Toc328577862"/>
      <w:bookmarkStart w:id="405" w:name="_Toc328598665"/>
      <w:bookmarkStart w:id="406" w:name="_Toc328663310"/>
      <w:bookmarkStart w:id="407" w:name="_Toc328753179"/>
      <w:bookmarkStart w:id="408" w:name="_Toc328577865"/>
      <w:bookmarkStart w:id="409" w:name="_Toc328598668"/>
      <w:bookmarkStart w:id="410" w:name="_Toc328663313"/>
      <w:bookmarkStart w:id="411" w:name="_Toc328753182"/>
      <w:bookmarkStart w:id="412" w:name="_Toc317097659"/>
      <w:bookmarkStart w:id="413" w:name="_Toc317183663"/>
      <w:bookmarkStart w:id="414" w:name="_Toc317097660"/>
      <w:bookmarkStart w:id="415" w:name="_Toc317183664"/>
      <w:bookmarkStart w:id="416" w:name="_Toc317097661"/>
      <w:bookmarkStart w:id="417" w:name="_Toc317183665"/>
      <w:bookmarkStart w:id="418" w:name="_Toc317097662"/>
      <w:bookmarkStart w:id="419" w:name="_Toc317183666"/>
      <w:bookmarkStart w:id="420" w:name="_Toc317097663"/>
      <w:bookmarkStart w:id="421" w:name="_Toc317183667"/>
      <w:bookmarkStart w:id="422" w:name="_Toc317097664"/>
      <w:bookmarkStart w:id="423" w:name="_Toc317183668"/>
      <w:bookmarkStart w:id="424" w:name="_Toc317097665"/>
      <w:bookmarkStart w:id="425" w:name="_Toc317183669"/>
      <w:bookmarkStart w:id="426" w:name="_Toc317097678"/>
      <w:bookmarkStart w:id="427" w:name="_Toc317183682"/>
      <w:bookmarkStart w:id="428" w:name="_Toc317097686"/>
      <w:bookmarkStart w:id="429" w:name="_Toc317183690"/>
      <w:bookmarkStart w:id="430" w:name="_Toc317097691"/>
      <w:bookmarkStart w:id="431" w:name="_Toc317183695"/>
      <w:bookmarkStart w:id="432" w:name="_Toc317097700"/>
      <w:bookmarkStart w:id="433" w:name="_Toc317183704"/>
      <w:bookmarkStart w:id="434" w:name="_Toc317097708"/>
      <w:bookmarkStart w:id="435" w:name="_Toc317183712"/>
      <w:bookmarkStart w:id="436" w:name="_Toc317097716"/>
      <w:bookmarkStart w:id="437" w:name="_Toc317183720"/>
      <w:bookmarkStart w:id="438" w:name="_Toc317097721"/>
      <w:bookmarkStart w:id="439" w:name="_Toc317183725"/>
      <w:bookmarkStart w:id="440" w:name="_Toc317097730"/>
      <w:bookmarkStart w:id="441" w:name="_Toc317183734"/>
      <w:bookmarkStart w:id="442" w:name="_Toc317097738"/>
      <w:bookmarkStart w:id="443" w:name="_Toc317183742"/>
      <w:bookmarkStart w:id="444" w:name="_Toc317097743"/>
      <w:bookmarkStart w:id="445" w:name="_Toc317183747"/>
      <w:bookmarkStart w:id="446" w:name="_Toc317097749"/>
      <w:bookmarkStart w:id="447" w:name="_Toc317183753"/>
      <w:bookmarkStart w:id="448" w:name="_Toc317097759"/>
      <w:bookmarkStart w:id="449" w:name="_Toc317183763"/>
      <w:bookmarkStart w:id="450" w:name="_Toc317097764"/>
      <w:bookmarkStart w:id="451" w:name="_Toc317183768"/>
      <w:bookmarkStart w:id="452" w:name="_Toc317097770"/>
      <w:bookmarkStart w:id="453" w:name="_Toc317183774"/>
      <w:bookmarkStart w:id="454" w:name="_Toc317097780"/>
      <w:bookmarkStart w:id="455" w:name="_Toc317183784"/>
      <w:bookmarkStart w:id="456" w:name="_Toc317097785"/>
      <w:bookmarkStart w:id="457" w:name="_Toc317183789"/>
      <w:bookmarkStart w:id="458" w:name="_Toc317097791"/>
      <w:bookmarkStart w:id="459" w:name="_Toc317183795"/>
      <w:bookmarkStart w:id="460" w:name="_Toc317097801"/>
      <w:bookmarkStart w:id="461" w:name="_Toc317183805"/>
      <w:bookmarkStart w:id="462" w:name="_Toc317097806"/>
      <w:bookmarkStart w:id="463" w:name="_Toc317183810"/>
      <w:bookmarkStart w:id="464" w:name="_Toc317097812"/>
      <w:bookmarkStart w:id="465" w:name="_Toc317183816"/>
      <w:bookmarkStart w:id="466" w:name="_Toc317097818"/>
      <w:bookmarkStart w:id="467" w:name="_Toc317183822"/>
      <w:bookmarkStart w:id="468" w:name="_Toc328577870"/>
      <w:bookmarkStart w:id="469" w:name="_Toc328598673"/>
      <w:bookmarkStart w:id="470" w:name="_Toc328663318"/>
      <w:bookmarkStart w:id="471" w:name="_Toc328753187"/>
      <w:bookmarkStart w:id="472" w:name="_Toc328577873"/>
      <w:bookmarkStart w:id="473" w:name="_Toc328578354"/>
      <w:bookmarkStart w:id="474" w:name="_Toc328598676"/>
      <w:bookmarkStart w:id="475" w:name="_Toc328599178"/>
      <w:bookmarkStart w:id="476" w:name="_Toc328663321"/>
      <w:bookmarkStart w:id="477" w:name="_Toc328663825"/>
      <w:bookmarkStart w:id="478" w:name="_Toc328663911"/>
      <w:bookmarkStart w:id="479" w:name="_Toc328663997"/>
      <w:bookmarkStart w:id="480" w:name="_Toc328664083"/>
      <w:bookmarkStart w:id="481" w:name="_Toc328664169"/>
      <w:bookmarkStart w:id="482" w:name="_Toc328664256"/>
      <w:bookmarkStart w:id="483" w:name="_Toc328664344"/>
      <w:bookmarkStart w:id="484" w:name="_Toc328664430"/>
      <w:bookmarkStart w:id="485" w:name="_Toc328664791"/>
      <w:bookmarkStart w:id="486" w:name="_Toc328753190"/>
      <w:bookmarkStart w:id="487" w:name="_Toc328753694"/>
      <w:bookmarkStart w:id="488" w:name="_Toc328577886"/>
      <w:bookmarkStart w:id="489" w:name="_Toc328598689"/>
      <w:bookmarkStart w:id="490" w:name="_Toc328663334"/>
      <w:bookmarkStart w:id="491" w:name="_Toc328753203"/>
      <w:bookmarkStart w:id="492" w:name="_Toc328577890"/>
      <w:bookmarkStart w:id="493" w:name="_Toc328598693"/>
      <w:bookmarkStart w:id="494" w:name="_Toc328663338"/>
      <w:bookmarkStart w:id="495" w:name="_Toc328753207"/>
      <w:bookmarkStart w:id="496" w:name="_Toc328577896"/>
      <w:bookmarkStart w:id="497" w:name="_Toc328598699"/>
      <w:bookmarkStart w:id="498" w:name="_Toc328663344"/>
      <w:bookmarkStart w:id="499" w:name="_Toc328753213"/>
      <w:bookmarkStart w:id="500" w:name="_Toc328577897"/>
      <w:bookmarkStart w:id="501" w:name="_Toc328598700"/>
      <w:bookmarkStart w:id="502" w:name="_Toc328663345"/>
      <w:bookmarkStart w:id="503" w:name="_Toc328753214"/>
      <w:bookmarkStart w:id="504" w:name="_Toc328577907"/>
      <w:bookmarkStart w:id="505" w:name="_Toc328598710"/>
      <w:bookmarkStart w:id="506" w:name="_Toc328663355"/>
      <w:bookmarkStart w:id="507" w:name="_Toc328753224"/>
      <w:bookmarkStart w:id="508" w:name="_Toc328577909"/>
      <w:bookmarkStart w:id="509" w:name="_Toc328598712"/>
      <w:bookmarkStart w:id="510" w:name="_Toc328663357"/>
      <w:bookmarkStart w:id="511" w:name="_Toc328753226"/>
      <w:bookmarkStart w:id="512" w:name="_Toc328577912"/>
      <w:bookmarkStart w:id="513" w:name="_Toc328598715"/>
      <w:bookmarkStart w:id="514" w:name="_Toc328663360"/>
      <w:bookmarkStart w:id="515" w:name="_Toc328753229"/>
      <w:bookmarkStart w:id="516" w:name="_Toc328577915"/>
      <w:bookmarkStart w:id="517" w:name="_Toc328598718"/>
      <w:bookmarkStart w:id="518" w:name="_Toc328663363"/>
      <w:bookmarkStart w:id="519" w:name="_Toc328753232"/>
      <w:bookmarkStart w:id="520" w:name="_Toc328577921"/>
      <w:bookmarkStart w:id="521" w:name="_Toc328598724"/>
      <w:bookmarkStart w:id="522" w:name="_Toc328663369"/>
      <w:bookmarkStart w:id="523" w:name="_Toc328753238"/>
      <w:bookmarkStart w:id="524" w:name="_Toc328577932"/>
      <w:bookmarkStart w:id="525" w:name="_Toc328598735"/>
      <w:bookmarkStart w:id="526" w:name="_Toc328663380"/>
      <w:bookmarkStart w:id="527" w:name="_Toc328753249"/>
      <w:bookmarkStart w:id="528" w:name="_Toc328577934"/>
      <w:bookmarkStart w:id="529" w:name="_Toc328598737"/>
      <w:bookmarkStart w:id="530" w:name="_Toc328663382"/>
      <w:bookmarkStart w:id="531" w:name="_Toc328753251"/>
      <w:bookmarkStart w:id="532" w:name="_Toc328577938"/>
      <w:bookmarkStart w:id="533" w:name="_Toc328598741"/>
      <w:bookmarkStart w:id="534" w:name="_Toc328663386"/>
      <w:bookmarkStart w:id="535" w:name="_Toc328753255"/>
      <w:bookmarkStart w:id="536" w:name="_Toc328577940"/>
      <w:bookmarkStart w:id="537" w:name="_Toc328598743"/>
      <w:bookmarkStart w:id="538" w:name="_Toc328663388"/>
      <w:bookmarkStart w:id="539" w:name="_Toc328753257"/>
      <w:bookmarkStart w:id="540" w:name="_Toc328577941"/>
      <w:bookmarkStart w:id="541" w:name="_Toc328598744"/>
      <w:bookmarkStart w:id="542" w:name="_Toc328663389"/>
      <w:bookmarkStart w:id="543" w:name="_Toc328753258"/>
      <w:bookmarkStart w:id="544" w:name="_Toc328577946"/>
      <w:bookmarkStart w:id="545" w:name="_Toc328598749"/>
      <w:bookmarkStart w:id="546" w:name="_Toc328663394"/>
      <w:bookmarkStart w:id="547" w:name="_Toc328753263"/>
      <w:bookmarkStart w:id="548" w:name="_Toc328577957"/>
      <w:bookmarkStart w:id="549" w:name="_Toc328598760"/>
      <w:bookmarkStart w:id="550" w:name="_Toc328663405"/>
      <w:bookmarkStart w:id="551" w:name="_Toc328753274"/>
      <w:bookmarkStart w:id="552" w:name="_Toc328577958"/>
      <w:bookmarkStart w:id="553" w:name="_Toc328598761"/>
      <w:bookmarkStart w:id="554" w:name="_Toc328663406"/>
      <w:bookmarkStart w:id="555" w:name="_Toc328753275"/>
      <w:bookmarkStart w:id="556" w:name="_Toc288383137"/>
      <w:bookmarkStart w:id="557" w:name="_Toc328577995"/>
      <w:bookmarkStart w:id="558" w:name="_Toc328598798"/>
      <w:bookmarkStart w:id="559" w:name="_Toc328663443"/>
      <w:bookmarkStart w:id="560" w:name="_Toc328753312"/>
      <w:bookmarkStart w:id="561" w:name="_Toc328577999"/>
      <w:bookmarkStart w:id="562" w:name="_Toc328598802"/>
      <w:bookmarkStart w:id="563" w:name="_Toc328663447"/>
      <w:bookmarkStart w:id="564" w:name="_Toc328753316"/>
      <w:bookmarkStart w:id="565" w:name="_Toc328578001"/>
      <w:bookmarkStart w:id="566" w:name="_Toc328598804"/>
      <w:bookmarkStart w:id="567" w:name="_Toc328663449"/>
      <w:bookmarkStart w:id="568" w:name="_Toc328753318"/>
      <w:bookmarkStart w:id="569" w:name="_Toc328578003"/>
      <w:bookmarkStart w:id="570" w:name="_Toc328598806"/>
      <w:bookmarkStart w:id="571" w:name="_Toc328663451"/>
      <w:bookmarkStart w:id="572" w:name="_Toc328753320"/>
      <w:bookmarkStart w:id="573" w:name="_Toc328578011"/>
      <w:bookmarkStart w:id="574" w:name="_Toc328598814"/>
      <w:bookmarkStart w:id="575" w:name="_Toc328663459"/>
      <w:bookmarkStart w:id="576" w:name="_Toc328753328"/>
      <w:bookmarkStart w:id="577" w:name="_Toc328578012"/>
      <w:bookmarkStart w:id="578" w:name="_Toc328598815"/>
      <w:bookmarkStart w:id="579" w:name="_Toc328663460"/>
      <w:bookmarkStart w:id="580" w:name="_Toc328753329"/>
      <w:bookmarkStart w:id="581" w:name="_Toc328578055"/>
      <w:bookmarkStart w:id="582" w:name="_Toc328598858"/>
      <w:bookmarkStart w:id="583" w:name="_Toc328663503"/>
      <w:bookmarkStart w:id="584" w:name="_Toc328753372"/>
      <w:bookmarkStart w:id="585" w:name="_Toc328578056"/>
      <w:bookmarkStart w:id="586" w:name="_Toc328598859"/>
      <w:bookmarkStart w:id="587" w:name="_Toc328663504"/>
      <w:bookmarkStart w:id="588" w:name="_Toc328753373"/>
      <w:bookmarkStart w:id="589" w:name="_Toc328578162"/>
      <w:bookmarkStart w:id="590" w:name="_Toc328598965"/>
      <w:bookmarkStart w:id="591" w:name="_Toc328663610"/>
      <w:bookmarkStart w:id="592" w:name="_Toc328753479"/>
      <w:bookmarkStart w:id="593" w:name="_Toc328578170"/>
      <w:bookmarkStart w:id="594" w:name="_Toc328598973"/>
      <w:bookmarkStart w:id="595" w:name="_Toc328663618"/>
      <w:bookmarkStart w:id="596" w:name="_Toc328753487"/>
      <w:bookmarkStart w:id="597" w:name="_Toc328578171"/>
      <w:bookmarkStart w:id="598" w:name="_Toc328598974"/>
      <w:bookmarkStart w:id="599" w:name="_Toc328663619"/>
      <w:bookmarkStart w:id="600" w:name="_Toc328753488"/>
      <w:bookmarkStart w:id="601" w:name="_Toc328578172"/>
      <w:bookmarkStart w:id="602" w:name="_Toc328598975"/>
      <w:bookmarkStart w:id="603" w:name="_Toc328663620"/>
      <w:bookmarkStart w:id="604" w:name="_Toc328753489"/>
      <w:bookmarkStart w:id="605" w:name="_Toc328578174"/>
      <w:bookmarkStart w:id="606" w:name="_Toc328598977"/>
      <w:bookmarkStart w:id="607" w:name="_Toc328663622"/>
      <w:bookmarkStart w:id="608" w:name="_Toc328753491"/>
      <w:bookmarkStart w:id="609" w:name="_Toc328578182"/>
      <w:bookmarkStart w:id="610" w:name="_Toc328598985"/>
      <w:bookmarkStart w:id="611" w:name="_Toc328663630"/>
      <w:bookmarkStart w:id="612" w:name="_Toc328753499"/>
      <w:bookmarkStart w:id="613" w:name="_Toc278305710"/>
      <w:bookmarkStart w:id="614" w:name="_Toc278893662"/>
      <w:bookmarkStart w:id="615" w:name="_Toc278977647"/>
      <w:bookmarkStart w:id="616" w:name="_Toc20221200"/>
      <w:bookmarkStart w:id="617" w:name="_Toc330921832"/>
      <w:bookmarkStart w:id="618" w:name="_Toc330921842"/>
      <w:bookmarkStart w:id="619" w:name="_Toc330921843"/>
      <w:bookmarkStart w:id="620" w:name="_Toc330921844"/>
      <w:bookmarkStart w:id="621" w:name="_Toc330921845"/>
      <w:bookmarkStart w:id="622" w:name="_Toc330921850"/>
      <w:bookmarkStart w:id="623" w:name="_Toc330921851"/>
      <w:bookmarkStart w:id="624" w:name="_Toc330921852"/>
      <w:bookmarkStart w:id="625" w:name="_Toc330921853"/>
      <w:bookmarkStart w:id="626" w:name="_Toc330921854"/>
      <w:bookmarkStart w:id="627" w:name="_Toc330921855"/>
      <w:bookmarkStart w:id="628" w:name="_Toc330921856"/>
      <w:bookmarkStart w:id="629" w:name="_Toc330921858"/>
      <w:bookmarkStart w:id="630" w:name="_Toc330921859"/>
      <w:bookmarkStart w:id="631" w:name="_Toc330921860"/>
      <w:bookmarkStart w:id="632" w:name="_Toc330921861"/>
      <w:bookmarkStart w:id="633" w:name="_Toc330921862"/>
      <w:bookmarkStart w:id="634" w:name="_Toc330921867"/>
      <w:bookmarkStart w:id="635" w:name="_Toc330921868"/>
      <w:bookmarkStart w:id="636" w:name="_Toc330921870"/>
      <w:bookmarkStart w:id="637" w:name="_Toc330921871"/>
      <w:bookmarkStart w:id="638" w:name="_Toc330921872"/>
      <w:bookmarkStart w:id="639" w:name="_Toc330921873"/>
      <w:bookmarkStart w:id="640" w:name="_Toc330921874"/>
      <w:bookmarkStart w:id="641" w:name="_Toc330921879"/>
      <w:bookmarkStart w:id="642" w:name="_Toc330921880"/>
      <w:bookmarkStart w:id="643" w:name="_Toc330921882"/>
      <w:bookmarkStart w:id="644" w:name="_Toc330921883"/>
      <w:bookmarkStart w:id="645" w:name="_Toc330921884"/>
      <w:bookmarkStart w:id="646" w:name="_Toc330921885"/>
      <w:bookmarkStart w:id="647" w:name="_Toc330921890"/>
      <w:bookmarkStart w:id="648" w:name="_Toc330921891"/>
      <w:bookmarkStart w:id="649" w:name="_Toc330921893"/>
      <w:bookmarkStart w:id="650" w:name="_Toc330921894"/>
      <w:bookmarkStart w:id="651" w:name="_Toc330921895"/>
      <w:bookmarkStart w:id="652" w:name="_Toc330921901"/>
      <w:bookmarkStart w:id="653" w:name="_Toc330921902"/>
      <w:bookmarkStart w:id="654" w:name="_Toc330921904"/>
      <w:bookmarkStart w:id="655" w:name="_Toc330921905"/>
      <w:bookmarkStart w:id="656" w:name="_Toc330921907"/>
      <w:bookmarkStart w:id="657" w:name="_Toc330921908"/>
      <w:bookmarkStart w:id="658" w:name="_Toc330921909"/>
      <w:bookmarkStart w:id="659" w:name="_Toc330921913"/>
      <w:bookmarkStart w:id="660" w:name="_Toc330921914"/>
      <w:bookmarkStart w:id="661" w:name="_Toc330921916"/>
      <w:bookmarkStart w:id="662" w:name="_Toc330921917"/>
      <w:bookmarkStart w:id="663" w:name="_Toc330921919"/>
      <w:bookmarkStart w:id="664" w:name="_Toc330921923"/>
      <w:bookmarkStart w:id="665" w:name="_Toc330921924"/>
      <w:bookmarkStart w:id="666" w:name="_Toc330921926"/>
      <w:bookmarkStart w:id="667" w:name="_Toc330921927"/>
      <w:bookmarkStart w:id="668" w:name="_Toc330921929"/>
      <w:bookmarkStart w:id="669" w:name="_Toc330921931"/>
      <w:bookmarkStart w:id="670" w:name="_Toc330921933"/>
      <w:bookmarkStart w:id="671" w:name="_Toc330921936"/>
      <w:bookmarkStart w:id="672" w:name="_Toc330921937"/>
      <w:bookmarkStart w:id="673" w:name="_Toc330921939"/>
      <w:bookmarkStart w:id="674" w:name="_Toc330921940"/>
      <w:bookmarkStart w:id="675" w:name="_Toc330921943"/>
      <w:bookmarkStart w:id="676" w:name="_Toc338608772"/>
      <w:bookmarkStart w:id="677" w:name="_Toc338608774"/>
      <w:bookmarkStart w:id="678" w:name="_Toc24167875"/>
      <w:bookmarkStart w:id="679" w:name="_Toc24168931"/>
      <w:bookmarkStart w:id="680" w:name="_Toc328598990"/>
      <w:bookmarkStart w:id="681" w:name="_Toc328663636"/>
      <w:bookmarkStart w:id="682" w:name="_Toc328753505"/>
      <w:bookmarkStart w:id="683" w:name="_Toc328598993"/>
      <w:bookmarkStart w:id="684" w:name="_Toc328663639"/>
      <w:bookmarkStart w:id="685" w:name="_Toc328753508"/>
      <w:bookmarkStart w:id="686" w:name="_Toc328598996"/>
      <w:bookmarkStart w:id="687" w:name="_Toc328663642"/>
      <w:bookmarkStart w:id="688" w:name="_Toc328753511"/>
      <w:bookmarkStart w:id="689" w:name="_Toc328599001"/>
      <w:bookmarkStart w:id="690" w:name="_Toc328663647"/>
      <w:bookmarkStart w:id="691" w:name="_Toc328753516"/>
      <w:bookmarkStart w:id="692" w:name="_Toc328599003"/>
      <w:bookmarkStart w:id="693" w:name="_Toc328663649"/>
      <w:bookmarkStart w:id="694" w:name="_Toc328753518"/>
      <w:bookmarkStart w:id="695" w:name="_Toc328599006"/>
      <w:bookmarkStart w:id="696" w:name="_Toc328663652"/>
      <w:bookmarkStart w:id="697" w:name="_Toc328753521"/>
      <w:bookmarkStart w:id="698" w:name="_Toc328599008"/>
      <w:bookmarkStart w:id="699" w:name="_Toc328663654"/>
      <w:bookmarkStart w:id="700" w:name="_Toc328753523"/>
      <w:bookmarkStart w:id="701" w:name="_Toc22727479"/>
      <w:bookmarkStart w:id="702" w:name="_Toc22728252"/>
      <w:bookmarkStart w:id="703" w:name="_Toc22728986"/>
      <w:bookmarkStart w:id="704" w:name="_Toc22790490"/>
      <w:bookmarkStart w:id="705" w:name="_Toc22727483"/>
      <w:bookmarkStart w:id="706" w:name="_Toc22728256"/>
      <w:bookmarkStart w:id="707" w:name="_Toc22728990"/>
      <w:bookmarkStart w:id="708" w:name="_Toc22790494"/>
      <w:bookmarkStart w:id="709" w:name="_Toc22006965"/>
      <w:bookmarkStart w:id="710" w:name="_Toc22033244"/>
      <w:bookmarkStart w:id="711" w:name="_Toc330921949"/>
      <w:bookmarkStart w:id="712" w:name="_Toc330921956"/>
      <w:bookmarkStart w:id="713" w:name="_Toc330921957"/>
      <w:bookmarkStart w:id="714" w:name="_Toc330921958"/>
      <w:bookmarkStart w:id="715" w:name="_Toc330921959"/>
      <w:bookmarkStart w:id="716" w:name="_Toc330921960"/>
      <w:bookmarkStart w:id="717" w:name="_Toc311217284"/>
      <w:bookmarkStart w:id="718" w:name="_Toc311217287"/>
      <w:bookmarkStart w:id="719" w:name="_Toc311217291"/>
      <w:bookmarkStart w:id="720" w:name="_Toc311217298"/>
      <w:bookmarkStart w:id="721" w:name="_Toc311217303"/>
      <w:bookmarkStart w:id="722" w:name="_Toc311217312"/>
      <w:bookmarkStart w:id="723" w:name="_Toc311217316"/>
      <w:bookmarkStart w:id="724" w:name="_Toc311217318"/>
      <w:bookmarkStart w:id="725" w:name="_Toc311217320"/>
      <w:bookmarkStart w:id="726" w:name="_Toc311217331"/>
      <w:bookmarkStart w:id="727" w:name="_Toc311217332"/>
      <w:bookmarkStart w:id="728" w:name="_Toc311217333"/>
      <w:bookmarkStart w:id="729" w:name="_Toc311217334"/>
      <w:bookmarkStart w:id="730" w:name="_Toc311217363"/>
      <w:bookmarkStart w:id="731" w:name="_Toc311217416"/>
      <w:bookmarkStart w:id="732" w:name="_Toc311217520"/>
      <w:bookmarkStart w:id="733" w:name="_Toc311217530"/>
      <w:bookmarkStart w:id="734" w:name="_Toc311217535"/>
      <w:bookmarkStart w:id="735" w:name="_Toc311217610"/>
      <w:bookmarkStart w:id="736" w:name="_Toc311217611"/>
      <w:bookmarkStart w:id="737" w:name="_Toc311217686"/>
      <w:bookmarkStart w:id="738" w:name="_Toc311217689"/>
      <w:bookmarkStart w:id="739" w:name="_Toc311217690"/>
      <w:bookmarkStart w:id="740" w:name="_Toc311217691"/>
      <w:bookmarkStart w:id="741" w:name="_Toc311217759"/>
      <w:bookmarkStart w:id="742" w:name="_Toc311217765"/>
      <w:bookmarkStart w:id="743" w:name="_Toc311217825"/>
      <w:bookmarkStart w:id="744" w:name="_Toc311217826"/>
      <w:bookmarkStart w:id="745" w:name="_Toc311217867"/>
      <w:bookmarkStart w:id="746" w:name="_Toc311217872"/>
      <w:bookmarkStart w:id="747" w:name="_Toc311218100"/>
      <w:bookmarkStart w:id="748" w:name="_Toc311218101"/>
      <w:bookmarkStart w:id="749" w:name="_Toc311218106"/>
      <w:bookmarkStart w:id="750" w:name="_Toc311218112"/>
      <w:bookmarkStart w:id="751" w:name="_Toc311218117"/>
      <w:bookmarkStart w:id="752" w:name="_Toc311218125"/>
      <w:bookmarkStart w:id="753" w:name="_Toc311218127"/>
      <w:bookmarkStart w:id="754" w:name="_Toc311218133"/>
      <w:bookmarkStart w:id="755" w:name="_Toc311218135"/>
      <w:bookmarkStart w:id="756" w:name="_Toc311218141"/>
      <w:bookmarkStart w:id="757" w:name="_Toc311218143"/>
      <w:bookmarkStart w:id="758" w:name="_Toc311218146"/>
      <w:bookmarkStart w:id="759" w:name="_Toc311218147"/>
      <w:bookmarkStart w:id="760" w:name="_Toc311218149"/>
      <w:bookmarkStart w:id="761" w:name="_Toc311218323"/>
      <w:bookmarkStart w:id="762" w:name="_Toc311218329"/>
      <w:bookmarkStart w:id="763" w:name="_Toc311218332"/>
      <w:bookmarkStart w:id="764" w:name="_Toc311218341"/>
      <w:bookmarkStart w:id="765" w:name="_Toc311218342"/>
      <w:bookmarkStart w:id="766" w:name="_Toc311218345"/>
      <w:bookmarkStart w:id="767" w:name="_Toc311218349"/>
      <w:bookmarkStart w:id="768" w:name="_Toc311218352"/>
      <w:bookmarkStart w:id="769" w:name="_Toc311218353"/>
      <w:bookmarkStart w:id="770" w:name="_Toc311218354"/>
      <w:bookmarkStart w:id="771" w:name="_Toc311218356"/>
      <w:bookmarkStart w:id="772" w:name="_Toc311218358"/>
      <w:bookmarkStart w:id="773" w:name="_Toc311218446"/>
      <w:bookmarkStart w:id="774" w:name="_Toc311218447"/>
      <w:bookmarkStart w:id="775" w:name="_Toc311218535"/>
      <w:bookmarkStart w:id="776" w:name="_Toc311218537"/>
      <w:bookmarkStart w:id="777" w:name="_Toc311218642"/>
      <w:bookmarkStart w:id="778" w:name="_Toc311218644"/>
      <w:bookmarkStart w:id="779" w:name="_Toc311218749"/>
      <w:bookmarkStart w:id="780" w:name="_Toc311218750"/>
      <w:bookmarkStart w:id="781" w:name="_Toc311218849"/>
      <w:bookmarkStart w:id="782" w:name="_Toc311218851"/>
      <w:bookmarkStart w:id="783" w:name="_Toc311219347"/>
      <w:bookmarkStart w:id="784" w:name="_Toc311219348"/>
      <w:bookmarkStart w:id="785" w:name="_Toc311219815"/>
      <w:bookmarkStart w:id="786" w:name="_Toc311219817"/>
      <w:bookmarkStart w:id="787" w:name="_Toc311219824"/>
      <w:bookmarkStart w:id="788" w:name="_Toc311219841"/>
      <w:bookmarkStart w:id="789" w:name="_Toc311219842"/>
      <w:bookmarkStart w:id="790" w:name="_Toc311219843"/>
      <w:bookmarkStart w:id="791" w:name="_Toc311219844"/>
      <w:bookmarkStart w:id="792" w:name="_Toc311219850"/>
      <w:bookmarkStart w:id="793" w:name="_Toc311219852"/>
      <w:bookmarkStart w:id="794" w:name="_Toc311219853"/>
      <w:bookmarkStart w:id="795" w:name="_Toc311219854"/>
      <w:bookmarkStart w:id="796" w:name="_Toc311219855"/>
      <w:bookmarkStart w:id="797" w:name="_Toc311219856"/>
      <w:bookmarkStart w:id="798" w:name="_Toc311219857"/>
      <w:bookmarkStart w:id="799" w:name="_Toc311219861"/>
      <w:bookmarkStart w:id="800" w:name="_Toc311219867"/>
      <w:bookmarkStart w:id="801" w:name="_Toc311219870"/>
      <w:bookmarkStart w:id="802" w:name="_Toc311219871"/>
      <w:bookmarkStart w:id="803" w:name="_Toc311219872"/>
      <w:bookmarkStart w:id="804" w:name="_Toc311219873"/>
      <w:bookmarkStart w:id="805" w:name="_Toc311219874"/>
      <w:bookmarkStart w:id="806" w:name="_Toc311219875"/>
      <w:bookmarkStart w:id="807" w:name="_Toc311219877"/>
      <w:bookmarkStart w:id="808" w:name="_Toc311219883"/>
      <w:bookmarkStart w:id="809" w:name="_Toc311219886"/>
      <w:bookmarkStart w:id="810" w:name="_Toc311219889"/>
      <w:bookmarkStart w:id="811" w:name="_Toc311219890"/>
      <w:bookmarkStart w:id="812" w:name="_Toc311219891"/>
      <w:bookmarkStart w:id="813" w:name="_Toc311219892"/>
      <w:bookmarkStart w:id="814" w:name="_Toc311219893"/>
      <w:bookmarkStart w:id="815" w:name="_Toc311219895"/>
      <w:bookmarkStart w:id="816" w:name="_Toc311219896"/>
      <w:bookmarkStart w:id="817" w:name="_Toc311219897"/>
      <w:bookmarkStart w:id="818" w:name="_Toc311219898"/>
      <w:bookmarkStart w:id="819" w:name="_Toc311219899"/>
      <w:bookmarkStart w:id="820" w:name="_Toc311219900"/>
      <w:bookmarkStart w:id="821" w:name="_Toc311219901"/>
      <w:bookmarkStart w:id="822" w:name="_Toc311219902"/>
      <w:bookmarkStart w:id="823" w:name="_Toc311219938"/>
      <w:bookmarkStart w:id="824" w:name="_Toc311219940"/>
      <w:bookmarkStart w:id="825" w:name="_Toc311219961"/>
      <w:bookmarkStart w:id="826" w:name="_Toc311219989"/>
      <w:bookmarkStart w:id="827" w:name="_Toc29970785"/>
      <w:bookmarkStart w:id="828" w:name="_Toc29970797"/>
      <w:bookmarkStart w:id="829" w:name="_Toc29970909"/>
      <w:bookmarkStart w:id="830" w:name="_Toc29971021"/>
      <w:bookmarkStart w:id="831" w:name="_Toc29971133"/>
      <w:bookmarkStart w:id="832" w:name="_Toc29971188"/>
      <w:bookmarkStart w:id="833" w:name="_Toc29971192"/>
      <w:bookmarkStart w:id="834" w:name="_Toc29971235"/>
      <w:bookmarkStart w:id="835" w:name="_Toc29971238"/>
      <w:bookmarkStart w:id="836" w:name="_Toc29971240"/>
      <w:bookmarkStart w:id="837" w:name="_Toc29971249"/>
      <w:bookmarkStart w:id="838" w:name="_Toc29971260"/>
      <w:bookmarkStart w:id="839" w:name="_Toc29971279"/>
      <w:bookmarkStart w:id="840" w:name="_Toc29971281"/>
      <w:bookmarkStart w:id="841" w:name="_Toc29971300"/>
      <w:bookmarkStart w:id="842" w:name="_Toc29971302"/>
      <w:bookmarkStart w:id="843" w:name="_Toc29971321"/>
      <w:bookmarkStart w:id="844" w:name="_Toc29971323"/>
      <w:bookmarkStart w:id="845" w:name="_Toc29971342"/>
      <w:bookmarkStart w:id="846" w:name="_Toc29971344"/>
      <w:bookmarkStart w:id="847" w:name="_Toc29971363"/>
      <w:bookmarkStart w:id="848" w:name="_Toc29971365"/>
      <w:bookmarkStart w:id="849" w:name="_Toc29971384"/>
      <w:bookmarkStart w:id="850" w:name="_Toc29971771"/>
      <w:bookmarkStart w:id="851" w:name="_Toc330921963"/>
      <w:bookmarkStart w:id="852" w:name="_Toc330857423"/>
      <w:bookmarkStart w:id="853" w:name="_Toc33078898"/>
      <w:bookmarkStart w:id="854" w:name="_Toc33078899"/>
      <w:bookmarkStart w:id="855" w:name="_Toc24878143"/>
      <w:bookmarkStart w:id="856" w:name="_Toc24878171"/>
      <w:bookmarkStart w:id="857" w:name="_Toc24878199"/>
      <w:bookmarkStart w:id="858" w:name="_Toc24878227"/>
      <w:bookmarkStart w:id="859" w:name="_Toc24878251"/>
      <w:bookmarkStart w:id="860" w:name="_Toc24878277"/>
      <w:bookmarkStart w:id="861" w:name="_Toc24878303"/>
      <w:bookmarkStart w:id="862" w:name="_Toc24878329"/>
      <w:bookmarkStart w:id="863" w:name="_Toc24878352"/>
      <w:bookmarkStart w:id="864" w:name="_Toc24878384"/>
      <w:bookmarkStart w:id="865" w:name="_Toc24878416"/>
      <w:bookmarkStart w:id="866" w:name="_Toc24878448"/>
      <w:bookmarkStart w:id="867" w:name="_Toc24878473"/>
      <w:bookmarkStart w:id="868" w:name="_Toc24878507"/>
      <w:bookmarkStart w:id="869" w:name="_Toc24878541"/>
      <w:bookmarkStart w:id="870" w:name="_Toc24878575"/>
      <w:bookmarkStart w:id="871" w:name="_Toc24878592"/>
      <w:bookmarkStart w:id="872" w:name="_Toc24881337"/>
      <w:bookmarkStart w:id="873" w:name="_Toc24878601"/>
      <w:bookmarkStart w:id="874" w:name="_Toc24878625"/>
      <w:bookmarkStart w:id="875" w:name="_Toc24878649"/>
      <w:bookmarkStart w:id="876" w:name="_Toc24878673"/>
      <w:bookmarkStart w:id="877" w:name="_Toc24878693"/>
      <w:bookmarkStart w:id="878" w:name="_Toc24878742"/>
      <w:bookmarkStart w:id="879" w:name="_Toc24878749"/>
      <w:bookmarkStart w:id="880" w:name="_Toc24878756"/>
      <w:bookmarkStart w:id="881" w:name="_Toc24878778"/>
      <w:bookmarkStart w:id="882" w:name="_Toc24878789"/>
      <w:bookmarkStart w:id="883" w:name="_Toc24878800"/>
      <w:bookmarkStart w:id="884" w:name="_Toc24878822"/>
      <w:bookmarkStart w:id="885" w:name="_Toc24878833"/>
      <w:bookmarkStart w:id="886" w:name="_Toc24878844"/>
      <w:bookmarkStart w:id="887" w:name="_Toc24878855"/>
      <w:bookmarkStart w:id="888" w:name="_Toc24878866"/>
      <w:bookmarkStart w:id="889" w:name="_Toc24878877"/>
      <w:bookmarkStart w:id="890" w:name="_Toc24878888"/>
      <w:bookmarkStart w:id="891" w:name="_Toc24878899"/>
      <w:bookmarkStart w:id="892" w:name="_Toc24878906"/>
      <w:bookmarkStart w:id="893" w:name="_Toc24878913"/>
      <w:bookmarkStart w:id="894" w:name="_Toc24878935"/>
      <w:bookmarkStart w:id="895" w:name="_Toc24878946"/>
      <w:bookmarkStart w:id="896" w:name="_Toc24878957"/>
      <w:bookmarkStart w:id="897" w:name="_Toc24878979"/>
      <w:bookmarkStart w:id="898" w:name="_Toc24878990"/>
      <w:bookmarkStart w:id="899" w:name="_Toc24879001"/>
      <w:bookmarkStart w:id="900" w:name="_Toc24879023"/>
      <w:bookmarkStart w:id="901" w:name="_Toc24879034"/>
      <w:bookmarkStart w:id="902" w:name="_Toc24879045"/>
      <w:bookmarkStart w:id="903" w:name="_Toc24879067"/>
      <w:bookmarkStart w:id="904" w:name="_Toc24879078"/>
      <w:bookmarkStart w:id="905" w:name="_Toc24879089"/>
      <w:bookmarkStart w:id="906" w:name="_Toc24879111"/>
      <w:bookmarkStart w:id="907" w:name="_Toc24879122"/>
      <w:bookmarkStart w:id="908" w:name="_Toc24879133"/>
      <w:bookmarkStart w:id="909" w:name="_Toc24879144"/>
      <w:bookmarkStart w:id="910" w:name="_Toc24881341"/>
      <w:bookmarkStart w:id="911" w:name="_Toc24879150"/>
      <w:bookmarkStart w:id="912" w:name="_Toc24879157"/>
      <w:bookmarkStart w:id="913" w:name="_Toc24879179"/>
      <w:bookmarkStart w:id="914" w:name="_Toc24879190"/>
      <w:bookmarkStart w:id="915" w:name="_Toc24879201"/>
      <w:bookmarkStart w:id="916" w:name="_Toc24879212"/>
      <w:bookmarkStart w:id="917" w:name="_Toc24879223"/>
      <w:bookmarkStart w:id="918" w:name="_Toc24879234"/>
      <w:bookmarkStart w:id="919" w:name="_Toc24879245"/>
      <w:bookmarkStart w:id="920" w:name="_Toc24879256"/>
      <w:bookmarkStart w:id="921" w:name="_Toc24879267"/>
      <w:bookmarkStart w:id="922" w:name="_Toc24879278"/>
      <w:bookmarkStart w:id="923" w:name="_Toc24879289"/>
      <w:bookmarkStart w:id="924" w:name="_Toc24879300"/>
      <w:bookmarkStart w:id="925" w:name="_Toc24879311"/>
      <w:bookmarkStart w:id="926" w:name="_Toc24879322"/>
      <w:bookmarkStart w:id="927" w:name="_Toc24879344"/>
      <w:bookmarkStart w:id="928" w:name="_Toc24879355"/>
      <w:bookmarkStart w:id="929" w:name="_Toc24879366"/>
      <w:bookmarkStart w:id="930" w:name="_Toc24879377"/>
      <w:bookmarkStart w:id="931" w:name="_Toc24879388"/>
      <w:bookmarkStart w:id="932" w:name="_Toc24879399"/>
      <w:bookmarkStart w:id="933" w:name="_Toc24879410"/>
      <w:bookmarkStart w:id="934" w:name="_Toc24879421"/>
      <w:bookmarkStart w:id="935" w:name="_Toc24879432"/>
      <w:bookmarkStart w:id="936" w:name="_Toc24879443"/>
      <w:bookmarkStart w:id="937" w:name="_Toc24879454"/>
      <w:bookmarkStart w:id="938" w:name="_Toc24879465"/>
      <w:bookmarkStart w:id="939" w:name="_Toc24879476"/>
      <w:bookmarkStart w:id="940" w:name="_Toc24879498"/>
      <w:bookmarkStart w:id="941" w:name="_Toc24879509"/>
      <w:bookmarkStart w:id="942" w:name="_Toc24879520"/>
      <w:bookmarkStart w:id="943" w:name="_Toc24879531"/>
      <w:bookmarkStart w:id="944" w:name="_Toc24879542"/>
      <w:bookmarkStart w:id="945" w:name="_Toc24879553"/>
      <w:bookmarkStart w:id="946" w:name="_Toc24879564"/>
      <w:bookmarkStart w:id="947" w:name="_Toc24879575"/>
      <w:bookmarkStart w:id="948" w:name="_Toc24879586"/>
      <w:bookmarkStart w:id="949" w:name="_Toc24879597"/>
      <w:bookmarkStart w:id="950" w:name="_Toc24879608"/>
      <w:bookmarkStart w:id="951" w:name="_Toc24879619"/>
      <w:bookmarkStart w:id="952" w:name="_Toc24879630"/>
      <w:bookmarkStart w:id="953" w:name="_Toc24879641"/>
      <w:bookmarkStart w:id="954" w:name="_Toc24879663"/>
      <w:bookmarkStart w:id="955" w:name="_Toc24879674"/>
      <w:bookmarkStart w:id="956" w:name="_Toc24879696"/>
      <w:bookmarkStart w:id="957" w:name="_Toc24879707"/>
      <w:bookmarkStart w:id="958" w:name="_Toc24879718"/>
      <w:bookmarkStart w:id="959" w:name="_Toc24879729"/>
      <w:bookmarkStart w:id="960" w:name="_Toc24879740"/>
      <w:bookmarkStart w:id="961" w:name="_Toc24879751"/>
      <w:bookmarkStart w:id="962" w:name="_Toc24879762"/>
      <w:bookmarkStart w:id="963" w:name="_Toc24879773"/>
      <w:bookmarkStart w:id="964" w:name="_Toc24879784"/>
      <w:bookmarkStart w:id="965" w:name="_Toc24879795"/>
      <w:bookmarkStart w:id="966" w:name="_Toc24879806"/>
      <w:bookmarkStart w:id="967" w:name="_Toc24879817"/>
      <w:bookmarkStart w:id="968" w:name="_Toc24879828"/>
      <w:bookmarkStart w:id="969" w:name="_Toc24879839"/>
      <w:bookmarkStart w:id="970" w:name="_Toc24881342"/>
      <w:bookmarkStart w:id="971" w:name="_Toc24879845"/>
      <w:bookmarkStart w:id="972" w:name="_Toc24879852"/>
      <w:bookmarkStart w:id="973" w:name="_Toc24879874"/>
      <w:bookmarkStart w:id="974" w:name="_Toc24879885"/>
      <w:bookmarkStart w:id="975" w:name="_Toc24879896"/>
      <w:bookmarkStart w:id="976" w:name="_Toc24879907"/>
      <w:bookmarkStart w:id="977" w:name="_Toc24879918"/>
      <w:bookmarkStart w:id="978" w:name="_Toc24879929"/>
      <w:bookmarkStart w:id="979" w:name="_Toc24879940"/>
      <w:bookmarkStart w:id="980" w:name="_Toc24879951"/>
      <w:bookmarkStart w:id="981" w:name="_Toc24879962"/>
      <w:bookmarkStart w:id="982" w:name="_Toc24879973"/>
      <w:bookmarkStart w:id="983" w:name="_Toc24879984"/>
      <w:bookmarkStart w:id="984" w:name="_Toc24879995"/>
      <w:bookmarkStart w:id="985" w:name="_Toc24880006"/>
      <w:bookmarkStart w:id="986" w:name="_Toc24880017"/>
      <w:bookmarkStart w:id="987" w:name="_Toc24880039"/>
      <w:bookmarkStart w:id="988" w:name="_Toc24880050"/>
      <w:bookmarkStart w:id="989" w:name="_Toc24880061"/>
      <w:bookmarkStart w:id="990" w:name="_Toc24880072"/>
      <w:bookmarkStart w:id="991" w:name="_Toc24880083"/>
      <w:bookmarkStart w:id="992" w:name="_Toc24880094"/>
      <w:bookmarkStart w:id="993" w:name="_Toc24880105"/>
      <w:bookmarkStart w:id="994" w:name="_Toc24880116"/>
      <w:bookmarkStart w:id="995" w:name="_Toc24880127"/>
      <w:bookmarkStart w:id="996" w:name="_Toc24880138"/>
      <w:bookmarkStart w:id="997" w:name="_Toc24880149"/>
      <w:bookmarkStart w:id="998" w:name="_Toc24880160"/>
      <w:bookmarkStart w:id="999" w:name="_Toc24880171"/>
      <w:bookmarkStart w:id="1000" w:name="_Toc24880193"/>
      <w:bookmarkStart w:id="1001" w:name="_Toc24880204"/>
      <w:bookmarkStart w:id="1002" w:name="_Toc24880215"/>
      <w:bookmarkStart w:id="1003" w:name="_Toc24880226"/>
      <w:bookmarkStart w:id="1004" w:name="_Toc24880237"/>
      <w:bookmarkStart w:id="1005" w:name="_Toc24880248"/>
      <w:bookmarkStart w:id="1006" w:name="_Toc24880259"/>
      <w:bookmarkStart w:id="1007" w:name="_Toc24880270"/>
      <w:bookmarkStart w:id="1008" w:name="_Toc24880281"/>
      <w:bookmarkStart w:id="1009" w:name="_Toc24880292"/>
      <w:bookmarkStart w:id="1010" w:name="_Toc24880303"/>
      <w:bookmarkStart w:id="1011" w:name="_Toc24880314"/>
      <w:bookmarkStart w:id="1012" w:name="_Toc24880325"/>
      <w:bookmarkStart w:id="1013" w:name="_Toc24880336"/>
      <w:bookmarkStart w:id="1014" w:name="_Toc24880358"/>
      <w:bookmarkStart w:id="1015" w:name="_Toc24880369"/>
      <w:bookmarkStart w:id="1016" w:name="_Toc24880391"/>
      <w:bookmarkStart w:id="1017" w:name="_Toc24880402"/>
      <w:bookmarkStart w:id="1018" w:name="_Toc24880413"/>
      <w:bookmarkStart w:id="1019" w:name="_Toc24880424"/>
      <w:bookmarkStart w:id="1020" w:name="_Toc24880435"/>
      <w:bookmarkStart w:id="1021" w:name="_Toc24880446"/>
      <w:bookmarkStart w:id="1022" w:name="_Toc24880457"/>
      <w:bookmarkStart w:id="1023" w:name="_Toc24880468"/>
      <w:bookmarkStart w:id="1024" w:name="_Toc24880479"/>
      <w:bookmarkStart w:id="1025" w:name="_Toc24880490"/>
      <w:bookmarkStart w:id="1026" w:name="_Toc24880501"/>
      <w:bookmarkStart w:id="1027" w:name="_Toc24880512"/>
      <w:bookmarkStart w:id="1028" w:name="_Toc24880523"/>
      <w:bookmarkStart w:id="1029" w:name="_Toc24880534"/>
      <w:bookmarkStart w:id="1030" w:name="_Toc24881343"/>
      <w:bookmarkStart w:id="1031" w:name="_Toc24880540"/>
      <w:bookmarkStart w:id="1032" w:name="_Toc24880547"/>
      <w:bookmarkStart w:id="1033" w:name="_Toc24880569"/>
      <w:bookmarkStart w:id="1034" w:name="_Toc24880580"/>
      <w:bookmarkStart w:id="1035" w:name="_Toc24880591"/>
      <w:bookmarkStart w:id="1036" w:name="_Toc24880602"/>
      <w:bookmarkStart w:id="1037" w:name="_Toc24880613"/>
      <w:bookmarkStart w:id="1038" w:name="_Toc24880624"/>
      <w:bookmarkStart w:id="1039" w:name="_Toc24880635"/>
      <w:bookmarkStart w:id="1040" w:name="_Toc24880646"/>
      <w:bookmarkStart w:id="1041" w:name="_Toc24880657"/>
      <w:bookmarkStart w:id="1042" w:name="_Toc24880679"/>
      <w:bookmarkStart w:id="1043" w:name="_Toc24880690"/>
      <w:bookmarkStart w:id="1044" w:name="_Toc24880701"/>
      <w:bookmarkStart w:id="1045" w:name="_Toc24880712"/>
      <w:bookmarkStart w:id="1046" w:name="_Toc24880723"/>
      <w:bookmarkStart w:id="1047" w:name="_Toc24880734"/>
      <w:bookmarkStart w:id="1048" w:name="_Toc24880745"/>
      <w:bookmarkStart w:id="1049" w:name="_Toc24880756"/>
      <w:bookmarkStart w:id="1050" w:name="_Toc24880767"/>
      <w:bookmarkStart w:id="1051" w:name="_Toc24880789"/>
      <w:bookmarkStart w:id="1052" w:name="_Toc24880800"/>
      <w:bookmarkStart w:id="1053" w:name="_Toc24880811"/>
      <w:bookmarkStart w:id="1054" w:name="_Toc24880822"/>
      <w:bookmarkStart w:id="1055" w:name="_Toc24880833"/>
      <w:bookmarkStart w:id="1056" w:name="_Toc24880844"/>
      <w:bookmarkStart w:id="1057" w:name="_Toc24880855"/>
      <w:bookmarkStart w:id="1058" w:name="_Toc24880866"/>
      <w:bookmarkStart w:id="1059" w:name="_Toc24880877"/>
      <w:bookmarkStart w:id="1060" w:name="_Toc24880899"/>
      <w:bookmarkStart w:id="1061" w:name="_Toc24880910"/>
      <w:bookmarkStart w:id="1062" w:name="_Toc24880921"/>
      <w:bookmarkStart w:id="1063" w:name="_Toc24880932"/>
      <w:bookmarkStart w:id="1064" w:name="_Toc24880943"/>
      <w:bookmarkStart w:id="1065" w:name="_Toc24880954"/>
      <w:bookmarkStart w:id="1066" w:name="_Toc24880965"/>
      <w:bookmarkStart w:id="1067" w:name="_Toc24880976"/>
      <w:bookmarkStart w:id="1068" w:name="_Toc24880998"/>
      <w:bookmarkStart w:id="1069" w:name="_Toc24881009"/>
      <w:bookmarkStart w:id="1070" w:name="_Toc24881020"/>
      <w:bookmarkStart w:id="1071" w:name="_Toc24881031"/>
      <w:bookmarkStart w:id="1072" w:name="_Toc24881042"/>
      <w:bookmarkStart w:id="1073" w:name="_Toc24881053"/>
      <w:bookmarkStart w:id="1074" w:name="_Toc24881064"/>
      <w:bookmarkStart w:id="1075" w:name="_Toc24881075"/>
      <w:bookmarkStart w:id="1076" w:name="_Toc24881086"/>
      <w:bookmarkStart w:id="1077" w:name="_Toc33078907"/>
      <w:bookmarkStart w:id="1078" w:name="_Toc24881104"/>
      <w:bookmarkStart w:id="1079" w:name="_Toc33078912"/>
      <w:bookmarkStart w:id="1080" w:name="_Toc33078919"/>
      <w:bookmarkStart w:id="1081" w:name="_Toc24881112"/>
      <w:bookmarkStart w:id="1082" w:name="_Toc24881114"/>
      <w:bookmarkStart w:id="1083" w:name="_Toc24881115"/>
      <w:bookmarkStart w:id="1084" w:name="_Toc24881117"/>
      <w:bookmarkStart w:id="1085" w:name="_Toc33078928"/>
      <w:bookmarkStart w:id="1086" w:name="_Toc23248822"/>
      <w:bookmarkStart w:id="1087" w:name="_Toc23248830"/>
      <w:bookmarkStart w:id="1088" w:name="_Hlt168807772"/>
      <w:bookmarkStart w:id="1089" w:name="_Toc73966554"/>
      <w:bookmarkStart w:id="1090" w:name="_Toc330810998"/>
      <w:bookmarkStart w:id="1091" w:name="_Toc330812793"/>
      <w:bookmarkStart w:id="1092" w:name="_Toc327284572"/>
      <w:bookmarkStart w:id="1093" w:name="_Toc327290460"/>
      <w:bookmarkStart w:id="1094" w:name="_Toc327299505"/>
      <w:bookmarkStart w:id="1095" w:name="_Toc327299818"/>
      <w:bookmarkStart w:id="1096" w:name="_Toc29960185"/>
      <w:bookmarkStart w:id="1097" w:name="_Toc29972050"/>
      <w:bookmarkStart w:id="1098" w:name="_Toc29960222"/>
      <w:bookmarkStart w:id="1099" w:name="_Toc29972087"/>
      <w:bookmarkStart w:id="1100" w:name="_Toc331028443"/>
      <w:bookmarkStart w:id="1101" w:name="_Ref305961533"/>
      <w:bookmarkStart w:id="1102" w:name="_Toc317198784"/>
      <w:bookmarkStart w:id="1103" w:name="_Toc351408131"/>
      <w:bookmarkStart w:id="1104" w:name="_Toc361154578"/>
      <w:bookmarkStart w:id="1105" w:name="_Toc361327378"/>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r w:rsidRPr="008E14A4">
        <w:t>Decoding process for reference picture set</w:t>
      </w:r>
      <w:bookmarkEnd w:id="1101"/>
      <w:bookmarkEnd w:id="1102"/>
      <w:bookmarkEnd w:id="1103"/>
      <w:bookmarkEnd w:id="1104"/>
      <w:bookmarkEnd w:id="1105"/>
    </w:p>
    <w:p w:rsidR="00103380" w:rsidRPr="00506436" w:rsidRDefault="00103380" w:rsidP="00103380">
      <w:pPr>
        <w:rPr>
          <w:noProof/>
        </w:rPr>
      </w:pPr>
      <w:r w:rsidRPr="00506436">
        <w:rPr>
          <w:noProof/>
        </w:rPr>
        <w:t xml:space="preserve">This process is invoked once per picture, after decoding of a slice header but prior to the decoding of any coding unit and prior to the decoding process for reference picture list construction for the slice as specified in subclause 8.3.3. This process may result in one or more reference pictures in the DPB being marked as "unused for reference" </w:t>
      </w:r>
      <w:r w:rsidRPr="00506436">
        <w:t>or "used for long-term reference"</w:t>
      </w:r>
      <w:r w:rsidRPr="00506436">
        <w:rPr>
          <w:noProof/>
        </w:rPr>
        <w:t>.</w:t>
      </w:r>
      <w:r>
        <w:rPr>
          <w:noProof/>
        </w:rPr>
        <w:t xml:space="preserve"> </w:t>
      </w:r>
      <w:r w:rsidRPr="00A57971">
        <w:rPr>
          <w:highlight w:val="cyan"/>
        </w:rPr>
        <w:t>This subc</w:t>
      </w:r>
      <w:r>
        <w:rPr>
          <w:highlight w:val="cyan"/>
        </w:rPr>
        <w:t>l</w:t>
      </w:r>
      <w:r w:rsidRPr="00A57971">
        <w:rPr>
          <w:highlight w:val="cyan"/>
        </w:rPr>
        <w:t>ause marks only the pictures with the same value of nuh_layer_id and does</w:t>
      </w:r>
      <w:r>
        <w:rPr>
          <w:highlight w:val="cyan"/>
        </w:rPr>
        <w:t xml:space="preserve"> not</w:t>
      </w:r>
      <w:r w:rsidRPr="00A57971">
        <w:rPr>
          <w:highlight w:val="cyan"/>
        </w:rPr>
        <w:t xml:space="preserve"> mark any picture with a nuh_layer_id different from the current picture.</w:t>
      </w:r>
      <w:r>
        <w:t xml:space="preserve"> </w:t>
      </w:r>
    </w:p>
    <w:p w:rsidR="00103380" w:rsidRPr="00506436" w:rsidRDefault="003B3A3A" w:rsidP="00103380">
      <w:pPr>
        <w:tabs>
          <w:tab w:val="clear" w:pos="794"/>
          <w:tab w:val="clear" w:pos="1191"/>
          <w:tab w:val="clear" w:pos="1588"/>
          <w:tab w:val="clear" w:pos="1985"/>
        </w:tabs>
        <w:spacing w:before="60"/>
        <w:ind w:left="288"/>
        <w:rPr>
          <w:noProof/>
          <w:sz w:val="18"/>
          <w:szCs w:val="18"/>
        </w:rPr>
      </w:pPr>
      <w:r>
        <w:rPr>
          <w:noProof/>
          <w:sz w:val="18"/>
          <w:szCs w:val="18"/>
        </w:rPr>
        <w:t>NOTE</w:t>
      </w:r>
      <w:r w:rsidRPr="00506436">
        <w:rPr>
          <w:noProof/>
          <w:sz w:val="18"/>
          <w:szCs w:val="18"/>
        </w:rPr>
        <w:t> </w:t>
      </w:r>
      <w:r w:rsidR="00103380" w:rsidRPr="00506436">
        <w:rPr>
          <w:noProof/>
          <w:sz w:val="18"/>
          <w:szCs w:val="18"/>
        </w:rPr>
        <w:t>– The RPS is an absolute description of the reference pictures used in the decoding process of the current and future coded pictures. The RPS signalling is explicit in the sense that all reference pictures included in the RPS are listed explicitly.</w:t>
      </w:r>
    </w:p>
    <w:p w:rsidR="00103380" w:rsidRPr="00506436" w:rsidRDefault="00103380" w:rsidP="00103380">
      <w:pPr>
        <w:rPr>
          <w:noProof/>
        </w:rPr>
      </w:pPr>
      <w:r w:rsidRPr="00506436">
        <w:rPr>
          <w:noProof/>
        </w:rPr>
        <w:lastRenderedPageBreak/>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103380" w:rsidRPr="00506436" w:rsidRDefault="00103380" w:rsidP="00103380">
      <w:pPr>
        <w:rPr>
          <w:noProof/>
        </w:rPr>
      </w:pPr>
      <w:r w:rsidRPr="00506436">
        <w:rPr>
          <w:noProof/>
        </w:rPr>
        <w:t>When the current picture is an IRAP picture with NoRaslOutputFlag equal to 1, all reference pictures currently in the DPB (if any) are marked as "unused for reference".</w:t>
      </w:r>
    </w:p>
    <w:p w:rsidR="00103380" w:rsidRPr="00506436" w:rsidRDefault="00103380" w:rsidP="00103380">
      <w:pPr>
        <w:rPr>
          <w:noProof/>
        </w:rPr>
      </w:pPr>
      <w:r w:rsidRPr="00506436">
        <w:rPr>
          <w:noProof/>
        </w:rPr>
        <w:t>Short-term reference pictures are identified by their PicOrderCntVal values. Long-term reference pictures are identified either by their PicOrderCntVal values or their slice_pic_order_cnt_lsb values.</w:t>
      </w:r>
    </w:p>
    <w:p w:rsidR="00103380" w:rsidRPr="00506436" w:rsidRDefault="00103380" w:rsidP="00103380">
      <w:pPr>
        <w:rPr>
          <w:noProof/>
          <w:lang w:eastAsia="ko-KR"/>
        </w:rPr>
      </w:pPr>
      <w:r w:rsidRPr="00506436">
        <w:rPr>
          <w:noProof/>
        </w:rPr>
        <w:t xml:space="preserve">Five lists of picture order count values are constructed to derive the RPS. These five lists are </w:t>
      </w:r>
      <w:r w:rsidRPr="00506436">
        <w:rPr>
          <w:noProof/>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103380" w:rsidRPr="00506436" w:rsidRDefault="00103380" w:rsidP="00103380">
      <w:pPr>
        <w:numPr>
          <w:ilvl w:val="0"/>
          <w:numId w:val="43"/>
        </w:numPr>
        <w:tabs>
          <w:tab w:val="left" w:pos="360"/>
        </w:tabs>
        <w:textAlignment w:val="auto"/>
        <w:rPr>
          <w:noProof/>
          <w:lang w:eastAsia="ko-KR"/>
        </w:rPr>
      </w:pPr>
      <w:r w:rsidRPr="00506436">
        <w:rPr>
          <w:noProof/>
          <w:lang w:eastAsia="ko-KR"/>
        </w:rPr>
        <w:t>If the current picture is an IDR picture, PocStCurrBefore, PocStCurrAfter, PocStFoll, PocLtCurr, and PocLtFoll are all set to be empty, and NumPocStCurrBefore, NumPocStCurrAfter, NumPocStFoll, NumPocLtCurr, and NumPocLtFoll are all set equal to 0.</w:t>
      </w:r>
    </w:p>
    <w:p w:rsidR="00103380" w:rsidRPr="00506436" w:rsidRDefault="00103380" w:rsidP="00103380">
      <w:pPr>
        <w:numPr>
          <w:ilvl w:val="0"/>
          <w:numId w:val="43"/>
        </w:numPr>
        <w:tabs>
          <w:tab w:val="left" w:pos="360"/>
        </w:tabs>
        <w:textAlignment w:val="auto"/>
        <w:rPr>
          <w:noProof/>
          <w:lang w:eastAsia="ko-KR"/>
        </w:rPr>
      </w:pPr>
      <w:r w:rsidRPr="00506436">
        <w:rPr>
          <w:noProof/>
          <w:lang w:eastAsia="ko-KR"/>
        </w:rPr>
        <w:t>Otherwise, the following applies:</w:t>
      </w:r>
    </w:p>
    <w:p w:rsidR="00103380" w:rsidRPr="00506436" w:rsidRDefault="00103380" w:rsidP="00103380">
      <w:pPr>
        <w:tabs>
          <w:tab w:val="clear" w:pos="794"/>
          <w:tab w:val="clear" w:pos="1191"/>
          <w:tab w:val="clear" w:pos="1588"/>
          <w:tab w:val="clear" w:pos="1985"/>
          <w:tab w:val="left" w:pos="851"/>
          <w:tab w:val="left" w:pos="1134"/>
          <w:tab w:val="left" w:pos="1418"/>
          <w:tab w:val="center" w:pos="4849"/>
          <w:tab w:val="right" w:pos="9696"/>
        </w:tabs>
        <w:ind w:left="562"/>
        <w:jc w:val="left"/>
        <w:rPr>
          <w:noProof/>
          <w:lang w:eastAsia="ko-KR"/>
        </w:rPr>
      </w:pPr>
      <w:r w:rsidRPr="00506436">
        <w:rPr>
          <w:noProof/>
        </w:rPr>
        <w:t>for( i = 0, j = 0, k = 0; i &lt; NumNegativePics[ Curr</w:t>
      </w:r>
      <w:r w:rsidRPr="00506436">
        <w:rPr>
          <w:bCs/>
          <w:noProof/>
        </w:rPr>
        <w:t>RpsIdx</w:t>
      </w:r>
      <w:r w:rsidRPr="00506436">
        <w:rPr>
          <w:noProof/>
        </w:rPr>
        <w:t> ] ; i++ )</w:t>
      </w:r>
      <w:r w:rsidRPr="00506436">
        <w:rPr>
          <w:noProof/>
        </w:rPr>
        <w:br/>
      </w:r>
      <w:r w:rsidRPr="00506436">
        <w:rPr>
          <w:noProof/>
        </w:rPr>
        <w:tab/>
        <w:t>if(</w:t>
      </w:r>
      <w:r w:rsidRPr="00506436">
        <w:rPr>
          <w:bCs/>
          <w:noProof/>
        </w:rPr>
        <w:t xml:space="preserve"> UsedByCurrPicS0[ </w:t>
      </w:r>
      <w:r w:rsidRPr="00506436">
        <w:rPr>
          <w:noProof/>
        </w:rPr>
        <w:t>Curr</w:t>
      </w:r>
      <w:r w:rsidRPr="00506436">
        <w:rPr>
          <w:bCs/>
          <w:noProof/>
        </w:rPr>
        <w:t>RpsIdx ][ i ]</w:t>
      </w:r>
      <w:r w:rsidRPr="00506436">
        <w:rPr>
          <w:noProof/>
        </w:rPr>
        <w:t xml:space="preserve"> )</w:t>
      </w:r>
      <w:r w:rsidRPr="00506436">
        <w:rPr>
          <w:noProof/>
        </w:rPr>
        <w:br/>
      </w:r>
      <w:r w:rsidRPr="00506436">
        <w:rPr>
          <w:noProof/>
        </w:rPr>
        <w:tab/>
      </w:r>
      <w:r w:rsidRPr="00506436">
        <w:rPr>
          <w:noProof/>
        </w:rPr>
        <w:tab/>
        <w:t xml:space="preserve">PocStCurrBefore[ j++ ] = </w:t>
      </w:r>
      <w:r w:rsidRPr="00506436">
        <w:rPr>
          <w:bCs/>
          <w:noProof/>
        </w:rPr>
        <w:t xml:space="preserve">PicOrderCntVal </w:t>
      </w:r>
      <w:r w:rsidRPr="00506436">
        <w:rPr>
          <w:noProof/>
        </w:rPr>
        <w:t xml:space="preserve">+ </w:t>
      </w:r>
      <w:r w:rsidRPr="00506436">
        <w:rPr>
          <w:bCs/>
          <w:noProof/>
        </w:rPr>
        <w:t>DeltaPocS0[ </w:t>
      </w:r>
      <w:r w:rsidRPr="00506436">
        <w:rPr>
          <w:noProof/>
        </w:rPr>
        <w:t>Curr</w:t>
      </w:r>
      <w:r w:rsidRPr="00506436">
        <w:rPr>
          <w:bCs/>
          <w:noProof/>
        </w:rPr>
        <w:t>RpsIdx ][ i ]</w:t>
      </w:r>
      <w:r w:rsidRPr="00506436">
        <w:rPr>
          <w:noProof/>
        </w:rPr>
        <w:br/>
      </w:r>
      <w:r w:rsidRPr="00506436">
        <w:rPr>
          <w:noProof/>
        </w:rPr>
        <w:tab/>
        <w:t>else</w:t>
      </w:r>
      <w:r w:rsidRPr="00506436">
        <w:rPr>
          <w:noProof/>
        </w:rPr>
        <w:br/>
      </w:r>
      <w:r w:rsidRPr="00506436">
        <w:rPr>
          <w:noProof/>
        </w:rPr>
        <w:tab/>
      </w:r>
      <w:r w:rsidRPr="00506436">
        <w:rPr>
          <w:noProof/>
        </w:rPr>
        <w:tab/>
        <w:t xml:space="preserve">PocStFoll[ k++ ] = </w:t>
      </w:r>
      <w:r w:rsidRPr="00506436">
        <w:rPr>
          <w:bCs/>
          <w:noProof/>
        </w:rPr>
        <w:t xml:space="preserve">PicOrderCntVal </w:t>
      </w:r>
      <w:r w:rsidRPr="00506436">
        <w:rPr>
          <w:noProof/>
        </w:rPr>
        <w:t xml:space="preserve">+ </w:t>
      </w:r>
      <w:r w:rsidRPr="00506436">
        <w:rPr>
          <w:bCs/>
          <w:noProof/>
        </w:rPr>
        <w:t>DeltaPocS0[ </w:t>
      </w:r>
      <w:r w:rsidRPr="00506436">
        <w:rPr>
          <w:noProof/>
        </w:rPr>
        <w:t>Curr</w:t>
      </w:r>
      <w:r w:rsidRPr="00506436">
        <w:rPr>
          <w:bCs/>
          <w:noProof/>
        </w:rPr>
        <w:t>RpsIdx ][ i ]</w:t>
      </w:r>
      <w:r w:rsidRPr="00506436">
        <w:rPr>
          <w:noProof/>
        </w:rPr>
        <w:br/>
      </w:r>
      <w:r w:rsidRPr="00506436">
        <w:rPr>
          <w:noProof/>
          <w:lang w:eastAsia="ko-KR"/>
        </w:rPr>
        <w:t>NumPocStCurrBefore = j</w:t>
      </w:r>
      <w:r w:rsidRPr="00506436">
        <w:rPr>
          <w:noProof/>
        </w:rPr>
        <w:br/>
      </w:r>
      <w:r w:rsidRPr="00506436">
        <w:rPr>
          <w:noProof/>
        </w:rPr>
        <w:br/>
        <w:t>for( i = 0, j = 0; i &lt; NumPositivePics[ Curr</w:t>
      </w:r>
      <w:r w:rsidRPr="00506436">
        <w:rPr>
          <w:bCs/>
          <w:noProof/>
        </w:rPr>
        <w:t>RpsIdx</w:t>
      </w:r>
      <w:r w:rsidRPr="00506436">
        <w:rPr>
          <w:noProof/>
        </w:rPr>
        <w:t> ]; i++ )</w:t>
      </w:r>
      <w:r w:rsidRPr="00506436">
        <w:rPr>
          <w:noProof/>
        </w:rPr>
        <w:br/>
      </w:r>
      <w:r w:rsidRPr="00506436">
        <w:rPr>
          <w:noProof/>
        </w:rPr>
        <w:tab/>
        <w:t>if( Used</w:t>
      </w:r>
      <w:r w:rsidRPr="00506436">
        <w:rPr>
          <w:bCs/>
          <w:noProof/>
        </w:rPr>
        <w:t>ByCurrPicS1[ </w:t>
      </w:r>
      <w:r w:rsidRPr="00506436">
        <w:rPr>
          <w:noProof/>
        </w:rPr>
        <w:t>Curr</w:t>
      </w:r>
      <w:r w:rsidRPr="00506436">
        <w:rPr>
          <w:bCs/>
          <w:noProof/>
        </w:rPr>
        <w:t>RpsIdx ][ i ]</w:t>
      </w:r>
      <w:r w:rsidRPr="00506436">
        <w:rPr>
          <w:noProof/>
        </w:rPr>
        <w:t xml:space="preserve"> )</w:t>
      </w:r>
      <w:r w:rsidRPr="00506436">
        <w:rPr>
          <w:noProof/>
        </w:rPr>
        <w:br/>
      </w:r>
      <w:r w:rsidRPr="00506436">
        <w:rPr>
          <w:noProof/>
        </w:rPr>
        <w:tab/>
      </w:r>
      <w:r w:rsidRPr="00506436">
        <w:rPr>
          <w:noProof/>
        </w:rPr>
        <w:tab/>
        <w:t xml:space="preserve">PocStCurrAfter[ j++ ] = </w:t>
      </w:r>
      <w:r w:rsidRPr="00506436">
        <w:rPr>
          <w:bCs/>
          <w:noProof/>
        </w:rPr>
        <w:t xml:space="preserve">PicOrderCntVal </w:t>
      </w:r>
      <w:r w:rsidRPr="00506436">
        <w:rPr>
          <w:noProof/>
        </w:rPr>
        <w:t xml:space="preserve">+ </w:t>
      </w:r>
      <w:r w:rsidRPr="00506436">
        <w:rPr>
          <w:bCs/>
          <w:noProof/>
        </w:rPr>
        <w:t>DeltaPocS1[ </w:t>
      </w:r>
      <w:r w:rsidRPr="00506436">
        <w:rPr>
          <w:noProof/>
        </w:rPr>
        <w:t>Curr</w:t>
      </w:r>
      <w:r w:rsidRPr="00506436">
        <w:rPr>
          <w:bCs/>
          <w:noProof/>
        </w:rPr>
        <w:t>RpsIdx ][ i ]</w:t>
      </w:r>
      <w:r w:rsidRPr="00506436">
        <w:rPr>
          <w:noProof/>
        </w:rPr>
        <w:br/>
      </w:r>
      <w:r w:rsidRPr="00506436">
        <w:rPr>
          <w:noProof/>
        </w:rPr>
        <w:tab/>
        <w:t>else</w:t>
      </w:r>
      <w:r w:rsidRPr="00506436">
        <w:rPr>
          <w:noProof/>
        </w:rPr>
        <w:br/>
      </w:r>
      <w:r w:rsidRPr="00506436">
        <w:rPr>
          <w:noProof/>
        </w:rPr>
        <w:tab/>
      </w:r>
      <w:r w:rsidRPr="00506436">
        <w:rPr>
          <w:noProof/>
        </w:rPr>
        <w:tab/>
        <w:t xml:space="preserve">PocStFoll[ k++ ] = </w:t>
      </w:r>
      <w:r w:rsidRPr="00506436">
        <w:rPr>
          <w:bCs/>
          <w:noProof/>
        </w:rPr>
        <w:t xml:space="preserve">PicOrderCntVal </w:t>
      </w:r>
      <w:r w:rsidRPr="00506436">
        <w:rPr>
          <w:noProof/>
        </w:rPr>
        <w:t xml:space="preserve">+ </w:t>
      </w:r>
      <w:r w:rsidRPr="00506436">
        <w:rPr>
          <w:bCs/>
          <w:noProof/>
        </w:rPr>
        <w:t>DeltaPocS1[ </w:t>
      </w:r>
      <w:r w:rsidRPr="00506436">
        <w:rPr>
          <w:noProof/>
        </w:rPr>
        <w:t>Curr</w:t>
      </w:r>
      <w:r w:rsidRPr="00506436">
        <w:rPr>
          <w:bCs/>
          <w:noProof/>
        </w:rPr>
        <w:t>RpsIdx ][ i ]</w:t>
      </w:r>
      <w:r w:rsidRPr="00506436">
        <w:rPr>
          <w:noProof/>
        </w:rPr>
        <w:br/>
      </w:r>
      <w:r w:rsidRPr="00506436">
        <w:rPr>
          <w:noProof/>
          <w:lang w:eastAsia="ko-KR"/>
        </w:rPr>
        <w:t>NumPocStCurrAfter = j</w:t>
      </w:r>
      <w:r w:rsidRPr="00506436">
        <w:rPr>
          <w:noProof/>
          <w:lang w:eastAsia="ko-KR"/>
        </w:rPr>
        <w:br/>
        <w:t>NumPocStFoll = k</w:t>
      </w:r>
      <w:r w:rsidRPr="00506436">
        <w:rPr>
          <w:noProof/>
        </w:rPr>
        <w:tab/>
      </w:r>
      <w:r w:rsidRPr="00506436">
        <w:rPr>
          <w:noProof/>
        </w:rPr>
        <w:tab/>
      </w:r>
      <w:r w:rsidRPr="008E14A4">
        <w:t>(8</w:t>
      </w:r>
      <w:r w:rsidRPr="008E14A4">
        <w:noBreakHyphen/>
      </w:r>
      <w:r>
        <w:t>5</w:t>
      </w:r>
      <w:r w:rsidRPr="008E14A4">
        <w:t>)</w:t>
      </w:r>
      <w:r w:rsidRPr="00506436">
        <w:rPr>
          <w:noProof/>
        </w:rPr>
        <w:br/>
        <w:t xml:space="preserve">for( i = 0, j = 0, k = 0; i &lt; </w:t>
      </w:r>
      <w:r w:rsidRPr="00506436">
        <w:rPr>
          <w:bCs/>
          <w:noProof/>
        </w:rPr>
        <w:t>num_long_term_sps + num_long_term_pics</w:t>
      </w:r>
      <w:r w:rsidRPr="00506436">
        <w:rPr>
          <w:noProof/>
        </w:rPr>
        <w:t>; i++ ) {</w:t>
      </w:r>
      <w:r w:rsidRPr="00506436">
        <w:rPr>
          <w:noProof/>
        </w:rPr>
        <w:br/>
      </w:r>
      <w:r w:rsidRPr="00506436">
        <w:rPr>
          <w:noProof/>
        </w:rPr>
        <w:tab/>
        <w:t>pocLt = PocLsbLt[ i ]</w:t>
      </w:r>
      <w:r w:rsidRPr="00506436">
        <w:rPr>
          <w:noProof/>
        </w:rPr>
        <w:br/>
      </w:r>
      <w:r w:rsidRPr="00506436">
        <w:rPr>
          <w:noProof/>
        </w:rPr>
        <w:tab/>
        <w:t>if( delta_poc_msb_present_flag[ i ] )</w:t>
      </w:r>
      <w:r w:rsidRPr="00506436">
        <w:rPr>
          <w:noProof/>
        </w:rPr>
        <w:br/>
      </w:r>
      <w:r w:rsidRPr="00506436">
        <w:rPr>
          <w:noProof/>
        </w:rPr>
        <w:tab/>
      </w:r>
      <w:r w:rsidRPr="00506436">
        <w:rPr>
          <w:noProof/>
        </w:rPr>
        <w:tab/>
        <w:t xml:space="preserve">pocLt  +=  PicOrderCntVal − </w:t>
      </w:r>
      <w:r w:rsidRPr="00506436">
        <w:rPr>
          <w:noProof/>
        </w:rPr>
        <w:tab/>
        <w:t>DeltaPocMsbCycleLt[ i ] * MaxPicOrderCntLsb − slice_pic_order_cnt_lsb</w:t>
      </w:r>
      <w:r w:rsidRPr="00506436">
        <w:rPr>
          <w:noProof/>
        </w:rPr>
        <w:br/>
      </w:r>
      <w:r w:rsidRPr="00506436">
        <w:rPr>
          <w:noProof/>
        </w:rPr>
        <w:tab/>
        <w:t>if( UsedByCurrPicLt</w:t>
      </w:r>
      <w:r w:rsidRPr="00506436">
        <w:rPr>
          <w:bCs/>
          <w:noProof/>
        </w:rPr>
        <w:t>[ i ]</w:t>
      </w:r>
      <w:r w:rsidRPr="00506436">
        <w:rPr>
          <w:noProof/>
        </w:rPr>
        <w:t xml:space="preserve"> ) {</w:t>
      </w:r>
      <w:r w:rsidRPr="00506436">
        <w:rPr>
          <w:noProof/>
        </w:rPr>
        <w:br/>
      </w:r>
      <w:r w:rsidRPr="00506436">
        <w:rPr>
          <w:noProof/>
        </w:rPr>
        <w:tab/>
      </w:r>
      <w:r w:rsidRPr="00506436">
        <w:rPr>
          <w:noProof/>
        </w:rPr>
        <w:tab/>
        <w:t>PocLtCurr[ j ] = pocLt</w:t>
      </w:r>
      <w:r w:rsidRPr="00506436">
        <w:rPr>
          <w:noProof/>
        </w:rPr>
        <w:br/>
      </w:r>
      <w:r w:rsidRPr="00506436">
        <w:rPr>
          <w:noProof/>
        </w:rPr>
        <w:tab/>
      </w:r>
      <w:r w:rsidRPr="00506436">
        <w:rPr>
          <w:noProof/>
        </w:rPr>
        <w:tab/>
        <w:t>CurrDeltaPocMsbPresentFlag[ j++ ] = delta_poc_msb_present_flag[ i ]</w:t>
      </w:r>
      <w:r w:rsidRPr="00506436">
        <w:rPr>
          <w:noProof/>
        </w:rPr>
        <w:br/>
      </w:r>
      <w:r w:rsidRPr="00506436">
        <w:rPr>
          <w:noProof/>
        </w:rPr>
        <w:tab/>
        <w:t>} else {</w:t>
      </w:r>
      <w:r w:rsidRPr="00506436">
        <w:rPr>
          <w:noProof/>
        </w:rPr>
        <w:br/>
      </w:r>
      <w:r w:rsidRPr="00506436">
        <w:rPr>
          <w:noProof/>
        </w:rPr>
        <w:tab/>
      </w:r>
      <w:r w:rsidRPr="00506436">
        <w:rPr>
          <w:noProof/>
        </w:rPr>
        <w:tab/>
        <w:t>PocLtFoll[ k ] = pocLt</w:t>
      </w:r>
      <w:r w:rsidRPr="00506436">
        <w:rPr>
          <w:noProof/>
        </w:rPr>
        <w:br/>
      </w:r>
      <w:r w:rsidRPr="00506436">
        <w:rPr>
          <w:noProof/>
        </w:rPr>
        <w:tab/>
      </w:r>
      <w:r w:rsidRPr="00506436">
        <w:rPr>
          <w:noProof/>
        </w:rPr>
        <w:tab/>
        <w:t>FollDeltaPocMsbPresentFlag[ k++ ] = delta_poc_msb_present_flag[ i ]</w:t>
      </w:r>
      <w:r w:rsidRPr="00506436">
        <w:rPr>
          <w:noProof/>
        </w:rPr>
        <w:br/>
      </w:r>
      <w:r w:rsidRPr="00506436">
        <w:rPr>
          <w:noProof/>
        </w:rPr>
        <w:tab/>
        <w:t>}</w:t>
      </w:r>
      <w:r w:rsidRPr="00506436">
        <w:rPr>
          <w:noProof/>
        </w:rPr>
        <w:br/>
        <w:t>}</w:t>
      </w:r>
      <w:r w:rsidRPr="00506436">
        <w:rPr>
          <w:noProof/>
        </w:rPr>
        <w:br/>
      </w:r>
      <w:r w:rsidRPr="00506436">
        <w:rPr>
          <w:noProof/>
          <w:lang w:eastAsia="ko-KR"/>
        </w:rPr>
        <w:t>NumPocLtCurr = j</w:t>
      </w:r>
      <w:r w:rsidRPr="00506436">
        <w:rPr>
          <w:noProof/>
          <w:lang w:eastAsia="ko-KR"/>
        </w:rPr>
        <w:br/>
        <w:t>NumPocLtFoll = k</w:t>
      </w:r>
    </w:p>
    <w:p w:rsidR="00103380" w:rsidRPr="00506436" w:rsidRDefault="00103380" w:rsidP="00103380">
      <w:pPr>
        <w:tabs>
          <w:tab w:val="clear" w:pos="794"/>
          <w:tab w:val="clear" w:pos="1191"/>
          <w:tab w:val="clear" w:pos="1588"/>
          <w:tab w:val="clear" w:pos="1985"/>
          <w:tab w:val="left" w:pos="851"/>
          <w:tab w:val="left" w:pos="1134"/>
          <w:tab w:val="left" w:pos="1418"/>
          <w:tab w:val="center" w:pos="4849"/>
          <w:tab w:val="right" w:pos="9696"/>
        </w:tabs>
        <w:jc w:val="left"/>
        <w:rPr>
          <w:noProof/>
        </w:rPr>
      </w:pPr>
      <w:r w:rsidRPr="00506436">
        <w:rPr>
          <w:bCs/>
          <w:noProof/>
        </w:rPr>
        <w:t>where PicOrderCntVal is the picture order count of the current picture as specified in subclause 8.3.1</w:t>
      </w:r>
      <w:r w:rsidRPr="00506436">
        <w:rPr>
          <w:noProof/>
        </w:rPr>
        <w:t>.</w:t>
      </w:r>
    </w:p>
    <w:p w:rsidR="00103380" w:rsidRPr="00506436" w:rsidRDefault="003B3A3A" w:rsidP="00103380">
      <w:pPr>
        <w:tabs>
          <w:tab w:val="clear" w:pos="794"/>
          <w:tab w:val="clear" w:pos="1191"/>
          <w:tab w:val="clear" w:pos="1588"/>
          <w:tab w:val="clear" w:pos="1985"/>
        </w:tabs>
        <w:spacing w:before="60"/>
        <w:ind w:left="288"/>
        <w:rPr>
          <w:noProof/>
          <w:sz w:val="18"/>
          <w:szCs w:val="18"/>
        </w:rPr>
      </w:pPr>
      <w:r>
        <w:rPr>
          <w:noProof/>
          <w:sz w:val="18"/>
          <w:szCs w:val="18"/>
        </w:rPr>
        <w:t>NOTE</w:t>
      </w:r>
      <w:r w:rsidR="00103380" w:rsidRPr="00506436">
        <w:rPr>
          <w:noProof/>
          <w:sz w:val="18"/>
          <w:szCs w:val="18"/>
        </w:rPr>
        <w:t> – A value of Curr</w:t>
      </w:r>
      <w:r w:rsidR="00103380" w:rsidRPr="00506436">
        <w:rPr>
          <w:bCs/>
          <w:noProof/>
          <w:sz w:val="18"/>
          <w:szCs w:val="18"/>
        </w:rPr>
        <w:t>RpsIdx</w:t>
      </w:r>
      <w:r w:rsidR="00103380" w:rsidRPr="00506436" w:rsidDel="00CF55AE">
        <w:rPr>
          <w:noProof/>
          <w:sz w:val="18"/>
          <w:szCs w:val="18"/>
        </w:rPr>
        <w:t xml:space="preserve"> </w:t>
      </w:r>
      <w:r w:rsidR="00103380" w:rsidRPr="00506436">
        <w:rPr>
          <w:noProof/>
          <w:sz w:val="18"/>
          <w:szCs w:val="18"/>
        </w:rPr>
        <w:t>in the range of 0 to num_short_term_ref_pic_sets − 1, inclusive, indicates that a candidate short-term RPS from the active SPS is being used, where Curr</w:t>
      </w:r>
      <w:r w:rsidR="00103380" w:rsidRPr="00506436">
        <w:rPr>
          <w:bCs/>
          <w:noProof/>
          <w:sz w:val="18"/>
          <w:szCs w:val="18"/>
        </w:rPr>
        <w:t>RpsIdx</w:t>
      </w:r>
      <w:r w:rsidR="00103380" w:rsidRPr="00506436">
        <w:rPr>
          <w:noProof/>
          <w:sz w:val="18"/>
          <w:szCs w:val="18"/>
        </w:rPr>
        <w:t xml:space="preserve"> is the index of the candidate short-term RPS into the list of candidate short-term RPSs signalled in the active SPS. Curr</w:t>
      </w:r>
      <w:r w:rsidR="00103380" w:rsidRPr="00506436">
        <w:rPr>
          <w:bCs/>
          <w:noProof/>
          <w:sz w:val="18"/>
          <w:szCs w:val="18"/>
        </w:rPr>
        <w:t>RpsIdx</w:t>
      </w:r>
      <w:r w:rsidR="00103380" w:rsidRPr="00506436">
        <w:rPr>
          <w:noProof/>
          <w:sz w:val="18"/>
          <w:szCs w:val="18"/>
        </w:rPr>
        <w:t xml:space="preserve"> equal to num_short_term_ref_pic_sets indicates that the short-term RPS of the current picture is directly signalled in the slice header.</w:t>
      </w:r>
    </w:p>
    <w:p w:rsidR="00103380" w:rsidRPr="00506436" w:rsidRDefault="00103380" w:rsidP="00103380">
      <w:pPr>
        <w:rPr>
          <w:noProof/>
          <w:lang w:eastAsia="ko-KR"/>
        </w:rPr>
      </w:pPr>
      <w:r w:rsidRPr="00506436">
        <w:rPr>
          <w:noProof/>
          <w:lang w:eastAsia="ko-KR"/>
        </w:rPr>
        <w:t>For each i in the range of 0 to NumPocLtCurr − 1, inclusive, when CurrDeltaPocMsbPresentFlag[ i ] is equal to 1, it is a requirement of bitstream conformance that the following conditions apply:</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NumPocStCurrBefore − 1, inclusive, for which PocLtCurr[ i ] is equal to PocStCurrBefore[ j ].</w:t>
      </w:r>
    </w:p>
    <w:p w:rsidR="00103380" w:rsidRPr="00506436" w:rsidRDefault="00103380" w:rsidP="00103380">
      <w:pPr>
        <w:numPr>
          <w:ilvl w:val="0"/>
          <w:numId w:val="43"/>
        </w:numPr>
        <w:rPr>
          <w:noProof/>
          <w:lang w:eastAsia="ko-KR"/>
        </w:rPr>
      </w:pPr>
      <w:r w:rsidRPr="00506436">
        <w:rPr>
          <w:noProof/>
          <w:lang w:eastAsia="ko-KR"/>
        </w:rPr>
        <w:t xml:space="preserve">There shall be no j in the range of 0 to NumPocStCurrAfter − 1, inclusive, for which PocLtCurr[ i ] is equal to PocStCurrAfter[ j ]. </w:t>
      </w:r>
    </w:p>
    <w:p w:rsidR="00103380" w:rsidRPr="00506436" w:rsidRDefault="00103380" w:rsidP="00103380">
      <w:pPr>
        <w:numPr>
          <w:ilvl w:val="0"/>
          <w:numId w:val="43"/>
        </w:numPr>
        <w:rPr>
          <w:noProof/>
          <w:lang w:eastAsia="ko-KR"/>
        </w:rPr>
      </w:pPr>
      <w:r w:rsidRPr="00506436">
        <w:rPr>
          <w:noProof/>
          <w:lang w:eastAsia="ko-KR"/>
        </w:rPr>
        <w:lastRenderedPageBreak/>
        <w:t>There shall be no j in the range of 0 to NumPocStFoll − 1, inclusive, for which PocLtCurr[ i ] is equal to PocStFoll[ j ].</w:t>
      </w:r>
    </w:p>
    <w:p w:rsidR="00103380" w:rsidRPr="00506436" w:rsidRDefault="00103380" w:rsidP="00103380">
      <w:pPr>
        <w:numPr>
          <w:ilvl w:val="0"/>
          <w:numId w:val="43"/>
        </w:numPr>
        <w:rPr>
          <w:noProof/>
          <w:lang w:eastAsia="ko-KR"/>
        </w:rPr>
      </w:pPr>
      <w:r w:rsidRPr="00506436">
        <w:rPr>
          <w:noProof/>
          <w:lang w:eastAsia="ko-KR"/>
        </w:rPr>
        <w:t>There shall be no j in the range of 0 to NumPocLtCurr − 1, inclusive, where j is not equal to i, for which PocLtCurr[ i ] is equal to PocLtCurr[ j ].</w:t>
      </w:r>
    </w:p>
    <w:p w:rsidR="00103380" w:rsidRPr="00506436" w:rsidRDefault="00103380" w:rsidP="00103380">
      <w:pPr>
        <w:rPr>
          <w:noProof/>
          <w:lang w:eastAsia="ko-KR"/>
        </w:rPr>
      </w:pPr>
      <w:r w:rsidRPr="00506436">
        <w:rPr>
          <w:noProof/>
          <w:lang w:eastAsia="ko-KR"/>
        </w:rPr>
        <w:t>For each i in the range of 0 to NumPocLtFoll − 1, inclusive, when FollDeltaPocMsbPresentFlag[ i ] is equal to 1, it is a requirement of bitstream conformance that the following conditions apply:</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NumPocStCurrBefore − 1, inclusive, for which PocLtFoll[ i ] is equal to PocStCurrBefore[ j ].</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NumPocStCurrAfter − 1, inclusive, for which PocLtFoll[ i ] is equal to PocStCurrAfter[ j ].</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NumPocStFoll − 1, inclusive, for which PocLtFoll[ i ] is equal to PocStFoll[ j ].</w:t>
      </w:r>
    </w:p>
    <w:p w:rsidR="00103380" w:rsidRPr="00506436" w:rsidRDefault="00103380" w:rsidP="00103380">
      <w:pPr>
        <w:numPr>
          <w:ilvl w:val="0"/>
          <w:numId w:val="43"/>
        </w:numPr>
        <w:rPr>
          <w:noProof/>
          <w:lang w:eastAsia="ko-KR"/>
        </w:rPr>
      </w:pPr>
      <w:r w:rsidRPr="00506436">
        <w:rPr>
          <w:noProof/>
          <w:lang w:eastAsia="ko-KR"/>
        </w:rPr>
        <w:t>There shall be no j in the range of 0 to NumPocLtFoll − 1, inclusive, where j is not equal to i, for which PocLtFoll[ i ] is equal to PocLtFoll[ j ].</w:t>
      </w:r>
    </w:p>
    <w:p w:rsidR="00103380" w:rsidRPr="00506436" w:rsidRDefault="00103380" w:rsidP="00103380">
      <w:pPr>
        <w:numPr>
          <w:ilvl w:val="0"/>
          <w:numId w:val="43"/>
        </w:numPr>
        <w:rPr>
          <w:noProof/>
          <w:lang w:eastAsia="ko-KR"/>
        </w:rPr>
      </w:pPr>
      <w:r w:rsidRPr="00506436">
        <w:rPr>
          <w:noProof/>
          <w:lang w:eastAsia="ko-KR"/>
        </w:rPr>
        <w:t>There shall be no j in the range of 0 to NumPocLtCurr − 1, inclusive, for which PocLtFoll[ i ] is equal to PocLtCurr[ j ].</w:t>
      </w:r>
    </w:p>
    <w:p w:rsidR="00103380" w:rsidRPr="00506436" w:rsidRDefault="00103380" w:rsidP="00103380">
      <w:pPr>
        <w:rPr>
          <w:noProof/>
          <w:lang w:eastAsia="ko-KR"/>
        </w:rPr>
      </w:pPr>
      <w:r w:rsidRPr="00506436">
        <w:rPr>
          <w:noProof/>
          <w:lang w:eastAsia="ko-KR"/>
        </w:rPr>
        <w:t>For each i in the range of 0 to NumPocLtCurr − 1, inclusive, when CurrDeltaPocMsbPresentFlag[ i ] is equal to 0, it is a requirement of bitstream conformance that the following conditions apply:</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NumPocStCurrBefore − 1, inclusive, for which PocLtCurr[ i ] is equal to ( PocStCurrBefore[ j ] &amp; ( MaxPicOrderCntLsb − 1 ) ).</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NumPocStCurrAfter − 1, inclusive, for which PocLtCurr[ i ] is equal to ( PocStCurrAfter[ j ] &amp; ( MaxPicOrderCntLsb − 1 ) ).</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NumPocStFoll − 1, inclusive, for which PocLtCurr[ i ] is equal to ( PocStFoll[ j ] &amp; ( MaxPicOrderCntLsb − 1 ) ).</w:t>
      </w:r>
    </w:p>
    <w:p w:rsidR="00103380" w:rsidRPr="00506436" w:rsidRDefault="00103380" w:rsidP="00103380">
      <w:pPr>
        <w:numPr>
          <w:ilvl w:val="0"/>
          <w:numId w:val="43"/>
        </w:numPr>
        <w:rPr>
          <w:noProof/>
          <w:lang w:eastAsia="ko-KR"/>
        </w:rPr>
      </w:pPr>
      <w:r w:rsidRPr="00506436">
        <w:rPr>
          <w:noProof/>
          <w:lang w:eastAsia="ko-KR"/>
        </w:rPr>
        <w:t>There shall be no j in the range of 0 to NumPocLtCurr − 1, inclusive, where j is not equal to i, for which PocLtCurr[ i ] is equal to ( PocLtCurr[ j ] &amp; ( MaxPicOrderCntLsb − 1 ) ).</w:t>
      </w:r>
    </w:p>
    <w:p w:rsidR="00103380" w:rsidRPr="00506436" w:rsidRDefault="00103380" w:rsidP="00103380">
      <w:pPr>
        <w:rPr>
          <w:noProof/>
          <w:lang w:eastAsia="ko-KR"/>
        </w:rPr>
      </w:pPr>
      <w:r w:rsidRPr="00506436">
        <w:rPr>
          <w:noProof/>
          <w:lang w:eastAsia="ko-KR"/>
        </w:rPr>
        <w:t>For each i in the range of 0 to NumPocLtFoll − 1, inclusive, when FollDeltaPocMsbPresentFlag[ i ] is equal to 0, it is a requirement of bitstream conformance that the following conditions apply:</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NumPocStCurrBefore − 1, inclusive, for which PocLtFoll[ i ] is equal to ( PocStCurrBefore[ j ] &amp; ( MaxPicOrderCntLsb − 1 ) ).</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NumPocStCurrAfter − 1, inclusive, for which PocLtFoll[ i ] is equal to ( PocStCurrAfter[ j ] &amp; ( MaxPicOrderCntLsb − 1 ) ).</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NumPocStFoll − 1, inclusive, for which PocLtFoll[ i ] is equal to ( PocStFoll[ j ] &amp; ( MaxPicOrderCntLsb − 1 ) ).</w:t>
      </w:r>
    </w:p>
    <w:p w:rsidR="00103380" w:rsidRPr="00506436" w:rsidRDefault="00103380" w:rsidP="00103380">
      <w:pPr>
        <w:numPr>
          <w:ilvl w:val="0"/>
          <w:numId w:val="43"/>
        </w:numPr>
        <w:rPr>
          <w:noProof/>
          <w:lang w:eastAsia="ko-KR"/>
        </w:rPr>
      </w:pPr>
      <w:r w:rsidRPr="00506436">
        <w:rPr>
          <w:noProof/>
          <w:lang w:eastAsia="ko-KR"/>
        </w:rPr>
        <w:t>There shall be no j in the range of 0 to NumPocLtFoll − 1, inclusive, where j is not equal to i, for which PocLtFoll[ i ] is equal to ( PocLtFoll[ j ] &amp; ( MaxPicOrderCntLsb − 1 ) ).</w:t>
      </w:r>
    </w:p>
    <w:p w:rsidR="00103380" w:rsidRPr="00506436" w:rsidRDefault="00103380" w:rsidP="00103380">
      <w:pPr>
        <w:numPr>
          <w:ilvl w:val="0"/>
          <w:numId w:val="43"/>
        </w:numPr>
        <w:rPr>
          <w:noProof/>
          <w:lang w:eastAsia="ko-KR"/>
        </w:rPr>
      </w:pPr>
      <w:r w:rsidRPr="00506436">
        <w:rPr>
          <w:noProof/>
          <w:lang w:eastAsia="ko-KR"/>
        </w:rPr>
        <w:t>There shall be no j in the range of 0 to NumPocLtCurr − 1, inclusive, for which PocLtFoll[ i ] is equal to ( PocLtCurr[ j ] &amp; ( MaxPicOrderCntLsb − 1 ) ).</w:t>
      </w:r>
    </w:p>
    <w:p w:rsidR="00103380" w:rsidRPr="00506436" w:rsidRDefault="00103380" w:rsidP="00103380">
      <w:pPr>
        <w:rPr>
          <w:noProof/>
        </w:rPr>
      </w:pPr>
      <w:r w:rsidRPr="00506436">
        <w:rPr>
          <w:noProof/>
        </w:rPr>
        <w:t>The variable NumPocTotalCurr is derived as specified in subclause 7.4.7.2. It is a requirement of bitstream conformance that the following applies to the value of NumPocTotalCurr:</w:t>
      </w:r>
    </w:p>
    <w:p w:rsidR="00103380" w:rsidRPr="008E14A4" w:rsidRDefault="00103380" w:rsidP="00103380">
      <w:pPr>
        <w:numPr>
          <w:ilvl w:val="0"/>
          <w:numId w:val="43"/>
        </w:numPr>
        <w:rPr>
          <w:lang w:eastAsia="ko-KR"/>
        </w:rPr>
      </w:pPr>
      <w:r w:rsidRPr="008E14A4">
        <w:rPr>
          <w:lang w:eastAsia="ko-KR"/>
        </w:rPr>
        <w:t xml:space="preserve">If </w:t>
      </w:r>
      <w:r w:rsidRPr="008E14A4">
        <w:rPr>
          <w:highlight w:val="cyan"/>
          <w:lang w:eastAsia="ko-KR"/>
        </w:rPr>
        <w:t xml:space="preserve">nuh_layer_id is equal to 0 and </w:t>
      </w:r>
      <w:r w:rsidRPr="008E14A4">
        <w:rPr>
          <w:lang w:eastAsia="ko-KR"/>
        </w:rPr>
        <w:t xml:space="preserve">the current picture is a BLA </w:t>
      </w:r>
      <w:r w:rsidRPr="008E14A4">
        <w:rPr>
          <w:highlight w:val="cyan"/>
          <w:lang w:eastAsia="ko-KR"/>
        </w:rPr>
        <w:t>picture</w:t>
      </w:r>
      <w:r w:rsidRPr="008E14A4">
        <w:rPr>
          <w:lang w:eastAsia="ko-KR"/>
        </w:rPr>
        <w:t xml:space="preserve"> or </w:t>
      </w:r>
      <w:r w:rsidRPr="008E14A4">
        <w:rPr>
          <w:highlight w:val="cyan"/>
          <w:lang w:eastAsia="ko-KR"/>
        </w:rPr>
        <w:t>a</w:t>
      </w:r>
      <w:r w:rsidRPr="008E14A4">
        <w:rPr>
          <w:lang w:eastAsia="ko-KR"/>
        </w:rPr>
        <w:t xml:space="preserve"> CRA picture, the value of </w:t>
      </w:r>
      <w:r w:rsidRPr="008E14A4">
        <w:t>NumPocTotalCurr shall be equal to 0.</w:t>
      </w:r>
    </w:p>
    <w:p w:rsidR="00103380" w:rsidRPr="00506436" w:rsidRDefault="00103380" w:rsidP="00103380">
      <w:pPr>
        <w:numPr>
          <w:ilvl w:val="0"/>
          <w:numId w:val="43"/>
        </w:numPr>
        <w:rPr>
          <w:noProof/>
        </w:rPr>
      </w:pPr>
      <w:r w:rsidRPr="00506436">
        <w:rPr>
          <w:noProof/>
        </w:rPr>
        <w:t>Otherwise, when the current picture contains a P or B slice, the value of NumPocTotalCurr shall not be equal to 0.</w:t>
      </w:r>
    </w:p>
    <w:p w:rsidR="00103380" w:rsidRPr="00506436" w:rsidRDefault="00103380" w:rsidP="00103380">
      <w:pPr>
        <w:rPr>
          <w:noProof/>
        </w:rPr>
      </w:pPr>
      <w:r w:rsidRPr="00506436">
        <w:rPr>
          <w:noProof/>
          <w:lang w:eastAsia="ko-KR"/>
        </w:rPr>
        <w:t xml:space="preserve">The RPS of the current picture consists of five RPS lists; </w:t>
      </w:r>
      <w:r w:rsidRPr="00506436">
        <w:rPr>
          <w:noProof/>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103380" w:rsidRPr="00506436" w:rsidRDefault="003B3A3A" w:rsidP="00103380">
      <w:pPr>
        <w:tabs>
          <w:tab w:val="clear" w:pos="794"/>
          <w:tab w:val="clear" w:pos="1191"/>
          <w:tab w:val="clear" w:pos="1588"/>
          <w:tab w:val="clear" w:pos="1985"/>
        </w:tabs>
        <w:spacing w:before="60"/>
        <w:ind w:left="288"/>
        <w:rPr>
          <w:noProof/>
          <w:sz w:val="18"/>
          <w:szCs w:val="18"/>
        </w:rPr>
      </w:pPr>
      <w:r>
        <w:rPr>
          <w:noProof/>
          <w:sz w:val="18"/>
          <w:szCs w:val="18"/>
        </w:rPr>
        <w:t>NOTE</w:t>
      </w:r>
      <w:r w:rsidR="00103380" w:rsidRPr="00506436">
        <w:rPr>
          <w:noProof/>
          <w:sz w:val="18"/>
          <w:szCs w:val="18"/>
        </w:rPr>
        <w:t xml:space="preserve"> – RefPicSetStCurrBefore, RefPicSetStCurrAfter, and RefPicSetLtCurr contain all reference pictures that may be used for inter prediction of the current picture and one or more pictures that follow the current picture in decoding order. RefPicSetStFoll </w:t>
      </w:r>
      <w:r w:rsidR="00103380" w:rsidRPr="00506436">
        <w:rPr>
          <w:noProof/>
          <w:sz w:val="18"/>
          <w:szCs w:val="18"/>
        </w:rPr>
        <w:lastRenderedPageBreak/>
        <w:t>and RefPicSetLtFoll consist of all reference pictures that are</w:t>
      </w:r>
      <w:r w:rsidR="00103380" w:rsidRPr="00506436">
        <w:rPr>
          <w:i/>
          <w:noProof/>
          <w:sz w:val="18"/>
          <w:szCs w:val="18"/>
        </w:rPr>
        <w:t xml:space="preserve"> not</w:t>
      </w:r>
      <w:r w:rsidR="00103380" w:rsidRPr="00506436">
        <w:rPr>
          <w:noProof/>
          <w:sz w:val="18"/>
          <w:szCs w:val="18"/>
        </w:rPr>
        <w:t xml:space="preserve"> used for inter prediction of the current picture but may be used in inter prediction for one or more pictures that follow the current picture in decoding order.</w:t>
      </w:r>
    </w:p>
    <w:p w:rsidR="00103380" w:rsidRPr="00506436" w:rsidRDefault="00103380" w:rsidP="00103380">
      <w:pPr>
        <w:rPr>
          <w:noProof/>
          <w:lang w:eastAsia="ko-KR"/>
        </w:rPr>
      </w:pPr>
      <w:r>
        <w:rPr>
          <w:highlight w:val="cyan"/>
        </w:rPr>
        <w:t>The v</w:t>
      </w:r>
      <w:r w:rsidRPr="00A57971">
        <w:rPr>
          <w:highlight w:val="cyan"/>
        </w:rPr>
        <w:t>ariable cur</w:t>
      </w:r>
      <w:r>
        <w:rPr>
          <w:highlight w:val="cyan"/>
        </w:rPr>
        <w:t>r</w:t>
      </w:r>
      <w:r w:rsidRPr="00A57971">
        <w:rPr>
          <w:highlight w:val="cyan"/>
        </w:rPr>
        <w:t>PicLayerId is set to be the nu</w:t>
      </w:r>
      <w:r>
        <w:rPr>
          <w:highlight w:val="cyan"/>
        </w:rPr>
        <w:t>h</w:t>
      </w:r>
      <w:r w:rsidRPr="00A57971">
        <w:rPr>
          <w:highlight w:val="cyan"/>
        </w:rPr>
        <w:t>_layer_id of the current picture</w:t>
      </w:r>
      <w:r w:rsidRPr="00B235FC">
        <w:rPr>
          <w:highlight w:val="cyan"/>
        </w:rPr>
        <w:t xml:space="preserve"> and </w:t>
      </w:r>
      <w:r w:rsidRPr="00B235FC">
        <w:rPr>
          <w:noProof/>
          <w:highlight w:val="cyan"/>
          <w:lang w:eastAsia="ko-KR"/>
        </w:rPr>
        <w:t>t</w:t>
      </w:r>
      <w:r w:rsidRPr="00506436">
        <w:rPr>
          <w:noProof/>
          <w:lang w:eastAsia="ko-KR"/>
        </w:rPr>
        <w:t>he derivation process for the RPS and picture marking are performed according to the following ordered steps:</w:t>
      </w:r>
    </w:p>
    <w:p w:rsidR="00103380" w:rsidRPr="00506436" w:rsidRDefault="00103380" w:rsidP="00103380">
      <w:pPr>
        <w:numPr>
          <w:ilvl w:val="0"/>
          <w:numId w:val="20"/>
        </w:numPr>
        <w:textAlignment w:val="auto"/>
        <w:rPr>
          <w:noProof/>
          <w:lang w:eastAsia="ko-KR"/>
        </w:rPr>
      </w:pPr>
      <w:r w:rsidRPr="00506436">
        <w:rPr>
          <w:noProof/>
          <w:lang w:eastAsia="ko-KR"/>
        </w:rPr>
        <w:t>The following applies:</w:t>
      </w:r>
    </w:p>
    <w:p w:rsidR="00103380" w:rsidRPr="00506436" w:rsidRDefault="00103380" w:rsidP="00103380">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noProof/>
          <w:lang w:eastAsia="ko-KR"/>
        </w:rPr>
      </w:pPr>
      <w:r w:rsidRPr="00506436">
        <w:rPr>
          <w:noProof/>
          <w:lang w:eastAsia="ko-KR"/>
        </w:rPr>
        <w:t>for( i = 0; i &lt; NumPocLtCurr; i++ )</w:t>
      </w:r>
      <w:r w:rsidRPr="00506436">
        <w:rPr>
          <w:noProof/>
          <w:lang w:eastAsia="ko-KR"/>
        </w:rPr>
        <w:br/>
      </w:r>
      <w:r w:rsidRPr="00506436">
        <w:rPr>
          <w:noProof/>
          <w:lang w:eastAsia="ko-KR"/>
        </w:rPr>
        <w:tab/>
        <w:t>if( !</w:t>
      </w:r>
      <w:r w:rsidRPr="00506436">
        <w:rPr>
          <w:noProof/>
          <w:szCs w:val="22"/>
        </w:rPr>
        <w:t>CurrDeltaPocMsbPresentFlag[ i ]</w:t>
      </w:r>
      <w:r w:rsidRPr="00506436">
        <w:rPr>
          <w:bCs/>
          <w:noProof/>
          <w:szCs w:val="22"/>
        </w:rPr>
        <w:t xml:space="preserve"> )</w:t>
      </w:r>
      <w:r w:rsidRPr="00506436">
        <w:rPr>
          <w:noProof/>
          <w:lang w:eastAsia="ko-KR"/>
        </w:rPr>
        <w:br/>
      </w:r>
      <w:r w:rsidRPr="00506436">
        <w:rPr>
          <w:noProof/>
          <w:lang w:eastAsia="ko-KR"/>
        </w:rPr>
        <w:tab/>
      </w:r>
      <w:r w:rsidRPr="00506436">
        <w:rPr>
          <w:noProof/>
          <w:lang w:eastAsia="ko-KR"/>
        </w:rPr>
        <w:tab/>
        <w:t xml:space="preserve">if( there is a reference picture picX in the DPB with slice_pic_order_cnt_lsb equal to PocLtCurr[ i ] </w:t>
      </w:r>
      <w:r w:rsidRPr="00A57971">
        <w:rPr>
          <w:noProof/>
          <w:highlight w:val="cyan"/>
          <w:lang w:eastAsia="ko-KR"/>
        </w:rPr>
        <w:t xml:space="preserve">and nuh_layer_id equal to </w:t>
      </w:r>
      <w:r w:rsidRPr="00A57971">
        <w:rPr>
          <w:highlight w:val="cyan"/>
        </w:rPr>
        <w:t>cur</w:t>
      </w:r>
      <w:r>
        <w:rPr>
          <w:highlight w:val="cyan"/>
        </w:rPr>
        <w:t>r</w:t>
      </w:r>
      <w:r w:rsidRPr="00A57971">
        <w:rPr>
          <w:highlight w:val="cyan"/>
        </w:rPr>
        <w:t>PicLayerId</w:t>
      </w:r>
      <w:r w:rsidRPr="00506436">
        <w:rPr>
          <w:noProof/>
          <w:lang w:eastAsia="ko-KR"/>
        </w:rPr>
        <w:t>)</w:t>
      </w:r>
      <w:r w:rsidRPr="00506436">
        <w:rPr>
          <w:noProof/>
          <w:lang w:eastAsia="ko-KR"/>
        </w:rPr>
        <w:br/>
      </w:r>
      <w:r w:rsidRPr="00506436">
        <w:rPr>
          <w:noProof/>
          <w:lang w:eastAsia="ko-KR"/>
        </w:rPr>
        <w:tab/>
      </w:r>
      <w:r w:rsidRPr="00506436">
        <w:rPr>
          <w:noProof/>
          <w:lang w:eastAsia="ko-KR"/>
        </w:rPr>
        <w:tab/>
      </w:r>
      <w:r w:rsidRPr="00506436">
        <w:rPr>
          <w:noProof/>
          <w:lang w:eastAsia="ko-KR"/>
        </w:rPr>
        <w:tab/>
        <w:t>RefPicSetLtCurr[ i ] = picX</w:t>
      </w:r>
      <w:r w:rsidRPr="00506436">
        <w:rPr>
          <w:noProof/>
          <w:lang w:eastAsia="ko-KR"/>
        </w:rPr>
        <w:br/>
      </w:r>
      <w:r w:rsidRPr="00506436">
        <w:rPr>
          <w:noProof/>
          <w:lang w:eastAsia="ko-KR"/>
        </w:rPr>
        <w:tab/>
      </w:r>
      <w:r w:rsidRPr="00506436">
        <w:rPr>
          <w:noProof/>
          <w:lang w:eastAsia="ko-KR"/>
        </w:rPr>
        <w:tab/>
        <w:t>else</w:t>
      </w:r>
      <w:r w:rsidRPr="00506436">
        <w:rPr>
          <w:noProof/>
          <w:lang w:eastAsia="ko-KR"/>
        </w:rPr>
        <w:br/>
      </w:r>
      <w:r w:rsidRPr="00506436">
        <w:rPr>
          <w:noProof/>
          <w:lang w:eastAsia="ko-KR"/>
        </w:rPr>
        <w:tab/>
      </w:r>
      <w:r w:rsidRPr="00506436">
        <w:rPr>
          <w:noProof/>
          <w:lang w:eastAsia="ko-KR"/>
        </w:rPr>
        <w:tab/>
      </w:r>
      <w:r w:rsidRPr="00506436">
        <w:rPr>
          <w:noProof/>
          <w:lang w:eastAsia="ko-KR"/>
        </w:rPr>
        <w:tab/>
        <w:t>RefPicSetLtCurr[ i ] = "no reference picture"</w:t>
      </w:r>
      <w:r w:rsidRPr="00506436">
        <w:rPr>
          <w:noProof/>
          <w:lang w:eastAsia="ko-KR"/>
        </w:rPr>
        <w:br/>
      </w:r>
      <w:r w:rsidRPr="00506436">
        <w:rPr>
          <w:noProof/>
          <w:lang w:eastAsia="ko-KR"/>
        </w:rPr>
        <w:tab/>
        <w:t>else</w:t>
      </w:r>
      <w:r w:rsidRPr="00506436">
        <w:rPr>
          <w:noProof/>
          <w:lang w:eastAsia="ko-KR"/>
        </w:rPr>
        <w:br/>
      </w:r>
      <w:r w:rsidRPr="00506436">
        <w:rPr>
          <w:noProof/>
          <w:lang w:eastAsia="ko-KR"/>
        </w:rPr>
        <w:tab/>
      </w:r>
      <w:r w:rsidRPr="00506436">
        <w:rPr>
          <w:noProof/>
          <w:lang w:eastAsia="ko-KR"/>
        </w:rPr>
        <w:tab/>
        <w:t xml:space="preserve">if( there is a reference picture picX in the DPB with </w:t>
      </w:r>
      <w:r w:rsidRPr="00506436">
        <w:rPr>
          <w:noProof/>
          <w:szCs w:val="22"/>
        </w:rPr>
        <w:t>PicOrderCntVal</w:t>
      </w:r>
      <w:r w:rsidRPr="00506436">
        <w:rPr>
          <w:noProof/>
          <w:lang w:eastAsia="ko-KR"/>
        </w:rPr>
        <w:t xml:space="preserve"> equal to PocLtCurr[ i ] </w:t>
      </w:r>
      <w:r w:rsidRPr="00A57971">
        <w:rPr>
          <w:noProof/>
          <w:highlight w:val="cyan"/>
          <w:lang w:eastAsia="ko-KR"/>
        </w:rPr>
        <w:t xml:space="preserve">and nuh_layer_id equal to </w:t>
      </w:r>
      <w:r w:rsidRPr="00A57971">
        <w:rPr>
          <w:highlight w:val="cyan"/>
        </w:rPr>
        <w:t>cur</w:t>
      </w:r>
      <w:r>
        <w:rPr>
          <w:highlight w:val="cyan"/>
        </w:rPr>
        <w:t>r</w:t>
      </w:r>
      <w:r w:rsidRPr="00A57971">
        <w:rPr>
          <w:highlight w:val="cyan"/>
        </w:rPr>
        <w:t>PicLayerId</w:t>
      </w:r>
      <w:r w:rsidRPr="00506436">
        <w:rPr>
          <w:noProof/>
          <w:lang w:eastAsia="ko-KR"/>
        </w:rPr>
        <w:t>)</w:t>
      </w:r>
      <w:r w:rsidRPr="00506436">
        <w:rPr>
          <w:noProof/>
          <w:lang w:eastAsia="ko-KR"/>
        </w:rPr>
        <w:br/>
      </w:r>
      <w:r w:rsidRPr="00506436">
        <w:rPr>
          <w:noProof/>
          <w:lang w:eastAsia="ko-KR"/>
        </w:rPr>
        <w:tab/>
      </w:r>
      <w:r w:rsidRPr="00506436">
        <w:rPr>
          <w:noProof/>
          <w:lang w:eastAsia="ko-KR"/>
        </w:rPr>
        <w:tab/>
      </w:r>
      <w:r w:rsidRPr="00506436">
        <w:rPr>
          <w:noProof/>
          <w:lang w:eastAsia="ko-KR"/>
        </w:rPr>
        <w:tab/>
        <w:t>RefPicSetLtCurr[ i ] = picX</w:t>
      </w:r>
      <w:r w:rsidRPr="00506436">
        <w:rPr>
          <w:noProof/>
          <w:lang w:eastAsia="ko-KR"/>
        </w:rPr>
        <w:br/>
      </w:r>
      <w:r w:rsidRPr="00506436">
        <w:rPr>
          <w:noProof/>
          <w:lang w:eastAsia="ko-KR"/>
        </w:rPr>
        <w:tab/>
      </w:r>
      <w:r w:rsidRPr="00506436">
        <w:rPr>
          <w:noProof/>
          <w:lang w:eastAsia="ko-KR"/>
        </w:rPr>
        <w:tab/>
        <w:t>else</w:t>
      </w:r>
      <w:r w:rsidRPr="00506436">
        <w:rPr>
          <w:noProof/>
          <w:lang w:eastAsia="ko-KR"/>
        </w:rPr>
        <w:br/>
      </w:r>
      <w:r w:rsidRPr="00506436">
        <w:rPr>
          <w:noProof/>
          <w:lang w:eastAsia="ko-KR"/>
        </w:rPr>
        <w:tab/>
      </w:r>
      <w:r w:rsidRPr="00506436">
        <w:rPr>
          <w:noProof/>
          <w:lang w:eastAsia="ko-KR"/>
        </w:rPr>
        <w:tab/>
      </w:r>
      <w:r w:rsidRPr="00506436">
        <w:rPr>
          <w:noProof/>
          <w:lang w:eastAsia="ko-KR"/>
        </w:rPr>
        <w:tab/>
        <w:t>RefPicSetLtCurr[ i ] = "no reference picture"</w:t>
      </w:r>
      <w:r w:rsidRPr="00506436">
        <w:rPr>
          <w:noProof/>
        </w:rPr>
        <w:tab/>
      </w:r>
      <w:r w:rsidRPr="00506436">
        <w:rPr>
          <w:noProof/>
        </w:rPr>
        <w:tab/>
      </w:r>
      <w:r w:rsidRPr="00506436">
        <w:rPr>
          <w:noProof/>
        </w:rPr>
        <w:tab/>
      </w:r>
      <w:r w:rsidRPr="00506436">
        <w:rPr>
          <w:noProof/>
        </w:rPr>
        <w:tab/>
      </w:r>
      <w:r w:rsidRPr="00506436">
        <w:rPr>
          <w:noProof/>
        </w:rPr>
        <w:tab/>
      </w:r>
      <w:r w:rsidRPr="00506436">
        <w:rPr>
          <w:noProof/>
        </w:rPr>
        <w:tab/>
      </w:r>
      <w:r w:rsidRPr="00506436">
        <w:rPr>
          <w:noProof/>
        </w:rPr>
        <w:tab/>
      </w:r>
      <w:r w:rsidRPr="00506436">
        <w:rPr>
          <w:noProof/>
        </w:rPr>
        <w:tab/>
      </w:r>
      <w:r w:rsidRPr="00506436">
        <w:rPr>
          <w:noProof/>
        </w:rPr>
        <w:tab/>
      </w:r>
      <w:r w:rsidRPr="00506436">
        <w:rPr>
          <w:noProof/>
        </w:rPr>
        <w:tab/>
      </w:r>
      <w:r w:rsidRPr="008E14A4">
        <w:t>(8</w:t>
      </w:r>
      <w:r w:rsidRPr="008E14A4">
        <w:noBreakHyphen/>
      </w:r>
      <w:r>
        <w:t>6</w:t>
      </w:r>
      <w:r w:rsidRPr="008E14A4">
        <w:t>)</w:t>
      </w:r>
      <w:r w:rsidRPr="00506436">
        <w:rPr>
          <w:noProof/>
          <w:szCs w:val="22"/>
        </w:rPr>
        <w:br/>
      </w:r>
      <w:r w:rsidRPr="00506436">
        <w:rPr>
          <w:noProof/>
          <w:lang w:eastAsia="ko-KR"/>
        </w:rPr>
        <w:t>for( i = 0; i &lt; NumPocLtFoll; i++ )</w:t>
      </w:r>
      <w:r w:rsidRPr="00506436">
        <w:rPr>
          <w:noProof/>
          <w:lang w:eastAsia="ko-KR"/>
        </w:rPr>
        <w:br/>
      </w:r>
      <w:r w:rsidRPr="00506436">
        <w:rPr>
          <w:noProof/>
          <w:lang w:eastAsia="ko-KR"/>
        </w:rPr>
        <w:tab/>
        <w:t>if( !</w:t>
      </w:r>
      <w:r w:rsidRPr="00506436">
        <w:rPr>
          <w:noProof/>
          <w:szCs w:val="22"/>
        </w:rPr>
        <w:t>FollDeltaPocMsbPresentFlag[ i ]</w:t>
      </w:r>
      <w:r w:rsidRPr="00506436">
        <w:rPr>
          <w:bCs/>
          <w:noProof/>
          <w:szCs w:val="22"/>
        </w:rPr>
        <w:t xml:space="preserve"> )</w:t>
      </w:r>
      <w:r w:rsidRPr="00506436">
        <w:rPr>
          <w:noProof/>
          <w:lang w:eastAsia="ko-KR"/>
        </w:rPr>
        <w:br/>
      </w:r>
      <w:r w:rsidRPr="00506436">
        <w:rPr>
          <w:noProof/>
          <w:lang w:eastAsia="ko-KR"/>
        </w:rPr>
        <w:tab/>
      </w:r>
      <w:r w:rsidRPr="00506436">
        <w:rPr>
          <w:noProof/>
          <w:lang w:eastAsia="ko-KR"/>
        </w:rPr>
        <w:tab/>
        <w:t xml:space="preserve">if( there is a reference picture picX in the DPB with slice_pic_order_cnt_lsb equal to PocLtFoll[ i ] </w:t>
      </w:r>
      <w:r w:rsidRPr="00A57971">
        <w:rPr>
          <w:noProof/>
          <w:highlight w:val="cyan"/>
          <w:lang w:eastAsia="ko-KR"/>
        </w:rPr>
        <w:t xml:space="preserve">and nuh_layer_id equal to </w:t>
      </w:r>
      <w:r w:rsidRPr="00A57971">
        <w:rPr>
          <w:highlight w:val="cyan"/>
        </w:rPr>
        <w:t>cur</w:t>
      </w:r>
      <w:r>
        <w:rPr>
          <w:highlight w:val="cyan"/>
        </w:rPr>
        <w:t>r</w:t>
      </w:r>
      <w:r w:rsidRPr="00A57971">
        <w:rPr>
          <w:highlight w:val="cyan"/>
        </w:rPr>
        <w:t>PicLayerId</w:t>
      </w:r>
      <w:r w:rsidRPr="00506436">
        <w:rPr>
          <w:noProof/>
          <w:lang w:eastAsia="ko-KR"/>
        </w:rPr>
        <w:t>)</w:t>
      </w:r>
      <w:r w:rsidRPr="00506436">
        <w:rPr>
          <w:noProof/>
          <w:lang w:eastAsia="ko-KR"/>
        </w:rPr>
        <w:br/>
      </w:r>
      <w:r w:rsidRPr="00506436">
        <w:rPr>
          <w:noProof/>
          <w:lang w:eastAsia="ko-KR"/>
        </w:rPr>
        <w:tab/>
      </w:r>
      <w:r w:rsidRPr="00506436">
        <w:rPr>
          <w:noProof/>
          <w:lang w:eastAsia="ko-KR"/>
        </w:rPr>
        <w:tab/>
      </w:r>
      <w:r w:rsidRPr="00506436">
        <w:rPr>
          <w:noProof/>
          <w:lang w:eastAsia="ko-KR"/>
        </w:rPr>
        <w:tab/>
        <w:t>RefPicSetLtFoll[ i ] = picX</w:t>
      </w:r>
      <w:r w:rsidRPr="00506436">
        <w:rPr>
          <w:noProof/>
          <w:lang w:eastAsia="ko-KR"/>
        </w:rPr>
        <w:br/>
      </w:r>
      <w:r w:rsidRPr="00506436">
        <w:rPr>
          <w:noProof/>
          <w:lang w:eastAsia="ko-KR"/>
        </w:rPr>
        <w:tab/>
      </w:r>
      <w:r w:rsidRPr="00506436">
        <w:rPr>
          <w:noProof/>
          <w:lang w:eastAsia="ko-KR"/>
        </w:rPr>
        <w:tab/>
        <w:t>else</w:t>
      </w:r>
      <w:r w:rsidRPr="00506436">
        <w:rPr>
          <w:noProof/>
          <w:lang w:eastAsia="ko-KR"/>
        </w:rPr>
        <w:br/>
      </w:r>
      <w:r w:rsidRPr="00506436">
        <w:rPr>
          <w:noProof/>
          <w:lang w:eastAsia="ko-KR"/>
        </w:rPr>
        <w:tab/>
      </w:r>
      <w:r w:rsidRPr="00506436">
        <w:rPr>
          <w:noProof/>
          <w:lang w:eastAsia="ko-KR"/>
        </w:rPr>
        <w:tab/>
      </w:r>
      <w:r w:rsidRPr="00506436">
        <w:rPr>
          <w:noProof/>
          <w:lang w:eastAsia="ko-KR"/>
        </w:rPr>
        <w:tab/>
        <w:t>RefPicSetLtFoll[ i ] = "no reference picture"</w:t>
      </w:r>
      <w:r w:rsidRPr="00506436">
        <w:rPr>
          <w:noProof/>
          <w:lang w:eastAsia="ko-KR"/>
        </w:rPr>
        <w:br/>
      </w:r>
      <w:r w:rsidRPr="00506436">
        <w:rPr>
          <w:noProof/>
          <w:lang w:eastAsia="ko-KR"/>
        </w:rPr>
        <w:tab/>
        <w:t>else</w:t>
      </w:r>
      <w:r w:rsidRPr="00506436">
        <w:rPr>
          <w:noProof/>
          <w:lang w:eastAsia="ko-KR"/>
        </w:rPr>
        <w:br/>
      </w:r>
      <w:r w:rsidRPr="00506436">
        <w:rPr>
          <w:noProof/>
          <w:lang w:eastAsia="ko-KR"/>
        </w:rPr>
        <w:tab/>
      </w:r>
      <w:r w:rsidRPr="00506436">
        <w:rPr>
          <w:noProof/>
          <w:lang w:eastAsia="ko-KR"/>
        </w:rPr>
        <w:tab/>
        <w:t xml:space="preserve">if( there is a reference picture picX in the DPB with </w:t>
      </w:r>
      <w:r w:rsidRPr="00506436">
        <w:rPr>
          <w:noProof/>
          <w:szCs w:val="22"/>
        </w:rPr>
        <w:t>PicOrderCntVal</w:t>
      </w:r>
      <w:r w:rsidRPr="00506436">
        <w:rPr>
          <w:noProof/>
          <w:lang w:eastAsia="ko-KR"/>
        </w:rPr>
        <w:t xml:space="preserve"> equal to PocLtFoll[ i ] </w:t>
      </w:r>
      <w:r w:rsidRPr="00A57971">
        <w:rPr>
          <w:noProof/>
          <w:highlight w:val="cyan"/>
          <w:lang w:eastAsia="ko-KR"/>
        </w:rPr>
        <w:t xml:space="preserve">and nuh_layer_id equal to </w:t>
      </w:r>
      <w:r w:rsidRPr="00A57971">
        <w:rPr>
          <w:highlight w:val="cyan"/>
        </w:rPr>
        <w:t>cur</w:t>
      </w:r>
      <w:r>
        <w:rPr>
          <w:highlight w:val="cyan"/>
        </w:rPr>
        <w:t>r</w:t>
      </w:r>
      <w:r w:rsidRPr="00A57971">
        <w:rPr>
          <w:highlight w:val="cyan"/>
        </w:rPr>
        <w:t>PicLayerId</w:t>
      </w:r>
      <w:r w:rsidRPr="00506436">
        <w:rPr>
          <w:noProof/>
          <w:lang w:eastAsia="ko-KR"/>
        </w:rPr>
        <w:t>)</w:t>
      </w:r>
      <w:r w:rsidRPr="00506436">
        <w:rPr>
          <w:noProof/>
          <w:lang w:eastAsia="ko-KR"/>
        </w:rPr>
        <w:br/>
      </w:r>
      <w:r w:rsidRPr="00506436">
        <w:rPr>
          <w:noProof/>
          <w:lang w:eastAsia="ko-KR"/>
        </w:rPr>
        <w:tab/>
      </w:r>
      <w:r w:rsidRPr="00506436">
        <w:rPr>
          <w:noProof/>
          <w:lang w:eastAsia="ko-KR"/>
        </w:rPr>
        <w:tab/>
      </w:r>
      <w:r w:rsidRPr="00506436">
        <w:rPr>
          <w:noProof/>
          <w:lang w:eastAsia="ko-KR"/>
        </w:rPr>
        <w:tab/>
        <w:t>RefPicSetLtFoll[ i ] = picX</w:t>
      </w:r>
      <w:r w:rsidRPr="00506436">
        <w:rPr>
          <w:noProof/>
          <w:lang w:eastAsia="ko-KR"/>
        </w:rPr>
        <w:br/>
      </w:r>
      <w:r w:rsidRPr="00506436">
        <w:rPr>
          <w:noProof/>
          <w:lang w:eastAsia="ko-KR"/>
        </w:rPr>
        <w:tab/>
      </w:r>
      <w:r w:rsidRPr="00506436">
        <w:rPr>
          <w:noProof/>
          <w:lang w:eastAsia="ko-KR"/>
        </w:rPr>
        <w:tab/>
        <w:t>else</w:t>
      </w:r>
      <w:r w:rsidRPr="00506436">
        <w:rPr>
          <w:noProof/>
          <w:lang w:eastAsia="ko-KR"/>
        </w:rPr>
        <w:br/>
      </w:r>
      <w:r w:rsidRPr="00506436">
        <w:rPr>
          <w:noProof/>
          <w:lang w:eastAsia="ko-KR"/>
        </w:rPr>
        <w:tab/>
      </w:r>
      <w:r w:rsidRPr="00506436">
        <w:rPr>
          <w:noProof/>
          <w:lang w:eastAsia="ko-KR"/>
        </w:rPr>
        <w:tab/>
      </w:r>
      <w:r w:rsidRPr="00506436">
        <w:rPr>
          <w:noProof/>
          <w:lang w:eastAsia="ko-KR"/>
        </w:rPr>
        <w:tab/>
        <w:t>RefPicSetLtFoll[ i ] = "no reference picture"</w:t>
      </w:r>
    </w:p>
    <w:p w:rsidR="00103380" w:rsidRPr="00506436" w:rsidRDefault="00103380" w:rsidP="00103380">
      <w:pPr>
        <w:numPr>
          <w:ilvl w:val="0"/>
          <w:numId w:val="20"/>
        </w:numPr>
        <w:textAlignment w:val="auto"/>
        <w:rPr>
          <w:noProof/>
          <w:lang w:eastAsia="ko-KR"/>
        </w:rPr>
      </w:pPr>
      <w:r w:rsidRPr="00506436">
        <w:rPr>
          <w:noProof/>
          <w:lang w:eastAsia="ko-KR"/>
        </w:rPr>
        <w:t xml:space="preserve">All reference pictures that are included in RefPicSetLtCurr and RefPicSetLtFoll </w:t>
      </w:r>
      <w:r w:rsidRPr="00A57971">
        <w:rPr>
          <w:noProof/>
          <w:highlight w:val="cyan"/>
          <w:lang w:eastAsia="ko-KR"/>
        </w:rPr>
        <w:t xml:space="preserve">and </w:t>
      </w:r>
      <w:r>
        <w:rPr>
          <w:noProof/>
          <w:highlight w:val="cyan"/>
          <w:lang w:eastAsia="ko-KR"/>
        </w:rPr>
        <w:t xml:space="preserve">with </w:t>
      </w:r>
      <w:r w:rsidRPr="00A57971">
        <w:rPr>
          <w:noProof/>
          <w:highlight w:val="cyan"/>
          <w:lang w:eastAsia="ko-KR"/>
        </w:rPr>
        <w:t xml:space="preserve">nuh_layer_id equal to </w:t>
      </w:r>
      <w:r w:rsidRPr="00A57971">
        <w:rPr>
          <w:highlight w:val="cyan"/>
        </w:rPr>
        <w:t>cur</w:t>
      </w:r>
      <w:r>
        <w:rPr>
          <w:highlight w:val="cyan"/>
        </w:rPr>
        <w:t>r</w:t>
      </w:r>
      <w:r w:rsidRPr="00A57971">
        <w:rPr>
          <w:highlight w:val="cyan"/>
        </w:rPr>
        <w:t xml:space="preserve">PicLayerId </w:t>
      </w:r>
      <w:r w:rsidRPr="00506436">
        <w:rPr>
          <w:noProof/>
          <w:lang w:eastAsia="ko-KR"/>
        </w:rPr>
        <w:t>are marked as "used for long-term reference".</w:t>
      </w:r>
    </w:p>
    <w:p w:rsidR="00103380" w:rsidRPr="00506436" w:rsidRDefault="00103380" w:rsidP="00103380">
      <w:pPr>
        <w:numPr>
          <w:ilvl w:val="0"/>
          <w:numId w:val="20"/>
        </w:numPr>
        <w:textAlignment w:val="auto"/>
        <w:rPr>
          <w:noProof/>
          <w:lang w:eastAsia="ko-KR"/>
        </w:rPr>
      </w:pPr>
      <w:r w:rsidRPr="00506436">
        <w:rPr>
          <w:noProof/>
          <w:lang w:eastAsia="ko-KR"/>
        </w:rPr>
        <w:t>The following applies:</w:t>
      </w:r>
    </w:p>
    <w:p w:rsidR="00103380" w:rsidRPr="00506436" w:rsidRDefault="00103380" w:rsidP="00103380">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noProof/>
          <w:lang w:eastAsia="ko-KR"/>
        </w:rPr>
      </w:pPr>
      <w:r w:rsidRPr="00506436">
        <w:rPr>
          <w:noProof/>
          <w:lang w:eastAsia="ko-KR"/>
        </w:rPr>
        <w:t>for( i = 0; i &lt; NumPocStCurrBefore; i++ )</w:t>
      </w:r>
      <w:r w:rsidRPr="00506436">
        <w:rPr>
          <w:noProof/>
          <w:lang w:eastAsia="ko-KR"/>
        </w:rPr>
        <w:br/>
      </w:r>
      <w:r w:rsidRPr="00506436">
        <w:rPr>
          <w:noProof/>
          <w:lang w:eastAsia="ko-KR"/>
        </w:rPr>
        <w:tab/>
        <w:t>if( there is a short-term reference picture picX in the DPB</w:t>
      </w:r>
      <w:r w:rsidRPr="00506436">
        <w:rPr>
          <w:noProof/>
          <w:lang w:eastAsia="ko-KR"/>
        </w:rPr>
        <w:br/>
      </w:r>
      <w:r w:rsidRPr="00506436">
        <w:rPr>
          <w:noProof/>
          <w:lang w:eastAsia="ko-KR"/>
        </w:rPr>
        <w:tab/>
      </w:r>
      <w:r w:rsidRPr="00506436">
        <w:rPr>
          <w:noProof/>
          <w:lang w:eastAsia="ko-KR"/>
        </w:rPr>
        <w:tab/>
      </w:r>
      <w:r w:rsidRPr="00506436">
        <w:rPr>
          <w:noProof/>
          <w:lang w:eastAsia="ko-KR"/>
        </w:rPr>
        <w:tab/>
        <w:t xml:space="preserve">with PicOrderCntVal equal to PocStCurrBefore[ i ] </w:t>
      </w:r>
      <w:r w:rsidRPr="00A57971">
        <w:rPr>
          <w:noProof/>
          <w:highlight w:val="cyan"/>
          <w:lang w:eastAsia="ko-KR"/>
        </w:rPr>
        <w:t xml:space="preserve">and nuh_layer_id equal to </w:t>
      </w:r>
      <w:r w:rsidRPr="00A57971">
        <w:rPr>
          <w:highlight w:val="cyan"/>
        </w:rPr>
        <w:t>cur</w:t>
      </w:r>
      <w:r>
        <w:rPr>
          <w:highlight w:val="cyan"/>
        </w:rPr>
        <w:t>r</w:t>
      </w:r>
      <w:r w:rsidRPr="00A57971">
        <w:rPr>
          <w:highlight w:val="cyan"/>
        </w:rPr>
        <w:t>PicLayerId</w:t>
      </w:r>
      <w:r w:rsidRPr="00506436">
        <w:rPr>
          <w:noProof/>
          <w:lang w:eastAsia="ko-KR"/>
        </w:rPr>
        <w:t>)</w:t>
      </w:r>
      <w:r w:rsidRPr="00506436">
        <w:rPr>
          <w:noProof/>
          <w:lang w:eastAsia="ko-KR"/>
        </w:rPr>
        <w:br/>
      </w:r>
      <w:r w:rsidRPr="00506436">
        <w:rPr>
          <w:noProof/>
          <w:lang w:eastAsia="ko-KR"/>
        </w:rPr>
        <w:tab/>
      </w:r>
      <w:r w:rsidRPr="00506436">
        <w:rPr>
          <w:noProof/>
          <w:lang w:eastAsia="ko-KR"/>
        </w:rPr>
        <w:tab/>
        <w:t>RefPicSetStCurrBefore[ i ] = picX</w:t>
      </w:r>
      <w:r w:rsidRPr="00506436">
        <w:rPr>
          <w:noProof/>
          <w:lang w:eastAsia="ko-KR"/>
        </w:rPr>
        <w:br/>
      </w:r>
      <w:r w:rsidRPr="00506436">
        <w:rPr>
          <w:noProof/>
          <w:lang w:eastAsia="ko-KR"/>
        </w:rPr>
        <w:tab/>
        <w:t>else</w:t>
      </w:r>
      <w:r w:rsidRPr="00506436">
        <w:rPr>
          <w:noProof/>
          <w:lang w:eastAsia="ko-KR"/>
        </w:rPr>
        <w:br/>
      </w:r>
      <w:r w:rsidRPr="00506436">
        <w:rPr>
          <w:noProof/>
          <w:lang w:eastAsia="ko-KR"/>
        </w:rPr>
        <w:tab/>
      </w:r>
      <w:r w:rsidRPr="00506436">
        <w:rPr>
          <w:noProof/>
          <w:lang w:eastAsia="ko-KR"/>
        </w:rPr>
        <w:tab/>
        <w:t>RefPicSetStCurrBefore[ i ] = "no reference picture"</w:t>
      </w:r>
    </w:p>
    <w:p w:rsidR="00103380" w:rsidRPr="00506436" w:rsidRDefault="00103380" w:rsidP="00103380">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noProof/>
          <w:lang w:eastAsia="ko-KR"/>
        </w:rPr>
      </w:pPr>
      <w:r w:rsidRPr="00506436">
        <w:rPr>
          <w:noProof/>
          <w:lang w:eastAsia="ko-KR"/>
        </w:rPr>
        <w:t>for( i = 0; i &lt; NumPocStCurrAfter; i++ )</w:t>
      </w:r>
      <w:r w:rsidRPr="00506436">
        <w:rPr>
          <w:noProof/>
          <w:lang w:eastAsia="ko-KR"/>
        </w:rPr>
        <w:br/>
      </w:r>
      <w:r w:rsidRPr="00506436">
        <w:rPr>
          <w:noProof/>
          <w:lang w:eastAsia="ko-KR"/>
        </w:rPr>
        <w:tab/>
        <w:t>if( there is a short-term reference picture picX in the DPB</w:t>
      </w:r>
      <w:r w:rsidRPr="00506436">
        <w:rPr>
          <w:noProof/>
          <w:lang w:eastAsia="ko-KR"/>
        </w:rPr>
        <w:br/>
      </w:r>
      <w:r w:rsidRPr="00506436">
        <w:rPr>
          <w:noProof/>
          <w:lang w:eastAsia="ko-KR"/>
        </w:rPr>
        <w:tab/>
      </w:r>
      <w:r w:rsidRPr="00506436">
        <w:rPr>
          <w:noProof/>
          <w:lang w:eastAsia="ko-KR"/>
        </w:rPr>
        <w:tab/>
      </w:r>
      <w:r w:rsidRPr="00506436">
        <w:rPr>
          <w:noProof/>
          <w:lang w:eastAsia="ko-KR"/>
        </w:rPr>
        <w:tab/>
        <w:t xml:space="preserve">with PicOrderCntVal equal to PocStCurrAfter[ i ] </w:t>
      </w:r>
      <w:r w:rsidRPr="00A57971">
        <w:rPr>
          <w:noProof/>
          <w:highlight w:val="cyan"/>
          <w:lang w:eastAsia="ko-KR"/>
        </w:rPr>
        <w:t xml:space="preserve">and nuh_layer_id equal to </w:t>
      </w:r>
      <w:r w:rsidRPr="00A57971">
        <w:rPr>
          <w:highlight w:val="cyan"/>
        </w:rPr>
        <w:t>cur</w:t>
      </w:r>
      <w:r>
        <w:rPr>
          <w:highlight w:val="cyan"/>
        </w:rPr>
        <w:t>r</w:t>
      </w:r>
      <w:r w:rsidRPr="00A57971">
        <w:rPr>
          <w:highlight w:val="cyan"/>
        </w:rPr>
        <w:t>PicLayerId</w:t>
      </w:r>
      <w:r w:rsidRPr="00506436">
        <w:rPr>
          <w:noProof/>
          <w:lang w:eastAsia="ko-KR"/>
        </w:rPr>
        <w:t>)</w:t>
      </w:r>
      <w:r w:rsidRPr="00506436">
        <w:rPr>
          <w:noProof/>
          <w:lang w:eastAsia="ko-KR"/>
        </w:rPr>
        <w:br/>
      </w:r>
      <w:r w:rsidRPr="00506436">
        <w:rPr>
          <w:noProof/>
          <w:lang w:eastAsia="ko-KR"/>
        </w:rPr>
        <w:tab/>
      </w:r>
      <w:r w:rsidRPr="00506436">
        <w:rPr>
          <w:noProof/>
          <w:lang w:eastAsia="ko-KR"/>
        </w:rPr>
        <w:tab/>
        <w:t>RefPicSetStCurrAfter[ i ] = picX</w:t>
      </w:r>
      <w:r w:rsidRPr="00506436">
        <w:rPr>
          <w:noProof/>
          <w:lang w:eastAsia="ko-KR"/>
        </w:rPr>
        <w:br/>
      </w:r>
      <w:r w:rsidRPr="00506436">
        <w:rPr>
          <w:noProof/>
          <w:lang w:eastAsia="ko-KR"/>
        </w:rPr>
        <w:tab/>
        <w:t>else</w:t>
      </w:r>
      <w:r w:rsidRPr="00506436">
        <w:rPr>
          <w:noProof/>
          <w:lang w:eastAsia="ko-KR"/>
        </w:rPr>
        <w:br/>
      </w:r>
      <w:r w:rsidRPr="00506436">
        <w:rPr>
          <w:noProof/>
          <w:lang w:eastAsia="ko-KR"/>
        </w:rPr>
        <w:tab/>
      </w:r>
      <w:r w:rsidRPr="00506436">
        <w:rPr>
          <w:noProof/>
          <w:lang w:eastAsia="ko-KR"/>
        </w:rPr>
        <w:tab/>
        <w:t>RefPicSetStCurrAfter[ i ] = "no reference picture"</w:t>
      </w:r>
      <w:r w:rsidRPr="00506436">
        <w:rPr>
          <w:noProof/>
        </w:rPr>
        <w:tab/>
      </w:r>
      <w:r w:rsidRPr="008E14A4">
        <w:t>(8</w:t>
      </w:r>
      <w:r w:rsidRPr="008E14A4">
        <w:noBreakHyphen/>
      </w:r>
      <w:r>
        <w:t>7</w:t>
      </w:r>
      <w:r w:rsidRPr="008E14A4">
        <w:t>)</w:t>
      </w:r>
    </w:p>
    <w:p w:rsidR="00103380" w:rsidRPr="00506436" w:rsidRDefault="00103380" w:rsidP="00103380">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noProof/>
          <w:lang w:eastAsia="ko-KR"/>
        </w:rPr>
      </w:pPr>
      <w:r w:rsidRPr="00506436">
        <w:rPr>
          <w:noProof/>
          <w:lang w:eastAsia="ko-KR"/>
        </w:rPr>
        <w:t>for( i = 0; i &lt; NumPocStFoll; i++ )</w:t>
      </w:r>
      <w:r w:rsidRPr="00506436">
        <w:rPr>
          <w:noProof/>
          <w:lang w:eastAsia="ko-KR"/>
        </w:rPr>
        <w:br/>
      </w:r>
      <w:r w:rsidRPr="00506436">
        <w:rPr>
          <w:noProof/>
          <w:lang w:eastAsia="ko-KR"/>
        </w:rPr>
        <w:tab/>
        <w:t>if( there is a short-term reference picture picX in the DPB</w:t>
      </w:r>
      <w:r w:rsidRPr="00506436">
        <w:rPr>
          <w:noProof/>
          <w:lang w:eastAsia="ko-KR"/>
        </w:rPr>
        <w:br/>
      </w:r>
      <w:r w:rsidRPr="00506436">
        <w:rPr>
          <w:noProof/>
          <w:lang w:eastAsia="ko-KR"/>
        </w:rPr>
        <w:tab/>
      </w:r>
      <w:r w:rsidRPr="00506436">
        <w:rPr>
          <w:noProof/>
          <w:lang w:eastAsia="ko-KR"/>
        </w:rPr>
        <w:tab/>
      </w:r>
      <w:r w:rsidRPr="00506436">
        <w:rPr>
          <w:noProof/>
          <w:lang w:eastAsia="ko-KR"/>
        </w:rPr>
        <w:tab/>
        <w:t xml:space="preserve">with PicOrderCntVal equal to PocStFoll[ i ] </w:t>
      </w:r>
      <w:r w:rsidRPr="00A57971">
        <w:rPr>
          <w:noProof/>
          <w:highlight w:val="cyan"/>
          <w:lang w:eastAsia="ko-KR"/>
        </w:rPr>
        <w:t xml:space="preserve">and nuh_layer_id equal to </w:t>
      </w:r>
      <w:r w:rsidRPr="00A57971">
        <w:rPr>
          <w:highlight w:val="cyan"/>
        </w:rPr>
        <w:t>cur</w:t>
      </w:r>
      <w:r>
        <w:rPr>
          <w:highlight w:val="cyan"/>
        </w:rPr>
        <w:t>r</w:t>
      </w:r>
      <w:r w:rsidRPr="00A57971">
        <w:rPr>
          <w:highlight w:val="cyan"/>
        </w:rPr>
        <w:t>PicLayerId</w:t>
      </w:r>
      <w:r w:rsidRPr="00506436">
        <w:rPr>
          <w:noProof/>
          <w:lang w:eastAsia="ko-KR"/>
        </w:rPr>
        <w:t>)</w:t>
      </w:r>
      <w:r w:rsidRPr="00506436">
        <w:rPr>
          <w:noProof/>
          <w:lang w:eastAsia="ko-KR"/>
        </w:rPr>
        <w:br/>
      </w:r>
      <w:r w:rsidRPr="00506436">
        <w:rPr>
          <w:noProof/>
          <w:lang w:eastAsia="ko-KR"/>
        </w:rPr>
        <w:tab/>
      </w:r>
      <w:r w:rsidRPr="00506436">
        <w:rPr>
          <w:noProof/>
          <w:lang w:eastAsia="ko-KR"/>
        </w:rPr>
        <w:tab/>
        <w:t>RefPicSetStFoll[ i ] = picX</w:t>
      </w:r>
      <w:r w:rsidRPr="00506436">
        <w:rPr>
          <w:noProof/>
          <w:lang w:eastAsia="ko-KR"/>
        </w:rPr>
        <w:br/>
      </w:r>
      <w:r w:rsidRPr="00506436">
        <w:rPr>
          <w:noProof/>
          <w:lang w:eastAsia="ko-KR"/>
        </w:rPr>
        <w:tab/>
        <w:t>else</w:t>
      </w:r>
      <w:r w:rsidRPr="00506436">
        <w:rPr>
          <w:noProof/>
          <w:lang w:eastAsia="ko-KR"/>
        </w:rPr>
        <w:br/>
      </w:r>
      <w:r w:rsidRPr="00506436">
        <w:rPr>
          <w:noProof/>
          <w:lang w:eastAsia="ko-KR"/>
        </w:rPr>
        <w:tab/>
      </w:r>
      <w:r w:rsidRPr="00506436">
        <w:rPr>
          <w:noProof/>
          <w:lang w:eastAsia="ko-KR"/>
        </w:rPr>
        <w:tab/>
        <w:t>RefPicSetStFoll[ i ] = "no reference picture"</w:t>
      </w:r>
    </w:p>
    <w:p w:rsidR="00103380" w:rsidRPr="00506436" w:rsidRDefault="00103380" w:rsidP="00103380">
      <w:pPr>
        <w:numPr>
          <w:ilvl w:val="0"/>
          <w:numId w:val="20"/>
        </w:numPr>
        <w:textAlignment w:val="auto"/>
        <w:rPr>
          <w:noProof/>
          <w:lang w:eastAsia="ko-KR"/>
        </w:rPr>
      </w:pPr>
      <w:r w:rsidRPr="00506436">
        <w:rPr>
          <w:bCs/>
          <w:noProof/>
        </w:rPr>
        <w:t>All</w:t>
      </w:r>
      <w:r w:rsidRPr="00506436">
        <w:rPr>
          <w:noProof/>
        </w:rPr>
        <w:t xml:space="preserve"> reference pictures </w:t>
      </w:r>
      <w:r w:rsidRPr="00506436">
        <w:rPr>
          <w:noProof/>
          <w:lang w:eastAsia="ko-KR"/>
        </w:rPr>
        <w:t xml:space="preserve">in the DPB </w:t>
      </w:r>
      <w:r w:rsidRPr="00506436">
        <w:rPr>
          <w:noProof/>
        </w:rPr>
        <w:t xml:space="preserve">that are not included in </w:t>
      </w:r>
      <w:r w:rsidRPr="00506436">
        <w:rPr>
          <w:noProof/>
          <w:lang w:eastAsia="ko-KR"/>
        </w:rPr>
        <w:t xml:space="preserve">RefPicSetLtCurr, RefPicSetLtFoll, RefPicSetStCurrBefore, RefPicSetStCurrAfter, or RefPicSetStFoll </w:t>
      </w:r>
      <w:r w:rsidRPr="00A57971">
        <w:rPr>
          <w:noProof/>
          <w:highlight w:val="cyan"/>
          <w:lang w:eastAsia="ko-KR"/>
        </w:rPr>
        <w:t xml:space="preserve">and </w:t>
      </w:r>
      <w:r>
        <w:rPr>
          <w:noProof/>
          <w:highlight w:val="cyan"/>
          <w:lang w:eastAsia="ko-KR"/>
        </w:rPr>
        <w:t xml:space="preserve">with </w:t>
      </w:r>
      <w:r w:rsidRPr="00A57971">
        <w:rPr>
          <w:noProof/>
          <w:highlight w:val="cyan"/>
          <w:lang w:eastAsia="ko-KR"/>
        </w:rPr>
        <w:t xml:space="preserve">nuh_layer_id equal to </w:t>
      </w:r>
      <w:r w:rsidRPr="00A57971">
        <w:rPr>
          <w:highlight w:val="cyan"/>
        </w:rPr>
        <w:t>cur</w:t>
      </w:r>
      <w:r>
        <w:rPr>
          <w:highlight w:val="cyan"/>
        </w:rPr>
        <w:t>r</w:t>
      </w:r>
      <w:r w:rsidRPr="00A57971">
        <w:rPr>
          <w:highlight w:val="cyan"/>
        </w:rPr>
        <w:t xml:space="preserve">PicLayerId </w:t>
      </w:r>
      <w:r w:rsidRPr="00506436">
        <w:rPr>
          <w:noProof/>
          <w:lang w:eastAsia="ko-KR"/>
        </w:rPr>
        <w:t>are</w:t>
      </w:r>
      <w:r w:rsidRPr="00506436">
        <w:rPr>
          <w:noProof/>
        </w:rPr>
        <w:t xml:space="preserve"> marked as "unused for reference".</w:t>
      </w:r>
    </w:p>
    <w:p w:rsidR="00103380" w:rsidRPr="00506436" w:rsidRDefault="003B3A3A" w:rsidP="00103380">
      <w:pPr>
        <w:tabs>
          <w:tab w:val="clear" w:pos="794"/>
          <w:tab w:val="clear" w:pos="1191"/>
          <w:tab w:val="clear" w:pos="1588"/>
          <w:tab w:val="clear" w:pos="1985"/>
        </w:tabs>
        <w:spacing w:before="60"/>
        <w:ind w:left="288"/>
        <w:rPr>
          <w:noProof/>
          <w:sz w:val="18"/>
          <w:szCs w:val="18"/>
        </w:rPr>
      </w:pPr>
      <w:r>
        <w:rPr>
          <w:noProof/>
          <w:sz w:val="18"/>
          <w:szCs w:val="18"/>
        </w:rPr>
        <w:t>NOTE</w:t>
      </w:r>
      <w:r w:rsidR="00103380" w:rsidRPr="00506436">
        <w:rPr>
          <w:noProof/>
          <w:sz w:val="18"/>
          <w:szCs w:val="18"/>
        </w:rPr>
        <w:t xml:space="preserve"> – There may be one or more entries in the RPS lists that are equal to "no reference picture" because the corresponding pictures are not present in the DPB. Entries in RefPicSetStFoll or RefPicSetLtFoll that are equal to "no reference picture" should </w:t>
      </w:r>
      <w:r w:rsidR="00103380" w:rsidRPr="00506436">
        <w:rPr>
          <w:noProof/>
          <w:sz w:val="18"/>
          <w:szCs w:val="18"/>
        </w:rPr>
        <w:lastRenderedPageBreak/>
        <w:t>be ignored. An unintentional picture loss should be inferred for each entry in RefPicSetStCurrBefore, RefPicSetStCurrAfter, or RefPicSetLtCurr that is equal to "no reference picture".</w:t>
      </w:r>
    </w:p>
    <w:p w:rsidR="00103380" w:rsidRPr="00506436" w:rsidRDefault="003B3A3A" w:rsidP="00103380">
      <w:pPr>
        <w:tabs>
          <w:tab w:val="clear" w:pos="794"/>
          <w:tab w:val="clear" w:pos="1191"/>
          <w:tab w:val="clear" w:pos="1588"/>
          <w:tab w:val="clear" w:pos="1985"/>
        </w:tabs>
        <w:spacing w:before="60"/>
        <w:ind w:left="288"/>
        <w:rPr>
          <w:noProof/>
          <w:sz w:val="18"/>
          <w:szCs w:val="18"/>
        </w:rPr>
      </w:pPr>
      <w:r>
        <w:rPr>
          <w:noProof/>
          <w:sz w:val="18"/>
          <w:szCs w:val="18"/>
        </w:rPr>
        <w:t>NOTE</w:t>
      </w:r>
      <w:r w:rsidR="00103380" w:rsidRPr="00506436">
        <w:rPr>
          <w:noProof/>
          <w:sz w:val="18"/>
          <w:szCs w:val="18"/>
        </w:rPr>
        <w:t xml:space="preserve"> – A </w:t>
      </w:r>
      <w:r w:rsidR="00103380" w:rsidRPr="00506436">
        <w:rPr>
          <w:noProof/>
          <w:sz w:val="18"/>
          <w:szCs w:val="18"/>
          <w:lang w:eastAsia="ko-KR"/>
        </w:rPr>
        <w:t>picture cannot be included in more than one of the five RPS lists</w:t>
      </w:r>
      <w:r w:rsidR="00103380" w:rsidRPr="00506436">
        <w:rPr>
          <w:noProof/>
          <w:sz w:val="18"/>
          <w:szCs w:val="18"/>
        </w:rPr>
        <w:t>.</w:t>
      </w:r>
    </w:p>
    <w:p w:rsidR="00103380" w:rsidRPr="00506436" w:rsidRDefault="00103380" w:rsidP="00103380">
      <w:pPr>
        <w:keepNext/>
        <w:rPr>
          <w:noProof/>
          <w:lang w:eastAsia="ko-KR"/>
        </w:rPr>
      </w:pPr>
      <w:r w:rsidRPr="00506436">
        <w:rPr>
          <w:noProof/>
          <w:lang w:eastAsia="ko-KR"/>
        </w:rPr>
        <w:t>It is a requirement of bitstream conformance that the RPS is restricted as follows:</w:t>
      </w:r>
    </w:p>
    <w:p w:rsidR="00103380" w:rsidRPr="00506436" w:rsidRDefault="00103380" w:rsidP="00103380">
      <w:pPr>
        <w:keepNext/>
        <w:numPr>
          <w:ilvl w:val="0"/>
          <w:numId w:val="43"/>
        </w:numPr>
        <w:tabs>
          <w:tab w:val="left" w:pos="360"/>
        </w:tabs>
        <w:textAlignment w:val="auto"/>
        <w:rPr>
          <w:noProof/>
          <w:lang w:eastAsia="ko-KR"/>
        </w:rPr>
      </w:pPr>
      <w:r w:rsidRPr="00506436">
        <w:rPr>
          <w:noProof/>
          <w:lang w:eastAsia="ko-KR"/>
        </w:rPr>
        <w:t>There shall be no entry in RefPicSetStCurrBefore, RefPicSetStCurrAfter, or RefPicSetLtCurr for which one or more of the following are true:</w:t>
      </w:r>
    </w:p>
    <w:p w:rsidR="00103380" w:rsidRPr="00506436" w:rsidRDefault="00103380" w:rsidP="00103380">
      <w:pPr>
        <w:numPr>
          <w:ilvl w:val="1"/>
          <w:numId w:val="43"/>
        </w:numPr>
        <w:tabs>
          <w:tab w:val="left" w:pos="360"/>
        </w:tabs>
        <w:textAlignment w:val="auto"/>
        <w:rPr>
          <w:noProof/>
          <w:lang w:eastAsia="ko-KR"/>
        </w:rPr>
      </w:pPr>
      <w:r w:rsidRPr="00506436">
        <w:rPr>
          <w:noProof/>
          <w:lang w:eastAsia="ko-KR"/>
        </w:rPr>
        <w:t>The entry is equal to "no reference picture".</w:t>
      </w:r>
    </w:p>
    <w:p w:rsidR="00103380" w:rsidRPr="00506436" w:rsidRDefault="00103380" w:rsidP="00103380">
      <w:pPr>
        <w:numPr>
          <w:ilvl w:val="1"/>
          <w:numId w:val="43"/>
        </w:numPr>
        <w:tabs>
          <w:tab w:val="left" w:pos="360"/>
        </w:tabs>
        <w:textAlignment w:val="auto"/>
        <w:rPr>
          <w:noProof/>
          <w:lang w:eastAsia="ko-KR"/>
        </w:rPr>
      </w:pPr>
      <w:r w:rsidRPr="00506436">
        <w:rPr>
          <w:noProof/>
          <w:lang w:eastAsia="ko-KR"/>
        </w:rPr>
        <w:t>The entry is a sub-layer non-reference picture and has TemporalId equal to that of the current picture.</w:t>
      </w:r>
    </w:p>
    <w:p w:rsidR="00103380" w:rsidRPr="00506436" w:rsidRDefault="00103380" w:rsidP="00103380">
      <w:pPr>
        <w:numPr>
          <w:ilvl w:val="1"/>
          <w:numId w:val="43"/>
        </w:numPr>
        <w:tabs>
          <w:tab w:val="left" w:pos="360"/>
        </w:tabs>
        <w:textAlignment w:val="auto"/>
        <w:rPr>
          <w:noProof/>
          <w:lang w:eastAsia="ko-KR"/>
        </w:rPr>
      </w:pPr>
      <w:r w:rsidRPr="00506436">
        <w:rPr>
          <w:noProof/>
          <w:lang w:eastAsia="ko-KR"/>
        </w:rPr>
        <w:t>The entry is a picture that has TemporalId greater than that of the current picture.</w:t>
      </w:r>
    </w:p>
    <w:p w:rsidR="00103380" w:rsidRPr="00506436" w:rsidRDefault="00103380" w:rsidP="00103380">
      <w:pPr>
        <w:numPr>
          <w:ilvl w:val="0"/>
          <w:numId w:val="43"/>
        </w:numPr>
        <w:tabs>
          <w:tab w:val="left" w:pos="360"/>
        </w:tabs>
        <w:textAlignment w:val="auto"/>
        <w:rPr>
          <w:noProof/>
          <w:lang w:eastAsia="ko-KR"/>
        </w:rPr>
      </w:pPr>
      <w:r w:rsidRPr="00506436">
        <w:rPr>
          <w:noProof/>
          <w:lang w:eastAsia="ko-KR"/>
        </w:rPr>
        <w:t>There shall be no entry in RefPicSetLtCurr or RefPicSetLtFoll for which the difference between the picture order count value of the current picture and the picture order count value of the entry is greater than or equal to 2</w:t>
      </w:r>
      <w:r w:rsidRPr="00506436">
        <w:rPr>
          <w:noProof/>
          <w:vertAlign w:val="superscript"/>
          <w:lang w:eastAsia="ko-KR"/>
        </w:rPr>
        <w:t>24</w:t>
      </w:r>
      <w:r w:rsidRPr="00506436">
        <w:rPr>
          <w:noProof/>
          <w:lang w:eastAsia="ko-KR"/>
        </w:rPr>
        <w:t>.</w:t>
      </w:r>
    </w:p>
    <w:p w:rsidR="00103380" w:rsidRPr="00506436" w:rsidRDefault="00103380" w:rsidP="00103380">
      <w:pPr>
        <w:numPr>
          <w:ilvl w:val="0"/>
          <w:numId w:val="43"/>
        </w:numPr>
        <w:tabs>
          <w:tab w:val="left" w:pos="360"/>
        </w:tabs>
        <w:textAlignment w:val="auto"/>
        <w:rPr>
          <w:noProof/>
          <w:lang w:eastAsia="ko-KR"/>
        </w:rPr>
      </w:pPr>
      <w:r w:rsidRPr="00506436">
        <w:rPr>
          <w:noProof/>
          <w:lang w:eastAsia="ko-KR"/>
        </w:rPr>
        <w:t>When the current picture is a TSA picture, there shall be no picture included in the RPS with TemporalId greater than or equal to the TemporalId of the current picture.</w:t>
      </w:r>
    </w:p>
    <w:p w:rsidR="00103380" w:rsidRPr="00506436" w:rsidRDefault="00103380" w:rsidP="00103380">
      <w:pPr>
        <w:numPr>
          <w:ilvl w:val="0"/>
          <w:numId w:val="43"/>
        </w:numPr>
        <w:tabs>
          <w:tab w:val="left" w:pos="360"/>
        </w:tabs>
        <w:textAlignment w:val="auto"/>
        <w:rPr>
          <w:rFonts w:eastAsia="Times New Roman"/>
          <w:noProof/>
          <w:lang w:eastAsia="ko-KR"/>
        </w:rPr>
      </w:pPr>
      <w:r w:rsidRPr="00506436">
        <w:rPr>
          <w:rFonts w:eastAsia="Times New Roman"/>
          <w:noProof/>
          <w:lang w:eastAsia="ko-KR"/>
        </w:rPr>
        <w:t>When the current picture is an STSA picture, there shall be no picture included in RefPicSetStCurrBefore, RefPicSetStCurrAfter, or RefPicSetLtCurr that has TemporalId equal to that of the current picture.</w:t>
      </w:r>
    </w:p>
    <w:p w:rsidR="00103380" w:rsidRPr="00506436" w:rsidRDefault="00103380" w:rsidP="00103380">
      <w:pPr>
        <w:numPr>
          <w:ilvl w:val="0"/>
          <w:numId w:val="43"/>
        </w:numPr>
        <w:tabs>
          <w:tab w:val="left" w:pos="360"/>
        </w:tabs>
        <w:textAlignment w:val="auto"/>
        <w:rPr>
          <w:rFonts w:eastAsia="Times New Roman"/>
          <w:noProof/>
          <w:lang w:eastAsia="ko-KR"/>
        </w:rPr>
      </w:pPr>
      <w:r w:rsidRPr="00506436">
        <w:rPr>
          <w:rFonts w:eastAsia="Times New Roman"/>
          <w:noProof/>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103380" w:rsidRPr="00506436" w:rsidRDefault="00103380" w:rsidP="00103380">
      <w:pPr>
        <w:numPr>
          <w:ilvl w:val="0"/>
          <w:numId w:val="43"/>
        </w:numPr>
        <w:tabs>
          <w:tab w:val="left" w:pos="360"/>
        </w:tabs>
        <w:textAlignment w:val="auto"/>
        <w:rPr>
          <w:rFonts w:eastAsia="Times New Roman"/>
          <w:noProof/>
          <w:lang w:eastAsia="ko-KR"/>
        </w:rPr>
      </w:pPr>
      <w:r w:rsidRPr="00506436">
        <w:rPr>
          <w:rFonts w:eastAsia="Times New Roman"/>
          <w:noProof/>
          <w:lang w:eastAsia="ko-KR"/>
        </w:rPr>
        <w:t>When the current picture is a CRA picture, there shall be no picture included in the RPS that precedes, in decoding order, any preceding IRAP picture in decoding order (when present).</w:t>
      </w:r>
    </w:p>
    <w:p w:rsidR="00103380" w:rsidRPr="00506436" w:rsidRDefault="00103380" w:rsidP="00103380">
      <w:pPr>
        <w:numPr>
          <w:ilvl w:val="0"/>
          <w:numId w:val="43"/>
        </w:numPr>
        <w:tabs>
          <w:tab w:val="left" w:pos="360"/>
        </w:tabs>
        <w:textAlignment w:val="auto"/>
        <w:rPr>
          <w:rFonts w:eastAsia="Times New Roman"/>
          <w:noProof/>
          <w:color w:val="000000"/>
        </w:rPr>
      </w:pPr>
      <w:r w:rsidRPr="00506436">
        <w:rPr>
          <w:rFonts w:eastAsia="Times New Roman"/>
          <w:noProof/>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06436">
        <w:rPr>
          <w:noProof/>
        </w:rPr>
        <w:t>subclause 8.3.3</w:t>
      </w:r>
      <w:r w:rsidRPr="00506436">
        <w:rPr>
          <w:rFonts w:eastAsia="Times New Roman"/>
          <w:noProof/>
          <w:lang w:eastAsia="ko-KR"/>
        </w:rPr>
        <w:t>.</w:t>
      </w:r>
    </w:p>
    <w:p w:rsidR="00103380" w:rsidRPr="00506436" w:rsidRDefault="00103380" w:rsidP="00103380">
      <w:pPr>
        <w:numPr>
          <w:ilvl w:val="0"/>
          <w:numId w:val="43"/>
        </w:numPr>
        <w:tabs>
          <w:tab w:val="left" w:pos="360"/>
        </w:tabs>
        <w:textAlignment w:val="auto"/>
        <w:rPr>
          <w:rFonts w:eastAsia="Times New Roman"/>
          <w:noProof/>
          <w:lang w:eastAsia="ko-KR"/>
        </w:rPr>
      </w:pPr>
      <w:r w:rsidRPr="00506436">
        <w:rPr>
          <w:rFonts w:eastAsia="Times New Roman"/>
          <w:noProof/>
          <w:lang w:eastAsia="ko-KR"/>
        </w:rPr>
        <w:t>When the current picture is a trailing picture, there shall be no picture in the RPS that precedes the associated IRAP picture in output order or decoding order.</w:t>
      </w:r>
    </w:p>
    <w:p w:rsidR="00103380" w:rsidRPr="00506436" w:rsidRDefault="00103380" w:rsidP="00103380">
      <w:pPr>
        <w:numPr>
          <w:ilvl w:val="0"/>
          <w:numId w:val="43"/>
        </w:numPr>
        <w:tabs>
          <w:tab w:val="left" w:pos="360"/>
        </w:tabs>
        <w:textAlignment w:val="auto"/>
        <w:rPr>
          <w:rFonts w:eastAsia="Times New Roman"/>
          <w:noProof/>
          <w:lang w:eastAsia="ko-KR"/>
        </w:rPr>
      </w:pPr>
      <w:r w:rsidRPr="00506436">
        <w:rPr>
          <w:rFonts w:eastAsia="Times New Roman"/>
          <w:noProof/>
          <w:lang w:eastAsia="ko-KR"/>
        </w:rPr>
        <w:t>When the current picture is a RADL picture, there shall be no picture included in RefPicSetStCurrBefore, RefPicSetStCurrAfter, or RefPicSetLtCurr that is any of the following:</w:t>
      </w:r>
    </w:p>
    <w:p w:rsidR="00103380" w:rsidRPr="00506436" w:rsidRDefault="00103380" w:rsidP="00103380">
      <w:pPr>
        <w:numPr>
          <w:ilvl w:val="1"/>
          <w:numId w:val="43"/>
        </w:numPr>
        <w:tabs>
          <w:tab w:val="left" w:pos="360"/>
        </w:tabs>
        <w:textAlignment w:val="auto"/>
        <w:rPr>
          <w:rFonts w:eastAsia="Times New Roman"/>
          <w:noProof/>
          <w:lang w:eastAsia="ko-KR"/>
        </w:rPr>
      </w:pPr>
      <w:r w:rsidRPr="00506436">
        <w:rPr>
          <w:rFonts w:eastAsia="Times New Roman"/>
          <w:noProof/>
          <w:lang w:eastAsia="ko-KR"/>
        </w:rPr>
        <w:t>A RASL picture</w:t>
      </w:r>
    </w:p>
    <w:p w:rsidR="00103380" w:rsidRPr="00506436" w:rsidRDefault="00103380" w:rsidP="00103380">
      <w:pPr>
        <w:numPr>
          <w:ilvl w:val="1"/>
          <w:numId w:val="43"/>
        </w:numPr>
        <w:tabs>
          <w:tab w:val="left" w:pos="360"/>
        </w:tabs>
        <w:textAlignment w:val="auto"/>
        <w:rPr>
          <w:rFonts w:eastAsia="Times New Roman"/>
          <w:noProof/>
          <w:color w:val="000000"/>
        </w:rPr>
      </w:pPr>
      <w:r w:rsidRPr="00506436">
        <w:rPr>
          <w:rFonts w:eastAsia="Times New Roman"/>
          <w:noProof/>
          <w:lang w:eastAsia="ko-KR"/>
        </w:rPr>
        <w:t xml:space="preserve">A picture that was generated by the decoding process for generating unavailable reference pictures as specified in </w:t>
      </w:r>
      <w:r w:rsidRPr="00506436">
        <w:rPr>
          <w:noProof/>
        </w:rPr>
        <w:t>subclause 8.3.3</w:t>
      </w:r>
    </w:p>
    <w:p w:rsidR="00103380" w:rsidRPr="00506436" w:rsidRDefault="00103380" w:rsidP="00103380">
      <w:pPr>
        <w:numPr>
          <w:ilvl w:val="1"/>
          <w:numId w:val="43"/>
        </w:numPr>
        <w:tabs>
          <w:tab w:val="left" w:pos="360"/>
        </w:tabs>
        <w:textAlignment w:val="auto"/>
        <w:rPr>
          <w:rFonts w:eastAsia="Times New Roman"/>
          <w:noProof/>
          <w:lang w:eastAsia="ko-KR"/>
        </w:rPr>
      </w:pPr>
      <w:r w:rsidRPr="00506436">
        <w:rPr>
          <w:rFonts w:eastAsia="Times New Roman"/>
          <w:noProof/>
          <w:lang w:eastAsia="ko-KR"/>
        </w:rPr>
        <w:t>A picture that precedes the associated IRAP picture in decoding order</w:t>
      </w:r>
    </w:p>
    <w:p w:rsidR="00103380" w:rsidRPr="00506436" w:rsidRDefault="00103380" w:rsidP="00103380">
      <w:pPr>
        <w:numPr>
          <w:ilvl w:val="0"/>
          <w:numId w:val="43"/>
        </w:numPr>
        <w:tabs>
          <w:tab w:val="left" w:pos="360"/>
        </w:tabs>
        <w:textAlignment w:val="auto"/>
        <w:rPr>
          <w:rFonts w:eastAsia="Times New Roman"/>
          <w:noProof/>
          <w:lang w:eastAsia="ko-KR"/>
        </w:rPr>
      </w:pPr>
      <w:r w:rsidRPr="00506436">
        <w:rPr>
          <w:rFonts w:eastAsia="Times New Roman"/>
          <w:noProof/>
          <w:lang w:eastAsia="ko-KR"/>
        </w:rPr>
        <w:t>When the sps_temporal_id_nesting_flag is equal to 1, the following applies:</w:t>
      </w:r>
    </w:p>
    <w:p w:rsidR="00103380" w:rsidRPr="00506436" w:rsidRDefault="00103380" w:rsidP="00103380">
      <w:pPr>
        <w:numPr>
          <w:ilvl w:val="1"/>
          <w:numId w:val="43"/>
        </w:numPr>
        <w:tabs>
          <w:tab w:val="left" w:pos="360"/>
        </w:tabs>
        <w:textAlignment w:val="auto"/>
        <w:rPr>
          <w:rFonts w:eastAsia="Times New Roman"/>
          <w:noProof/>
          <w:lang w:eastAsia="ko-KR"/>
        </w:rPr>
      </w:pPr>
      <w:r w:rsidRPr="00506436">
        <w:rPr>
          <w:rFonts w:eastAsia="Times New Roman"/>
          <w:noProof/>
          <w:lang w:eastAsia="ko-KR"/>
        </w:rPr>
        <w:t>Let tIdA be the value of TemporalId of the current picture picA.</w:t>
      </w:r>
    </w:p>
    <w:p w:rsidR="00103380" w:rsidRPr="00506436" w:rsidRDefault="00103380" w:rsidP="00103380">
      <w:pPr>
        <w:numPr>
          <w:ilvl w:val="1"/>
          <w:numId w:val="43"/>
        </w:numPr>
        <w:tabs>
          <w:tab w:val="left" w:pos="360"/>
        </w:tabs>
        <w:textAlignment w:val="auto"/>
        <w:rPr>
          <w:rFonts w:eastAsia="Times New Roman"/>
          <w:noProof/>
          <w:lang w:eastAsia="ko-KR"/>
        </w:rPr>
      </w:pPr>
      <w:r w:rsidRPr="00506436">
        <w:rPr>
          <w:rFonts w:eastAsia="Times New Roman"/>
          <w:noProof/>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F7063B" w:rsidRPr="008E14A4" w:rsidRDefault="00F7063B" w:rsidP="00103380"/>
    <w:p w:rsidR="005C4C1E" w:rsidRPr="008E14A4" w:rsidRDefault="00103380" w:rsidP="00CA066A">
      <w:pPr>
        <w:pStyle w:val="Annex1"/>
        <w:keepNext/>
        <w:keepLines/>
        <w:numPr>
          <w:ilvl w:val="0"/>
          <w:numId w:val="41"/>
        </w:numPr>
        <w:spacing w:before="480"/>
        <w:outlineLvl w:val="0"/>
      </w:pPr>
      <w:bookmarkStart w:id="1106" w:name="_Toc356148054"/>
      <w:bookmarkStart w:id="1107" w:name="_Toc248045502"/>
      <w:bookmarkStart w:id="1108" w:name="_Toc287363887"/>
      <w:bookmarkStart w:id="1109" w:name="_Toc311220035"/>
      <w:bookmarkStart w:id="1110" w:name="_Ref317176194"/>
      <w:bookmarkStart w:id="1111" w:name="_Toc317198933"/>
      <w:bookmarkStart w:id="1112" w:name="_Ref329772983"/>
      <w:bookmarkStart w:id="1113" w:name="_Ref329772992"/>
      <w:bookmarkStart w:id="1114" w:name="_Ref330980194"/>
      <w:bookmarkStart w:id="1115" w:name="_Toc349676420"/>
      <w:bookmarkStart w:id="1116" w:name="_Toc351367609"/>
      <w:r>
        <w:rPr>
          <w:b w:val="0"/>
          <w:bCs/>
          <w:noProof/>
          <w:sz w:val="24"/>
          <w:szCs w:val="24"/>
        </w:rPr>
        <w:br w:type="page"/>
      </w:r>
      <w:bookmarkStart w:id="1117" w:name="_Toc361327379"/>
      <w:r w:rsidR="00C6730C" w:rsidRPr="00CE4287">
        <w:rPr>
          <w:b w:val="0"/>
          <w:bCs/>
          <w:noProof/>
          <w:sz w:val="24"/>
          <w:szCs w:val="24"/>
        </w:rPr>
        <w:lastRenderedPageBreak/>
        <w:t>Annex</w:t>
      </w:r>
      <w:r w:rsidR="00C6730C" w:rsidRPr="00CE4287">
        <w:rPr>
          <w:b w:val="0"/>
          <w:noProof/>
          <w:sz w:val="24"/>
          <w:szCs w:val="24"/>
        </w:rPr>
        <w:t xml:space="preserve"> F</w:t>
      </w:r>
      <w:r w:rsidR="00C6730C" w:rsidRPr="00CE4287">
        <w:rPr>
          <w:b w:val="0"/>
          <w:noProof/>
          <w:sz w:val="24"/>
          <w:szCs w:val="24"/>
        </w:rPr>
        <w:br/>
      </w:r>
      <w:r w:rsidR="00C6730C" w:rsidRPr="00CE4287">
        <w:rPr>
          <w:b w:val="0"/>
          <w:noProof/>
          <w:sz w:val="24"/>
          <w:szCs w:val="24"/>
        </w:rPr>
        <w:br/>
      </w:r>
      <w:bookmarkStart w:id="1118" w:name="_Toc357439225"/>
      <w:bookmarkStart w:id="1119" w:name="_Toc356824249"/>
      <w:bookmarkStart w:id="1120" w:name="_Toc356148055"/>
      <w:bookmarkStart w:id="1121" w:name="_Toc348629373"/>
      <w:bookmarkEnd w:id="52"/>
      <w:bookmarkEnd w:id="1106"/>
      <w:r w:rsidR="00273C5C">
        <w:rPr>
          <w:b w:val="0"/>
          <w:sz w:val="24"/>
        </w:rPr>
        <w:t>Common s</w:t>
      </w:r>
      <w:r w:rsidR="00273C5C" w:rsidRPr="001533A7">
        <w:rPr>
          <w:b w:val="0"/>
          <w:sz w:val="24"/>
        </w:rPr>
        <w:t>yntax</w:t>
      </w:r>
      <w:r w:rsidR="00BF3861" w:rsidRPr="001533A7">
        <w:rPr>
          <w:b w:val="0"/>
          <w:sz w:val="24"/>
        </w:rPr>
        <w:t xml:space="preserve">, semantics and decoding processes for </w:t>
      </w:r>
      <w:r w:rsidR="00273C5C" w:rsidRPr="0058400D">
        <w:rPr>
          <w:lang w:eastAsia="ko-KR"/>
        </w:rPr>
        <w:t>multi-layer video coding extensions</w:t>
      </w:r>
      <w:r w:rsidR="00273C5C">
        <w:rPr>
          <w:lang w:eastAsia="ko-KR"/>
        </w:rPr>
        <w:t xml:space="preserve"> </w:t>
      </w:r>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r w:rsidR="00C6730C" w:rsidRPr="00943A5F">
        <w:rPr>
          <w:noProof/>
        </w:rPr>
        <w:br/>
      </w:r>
    </w:p>
    <w:p w:rsidR="005C4C1E" w:rsidRPr="001533A7" w:rsidRDefault="005C4C1E" w:rsidP="005C4C1E">
      <w:pPr>
        <w:pStyle w:val="AnnexRef"/>
        <w:rPr>
          <w:lang w:val="en-CA"/>
        </w:rPr>
      </w:pPr>
      <w:r w:rsidRPr="001533A7">
        <w:rPr>
          <w:lang w:val="en-CA"/>
        </w:rPr>
        <w:t>(This annex forms an integral part of this Recommendation | International Standard)</w:t>
      </w:r>
    </w:p>
    <w:p w:rsidR="005C4C1E" w:rsidRPr="001533A7" w:rsidRDefault="005C4C1E" w:rsidP="005C4C1E">
      <w:pPr>
        <w:pStyle w:val="3N"/>
        <w:rPr>
          <w:lang w:val="en-CA"/>
        </w:rPr>
      </w:pPr>
      <w:r w:rsidRPr="001533A7">
        <w:rPr>
          <w:lang w:val="en-CA"/>
        </w:rPr>
        <w:t>This annex specifies</w:t>
      </w:r>
      <w:r w:rsidR="00B74B39" w:rsidRPr="00B74B39">
        <w:t xml:space="preserve"> </w:t>
      </w:r>
      <w:r w:rsidR="00B74B39">
        <w:t>the common</w:t>
      </w:r>
      <w:r w:rsidRPr="001533A7">
        <w:rPr>
          <w:lang w:val="en-CA"/>
        </w:rPr>
        <w:t xml:space="preserve"> syntax, semantics and decoding processes </w:t>
      </w:r>
      <w:r w:rsidR="00BC0F09" w:rsidRPr="001533A7">
        <w:rPr>
          <w:lang w:val="en-CA"/>
        </w:rPr>
        <w:t xml:space="preserve">for </w:t>
      </w:r>
      <w:r w:rsidR="00B74B39" w:rsidRPr="0058400D">
        <w:rPr>
          <w:lang w:eastAsia="ko-KR"/>
        </w:rPr>
        <w:t>multi-layer video coding extensions</w:t>
      </w:r>
      <w:r w:rsidR="00BC0F09" w:rsidRPr="001533A7">
        <w:rPr>
          <w:lang w:val="en-CA"/>
        </w:rPr>
        <w:t xml:space="preserve">. </w:t>
      </w:r>
    </w:p>
    <w:p w:rsidR="005C4C1E" w:rsidRPr="001533A7" w:rsidRDefault="005C4C1E" w:rsidP="00CA066A">
      <w:pPr>
        <w:pStyle w:val="Annex2"/>
        <w:numPr>
          <w:ilvl w:val="1"/>
          <w:numId w:val="41"/>
        </w:numPr>
        <w:rPr>
          <w:lang w:val="en-CA"/>
        </w:rPr>
      </w:pPr>
      <w:bookmarkStart w:id="1122" w:name="_Toc356148056"/>
      <w:bookmarkStart w:id="1123" w:name="_Toc303680795"/>
      <w:bookmarkStart w:id="1124" w:name="_Toc248045626"/>
      <w:bookmarkStart w:id="1125" w:name="_Toc226457159"/>
      <w:bookmarkStart w:id="1126" w:name="_Toc198881552"/>
      <w:bookmarkStart w:id="1127" w:name="_Ref198876696"/>
      <w:bookmarkStart w:id="1128" w:name="_Toc190849800"/>
      <w:bookmarkStart w:id="1129" w:name="_Toc140808416"/>
      <w:bookmarkStart w:id="1130" w:name="_Ref331513529"/>
      <w:bookmarkStart w:id="1131" w:name="_Toc357439226"/>
      <w:bookmarkStart w:id="1132" w:name="_Toc356824250"/>
      <w:bookmarkStart w:id="1133" w:name="_Toc356148057"/>
      <w:bookmarkStart w:id="1134" w:name="_Toc348629374"/>
      <w:bookmarkStart w:id="1135" w:name="_Toc351367610"/>
      <w:bookmarkStart w:id="1136" w:name="_Toc361327380"/>
      <w:bookmarkEnd w:id="1122"/>
      <w:r w:rsidRPr="001533A7">
        <w:rPr>
          <w:lang w:val="en-CA"/>
        </w:rPr>
        <w:t>Scope</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5C4C1E" w:rsidRPr="001533A7" w:rsidRDefault="00B74B39" w:rsidP="005C4C1E">
      <w:pPr>
        <w:pStyle w:val="3N"/>
        <w:rPr>
          <w:lang w:val="en-CA"/>
        </w:rPr>
      </w:pPr>
      <w:r w:rsidRPr="0058400D">
        <w:rPr>
          <w:lang w:eastAsia="ko-KR"/>
        </w:rPr>
        <w:t xml:space="preserve">Common </w:t>
      </w:r>
      <w:r>
        <w:rPr>
          <w:lang w:eastAsia="ko-KR"/>
        </w:rPr>
        <w:t>s</w:t>
      </w:r>
      <w:r w:rsidRPr="008E14A4">
        <w:rPr>
          <w:lang w:eastAsia="ko-KR"/>
        </w:rPr>
        <w:t xml:space="preserve">yntax, semantics and decoding processes </w:t>
      </w:r>
      <w:r w:rsidRPr="008E14A4">
        <w:t xml:space="preserve">for </w:t>
      </w:r>
      <w:r w:rsidRPr="0058400D">
        <w:rPr>
          <w:lang w:eastAsia="ko-KR"/>
        </w:rPr>
        <w:t>multi-layer video coding extensions</w:t>
      </w:r>
      <w:r w:rsidR="005C4C1E" w:rsidRPr="001533A7">
        <w:rPr>
          <w:lang w:val="en-CA"/>
        </w:rPr>
        <w:t xml:space="preserve"> </w:t>
      </w:r>
      <w:r>
        <w:rPr>
          <w:lang w:val="en-CA"/>
        </w:rPr>
        <w:t xml:space="preserve">are </w:t>
      </w:r>
      <w:r w:rsidR="005C4C1E" w:rsidRPr="001533A7">
        <w:rPr>
          <w:lang w:val="en-CA"/>
        </w:rPr>
        <w:t xml:space="preserve">specified in this annex with reference made to clauses </w:t>
      </w:r>
      <w:r w:rsidR="005C4C1E" w:rsidRPr="001533A7">
        <w:rPr>
          <w:highlight w:val="yellow"/>
          <w:lang w:val="en-CA"/>
        </w:rPr>
        <w:t>2-9</w:t>
      </w:r>
      <w:r w:rsidR="005C4C1E" w:rsidRPr="001533A7">
        <w:rPr>
          <w:lang w:val="en-CA"/>
        </w:rPr>
        <w:t xml:space="preserve"> and Annexes </w:t>
      </w:r>
      <w:r w:rsidR="005C4C1E" w:rsidRPr="001533A7">
        <w:rPr>
          <w:highlight w:val="yellow"/>
          <w:lang w:val="en-CA"/>
        </w:rPr>
        <w:t>A-</w:t>
      </w:r>
      <w:proofErr w:type="gramStart"/>
      <w:r w:rsidR="005C4C1E" w:rsidRPr="001533A7">
        <w:rPr>
          <w:highlight w:val="yellow"/>
          <w:lang w:val="en-CA"/>
        </w:rPr>
        <w:t>E</w:t>
      </w:r>
      <w:r w:rsidR="00E702E5" w:rsidRPr="001533A7">
        <w:rPr>
          <w:lang w:val="en-CA"/>
        </w:rPr>
        <w:t xml:space="preserve"> </w:t>
      </w:r>
      <w:r>
        <w:rPr>
          <w:lang w:val="en-CA"/>
        </w:rPr>
        <w:t>,</w:t>
      </w:r>
      <w:proofErr w:type="gramEnd"/>
      <w:r>
        <w:rPr>
          <w:lang w:val="en-CA"/>
        </w:rPr>
        <w:t xml:space="preserve"> </w:t>
      </w:r>
      <w:r w:rsidR="000C4DDD" w:rsidRPr="001533A7">
        <w:rPr>
          <w:lang w:val="en-CA"/>
        </w:rPr>
        <w:fldChar w:fldCharType="begin" w:fldLock="1"/>
      </w:r>
      <w:r w:rsidR="00E702E5" w:rsidRPr="001533A7">
        <w:rPr>
          <w:lang w:val="en-CA"/>
        </w:rPr>
        <w:instrText xml:space="preserve"> REF _Ref348033633 \r \h </w:instrText>
      </w:r>
      <w:r w:rsidR="000C4DDD" w:rsidRPr="001533A7">
        <w:rPr>
          <w:lang w:val="en-CA"/>
        </w:rPr>
      </w:r>
      <w:r w:rsidR="000C4DDD" w:rsidRPr="001533A7">
        <w:rPr>
          <w:lang w:val="en-CA"/>
        </w:rPr>
        <w:fldChar w:fldCharType="separate"/>
      </w:r>
      <w:r w:rsidR="00280FDB" w:rsidRPr="001533A7">
        <w:rPr>
          <w:lang w:val="en-CA"/>
        </w:rPr>
        <w:t>Annex G</w:t>
      </w:r>
      <w:r w:rsidR="000C4DDD" w:rsidRPr="001533A7">
        <w:rPr>
          <w:lang w:val="en-CA"/>
        </w:rPr>
        <w:fldChar w:fldCharType="end"/>
      </w:r>
      <w:r>
        <w:rPr>
          <w:lang w:val="en-CA"/>
        </w:rPr>
        <w:t>, and Annex H</w:t>
      </w:r>
      <w:r w:rsidR="00E702E5" w:rsidRPr="001533A7">
        <w:rPr>
          <w:lang w:val="en-CA"/>
        </w:rPr>
        <w:t>.</w:t>
      </w:r>
    </w:p>
    <w:p w:rsidR="005C4C1E" w:rsidRPr="001533A7" w:rsidRDefault="005C4C1E" w:rsidP="00CA066A">
      <w:pPr>
        <w:pStyle w:val="Annex2"/>
        <w:numPr>
          <w:ilvl w:val="1"/>
          <w:numId w:val="41"/>
        </w:numPr>
        <w:rPr>
          <w:lang w:val="en-CA"/>
        </w:rPr>
      </w:pPr>
      <w:bookmarkStart w:id="1137" w:name="_Toc303680796"/>
      <w:bookmarkStart w:id="1138" w:name="_Toc248045627"/>
      <w:bookmarkStart w:id="1139" w:name="_Toc226457160"/>
      <w:bookmarkStart w:id="1140" w:name="_Toc357439227"/>
      <w:bookmarkStart w:id="1141" w:name="_Toc356824251"/>
      <w:bookmarkStart w:id="1142" w:name="_Toc356148058"/>
      <w:bookmarkStart w:id="1143" w:name="_Toc348629375"/>
      <w:bookmarkStart w:id="1144" w:name="_Toc351367611"/>
      <w:bookmarkStart w:id="1145" w:name="_Toc361327381"/>
      <w:r w:rsidRPr="001533A7">
        <w:rPr>
          <w:lang w:val="en-CA"/>
        </w:rPr>
        <w:t>Normative references</w:t>
      </w:r>
      <w:bookmarkEnd w:id="1137"/>
      <w:bookmarkEnd w:id="1138"/>
      <w:bookmarkEnd w:id="1139"/>
      <w:bookmarkEnd w:id="1140"/>
      <w:bookmarkEnd w:id="1141"/>
      <w:bookmarkEnd w:id="1142"/>
      <w:bookmarkEnd w:id="1143"/>
      <w:bookmarkEnd w:id="1144"/>
      <w:bookmarkEnd w:id="1145"/>
    </w:p>
    <w:p w:rsidR="005C4C1E" w:rsidRPr="001533A7" w:rsidRDefault="005C4C1E" w:rsidP="005C4C1E">
      <w:pPr>
        <w:pStyle w:val="3N"/>
        <w:rPr>
          <w:lang w:val="en-CA"/>
        </w:rPr>
      </w:pPr>
      <w:r w:rsidRPr="001533A7">
        <w:rPr>
          <w:lang w:val="en-CA"/>
        </w:rPr>
        <w:t xml:space="preserve">The specifications in clause </w:t>
      </w:r>
      <w:r w:rsidRPr="001533A7">
        <w:rPr>
          <w:highlight w:val="yellow"/>
          <w:lang w:val="en-CA"/>
        </w:rPr>
        <w:t>2</w:t>
      </w:r>
      <w:r w:rsidRPr="001533A7">
        <w:rPr>
          <w:lang w:val="en-CA"/>
        </w:rPr>
        <w:t xml:space="preserve"> apply.</w:t>
      </w:r>
    </w:p>
    <w:p w:rsidR="005C4C1E" w:rsidRPr="001533A7" w:rsidRDefault="005C4C1E" w:rsidP="00CA066A">
      <w:pPr>
        <w:pStyle w:val="Annex2"/>
        <w:numPr>
          <w:ilvl w:val="1"/>
          <w:numId w:val="41"/>
        </w:numPr>
        <w:rPr>
          <w:lang w:val="en-CA"/>
        </w:rPr>
      </w:pPr>
      <w:bookmarkStart w:id="1146" w:name="_Ref348089934"/>
      <w:bookmarkStart w:id="1147" w:name="_Toc357439228"/>
      <w:bookmarkStart w:id="1148" w:name="_Toc356824252"/>
      <w:bookmarkStart w:id="1149" w:name="_Toc356148059"/>
      <w:bookmarkStart w:id="1150" w:name="_Toc348629376"/>
      <w:bookmarkStart w:id="1151" w:name="_Toc351367612"/>
      <w:bookmarkStart w:id="1152" w:name="_Toc361327382"/>
      <w:r w:rsidRPr="001533A7">
        <w:rPr>
          <w:lang w:val="en-CA"/>
        </w:rPr>
        <w:t>Definitions</w:t>
      </w:r>
      <w:bookmarkEnd w:id="1146"/>
      <w:bookmarkEnd w:id="1147"/>
      <w:bookmarkEnd w:id="1148"/>
      <w:bookmarkEnd w:id="1149"/>
      <w:bookmarkEnd w:id="1150"/>
      <w:bookmarkEnd w:id="1151"/>
      <w:bookmarkEnd w:id="1152"/>
    </w:p>
    <w:p w:rsidR="005C4C1E" w:rsidRPr="001533A7" w:rsidRDefault="005C4C1E" w:rsidP="005C4C1E">
      <w:pPr>
        <w:pStyle w:val="3N"/>
        <w:rPr>
          <w:lang w:val="en-CA"/>
        </w:rPr>
      </w:pPr>
      <w:r w:rsidRPr="001533A7">
        <w:rPr>
          <w:lang w:val="en-CA"/>
        </w:rPr>
        <w:t xml:space="preserve">For the purpose of this annex, the following definitions apply in addition to the definitions in clause </w:t>
      </w:r>
      <w:r w:rsidRPr="001533A7">
        <w:rPr>
          <w:highlight w:val="yellow"/>
          <w:lang w:val="en-CA"/>
        </w:rPr>
        <w:t>3</w:t>
      </w:r>
      <w:r w:rsidRPr="001533A7">
        <w:rPr>
          <w:lang w:val="en-CA"/>
        </w:rPr>
        <w:t xml:space="preserve">. These definitions are either not present in clause </w:t>
      </w:r>
      <w:r w:rsidRPr="001533A7">
        <w:rPr>
          <w:highlight w:val="yellow"/>
          <w:lang w:val="en-CA"/>
        </w:rPr>
        <w:t>3</w:t>
      </w:r>
      <w:r w:rsidRPr="001533A7">
        <w:rPr>
          <w:lang w:val="en-CA"/>
        </w:rPr>
        <w:t xml:space="preserve"> or replace definitions in clause </w:t>
      </w:r>
      <w:r w:rsidRPr="001533A7">
        <w:rPr>
          <w:highlight w:val="yellow"/>
          <w:lang w:val="en-CA"/>
        </w:rPr>
        <w:t>3</w:t>
      </w:r>
      <w:r w:rsidRPr="001533A7">
        <w:rPr>
          <w:lang w:val="en-CA"/>
        </w:rPr>
        <w:t>.</w:t>
      </w:r>
    </w:p>
    <w:p w:rsidR="00245AB4" w:rsidRPr="001533A7" w:rsidRDefault="00245AB4" w:rsidP="00847581">
      <w:pPr>
        <w:pStyle w:val="3N"/>
        <w:rPr>
          <w:highlight w:val="yellow"/>
          <w:lang w:val="en-CA"/>
        </w:rPr>
      </w:pPr>
      <w:r w:rsidRPr="001533A7">
        <w:rPr>
          <w:highlight w:val="yellow"/>
          <w:lang w:val="en-CA"/>
        </w:rPr>
        <w:t>[</w:t>
      </w:r>
      <w:r w:rsidR="00847581" w:rsidRPr="001533A7">
        <w:rPr>
          <w:highlight w:val="yellow"/>
          <w:lang w:val="en-CA"/>
        </w:rPr>
        <w:t>Ed. (</w:t>
      </w:r>
      <w:r w:rsidRPr="001533A7">
        <w:rPr>
          <w:highlight w:val="yellow"/>
          <w:lang w:val="en-CA"/>
        </w:rPr>
        <w:t>YK</w:t>
      </w:r>
      <w:r w:rsidR="008318DA" w:rsidRPr="001533A7">
        <w:rPr>
          <w:highlight w:val="yellow"/>
          <w:lang w:val="en-CA"/>
        </w:rPr>
        <w:t>&amp;MH</w:t>
      </w:r>
      <w:r w:rsidR="003221E3">
        <w:rPr>
          <w:highlight w:val="yellow"/>
        </w:rPr>
        <w:t>&amp;CY</w:t>
      </w:r>
      <w:r w:rsidR="00847581" w:rsidRPr="001533A7">
        <w:rPr>
          <w:highlight w:val="yellow"/>
          <w:lang w:val="en-CA"/>
        </w:rPr>
        <w:t>)</w:t>
      </w:r>
      <w:r w:rsidRPr="001533A7">
        <w:rPr>
          <w:highlight w:val="yellow"/>
          <w:lang w:val="en-CA"/>
        </w:rPr>
        <w:t xml:space="preserve">: </w:t>
      </w:r>
      <w:r w:rsidR="008318DA" w:rsidRPr="001533A7">
        <w:rPr>
          <w:highlight w:val="yellow"/>
          <w:lang w:val="en-CA"/>
        </w:rPr>
        <w:t>Definitions should be checked and potentially refined, including</w:t>
      </w:r>
      <w:r w:rsidRPr="001533A7">
        <w:rPr>
          <w:highlight w:val="yellow"/>
          <w:lang w:val="en-CA"/>
        </w:rPr>
        <w:t xml:space="preserve">: BLA AU, </w:t>
      </w:r>
      <w:r w:rsidR="003221E3">
        <w:rPr>
          <w:highlight w:val="yellow"/>
        </w:rPr>
        <w:t xml:space="preserve">IDR AU, CRA AU, </w:t>
      </w:r>
      <w:r w:rsidRPr="001533A7">
        <w:rPr>
          <w:highlight w:val="yellow"/>
          <w:lang w:val="en-CA"/>
        </w:rPr>
        <w:t xml:space="preserve">coded video sequence, output order, RADL AU, RASL AU, </w:t>
      </w:r>
      <w:r w:rsidR="002648FE" w:rsidRPr="001533A7">
        <w:rPr>
          <w:highlight w:val="yellow"/>
          <w:lang w:val="en-CA"/>
        </w:rPr>
        <w:t>IRAP</w:t>
      </w:r>
      <w:r w:rsidRPr="001533A7">
        <w:rPr>
          <w:highlight w:val="yellow"/>
          <w:lang w:val="en-CA"/>
        </w:rPr>
        <w:t xml:space="preserve"> AU, </w:t>
      </w:r>
      <w:r w:rsidR="002648FE" w:rsidRPr="001533A7">
        <w:rPr>
          <w:highlight w:val="yellow"/>
          <w:lang w:val="en-CA"/>
        </w:rPr>
        <w:t>IRAP</w:t>
      </w:r>
      <w:r w:rsidRPr="001533A7">
        <w:rPr>
          <w:highlight w:val="yellow"/>
          <w:lang w:val="en-CA"/>
        </w:rPr>
        <w:t xml:space="preserve"> picture, (reference picture), STSA AU, TSA AU]</w:t>
      </w:r>
    </w:p>
    <w:p w:rsidR="002622CE" w:rsidRDefault="002622CE" w:rsidP="0095309A">
      <w:pPr>
        <w:numPr>
          <w:ilvl w:val="2"/>
          <w:numId w:val="41"/>
        </w:numPr>
        <w:tabs>
          <w:tab w:val="clear" w:pos="720"/>
          <w:tab w:val="clear" w:pos="794"/>
          <w:tab w:val="num" w:pos="795"/>
        </w:tabs>
        <w:ind w:left="795" w:hanging="795"/>
        <w:rPr>
          <w:b/>
        </w:rPr>
      </w:pPr>
      <w:proofErr w:type="gramStart"/>
      <w:r w:rsidRPr="0095309A">
        <w:rPr>
          <w:b/>
        </w:rPr>
        <w:t>access</w:t>
      </w:r>
      <w:proofErr w:type="gramEnd"/>
      <w:r w:rsidRPr="0095309A">
        <w:rPr>
          <w:b/>
        </w:rPr>
        <w:t xml:space="preserve"> unit</w:t>
      </w:r>
      <w:r w:rsidRPr="00305035">
        <w:t>:</w:t>
      </w:r>
      <w:r w:rsidRPr="002622CE">
        <w:rPr>
          <w:b/>
        </w:rPr>
        <w:t xml:space="preserve"> </w:t>
      </w:r>
      <w:r w:rsidRPr="0095309A">
        <w:t xml:space="preserve">A set of </w:t>
      </w:r>
      <w:r w:rsidRPr="0095309A">
        <w:rPr>
          <w:i/>
        </w:rPr>
        <w:t>NAL units</w:t>
      </w:r>
      <w:r w:rsidRPr="0095309A">
        <w:t xml:space="preserve"> that are associated with each other according to a specified classification rule, are consecutive in </w:t>
      </w:r>
      <w:r w:rsidRPr="0095309A">
        <w:rPr>
          <w:i/>
        </w:rPr>
        <w:t>decoding order,</w:t>
      </w:r>
      <w:r w:rsidRPr="0095309A">
        <w:t xml:space="preserve"> and contain </w:t>
      </w:r>
      <w:r w:rsidRPr="0095309A">
        <w:rPr>
          <w:highlight w:val="cyan"/>
        </w:rPr>
        <w:t xml:space="preserve">the </w:t>
      </w:r>
      <w:r w:rsidRPr="0095309A">
        <w:rPr>
          <w:i/>
          <w:highlight w:val="cyan"/>
        </w:rPr>
        <w:t>VCL NAL units</w:t>
      </w:r>
      <w:r w:rsidRPr="0095309A">
        <w:rPr>
          <w:highlight w:val="cyan"/>
        </w:rPr>
        <w:t xml:space="preserve"> of all </w:t>
      </w:r>
      <w:r w:rsidRPr="0095309A">
        <w:rPr>
          <w:i/>
          <w:highlight w:val="cyan"/>
        </w:rPr>
        <w:t>coded pictures</w:t>
      </w:r>
      <w:r w:rsidRPr="0095309A">
        <w:rPr>
          <w:highlight w:val="cyan"/>
        </w:rPr>
        <w:t xml:space="preserve"> </w:t>
      </w:r>
      <w:r w:rsidRPr="0095309A">
        <w:rPr>
          <w:highlight w:val="cyan"/>
          <w:lang w:val="en-US"/>
        </w:rPr>
        <w:t xml:space="preserve">associated with the same </w:t>
      </w:r>
      <w:r w:rsidR="006F56F9" w:rsidRPr="0095309A">
        <w:rPr>
          <w:highlight w:val="cyan"/>
          <w:lang w:val="en-US"/>
        </w:rPr>
        <w:t>output time</w:t>
      </w:r>
      <w:r w:rsidR="002F2174" w:rsidRPr="0095309A">
        <w:rPr>
          <w:highlight w:val="cyan"/>
          <w:lang w:val="en-US"/>
        </w:rPr>
        <w:t xml:space="preserve"> </w:t>
      </w:r>
      <w:r w:rsidRPr="0095309A">
        <w:rPr>
          <w:highlight w:val="cyan"/>
          <w:lang w:val="en-US"/>
        </w:rPr>
        <w:t>and their associated non-VCL NAL units</w:t>
      </w:r>
      <w:r w:rsidRPr="0095309A">
        <w:t>.</w:t>
      </w:r>
      <w:r w:rsidR="002F2174" w:rsidRPr="0095309A">
        <w:t xml:space="preserve"> </w:t>
      </w:r>
      <w:r w:rsidR="00156E4F" w:rsidRPr="0095309A">
        <w:rPr>
          <w:highlight w:val="yellow"/>
        </w:rPr>
        <w:t>MH): could the use of “output time” be avoided in the definition. Why not to use picture order count instead?]</w:t>
      </w:r>
    </w:p>
    <w:p w:rsidR="003221E3" w:rsidRPr="003221E3" w:rsidRDefault="003221E3" w:rsidP="003221E3">
      <w:pPr>
        <w:pStyle w:val="Note1"/>
      </w:pPr>
      <w:r w:rsidRPr="003221E3">
        <w:t>NOTE</w:t>
      </w:r>
      <w:r>
        <w:t> </w:t>
      </w:r>
      <w:r w:rsidRPr="003221E3">
        <w:t>–</w:t>
      </w:r>
      <w:r>
        <w:t> </w:t>
      </w:r>
      <w:r w:rsidRPr="003221E3">
        <w:t>Pictures in the same access unit are associated with the same picture order count.</w:t>
      </w:r>
    </w:p>
    <w:p w:rsidR="00AE6209" w:rsidRPr="001533A7" w:rsidRDefault="00AE6209" w:rsidP="00CA066A">
      <w:pPr>
        <w:numPr>
          <w:ilvl w:val="2"/>
          <w:numId w:val="41"/>
        </w:numPr>
        <w:tabs>
          <w:tab w:val="clear" w:pos="720"/>
          <w:tab w:val="clear" w:pos="794"/>
          <w:tab w:val="num" w:pos="795"/>
        </w:tabs>
        <w:ind w:left="795" w:hanging="795"/>
        <w:rPr>
          <w:b/>
          <w:lang w:val="en-CA"/>
        </w:rPr>
      </w:pPr>
      <w:proofErr w:type="gramStart"/>
      <w:r w:rsidRPr="001533A7">
        <w:rPr>
          <w:b/>
        </w:rPr>
        <w:t>associated</w:t>
      </w:r>
      <w:proofErr w:type="gramEnd"/>
      <w:r w:rsidRPr="001533A7">
        <w:rPr>
          <w:b/>
          <w:lang w:val="en-CA"/>
        </w:rPr>
        <w:t xml:space="preserve"> </w:t>
      </w:r>
      <w:r w:rsidR="002648FE" w:rsidRPr="001533A7">
        <w:rPr>
          <w:b/>
          <w:lang w:val="en-CA"/>
        </w:rPr>
        <w:t>IRAP</w:t>
      </w:r>
      <w:r w:rsidRPr="001533A7">
        <w:rPr>
          <w:b/>
          <w:lang w:val="en-CA"/>
        </w:rPr>
        <w:t xml:space="preserve"> picture</w:t>
      </w:r>
      <w:r w:rsidRPr="001533A7">
        <w:rPr>
          <w:lang w:val="en-CA"/>
        </w:rPr>
        <w:t xml:space="preserve">: The previous </w:t>
      </w:r>
      <w:r w:rsidR="002648FE" w:rsidRPr="001533A7">
        <w:rPr>
          <w:i/>
          <w:lang w:val="en-CA"/>
        </w:rPr>
        <w:t>IRAP</w:t>
      </w:r>
      <w:r w:rsidRPr="001533A7">
        <w:rPr>
          <w:i/>
          <w:lang w:val="en-CA"/>
        </w:rPr>
        <w:t xml:space="preserve"> picture</w:t>
      </w:r>
      <w:r w:rsidRPr="001533A7">
        <w:rPr>
          <w:lang w:val="en-CA"/>
        </w:rPr>
        <w:t xml:space="preserve"> in </w:t>
      </w:r>
      <w:r w:rsidRPr="001533A7">
        <w:rPr>
          <w:i/>
          <w:lang w:val="en-CA"/>
        </w:rPr>
        <w:t>decoding order</w:t>
      </w:r>
      <w:r w:rsidRPr="001533A7">
        <w:rPr>
          <w:lang w:val="en-CA"/>
        </w:rPr>
        <w:t xml:space="preserve"> </w:t>
      </w:r>
      <w:r w:rsidRPr="001533A7">
        <w:rPr>
          <w:highlight w:val="cyan"/>
          <w:lang w:val="en-CA"/>
        </w:rPr>
        <w:t xml:space="preserve">within the same </w:t>
      </w:r>
      <w:r w:rsidRPr="001533A7">
        <w:rPr>
          <w:i/>
          <w:highlight w:val="cyan"/>
          <w:lang w:val="en-CA"/>
        </w:rPr>
        <w:t>layer</w:t>
      </w:r>
      <w:r w:rsidRPr="001533A7">
        <w:rPr>
          <w:lang w:val="en-CA"/>
        </w:rPr>
        <w:t xml:space="preserve"> (if present).</w:t>
      </w:r>
    </w:p>
    <w:p w:rsidR="008E2817" w:rsidRPr="001533A7" w:rsidRDefault="008E2817" w:rsidP="00CA066A">
      <w:pPr>
        <w:numPr>
          <w:ilvl w:val="2"/>
          <w:numId w:val="41"/>
        </w:numPr>
        <w:tabs>
          <w:tab w:val="clear" w:pos="720"/>
          <w:tab w:val="clear" w:pos="794"/>
          <w:tab w:val="num" w:pos="795"/>
        </w:tabs>
        <w:ind w:left="795" w:hanging="795"/>
        <w:rPr>
          <w:b/>
          <w:i/>
          <w:lang w:val="en-CA"/>
        </w:rPr>
      </w:pPr>
      <w:proofErr w:type="gramStart"/>
      <w:r w:rsidRPr="001533A7">
        <w:rPr>
          <w:b/>
        </w:rPr>
        <w:t>base</w:t>
      </w:r>
      <w:proofErr w:type="gramEnd"/>
      <w:r w:rsidRPr="001533A7">
        <w:rPr>
          <w:b/>
          <w:lang w:val="en-CA"/>
        </w:rPr>
        <w:t xml:space="preserve"> layer</w:t>
      </w:r>
      <w:r w:rsidRPr="001533A7">
        <w:rPr>
          <w:lang w:val="en-CA"/>
        </w:rPr>
        <w:t xml:space="preserve">: A </w:t>
      </w:r>
      <w:r w:rsidRPr="001533A7">
        <w:rPr>
          <w:i/>
          <w:lang w:val="en-CA"/>
        </w:rPr>
        <w:t xml:space="preserve">layer </w:t>
      </w:r>
      <w:r w:rsidRPr="001533A7">
        <w:rPr>
          <w:lang w:val="en-CA"/>
        </w:rPr>
        <w:t xml:space="preserve">in which all </w:t>
      </w:r>
      <w:r w:rsidRPr="001533A7">
        <w:rPr>
          <w:i/>
          <w:lang w:val="en-CA"/>
        </w:rPr>
        <w:t>VCL NAL units</w:t>
      </w:r>
      <w:r w:rsidRPr="001533A7">
        <w:rPr>
          <w:lang w:val="en-CA"/>
        </w:rPr>
        <w:t xml:space="preserve"> have nuh_layer_id equal to 0. </w:t>
      </w:r>
    </w:p>
    <w:p w:rsidR="00D30732" w:rsidRPr="00450BCA" w:rsidRDefault="00D30732" w:rsidP="0095309A">
      <w:pPr>
        <w:numPr>
          <w:ilvl w:val="2"/>
          <w:numId w:val="41"/>
        </w:numPr>
        <w:tabs>
          <w:tab w:val="clear" w:pos="720"/>
          <w:tab w:val="clear" w:pos="794"/>
          <w:tab w:val="num" w:pos="795"/>
        </w:tabs>
        <w:ind w:left="795" w:hanging="795"/>
        <w:rPr>
          <w:b/>
          <w:i/>
          <w:iCs/>
        </w:rPr>
      </w:pPr>
      <w:proofErr w:type="gramStart"/>
      <w:r w:rsidRPr="006D7A2B">
        <w:t>broken</w:t>
      </w:r>
      <w:proofErr w:type="gramEnd"/>
      <w:r w:rsidRPr="006D7A2B">
        <w:t xml:space="preserve"> link access (BLA) </w:t>
      </w:r>
      <w:r>
        <w:t xml:space="preserve">access </w:t>
      </w:r>
      <w:r w:rsidRPr="006D7A2B">
        <w:t>unit:</w:t>
      </w:r>
      <w:r w:rsidRPr="006D7A2B">
        <w:rPr>
          <w:b/>
        </w:rPr>
        <w:t xml:space="preserve"> An </w:t>
      </w:r>
      <w:r w:rsidRPr="00726585">
        <w:rPr>
          <w:b/>
          <w:i/>
        </w:rPr>
        <w:t>access unit</w:t>
      </w:r>
      <w:r w:rsidRPr="006D7A2B">
        <w:rPr>
          <w:b/>
        </w:rPr>
        <w:t xml:space="preserve"> in which </w:t>
      </w:r>
      <w:r w:rsidRPr="003427B7">
        <w:rPr>
          <w:b/>
          <w:highlight w:val="cyan"/>
        </w:rPr>
        <w:t xml:space="preserve">all </w:t>
      </w:r>
      <w:r>
        <w:rPr>
          <w:b/>
          <w:highlight w:val="cyan"/>
        </w:rPr>
        <w:t xml:space="preserve">the </w:t>
      </w:r>
      <w:r w:rsidRPr="003427B7">
        <w:rPr>
          <w:b/>
          <w:i/>
          <w:highlight w:val="cyan"/>
        </w:rPr>
        <w:t>coded</w:t>
      </w:r>
      <w:r w:rsidRPr="003427B7">
        <w:rPr>
          <w:b/>
          <w:highlight w:val="cyan"/>
        </w:rPr>
        <w:t xml:space="preserve"> </w:t>
      </w:r>
      <w:r w:rsidRPr="003427B7">
        <w:rPr>
          <w:b/>
          <w:i/>
          <w:highlight w:val="cyan"/>
        </w:rPr>
        <w:t xml:space="preserve">pictures </w:t>
      </w:r>
      <w:r w:rsidRPr="003427B7">
        <w:rPr>
          <w:b/>
          <w:highlight w:val="cyan"/>
        </w:rPr>
        <w:t xml:space="preserve">are </w:t>
      </w:r>
      <w:r w:rsidRPr="003427B7">
        <w:rPr>
          <w:b/>
          <w:i/>
          <w:highlight w:val="cyan"/>
        </w:rPr>
        <w:t>BLA pictures</w:t>
      </w:r>
      <w:r>
        <w:rPr>
          <w:b/>
          <w:i/>
        </w:rPr>
        <w:t>.</w:t>
      </w:r>
    </w:p>
    <w:p w:rsidR="00AE6209" w:rsidRPr="001533A7" w:rsidRDefault="00AE6209" w:rsidP="00CA066A">
      <w:pPr>
        <w:numPr>
          <w:ilvl w:val="2"/>
          <w:numId w:val="41"/>
        </w:numPr>
        <w:tabs>
          <w:tab w:val="clear" w:pos="720"/>
          <w:tab w:val="clear" w:pos="794"/>
          <w:tab w:val="num" w:pos="795"/>
        </w:tabs>
        <w:ind w:left="795" w:hanging="795"/>
        <w:rPr>
          <w:b/>
          <w:lang w:val="en-CA"/>
        </w:rPr>
      </w:pPr>
      <w:proofErr w:type="gramStart"/>
      <w:r w:rsidRPr="001533A7">
        <w:rPr>
          <w:b/>
          <w:lang w:val="en-CA"/>
        </w:rPr>
        <w:t>coded</w:t>
      </w:r>
      <w:proofErr w:type="gramEnd"/>
      <w:r w:rsidRPr="001533A7">
        <w:rPr>
          <w:b/>
          <w:lang w:val="en-CA"/>
        </w:rPr>
        <w:t xml:space="preserve"> picture</w:t>
      </w:r>
      <w:r w:rsidRPr="001533A7">
        <w:rPr>
          <w:lang w:val="en-CA"/>
        </w:rPr>
        <w:t xml:space="preserve">: A </w:t>
      </w:r>
      <w:r w:rsidRPr="001533A7">
        <w:rPr>
          <w:i/>
          <w:lang w:val="en-CA"/>
        </w:rPr>
        <w:t>coded representation</w:t>
      </w:r>
      <w:r w:rsidRPr="001533A7">
        <w:rPr>
          <w:lang w:val="en-CA"/>
        </w:rPr>
        <w:t xml:space="preserve"> of a </w:t>
      </w:r>
      <w:r w:rsidRPr="001533A7">
        <w:rPr>
          <w:i/>
          <w:lang w:val="en-CA"/>
        </w:rPr>
        <w:t>picture</w:t>
      </w:r>
      <w:r w:rsidRPr="001533A7">
        <w:rPr>
          <w:lang w:val="en-CA"/>
        </w:rPr>
        <w:t xml:space="preserve"> </w:t>
      </w:r>
      <w:r w:rsidRPr="001533A7">
        <w:rPr>
          <w:highlight w:val="cyan"/>
          <w:lang w:val="en-CA"/>
        </w:rPr>
        <w:t xml:space="preserve">comprising </w:t>
      </w:r>
      <w:r w:rsidRPr="001533A7">
        <w:rPr>
          <w:i/>
          <w:highlight w:val="cyan"/>
          <w:lang w:val="en-CA"/>
        </w:rPr>
        <w:t>VCL NAL units</w:t>
      </w:r>
      <w:r w:rsidRPr="001533A7">
        <w:rPr>
          <w:highlight w:val="cyan"/>
          <w:lang w:val="en-CA"/>
        </w:rPr>
        <w:t xml:space="preserve"> with a particular value of nuh_layer_id </w:t>
      </w:r>
      <w:r w:rsidR="00B3230B" w:rsidRPr="001533A7">
        <w:rPr>
          <w:highlight w:val="cyan"/>
        </w:rPr>
        <w:t xml:space="preserve">within an </w:t>
      </w:r>
      <w:r w:rsidR="00B3230B" w:rsidRPr="001533A7">
        <w:rPr>
          <w:i/>
          <w:highlight w:val="cyan"/>
        </w:rPr>
        <w:t>access unit</w:t>
      </w:r>
      <w:r w:rsidR="00B3230B" w:rsidRPr="001533A7">
        <w:rPr>
          <w:highlight w:val="cyan"/>
        </w:rPr>
        <w:t xml:space="preserve"> </w:t>
      </w:r>
      <w:r w:rsidRPr="001533A7">
        <w:rPr>
          <w:highlight w:val="cyan"/>
        </w:rPr>
        <w:t xml:space="preserve">and </w:t>
      </w:r>
      <w:r w:rsidRPr="001533A7">
        <w:t xml:space="preserve">containing all </w:t>
      </w:r>
      <w:r w:rsidRPr="001533A7">
        <w:rPr>
          <w:i/>
        </w:rPr>
        <w:t>coding tree units</w:t>
      </w:r>
      <w:r w:rsidRPr="001533A7">
        <w:t xml:space="preserve"> of the </w:t>
      </w:r>
      <w:r w:rsidRPr="001533A7">
        <w:rPr>
          <w:i/>
        </w:rPr>
        <w:t>picture</w:t>
      </w:r>
      <w:r w:rsidRPr="001533A7">
        <w:t>.</w:t>
      </w:r>
      <w:r w:rsidR="00CC0DDC" w:rsidRPr="001533A7">
        <w:t xml:space="preserve"> </w:t>
      </w:r>
      <w:r w:rsidR="00CC0DDC" w:rsidRPr="001533A7">
        <w:rPr>
          <w:highlight w:val="yellow"/>
        </w:rPr>
        <w:t xml:space="preserve">[Ed. (CY): consider defining picture by associating nuh_layer_id. In HEVC base, picture is defined as arrays of luma and chroma </w:t>
      </w:r>
      <w:proofErr w:type="gramStart"/>
      <w:r w:rsidR="00CC0DDC" w:rsidRPr="001533A7">
        <w:rPr>
          <w:highlight w:val="yellow"/>
        </w:rPr>
        <w:t>samples,</w:t>
      </w:r>
      <w:proofErr w:type="gramEnd"/>
      <w:r w:rsidR="00CC0DDC" w:rsidRPr="001533A7">
        <w:rPr>
          <w:highlight w:val="yellow"/>
        </w:rPr>
        <w:t xml:space="preserve"> however, it is often associated with other properties, e.g., coding tree units. So to be absolutely precise, it might be clearer </w:t>
      </w:r>
      <w:r w:rsidR="005E484A" w:rsidRPr="001533A7">
        <w:rPr>
          <w:highlight w:val="yellow"/>
        </w:rPr>
        <w:t xml:space="preserve">and applicable </w:t>
      </w:r>
      <w:r w:rsidR="00CC0DDC" w:rsidRPr="001533A7">
        <w:rPr>
          <w:highlight w:val="yellow"/>
        </w:rPr>
        <w:t xml:space="preserve">to define picture as follows: </w:t>
      </w:r>
      <w:r w:rsidR="00CC0DDC" w:rsidRPr="001533A7">
        <w:rPr>
          <w:bCs/>
          <w:i/>
          <w:noProof/>
          <w:highlight w:val="yellow"/>
        </w:rPr>
        <w:t>picture</w:t>
      </w:r>
      <w:r w:rsidR="00CC0DDC" w:rsidRPr="001533A7">
        <w:rPr>
          <w:noProof/>
          <w:highlight w:val="yellow"/>
        </w:rPr>
        <w:t xml:space="preserve">: An array of </w:t>
      </w:r>
      <w:r w:rsidR="00CC0DDC" w:rsidRPr="001533A7">
        <w:rPr>
          <w:i/>
          <w:noProof/>
          <w:highlight w:val="yellow"/>
        </w:rPr>
        <w:t>luma</w:t>
      </w:r>
      <w:r w:rsidR="00CC0DDC" w:rsidRPr="001533A7">
        <w:rPr>
          <w:noProof/>
          <w:highlight w:val="yellow"/>
        </w:rPr>
        <w:t xml:space="preserve"> samples in monochrome format or an array of </w:t>
      </w:r>
      <w:r w:rsidR="00CC0DDC" w:rsidRPr="001533A7">
        <w:rPr>
          <w:i/>
          <w:noProof/>
          <w:highlight w:val="yellow"/>
        </w:rPr>
        <w:t>luma</w:t>
      </w:r>
      <w:r w:rsidR="00CC0DDC" w:rsidRPr="001533A7">
        <w:rPr>
          <w:noProof/>
          <w:highlight w:val="yellow"/>
        </w:rPr>
        <w:t xml:space="preserve"> samples and two corresponding arrays of </w:t>
      </w:r>
      <w:r w:rsidR="00CC0DDC" w:rsidRPr="001533A7">
        <w:rPr>
          <w:i/>
          <w:noProof/>
          <w:highlight w:val="yellow"/>
        </w:rPr>
        <w:t>chroma</w:t>
      </w:r>
      <w:r w:rsidR="00CC0DDC" w:rsidRPr="001533A7">
        <w:rPr>
          <w:noProof/>
          <w:highlight w:val="yellow"/>
        </w:rPr>
        <w:t xml:space="preserve"> samples in 4:2:0, 4:2:2, and 4:4:4 colour format </w:t>
      </w:r>
      <w:r w:rsidR="00F21C0F" w:rsidRPr="001533A7">
        <w:rPr>
          <w:noProof/>
          <w:highlight w:val="yellow"/>
        </w:rPr>
        <w:t>with the same value of nuh</w:t>
      </w:r>
      <w:r w:rsidR="00CC0DDC" w:rsidRPr="001533A7">
        <w:rPr>
          <w:noProof/>
          <w:highlight w:val="yellow"/>
        </w:rPr>
        <w:t>_layer_id.</w:t>
      </w:r>
      <w:r w:rsidR="00CC0DDC" w:rsidRPr="001533A7">
        <w:rPr>
          <w:highlight w:val="yellow"/>
        </w:rPr>
        <w:t>]</w:t>
      </w:r>
    </w:p>
    <w:p w:rsidR="00D76A1C" w:rsidRPr="001533A7" w:rsidRDefault="00D76A1C" w:rsidP="00CA066A">
      <w:pPr>
        <w:numPr>
          <w:ilvl w:val="2"/>
          <w:numId w:val="41"/>
        </w:numPr>
        <w:tabs>
          <w:tab w:val="clear" w:pos="720"/>
          <w:tab w:val="clear" w:pos="794"/>
          <w:tab w:val="num" w:pos="795"/>
        </w:tabs>
        <w:ind w:left="795" w:hanging="795"/>
        <w:rPr>
          <w:i/>
          <w:lang w:val="en-CA"/>
        </w:rPr>
      </w:pPr>
      <w:proofErr w:type="gramStart"/>
      <w:r w:rsidRPr="001533A7">
        <w:rPr>
          <w:b/>
          <w:lang w:val="en-CA"/>
        </w:rPr>
        <w:t>collocated</w:t>
      </w:r>
      <w:proofErr w:type="gramEnd"/>
      <w:r w:rsidRPr="001533A7">
        <w:rPr>
          <w:b/>
          <w:lang w:val="en-CA"/>
        </w:rPr>
        <w:t xml:space="preserve"> sample</w:t>
      </w:r>
      <w:r w:rsidRPr="001533A7">
        <w:rPr>
          <w:lang w:val="en-CA"/>
        </w:rPr>
        <w:t xml:space="preserve">: </w:t>
      </w:r>
      <w:r w:rsidR="00B36C1E" w:rsidRPr="001533A7">
        <w:rPr>
          <w:lang w:val="en-CA"/>
        </w:rPr>
        <w:t xml:space="preserve">A sample </w:t>
      </w:r>
      <w:r w:rsidR="00B36C1E" w:rsidRPr="001533A7">
        <w:rPr>
          <w:highlight w:val="yellow"/>
          <w:lang w:val="en-CA"/>
        </w:rPr>
        <w:t>TBD</w:t>
      </w:r>
      <w:r w:rsidR="00B36C1E" w:rsidRPr="001533A7">
        <w:rPr>
          <w:lang w:val="en-CA"/>
        </w:rPr>
        <w:t xml:space="preserve">. </w:t>
      </w:r>
      <w:proofErr w:type="gramStart"/>
      <w:r w:rsidR="00B36C1E" w:rsidRPr="001533A7">
        <w:rPr>
          <w:highlight w:val="yellow"/>
          <w:lang w:val="en-CA"/>
        </w:rPr>
        <w:t>[ Ed</w:t>
      </w:r>
      <w:proofErr w:type="gramEnd"/>
      <w:r w:rsidR="00B36C1E" w:rsidRPr="001533A7">
        <w:rPr>
          <w:highlight w:val="yellow"/>
          <w:lang w:val="en-CA"/>
        </w:rPr>
        <w:t>. (GT) Maybe it is easier to define a collocated position and require collocated samples to have it? ]</w:t>
      </w:r>
    </w:p>
    <w:p w:rsidR="00047480" w:rsidRPr="001533A7" w:rsidRDefault="00047480" w:rsidP="00CA066A">
      <w:pPr>
        <w:numPr>
          <w:ilvl w:val="2"/>
          <w:numId w:val="41"/>
        </w:numPr>
        <w:tabs>
          <w:tab w:val="clear" w:pos="720"/>
          <w:tab w:val="clear" w:pos="794"/>
          <w:tab w:val="num" w:pos="795"/>
        </w:tabs>
        <w:ind w:left="795" w:hanging="795"/>
      </w:pPr>
      <w:proofErr w:type="gramStart"/>
      <w:r w:rsidRPr="001533A7">
        <w:rPr>
          <w:b/>
        </w:rPr>
        <w:t>direct</w:t>
      </w:r>
      <w:proofErr w:type="gramEnd"/>
      <w:r w:rsidRPr="001533A7">
        <w:rPr>
          <w:b/>
        </w:rPr>
        <w:t xml:space="preserve"> reference layer</w:t>
      </w:r>
      <w:r w:rsidRPr="001533A7">
        <w:t xml:space="preserve">: A </w:t>
      </w:r>
      <w:r w:rsidRPr="001533A7">
        <w:rPr>
          <w:i/>
        </w:rPr>
        <w:t>layer</w:t>
      </w:r>
      <w:r w:rsidRPr="001533A7">
        <w:t xml:space="preserve"> which may be used for inter-layer prediction of another </w:t>
      </w:r>
      <w:r w:rsidRPr="001533A7">
        <w:rPr>
          <w:i/>
        </w:rPr>
        <w:t>layer</w:t>
      </w:r>
      <w:r w:rsidRPr="001533A7">
        <w:t xml:space="preserve">.  </w:t>
      </w:r>
    </w:p>
    <w:p w:rsidR="005059A7" w:rsidRPr="001533A7" w:rsidRDefault="005059A7" w:rsidP="00CA066A">
      <w:pPr>
        <w:numPr>
          <w:ilvl w:val="2"/>
          <w:numId w:val="41"/>
        </w:numPr>
        <w:tabs>
          <w:tab w:val="clear" w:pos="720"/>
          <w:tab w:val="clear" w:pos="794"/>
          <w:tab w:val="num" w:pos="795"/>
        </w:tabs>
        <w:ind w:left="795" w:hanging="795"/>
        <w:rPr>
          <w:i/>
          <w:lang w:val="en-CA"/>
        </w:rPr>
      </w:pPr>
      <w:proofErr w:type="gramStart"/>
      <w:r w:rsidRPr="001533A7">
        <w:rPr>
          <w:b/>
          <w:lang w:val="en-CA"/>
        </w:rPr>
        <w:t>inter-layer</w:t>
      </w:r>
      <w:proofErr w:type="gramEnd"/>
      <w:r w:rsidRPr="001533A7">
        <w:rPr>
          <w:b/>
          <w:lang w:val="en-CA"/>
        </w:rPr>
        <w:t xml:space="preserve"> prediction</w:t>
      </w:r>
      <w:r w:rsidRPr="001533A7">
        <w:rPr>
          <w:lang w:val="en-CA"/>
        </w:rPr>
        <w:t xml:space="preserve">: A </w:t>
      </w:r>
      <w:r w:rsidRPr="001533A7">
        <w:rPr>
          <w:i/>
          <w:lang w:val="en-CA"/>
        </w:rPr>
        <w:t xml:space="preserve">prediction </w:t>
      </w:r>
      <w:r w:rsidR="00CF1F34" w:rsidRPr="001533A7">
        <w:rPr>
          <w:lang w:val="en-CA"/>
        </w:rPr>
        <w:t xml:space="preserve">in manner that is dependent on </w:t>
      </w:r>
      <w:r w:rsidRPr="001533A7">
        <w:rPr>
          <w:lang w:val="en-CA"/>
        </w:rPr>
        <w:t>data elements (e.g. sample value</w:t>
      </w:r>
      <w:r w:rsidR="00D00672" w:rsidRPr="001533A7">
        <w:rPr>
          <w:lang w:val="en-CA"/>
        </w:rPr>
        <w:t>s</w:t>
      </w:r>
      <w:r w:rsidRPr="001533A7">
        <w:rPr>
          <w:lang w:val="en-CA"/>
        </w:rPr>
        <w:t xml:space="preserve"> or motion vector</w:t>
      </w:r>
      <w:r w:rsidR="00D00672" w:rsidRPr="001533A7">
        <w:rPr>
          <w:lang w:val="en-CA"/>
        </w:rPr>
        <w:t>s</w:t>
      </w:r>
      <w:r w:rsidRPr="001533A7">
        <w:rPr>
          <w:lang w:val="en-CA"/>
        </w:rPr>
        <w:t>) of</w:t>
      </w:r>
      <w:r w:rsidR="00D00672" w:rsidRPr="001533A7">
        <w:rPr>
          <w:lang w:val="en-CA"/>
        </w:rPr>
        <w:t xml:space="preserve"> </w:t>
      </w:r>
      <w:r w:rsidR="00D00672" w:rsidRPr="001533A7">
        <w:rPr>
          <w:i/>
          <w:lang w:val="en-CA"/>
        </w:rPr>
        <w:t>reference pictures</w:t>
      </w:r>
      <w:r w:rsidR="00D00672" w:rsidRPr="001533A7">
        <w:rPr>
          <w:lang w:val="en-CA"/>
        </w:rPr>
        <w:t xml:space="preserve"> with another value of nuh_layer_id than that for the current </w:t>
      </w:r>
      <w:r w:rsidR="00D00672" w:rsidRPr="001533A7">
        <w:rPr>
          <w:i/>
          <w:lang w:val="en-CA"/>
        </w:rPr>
        <w:t>picture</w:t>
      </w:r>
      <w:r w:rsidRPr="001533A7">
        <w:rPr>
          <w:i/>
          <w:lang w:val="en-CA"/>
        </w:rPr>
        <w:t>.</w:t>
      </w:r>
    </w:p>
    <w:p w:rsidR="00A0101A" w:rsidRPr="0095309A" w:rsidRDefault="00A0101A" w:rsidP="00CA066A">
      <w:pPr>
        <w:numPr>
          <w:ilvl w:val="2"/>
          <w:numId w:val="41"/>
        </w:numPr>
        <w:tabs>
          <w:tab w:val="clear" w:pos="720"/>
          <w:tab w:val="clear" w:pos="794"/>
          <w:tab w:val="num" w:pos="795"/>
        </w:tabs>
        <w:ind w:left="795" w:hanging="795"/>
        <w:rPr>
          <w:noProof/>
        </w:rPr>
      </w:pPr>
      <w:proofErr w:type="gramStart"/>
      <w:r w:rsidRPr="0095309A">
        <w:rPr>
          <w:b/>
        </w:rPr>
        <w:t>instantaneous</w:t>
      </w:r>
      <w:proofErr w:type="gramEnd"/>
      <w:r w:rsidRPr="0095309A">
        <w:rPr>
          <w:b/>
          <w:bCs/>
          <w:noProof/>
        </w:rPr>
        <w:t xml:space="preserve"> decoding refresh</w:t>
      </w:r>
      <w:r w:rsidRPr="0095309A">
        <w:rPr>
          <w:b/>
          <w:noProof/>
        </w:rPr>
        <w:t xml:space="preserve"> (IDR) access unit: </w:t>
      </w:r>
      <w:r w:rsidRPr="0095309A">
        <w:rPr>
          <w:noProof/>
        </w:rPr>
        <w:t xml:space="preserve">An </w:t>
      </w:r>
      <w:r w:rsidRPr="0095309A">
        <w:rPr>
          <w:i/>
          <w:noProof/>
        </w:rPr>
        <w:t>access unit</w:t>
      </w:r>
      <w:r w:rsidRPr="0095309A">
        <w:rPr>
          <w:noProof/>
        </w:rPr>
        <w:t xml:space="preserve"> in which </w:t>
      </w:r>
      <w:r w:rsidRPr="0095309A">
        <w:rPr>
          <w:noProof/>
          <w:highlight w:val="cyan"/>
        </w:rPr>
        <w:t xml:space="preserve">all the </w:t>
      </w:r>
      <w:r w:rsidRPr="0095309A">
        <w:rPr>
          <w:i/>
          <w:noProof/>
          <w:highlight w:val="cyan"/>
        </w:rPr>
        <w:t>coded pictures</w:t>
      </w:r>
      <w:r w:rsidRPr="0095309A">
        <w:rPr>
          <w:noProof/>
          <w:highlight w:val="cyan"/>
        </w:rPr>
        <w:t xml:space="preserve"> are </w:t>
      </w:r>
      <w:r w:rsidRPr="0095309A">
        <w:rPr>
          <w:i/>
          <w:noProof/>
          <w:highlight w:val="cyan"/>
        </w:rPr>
        <w:t>IDR pictures</w:t>
      </w:r>
      <w:r w:rsidRPr="0095309A">
        <w:rPr>
          <w:noProof/>
        </w:rPr>
        <w:t>.</w:t>
      </w:r>
    </w:p>
    <w:p w:rsidR="00A73381" w:rsidRPr="001533A7" w:rsidRDefault="00A73381" w:rsidP="00CA066A">
      <w:pPr>
        <w:numPr>
          <w:ilvl w:val="2"/>
          <w:numId w:val="41"/>
        </w:numPr>
        <w:tabs>
          <w:tab w:val="clear" w:pos="720"/>
          <w:tab w:val="clear" w:pos="794"/>
          <w:tab w:val="num" w:pos="795"/>
        </w:tabs>
        <w:rPr>
          <w:b/>
          <w:lang w:val="en-CA"/>
        </w:rPr>
      </w:pPr>
      <w:proofErr w:type="gramStart"/>
      <w:r w:rsidRPr="001533A7">
        <w:rPr>
          <w:b/>
          <w:lang w:val="en-CA"/>
        </w:rPr>
        <w:t>leading</w:t>
      </w:r>
      <w:proofErr w:type="gramEnd"/>
      <w:r w:rsidRPr="001533A7">
        <w:rPr>
          <w:b/>
          <w:lang w:val="en-CA"/>
        </w:rPr>
        <w:t xml:space="preserve"> picture</w:t>
      </w:r>
      <w:r w:rsidRPr="001533A7">
        <w:rPr>
          <w:lang w:val="en-CA"/>
        </w:rPr>
        <w:t xml:space="preserve">: A </w:t>
      </w:r>
      <w:r w:rsidRPr="001533A7">
        <w:rPr>
          <w:i/>
          <w:lang w:val="en-CA"/>
        </w:rPr>
        <w:t>picture</w:t>
      </w:r>
      <w:r w:rsidRPr="001533A7">
        <w:rPr>
          <w:lang w:val="en-CA"/>
        </w:rPr>
        <w:t xml:space="preserve"> that </w:t>
      </w:r>
      <w:r w:rsidRPr="001533A7">
        <w:rPr>
          <w:highlight w:val="cyan"/>
          <w:lang w:val="en-CA"/>
        </w:rPr>
        <w:t xml:space="preserve">is in the same </w:t>
      </w:r>
      <w:r w:rsidRPr="001533A7">
        <w:rPr>
          <w:i/>
          <w:highlight w:val="cyan"/>
          <w:lang w:val="en-CA"/>
        </w:rPr>
        <w:t>layer</w:t>
      </w:r>
      <w:r w:rsidRPr="001533A7">
        <w:rPr>
          <w:highlight w:val="cyan"/>
          <w:lang w:val="en-CA"/>
        </w:rPr>
        <w:t xml:space="preserve"> as the </w:t>
      </w:r>
      <w:r w:rsidRPr="001533A7">
        <w:rPr>
          <w:i/>
          <w:highlight w:val="cyan"/>
          <w:lang w:val="en-CA"/>
        </w:rPr>
        <w:t xml:space="preserve">associated </w:t>
      </w:r>
      <w:r w:rsidR="002648FE" w:rsidRPr="001533A7">
        <w:rPr>
          <w:i/>
          <w:highlight w:val="cyan"/>
          <w:lang w:val="en-CA"/>
        </w:rPr>
        <w:t>IRAP</w:t>
      </w:r>
      <w:r w:rsidRPr="001533A7">
        <w:rPr>
          <w:i/>
          <w:highlight w:val="cyan"/>
          <w:lang w:val="en-CA"/>
        </w:rPr>
        <w:t xml:space="preserve"> picture</w:t>
      </w:r>
      <w:r w:rsidRPr="001533A7">
        <w:rPr>
          <w:highlight w:val="cyan"/>
          <w:lang w:val="en-CA"/>
        </w:rPr>
        <w:t xml:space="preserve"> and </w:t>
      </w:r>
      <w:r w:rsidRPr="001533A7">
        <w:rPr>
          <w:lang w:val="en-CA"/>
        </w:rPr>
        <w:t xml:space="preserve">precedes the </w:t>
      </w:r>
      <w:r w:rsidRPr="001533A7">
        <w:rPr>
          <w:i/>
          <w:lang w:val="en-CA"/>
        </w:rPr>
        <w:t xml:space="preserve">associated </w:t>
      </w:r>
      <w:r w:rsidR="002648FE" w:rsidRPr="001533A7">
        <w:rPr>
          <w:i/>
          <w:lang w:val="en-CA"/>
        </w:rPr>
        <w:t>IRAP</w:t>
      </w:r>
      <w:r w:rsidRPr="001533A7">
        <w:rPr>
          <w:i/>
          <w:lang w:val="en-CA"/>
        </w:rPr>
        <w:t xml:space="preserve"> picture</w:t>
      </w:r>
      <w:r w:rsidRPr="001533A7">
        <w:rPr>
          <w:lang w:val="en-CA"/>
        </w:rPr>
        <w:t xml:space="preserve"> in </w:t>
      </w:r>
      <w:r w:rsidRPr="001533A7">
        <w:rPr>
          <w:i/>
          <w:lang w:val="en-CA"/>
        </w:rPr>
        <w:t>output order</w:t>
      </w:r>
      <w:r w:rsidRPr="001533A7">
        <w:rPr>
          <w:lang w:val="en-CA"/>
        </w:rPr>
        <w:t>.</w:t>
      </w:r>
    </w:p>
    <w:p w:rsidR="008E2817" w:rsidRPr="001533A7" w:rsidRDefault="008E2817" w:rsidP="00CA066A">
      <w:pPr>
        <w:numPr>
          <w:ilvl w:val="2"/>
          <w:numId w:val="41"/>
        </w:numPr>
        <w:tabs>
          <w:tab w:val="clear" w:pos="720"/>
          <w:tab w:val="clear" w:pos="794"/>
          <w:tab w:val="num" w:pos="795"/>
        </w:tabs>
        <w:rPr>
          <w:b/>
          <w:lang w:val="en-CA"/>
        </w:rPr>
      </w:pPr>
      <w:proofErr w:type="gramStart"/>
      <w:r w:rsidRPr="001533A7">
        <w:rPr>
          <w:b/>
          <w:lang w:val="en-CA"/>
        </w:rPr>
        <w:t>non-base</w:t>
      </w:r>
      <w:proofErr w:type="gramEnd"/>
      <w:r w:rsidRPr="001533A7">
        <w:rPr>
          <w:b/>
          <w:lang w:val="en-CA"/>
        </w:rPr>
        <w:t xml:space="preserve"> layer</w:t>
      </w:r>
      <w:r w:rsidRPr="001533A7">
        <w:rPr>
          <w:lang w:val="en-CA"/>
        </w:rPr>
        <w:t xml:space="preserve">: A </w:t>
      </w:r>
      <w:r w:rsidRPr="001533A7">
        <w:rPr>
          <w:i/>
          <w:lang w:val="en-CA"/>
        </w:rPr>
        <w:t xml:space="preserve">layer </w:t>
      </w:r>
      <w:r w:rsidRPr="001533A7">
        <w:rPr>
          <w:lang w:val="en-CA"/>
        </w:rPr>
        <w:t xml:space="preserve">in which all </w:t>
      </w:r>
      <w:r w:rsidRPr="001533A7">
        <w:rPr>
          <w:i/>
          <w:lang w:val="en-CA"/>
        </w:rPr>
        <w:t>VCL NAL units</w:t>
      </w:r>
      <w:r w:rsidRPr="001533A7">
        <w:rPr>
          <w:lang w:val="en-CA"/>
        </w:rPr>
        <w:t xml:space="preserve"> have the same nuh_layer_id value greater </w:t>
      </w:r>
      <w:r w:rsidR="00F85367" w:rsidRPr="001533A7">
        <w:rPr>
          <w:lang w:val="en-CA"/>
        </w:rPr>
        <w:t>than </w:t>
      </w:r>
      <w:r w:rsidRPr="001533A7">
        <w:rPr>
          <w:lang w:val="en-CA"/>
        </w:rPr>
        <w:t xml:space="preserve">0. </w:t>
      </w:r>
    </w:p>
    <w:p w:rsidR="00525ED1" w:rsidRPr="001533A7" w:rsidRDefault="00525ED1" w:rsidP="00CA066A">
      <w:pPr>
        <w:numPr>
          <w:ilvl w:val="2"/>
          <w:numId w:val="41"/>
        </w:numPr>
        <w:tabs>
          <w:tab w:val="clear" w:pos="720"/>
          <w:tab w:val="clear" w:pos="794"/>
          <w:tab w:val="num" w:pos="795"/>
        </w:tabs>
        <w:ind w:left="795" w:hanging="795"/>
      </w:pPr>
      <w:r w:rsidRPr="001533A7">
        <w:rPr>
          <w:b/>
          <w:noProof/>
        </w:rPr>
        <w:t>picture order count</w:t>
      </w:r>
      <w:r w:rsidRPr="001533A7">
        <w:rPr>
          <w:noProof/>
        </w:rPr>
        <w:t xml:space="preserve">: A variable that is associated with each </w:t>
      </w:r>
      <w:r w:rsidRPr="001533A7">
        <w:rPr>
          <w:i/>
          <w:noProof/>
        </w:rPr>
        <w:t>picture</w:t>
      </w:r>
      <w:r w:rsidRPr="001533A7">
        <w:rPr>
          <w:noProof/>
        </w:rPr>
        <w:t xml:space="preserve">, uniquely identifies the associated </w:t>
      </w:r>
      <w:r w:rsidRPr="001533A7">
        <w:rPr>
          <w:i/>
          <w:noProof/>
        </w:rPr>
        <w:t>picture</w:t>
      </w:r>
      <w:r w:rsidRPr="001533A7">
        <w:rPr>
          <w:noProof/>
        </w:rPr>
        <w:t xml:space="preserve"> </w:t>
      </w:r>
      <w:r w:rsidRPr="001533A7">
        <w:rPr>
          <w:noProof/>
          <w:highlight w:val="cyan"/>
        </w:rPr>
        <w:t>with a particular value of nuh_layer_id</w:t>
      </w:r>
      <w:r w:rsidRPr="001533A7">
        <w:rPr>
          <w:noProof/>
        </w:rPr>
        <w:t xml:space="preserve"> among all </w:t>
      </w:r>
      <w:r w:rsidRPr="001533A7">
        <w:rPr>
          <w:i/>
          <w:noProof/>
        </w:rPr>
        <w:t>pictures</w:t>
      </w:r>
      <w:r w:rsidRPr="001533A7">
        <w:rPr>
          <w:noProof/>
        </w:rPr>
        <w:t xml:space="preserve"> </w:t>
      </w:r>
      <w:r w:rsidRPr="001533A7">
        <w:rPr>
          <w:noProof/>
          <w:highlight w:val="cyan"/>
        </w:rPr>
        <w:t>with that same particular value of nuh_layer_id</w:t>
      </w:r>
      <w:r w:rsidRPr="001533A7">
        <w:rPr>
          <w:noProof/>
        </w:rPr>
        <w:t xml:space="preserve"> in the </w:t>
      </w:r>
      <w:r w:rsidRPr="001533A7">
        <w:rPr>
          <w:i/>
          <w:noProof/>
        </w:rPr>
        <w:t>CVS</w:t>
      </w:r>
      <w:r w:rsidRPr="001533A7">
        <w:rPr>
          <w:noProof/>
        </w:rPr>
        <w:t xml:space="preserve">, and, when the associated </w:t>
      </w:r>
      <w:r w:rsidRPr="001533A7">
        <w:rPr>
          <w:i/>
          <w:noProof/>
        </w:rPr>
        <w:t>picture</w:t>
      </w:r>
      <w:r w:rsidRPr="001533A7">
        <w:rPr>
          <w:noProof/>
        </w:rPr>
        <w:t xml:space="preserve"> is to be output from the </w:t>
      </w:r>
      <w:r w:rsidRPr="001533A7">
        <w:rPr>
          <w:i/>
          <w:noProof/>
        </w:rPr>
        <w:t>decoded picture buffer</w:t>
      </w:r>
      <w:r w:rsidRPr="001533A7">
        <w:rPr>
          <w:noProof/>
        </w:rPr>
        <w:t xml:space="preserve">, indicates the position of the associated </w:t>
      </w:r>
      <w:r w:rsidRPr="001533A7">
        <w:rPr>
          <w:i/>
          <w:noProof/>
        </w:rPr>
        <w:t>picture</w:t>
      </w:r>
      <w:r w:rsidRPr="001533A7">
        <w:rPr>
          <w:noProof/>
        </w:rPr>
        <w:t xml:space="preserve"> in </w:t>
      </w:r>
      <w:r w:rsidRPr="001533A7">
        <w:rPr>
          <w:i/>
          <w:noProof/>
        </w:rPr>
        <w:t>output order</w:t>
      </w:r>
      <w:r w:rsidRPr="001533A7">
        <w:rPr>
          <w:noProof/>
        </w:rPr>
        <w:t xml:space="preserve"> relative to the </w:t>
      </w:r>
      <w:r w:rsidRPr="001533A7">
        <w:rPr>
          <w:i/>
          <w:noProof/>
        </w:rPr>
        <w:t>output order</w:t>
      </w:r>
      <w:r w:rsidRPr="001533A7">
        <w:rPr>
          <w:noProof/>
        </w:rPr>
        <w:t xml:space="preserve"> positions of the other </w:t>
      </w:r>
      <w:r w:rsidRPr="001533A7">
        <w:rPr>
          <w:i/>
          <w:noProof/>
        </w:rPr>
        <w:t>pictures</w:t>
      </w:r>
      <w:r w:rsidRPr="001533A7">
        <w:rPr>
          <w:noProof/>
        </w:rPr>
        <w:t xml:space="preserve"> </w:t>
      </w:r>
      <w:r w:rsidRPr="001533A7">
        <w:rPr>
          <w:noProof/>
          <w:highlight w:val="cyan"/>
        </w:rPr>
        <w:lastRenderedPageBreak/>
        <w:t>with that same particular value of nuh_layer_id</w:t>
      </w:r>
      <w:r w:rsidRPr="001533A7">
        <w:rPr>
          <w:noProof/>
        </w:rPr>
        <w:t xml:space="preserve"> in the same </w:t>
      </w:r>
      <w:r w:rsidRPr="001533A7">
        <w:rPr>
          <w:i/>
          <w:noProof/>
        </w:rPr>
        <w:t>CVS</w:t>
      </w:r>
      <w:r w:rsidRPr="001533A7">
        <w:rPr>
          <w:noProof/>
        </w:rPr>
        <w:t xml:space="preserve"> that are to be output from the </w:t>
      </w:r>
      <w:r w:rsidRPr="001533A7">
        <w:rPr>
          <w:i/>
          <w:noProof/>
        </w:rPr>
        <w:t>decoded picture buffer</w:t>
      </w:r>
      <w:r w:rsidRPr="001533A7">
        <w:rPr>
          <w:noProof/>
        </w:rPr>
        <w:t>.</w:t>
      </w:r>
    </w:p>
    <w:p w:rsidR="00CF1D51" w:rsidRDefault="00CF1D51" w:rsidP="00CA066A">
      <w:pPr>
        <w:numPr>
          <w:ilvl w:val="2"/>
          <w:numId w:val="41"/>
        </w:numPr>
        <w:tabs>
          <w:tab w:val="clear" w:pos="720"/>
          <w:tab w:val="clear" w:pos="794"/>
          <w:tab w:val="num" w:pos="795"/>
        </w:tabs>
        <w:ind w:left="795" w:hanging="795"/>
      </w:pPr>
      <w:proofErr w:type="gramStart"/>
      <w:r w:rsidRPr="001533A7">
        <w:rPr>
          <w:b/>
        </w:rPr>
        <w:t>reference</w:t>
      </w:r>
      <w:proofErr w:type="gramEnd"/>
      <w:r w:rsidRPr="001533A7">
        <w:rPr>
          <w:b/>
        </w:rPr>
        <w:t xml:space="preserve"> layer picture</w:t>
      </w:r>
      <w:r w:rsidRPr="001533A7">
        <w:t xml:space="preserve">: A </w:t>
      </w:r>
      <w:r w:rsidRPr="001533A7">
        <w:rPr>
          <w:i/>
        </w:rPr>
        <w:t>picture</w:t>
      </w:r>
      <w:r w:rsidR="00FC2329" w:rsidRPr="001533A7">
        <w:t xml:space="preserve"> in a </w:t>
      </w:r>
      <w:r w:rsidR="00E016D0" w:rsidRPr="001533A7">
        <w:rPr>
          <w:i/>
        </w:rPr>
        <w:t>direct</w:t>
      </w:r>
      <w:r w:rsidR="00E016D0" w:rsidRPr="001533A7">
        <w:t xml:space="preserve"> </w:t>
      </w:r>
      <w:r w:rsidR="00FC2329" w:rsidRPr="001533A7">
        <w:rPr>
          <w:i/>
        </w:rPr>
        <w:t>reference layer</w:t>
      </w:r>
      <w:r w:rsidR="00FC2329" w:rsidRPr="001533A7">
        <w:t xml:space="preserve"> </w:t>
      </w:r>
      <w:r w:rsidRPr="001533A7">
        <w:t xml:space="preserve">which is used for inter-layer prediction of the current </w:t>
      </w:r>
      <w:r w:rsidRPr="001533A7">
        <w:rPr>
          <w:i/>
        </w:rPr>
        <w:t>picture</w:t>
      </w:r>
      <w:r w:rsidRPr="001533A7">
        <w:t xml:space="preserve"> and is in the same access unit</w:t>
      </w:r>
      <w:r w:rsidR="00FC2329" w:rsidRPr="001533A7">
        <w:t xml:space="preserve"> as the </w:t>
      </w:r>
      <w:r w:rsidR="00FC2329" w:rsidRPr="001533A7">
        <w:rPr>
          <w:i/>
        </w:rPr>
        <w:t>current picture</w:t>
      </w:r>
      <w:r w:rsidRPr="001533A7">
        <w:t xml:space="preserve">.  </w:t>
      </w:r>
    </w:p>
    <w:p w:rsidR="0095309A" w:rsidRPr="001533A7" w:rsidRDefault="0095309A" w:rsidP="0095309A">
      <w:pPr>
        <w:numPr>
          <w:ilvl w:val="2"/>
          <w:numId w:val="41"/>
        </w:numPr>
        <w:tabs>
          <w:tab w:val="clear" w:pos="794"/>
        </w:tabs>
      </w:pPr>
      <w:proofErr w:type="gramStart"/>
      <w:r w:rsidRPr="0095309A">
        <w:rPr>
          <w:b/>
        </w:rPr>
        <w:t>reference</w:t>
      </w:r>
      <w:proofErr w:type="gramEnd"/>
      <w:r w:rsidRPr="0095309A">
        <w:rPr>
          <w:b/>
        </w:rPr>
        <w:t xml:space="preserve"> picture list</w:t>
      </w:r>
      <w:r w:rsidRPr="0095309A">
        <w:t>: A list of reference pictures that is used for inter prediction or inter-layer prediction of a P or B slice.</w:t>
      </w:r>
    </w:p>
    <w:p w:rsidR="00EB4B26" w:rsidRPr="001533A7" w:rsidRDefault="00EB4B26" w:rsidP="00CA066A">
      <w:pPr>
        <w:numPr>
          <w:ilvl w:val="2"/>
          <w:numId w:val="41"/>
        </w:numPr>
        <w:tabs>
          <w:tab w:val="clear" w:pos="720"/>
          <w:tab w:val="clear" w:pos="794"/>
          <w:tab w:val="num" w:pos="795"/>
        </w:tabs>
        <w:rPr>
          <w:lang w:val="en-CA"/>
        </w:rPr>
      </w:pPr>
      <w:proofErr w:type="gramStart"/>
      <w:r w:rsidRPr="001533A7">
        <w:rPr>
          <w:b/>
          <w:lang w:val="en-CA"/>
        </w:rPr>
        <w:t>target</w:t>
      </w:r>
      <w:proofErr w:type="gramEnd"/>
      <w:r w:rsidRPr="001533A7">
        <w:rPr>
          <w:b/>
          <w:lang w:val="en-CA"/>
        </w:rPr>
        <w:t xml:space="preserve"> output layer</w:t>
      </w:r>
      <w:r w:rsidRPr="001533A7">
        <w:rPr>
          <w:lang w:val="en-CA"/>
        </w:rPr>
        <w:t xml:space="preserve">: A </w:t>
      </w:r>
      <w:r w:rsidRPr="001533A7">
        <w:rPr>
          <w:i/>
          <w:lang w:val="en-CA"/>
        </w:rPr>
        <w:t xml:space="preserve">layer </w:t>
      </w:r>
      <w:r w:rsidRPr="001533A7">
        <w:rPr>
          <w:lang w:val="en-CA"/>
        </w:rPr>
        <w:t xml:space="preserve">that is to be output. </w:t>
      </w:r>
    </w:p>
    <w:p w:rsidR="00447670" w:rsidRPr="001533A7" w:rsidRDefault="00447670" w:rsidP="00CA066A">
      <w:pPr>
        <w:numPr>
          <w:ilvl w:val="2"/>
          <w:numId w:val="41"/>
        </w:numPr>
        <w:tabs>
          <w:tab w:val="clear" w:pos="720"/>
          <w:tab w:val="clear" w:pos="794"/>
          <w:tab w:val="num" w:pos="795"/>
        </w:tabs>
        <w:rPr>
          <w:lang w:val="en-CA"/>
        </w:rPr>
      </w:pPr>
      <w:proofErr w:type="gramStart"/>
      <w:r w:rsidRPr="001533A7">
        <w:rPr>
          <w:b/>
          <w:lang w:val="en-CA"/>
        </w:rPr>
        <w:t>trailing</w:t>
      </w:r>
      <w:proofErr w:type="gramEnd"/>
      <w:r w:rsidRPr="001533A7">
        <w:rPr>
          <w:b/>
          <w:lang w:val="en-CA"/>
        </w:rPr>
        <w:t xml:space="preserve"> picture</w:t>
      </w:r>
      <w:r w:rsidRPr="001533A7">
        <w:rPr>
          <w:lang w:val="en-CA"/>
        </w:rPr>
        <w:t xml:space="preserve">: A </w:t>
      </w:r>
      <w:r w:rsidRPr="001533A7">
        <w:rPr>
          <w:i/>
          <w:lang w:val="en-CA"/>
        </w:rPr>
        <w:t>picture</w:t>
      </w:r>
      <w:r w:rsidRPr="001533A7">
        <w:rPr>
          <w:lang w:val="en-CA"/>
        </w:rPr>
        <w:t xml:space="preserve"> that </w:t>
      </w:r>
      <w:r w:rsidRPr="001533A7">
        <w:rPr>
          <w:highlight w:val="cyan"/>
          <w:lang w:val="en-CA"/>
        </w:rPr>
        <w:t xml:space="preserve">is in the same </w:t>
      </w:r>
      <w:r w:rsidRPr="001533A7">
        <w:rPr>
          <w:i/>
          <w:highlight w:val="cyan"/>
          <w:lang w:val="en-CA"/>
        </w:rPr>
        <w:t>layer</w:t>
      </w:r>
      <w:r w:rsidRPr="001533A7">
        <w:rPr>
          <w:highlight w:val="cyan"/>
          <w:lang w:val="en-CA"/>
        </w:rPr>
        <w:t xml:space="preserve"> as the </w:t>
      </w:r>
      <w:r w:rsidRPr="001533A7">
        <w:rPr>
          <w:i/>
          <w:highlight w:val="cyan"/>
          <w:lang w:val="en-CA"/>
        </w:rPr>
        <w:t xml:space="preserve">associated </w:t>
      </w:r>
      <w:r w:rsidR="002648FE" w:rsidRPr="001533A7">
        <w:rPr>
          <w:i/>
          <w:highlight w:val="cyan"/>
          <w:lang w:val="en-CA"/>
        </w:rPr>
        <w:t>IRAP</w:t>
      </w:r>
      <w:r w:rsidRPr="001533A7">
        <w:rPr>
          <w:i/>
          <w:highlight w:val="cyan"/>
          <w:lang w:val="en-CA"/>
        </w:rPr>
        <w:t xml:space="preserve"> picture</w:t>
      </w:r>
      <w:r w:rsidRPr="001533A7">
        <w:rPr>
          <w:highlight w:val="cyan"/>
          <w:lang w:val="en-CA"/>
        </w:rPr>
        <w:t xml:space="preserve"> and </w:t>
      </w:r>
      <w:r w:rsidRPr="001533A7">
        <w:rPr>
          <w:lang w:val="en-CA"/>
        </w:rPr>
        <w:t xml:space="preserve">follows the </w:t>
      </w:r>
      <w:r w:rsidRPr="001533A7">
        <w:rPr>
          <w:i/>
          <w:lang w:val="en-CA"/>
        </w:rPr>
        <w:t xml:space="preserve">associated </w:t>
      </w:r>
      <w:r w:rsidR="002648FE" w:rsidRPr="001533A7">
        <w:rPr>
          <w:i/>
          <w:lang w:val="en-CA"/>
        </w:rPr>
        <w:t>IRAP</w:t>
      </w:r>
      <w:r w:rsidRPr="001533A7">
        <w:rPr>
          <w:i/>
          <w:lang w:val="en-CA"/>
        </w:rPr>
        <w:t xml:space="preserve"> picture</w:t>
      </w:r>
      <w:r w:rsidRPr="001533A7">
        <w:rPr>
          <w:lang w:val="en-CA"/>
        </w:rPr>
        <w:t xml:space="preserve"> in </w:t>
      </w:r>
      <w:r w:rsidRPr="001533A7">
        <w:rPr>
          <w:i/>
          <w:lang w:val="en-CA"/>
        </w:rPr>
        <w:t>output order</w:t>
      </w:r>
      <w:r w:rsidRPr="001533A7">
        <w:rPr>
          <w:lang w:val="en-CA"/>
        </w:rPr>
        <w:t>.</w:t>
      </w:r>
    </w:p>
    <w:p w:rsidR="00635D9B" w:rsidRPr="001533A7" w:rsidRDefault="00635D9B" w:rsidP="00CA066A">
      <w:pPr>
        <w:numPr>
          <w:ilvl w:val="2"/>
          <w:numId w:val="41"/>
        </w:numPr>
        <w:tabs>
          <w:tab w:val="clear" w:pos="720"/>
          <w:tab w:val="clear" w:pos="794"/>
          <w:tab w:val="num" w:pos="795"/>
        </w:tabs>
        <w:ind w:left="795" w:hanging="795"/>
      </w:pPr>
      <w:proofErr w:type="gramStart"/>
      <w:r w:rsidRPr="001533A7">
        <w:rPr>
          <w:b/>
          <w:highlight w:val="cyan"/>
        </w:rPr>
        <w:t>output</w:t>
      </w:r>
      <w:proofErr w:type="gramEnd"/>
      <w:r w:rsidRPr="001533A7">
        <w:rPr>
          <w:b/>
          <w:highlight w:val="cyan"/>
        </w:rPr>
        <w:t xml:space="preserve"> time</w:t>
      </w:r>
      <w:r w:rsidRPr="001533A7">
        <w:rPr>
          <w:highlight w:val="cyan"/>
        </w:rPr>
        <w:t xml:space="preserve">: </w:t>
      </w:r>
      <w:r w:rsidR="00745A0A" w:rsidRPr="001533A7">
        <w:rPr>
          <w:highlight w:val="cyan"/>
        </w:rPr>
        <w:t xml:space="preserve">A time instance when a </w:t>
      </w:r>
      <w:r w:rsidR="00745A0A" w:rsidRPr="001533A7">
        <w:rPr>
          <w:i/>
          <w:highlight w:val="cyan"/>
        </w:rPr>
        <w:t>decoded</w:t>
      </w:r>
      <w:r w:rsidR="00745A0A" w:rsidRPr="001533A7">
        <w:rPr>
          <w:highlight w:val="cyan"/>
        </w:rPr>
        <w:t xml:space="preserve"> </w:t>
      </w:r>
      <w:r w:rsidR="00745A0A" w:rsidRPr="001533A7">
        <w:rPr>
          <w:i/>
          <w:highlight w:val="cyan"/>
        </w:rPr>
        <w:t>picture</w:t>
      </w:r>
      <w:r w:rsidR="00745A0A" w:rsidRPr="001533A7">
        <w:rPr>
          <w:highlight w:val="cyan"/>
        </w:rPr>
        <w:t xml:space="preserve"> is to be output and derived by the specifications in Annex C, if the timing information is present in the </w:t>
      </w:r>
      <w:r w:rsidR="00745A0A" w:rsidRPr="001533A7">
        <w:rPr>
          <w:i/>
          <w:highlight w:val="cyan"/>
        </w:rPr>
        <w:t>coded video sequence</w:t>
      </w:r>
      <w:r w:rsidR="007717EC" w:rsidRPr="001533A7">
        <w:rPr>
          <w:highlight w:val="cyan"/>
        </w:rPr>
        <w:t>.</w:t>
      </w:r>
      <w:r w:rsidR="00745A0A" w:rsidRPr="001533A7">
        <w:t xml:space="preserve"> </w:t>
      </w:r>
      <w:r w:rsidR="00745A0A" w:rsidRPr="001533A7">
        <w:rPr>
          <w:highlight w:val="yellow"/>
        </w:rPr>
        <w:t>[Ed. (CY): Consider clearer definition of “output time”]</w:t>
      </w:r>
      <w:r w:rsidR="00745A0A" w:rsidRPr="001533A7">
        <w:t xml:space="preserve"> </w:t>
      </w:r>
      <w:r w:rsidR="00156E4F" w:rsidRPr="001533A7">
        <w:t xml:space="preserve"> </w:t>
      </w:r>
      <w:r w:rsidR="00156E4F" w:rsidRPr="001533A7">
        <w:rPr>
          <w:highlight w:val="yellow"/>
        </w:rPr>
        <w:t>[Ed. (MH): Term “output time” is used in many occasions in HEVC v1, but it is not included in the definitions in clause 3. If its definition is considered necessary, the definition should IMO appear in clause 3 and be applicable to HEVC v1 too.]</w:t>
      </w:r>
    </w:p>
    <w:p w:rsidR="00D76A84" w:rsidRPr="001533A7" w:rsidRDefault="00D76A84" w:rsidP="00CA066A">
      <w:pPr>
        <w:numPr>
          <w:ilvl w:val="2"/>
          <w:numId w:val="41"/>
        </w:numPr>
        <w:tabs>
          <w:tab w:val="clear" w:pos="720"/>
          <w:tab w:val="clear" w:pos="794"/>
          <w:tab w:val="num" w:pos="795"/>
        </w:tabs>
        <w:rPr>
          <w:b/>
          <w:lang w:val="en-CA"/>
        </w:rPr>
      </w:pPr>
      <w:proofErr w:type="gramStart"/>
      <w:r w:rsidRPr="001533A7">
        <w:rPr>
          <w:b/>
          <w:lang w:val="en-CA"/>
        </w:rPr>
        <w:t>view</w:t>
      </w:r>
      <w:proofErr w:type="gramEnd"/>
      <w:r w:rsidRPr="001533A7">
        <w:rPr>
          <w:lang w:val="en-CA"/>
        </w:rPr>
        <w:t>: a sequence of pictures with an identical value of ViewId.</w:t>
      </w:r>
    </w:p>
    <w:p w:rsidR="00C77688" w:rsidRPr="001533A7" w:rsidRDefault="00C77688" w:rsidP="003C3416">
      <w:pPr>
        <w:pStyle w:val="Note1"/>
        <w:rPr>
          <w:lang w:val="en-CA"/>
        </w:rPr>
      </w:pPr>
      <w:bookmarkStart w:id="1153" w:name="_Toc339889442"/>
      <w:bookmarkStart w:id="1154" w:name="_Toc340052321"/>
      <w:bookmarkEnd w:id="1153"/>
      <w:bookmarkEnd w:id="1154"/>
      <w:r w:rsidRPr="001533A7">
        <w:rPr>
          <w:lang w:val="en-CA"/>
        </w:rPr>
        <w:t>NOTE – A view typically represents a sequence of pictures captured with one camera.</w:t>
      </w:r>
    </w:p>
    <w:p w:rsidR="005C4C1E" w:rsidRPr="001533A7" w:rsidRDefault="005C4C1E" w:rsidP="00CA066A">
      <w:pPr>
        <w:pStyle w:val="Annex2"/>
        <w:numPr>
          <w:ilvl w:val="1"/>
          <w:numId w:val="41"/>
        </w:numPr>
        <w:rPr>
          <w:lang w:val="en-CA"/>
        </w:rPr>
      </w:pPr>
      <w:bookmarkStart w:id="1155" w:name="_Toc357439229"/>
      <w:bookmarkStart w:id="1156" w:name="_Toc356824253"/>
      <w:bookmarkStart w:id="1157" w:name="_Toc356148060"/>
      <w:bookmarkStart w:id="1158" w:name="_Toc348629377"/>
      <w:bookmarkStart w:id="1159" w:name="_Toc351367613"/>
      <w:bookmarkStart w:id="1160" w:name="_Toc361327383"/>
      <w:r w:rsidRPr="001533A7">
        <w:rPr>
          <w:lang w:val="en-CA"/>
        </w:rPr>
        <w:t>Abbreviations</w:t>
      </w:r>
      <w:bookmarkEnd w:id="1155"/>
      <w:bookmarkEnd w:id="1156"/>
      <w:bookmarkEnd w:id="1157"/>
      <w:bookmarkEnd w:id="1158"/>
      <w:bookmarkEnd w:id="1159"/>
      <w:bookmarkEnd w:id="1160"/>
    </w:p>
    <w:p w:rsidR="005C4C1E" w:rsidRPr="001533A7" w:rsidRDefault="005C4C1E" w:rsidP="005C4C1E">
      <w:pPr>
        <w:pStyle w:val="3N"/>
        <w:rPr>
          <w:lang w:val="en-CA"/>
        </w:rPr>
      </w:pPr>
      <w:r w:rsidRPr="001533A7">
        <w:rPr>
          <w:lang w:val="en-CA"/>
        </w:rPr>
        <w:t xml:space="preserve">The </w:t>
      </w:r>
      <w:proofErr w:type="gramStart"/>
      <w:r w:rsidRPr="001533A7">
        <w:rPr>
          <w:lang w:val="en-CA"/>
        </w:rPr>
        <w:t xml:space="preserve">specification in clause </w:t>
      </w:r>
      <w:r w:rsidRPr="001533A7">
        <w:rPr>
          <w:highlight w:val="yellow"/>
          <w:lang w:val="en-CA"/>
        </w:rPr>
        <w:t>4</w:t>
      </w:r>
      <w:r w:rsidRPr="001533A7">
        <w:rPr>
          <w:lang w:val="en-CA"/>
        </w:rPr>
        <w:t xml:space="preserve"> apply</w:t>
      </w:r>
      <w:proofErr w:type="gramEnd"/>
      <w:r w:rsidRPr="001533A7">
        <w:rPr>
          <w:lang w:val="en-CA"/>
        </w:rPr>
        <w:t xml:space="preserve">. </w:t>
      </w:r>
    </w:p>
    <w:p w:rsidR="005C4C1E" w:rsidRPr="001533A7" w:rsidRDefault="005C4C1E" w:rsidP="00CA066A">
      <w:pPr>
        <w:pStyle w:val="Annex2"/>
        <w:numPr>
          <w:ilvl w:val="1"/>
          <w:numId w:val="41"/>
        </w:numPr>
        <w:rPr>
          <w:lang w:val="en-CA"/>
        </w:rPr>
      </w:pPr>
      <w:bookmarkStart w:id="1161" w:name="_Toc357439230"/>
      <w:bookmarkStart w:id="1162" w:name="_Toc356824254"/>
      <w:bookmarkStart w:id="1163" w:name="_Toc356148061"/>
      <w:bookmarkStart w:id="1164" w:name="_Toc348629378"/>
      <w:bookmarkStart w:id="1165" w:name="_Toc351367614"/>
      <w:bookmarkStart w:id="1166" w:name="_Toc361327384"/>
      <w:r w:rsidRPr="001533A7">
        <w:rPr>
          <w:lang w:val="en-CA"/>
        </w:rPr>
        <w:t>Conventions</w:t>
      </w:r>
      <w:bookmarkEnd w:id="1161"/>
      <w:bookmarkEnd w:id="1162"/>
      <w:bookmarkEnd w:id="1163"/>
      <w:bookmarkEnd w:id="1164"/>
      <w:bookmarkEnd w:id="1165"/>
      <w:bookmarkEnd w:id="1166"/>
    </w:p>
    <w:p w:rsidR="005C4C1E" w:rsidRPr="001533A7" w:rsidRDefault="005C4C1E" w:rsidP="005C4C1E">
      <w:pPr>
        <w:pStyle w:val="3N"/>
        <w:rPr>
          <w:lang w:val="en-CA"/>
        </w:rPr>
      </w:pPr>
      <w:r w:rsidRPr="001533A7">
        <w:rPr>
          <w:lang w:val="en-CA"/>
        </w:rPr>
        <w:t xml:space="preserve">The </w:t>
      </w:r>
      <w:proofErr w:type="gramStart"/>
      <w:r w:rsidRPr="001533A7">
        <w:rPr>
          <w:lang w:val="en-CA"/>
        </w:rPr>
        <w:t xml:space="preserve">specification in clause </w:t>
      </w:r>
      <w:r w:rsidRPr="001533A7">
        <w:rPr>
          <w:highlight w:val="yellow"/>
          <w:lang w:val="en-CA"/>
        </w:rPr>
        <w:t>5</w:t>
      </w:r>
      <w:r w:rsidRPr="001533A7">
        <w:rPr>
          <w:lang w:val="en-CA"/>
        </w:rPr>
        <w:t xml:space="preserve"> apply</w:t>
      </w:r>
      <w:proofErr w:type="gramEnd"/>
      <w:r w:rsidRPr="001533A7">
        <w:rPr>
          <w:lang w:val="en-CA"/>
        </w:rPr>
        <w:t>.</w:t>
      </w:r>
    </w:p>
    <w:p w:rsidR="005C4C1E" w:rsidRPr="001533A7" w:rsidRDefault="005C4C1E" w:rsidP="00CA066A">
      <w:pPr>
        <w:pStyle w:val="Annex2"/>
        <w:numPr>
          <w:ilvl w:val="1"/>
          <w:numId w:val="41"/>
        </w:numPr>
        <w:rPr>
          <w:lang w:val="en-CA"/>
        </w:rPr>
      </w:pPr>
      <w:bookmarkStart w:id="1167" w:name="_Toc357439231"/>
      <w:bookmarkStart w:id="1168" w:name="_Toc356824255"/>
      <w:bookmarkStart w:id="1169" w:name="_Toc356148062"/>
      <w:bookmarkStart w:id="1170" w:name="_Toc348629379"/>
      <w:bookmarkStart w:id="1171" w:name="_Toc351367615"/>
      <w:bookmarkStart w:id="1172" w:name="_Toc361327385"/>
      <w:r w:rsidRPr="001533A7">
        <w:rPr>
          <w:lang w:val="en-CA"/>
        </w:rPr>
        <w:t>Source, coded, decoded and output data formats, scanning processes, and neighbouring relationships</w:t>
      </w:r>
      <w:bookmarkEnd w:id="1167"/>
      <w:bookmarkEnd w:id="1168"/>
      <w:bookmarkEnd w:id="1169"/>
      <w:bookmarkEnd w:id="1170"/>
      <w:bookmarkEnd w:id="1171"/>
      <w:bookmarkEnd w:id="1172"/>
    </w:p>
    <w:p w:rsidR="005C4C1E" w:rsidRPr="001533A7" w:rsidRDefault="005C4C1E" w:rsidP="005C4C1E">
      <w:pPr>
        <w:pStyle w:val="3N"/>
        <w:rPr>
          <w:lang w:val="en-CA"/>
        </w:rPr>
      </w:pPr>
      <w:r w:rsidRPr="001533A7">
        <w:rPr>
          <w:lang w:val="en-CA"/>
        </w:rPr>
        <w:t xml:space="preserve">The </w:t>
      </w:r>
      <w:proofErr w:type="gramStart"/>
      <w:r w:rsidRPr="001533A7">
        <w:rPr>
          <w:lang w:val="en-CA"/>
        </w:rPr>
        <w:t xml:space="preserve">specification in clause </w:t>
      </w:r>
      <w:r w:rsidRPr="001533A7">
        <w:rPr>
          <w:highlight w:val="yellow"/>
          <w:lang w:val="en-CA"/>
        </w:rPr>
        <w:t>6</w:t>
      </w:r>
      <w:r w:rsidRPr="001533A7">
        <w:rPr>
          <w:lang w:val="en-CA"/>
        </w:rPr>
        <w:t xml:space="preserve"> apply</w:t>
      </w:r>
      <w:proofErr w:type="gramEnd"/>
      <w:r w:rsidRPr="001533A7">
        <w:rPr>
          <w:lang w:val="en-CA"/>
        </w:rPr>
        <w:t xml:space="preserve">. </w:t>
      </w:r>
    </w:p>
    <w:p w:rsidR="005C4C1E" w:rsidRPr="001533A7" w:rsidRDefault="005C4C1E" w:rsidP="00CA066A">
      <w:pPr>
        <w:pStyle w:val="Annex2"/>
        <w:numPr>
          <w:ilvl w:val="1"/>
          <w:numId w:val="41"/>
        </w:numPr>
        <w:rPr>
          <w:lang w:val="en-CA"/>
        </w:rPr>
      </w:pPr>
      <w:bookmarkStart w:id="1173" w:name="_Toc303680801"/>
      <w:bookmarkStart w:id="1174" w:name="_Toc248045632"/>
      <w:bookmarkStart w:id="1175" w:name="_Toc226457165"/>
      <w:bookmarkStart w:id="1176" w:name="_Ref220337191"/>
      <w:bookmarkStart w:id="1177" w:name="_Ref217305740"/>
      <w:bookmarkStart w:id="1178" w:name="_Toc357439232"/>
      <w:bookmarkStart w:id="1179" w:name="_Toc356824256"/>
      <w:bookmarkStart w:id="1180" w:name="_Toc356148063"/>
      <w:bookmarkStart w:id="1181" w:name="_Toc348629380"/>
      <w:bookmarkStart w:id="1182" w:name="_Toc351367616"/>
      <w:bookmarkStart w:id="1183" w:name="_Toc361327386"/>
      <w:r w:rsidRPr="001533A7">
        <w:rPr>
          <w:lang w:val="en-CA"/>
        </w:rPr>
        <w:t>Syntax and semantics</w:t>
      </w:r>
      <w:bookmarkEnd w:id="1173"/>
      <w:bookmarkEnd w:id="1174"/>
      <w:bookmarkEnd w:id="1175"/>
      <w:bookmarkEnd w:id="1176"/>
      <w:bookmarkEnd w:id="1177"/>
      <w:bookmarkEnd w:id="1178"/>
      <w:bookmarkEnd w:id="1179"/>
      <w:bookmarkEnd w:id="1180"/>
      <w:bookmarkEnd w:id="1181"/>
      <w:bookmarkEnd w:id="1182"/>
      <w:bookmarkEnd w:id="1183"/>
    </w:p>
    <w:p w:rsidR="005C4C1E" w:rsidRPr="001533A7" w:rsidRDefault="005C4C1E" w:rsidP="005C4C1E">
      <w:pPr>
        <w:pStyle w:val="3N"/>
        <w:rPr>
          <w:lang w:val="en-CA"/>
        </w:rPr>
      </w:pPr>
      <w:r w:rsidRPr="001533A7">
        <w:rPr>
          <w:lang w:val="en-CA"/>
        </w:rPr>
        <w:t xml:space="preserve">This clause specifies syntax and semantics for </w:t>
      </w:r>
      <w:r w:rsidR="000D05CE" w:rsidRPr="001533A7">
        <w:rPr>
          <w:lang w:val="en-CA"/>
        </w:rPr>
        <w:t>CVS</w:t>
      </w:r>
      <w:r w:rsidRPr="001533A7">
        <w:rPr>
          <w:lang w:val="en-CA"/>
        </w:rPr>
        <w:t>s that conform to one or more of the profiles specified in this annex.</w:t>
      </w:r>
    </w:p>
    <w:p w:rsidR="005C4C1E" w:rsidRPr="001533A7" w:rsidRDefault="005C4C1E" w:rsidP="00CA066A">
      <w:pPr>
        <w:pStyle w:val="Annex3"/>
        <w:numPr>
          <w:ilvl w:val="2"/>
          <w:numId w:val="41"/>
        </w:numPr>
        <w:tabs>
          <w:tab w:val="clear" w:pos="1440"/>
        </w:tabs>
        <w:textAlignment w:val="auto"/>
        <w:rPr>
          <w:lang w:val="en-CA"/>
        </w:rPr>
      </w:pPr>
      <w:bookmarkStart w:id="1184" w:name="_Toc303680802"/>
      <w:bookmarkStart w:id="1185" w:name="_Toc248045633"/>
      <w:bookmarkStart w:id="1186" w:name="_Toc226457166"/>
      <w:bookmarkStart w:id="1187" w:name="_Toc198881559"/>
      <w:bookmarkStart w:id="1188" w:name="_Toc190849807"/>
      <w:bookmarkStart w:id="1189" w:name="_Toc140808430"/>
      <w:bookmarkStart w:id="1190" w:name="_Ref348089982"/>
      <w:bookmarkStart w:id="1191" w:name="_Toc357439233"/>
      <w:bookmarkStart w:id="1192" w:name="_Toc356824257"/>
      <w:bookmarkStart w:id="1193" w:name="_Toc356148064"/>
      <w:bookmarkStart w:id="1194" w:name="_Toc348629381"/>
      <w:bookmarkStart w:id="1195" w:name="_Toc351367617"/>
      <w:bookmarkStart w:id="1196" w:name="_Toc361327387"/>
      <w:r w:rsidRPr="001533A7">
        <w:rPr>
          <w:lang w:val="en-CA"/>
        </w:rPr>
        <w:t>Method of specifying syntax in tabular form</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5C4C1E" w:rsidRPr="001533A7" w:rsidRDefault="005C4C1E" w:rsidP="005C4C1E">
      <w:pPr>
        <w:pStyle w:val="3N"/>
        <w:rPr>
          <w:lang w:val="en-CA"/>
        </w:rPr>
      </w:pPr>
      <w:r w:rsidRPr="001533A7">
        <w:rPr>
          <w:lang w:val="en-CA"/>
        </w:rPr>
        <w:t>The specifications in subclause </w:t>
      </w:r>
      <w:r w:rsidRPr="001533A7">
        <w:rPr>
          <w:highlight w:val="yellow"/>
          <w:lang w:val="en-CA"/>
        </w:rPr>
        <w:t>7.1</w:t>
      </w:r>
      <w:r w:rsidRPr="001533A7">
        <w:rPr>
          <w:lang w:val="en-CA"/>
        </w:rPr>
        <w:t xml:space="preserve"> apply.</w:t>
      </w:r>
    </w:p>
    <w:p w:rsidR="005C4C1E" w:rsidRPr="001533A7" w:rsidRDefault="005C4C1E" w:rsidP="00CA066A">
      <w:pPr>
        <w:pStyle w:val="Annex3"/>
        <w:numPr>
          <w:ilvl w:val="2"/>
          <w:numId w:val="41"/>
        </w:numPr>
        <w:tabs>
          <w:tab w:val="clear" w:pos="1440"/>
        </w:tabs>
        <w:textAlignment w:val="auto"/>
        <w:rPr>
          <w:lang w:val="en-CA"/>
        </w:rPr>
      </w:pPr>
      <w:bookmarkStart w:id="1197" w:name="_Toc303680803"/>
      <w:bookmarkStart w:id="1198" w:name="_Toc248045634"/>
      <w:bookmarkStart w:id="1199" w:name="_Toc226457167"/>
      <w:bookmarkStart w:id="1200" w:name="_Toc198881560"/>
      <w:bookmarkStart w:id="1201" w:name="_Toc190849808"/>
      <w:bookmarkStart w:id="1202" w:name="_Toc140808431"/>
      <w:bookmarkStart w:id="1203" w:name="_Ref348089989"/>
      <w:bookmarkStart w:id="1204" w:name="_Toc357439234"/>
      <w:bookmarkStart w:id="1205" w:name="_Toc356824258"/>
      <w:bookmarkStart w:id="1206" w:name="_Toc356148065"/>
      <w:bookmarkStart w:id="1207" w:name="_Toc348629382"/>
      <w:bookmarkStart w:id="1208" w:name="_Toc351367618"/>
      <w:bookmarkStart w:id="1209" w:name="_Toc361327388"/>
      <w:r w:rsidRPr="001533A7">
        <w:rPr>
          <w:lang w:val="en-CA"/>
        </w:rPr>
        <w:t>Specification of syntax functions, categories, and descriptors</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5C4C1E" w:rsidRPr="001533A7" w:rsidRDefault="005C4C1E" w:rsidP="005C4C1E">
      <w:pPr>
        <w:pStyle w:val="3N"/>
        <w:rPr>
          <w:lang w:val="en-CA"/>
        </w:rPr>
      </w:pPr>
      <w:r w:rsidRPr="001533A7">
        <w:rPr>
          <w:lang w:val="en-CA"/>
        </w:rPr>
        <w:t>The specifications in subclause </w:t>
      </w:r>
      <w:r w:rsidRPr="001533A7">
        <w:rPr>
          <w:highlight w:val="yellow"/>
          <w:lang w:val="en-CA"/>
        </w:rPr>
        <w:t>7.2</w:t>
      </w:r>
      <w:r w:rsidRPr="001533A7">
        <w:rPr>
          <w:lang w:val="en-CA"/>
        </w:rPr>
        <w:t xml:space="preserve"> apply.</w:t>
      </w:r>
    </w:p>
    <w:p w:rsidR="005C4C1E" w:rsidRPr="001533A7" w:rsidRDefault="005C4C1E" w:rsidP="00CA066A">
      <w:pPr>
        <w:pStyle w:val="Annex3"/>
        <w:numPr>
          <w:ilvl w:val="2"/>
          <w:numId w:val="41"/>
        </w:numPr>
        <w:tabs>
          <w:tab w:val="clear" w:pos="1440"/>
        </w:tabs>
        <w:textAlignment w:val="auto"/>
        <w:rPr>
          <w:lang w:val="en-CA"/>
        </w:rPr>
      </w:pPr>
      <w:bookmarkStart w:id="1210" w:name="_Toc357439235"/>
      <w:bookmarkStart w:id="1211" w:name="_Toc356824259"/>
      <w:bookmarkStart w:id="1212" w:name="_Toc356148066"/>
      <w:bookmarkStart w:id="1213" w:name="_Toc348629383"/>
      <w:bookmarkStart w:id="1214" w:name="_Toc351367619"/>
      <w:bookmarkStart w:id="1215" w:name="_Toc361327389"/>
      <w:bookmarkStart w:id="1216" w:name="_Toc348629384"/>
      <w:r w:rsidRPr="001533A7">
        <w:rPr>
          <w:lang w:val="en-CA"/>
        </w:rPr>
        <w:t>Syntax in tabular form</w:t>
      </w:r>
      <w:bookmarkEnd w:id="1210"/>
      <w:bookmarkEnd w:id="1211"/>
      <w:bookmarkEnd w:id="1212"/>
      <w:bookmarkEnd w:id="1213"/>
      <w:bookmarkEnd w:id="1214"/>
      <w:bookmarkEnd w:id="1215"/>
    </w:p>
    <w:p w:rsidR="005C4C1E" w:rsidRPr="001533A7" w:rsidRDefault="005C4C1E" w:rsidP="001533A7">
      <w:pPr>
        <w:pStyle w:val="Annex4"/>
      </w:pPr>
      <w:bookmarkStart w:id="1217" w:name="_Ref348090062"/>
      <w:bookmarkStart w:id="1218" w:name="_Toc357439236"/>
      <w:bookmarkStart w:id="1219" w:name="_Toc356824260"/>
      <w:bookmarkStart w:id="1220" w:name="_Toc356148067"/>
      <w:bookmarkStart w:id="1221" w:name="_Toc351367620"/>
      <w:bookmarkStart w:id="1222" w:name="_Toc361327390"/>
      <w:r w:rsidRPr="001533A7">
        <w:t>NAL unit syntax</w:t>
      </w:r>
      <w:bookmarkEnd w:id="1216"/>
      <w:bookmarkEnd w:id="1217"/>
      <w:bookmarkEnd w:id="1218"/>
      <w:bookmarkEnd w:id="1219"/>
      <w:bookmarkEnd w:id="1220"/>
      <w:bookmarkEnd w:id="1221"/>
      <w:bookmarkEnd w:id="1222"/>
    </w:p>
    <w:p w:rsidR="005C4C1E" w:rsidRPr="001533A7" w:rsidRDefault="005C4C1E" w:rsidP="005C4C1E">
      <w:pPr>
        <w:pStyle w:val="3N"/>
        <w:rPr>
          <w:lang w:val="en-CA"/>
        </w:rPr>
      </w:pPr>
      <w:r w:rsidRPr="001533A7">
        <w:rPr>
          <w:lang w:val="en-CA"/>
        </w:rPr>
        <w:t>The specifications in subclause </w:t>
      </w:r>
      <w:r w:rsidRPr="001533A7">
        <w:rPr>
          <w:highlight w:val="yellow"/>
          <w:lang w:val="en-CA"/>
        </w:rPr>
        <w:t>7.3.1</w:t>
      </w:r>
      <w:r w:rsidRPr="001533A7">
        <w:rPr>
          <w:lang w:val="en-CA"/>
        </w:rPr>
        <w:t xml:space="preserve"> apply.</w:t>
      </w:r>
    </w:p>
    <w:p w:rsidR="005C4C1E" w:rsidRPr="001533A7" w:rsidRDefault="005C4C1E" w:rsidP="001533A7">
      <w:pPr>
        <w:pStyle w:val="Annex5"/>
        <w:ind w:left="2232"/>
        <w:rPr>
          <w:lang w:val="en-GB"/>
        </w:rPr>
      </w:pPr>
      <w:r w:rsidRPr="001533A7">
        <w:rPr>
          <w:lang w:val="en-GB"/>
        </w:rPr>
        <w:t>General NAL unit syntax</w:t>
      </w:r>
    </w:p>
    <w:p w:rsidR="005C4C1E" w:rsidRPr="001533A7" w:rsidRDefault="005C4C1E" w:rsidP="001533A7">
      <w:pPr>
        <w:pStyle w:val="3N"/>
        <w:rPr>
          <w:lang w:val="en-CA"/>
        </w:rPr>
      </w:pPr>
      <w:r w:rsidRPr="001533A7">
        <w:rPr>
          <w:lang w:val="en-CA"/>
        </w:rPr>
        <w:t>The specifications in subclause </w:t>
      </w:r>
      <w:r w:rsidRPr="001533A7">
        <w:rPr>
          <w:highlight w:val="yellow"/>
          <w:lang w:val="en-CA"/>
        </w:rPr>
        <w:t>7.3.1.1</w:t>
      </w:r>
      <w:r w:rsidRPr="001533A7">
        <w:rPr>
          <w:lang w:val="en-CA"/>
        </w:rPr>
        <w:t xml:space="preserve"> apply.</w:t>
      </w:r>
    </w:p>
    <w:p w:rsidR="005C4C1E" w:rsidRPr="001533A7" w:rsidRDefault="005C4C1E" w:rsidP="001533A7">
      <w:pPr>
        <w:pStyle w:val="Annex5"/>
        <w:ind w:left="2232"/>
        <w:rPr>
          <w:lang w:val="en-GB"/>
        </w:rPr>
      </w:pPr>
      <w:r w:rsidRPr="001533A7">
        <w:rPr>
          <w:lang w:val="en-GB"/>
        </w:rPr>
        <w:t>NAL unit header syntax</w:t>
      </w:r>
    </w:p>
    <w:p w:rsidR="00E95E87" w:rsidRPr="001533A7" w:rsidRDefault="00E95E87" w:rsidP="00E95E87">
      <w:pPr>
        <w:pStyle w:val="3N"/>
        <w:rPr>
          <w:lang w:val="en-CA"/>
        </w:rPr>
      </w:pPr>
      <w:r w:rsidRPr="001533A7">
        <w:rPr>
          <w:lang w:val="en-CA"/>
        </w:rPr>
        <w:t>The specifications in subclause </w:t>
      </w:r>
      <w:r w:rsidRPr="001533A7">
        <w:rPr>
          <w:highlight w:val="yellow"/>
          <w:lang w:val="en-CA"/>
        </w:rPr>
        <w:t>7.3.1.2</w:t>
      </w:r>
      <w:r w:rsidRPr="001533A7">
        <w:rPr>
          <w:lang w:val="en-CA"/>
        </w:rPr>
        <w:t xml:space="preserve"> apply.</w:t>
      </w:r>
    </w:p>
    <w:p w:rsidR="005C4C1E" w:rsidRPr="001533A7" w:rsidRDefault="005C4C1E" w:rsidP="001533A7">
      <w:pPr>
        <w:pStyle w:val="Annex4"/>
      </w:pPr>
      <w:bookmarkStart w:id="1223" w:name="_Toc357439237"/>
      <w:bookmarkStart w:id="1224" w:name="_Toc356824261"/>
      <w:bookmarkStart w:id="1225" w:name="_Toc356148068"/>
      <w:bookmarkStart w:id="1226" w:name="_Toc348629385"/>
      <w:bookmarkStart w:id="1227" w:name="_Toc351367621"/>
      <w:bookmarkStart w:id="1228" w:name="_Toc361327391"/>
      <w:r w:rsidRPr="001533A7">
        <w:lastRenderedPageBreak/>
        <w:t>Raw byte sequence payloads and RBSP trailing bits syntax</w:t>
      </w:r>
      <w:bookmarkEnd w:id="1223"/>
      <w:bookmarkEnd w:id="1224"/>
      <w:bookmarkEnd w:id="1225"/>
      <w:bookmarkEnd w:id="1226"/>
      <w:bookmarkEnd w:id="1227"/>
      <w:bookmarkEnd w:id="1228"/>
    </w:p>
    <w:p w:rsidR="005C4C1E" w:rsidRPr="001533A7" w:rsidRDefault="005C4C1E" w:rsidP="001533A7">
      <w:pPr>
        <w:pStyle w:val="Annex5"/>
        <w:ind w:left="2232"/>
        <w:rPr>
          <w:lang w:val="en-GB"/>
        </w:rPr>
      </w:pPr>
      <w:bookmarkStart w:id="1229" w:name="_Ref348090078"/>
      <w:r w:rsidRPr="001533A7">
        <w:rPr>
          <w:lang w:val="en-GB"/>
        </w:rPr>
        <w:t>Video parameter set RBSP</w:t>
      </w:r>
      <w:bookmarkEnd w:id="1229"/>
    </w:p>
    <w:p w:rsidR="005C4C1E" w:rsidRPr="001533A7" w:rsidRDefault="005C4C1E" w:rsidP="005C4C1E">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lang w:val="en-CA"/>
              </w:rPr>
            </w:pPr>
            <w:r w:rsidRPr="001533A7">
              <w:rPr>
                <w:rFonts w:ascii="Times New Roman" w:hAnsi="Times New Roman"/>
                <w:lang w:val="en-CA"/>
              </w:rPr>
              <w:t>video_parameter_set_rbsp( ) {</w:t>
            </w:r>
          </w:p>
        </w:tc>
        <w:tc>
          <w:tcPr>
            <w:tcW w:w="1151" w:type="dxa"/>
          </w:tcPr>
          <w:p w:rsidR="003533A1" w:rsidRPr="001533A7" w:rsidRDefault="003533A1" w:rsidP="007F5FE2">
            <w:pPr>
              <w:pStyle w:val="tableheading"/>
              <w:rPr>
                <w:lang w:val="en-CA"/>
              </w:rPr>
            </w:pPr>
            <w:r w:rsidRPr="001533A7">
              <w:rPr>
                <w:lang w:val="en-CA"/>
              </w:rPr>
              <w:t>Descriptor</w:t>
            </w:r>
          </w:p>
        </w:tc>
      </w:tr>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b/>
                <w:lang w:val="en-CA"/>
              </w:rPr>
              <w:t>vps_video_parameter_set_id</w:t>
            </w:r>
          </w:p>
        </w:tc>
        <w:tc>
          <w:tcPr>
            <w:tcW w:w="1151" w:type="dxa"/>
          </w:tcPr>
          <w:p w:rsidR="003533A1" w:rsidRPr="001533A7" w:rsidRDefault="003533A1" w:rsidP="007F5FE2">
            <w:pPr>
              <w:pStyle w:val="tablecell"/>
              <w:rPr>
                <w:lang w:val="en-CA"/>
              </w:rPr>
            </w:pPr>
            <w:r w:rsidRPr="001533A7">
              <w:rPr>
                <w:lang w:val="en-CA"/>
              </w:rPr>
              <w:t>u(4)</w:t>
            </w:r>
          </w:p>
        </w:tc>
      </w:tr>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b/>
                <w:lang w:val="en-CA"/>
              </w:rPr>
              <w:t>vps_reserved_three_2bits</w:t>
            </w:r>
          </w:p>
        </w:tc>
        <w:tc>
          <w:tcPr>
            <w:tcW w:w="1151" w:type="dxa"/>
          </w:tcPr>
          <w:p w:rsidR="003533A1" w:rsidRPr="001533A7" w:rsidRDefault="003533A1" w:rsidP="007F5FE2">
            <w:pPr>
              <w:pStyle w:val="tablecell"/>
              <w:rPr>
                <w:lang w:val="en-CA"/>
              </w:rPr>
            </w:pPr>
            <w:r w:rsidRPr="001533A7">
              <w:rPr>
                <w:lang w:val="en-CA"/>
              </w:rPr>
              <w:t>u(2)</w:t>
            </w:r>
          </w:p>
        </w:tc>
      </w:tr>
      <w:tr w:rsidR="003533A1" w:rsidRPr="008E14A4" w:rsidTr="00DD17EA">
        <w:trPr>
          <w:cantSplit/>
          <w:jc w:val="center"/>
        </w:trPr>
        <w:tc>
          <w:tcPr>
            <w:tcW w:w="7920" w:type="dxa"/>
          </w:tcPr>
          <w:p w:rsidR="003533A1" w:rsidRPr="001533A7" w:rsidRDefault="003533A1" w:rsidP="00EC62BA">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b/>
                <w:lang w:val="en-CA"/>
              </w:rPr>
              <w:t>vps_max_layers_minus1</w:t>
            </w:r>
          </w:p>
        </w:tc>
        <w:tc>
          <w:tcPr>
            <w:tcW w:w="1151" w:type="dxa"/>
          </w:tcPr>
          <w:p w:rsidR="003533A1" w:rsidRPr="001533A7" w:rsidRDefault="003533A1" w:rsidP="007F5FE2">
            <w:pPr>
              <w:pStyle w:val="tablecell"/>
              <w:rPr>
                <w:lang w:val="en-CA"/>
              </w:rPr>
            </w:pPr>
            <w:r w:rsidRPr="001533A7">
              <w:rPr>
                <w:lang w:val="en-CA"/>
              </w:rPr>
              <w:t>u(6)</w:t>
            </w:r>
          </w:p>
        </w:tc>
      </w:tr>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b/>
                <w:lang w:val="en-CA"/>
              </w:rPr>
            </w:pPr>
            <w:r w:rsidRPr="001533A7">
              <w:rPr>
                <w:rFonts w:ascii="Times New Roman" w:hAnsi="Times New Roman"/>
                <w:b/>
                <w:lang w:val="en-CA"/>
              </w:rPr>
              <w:tab/>
              <w:t>vps_max_sub_layers_minus1</w:t>
            </w:r>
          </w:p>
        </w:tc>
        <w:tc>
          <w:tcPr>
            <w:tcW w:w="1151" w:type="dxa"/>
          </w:tcPr>
          <w:p w:rsidR="003533A1" w:rsidRPr="001533A7" w:rsidRDefault="003533A1" w:rsidP="007F5FE2">
            <w:pPr>
              <w:pStyle w:val="tablecell"/>
              <w:rPr>
                <w:lang w:val="en-CA"/>
              </w:rPr>
            </w:pPr>
            <w:r w:rsidRPr="001533A7">
              <w:rPr>
                <w:lang w:val="en-CA"/>
              </w:rPr>
              <w:t>u(3)</w:t>
            </w:r>
          </w:p>
        </w:tc>
      </w:tr>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b/>
                <w:lang w:val="en-CA"/>
              </w:rPr>
            </w:pPr>
            <w:r w:rsidRPr="001533A7">
              <w:rPr>
                <w:rFonts w:ascii="Times New Roman" w:hAnsi="Times New Roman"/>
                <w:b/>
                <w:lang w:val="en-CA"/>
              </w:rPr>
              <w:tab/>
              <w:t>vps_temporal_id_nesting_flag</w:t>
            </w:r>
          </w:p>
        </w:tc>
        <w:tc>
          <w:tcPr>
            <w:tcW w:w="1151" w:type="dxa"/>
          </w:tcPr>
          <w:p w:rsidR="003533A1" w:rsidRPr="001533A7" w:rsidRDefault="003533A1" w:rsidP="007F5FE2">
            <w:pPr>
              <w:pStyle w:val="tablecell"/>
              <w:rPr>
                <w:lang w:val="en-CA"/>
              </w:rPr>
            </w:pPr>
            <w:r w:rsidRPr="001533A7">
              <w:rPr>
                <w:lang w:val="en-CA"/>
              </w:rPr>
              <w:t>u(1)</w:t>
            </w:r>
          </w:p>
        </w:tc>
      </w:tr>
      <w:tr w:rsidR="003533A1" w:rsidRPr="008E14A4" w:rsidTr="00DD17EA">
        <w:trPr>
          <w:cantSplit/>
          <w:jc w:val="center"/>
        </w:trPr>
        <w:tc>
          <w:tcPr>
            <w:tcW w:w="7920" w:type="dxa"/>
          </w:tcPr>
          <w:p w:rsidR="003533A1" w:rsidRPr="001533A7" w:rsidRDefault="003533A1" w:rsidP="00660185">
            <w:pPr>
              <w:pStyle w:val="tablesyntax"/>
              <w:rPr>
                <w:rFonts w:ascii="Times New Roman" w:hAnsi="Times New Roman"/>
                <w:b/>
                <w:lang w:val="en-CA"/>
              </w:rPr>
            </w:pPr>
            <w:r w:rsidRPr="001533A7">
              <w:rPr>
                <w:rFonts w:ascii="Times New Roman" w:hAnsi="Times New Roman"/>
                <w:b/>
                <w:lang w:val="en-CA"/>
              </w:rPr>
              <w:tab/>
            </w:r>
            <w:r w:rsidRPr="001533A7">
              <w:rPr>
                <w:rFonts w:ascii="Times New Roman" w:hAnsi="Times New Roman"/>
                <w:b/>
                <w:highlight w:val="cyan"/>
                <w:lang w:val="en-CA"/>
              </w:rPr>
              <w:t>vps_extension_offset</w:t>
            </w:r>
            <w:r w:rsidR="00660185" w:rsidRPr="001533A7">
              <w:rPr>
                <w:rFonts w:ascii="Times New Roman" w:hAnsi="Times New Roman"/>
                <w:lang w:val="en-CA"/>
              </w:rPr>
              <w:t xml:space="preserve"> </w:t>
            </w:r>
            <w:r w:rsidR="00660185" w:rsidRPr="001533A7">
              <w:rPr>
                <w:rFonts w:ascii="Times New Roman" w:hAnsi="Times New Roman"/>
                <w:b/>
                <w:lang w:val="en-CA"/>
              </w:rPr>
              <w:t>//</w:t>
            </w:r>
            <w:r w:rsidR="00660185" w:rsidRPr="008E14A4">
              <w:rPr>
                <w:rFonts w:ascii="Times New Roman" w:hAnsi="Times New Roman"/>
              </w:rPr>
              <w:t>vps_reserved_0xffff_16bits</w:t>
            </w:r>
          </w:p>
        </w:tc>
        <w:tc>
          <w:tcPr>
            <w:tcW w:w="1151" w:type="dxa"/>
          </w:tcPr>
          <w:p w:rsidR="003533A1" w:rsidRPr="001533A7" w:rsidRDefault="003533A1" w:rsidP="007F5FE2">
            <w:pPr>
              <w:pStyle w:val="tablecell"/>
              <w:rPr>
                <w:lang w:val="en-CA"/>
              </w:rPr>
            </w:pPr>
            <w:r w:rsidRPr="001533A7">
              <w:rPr>
                <w:lang w:val="en-CA"/>
              </w:rPr>
              <w:t>u(16)</w:t>
            </w:r>
          </w:p>
        </w:tc>
      </w:tr>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b/>
                <w:lang w:val="en-CA"/>
              </w:rPr>
            </w:pPr>
            <w:r w:rsidRPr="001533A7">
              <w:rPr>
                <w:rFonts w:ascii="Times New Roman" w:hAnsi="Times New Roman"/>
                <w:lang w:val="en-CA"/>
              </w:rPr>
              <w:tab/>
              <w:t>profile_tier_level( </w:t>
            </w:r>
            <w:r w:rsidR="00E876C7" w:rsidRPr="001533A7">
              <w:rPr>
                <w:rFonts w:ascii="Times New Roman" w:hAnsi="Times New Roman"/>
                <w:lang w:val="en-CA"/>
              </w:rPr>
              <w:t>1, </w:t>
            </w:r>
            <w:r w:rsidRPr="001533A7">
              <w:rPr>
                <w:rFonts w:ascii="Times New Roman" w:hAnsi="Times New Roman"/>
                <w:lang w:val="en-CA"/>
              </w:rPr>
              <w:t>vps_max_sub_layers_minus1 )</w:t>
            </w:r>
          </w:p>
        </w:tc>
        <w:tc>
          <w:tcPr>
            <w:tcW w:w="1151" w:type="dxa"/>
          </w:tcPr>
          <w:p w:rsidR="003533A1" w:rsidRPr="001533A7" w:rsidRDefault="003533A1" w:rsidP="007F5FE2">
            <w:pPr>
              <w:pStyle w:val="tablecell"/>
              <w:rPr>
                <w:lang w:val="en-CA"/>
              </w:rPr>
            </w:pPr>
          </w:p>
        </w:tc>
      </w:tr>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b/>
                <w:lang w:val="en-CA"/>
              </w:rPr>
              <w:t>vps_sub_layer_ordering_info_present_flag</w:t>
            </w:r>
          </w:p>
        </w:tc>
        <w:tc>
          <w:tcPr>
            <w:tcW w:w="1151" w:type="dxa"/>
          </w:tcPr>
          <w:p w:rsidR="003533A1" w:rsidRPr="001533A7" w:rsidRDefault="003533A1" w:rsidP="007F5FE2">
            <w:pPr>
              <w:pStyle w:val="tablecell"/>
              <w:rPr>
                <w:lang w:val="en-CA"/>
              </w:rPr>
            </w:pPr>
            <w:r w:rsidRPr="001533A7">
              <w:rPr>
                <w:lang w:val="en-CA"/>
              </w:rPr>
              <w:t>u(1)</w:t>
            </w:r>
          </w:p>
        </w:tc>
      </w:tr>
      <w:tr w:rsidR="003533A1" w:rsidRPr="008E14A4" w:rsidTr="00DD17EA">
        <w:trPr>
          <w:cantSplit/>
          <w:jc w:val="center"/>
        </w:trPr>
        <w:tc>
          <w:tcPr>
            <w:tcW w:w="7920" w:type="dxa"/>
          </w:tcPr>
          <w:p w:rsidR="003533A1" w:rsidRPr="001533A7" w:rsidRDefault="003533A1" w:rsidP="00DD17EA">
            <w:pPr>
              <w:pStyle w:val="tablesyntax"/>
              <w:rPr>
                <w:rFonts w:ascii="Times New Roman" w:hAnsi="Times New Roman"/>
                <w:b/>
                <w:lang w:val="en-CA"/>
              </w:rPr>
            </w:pPr>
            <w:r w:rsidRPr="001533A7">
              <w:rPr>
                <w:rFonts w:ascii="Times New Roman" w:hAnsi="Times New Roman"/>
                <w:lang w:val="en-CA"/>
              </w:rPr>
              <w:tab/>
              <w:t>for( i = ( vps_sub_layer_ordering_info_present_flag ?</w:t>
            </w:r>
            <w:r w:rsidR="00F564D6" w:rsidRPr="001533A7">
              <w:rPr>
                <w:rFonts w:ascii="Times New Roman" w:hAnsi="Times New Roman"/>
                <w:lang w:val="en-CA"/>
              </w:rPr>
              <w:t xml:space="preserve"> </w:t>
            </w:r>
            <w:r w:rsidRPr="001533A7">
              <w:rPr>
                <w:rFonts w:ascii="Times New Roman" w:hAnsi="Times New Roman"/>
                <w:lang w:val="en-CA"/>
              </w:rPr>
              <w:t>0 : vps_max_sub_layers_minus1 );</w:t>
            </w:r>
            <w:r w:rsidRPr="001533A7">
              <w:rPr>
                <w:rFonts w:ascii="Times New Roman" w:hAnsi="Times New Roman"/>
                <w:lang w:val="en-CA"/>
              </w:rPr>
              <w:br/>
            </w:r>
            <w:r w:rsidRPr="001533A7">
              <w:rPr>
                <w:rFonts w:ascii="Times New Roman" w:hAnsi="Times New Roman"/>
                <w:lang w:val="en-CA"/>
              </w:rPr>
              <w:tab/>
            </w:r>
            <w:r w:rsidRPr="001533A7">
              <w:rPr>
                <w:rFonts w:ascii="Times New Roman" w:hAnsi="Times New Roman"/>
                <w:lang w:val="en-CA"/>
              </w:rPr>
              <w:tab/>
            </w:r>
            <w:r w:rsidR="00634300" w:rsidRPr="001533A7">
              <w:rPr>
                <w:rFonts w:ascii="Times New Roman" w:hAnsi="Times New Roman"/>
                <w:lang w:val="en-CA"/>
              </w:rPr>
              <w:tab/>
            </w:r>
            <w:r w:rsidRPr="001533A7">
              <w:rPr>
                <w:rFonts w:ascii="Times New Roman" w:hAnsi="Times New Roman"/>
                <w:lang w:val="en-CA"/>
              </w:rPr>
              <w:t>i</w:t>
            </w:r>
            <w:r w:rsidR="00F564D6" w:rsidRPr="001533A7">
              <w:rPr>
                <w:rFonts w:ascii="Times New Roman" w:hAnsi="Times New Roman"/>
                <w:lang w:val="en-CA"/>
              </w:rPr>
              <w:t xml:space="preserve"> </w:t>
            </w:r>
            <w:r w:rsidRPr="001533A7">
              <w:rPr>
                <w:rFonts w:ascii="Times New Roman" w:hAnsi="Times New Roman"/>
                <w:lang w:val="en-CA"/>
              </w:rPr>
              <w:t xml:space="preserve"> &lt;= </w:t>
            </w:r>
            <w:r w:rsidR="00F564D6" w:rsidRPr="001533A7">
              <w:rPr>
                <w:rFonts w:ascii="Times New Roman" w:hAnsi="Times New Roman"/>
                <w:lang w:val="en-CA"/>
              </w:rPr>
              <w:t xml:space="preserve"> </w:t>
            </w:r>
            <w:r w:rsidRPr="001533A7">
              <w:rPr>
                <w:rFonts w:ascii="Times New Roman" w:hAnsi="Times New Roman"/>
                <w:lang w:val="en-CA"/>
              </w:rPr>
              <w:t>vps_max_sub_layers_minus1; i++ ) {</w:t>
            </w:r>
          </w:p>
        </w:tc>
        <w:tc>
          <w:tcPr>
            <w:tcW w:w="1151" w:type="dxa"/>
          </w:tcPr>
          <w:p w:rsidR="003533A1" w:rsidRPr="001533A7" w:rsidRDefault="003533A1" w:rsidP="007F5FE2">
            <w:pPr>
              <w:pStyle w:val="tablecell"/>
              <w:rPr>
                <w:lang w:val="en-CA"/>
              </w:rPr>
            </w:pPr>
          </w:p>
        </w:tc>
      </w:tr>
      <w:tr w:rsidR="003533A1" w:rsidRPr="008E14A4" w:rsidTr="00DD17EA">
        <w:trPr>
          <w:cantSplit/>
          <w:jc w:val="center"/>
        </w:trPr>
        <w:tc>
          <w:tcPr>
            <w:tcW w:w="7920" w:type="dxa"/>
            <w:tcBorders>
              <w:top w:val="single" w:sz="4" w:space="0" w:color="auto"/>
              <w:left w:val="single" w:sz="4" w:space="0" w:color="auto"/>
              <w:bottom w:val="single" w:sz="4" w:space="0" w:color="auto"/>
              <w:right w:val="single" w:sz="4" w:space="0" w:color="auto"/>
            </w:tcBorders>
          </w:tcPr>
          <w:p w:rsidR="003533A1" w:rsidRPr="001533A7" w:rsidRDefault="003533A1" w:rsidP="007F5FE2">
            <w:pPr>
              <w:pStyle w:val="tablesyntax"/>
              <w:rPr>
                <w:rFonts w:ascii="Times New Roman" w:hAnsi="Times New Roman"/>
                <w:lang w:val="en-CA"/>
              </w:rPr>
            </w:pPr>
            <w:r w:rsidRPr="001533A7">
              <w:rPr>
                <w:rFonts w:ascii="Times New Roman" w:hAnsi="Times New Roman"/>
                <w:b/>
                <w:lang w:val="en-CA"/>
              </w:rPr>
              <w:tab/>
            </w:r>
            <w:r w:rsidRPr="001533A7">
              <w:rPr>
                <w:rFonts w:ascii="Times New Roman" w:hAnsi="Times New Roman"/>
                <w:b/>
                <w:lang w:val="en-CA"/>
              </w:rPr>
              <w:tab/>
              <w:t>vps_max_dec_pic_buffering</w:t>
            </w:r>
            <w:r w:rsidR="00EC62BA" w:rsidRPr="001533A7">
              <w:rPr>
                <w:rFonts w:ascii="Times New Roman" w:hAnsi="Times New Roman"/>
                <w:b/>
                <w:lang w:val="en-CA"/>
              </w:rPr>
              <w:t>_minus1</w:t>
            </w:r>
            <w:r w:rsidRPr="001533A7">
              <w:rPr>
                <w:rFonts w:ascii="Times New Roman" w:hAnsi="Times New Roman"/>
                <w:lang w:val="en-CA"/>
              </w:rPr>
              <w:t>[ i ]</w:t>
            </w:r>
          </w:p>
        </w:tc>
        <w:tc>
          <w:tcPr>
            <w:tcW w:w="1151" w:type="dxa"/>
            <w:tcBorders>
              <w:top w:val="single" w:sz="4" w:space="0" w:color="auto"/>
              <w:left w:val="single" w:sz="4" w:space="0" w:color="auto"/>
              <w:bottom w:val="single" w:sz="4" w:space="0" w:color="auto"/>
              <w:right w:val="single" w:sz="4" w:space="0" w:color="auto"/>
            </w:tcBorders>
          </w:tcPr>
          <w:p w:rsidR="003533A1" w:rsidRPr="001533A7" w:rsidRDefault="003533A1" w:rsidP="007F5FE2">
            <w:pPr>
              <w:pStyle w:val="tablecell"/>
              <w:rPr>
                <w:lang w:val="en-CA"/>
              </w:rPr>
            </w:pPr>
            <w:r w:rsidRPr="001533A7">
              <w:rPr>
                <w:lang w:val="en-CA"/>
              </w:rPr>
              <w:t>ue(v)</w:t>
            </w:r>
          </w:p>
        </w:tc>
      </w:tr>
      <w:tr w:rsidR="003533A1" w:rsidRPr="008E14A4" w:rsidTr="00DD17EA">
        <w:trPr>
          <w:cantSplit/>
          <w:jc w:val="center"/>
        </w:trPr>
        <w:tc>
          <w:tcPr>
            <w:tcW w:w="7920" w:type="dxa"/>
            <w:tcBorders>
              <w:top w:val="single" w:sz="4" w:space="0" w:color="auto"/>
              <w:left w:val="single" w:sz="4" w:space="0" w:color="auto"/>
              <w:bottom w:val="single" w:sz="4" w:space="0" w:color="auto"/>
              <w:right w:val="single" w:sz="4" w:space="0" w:color="auto"/>
            </w:tcBorders>
          </w:tcPr>
          <w:p w:rsidR="003533A1" w:rsidRPr="001533A7" w:rsidRDefault="003533A1" w:rsidP="007F5FE2">
            <w:pPr>
              <w:pStyle w:val="tablesyntax"/>
              <w:rPr>
                <w:rFonts w:ascii="Times New Roman" w:hAnsi="Times New Roman"/>
                <w:b/>
                <w:lang w:val="en-CA"/>
              </w:rPr>
            </w:pPr>
            <w:r w:rsidRPr="001533A7">
              <w:rPr>
                <w:rFonts w:ascii="Times New Roman" w:hAnsi="Times New Roman"/>
                <w:b/>
                <w:lang w:val="en-CA"/>
              </w:rPr>
              <w:tab/>
            </w:r>
            <w:r w:rsidRPr="001533A7">
              <w:rPr>
                <w:rFonts w:ascii="Times New Roman" w:hAnsi="Times New Roman"/>
                <w:b/>
                <w:lang w:val="en-CA"/>
              </w:rPr>
              <w:tab/>
              <w:t>vps_max_num_reorder_pics</w:t>
            </w:r>
            <w:r w:rsidRPr="001533A7">
              <w:rPr>
                <w:rFonts w:ascii="Times New Roman" w:hAnsi="Times New Roman"/>
                <w:lang w:val="en-CA"/>
              </w:rPr>
              <w:t>[ i ]</w:t>
            </w:r>
          </w:p>
        </w:tc>
        <w:tc>
          <w:tcPr>
            <w:tcW w:w="1151" w:type="dxa"/>
            <w:tcBorders>
              <w:top w:val="single" w:sz="4" w:space="0" w:color="auto"/>
              <w:left w:val="single" w:sz="4" w:space="0" w:color="auto"/>
              <w:bottom w:val="single" w:sz="4" w:space="0" w:color="auto"/>
              <w:right w:val="single" w:sz="4" w:space="0" w:color="auto"/>
            </w:tcBorders>
          </w:tcPr>
          <w:p w:rsidR="003533A1" w:rsidRPr="001533A7" w:rsidRDefault="003533A1" w:rsidP="007F5FE2">
            <w:pPr>
              <w:pStyle w:val="tablecell"/>
              <w:rPr>
                <w:lang w:val="en-CA"/>
              </w:rPr>
            </w:pPr>
            <w:r w:rsidRPr="001533A7">
              <w:rPr>
                <w:lang w:val="en-CA"/>
              </w:rPr>
              <w:t>ue(v)</w:t>
            </w:r>
          </w:p>
        </w:tc>
      </w:tr>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b/>
                <w:lang w:val="en-CA"/>
              </w:rPr>
            </w:pPr>
            <w:r w:rsidRPr="001533A7">
              <w:rPr>
                <w:rFonts w:ascii="Times New Roman" w:hAnsi="Times New Roman"/>
                <w:b/>
                <w:lang w:val="en-CA"/>
              </w:rPr>
              <w:tab/>
            </w:r>
            <w:r w:rsidRPr="001533A7">
              <w:rPr>
                <w:rFonts w:ascii="Times New Roman" w:hAnsi="Times New Roman"/>
                <w:b/>
                <w:lang w:val="en-CA"/>
              </w:rPr>
              <w:tab/>
              <w:t>vps_max_latency_increase</w:t>
            </w:r>
            <w:r w:rsidR="00DD17EA" w:rsidRPr="001533A7">
              <w:rPr>
                <w:rFonts w:ascii="Times New Roman" w:hAnsi="Times New Roman"/>
                <w:b/>
                <w:lang w:val="en-CA"/>
              </w:rPr>
              <w:t>_plus1</w:t>
            </w:r>
            <w:r w:rsidRPr="001533A7">
              <w:rPr>
                <w:rFonts w:ascii="Times New Roman" w:hAnsi="Times New Roman"/>
                <w:lang w:val="en-CA"/>
              </w:rPr>
              <w:t>[ i ]</w:t>
            </w:r>
          </w:p>
        </w:tc>
        <w:tc>
          <w:tcPr>
            <w:tcW w:w="1151" w:type="dxa"/>
          </w:tcPr>
          <w:p w:rsidR="003533A1" w:rsidRPr="001533A7" w:rsidRDefault="003533A1" w:rsidP="007F5FE2">
            <w:pPr>
              <w:pStyle w:val="tablecell"/>
              <w:rPr>
                <w:lang w:val="en-CA"/>
              </w:rPr>
            </w:pPr>
            <w:r w:rsidRPr="001533A7">
              <w:rPr>
                <w:lang w:val="en-CA"/>
              </w:rPr>
              <w:t>ue(v)</w:t>
            </w:r>
          </w:p>
        </w:tc>
      </w:tr>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b/>
                <w:lang w:val="en-CA"/>
              </w:rPr>
            </w:pPr>
            <w:r w:rsidRPr="001533A7">
              <w:rPr>
                <w:rFonts w:ascii="Times New Roman" w:hAnsi="Times New Roman"/>
                <w:lang w:val="en-CA"/>
              </w:rPr>
              <w:tab/>
              <w:t>}</w:t>
            </w:r>
          </w:p>
        </w:tc>
        <w:tc>
          <w:tcPr>
            <w:tcW w:w="1151" w:type="dxa"/>
          </w:tcPr>
          <w:p w:rsidR="003533A1" w:rsidRPr="001533A7" w:rsidRDefault="003533A1" w:rsidP="007F5FE2">
            <w:pPr>
              <w:pStyle w:val="tablecell"/>
              <w:rPr>
                <w:lang w:val="en-CA"/>
              </w:rPr>
            </w:pPr>
          </w:p>
        </w:tc>
      </w:tr>
      <w:tr w:rsidR="003533A1" w:rsidRPr="008E14A4" w:rsidTr="00DD17EA">
        <w:trPr>
          <w:cantSplit/>
          <w:jc w:val="center"/>
        </w:trPr>
        <w:tc>
          <w:tcPr>
            <w:tcW w:w="7920" w:type="dxa"/>
          </w:tcPr>
          <w:p w:rsidR="003533A1" w:rsidRPr="001533A7" w:rsidRDefault="003533A1" w:rsidP="005D6637">
            <w:pPr>
              <w:pStyle w:val="tablesyntax"/>
              <w:rPr>
                <w:rFonts w:ascii="Times New Roman" w:hAnsi="Times New Roman"/>
                <w:b/>
                <w:lang w:val="en-CA"/>
              </w:rPr>
            </w:pPr>
            <w:r w:rsidRPr="001533A7">
              <w:rPr>
                <w:rFonts w:ascii="Times New Roman" w:hAnsi="Times New Roman"/>
                <w:b/>
                <w:lang w:val="en-CA"/>
              </w:rPr>
              <w:tab/>
              <w:t>vps_max_layer_id</w:t>
            </w:r>
          </w:p>
        </w:tc>
        <w:tc>
          <w:tcPr>
            <w:tcW w:w="1151" w:type="dxa"/>
          </w:tcPr>
          <w:p w:rsidR="003533A1" w:rsidRPr="001533A7" w:rsidRDefault="003533A1" w:rsidP="007F5FE2">
            <w:pPr>
              <w:pStyle w:val="tablecell"/>
              <w:rPr>
                <w:lang w:val="en-CA"/>
              </w:rPr>
            </w:pPr>
            <w:r w:rsidRPr="001533A7">
              <w:rPr>
                <w:lang w:val="en-CA"/>
              </w:rPr>
              <w:t>u(6)</w:t>
            </w:r>
          </w:p>
        </w:tc>
      </w:tr>
      <w:tr w:rsidR="003533A1" w:rsidRPr="008E14A4" w:rsidTr="00DD17EA">
        <w:trPr>
          <w:cantSplit/>
          <w:jc w:val="center"/>
        </w:trPr>
        <w:tc>
          <w:tcPr>
            <w:tcW w:w="7920" w:type="dxa"/>
          </w:tcPr>
          <w:p w:rsidR="003533A1" w:rsidRPr="001533A7" w:rsidRDefault="003533A1" w:rsidP="00EC62BA">
            <w:pPr>
              <w:pStyle w:val="tablesyntax"/>
              <w:rPr>
                <w:rFonts w:ascii="Times New Roman" w:hAnsi="Times New Roman"/>
                <w:lang w:val="en-CA"/>
              </w:rPr>
            </w:pPr>
            <w:r w:rsidRPr="001533A7">
              <w:rPr>
                <w:rFonts w:ascii="Times New Roman" w:hAnsi="Times New Roman"/>
                <w:b/>
                <w:lang w:val="en-CA"/>
              </w:rPr>
              <w:tab/>
              <w:t>vps_num_</w:t>
            </w:r>
            <w:r w:rsidR="00EC62BA" w:rsidRPr="001533A7">
              <w:rPr>
                <w:rFonts w:ascii="Times New Roman" w:hAnsi="Times New Roman"/>
                <w:b/>
                <w:lang w:val="en-CA"/>
              </w:rPr>
              <w:t>layer</w:t>
            </w:r>
            <w:r w:rsidRPr="001533A7">
              <w:rPr>
                <w:rFonts w:ascii="Times New Roman" w:hAnsi="Times New Roman"/>
                <w:b/>
                <w:lang w:val="en-CA"/>
              </w:rPr>
              <w:t>_sets_minus1</w:t>
            </w:r>
          </w:p>
        </w:tc>
        <w:tc>
          <w:tcPr>
            <w:tcW w:w="1151" w:type="dxa"/>
          </w:tcPr>
          <w:p w:rsidR="003533A1" w:rsidRPr="001533A7" w:rsidRDefault="003533A1" w:rsidP="007F5FE2">
            <w:pPr>
              <w:pStyle w:val="tablecell"/>
              <w:rPr>
                <w:lang w:val="en-CA"/>
              </w:rPr>
            </w:pPr>
            <w:r w:rsidRPr="001533A7">
              <w:rPr>
                <w:lang w:val="en-CA"/>
              </w:rPr>
              <w:t>ue(v)</w:t>
            </w:r>
          </w:p>
        </w:tc>
      </w:tr>
      <w:tr w:rsidR="003533A1" w:rsidRPr="008E14A4" w:rsidTr="00DD17EA">
        <w:trPr>
          <w:cantSplit/>
          <w:jc w:val="center"/>
        </w:trPr>
        <w:tc>
          <w:tcPr>
            <w:tcW w:w="7920" w:type="dxa"/>
          </w:tcPr>
          <w:p w:rsidR="003533A1" w:rsidRPr="001533A7" w:rsidRDefault="003533A1" w:rsidP="00EC62BA">
            <w:pPr>
              <w:pStyle w:val="tablesyntax"/>
              <w:rPr>
                <w:rFonts w:ascii="Times New Roman" w:hAnsi="Times New Roman"/>
                <w:lang w:val="en-CA"/>
              </w:rPr>
            </w:pPr>
            <w:r w:rsidRPr="001533A7">
              <w:rPr>
                <w:rFonts w:ascii="Times New Roman" w:hAnsi="Times New Roman"/>
                <w:b/>
                <w:lang w:val="en-CA"/>
              </w:rPr>
              <w:tab/>
            </w:r>
            <w:r w:rsidRPr="001533A7">
              <w:rPr>
                <w:rFonts w:ascii="Times New Roman" w:hAnsi="Times New Roman"/>
                <w:lang w:val="en-CA"/>
              </w:rPr>
              <w:t xml:space="preserve">for( i = 1; i </w:t>
            </w:r>
            <w:r w:rsidR="00F564D6" w:rsidRPr="001533A7">
              <w:rPr>
                <w:rFonts w:ascii="Times New Roman" w:hAnsi="Times New Roman"/>
                <w:lang w:val="en-CA"/>
              </w:rPr>
              <w:t xml:space="preserve"> </w:t>
            </w:r>
            <w:r w:rsidRPr="001533A7">
              <w:rPr>
                <w:rFonts w:ascii="Times New Roman" w:hAnsi="Times New Roman"/>
                <w:lang w:val="en-CA"/>
              </w:rPr>
              <w:t>&lt;=</w:t>
            </w:r>
            <w:r w:rsidR="00F564D6" w:rsidRPr="001533A7">
              <w:rPr>
                <w:rFonts w:ascii="Times New Roman" w:hAnsi="Times New Roman"/>
                <w:lang w:val="en-CA"/>
              </w:rPr>
              <w:t xml:space="preserve"> </w:t>
            </w:r>
            <w:r w:rsidRPr="001533A7">
              <w:rPr>
                <w:rFonts w:ascii="Times New Roman" w:hAnsi="Times New Roman"/>
                <w:lang w:val="en-CA"/>
              </w:rPr>
              <w:t xml:space="preserve"> vps_num_</w:t>
            </w:r>
            <w:r w:rsidR="00EC62BA" w:rsidRPr="001533A7">
              <w:rPr>
                <w:rFonts w:ascii="Times New Roman" w:hAnsi="Times New Roman"/>
                <w:lang w:val="en-CA"/>
              </w:rPr>
              <w:t>layer</w:t>
            </w:r>
            <w:r w:rsidRPr="001533A7">
              <w:rPr>
                <w:rFonts w:ascii="Times New Roman" w:hAnsi="Times New Roman"/>
                <w:lang w:val="en-CA"/>
              </w:rPr>
              <w:t>_sets_minus1; i++ )</w:t>
            </w:r>
          </w:p>
        </w:tc>
        <w:tc>
          <w:tcPr>
            <w:tcW w:w="1151" w:type="dxa"/>
          </w:tcPr>
          <w:p w:rsidR="003533A1" w:rsidRPr="001533A7" w:rsidRDefault="003533A1" w:rsidP="007F5FE2">
            <w:pPr>
              <w:pStyle w:val="tablecell"/>
              <w:rPr>
                <w:lang w:val="en-CA"/>
              </w:rPr>
            </w:pPr>
          </w:p>
        </w:tc>
      </w:tr>
      <w:tr w:rsidR="00EC62BA" w:rsidRPr="008E14A4" w:rsidTr="00DD17EA">
        <w:trPr>
          <w:cantSplit/>
          <w:jc w:val="center"/>
        </w:trPr>
        <w:tc>
          <w:tcPr>
            <w:tcW w:w="7920" w:type="dxa"/>
          </w:tcPr>
          <w:p w:rsidR="00EC62BA" w:rsidRPr="001533A7" w:rsidRDefault="00EC62BA" w:rsidP="00EC62BA">
            <w:pPr>
              <w:pStyle w:val="tablesyntax"/>
              <w:rPr>
                <w:rFonts w:ascii="Times New Roman" w:hAnsi="Times New Roman"/>
                <w:b/>
                <w:lang w:val="en-CA"/>
              </w:rPr>
            </w:pPr>
            <w:r w:rsidRPr="008E14A4">
              <w:rPr>
                <w:rFonts w:ascii="Times New Roman" w:hAnsi="Times New Roman"/>
                <w:b/>
              </w:rPr>
              <w:tab/>
            </w:r>
            <w:r w:rsidRPr="008E14A4">
              <w:rPr>
                <w:rFonts w:ascii="Times New Roman" w:hAnsi="Times New Roman"/>
                <w:b/>
              </w:rPr>
              <w:tab/>
            </w:r>
            <w:r w:rsidRPr="008E14A4">
              <w:rPr>
                <w:rFonts w:ascii="Times New Roman" w:hAnsi="Times New Roman"/>
              </w:rPr>
              <w:t>for( j = 0; j</w:t>
            </w:r>
            <w:r w:rsidR="00F564D6" w:rsidRPr="008E14A4">
              <w:rPr>
                <w:rFonts w:ascii="Times New Roman" w:hAnsi="Times New Roman"/>
              </w:rPr>
              <w:t xml:space="preserve"> </w:t>
            </w:r>
            <w:r w:rsidRPr="008E14A4">
              <w:rPr>
                <w:rFonts w:ascii="Times New Roman" w:hAnsi="Times New Roman"/>
              </w:rPr>
              <w:t xml:space="preserve"> &lt;= </w:t>
            </w:r>
            <w:r w:rsidR="00F564D6" w:rsidRPr="008E14A4">
              <w:rPr>
                <w:rFonts w:ascii="Times New Roman" w:hAnsi="Times New Roman"/>
              </w:rPr>
              <w:t xml:space="preserve"> </w:t>
            </w:r>
            <w:r w:rsidRPr="008E14A4">
              <w:rPr>
                <w:rFonts w:ascii="Times New Roman" w:hAnsi="Times New Roman"/>
              </w:rPr>
              <w:t>vps_max_layer_id; j++ )</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EC62BA">
            <w:pPr>
              <w:pStyle w:val="tablesyntax"/>
              <w:rPr>
                <w:rFonts w:ascii="Times New Roman" w:hAnsi="Times New Roman"/>
                <w:b/>
                <w:lang w:val="en-CA"/>
              </w:rPr>
            </w:pPr>
            <w:r w:rsidRPr="008E14A4">
              <w:rPr>
                <w:rFonts w:ascii="Times New Roman" w:hAnsi="Times New Roman"/>
                <w:b/>
              </w:rPr>
              <w:tab/>
            </w:r>
            <w:r w:rsidRPr="008E14A4">
              <w:rPr>
                <w:rFonts w:ascii="Times New Roman" w:hAnsi="Times New Roman"/>
                <w:b/>
              </w:rPr>
              <w:tab/>
            </w:r>
            <w:r w:rsidRPr="008E14A4">
              <w:rPr>
                <w:rFonts w:ascii="Times New Roman" w:hAnsi="Times New Roman"/>
                <w:b/>
              </w:rPr>
              <w:tab/>
              <w:t>layer_id_included_flag</w:t>
            </w:r>
            <w:r w:rsidRPr="008E14A4">
              <w:rPr>
                <w:rFonts w:ascii="Times New Roman" w:hAnsi="Times New Roman"/>
              </w:rPr>
              <w:t>[ i ][ j ]</w:t>
            </w:r>
          </w:p>
        </w:tc>
        <w:tc>
          <w:tcPr>
            <w:tcW w:w="1151" w:type="dxa"/>
          </w:tcPr>
          <w:p w:rsidR="00EC62BA" w:rsidRPr="001533A7" w:rsidRDefault="00EC62BA" w:rsidP="007F5FE2">
            <w:pPr>
              <w:pStyle w:val="tablecell"/>
              <w:rPr>
                <w:lang w:val="en-CA"/>
              </w:rPr>
            </w:pPr>
            <w:r w:rsidRPr="008E14A4">
              <w:t>u(1)</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lang w:val="en-CA"/>
              </w:rPr>
            </w:pPr>
            <w:r w:rsidRPr="001533A7">
              <w:rPr>
                <w:rFonts w:ascii="Times New Roman" w:hAnsi="Times New Roman"/>
                <w:b/>
                <w:lang w:val="en-CA"/>
              </w:rPr>
              <w:tab/>
              <w:t>vps_timing_info_present_flag</w:t>
            </w:r>
          </w:p>
        </w:tc>
        <w:tc>
          <w:tcPr>
            <w:tcW w:w="1151" w:type="dxa"/>
          </w:tcPr>
          <w:p w:rsidR="00EC62BA" w:rsidRPr="001533A7" w:rsidRDefault="00EC62BA" w:rsidP="007F5FE2">
            <w:pPr>
              <w:pStyle w:val="tablecell"/>
              <w:rPr>
                <w:lang w:val="en-CA"/>
              </w:rPr>
            </w:pPr>
            <w:r w:rsidRPr="001533A7">
              <w:rPr>
                <w:lang w:val="en-CA"/>
              </w:rPr>
              <w:t>u(1)</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lang w:val="en-CA"/>
              </w:rPr>
            </w:pPr>
            <w:r w:rsidRPr="001533A7">
              <w:rPr>
                <w:rFonts w:ascii="Times New Roman" w:hAnsi="Times New Roman"/>
                <w:b/>
                <w:lang w:val="en-CA"/>
              </w:rPr>
              <w:tab/>
            </w:r>
            <w:r w:rsidRPr="001533A7">
              <w:rPr>
                <w:rFonts w:ascii="Times New Roman" w:hAnsi="Times New Roman"/>
                <w:lang w:val="en-CA"/>
              </w:rPr>
              <w:t>if( vps_timing_info_present_flag ) {</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lang w:val="en-CA"/>
              </w:rPr>
            </w:pPr>
            <w:r w:rsidRPr="001533A7">
              <w:rPr>
                <w:rFonts w:ascii="Times New Roman" w:hAnsi="Times New Roman"/>
                <w:b/>
                <w:lang w:val="en-CA"/>
              </w:rPr>
              <w:tab/>
            </w:r>
            <w:r w:rsidRPr="001533A7">
              <w:rPr>
                <w:rFonts w:ascii="Times New Roman" w:hAnsi="Times New Roman"/>
                <w:b/>
                <w:lang w:val="en-CA"/>
              </w:rPr>
              <w:tab/>
              <w:t>vps_num_units_in_tick</w:t>
            </w:r>
          </w:p>
        </w:tc>
        <w:tc>
          <w:tcPr>
            <w:tcW w:w="1151" w:type="dxa"/>
          </w:tcPr>
          <w:p w:rsidR="00EC62BA" w:rsidRPr="001533A7" w:rsidRDefault="00EC62BA" w:rsidP="007F5FE2">
            <w:pPr>
              <w:pStyle w:val="tablecell"/>
              <w:rPr>
                <w:lang w:val="en-CA"/>
              </w:rPr>
            </w:pPr>
            <w:r w:rsidRPr="001533A7">
              <w:rPr>
                <w:lang w:val="en-CA"/>
              </w:rPr>
              <w:t>u(32)</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lang w:val="en-CA"/>
              </w:rPr>
            </w:pPr>
            <w:r w:rsidRPr="001533A7">
              <w:rPr>
                <w:rFonts w:ascii="Times New Roman" w:hAnsi="Times New Roman"/>
                <w:b/>
                <w:lang w:val="en-CA"/>
              </w:rPr>
              <w:tab/>
            </w:r>
            <w:r w:rsidRPr="001533A7">
              <w:rPr>
                <w:rFonts w:ascii="Times New Roman" w:hAnsi="Times New Roman"/>
                <w:b/>
                <w:lang w:val="en-CA"/>
              </w:rPr>
              <w:tab/>
              <w:t>vps_time_scale</w:t>
            </w:r>
          </w:p>
        </w:tc>
        <w:tc>
          <w:tcPr>
            <w:tcW w:w="1151" w:type="dxa"/>
          </w:tcPr>
          <w:p w:rsidR="00EC62BA" w:rsidRPr="001533A7" w:rsidRDefault="00EC62BA" w:rsidP="007F5FE2">
            <w:pPr>
              <w:pStyle w:val="tablecell"/>
              <w:rPr>
                <w:lang w:val="en-CA"/>
              </w:rPr>
            </w:pPr>
            <w:r w:rsidRPr="001533A7">
              <w:rPr>
                <w:lang w:val="en-CA"/>
              </w:rPr>
              <w:t>u(32)</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lang w:val="en-CA"/>
              </w:rPr>
              <w:tab/>
            </w:r>
            <w:r w:rsidRPr="001533A7">
              <w:rPr>
                <w:rFonts w:ascii="Times New Roman" w:hAnsi="Times New Roman"/>
                <w:b/>
                <w:lang w:val="en-CA"/>
              </w:rPr>
              <w:t>vps_poc_proportional_to_timing_flag</w:t>
            </w:r>
          </w:p>
        </w:tc>
        <w:tc>
          <w:tcPr>
            <w:tcW w:w="1151" w:type="dxa"/>
          </w:tcPr>
          <w:p w:rsidR="00EC62BA" w:rsidRPr="001533A7" w:rsidRDefault="00EC62BA" w:rsidP="007F5FE2">
            <w:pPr>
              <w:pStyle w:val="tablecell"/>
              <w:rPr>
                <w:lang w:val="en-CA"/>
              </w:rPr>
            </w:pPr>
            <w:r w:rsidRPr="001533A7">
              <w:rPr>
                <w:lang w:val="en-CA"/>
              </w:rPr>
              <w:t>u(1)</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lang w:val="en-CA"/>
              </w:rPr>
              <w:tab/>
              <w:t>if( vps_poc_proportional_to_timing_flag )</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lang w:val="en-CA"/>
              </w:rPr>
              <w:tab/>
            </w:r>
            <w:r w:rsidRPr="001533A7">
              <w:rPr>
                <w:rFonts w:ascii="Times New Roman" w:hAnsi="Times New Roman"/>
                <w:lang w:val="en-CA"/>
              </w:rPr>
              <w:tab/>
            </w:r>
            <w:r w:rsidRPr="001533A7">
              <w:rPr>
                <w:rFonts w:ascii="Times New Roman" w:hAnsi="Times New Roman"/>
                <w:b/>
                <w:lang w:val="en-CA"/>
              </w:rPr>
              <w:t>vps_num_ticks_poc_diff_one_minus1</w:t>
            </w:r>
          </w:p>
        </w:tc>
        <w:tc>
          <w:tcPr>
            <w:tcW w:w="1151" w:type="dxa"/>
          </w:tcPr>
          <w:p w:rsidR="00EC62BA" w:rsidRPr="001533A7" w:rsidRDefault="00EC62BA" w:rsidP="007F5FE2">
            <w:pPr>
              <w:pStyle w:val="tablecell"/>
              <w:rPr>
                <w:lang w:val="en-CA"/>
              </w:rPr>
            </w:pPr>
            <w:r w:rsidRPr="001533A7">
              <w:rPr>
                <w:lang w:val="en-CA"/>
              </w:rPr>
              <w:t>ue(v)</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lang w:val="en-CA"/>
              </w:rPr>
            </w:pPr>
            <w:r w:rsidRPr="001533A7">
              <w:rPr>
                <w:rFonts w:ascii="Times New Roman" w:hAnsi="Times New Roman"/>
                <w:b/>
                <w:lang w:val="en-CA"/>
              </w:rPr>
              <w:tab/>
            </w:r>
            <w:r w:rsidRPr="001533A7">
              <w:rPr>
                <w:rFonts w:ascii="Times New Roman" w:hAnsi="Times New Roman"/>
                <w:b/>
                <w:lang w:val="en-CA"/>
              </w:rPr>
              <w:tab/>
              <w:t>vps_num_hrd_parameters</w:t>
            </w:r>
          </w:p>
        </w:tc>
        <w:tc>
          <w:tcPr>
            <w:tcW w:w="1151" w:type="dxa"/>
          </w:tcPr>
          <w:p w:rsidR="00EC62BA" w:rsidRPr="001533A7" w:rsidRDefault="00EC62BA" w:rsidP="007F5FE2">
            <w:pPr>
              <w:pStyle w:val="tablecell"/>
              <w:rPr>
                <w:lang w:val="en-CA"/>
              </w:rPr>
            </w:pPr>
            <w:r w:rsidRPr="001533A7">
              <w:rPr>
                <w:lang w:val="en-CA"/>
              </w:rPr>
              <w:t>ue(v)</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lang w:val="en-CA"/>
              </w:rPr>
            </w:pP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lang w:val="en-CA"/>
              </w:rPr>
              <w:t>for( i = 0; i &lt; vps_num_hrd_parameters; i++ ) {</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EC62BA">
            <w:pPr>
              <w:pStyle w:val="tablesyntax"/>
              <w:rPr>
                <w:rFonts w:ascii="Times New Roman" w:hAnsi="Times New Roman"/>
                <w:b/>
                <w:lang w:val="en-CA"/>
              </w:rPr>
            </w:pP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b/>
                <w:lang w:val="en-CA"/>
              </w:rPr>
              <w:tab/>
              <w:t>hrd_layer_set_idx</w:t>
            </w:r>
            <w:r w:rsidRPr="001533A7">
              <w:rPr>
                <w:rFonts w:ascii="Times New Roman" w:hAnsi="Times New Roman"/>
                <w:lang w:val="en-CA"/>
              </w:rPr>
              <w:t>[ i ]</w:t>
            </w:r>
          </w:p>
        </w:tc>
        <w:tc>
          <w:tcPr>
            <w:tcW w:w="1151" w:type="dxa"/>
          </w:tcPr>
          <w:p w:rsidR="00EC62BA" w:rsidRPr="001533A7" w:rsidRDefault="00EC62BA" w:rsidP="007F5FE2">
            <w:pPr>
              <w:pStyle w:val="tablecell"/>
              <w:rPr>
                <w:lang w:val="en-CA"/>
              </w:rPr>
            </w:pPr>
            <w:r w:rsidRPr="001533A7">
              <w:rPr>
                <w:lang w:val="en-CA"/>
              </w:rPr>
              <w:t>ue(v)</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lang w:val="en-CA"/>
              </w:rPr>
            </w:pP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lang w:val="en-CA"/>
              </w:rPr>
              <w:t>if( i &gt; 0 )</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lang w:val="en-CA"/>
              </w:rPr>
            </w:pP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b/>
                <w:lang w:val="en-CA"/>
              </w:rPr>
              <w:tab/>
              <w:t>cprms_present_flag</w:t>
            </w:r>
            <w:r w:rsidRPr="001533A7">
              <w:rPr>
                <w:rFonts w:ascii="Times New Roman" w:hAnsi="Times New Roman"/>
                <w:lang w:val="en-CA"/>
              </w:rPr>
              <w:t>[ i ]</w:t>
            </w:r>
          </w:p>
        </w:tc>
        <w:tc>
          <w:tcPr>
            <w:tcW w:w="1151" w:type="dxa"/>
          </w:tcPr>
          <w:p w:rsidR="00EC62BA" w:rsidRPr="001533A7" w:rsidRDefault="00EC62BA" w:rsidP="007F5FE2">
            <w:pPr>
              <w:pStyle w:val="tablecell"/>
              <w:rPr>
                <w:lang w:val="en-CA"/>
              </w:rPr>
            </w:pPr>
            <w:r w:rsidRPr="001533A7">
              <w:rPr>
                <w:lang w:val="en-CA"/>
              </w:rPr>
              <w:t>u(1)</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lang w:val="en-CA"/>
              </w:rPr>
            </w:pP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lang w:val="en-CA"/>
              </w:rPr>
              <w:t>hrd_parameters( cprms_present_flag[ i ], vps_max_sub_layers_minus1 )</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lang w:val="en-CA"/>
              </w:rPr>
            </w:pPr>
            <w:r w:rsidRPr="001533A7">
              <w:rPr>
                <w:rFonts w:ascii="Times New Roman" w:hAnsi="Times New Roman"/>
                <w:lang w:val="en-CA"/>
              </w:rPr>
              <w:tab/>
            </w:r>
            <w:r w:rsidRPr="001533A7">
              <w:rPr>
                <w:rFonts w:ascii="Times New Roman" w:hAnsi="Times New Roman"/>
                <w:lang w:val="en-CA"/>
              </w:rPr>
              <w:tab/>
              <w:t>}</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lang w:val="en-CA"/>
              </w:rPr>
            </w:pPr>
            <w:r w:rsidRPr="001533A7">
              <w:rPr>
                <w:rFonts w:ascii="Times New Roman" w:hAnsi="Times New Roman"/>
                <w:lang w:val="en-CA"/>
              </w:rPr>
              <w:tab/>
              <w:t>}</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b/>
                <w:lang w:val="en-CA"/>
              </w:rPr>
              <w:t>vps_extension_flag</w:t>
            </w:r>
          </w:p>
        </w:tc>
        <w:tc>
          <w:tcPr>
            <w:tcW w:w="1151" w:type="dxa"/>
          </w:tcPr>
          <w:p w:rsidR="00EC62BA" w:rsidRPr="001533A7" w:rsidRDefault="00EC62BA" w:rsidP="007F5FE2">
            <w:pPr>
              <w:pStyle w:val="tablecell"/>
              <w:rPr>
                <w:lang w:val="en-CA"/>
              </w:rPr>
            </w:pPr>
            <w:r w:rsidRPr="001533A7">
              <w:rPr>
                <w:lang w:val="en-CA"/>
              </w:rPr>
              <w:t>u(1)</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lang w:val="en-CA"/>
              </w:rPr>
            </w:pPr>
            <w:r w:rsidRPr="001533A7">
              <w:rPr>
                <w:rFonts w:ascii="Times New Roman" w:hAnsi="Times New Roman"/>
                <w:lang w:val="en-CA"/>
              </w:rPr>
              <w:tab/>
              <w:t>if( vps_extension_flag ) {</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highlight w:val="cyan"/>
                <w:lang w:val="en-CA"/>
              </w:rPr>
            </w:pPr>
            <w:r w:rsidRPr="001533A7">
              <w:rPr>
                <w:rFonts w:ascii="Times New Roman" w:hAnsi="Times New Roman"/>
                <w:lang w:val="en-CA"/>
              </w:rPr>
              <w:tab/>
            </w:r>
            <w:r w:rsidRPr="001533A7">
              <w:rPr>
                <w:rFonts w:ascii="Times New Roman" w:hAnsi="Times New Roman"/>
                <w:lang w:val="en-CA"/>
              </w:rPr>
              <w:tab/>
            </w:r>
            <w:r w:rsidRPr="001533A7">
              <w:rPr>
                <w:rFonts w:ascii="Times New Roman" w:hAnsi="Times New Roman"/>
                <w:highlight w:val="cyan"/>
                <w:lang w:val="en-CA"/>
              </w:rPr>
              <w:t>vps_extension( )</w:t>
            </w:r>
          </w:p>
        </w:tc>
        <w:tc>
          <w:tcPr>
            <w:tcW w:w="1151" w:type="dxa"/>
          </w:tcPr>
          <w:p w:rsidR="00EC62BA" w:rsidRPr="001533A7" w:rsidRDefault="00EC62BA" w:rsidP="007F5FE2">
            <w:pPr>
              <w:pStyle w:val="tablecell"/>
              <w:rPr>
                <w:highlight w:val="cyan"/>
                <w:lang w:val="en-CA"/>
              </w:rPr>
            </w:pP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highlight w:val="cyan"/>
                <w:lang w:val="en-CA"/>
              </w:rPr>
            </w:pPr>
            <w:r w:rsidRPr="001533A7">
              <w:rPr>
                <w:rFonts w:ascii="Times New Roman" w:hAnsi="Times New Roman"/>
                <w:lang w:val="en-CA"/>
              </w:rPr>
              <w:tab/>
            </w:r>
            <w:r w:rsidRPr="001533A7">
              <w:rPr>
                <w:rFonts w:ascii="Times New Roman" w:hAnsi="Times New Roman"/>
                <w:lang w:val="en-CA"/>
              </w:rPr>
              <w:tab/>
            </w:r>
            <w:r w:rsidRPr="001533A7">
              <w:rPr>
                <w:rFonts w:ascii="Times New Roman" w:hAnsi="Times New Roman"/>
                <w:b/>
                <w:highlight w:val="cyan"/>
                <w:lang w:val="en-CA"/>
              </w:rPr>
              <w:t>vps_extension2_flag</w:t>
            </w:r>
          </w:p>
        </w:tc>
        <w:tc>
          <w:tcPr>
            <w:tcW w:w="1151" w:type="dxa"/>
          </w:tcPr>
          <w:p w:rsidR="00EC62BA" w:rsidRPr="001533A7" w:rsidRDefault="00EC62BA" w:rsidP="007F5FE2">
            <w:pPr>
              <w:pStyle w:val="tablecell"/>
              <w:rPr>
                <w:highlight w:val="cyan"/>
                <w:lang w:val="en-CA"/>
              </w:rPr>
            </w:pPr>
            <w:r w:rsidRPr="001533A7">
              <w:rPr>
                <w:highlight w:val="cyan"/>
                <w:lang w:val="en-CA"/>
              </w:rPr>
              <w:t>u(1)</w:t>
            </w:r>
          </w:p>
        </w:tc>
      </w:tr>
      <w:tr w:rsidR="00EC62BA" w:rsidRPr="008E14A4" w:rsidTr="00DD17EA">
        <w:trPr>
          <w:cantSplit/>
          <w:jc w:val="center"/>
        </w:trPr>
        <w:tc>
          <w:tcPr>
            <w:tcW w:w="7920"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lang w:val="en-CA"/>
              </w:rPr>
              <w:tab/>
            </w:r>
            <w:r w:rsidRPr="001533A7">
              <w:rPr>
                <w:rFonts w:ascii="Times New Roman" w:hAnsi="Times New Roman"/>
                <w:highlight w:val="cyan"/>
                <w:lang w:val="en-CA"/>
              </w:rPr>
              <w:t>if( vps_extension2_flag )</w:t>
            </w:r>
          </w:p>
        </w:tc>
        <w:tc>
          <w:tcPr>
            <w:tcW w:w="1151"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cell"/>
              <w:rPr>
                <w:lang w:val="en-CA"/>
              </w:rPr>
            </w:pPr>
          </w:p>
        </w:tc>
      </w:tr>
      <w:tr w:rsidR="00EC62BA" w:rsidRPr="008E14A4" w:rsidTr="00DD17EA">
        <w:trPr>
          <w:cantSplit/>
          <w:jc w:val="center"/>
        </w:trPr>
        <w:tc>
          <w:tcPr>
            <w:tcW w:w="7920"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syntax"/>
              <w:rPr>
                <w:rFonts w:ascii="Times New Roman" w:hAnsi="Times New Roman"/>
                <w:lang w:val="en-CA"/>
              </w:rPr>
            </w:pP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lang w:val="en-CA"/>
              </w:rPr>
              <w:t>while( more_rbsp_data( ) )</w:t>
            </w:r>
          </w:p>
        </w:tc>
        <w:tc>
          <w:tcPr>
            <w:tcW w:w="1151"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cell"/>
              <w:rPr>
                <w:lang w:val="en-CA"/>
              </w:rPr>
            </w:pPr>
          </w:p>
        </w:tc>
      </w:tr>
      <w:tr w:rsidR="00EC62BA" w:rsidRPr="008E14A4" w:rsidTr="00DD17EA">
        <w:trPr>
          <w:cantSplit/>
          <w:jc w:val="center"/>
        </w:trPr>
        <w:tc>
          <w:tcPr>
            <w:tcW w:w="7920"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syntax"/>
              <w:rPr>
                <w:rFonts w:ascii="Times New Roman" w:hAnsi="Times New Roman"/>
                <w:b/>
                <w:lang w:val="en-CA"/>
              </w:rPr>
            </w:pP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b/>
                <w:lang w:val="en-CA"/>
              </w:rPr>
              <w:tab/>
              <w:t>vps_extension_data_flag</w:t>
            </w:r>
          </w:p>
        </w:tc>
        <w:tc>
          <w:tcPr>
            <w:tcW w:w="1151"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cell"/>
              <w:rPr>
                <w:lang w:val="en-CA"/>
              </w:rPr>
            </w:pPr>
            <w:r w:rsidRPr="001533A7">
              <w:rPr>
                <w:lang w:val="en-CA"/>
              </w:rPr>
              <w:t>u(1)</w:t>
            </w:r>
          </w:p>
        </w:tc>
      </w:tr>
      <w:tr w:rsidR="00EC62BA" w:rsidRPr="008E14A4" w:rsidTr="00DD17EA">
        <w:trPr>
          <w:cantSplit/>
          <w:jc w:val="center"/>
        </w:trPr>
        <w:tc>
          <w:tcPr>
            <w:tcW w:w="7920"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syntax"/>
              <w:rPr>
                <w:rFonts w:ascii="Times New Roman" w:hAnsi="Times New Roman"/>
                <w:lang w:val="en-CA"/>
              </w:rPr>
            </w:pPr>
            <w:r w:rsidRPr="001533A7">
              <w:rPr>
                <w:rFonts w:ascii="Times New Roman" w:hAnsi="Times New Roman"/>
                <w:lang w:val="en-CA"/>
              </w:rPr>
              <w:tab/>
              <w:t>}</w:t>
            </w:r>
          </w:p>
        </w:tc>
        <w:tc>
          <w:tcPr>
            <w:tcW w:w="1151"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cell"/>
              <w:rPr>
                <w:lang w:val="en-CA"/>
              </w:rPr>
            </w:pPr>
          </w:p>
        </w:tc>
      </w:tr>
      <w:tr w:rsidR="00EC62BA" w:rsidRPr="008E14A4" w:rsidTr="00DD17EA">
        <w:trPr>
          <w:cantSplit/>
          <w:jc w:val="center"/>
        </w:trPr>
        <w:tc>
          <w:tcPr>
            <w:tcW w:w="7920"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syntax"/>
              <w:rPr>
                <w:rFonts w:ascii="Times New Roman" w:hAnsi="Times New Roman"/>
                <w:b/>
                <w:lang w:val="en-CA"/>
              </w:rPr>
            </w:pPr>
            <w:r w:rsidRPr="001533A7">
              <w:rPr>
                <w:rFonts w:ascii="Times New Roman" w:hAnsi="Times New Roman"/>
                <w:lang w:val="en-CA"/>
              </w:rPr>
              <w:tab/>
              <w:t>rbsp_trailing_bits( )</w:t>
            </w:r>
          </w:p>
        </w:tc>
        <w:tc>
          <w:tcPr>
            <w:tcW w:w="1151"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cell"/>
              <w:rPr>
                <w:lang w:val="en-CA"/>
              </w:rPr>
            </w:pPr>
          </w:p>
        </w:tc>
      </w:tr>
      <w:tr w:rsidR="00EC62BA" w:rsidRPr="008E14A4" w:rsidTr="00DD17EA">
        <w:trPr>
          <w:cantSplit/>
          <w:jc w:val="center"/>
        </w:trPr>
        <w:tc>
          <w:tcPr>
            <w:tcW w:w="7920"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syntax"/>
              <w:rPr>
                <w:rFonts w:ascii="Times New Roman" w:hAnsi="Times New Roman"/>
                <w:lang w:val="en-CA"/>
              </w:rPr>
            </w:pPr>
            <w:r w:rsidRPr="001533A7">
              <w:rPr>
                <w:rFonts w:ascii="Times New Roman" w:hAnsi="Times New Roman"/>
                <w:lang w:val="en-CA"/>
              </w:rPr>
              <w:t>}</w:t>
            </w:r>
          </w:p>
        </w:tc>
        <w:tc>
          <w:tcPr>
            <w:tcW w:w="1151"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cell"/>
              <w:rPr>
                <w:lang w:val="en-CA"/>
              </w:rPr>
            </w:pPr>
          </w:p>
        </w:tc>
      </w:tr>
    </w:tbl>
    <w:p w:rsidR="005C4C1E" w:rsidRPr="001533A7" w:rsidRDefault="005C4C1E" w:rsidP="005C4C1E">
      <w:pPr>
        <w:rPr>
          <w:lang w:val="en-CA"/>
        </w:rPr>
      </w:pPr>
    </w:p>
    <w:p w:rsidR="005C4C1E" w:rsidRPr="001533A7" w:rsidRDefault="005C4C1E" w:rsidP="001533A7">
      <w:pPr>
        <w:pStyle w:val="Annex6"/>
        <w:rPr>
          <w:lang w:val="en-GB"/>
        </w:rPr>
      </w:pPr>
      <w:r w:rsidRPr="001533A7">
        <w:rPr>
          <w:lang w:val="en-GB"/>
        </w:rPr>
        <w:t>Video parameter set extension syntax</w:t>
      </w:r>
    </w:p>
    <w:p w:rsidR="006A177A" w:rsidRPr="001533A7" w:rsidRDefault="006A177A" w:rsidP="005C4C1E">
      <w:pPr>
        <w:pStyle w:val="3N"/>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6A177A" w:rsidRPr="008E14A4" w:rsidTr="00031969">
        <w:trPr>
          <w:trHeight w:val="283"/>
          <w:jc w:val="center"/>
        </w:trPr>
        <w:tc>
          <w:tcPr>
            <w:tcW w:w="7920" w:type="dxa"/>
          </w:tcPr>
          <w:p w:rsidR="006A177A" w:rsidRPr="001533A7"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1533A7">
              <w:rPr>
                <w:lang w:val="en-CA"/>
              </w:rPr>
              <w:t>vps_extension( ) {</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r w:rsidRPr="001533A7">
              <w:rPr>
                <w:lang w:val="en-CA"/>
              </w:rPr>
              <w:t>Descriptor</w:t>
            </w:r>
          </w:p>
        </w:tc>
      </w:tr>
      <w:tr w:rsidR="006A177A" w:rsidRPr="008E14A4" w:rsidTr="00031969">
        <w:trPr>
          <w:trHeight w:val="283"/>
          <w:jc w:val="center"/>
        </w:trPr>
        <w:tc>
          <w:tcPr>
            <w:tcW w:w="7920" w:type="dxa"/>
          </w:tcPr>
          <w:p w:rsidR="006A177A" w:rsidRPr="001533A7"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1533A7">
              <w:rPr>
                <w:lang w:val="en-CA"/>
              </w:rPr>
              <w:tab/>
              <w:t>while( !byte_aligned( ) )</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p>
        </w:tc>
      </w:tr>
      <w:tr w:rsidR="006A177A" w:rsidRPr="008E14A4" w:rsidTr="00031969">
        <w:trPr>
          <w:trHeight w:val="283"/>
          <w:jc w:val="center"/>
        </w:trPr>
        <w:tc>
          <w:tcPr>
            <w:tcW w:w="7920" w:type="dxa"/>
          </w:tcPr>
          <w:p w:rsidR="006A177A" w:rsidRPr="001533A7"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1533A7">
              <w:rPr>
                <w:lang w:val="en-CA"/>
              </w:rPr>
              <w:tab/>
            </w:r>
            <w:r w:rsidRPr="001533A7">
              <w:rPr>
                <w:lang w:val="en-CA"/>
              </w:rPr>
              <w:tab/>
            </w:r>
            <w:r w:rsidRPr="001533A7">
              <w:rPr>
                <w:b/>
                <w:lang w:val="en-CA"/>
              </w:rPr>
              <w:t>vps_extension_byte_alignment_reserved_one_bit</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r w:rsidRPr="001533A7">
              <w:rPr>
                <w:lang w:val="en-CA"/>
              </w:rPr>
              <w:t>u(1)</w:t>
            </w:r>
          </w:p>
        </w:tc>
      </w:tr>
      <w:tr w:rsidR="001A6A02" w:rsidRPr="008E14A4" w:rsidTr="00031969">
        <w:trPr>
          <w:trHeight w:val="283"/>
          <w:jc w:val="center"/>
        </w:trPr>
        <w:tc>
          <w:tcPr>
            <w:tcW w:w="7920" w:type="dxa"/>
          </w:tcPr>
          <w:p w:rsidR="001A6A02" w:rsidRPr="001533A7" w:rsidRDefault="001A6A02" w:rsidP="007B1878">
            <w:pPr>
              <w:pStyle w:val="tablesyntax"/>
              <w:keepNext w:val="0"/>
              <w:keepLines w:val="0"/>
              <w:rPr>
                <w:b/>
                <w:lang w:val="en-CA"/>
              </w:rPr>
            </w:pPr>
            <w:r w:rsidRPr="001533A7">
              <w:rPr>
                <w:lang w:val="en-CA"/>
              </w:rPr>
              <w:tab/>
            </w:r>
            <w:r w:rsidRPr="001533A7">
              <w:rPr>
                <w:b/>
                <w:lang w:val="en-CA"/>
              </w:rPr>
              <w:t>avc_base_layer_flag</w:t>
            </w:r>
          </w:p>
        </w:tc>
        <w:tc>
          <w:tcPr>
            <w:tcW w:w="1140" w:type="dxa"/>
          </w:tcPr>
          <w:p w:rsidR="001A6A02" w:rsidRPr="001533A7" w:rsidRDefault="001A6A02" w:rsidP="007B1878">
            <w:pPr>
              <w:pStyle w:val="tableheading"/>
              <w:keepNext w:val="0"/>
              <w:keepLines w:val="0"/>
              <w:rPr>
                <w:b w:val="0"/>
                <w:lang w:val="en-CA"/>
              </w:rPr>
            </w:pPr>
            <w:r w:rsidRPr="001533A7">
              <w:rPr>
                <w:b w:val="0"/>
                <w:lang w:val="en-CA"/>
              </w:rPr>
              <w:t>u(1)</w:t>
            </w:r>
          </w:p>
        </w:tc>
      </w:tr>
      <w:tr w:rsidR="00B160FE" w:rsidRPr="008E14A4" w:rsidTr="00031969">
        <w:trPr>
          <w:trHeight w:val="283"/>
          <w:jc w:val="center"/>
        </w:trPr>
        <w:tc>
          <w:tcPr>
            <w:tcW w:w="7920" w:type="dxa"/>
          </w:tcPr>
          <w:p w:rsidR="00B160FE" w:rsidRPr="001533A7" w:rsidRDefault="00B160FE" w:rsidP="007B1878">
            <w:pPr>
              <w:pStyle w:val="tablesyntax"/>
              <w:keepNext w:val="0"/>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lang w:val="en-CA"/>
              </w:rPr>
            </w:pPr>
            <w:r w:rsidRPr="001533A7">
              <w:rPr>
                <w:lang w:val="en-CA"/>
              </w:rPr>
              <w:tab/>
            </w:r>
            <w:r w:rsidRPr="001533A7">
              <w:rPr>
                <w:b/>
                <w:lang w:val="en-CA"/>
              </w:rPr>
              <w:t>splitting_flag</w:t>
            </w:r>
          </w:p>
        </w:tc>
        <w:tc>
          <w:tcPr>
            <w:tcW w:w="1140" w:type="dxa"/>
          </w:tcPr>
          <w:p w:rsidR="00B160FE" w:rsidRPr="001533A7" w:rsidRDefault="00B160FE" w:rsidP="007B1878">
            <w:pPr>
              <w:pStyle w:val="tableheading"/>
              <w:keepNext w:val="0"/>
              <w:keepLines w:val="0"/>
              <w:rPr>
                <w:b w:val="0"/>
                <w:lang w:val="en-CA"/>
              </w:rPr>
            </w:pPr>
            <w:r w:rsidRPr="001533A7">
              <w:rPr>
                <w:b w:val="0"/>
                <w:lang w:val="en-CA"/>
              </w:rPr>
              <w:t>u(1)</w:t>
            </w:r>
          </w:p>
        </w:tc>
      </w:tr>
      <w:tr w:rsidR="006A177A" w:rsidRPr="008E14A4" w:rsidTr="00031969">
        <w:trPr>
          <w:trHeight w:val="283"/>
          <w:jc w:val="center"/>
        </w:trPr>
        <w:tc>
          <w:tcPr>
            <w:tcW w:w="7920" w:type="dxa"/>
          </w:tcPr>
          <w:p w:rsidR="006A177A" w:rsidRPr="001533A7"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1533A7">
              <w:rPr>
                <w:lang w:val="en-CA"/>
              </w:rPr>
              <w:tab/>
            </w:r>
            <w:r w:rsidR="009268B5" w:rsidRPr="001533A7">
              <w:rPr>
                <w:lang w:val="en-CA"/>
              </w:rPr>
              <w:t>for( i = 0, N</w:t>
            </w:r>
            <w:r w:rsidRPr="001533A7">
              <w:rPr>
                <w:lang w:val="en-CA"/>
              </w:rPr>
              <w:t>umScalabilityTypes = 0; i &lt; 16; i++ ) {</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p>
        </w:tc>
      </w:tr>
      <w:tr w:rsidR="006A177A" w:rsidRPr="008E14A4" w:rsidTr="00031969">
        <w:trPr>
          <w:trHeight w:val="283"/>
          <w:jc w:val="center"/>
        </w:trPr>
        <w:tc>
          <w:tcPr>
            <w:tcW w:w="7920" w:type="dxa"/>
          </w:tcPr>
          <w:p w:rsidR="006A177A" w:rsidRPr="001533A7"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1533A7">
              <w:rPr>
                <w:b/>
                <w:lang w:val="en-CA"/>
              </w:rPr>
              <w:tab/>
            </w:r>
            <w:r w:rsidRPr="001533A7">
              <w:rPr>
                <w:b/>
                <w:lang w:val="en-CA"/>
              </w:rPr>
              <w:tab/>
              <w:t>scalability_mask</w:t>
            </w:r>
            <w:r w:rsidRPr="001533A7">
              <w:rPr>
                <w:lang w:val="en-CA"/>
              </w:rPr>
              <w:t>[ i ]</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r w:rsidRPr="001533A7">
              <w:rPr>
                <w:lang w:val="en-CA"/>
              </w:rPr>
              <w:t>u(1)</w:t>
            </w:r>
          </w:p>
        </w:tc>
      </w:tr>
      <w:tr w:rsidR="006A177A" w:rsidRPr="008E14A4" w:rsidTr="00031969">
        <w:trPr>
          <w:trHeight w:val="283"/>
          <w:jc w:val="center"/>
        </w:trPr>
        <w:tc>
          <w:tcPr>
            <w:tcW w:w="7920" w:type="dxa"/>
          </w:tcPr>
          <w:p w:rsidR="006A177A" w:rsidRPr="001533A7"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1533A7">
              <w:rPr>
                <w:b/>
                <w:lang w:val="en-CA"/>
              </w:rPr>
              <w:tab/>
            </w:r>
            <w:r w:rsidRPr="001533A7">
              <w:rPr>
                <w:b/>
                <w:lang w:val="en-CA"/>
              </w:rPr>
              <w:tab/>
            </w:r>
            <w:r w:rsidR="009268B5" w:rsidRPr="001533A7">
              <w:rPr>
                <w:lang w:val="en-CA"/>
              </w:rPr>
              <w:t>N</w:t>
            </w:r>
            <w:r w:rsidRPr="001533A7">
              <w:rPr>
                <w:lang w:val="en-CA"/>
              </w:rPr>
              <w:t>umScalabilityTypes += scalability_mask[ i ]</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p>
        </w:tc>
      </w:tr>
      <w:tr w:rsidR="006A177A" w:rsidRPr="008E14A4" w:rsidTr="00031969">
        <w:trPr>
          <w:trHeight w:val="283"/>
          <w:jc w:val="center"/>
        </w:trPr>
        <w:tc>
          <w:tcPr>
            <w:tcW w:w="7920" w:type="dxa"/>
          </w:tcPr>
          <w:p w:rsidR="006A177A" w:rsidRPr="001533A7"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lang w:val="en-CA"/>
              </w:rPr>
            </w:pPr>
            <w:r w:rsidRPr="001533A7">
              <w:rPr>
                <w:lang w:val="en-CA"/>
              </w:rPr>
              <w:tab/>
              <w:t>}</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p>
        </w:tc>
      </w:tr>
      <w:tr w:rsidR="006A177A" w:rsidRPr="008E14A4" w:rsidTr="00031969">
        <w:trPr>
          <w:trHeight w:val="283"/>
          <w:jc w:val="center"/>
        </w:trPr>
        <w:tc>
          <w:tcPr>
            <w:tcW w:w="7920" w:type="dxa"/>
          </w:tcPr>
          <w:p w:rsidR="006A177A" w:rsidRPr="001533A7" w:rsidRDefault="006A177A" w:rsidP="00261A3E">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1533A7">
              <w:rPr>
                <w:lang w:val="en-CA"/>
              </w:rPr>
              <w:tab/>
              <w:t xml:space="preserve">for( j = 0; </w:t>
            </w:r>
            <w:r w:rsidR="009268B5" w:rsidRPr="001533A7">
              <w:rPr>
                <w:lang w:val="en-CA"/>
              </w:rPr>
              <w:t>j &lt;</w:t>
            </w:r>
            <w:r w:rsidR="001B5BE2" w:rsidRPr="001533A7">
              <w:rPr>
                <w:lang w:val="en-CA"/>
              </w:rPr>
              <w:t xml:space="preserve"> ( </w:t>
            </w:r>
            <w:r w:rsidR="009268B5" w:rsidRPr="001533A7">
              <w:rPr>
                <w:lang w:val="en-CA"/>
              </w:rPr>
              <w:t>N</w:t>
            </w:r>
            <w:r w:rsidRPr="001533A7">
              <w:rPr>
                <w:lang w:val="en-CA"/>
              </w:rPr>
              <w:t>umScalabilityTypes</w:t>
            </w:r>
            <w:r w:rsidR="001B5BE2" w:rsidRPr="001533A7">
              <w:rPr>
                <w:lang w:val="en-CA"/>
              </w:rPr>
              <w:t xml:space="preserve"> </w:t>
            </w:r>
            <w:r w:rsidR="00F07F59" w:rsidRPr="001533A7">
              <w:rPr>
                <w:lang w:val="en-CA"/>
              </w:rPr>
              <w:t>−</w:t>
            </w:r>
            <w:r w:rsidR="001B5BE2" w:rsidRPr="001533A7">
              <w:rPr>
                <w:lang w:val="en-CA"/>
              </w:rPr>
              <w:t xml:space="preserve"> splitting_flag </w:t>
            </w:r>
            <w:r w:rsidR="00261A3E" w:rsidRPr="001533A7">
              <w:rPr>
                <w:lang w:val="en-CA"/>
              </w:rPr>
              <w:t>)</w:t>
            </w:r>
            <w:r w:rsidRPr="001533A7">
              <w:rPr>
                <w:lang w:val="en-CA"/>
              </w:rPr>
              <w:t>; j++ )</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p>
        </w:tc>
      </w:tr>
      <w:tr w:rsidR="006A177A" w:rsidRPr="008E14A4" w:rsidTr="00031969">
        <w:trPr>
          <w:trHeight w:val="283"/>
          <w:jc w:val="center"/>
        </w:trPr>
        <w:tc>
          <w:tcPr>
            <w:tcW w:w="7920" w:type="dxa"/>
          </w:tcPr>
          <w:p w:rsidR="006A177A" w:rsidRPr="008A5BD4"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i-FI" w:eastAsia="ko-KR"/>
              </w:rPr>
            </w:pPr>
            <w:r w:rsidRPr="001533A7">
              <w:rPr>
                <w:b/>
                <w:lang w:val="en-CA"/>
              </w:rPr>
              <w:tab/>
            </w:r>
            <w:r w:rsidRPr="001533A7">
              <w:rPr>
                <w:b/>
                <w:lang w:val="en-CA"/>
              </w:rPr>
              <w:tab/>
            </w:r>
            <w:r w:rsidRPr="008A5BD4">
              <w:rPr>
                <w:rFonts w:eastAsia="Batang"/>
                <w:b/>
                <w:bCs/>
                <w:lang w:val="fi-FI" w:eastAsia="ko-KR"/>
              </w:rPr>
              <w:t>dimension_id_len_minus1</w:t>
            </w:r>
            <w:r w:rsidRPr="008A5BD4">
              <w:rPr>
                <w:rFonts w:eastAsia="Batang"/>
                <w:bCs/>
                <w:lang w:val="fi-FI" w:eastAsia="ko-KR"/>
              </w:rPr>
              <w:t>[ j ]</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r w:rsidRPr="001533A7">
              <w:rPr>
                <w:lang w:val="en-CA"/>
              </w:rPr>
              <w:t>u(3)</w:t>
            </w:r>
          </w:p>
        </w:tc>
      </w:tr>
      <w:tr w:rsidR="006A177A" w:rsidRPr="008E14A4" w:rsidTr="00031969">
        <w:trPr>
          <w:trHeight w:val="283"/>
          <w:jc w:val="center"/>
        </w:trPr>
        <w:tc>
          <w:tcPr>
            <w:tcW w:w="7920" w:type="dxa"/>
          </w:tcPr>
          <w:p w:rsidR="006A177A" w:rsidRPr="001533A7"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1533A7">
              <w:rPr>
                <w:lang w:val="en-CA"/>
              </w:rPr>
              <w:tab/>
            </w:r>
            <w:r w:rsidRPr="001533A7">
              <w:rPr>
                <w:b/>
                <w:lang w:val="en-CA"/>
              </w:rPr>
              <w:t>vps_nuh_layer_id_present_flag</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r w:rsidRPr="001533A7">
              <w:rPr>
                <w:lang w:val="en-CA"/>
              </w:rPr>
              <w:t>u(1)</w:t>
            </w:r>
          </w:p>
        </w:tc>
      </w:tr>
      <w:tr w:rsidR="006A177A" w:rsidRPr="008E14A4" w:rsidTr="00031969">
        <w:trPr>
          <w:trHeight w:val="283"/>
          <w:jc w:val="center"/>
        </w:trPr>
        <w:tc>
          <w:tcPr>
            <w:tcW w:w="7920" w:type="dxa"/>
          </w:tcPr>
          <w:p w:rsidR="006A177A" w:rsidRPr="00CF08FF" w:rsidRDefault="006A177A" w:rsidP="00F52E1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1533A7">
              <w:rPr>
                <w:b/>
                <w:lang w:val="en-CA"/>
              </w:rPr>
              <w:tab/>
            </w:r>
            <w:r w:rsidRPr="001533A7">
              <w:rPr>
                <w:lang w:val="en-CA"/>
              </w:rPr>
              <w:t xml:space="preserve">for( i = </w:t>
            </w:r>
            <w:r w:rsidR="00F52E1B" w:rsidRPr="00A33759">
              <w:rPr>
                <w:rFonts w:eastAsia="Batang"/>
                <w:bCs/>
                <w:highlight w:val="yellow"/>
                <w:lang w:eastAsia="ko-KR"/>
              </w:rPr>
              <w:t>0</w:t>
            </w:r>
            <w:r w:rsidRPr="00CF08FF">
              <w:t>; i &lt;= vps_max_layers_minus1; i++ ) {</w:t>
            </w:r>
          </w:p>
        </w:tc>
        <w:tc>
          <w:tcPr>
            <w:tcW w:w="1140" w:type="dxa"/>
          </w:tcPr>
          <w:p w:rsidR="006A177A" w:rsidRPr="00CF08FF" w:rsidRDefault="006A177A" w:rsidP="007B1878">
            <w:pPr>
              <w:tabs>
                <w:tab w:val="clear" w:pos="794"/>
                <w:tab w:val="clear" w:pos="1191"/>
                <w:tab w:val="clear" w:pos="1588"/>
                <w:tab w:val="clear" w:pos="1985"/>
              </w:tabs>
              <w:spacing w:before="0" w:after="60"/>
            </w:pPr>
          </w:p>
        </w:tc>
      </w:tr>
      <w:tr w:rsidR="006A177A" w:rsidRPr="008E14A4" w:rsidTr="00031969">
        <w:trPr>
          <w:trHeight w:val="283"/>
          <w:jc w:val="center"/>
        </w:trPr>
        <w:tc>
          <w:tcPr>
            <w:tcW w:w="7920" w:type="dxa"/>
          </w:tcPr>
          <w:p w:rsidR="006A177A" w:rsidRPr="00CF08FF"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CF08FF">
              <w:rPr>
                <w:b/>
              </w:rPr>
              <w:tab/>
            </w:r>
            <w:r w:rsidRPr="00CF08FF">
              <w:rPr>
                <w:b/>
              </w:rPr>
              <w:tab/>
            </w:r>
            <w:proofErr w:type="gramStart"/>
            <w:r w:rsidRPr="00CF08FF">
              <w:t>if(</w:t>
            </w:r>
            <w:proofErr w:type="gramEnd"/>
            <w:r w:rsidRPr="00CF08FF">
              <w:t xml:space="preserve"> vps_nuh_layer_id_present_flag </w:t>
            </w:r>
            <w:r w:rsidR="00F52E1B" w:rsidRPr="00A33759">
              <w:rPr>
                <w:rFonts w:eastAsia="Batang"/>
                <w:bCs/>
                <w:highlight w:val="yellow"/>
                <w:lang w:eastAsia="ko-KR"/>
              </w:rPr>
              <w:t xml:space="preserve">&amp;&amp; i &gt; 0 </w:t>
            </w:r>
            <w:r w:rsidRPr="008E14A4">
              <w:rPr>
                <w:rFonts w:eastAsia="Batang"/>
                <w:bCs/>
                <w:lang w:eastAsia="ko-KR"/>
              </w:rPr>
              <w:t>)</w:t>
            </w:r>
            <w:r w:rsidR="00295218">
              <w:rPr>
                <w:rFonts w:eastAsia="Batang"/>
                <w:bCs/>
                <w:lang w:eastAsia="ko-KR"/>
              </w:rPr>
              <w:t xml:space="preserve"> [Ed. (JB): syntax is not compatible with SHVC, or use of splitting_flag.]</w:t>
            </w:r>
          </w:p>
        </w:tc>
        <w:tc>
          <w:tcPr>
            <w:tcW w:w="1140" w:type="dxa"/>
          </w:tcPr>
          <w:p w:rsidR="006A177A" w:rsidRPr="00CF08FF" w:rsidRDefault="006A177A" w:rsidP="007B1878">
            <w:pPr>
              <w:tabs>
                <w:tab w:val="clear" w:pos="794"/>
                <w:tab w:val="clear" w:pos="1191"/>
                <w:tab w:val="clear" w:pos="1588"/>
                <w:tab w:val="clear" w:pos="1985"/>
              </w:tabs>
              <w:spacing w:before="0" w:after="60"/>
            </w:pPr>
          </w:p>
        </w:tc>
      </w:tr>
      <w:tr w:rsidR="006A177A" w:rsidRPr="008E14A4" w:rsidTr="00031969">
        <w:trPr>
          <w:trHeight w:val="283"/>
          <w:jc w:val="center"/>
        </w:trPr>
        <w:tc>
          <w:tcPr>
            <w:tcW w:w="7920" w:type="dxa"/>
          </w:tcPr>
          <w:p w:rsidR="006A177A" w:rsidRPr="00CF08FF"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CF08FF">
              <w:rPr>
                <w:b/>
                <w:lang w:val="en-CA"/>
              </w:rPr>
              <w:tab/>
            </w:r>
            <w:r w:rsidRPr="00CF08FF">
              <w:rPr>
                <w:b/>
                <w:lang w:val="en-CA"/>
              </w:rPr>
              <w:tab/>
            </w:r>
            <w:r w:rsidRPr="00CF08FF">
              <w:rPr>
                <w:b/>
                <w:lang w:val="en-CA"/>
              </w:rPr>
              <w:tab/>
              <w:t>layer_id_in_nuh</w:t>
            </w:r>
            <w:r w:rsidRPr="00CF08FF">
              <w:rPr>
                <w:lang w:val="en-CA"/>
              </w:rPr>
              <w:t>[ i ]</w:t>
            </w:r>
          </w:p>
        </w:tc>
        <w:tc>
          <w:tcPr>
            <w:tcW w:w="1140" w:type="dxa"/>
          </w:tcPr>
          <w:p w:rsidR="006A177A" w:rsidRPr="00CF08FF" w:rsidRDefault="006A177A" w:rsidP="007B1878">
            <w:pPr>
              <w:tabs>
                <w:tab w:val="clear" w:pos="794"/>
                <w:tab w:val="clear" w:pos="1191"/>
                <w:tab w:val="clear" w:pos="1588"/>
                <w:tab w:val="clear" w:pos="1985"/>
              </w:tabs>
              <w:spacing w:before="0" w:after="60"/>
              <w:rPr>
                <w:lang w:val="en-CA"/>
              </w:rPr>
            </w:pPr>
            <w:r w:rsidRPr="00CF08FF">
              <w:rPr>
                <w:lang w:val="en-CA"/>
              </w:rPr>
              <w:t>u(6)</w:t>
            </w:r>
          </w:p>
        </w:tc>
      </w:tr>
      <w:tr w:rsidR="002E37E4" w:rsidRPr="008E14A4" w:rsidTr="00031969">
        <w:trPr>
          <w:trHeight w:val="283"/>
          <w:jc w:val="center"/>
        </w:trPr>
        <w:tc>
          <w:tcPr>
            <w:tcW w:w="7920" w:type="dxa"/>
          </w:tcPr>
          <w:p w:rsidR="002E37E4" w:rsidRPr="00CF08FF" w:rsidRDefault="002E37E4" w:rsidP="002E37E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Pr="00CF08FF">
              <w:rPr>
                <w:lang w:val="en-CA"/>
              </w:rPr>
              <w:tab/>
              <w:t xml:space="preserve">if( !splitting_flag ) </w:t>
            </w:r>
          </w:p>
        </w:tc>
        <w:tc>
          <w:tcPr>
            <w:tcW w:w="1140" w:type="dxa"/>
          </w:tcPr>
          <w:p w:rsidR="002E37E4" w:rsidRPr="00CF08FF" w:rsidRDefault="002E37E4" w:rsidP="007B1878">
            <w:pPr>
              <w:tabs>
                <w:tab w:val="clear" w:pos="794"/>
                <w:tab w:val="clear" w:pos="1191"/>
                <w:tab w:val="clear" w:pos="1588"/>
                <w:tab w:val="clear" w:pos="1985"/>
              </w:tabs>
              <w:spacing w:before="0" w:after="60"/>
              <w:rPr>
                <w:lang w:val="en-CA"/>
              </w:rPr>
            </w:pPr>
          </w:p>
        </w:tc>
      </w:tr>
      <w:tr w:rsidR="006A177A" w:rsidRPr="008E14A4" w:rsidTr="00031969">
        <w:trPr>
          <w:trHeight w:val="283"/>
          <w:jc w:val="center"/>
        </w:trPr>
        <w:tc>
          <w:tcPr>
            <w:tcW w:w="7920" w:type="dxa"/>
          </w:tcPr>
          <w:p w:rsidR="006A177A" w:rsidRPr="00CF08FF" w:rsidRDefault="002E37E4"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006A177A" w:rsidRPr="00CF08FF">
              <w:rPr>
                <w:lang w:val="en-CA"/>
              </w:rPr>
              <w:tab/>
            </w:r>
            <w:r w:rsidR="006A177A" w:rsidRPr="00CF08FF">
              <w:rPr>
                <w:lang w:val="en-CA"/>
              </w:rPr>
              <w:tab/>
              <w:t xml:space="preserve">for( j = 0; j &lt; </w:t>
            </w:r>
            <w:r w:rsidR="009268B5" w:rsidRPr="00CF08FF">
              <w:rPr>
                <w:lang w:val="en-CA"/>
              </w:rPr>
              <w:t>N</w:t>
            </w:r>
            <w:r w:rsidR="006A177A" w:rsidRPr="00CF08FF">
              <w:rPr>
                <w:lang w:val="en-CA"/>
              </w:rPr>
              <w:t>umScalabilityTypes; j++ )</w:t>
            </w:r>
          </w:p>
        </w:tc>
        <w:tc>
          <w:tcPr>
            <w:tcW w:w="1140" w:type="dxa"/>
          </w:tcPr>
          <w:p w:rsidR="006A177A" w:rsidRPr="00CF08FF" w:rsidRDefault="006A177A" w:rsidP="007B1878">
            <w:pPr>
              <w:tabs>
                <w:tab w:val="clear" w:pos="794"/>
                <w:tab w:val="clear" w:pos="1191"/>
                <w:tab w:val="clear" w:pos="1588"/>
                <w:tab w:val="clear" w:pos="1985"/>
              </w:tabs>
              <w:spacing w:before="0" w:after="60"/>
              <w:rPr>
                <w:lang w:val="en-CA"/>
              </w:rPr>
            </w:pPr>
          </w:p>
        </w:tc>
      </w:tr>
      <w:tr w:rsidR="006A177A" w:rsidRPr="008E14A4" w:rsidTr="00031969">
        <w:trPr>
          <w:trHeight w:val="283"/>
          <w:jc w:val="center"/>
        </w:trPr>
        <w:tc>
          <w:tcPr>
            <w:tcW w:w="7920" w:type="dxa"/>
          </w:tcPr>
          <w:p w:rsidR="006A177A" w:rsidRPr="00CF08FF" w:rsidRDefault="002E37E4" w:rsidP="00B7221A">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b/>
                <w:lang w:val="en-CA"/>
              </w:rPr>
              <w:tab/>
            </w:r>
            <w:r w:rsidR="006A177A" w:rsidRPr="00CF08FF">
              <w:rPr>
                <w:b/>
                <w:lang w:val="en-CA"/>
              </w:rPr>
              <w:tab/>
            </w:r>
            <w:r w:rsidR="006A177A" w:rsidRPr="00CF08FF">
              <w:rPr>
                <w:b/>
                <w:lang w:val="en-CA"/>
              </w:rPr>
              <w:tab/>
            </w:r>
            <w:r w:rsidR="006A177A" w:rsidRPr="00CF08FF">
              <w:rPr>
                <w:b/>
                <w:lang w:val="en-CA"/>
              </w:rPr>
              <w:tab/>
              <w:t>dimension_id</w:t>
            </w:r>
            <w:r w:rsidR="006A177A" w:rsidRPr="00CF08FF">
              <w:rPr>
                <w:lang w:val="en-CA"/>
              </w:rPr>
              <w:t>[ i ][ j ]</w:t>
            </w:r>
          </w:p>
        </w:tc>
        <w:tc>
          <w:tcPr>
            <w:tcW w:w="1140" w:type="dxa"/>
          </w:tcPr>
          <w:p w:rsidR="006A177A" w:rsidRPr="00CF08FF" w:rsidRDefault="006A177A" w:rsidP="007B1878">
            <w:pPr>
              <w:tabs>
                <w:tab w:val="clear" w:pos="794"/>
                <w:tab w:val="clear" w:pos="1191"/>
                <w:tab w:val="clear" w:pos="1588"/>
                <w:tab w:val="clear" w:pos="1985"/>
              </w:tabs>
              <w:spacing w:before="0" w:after="60"/>
              <w:rPr>
                <w:lang w:val="en-CA"/>
              </w:rPr>
            </w:pPr>
            <w:r w:rsidRPr="00CF08FF">
              <w:rPr>
                <w:lang w:val="en-CA"/>
              </w:rPr>
              <w:t>u(v)</w:t>
            </w:r>
          </w:p>
        </w:tc>
      </w:tr>
      <w:tr w:rsidR="006A177A" w:rsidRPr="008E14A4" w:rsidTr="00031969">
        <w:trPr>
          <w:trHeight w:val="283"/>
          <w:jc w:val="center"/>
        </w:trPr>
        <w:tc>
          <w:tcPr>
            <w:tcW w:w="7920" w:type="dxa"/>
          </w:tcPr>
          <w:p w:rsidR="006A177A" w:rsidRPr="00CF08FF"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t>}</w:t>
            </w:r>
          </w:p>
        </w:tc>
        <w:tc>
          <w:tcPr>
            <w:tcW w:w="1140" w:type="dxa"/>
          </w:tcPr>
          <w:p w:rsidR="006A177A" w:rsidRPr="00CF08FF" w:rsidRDefault="006A177A" w:rsidP="007B1878">
            <w:pPr>
              <w:tabs>
                <w:tab w:val="clear" w:pos="794"/>
                <w:tab w:val="clear" w:pos="1191"/>
                <w:tab w:val="clear" w:pos="1588"/>
                <w:tab w:val="clear" w:pos="1985"/>
              </w:tabs>
              <w:spacing w:before="0" w:after="60"/>
              <w:rPr>
                <w:lang w:val="en-CA"/>
              </w:rPr>
            </w:pPr>
          </w:p>
        </w:tc>
      </w:tr>
      <w:tr w:rsidR="00120611" w:rsidRPr="008E14A4" w:rsidTr="00EE17A1">
        <w:trPr>
          <w:trHeight w:val="283"/>
          <w:jc w:val="center"/>
        </w:trPr>
        <w:tc>
          <w:tcPr>
            <w:tcW w:w="7920" w:type="dxa"/>
          </w:tcPr>
          <w:p w:rsidR="00120611" w:rsidRPr="00CF08FF" w:rsidRDefault="00120611" w:rsidP="00EE17A1">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t>for( i = 1; i &lt;= vps_max_layers_minus1; i++ )</w:t>
            </w:r>
          </w:p>
        </w:tc>
        <w:tc>
          <w:tcPr>
            <w:tcW w:w="1140" w:type="dxa"/>
          </w:tcPr>
          <w:p w:rsidR="00120611" w:rsidRPr="00CF08FF" w:rsidRDefault="00120611" w:rsidP="00EE17A1">
            <w:pPr>
              <w:tabs>
                <w:tab w:val="clear" w:pos="794"/>
                <w:tab w:val="clear" w:pos="1191"/>
                <w:tab w:val="clear" w:pos="1588"/>
                <w:tab w:val="clear" w:pos="1985"/>
              </w:tabs>
              <w:spacing w:before="0" w:after="60"/>
              <w:rPr>
                <w:lang w:val="en-CA"/>
              </w:rPr>
            </w:pPr>
          </w:p>
        </w:tc>
      </w:tr>
      <w:tr w:rsidR="00120611" w:rsidRPr="008E14A4" w:rsidDel="002947EA" w:rsidTr="00EE17A1">
        <w:trPr>
          <w:trHeight w:val="283"/>
          <w:jc w:val="center"/>
        </w:trPr>
        <w:tc>
          <w:tcPr>
            <w:tcW w:w="7920" w:type="dxa"/>
          </w:tcPr>
          <w:p w:rsidR="00120611" w:rsidRPr="00CF08FF" w:rsidDel="002947EA" w:rsidRDefault="00120611" w:rsidP="00EE17A1">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lang w:val="en-CA"/>
              </w:rPr>
            </w:pPr>
            <w:r w:rsidRPr="00CF08FF">
              <w:rPr>
                <w:b/>
                <w:lang w:val="en-CA"/>
              </w:rPr>
              <w:tab/>
            </w:r>
            <w:r w:rsidRPr="00CF08FF">
              <w:rPr>
                <w:b/>
                <w:lang w:val="en-CA"/>
              </w:rPr>
              <w:tab/>
            </w:r>
            <w:r w:rsidRPr="00CF08FF">
              <w:rPr>
                <w:lang w:val="en-CA"/>
              </w:rPr>
              <w:t>for( j = 0; j &lt; i; j++ )</w:t>
            </w:r>
          </w:p>
        </w:tc>
        <w:tc>
          <w:tcPr>
            <w:tcW w:w="1140" w:type="dxa"/>
          </w:tcPr>
          <w:p w:rsidR="00120611" w:rsidRPr="00CF08FF" w:rsidDel="002947EA" w:rsidRDefault="00120611" w:rsidP="00EE17A1">
            <w:pPr>
              <w:tabs>
                <w:tab w:val="clear" w:pos="794"/>
                <w:tab w:val="clear" w:pos="1191"/>
                <w:tab w:val="clear" w:pos="1588"/>
                <w:tab w:val="clear" w:pos="1985"/>
              </w:tabs>
              <w:spacing w:before="0" w:after="60"/>
              <w:rPr>
                <w:lang w:val="en-CA"/>
              </w:rPr>
            </w:pPr>
          </w:p>
        </w:tc>
      </w:tr>
      <w:tr w:rsidR="00120611" w:rsidRPr="008E14A4" w:rsidDel="002947EA" w:rsidTr="00EE17A1">
        <w:trPr>
          <w:trHeight w:val="283"/>
          <w:jc w:val="center"/>
        </w:trPr>
        <w:tc>
          <w:tcPr>
            <w:tcW w:w="7920" w:type="dxa"/>
          </w:tcPr>
          <w:p w:rsidR="00120611" w:rsidRPr="00CF08FF" w:rsidRDefault="00120611" w:rsidP="00EE17A1">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lang w:val="en-CA"/>
              </w:rPr>
            </w:pPr>
            <w:r w:rsidRPr="00CF08FF">
              <w:rPr>
                <w:b/>
                <w:lang w:val="en-CA"/>
              </w:rPr>
              <w:tab/>
            </w:r>
            <w:r w:rsidRPr="00CF08FF">
              <w:rPr>
                <w:b/>
                <w:lang w:val="en-CA"/>
              </w:rPr>
              <w:tab/>
            </w:r>
            <w:r w:rsidRPr="00CF08FF">
              <w:rPr>
                <w:b/>
                <w:lang w:val="en-CA"/>
              </w:rPr>
              <w:tab/>
              <w:t>direct_dependency_flag</w:t>
            </w:r>
            <w:r w:rsidRPr="00CF08FF">
              <w:rPr>
                <w:lang w:val="en-CA"/>
              </w:rPr>
              <w:t>[ i ][ j ]</w:t>
            </w:r>
          </w:p>
        </w:tc>
        <w:tc>
          <w:tcPr>
            <w:tcW w:w="1140" w:type="dxa"/>
          </w:tcPr>
          <w:p w:rsidR="00120611" w:rsidRPr="00CF08FF" w:rsidDel="002947EA" w:rsidRDefault="00120611" w:rsidP="00EE17A1">
            <w:pPr>
              <w:tabs>
                <w:tab w:val="clear" w:pos="794"/>
                <w:tab w:val="clear" w:pos="1191"/>
                <w:tab w:val="clear" w:pos="1588"/>
                <w:tab w:val="clear" w:pos="1985"/>
              </w:tabs>
              <w:spacing w:before="0" w:after="60"/>
              <w:rPr>
                <w:lang w:val="en-CA"/>
              </w:rPr>
            </w:pPr>
            <w:r w:rsidRPr="00CF08FF">
              <w:rPr>
                <w:lang w:val="en-CA"/>
              </w:rPr>
              <w:t>u(1)</w:t>
            </w:r>
          </w:p>
        </w:tc>
      </w:tr>
      <w:tr w:rsidR="007C3181" w:rsidRPr="008E14A4" w:rsidDel="002947EA" w:rsidTr="00EE17A1">
        <w:trPr>
          <w:trHeight w:val="283"/>
          <w:jc w:val="center"/>
        </w:trPr>
        <w:tc>
          <w:tcPr>
            <w:tcW w:w="7920" w:type="dxa"/>
          </w:tcPr>
          <w:p w:rsidR="007C3181" w:rsidRPr="00CF08FF" w:rsidRDefault="007C3181" w:rsidP="00EE17A1">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lang w:val="en-CA"/>
              </w:rPr>
            </w:pPr>
            <w:r w:rsidRPr="00CF08FF">
              <w:rPr>
                <w:lang w:val="en-CA"/>
              </w:rPr>
              <w:tab/>
            </w:r>
            <w:r w:rsidR="00C10625" w:rsidRPr="00CF08FF">
              <w:rPr>
                <w:lang w:val="en-CA"/>
              </w:rPr>
              <w:t>for( i = 0; i&lt;</w:t>
            </w:r>
            <w:r w:rsidR="00A66A15" w:rsidRPr="00CF08FF">
              <w:rPr>
                <w:lang w:val="en-CA"/>
              </w:rPr>
              <w:t xml:space="preserve"> vps_max_layers_minus1; i++ ) </w:t>
            </w:r>
          </w:p>
        </w:tc>
        <w:tc>
          <w:tcPr>
            <w:tcW w:w="1140" w:type="dxa"/>
          </w:tcPr>
          <w:p w:rsidR="007C3181" w:rsidRPr="00CF08FF" w:rsidRDefault="007C3181" w:rsidP="00EE17A1">
            <w:pPr>
              <w:tabs>
                <w:tab w:val="clear" w:pos="794"/>
                <w:tab w:val="clear" w:pos="1191"/>
                <w:tab w:val="clear" w:pos="1588"/>
                <w:tab w:val="clear" w:pos="1985"/>
              </w:tabs>
              <w:spacing w:before="0" w:after="60"/>
              <w:rPr>
                <w:lang w:val="en-CA"/>
              </w:rPr>
            </w:pPr>
          </w:p>
        </w:tc>
      </w:tr>
      <w:tr w:rsidR="007C3181" w:rsidRPr="008E14A4" w:rsidDel="002947EA" w:rsidTr="00EE17A1">
        <w:trPr>
          <w:trHeight w:val="283"/>
          <w:jc w:val="center"/>
        </w:trPr>
        <w:tc>
          <w:tcPr>
            <w:tcW w:w="7920" w:type="dxa"/>
          </w:tcPr>
          <w:p w:rsidR="007C3181" w:rsidRPr="00CF08FF" w:rsidRDefault="007C3181" w:rsidP="00EE17A1">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lang w:val="en-CA"/>
              </w:rPr>
            </w:pPr>
            <w:r w:rsidRPr="00CF08FF">
              <w:rPr>
                <w:b/>
                <w:lang w:val="en-CA"/>
              </w:rPr>
              <w:tab/>
            </w:r>
            <w:r w:rsidRPr="00CF08FF">
              <w:rPr>
                <w:b/>
                <w:lang w:val="en-CA"/>
              </w:rPr>
              <w:tab/>
            </w:r>
            <w:r w:rsidR="00D7179F" w:rsidRPr="00CF08FF">
              <w:rPr>
                <w:b/>
                <w:lang w:val="en-CA"/>
              </w:rPr>
              <w:t>max_tid_il_ref_pics_plus1</w:t>
            </w:r>
            <w:r w:rsidRPr="00CF08FF">
              <w:rPr>
                <w:lang w:val="en-CA"/>
              </w:rPr>
              <w:t>[</w:t>
            </w:r>
            <w:r w:rsidR="00C10625" w:rsidRPr="00CF08FF">
              <w:rPr>
                <w:lang w:val="en-CA"/>
              </w:rPr>
              <w:t> </w:t>
            </w:r>
            <w:r w:rsidRPr="00CF08FF">
              <w:rPr>
                <w:lang w:val="en-CA"/>
              </w:rPr>
              <w:t>i</w:t>
            </w:r>
            <w:r w:rsidR="00C10625" w:rsidRPr="00CF08FF">
              <w:rPr>
                <w:lang w:val="en-CA"/>
              </w:rPr>
              <w:t> </w:t>
            </w:r>
            <w:r w:rsidRPr="00CF08FF">
              <w:rPr>
                <w:lang w:val="en-CA"/>
              </w:rPr>
              <w:t>]</w:t>
            </w:r>
          </w:p>
        </w:tc>
        <w:tc>
          <w:tcPr>
            <w:tcW w:w="1140" w:type="dxa"/>
          </w:tcPr>
          <w:p w:rsidR="007C3181" w:rsidRPr="00CF08FF" w:rsidRDefault="007C3181" w:rsidP="00EE17A1">
            <w:pPr>
              <w:tabs>
                <w:tab w:val="clear" w:pos="794"/>
                <w:tab w:val="clear" w:pos="1191"/>
                <w:tab w:val="clear" w:pos="1588"/>
                <w:tab w:val="clear" w:pos="1985"/>
              </w:tabs>
              <w:spacing w:before="0" w:after="60"/>
              <w:rPr>
                <w:lang w:val="en-CA"/>
              </w:rPr>
            </w:pPr>
            <w:r w:rsidRPr="00CF08FF">
              <w:rPr>
                <w:lang w:val="en-CA"/>
              </w:rPr>
              <w:t>u(3)</w:t>
            </w:r>
          </w:p>
        </w:tc>
      </w:tr>
      <w:tr w:rsidR="00FD3788" w:rsidRPr="008E14A4" w:rsidTr="00031969">
        <w:trPr>
          <w:trHeight w:val="283"/>
          <w:jc w:val="center"/>
        </w:trPr>
        <w:tc>
          <w:tcPr>
            <w:tcW w:w="7920" w:type="dxa"/>
          </w:tcPr>
          <w:p w:rsidR="00FD3788" w:rsidRPr="00CF08FF" w:rsidRDefault="00FD3788" w:rsidP="00937B1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Pr="00CF08FF">
              <w:rPr>
                <w:b/>
                <w:lang w:val="en-CA"/>
              </w:rPr>
              <w:t>vps_number_layer_sets_minus1</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u(10)</w:t>
            </w:r>
          </w:p>
        </w:tc>
      </w:tr>
      <w:tr w:rsidR="00FD3788" w:rsidRPr="008E14A4" w:rsidTr="00031969">
        <w:trPr>
          <w:trHeight w:val="283"/>
          <w:jc w:val="center"/>
        </w:trPr>
        <w:tc>
          <w:tcPr>
            <w:tcW w:w="7920" w:type="dxa"/>
          </w:tcPr>
          <w:p w:rsidR="00FD3788" w:rsidRPr="00CF08FF" w:rsidRDefault="00FD3788" w:rsidP="00937B1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b/>
                <w:lang w:val="en-CA"/>
              </w:rPr>
              <w:tab/>
              <w:t>vps_num_profile_tier_level_minus1</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u(6)</w:t>
            </w:r>
          </w:p>
        </w:tc>
      </w:tr>
      <w:tr w:rsidR="002836D2" w:rsidRPr="008E14A4" w:rsidTr="00031969">
        <w:trPr>
          <w:trHeight w:val="283"/>
          <w:jc w:val="center"/>
        </w:trPr>
        <w:tc>
          <w:tcPr>
            <w:tcW w:w="7920" w:type="dxa"/>
          </w:tcPr>
          <w:p w:rsidR="002836D2" w:rsidRPr="00CF08FF" w:rsidRDefault="002836D2" w:rsidP="00370DB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t xml:space="preserve">for( </w:t>
            </w:r>
            <w:r w:rsidR="00FD3788" w:rsidRPr="00CF08FF">
              <w:rPr>
                <w:lang w:val="en-CA"/>
              </w:rPr>
              <w:t xml:space="preserve">i </w:t>
            </w:r>
            <w:r w:rsidRPr="00CF08FF">
              <w:rPr>
                <w:lang w:val="en-CA"/>
              </w:rPr>
              <w:t xml:space="preserve">= 1; </w:t>
            </w:r>
            <w:r w:rsidR="00FD3788" w:rsidRPr="00CF08FF">
              <w:rPr>
                <w:lang w:val="en-CA"/>
              </w:rPr>
              <w:t>i</w:t>
            </w:r>
            <w:r w:rsidRPr="00CF08FF">
              <w:rPr>
                <w:lang w:val="en-CA"/>
              </w:rPr>
              <w:t xml:space="preserve"> </w:t>
            </w:r>
            <w:r w:rsidR="00F80005" w:rsidRPr="00CF08FF">
              <w:rPr>
                <w:lang w:val="en-CA"/>
              </w:rPr>
              <w:t xml:space="preserve"> </w:t>
            </w:r>
            <w:r w:rsidRPr="00CF08FF">
              <w:rPr>
                <w:lang w:val="en-CA"/>
              </w:rPr>
              <w:t xml:space="preserve">&lt;= </w:t>
            </w:r>
            <w:r w:rsidR="00F80005" w:rsidRPr="00CF08FF">
              <w:rPr>
                <w:lang w:val="en-CA"/>
              </w:rPr>
              <w:t xml:space="preserve"> </w:t>
            </w:r>
            <w:r w:rsidRPr="00CF08FF">
              <w:rPr>
                <w:lang w:val="en-CA"/>
              </w:rPr>
              <w:t>vps_num_</w:t>
            </w:r>
            <w:r w:rsidR="00370DBB" w:rsidRPr="00CF08FF">
              <w:rPr>
                <w:lang w:val="en-CA"/>
              </w:rPr>
              <w:t>profile_tier_level</w:t>
            </w:r>
            <w:r w:rsidRPr="00CF08FF">
              <w:rPr>
                <w:lang w:val="en-CA"/>
              </w:rPr>
              <w:t xml:space="preserve">_minus1; </w:t>
            </w:r>
            <w:r w:rsidR="00FD3788" w:rsidRPr="00CF08FF">
              <w:rPr>
                <w:lang w:val="en-CA"/>
              </w:rPr>
              <w:t>i</w:t>
            </w:r>
            <w:r w:rsidRPr="00CF08FF">
              <w:rPr>
                <w:lang w:val="en-CA"/>
              </w:rPr>
              <w:t xml:space="preserve"> ++ ) {</w:t>
            </w:r>
          </w:p>
        </w:tc>
        <w:tc>
          <w:tcPr>
            <w:tcW w:w="1140" w:type="dxa"/>
          </w:tcPr>
          <w:p w:rsidR="002836D2" w:rsidRPr="00CF08FF" w:rsidRDefault="002836D2" w:rsidP="007B1878">
            <w:pPr>
              <w:tabs>
                <w:tab w:val="clear" w:pos="794"/>
                <w:tab w:val="clear" w:pos="1191"/>
                <w:tab w:val="clear" w:pos="1588"/>
                <w:tab w:val="clear" w:pos="1985"/>
              </w:tabs>
              <w:spacing w:before="0" w:after="60"/>
              <w:rPr>
                <w:lang w:val="en-CA"/>
              </w:rPr>
            </w:pPr>
          </w:p>
        </w:tc>
      </w:tr>
      <w:tr w:rsidR="002836D2" w:rsidRPr="008E14A4" w:rsidTr="00031969">
        <w:trPr>
          <w:trHeight w:val="283"/>
          <w:jc w:val="center"/>
        </w:trPr>
        <w:tc>
          <w:tcPr>
            <w:tcW w:w="7920" w:type="dxa"/>
          </w:tcPr>
          <w:p w:rsidR="002836D2" w:rsidRPr="00CF08FF" w:rsidRDefault="002836D2"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Pr="00CF08FF">
              <w:rPr>
                <w:lang w:val="en-CA"/>
              </w:rPr>
              <w:tab/>
            </w:r>
            <w:r w:rsidRPr="00CF08FF">
              <w:rPr>
                <w:b/>
                <w:lang w:val="en-CA"/>
              </w:rPr>
              <w:t>vps_profile_present_flag</w:t>
            </w:r>
            <w:r w:rsidRPr="00CF08FF">
              <w:rPr>
                <w:lang w:val="en-CA"/>
              </w:rPr>
              <w:t>[</w:t>
            </w:r>
            <w:r w:rsidR="004C2750" w:rsidRPr="00CF08FF">
              <w:rPr>
                <w:lang w:val="en-CA"/>
              </w:rPr>
              <w:t> </w:t>
            </w:r>
            <w:r w:rsidR="00FD3788" w:rsidRPr="00CF08FF">
              <w:rPr>
                <w:lang w:val="en-CA"/>
              </w:rPr>
              <w:t>i</w:t>
            </w:r>
            <w:r w:rsidR="004C2750" w:rsidRPr="00CF08FF">
              <w:rPr>
                <w:lang w:val="en-CA"/>
              </w:rPr>
              <w:t> </w:t>
            </w:r>
            <w:r w:rsidRPr="00CF08FF">
              <w:rPr>
                <w:lang w:val="en-CA"/>
              </w:rPr>
              <w:t>]</w:t>
            </w:r>
          </w:p>
        </w:tc>
        <w:tc>
          <w:tcPr>
            <w:tcW w:w="1140" w:type="dxa"/>
          </w:tcPr>
          <w:p w:rsidR="002836D2" w:rsidRPr="00CF08FF" w:rsidRDefault="002836D2" w:rsidP="007B1878">
            <w:pPr>
              <w:tabs>
                <w:tab w:val="clear" w:pos="794"/>
                <w:tab w:val="clear" w:pos="1191"/>
                <w:tab w:val="clear" w:pos="1588"/>
                <w:tab w:val="clear" w:pos="1985"/>
              </w:tabs>
              <w:spacing w:before="0" w:after="60"/>
              <w:rPr>
                <w:lang w:val="en-CA"/>
              </w:rPr>
            </w:pPr>
            <w:r w:rsidRPr="00CF08FF">
              <w:rPr>
                <w:lang w:val="en-CA"/>
              </w:rPr>
              <w:t>u(1)</w:t>
            </w:r>
          </w:p>
        </w:tc>
      </w:tr>
      <w:tr w:rsidR="002836D2" w:rsidRPr="008E14A4" w:rsidTr="00031969">
        <w:trPr>
          <w:trHeight w:val="283"/>
          <w:jc w:val="center"/>
        </w:trPr>
        <w:tc>
          <w:tcPr>
            <w:tcW w:w="7920" w:type="dxa"/>
          </w:tcPr>
          <w:p w:rsidR="002836D2" w:rsidRPr="00CF08FF" w:rsidRDefault="002836D2"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Pr="00CF08FF">
              <w:rPr>
                <w:lang w:val="en-CA"/>
              </w:rPr>
              <w:tab/>
              <w:t>if( !vps_profile_present_flag[</w:t>
            </w:r>
            <w:r w:rsidR="004C2750" w:rsidRPr="00CF08FF">
              <w:rPr>
                <w:lang w:val="en-CA"/>
              </w:rPr>
              <w:t> </w:t>
            </w:r>
            <w:r w:rsidR="00FD3788" w:rsidRPr="00CF08FF">
              <w:rPr>
                <w:lang w:val="en-CA"/>
              </w:rPr>
              <w:t>i</w:t>
            </w:r>
            <w:r w:rsidR="004C2750" w:rsidRPr="00CF08FF">
              <w:rPr>
                <w:lang w:val="en-CA"/>
              </w:rPr>
              <w:t> </w:t>
            </w:r>
            <w:r w:rsidRPr="00CF08FF">
              <w:rPr>
                <w:lang w:val="en-CA"/>
              </w:rPr>
              <w:t>] )</w:t>
            </w:r>
          </w:p>
        </w:tc>
        <w:tc>
          <w:tcPr>
            <w:tcW w:w="1140" w:type="dxa"/>
          </w:tcPr>
          <w:p w:rsidR="002836D2" w:rsidRPr="00CF08FF" w:rsidRDefault="002836D2" w:rsidP="007B1878">
            <w:pPr>
              <w:tabs>
                <w:tab w:val="clear" w:pos="794"/>
                <w:tab w:val="clear" w:pos="1191"/>
                <w:tab w:val="clear" w:pos="1588"/>
                <w:tab w:val="clear" w:pos="1985"/>
              </w:tabs>
              <w:spacing w:before="0" w:after="60"/>
              <w:rPr>
                <w:lang w:val="en-CA"/>
              </w:rPr>
            </w:pPr>
          </w:p>
        </w:tc>
      </w:tr>
      <w:tr w:rsidR="002836D2" w:rsidRPr="008E14A4" w:rsidTr="00031969">
        <w:trPr>
          <w:trHeight w:val="283"/>
          <w:jc w:val="center"/>
        </w:trPr>
        <w:tc>
          <w:tcPr>
            <w:tcW w:w="7920" w:type="dxa"/>
          </w:tcPr>
          <w:p w:rsidR="002836D2" w:rsidRPr="00CF08FF" w:rsidRDefault="002836D2" w:rsidP="00325C2A">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Pr="00CF08FF">
              <w:rPr>
                <w:lang w:val="en-CA"/>
              </w:rPr>
              <w:tab/>
            </w:r>
            <w:r w:rsidRPr="00CF08FF">
              <w:rPr>
                <w:lang w:val="en-CA"/>
              </w:rPr>
              <w:tab/>
            </w:r>
            <w:r w:rsidRPr="00CF08FF">
              <w:rPr>
                <w:b/>
                <w:lang w:val="en-CA"/>
              </w:rPr>
              <w:t>profile_ref_minus1</w:t>
            </w:r>
            <w:r w:rsidRPr="00CF08FF">
              <w:rPr>
                <w:lang w:val="en-CA"/>
              </w:rPr>
              <w:t>[</w:t>
            </w:r>
            <w:r w:rsidR="004C2750" w:rsidRPr="00CF08FF">
              <w:rPr>
                <w:lang w:val="en-CA"/>
              </w:rPr>
              <w:t> </w:t>
            </w:r>
            <w:r w:rsidR="00FD3788" w:rsidRPr="00CF08FF">
              <w:rPr>
                <w:lang w:val="en-CA"/>
              </w:rPr>
              <w:t>i</w:t>
            </w:r>
            <w:r w:rsidR="004C2750" w:rsidRPr="00CF08FF">
              <w:rPr>
                <w:lang w:val="en-CA"/>
              </w:rPr>
              <w:t> </w:t>
            </w:r>
            <w:r w:rsidRPr="00CF08FF">
              <w:rPr>
                <w:lang w:val="en-CA"/>
              </w:rPr>
              <w:t>]</w:t>
            </w:r>
          </w:p>
        </w:tc>
        <w:tc>
          <w:tcPr>
            <w:tcW w:w="1140" w:type="dxa"/>
          </w:tcPr>
          <w:p w:rsidR="002836D2" w:rsidRPr="00CF08FF" w:rsidRDefault="00215CF7" w:rsidP="007B1878">
            <w:pPr>
              <w:tabs>
                <w:tab w:val="clear" w:pos="794"/>
                <w:tab w:val="clear" w:pos="1191"/>
                <w:tab w:val="clear" w:pos="1588"/>
                <w:tab w:val="clear" w:pos="1985"/>
              </w:tabs>
              <w:spacing w:before="0" w:after="60"/>
              <w:rPr>
                <w:lang w:val="en-CA"/>
              </w:rPr>
            </w:pPr>
            <w:r w:rsidRPr="00CF08FF">
              <w:rPr>
                <w:lang w:val="en-CA"/>
              </w:rPr>
              <w:t>u(6)</w:t>
            </w:r>
          </w:p>
        </w:tc>
      </w:tr>
      <w:tr w:rsidR="002836D2" w:rsidRPr="008E14A4" w:rsidTr="00031969">
        <w:trPr>
          <w:trHeight w:val="283"/>
          <w:jc w:val="center"/>
        </w:trPr>
        <w:tc>
          <w:tcPr>
            <w:tcW w:w="7920" w:type="dxa"/>
          </w:tcPr>
          <w:p w:rsidR="00304C74" w:rsidRPr="00CF08FF" w:rsidRDefault="00103540" w:rsidP="00325C2A">
            <w:pPr>
              <w:pStyle w:val="tablesyntax"/>
              <w:keepNext w:val="0"/>
              <w:keepLines w:val="0"/>
              <w:rPr>
                <w:highlight w:val="yellow"/>
                <w:lang w:val="en-CA"/>
              </w:rPr>
            </w:pPr>
            <w:r w:rsidRPr="00CF08FF">
              <w:rPr>
                <w:lang w:val="en-CA"/>
              </w:rPr>
              <w:tab/>
            </w:r>
            <w:r w:rsidRPr="00CF08FF">
              <w:rPr>
                <w:lang w:val="en-CA"/>
              </w:rPr>
              <w:tab/>
              <w:t>profile_tier_level(</w:t>
            </w:r>
            <w:r w:rsidRPr="00CF08FF">
              <w:rPr>
                <w:highlight w:val="cyan"/>
                <w:lang w:val="en-CA"/>
              </w:rPr>
              <w:t> vps_profile_present_flag[</w:t>
            </w:r>
            <w:r w:rsidR="004C2750" w:rsidRPr="00CF08FF">
              <w:rPr>
                <w:highlight w:val="cyan"/>
                <w:lang w:val="en-CA"/>
              </w:rPr>
              <w:t> </w:t>
            </w:r>
            <w:r w:rsidR="00FD3788" w:rsidRPr="00CF08FF">
              <w:rPr>
                <w:highlight w:val="cyan"/>
                <w:lang w:val="en-CA"/>
              </w:rPr>
              <w:t>i</w:t>
            </w:r>
            <w:r w:rsidR="004C2750" w:rsidRPr="00CF08FF">
              <w:rPr>
                <w:highlight w:val="cyan"/>
                <w:lang w:val="en-CA"/>
              </w:rPr>
              <w:t> </w:t>
            </w:r>
            <w:r w:rsidRPr="00CF08FF">
              <w:rPr>
                <w:highlight w:val="cyan"/>
                <w:lang w:val="en-CA"/>
              </w:rPr>
              <w:t>],</w:t>
            </w:r>
            <w:r w:rsidRPr="00CF08FF">
              <w:rPr>
                <w:lang w:val="en-CA"/>
              </w:rPr>
              <w:t xml:space="preserve"> vps_max_sub_layers_minus1</w:t>
            </w:r>
            <w:r w:rsidR="00325C2A" w:rsidRPr="00CF08FF">
              <w:rPr>
                <w:lang w:val="en-CA"/>
              </w:rPr>
              <w:t> </w:t>
            </w:r>
            <w:r w:rsidRPr="00CF08FF">
              <w:rPr>
                <w:lang w:val="en-CA"/>
              </w:rPr>
              <w:t>)</w:t>
            </w:r>
          </w:p>
        </w:tc>
        <w:tc>
          <w:tcPr>
            <w:tcW w:w="1140" w:type="dxa"/>
          </w:tcPr>
          <w:p w:rsidR="002836D2" w:rsidRPr="00CF08FF" w:rsidRDefault="002836D2" w:rsidP="007B1878">
            <w:pPr>
              <w:tabs>
                <w:tab w:val="clear" w:pos="794"/>
                <w:tab w:val="clear" w:pos="1191"/>
                <w:tab w:val="clear" w:pos="1588"/>
                <w:tab w:val="clear" w:pos="1985"/>
              </w:tabs>
              <w:spacing w:before="0" w:after="60"/>
              <w:rPr>
                <w:lang w:val="en-CA"/>
              </w:rPr>
            </w:pPr>
          </w:p>
        </w:tc>
      </w:tr>
      <w:tr w:rsidR="00103540" w:rsidRPr="008E14A4" w:rsidTr="00031969">
        <w:trPr>
          <w:trHeight w:val="283"/>
          <w:jc w:val="center"/>
        </w:trPr>
        <w:tc>
          <w:tcPr>
            <w:tcW w:w="7920" w:type="dxa"/>
          </w:tcPr>
          <w:p w:rsidR="00103540" w:rsidRPr="00CF08FF" w:rsidRDefault="00103540" w:rsidP="007B1878">
            <w:pPr>
              <w:pStyle w:val="tablesyntax"/>
              <w:keepNext w:val="0"/>
              <w:keepLines w:val="0"/>
              <w:rPr>
                <w:lang w:val="en-CA"/>
              </w:rPr>
            </w:pPr>
            <w:r w:rsidRPr="00CF08FF">
              <w:rPr>
                <w:lang w:val="en-CA"/>
              </w:rPr>
              <w:tab/>
              <w:t>}</w:t>
            </w:r>
          </w:p>
        </w:tc>
        <w:tc>
          <w:tcPr>
            <w:tcW w:w="1140" w:type="dxa"/>
          </w:tcPr>
          <w:p w:rsidR="00103540" w:rsidRPr="00CF08FF" w:rsidRDefault="00103540"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90F9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t>numOutputLayerSets = vps_number_layer_sets_minus1</w:t>
            </w:r>
            <w:r w:rsidRPr="008E14A4">
              <w:rPr>
                <w:rFonts w:eastAsia="Batang"/>
                <w:bCs/>
                <w:lang w:eastAsia="ko-KR"/>
              </w:rPr>
              <w:t> + 1</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90F9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Pr="00CF08FF">
              <w:rPr>
                <w:b/>
                <w:lang w:val="en-CA"/>
              </w:rPr>
              <w:t>more_output_layer_sets_than_default_flag</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u(1)</w:t>
            </w:r>
          </w:p>
        </w:tc>
      </w:tr>
      <w:tr w:rsidR="00FD3788" w:rsidRPr="008E14A4" w:rsidTr="00031969">
        <w:trPr>
          <w:trHeight w:val="283"/>
          <w:jc w:val="center"/>
        </w:trPr>
        <w:tc>
          <w:tcPr>
            <w:tcW w:w="7920" w:type="dxa"/>
          </w:tcPr>
          <w:p w:rsidR="00FD3788" w:rsidRPr="00CF08FF" w:rsidRDefault="00FD3788" w:rsidP="00C90F9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t>if( more_output_layer_sets_than_default_flag )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90F9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CF08FF">
              <w:rPr>
                <w:lang w:val="en-CA"/>
              </w:rPr>
              <w:tab/>
            </w:r>
            <w:r w:rsidRPr="00CF08FF">
              <w:rPr>
                <w:lang w:val="en-CA"/>
              </w:rPr>
              <w:tab/>
            </w:r>
            <w:r w:rsidRPr="00CF08FF">
              <w:rPr>
                <w:b/>
                <w:lang w:val="en-CA"/>
              </w:rPr>
              <w:t>num_add_output_layer_sets_minus1</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u(10)</w:t>
            </w:r>
          </w:p>
        </w:tc>
      </w:tr>
      <w:tr w:rsidR="00FD3788" w:rsidRPr="008E14A4" w:rsidTr="00031969">
        <w:trPr>
          <w:trHeight w:val="283"/>
          <w:jc w:val="center"/>
        </w:trPr>
        <w:tc>
          <w:tcPr>
            <w:tcW w:w="7920" w:type="dxa"/>
          </w:tcPr>
          <w:p w:rsidR="00FD3788" w:rsidRPr="00CF08FF" w:rsidRDefault="00FD3788" w:rsidP="00C90F9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Pr="00CF08FF">
              <w:rPr>
                <w:lang w:val="en-CA"/>
              </w:rPr>
              <w:tab/>
              <w:t>numOutputLayerSets  +=  num_add_output_layer_sets_minus1</w:t>
            </w:r>
            <w:r w:rsidRPr="008E14A4">
              <w:rPr>
                <w:rFonts w:eastAsia="Batang"/>
                <w:bCs/>
                <w:lang w:eastAsia="ko-KR"/>
              </w:rPr>
              <w:t> + 1</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90F9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t>}</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90F9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t>if( numOutputLayerSets &gt; 1 )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90F9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Pr="00CF08FF">
              <w:rPr>
                <w:lang w:val="en-CA"/>
              </w:rPr>
              <w:tab/>
            </w:r>
            <w:r w:rsidRPr="00CF08FF">
              <w:rPr>
                <w:b/>
                <w:lang w:val="en-CA"/>
              </w:rPr>
              <w:t>default_one_target_output_layer_flag</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u(1)</w:t>
            </w:r>
          </w:p>
        </w:tc>
      </w:tr>
      <w:tr w:rsidR="00FD3788" w:rsidRPr="008E14A4" w:rsidTr="00031969">
        <w:trPr>
          <w:trHeight w:val="283"/>
          <w:jc w:val="center"/>
        </w:trPr>
        <w:tc>
          <w:tcPr>
            <w:tcW w:w="7920" w:type="dxa"/>
          </w:tcPr>
          <w:p w:rsidR="00FD3788" w:rsidRPr="00CF08FF" w:rsidRDefault="00FD3788" w:rsidP="00325C2A">
            <w:pPr>
              <w:pStyle w:val="tablesyntax"/>
              <w:keepNext w:val="0"/>
              <w:keepLines w:val="0"/>
              <w:rPr>
                <w:lang w:val="en-CA"/>
              </w:rPr>
            </w:pPr>
            <w:r w:rsidRPr="00CF08FF">
              <w:rPr>
                <w:lang w:val="en-CA"/>
              </w:rPr>
              <w:tab/>
              <w:t>for( i = 1; i &lt; numOutputLayerSets; i++ )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90F94">
            <w:pPr>
              <w:pStyle w:val="tablesyntax"/>
              <w:keepNext w:val="0"/>
              <w:keepLines w:val="0"/>
              <w:rPr>
                <w:b/>
                <w:lang w:val="en-CA"/>
              </w:rPr>
            </w:pPr>
            <w:r w:rsidRPr="00CF08FF">
              <w:rPr>
                <w:lang w:val="en-CA"/>
              </w:rPr>
              <w:tab/>
            </w:r>
            <w:r w:rsidRPr="00CF08FF">
              <w:rPr>
                <w:lang w:val="en-CA"/>
              </w:rPr>
              <w:tab/>
              <w:t>if( i &gt; vps_number_layer_sets_minus1 )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90F94">
            <w:pPr>
              <w:pStyle w:val="tablesyntax"/>
              <w:keepNext w:val="0"/>
              <w:keepLines w:val="0"/>
              <w:rPr>
                <w:lang w:val="en-CA"/>
              </w:rPr>
            </w:pPr>
            <w:r w:rsidRPr="00CF08FF">
              <w:rPr>
                <w:b/>
                <w:lang w:val="en-CA"/>
              </w:rPr>
              <w:tab/>
            </w:r>
            <w:r w:rsidRPr="00CF08FF">
              <w:rPr>
                <w:b/>
                <w:lang w:val="en-CA"/>
              </w:rPr>
              <w:tab/>
            </w:r>
            <w:r w:rsidRPr="00CF08FF">
              <w:rPr>
                <w:b/>
                <w:lang w:val="en-CA"/>
              </w:rPr>
              <w:tab/>
              <w:t>output_layer_set_idx_minus1</w:t>
            </w:r>
            <w:r w:rsidRPr="00CF08FF">
              <w:rPr>
                <w:lang w:val="en-CA"/>
              </w:rPr>
              <w:t>[ i ]</w:t>
            </w:r>
          </w:p>
        </w:tc>
        <w:tc>
          <w:tcPr>
            <w:tcW w:w="1140" w:type="dxa"/>
          </w:tcPr>
          <w:p w:rsidR="00FD3788" w:rsidRPr="00CF08FF" w:rsidRDefault="00FD3788" w:rsidP="00325C2A">
            <w:pPr>
              <w:tabs>
                <w:tab w:val="clear" w:pos="794"/>
                <w:tab w:val="clear" w:pos="1191"/>
                <w:tab w:val="clear" w:pos="1588"/>
                <w:tab w:val="clear" w:pos="1985"/>
              </w:tabs>
              <w:spacing w:before="0" w:after="60"/>
              <w:rPr>
                <w:lang w:val="en-CA"/>
              </w:rPr>
            </w:pPr>
            <w:r w:rsidRPr="00CF08FF">
              <w:rPr>
                <w:lang w:val="en-CA"/>
              </w:rPr>
              <w:t>u(v)</w:t>
            </w:r>
          </w:p>
        </w:tc>
      </w:tr>
      <w:tr w:rsidR="00FD3788" w:rsidRPr="008E14A4" w:rsidTr="00031969">
        <w:trPr>
          <w:trHeight w:val="283"/>
          <w:jc w:val="center"/>
        </w:trPr>
        <w:tc>
          <w:tcPr>
            <w:tcW w:w="7920" w:type="dxa"/>
          </w:tcPr>
          <w:p w:rsidR="00FD3788" w:rsidRPr="00CF08FF" w:rsidRDefault="00FD3788" w:rsidP="00F80005">
            <w:pPr>
              <w:pStyle w:val="tablesyntax"/>
              <w:keepNext w:val="0"/>
              <w:keepLines w:val="0"/>
              <w:rPr>
                <w:lang w:val="en-CA"/>
              </w:rPr>
            </w:pPr>
            <w:r w:rsidRPr="00CF08FF">
              <w:rPr>
                <w:b/>
                <w:lang w:val="en-CA"/>
              </w:rPr>
              <w:tab/>
            </w:r>
            <w:r w:rsidRPr="00CF08FF">
              <w:rPr>
                <w:b/>
                <w:lang w:val="en-CA"/>
              </w:rPr>
              <w:tab/>
            </w:r>
            <w:r w:rsidRPr="00CF08FF">
              <w:rPr>
                <w:b/>
                <w:lang w:val="en-CA"/>
              </w:rPr>
              <w:tab/>
            </w:r>
            <w:r w:rsidRPr="00CF08FF">
              <w:rPr>
                <w:lang w:val="en-CA"/>
              </w:rPr>
              <w:t>lsIdx = output_layer_set_idx_minus1[ i ] + 1</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325C2A">
            <w:pPr>
              <w:pStyle w:val="tablesyntax"/>
              <w:keepNext w:val="0"/>
              <w:keepLines w:val="0"/>
              <w:rPr>
                <w:lang w:val="en-CA"/>
              </w:rPr>
            </w:pPr>
            <w:r w:rsidRPr="00CF08FF">
              <w:rPr>
                <w:b/>
                <w:lang w:val="en-CA"/>
              </w:rPr>
              <w:lastRenderedPageBreak/>
              <w:tab/>
            </w:r>
            <w:r w:rsidRPr="00CF08FF">
              <w:rPr>
                <w:b/>
                <w:lang w:val="en-CA"/>
              </w:rPr>
              <w:tab/>
            </w:r>
            <w:r w:rsidRPr="00CF08FF">
              <w:rPr>
                <w:lang w:val="en-CA"/>
              </w:rPr>
              <w:tab/>
              <w:t xml:space="preserve">for( j = 0 ; j &lt; </w:t>
            </w:r>
            <w:r w:rsidR="00325C2A" w:rsidRPr="008E14A4">
              <w:rPr>
                <w:bCs/>
              </w:rPr>
              <w:t>NumLayersInIdList[ lsIdx ]</w:t>
            </w:r>
            <w:r w:rsidR="00325C2A" w:rsidRPr="00CF08FF">
              <w:rPr>
                <w:lang w:val="en-CA"/>
              </w:rPr>
              <w:t> − 1</w:t>
            </w:r>
            <w:r w:rsidRPr="00CF08FF">
              <w:rPr>
                <w:lang w:val="en-CA"/>
              </w:rPr>
              <w:t>; j++)</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F80005">
            <w:pPr>
              <w:pStyle w:val="tablesyntax"/>
              <w:keepNext w:val="0"/>
              <w:keepLines w:val="0"/>
              <w:rPr>
                <w:lang w:val="en-CA"/>
              </w:rPr>
            </w:pPr>
            <w:r w:rsidRPr="00CF08FF">
              <w:rPr>
                <w:b/>
                <w:lang w:val="en-CA"/>
              </w:rPr>
              <w:tab/>
            </w:r>
            <w:r w:rsidRPr="00CF08FF">
              <w:rPr>
                <w:b/>
                <w:lang w:val="en-CA"/>
              </w:rPr>
              <w:tab/>
            </w:r>
            <w:r w:rsidRPr="00CF08FF">
              <w:rPr>
                <w:b/>
                <w:lang w:val="en-CA"/>
              </w:rPr>
              <w:tab/>
            </w:r>
            <w:r w:rsidRPr="00CF08FF">
              <w:rPr>
                <w:b/>
                <w:lang w:val="en-CA"/>
              </w:rPr>
              <w:tab/>
              <w:t>output_layer_flag</w:t>
            </w:r>
            <w:r w:rsidRPr="00CF08FF">
              <w:rPr>
                <w:lang w:val="en-CA"/>
              </w:rPr>
              <w:t>[ </w:t>
            </w:r>
            <w:r w:rsidR="00F80005" w:rsidRPr="00CF08FF">
              <w:rPr>
                <w:lang w:val="en-CA"/>
              </w:rPr>
              <w:t>i</w:t>
            </w:r>
            <w:r w:rsidRPr="00CF08FF">
              <w:rPr>
                <w:lang w:val="en-CA"/>
              </w:rPr>
              <w:t> ][ j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u(1)</w:t>
            </w:r>
          </w:p>
        </w:tc>
      </w:tr>
      <w:tr w:rsidR="00FD3788" w:rsidRPr="008E14A4" w:rsidTr="00031969">
        <w:trPr>
          <w:trHeight w:val="283"/>
          <w:jc w:val="center"/>
        </w:trPr>
        <w:tc>
          <w:tcPr>
            <w:tcW w:w="7920" w:type="dxa"/>
          </w:tcPr>
          <w:p w:rsidR="00FD3788" w:rsidRPr="00CF08FF" w:rsidRDefault="00FD3788"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CF08FF">
              <w:rPr>
                <w:lang w:val="en-CA"/>
              </w:rPr>
              <w:tab/>
            </w:r>
            <w:r w:rsidRPr="00CF08FF">
              <w:rPr>
                <w:lang w:val="en-CA"/>
              </w:rPr>
              <w:tab/>
              <w:t>}</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CF08FF">
              <w:rPr>
                <w:lang w:val="en-CA"/>
              </w:rPr>
              <w:tab/>
            </w:r>
            <w:r w:rsidRPr="00CF08FF">
              <w:rPr>
                <w:lang w:val="en-CA"/>
              </w:rPr>
              <w:tab/>
            </w:r>
            <w:r w:rsidRPr="00CF08FF">
              <w:rPr>
                <w:b/>
                <w:lang w:val="en-CA"/>
              </w:rPr>
              <w:t>profile_level_tier_idx</w:t>
            </w:r>
            <w:r w:rsidRPr="00CF08FF">
              <w:rPr>
                <w:lang w:val="en-CA"/>
              </w:rPr>
              <w:t>[ i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u(v)</w:t>
            </w:r>
          </w:p>
        </w:tc>
      </w:tr>
      <w:tr w:rsidR="00FD3788" w:rsidRPr="008E14A4" w:rsidTr="00031969">
        <w:trPr>
          <w:trHeight w:val="283"/>
          <w:jc w:val="center"/>
        </w:trPr>
        <w:tc>
          <w:tcPr>
            <w:tcW w:w="7920" w:type="dxa"/>
          </w:tcPr>
          <w:p w:rsidR="00FD3788" w:rsidRPr="00CF08FF" w:rsidRDefault="00FD3788"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b/>
                <w:lang w:val="en-CA"/>
              </w:rPr>
              <w:tab/>
            </w:r>
            <w:r w:rsidRPr="00CF08FF">
              <w:rPr>
                <w:lang w:val="en-CA"/>
              </w:rPr>
              <w:t>}</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CF08FF">
              <w:rPr>
                <w:lang w:val="en-CA"/>
              </w:rPr>
              <w:tab/>
            </w:r>
            <w:r w:rsidRPr="008E14A4">
              <w:rPr>
                <w:rFonts w:eastAsia="Batang"/>
                <w:b/>
                <w:bCs/>
                <w:lang w:eastAsia="ko-KR"/>
              </w:rPr>
              <w:t>max_one_active_ref_layer_flag</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u(1)</w:t>
            </w:r>
          </w:p>
        </w:tc>
      </w:tr>
      <w:tr w:rsidR="00FD3788" w:rsidRPr="008E14A4" w:rsidTr="00031969">
        <w:trPr>
          <w:trHeight w:val="283"/>
          <w:jc w:val="center"/>
        </w:trPr>
        <w:tc>
          <w:tcPr>
            <w:tcW w:w="7920" w:type="dxa"/>
          </w:tcPr>
          <w:p w:rsidR="00FD3788" w:rsidRPr="00CF08FF" w:rsidRDefault="00FD3788" w:rsidP="009915C5">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CF08FF">
              <w:rPr>
                <w:b/>
                <w:lang w:val="en-CA"/>
              </w:rPr>
              <w:tab/>
              <w:t>direct_dep_type_len_minus2</w:t>
            </w:r>
            <w:r w:rsidR="00C811EB">
              <w:rPr>
                <w:b/>
                <w:bCs/>
                <w:lang w:val="en-CA"/>
              </w:rPr>
              <w:t xml:space="preserve">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ue(v)</w:t>
            </w:r>
          </w:p>
        </w:tc>
      </w:tr>
      <w:tr w:rsidR="00FD3788" w:rsidRPr="008E14A4" w:rsidTr="00031969">
        <w:trPr>
          <w:trHeight w:val="283"/>
          <w:jc w:val="center"/>
        </w:trPr>
        <w:tc>
          <w:tcPr>
            <w:tcW w:w="7920" w:type="dxa"/>
          </w:tcPr>
          <w:p w:rsidR="00FD3788" w:rsidRPr="00CF08FF" w:rsidRDefault="00FD3788"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t>for( i = 1; i &lt;= vps_max_layers_minus1; i++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F08F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lang w:val="en-CA"/>
              </w:rPr>
            </w:pPr>
            <w:r w:rsidRPr="00CF08FF">
              <w:rPr>
                <w:b/>
                <w:lang w:val="en-CA"/>
              </w:rPr>
              <w:tab/>
            </w:r>
            <w:r w:rsidRPr="00CF08FF">
              <w:rPr>
                <w:b/>
                <w:lang w:val="en-CA"/>
              </w:rPr>
              <w:tab/>
            </w:r>
            <w:r w:rsidRPr="00CF08FF">
              <w:rPr>
                <w:lang w:val="en-CA"/>
              </w:rPr>
              <w:t xml:space="preserve">for( j = 0; j &lt; i; j++ )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CF08FF">
              <w:rPr>
                <w:b/>
                <w:lang w:val="en-CA"/>
              </w:rPr>
              <w:tab/>
            </w:r>
            <w:r w:rsidRPr="00CF08FF">
              <w:rPr>
                <w:b/>
                <w:lang w:val="en-CA"/>
              </w:rPr>
              <w:tab/>
            </w:r>
            <w:r w:rsidRPr="00CF08FF">
              <w:rPr>
                <w:b/>
                <w:lang w:val="en-CA"/>
              </w:rPr>
              <w:tab/>
            </w:r>
            <w:r w:rsidRPr="00CF08FF">
              <w:rPr>
                <w:lang w:val="en-CA"/>
              </w:rPr>
              <w:t>if( direct_dependency_flag[ i ][ j ]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F08F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b/>
                <w:lang w:val="en-CA"/>
              </w:rPr>
            </w:pPr>
            <w:r w:rsidRPr="00CF08FF">
              <w:rPr>
                <w:b/>
                <w:lang w:val="en-CA"/>
              </w:rPr>
              <w:tab/>
            </w:r>
            <w:r w:rsidRPr="00CF08FF">
              <w:rPr>
                <w:b/>
                <w:lang w:val="en-CA"/>
              </w:rPr>
              <w:tab/>
            </w:r>
            <w:r w:rsidRPr="00CF08FF">
              <w:rPr>
                <w:b/>
                <w:lang w:val="en-CA"/>
              </w:rPr>
              <w:tab/>
            </w:r>
            <w:r w:rsidRPr="00CF08FF">
              <w:rPr>
                <w:b/>
                <w:lang w:val="en-CA"/>
              </w:rPr>
              <w:tab/>
              <w:t>direct_dependency_type</w:t>
            </w:r>
            <w:r w:rsidRPr="00CF08FF">
              <w:rPr>
                <w:lang w:val="en-CA"/>
              </w:rPr>
              <w:t>[ i ][ j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u(v)</w:t>
            </w:r>
          </w:p>
        </w:tc>
      </w:tr>
      <w:tr w:rsidR="00284122" w:rsidRPr="008E14A4" w:rsidTr="00031969">
        <w:trPr>
          <w:trHeight w:val="283"/>
          <w:jc w:val="center"/>
        </w:trPr>
        <w:tc>
          <w:tcPr>
            <w:tcW w:w="7920" w:type="dxa"/>
          </w:tcPr>
          <w:p w:rsidR="00284122" w:rsidRPr="00CF08FF" w:rsidRDefault="003B35E3" w:rsidP="00CF08F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b/>
                <w:lang w:val="en-CA"/>
              </w:rPr>
            </w:pPr>
            <w:r w:rsidRPr="00CF08FF">
              <w:tab/>
            </w:r>
            <w:r w:rsidR="00475CC5" w:rsidRPr="00BB34D5">
              <w:rPr>
                <w:rFonts w:eastAsia="Batang"/>
                <w:b/>
                <w:bCs/>
                <w:lang w:eastAsia="ko-KR"/>
              </w:rPr>
              <w:t>single_layer_for_non_irap</w:t>
            </w:r>
            <w:r w:rsidRPr="008E14A4">
              <w:rPr>
                <w:b/>
              </w:rPr>
              <w:t>_flag</w:t>
            </w:r>
          </w:p>
        </w:tc>
        <w:tc>
          <w:tcPr>
            <w:tcW w:w="1140" w:type="dxa"/>
          </w:tcPr>
          <w:p w:rsidR="00284122" w:rsidRPr="00CF08FF" w:rsidRDefault="00284122" w:rsidP="007B1878">
            <w:pPr>
              <w:tabs>
                <w:tab w:val="clear" w:pos="794"/>
                <w:tab w:val="clear" w:pos="1191"/>
                <w:tab w:val="clear" w:pos="1588"/>
                <w:tab w:val="clear" w:pos="1985"/>
              </w:tabs>
              <w:spacing w:before="0" w:after="60"/>
              <w:rPr>
                <w:lang w:val="en-CA"/>
              </w:rPr>
            </w:pPr>
            <w:r w:rsidRPr="008E14A4">
              <w:rPr>
                <w:rFonts w:eastAsia="MS Mincho"/>
                <w:bCs/>
              </w:rPr>
              <w:t>u(1)</w:t>
            </w:r>
          </w:p>
        </w:tc>
      </w:tr>
      <w:tr w:rsidR="00FD3788" w:rsidRPr="008E14A4" w:rsidTr="00031969">
        <w:trPr>
          <w:trHeight w:val="283"/>
          <w:jc w:val="center"/>
        </w:trPr>
        <w:tc>
          <w:tcPr>
            <w:tcW w:w="7920" w:type="dxa"/>
            <w:tcBorders>
              <w:top w:val="single" w:sz="4" w:space="0" w:color="auto"/>
              <w:left w:val="single" w:sz="4" w:space="0" w:color="auto"/>
              <w:bottom w:val="single" w:sz="4" w:space="0" w:color="auto"/>
              <w:right w:val="single" w:sz="4" w:space="0" w:color="auto"/>
            </w:tcBorders>
          </w:tcPr>
          <w:p w:rsidR="00FD3788" w:rsidRPr="00CF08FF" w:rsidRDefault="00FD3788"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w:t>
            </w:r>
          </w:p>
        </w:tc>
        <w:tc>
          <w:tcPr>
            <w:tcW w:w="1140" w:type="dxa"/>
            <w:tcBorders>
              <w:top w:val="single" w:sz="4" w:space="0" w:color="auto"/>
              <w:left w:val="single" w:sz="4" w:space="0" w:color="auto"/>
              <w:bottom w:val="single" w:sz="4" w:space="0" w:color="auto"/>
              <w:right w:val="single" w:sz="4" w:space="0" w:color="auto"/>
            </w:tcBorders>
          </w:tcPr>
          <w:p w:rsidR="00FD3788" w:rsidRPr="00CF08FF" w:rsidRDefault="00FD3788" w:rsidP="007B1878">
            <w:pPr>
              <w:tabs>
                <w:tab w:val="clear" w:pos="794"/>
                <w:tab w:val="clear" w:pos="1191"/>
                <w:tab w:val="clear" w:pos="1588"/>
                <w:tab w:val="clear" w:pos="1985"/>
              </w:tabs>
              <w:spacing w:before="0" w:after="60"/>
              <w:rPr>
                <w:lang w:val="en-CA"/>
              </w:rPr>
            </w:pPr>
          </w:p>
        </w:tc>
      </w:tr>
    </w:tbl>
    <w:p w:rsidR="00C2372C" w:rsidRPr="008E14A4" w:rsidRDefault="00C2372C" w:rsidP="00C2372C">
      <w:pPr>
        <w:pStyle w:val="3N"/>
      </w:pPr>
      <w:bookmarkStart w:id="1230" w:name="_Ref351039899"/>
      <w:r w:rsidRPr="008E14A4">
        <w:rPr>
          <w:highlight w:val="yellow"/>
        </w:rPr>
        <w:t>[Ed. (YK): Align the syntax table style with other syntax tables, e.g. each row should "keep with next".]</w:t>
      </w:r>
    </w:p>
    <w:p w:rsidR="005C4C1E" w:rsidRPr="001533A7" w:rsidRDefault="005C4C1E" w:rsidP="00CF08FF">
      <w:pPr>
        <w:pStyle w:val="Annex5"/>
        <w:ind w:left="2376" w:hanging="2376"/>
      </w:pPr>
      <w:r w:rsidRPr="001533A7">
        <w:lastRenderedPageBreak/>
        <w:t>Sequence parameter set RBSP syntax</w:t>
      </w:r>
      <w:bookmarkEnd w:id="1230"/>
    </w:p>
    <w:p w:rsidR="00102A16" w:rsidRPr="00CF08FF" w:rsidRDefault="00102A16" w:rsidP="00CF08FF">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B72D9B" w:rsidRPr="008E14A4" w:rsidTr="005522C0">
        <w:trPr>
          <w:cantSplit/>
          <w:jc w:val="center"/>
        </w:trPr>
        <w:tc>
          <w:tcPr>
            <w:tcW w:w="7920" w:type="dxa"/>
          </w:tcPr>
          <w:p w:rsidR="00B72D9B" w:rsidRPr="008E14A4" w:rsidRDefault="00B72D9B" w:rsidP="00B72D9B">
            <w:pPr>
              <w:pStyle w:val="tablesyntax"/>
              <w:rPr>
                <w:rFonts w:ascii="Times New Roman" w:hAnsi="Times New Roman"/>
              </w:rPr>
            </w:pPr>
            <w:bookmarkStart w:id="1231" w:name="_Ref348090097"/>
            <w:r w:rsidRPr="008E14A4">
              <w:rPr>
                <w:rFonts w:ascii="Times New Roman" w:hAnsi="Times New Roman"/>
              </w:rPr>
              <w:t>seq_parameter_set_rbsp( ) {</w:t>
            </w:r>
          </w:p>
        </w:tc>
        <w:tc>
          <w:tcPr>
            <w:tcW w:w="1151" w:type="dxa"/>
          </w:tcPr>
          <w:p w:rsidR="00B72D9B" w:rsidRPr="008E14A4" w:rsidRDefault="00B72D9B" w:rsidP="00B72D9B">
            <w:pPr>
              <w:pStyle w:val="tableheading"/>
            </w:pPr>
            <w:r w:rsidRPr="008E14A4">
              <w:t>Descriptor</w:t>
            </w:r>
          </w:p>
        </w:tc>
      </w:tr>
      <w:tr w:rsidR="00B72D9B" w:rsidRPr="008E14A4" w:rsidTr="005522C0">
        <w:trPr>
          <w:cantSplit/>
          <w:jc w:val="center"/>
        </w:trPr>
        <w:tc>
          <w:tcPr>
            <w:tcW w:w="7920" w:type="dxa"/>
          </w:tcPr>
          <w:p w:rsidR="00B72D9B" w:rsidRPr="008E14A4" w:rsidRDefault="00B72D9B" w:rsidP="00B72D9B">
            <w:pPr>
              <w:pStyle w:val="tablesyntax"/>
              <w:rPr>
                <w:rFonts w:ascii="Times New Roman" w:hAnsi="Times New Roman"/>
                <w:b/>
              </w:rPr>
            </w:pPr>
            <w:r w:rsidRPr="008E14A4">
              <w:rPr>
                <w:rFonts w:ascii="Times New Roman" w:hAnsi="Times New Roman"/>
                <w:b/>
              </w:rPr>
              <w:tab/>
              <w:t>sps_</w:t>
            </w:r>
            <w:r w:rsidRPr="008E14A4">
              <w:rPr>
                <w:rFonts w:ascii="Times New Roman" w:hAnsi="Times New Roman"/>
                <w:b/>
                <w:bCs/>
              </w:rPr>
              <w:t>video_parameter_set_id</w:t>
            </w:r>
          </w:p>
        </w:tc>
        <w:tc>
          <w:tcPr>
            <w:tcW w:w="1151" w:type="dxa"/>
          </w:tcPr>
          <w:p w:rsidR="00B72D9B" w:rsidRPr="008E14A4" w:rsidRDefault="00B72D9B" w:rsidP="00B72D9B">
            <w:pPr>
              <w:pStyle w:val="tablecell"/>
            </w:pPr>
            <w:r w:rsidRPr="008E14A4">
              <w:t>u(4)</w:t>
            </w:r>
          </w:p>
        </w:tc>
      </w:tr>
      <w:tr w:rsidR="007E6AA8" w:rsidRPr="008E14A4" w:rsidTr="00EE17A1">
        <w:trPr>
          <w:cantSplit/>
          <w:jc w:val="center"/>
        </w:trPr>
        <w:tc>
          <w:tcPr>
            <w:tcW w:w="7920" w:type="dxa"/>
          </w:tcPr>
          <w:p w:rsidR="007E6AA8" w:rsidRPr="008E14A4" w:rsidRDefault="007E6AA8" w:rsidP="00C2372C">
            <w:pPr>
              <w:pStyle w:val="tablesyntax"/>
              <w:rPr>
                <w:rFonts w:ascii="Times New Roman" w:hAnsi="Times New Roman"/>
                <w:highlight w:val="cyan"/>
              </w:rPr>
            </w:pPr>
            <w:r w:rsidRPr="008E14A4">
              <w:rPr>
                <w:rFonts w:ascii="Times New Roman" w:hAnsi="Times New Roman"/>
                <w:highlight w:val="cyan"/>
              </w:rPr>
              <w:tab/>
              <w:t>if( nuh_layer_id</w:t>
            </w:r>
            <w:r w:rsidR="00673431" w:rsidRPr="008E14A4">
              <w:rPr>
                <w:rFonts w:ascii="Times New Roman" w:hAnsi="Times New Roman"/>
                <w:highlight w:val="cyan"/>
              </w:rPr>
              <w:t xml:space="preserve"> </w:t>
            </w:r>
            <w:r w:rsidRPr="008E14A4">
              <w:rPr>
                <w:rFonts w:ascii="Times New Roman" w:hAnsi="Times New Roman"/>
                <w:highlight w:val="cyan"/>
              </w:rPr>
              <w:t xml:space="preserve"> = =</w:t>
            </w:r>
            <w:r w:rsidR="00673431" w:rsidRPr="008E14A4">
              <w:rPr>
                <w:rFonts w:ascii="Times New Roman" w:hAnsi="Times New Roman"/>
                <w:highlight w:val="cyan"/>
              </w:rPr>
              <w:t xml:space="preserve"> </w:t>
            </w:r>
            <w:r w:rsidRPr="008E14A4">
              <w:rPr>
                <w:rFonts w:ascii="Times New Roman" w:hAnsi="Times New Roman"/>
                <w:highlight w:val="cyan"/>
              </w:rPr>
              <w:t xml:space="preserve"> 0 ) {</w:t>
            </w:r>
          </w:p>
        </w:tc>
        <w:tc>
          <w:tcPr>
            <w:tcW w:w="1151" w:type="dxa"/>
          </w:tcPr>
          <w:p w:rsidR="007E6AA8" w:rsidRPr="008E14A4" w:rsidRDefault="007E6AA8" w:rsidP="00EE17A1">
            <w:pPr>
              <w:pStyle w:val="tablecell"/>
              <w:rPr>
                <w:lang w:eastAsia="ko-KR"/>
              </w:rPr>
            </w:pPr>
          </w:p>
        </w:tc>
      </w:tr>
      <w:tr w:rsidR="00B72D9B" w:rsidRPr="008E14A4" w:rsidTr="005522C0">
        <w:trPr>
          <w:cantSplit/>
          <w:jc w:val="center"/>
        </w:trPr>
        <w:tc>
          <w:tcPr>
            <w:tcW w:w="7920" w:type="dxa"/>
          </w:tcPr>
          <w:p w:rsidR="00B72D9B" w:rsidRPr="008E14A4" w:rsidRDefault="007E6AA8" w:rsidP="00776F64">
            <w:pPr>
              <w:pStyle w:val="tablesyntax"/>
              <w:rPr>
                <w:rFonts w:ascii="Times New Roman" w:hAnsi="Times New Roman"/>
                <w:b/>
              </w:rPr>
            </w:pPr>
            <w:r w:rsidRPr="008E14A4">
              <w:rPr>
                <w:rFonts w:ascii="Times New Roman" w:hAnsi="Times New Roman"/>
                <w:b/>
              </w:rPr>
              <w:tab/>
            </w:r>
            <w:r w:rsidR="00B72D9B" w:rsidRPr="008E14A4">
              <w:rPr>
                <w:rFonts w:ascii="Times New Roman" w:hAnsi="Times New Roman"/>
                <w:b/>
              </w:rPr>
              <w:tab/>
              <w:t>sps_max_sub_layers_minus1</w:t>
            </w:r>
          </w:p>
        </w:tc>
        <w:tc>
          <w:tcPr>
            <w:tcW w:w="1151" w:type="dxa"/>
          </w:tcPr>
          <w:p w:rsidR="00B72D9B" w:rsidRPr="008E14A4" w:rsidRDefault="00B72D9B" w:rsidP="00B72D9B">
            <w:pPr>
              <w:pStyle w:val="tablecell"/>
            </w:pPr>
            <w:r w:rsidRPr="008E14A4">
              <w:rPr>
                <w:lang w:eastAsia="ko-KR"/>
              </w:rPr>
              <w:t>u(3)</w:t>
            </w:r>
          </w:p>
        </w:tc>
      </w:tr>
      <w:tr w:rsidR="00B72D9B" w:rsidRPr="008E14A4" w:rsidTr="005522C0">
        <w:trPr>
          <w:cantSplit/>
          <w:jc w:val="center"/>
        </w:trPr>
        <w:tc>
          <w:tcPr>
            <w:tcW w:w="7920" w:type="dxa"/>
          </w:tcPr>
          <w:p w:rsidR="00B72D9B" w:rsidRPr="008E14A4" w:rsidRDefault="007E6AA8" w:rsidP="00776F64">
            <w:pPr>
              <w:pStyle w:val="tablesyntax"/>
              <w:rPr>
                <w:rFonts w:ascii="Times New Roman" w:hAnsi="Times New Roman"/>
                <w:b/>
              </w:rPr>
            </w:pPr>
            <w:r w:rsidRPr="008E14A4">
              <w:rPr>
                <w:rFonts w:ascii="Times New Roman" w:hAnsi="Times New Roman"/>
                <w:b/>
              </w:rPr>
              <w:tab/>
            </w:r>
            <w:r w:rsidR="00B72D9B" w:rsidRPr="008E14A4">
              <w:rPr>
                <w:rFonts w:ascii="Times New Roman" w:hAnsi="Times New Roman"/>
                <w:b/>
              </w:rPr>
              <w:tab/>
              <w:t>sps_temporal_id_nesting_flag</w:t>
            </w:r>
          </w:p>
        </w:tc>
        <w:tc>
          <w:tcPr>
            <w:tcW w:w="1151" w:type="dxa"/>
          </w:tcPr>
          <w:p w:rsidR="00B72D9B" w:rsidRPr="008E14A4" w:rsidRDefault="00B72D9B" w:rsidP="00B72D9B">
            <w:pPr>
              <w:pStyle w:val="tablecell"/>
              <w:rPr>
                <w:lang w:eastAsia="ko-KR"/>
              </w:rPr>
            </w:pPr>
            <w:r w:rsidRPr="008E14A4">
              <w:rPr>
                <w:lang w:eastAsia="ko-KR"/>
              </w:rPr>
              <w:t>u(1)</w:t>
            </w:r>
          </w:p>
        </w:tc>
      </w:tr>
      <w:tr w:rsidR="00B72D9B" w:rsidRPr="008E14A4" w:rsidTr="005522C0">
        <w:trPr>
          <w:cantSplit/>
          <w:jc w:val="center"/>
        </w:trPr>
        <w:tc>
          <w:tcPr>
            <w:tcW w:w="7920" w:type="dxa"/>
          </w:tcPr>
          <w:p w:rsidR="00B72D9B" w:rsidRPr="008E14A4" w:rsidRDefault="005E53FB" w:rsidP="00B72D9B">
            <w:pPr>
              <w:pStyle w:val="tablesyntax"/>
              <w:rPr>
                <w:rFonts w:ascii="Times New Roman" w:hAnsi="Times New Roman"/>
                <w:b/>
              </w:rPr>
            </w:pPr>
            <w:r w:rsidRPr="008E14A4">
              <w:rPr>
                <w:rFonts w:ascii="Times New Roman" w:hAnsi="Times New Roman"/>
                <w:b/>
              </w:rPr>
              <w:tab/>
            </w:r>
            <w:r w:rsidR="00B72D9B" w:rsidRPr="008E14A4">
              <w:rPr>
                <w:rFonts w:ascii="Times New Roman" w:hAnsi="Times New Roman"/>
                <w:b/>
              </w:rPr>
              <w:tab/>
            </w:r>
            <w:r w:rsidR="00B72D9B" w:rsidRPr="008E14A4">
              <w:rPr>
                <w:rFonts w:ascii="Times New Roman" w:hAnsi="Times New Roman"/>
              </w:rPr>
              <w:t>profile_tier_level(</w:t>
            </w:r>
            <w:r w:rsidR="00B72D9B" w:rsidRPr="008E14A4">
              <w:rPr>
                <w:rFonts w:ascii="Times New Roman" w:hAnsi="Times New Roman"/>
                <w:highlight w:val="cyan"/>
              </w:rPr>
              <w:t> 1</w:t>
            </w:r>
            <w:r w:rsidR="00B72D9B" w:rsidRPr="008E14A4">
              <w:rPr>
                <w:rFonts w:ascii="Times New Roman" w:hAnsi="Times New Roman"/>
              </w:rPr>
              <w:t>, sps_max_sub_layers_minus1 )</w:t>
            </w:r>
          </w:p>
        </w:tc>
        <w:tc>
          <w:tcPr>
            <w:tcW w:w="1151" w:type="dxa"/>
          </w:tcPr>
          <w:p w:rsidR="00B72D9B" w:rsidRPr="008E14A4" w:rsidRDefault="00B72D9B" w:rsidP="00B72D9B">
            <w:pPr>
              <w:pStyle w:val="tablecell"/>
            </w:pPr>
          </w:p>
        </w:tc>
      </w:tr>
      <w:tr w:rsidR="007E6AA8" w:rsidRPr="008E14A4" w:rsidTr="005522C0">
        <w:trPr>
          <w:cantSplit/>
          <w:jc w:val="center"/>
        </w:trPr>
        <w:tc>
          <w:tcPr>
            <w:tcW w:w="7920" w:type="dxa"/>
          </w:tcPr>
          <w:p w:rsidR="007E6AA8" w:rsidRPr="008E14A4" w:rsidRDefault="007E6AA8" w:rsidP="00B72D9B">
            <w:pPr>
              <w:pStyle w:val="tablesyntax"/>
              <w:rPr>
                <w:rFonts w:ascii="Times New Roman" w:hAnsi="Times New Roman"/>
              </w:rPr>
            </w:pPr>
            <w:r w:rsidRPr="008E14A4">
              <w:rPr>
                <w:rFonts w:ascii="Times New Roman" w:hAnsi="Times New Roman"/>
                <w:b/>
              </w:rPr>
              <w:tab/>
            </w:r>
            <w:r w:rsidRPr="008E14A4">
              <w:rPr>
                <w:rFonts w:ascii="Times New Roman" w:hAnsi="Times New Roman"/>
              </w:rPr>
              <w:t>}</w:t>
            </w:r>
          </w:p>
        </w:tc>
        <w:tc>
          <w:tcPr>
            <w:tcW w:w="1151" w:type="dxa"/>
          </w:tcPr>
          <w:p w:rsidR="007E6AA8" w:rsidRPr="008E14A4" w:rsidRDefault="007E6AA8" w:rsidP="00B72D9B">
            <w:pPr>
              <w:pStyle w:val="tablecell"/>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bCs/>
                <w:sz w:val="22"/>
                <w:szCs w:val="22"/>
              </w:rPr>
            </w:pPr>
            <w:r w:rsidRPr="008E14A4">
              <w:rPr>
                <w:rFonts w:ascii="Times New Roman" w:hAnsi="Times New Roman"/>
                <w:b/>
              </w:rPr>
              <w:tab/>
              <w:t>sps_</w:t>
            </w:r>
            <w:r w:rsidRPr="008E14A4">
              <w:rPr>
                <w:rFonts w:ascii="Times New Roman" w:hAnsi="Times New Roman"/>
                <w:b/>
                <w:bCs/>
              </w:rPr>
              <w:t>seq_parameter_set_id</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t>chroma_format_idc</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F564D6">
            <w:pPr>
              <w:pStyle w:val="tablesyntax"/>
              <w:rPr>
                <w:rFonts w:ascii="Times New Roman" w:hAnsi="Times New Roman"/>
              </w:rPr>
            </w:pPr>
            <w:r w:rsidRPr="008E14A4">
              <w:rPr>
                <w:rFonts w:ascii="Times New Roman" w:hAnsi="Times New Roman"/>
              </w:rPr>
              <w:tab/>
              <w:t>if( chroma_format_idc  =</w:t>
            </w:r>
            <w:r w:rsidR="00F564D6" w:rsidRPr="008E14A4">
              <w:rPr>
                <w:rFonts w:ascii="Times New Roman" w:hAnsi="Times New Roman"/>
              </w:rPr>
              <w:t> </w:t>
            </w:r>
            <w:r w:rsidRPr="008E14A4">
              <w:rPr>
                <w:rFonts w:ascii="Times New Roman" w:hAnsi="Times New Roman"/>
              </w:rPr>
              <w:t>=  3 )</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t>separate_colour_plane_flag</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r w:rsidRPr="008E14A4">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bCs/>
              </w:rPr>
            </w:pPr>
            <w:r w:rsidRPr="008E14A4">
              <w:rPr>
                <w:rFonts w:ascii="Times New Roman" w:hAnsi="Times New Roman"/>
                <w:b/>
                <w:bCs/>
              </w:rPr>
              <w:tab/>
              <w:t>pic_width_in_luma_samples</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bCs/>
              </w:rPr>
            </w:pPr>
            <w:r w:rsidRPr="008E14A4">
              <w:rPr>
                <w:rFonts w:ascii="Times New Roman" w:hAnsi="Times New Roman"/>
                <w:b/>
                <w:bCs/>
              </w:rPr>
              <w:tab/>
              <w:t>pic_height_in_luma_samples</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
                <w:bCs/>
              </w:rPr>
            </w:pPr>
            <w:r w:rsidRPr="008E14A4">
              <w:rPr>
                <w:rFonts w:ascii="Times New Roman" w:hAnsi="Times New Roman"/>
                <w:b/>
                <w:bCs/>
              </w:rPr>
              <w:tab/>
              <w:t>conformance_window_flag</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r w:rsidRPr="008E14A4">
              <w:t>u(1)</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Cs/>
              </w:rPr>
            </w:pPr>
            <w:r w:rsidRPr="008E14A4">
              <w:rPr>
                <w:rFonts w:ascii="Times New Roman" w:hAnsi="Times New Roman"/>
                <w:bCs/>
              </w:rPr>
              <w:tab/>
              <w:t>if( conformance_window_flag ) {</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t>conf_win_left_offset</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r w:rsidRPr="008E14A4">
              <w:t>ue(v)</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t>conf_win_right_offset</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r w:rsidRPr="008E14A4">
              <w:t>ue(v)</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t>conf_win_top_offset</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r w:rsidRPr="008E14A4">
              <w:t>ue(v)</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t>conf_win_bottom_offset</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r w:rsidRPr="008E14A4">
              <w:t>ue(v)</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Cs/>
              </w:rPr>
            </w:pPr>
            <w:r w:rsidRPr="008E14A4">
              <w:rPr>
                <w:rFonts w:ascii="Times New Roman" w:hAnsi="Times New Roman"/>
                <w:bCs/>
              </w:rPr>
              <w:tab/>
              <w:t>}</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bCs/>
                <w:lang w:eastAsia="ko-KR"/>
              </w:rPr>
            </w:pPr>
            <w:r w:rsidRPr="008E14A4">
              <w:rPr>
                <w:rFonts w:ascii="Times New Roman" w:hAnsi="Times New Roman"/>
                <w:b/>
                <w:bCs/>
              </w:rPr>
              <w:tab/>
              <w:t>bit_depth_luma_minus8</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bCs/>
              </w:rPr>
            </w:pPr>
            <w:r w:rsidRPr="008E14A4">
              <w:rPr>
                <w:rFonts w:ascii="Times New Roman" w:hAnsi="Times New Roman"/>
                <w:b/>
                <w:bCs/>
              </w:rPr>
              <w:tab/>
              <w:t>bit_depth_chroma_minus8</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Cs/>
              </w:rPr>
            </w:pPr>
            <w:r w:rsidRPr="008E14A4">
              <w:rPr>
                <w:rFonts w:ascii="Times New Roman" w:hAnsi="Times New Roman"/>
                <w:b/>
              </w:rPr>
              <w:tab/>
              <w:t>log2_max_pic_order_cnt_lsb_minus4</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t>sps_sub_layer_ordering_info_present_flag</w:t>
            </w:r>
          </w:p>
        </w:tc>
        <w:tc>
          <w:tcPr>
            <w:tcW w:w="1151" w:type="dxa"/>
          </w:tcPr>
          <w:p w:rsidR="00B72D9B" w:rsidRPr="008E14A4" w:rsidRDefault="00B72D9B" w:rsidP="005522C0">
            <w:pPr>
              <w:pStyle w:val="tablecell"/>
            </w:pPr>
            <w:r w:rsidRPr="008E14A4">
              <w:t>u(1)</w:t>
            </w:r>
          </w:p>
        </w:tc>
      </w:tr>
      <w:tr w:rsidR="00B72D9B" w:rsidRPr="008E14A4" w:rsidTr="00CF08FF">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rPr>
              <w:tab/>
              <w:t>for( i = ( sps_sub_layer_ordering_info_present_flag ? 0 : sps_max_sub_layers_minus1 );</w:t>
            </w:r>
            <w:r w:rsidRPr="008E14A4">
              <w:rPr>
                <w:rFonts w:ascii="Times New Roman" w:hAnsi="Times New Roman"/>
              </w:rPr>
              <w:br/>
            </w:r>
            <w:r w:rsidRPr="008E14A4">
              <w:rPr>
                <w:rFonts w:ascii="Times New Roman" w:hAnsi="Times New Roman"/>
              </w:rPr>
              <w:tab/>
            </w:r>
            <w:r w:rsidRPr="008E14A4">
              <w:rPr>
                <w:rFonts w:ascii="Times New Roman" w:hAnsi="Times New Roman"/>
              </w:rPr>
              <w:tab/>
            </w:r>
            <w:r w:rsidRPr="008E14A4">
              <w:rPr>
                <w:rFonts w:ascii="Times New Roman" w:hAnsi="Times New Roman"/>
              </w:rPr>
              <w:tab/>
              <w:t xml:space="preserve">i </w:t>
            </w:r>
            <w:r w:rsidR="00F564D6" w:rsidRPr="008E14A4">
              <w:rPr>
                <w:rFonts w:ascii="Times New Roman" w:hAnsi="Times New Roman"/>
              </w:rPr>
              <w:t xml:space="preserve"> </w:t>
            </w:r>
            <w:r w:rsidRPr="008E14A4">
              <w:rPr>
                <w:rFonts w:ascii="Times New Roman" w:hAnsi="Times New Roman"/>
              </w:rPr>
              <w:t>&lt;=</w:t>
            </w:r>
            <w:r w:rsidR="00F564D6" w:rsidRPr="008E14A4">
              <w:rPr>
                <w:rFonts w:ascii="Times New Roman" w:hAnsi="Times New Roman"/>
              </w:rPr>
              <w:t xml:space="preserve"> </w:t>
            </w:r>
            <w:r w:rsidRPr="008E14A4">
              <w:rPr>
                <w:rFonts w:ascii="Times New Roman" w:hAnsi="Times New Roman"/>
              </w:rPr>
              <w:t xml:space="preserve"> sps_max_sub_layers_minus1; i++ ) {</w:t>
            </w:r>
          </w:p>
        </w:tc>
        <w:tc>
          <w:tcPr>
            <w:tcW w:w="1151" w:type="dxa"/>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t>sps_max_dec_pic_buffering_minus1</w:t>
            </w:r>
            <w:r w:rsidRPr="008E14A4">
              <w:rPr>
                <w:rFonts w:ascii="Times New Roman" w:hAnsi="Times New Roman"/>
              </w:rPr>
              <w:t>[ i ]</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t>sps_max_num_reorder_pics</w:t>
            </w:r>
            <w:r w:rsidRPr="008E14A4">
              <w:rPr>
                <w:rFonts w:ascii="Times New Roman" w:hAnsi="Times New Roman"/>
              </w:rPr>
              <w:t>[ i ]</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t>sps_max_latency_increase_plus1</w:t>
            </w:r>
            <w:r w:rsidRPr="008E14A4">
              <w:rPr>
                <w:rFonts w:ascii="Times New Roman" w:hAnsi="Times New Roman"/>
              </w:rPr>
              <w:t>[ i ]</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rPr>
            </w:pPr>
            <w:r w:rsidRPr="008E14A4">
              <w:rPr>
                <w:rFonts w:ascii="Times New Roman" w:hAnsi="Times New Roman"/>
              </w:rPr>
              <w:tab/>
              <w:t>}</w:t>
            </w:r>
          </w:p>
        </w:tc>
        <w:tc>
          <w:tcPr>
            <w:tcW w:w="1151" w:type="dxa"/>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t>log2_min_luma_coding_block_size_minus3</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t>log2_diff_max_min_luma_coding_block_size</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rPr>
              <w:tab/>
            </w:r>
            <w:r w:rsidRPr="008E14A4">
              <w:rPr>
                <w:rFonts w:ascii="Times New Roman" w:hAnsi="Times New Roman"/>
                <w:b/>
              </w:rPr>
              <w:t>log2_min_transform_block_size_minus2</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t>log2_diff_max_min_transform_block_size</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t>max_transform_hierarchy_depth_inter</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t>max_transform_hierarchy_depth_intra</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r>
            <w:r w:rsidRPr="008E14A4">
              <w:rPr>
                <w:rFonts w:ascii="Times New Roman" w:eastAsia="MS Mincho" w:hAnsi="Times New Roman"/>
                <w:b/>
                <w:bCs/>
                <w:lang w:eastAsia="ja-JP"/>
              </w:rPr>
              <w:t>scaling_list_enabled_flag</w:t>
            </w:r>
          </w:p>
        </w:tc>
        <w:tc>
          <w:tcPr>
            <w:tcW w:w="1151" w:type="dxa"/>
          </w:tcPr>
          <w:p w:rsidR="00B72D9B" w:rsidRPr="008E14A4" w:rsidRDefault="00B72D9B" w:rsidP="005522C0">
            <w:pPr>
              <w:pStyle w:val="tablecell"/>
            </w:pPr>
            <w:r w:rsidRPr="008E14A4">
              <w:rPr>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eastAsia="MS Mincho" w:hAnsi="Times New Roman"/>
                <w:lang w:eastAsia="ja-JP"/>
              </w:rPr>
            </w:pPr>
            <w:r w:rsidRPr="008E14A4">
              <w:rPr>
                <w:rFonts w:ascii="Times New Roman" w:eastAsia="MS Mincho" w:hAnsi="Times New Roman"/>
                <w:lang w:eastAsia="ja-JP"/>
              </w:rPr>
              <w:tab/>
              <w:t>if( scaling_list_enabled_flag ) {</w:t>
            </w:r>
          </w:p>
        </w:tc>
        <w:tc>
          <w:tcPr>
            <w:tcW w:w="1151" w:type="dxa"/>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tabs>
                <w:tab w:val="clear" w:pos="432"/>
                <w:tab w:val="left" w:pos="415"/>
              </w:tabs>
              <w:rPr>
                <w:rFonts w:ascii="Times New Roman" w:hAnsi="Times New Roman"/>
                <w:b/>
              </w:rPr>
            </w:pPr>
            <w:r w:rsidRPr="008E14A4">
              <w:rPr>
                <w:rFonts w:ascii="Times New Roman" w:hAnsi="Times New Roman"/>
                <w:b/>
              </w:rPr>
              <w:tab/>
            </w:r>
            <w:r w:rsidRPr="008E14A4">
              <w:rPr>
                <w:rFonts w:ascii="Times New Roman" w:hAnsi="Times New Roman"/>
                <w:b/>
              </w:rPr>
              <w:tab/>
            </w:r>
            <w:r w:rsidRPr="008E14A4">
              <w:rPr>
                <w:rFonts w:ascii="Times New Roman" w:eastAsia="MS Mincho" w:hAnsi="Times New Roman"/>
                <w:b/>
                <w:bCs/>
                <w:lang w:eastAsia="ja-JP"/>
              </w:rPr>
              <w:t>sps_scaling_list_data_present_flag</w:t>
            </w:r>
          </w:p>
        </w:tc>
        <w:tc>
          <w:tcPr>
            <w:tcW w:w="1151" w:type="dxa"/>
          </w:tcPr>
          <w:p w:rsidR="00B72D9B" w:rsidRPr="008E14A4" w:rsidRDefault="00B72D9B" w:rsidP="005522C0">
            <w:pPr>
              <w:pStyle w:val="tablecell"/>
            </w:pPr>
            <w:r w:rsidRPr="008E14A4">
              <w:rPr>
                <w:rFonts w:eastAsia="MS Mincho"/>
                <w:lang w:eastAsia="ja-JP"/>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Cs/>
              </w:rPr>
              <w:tab/>
            </w:r>
            <w:r w:rsidRPr="008E14A4">
              <w:rPr>
                <w:rFonts w:ascii="Times New Roman" w:hAnsi="Times New Roman"/>
                <w:bCs/>
              </w:rPr>
              <w:tab/>
            </w:r>
            <w:r w:rsidRPr="008E14A4">
              <w:rPr>
                <w:rFonts w:ascii="Times New Roman" w:eastAsia="Times New Roman" w:hAnsi="Times New Roman"/>
                <w:bCs/>
                <w:lang w:eastAsia="zh-TW"/>
              </w:rPr>
              <w:t>if( sps_</w:t>
            </w:r>
            <w:r w:rsidRPr="008E14A4">
              <w:rPr>
                <w:rFonts w:ascii="Times New Roman" w:eastAsia="MS Mincho" w:hAnsi="Times New Roman"/>
                <w:bCs/>
                <w:lang w:eastAsia="ja-JP"/>
              </w:rPr>
              <w:t>scaling_list_data_present</w:t>
            </w:r>
            <w:r w:rsidRPr="008E14A4">
              <w:rPr>
                <w:rFonts w:ascii="Times New Roman" w:eastAsia="Times New Roman" w:hAnsi="Times New Roman"/>
                <w:bCs/>
                <w:lang w:eastAsia="zh-TW"/>
              </w:rPr>
              <w:t>_flag )</w:t>
            </w:r>
          </w:p>
        </w:tc>
        <w:tc>
          <w:tcPr>
            <w:tcW w:w="1151" w:type="dxa"/>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tabs>
                <w:tab w:val="clear" w:pos="648"/>
                <w:tab w:val="left" w:pos="640"/>
              </w:tabs>
              <w:rPr>
                <w:rFonts w:ascii="Times New Roman" w:hAnsi="Times New Roman"/>
                <w:b/>
              </w:rPr>
            </w:pP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eastAsia="MS Mincho" w:hAnsi="Times New Roman"/>
                <w:bCs/>
                <w:lang w:eastAsia="ja-JP"/>
              </w:rPr>
              <w:t>scaling_list</w:t>
            </w:r>
            <w:r w:rsidRPr="008E14A4">
              <w:rPr>
                <w:rFonts w:ascii="Times New Roman" w:eastAsia="Times New Roman" w:hAnsi="Times New Roman"/>
                <w:bCs/>
                <w:lang w:eastAsia="zh-TW"/>
              </w:rPr>
              <w:t>_data( )</w:t>
            </w:r>
          </w:p>
        </w:tc>
        <w:tc>
          <w:tcPr>
            <w:tcW w:w="1151" w:type="dxa"/>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eastAsia="MS Mincho" w:hAnsi="Times New Roman"/>
                <w:lang w:eastAsia="ja-JP"/>
              </w:rPr>
            </w:pPr>
            <w:r w:rsidRPr="008E14A4">
              <w:rPr>
                <w:rFonts w:ascii="Times New Roman" w:eastAsia="MS Mincho" w:hAnsi="Times New Roman"/>
                <w:lang w:eastAsia="ja-JP"/>
              </w:rPr>
              <w:tab/>
              <w:t>}</w:t>
            </w:r>
          </w:p>
        </w:tc>
        <w:tc>
          <w:tcPr>
            <w:tcW w:w="1151" w:type="dxa"/>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lang w:eastAsia="ko-KR"/>
              </w:rPr>
            </w:pPr>
            <w:r w:rsidRPr="008E14A4">
              <w:rPr>
                <w:rFonts w:ascii="Times New Roman" w:hAnsi="Times New Roman"/>
                <w:b/>
                <w:lang w:eastAsia="ko-KR"/>
              </w:rPr>
              <w:tab/>
              <w:t>amp_enabled_flag</w:t>
            </w:r>
          </w:p>
        </w:tc>
        <w:tc>
          <w:tcPr>
            <w:tcW w:w="1151" w:type="dxa"/>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lang w:eastAsia="ko-KR"/>
              </w:rPr>
            </w:pPr>
            <w:r w:rsidRPr="008E14A4">
              <w:rPr>
                <w:rFonts w:ascii="Times New Roman" w:hAnsi="Times New Roman"/>
                <w:b/>
                <w:lang w:eastAsia="ko-KR"/>
              </w:rPr>
              <w:tab/>
              <w:t>sample_adaptive_offset_enabled_flag</w:t>
            </w:r>
          </w:p>
        </w:tc>
        <w:tc>
          <w:tcPr>
            <w:tcW w:w="1151" w:type="dxa"/>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
                <w:lang w:eastAsia="ko-KR"/>
              </w:rPr>
            </w:pPr>
            <w:r w:rsidRPr="008E14A4">
              <w:rPr>
                <w:rFonts w:ascii="Times New Roman" w:hAnsi="Times New Roman"/>
                <w:b/>
                <w:lang w:eastAsia="ko-KR"/>
              </w:rPr>
              <w:tab/>
              <w:t>pcm_enabled_flag</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t>if( pcm_enabled_flag ) {</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b/>
                <w:lang w:eastAsia="ko-KR"/>
              </w:rPr>
              <w:tab/>
            </w:r>
            <w:r w:rsidRPr="008E14A4">
              <w:rPr>
                <w:rFonts w:ascii="Times New Roman" w:hAnsi="Times New Roman"/>
                <w:b/>
                <w:lang w:eastAsia="ko-KR"/>
              </w:rPr>
              <w:tab/>
              <w:t>pcm_sample_bit_depth_luma_minus1</w:t>
            </w:r>
          </w:p>
        </w:tc>
        <w:tc>
          <w:tcPr>
            <w:tcW w:w="1151" w:type="dxa"/>
          </w:tcPr>
          <w:p w:rsidR="00B72D9B" w:rsidRPr="008E14A4" w:rsidRDefault="00B72D9B" w:rsidP="005522C0">
            <w:pPr>
              <w:pStyle w:val="tablecell"/>
              <w:rPr>
                <w:lang w:eastAsia="ko-KR"/>
              </w:rPr>
            </w:pPr>
            <w:r w:rsidRPr="008E14A4">
              <w:rPr>
                <w:lang w:eastAsia="ko-KR"/>
              </w:rPr>
              <w:t>u(4)</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b/>
                <w:lang w:eastAsia="ko-KR"/>
              </w:rPr>
              <w:lastRenderedPageBreak/>
              <w:tab/>
            </w:r>
            <w:r w:rsidRPr="008E14A4">
              <w:rPr>
                <w:rFonts w:ascii="Times New Roman" w:hAnsi="Times New Roman"/>
                <w:b/>
                <w:lang w:eastAsia="ko-KR"/>
              </w:rPr>
              <w:tab/>
              <w:t>pcm_sample_bit_depth_chroma_minus1</w:t>
            </w:r>
          </w:p>
        </w:tc>
        <w:tc>
          <w:tcPr>
            <w:tcW w:w="1151" w:type="dxa"/>
          </w:tcPr>
          <w:p w:rsidR="00B72D9B" w:rsidRPr="008E14A4" w:rsidRDefault="00B72D9B" w:rsidP="005522C0">
            <w:pPr>
              <w:pStyle w:val="tablecell"/>
              <w:rPr>
                <w:lang w:eastAsia="ko-KR"/>
              </w:rPr>
            </w:pPr>
            <w:r w:rsidRPr="008E14A4">
              <w:rPr>
                <w:lang w:eastAsia="ko-KR"/>
              </w:rPr>
              <w:t>u(4)</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b/>
                <w:lang w:eastAsia="ko-KR"/>
              </w:rPr>
              <w:tab/>
            </w:r>
            <w:r w:rsidRPr="008E14A4">
              <w:rPr>
                <w:rFonts w:ascii="Times New Roman" w:hAnsi="Times New Roman"/>
                <w:b/>
                <w:lang w:eastAsia="ko-KR"/>
              </w:rPr>
              <w:tab/>
              <w:t>log2_min_pcm_luma_coding_block_size_minus3</w:t>
            </w:r>
          </w:p>
        </w:tc>
        <w:tc>
          <w:tcPr>
            <w:tcW w:w="1151" w:type="dxa"/>
          </w:tcPr>
          <w:p w:rsidR="00B72D9B" w:rsidRPr="008E14A4" w:rsidRDefault="00B72D9B" w:rsidP="005522C0">
            <w:pPr>
              <w:pStyle w:val="tablecell"/>
              <w:rPr>
                <w:lang w:eastAsia="ko-KR"/>
              </w:rPr>
            </w:pPr>
            <w:r w:rsidRPr="008E14A4">
              <w:rPr>
                <w:lang w:eastAsia="ko-KR"/>
              </w:rPr>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log2_diff_max_min_pcm_luma_coding_block_size</w:t>
            </w:r>
          </w:p>
        </w:tc>
        <w:tc>
          <w:tcPr>
            <w:tcW w:w="1151" w:type="dxa"/>
          </w:tcPr>
          <w:p w:rsidR="00B72D9B" w:rsidRPr="008E14A4" w:rsidRDefault="00B72D9B" w:rsidP="005522C0">
            <w:pPr>
              <w:pStyle w:val="tablecell"/>
              <w:rPr>
                <w:lang w:eastAsia="ko-KR"/>
              </w:rPr>
            </w:pPr>
            <w:r w:rsidRPr="008E14A4">
              <w:rPr>
                <w:lang w:eastAsia="ko-KR"/>
              </w:rPr>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lang w:eastAsia="ko-KR"/>
              </w:rPr>
            </w:pPr>
            <w:r w:rsidRPr="008E14A4">
              <w:rPr>
                <w:rFonts w:ascii="Times New Roman" w:hAnsi="Times New Roman"/>
                <w:b/>
                <w:lang w:eastAsia="ko-KR"/>
              </w:rPr>
              <w:tab/>
            </w:r>
            <w:r w:rsidRPr="008E14A4">
              <w:rPr>
                <w:rFonts w:ascii="Times New Roman" w:hAnsi="Times New Roman"/>
                <w:b/>
                <w:lang w:eastAsia="ko-KR"/>
              </w:rPr>
              <w:tab/>
              <w:t>pcm_loop_filter_disabled_flag</w:t>
            </w:r>
          </w:p>
        </w:tc>
        <w:tc>
          <w:tcPr>
            <w:tcW w:w="1151" w:type="dxa"/>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b/>
                <w:lang w:eastAsia="ko-KR"/>
              </w:rPr>
              <w:tab/>
            </w:r>
            <w:r w:rsidRPr="008E14A4">
              <w:rPr>
                <w:rFonts w:ascii="Times New Roman" w:hAnsi="Times New Roman"/>
                <w:lang w:eastAsia="ko-KR"/>
              </w:rPr>
              <w:t>}</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lang w:eastAsia="ko-KR"/>
              </w:rPr>
            </w:pPr>
            <w:r w:rsidRPr="008E14A4">
              <w:rPr>
                <w:rFonts w:ascii="Times New Roman" w:hAnsi="Times New Roman"/>
                <w:b/>
                <w:bCs/>
              </w:rPr>
              <w:tab/>
              <w:t>num_short_term_ref_pic_sets</w:t>
            </w:r>
          </w:p>
        </w:tc>
        <w:tc>
          <w:tcPr>
            <w:tcW w:w="1151" w:type="dxa"/>
          </w:tcPr>
          <w:p w:rsidR="00B72D9B" w:rsidRPr="008E14A4" w:rsidRDefault="00B72D9B" w:rsidP="005522C0">
            <w:pPr>
              <w:pStyle w:val="tablecell"/>
              <w:rPr>
                <w:lang w:eastAsia="ko-KR"/>
              </w:rPr>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lang w:eastAsia="ko-KR"/>
              </w:rPr>
            </w:pPr>
            <w:r w:rsidRPr="008E14A4">
              <w:rPr>
                <w:rFonts w:ascii="Times New Roman" w:hAnsi="Times New Roman"/>
                <w:bCs/>
              </w:rPr>
              <w:tab/>
              <w:t>for( i = 0; i &lt; num_short_term_ref_pic_sets; i++)</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lang w:eastAsia="ko-KR"/>
              </w:rPr>
            </w:pPr>
            <w:r w:rsidRPr="008E14A4">
              <w:rPr>
                <w:rFonts w:ascii="Times New Roman" w:hAnsi="Times New Roman"/>
                <w:b/>
              </w:rPr>
              <w:tab/>
            </w:r>
            <w:r w:rsidRPr="008E14A4">
              <w:rPr>
                <w:rFonts w:ascii="Times New Roman" w:hAnsi="Times New Roman"/>
                <w:b/>
              </w:rPr>
              <w:tab/>
            </w:r>
            <w:r w:rsidRPr="008E14A4">
              <w:rPr>
                <w:rFonts w:ascii="Times New Roman" w:hAnsi="Times New Roman"/>
              </w:rPr>
              <w:t>short_term_ref_pic_set( i )</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lang w:eastAsia="ko-KR"/>
              </w:rPr>
            </w:pPr>
            <w:r w:rsidRPr="008E14A4">
              <w:rPr>
                <w:rFonts w:ascii="Times New Roman" w:hAnsi="Times New Roman"/>
                <w:lang w:eastAsia="ko-KR"/>
              </w:rPr>
              <w:tab/>
            </w:r>
            <w:r w:rsidRPr="008E14A4">
              <w:rPr>
                <w:rFonts w:ascii="Times New Roman" w:hAnsi="Times New Roman"/>
                <w:b/>
              </w:rPr>
              <w:t>long_term_ref_pics_present_flag</w:t>
            </w:r>
          </w:p>
        </w:tc>
        <w:tc>
          <w:tcPr>
            <w:tcW w:w="1151" w:type="dxa"/>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t>if( long_term_ref_pics_present_flag ) {</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num_long_term_ref_pics_sps</w:t>
            </w:r>
          </w:p>
        </w:tc>
        <w:tc>
          <w:tcPr>
            <w:tcW w:w="1151" w:type="dxa"/>
          </w:tcPr>
          <w:p w:rsidR="00B72D9B" w:rsidRPr="008E14A4" w:rsidRDefault="00B72D9B" w:rsidP="005522C0">
            <w:pPr>
              <w:pStyle w:val="tablecell"/>
              <w:rPr>
                <w:lang w:eastAsia="ko-KR"/>
              </w:rPr>
            </w:pPr>
            <w:r w:rsidRPr="008E14A4">
              <w:rPr>
                <w:lang w:eastAsia="ko-KR"/>
              </w:rPr>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for( i = 0; i &lt; num_long_term_ref_pics_sps; i++ ) {</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lt_ref_pic_poc_lsb_sps</w:t>
            </w:r>
            <w:r w:rsidRPr="008E14A4">
              <w:rPr>
                <w:rFonts w:ascii="Times New Roman" w:hAnsi="Times New Roman"/>
                <w:lang w:eastAsia="ko-KR"/>
              </w:rPr>
              <w:t>[ i ]</w:t>
            </w:r>
          </w:p>
        </w:tc>
        <w:tc>
          <w:tcPr>
            <w:tcW w:w="1151" w:type="dxa"/>
          </w:tcPr>
          <w:p w:rsidR="00B72D9B" w:rsidRPr="008E14A4" w:rsidRDefault="00B72D9B" w:rsidP="005522C0">
            <w:pPr>
              <w:pStyle w:val="tablecell"/>
              <w:rPr>
                <w:lang w:eastAsia="ko-KR"/>
              </w:rPr>
            </w:pPr>
            <w:r w:rsidRPr="008E14A4">
              <w:rPr>
                <w:lang w:eastAsia="ko-KR"/>
              </w:rPr>
              <w:t>u(v)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used_by_curr_pic_lt_sps_flag</w:t>
            </w:r>
            <w:r w:rsidRPr="008E14A4">
              <w:rPr>
                <w:rFonts w:ascii="Times New Roman" w:hAnsi="Times New Roman"/>
                <w:lang w:eastAsia="ko-KR"/>
              </w:rPr>
              <w:t>[ i ]</w:t>
            </w:r>
          </w:p>
        </w:tc>
        <w:tc>
          <w:tcPr>
            <w:tcW w:w="1151" w:type="dxa"/>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t>}</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lang w:eastAsia="ko-KR"/>
              </w:rPr>
            </w:pPr>
            <w:r w:rsidRPr="008E14A4">
              <w:rPr>
                <w:rFonts w:ascii="Times New Roman" w:hAnsi="Times New Roman"/>
                <w:b/>
                <w:lang w:eastAsia="ko-KR"/>
              </w:rPr>
              <w:tab/>
              <w:t>sps_temporal_mvp_enabled_flag</w:t>
            </w:r>
          </w:p>
        </w:tc>
        <w:tc>
          <w:tcPr>
            <w:tcW w:w="1151" w:type="dxa"/>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
                <w:lang w:eastAsia="ko-KR"/>
              </w:rPr>
            </w:pPr>
            <w:r w:rsidRPr="008E14A4">
              <w:rPr>
                <w:rFonts w:ascii="Times New Roman" w:hAnsi="Times New Roman"/>
                <w:b/>
                <w:lang w:eastAsia="ko-KR"/>
              </w:rPr>
              <w:tab/>
              <w:t>strong_intra_smoothing_enabled_flag</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rPr>
              <w:tab/>
            </w:r>
            <w:r w:rsidRPr="008E14A4">
              <w:rPr>
                <w:rFonts w:ascii="Times New Roman" w:hAnsi="Times New Roman"/>
                <w:b/>
              </w:rPr>
              <w:t>vui_parameters_present_flag</w:t>
            </w:r>
          </w:p>
        </w:tc>
        <w:tc>
          <w:tcPr>
            <w:tcW w:w="1151" w:type="dxa"/>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rPr>
            </w:pPr>
            <w:r w:rsidRPr="008E14A4">
              <w:rPr>
                <w:rFonts w:ascii="Times New Roman" w:hAnsi="Times New Roman"/>
              </w:rPr>
              <w:tab/>
              <w:t>if( vui_parameters_present_flag )</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rPr>
            </w:pPr>
            <w:r w:rsidRPr="008E14A4">
              <w:rPr>
                <w:rFonts w:ascii="Times New Roman" w:hAnsi="Times New Roman"/>
              </w:rPr>
              <w:tab/>
            </w:r>
            <w:r w:rsidRPr="008E14A4">
              <w:rPr>
                <w:rFonts w:ascii="Times New Roman" w:hAnsi="Times New Roman"/>
              </w:rPr>
              <w:tab/>
              <w:t>vui_parameters( )</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rPr>
            </w:pPr>
            <w:r w:rsidRPr="008E14A4">
              <w:rPr>
                <w:rFonts w:ascii="Times New Roman" w:hAnsi="Times New Roman"/>
                <w:b/>
                <w:bCs/>
              </w:rPr>
              <w:tab/>
              <w:t>sps_extension_flag</w:t>
            </w:r>
          </w:p>
        </w:tc>
        <w:tc>
          <w:tcPr>
            <w:tcW w:w="1151" w:type="dxa"/>
          </w:tcPr>
          <w:p w:rsidR="00B72D9B" w:rsidRPr="008E14A4" w:rsidRDefault="00B72D9B" w:rsidP="005522C0">
            <w:pPr>
              <w:pStyle w:val="tablecell"/>
              <w:rPr>
                <w:lang w:eastAsia="ko-KR"/>
              </w:rPr>
            </w:pPr>
            <w:r w:rsidRPr="008E14A4">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rPr>
            </w:pPr>
            <w:r w:rsidRPr="008E14A4">
              <w:rPr>
                <w:rFonts w:ascii="Times New Roman" w:hAnsi="Times New Roman"/>
                <w:bCs/>
              </w:rPr>
              <w:tab/>
              <w:t>if( sps_extension_flag ) {</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Cs/>
                <w:highlight w:val="cyan"/>
              </w:rPr>
            </w:pPr>
            <w:r w:rsidRPr="008E14A4">
              <w:rPr>
                <w:rFonts w:ascii="Times New Roman" w:hAnsi="Times New Roman"/>
                <w:bCs/>
                <w:highlight w:val="cyan"/>
              </w:rPr>
              <w:tab/>
            </w:r>
            <w:r w:rsidRPr="008E14A4">
              <w:rPr>
                <w:rFonts w:ascii="Times New Roman" w:hAnsi="Times New Roman"/>
                <w:bCs/>
                <w:highlight w:val="cyan"/>
              </w:rPr>
              <w:tab/>
              <w:t>sps_extension</w:t>
            </w:r>
            <w:r w:rsidRPr="00CF08FF">
              <w:rPr>
                <w:rFonts w:ascii="Times New Roman" w:hAnsi="Times New Roman"/>
                <w:highlight w:val="cyan"/>
                <w:lang w:val="en-CA"/>
              </w:rPr>
              <w:t>( )</w:t>
            </w:r>
          </w:p>
        </w:tc>
        <w:tc>
          <w:tcPr>
            <w:tcW w:w="1151" w:type="dxa"/>
          </w:tcPr>
          <w:p w:rsidR="00B72D9B" w:rsidRPr="008E14A4" w:rsidRDefault="00B72D9B" w:rsidP="005522C0">
            <w:pPr>
              <w:pStyle w:val="tablecell"/>
              <w:rPr>
                <w:highlight w:val="cyan"/>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highlight w:val="cyan"/>
              </w:rPr>
            </w:pPr>
            <w:r w:rsidRPr="008E14A4">
              <w:rPr>
                <w:rFonts w:ascii="Times New Roman" w:hAnsi="Times New Roman"/>
                <w:b/>
                <w:bCs/>
                <w:highlight w:val="cyan"/>
              </w:rPr>
              <w:tab/>
            </w:r>
            <w:r w:rsidRPr="008E14A4">
              <w:rPr>
                <w:rFonts w:ascii="Times New Roman" w:hAnsi="Times New Roman"/>
                <w:b/>
                <w:bCs/>
                <w:highlight w:val="cyan"/>
              </w:rPr>
              <w:tab/>
              <w:t>sps_extension2_flag</w:t>
            </w:r>
          </w:p>
        </w:tc>
        <w:tc>
          <w:tcPr>
            <w:tcW w:w="1151" w:type="dxa"/>
          </w:tcPr>
          <w:p w:rsidR="00B72D9B" w:rsidRPr="008E14A4" w:rsidRDefault="00B72D9B" w:rsidP="005522C0">
            <w:pPr>
              <w:pStyle w:val="tablecell"/>
              <w:rPr>
                <w:highlight w:val="cyan"/>
                <w:lang w:eastAsia="ko-KR"/>
              </w:rPr>
            </w:pPr>
            <w:r w:rsidRPr="008E14A4">
              <w:rPr>
                <w:highlight w:val="cyan"/>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highlight w:val="cyan"/>
              </w:rPr>
            </w:pPr>
            <w:r w:rsidRPr="008E14A4">
              <w:rPr>
                <w:rFonts w:ascii="Times New Roman" w:hAnsi="Times New Roman"/>
                <w:bCs/>
                <w:highlight w:val="cyan"/>
              </w:rPr>
              <w:tab/>
            </w:r>
            <w:r w:rsidRPr="008E14A4">
              <w:rPr>
                <w:rFonts w:ascii="Times New Roman" w:hAnsi="Times New Roman"/>
                <w:bCs/>
                <w:highlight w:val="cyan"/>
              </w:rPr>
              <w:tab/>
              <w:t>if( sps_extension2_flag )</w:t>
            </w:r>
          </w:p>
        </w:tc>
        <w:tc>
          <w:tcPr>
            <w:tcW w:w="1151" w:type="dxa"/>
          </w:tcPr>
          <w:p w:rsidR="00B72D9B" w:rsidRPr="008E14A4" w:rsidRDefault="00B72D9B" w:rsidP="005522C0">
            <w:pPr>
              <w:pStyle w:val="tablecell"/>
              <w:rPr>
                <w:highlight w:val="cyan"/>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rPr>
            </w:pPr>
            <w:r w:rsidRPr="008E14A4">
              <w:rPr>
                <w:rFonts w:ascii="Times New Roman" w:hAnsi="Times New Roman"/>
                <w:b/>
              </w:rPr>
              <w:tab/>
            </w:r>
            <w:r w:rsidRPr="008E14A4">
              <w:rPr>
                <w:rFonts w:ascii="Times New Roman" w:hAnsi="Times New Roman"/>
                <w:b/>
              </w:rPr>
              <w:tab/>
            </w:r>
            <w:r w:rsidRPr="008E14A4">
              <w:rPr>
                <w:rFonts w:ascii="Times New Roman" w:hAnsi="Times New Roman"/>
                <w:b/>
              </w:rPr>
              <w:tab/>
            </w:r>
            <w:r w:rsidRPr="008E14A4">
              <w:rPr>
                <w:rFonts w:ascii="Times New Roman" w:hAnsi="Times New Roman"/>
              </w:rPr>
              <w:t>while( more_rbsp_data( ) )</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rPr>
            </w:pPr>
            <w:r w:rsidRPr="008E14A4">
              <w:rPr>
                <w:rFonts w:ascii="Times New Roman" w:hAnsi="Times New Roman"/>
                <w:b/>
              </w:rPr>
              <w:tab/>
            </w:r>
            <w:r w:rsidRPr="008E14A4">
              <w:rPr>
                <w:rFonts w:ascii="Times New Roman" w:hAnsi="Times New Roman"/>
                <w:b/>
              </w:rPr>
              <w:tab/>
            </w:r>
            <w:r w:rsidRPr="008E14A4">
              <w:rPr>
                <w:rFonts w:ascii="Times New Roman" w:hAnsi="Times New Roman"/>
                <w:b/>
              </w:rPr>
              <w:tab/>
            </w:r>
            <w:r w:rsidRPr="008E14A4">
              <w:rPr>
                <w:rFonts w:ascii="Times New Roman" w:hAnsi="Times New Roman"/>
                <w:b/>
              </w:rPr>
              <w:tab/>
              <w:t>sps_extension_data_flag</w:t>
            </w:r>
          </w:p>
        </w:tc>
        <w:tc>
          <w:tcPr>
            <w:tcW w:w="1151" w:type="dxa"/>
          </w:tcPr>
          <w:p w:rsidR="00B72D9B" w:rsidRPr="008E14A4" w:rsidRDefault="00B72D9B" w:rsidP="005522C0">
            <w:pPr>
              <w:pStyle w:val="tablecell"/>
              <w:rPr>
                <w:lang w:eastAsia="ko-KR"/>
              </w:rPr>
            </w:pPr>
            <w:r w:rsidRPr="008E14A4">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t>}</w:t>
            </w:r>
          </w:p>
        </w:tc>
        <w:tc>
          <w:tcPr>
            <w:tcW w:w="1151" w:type="dxa"/>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Cs/>
              </w:rPr>
            </w:pPr>
            <w:r w:rsidRPr="008E14A4">
              <w:rPr>
                <w:rFonts w:ascii="Times New Roman" w:hAnsi="Times New Roman"/>
                <w:bCs/>
              </w:rPr>
              <w:tab/>
              <w:t>rbsp_trailing_bits( )</w:t>
            </w:r>
          </w:p>
        </w:tc>
        <w:tc>
          <w:tcPr>
            <w:tcW w:w="1151" w:type="dxa"/>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keepNext w:val="0"/>
              <w:rPr>
                <w:rFonts w:ascii="Times New Roman" w:hAnsi="Times New Roman"/>
              </w:rPr>
            </w:pPr>
            <w:r w:rsidRPr="008E14A4">
              <w:rPr>
                <w:rFonts w:ascii="Times New Roman" w:hAnsi="Times New Roman"/>
              </w:rPr>
              <w:t>}</w:t>
            </w:r>
          </w:p>
        </w:tc>
        <w:tc>
          <w:tcPr>
            <w:tcW w:w="1151" w:type="dxa"/>
          </w:tcPr>
          <w:p w:rsidR="00B72D9B" w:rsidRPr="008E14A4" w:rsidRDefault="00B72D9B" w:rsidP="005522C0">
            <w:pPr>
              <w:pStyle w:val="tablecell"/>
              <w:keepNext w:val="0"/>
            </w:pPr>
          </w:p>
        </w:tc>
      </w:tr>
    </w:tbl>
    <w:p w:rsidR="00B72D9B" w:rsidRDefault="00B72D9B" w:rsidP="00B72D9B">
      <w:pPr>
        <w:pStyle w:val="3N"/>
        <w:rPr>
          <w:lang w:val="en-CA"/>
        </w:rPr>
      </w:pPr>
    </w:p>
    <w:p w:rsidR="0095309A" w:rsidRPr="008E14A4" w:rsidRDefault="0095309A" w:rsidP="0095309A">
      <w:pPr>
        <w:pStyle w:val="Annex6"/>
      </w:pPr>
      <w:bookmarkStart w:id="1232" w:name="_Ref360884713"/>
      <w:r w:rsidRPr="008E14A4">
        <w:t>Sequence parameter set extension syntax</w:t>
      </w:r>
      <w:bookmarkEnd w:id="1232"/>
    </w:p>
    <w:p w:rsidR="0095309A" w:rsidRDefault="0095309A" w:rsidP="0095309A">
      <w:pPr>
        <w:pStyle w:val="3N"/>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95309A" w:rsidRPr="00867980" w:rsidTr="008D10EF">
        <w:trPr>
          <w:jc w:val="center"/>
        </w:trPr>
        <w:tc>
          <w:tcPr>
            <w:tcW w:w="7920" w:type="dxa"/>
          </w:tcPr>
          <w:p w:rsidR="0095309A" w:rsidRPr="00867980"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867980">
              <w:rPr>
                <w:lang w:val="en-CA"/>
              </w:rPr>
              <w:t>sps_extension( ) {</w:t>
            </w:r>
          </w:p>
        </w:tc>
        <w:tc>
          <w:tcPr>
            <w:tcW w:w="1151" w:type="dxa"/>
          </w:tcPr>
          <w:p w:rsidR="0095309A" w:rsidRPr="00867980" w:rsidRDefault="0095309A" w:rsidP="008D10EF">
            <w:pPr>
              <w:tabs>
                <w:tab w:val="clear" w:pos="794"/>
                <w:tab w:val="clear" w:pos="1191"/>
                <w:tab w:val="clear" w:pos="1588"/>
                <w:tab w:val="clear" w:pos="1985"/>
              </w:tabs>
              <w:spacing w:before="0" w:after="60"/>
              <w:rPr>
                <w:b/>
                <w:lang w:val="en-CA"/>
              </w:rPr>
            </w:pPr>
            <w:r w:rsidRPr="00867980">
              <w:rPr>
                <w:b/>
                <w:lang w:val="en-CA"/>
              </w:rPr>
              <w:t>Descriptor</w:t>
            </w:r>
          </w:p>
        </w:tc>
      </w:tr>
      <w:tr w:rsidR="0095309A" w:rsidRPr="00867980" w:rsidTr="008D10EF">
        <w:trPr>
          <w:jc w:val="center"/>
        </w:trPr>
        <w:tc>
          <w:tcPr>
            <w:tcW w:w="7920" w:type="dxa"/>
          </w:tcPr>
          <w:p w:rsidR="0095309A" w:rsidRPr="00867980"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8E14A4">
              <w:rPr>
                <w:rFonts w:eastAsia="Batang"/>
                <w:b/>
                <w:bCs/>
                <w:lang w:eastAsia="ko-KR"/>
              </w:rPr>
              <w:tab/>
              <w:t>inter_view_</w:t>
            </w:r>
            <w:r w:rsidRPr="008E14A4">
              <w:rPr>
                <w:b/>
                <w:bCs/>
                <w:lang w:eastAsia="ja-JP"/>
              </w:rPr>
              <w:t>mv_vert_constraint_flag</w:t>
            </w:r>
          </w:p>
        </w:tc>
        <w:tc>
          <w:tcPr>
            <w:tcW w:w="1151" w:type="dxa"/>
          </w:tcPr>
          <w:p w:rsidR="0095309A" w:rsidRPr="00867980" w:rsidRDefault="0095309A" w:rsidP="008D10EF">
            <w:pPr>
              <w:tabs>
                <w:tab w:val="clear" w:pos="794"/>
                <w:tab w:val="clear" w:pos="1191"/>
                <w:tab w:val="clear" w:pos="1588"/>
                <w:tab w:val="clear" w:pos="1985"/>
              </w:tabs>
              <w:spacing w:before="0" w:after="60"/>
              <w:rPr>
                <w:lang w:val="en-CA"/>
              </w:rPr>
            </w:pPr>
            <w:r w:rsidRPr="00867980">
              <w:rPr>
                <w:lang w:val="en-CA"/>
              </w:rPr>
              <w:t>u(1)</w:t>
            </w:r>
          </w:p>
        </w:tc>
      </w:tr>
      <w:tr w:rsidR="0095309A" w:rsidRPr="00867980" w:rsidTr="008D10EF">
        <w:trPr>
          <w:jc w:val="center"/>
        </w:trPr>
        <w:tc>
          <w:tcPr>
            <w:tcW w:w="7920" w:type="dxa"/>
          </w:tcPr>
          <w:p w:rsidR="0095309A" w:rsidRPr="008E14A4"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eastAsia="ko-KR"/>
              </w:rPr>
            </w:pPr>
            <w:r>
              <w:tab/>
            </w:r>
            <w:r w:rsidRPr="008E14A4">
              <w:t>sps_extension_vui_parameters( )</w:t>
            </w:r>
          </w:p>
        </w:tc>
        <w:tc>
          <w:tcPr>
            <w:tcW w:w="1151" w:type="dxa"/>
          </w:tcPr>
          <w:p w:rsidR="0095309A" w:rsidRPr="00867980" w:rsidRDefault="0095309A" w:rsidP="008D10EF">
            <w:pPr>
              <w:tabs>
                <w:tab w:val="clear" w:pos="794"/>
                <w:tab w:val="clear" w:pos="1191"/>
                <w:tab w:val="clear" w:pos="1588"/>
                <w:tab w:val="clear" w:pos="1985"/>
              </w:tabs>
              <w:spacing w:before="0" w:after="60"/>
              <w:rPr>
                <w:lang w:val="en-CA"/>
              </w:rPr>
            </w:pPr>
          </w:p>
        </w:tc>
      </w:tr>
      <w:tr w:rsidR="0095309A" w:rsidRPr="008E14A4" w:rsidTr="008D10EF">
        <w:trPr>
          <w:jc w:val="center"/>
        </w:trPr>
        <w:tc>
          <w:tcPr>
            <w:tcW w:w="7920" w:type="dxa"/>
          </w:tcPr>
          <w:p w:rsidR="0095309A" w:rsidRPr="005C10F7"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highlight w:val="green"/>
              </w:rPr>
            </w:pPr>
            <w:r w:rsidRPr="005C10F7">
              <w:rPr>
                <w:bCs/>
                <w:noProof/>
                <w:highlight w:val="green"/>
              </w:rPr>
              <w:tab/>
            </w:r>
            <w:r w:rsidRPr="005C10F7">
              <w:rPr>
                <w:b/>
                <w:bCs/>
                <w:noProof/>
                <w:highlight w:val="green"/>
              </w:rPr>
              <w:t>num_</w:t>
            </w:r>
            <w:r w:rsidRPr="005C10F7">
              <w:rPr>
                <w:b/>
                <w:bCs/>
                <w:highlight w:val="green"/>
              </w:rPr>
              <w:t>scaled_ref_layer_offsets</w:t>
            </w:r>
          </w:p>
        </w:tc>
        <w:tc>
          <w:tcPr>
            <w:tcW w:w="1151" w:type="dxa"/>
          </w:tcPr>
          <w:p w:rsidR="0095309A" w:rsidRPr="005C10F7" w:rsidRDefault="0095309A" w:rsidP="008D10EF">
            <w:pPr>
              <w:tabs>
                <w:tab w:val="clear" w:pos="794"/>
                <w:tab w:val="clear" w:pos="1191"/>
                <w:tab w:val="clear" w:pos="1588"/>
                <w:tab w:val="clear" w:pos="1985"/>
              </w:tabs>
              <w:spacing w:before="0" w:after="60"/>
              <w:rPr>
                <w:rFonts w:eastAsia="Batang"/>
                <w:bCs/>
                <w:highlight w:val="green"/>
              </w:rPr>
            </w:pPr>
            <w:r w:rsidRPr="005C10F7">
              <w:rPr>
                <w:rFonts w:eastAsia="Batang"/>
                <w:bCs/>
                <w:highlight w:val="green"/>
              </w:rPr>
              <w:t>ue(v)</w:t>
            </w:r>
          </w:p>
        </w:tc>
      </w:tr>
      <w:tr w:rsidR="0095309A" w:rsidRPr="00977D1E" w:rsidTr="008D10EF">
        <w:trPr>
          <w:jc w:val="center"/>
        </w:trPr>
        <w:tc>
          <w:tcPr>
            <w:tcW w:w="7920" w:type="dxa"/>
          </w:tcPr>
          <w:p w:rsidR="0095309A" w:rsidRPr="005C10F7"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highlight w:val="green"/>
              </w:rPr>
            </w:pPr>
            <w:r w:rsidRPr="005C10F7">
              <w:rPr>
                <w:highlight w:val="green"/>
              </w:rPr>
              <w:tab/>
              <w:t>for( i = 0; i &lt; num_scaled_ref_layer_offsets; i++) {</w:t>
            </w:r>
          </w:p>
        </w:tc>
        <w:tc>
          <w:tcPr>
            <w:tcW w:w="1151" w:type="dxa"/>
          </w:tcPr>
          <w:p w:rsidR="0095309A" w:rsidRPr="005C10F7" w:rsidRDefault="0095309A" w:rsidP="008D10EF">
            <w:pPr>
              <w:tabs>
                <w:tab w:val="clear" w:pos="794"/>
                <w:tab w:val="clear" w:pos="1191"/>
                <w:tab w:val="clear" w:pos="1588"/>
                <w:tab w:val="clear" w:pos="1985"/>
              </w:tabs>
              <w:spacing w:before="0" w:after="60"/>
              <w:rPr>
                <w:highlight w:val="green"/>
              </w:rPr>
            </w:pPr>
          </w:p>
        </w:tc>
      </w:tr>
      <w:tr w:rsidR="0095309A" w:rsidRPr="00977D1E" w:rsidTr="008D10EF">
        <w:trPr>
          <w:jc w:val="center"/>
        </w:trPr>
        <w:tc>
          <w:tcPr>
            <w:tcW w:w="7920" w:type="dxa"/>
          </w:tcPr>
          <w:p w:rsidR="0095309A" w:rsidRPr="005C10F7"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highlight w:val="green"/>
              </w:rPr>
            </w:pPr>
            <w:r w:rsidRPr="005C10F7">
              <w:rPr>
                <w:b/>
                <w:bCs/>
                <w:highlight w:val="green"/>
              </w:rPr>
              <w:tab/>
            </w:r>
            <w:r w:rsidRPr="005C10F7">
              <w:rPr>
                <w:b/>
                <w:bCs/>
                <w:highlight w:val="green"/>
              </w:rPr>
              <w:tab/>
              <w:t>scaled_ref_layer_left_offset</w:t>
            </w:r>
            <w:r w:rsidRPr="005C10F7">
              <w:rPr>
                <w:bCs/>
                <w:highlight w:val="green"/>
              </w:rPr>
              <w:t>[ i ]</w:t>
            </w:r>
          </w:p>
        </w:tc>
        <w:tc>
          <w:tcPr>
            <w:tcW w:w="1151" w:type="dxa"/>
          </w:tcPr>
          <w:p w:rsidR="0095309A" w:rsidRPr="005C10F7" w:rsidRDefault="0095309A" w:rsidP="008D10EF">
            <w:pPr>
              <w:tabs>
                <w:tab w:val="clear" w:pos="794"/>
                <w:tab w:val="clear" w:pos="1191"/>
                <w:tab w:val="clear" w:pos="1588"/>
                <w:tab w:val="clear" w:pos="1985"/>
              </w:tabs>
              <w:spacing w:before="0" w:after="60"/>
              <w:rPr>
                <w:highlight w:val="green"/>
              </w:rPr>
            </w:pPr>
            <w:r w:rsidRPr="005C10F7">
              <w:rPr>
                <w:highlight w:val="green"/>
              </w:rPr>
              <w:t>se(v)</w:t>
            </w:r>
          </w:p>
        </w:tc>
      </w:tr>
      <w:tr w:rsidR="0095309A" w:rsidRPr="00977D1E" w:rsidTr="008D10EF">
        <w:trPr>
          <w:jc w:val="center"/>
        </w:trPr>
        <w:tc>
          <w:tcPr>
            <w:tcW w:w="7920" w:type="dxa"/>
          </w:tcPr>
          <w:p w:rsidR="0095309A" w:rsidRPr="005C10F7"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highlight w:val="green"/>
              </w:rPr>
            </w:pPr>
            <w:r w:rsidRPr="005C10F7">
              <w:rPr>
                <w:b/>
                <w:bCs/>
                <w:highlight w:val="green"/>
              </w:rPr>
              <w:tab/>
            </w:r>
            <w:r w:rsidRPr="005C10F7">
              <w:rPr>
                <w:b/>
                <w:bCs/>
                <w:highlight w:val="green"/>
              </w:rPr>
              <w:tab/>
              <w:t>scaled_ref_layer_top_offset</w:t>
            </w:r>
            <w:r w:rsidRPr="005C10F7">
              <w:rPr>
                <w:bCs/>
                <w:highlight w:val="green"/>
              </w:rPr>
              <w:t>[ i ]</w:t>
            </w:r>
          </w:p>
        </w:tc>
        <w:tc>
          <w:tcPr>
            <w:tcW w:w="1151" w:type="dxa"/>
          </w:tcPr>
          <w:p w:rsidR="0095309A" w:rsidRPr="005C10F7" w:rsidRDefault="0095309A" w:rsidP="008D10EF">
            <w:pPr>
              <w:tabs>
                <w:tab w:val="clear" w:pos="794"/>
                <w:tab w:val="clear" w:pos="1191"/>
                <w:tab w:val="clear" w:pos="1588"/>
                <w:tab w:val="clear" w:pos="1985"/>
              </w:tabs>
              <w:spacing w:before="0" w:after="60"/>
              <w:rPr>
                <w:highlight w:val="green"/>
              </w:rPr>
            </w:pPr>
            <w:r w:rsidRPr="005C10F7">
              <w:rPr>
                <w:highlight w:val="green"/>
              </w:rPr>
              <w:t>se(v)</w:t>
            </w:r>
          </w:p>
        </w:tc>
      </w:tr>
      <w:tr w:rsidR="0095309A" w:rsidRPr="00977D1E" w:rsidTr="008D10EF">
        <w:trPr>
          <w:jc w:val="center"/>
        </w:trPr>
        <w:tc>
          <w:tcPr>
            <w:tcW w:w="7920" w:type="dxa"/>
          </w:tcPr>
          <w:p w:rsidR="0095309A" w:rsidRPr="005C10F7"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highlight w:val="green"/>
              </w:rPr>
            </w:pPr>
            <w:r w:rsidRPr="005C10F7">
              <w:rPr>
                <w:b/>
                <w:bCs/>
                <w:highlight w:val="green"/>
              </w:rPr>
              <w:tab/>
            </w:r>
            <w:r w:rsidRPr="005C10F7">
              <w:rPr>
                <w:b/>
                <w:bCs/>
                <w:highlight w:val="green"/>
              </w:rPr>
              <w:tab/>
              <w:t>scaled_ref_layer_right_offset</w:t>
            </w:r>
            <w:r w:rsidRPr="005C10F7">
              <w:rPr>
                <w:bCs/>
                <w:highlight w:val="green"/>
              </w:rPr>
              <w:t>[ i ]</w:t>
            </w:r>
          </w:p>
        </w:tc>
        <w:tc>
          <w:tcPr>
            <w:tcW w:w="1151" w:type="dxa"/>
          </w:tcPr>
          <w:p w:rsidR="0095309A" w:rsidRPr="005C10F7" w:rsidRDefault="0095309A" w:rsidP="008D10EF">
            <w:pPr>
              <w:tabs>
                <w:tab w:val="clear" w:pos="794"/>
                <w:tab w:val="clear" w:pos="1191"/>
                <w:tab w:val="clear" w:pos="1588"/>
                <w:tab w:val="clear" w:pos="1985"/>
              </w:tabs>
              <w:spacing w:before="0" w:after="60"/>
              <w:rPr>
                <w:highlight w:val="green"/>
              </w:rPr>
            </w:pPr>
            <w:r w:rsidRPr="005C10F7">
              <w:rPr>
                <w:highlight w:val="green"/>
              </w:rPr>
              <w:t>se(v)</w:t>
            </w:r>
          </w:p>
        </w:tc>
      </w:tr>
      <w:tr w:rsidR="0095309A" w:rsidRPr="00977D1E" w:rsidTr="008D10EF">
        <w:trPr>
          <w:jc w:val="center"/>
        </w:trPr>
        <w:tc>
          <w:tcPr>
            <w:tcW w:w="7920" w:type="dxa"/>
          </w:tcPr>
          <w:p w:rsidR="0095309A" w:rsidRPr="005C10F7"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highlight w:val="green"/>
              </w:rPr>
            </w:pPr>
            <w:r w:rsidRPr="005C10F7">
              <w:rPr>
                <w:b/>
                <w:bCs/>
                <w:highlight w:val="green"/>
              </w:rPr>
              <w:tab/>
            </w:r>
            <w:r w:rsidRPr="005C10F7">
              <w:rPr>
                <w:b/>
                <w:bCs/>
                <w:highlight w:val="green"/>
              </w:rPr>
              <w:tab/>
              <w:t>scaled_ref_layer_bottom_offset</w:t>
            </w:r>
            <w:r w:rsidRPr="005C10F7">
              <w:rPr>
                <w:bCs/>
                <w:highlight w:val="green"/>
              </w:rPr>
              <w:t>[ i ]</w:t>
            </w:r>
          </w:p>
        </w:tc>
        <w:tc>
          <w:tcPr>
            <w:tcW w:w="1151" w:type="dxa"/>
          </w:tcPr>
          <w:p w:rsidR="0095309A" w:rsidRPr="005C10F7" w:rsidRDefault="0095309A" w:rsidP="008D10EF">
            <w:pPr>
              <w:tabs>
                <w:tab w:val="clear" w:pos="794"/>
                <w:tab w:val="clear" w:pos="1191"/>
                <w:tab w:val="clear" w:pos="1588"/>
                <w:tab w:val="clear" w:pos="1985"/>
              </w:tabs>
              <w:spacing w:before="0" w:after="60"/>
              <w:rPr>
                <w:highlight w:val="green"/>
              </w:rPr>
            </w:pPr>
            <w:r w:rsidRPr="005C10F7">
              <w:rPr>
                <w:highlight w:val="green"/>
              </w:rPr>
              <w:t>se(v)</w:t>
            </w:r>
          </w:p>
        </w:tc>
      </w:tr>
      <w:tr w:rsidR="0095309A" w:rsidRPr="00977D1E" w:rsidTr="008D10EF">
        <w:trPr>
          <w:jc w:val="center"/>
        </w:trPr>
        <w:tc>
          <w:tcPr>
            <w:tcW w:w="7920" w:type="dxa"/>
          </w:tcPr>
          <w:p w:rsidR="0095309A" w:rsidRPr="005C10F7"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highlight w:val="green"/>
                <w:lang w:eastAsia="ko-KR"/>
              </w:rPr>
            </w:pPr>
            <w:r w:rsidRPr="005C10F7">
              <w:rPr>
                <w:b/>
                <w:bCs/>
                <w:highlight w:val="green"/>
              </w:rPr>
              <w:tab/>
            </w:r>
            <w:r w:rsidRPr="005C10F7">
              <w:rPr>
                <w:b/>
                <w:highlight w:val="green"/>
              </w:rPr>
              <w:t>}</w:t>
            </w:r>
          </w:p>
        </w:tc>
        <w:tc>
          <w:tcPr>
            <w:tcW w:w="1151" w:type="dxa"/>
          </w:tcPr>
          <w:p w:rsidR="0095309A" w:rsidRPr="005C10F7" w:rsidRDefault="0095309A" w:rsidP="008D10EF">
            <w:pPr>
              <w:tabs>
                <w:tab w:val="clear" w:pos="794"/>
                <w:tab w:val="clear" w:pos="1191"/>
                <w:tab w:val="clear" w:pos="1588"/>
                <w:tab w:val="clear" w:pos="1985"/>
              </w:tabs>
              <w:spacing w:before="0" w:after="60"/>
              <w:rPr>
                <w:highlight w:val="green"/>
              </w:rPr>
            </w:pPr>
          </w:p>
        </w:tc>
      </w:tr>
      <w:tr w:rsidR="0095309A" w:rsidRPr="00867980" w:rsidTr="008D10EF">
        <w:trPr>
          <w:jc w:val="center"/>
        </w:trPr>
        <w:tc>
          <w:tcPr>
            <w:tcW w:w="7920" w:type="dxa"/>
            <w:tcBorders>
              <w:top w:val="single" w:sz="4" w:space="0" w:color="auto"/>
              <w:left w:val="single" w:sz="4" w:space="0" w:color="auto"/>
              <w:bottom w:val="single" w:sz="4" w:space="0" w:color="auto"/>
              <w:right w:val="single" w:sz="4" w:space="0" w:color="auto"/>
            </w:tcBorders>
          </w:tcPr>
          <w:p w:rsidR="0095309A" w:rsidRPr="00867980"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867980">
              <w:rPr>
                <w:lang w:val="en-CA"/>
              </w:rPr>
              <w:t>}</w:t>
            </w:r>
          </w:p>
        </w:tc>
        <w:tc>
          <w:tcPr>
            <w:tcW w:w="1151" w:type="dxa"/>
            <w:tcBorders>
              <w:top w:val="single" w:sz="4" w:space="0" w:color="auto"/>
              <w:left w:val="single" w:sz="4" w:space="0" w:color="auto"/>
              <w:bottom w:val="single" w:sz="4" w:space="0" w:color="auto"/>
              <w:right w:val="single" w:sz="4" w:space="0" w:color="auto"/>
            </w:tcBorders>
          </w:tcPr>
          <w:p w:rsidR="0095309A" w:rsidRPr="00867980" w:rsidRDefault="0095309A" w:rsidP="008D10EF">
            <w:pPr>
              <w:tabs>
                <w:tab w:val="clear" w:pos="794"/>
                <w:tab w:val="clear" w:pos="1191"/>
                <w:tab w:val="clear" w:pos="1588"/>
                <w:tab w:val="clear" w:pos="1985"/>
              </w:tabs>
              <w:spacing w:before="0" w:after="60"/>
              <w:rPr>
                <w:lang w:val="en-CA"/>
              </w:rPr>
            </w:pPr>
          </w:p>
        </w:tc>
      </w:tr>
    </w:tbl>
    <w:p w:rsidR="0095309A" w:rsidRPr="00CF08FF" w:rsidRDefault="0095309A" w:rsidP="00B72D9B">
      <w:pPr>
        <w:pStyle w:val="3N"/>
        <w:rPr>
          <w:lang w:val="en-CA"/>
        </w:rPr>
      </w:pPr>
    </w:p>
    <w:p w:rsidR="005C4C1E" w:rsidRPr="001533A7" w:rsidRDefault="005C4C1E" w:rsidP="00CF08FF">
      <w:pPr>
        <w:pStyle w:val="Annex5"/>
        <w:ind w:left="2232"/>
      </w:pPr>
      <w:bookmarkStart w:id="1233" w:name="_Ref351058034"/>
      <w:r w:rsidRPr="001533A7">
        <w:lastRenderedPageBreak/>
        <w:t>Picture parameter set RBSP syntax</w:t>
      </w:r>
      <w:bookmarkEnd w:id="1231"/>
      <w:bookmarkEnd w:id="1233"/>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7.3.2.3</w:t>
      </w:r>
      <w:r w:rsidRPr="00CF08FF">
        <w:rPr>
          <w:lang w:val="en-CA"/>
        </w:rPr>
        <w:t xml:space="preserve"> apply.</w:t>
      </w:r>
    </w:p>
    <w:p w:rsidR="005C4C1E" w:rsidRPr="001533A7" w:rsidRDefault="005C4C1E" w:rsidP="00CF08FF">
      <w:pPr>
        <w:pStyle w:val="Annex5"/>
        <w:ind w:left="2232"/>
      </w:pPr>
      <w:bookmarkStart w:id="1234" w:name="_Ref348090111"/>
      <w:r w:rsidRPr="001533A7">
        <w:t>Supplemental enhancement information RBSP syntax</w:t>
      </w:r>
      <w:bookmarkEnd w:id="1234"/>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w:t>
      </w:r>
      <w:r w:rsidR="00BA5EAD" w:rsidRPr="00CF08FF">
        <w:rPr>
          <w:highlight w:val="yellow"/>
          <w:lang w:val="en-CA"/>
        </w:rPr>
        <w:t>4</w:t>
      </w:r>
      <w:r w:rsidRPr="00CF08FF">
        <w:rPr>
          <w:lang w:val="en-CA"/>
        </w:rPr>
        <w:t xml:space="preserve"> apply.</w:t>
      </w:r>
    </w:p>
    <w:p w:rsidR="005C4C1E" w:rsidRPr="001533A7" w:rsidRDefault="005C4C1E" w:rsidP="00CF08FF">
      <w:pPr>
        <w:pStyle w:val="Annex5"/>
        <w:ind w:left="2232"/>
      </w:pPr>
      <w:bookmarkStart w:id="1235" w:name="_Ref348090122"/>
      <w:r w:rsidRPr="001533A7">
        <w:t>Access unit delimiter RBSP syntax</w:t>
      </w:r>
      <w:bookmarkEnd w:id="1235"/>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w:t>
      </w:r>
      <w:r w:rsidR="00BA5EAD" w:rsidRPr="00CF08FF">
        <w:rPr>
          <w:highlight w:val="yellow"/>
          <w:lang w:val="en-CA"/>
        </w:rPr>
        <w:t>5</w:t>
      </w:r>
      <w:r w:rsidRPr="00CF08FF">
        <w:rPr>
          <w:lang w:val="en-CA"/>
        </w:rPr>
        <w:t xml:space="preserve"> apply.</w:t>
      </w:r>
    </w:p>
    <w:p w:rsidR="005C4C1E" w:rsidRPr="001533A7" w:rsidRDefault="005C4C1E" w:rsidP="00CF08FF">
      <w:pPr>
        <w:pStyle w:val="Annex5"/>
        <w:ind w:left="2232"/>
      </w:pPr>
      <w:bookmarkStart w:id="1236" w:name="_Ref348090133"/>
      <w:r w:rsidRPr="001533A7">
        <w:t>End of sequence RBSP syntax</w:t>
      </w:r>
      <w:bookmarkEnd w:id="1236"/>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w:t>
      </w:r>
      <w:r w:rsidR="00BA5EAD" w:rsidRPr="00CF08FF">
        <w:rPr>
          <w:highlight w:val="yellow"/>
          <w:lang w:val="en-CA"/>
        </w:rPr>
        <w:t>6</w:t>
      </w:r>
      <w:r w:rsidRPr="00CF08FF">
        <w:rPr>
          <w:lang w:val="en-CA"/>
        </w:rPr>
        <w:t xml:space="preserve"> apply.</w:t>
      </w:r>
    </w:p>
    <w:p w:rsidR="005C4C1E" w:rsidRPr="001533A7" w:rsidRDefault="005C4C1E" w:rsidP="00CF08FF">
      <w:pPr>
        <w:pStyle w:val="Annex5"/>
        <w:ind w:left="2232"/>
      </w:pPr>
      <w:bookmarkStart w:id="1237" w:name="_Ref348090150"/>
      <w:r w:rsidRPr="001533A7">
        <w:t>End of bitstream RBSP syntax</w:t>
      </w:r>
      <w:bookmarkEnd w:id="1237"/>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w:t>
      </w:r>
      <w:r w:rsidR="00BA5EAD" w:rsidRPr="00CF08FF">
        <w:rPr>
          <w:highlight w:val="yellow"/>
          <w:lang w:val="en-CA"/>
        </w:rPr>
        <w:t>7</w:t>
      </w:r>
      <w:r w:rsidRPr="00CF08FF">
        <w:rPr>
          <w:lang w:val="en-CA"/>
        </w:rPr>
        <w:t xml:space="preserve"> apply.</w:t>
      </w:r>
    </w:p>
    <w:p w:rsidR="005C4C1E" w:rsidRPr="001533A7" w:rsidRDefault="005C4C1E" w:rsidP="00CF08FF">
      <w:pPr>
        <w:pStyle w:val="Annex5"/>
        <w:ind w:left="2232"/>
      </w:pPr>
      <w:bookmarkStart w:id="1238" w:name="_Ref348090167"/>
      <w:r w:rsidRPr="001533A7">
        <w:t>Filler data RBSP syntax</w:t>
      </w:r>
      <w:bookmarkEnd w:id="1238"/>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w:t>
      </w:r>
      <w:r w:rsidR="00BA5EAD" w:rsidRPr="00CF08FF">
        <w:rPr>
          <w:highlight w:val="yellow"/>
          <w:lang w:val="en-CA"/>
        </w:rPr>
        <w:t>8</w:t>
      </w:r>
      <w:r w:rsidRPr="00CF08FF">
        <w:rPr>
          <w:lang w:val="en-CA"/>
        </w:rPr>
        <w:t xml:space="preserve"> apply.</w:t>
      </w:r>
    </w:p>
    <w:p w:rsidR="005C4C1E" w:rsidRPr="001533A7" w:rsidRDefault="005C4C1E" w:rsidP="00CF08FF">
      <w:pPr>
        <w:pStyle w:val="Annex5"/>
        <w:ind w:left="2232"/>
      </w:pPr>
      <w:bookmarkStart w:id="1239" w:name="_Ref348090173"/>
      <w:r w:rsidRPr="001533A7">
        <w:t xml:space="preserve">Slice </w:t>
      </w:r>
      <w:r w:rsidR="00BA5EAD" w:rsidRPr="001533A7">
        <w:t xml:space="preserve">segment </w:t>
      </w:r>
      <w:r w:rsidRPr="001533A7">
        <w:t>layer RBSP syntax</w:t>
      </w:r>
      <w:bookmarkEnd w:id="1239"/>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w:t>
      </w:r>
      <w:r w:rsidR="00BA5EAD" w:rsidRPr="00CF08FF">
        <w:rPr>
          <w:highlight w:val="yellow"/>
          <w:lang w:val="en-CA"/>
        </w:rPr>
        <w:t>9</w:t>
      </w:r>
      <w:r w:rsidRPr="00CF08FF">
        <w:rPr>
          <w:lang w:val="en-CA"/>
        </w:rPr>
        <w:t xml:space="preserve"> apply.</w:t>
      </w:r>
    </w:p>
    <w:p w:rsidR="005C4C1E" w:rsidRPr="001533A7" w:rsidRDefault="005C4C1E" w:rsidP="00CF08FF">
      <w:pPr>
        <w:pStyle w:val="Annex5"/>
        <w:ind w:left="2232"/>
      </w:pPr>
      <w:bookmarkStart w:id="1240" w:name="_Ref331449326"/>
      <w:r w:rsidRPr="001533A7">
        <w:t>RBSP slice</w:t>
      </w:r>
      <w:r w:rsidR="00BA5EAD" w:rsidRPr="001533A7">
        <w:t xml:space="preserve"> segment</w:t>
      </w:r>
      <w:r w:rsidRPr="001533A7">
        <w:t xml:space="preserve"> trailing bits syntax</w:t>
      </w:r>
      <w:bookmarkEnd w:id="1240"/>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7.3.2.1</w:t>
      </w:r>
      <w:r w:rsidR="00BA5EAD" w:rsidRPr="00CF08FF">
        <w:rPr>
          <w:highlight w:val="yellow"/>
          <w:lang w:val="en-CA"/>
        </w:rPr>
        <w:t>0</w:t>
      </w:r>
      <w:r w:rsidRPr="00CF08FF">
        <w:rPr>
          <w:lang w:val="en-CA"/>
        </w:rPr>
        <w:t xml:space="preserve"> apply.</w:t>
      </w:r>
    </w:p>
    <w:p w:rsidR="005C4C1E" w:rsidRPr="001533A7" w:rsidRDefault="005C4C1E" w:rsidP="00CF08FF">
      <w:pPr>
        <w:pStyle w:val="Annex5"/>
        <w:ind w:left="2232"/>
      </w:pPr>
      <w:bookmarkStart w:id="1241" w:name="_Ref348090194"/>
      <w:r w:rsidRPr="001533A7">
        <w:t>RBSP trailing bits syntax</w:t>
      </w:r>
      <w:bookmarkEnd w:id="1241"/>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7.3.2.1</w:t>
      </w:r>
      <w:r w:rsidR="00BA5EAD" w:rsidRPr="00CF08FF">
        <w:rPr>
          <w:highlight w:val="yellow"/>
          <w:lang w:val="en-CA"/>
        </w:rPr>
        <w:t>1</w:t>
      </w:r>
      <w:r w:rsidRPr="00CF08FF">
        <w:rPr>
          <w:lang w:val="en-CA"/>
        </w:rPr>
        <w:t xml:space="preserve"> apply.</w:t>
      </w:r>
    </w:p>
    <w:p w:rsidR="005C4C1E" w:rsidRPr="001533A7" w:rsidRDefault="005C4C1E" w:rsidP="00CF08FF">
      <w:pPr>
        <w:pStyle w:val="Annex5"/>
        <w:ind w:left="2232"/>
      </w:pPr>
      <w:bookmarkStart w:id="1242" w:name="_Ref348090200"/>
      <w:r w:rsidRPr="001533A7">
        <w:t>Byte alignment syntax</w:t>
      </w:r>
      <w:bookmarkEnd w:id="1242"/>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7.3.2.1</w:t>
      </w:r>
      <w:r w:rsidR="00BA5EAD" w:rsidRPr="00CF08FF">
        <w:rPr>
          <w:highlight w:val="yellow"/>
          <w:lang w:val="en-CA"/>
        </w:rPr>
        <w:t>2</w:t>
      </w:r>
      <w:r w:rsidRPr="00CF08FF">
        <w:rPr>
          <w:lang w:val="en-CA"/>
        </w:rPr>
        <w:t xml:space="preserve"> apply.</w:t>
      </w:r>
    </w:p>
    <w:p w:rsidR="005C4C1E" w:rsidRPr="001533A7" w:rsidRDefault="005C4C1E" w:rsidP="00CF08FF">
      <w:pPr>
        <w:pStyle w:val="Annex4"/>
      </w:pPr>
      <w:bookmarkStart w:id="1243" w:name="_Toc332305078"/>
      <w:bookmarkStart w:id="1244" w:name="_Toc332305325"/>
      <w:bookmarkStart w:id="1245" w:name="_Toc332971307"/>
      <w:bookmarkStart w:id="1246" w:name="_Toc332979244"/>
      <w:bookmarkStart w:id="1247" w:name="_Toc332982075"/>
      <w:bookmarkStart w:id="1248" w:name="_Toc332982218"/>
      <w:bookmarkStart w:id="1249" w:name="_Toc333174121"/>
      <w:bookmarkStart w:id="1250" w:name="_Toc333174646"/>
      <w:bookmarkStart w:id="1251" w:name="_Toc332305079"/>
      <w:bookmarkStart w:id="1252" w:name="_Toc332305326"/>
      <w:bookmarkStart w:id="1253" w:name="_Toc332971308"/>
      <w:bookmarkStart w:id="1254" w:name="_Toc332979245"/>
      <w:bookmarkStart w:id="1255" w:name="_Toc332982076"/>
      <w:bookmarkStart w:id="1256" w:name="_Toc332982219"/>
      <w:bookmarkStart w:id="1257" w:name="_Toc333174122"/>
      <w:bookmarkStart w:id="1258" w:name="_Toc333174647"/>
      <w:bookmarkStart w:id="1259" w:name="_Toc332305107"/>
      <w:bookmarkStart w:id="1260" w:name="_Toc332305354"/>
      <w:bookmarkStart w:id="1261" w:name="_Toc332971336"/>
      <w:bookmarkStart w:id="1262" w:name="_Toc332979273"/>
      <w:bookmarkStart w:id="1263" w:name="_Toc332982104"/>
      <w:bookmarkStart w:id="1264" w:name="_Toc332982247"/>
      <w:bookmarkStart w:id="1265" w:name="_Toc333174150"/>
      <w:bookmarkStart w:id="1266" w:name="_Toc333174675"/>
      <w:bookmarkStart w:id="1267" w:name="_Ref348090209"/>
      <w:bookmarkStart w:id="1268" w:name="_Toc357439238"/>
      <w:bookmarkStart w:id="1269" w:name="_Toc356824262"/>
      <w:bookmarkStart w:id="1270" w:name="_Toc356148069"/>
      <w:bookmarkStart w:id="1271" w:name="_Toc348629386"/>
      <w:bookmarkStart w:id="1272" w:name="_Toc351367622"/>
      <w:bookmarkStart w:id="1273" w:name="_Toc36132739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r w:rsidRPr="001533A7">
        <w:t>Profile, tier and level syntax</w:t>
      </w:r>
      <w:bookmarkEnd w:id="1267"/>
      <w:bookmarkEnd w:id="1268"/>
      <w:bookmarkEnd w:id="1269"/>
      <w:bookmarkEnd w:id="1270"/>
      <w:bookmarkEnd w:id="1271"/>
      <w:bookmarkEnd w:id="1272"/>
      <w:bookmarkEnd w:id="1273"/>
      <w:r w:rsidRPr="001533A7">
        <w:t xml:space="preserve"> </w:t>
      </w:r>
    </w:p>
    <w:p w:rsidR="005C4C1E" w:rsidRPr="00CF08FF" w:rsidRDefault="005C4C1E" w:rsidP="005C4C1E">
      <w:pPr>
        <w:pStyle w:val="3N"/>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4A323C" w:rsidRPr="008E14A4" w:rsidTr="0025745C">
        <w:trPr>
          <w:cantSplit/>
          <w:jc w:val="center"/>
        </w:trPr>
        <w:tc>
          <w:tcPr>
            <w:tcW w:w="7920" w:type="dxa"/>
          </w:tcPr>
          <w:p w:rsidR="004A323C" w:rsidRPr="008E14A4" w:rsidRDefault="004A323C" w:rsidP="007A5AED">
            <w:pPr>
              <w:pStyle w:val="tablesyntax"/>
              <w:rPr>
                <w:rFonts w:ascii="Times New Roman" w:hAnsi="Times New Roman"/>
                <w:b/>
                <w:bCs/>
              </w:rPr>
            </w:pPr>
            <w:r w:rsidRPr="008E14A4">
              <w:rPr>
                <w:rFonts w:ascii="Times New Roman" w:hAnsi="Times New Roman"/>
              </w:rPr>
              <w:lastRenderedPageBreak/>
              <w:t>profile_tier_level(</w:t>
            </w:r>
            <w:r w:rsidR="002F7C9E" w:rsidRPr="008E14A4">
              <w:rPr>
                <w:rFonts w:ascii="Times New Roman" w:hAnsi="Times New Roman"/>
                <w:highlight w:val="cyan"/>
              </w:rPr>
              <w:t>profilePresentFlag,</w:t>
            </w:r>
            <w:r w:rsidRPr="008E14A4">
              <w:rPr>
                <w:rFonts w:ascii="Times New Roman" w:hAnsi="Times New Roman"/>
              </w:rPr>
              <w:t> maxNumSubLayersMinus1 ) {</w:t>
            </w:r>
          </w:p>
        </w:tc>
        <w:tc>
          <w:tcPr>
            <w:tcW w:w="1191" w:type="dxa"/>
          </w:tcPr>
          <w:p w:rsidR="004A323C" w:rsidRPr="008E14A4" w:rsidRDefault="004A323C" w:rsidP="00ED6D3A">
            <w:pPr>
              <w:pStyle w:val="tablecell"/>
              <w:rPr>
                <w:b/>
              </w:rPr>
            </w:pPr>
            <w:r w:rsidRPr="008E14A4">
              <w:rPr>
                <w:b/>
              </w:rPr>
              <w:t>Descriptor</w:t>
            </w:r>
          </w:p>
        </w:tc>
      </w:tr>
      <w:tr w:rsidR="004A323C" w:rsidRPr="008E14A4" w:rsidTr="0025745C">
        <w:trPr>
          <w:cantSplit/>
          <w:jc w:val="center"/>
        </w:trPr>
        <w:tc>
          <w:tcPr>
            <w:tcW w:w="7920" w:type="dxa"/>
          </w:tcPr>
          <w:p w:rsidR="004A323C" w:rsidRPr="008E14A4" w:rsidRDefault="002F7C9E" w:rsidP="002F7C9E">
            <w:pPr>
              <w:pStyle w:val="tablesyntax"/>
              <w:rPr>
                <w:rFonts w:ascii="Times New Roman" w:hAnsi="Times New Roman"/>
              </w:rPr>
            </w:pPr>
            <w:r w:rsidRPr="008E14A4">
              <w:rPr>
                <w:rFonts w:ascii="Times New Roman" w:hAnsi="Times New Roman"/>
              </w:rPr>
              <w:tab/>
            </w:r>
            <w:r w:rsidRPr="008E14A4">
              <w:rPr>
                <w:rFonts w:ascii="Times New Roman" w:hAnsi="Times New Roman"/>
                <w:highlight w:val="cyan"/>
              </w:rPr>
              <w:t>if( profilePresentFlag ) {</w:t>
            </w:r>
          </w:p>
        </w:tc>
        <w:tc>
          <w:tcPr>
            <w:tcW w:w="1191" w:type="dxa"/>
          </w:tcPr>
          <w:p w:rsidR="004A323C" w:rsidRPr="008E14A4" w:rsidRDefault="004A323C" w:rsidP="00ED6D3A">
            <w:pPr>
              <w:pStyle w:val="tablecell"/>
              <w:rPr>
                <w:b/>
              </w:rPr>
            </w:pPr>
          </w:p>
        </w:tc>
      </w:tr>
      <w:tr w:rsidR="004A323C" w:rsidRPr="008E14A4" w:rsidTr="0025745C">
        <w:trPr>
          <w:cantSplit/>
          <w:jc w:val="center"/>
        </w:trPr>
        <w:tc>
          <w:tcPr>
            <w:tcW w:w="7920" w:type="dxa"/>
          </w:tcPr>
          <w:p w:rsidR="004A323C" w:rsidRPr="008E14A4" w:rsidRDefault="004A323C" w:rsidP="007A5AED">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t>general_profile_space</w:t>
            </w:r>
          </w:p>
        </w:tc>
        <w:tc>
          <w:tcPr>
            <w:tcW w:w="1191" w:type="dxa"/>
          </w:tcPr>
          <w:p w:rsidR="004A323C" w:rsidRPr="008E14A4" w:rsidRDefault="004A323C" w:rsidP="00ED6D3A">
            <w:pPr>
              <w:pStyle w:val="tablecell"/>
            </w:pPr>
            <w:r w:rsidRPr="008E14A4">
              <w:t>u(2)</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rPr>
              <w:tab/>
            </w:r>
            <w:r w:rsidRPr="008E14A4">
              <w:rPr>
                <w:rFonts w:ascii="Times New Roman" w:hAnsi="Times New Roman"/>
              </w:rPr>
              <w:tab/>
            </w:r>
            <w:r w:rsidRPr="008E14A4">
              <w:rPr>
                <w:rFonts w:ascii="Times New Roman" w:hAnsi="Times New Roman"/>
                <w:b/>
              </w:rPr>
              <w:t>general_tier_flag</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t>general_profile_idc</w:t>
            </w:r>
          </w:p>
        </w:tc>
        <w:tc>
          <w:tcPr>
            <w:tcW w:w="1191" w:type="dxa"/>
          </w:tcPr>
          <w:p w:rsidR="004A323C" w:rsidRPr="008E14A4" w:rsidRDefault="004A323C" w:rsidP="00ED6D3A">
            <w:pPr>
              <w:pStyle w:val="tablecell"/>
            </w:pPr>
            <w:r w:rsidRPr="008E14A4">
              <w:t>u(5)</w:t>
            </w:r>
          </w:p>
        </w:tc>
      </w:tr>
      <w:tr w:rsidR="004A323C" w:rsidRPr="008E14A4" w:rsidTr="0025745C">
        <w:trPr>
          <w:cantSplit/>
          <w:jc w:val="center"/>
        </w:trPr>
        <w:tc>
          <w:tcPr>
            <w:tcW w:w="7920" w:type="dxa"/>
          </w:tcPr>
          <w:p w:rsidR="004A323C" w:rsidRPr="008E14A4" w:rsidRDefault="004A323C" w:rsidP="00F564D6">
            <w:pPr>
              <w:pStyle w:val="tablesyntax"/>
              <w:rPr>
                <w:rFonts w:ascii="Times New Roman" w:hAnsi="Times New Roman"/>
                <w:b/>
              </w:rPr>
            </w:pPr>
            <w:r w:rsidRPr="008E14A4">
              <w:rPr>
                <w:rFonts w:ascii="Times New Roman" w:hAnsi="Times New Roman"/>
              </w:rPr>
              <w:tab/>
            </w:r>
            <w:r w:rsidRPr="008E14A4">
              <w:rPr>
                <w:rFonts w:ascii="Times New Roman" w:hAnsi="Times New Roman"/>
              </w:rPr>
              <w:tab/>
              <w:t xml:space="preserve">for( </w:t>
            </w:r>
            <w:r w:rsidR="00F564D6" w:rsidRPr="008E14A4">
              <w:rPr>
                <w:rFonts w:ascii="Times New Roman" w:hAnsi="Times New Roman"/>
              </w:rPr>
              <w:t>j</w:t>
            </w:r>
            <w:r w:rsidRPr="008E14A4">
              <w:rPr>
                <w:rFonts w:ascii="Times New Roman" w:hAnsi="Times New Roman"/>
              </w:rPr>
              <w:t xml:space="preserve"> = 0; </w:t>
            </w:r>
            <w:r w:rsidR="00F564D6" w:rsidRPr="008E14A4">
              <w:rPr>
                <w:rFonts w:ascii="Times New Roman" w:hAnsi="Times New Roman"/>
              </w:rPr>
              <w:t>j</w:t>
            </w:r>
            <w:r w:rsidRPr="008E14A4">
              <w:rPr>
                <w:rFonts w:ascii="Times New Roman" w:hAnsi="Times New Roman"/>
              </w:rPr>
              <w:t xml:space="preserve"> &lt; 32; </w:t>
            </w:r>
            <w:r w:rsidR="00F564D6" w:rsidRPr="008E14A4">
              <w:rPr>
                <w:rFonts w:ascii="Times New Roman" w:hAnsi="Times New Roman"/>
              </w:rPr>
              <w:t>j</w:t>
            </w:r>
            <w:r w:rsidRPr="008E14A4">
              <w:rPr>
                <w:rFonts w:ascii="Times New Roman" w:hAnsi="Times New Roman"/>
              </w:rPr>
              <w:t>++ )</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F564D6">
            <w:pPr>
              <w:pStyle w:val="tablesyntax"/>
              <w:rPr>
                <w:rFonts w:ascii="Times New Roman" w:hAnsi="Times New Roman"/>
                <w:b/>
              </w:rPr>
            </w:pPr>
            <w:r w:rsidRPr="008E14A4">
              <w:rPr>
                <w:rFonts w:ascii="Times New Roman" w:hAnsi="Times New Roman"/>
                <w:b/>
                <w:bCs/>
              </w:rPr>
              <w:tab/>
            </w:r>
            <w:r w:rsidRPr="008E14A4">
              <w:rPr>
                <w:rFonts w:ascii="Times New Roman" w:hAnsi="Times New Roman"/>
                <w:b/>
                <w:bCs/>
              </w:rPr>
              <w:tab/>
            </w:r>
            <w:r w:rsidRPr="008E14A4">
              <w:rPr>
                <w:rFonts w:ascii="Times New Roman" w:hAnsi="Times New Roman"/>
                <w:b/>
                <w:bCs/>
              </w:rPr>
              <w:tab/>
              <w:t>general_profile_compatibility_flag</w:t>
            </w:r>
            <w:r w:rsidRPr="008E14A4">
              <w:rPr>
                <w:rFonts w:ascii="Times New Roman" w:hAnsi="Times New Roman"/>
                <w:bCs/>
              </w:rPr>
              <w:t>[ </w:t>
            </w:r>
            <w:r w:rsidR="00F564D6" w:rsidRPr="008E14A4">
              <w:rPr>
                <w:rFonts w:ascii="Times New Roman" w:hAnsi="Times New Roman"/>
                <w:bCs/>
              </w:rPr>
              <w:t>j </w:t>
            </w:r>
            <w:r w:rsidRPr="008E14A4">
              <w:rPr>
                <w:rFonts w:ascii="Times New Roman" w:hAnsi="Times New Roman"/>
                <w:bCs/>
              </w:rPr>
              <w:t>]</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t>general_progressive_source_flag</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t>general_interlaced_source_flag</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t>general_non_packed_constraint_flag</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t>general_frame_only_constraint_flag</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b/>
                <w:bCs/>
              </w:rPr>
              <w:tab/>
            </w:r>
            <w:r w:rsidRPr="008E14A4">
              <w:rPr>
                <w:rFonts w:ascii="Times New Roman" w:hAnsi="Times New Roman"/>
                <w:b/>
                <w:bCs/>
              </w:rPr>
              <w:tab/>
              <w:t>general_reserved_zero_44bits</w:t>
            </w:r>
          </w:p>
        </w:tc>
        <w:tc>
          <w:tcPr>
            <w:tcW w:w="1191" w:type="dxa"/>
          </w:tcPr>
          <w:p w:rsidR="004A323C" w:rsidRPr="008E14A4" w:rsidRDefault="004A323C" w:rsidP="00ED6D3A">
            <w:pPr>
              <w:pStyle w:val="tablecell"/>
            </w:pPr>
            <w:r w:rsidRPr="008E14A4">
              <w:t>u(44)</w:t>
            </w:r>
          </w:p>
        </w:tc>
      </w:tr>
      <w:tr w:rsidR="004A323C" w:rsidRPr="008E14A4" w:rsidTr="0025745C">
        <w:trPr>
          <w:cantSplit/>
          <w:jc w:val="center"/>
        </w:trPr>
        <w:tc>
          <w:tcPr>
            <w:tcW w:w="7920" w:type="dxa"/>
          </w:tcPr>
          <w:p w:rsidR="004A323C" w:rsidRPr="008E14A4" w:rsidRDefault="002F7C9E" w:rsidP="00ED6D3A">
            <w:pPr>
              <w:pStyle w:val="tablesyntax"/>
              <w:rPr>
                <w:rFonts w:ascii="Times New Roman" w:hAnsi="Times New Roman"/>
                <w:bCs/>
              </w:rPr>
            </w:pPr>
            <w:r w:rsidRPr="00CF08FF">
              <w:rPr>
                <w:rFonts w:ascii="Times New Roman" w:hAnsi="Times New Roman"/>
              </w:rPr>
              <w:tab/>
            </w:r>
            <w:r w:rsidRPr="008E14A4">
              <w:rPr>
                <w:rFonts w:ascii="Times New Roman" w:hAnsi="Times New Roman"/>
                <w:bCs/>
                <w:highlight w:val="cyan"/>
              </w:rPr>
              <w:t>}</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b/>
              </w:rPr>
              <w:tab/>
              <w:t>general_level_idc</w:t>
            </w:r>
          </w:p>
        </w:tc>
        <w:tc>
          <w:tcPr>
            <w:tcW w:w="1191" w:type="dxa"/>
          </w:tcPr>
          <w:p w:rsidR="004A323C" w:rsidRPr="008E14A4" w:rsidRDefault="004A323C" w:rsidP="00ED6D3A">
            <w:pPr>
              <w:pStyle w:val="tablecell"/>
            </w:pPr>
            <w:r w:rsidRPr="008E14A4">
              <w:t>u(8)</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b/>
              </w:rPr>
              <w:tab/>
            </w:r>
            <w:r w:rsidRPr="008E14A4">
              <w:rPr>
                <w:rFonts w:ascii="Times New Roman" w:hAnsi="Times New Roman"/>
              </w:rPr>
              <w:t>for( i = 0; i &lt; maxNumSubLayersMinus1; i++ ) {</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CA74E2">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t>sub_layer_profile_present_flag</w:t>
            </w:r>
            <w:r w:rsidRPr="008E14A4">
              <w:rPr>
                <w:rFonts w:ascii="Times New Roman" w:hAnsi="Times New Roman"/>
                <w:bCs/>
              </w:rPr>
              <w:t>[ i ]</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CA74E2">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t>sub_layer_level_present_flag</w:t>
            </w:r>
            <w:r w:rsidRPr="008E14A4">
              <w:rPr>
                <w:rFonts w:ascii="Times New Roman" w:hAnsi="Times New Roman"/>
                <w:bCs/>
              </w:rPr>
              <w:t>[ i ]</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rPr>
            </w:pPr>
            <w:r w:rsidRPr="008E14A4">
              <w:rPr>
                <w:rFonts w:ascii="Times New Roman" w:hAnsi="Times New Roman"/>
              </w:rPr>
              <w:tab/>
              <w:t>}</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rPr>
            </w:pPr>
            <w:r w:rsidRPr="008E14A4">
              <w:rPr>
                <w:rFonts w:ascii="Times New Roman" w:hAnsi="Times New Roman"/>
              </w:rPr>
              <w:tab/>
              <w:t>if( maxNumSubLayersMinus1 &gt; 0 )</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rPr>
            </w:pPr>
            <w:r w:rsidRPr="008E14A4">
              <w:rPr>
                <w:rFonts w:ascii="Times New Roman" w:hAnsi="Times New Roman"/>
              </w:rPr>
              <w:tab/>
            </w:r>
            <w:r w:rsidRPr="008E14A4">
              <w:rPr>
                <w:rFonts w:ascii="Times New Roman" w:hAnsi="Times New Roman"/>
              </w:rPr>
              <w:tab/>
              <w:t>for( i = maxNumSubLayersMinus1; i &lt; 8; i++ )</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0D1BD9">
            <w:pPr>
              <w:pStyle w:val="tablesyntax"/>
              <w:rPr>
                <w:rFonts w:ascii="Times New Roman" w:hAnsi="Times New Roman"/>
                <w:b/>
              </w:rPr>
            </w:pPr>
            <w:r w:rsidRPr="008E14A4">
              <w:rPr>
                <w:rFonts w:ascii="Times New Roman" w:hAnsi="Times New Roman"/>
              </w:rPr>
              <w:tab/>
            </w:r>
            <w:r w:rsidRPr="008E14A4">
              <w:rPr>
                <w:rFonts w:ascii="Times New Roman" w:hAnsi="Times New Roman"/>
              </w:rPr>
              <w:tab/>
            </w:r>
            <w:r w:rsidRPr="008E14A4">
              <w:rPr>
                <w:rFonts w:ascii="Times New Roman" w:hAnsi="Times New Roman"/>
              </w:rPr>
              <w:tab/>
            </w:r>
            <w:r w:rsidRPr="008E14A4">
              <w:rPr>
                <w:rFonts w:ascii="Times New Roman" w:hAnsi="Times New Roman"/>
                <w:b/>
              </w:rPr>
              <w:t>reserved_zero_2bits</w:t>
            </w:r>
            <w:r w:rsidRPr="008E14A4">
              <w:rPr>
                <w:rFonts w:ascii="Times New Roman" w:hAnsi="Times New Roman"/>
                <w:bCs/>
              </w:rPr>
              <w:t>[ i ]</w:t>
            </w:r>
          </w:p>
        </w:tc>
        <w:tc>
          <w:tcPr>
            <w:tcW w:w="1191" w:type="dxa"/>
          </w:tcPr>
          <w:p w:rsidR="004A323C" w:rsidRPr="008E14A4" w:rsidRDefault="004A323C" w:rsidP="00ED6D3A">
            <w:pPr>
              <w:pStyle w:val="tablecell"/>
            </w:pPr>
            <w:r w:rsidRPr="008E14A4">
              <w:t>u(2)</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rPr>
            </w:pPr>
            <w:r w:rsidRPr="008E14A4">
              <w:rPr>
                <w:rFonts w:ascii="Times New Roman" w:hAnsi="Times New Roman"/>
                <w:b/>
              </w:rPr>
              <w:tab/>
            </w:r>
            <w:r w:rsidRPr="008E14A4">
              <w:rPr>
                <w:rFonts w:ascii="Times New Roman" w:hAnsi="Times New Roman"/>
              </w:rPr>
              <w:t>for( i = 0; i &lt; maxNumSubLayersMinus1; i++ ) {</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rPr>
              <w:tab/>
            </w:r>
            <w:r w:rsidRPr="008E14A4">
              <w:rPr>
                <w:rFonts w:ascii="Times New Roman" w:hAnsi="Times New Roman"/>
              </w:rPr>
              <w:tab/>
              <w:t>if( sub_layer_profile_present_flag[ i ] ) {</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bCs/>
              </w:rPr>
            </w:pPr>
            <w:r w:rsidRPr="008E14A4">
              <w:rPr>
                <w:rFonts w:ascii="Times New Roman" w:hAnsi="Times New Roman"/>
                <w:b/>
              </w:rPr>
              <w:tab/>
            </w:r>
            <w:r w:rsidRPr="008E14A4">
              <w:rPr>
                <w:rFonts w:ascii="Times New Roman" w:hAnsi="Times New Roman"/>
                <w:b/>
              </w:rPr>
              <w:tab/>
            </w:r>
            <w:r w:rsidRPr="008E14A4">
              <w:rPr>
                <w:rFonts w:ascii="Times New Roman" w:hAnsi="Times New Roman"/>
                <w:b/>
              </w:rPr>
              <w:tab/>
              <w:t>sub_layer_profile_space</w:t>
            </w:r>
            <w:r w:rsidRPr="008E14A4">
              <w:rPr>
                <w:rFonts w:ascii="Times New Roman" w:hAnsi="Times New Roman"/>
                <w:bCs/>
              </w:rPr>
              <w:t>[ i ]</w:t>
            </w:r>
          </w:p>
        </w:tc>
        <w:tc>
          <w:tcPr>
            <w:tcW w:w="1191" w:type="dxa"/>
          </w:tcPr>
          <w:p w:rsidR="004A323C" w:rsidRPr="008E14A4" w:rsidRDefault="004A323C" w:rsidP="00ED6D3A">
            <w:pPr>
              <w:pStyle w:val="tablecell"/>
            </w:pPr>
            <w:r w:rsidRPr="008E14A4">
              <w:t>u(2)</w:t>
            </w:r>
          </w:p>
        </w:tc>
      </w:tr>
      <w:tr w:rsidR="004A323C" w:rsidRPr="008E14A4" w:rsidTr="0025745C">
        <w:trPr>
          <w:cantSplit/>
          <w:jc w:val="center"/>
        </w:trPr>
        <w:tc>
          <w:tcPr>
            <w:tcW w:w="7920" w:type="dxa"/>
          </w:tcPr>
          <w:p w:rsidR="004A323C" w:rsidRPr="008E14A4" w:rsidRDefault="004A323C" w:rsidP="00FE20F7">
            <w:pPr>
              <w:pStyle w:val="tablesyntax"/>
              <w:rPr>
                <w:rFonts w:ascii="Times New Roman" w:hAnsi="Times New Roman"/>
                <w:b/>
              </w:rPr>
            </w:pPr>
            <w:r w:rsidRPr="008E14A4">
              <w:rPr>
                <w:rFonts w:ascii="Times New Roman" w:hAnsi="Times New Roman"/>
              </w:rPr>
              <w:tab/>
            </w:r>
            <w:r w:rsidRPr="008E14A4">
              <w:rPr>
                <w:rFonts w:ascii="Times New Roman" w:hAnsi="Times New Roman"/>
              </w:rPr>
              <w:tab/>
            </w:r>
            <w:r w:rsidRPr="008E14A4">
              <w:rPr>
                <w:rFonts w:ascii="Times New Roman" w:hAnsi="Times New Roman"/>
              </w:rPr>
              <w:tab/>
            </w:r>
            <w:r w:rsidRPr="008E14A4">
              <w:rPr>
                <w:rFonts w:ascii="Times New Roman" w:hAnsi="Times New Roman"/>
                <w:b/>
              </w:rPr>
              <w:t>sub_layer_tier_flag</w:t>
            </w:r>
            <w:r w:rsidRPr="008E14A4">
              <w:rPr>
                <w:rFonts w:ascii="Times New Roman" w:hAnsi="Times New Roman"/>
                <w:bCs/>
              </w:rPr>
              <w:t>[ i ]</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r>
            <w:r w:rsidRPr="008E14A4">
              <w:rPr>
                <w:rFonts w:ascii="Times New Roman" w:hAnsi="Times New Roman"/>
                <w:b/>
              </w:rPr>
              <w:tab/>
              <w:t>sub_layer_profile_idc</w:t>
            </w:r>
            <w:r w:rsidRPr="008E14A4">
              <w:rPr>
                <w:rFonts w:ascii="Times New Roman" w:hAnsi="Times New Roman"/>
                <w:bCs/>
              </w:rPr>
              <w:t>[ i ]</w:t>
            </w:r>
          </w:p>
        </w:tc>
        <w:tc>
          <w:tcPr>
            <w:tcW w:w="1191" w:type="dxa"/>
          </w:tcPr>
          <w:p w:rsidR="004A323C" w:rsidRPr="008E14A4" w:rsidRDefault="004A323C" w:rsidP="00ED6D3A">
            <w:pPr>
              <w:pStyle w:val="tablecell"/>
            </w:pPr>
            <w:r w:rsidRPr="008E14A4">
              <w:t>u(5)</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rPr>
              <w:tab/>
            </w:r>
            <w:r w:rsidRPr="008E14A4">
              <w:rPr>
                <w:rFonts w:ascii="Times New Roman" w:hAnsi="Times New Roman"/>
              </w:rPr>
              <w:tab/>
            </w:r>
            <w:r w:rsidRPr="008E14A4">
              <w:rPr>
                <w:rFonts w:ascii="Times New Roman" w:hAnsi="Times New Roman"/>
              </w:rPr>
              <w:tab/>
              <w:t>for( j = 0; j &lt; 32; j++ )</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b/>
                <w:bCs/>
              </w:rPr>
              <w:tab/>
            </w:r>
            <w:r w:rsidRPr="008E14A4">
              <w:rPr>
                <w:rFonts w:ascii="Times New Roman" w:hAnsi="Times New Roman"/>
                <w:b/>
                <w:bCs/>
              </w:rPr>
              <w:tab/>
            </w:r>
            <w:r w:rsidRPr="008E14A4">
              <w:rPr>
                <w:rFonts w:ascii="Times New Roman" w:hAnsi="Times New Roman"/>
                <w:b/>
                <w:bCs/>
              </w:rPr>
              <w:tab/>
            </w:r>
            <w:r w:rsidRPr="008E14A4">
              <w:rPr>
                <w:rFonts w:ascii="Times New Roman" w:hAnsi="Times New Roman"/>
                <w:b/>
                <w:bCs/>
              </w:rPr>
              <w:tab/>
              <w:t>sub_layer_profile_compatibility_flag</w:t>
            </w:r>
            <w:r w:rsidRPr="008E14A4">
              <w:rPr>
                <w:rFonts w:ascii="Times New Roman" w:hAnsi="Times New Roman"/>
                <w:bCs/>
              </w:rPr>
              <w:t>[ i ][ j ]</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r>
            <w:r w:rsidRPr="008E14A4">
              <w:rPr>
                <w:rFonts w:ascii="Times New Roman" w:hAnsi="Times New Roman"/>
                <w:b/>
                <w:bCs/>
              </w:rPr>
              <w:tab/>
              <w:t>sub_layer_progressive_source_flag</w:t>
            </w:r>
            <w:r w:rsidRPr="008E14A4">
              <w:rPr>
                <w:rFonts w:ascii="Times New Roman" w:hAnsi="Times New Roman"/>
                <w:bCs/>
              </w:rPr>
              <w:t>[ i ]</w:t>
            </w:r>
          </w:p>
        </w:tc>
        <w:tc>
          <w:tcPr>
            <w:tcW w:w="1191"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cell"/>
            </w:pPr>
            <w:r w:rsidRPr="008E14A4">
              <w:t>u(1)</w:t>
            </w:r>
          </w:p>
        </w:tc>
      </w:tr>
      <w:tr w:rsidR="004A323C" w:rsidRPr="008E14A4" w:rsidTr="0025745C">
        <w:trPr>
          <w:cantSplit/>
          <w:jc w:val="center"/>
        </w:trPr>
        <w:tc>
          <w:tcPr>
            <w:tcW w:w="7920"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r>
            <w:r w:rsidRPr="008E14A4">
              <w:rPr>
                <w:rFonts w:ascii="Times New Roman" w:hAnsi="Times New Roman"/>
                <w:b/>
                <w:bCs/>
              </w:rPr>
              <w:tab/>
              <w:t>sub_layer_interlaced_source_flag</w:t>
            </w:r>
            <w:r w:rsidRPr="008E14A4">
              <w:rPr>
                <w:rFonts w:ascii="Times New Roman" w:hAnsi="Times New Roman"/>
                <w:bCs/>
              </w:rPr>
              <w:t>[ i ]</w:t>
            </w:r>
          </w:p>
        </w:tc>
        <w:tc>
          <w:tcPr>
            <w:tcW w:w="1191"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cell"/>
            </w:pPr>
            <w:r w:rsidRPr="008E14A4">
              <w:t>u(1)</w:t>
            </w:r>
          </w:p>
        </w:tc>
      </w:tr>
      <w:tr w:rsidR="004A323C" w:rsidRPr="008E14A4" w:rsidTr="0025745C">
        <w:trPr>
          <w:cantSplit/>
          <w:jc w:val="center"/>
        </w:trPr>
        <w:tc>
          <w:tcPr>
            <w:tcW w:w="7920"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r>
            <w:r w:rsidRPr="008E14A4">
              <w:rPr>
                <w:rFonts w:ascii="Times New Roman" w:hAnsi="Times New Roman"/>
                <w:b/>
                <w:bCs/>
              </w:rPr>
              <w:tab/>
              <w:t>sub_layer_non_packed_constraint_flag</w:t>
            </w:r>
            <w:r w:rsidRPr="008E14A4">
              <w:rPr>
                <w:rFonts w:ascii="Times New Roman" w:hAnsi="Times New Roman"/>
                <w:bCs/>
              </w:rPr>
              <w:t>[ i ]</w:t>
            </w:r>
          </w:p>
        </w:tc>
        <w:tc>
          <w:tcPr>
            <w:tcW w:w="1191"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cell"/>
            </w:pPr>
            <w:r w:rsidRPr="008E14A4">
              <w:t>u(1)</w:t>
            </w:r>
          </w:p>
        </w:tc>
      </w:tr>
      <w:tr w:rsidR="004A323C" w:rsidRPr="008E14A4" w:rsidTr="0025745C">
        <w:trPr>
          <w:cantSplit/>
          <w:jc w:val="center"/>
        </w:trPr>
        <w:tc>
          <w:tcPr>
            <w:tcW w:w="7920"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r>
            <w:r w:rsidRPr="008E14A4">
              <w:rPr>
                <w:rFonts w:ascii="Times New Roman" w:hAnsi="Times New Roman"/>
                <w:b/>
                <w:bCs/>
              </w:rPr>
              <w:tab/>
              <w:t>sub_layer_frame_only_constraint_flag</w:t>
            </w:r>
            <w:r w:rsidRPr="008E14A4">
              <w:rPr>
                <w:rFonts w:ascii="Times New Roman" w:hAnsi="Times New Roman"/>
                <w:bCs/>
              </w:rPr>
              <w:t>[ i ]</w:t>
            </w:r>
          </w:p>
        </w:tc>
        <w:tc>
          <w:tcPr>
            <w:tcW w:w="1191"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b/>
                <w:bCs/>
              </w:rPr>
              <w:tab/>
            </w:r>
            <w:r w:rsidRPr="008E14A4">
              <w:rPr>
                <w:rFonts w:ascii="Times New Roman" w:hAnsi="Times New Roman"/>
                <w:b/>
                <w:bCs/>
              </w:rPr>
              <w:tab/>
            </w:r>
            <w:r w:rsidRPr="008E14A4">
              <w:rPr>
                <w:rFonts w:ascii="Times New Roman" w:hAnsi="Times New Roman"/>
                <w:b/>
                <w:bCs/>
              </w:rPr>
              <w:tab/>
              <w:t>sub_layer_reserved_zero_44bits</w:t>
            </w:r>
            <w:r w:rsidRPr="008E14A4">
              <w:rPr>
                <w:rFonts w:ascii="Times New Roman" w:hAnsi="Times New Roman"/>
                <w:bCs/>
              </w:rPr>
              <w:t>[ i ]</w:t>
            </w:r>
          </w:p>
        </w:tc>
        <w:tc>
          <w:tcPr>
            <w:tcW w:w="1191" w:type="dxa"/>
          </w:tcPr>
          <w:p w:rsidR="004A323C" w:rsidRPr="008E14A4" w:rsidRDefault="004A323C" w:rsidP="00ED6D3A">
            <w:pPr>
              <w:pStyle w:val="tablecell"/>
            </w:pPr>
            <w:r w:rsidRPr="008E14A4">
              <w:t>u(44)</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bCs/>
              </w:rPr>
              <w:tab/>
            </w:r>
            <w:r w:rsidRPr="008E14A4">
              <w:rPr>
                <w:rFonts w:ascii="Times New Roman" w:hAnsi="Times New Roman"/>
                <w:bCs/>
              </w:rPr>
              <w:tab/>
              <w:t>}</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rPr>
              <w:tab/>
            </w:r>
            <w:r w:rsidRPr="008E14A4">
              <w:rPr>
                <w:rFonts w:ascii="Times New Roman" w:hAnsi="Times New Roman"/>
              </w:rPr>
              <w:tab/>
              <w:t>if( sub_layer_level_present_flag[ i ] )</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syntax"/>
              <w:rPr>
                <w:rFonts w:ascii="Times New Roman" w:hAnsi="Times New Roman"/>
              </w:rPr>
            </w:pPr>
            <w:r w:rsidRPr="008E14A4">
              <w:rPr>
                <w:rFonts w:ascii="Times New Roman" w:hAnsi="Times New Roman"/>
                <w:b/>
              </w:rPr>
              <w:tab/>
            </w:r>
            <w:r w:rsidRPr="008E14A4">
              <w:rPr>
                <w:rFonts w:ascii="Times New Roman" w:hAnsi="Times New Roman"/>
                <w:b/>
              </w:rPr>
              <w:tab/>
            </w:r>
            <w:r w:rsidRPr="008E14A4">
              <w:rPr>
                <w:rFonts w:ascii="Times New Roman" w:hAnsi="Times New Roman"/>
                <w:b/>
              </w:rPr>
              <w:tab/>
              <w:t>sub_layer_level_idc</w:t>
            </w:r>
            <w:r w:rsidRPr="008E14A4">
              <w:rPr>
                <w:rFonts w:ascii="Times New Roman" w:hAnsi="Times New Roman"/>
              </w:rPr>
              <w:t>[ i ]</w:t>
            </w:r>
          </w:p>
        </w:tc>
        <w:tc>
          <w:tcPr>
            <w:tcW w:w="1191"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cell"/>
            </w:pPr>
            <w:r w:rsidRPr="008E14A4">
              <w:t>u(8)</w:t>
            </w:r>
          </w:p>
        </w:tc>
      </w:tr>
      <w:tr w:rsidR="004A323C" w:rsidRPr="008E14A4" w:rsidTr="0025745C">
        <w:trPr>
          <w:cantSplit/>
          <w:jc w:val="center"/>
        </w:trPr>
        <w:tc>
          <w:tcPr>
            <w:tcW w:w="7920"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syntax"/>
              <w:rPr>
                <w:rFonts w:ascii="Times New Roman" w:hAnsi="Times New Roman"/>
                <w:b/>
              </w:rPr>
            </w:pPr>
            <w:r w:rsidRPr="008E14A4">
              <w:rPr>
                <w:rFonts w:ascii="Times New Roman" w:hAnsi="Times New Roman"/>
              </w:rPr>
              <w:tab/>
              <w:t>}</w:t>
            </w:r>
          </w:p>
        </w:tc>
        <w:tc>
          <w:tcPr>
            <w:tcW w:w="1191"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lang w:eastAsia="ko-KR"/>
              </w:rPr>
            </w:pPr>
            <w:r w:rsidRPr="008E14A4">
              <w:rPr>
                <w:rFonts w:ascii="Times New Roman" w:hAnsi="Times New Roman"/>
              </w:rPr>
              <w:t>}</w:t>
            </w:r>
          </w:p>
        </w:tc>
        <w:tc>
          <w:tcPr>
            <w:tcW w:w="1191" w:type="dxa"/>
          </w:tcPr>
          <w:p w:rsidR="004A323C" w:rsidRPr="008E14A4" w:rsidRDefault="004A323C" w:rsidP="00ED6D3A">
            <w:pPr>
              <w:pStyle w:val="tablecell"/>
              <w:rPr>
                <w:lang w:eastAsia="ko-KR"/>
              </w:rPr>
            </w:pPr>
          </w:p>
        </w:tc>
      </w:tr>
    </w:tbl>
    <w:p w:rsidR="00BA5EAD" w:rsidRPr="001533A7" w:rsidRDefault="00BA5EAD" w:rsidP="00451613">
      <w:pPr>
        <w:pStyle w:val="Annex4"/>
      </w:pPr>
      <w:bookmarkStart w:id="1274" w:name="_Toc348545556"/>
      <w:bookmarkStart w:id="1275" w:name="_Toc348629387"/>
      <w:bookmarkStart w:id="1276" w:name="_Ref348090211"/>
      <w:bookmarkStart w:id="1277" w:name="_Toc357439239"/>
      <w:bookmarkStart w:id="1278" w:name="_Toc356824263"/>
      <w:bookmarkStart w:id="1279" w:name="_Toc356148070"/>
      <w:bookmarkStart w:id="1280" w:name="_Toc348629391"/>
      <w:bookmarkStart w:id="1281" w:name="_Toc351367623"/>
      <w:bookmarkStart w:id="1282" w:name="_Toc361327393"/>
      <w:bookmarkEnd w:id="1274"/>
      <w:bookmarkEnd w:id="1275"/>
      <w:r w:rsidRPr="001533A7">
        <w:t>Scaling list data syntax</w:t>
      </w:r>
      <w:bookmarkEnd w:id="1276"/>
      <w:bookmarkEnd w:id="1277"/>
      <w:bookmarkEnd w:id="1278"/>
      <w:bookmarkEnd w:id="1279"/>
      <w:bookmarkEnd w:id="1280"/>
      <w:bookmarkEnd w:id="1281"/>
      <w:bookmarkEnd w:id="1282"/>
      <w:r w:rsidRPr="001533A7">
        <w:t xml:space="preserve"> </w:t>
      </w:r>
    </w:p>
    <w:p w:rsidR="00BA5EAD" w:rsidRPr="00451613" w:rsidRDefault="00BA5EAD" w:rsidP="00BA5EAD">
      <w:pPr>
        <w:pStyle w:val="3N"/>
        <w:rPr>
          <w:lang w:val="en-CA"/>
        </w:rPr>
      </w:pPr>
      <w:r w:rsidRPr="00451613">
        <w:rPr>
          <w:lang w:val="en-CA"/>
        </w:rPr>
        <w:t xml:space="preserve">The specifications in subclause </w:t>
      </w:r>
      <w:r w:rsidRPr="00451613">
        <w:rPr>
          <w:highlight w:val="yellow"/>
          <w:lang w:val="en-CA"/>
        </w:rPr>
        <w:t>7.3.</w:t>
      </w:r>
      <w:r w:rsidR="000D05CE" w:rsidRPr="00451613">
        <w:rPr>
          <w:highlight w:val="yellow"/>
          <w:lang w:val="en-CA"/>
        </w:rPr>
        <w:t>4</w:t>
      </w:r>
      <w:r w:rsidR="000D05CE" w:rsidRPr="00451613">
        <w:rPr>
          <w:lang w:val="en-CA"/>
        </w:rPr>
        <w:t xml:space="preserve"> </w:t>
      </w:r>
      <w:r w:rsidRPr="00451613">
        <w:rPr>
          <w:lang w:val="en-CA"/>
        </w:rPr>
        <w:t>apply</w:t>
      </w:r>
      <w:r w:rsidR="00C6730C">
        <w:rPr>
          <w:lang w:val="en-CA"/>
        </w:rPr>
        <w:t>.</w:t>
      </w:r>
      <w:r w:rsidRPr="00451613">
        <w:rPr>
          <w:lang w:val="en-CA"/>
        </w:rPr>
        <w:t xml:space="preserve"> </w:t>
      </w:r>
    </w:p>
    <w:p w:rsidR="00BA5EAD" w:rsidRPr="001533A7" w:rsidRDefault="00BA5EAD" w:rsidP="00451613">
      <w:pPr>
        <w:pStyle w:val="Annex4"/>
      </w:pPr>
      <w:bookmarkStart w:id="1283" w:name="_Ref348090212"/>
      <w:bookmarkStart w:id="1284" w:name="_Toc357439240"/>
      <w:bookmarkStart w:id="1285" w:name="_Toc356824264"/>
      <w:bookmarkStart w:id="1286" w:name="_Toc356148071"/>
      <w:bookmarkStart w:id="1287" w:name="_Toc348629392"/>
      <w:bookmarkStart w:id="1288" w:name="_Toc351367624"/>
      <w:bookmarkStart w:id="1289" w:name="_Toc361327394"/>
      <w:r w:rsidRPr="001533A7">
        <w:t>Supplemental enhancement information message syntax</w:t>
      </w:r>
      <w:bookmarkEnd w:id="1283"/>
      <w:bookmarkEnd w:id="1284"/>
      <w:bookmarkEnd w:id="1285"/>
      <w:bookmarkEnd w:id="1286"/>
      <w:bookmarkEnd w:id="1287"/>
      <w:bookmarkEnd w:id="1288"/>
      <w:bookmarkEnd w:id="1289"/>
    </w:p>
    <w:p w:rsidR="00BA5EAD" w:rsidRPr="00451613" w:rsidRDefault="00BA5EAD" w:rsidP="00BA5EAD">
      <w:pPr>
        <w:pStyle w:val="3N"/>
        <w:rPr>
          <w:lang w:val="en-CA"/>
        </w:rPr>
      </w:pPr>
      <w:r w:rsidRPr="00451613">
        <w:rPr>
          <w:lang w:val="en-CA"/>
        </w:rPr>
        <w:t xml:space="preserve">The specifications in subclause </w:t>
      </w:r>
      <w:r w:rsidRPr="00451613">
        <w:rPr>
          <w:highlight w:val="yellow"/>
          <w:lang w:val="en-CA"/>
        </w:rPr>
        <w:t>7.3.</w:t>
      </w:r>
      <w:r w:rsidR="000D05CE" w:rsidRPr="00451613">
        <w:rPr>
          <w:highlight w:val="yellow"/>
          <w:lang w:val="en-CA"/>
        </w:rPr>
        <w:t>5</w:t>
      </w:r>
      <w:r w:rsidR="000D05CE" w:rsidRPr="00451613">
        <w:rPr>
          <w:lang w:val="en-CA"/>
        </w:rPr>
        <w:t xml:space="preserve"> </w:t>
      </w:r>
      <w:r w:rsidRPr="00451613">
        <w:rPr>
          <w:lang w:val="en-CA"/>
        </w:rPr>
        <w:t>apply</w:t>
      </w:r>
      <w:r w:rsidR="00C6730C">
        <w:rPr>
          <w:lang w:val="en-CA"/>
        </w:rPr>
        <w:t>.</w:t>
      </w:r>
      <w:r w:rsidRPr="00451613">
        <w:rPr>
          <w:lang w:val="en-CA"/>
        </w:rPr>
        <w:t xml:space="preserve"> </w:t>
      </w:r>
    </w:p>
    <w:p w:rsidR="005C4C1E" w:rsidRPr="001533A7" w:rsidRDefault="005C4C1E" w:rsidP="00451613">
      <w:pPr>
        <w:pStyle w:val="Annex4"/>
      </w:pPr>
      <w:bookmarkStart w:id="1290" w:name="_Ref348090214"/>
      <w:bookmarkStart w:id="1291" w:name="_Toc357439241"/>
      <w:bookmarkStart w:id="1292" w:name="_Toc356824265"/>
      <w:bookmarkStart w:id="1293" w:name="_Toc356148072"/>
      <w:bookmarkStart w:id="1294" w:name="_Toc348629393"/>
      <w:bookmarkStart w:id="1295" w:name="_Toc351367625"/>
      <w:bookmarkStart w:id="1296" w:name="_Toc361327395"/>
      <w:r w:rsidRPr="001533A7">
        <w:t xml:space="preserve">Slice </w:t>
      </w:r>
      <w:r w:rsidR="00BA5EAD" w:rsidRPr="001533A7">
        <w:t xml:space="preserve">segment </w:t>
      </w:r>
      <w:r w:rsidRPr="001533A7">
        <w:t>header syntax</w:t>
      </w:r>
      <w:bookmarkEnd w:id="1290"/>
      <w:bookmarkEnd w:id="1291"/>
      <w:bookmarkEnd w:id="1292"/>
      <w:bookmarkEnd w:id="1293"/>
      <w:bookmarkEnd w:id="1294"/>
      <w:bookmarkEnd w:id="1295"/>
      <w:bookmarkEnd w:id="1296"/>
      <w:r w:rsidRPr="001533A7">
        <w:t xml:space="preserve"> </w:t>
      </w:r>
    </w:p>
    <w:p w:rsidR="00BA5EAD" w:rsidRPr="001533A7" w:rsidRDefault="00BA5EAD" w:rsidP="00451613">
      <w:pPr>
        <w:pStyle w:val="Annex5"/>
        <w:ind w:left="2232"/>
      </w:pPr>
      <w:r w:rsidRPr="001533A7">
        <w:t>General slice segment header syntax</w:t>
      </w:r>
    </w:p>
    <w:p w:rsidR="005C10F7" w:rsidRPr="008E14A4" w:rsidRDefault="005C10F7" w:rsidP="005C10F7">
      <w:pPr>
        <w:pStyle w:val="3N"/>
        <w:rPr>
          <w:lang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rPr>
            </w:pPr>
            <w:r w:rsidRPr="008E14A4">
              <w:rPr>
                <w:rFonts w:ascii="Times New Roman" w:hAnsi="Times New Roman"/>
              </w:rPr>
              <w:lastRenderedPageBreak/>
              <w:t>slice_segment_header( ) {</w:t>
            </w:r>
          </w:p>
        </w:tc>
        <w:tc>
          <w:tcPr>
            <w:tcW w:w="1152" w:type="dxa"/>
          </w:tcPr>
          <w:p w:rsidR="005C10F7" w:rsidRPr="008E14A4" w:rsidRDefault="005C10F7" w:rsidP="008D10EF">
            <w:pPr>
              <w:pStyle w:val="tableheading"/>
            </w:pPr>
            <w:r w:rsidRPr="008E14A4">
              <w:t>Descriptor</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rPr>
            </w:pPr>
            <w:r w:rsidRPr="008E14A4">
              <w:rPr>
                <w:rFonts w:ascii="Times New Roman" w:hAnsi="Times New Roman"/>
                <w:lang w:eastAsia="ko-KR"/>
              </w:rPr>
              <w:tab/>
            </w:r>
            <w:r w:rsidRPr="008E14A4">
              <w:rPr>
                <w:rFonts w:ascii="Times New Roman" w:hAnsi="Times New Roman"/>
                <w:b/>
                <w:lang w:eastAsia="ko-KR"/>
              </w:rPr>
              <w:t>first_slice_segment_in_pic_flag</w:t>
            </w:r>
          </w:p>
        </w:tc>
        <w:tc>
          <w:tcPr>
            <w:tcW w:w="1152" w:type="dxa"/>
          </w:tcPr>
          <w:p w:rsidR="005C10F7" w:rsidRPr="008E14A4" w:rsidRDefault="005C10F7" w:rsidP="008D10EF">
            <w:pPr>
              <w:pStyle w:val="tableheading"/>
              <w:rPr>
                <w:b w:val="0"/>
              </w:rPr>
            </w:pPr>
            <w:r w:rsidRPr="008E14A4">
              <w:rPr>
                <w:b w:val="0"/>
                <w:lang w:eastAsia="ko-KR"/>
              </w:rPr>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rPr>
            </w:pPr>
            <w:r w:rsidRPr="008E14A4">
              <w:rPr>
                <w:rFonts w:ascii="Times New Roman" w:hAnsi="Times New Roman"/>
                <w:bCs/>
                <w:lang w:eastAsia="ko-KR"/>
              </w:rPr>
              <w:tab/>
            </w:r>
            <w:r w:rsidRPr="008E14A4">
              <w:rPr>
                <w:rFonts w:ascii="Times New Roman" w:hAnsi="Times New Roman"/>
                <w:bCs/>
              </w:rPr>
              <w:t xml:space="preserve">if( </w:t>
            </w:r>
            <w:r w:rsidRPr="008E14A4">
              <w:rPr>
                <w:rFonts w:ascii="Times New Roman" w:hAnsi="Times New Roman"/>
              </w:rPr>
              <w:t xml:space="preserve">nal_unit_type  &gt;=  </w:t>
            </w:r>
            <w:r w:rsidRPr="008E14A4">
              <w:rPr>
                <w:rFonts w:ascii="Times New Roman" w:hAnsi="Times New Roman"/>
                <w:lang w:eastAsia="ko-KR"/>
              </w:rPr>
              <w:t>BLA_W_LP</w:t>
            </w:r>
            <w:r w:rsidRPr="008E14A4">
              <w:rPr>
                <w:rFonts w:ascii="Times New Roman" w:hAnsi="Times New Roman"/>
              </w:rPr>
              <w:t xml:space="preserve">  &amp;&amp;  nal_unit_type  &lt;=  RSV_IRAP_VCL23</w:t>
            </w:r>
            <w:r w:rsidRPr="008E14A4">
              <w:rPr>
                <w:rFonts w:ascii="Times New Roman" w:hAnsi="Times New Roman"/>
                <w:bCs/>
              </w:rPr>
              <w:t xml:space="preserve">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bCs/>
              </w:rPr>
              <w:t>no_output_of_prior_pics_flag</w:t>
            </w:r>
          </w:p>
        </w:tc>
        <w:tc>
          <w:tcPr>
            <w:tcW w:w="1152" w:type="dxa"/>
          </w:tcPr>
          <w:p w:rsidR="005C10F7" w:rsidRPr="008E14A4" w:rsidRDefault="005C10F7" w:rsidP="008D10EF">
            <w:pPr>
              <w:pStyle w:val="tablecell"/>
            </w:pPr>
            <w:r w:rsidRPr="008E14A4">
              <w:rPr>
                <w:lang w:eastAsia="ko-KR"/>
              </w:rPr>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sz w:val="22"/>
                <w:szCs w:val="22"/>
              </w:rPr>
            </w:pPr>
            <w:r w:rsidRPr="008E14A4">
              <w:rPr>
                <w:rFonts w:ascii="Times New Roman" w:hAnsi="Times New Roman"/>
              </w:rPr>
              <w:tab/>
            </w:r>
            <w:r w:rsidRPr="008E14A4">
              <w:rPr>
                <w:rFonts w:ascii="Times New Roman" w:hAnsi="Times New Roman"/>
                <w:b/>
              </w:rPr>
              <w:t>slice_</w:t>
            </w:r>
            <w:r w:rsidRPr="008E14A4">
              <w:rPr>
                <w:rFonts w:ascii="Times New Roman" w:hAnsi="Times New Roman"/>
                <w:b/>
                <w:bCs/>
              </w:rPr>
              <w:t>pic_parameter_set_id</w:t>
            </w:r>
          </w:p>
        </w:tc>
        <w:tc>
          <w:tcPr>
            <w:tcW w:w="1152" w:type="dxa"/>
          </w:tcPr>
          <w:p w:rsidR="005C10F7" w:rsidRPr="008E14A4" w:rsidRDefault="005C10F7" w:rsidP="008D10EF">
            <w:pPr>
              <w:pStyle w:val="tablecell"/>
            </w:pPr>
            <w:r w:rsidRPr="008E14A4">
              <w:t>ue(v)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rPr>
            </w:pPr>
            <w:r w:rsidRPr="008E14A4">
              <w:rPr>
                <w:rFonts w:ascii="Times New Roman" w:hAnsi="Times New Roman"/>
                <w:lang w:eastAsia="ko-KR"/>
              </w:rPr>
              <w:tab/>
              <w:t>if( !first_slice_segment_in_pic_flag ) {</w:t>
            </w:r>
          </w:p>
        </w:tc>
        <w:tc>
          <w:tcPr>
            <w:tcW w:w="1152" w:type="dxa"/>
          </w:tcPr>
          <w:p w:rsidR="005C10F7" w:rsidRPr="008E14A4" w:rsidRDefault="005C10F7" w:rsidP="008D10EF">
            <w:pPr>
              <w:pStyle w:val="tableheading"/>
              <w:rPr>
                <w:b w:val="0"/>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 xml:space="preserve">if( </w:t>
            </w:r>
            <w:r w:rsidRPr="008E14A4">
              <w:rPr>
                <w:rFonts w:ascii="Times New Roman" w:hAnsi="Times New Roman"/>
              </w:rPr>
              <w:t>dependent_slice_segments_enabled_flag )</w:t>
            </w:r>
          </w:p>
        </w:tc>
        <w:tc>
          <w:tcPr>
            <w:tcW w:w="1152" w:type="dxa"/>
          </w:tcPr>
          <w:p w:rsidR="005C10F7" w:rsidRPr="008E14A4" w:rsidRDefault="005C10F7" w:rsidP="008D10EF">
            <w:pPr>
              <w:pStyle w:val="tableheading"/>
              <w:rPr>
                <w:b w:val="0"/>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dependent_slice_segment_flag</w:t>
            </w:r>
          </w:p>
        </w:tc>
        <w:tc>
          <w:tcPr>
            <w:tcW w:w="1152" w:type="dxa"/>
          </w:tcPr>
          <w:p w:rsidR="005C10F7" w:rsidRPr="008E14A4" w:rsidRDefault="005C10F7" w:rsidP="008D10EF">
            <w:pPr>
              <w:pStyle w:val="tableheading"/>
              <w:rPr>
                <w:b w:val="0"/>
              </w:rPr>
            </w:pPr>
            <w:r w:rsidRPr="008E14A4">
              <w:rPr>
                <w:b w:val="0"/>
                <w:lang w:eastAsia="ko-KR"/>
              </w:rPr>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slice_segment_address</w:t>
            </w:r>
          </w:p>
        </w:tc>
        <w:tc>
          <w:tcPr>
            <w:tcW w:w="1152" w:type="dxa"/>
          </w:tcPr>
          <w:p w:rsidR="005C10F7" w:rsidRPr="008E14A4" w:rsidRDefault="005C10F7" w:rsidP="008D10EF">
            <w:pPr>
              <w:pStyle w:val="tableheading"/>
              <w:rPr>
                <w:b w:val="0"/>
              </w:rPr>
            </w:pPr>
            <w:r w:rsidRPr="008E14A4">
              <w:rPr>
                <w:b w:val="0"/>
                <w:lang w:eastAsia="ko-KR"/>
              </w:rPr>
              <w:t>u(v)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t>}</w:t>
            </w:r>
          </w:p>
        </w:tc>
        <w:tc>
          <w:tcPr>
            <w:tcW w:w="1152" w:type="dxa"/>
          </w:tcPr>
          <w:p w:rsidR="005C10F7" w:rsidRPr="008E14A4" w:rsidRDefault="005C10F7" w:rsidP="008D10EF">
            <w:pPr>
              <w:pStyle w:val="tableheading"/>
              <w:rPr>
                <w:b w:val="0"/>
                <w:lang w:eastAsia="ko-KR"/>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t>if( !dependent_slice_segment_flag ) {</w:t>
            </w:r>
          </w:p>
        </w:tc>
        <w:tc>
          <w:tcPr>
            <w:tcW w:w="1152" w:type="dxa"/>
          </w:tcPr>
          <w:p w:rsidR="005C10F7" w:rsidRPr="008E14A4" w:rsidRDefault="005C10F7" w:rsidP="008D10EF">
            <w:pPr>
              <w:pStyle w:val="tablecell"/>
              <w:rPr>
                <w:lang w:eastAsia="ko-KR"/>
              </w:rPr>
            </w:pPr>
          </w:p>
        </w:tc>
      </w:tr>
      <w:tr w:rsidR="005C10F7" w:rsidRPr="004408B6" w:rsidTr="008D10EF">
        <w:trPr>
          <w:cantSplit/>
          <w:jc w:val="center"/>
        </w:trPr>
        <w:tc>
          <w:tcPr>
            <w:tcW w:w="7920" w:type="dxa"/>
          </w:tcPr>
          <w:p w:rsidR="005C10F7" w:rsidRPr="004408B6" w:rsidRDefault="005C10F7" w:rsidP="008D10EF">
            <w:pPr>
              <w:pStyle w:val="tablesyntax"/>
              <w:rPr>
                <w:rFonts w:ascii="Times New Roman" w:hAnsi="Times New Roman"/>
                <w:highlight w:val="cyan"/>
                <w:lang w:eastAsia="ko-KR"/>
              </w:rPr>
            </w:pPr>
            <w:r w:rsidRPr="004408B6">
              <w:rPr>
                <w:rFonts w:ascii="Times New Roman" w:hAnsi="Times New Roman"/>
                <w:lang w:eastAsia="ko-KR"/>
              </w:rPr>
              <w:tab/>
            </w:r>
            <w:r w:rsidRPr="004408B6">
              <w:rPr>
                <w:rFonts w:ascii="Times New Roman" w:hAnsi="Times New Roman"/>
                <w:lang w:eastAsia="ko-KR"/>
              </w:rPr>
              <w:tab/>
            </w:r>
            <w:r w:rsidRPr="004408B6">
              <w:rPr>
                <w:rFonts w:ascii="Times New Roman" w:hAnsi="Times New Roman"/>
                <w:highlight w:val="cyan"/>
                <w:lang w:eastAsia="ko-KR"/>
              </w:rPr>
              <w:t>if( num_extra_slice_header_bits &gt; 0 )</w:t>
            </w:r>
          </w:p>
        </w:tc>
        <w:tc>
          <w:tcPr>
            <w:tcW w:w="1152" w:type="dxa"/>
          </w:tcPr>
          <w:p w:rsidR="005C10F7" w:rsidRPr="004408B6" w:rsidRDefault="005C10F7" w:rsidP="008D10EF">
            <w:pPr>
              <w:pStyle w:val="tablecell"/>
              <w:rPr>
                <w:highlight w:val="cyan"/>
                <w:lang w:eastAsia="ko-KR"/>
              </w:rPr>
            </w:pPr>
          </w:p>
        </w:tc>
      </w:tr>
      <w:tr w:rsidR="005C10F7" w:rsidRPr="004408B6" w:rsidTr="008D10EF">
        <w:trPr>
          <w:cantSplit/>
          <w:jc w:val="center"/>
        </w:trPr>
        <w:tc>
          <w:tcPr>
            <w:tcW w:w="7920" w:type="dxa"/>
          </w:tcPr>
          <w:p w:rsidR="005C10F7" w:rsidRPr="004408B6" w:rsidRDefault="005C10F7" w:rsidP="008D10EF">
            <w:pPr>
              <w:pStyle w:val="tablesyntax"/>
              <w:rPr>
                <w:rFonts w:ascii="Times New Roman" w:hAnsi="Times New Roman"/>
                <w:b/>
                <w:highlight w:val="cyan"/>
                <w:lang w:eastAsia="ko-KR"/>
              </w:rPr>
            </w:pPr>
            <w:r w:rsidRPr="004408B6">
              <w:rPr>
                <w:rFonts w:ascii="Times New Roman" w:hAnsi="Times New Roman"/>
                <w:lang w:eastAsia="ko-KR"/>
              </w:rPr>
              <w:tab/>
            </w:r>
            <w:r w:rsidRPr="004408B6">
              <w:rPr>
                <w:rFonts w:ascii="Times New Roman" w:hAnsi="Times New Roman"/>
                <w:lang w:eastAsia="ko-KR"/>
              </w:rPr>
              <w:tab/>
            </w:r>
            <w:r w:rsidRPr="004408B6">
              <w:rPr>
                <w:rFonts w:ascii="Times New Roman" w:hAnsi="Times New Roman"/>
                <w:lang w:eastAsia="ko-KR"/>
              </w:rPr>
              <w:tab/>
            </w:r>
            <w:r w:rsidRPr="004408B6">
              <w:rPr>
                <w:b/>
                <w:highlight w:val="cyan"/>
              </w:rPr>
              <w:t>discardable_flag</w:t>
            </w:r>
          </w:p>
        </w:tc>
        <w:tc>
          <w:tcPr>
            <w:tcW w:w="1152" w:type="dxa"/>
          </w:tcPr>
          <w:p w:rsidR="005C10F7" w:rsidRPr="004408B6" w:rsidRDefault="005C10F7" w:rsidP="008D10EF">
            <w:pPr>
              <w:pStyle w:val="tablecell"/>
              <w:rPr>
                <w:highlight w:val="cyan"/>
                <w:lang w:eastAsia="ko-KR"/>
              </w:rPr>
            </w:pPr>
            <w:r w:rsidRPr="004408B6">
              <w:rPr>
                <w:highlight w:val="cyan"/>
                <w:lang w:eastAsia="ko-KR"/>
              </w:rPr>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 xml:space="preserve">for( i = </w:t>
            </w:r>
            <w:r w:rsidRPr="004408B6">
              <w:rPr>
                <w:rFonts w:ascii="Times New Roman" w:hAnsi="Times New Roman"/>
                <w:highlight w:val="cyan"/>
                <w:lang w:eastAsia="ko-KR"/>
              </w:rPr>
              <w:t>1</w:t>
            </w:r>
            <w:r w:rsidRPr="008E14A4">
              <w:rPr>
                <w:rFonts w:ascii="Times New Roman" w:hAnsi="Times New Roman"/>
                <w:lang w:eastAsia="ko-KR"/>
              </w:rPr>
              <w:t>; i &lt; num_extra_slice_header_bits ; i++ )</w:t>
            </w:r>
          </w:p>
        </w:tc>
        <w:tc>
          <w:tcPr>
            <w:tcW w:w="1152" w:type="dxa"/>
          </w:tcPr>
          <w:p w:rsidR="005C10F7" w:rsidRPr="008E14A4" w:rsidRDefault="005C10F7" w:rsidP="008D10EF">
            <w:pPr>
              <w:pStyle w:val="tablecell"/>
              <w:rPr>
                <w:lang w:eastAsia="ko-KR"/>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b/>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slice_reserved_flag</w:t>
            </w:r>
            <w:r w:rsidRPr="008E14A4">
              <w:rPr>
                <w:rFonts w:ascii="Times New Roman" w:hAnsi="Times New Roman"/>
                <w:lang w:eastAsia="ko-KR"/>
              </w:rPr>
              <w:t>[ i ]</w:t>
            </w:r>
          </w:p>
        </w:tc>
        <w:tc>
          <w:tcPr>
            <w:tcW w:w="1152" w:type="dxa"/>
          </w:tcPr>
          <w:p w:rsidR="005C10F7" w:rsidRPr="008E14A4" w:rsidRDefault="005C10F7" w:rsidP="008D10EF">
            <w:pPr>
              <w:pStyle w:val="tablecell"/>
              <w:rPr>
                <w:lang w:eastAsia="ko-KR"/>
              </w:rPr>
            </w:pPr>
            <w:r w:rsidRPr="008E14A4">
              <w:rPr>
                <w:lang w:eastAsia="ko-KR"/>
              </w:rPr>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rPr>
            </w:pPr>
            <w:r w:rsidRPr="008E14A4">
              <w:rPr>
                <w:rFonts w:ascii="Times New Roman" w:hAnsi="Times New Roman"/>
              </w:rPr>
              <w:tab/>
            </w:r>
            <w:r w:rsidRPr="008E14A4">
              <w:rPr>
                <w:rFonts w:ascii="Times New Roman" w:hAnsi="Times New Roman"/>
              </w:rPr>
              <w:tab/>
            </w:r>
            <w:r w:rsidRPr="008E14A4">
              <w:rPr>
                <w:rFonts w:ascii="Times New Roman" w:hAnsi="Times New Roman"/>
                <w:b/>
                <w:bCs/>
              </w:rPr>
              <w:t>slice_type</w:t>
            </w:r>
          </w:p>
        </w:tc>
        <w:tc>
          <w:tcPr>
            <w:tcW w:w="1152" w:type="dxa"/>
          </w:tcPr>
          <w:p w:rsidR="005C10F7" w:rsidRPr="008E14A4" w:rsidRDefault="005C10F7" w:rsidP="008D10EF">
            <w:pPr>
              <w:pStyle w:val="tableheading"/>
              <w:rPr>
                <w:b w:val="0"/>
              </w:rPr>
            </w:pPr>
            <w:r w:rsidRPr="008E14A4">
              <w:rPr>
                <w:b w:val="0"/>
              </w:rPr>
              <w:t>ue(v)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if( output_flag_present_flag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Borders>
              <w:top w:val="single" w:sz="4" w:space="0" w:color="auto"/>
              <w:left w:val="single" w:sz="4" w:space="0" w:color="auto"/>
              <w:bottom w:val="single" w:sz="4" w:space="0" w:color="auto"/>
              <w:right w:val="single" w:sz="4" w:space="0" w:color="auto"/>
            </w:tcBorders>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5C10F7" w:rsidRPr="008E14A4" w:rsidRDefault="005C10F7" w:rsidP="008D10EF">
            <w:pPr>
              <w:pStyle w:val="tablecell"/>
            </w:pPr>
            <w:r w:rsidRPr="008E14A4">
              <w:t>u(1)</w:t>
            </w:r>
          </w:p>
        </w:tc>
      </w:tr>
      <w:tr w:rsidR="005C10F7" w:rsidRPr="008E14A4" w:rsidTr="008D10EF">
        <w:trPr>
          <w:cantSplit/>
          <w:jc w:val="center"/>
        </w:trPr>
        <w:tc>
          <w:tcPr>
            <w:tcW w:w="7920" w:type="dxa"/>
            <w:tcBorders>
              <w:top w:val="single" w:sz="4" w:space="0" w:color="auto"/>
              <w:left w:val="single" w:sz="4" w:space="0" w:color="auto"/>
              <w:bottom w:val="single" w:sz="4" w:space="0" w:color="auto"/>
              <w:right w:val="single" w:sz="4" w:space="0" w:color="auto"/>
            </w:tcBorders>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5C10F7" w:rsidRPr="008E14A4" w:rsidRDefault="005C10F7" w:rsidP="008D10EF">
            <w:pPr>
              <w:pStyle w:val="tablecell"/>
            </w:pPr>
          </w:p>
        </w:tc>
      </w:tr>
      <w:tr w:rsidR="005C10F7" w:rsidRPr="008E14A4" w:rsidTr="008D10EF">
        <w:trPr>
          <w:cantSplit/>
          <w:jc w:val="center"/>
        </w:trPr>
        <w:tc>
          <w:tcPr>
            <w:tcW w:w="7920" w:type="dxa"/>
            <w:tcBorders>
              <w:top w:val="single" w:sz="4" w:space="0" w:color="auto"/>
              <w:left w:val="single" w:sz="4" w:space="0" w:color="auto"/>
              <w:bottom w:val="single" w:sz="4" w:space="0" w:color="auto"/>
              <w:right w:val="single" w:sz="4" w:space="0" w:color="auto"/>
            </w:tcBorders>
          </w:tcPr>
          <w:p w:rsidR="005C10F7" w:rsidRPr="008E14A4" w:rsidRDefault="005C10F7" w:rsidP="008D10EF">
            <w:pPr>
              <w:pStyle w:val="tablesyntax"/>
              <w:rPr>
                <w:rFonts w:ascii="Times New Roman" w:hAnsi="Times New Roman"/>
                <w:b/>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5C10F7" w:rsidRPr="008E14A4" w:rsidRDefault="005C10F7" w:rsidP="008D10EF">
            <w:pPr>
              <w:pStyle w:val="tablecell"/>
            </w:pPr>
            <w:r w:rsidRPr="008E14A4">
              <w:t>u(2)</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bCs/>
              </w:rPr>
            </w:pPr>
            <w:r w:rsidRPr="008E14A4">
              <w:rPr>
                <w:rFonts w:ascii="Times New Roman" w:hAnsi="Times New Roman"/>
                <w:bCs/>
                <w:lang w:eastAsia="ko-KR"/>
              </w:rPr>
              <w:tab/>
            </w:r>
            <w:r w:rsidRPr="008E14A4">
              <w:rPr>
                <w:rFonts w:ascii="Times New Roman" w:hAnsi="Times New Roman"/>
                <w:bCs/>
              </w:rPr>
              <w:tab/>
              <w:t xml:space="preserve">if( </w:t>
            </w:r>
            <w:r w:rsidRPr="008E14A4">
              <w:rPr>
                <w:rFonts w:ascii="Times New Roman" w:hAnsi="Times New Roman"/>
              </w:rPr>
              <w:t>nal_unit_type  !=  IDR_W_RADL  &amp;&amp;  nal_unit_type  !=  IDR_N_LP</w:t>
            </w:r>
            <w:r w:rsidRPr="008E14A4">
              <w:rPr>
                <w:rFonts w:ascii="Times New Roman" w:hAnsi="Times New Roman"/>
                <w:bCs/>
              </w:rPr>
              <w:t xml:space="preserve"> )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r w:rsidRPr="008E14A4">
              <w:rPr>
                <w:rFonts w:ascii="Times New Roman" w:hAnsi="Times New Roman"/>
                <w:b/>
                <w:bCs/>
              </w:rPr>
              <w:t>slice_pic_order_cnt_lsb</w:t>
            </w:r>
          </w:p>
        </w:tc>
        <w:tc>
          <w:tcPr>
            <w:tcW w:w="1152" w:type="dxa"/>
          </w:tcPr>
          <w:p w:rsidR="005C10F7" w:rsidRPr="008E14A4" w:rsidRDefault="005C10F7" w:rsidP="008D10EF">
            <w:pPr>
              <w:pStyle w:val="tablecell"/>
            </w:pPr>
            <w:r w:rsidRPr="008E14A4">
              <w:t>u(v)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short_term_ref_pic_set_sps_flag</w:t>
            </w:r>
          </w:p>
        </w:tc>
        <w:tc>
          <w:tcPr>
            <w:tcW w:w="1152" w:type="dxa"/>
          </w:tcPr>
          <w:p w:rsidR="005C10F7" w:rsidRPr="008E14A4" w:rsidRDefault="005C10F7" w:rsidP="008D10EF">
            <w:pPr>
              <w:pStyle w:val="tablecell"/>
            </w:pPr>
            <w:r w:rsidRPr="008E14A4">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!short_term_ref_pic_set_sps_flag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short_term_ref_pic_set( </w:t>
            </w:r>
            <w:r w:rsidRPr="008E14A4">
              <w:rPr>
                <w:rFonts w:ascii="Times New Roman" w:hAnsi="Times New Roman"/>
                <w:bCs/>
              </w:rPr>
              <w:t>num_short_term_ref_pic_sets </w:t>
            </w:r>
            <w:r w:rsidRPr="008E14A4">
              <w:rPr>
                <w:rFonts w:ascii="Times New Roman" w:hAnsi="Times New Roman"/>
                <w:lang w:eastAsia="ko-KR"/>
              </w:rPr>
              <w:t>)</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xml:space="preserve">else if( </w:t>
            </w:r>
            <w:r w:rsidRPr="008E14A4">
              <w:rPr>
                <w:rFonts w:ascii="Times New Roman" w:hAnsi="Times New Roman"/>
                <w:bCs/>
              </w:rPr>
              <w:t>num_short_term_ref_pic_sets &gt; 1</w:t>
            </w:r>
            <w:r w:rsidRPr="008E14A4">
              <w:rPr>
                <w:rFonts w:ascii="Times New Roman" w:hAnsi="Times New Roman"/>
                <w:lang w:eastAsia="ko-KR"/>
              </w:rPr>
              <w:t xml:space="preserve">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short_term_ref_pic_set_idx</w:t>
            </w:r>
          </w:p>
        </w:tc>
        <w:tc>
          <w:tcPr>
            <w:tcW w:w="1152" w:type="dxa"/>
          </w:tcPr>
          <w:p w:rsidR="005C10F7" w:rsidRPr="008E14A4" w:rsidRDefault="005C10F7" w:rsidP="008D10EF">
            <w:pPr>
              <w:pStyle w:val="tablecell"/>
            </w:pPr>
            <w:r w:rsidRPr="008E14A4">
              <w:t>u(v)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xml:space="preserve">if( </w:t>
            </w:r>
            <w:r w:rsidRPr="008E14A4">
              <w:rPr>
                <w:rFonts w:ascii="Times New Roman" w:hAnsi="Times New Roman"/>
                <w:bCs/>
                <w:lang w:eastAsia="ko-KR"/>
              </w:rPr>
              <w:t>long_term_ref_pics_present_flag )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lang w:eastAsia="ko-KR"/>
              </w:rPr>
              <w:t>if( num_long_term_ref_pics_sps &gt; 0 )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t>num_long_term_sps</w:t>
            </w:r>
          </w:p>
        </w:tc>
        <w:tc>
          <w:tcPr>
            <w:tcW w:w="1152" w:type="dxa"/>
          </w:tcPr>
          <w:p w:rsidR="005C10F7" w:rsidRPr="008E14A4" w:rsidRDefault="005C10F7" w:rsidP="008D10EF">
            <w:pPr>
              <w:pStyle w:val="tablecell"/>
            </w:pPr>
            <w:r w:rsidRPr="008E14A4">
              <w:t>ue(v)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t>num_long_term_pics</w:t>
            </w:r>
          </w:p>
        </w:tc>
        <w:tc>
          <w:tcPr>
            <w:tcW w:w="1152" w:type="dxa"/>
          </w:tcPr>
          <w:p w:rsidR="005C10F7" w:rsidRPr="008E14A4" w:rsidRDefault="005C10F7" w:rsidP="008D10EF">
            <w:pPr>
              <w:pStyle w:val="tablecell"/>
            </w:pPr>
            <w:r w:rsidRPr="008E14A4">
              <w:t>ue(v)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for( i = 0; i &lt; num_long_term_sps + num_long_term_pics; i++ )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i &lt; num_long_term_sps )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num_long_term_ref_pics_sps &gt; 1 )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
                <w:lang w:eastAsia="ko-KR"/>
              </w:rPr>
              <w:t>lt_idx_sps</w:t>
            </w:r>
            <w:r w:rsidRPr="008E14A4">
              <w:rPr>
                <w:rFonts w:ascii="Times New Roman" w:hAnsi="Times New Roman"/>
                <w:lang w:eastAsia="ko-KR"/>
              </w:rPr>
              <w:t>[ i ]</w:t>
            </w:r>
          </w:p>
        </w:tc>
        <w:tc>
          <w:tcPr>
            <w:tcW w:w="1152" w:type="dxa"/>
          </w:tcPr>
          <w:p w:rsidR="005C10F7" w:rsidRPr="008E14A4" w:rsidRDefault="005C10F7" w:rsidP="008D10EF">
            <w:pPr>
              <w:pStyle w:val="tablecell"/>
            </w:pPr>
            <w:r w:rsidRPr="008E14A4">
              <w:t>u(v)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t>} else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
                <w:lang w:eastAsia="ko-KR"/>
              </w:rPr>
              <w:t>poc_lsb_lt</w:t>
            </w:r>
            <w:r w:rsidRPr="008E14A4">
              <w:rPr>
                <w:rFonts w:ascii="Times New Roman" w:hAnsi="Times New Roman"/>
                <w:lang w:eastAsia="ko-KR"/>
              </w:rPr>
              <w:t>[ i ]</w:t>
            </w:r>
          </w:p>
        </w:tc>
        <w:tc>
          <w:tcPr>
            <w:tcW w:w="1152" w:type="dxa"/>
          </w:tcPr>
          <w:p w:rsidR="005C10F7" w:rsidRPr="008E14A4" w:rsidRDefault="005C10F7" w:rsidP="008D10EF">
            <w:pPr>
              <w:pStyle w:val="tablecell"/>
            </w:pPr>
            <w:r w:rsidRPr="008E14A4">
              <w:t>u(v)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bCs/>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
              </w:rPr>
              <w:t>used_by_curr_pic_lt_flag</w:t>
            </w:r>
            <w:r w:rsidRPr="008E14A4">
              <w:rPr>
                <w:rFonts w:ascii="Times New Roman" w:hAnsi="Times New Roman"/>
              </w:rPr>
              <w:t>[ i ]</w:t>
            </w:r>
          </w:p>
        </w:tc>
        <w:tc>
          <w:tcPr>
            <w:tcW w:w="1152" w:type="dxa"/>
          </w:tcPr>
          <w:p w:rsidR="005C10F7" w:rsidRPr="008E14A4" w:rsidRDefault="005C10F7" w:rsidP="008D10EF">
            <w:pPr>
              <w:pStyle w:val="tablecell"/>
            </w:pPr>
            <w:r w:rsidRPr="008E14A4">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bCs/>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t>}</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bCs/>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
                <w:lang w:eastAsia="ko-KR"/>
              </w:rPr>
              <w:t>delta_poc_msb_present_flag</w:t>
            </w:r>
            <w:r w:rsidRPr="008E14A4">
              <w:rPr>
                <w:rFonts w:ascii="Times New Roman" w:hAnsi="Times New Roman"/>
                <w:lang w:eastAsia="ko-KR"/>
              </w:rPr>
              <w:t>[ i ]</w:t>
            </w:r>
          </w:p>
        </w:tc>
        <w:tc>
          <w:tcPr>
            <w:tcW w:w="1152" w:type="dxa"/>
          </w:tcPr>
          <w:p w:rsidR="005C10F7" w:rsidRPr="008E14A4" w:rsidRDefault="005C10F7" w:rsidP="008D10EF">
            <w:pPr>
              <w:pStyle w:val="tablecell"/>
            </w:pPr>
            <w:r w:rsidRPr="008E14A4">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bCs/>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t xml:space="preserve">if( </w:t>
            </w:r>
            <w:r w:rsidRPr="008E14A4">
              <w:rPr>
                <w:rFonts w:ascii="Times New Roman" w:hAnsi="Times New Roman"/>
                <w:lang w:eastAsia="ko-KR"/>
              </w:rPr>
              <w:t>delta_poc_msb_present_flag[ i ]</w:t>
            </w:r>
            <w:r w:rsidRPr="008E14A4">
              <w:rPr>
                <w:rFonts w:ascii="Times New Roman" w:hAnsi="Times New Roman"/>
                <w:bCs/>
                <w:lang w:eastAsia="ko-KR"/>
              </w:rPr>
              <w:t xml:space="preserve">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bCs/>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
                <w:lang w:eastAsia="ko-KR"/>
              </w:rPr>
              <w:t>delta_poc_msb_cycle_lt</w:t>
            </w:r>
            <w:r w:rsidRPr="008E14A4">
              <w:rPr>
                <w:rFonts w:ascii="Times New Roman" w:hAnsi="Times New Roman"/>
                <w:lang w:eastAsia="ko-KR"/>
              </w:rPr>
              <w:t>[ i ]</w:t>
            </w:r>
          </w:p>
        </w:tc>
        <w:tc>
          <w:tcPr>
            <w:tcW w:w="1152" w:type="dxa"/>
          </w:tcPr>
          <w:p w:rsidR="005C10F7" w:rsidRPr="008E14A4" w:rsidRDefault="005C10F7" w:rsidP="008D10EF">
            <w:pPr>
              <w:pStyle w:val="tablecell"/>
            </w:pPr>
            <w:r w:rsidRPr="008E14A4">
              <w:t>ue(v)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t>}</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sps_temporal_mvp_enabled_flag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t>slice_temporal_mvp_enabled_flag</w:t>
            </w:r>
          </w:p>
        </w:tc>
        <w:tc>
          <w:tcPr>
            <w:tcW w:w="1152" w:type="dxa"/>
          </w:tcPr>
          <w:p w:rsidR="005C10F7" w:rsidRPr="008E14A4" w:rsidRDefault="005C10F7" w:rsidP="008D10EF">
            <w:pPr>
              <w:pStyle w:val="tablecell"/>
            </w:pPr>
            <w:r w:rsidRPr="008E14A4">
              <w:rPr>
                <w:lang w:eastAsia="ko-KR"/>
              </w:rPr>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eastAsia="Times New Roman" w:hAnsi="Times New Roman"/>
                <w:lang w:eastAsia="zh-TW"/>
              </w:rPr>
            </w:pP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kern w:val="2"/>
                <w:highlight w:val="cyan"/>
                <w:lang w:eastAsia="ko-KR"/>
              </w:rPr>
              <w:t xml:space="preserve">if( nuh_layer_id &gt; 0  &amp;&amp;  </w:t>
            </w:r>
            <w:r w:rsidRPr="008E14A4">
              <w:rPr>
                <w:rFonts w:eastAsia="Batang"/>
                <w:bCs/>
                <w:highlight w:val="cyan"/>
                <w:lang w:eastAsia="ko-KR"/>
              </w:rPr>
              <w:t>NumDirectRefLayers</w:t>
            </w:r>
            <w:r w:rsidRPr="008E14A4">
              <w:rPr>
                <w:rFonts w:ascii="Times New Roman" w:hAnsi="Times New Roman"/>
                <w:kern w:val="2"/>
                <w:highlight w:val="cyan"/>
                <w:lang w:eastAsia="ko-KR"/>
              </w:rPr>
              <w:t>[ nuh_layer_id ] &gt; 0 ) {</w:t>
            </w:r>
            <w:r w:rsidRPr="008E14A4">
              <w:rPr>
                <w:highlight w:val="cyan"/>
                <w:lang w:eastAsia="ko-KR"/>
              </w:rPr>
              <w:t xml:space="preserve">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eastAsia="Times New Roman" w:hAnsi="Times New Roman"/>
                <w:lang w:eastAsia="zh-TW"/>
              </w:rPr>
            </w:pPr>
            <w:r w:rsidRPr="008E14A4">
              <w:rPr>
                <w:rFonts w:ascii="Times New Roman" w:hAnsi="Times New Roman"/>
              </w:rPr>
              <w:lastRenderedPageBreak/>
              <w:tab/>
            </w:r>
            <w:r w:rsidRPr="008E14A4">
              <w:rPr>
                <w:rFonts w:ascii="Times New Roman" w:hAnsi="Times New Roman"/>
              </w:rPr>
              <w:tab/>
            </w:r>
            <w:r w:rsidRPr="008E14A4">
              <w:rPr>
                <w:rFonts w:ascii="Times New Roman" w:hAnsi="Times New Roman"/>
              </w:rPr>
              <w:tab/>
            </w:r>
            <w:r w:rsidRPr="008E14A4">
              <w:rPr>
                <w:b/>
                <w:highlight w:val="cyan"/>
                <w:lang w:eastAsia="ko-KR"/>
              </w:rPr>
              <w:t>inter_layer_pred_enabled_flag</w:t>
            </w:r>
          </w:p>
        </w:tc>
        <w:tc>
          <w:tcPr>
            <w:tcW w:w="1152" w:type="dxa"/>
          </w:tcPr>
          <w:p w:rsidR="005C10F7" w:rsidRPr="008E14A4" w:rsidRDefault="005C10F7" w:rsidP="008D10EF">
            <w:pPr>
              <w:pStyle w:val="tablecell"/>
            </w:pPr>
            <w:r w:rsidRPr="008E14A4">
              <w:rPr>
                <w:highlight w:val="cyan"/>
              </w:rPr>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eastAsia="Times New Roman" w:hAnsi="Times New Roman"/>
                <w:lang w:eastAsia="zh-TW"/>
              </w:rPr>
            </w:pPr>
            <w:r w:rsidRPr="008E14A4">
              <w:rPr>
                <w:lang w:eastAsia="ko-KR"/>
              </w:rPr>
              <w:tab/>
            </w:r>
            <w:r w:rsidRPr="008E14A4">
              <w:rPr>
                <w:lang w:eastAsia="ko-KR"/>
              </w:rPr>
              <w:tab/>
            </w:r>
            <w:r w:rsidRPr="008E14A4">
              <w:rPr>
                <w:lang w:eastAsia="ko-KR"/>
              </w:rPr>
              <w:tab/>
            </w:r>
            <w:r w:rsidRPr="008E14A4">
              <w:rPr>
                <w:highlight w:val="cyan"/>
                <w:lang w:eastAsia="ko-KR"/>
              </w:rPr>
              <w:t>if( inter_layer_pred_enabled_flag  &amp;&amp;  NumDirectRefLayers[ nuh_layer_id ] &gt; 1)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eastAsia="Times New Roman" w:hAnsi="Times New Roman"/>
                <w:lang w:eastAsia="zh-TW"/>
              </w:rPr>
            </w:pPr>
            <w:r w:rsidRPr="008E14A4">
              <w:rPr>
                <w:lang w:eastAsia="ko-KR"/>
              </w:rPr>
              <w:tab/>
            </w:r>
            <w:r w:rsidRPr="008E14A4">
              <w:rPr>
                <w:lang w:eastAsia="ko-KR"/>
              </w:rPr>
              <w:tab/>
            </w:r>
            <w:r w:rsidRPr="008E14A4">
              <w:rPr>
                <w:lang w:eastAsia="ko-KR"/>
              </w:rPr>
              <w:tab/>
            </w:r>
            <w:r w:rsidRPr="008E14A4">
              <w:rPr>
                <w:lang w:eastAsia="ko-KR"/>
              </w:rPr>
              <w:tab/>
            </w:r>
            <w:r w:rsidRPr="008E14A4">
              <w:rPr>
                <w:highlight w:val="cyan"/>
                <w:lang w:eastAsia="ko-KR"/>
              </w:rPr>
              <w:t xml:space="preserve">if( !max_one_active_ref_layer_flag </w:t>
            </w:r>
            <w:r w:rsidRPr="008E14A4">
              <w:rPr>
                <w:highlight w:val="cyan"/>
              </w:rPr>
              <w:t>)</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eastAsia="Times New Roman" w:hAnsi="Times New Roman"/>
                <w:lang w:eastAsia="zh-TW"/>
              </w:rPr>
            </w:pPr>
            <w:r w:rsidRPr="008E14A4">
              <w:rPr>
                <w:lang w:eastAsia="ko-KR"/>
              </w:rPr>
              <w:tab/>
            </w:r>
            <w:r w:rsidRPr="008E14A4">
              <w:rPr>
                <w:lang w:eastAsia="ko-KR"/>
              </w:rPr>
              <w:tab/>
            </w:r>
            <w:r w:rsidRPr="008E14A4">
              <w:rPr>
                <w:lang w:eastAsia="ko-KR"/>
              </w:rPr>
              <w:tab/>
            </w:r>
            <w:r w:rsidRPr="008E14A4">
              <w:rPr>
                <w:lang w:eastAsia="ko-KR"/>
              </w:rPr>
              <w:tab/>
            </w:r>
            <w:r w:rsidRPr="008E14A4">
              <w:rPr>
                <w:lang w:eastAsia="ko-KR"/>
              </w:rPr>
              <w:tab/>
            </w:r>
            <w:r w:rsidRPr="008E14A4">
              <w:rPr>
                <w:b/>
                <w:bCs/>
                <w:highlight w:val="cyan"/>
              </w:rPr>
              <w:t>num_inter_layer_ref_pics_minus1</w:t>
            </w:r>
          </w:p>
        </w:tc>
        <w:tc>
          <w:tcPr>
            <w:tcW w:w="1152" w:type="dxa"/>
          </w:tcPr>
          <w:p w:rsidR="005C10F7" w:rsidRPr="008E14A4" w:rsidRDefault="005C10F7" w:rsidP="008D10EF">
            <w:pPr>
              <w:pStyle w:val="tablecell"/>
            </w:pPr>
            <w:r w:rsidRPr="008E14A4">
              <w:rPr>
                <w:highlight w:val="cyan"/>
                <w:lang w:eastAsia="ko-KR"/>
              </w:rPr>
              <w:t>u(v)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eastAsia="Times New Roman" w:hAnsi="Times New Roman"/>
                <w:lang w:eastAsia="zh-TW"/>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highlight w:val="cyan"/>
                <w:lang w:eastAsia="ko-KR"/>
              </w:rPr>
              <w:t xml:space="preserve">for( i = 0; i &lt; NumActiveRefLayerPics; i++ )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eastAsia="Times New Roman" w:hAnsi="Times New Roman"/>
                <w:lang w:eastAsia="zh-TW"/>
              </w:rPr>
            </w:pPr>
            <w:r w:rsidRPr="008E14A4">
              <w:rPr>
                <w:rFonts w:ascii="Times New Roman" w:hAnsi="Times New Roman"/>
                <w:b/>
                <w:bCs/>
              </w:rPr>
              <w:tab/>
            </w:r>
            <w:r w:rsidRPr="008E14A4">
              <w:rPr>
                <w:rFonts w:ascii="Times New Roman" w:hAnsi="Times New Roman"/>
                <w:b/>
                <w:bCs/>
              </w:rPr>
              <w:tab/>
            </w:r>
            <w:r w:rsidRPr="008E14A4">
              <w:rPr>
                <w:lang w:eastAsia="ko-KR"/>
              </w:rPr>
              <w:tab/>
            </w:r>
            <w:r w:rsidRPr="008E14A4">
              <w:rPr>
                <w:lang w:eastAsia="ko-KR"/>
              </w:rPr>
              <w:tab/>
            </w:r>
            <w:r w:rsidRPr="008E14A4">
              <w:rPr>
                <w:lang w:eastAsia="ko-KR"/>
              </w:rPr>
              <w:tab/>
            </w:r>
            <w:r w:rsidRPr="008E14A4">
              <w:rPr>
                <w:rFonts w:ascii="Times New Roman" w:hAnsi="Times New Roman"/>
                <w:b/>
                <w:bCs/>
                <w:highlight w:val="cyan"/>
              </w:rPr>
              <w:t>inter_layer_pred_layer_idc[ </w:t>
            </w:r>
            <w:r w:rsidRPr="008E14A4">
              <w:rPr>
                <w:rFonts w:ascii="Times New Roman" w:hAnsi="Times New Roman"/>
                <w:bCs/>
                <w:highlight w:val="cyan"/>
              </w:rPr>
              <w:t>i ]</w:t>
            </w:r>
          </w:p>
        </w:tc>
        <w:tc>
          <w:tcPr>
            <w:tcW w:w="1152" w:type="dxa"/>
          </w:tcPr>
          <w:p w:rsidR="005C10F7" w:rsidRPr="008E14A4" w:rsidRDefault="005C10F7" w:rsidP="008D10EF">
            <w:pPr>
              <w:pStyle w:val="tablecell"/>
            </w:pPr>
            <w:r w:rsidRPr="008E14A4">
              <w:rPr>
                <w:highlight w:val="cyan"/>
                <w:lang w:eastAsia="ko-KR"/>
              </w:rPr>
              <w:t>u(v)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eastAsia="Times New Roman" w:hAnsi="Times New Roman"/>
                <w:lang w:eastAsia="zh-TW"/>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highlight w:val="cyan"/>
                <w:lang w:eastAsia="ko-KR"/>
              </w:rPr>
              <w:t>}</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eastAsia="Times New Roman" w:hAnsi="Times New Roman"/>
                <w:lang w:eastAsia="zh-TW"/>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highlight w:val="cyan"/>
                <w:lang w:eastAsia="ko-KR"/>
              </w:rPr>
              <w:t>}</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eastAsia="Times New Roman" w:hAnsi="Times New Roman"/>
                <w:lang w:eastAsia="zh-TW"/>
              </w:rPr>
            </w:pPr>
            <w:r w:rsidRPr="008E14A4">
              <w:rPr>
                <w:rFonts w:ascii="Times New Roman" w:hAnsi="Times New Roman"/>
              </w:rPr>
              <w:tab/>
            </w:r>
            <w:r w:rsidRPr="008E14A4">
              <w:rPr>
                <w:rFonts w:ascii="Times New Roman" w:hAnsi="Times New Roman"/>
              </w:rPr>
              <w:tab/>
            </w:r>
            <w:r w:rsidRPr="008E14A4">
              <w:rPr>
                <w:rFonts w:ascii="Times New Roman" w:hAnsi="Times New Roman"/>
                <w:highlight w:val="cyan"/>
              </w:rPr>
              <w:t xml:space="preserve">if( </w:t>
            </w:r>
            <w:r w:rsidRPr="008E14A4">
              <w:rPr>
                <w:rFonts w:eastAsia="Batang"/>
                <w:bCs/>
                <w:highlight w:val="cyan"/>
                <w:lang w:eastAsia="ko-KR"/>
              </w:rPr>
              <w:t>NumSamplePredRefLayers[ nuh_layer_id ]</w:t>
            </w:r>
            <w:r w:rsidRPr="008E14A4">
              <w:rPr>
                <w:rFonts w:ascii="Times New Roman" w:hAnsi="Times New Roman"/>
                <w:highlight w:val="cyan"/>
                <w:lang w:eastAsia="ko-KR"/>
              </w:rPr>
              <w:t xml:space="preserve"> &gt; 0  &amp;&amp;  NumActiveRefLayerPics &gt; 0 )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eastAsia="Times New Roman" w:hAnsi="Times New Roman"/>
                <w:lang w:eastAsia="zh-TW"/>
              </w:rPr>
            </w:pPr>
            <w:r w:rsidRPr="008E14A4">
              <w:rPr>
                <w:rFonts w:ascii="Times New Roman" w:hAnsi="Times New Roman"/>
              </w:rPr>
              <w:tab/>
            </w:r>
            <w:r w:rsidRPr="008E14A4">
              <w:rPr>
                <w:rFonts w:ascii="Times New Roman" w:hAnsi="Times New Roman"/>
              </w:rPr>
              <w:tab/>
            </w:r>
            <w:r w:rsidRPr="008E14A4">
              <w:rPr>
                <w:rFonts w:ascii="Times New Roman" w:hAnsi="Times New Roman"/>
              </w:rPr>
              <w:tab/>
            </w:r>
            <w:r w:rsidRPr="008E14A4">
              <w:rPr>
                <w:b/>
                <w:highlight w:val="cyan"/>
                <w:lang w:eastAsia="ko-KR"/>
              </w:rPr>
              <w:t>inter_layer_sample_pred_only_flag</w:t>
            </w:r>
          </w:p>
        </w:tc>
        <w:tc>
          <w:tcPr>
            <w:tcW w:w="1152" w:type="dxa"/>
          </w:tcPr>
          <w:p w:rsidR="005C10F7" w:rsidRPr="008E14A4" w:rsidRDefault="005C10F7" w:rsidP="008D10EF">
            <w:pPr>
              <w:pStyle w:val="tablecell"/>
            </w:pPr>
            <w:r w:rsidRPr="008E14A4">
              <w:rPr>
                <w:highlight w:val="cyan"/>
              </w:rPr>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eastAsia="Times New Roman" w:hAnsi="Times New Roman"/>
                <w:lang w:eastAsia="zh-TW"/>
              </w:rPr>
              <w:tab/>
            </w:r>
            <w:r w:rsidRPr="008E14A4">
              <w:rPr>
                <w:rFonts w:ascii="Times New Roman" w:eastAsia="Times New Roman" w:hAnsi="Times New Roman"/>
                <w:lang w:eastAsia="zh-TW"/>
              </w:rPr>
              <w:tab/>
              <w:t>if( sample_adaptive_offset_enabled_flag ) {</w:t>
            </w:r>
          </w:p>
        </w:tc>
        <w:tc>
          <w:tcPr>
            <w:tcW w:w="1152" w:type="dxa"/>
          </w:tcPr>
          <w:p w:rsidR="005C10F7" w:rsidRPr="008E14A4" w:rsidRDefault="005C10F7" w:rsidP="008D10EF">
            <w:pPr>
              <w:pStyle w:val="tablecell"/>
            </w:pPr>
          </w:p>
        </w:tc>
      </w:tr>
      <w:tr w:rsidR="005C10F7" w:rsidRPr="008E14A4" w:rsidDel="004935C5" w:rsidTr="008D10EF">
        <w:trPr>
          <w:cantSplit/>
          <w:jc w:val="center"/>
        </w:trPr>
        <w:tc>
          <w:tcPr>
            <w:tcW w:w="7920" w:type="dxa"/>
          </w:tcPr>
          <w:p w:rsidR="005C10F7" w:rsidRPr="008E14A4" w:rsidDel="004935C5" w:rsidRDefault="005C10F7" w:rsidP="008D10EF">
            <w:pPr>
              <w:pStyle w:val="tablesyntax"/>
              <w:rPr>
                <w:rFonts w:ascii="Times New Roman" w:hAnsi="Times New Roman"/>
                <w:lang w:eastAsia="ko-KR"/>
              </w:rPr>
            </w:pP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b/>
                <w:kern w:val="2"/>
                <w:lang w:eastAsia="ko-KR"/>
              </w:rPr>
              <w:t>slice_sao_luma_flag</w:t>
            </w:r>
          </w:p>
        </w:tc>
        <w:tc>
          <w:tcPr>
            <w:tcW w:w="1152" w:type="dxa"/>
          </w:tcPr>
          <w:p w:rsidR="005C10F7" w:rsidRPr="008E14A4" w:rsidDel="004935C5" w:rsidRDefault="005C10F7" w:rsidP="008D10EF">
            <w:pPr>
              <w:pStyle w:val="tablecell"/>
            </w:pPr>
            <w:r w:rsidRPr="008E14A4">
              <w:rPr>
                <w:kern w:val="2"/>
              </w:rPr>
              <w:t>u(1)</w:t>
            </w:r>
          </w:p>
        </w:tc>
      </w:tr>
      <w:tr w:rsidR="005C10F7" w:rsidRPr="008E14A4" w:rsidDel="004935C5" w:rsidTr="008D10EF">
        <w:trPr>
          <w:cantSplit/>
          <w:jc w:val="center"/>
        </w:trPr>
        <w:tc>
          <w:tcPr>
            <w:tcW w:w="7920" w:type="dxa"/>
          </w:tcPr>
          <w:p w:rsidR="005C10F7" w:rsidRPr="008E14A4" w:rsidDel="004935C5" w:rsidRDefault="005C10F7" w:rsidP="008D10EF">
            <w:pPr>
              <w:pStyle w:val="tablesyntax"/>
              <w:rPr>
                <w:rFonts w:ascii="Times New Roman" w:hAnsi="Times New Roman"/>
                <w:lang w:eastAsia="ko-KR"/>
              </w:rPr>
            </w:pPr>
            <w:r w:rsidRPr="008E14A4">
              <w:rPr>
                <w:rFonts w:ascii="Times New Roman" w:eastAsia="Times New Roman" w:hAnsi="Times New Roman"/>
                <w:kern w:val="2"/>
                <w:lang w:eastAsia="zh-TW"/>
              </w:rPr>
              <w:tab/>
            </w:r>
            <w:r w:rsidRPr="008E14A4">
              <w:rPr>
                <w:rFonts w:ascii="Times New Roman" w:eastAsia="Times New Roman" w:hAnsi="Times New Roman"/>
                <w:kern w:val="2"/>
                <w:lang w:eastAsia="zh-TW"/>
              </w:rPr>
              <w:tab/>
            </w:r>
            <w:r w:rsidRPr="008E14A4">
              <w:rPr>
                <w:rFonts w:ascii="Times New Roman" w:eastAsia="Times New Roman" w:hAnsi="Times New Roman"/>
                <w:kern w:val="2"/>
                <w:lang w:eastAsia="zh-TW"/>
              </w:rPr>
              <w:tab/>
            </w:r>
            <w:r w:rsidRPr="008E14A4">
              <w:rPr>
                <w:rFonts w:ascii="Times New Roman" w:hAnsi="Times New Roman"/>
                <w:b/>
                <w:kern w:val="2"/>
                <w:lang w:eastAsia="ko-KR"/>
              </w:rPr>
              <w:t>slice_sao_chroma_flag</w:t>
            </w:r>
          </w:p>
        </w:tc>
        <w:tc>
          <w:tcPr>
            <w:tcW w:w="1152" w:type="dxa"/>
          </w:tcPr>
          <w:p w:rsidR="005C10F7" w:rsidRPr="008E14A4" w:rsidDel="004935C5" w:rsidRDefault="005C10F7" w:rsidP="008D10EF">
            <w:pPr>
              <w:pStyle w:val="tablecell"/>
            </w:pPr>
            <w:r w:rsidRPr="008E14A4">
              <w:rPr>
                <w:kern w:val="2"/>
              </w:rPr>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kern w:val="2"/>
                <w:lang w:eastAsia="ko-KR"/>
              </w:rPr>
            </w:pPr>
            <w:r w:rsidRPr="008E14A4">
              <w:rPr>
                <w:rFonts w:ascii="Times New Roman" w:hAnsi="Times New Roman"/>
                <w:kern w:val="2"/>
                <w:lang w:eastAsia="ko-KR"/>
              </w:rPr>
              <w:tab/>
            </w:r>
            <w:r w:rsidRPr="008E14A4">
              <w:rPr>
                <w:rFonts w:ascii="Times New Roman" w:hAnsi="Times New Roman"/>
                <w:kern w:val="2"/>
                <w:lang w:eastAsia="ko-KR"/>
              </w:rPr>
              <w:tab/>
              <w:t>}</w:t>
            </w:r>
          </w:p>
        </w:tc>
        <w:tc>
          <w:tcPr>
            <w:tcW w:w="1152" w:type="dxa"/>
          </w:tcPr>
          <w:p w:rsidR="005C10F7" w:rsidRPr="008E14A4" w:rsidDel="004935C5"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rPr>
              <w:tab/>
              <w:t>if( slice_type  = =  P  | |  slice_type  = =  B )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b/>
              </w:rPr>
            </w:pP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r w:rsidRPr="008E14A4">
              <w:rPr>
                <w:rFonts w:ascii="Times New Roman" w:hAnsi="Times New Roman"/>
                <w:b/>
              </w:rPr>
              <w:t>num_ref_idx_active_override_flag</w:t>
            </w:r>
          </w:p>
        </w:tc>
        <w:tc>
          <w:tcPr>
            <w:tcW w:w="1152" w:type="dxa"/>
          </w:tcPr>
          <w:p w:rsidR="005C10F7" w:rsidRPr="008E14A4" w:rsidRDefault="005C10F7" w:rsidP="008D10EF">
            <w:pPr>
              <w:pStyle w:val="tablecell"/>
            </w:pPr>
            <w:r w:rsidRPr="008E14A4">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rPr>
            </w:pP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t>if( num_ref_idx_active_override_flag )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b/>
              </w:rPr>
            </w:pP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r w:rsidRPr="008E14A4">
              <w:rPr>
                <w:rFonts w:ascii="Times New Roman" w:hAnsi="Times New Roman"/>
              </w:rPr>
              <w:tab/>
            </w:r>
            <w:r w:rsidRPr="008E14A4">
              <w:rPr>
                <w:rFonts w:ascii="Times New Roman" w:hAnsi="Times New Roman"/>
                <w:b/>
              </w:rPr>
              <w:t>num_ref_idx_l0_active_minus1</w:t>
            </w:r>
          </w:p>
        </w:tc>
        <w:tc>
          <w:tcPr>
            <w:tcW w:w="1152" w:type="dxa"/>
          </w:tcPr>
          <w:p w:rsidR="005C10F7" w:rsidRPr="008E14A4" w:rsidRDefault="005C10F7" w:rsidP="008D10EF">
            <w:pPr>
              <w:pStyle w:val="tablecell"/>
            </w:pPr>
            <w:r w:rsidRPr="008E14A4">
              <w:t>ue(v)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rPr>
            </w:pP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r w:rsidRPr="008E14A4">
              <w:rPr>
                <w:rFonts w:ascii="Times New Roman" w:hAnsi="Times New Roman"/>
              </w:rPr>
              <w:tab/>
              <w:t xml:space="preserve">if( </w:t>
            </w:r>
            <w:r w:rsidRPr="008E14A4">
              <w:rPr>
                <w:rFonts w:ascii="Times New Roman" w:hAnsi="Times New Roman"/>
                <w:lang w:eastAsia="ja-JP"/>
              </w:rPr>
              <w:t xml:space="preserve">slice_type </w:t>
            </w:r>
            <w:r w:rsidRPr="008E14A4">
              <w:rPr>
                <w:rFonts w:ascii="Times New Roman" w:hAnsi="Times New Roman"/>
              </w:rPr>
              <w:t xml:space="preserve"> = =  B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b/>
              </w:rPr>
            </w:pP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r w:rsidRPr="008E14A4">
              <w:rPr>
                <w:rFonts w:ascii="Times New Roman" w:hAnsi="Times New Roman"/>
              </w:rPr>
              <w:tab/>
            </w:r>
            <w:r w:rsidRPr="008E14A4">
              <w:rPr>
                <w:rFonts w:ascii="Times New Roman" w:hAnsi="Times New Roman"/>
              </w:rPr>
              <w:tab/>
            </w:r>
            <w:r w:rsidRPr="008E14A4">
              <w:rPr>
                <w:rFonts w:ascii="Times New Roman" w:hAnsi="Times New Roman"/>
                <w:b/>
              </w:rPr>
              <w:t>num_ref_idx_l1_active_minus1</w:t>
            </w:r>
          </w:p>
        </w:tc>
        <w:tc>
          <w:tcPr>
            <w:tcW w:w="1152" w:type="dxa"/>
          </w:tcPr>
          <w:p w:rsidR="005C10F7" w:rsidRPr="008E14A4" w:rsidRDefault="005C10F7" w:rsidP="008D10EF">
            <w:pPr>
              <w:pStyle w:val="tablecell"/>
            </w:pPr>
            <w:r w:rsidRPr="008E14A4">
              <w:t>ue(v)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rPr>
            </w:pP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t>}</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lists_modification_present_flag  &amp;&amp;  NumPocTotalCurr &gt; 1 )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t>ref_pic_lists_modification(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ja-JP"/>
              </w:rPr>
              <w:t>if( slice_type  =</w:t>
            </w:r>
            <w:r w:rsidRPr="008E14A4">
              <w:rPr>
                <w:rFonts w:ascii="Times New Roman" w:hAnsi="Times New Roman"/>
                <w:lang w:eastAsia="ko-KR"/>
              </w:rPr>
              <w:t> </w:t>
            </w:r>
            <w:r w:rsidRPr="008E14A4">
              <w:rPr>
                <w:rFonts w:ascii="Times New Roman" w:hAnsi="Times New Roman"/>
                <w:lang w:eastAsia="ja-JP"/>
              </w:rPr>
              <w:t>=  B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eastAsia="MS Mincho" w:hAnsi="Times New Roman"/>
                <w:lang w:eastAsia="ja-JP"/>
              </w:rPr>
              <w:tab/>
            </w:r>
            <w:r w:rsidRPr="008E14A4">
              <w:rPr>
                <w:rFonts w:ascii="Times New Roman" w:eastAsia="MS Mincho" w:hAnsi="Times New Roman"/>
                <w:lang w:eastAsia="ja-JP"/>
              </w:rPr>
              <w:tab/>
            </w:r>
            <w:r w:rsidRPr="008E14A4">
              <w:rPr>
                <w:rFonts w:ascii="Times New Roman" w:hAnsi="Times New Roman"/>
                <w:b/>
                <w:lang w:eastAsia="ja-JP"/>
              </w:rPr>
              <w:t>mvd</w:t>
            </w:r>
            <w:r w:rsidRPr="008E14A4">
              <w:rPr>
                <w:rFonts w:ascii="Times New Roman" w:hAnsi="Times New Roman"/>
                <w:b/>
                <w:lang w:eastAsia="ko-KR"/>
              </w:rPr>
              <w:t>_</w:t>
            </w:r>
            <w:r w:rsidRPr="008E14A4">
              <w:rPr>
                <w:rFonts w:ascii="Times New Roman" w:hAnsi="Times New Roman"/>
                <w:b/>
                <w:lang w:eastAsia="ja-JP"/>
              </w:rPr>
              <w:t>l1</w:t>
            </w:r>
            <w:r w:rsidRPr="008E14A4">
              <w:rPr>
                <w:rFonts w:ascii="Times New Roman" w:hAnsi="Times New Roman"/>
                <w:b/>
                <w:lang w:eastAsia="ko-KR"/>
              </w:rPr>
              <w:t>_</w:t>
            </w:r>
            <w:r w:rsidRPr="008E14A4">
              <w:rPr>
                <w:rFonts w:ascii="Times New Roman" w:hAnsi="Times New Roman"/>
                <w:b/>
                <w:lang w:eastAsia="ja-JP"/>
              </w:rPr>
              <w:t>zero</w:t>
            </w:r>
            <w:r w:rsidRPr="008E14A4">
              <w:rPr>
                <w:rFonts w:ascii="Times New Roman" w:hAnsi="Times New Roman"/>
                <w:b/>
                <w:lang w:eastAsia="ko-KR"/>
              </w:rPr>
              <w:t>_flag</w:t>
            </w:r>
          </w:p>
        </w:tc>
        <w:tc>
          <w:tcPr>
            <w:tcW w:w="1152" w:type="dxa"/>
          </w:tcPr>
          <w:p w:rsidR="005C10F7" w:rsidRPr="008E14A4" w:rsidRDefault="005C10F7" w:rsidP="008D10EF">
            <w:pPr>
              <w:pStyle w:val="tablecell"/>
            </w:pPr>
            <w:r w:rsidRPr="008E14A4">
              <w:rPr>
                <w:lang w:eastAsia="ko-KR"/>
              </w:rPr>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rPr>
              <w:tab/>
            </w:r>
            <w:r w:rsidRPr="008E14A4">
              <w:rPr>
                <w:rFonts w:ascii="Times New Roman" w:hAnsi="Times New Roman"/>
              </w:rPr>
              <w:tab/>
            </w:r>
            <w:r w:rsidRPr="008E14A4">
              <w:rPr>
                <w:rFonts w:ascii="Times New Roman" w:hAnsi="Times New Roman"/>
              </w:rPr>
              <w:tab/>
              <w:t xml:space="preserve">if( </w:t>
            </w:r>
            <w:r w:rsidRPr="008E14A4">
              <w:rPr>
                <w:rFonts w:ascii="Times New Roman" w:hAnsi="Times New Roman"/>
                <w:lang w:eastAsia="ko-KR"/>
              </w:rPr>
              <w:t>cabac_init_</w:t>
            </w:r>
            <w:r w:rsidRPr="008E14A4">
              <w:rPr>
                <w:rFonts w:ascii="Times New Roman" w:eastAsia="MS Mincho" w:hAnsi="Times New Roman"/>
                <w:lang w:eastAsia="ja-JP"/>
              </w:rPr>
              <w:t>present_</w:t>
            </w:r>
            <w:r w:rsidRPr="008E14A4">
              <w:rPr>
                <w:rFonts w:ascii="Times New Roman" w:hAnsi="Times New Roman"/>
                <w:lang w:eastAsia="ko-KR"/>
              </w:rPr>
              <w:t>flag</w:t>
            </w:r>
            <w:r w:rsidRPr="008E14A4">
              <w:rPr>
                <w:rFonts w:ascii="Times New Roman" w:hAnsi="Times New Roman"/>
              </w:rPr>
              <w:t xml:space="preserve">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r w:rsidRPr="008E14A4">
              <w:rPr>
                <w:rFonts w:ascii="Times New Roman" w:hAnsi="Times New Roman"/>
                <w:b/>
              </w:rPr>
              <w:t>cabac_init_</w:t>
            </w:r>
            <w:r w:rsidRPr="008E14A4">
              <w:rPr>
                <w:rFonts w:ascii="Times New Roman" w:eastAsia="MS Mincho" w:hAnsi="Times New Roman"/>
                <w:b/>
                <w:lang w:eastAsia="ja-JP"/>
              </w:rPr>
              <w:t>flag</w:t>
            </w:r>
          </w:p>
        </w:tc>
        <w:tc>
          <w:tcPr>
            <w:tcW w:w="1152" w:type="dxa"/>
          </w:tcPr>
          <w:p w:rsidR="005C10F7" w:rsidRPr="008E14A4" w:rsidRDefault="005C10F7" w:rsidP="008D10EF">
            <w:pPr>
              <w:pStyle w:val="tablecell"/>
            </w:pPr>
            <w:r w:rsidRPr="008E14A4">
              <w:rPr>
                <w:rFonts w:eastAsia="MS Mincho"/>
                <w:lang w:eastAsia="ja-JP"/>
              </w:rPr>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slice_temporal_mvp_enabled_flag ) {</w:t>
            </w:r>
          </w:p>
        </w:tc>
        <w:tc>
          <w:tcPr>
            <w:tcW w:w="1152" w:type="dxa"/>
          </w:tcPr>
          <w:p w:rsidR="005C10F7" w:rsidRPr="008E14A4" w:rsidRDefault="005C10F7" w:rsidP="008D10EF">
            <w:pPr>
              <w:pStyle w:val="tablecell"/>
              <w:rPr>
                <w:rFonts w:eastAsia="MS Mincho"/>
                <w:lang w:eastAsia="ja-JP"/>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highlight w:val="cy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highlight w:val="cyan"/>
                <w:lang w:eastAsia="ko-KR"/>
              </w:rPr>
              <w:t>if( nuh_layer_id &gt; 0  &amp;&amp;</w:t>
            </w:r>
            <w:r w:rsidRPr="008E14A4">
              <w:rPr>
                <w:rFonts w:eastAsia="Batang"/>
                <w:bCs/>
                <w:highlight w:val="cyan"/>
                <w:lang w:eastAsia="ko-KR"/>
              </w:rPr>
              <w:t xml:space="preserve">  Num</w:t>
            </w:r>
            <w:r>
              <w:rPr>
                <w:rFonts w:eastAsia="Batang"/>
                <w:bCs/>
                <w:highlight w:val="cyan"/>
                <w:lang w:eastAsia="ko-KR"/>
              </w:rPr>
              <w:t>Active</w:t>
            </w:r>
            <w:r w:rsidRPr="008E14A4">
              <w:rPr>
                <w:rFonts w:eastAsia="Batang"/>
                <w:bCs/>
                <w:highlight w:val="cyan"/>
                <w:lang w:eastAsia="ko-KR"/>
              </w:rPr>
              <w:t>MotionPredRefLayers &gt; 0 )</w:t>
            </w:r>
          </w:p>
        </w:tc>
        <w:tc>
          <w:tcPr>
            <w:tcW w:w="1152" w:type="dxa"/>
          </w:tcPr>
          <w:p w:rsidR="005C10F7" w:rsidRPr="008E14A4" w:rsidRDefault="005C10F7" w:rsidP="008D10EF">
            <w:pPr>
              <w:pStyle w:val="tablecell"/>
              <w:rPr>
                <w:rFonts w:eastAsia="MS Mincho"/>
                <w:highlight w:val="cyan"/>
                <w:lang w:eastAsia="ja-JP"/>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highlight w:val="cy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highlight w:val="cyan"/>
                <w:lang w:eastAsia="ko-KR"/>
              </w:rPr>
              <w:t>alt_collocated_indication_flag</w:t>
            </w:r>
          </w:p>
        </w:tc>
        <w:tc>
          <w:tcPr>
            <w:tcW w:w="1152" w:type="dxa"/>
          </w:tcPr>
          <w:p w:rsidR="005C10F7" w:rsidRPr="008E14A4" w:rsidRDefault="005C10F7" w:rsidP="008D10EF">
            <w:pPr>
              <w:pStyle w:val="tablecell"/>
              <w:rPr>
                <w:rFonts w:eastAsia="MS Mincho"/>
                <w:highlight w:val="cyan"/>
                <w:lang w:eastAsia="ja-JP"/>
              </w:rPr>
            </w:pPr>
            <w:r w:rsidRPr="008E14A4">
              <w:rPr>
                <w:rFonts w:eastAsia="MS Mincho"/>
                <w:highlight w:val="cyan"/>
                <w:lang w:eastAsia="ja-JP"/>
              </w:rPr>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highlight w:val="cy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highlight w:val="cyan"/>
                <w:lang w:eastAsia="ko-KR"/>
              </w:rPr>
              <w:t xml:space="preserve">if( alt_collocated_indication_flag </w:t>
            </w:r>
            <w:r>
              <w:rPr>
                <w:rFonts w:ascii="Times New Roman" w:hAnsi="Times New Roman"/>
                <w:highlight w:val="cyan"/>
                <w:lang w:eastAsia="ko-KR"/>
              </w:rPr>
              <w:t xml:space="preserve"> &amp;&amp;  </w:t>
            </w:r>
            <w:r w:rsidRPr="008E14A4">
              <w:rPr>
                <w:rFonts w:eastAsia="Batang"/>
                <w:bCs/>
                <w:highlight w:val="cyan"/>
                <w:lang w:eastAsia="ko-KR"/>
              </w:rPr>
              <w:t>Num</w:t>
            </w:r>
            <w:r>
              <w:rPr>
                <w:rFonts w:eastAsia="Batang"/>
                <w:bCs/>
                <w:highlight w:val="cyan"/>
                <w:lang w:eastAsia="ko-KR"/>
              </w:rPr>
              <w:t>Active</w:t>
            </w:r>
            <w:r w:rsidRPr="008E14A4">
              <w:rPr>
                <w:rFonts w:eastAsia="Batang"/>
                <w:bCs/>
                <w:highlight w:val="cyan"/>
                <w:lang w:eastAsia="ko-KR"/>
              </w:rPr>
              <w:t>MotionPredRefLayers &gt; 1</w:t>
            </w:r>
            <w:r w:rsidRPr="008E14A4">
              <w:rPr>
                <w:rFonts w:ascii="Times New Roman" w:hAnsi="Times New Roman"/>
                <w:highlight w:val="cyan"/>
                <w:lang w:eastAsia="ko-KR"/>
              </w:rPr>
              <w:t xml:space="preserve">) </w:t>
            </w:r>
          </w:p>
        </w:tc>
        <w:tc>
          <w:tcPr>
            <w:tcW w:w="1152" w:type="dxa"/>
          </w:tcPr>
          <w:p w:rsidR="005C10F7" w:rsidRPr="008E14A4" w:rsidRDefault="005C10F7" w:rsidP="008D10EF">
            <w:pPr>
              <w:pStyle w:val="tablecell"/>
              <w:rPr>
                <w:rFonts w:eastAsia="MS Mincho"/>
                <w:highlight w:val="cyan"/>
                <w:lang w:eastAsia="ja-JP"/>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highlight w:val="cy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highlight w:val="cyan"/>
                <w:lang w:eastAsia="ko-KR"/>
              </w:rPr>
              <w:t>collocated_ref_layer_idx</w:t>
            </w:r>
          </w:p>
        </w:tc>
        <w:tc>
          <w:tcPr>
            <w:tcW w:w="1152" w:type="dxa"/>
          </w:tcPr>
          <w:p w:rsidR="005C10F7" w:rsidRPr="008E14A4" w:rsidRDefault="005C10F7" w:rsidP="008D10EF">
            <w:pPr>
              <w:pStyle w:val="tablecell"/>
              <w:rPr>
                <w:rFonts w:eastAsia="MS Mincho"/>
                <w:highlight w:val="cyan"/>
                <w:lang w:eastAsia="ja-JP"/>
              </w:rPr>
            </w:pPr>
            <w:r w:rsidRPr="008E14A4">
              <w:rPr>
                <w:rFonts w:eastAsia="MS Mincho"/>
                <w:highlight w:val="cyan"/>
                <w:lang w:eastAsia="ja-JP"/>
              </w:rPr>
              <w:t>ue(v)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highlight w:val="cy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highlight w:val="cyan"/>
                <w:lang w:eastAsia="ko-KR"/>
              </w:rPr>
              <w:t>else {</w:t>
            </w:r>
          </w:p>
        </w:tc>
        <w:tc>
          <w:tcPr>
            <w:tcW w:w="1152" w:type="dxa"/>
          </w:tcPr>
          <w:p w:rsidR="005C10F7" w:rsidRPr="008E14A4" w:rsidRDefault="005C10F7" w:rsidP="008D10EF">
            <w:pPr>
              <w:pStyle w:val="tablecell"/>
              <w:rPr>
                <w:rFonts w:eastAsia="MS Mincho"/>
                <w:highlight w:val="cyan"/>
                <w:lang w:eastAsia="ja-JP"/>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slice_type  = =  B )</w:t>
            </w:r>
          </w:p>
        </w:tc>
        <w:tc>
          <w:tcPr>
            <w:tcW w:w="1152" w:type="dxa"/>
          </w:tcPr>
          <w:p w:rsidR="005C10F7" w:rsidRPr="008E14A4" w:rsidRDefault="005C10F7" w:rsidP="008D10EF">
            <w:pPr>
              <w:pStyle w:val="tablecell"/>
              <w:rPr>
                <w:rFonts w:eastAsia="MS Mincho"/>
                <w:lang w:eastAsia="ja-JP"/>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collocated_from_l0_flag</w:t>
            </w:r>
          </w:p>
        </w:tc>
        <w:tc>
          <w:tcPr>
            <w:tcW w:w="1152" w:type="dxa"/>
          </w:tcPr>
          <w:p w:rsidR="005C10F7" w:rsidRPr="008E14A4" w:rsidRDefault="005C10F7" w:rsidP="008D10EF">
            <w:pPr>
              <w:pStyle w:val="tablecell"/>
              <w:rPr>
                <w:rFonts w:eastAsia="MS Mincho"/>
                <w:lang w:eastAsia="ja-JP"/>
              </w:rPr>
            </w:pPr>
            <w:r w:rsidRPr="008E14A4">
              <w:rPr>
                <w:lang w:eastAsia="ko-KR"/>
              </w:rPr>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 collocated_from_l0_flag  &amp;&amp;  num_ref_idx_l0_active_minus1 &gt; 0 )  | |</w:t>
            </w:r>
            <w:r w:rsidRPr="008E14A4">
              <w:rPr>
                <w:rFonts w:ascii="Times New Roman" w:hAnsi="Times New Roman"/>
                <w:lang w:eastAsia="ko-KR"/>
              </w:rPr>
              <w:br/>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!collocated_from_l0_flag  &amp;&amp;  num_ref_idx_l1_active_minus1 &gt; 0 ) )</w:t>
            </w:r>
          </w:p>
        </w:tc>
        <w:tc>
          <w:tcPr>
            <w:tcW w:w="1152" w:type="dxa"/>
          </w:tcPr>
          <w:p w:rsidR="005C10F7" w:rsidRPr="008E14A4" w:rsidRDefault="005C10F7" w:rsidP="008D10EF">
            <w:pPr>
              <w:pStyle w:val="tablecell"/>
              <w:rPr>
                <w:rFonts w:eastAsia="MS Mincho"/>
                <w:lang w:eastAsia="ja-JP"/>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collocated_ref_idx</w:t>
            </w:r>
          </w:p>
        </w:tc>
        <w:tc>
          <w:tcPr>
            <w:tcW w:w="1152" w:type="dxa"/>
          </w:tcPr>
          <w:p w:rsidR="005C10F7" w:rsidRPr="008E14A4" w:rsidRDefault="005C10F7" w:rsidP="008D10EF">
            <w:pPr>
              <w:pStyle w:val="tablecell"/>
              <w:rPr>
                <w:rFonts w:eastAsia="MS Mincho"/>
                <w:lang w:eastAsia="ja-JP"/>
              </w:rPr>
            </w:pPr>
            <w:r w:rsidRPr="008E14A4">
              <w:rPr>
                <w:lang w:eastAsia="ko-KR"/>
              </w:rPr>
              <w:t>ue(v)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color w:val="FF0000"/>
                <w:lang w:eastAsia="ko-KR"/>
              </w:rPr>
              <w:tab/>
            </w:r>
            <w:r w:rsidRPr="008E14A4">
              <w:rPr>
                <w:rFonts w:ascii="Times New Roman" w:hAnsi="Times New Roman"/>
                <w:color w:val="FF0000"/>
                <w:lang w:eastAsia="ko-KR"/>
              </w:rPr>
              <w:tab/>
            </w:r>
            <w:r w:rsidRPr="008E14A4">
              <w:rPr>
                <w:rFonts w:ascii="Times New Roman" w:hAnsi="Times New Roman"/>
                <w:color w:val="FF0000"/>
                <w:lang w:eastAsia="ko-KR"/>
              </w:rPr>
              <w:tab/>
            </w:r>
            <w:r w:rsidRPr="008E14A4">
              <w:rPr>
                <w:rFonts w:ascii="Times New Roman" w:hAnsi="Times New Roman"/>
                <w:color w:val="FF0000"/>
                <w:lang w:eastAsia="ko-KR"/>
              </w:rPr>
              <w:tab/>
            </w:r>
            <w:r w:rsidRPr="008E14A4">
              <w:rPr>
                <w:rFonts w:ascii="Times New Roman" w:hAnsi="Times New Roman"/>
                <w:highlight w:val="cyan"/>
                <w:lang w:eastAsia="ko-KR"/>
              </w:rPr>
              <w:t>}</w:t>
            </w:r>
          </w:p>
        </w:tc>
        <w:tc>
          <w:tcPr>
            <w:tcW w:w="1152" w:type="dxa"/>
          </w:tcPr>
          <w:p w:rsidR="005C10F7" w:rsidRPr="008E14A4" w:rsidRDefault="005C10F7" w:rsidP="008D10EF">
            <w:pPr>
              <w:pStyle w:val="tablecell"/>
              <w:rPr>
                <w:rFonts w:eastAsia="MS Mincho"/>
                <w:lang w:eastAsia="ja-JP"/>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w:t>
            </w:r>
          </w:p>
        </w:tc>
        <w:tc>
          <w:tcPr>
            <w:tcW w:w="1152" w:type="dxa"/>
          </w:tcPr>
          <w:p w:rsidR="005C10F7" w:rsidRPr="008E14A4" w:rsidRDefault="005C10F7" w:rsidP="008D10EF">
            <w:pPr>
              <w:pStyle w:val="tablecell"/>
              <w:rPr>
                <w:rFonts w:eastAsia="MS Mincho"/>
                <w:lang w:eastAsia="ja-JP"/>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rPr>
              <w:t xml:space="preserve">if( ( weighted_pred_flag  &amp;&amp;  </w:t>
            </w:r>
            <w:r w:rsidRPr="008E14A4">
              <w:rPr>
                <w:rFonts w:ascii="Times New Roman" w:hAnsi="Times New Roman"/>
                <w:lang w:eastAsia="ja-JP"/>
              </w:rPr>
              <w:t xml:space="preserve">slice_type  </w:t>
            </w:r>
            <w:r w:rsidRPr="008E14A4">
              <w:rPr>
                <w:rFonts w:ascii="Times New Roman" w:hAnsi="Times New Roman"/>
              </w:rPr>
              <w:t>= =  P )  | |</w:t>
            </w:r>
            <w:r w:rsidRPr="008E14A4">
              <w:rPr>
                <w:rFonts w:ascii="Times New Roman" w:hAnsi="Times New Roman"/>
              </w:rPr>
              <w:br/>
            </w:r>
            <w:r w:rsidRPr="008E14A4">
              <w:rPr>
                <w:rFonts w:ascii="Times New Roman" w:hAnsi="Times New Roman"/>
              </w:rPr>
              <w:tab/>
            </w: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lang w:eastAsia="ko-KR"/>
              </w:rPr>
              <w:tab/>
            </w:r>
            <w:r w:rsidRPr="008E14A4">
              <w:rPr>
                <w:rFonts w:ascii="Times New Roman" w:hAnsi="Times New Roman"/>
              </w:rPr>
              <w:t xml:space="preserve"> ( weighted_bipred_flag  &amp;&amp;  slice_type  = =  B ) )</w:t>
            </w:r>
          </w:p>
        </w:tc>
        <w:tc>
          <w:tcPr>
            <w:tcW w:w="1152" w:type="dxa"/>
          </w:tcPr>
          <w:p w:rsidR="005C10F7" w:rsidRPr="008E14A4" w:rsidRDefault="005C10F7" w:rsidP="008D10EF">
            <w:pPr>
              <w:pStyle w:val="tablecell"/>
              <w:rPr>
                <w:rFonts w:eastAsia="MS Mincho"/>
                <w:lang w:eastAsia="ja-JP"/>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rPr>
              <w:tab/>
            </w: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lang w:eastAsia="ko-KR"/>
              </w:rPr>
              <w:tab/>
            </w:r>
            <w:r w:rsidRPr="008E14A4">
              <w:rPr>
                <w:rFonts w:ascii="Times New Roman" w:hAnsi="Times New Roman"/>
              </w:rPr>
              <w:t>pred_weight_table( )</w:t>
            </w:r>
          </w:p>
        </w:tc>
        <w:tc>
          <w:tcPr>
            <w:tcW w:w="1152" w:type="dxa"/>
          </w:tcPr>
          <w:p w:rsidR="005C10F7" w:rsidRPr="008E14A4" w:rsidRDefault="005C10F7" w:rsidP="008D10EF">
            <w:pPr>
              <w:pStyle w:val="tablecell"/>
              <w:rPr>
                <w:rFonts w:eastAsia="MS Mincho"/>
                <w:lang w:eastAsia="ja-JP"/>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five_minus_max_num_merge_cand</w:t>
            </w:r>
          </w:p>
        </w:tc>
        <w:tc>
          <w:tcPr>
            <w:tcW w:w="1152" w:type="dxa"/>
          </w:tcPr>
          <w:p w:rsidR="005C10F7" w:rsidRPr="008E14A4" w:rsidRDefault="005C10F7" w:rsidP="008D10EF">
            <w:pPr>
              <w:pStyle w:val="tablecell"/>
              <w:rPr>
                <w:rFonts w:eastAsia="MS Mincho"/>
                <w:lang w:eastAsia="ja-JP"/>
              </w:rPr>
            </w:pPr>
            <w:r w:rsidRPr="008E14A4">
              <w:rPr>
                <w:lang w:eastAsia="ko-KR"/>
              </w:rPr>
              <w:t>ue(v)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w:t>
            </w:r>
          </w:p>
        </w:tc>
        <w:tc>
          <w:tcPr>
            <w:tcW w:w="1152" w:type="dxa"/>
          </w:tcPr>
          <w:p w:rsidR="005C10F7" w:rsidRPr="008E14A4" w:rsidRDefault="005C10F7" w:rsidP="008D10EF">
            <w:pPr>
              <w:pStyle w:val="tablecell"/>
              <w:rPr>
                <w:lang w:eastAsia="ko-KR"/>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rPr>
            </w:pP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b/>
              </w:rPr>
              <w:t>slice_qp_</w:t>
            </w:r>
            <w:r w:rsidRPr="008E14A4">
              <w:rPr>
                <w:rFonts w:ascii="Times New Roman" w:hAnsi="Times New Roman"/>
                <w:b/>
                <w:lang w:eastAsia="ja-JP"/>
              </w:rPr>
              <w:t>delta</w:t>
            </w:r>
          </w:p>
        </w:tc>
        <w:tc>
          <w:tcPr>
            <w:tcW w:w="1152" w:type="dxa"/>
          </w:tcPr>
          <w:p w:rsidR="005C10F7" w:rsidRPr="008E14A4" w:rsidRDefault="005C10F7" w:rsidP="008D10EF">
            <w:pPr>
              <w:pStyle w:val="tablecell"/>
            </w:pPr>
            <w:r w:rsidRPr="008E14A4">
              <w:t>se(v)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if( pps_slice_chroma_qp_offsets_present_flag )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slice_cb_qp_offset</w:t>
            </w:r>
          </w:p>
        </w:tc>
        <w:tc>
          <w:tcPr>
            <w:tcW w:w="1152" w:type="dxa"/>
          </w:tcPr>
          <w:p w:rsidR="005C10F7" w:rsidRPr="008E14A4" w:rsidRDefault="005C10F7" w:rsidP="008D10EF">
            <w:pPr>
              <w:pStyle w:val="tablecell"/>
            </w:pPr>
            <w:r w:rsidRPr="008E14A4">
              <w:t>se(v)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slice_cr_qp_offset</w:t>
            </w:r>
          </w:p>
        </w:tc>
        <w:tc>
          <w:tcPr>
            <w:tcW w:w="1152" w:type="dxa"/>
          </w:tcPr>
          <w:p w:rsidR="005C10F7" w:rsidRPr="008E14A4" w:rsidRDefault="005C10F7" w:rsidP="008D10EF">
            <w:pPr>
              <w:pStyle w:val="tablecell"/>
            </w:pPr>
            <w:r w:rsidRPr="008E14A4">
              <w:t>se(v)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lastRenderedPageBreak/>
              <w:tab/>
            </w:r>
            <w:r w:rsidRPr="008E14A4">
              <w:rPr>
                <w:rFonts w:ascii="Times New Roman" w:hAnsi="Times New Roman"/>
                <w:lang w:eastAsia="ko-KR"/>
              </w:rPr>
              <w:tab/>
              <w:t>}</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bCs/>
                <w:lang w:eastAsia="ko-KR"/>
              </w:rPr>
              <w:tab/>
            </w:r>
            <w:r w:rsidRPr="008E14A4">
              <w:rPr>
                <w:rFonts w:ascii="Times New Roman" w:hAnsi="Times New Roman"/>
                <w:bCs/>
                <w:lang w:eastAsia="ko-KR"/>
              </w:rPr>
              <w:tab/>
              <w:t>if( deblocking_filter_override_enabled_flag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b/>
                <w:bCs/>
                <w:lang w:eastAsia="ko-KR"/>
              </w:rPr>
            </w:pP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
                <w:bCs/>
                <w:lang w:eastAsia="ko-KR"/>
              </w:rPr>
              <w:t>deblocking_filter_override_flag</w:t>
            </w:r>
          </w:p>
        </w:tc>
        <w:tc>
          <w:tcPr>
            <w:tcW w:w="1152" w:type="dxa"/>
          </w:tcPr>
          <w:p w:rsidR="005C10F7" w:rsidRPr="008E14A4" w:rsidRDefault="005C10F7" w:rsidP="008D10EF">
            <w:pPr>
              <w:pStyle w:val="tablecell"/>
              <w:rPr>
                <w:lang w:eastAsia="ko-KR"/>
              </w:rPr>
            </w:pPr>
            <w:r w:rsidRPr="008E14A4">
              <w:rPr>
                <w:lang w:eastAsia="ko-KR"/>
              </w:rPr>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bCs/>
                <w:lang w:eastAsia="ko-KR"/>
              </w:rPr>
            </w:pPr>
            <w:r w:rsidRPr="008E14A4">
              <w:rPr>
                <w:rFonts w:ascii="Times New Roman" w:hAnsi="Times New Roman"/>
                <w:bCs/>
                <w:lang w:eastAsia="ko-KR"/>
              </w:rPr>
              <w:tab/>
            </w:r>
            <w:r w:rsidRPr="008E14A4">
              <w:rPr>
                <w:rFonts w:ascii="Times New Roman" w:hAnsi="Times New Roman"/>
                <w:bCs/>
                <w:lang w:eastAsia="ko-KR"/>
              </w:rPr>
              <w:tab/>
              <w:t>if( deblocking_filter_override_flag ) {</w:t>
            </w:r>
          </w:p>
        </w:tc>
        <w:tc>
          <w:tcPr>
            <w:tcW w:w="1152" w:type="dxa"/>
          </w:tcPr>
          <w:p w:rsidR="005C10F7" w:rsidRPr="008E14A4" w:rsidRDefault="005C10F7" w:rsidP="008D10EF">
            <w:pPr>
              <w:pStyle w:val="tablecell"/>
              <w:rPr>
                <w:lang w:eastAsia="ko-KR"/>
              </w:rPr>
            </w:pPr>
          </w:p>
        </w:tc>
      </w:tr>
      <w:tr w:rsidR="005C10F7" w:rsidRPr="008E14A4" w:rsidTr="008D10EF">
        <w:trPr>
          <w:cantSplit/>
          <w:jc w:val="center"/>
        </w:trPr>
        <w:tc>
          <w:tcPr>
            <w:tcW w:w="7920" w:type="dxa"/>
          </w:tcPr>
          <w:p w:rsidR="005C10F7" w:rsidRPr="008E14A4" w:rsidRDefault="005C10F7" w:rsidP="008D10EF">
            <w:pPr>
              <w:pStyle w:val="tablesyntax"/>
              <w:keepLines w:val="0"/>
              <w:rPr>
                <w:rFonts w:ascii="Times New Roman" w:hAnsi="Times New Roman"/>
                <w:b/>
                <w:bCs/>
              </w:rPr>
            </w:pPr>
            <w:r w:rsidRPr="008E14A4">
              <w:rPr>
                <w:rFonts w:ascii="Times New Roman" w:hAnsi="Times New Roman"/>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slice_</w:t>
            </w:r>
            <w:r w:rsidRPr="008E14A4">
              <w:rPr>
                <w:rFonts w:ascii="Times New Roman" w:hAnsi="Times New Roman"/>
                <w:b/>
                <w:bCs/>
              </w:rPr>
              <w:t>deblocking_filter_disabled_flag</w:t>
            </w:r>
          </w:p>
        </w:tc>
        <w:tc>
          <w:tcPr>
            <w:tcW w:w="1152" w:type="dxa"/>
          </w:tcPr>
          <w:p w:rsidR="005C10F7" w:rsidRPr="008E14A4" w:rsidRDefault="005C10F7" w:rsidP="008D10EF">
            <w:pPr>
              <w:pStyle w:val="tablecell"/>
            </w:pPr>
            <w:r w:rsidRPr="008E14A4">
              <w:t>u(1)</w:t>
            </w:r>
          </w:p>
        </w:tc>
      </w:tr>
      <w:tr w:rsidR="005C10F7" w:rsidRPr="008E14A4" w:rsidTr="008D10EF">
        <w:trPr>
          <w:cantSplit/>
          <w:jc w:val="center"/>
        </w:trPr>
        <w:tc>
          <w:tcPr>
            <w:tcW w:w="7920" w:type="dxa"/>
          </w:tcPr>
          <w:p w:rsidR="005C10F7" w:rsidRPr="008E14A4" w:rsidRDefault="005C10F7" w:rsidP="008D10EF">
            <w:pPr>
              <w:pStyle w:val="tablesyntax"/>
              <w:keepLines w:val="0"/>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!slice_deblocking_filter_disabled_flag ) {</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keepLines w:val="0"/>
              <w:rPr>
                <w:rFonts w:ascii="Times New Roman" w:hAnsi="Times New Roman"/>
                <w:b/>
                <w:lang w:eastAsia="ko-KR"/>
              </w:rPr>
            </w:pP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t>slice_beta_offset_div2</w:t>
            </w:r>
          </w:p>
        </w:tc>
        <w:tc>
          <w:tcPr>
            <w:tcW w:w="1152" w:type="dxa"/>
          </w:tcPr>
          <w:p w:rsidR="005C10F7" w:rsidRPr="008E14A4" w:rsidRDefault="005C10F7" w:rsidP="008D10EF">
            <w:pPr>
              <w:pStyle w:val="tablecell"/>
              <w:rPr>
                <w:lang w:eastAsia="ko-KR"/>
              </w:rPr>
            </w:pPr>
            <w:r w:rsidRPr="008E14A4">
              <w:rPr>
                <w:lang w:eastAsia="ko-KR"/>
              </w:rPr>
              <w:t>se(v)</w:t>
            </w:r>
          </w:p>
        </w:tc>
      </w:tr>
      <w:tr w:rsidR="005C10F7" w:rsidRPr="008E14A4" w:rsidTr="008D10EF">
        <w:trPr>
          <w:cantSplit/>
          <w:jc w:val="center"/>
        </w:trPr>
        <w:tc>
          <w:tcPr>
            <w:tcW w:w="7920" w:type="dxa"/>
          </w:tcPr>
          <w:p w:rsidR="005C10F7" w:rsidRPr="008E14A4" w:rsidRDefault="005C10F7" w:rsidP="008D10EF">
            <w:pPr>
              <w:pStyle w:val="tablesyntax"/>
              <w:keepLines w:val="0"/>
              <w:rPr>
                <w:rFonts w:ascii="Times New Roman" w:hAnsi="Times New Roman"/>
                <w:b/>
                <w:lang w:eastAsia="ko-KR"/>
              </w:rPr>
            </w:pP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t>slice_tc_offset_div2</w:t>
            </w:r>
          </w:p>
        </w:tc>
        <w:tc>
          <w:tcPr>
            <w:tcW w:w="1152" w:type="dxa"/>
          </w:tcPr>
          <w:p w:rsidR="005C10F7" w:rsidRPr="008E14A4" w:rsidRDefault="005C10F7" w:rsidP="008D10EF">
            <w:pPr>
              <w:pStyle w:val="tablecell"/>
              <w:rPr>
                <w:lang w:eastAsia="ko-KR"/>
              </w:rPr>
            </w:pPr>
            <w:r w:rsidRPr="008E14A4">
              <w:rPr>
                <w:lang w:eastAsia="ko-KR"/>
              </w:rPr>
              <w:t>se(v)</w:t>
            </w:r>
          </w:p>
        </w:tc>
      </w:tr>
      <w:tr w:rsidR="005C10F7" w:rsidRPr="008E14A4" w:rsidTr="008D10EF">
        <w:trPr>
          <w:cantSplit/>
          <w:jc w:val="center"/>
        </w:trPr>
        <w:tc>
          <w:tcPr>
            <w:tcW w:w="7920" w:type="dxa"/>
          </w:tcPr>
          <w:p w:rsidR="005C10F7" w:rsidRPr="008E14A4" w:rsidRDefault="005C10F7" w:rsidP="008D10EF">
            <w:pPr>
              <w:pStyle w:val="tablesyntax"/>
              <w:keepLines w:val="0"/>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keepLines w:val="0"/>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w:t>
            </w:r>
          </w:p>
        </w:tc>
        <w:tc>
          <w:tcPr>
            <w:tcW w:w="1152" w:type="dxa"/>
          </w:tcPr>
          <w:p w:rsidR="005C10F7" w:rsidRPr="008E14A4" w:rsidRDefault="005C10F7" w:rsidP="008D10EF">
            <w:pPr>
              <w:pStyle w:val="tablecell"/>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kern w:val="2"/>
                <w:lang w:eastAsia="ko-KR"/>
              </w:rPr>
            </w:pPr>
            <w:r w:rsidRPr="008E14A4">
              <w:rPr>
                <w:rFonts w:ascii="Times New Roman" w:hAnsi="Times New Roman"/>
                <w:kern w:val="2"/>
                <w:lang w:eastAsia="ko-KR"/>
              </w:rPr>
              <w:tab/>
            </w:r>
            <w:r w:rsidRPr="008E14A4">
              <w:rPr>
                <w:rFonts w:ascii="Times New Roman" w:hAnsi="Times New Roman"/>
                <w:kern w:val="2"/>
                <w:lang w:eastAsia="ko-KR"/>
              </w:rPr>
              <w:tab/>
              <w:t>if( pps_loop_filter_across_slices_enabled_flag  &amp;&amp;</w:t>
            </w:r>
            <w:r w:rsidRPr="008E14A4">
              <w:rPr>
                <w:rFonts w:ascii="Times New Roman" w:hAnsi="Times New Roman"/>
                <w:kern w:val="2"/>
                <w:lang w:eastAsia="ko-KR"/>
              </w:rPr>
              <w:br/>
            </w: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kern w:val="2"/>
                <w:lang w:eastAsia="ko-KR"/>
              </w:rPr>
              <w:tab/>
              <w:t>( slice_sao_luma_flag  | |  slice_sao_chroma_flag  | |</w:t>
            </w:r>
            <w:r w:rsidRPr="008E14A4">
              <w:rPr>
                <w:rFonts w:ascii="Times New Roman" w:hAnsi="Times New Roman"/>
                <w:kern w:val="2"/>
                <w:lang w:eastAsia="ko-KR"/>
              </w:rPr>
              <w:br/>
            </w: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kern w:val="2"/>
                <w:lang w:eastAsia="ko-KR"/>
              </w:rPr>
              <w:tab/>
              <w:t>!slice_deblocking_filter_disabled_flag ) )</w:t>
            </w:r>
          </w:p>
        </w:tc>
        <w:tc>
          <w:tcPr>
            <w:tcW w:w="1152" w:type="dxa"/>
          </w:tcPr>
          <w:p w:rsidR="005C10F7" w:rsidRPr="008E14A4" w:rsidRDefault="005C10F7" w:rsidP="008D10EF">
            <w:pPr>
              <w:pStyle w:val="tablecell"/>
              <w:rPr>
                <w:lang w:eastAsia="ko-KR"/>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b/>
                <w:kern w:val="2"/>
                <w:lang w:eastAsia="ko-KR"/>
              </w:rPr>
            </w:pP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b/>
                <w:kern w:val="2"/>
                <w:lang w:eastAsia="ko-KR"/>
              </w:rPr>
              <w:t>slice_loop_filter_across_slices_enabled_flag</w:t>
            </w:r>
          </w:p>
        </w:tc>
        <w:tc>
          <w:tcPr>
            <w:tcW w:w="1152" w:type="dxa"/>
          </w:tcPr>
          <w:p w:rsidR="005C10F7" w:rsidRPr="008E14A4" w:rsidRDefault="005C10F7" w:rsidP="008D10EF">
            <w:pPr>
              <w:pStyle w:val="tablecell"/>
              <w:rPr>
                <w:lang w:eastAsia="ko-KR"/>
              </w:rPr>
            </w:pPr>
            <w:r w:rsidRPr="008E14A4">
              <w:rPr>
                <w:lang w:eastAsia="ko-KR"/>
              </w:rPr>
              <w:t>u(1)</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kern w:val="2"/>
                <w:lang w:eastAsia="ko-KR"/>
              </w:rPr>
            </w:pPr>
            <w:r w:rsidRPr="008E14A4">
              <w:rPr>
                <w:rFonts w:ascii="Times New Roman" w:hAnsi="Times New Roman"/>
                <w:kern w:val="2"/>
                <w:lang w:eastAsia="ko-KR"/>
              </w:rPr>
              <w:tab/>
              <w:t>}</w:t>
            </w:r>
          </w:p>
        </w:tc>
        <w:tc>
          <w:tcPr>
            <w:tcW w:w="1152" w:type="dxa"/>
          </w:tcPr>
          <w:p w:rsidR="005C10F7" w:rsidRPr="008E14A4" w:rsidRDefault="005C10F7" w:rsidP="008D10EF">
            <w:pPr>
              <w:pStyle w:val="tablecell"/>
              <w:rPr>
                <w:lang w:eastAsia="ko-KR"/>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kern w:val="2"/>
                <w:lang w:eastAsia="ko-KR"/>
              </w:rPr>
            </w:pPr>
            <w:r w:rsidRPr="008E14A4">
              <w:rPr>
                <w:rFonts w:ascii="Times New Roman" w:hAnsi="Times New Roman"/>
                <w:lang w:eastAsia="ko-KR"/>
              </w:rPr>
              <w:tab/>
            </w:r>
            <w:r w:rsidRPr="008E14A4">
              <w:rPr>
                <w:rFonts w:ascii="Times New Roman" w:hAnsi="Times New Roman"/>
              </w:rPr>
              <w:t>if( tiles_enabled_flag  | |  entropy_coding_sync_enabled_flag ) {</w:t>
            </w:r>
          </w:p>
        </w:tc>
        <w:tc>
          <w:tcPr>
            <w:tcW w:w="1152" w:type="dxa"/>
          </w:tcPr>
          <w:p w:rsidR="005C10F7" w:rsidRPr="008E14A4" w:rsidRDefault="005C10F7" w:rsidP="008D10EF">
            <w:pPr>
              <w:pStyle w:val="tablecell"/>
              <w:rPr>
                <w:lang w:eastAsia="ko-KR"/>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kern w:val="2"/>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num_entry_point_offsets</w:t>
            </w:r>
          </w:p>
        </w:tc>
        <w:tc>
          <w:tcPr>
            <w:tcW w:w="1152" w:type="dxa"/>
          </w:tcPr>
          <w:p w:rsidR="005C10F7" w:rsidRPr="008E14A4" w:rsidRDefault="005C10F7" w:rsidP="008D10EF">
            <w:pPr>
              <w:pStyle w:val="tablecell"/>
              <w:rPr>
                <w:lang w:eastAsia="ko-KR"/>
              </w:rPr>
            </w:pPr>
            <w:r w:rsidRPr="008E14A4">
              <w:rPr>
                <w:lang w:eastAsia="ko-KR"/>
              </w:rPr>
              <w:t>ue(v)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kern w:val="2"/>
                <w:lang w:eastAsia="ko-KR"/>
              </w:rPr>
            </w:pPr>
            <w:r w:rsidRPr="008E14A4">
              <w:rPr>
                <w:rFonts w:ascii="Times New Roman" w:hAnsi="Times New Roman"/>
                <w:lang w:eastAsia="ko-KR"/>
              </w:rPr>
              <w:tab/>
            </w:r>
            <w:r w:rsidRPr="008E14A4">
              <w:rPr>
                <w:rFonts w:ascii="Times New Roman" w:hAnsi="Times New Roman"/>
                <w:lang w:eastAsia="ko-KR"/>
              </w:rPr>
              <w:tab/>
              <w:t>if( num_entry_point_offsets &gt; 0 ) {</w:t>
            </w:r>
          </w:p>
        </w:tc>
        <w:tc>
          <w:tcPr>
            <w:tcW w:w="1152" w:type="dxa"/>
          </w:tcPr>
          <w:p w:rsidR="005C10F7" w:rsidRPr="008E14A4" w:rsidRDefault="005C10F7" w:rsidP="008D10EF">
            <w:pPr>
              <w:pStyle w:val="tablecell"/>
              <w:rPr>
                <w:lang w:eastAsia="ko-KR"/>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kern w:val="2"/>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offset_len_minus1</w:t>
            </w:r>
          </w:p>
        </w:tc>
        <w:tc>
          <w:tcPr>
            <w:tcW w:w="1152" w:type="dxa"/>
          </w:tcPr>
          <w:p w:rsidR="005C10F7" w:rsidRPr="008E14A4" w:rsidRDefault="005C10F7" w:rsidP="008D10EF">
            <w:pPr>
              <w:pStyle w:val="tablecell"/>
              <w:rPr>
                <w:lang w:eastAsia="ko-KR"/>
              </w:rPr>
            </w:pPr>
            <w:r w:rsidRPr="008E14A4">
              <w:rPr>
                <w:lang w:eastAsia="ko-KR"/>
              </w:rPr>
              <w:t>ue(v)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kern w:val="2"/>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rPr>
              <w:t>for( i = 0; i &lt; num_entry_point_offsets; i++ )</w:t>
            </w:r>
          </w:p>
        </w:tc>
        <w:tc>
          <w:tcPr>
            <w:tcW w:w="1152" w:type="dxa"/>
          </w:tcPr>
          <w:p w:rsidR="005C10F7" w:rsidRPr="008E14A4" w:rsidRDefault="005C10F7" w:rsidP="008D10EF">
            <w:pPr>
              <w:pStyle w:val="tablecell"/>
              <w:rPr>
                <w:lang w:eastAsia="ko-KR"/>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kern w:val="2"/>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bCs/>
              </w:rPr>
              <w:t>entry_point_offset_minus1</w:t>
            </w:r>
            <w:r w:rsidRPr="008E14A4">
              <w:rPr>
                <w:rFonts w:ascii="Times New Roman" w:hAnsi="Times New Roman"/>
                <w:bCs/>
              </w:rPr>
              <w:t>[</w:t>
            </w:r>
            <w:r w:rsidRPr="008E14A4">
              <w:rPr>
                <w:rFonts w:ascii="Times New Roman" w:hAnsi="Times New Roman"/>
              </w:rPr>
              <w:t> i </w:t>
            </w:r>
            <w:r w:rsidRPr="008E14A4">
              <w:rPr>
                <w:rFonts w:ascii="Times New Roman" w:hAnsi="Times New Roman"/>
                <w:bCs/>
              </w:rPr>
              <w:t>]</w:t>
            </w:r>
          </w:p>
        </w:tc>
        <w:tc>
          <w:tcPr>
            <w:tcW w:w="1152" w:type="dxa"/>
          </w:tcPr>
          <w:p w:rsidR="005C10F7" w:rsidRPr="008E14A4" w:rsidRDefault="005C10F7" w:rsidP="008D10EF">
            <w:pPr>
              <w:pStyle w:val="tablecell"/>
              <w:rPr>
                <w:lang w:eastAsia="ko-KR"/>
              </w:rPr>
            </w:pPr>
            <w:r w:rsidRPr="008E14A4">
              <w:rPr>
                <w:lang w:eastAsia="ko-KR"/>
              </w:rPr>
              <w:t>u(v)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kern w:val="2"/>
                <w:lang w:eastAsia="ko-KR"/>
              </w:rPr>
            </w:pPr>
            <w:r w:rsidRPr="008E14A4">
              <w:rPr>
                <w:rFonts w:ascii="Times New Roman" w:hAnsi="Times New Roman"/>
                <w:lang w:eastAsia="ko-KR"/>
              </w:rPr>
              <w:tab/>
            </w:r>
            <w:r w:rsidRPr="008E14A4">
              <w:rPr>
                <w:rFonts w:ascii="Times New Roman" w:hAnsi="Times New Roman"/>
                <w:lang w:eastAsia="ko-KR"/>
              </w:rPr>
              <w:tab/>
              <w:t>}</w:t>
            </w:r>
          </w:p>
        </w:tc>
        <w:tc>
          <w:tcPr>
            <w:tcW w:w="1152" w:type="dxa"/>
          </w:tcPr>
          <w:p w:rsidR="005C10F7" w:rsidRPr="008E14A4" w:rsidRDefault="005C10F7" w:rsidP="008D10EF">
            <w:pPr>
              <w:pStyle w:val="tablecell"/>
              <w:rPr>
                <w:lang w:eastAsia="ko-KR"/>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t>}</w:t>
            </w:r>
          </w:p>
        </w:tc>
        <w:tc>
          <w:tcPr>
            <w:tcW w:w="1152" w:type="dxa"/>
          </w:tcPr>
          <w:p w:rsidR="005C10F7" w:rsidRPr="008E14A4" w:rsidRDefault="005C10F7" w:rsidP="008D10EF">
            <w:pPr>
              <w:pStyle w:val="tablecell"/>
              <w:rPr>
                <w:lang w:eastAsia="ko-KR"/>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t>if( slice_segment_header_extension_present_flag ) {</w:t>
            </w:r>
          </w:p>
        </w:tc>
        <w:tc>
          <w:tcPr>
            <w:tcW w:w="1152" w:type="dxa"/>
          </w:tcPr>
          <w:p w:rsidR="005C10F7" w:rsidRPr="008E14A4" w:rsidRDefault="005C10F7" w:rsidP="008D10EF">
            <w:pPr>
              <w:pStyle w:val="tablecell"/>
              <w:rPr>
                <w:lang w:eastAsia="ko-KR"/>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b/>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slice_segment_header_extension_length</w:t>
            </w:r>
          </w:p>
        </w:tc>
        <w:tc>
          <w:tcPr>
            <w:tcW w:w="1152" w:type="dxa"/>
          </w:tcPr>
          <w:p w:rsidR="005C10F7" w:rsidRPr="008E14A4" w:rsidRDefault="005C10F7" w:rsidP="008D10EF">
            <w:pPr>
              <w:pStyle w:val="tablecell"/>
              <w:rPr>
                <w:lang w:eastAsia="ko-KR"/>
              </w:rPr>
            </w:pPr>
            <w:r w:rsidRPr="008E14A4">
              <w:rPr>
                <w:lang w:eastAsia="ko-KR"/>
              </w:rPr>
              <w:t>ue(v)</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 xml:space="preserve">for( i = 0; i &lt; slice_segment_header_extension_length; i++) </w:t>
            </w:r>
          </w:p>
        </w:tc>
        <w:tc>
          <w:tcPr>
            <w:tcW w:w="1152" w:type="dxa"/>
          </w:tcPr>
          <w:p w:rsidR="005C10F7" w:rsidRPr="008E14A4" w:rsidRDefault="005C10F7" w:rsidP="008D10EF">
            <w:pPr>
              <w:pStyle w:val="tablecell"/>
              <w:rPr>
                <w:lang w:eastAsia="ko-KR"/>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rPr>
              <w:t>slice_segment_header_extension_data_byte</w:t>
            </w:r>
            <w:r w:rsidRPr="008E14A4">
              <w:rPr>
                <w:rFonts w:ascii="Times New Roman" w:hAnsi="Times New Roman"/>
              </w:rPr>
              <w:t>[ i ]</w:t>
            </w:r>
          </w:p>
        </w:tc>
        <w:tc>
          <w:tcPr>
            <w:tcW w:w="1152" w:type="dxa"/>
          </w:tcPr>
          <w:p w:rsidR="005C10F7" w:rsidRPr="008E14A4" w:rsidRDefault="005C10F7" w:rsidP="008D10EF">
            <w:pPr>
              <w:pStyle w:val="tablecell"/>
              <w:rPr>
                <w:lang w:eastAsia="ko-KR"/>
              </w:rPr>
            </w:pPr>
            <w:r w:rsidRPr="008E14A4">
              <w:rPr>
                <w:lang w:eastAsia="ko-KR"/>
              </w:rPr>
              <w:t>u(8)</w:t>
            </w: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lang w:eastAsia="ko-KR"/>
              </w:rPr>
              <w:tab/>
              <w:t>}</w:t>
            </w:r>
          </w:p>
        </w:tc>
        <w:tc>
          <w:tcPr>
            <w:tcW w:w="1152" w:type="dxa"/>
          </w:tcPr>
          <w:p w:rsidR="005C10F7" w:rsidRPr="008E14A4" w:rsidRDefault="005C10F7" w:rsidP="008D10EF">
            <w:pPr>
              <w:pStyle w:val="tablecell"/>
              <w:rPr>
                <w:lang w:eastAsia="ko-KR"/>
              </w:rPr>
            </w:pPr>
          </w:p>
        </w:tc>
      </w:tr>
      <w:tr w:rsidR="005C10F7" w:rsidRPr="008E14A4" w:rsidTr="008D10EF">
        <w:trPr>
          <w:cantSplit/>
          <w:jc w:val="center"/>
        </w:trPr>
        <w:tc>
          <w:tcPr>
            <w:tcW w:w="7920" w:type="dxa"/>
          </w:tcPr>
          <w:p w:rsidR="005C10F7" w:rsidRPr="008E14A4" w:rsidRDefault="005C10F7" w:rsidP="008D10EF">
            <w:pPr>
              <w:pStyle w:val="tablesyntax"/>
              <w:rPr>
                <w:rFonts w:ascii="Times New Roman" w:hAnsi="Times New Roman"/>
                <w:lang w:eastAsia="ko-KR"/>
              </w:rPr>
            </w:pPr>
            <w:r w:rsidRPr="008E14A4">
              <w:rPr>
                <w:rFonts w:ascii="Times New Roman" w:hAnsi="Times New Roman"/>
              </w:rPr>
              <w:tab/>
              <w:t>byte_alignment( )</w:t>
            </w:r>
          </w:p>
        </w:tc>
        <w:tc>
          <w:tcPr>
            <w:tcW w:w="1152" w:type="dxa"/>
          </w:tcPr>
          <w:p w:rsidR="005C10F7" w:rsidRPr="008E14A4" w:rsidRDefault="005C10F7" w:rsidP="008D10EF">
            <w:pPr>
              <w:pStyle w:val="tablecell"/>
              <w:rPr>
                <w:lang w:eastAsia="ko-KR"/>
              </w:rPr>
            </w:pPr>
          </w:p>
        </w:tc>
      </w:tr>
      <w:tr w:rsidR="005C10F7" w:rsidRPr="008E14A4" w:rsidTr="008D10EF">
        <w:trPr>
          <w:cantSplit/>
          <w:jc w:val="center"/>
        </w:trPr>
        <w:tc>
          <w:tcPr>
            <w:tcW w:w="7920" w:type="dxa"/>
          </w:tcPr>
          <w:p w:rsidR="005C10F7" w:rsidRPr="008E14A4" w:rsidRDefault="005C10F7" w:rsidP="008D10EF">
            <w:pPr>
              <w:pStyle w:val="tablesyntax"/>
              <w:keepNext w:val="0"/>
              <w:rPr>
                <w:rFonts w:ascii="Times New Roman" w:hAnsi="Times New Roman"/>
                <w:lang w:eastAsia="ko-KR"/>
              </w:rPr>
            </w:pPr>
            <w:r w:rsidRPr="008E14A4">
              <w:rPr>
                <w:rFonts w:ascii="Times New Roman" w:hAnsi="Times New Roman"/>
              </w:rPr>
              <w:t>}</w:t>
            </w:r>
          </w:p>
        </w:tc>
        <w:tc>
          <w:tcPr>
            <w:tcW w:w="1152" w:type="dxa"/>
          </w:tcPr>
          <w:p w:rsidR="005C10F7" w:rsidRPr="008E14A4" w:rsidRDefault="005C10F7" w:rsidP="008D10EF">
            <w:pPr>
              <w:pStyle w:val="tablecell"/>
              <w:keepNext w:val="0"/>
            </w:pPr>
          </w:p>
        </w:tc>
      </w:tr>
    </w:tbl>
    <w:p w:rsidR="002D3BBE" w:rsidRPr="00451613" w:rsidRDefault="002D3BBE" w:rsidP="002D3BBE">
      <w:pPr>
        <w:pStyle w:val="3N"/>
        <w:rPr>
          <w:lang w:val="en-CA"/>
        </w:rPr>
      </w:pPr>
      <w:r w:rsidRPr="00451613">
        <w:rPr>
          <w:lang w:val="en-CA"/>
        </w:rPr>
        <w:t xml:space="preserve"> </w:t>
      </w:r>
    </w:p>
    <w:p w:rsidR="00BA5EAD" w:rsidRPr="001533A7" w:rsidRDefault="00BA5EAD" w:rsidP="00451613">
      <w:pPr>
        <w:pStyle w:val="Annex5"/>
        <w:ind w:left="2232"/>
      </w:pPr>
      <w:r w:rsidRPr="001533A7">
        <w:t>Reference picture list modification syntax</w:t>
      </w:r>
    </w:p>
    <w:p w:rsidR="00BA5EAD" w:rsidRPr="00451613" w:rsidRDefault="00BA5EAD" w:rsidP="00BA5EAD">
      <w:pPr>
        <w:pStyle w:val="3N"/>
        <w:rPr>
          <w:lang w:val="en-CA"/>
        </w:rPr>
      </w:pPr>
      <w:r w:rsidRPr="00451613">
        <w:rPr>
          <w:lang w:val="en-CA"/>
        </w:rPr>
        <w:t xml:space="preserve">The specifications in subclause </w:t>
      </w:r>
      <w:r w:rsidRPr="00451613">
        <w:rPr>
          <w:highlight w:val="yellow"/>
          <w:lang w:val="en-CA"/>
        </w:rPr>
        <w:t>7.3.</w:t>
      </w:r>
      <w:r w:rsidR="00D62928" w:rsidRPr="00451613">
        <w:rPr>
          <w:highlight w:val="yellow"/>
          <w:lang w:val="en-CA"/>
        </w:rPr>
        <w:t>6</w:t>
      </w:r>
      <w:r w:rsidRPr="00451613">
        <w:rPr>
          <w:highlight w:val="yellow"/>
          <w:lang w:val="en-CA"/>
        </w:rPr>
        <w:t>.</w:t>
      </w:r>
      <w:r w:rsidR="00A37CD9" w:rsidRPr="00451613">
        <w:rPr>
          <w:highlight w:val="yellow"/>
          <w:lang w:val="en-CA"/>
        </w:rPr>
        <w:t>2</w:t>
      </w:r>
      <w:r w:rsidRPr="00451613">
        <w:rPr>
          <w:lang w:val="en-CA"/>
        </w:rPr>
        <w:t xml:space="preserve"> apply</w:t>
      </w:r>
      <w:r w:rsidR="00C6730C">
        <w:rPr>
          <w:lang w:val="en-CA"/>
        </w:rPr>
        <w:t>.</w:t>
      </w:r>
      <w:r w:rsidRPr="00451613">
        <w:rPr>
          <w:lang w:val="en-CA"/>
        </w:rPr>
        <w:t xml:space="preserve"> </w:t>
      </w:r>
    </w:p>
    <w:p w:rsidR="00BA5EAD" w:rsidRPr="001533A7" w:rsidRDefault="00BA5EAD" w:rsidP="00451613">
      <w:pPr>
        <w:pStyle w:val="Annex5"/>
        <w:ind w:left="2232"/>
      </w:pPr>
      <w:r w:rsidRPr="001533A7">
        <w:t>Weighted prediction parameters syntax</w:t>
      </w:r>
    </w:p>
    <w:p w:rsidR="00BA5EAD" w:rsidRPr="00451613" w:rsidRDefault="00BA5EAD" w:rsidP="00BA5EAD">
      <w:pPr>
        <w:pStyle w:val="3N"/>
        <w:rPr>
          <w:lang w:val="en-CA"/>
        </w:rPr>
      </w:pPr>
      <w:r w:rsidRPr="00451613">
        <w:rPr>
          <w:lang w:val="en-CA"/>
        </w:rPr>
        <w:t xml:space="preserve">The specifications in subclause </w:t>
      </w:r>
      <w:r w:rsidRPr="00451613">
        <w:rPr>
          <w:highlight w:val="yellow"/>
          <w:lang w:val="en-CA"/>
        </w:rPr>
        <w:t>7.3.</w:t>
      </w:r>
      <w:r w:rsidR="00D62928" w:rsidRPr="00451613">
        <w:rPr>
          <w:highlight w:val="yellow"/>
          <w:lang w:val="en-CA"/>
        </w:rPr>
        <w:t>6</w:t>
      </w:r>
      <w:r w:rsidRPr="00451613">
        <w:rPr>
          <w:highlight w:val="yellow"/>
          <w:lang w:val="en-CA"/>
        </w:rPr>
        <w:t>.</w:t>
      </w:r>
      <w:r w:rsidR="00A37CD9" w:rsidRPr="00451613">
        <w:rPr>
          <w:highlight w:val="yellow"/>
          <w:lang w:val="en-CA"/>
        </w:rPr>
        <w:t>3</w:t>
      </w:r>
      <w:r w:rsidRPr="00451613">
        <w:rPr>
          <w:lang w:val="en-CA"/>
        </w:rPr>
        <w:t xml:space="preserve"> apply</w:t>
      </w:r>
      <w:r w:rsidR="00C6730C">
        <w:rPr>
          <w:lang w:val="en-CA"/>
        </w:rPr>
        <w:t>.</w:t>
      </w:r>
      <w:r w:rsidRPr="00451613">
        <w:rPr>
          <w:lang w:val="en-CA"/>
        </w:rPr>
        <w:t xml:space="preserve"> </w:t>
      </w:r>
    </w:p>
    <w:p w:rsidR="00A37CD9" w:rsidRPr="001533A7" w:rsidRDefault="00A37CD9" w:rsidP="00451613">
      <w:pPr>
        <w:pStyle w:val="Annex4"/>
      </w:pPr>
      <w:bookmarkStart w:id="1297" w:name="_Ref351058069"/>
      <w:bookmarkStart w:id="1298" w:name="_Toc357439242"/>
      <w:bookmarkStart w:id="1299" w:name="_Toc356824266"/>
      <w:bookmarkStart w:id="1300" w:name="_Toc356148073"/>
      <w:bookmarkStart w:id="1301" w:name="_Toc351367626"/>
      <w:bookmarkStart w:id="1302" w:name="_Toc361327396"/>
      <w:bookmarkStart w:id="1303" w:name="_Ref348090232"/>
      <w:r w:rsidRPr="001533A7">
        <w:t>Short-term reference picture set syntax</w:t>
      </w:r>
      <w:bookmarkEnd w:id="1297"/>
      <w:bookmarkEnd w:id="1298"/>
      <w:bookmarkEnd w:id="1299"/>
      <w:bookmarkEnd w:id="1300"/>
      <w:bookmarkEnd w:id="1301"/>
      <w:bookmarkEnd w:id="1302"/>
      <w:r w:rsidRPr="001533A7">
        <w:t xml:space="preserve"> </w:t>
      </w:r>
    </w:p>
    <w:p w:rsidR="00A37CD9" w:rsidRPr="00451613" w:rsidRDefault="00A37CD9" w:rsidP="00A37CD9">
      <w:pPr>
        <w:pStyle w:val="3N"/>
        <w:rPr>
          <w:lang w:val="en-CA"/>
        </w:rPr>
      </w:pPr>
      <w:r w:rsidRPr="00451613">
        <w:rPr>
          <w:lang w:val="en-CA"/>
        </w:rPr>
        <w:t xml:space="preserve">The specifications in subclause </w:t>
      </w:r>
      <w:r w:rsidRPr="00451613">
        <w:rPr>
          <w:highlight w:val="yellow"/>
          <w:lang w:val="en-CA"/>
        </w:rPr>
        <w:t>7.3.7</w:t>
      </w:r>
      <w:r w:rsidRPr="00451613">
        <w:rPr>
          <w:lang w:val="en-CA"/>
        </w:rPr>
        <w:t xml:space="preserve"> apply</w:t>
      </w:r>
      <w:r w:rsidR="00C6730C">
        <w:rPr>
          <w:lang w:val="en-CA"/>
        </w:rPr>
        <w:t>.</w:t>
      </w:r>
      <w:r w:rsidRPr="00451613">
        <w:rPr>
          <w:lang w:val="en-CA"/>
        </w:rPr>
        <w:t xml:space="preserve"> </w:t>
      </w:r>
    </w:p>
    <w:p w:rsidR="005C4C1E" w:rsidRPr="001533A7" w:rsidRDefault="005C4C1E" w:rsidP="00451613">
      <w:pPr>
        <w:pStyle w:val="Annex4"/>
      </w:pPr>
      <w:bookmarkStart w:id="1304" w:name="_Ref351058099"/>
      <w:bookmarkStart w:id="1305" w:name="_Toc357439243"/>
      <w:bookmarkStart w:id="1306" w:name="_Toc356824267"/>
      <w:bookmarkStart w:id="1307" w:name="_Toc356148074"/>
      <w:bookmarkStart w:id="1308" w:name="_Toc348629394"/>
      <w:bookmarkStart w:id="1309" w:name="_Toc351367627"/>
      <w:bookmarkStart w:id="1310" w:name="_Toc361327397"/>
      <w:r w:rsidRPr="001533A7">
        <w:t xml:space="preserve">Slice </w:t>
      </w:r>
      <w:r w:rsidR="00BA5EAD" w:rsidRPr="001533A7">
        <w:t xml:space="preserve">segment </w:t>
      </w:r>
      <w:r w:rsidRPr="001533A7">
        <w:t>data syntax</w:t>
      </w:r>
      <w:bookmarkEnd w:id="1303"/>
      <w:bookmarkEnd w:id="1304"/>
      <w:bookmarkEnd w:id="1305"/>
      <w:bookmarkEnd w:id="1306"/>
      <w:bookmarkEnd w:id="1307"/>
      <w:bookmarkEnd w:id="1308"/>
      <w:bookmarkEnd w:id="1309"/>
      <w:bookmarkEnd w:id="1310"/>
    </w:p>
    <w:p w:rsidR="00BA5EAD" w:rsidRPr="001533A7" w:rsidRDefault="00BA5EAD" w:rsidP="00451613">
      <w:pPr>
        <w:pStyle w:val="Annex5"/>
        <w:ind w:left="2232"/>
      </w:pPr>
      <w:r w:rsidRPr="001533A7">
        <w:t>General slice segment data syntax</w:t>
      </w:r>
    </w:p>
    <w:p w:rsidR="002D3BBE" w:rsidRPr="00451613" w:rsidRDefault="002D3BBE" w:rsidP="002D3BBE">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Pr="00451613">
        <w:rPr>
          <w:highlight w:val="yellow"/>
          <w:lang w:val="en-CA"/>
        </w:rPr>
        <w:t>.1</w:t>
      </w:r>
      <w:r w:rsidRPr="00451613">
        <w:rPr>
          <w:lang w:val="en-CA"/>
        </w:rPr>
        <w:t xml:space="preserve"> apply.</w:t>
      </w:r>
    </w:p>
    <w:p w:rsidR="005C4C1E" w:rsidRPr="001533A7" w:rsidRDefault="005C4C1E" w:rsidP="00451613">
      <w:pPr>
        <w:pStyle w:val="Annex5"/>
        <w:ind w:left="2232"/>
      </w:pPr>
      <w:r w:rsidRPr="001533A7">
        <w:t>Coding tree unit syntax</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00BA5EAD" w:rsidRPr="00451613">
        <w:rPr>
          <w:highlight w:val="yellow"/>
          <w:lang w:val="en-CA"/>
        </w:rPr>
        <w:t>.2</w:t>
      </w:r>
      <w:r w:rsidRPr="00451613">
        <w:rPr>
          <w:lang w:val="en-CA"/>
        </w:rPr>
        <w:t xml:space="preserve"> apply.</w:t>
      </w:r>
    </w:p>
    <w:p w:rsidR="00BA5EAD" w:rsidRPr="001533A7" w:rsidRDefault="00BA5EAD" w:rsidP="00451613">
      <w:pPr>
        <w:pStyle w:val="Annex5"/>
        <w:ind w:left="2232"/>
      </w:pPr>
      <w:r w:rsidRPr="001533A7">
        <w:t>Sample adaptive offset syntax</w:t>
      </w:r>
    </w:p>
    <w:p w:rsidR="00BA5EAD" w:rsidRPr="00451613" w:rsidRDefault="00BA5EAD" w:rsidP="00BA5EAD">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Pr="00451613">
        <w:rPr>
          <w:highlight w:val="yellow"/>
          <w:lang w:val="en-CA"/>
        </w:rPr>
        <w:t>.3</w:t>
      </w:r>
      <w:r w:rsidRPr="00451613">
        <w:rPr>
          <w:lang w:val="en-CA"/>
        </w:rPr>
        <w:t xml:space="preserve"> apply.</w:t>
      </w:r>
    </w:p>
    <w:p w:rsidR="005C4C1E" w:rsidRPr="001533A7" w:rsidRDefault="005C4C1E" w:rsidP="00451613">
      <w:pPr>
        <w:pStyle w:val="Annex5"/>
        <w:ind w:left="2232"/>
      </w:pPr>
      <w:r w:rsidRPr="001533A7">
        <w:lastRenderedPageBreak/>
        <w:t>Coding quadtree syntax</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004967A5" w:rsidRPr="00451613">
        <w:rPr>
          <w:highlight w:val="yellow"/>
          <w:lang w:val="en-CA"/>
        </w:rPr>
        <w:t>.4</w:t>
      </w:r>
      <w:r w:rsidRPr="00451613">
        <w:rPr>
          <w:lang w:val="en-CA"/>
        </w:rPr>
        <w:t xml:space="preserve"> apply.</w:t>
      </w:r>
    </w:p>
    <w:p w:rsidR="005C4C1E" w:rsidRPr="001533A7" w:rsidRDefault="005C4C1E" w:rsidP="00451613">
      <w:pPr>
        <w:pStyle w:val="Annex5"/>
        <w:ind w:left="2232"/>
      </w:pPr>
      <w:r w:rsidRPr="001533A7">
        <w:t>Coding unit syntax</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004967A5" w:rsidRPr="00451613">
        <w:rPr>
          <w:highlight w:val="yellow"/>
          <w:lang w:val="en-CA"/>
        </w:rPr>
        <w:t>.5</w:t>
      </w:r>
      <w:r w:rsidRPr="00451613">
        <w:rPr>
          <w:lang w:val="en-CA"/>
        </w:rPr>
        <w:t xml:space="preserve"> apply.</w:t>
      </w:r>
    </w:p>
    <w:p w:rsidR="005C4C1E" w:rsidRPr="001533A7" w:rsidRDefault="005C4C1E" w:rsidP="00451613">
      <w:pPr>
        <w:pStyle w:val="Annex5"/>
        <w:ind w:left="2232"/>
      </w:pPr>
      <w:r w:rsidRPr="001533A7">
        <w:t>Prediction unit syntax</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004967A5" w:rsidRPr="00451613">
        <w:rPr>
          <w:highlight w:val="yellow"/>
          <w:lang w:val="en-CA"/>
        </w:rPr>
        <w:t>.6</w:t>
      </w:r>
      <w:r w:rsidRPr="00451613">
        <w:rPr>
          <w:lang w:val="en-CA"/>
        </w:rPr>
        <w:t xml:space="preserve"> apply.</w:t>
      </w:r>
    </w:p>
    <w:p w:rsidR="004967A5" w:rsidRPr="001533A7" w:rsidRDefault="004967A5" w:rsidP="00451613">
      <w:pPr>
        <w:pStyle w:val="Annex5"/>
        <w:ind w:left="2232"/>
      </w:pPr>
      <w:r w:rsidRPr="001533A7">
        <w:t>PCM sample syntax</w:t>
      </w:r>
    </w:p>
    <w:p w:rsidR="004967A5" w:rsidRPr="00451613" w:rsidRDefault="004967A5" w:rsidP="004967A5">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Pr="00451613">
        <w:rPr>
          <w:highlight w:val="yellow"/>
          <w:lang w:val="en-CA"/>
        </w:rPr>
        <w:t>.7</w:t>
      </w:r>
      <w:r w:rsidRPr="00451613">
        <w:rPr>
          <w:lang w:val="en-CA"/>
        </w:rPr>
        <w:t xml:space="preserve"> apply.</w:t>
      </w:r>
    </w:p>
    <w:p w:rsidR="004967A5" w:rsidRPr="001533A7" w:rsidRDefault="004967A5" w:rsidP="00451613">
      <w:pPr>
        <w:pStyle w:val="Annex5"/>
        <w:ind w:left="2232"/>
      </w:pPr>
      <w:r w:rsidRPr="001533A7">
        <w:t>Transform tree syntax</w:t>
      </w:r>
    </w:p>
    <w:p w:rsidR="004967A5" w:rsidRPr="00451613" w:rsidRDefault="004967A5" w:rsidP="004967A5">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Pr="00451613">
        <w:rPr>
          <w:highlight w:val="yellow"/>
          <w:lang w:val="en-CA"/>
        </w:rPr>
        <w:t>.8</w:t>
      </w:r>
      <w:r w:rsidRPr="00451613">
        <w:rPr>
          <w:lang w:val="en-CA"/>
        </w:rPr>
        <w:t xml:space="preserve"> apply.</w:t>
      </w:r>
    </w:p>
    <w:p w:rsidR="004967A5" w:rsidRPr="001533A7" w:rsidRDefault="004967A5" w:rsidP="00451613">
      <w:pPr>
        <w:pStyle w:val="Annex5"/>
        <w:ind w:left="2232"/>
      </w:pPr>
      <w:r w:rsidRPr="001533A7">
        <w:t>Motion vector difference syntax</w:t>
      </w:r>
    </w:p>
    <w:p w:rsidR="004967A5" w:rsidRPr="00451613" w:rsidRDefault="004967A5" w:rsidP="004967A5">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Pr="00451613">
        <w:rPr>
          <w:highlight w:val="yellow"/>
          <w:lang w:val="en-CA"/>
        </w:rPr>
        <w:t>.9</w:t>
      </w:r>
      <w:r w:rsidRPr="00451613">
        <w:rPr>
          <w:lang w:val="en-CA"/>
        </w:rPr>
        <w:t xml:space="preserve"> apply.</w:t>
      </w:r>
    </w:p>
    <w:p w:rsidR="004967A5" w:rsidRPr="001533A7" w:rsidRDefault="004967A5" w:rsidP="00451613">
      <w:pPr>
        <w:pStyle w:val="Annex5"/>
        <w:ind w:left="2232"/>
      </w:pPr>
      <w:r w:rsidRPr="001533A7">
        <w:t>Transform unit syntax</w:t>
      </w:r>
    </w:p>
    <w:p w:rsidR="004967A5" w:rsidRPr="00451613" w:rsidRDefault="004967A5" w:rsidP="004967A5">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Pr="00451613">
        <w:rPr>
          <w:highlight w:val="yellow"/>
          <w:lang w:val="en-CA"/>
        </w:rPr>
        <w:t>.10</w:t>
      </w:r>
      <w:r w:rsidRPr="00451613">
        <w:rPr>
          <w:lang w:val="en-CA"/>
        </w:rPr>
        <w:t xml:space="preserve"> apply.</w:t>
      </w:r>
    </w:p>
    <w:p w:rsidR="005C4C1E" w:rsidRPr="001533A7" w:rsidRDefault="005C4C1E" w:rsidP="00451613">
      <w:pPr>
        <w:pStyle w:val="Annex5"/>
        <w:ind w:left="2232"/>
      </w:pPr>
      <w:r w:rsidRPr="001533A7">
        <w:t>Residual coding syntax</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004967A5" w:rsidRPr="00451613">
        <w:rPr>
          <w:highlight w:val="yellow"/>
          <w:lang w:val="en-CA"/>
        </w:rPr>
        <w:t>.11</w:t>
      </w:r>
      <w:r w:rsidRPr="00451613">
        <w:rPr>
          <w:lang w:val="en-CA"/>
        </w:rPr>
        <w:t xml:space="preserve"> apply.</w:t>
      </w:r>
    </w:p>
    <w:p w:rsidR="005C4C1E" w:rsidRPr="00451613" w:rsidRDefault="005C4C1E" w:rsidP="00CA066A">
      <w:pPr>
        <w:pStyle w:val="Annex3"/>
        <w:numPr>
          <w:ilvl w:val="2"/>
          <w:numId w:val="41"/>
        </w:numPr>
        <w:tabs>
          <w:tab w:val="clear" w:pos="1440"/>
        </w:tabs>
        <w:textAlignment w:val="auto"/>
        <w:rPr>
          <w:lang w:val="en-CA"/>
        </w:rPr>
      </w:pPr>
      <w:bookmarkStart w:id="1311" w:name="_Toc357439244"/>
      <w:bookmarkStart w:id="1312" w:name="_Toc356824268"/>
      <w:bookmarkStart w:id="1313" w:name="_Toc356148075"/>
      <w:bookmarkStart w:id="1314" w:name="_Toc348629395"/>
      <w:bookmarkStart w:id="1315" w:name="_Toc351367628"/>
      <w:bookmarkStart w:id="1316" w:name="_Toc361327398"/>
      <w:r w:rsidRPr="00451613">
        <w:rPr>
          <w:lang w:val="en-CA"/>
        </w:rPr>
        <w:t>Semantics</w:t>
      </w:r>
      <w:bookmarkEnd w:id="1311"/>
      <w:bookmarkEnd w:id="1312"/>
      <w:bookmarkEnd w:id="1313"/>
      <w:bookmarkEnd w:id="1314"/>
      <w:bookmarkEnd w:id="1315"/>
      <w:bookmarkEnd w:id="1316"/>
    </w:p>
    <w:p w:rsidR="00F564D6" w:rsidRPr="001533A7" w:rsidRDefault="00F564D6" w:rsidP="00451613">
      <w:pPr>
        <w:pStyle w:val="Annex4"/>
      </w:pPr>
      <w:bookmarkStart w:id="1317" w:name="_Ref351058589"/>
      <w:bookmarkStart w:id="1318" w:name="_Toc357439245"/>
      <w:bookmarkStart w:id="1319" w:name="_Toc356824269"/>
      <w:bookmarkStart w:id="1320" w:name="_Toc356148076"/>
      <w:bookmarkStart w:id="1321" w:name="_Toc351367629"/>
      <w:bookmarkStart w:id="1322" w:name="_Toc361327399"/>
      <w:bookmarkStart w:id="1323" w:name="_Ref348090008"/>
      <w:bookmarkStart w:id="1324" w:name="_Ref348090335"/>
      <w:r w:rsidRPr="001533A7">
        <w:t>General</w:t>
      </w:r>
      <w:bookmarkEnd w:id="1317"/>
      <w:bookmarkEnd w:id="1318"/>
      <w:bookmarkEnd w:id="1319"/>
      <w:bookmarkEnd w:id="1320"/>
      <w:bookmarkEnd w:id="1321"/>
      <w:bookmarkEnd w:id="1322"/>
    </w:p>
    <w:p w:rsidR="00C6730C" w:rsidRPr="008D6AFA" w:rsidRDefault="00C6730C" w:rsidP="00C6730C">
      <w:pPr>
        <w:rPr>
          <w:lang w:val="en-CA"/>
        </w:rPr>
      </w:pPr>
      <w:bookmarkStart w:id="1325" w:name="_Ref351058186"/>
      <w:bookmarkStart w:id="1326" w:name="_Toc357439246"/>
      <w:bookmarkStart w:id="1327" w:name="_Toc356824270"/>
      <w:bookmarkStart w:id="1328" w:name="_Toc356148077"/>
      <w:r w:rsidRPr="00D93C4B">
        <w:rPr>
          <w:lang w:val="en-CA"/>
        </w:rPr>
        <w:t xml:space="preserve">The specifications in subclause </w:t>
      </w:r>
      <w:r w:rsidRPr="00D93C4B">
        <w:rPr>
          <w:highlight w:val="yellow"/>
          <w:lang w:val="en-CA"/>
        </w:rPr>
        <w:t>7.</w:t>
      </w:r>
      <w:r>
        <w:rPr>
          <w:highlight w:val="yellow"/>
          <w:lang w:val="en-CA"/>
        </w:rPr>
        <w:t>4</w:t>
      </w:r>
      <w:r w:rsidRPr="00D93C4B">
        <w:rPr>
          <w:highlight w:val="yellow"/>
          <w:lang w:val="en-CA"/>
        </w:rPr>
        <w:t>.</w:t>
      </w:r>
      <w:r>
        <w:rPr>
          <w:highlight w:val="yellow"/>
          <w:lang w:val="en-CA"/>
        </w:rPr>
        <w:t>1</w:t>
      </w:r>
      <w:r w:rsidRPr="00D93C4B">
        <w:rPr>
          <w:lang w:val="en-CA"/>
        </w:rPr>
        <w:t xml:space="preserve"> apply.</w:t>
      </w:r>
    </w:p>
    <w:p w:rsidR="005C4C1E" w:rsidRPr="001533A7" w:rsidRDefault="005C4C1E" w:rsidP="00451613">
      <w:pPr>
        <w:pStyle w:val="Annex4"/>
      </w:pPr>
      <w:bookmarkStart w:id="1329" w:name="_Toc351367630"/>
      <w:bookmarkStart w:id="1330" w:name="_Toc361327400"/>
      <w:r w:rsidRPr="001533A7">
        <w:t>NAL unit semantics</w:t>
      </w:r>
      <w:bookmarkEnd w:id="1323"/>
      <w:bookmarkEnd w:id="1324"/>
      <w:bookmarkEnd w:id="1325"/>
      <w:bookmarkEnd w:id="1326"/>
      <w:bookmarkEnd w:id="1327"/>
      <w:bookmarkEnd w:id="1328"/>
      <w:bookmarkEnd w:id="1329"/>
      <w:bookmarkEnd w:id="1330"/>
    </w:p>
    <w:p w:rsidR="005C4C1E" w:rsidRPr="001533A7" w:rsidRDefault="005C4C1E" w:rsidP="00451613">
      <w:pPr>
        <w:pStyle w:val="Annex5"/>
        <w:ind w:left="2232"/>
      </w:pPr>
      <w:r w:rsidRPr="001533A7">
        <w:t>General NAL unit semantics</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7.4.</w:t>
      </w:r>
      <w:r w:rsidR="00F564D6" w:rsidRPr="00451613">
        <w:rPr>
          <w:highlight w:val="yellow"/>
          <w:lang w:val="en-CA"/>
        </w:rPr>
        <w:t>2</w:t>
      </w:r>
      <w:r w:rsidRPr="00451613">
        <w:rPr>
          <w:highlight w:val="yellow"/>
          <w:lang w:val="en-CA"/>
        </w:rPr>
        <w:t>.1</w:t>
      </w:r>
      <w:r w:rsidRPr="00451613">
        <w:rPr>
          <w:lang w:val="en-CA"/>
        </w:rPr>
        <w:t xml:space="preserve"> apply.</w:t>
      </w:r>
    </w:p>
    <w:p w:rsidR="005C4C1E" w:rsidRPr="001533A7" w:rsidRDefault="005C4C1E" w:rsidP="00451613">
      <w:pPr>
        <w:pStyle w:val="Annex5"/>
        <w:ind w:left="2232"/>
      </w:pPr>
      <w:r w:rsidRPr="001533A7">
        <w:t xml:space="preserve">NAL unit header semantics </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7.4.</w:t>
      </w:r>
      <w:r w:rsidR="00F564D6" w:rsidRPr="00451613">
        <w:rPr>
          <w:highlight w:val="yellow"/>
          <w:lang w:val="en-CA"/>
        </w:rPr>
        <w:t>2</w:t>
      </w:r>
      <w:r w:rsidRPr="00451613">
        <w:rPr>
          <w:highlight w:val="yellow"/>
          <w:lang w:val="en-CA"/>
        </w:rPr>
        <w:t>.2</w:t>
      </w:r>
      <w:r w:rsidRPr="00451613">
        <w:rPr>
          <w:lang w:val="en-CA"/>
        </w:rPr>
        <w:t xml:space="preserve"> apply with following modifications and additions.</w:t>
      </w:r>
    </w:p>
    <w:p w:rsidR="005C4C1E" w:rsidRPr="00451613" w:rsidRDefault="006A177A" w:rsidP="005C4C1E">
      <w:pPr>
        <w:pStyle w:val="3N"/>
        <w:rPr>
          <w:lang w:val="en-CA"/>
        </w:rPr>
      </w:pPr>
      <w:proofErr w:type="gramStart"/>
      <w:r w:rsidRPr="00451613">
        <w:rPr>
          <w:b/>
          <w:lang w:val="en-CA"/>
        </w:rPr>
        <w:t>nuh_</w:t>
      </w:r>
      <w:r w:rsidR="005C4C1E" w:rsidRPr="00451613">
        <w:rPr>
          <w:b/>
          <w:lang w:val="en-CA"/>
        </w:rPr>
        <w:t>layer_id</w:t>
      </w:r>
      <w:proofErr w:type="gramEnd"/>
      <w:r w:rsidR="005C4C1E" w:rsidRPr="00451613">
        <w:rPr>
          <w:lang w:val="en-CA"/>
        </w:rPr>
        <w:t xml:space="preserve"> </w:t>
      </w:r>
      <w:r w:rsidRPr="00451613">
        <w:rPr>
          <w:lang w:val="en-CA"/>
        </w:rPr>
        <w:t>specifies the identifier of the layer</w:t>
      </w:r>
      <w:r w:rsidR="005C4C1E" w:rsidRPr="00451613">
        <w:rPr>
          <w:lang w:val="en-CA"/>
        </w:rPr>
        <w:t>.</w:t>
      </w:r>
    </w:p>
    <w:p w:rsidR="002E084B" w:rsidRPr="00451613" w:rsidRDefault="00D713A5" w:rsidP="002E084B">
      <w:pPr>
        <w:pStyle w:val="3N"/>
        <w:rPr>
          <w:lang w:val="en-CA"/>
        </w:rPr>
      </w:pPr>
      <w:r w:rsidRPr="00451613">
        <w:rPr>
          <w:lang w:val="en-CA"/>
        </w:rPr>
        <w:t xml:space="preserve">When the </w:t>
      </w:r>
      <w:r w:rsidR="00DA2FBA" w:rsidRPr="00451613">
        <w:rPr>
          <w:lang w:val="en-CA"/>
        </w:rPr>
        <w:t xml:space="preserve">nal_unit_type </w:t>
      </w:r>
      <w:r w:rsidRPr="008E14A4">
        <w:rPr>
          <w:bCs/>
          <w:szCs w:val="22"/>
        </w:rPr>
        <w:t>value</w:t>
      </w:r>
      <w:r w:rsidRPr="00451613">
        <w:rPr>
          <w:lang w:val="en-CA"/>
        </w:rPr>
        <w:t xml:space="preserve"> nalUnitTypeA is</w:t>
      </w:r>
      <w:r w:rsidR="00DA2FBA" w:rsidRPr="00451613">
        <w:rPr>
          <w:lang w:val="en-CA"/>
        </w:rPr>
        <w:t xml:space="preserve"> equal to IDR_W_D</w:t>
      </w:r>
      <w:r w:rsidRPr="00451613">
        <w:rPr>
          <w:lang w:val="en-CA"/>
        </w:rPr>
        <w:t xml:space="preserve">LP, </w:t>
      </w:r>
      <w:r w:rsidR="00DA2FBA" w:rsidRPr="00451613">
        <w:rPr>
          <w:lang w:val="en-CA"/>
        </w:rPr>
        <w:t xml:space="preserve">IDR_N_LP, </w:t>
      </w:r>
      <w:r w:rsidRPr="00451613">
        <w:rPr>
          <w:lang w:val="en-CA"/>
        </w:rPr>
        <w:t xml:space="preserve">BLA_W_LP, BLA_W_DLP or BLA_N_LP for a </w:t>
      </w:r>
      <w:r w:rsidR="00460A98" w:rsidRPr="00451613">
        <w:rPr>
          <w:lang w:val="en-CA"/>
        </w:rPr>
        <w:t xml:space="preserve">coded </w:t>
      </w:r>
      <w:r w:rsidRPr="00451613">
        <w:rPr>
          <w:lang w:val="en-CA"/>
        </w:rPr>
        <w:t>picture,</w:t>
      </w:r>
      <w:r w:rsidR="00D36171" w:rsidRPr="00451613">
        <w:rPr>
          <w:lang w:val="en-CA"/>
        </w:rPr>
        <w:t xml:space="preserve"> </w:t>
      </w:r>
      <w:r w:rsidRPr="00451613">
        <w:rPr>
          <w:lang w:val="en-CA"/>
        </w:rPr>
        <w:t xml:space="preserve">the nal_unit_type value shall be equal to nalUnitTypeA for all VCL NAL units of all </w:t>
      </w:r>
      <w:r w:rsidR="00460A98" w:rsidRPr="00451613">
        <w:rPr>
          <w:lang w:val="en-CA"/>
        </w:rPr>
        <w:t xml:space="preserve">coded </w:t>
      </w:r>
      <w:r w:rsidRPr="00451613">
        <w:rPr>
          <w:lang w:val="en-CA"/>
        </w:rPr>
        <w:t xml:space="preserve">pictures </w:t>
      </w:r>
      <w:r w:rsidR="004A1447">
        <w:t>of the same access unit</w:t>
      </w:r>
      <w:r w:rsidRPr="00451613">
        <w:rPr>
          <w:lang w:val="en-CA"/>
        </w:rPr>
        <w:t>.</w:t>
      </w:r>
    </w:p>
    <w:p w:rsidR="002E084B" w:rsidRPr="008E14A4" w:rsidRDefault="002E084B" w:rsidP="002E084B">
      <w:pPr>
        <w:pStyle w:val="3N"/>
      </w:pPr>
      <w:r w:rsidRPr="00451613">
        <w:rPr>
          <w:lang w:val="en-CA"/>
        </w:rPr>
        <w:t>When</w:t>
      </w:r>
      <w:r w:rsidR="008E5FAC" w:rsidRPr="00451613">
        <w:rPr>
          <w:lang w:val="en-CA"/>
        </w:rPr>
        <w:t xml:space="preserve"> </w:t>
      </w:r>
      <w:r w:rsidRPr="00451613">
        <w:rPr>
          <w:lang w:val="en-CA"/>
        </w:rPr>
        <w:t xml:space="preserve">nal_unit_type is equal to </w:t>
      </w:r>
      <w:r w:rsidRPr="008E14A4">
        <w:t xml:space="preserve">AUD_NUT, </w:t>
      </w:r>
      <w:r w:rsidR="008E5FAC" w:rsidRPr="008E14A4">
        <w:t xml:space="preserve">the value of </w:t>
      </w:r>
      <w:r w:rsidRPr="008E14A4">
        <w:t xml:space="preserve">nuh_layer_id </w:t>
      </w:r>
      <w:r w:rsidR="008E5FAC" w:rsidRPr="008E14A4">
        <w:rPr>
          <w:lang w:eastAsia="de-DE"/>
        </w:rPr>
        <w:t xml:space="preserve">shall </w:t>
      </w:r>
      <w:r w:rsidRPr="008E14A4">
        <w:rPr>
          <w:lang w:eastAsia="de-DE"/>
        </w:rPr>
        <w:t xml:space="preserve">be equal to the </w:t>
      </w:r>
      <w:r w:rsidR="008E5FAC" w:rsidRPr="008E14A4">
        <w:rPr>
          <w:lang w:eastAsia="de-DE"/>
        </w:rPr>
        <w:t xml:space="preserve">minimum of the </w:t>
      </w:r>
      <w:r w:rsidR="004E2584" w:rsidRPr="008E14A4">
        <w:rPr>
          <w:lang w:eastAsia="de-DE"/>
        </w:rPr>
        <w:t>nuh_layer_id</w:t>
      </w:r>
      <w:r w:rsidR="008E5FAC" w:rsidRPr="008E14A4">
        <w:rPr>
          <w:lang w:eastAsia="de-DE"/>
        </w:rPr>
        <w:t xml:space="preserve"> values</w:t>
      </w:r>
      <w:r w:rsidR="004E2584" w:rsidRPr="008E14A4">
        <w:rPr>
          <w:lang w:eastAsia="de-DE"/>
        </w:rPr>
        <w:t xml:space="preserve"> of all </w:t>
      </w:r>
      <w:r w:rsidRPr="008E14A4">
        <w:rPr>
          <w:lang w:eastAsia="de-DE"/>
        </w:rPr>
        <w:t>VCL NAL unit</w:t>
      </w:r>
      <w:r w:rsidR="004E2584" w:rsidRPr="008E14A4">
        <w:rPr>
          <w:lang w:eastAsia="de-DE"/>
        </w:rPr>
        <w:t>s in the access unit</w:t>
      </w:r>
      <w:r w:rsidRPr="008E14A4">
        <w:rPr>
          <w:lang w:eastAsia="de-DE"/>
        </w:rPr>
        <w:t xml:space="preserve">. </w:t>
      </w:r>
    </w:p>
    <w:p w:rsidR="0083150A" w:rsidRPr="00D93C4B" w:rsidRDefault="0083150A" w:rsidP="00C6730C">
      <w:pPr>
        <w:pStyle w:val="3N"/>
        <w:rPr>
          <w:lang w:val="en-CA"/>
        </w:rPr>
      </w:pPr>
    </w:p>
    <w:p w:rsidR="005C4C1E" w:rsidRPr="001533A7" w:rsidRDefault="005C4C1E" w:rsidP="00451613">
      <w:pPr>
        <w:pStyle w:val="Annex5"/>
        <w:ind w:left="2232"/>
      </w:pPr>
      <w:r w:rsidRPr="001533A7">
        <w:t>Encapsulation of an SODB within an RBSP (informative)</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7.4.</w:t>
      </w:r>
      <w:r w:rsidR="00D437C0" w:rsidRPr="00451613">
        <w:rPr>
          <w:highlight w:val="yellow"/>
          <w:lang w:val="en-CA"/>
        </w:rPr>
        <w:t>2</w:t>
      </w:r>
      <w:r w:rsidRPr="00451613">
        <w:rPr>
          <w:highlight w:val="yellow"/>
          <w:lang w:val="en-CA"/>
        </w:rPr>
        <w:t>.3</w:t>
      </w:r>
      <w:r w:rsidRPr="00451613">
        <w:rPr>
          <w:lang w:val="en-CA"/>
        </w:rPr>
        <w:t xml:space="preserve"> apply.</w:t>
      </w:r>
    </w:p>
    <w:p w:rsidR="005C4C1E" w:rsidRPr="001533A7" w:rsidRDefault="005C4C1E" w:rsidP="00451613">
      <w:pPr>
        <w:pStyle w:val="Annex5"/>
        <w:ind w:left="2232"/>
      </w:pPr>
      <w:r w:rsidRPr="001533A7">
        <w:t xml:space="preserve">Order of NAL units and association to coded pictures, access units, and </w:t>
      </w:r>
      <w:r w:rsidR="00F847BE" w:rsidRPr="001533A7">
        <w:t xml:space="preserve">coded </w:t>
      </w:r>
      <w:r w:rsidRPr="001533A7">
        <w:t>video sequences</w:t>
      </w:r>
    </w:p>
    <w:p w:rsidR="00D437C0" w:rsidRPr="001533A7" w:rsidRDefault="00D437C0" w:rsidP="00451613">
      <w:pPr>
        <w:pStyle w:val="Annex6"/>
      </w:pPr>
      <w:r w:rsidRPr="001533A7">
        <w:t>General</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7.4.</w:t>
      </w:r>
      <w:r w:rsidR="00D437C0" w:rsidRPr="00451613">
        <w:rPr>
          <w:highlight w:val="yellow"/>
          <w:lang w:val="en-CA"/>
        </w:rPr>
        <w:t>2</w:t>
      </w:r>
      <w:r w:rsidRPr="00451613">
        <w:rPr>
          <w:highlight w:val="yellow"/>
          <w:lang w:val="en-CA"/>
        </w:rPr>
        <w:t>.4</w:t>
      </w:r>
      <w:r w:rsidR="00D437C0" w:rsidRPr="00451613">
        <w:rPr>
          <w:highlight w:val="yellow"/>
          <w:lang w:val="en-CA"/>
        </w:rPr>
        <w:t>.1</w:t>
      </w:r>
      <w:r w:rsidRPr="00451613">
        <w:rPr>
          <w:lang w:val="en-CA"/>
        </w:rPr>
        <w:t xml:space="preserve"> apply</w:t>
      </w:r>
      <w:r w:rsidR="00460A98" w:rsidRPr="00451613">
        <w:rPr>
          <w:lang w:val="en-CA"/>
        </w:rPr>
        <w:t xml:space="preserve"> with the following additions.</w:t>
      </w:r>
    </w:p>
    <w:p w:rsidR="00460A98" w:rsidRPr="00451613" w:rsidRDefault="00460A98" w:rsidP="005C4C1E">
      <w:pPr>
        <w:pStyle w:val="3N"/>
        <w:rPr>
          <w:lang w:val="en-CA"/>
        </w:rPr>
      </w:pPr>
      <w:r w:rsidRPr="00451613">
        <w:rPr>
          <w:lang w:val="en-CA"/>
        </w:rPr>
        <w:t xml:space="preserve">A coded picture with nuh_layer_id equal to nuhLayerIdA shall precede in decoding order all coded pictures with nuh_layer_id greater than nuhLayerIdA </w:t>
      </w:r>
      <w:r w:rsidR="004A1447">
        <w:t>in the same access unit</w:t>
      </w:r>
      <w:r w:rsidRPr="00451613">
        <w:rPr>
          <w:lang w:val="en-CA"/>
        </w:rPr>
        <w:t>.</w:t>
      </w:r>
    </w:p>
    <w:p w:rsidR="00D75E56" w:rsidRPr="001533A7" w:rsidRDefault="00D75E56" w:rsidP="00451613">
      <w:pPr>
        <w:pStyle w:val="Annex6"/>
      </w:pPr>
      <w:r w:rsidRPr="001533A7">
        <w:lastRenderedPageBreak/>
        <w:t xml:space="preserve">Order of </w:t>
      </w:r>
      <w:r w:rsidR="00791206" w:rsidRPr="008E14A4">
        <w:t>VPS, SPS and PPS</w:t>
      </w:r>
      <w:r w:rsidRPr="001533A7">
        <w:t xml:space="preserve"> RBSPs and their activation</w:t>
      </w:r>
    </w:p>
    <w:p w:rsidR="00D75E56" w:rsidRPr="00451613" w:rsidRDefault="00D75E56" w:rsidP="00D75E56">
      <w:pPr>
        <w:pStyle w:val="3N"/>
        <w:rPr>
          <w:lang w:val="en-CA"/>
        </w:rPr>
      </w:pPr>
      <w:r w:rsidRPr="00451613">
        <w:rPr>
          <w:lang w:val="en-CA"/>
        </w:rPr>
        <w:t xml:space="preserve">The specifications in subclause </w:t>
      </w:r>
      <w:r w:rsidRPr="00451613">
        <w:rPr>
          <w:highlight w:val="yellow"/>
          <w:lang w:val="en-CA"/>
        </w:rPr>
        <w:t>7.4</w:t>
      </w:r>
      <w:r w:rsidRPr="00451613">
        <w:rPr>
          <w:color w:val="FFFF00"/>
          <w:highlight w:val="yellow"/>
          <w:lang w:val="en-CA"/>
        </w:rPr>
        <w:t>.</w:t>
      </w:r>
      <w:r w:rsidR="00A37CD9" w:rsidRPr="00451613">
        <w:rPr>
          <w:highlight w:val="yellow"/>
          <w:lang w:val="en-CA"/>
        </w:rPr>
        <w:t>2</w:t>
      </w:r>
      <w:r w:rsidRPr="00451613">
        <w:rPr>
          <w:highlight w:val="yellow"/>
          <w:lang w:val="en-CA"/>
        </w:rPr>
        <w:t>.4.</w:t>
      </w:r>
      <w:r w:rsidR="00D437C0" w:rsidRPr="00451613">
        <w:rPr>
          <w:highlight w:val="yellow"/>
          <w:lang w:val="en-CA"/>
        </w:rPr>
        <w:t>2</w:t>
      </w:r>
      <w:r w:rsidRPr="00451613">
        <w:rPr>
          <w:lang w:val="en-CA"/>
        </w:rPr>
        <w:t xml:space="preserve"> apply with the following additions.</w:t>
      </w:r>
    </w:p>
    <w:p w:rsidR="00D75E56" w:rsidRPr="00451613" w:rsidRDefault="00D75E56" w:rsidP="00D75E56">
      <w:pPr>
        <w:numPr>
          <w:ilvl w:val="12"/>
          <w:numId w:val="0"/>
        </w:numPr>
        <w:rPr>
          <w:lang w:val="en-CA"/>
        </w:rPr>
      </w:pPr>
      <w:r w:rsidRPr="00451613">
        <w:rPr>
          <w:lang w:val="en-CA"/>
        </w:rPr>
        <w:t xml:space="preserve">Each </w:t>
      </w:r>
      <w:r w:rsidR="00DC2377" w:rsidRPr="00451613">
        <w:rPr>
          <w:lang w:val="en-CA"/>
        </w:rPr>
        <w:t>PPS</w:t>
      </w:r>
      <w:r w:rsidRPr="00451613">
        <w:rPr>
          <w:lang w:val="en-CA"/>
        </w:rPr>
        <w:t xml:space="preserve"> RBSP is initially considered not active </w:t>
      </w:r>
      <w:r w:rsidRPr="00451613">
        <w:rPr>
          <w:highlight w:val="cyan"/>
          <w:lang w:val="en-CA"/>
        </w:rPr>
        <w:t>for any layer with nuh_layer_id greater than 0</w:t>
      </w:r>
      <w:r w:rsidRPr="00451613">
        <w:rPr>
          <w:lang w:val="en-CA"/>
        </w:rPr>
        <w:t xml:space="preserve"> at the start of the operation of the decoding process. At most one </w:t>
      </w:r>
      <w:r w:rsidR="00DC2377" w:rsidRPr="00451613">
        <w:rPr>
          <w:lang w:val="en-CA"/>
        </w:rPr>
        <w:t>PPS</w:t>
      </w:r>
      <w:r w:rsidRPr="00451613">
        <w:rPr>
          <w:lang w:val="en-CA"/>
        </w:rPr>
        <w:t xml:space="preserve"> RBSP is considered active </w:t>
      </w:r>
      <w:r w:rsidRPr="00451613">
        <w:rPr>
          <w:highlight w:val="cyan"/>
          <w:lang w:val="en-CA"/>
        </w:rPr>
        <w:t>for each non-zero nuh_layer_id value</w:t>
      </w:r>
      <w:r w:rsidRPr="00451613">
        <w:rPr>
          <w:lang w:val="en-CA"/>
        </w:rPr>
        <w:t xml:space="preserve"> at any given moment during the operation of the decoding process, and the activation of any particular </w:t>
      </w:r>
      <w:r w:rsidR="00DC2377" w:rsidRPr="00451613">
        <w:rPr>
          <w:lang w:val="en-CA"/>
        </w:rPr>
        <w:t>PPS</w:t>
      </w:r>
      <w:r w:rsidRPr="00451613">
        <w:rPr>
          <w:lang w:val="en-CA"/>
        </w:rPr>
        <w:t xml:space="preserve"> RBSP </w:t>
      </w:r>
      <w:r w:rsidRPr="00451613">
        <w:rPr>
          <w:highlight w:val="cyan"/>
          <w:lang w:val="en-CA"/>
        </w:rPr>
        <w:t>for a particular non-zero nuh_layer_id value</w:t>
      </w:r>
      <w:r w:rsidRPr="00451613">
        <w:rPr>
          <w:lang w:val="en-CA"/>
        </w:rPr>
        <w:t xml:space="preserve"> results in the deactivation of the previously-active </w:t>
      </w:r>
      <w:r w:rsidR="00DC2377" w:rsidRPr="00451613">
        <w:rPr>
          <w:lang w:val="en-CA"/>
        </w:rPr>
        <w:t>PPS</w:t>
      </w:r>
      <w:r w:rsidRPr="00451613">
        <w:rPr>
          <w:lang w:val="en-CA"/>
        </w:rPr>
        <w:t xml:space="preserve"> RBSP for </w:t>
      </w:r>
      <w:r w:rsidRPr="00451613">
        <w:rPr>
          <w:highlight w:val="cyan"/>
          <w:lang w:val="en-CA"/>
        </w:rPr>
        <w:t>that non-zero nuh_layer_id value</w:t>
      </w:r>
      <w:r w:rsidRPr="00451613">
        <w:rPr>
          <w:lang w:val="en-CA"/>
        </w:rPr>
        <w:t xml:space="preserve"> (if any).</w:t>
      </w:r>
    </w:p>
    <w:p w:rsidR="00D75E56" w:rsidRPr="00451613" w:rsidRDefault="00D75E56" w:rsidP="00D75E56">
      <w:pPr>
        <w:numPr>
          <w:ilvl w:val="12"/>
          <w:numId w:val="0"/>
        </w:numPr>
        <w:rPr>
          <w:lang w:val="en-CA"/>
        </w:rPr>
      </w:pPr>
      <w:r w:rsidRPr="00451613">
        <w:rPr>
          <w:lang w:val="en-CA"/>
        </w:rPr>
        <w:t xml:space="preserve">When a </w:t>
      </w:r>
      <w:r w:rsidR="00DC2377" w:rsidRPr="00451613">
        <w:rPr>
          <w:lang w:val="en-CA"/>
        </w:rPr>
        <w:t>PPS</w:t>
      </w:r>
      <w:r w:rsidRPr="00451613">
        <w:rPr>
          <w:lang w:val="en-CA"/>
        </w:rPr>
        <w:t xml:space="preserve"> RBSP (with a particular value of </w:t>
      </w:r>
      <w:r w:rsidR="009005D9" w:rsidRPr="00451613">
        <w:rPr>
          <w:lang w:val="en-CA"/>
        </w:rPr>
        <w:t>pps_</w:t>
      </w:r>
      <w:r w:rsidRPr="00451613">
        <w:rPr>
          <w:lang w:val="en-CA"/>
        </w:rPr>
        <w:t xml:space="preserve">pic_parameter_set_id) is not active </w:t>
      </w:r>
      <w:r w:rsidRPr="00451613">
        <w:rPr>
          <w:highlight w:val="cyan"/>
          <w:lang w:val="en-CA"/>
        </w:rPr>
        <w:t>for a nuh_layer_id value</w:t>
      </w:r>
      <w:r w:rsidRPr="00451613">
        <w:rPr>
          <w:lang w:val="en-CA"/>
        </w:rPr>
        <w:t xml:space="preserve"> and it is referred to by a coded slice segment NAL unit (using a value of </w:t>
      </w:r>
      <w:r w:rsidR="000D098D" w:rsidRPr="00451613">
        <w:rPr>
          <w:lang w:val="en-CA"/>
        </w:rPr>
        <w:t>slice</w:t>
      </w:r>
      <w:r w:rsidR="00D5561A" w:rsidRPr="00451613">
        <w:rPr>
          <w:lang w:val="en-CA"/>
        </w:rPr>
        <w:t>_</w:t>
      </w:r>
      <w:r w:rsidRPr="00451613">
        <w:rPr>
          <w:lang w:val="en-CA"/>
        </w:rPr>
        <w:t xml:space="preserve">pic_parameter_set_id </w:t>
      </w:r>
      <w:r w:rsidR="000D098D" w:rsidRPr="00451613">
        <w:rPr>
          <w:lang w:val="en-CA"/>
        </w:rPr>
        <w:t xml:space="preserve">equal to the pps_pic_parameter_set_id </w:t>
      </w:r>
      <w:r w:rsidRPr="00451613">
        <w:rPr>
          <w:highlight w:val="cyan"/>
          <w:lang w:val="en-CA"/>
        </w:rPr>
        <w:t>and having that value of nuh_layer_id</w:t>
      </w:r>
      <w:r w:rsidRPr="00451613">
        <w:rPr>
          <w:lang w:val="en-CA"/>
        </w:rPr>
        <w:t xml:space="preserve">), it is activated </w:t>
      </w:r>
      <w:r w:rsidRPr="00451613">
        <w:rPr>
          <w:highlight w:val="cyan"/>
          <w:lang w:val="en-CA"/>
        </w:rPr>
        <w:t>for that nuh_layer_id value</w:t>
      </w:r>
      <w:r w:rsidRPr="00451613">
        <w:rPr>
          <w:lang w:val="en-CA"/>
        </w:rPr>
        <w:t xml:space="preserve">. This </w:t>
      </w:r>
      <w:r w:rsidR="00DC2377" w:rsidRPr="00451613">
        <w:rPr>
          <w:lang w:val="en-CA"/>
        </w:rPr>
        <w:t>PPS</w:t>
      </w:r>
      <w:r w:rsidRPr="00451613">
        <w:rPr>
          <w:lang w:val="en-CA"/>
        </w:rPr>
        <w:t xml:space="preserve"> RBSP is called the active </w:t>
      </w:r>
      <w:r w:rsidRPr="00451613">
        <w:rPr>
          <w:highlight w:val="cyan"/>
          <w:lang w:val="en-CA"/>
        </w:rPr>
        <w:t>layer</w:t>
      </w:r>
      <w:r w:rsidRPr="00451613">
        <w:rPr>
          <w:lang w:val="en-CA"/>
        </w:rPr>
        <w:t xml:space="preserve"> </w:t>
      </w:r>
      <w:r w:rsidR="00DC2377" w:rsidRPr="00451613">
        <w:rPr>
          <w:lang w:val="en-CA"/>
        </w:rPr>
        <w:t>PPS</w:t>
      </w:r>
      <w:r w:rsidRPr="00451613">
        <w:rPr>
          <w:lang w:val="en-CA"/>
        </w:rPr>
        <w:t xml:space="preserve"> RBSP </w:t>
      </w:r>
      <w:r w:rsidR="009C2017" w:rsidRPr="00451613">
        <w:rPr>
          <w:highlight w:val="cyan"/>
          <w:lang w:val="en-CA"/>
        </w:rPr>
        <w:t>for that nuh_layer_id value</w:t>
      </w:r>
      <w:r w:rsidR="009C2017" w:rsidRPr="00451613">
        <w:rPr>
          <w:lang w:val="en-CA"/>
        </w:rPr>
        <w:t xml:space="preserve"> </w:t>
      </w:r>
      <w:r w:rsidRPr="00451613">
        <w:rPr>
          <w:lang w:val="en-CA"/>
        </w:rPr>
        <w:t xml:space="preserve">until it is deactivated by the activation of another </w:t>
      </w:r>
      <w:r w:rsidR="00DC2377" w:rsidRPr="00451613">
        <w:rPr>
          <w:lang w:val="en-CA"/>
        </w:rPr>
        <w:t>PPS</w:t>
      </w:r>
      <w:r w:rsidRPr="00451613">
        <w:rPr>
          <w:lang w:val="en-CA"/>
        </w:rPr>
        <w:t xml:space="preserve"> RBSP </w:t>
      </w:r>
      <w:r w:rsidRPr="00451613">
        <w:rPr>
          <w:highlight w:val="cyan"/>
          <w:lang w:val="en-CA"/>
        </w:rPr>
        <w:t>for the same layer</w:t>
      </w:r>
      <w:r w:rsidRPr="00451613">
        <w:rPr>
          <w:lang w:val="en-CA"/>
        </w:rPr>
        <w:t xml:space="preserve">. A </w:t>
      </w:r>
      <w:r w:rsidR="00DC2377" w:rsidRPr="00451613">
        <w:rPr>
          <w:lang w:val="en-CA"/>
        </w:rPr>
        <w:t>PPS</w:t>
      </w:r>
      <w:r w:rsidRPr="00451613">
        <w:rPr>
          <w:lang w:val="en-CA"/>
        </w:rPr>
        <w:t xml:space="preserve"> RBSP, with that particular value of </w:t>
      </w:r>
      <w:r w:rsidR="001E62E3" w:rsidRPr="00451613">
        <w:rPr>
          <w:lang w:val="en-CA"/>
        </w:rPr>
        <w:t>pps_</w:t>
      </w:r>
      <w:r w:rsidRPr="00451613">
        <w:rPr>
          <w:lang w:val="en-CA"/>
        </w:rPr>
        <w:t xml:space="preserve">pic_parameter_set_id, shall be available to the decoding process prior to its activation, included in at least one access unit with TemporalId less than or equal to the TemporalId of the </w:t>
      </w:r>
      <w:r w:rsidR="00DC2377" w:rsidRPr="00451613">
        <w:rPr>
          <w:lang w:val="en-CA"/>
        </w:rPr>
        <w:t>PPS</w:t>
      </w:r>
      <w:r w:rsidRPr="00451613">
        <w:rPr>
          <w:lang w:val="en-CA"/>
        </w:rPr>
        <w:t xml:space="preserve"> NAL unit</w:t>
      </w:r>
      <w:r w:rsidR="00D437C0" w:rsidRPr="00451613">
        <w:rPr>
          <w:lang w:val="en-CA"/>
        </w:rPr>
        <w:t xml:space="preserve"> or</w:t>
      </w:r>
      <w:r w:rsidRPr="00451613">
        <w:rPr>
          <w:lang w:val="en-CA"/>
        </w:rPr>
        <w:t xml:space="preserve"> provided through external means.</w:t>
      </w:r>
      <w:r w:rsidR="002E11B2" w:rsidRPr="00451613">
        <w:rPr>
          <w:lang w:val="en-CA"/>
        </w:rPr>
        <w:t xml:space="preserve"> </w:t>
      </w:r>
      <w:r w:rsidR="002E11B2" w:rsidRPr="00451613">
        <w:rPr>
          <w:highlight w:val="cyan"/>
          <w:lang w:val="en-CA"/>
        </w:rPr>
        <w:t xml:space="preserve">The nuh_layer_id value </w:t>
      </w:r>
      <w:r w:rsidR="009E5C4B" w:rsidRPr="00451613">
        <w:rPr>
          <w:highlight w:val="cyan"/>
          <w:lang w:val="en-CA"/>
        </w:rPr>
        <w:t xml:space="preserve">of </w:t>
      </w:r>
      <w:r w:rsidR="002E11B2" w:rsidRPr="00451613">
        <w:rPr>
          <w:highlight w:val="cyan"/>
          <w:lang w:val="en-CA"/>
        </w:rPr>
        <w:t xml:space="preserve">the NAL unit containing the </w:t>
      </w:r>
      <w:r w:rsidR="00DC2377" w:rsidRPr="00451613">
        <w:rPr>
          <w:highlight w:val="cyan"/>
          <w:lang w:val="en-CA"/>
        </w:rPr>
        <w:t>PPS</w:t>
      </w:r>
      <w:r w:rsidR="002E11B2" w:rsidRPr="00451613">
        <w:rPr>
          <w:highlight w:val="cyan"/>
          <w:lang w:val="en-CA"/>
        </w:rPr>
        <w:t xml:space="preserve"> RBSP that is activated for nuh_layer_id equal to nuhLayerId</w:t>
      </w:r>
      <w:r w:rsidR="001017EB" w:rsidRPr="00451613">
        <w:rPr>
          <w:highlight w:val="cyan"/>
          <w:lang w:val="en-CA"/>
        </w:rPr>
        <w:t>A</w:t>
      </w:r>
      <w:r w:rsidR="002E11B2" w:rsidRPr="00451613">
        <w:rPr>
          <w:highlight w:val="cyan"/>
          <w:lang w:val="en-CA"/>
        </w:rPr>
        <w:t xml:space="preserve"> shall be less than or equal to </w:t>
      </w:r>
      <w:r w:rsidR="001017EB" w:rsidRPr="00451613">
        <w:rPr>
          <w:highlight w:val="cyan"/>
          <w:lang w:val="en-CA"/>
        </w:rPr>
        <w:t xml:space="preserve">nuhLayerIdA. The same </w:t>
      </w:r>
      <w:r w:rsidR="00DC2377" w:rsidRPr="00451613">
        <w:rPr>
          <w:highlight w:val="cyan"/>
          <w:lang w:val="en-CA"/>
        </w:rPr>
        <w:t>PPS</w:t>
      </w:r>
      <w:r w:rsidR="001017EB" w:rsidRPr="00451613">
        <w:rPr>
          <w:highlight w:val="cyan"/>
          <w:lang w:val="en-CA"/>
        </w:rPr>
        <w:t xml:space="preserve"> RBSP may be the active layer </w:t>
      </w:r>
      <w:r w:rsidR="00DC2377" w:rsidRPr="00451613">
        <w:rPr>
          <w:highlight w:val="cyan"/>
          <w:lang w:val="en-CA"/>
        </w:rPr>
        <w:t>PPS</w:t>
      </w:r>
      <w:r w:rsidR="001017EB" w:rsidRPr="00451613">
        <w:rPr>
          <w:highlight w:val="cyan"/>
          <w:lang w:val="en-CA"/>
        </w:rPr>
        <w:t xml:space="preserve"> for more than one nuh_layer_id value.</w:t>
      </w:r>
    </w:p>
    <w:p w:rsidR="00D75E56" w:rsidRPr="00451613" w:rsidRDefault="00D75E56" w:rsidP="00D75E56">
      <w:pPr>
        <w:numPr>
          <w:ilvl w:val="12"/>
          <w:numId w:val="0"/>
        </w:numPr>
        <w:rPr>
          <w:lang w:val="en-CA"/>
        </w:rPr>
      </w:pPr>
      <w:r w:rsidRPr="00451613">
        <w:rPr>
          <w:lang w:val="en-CA"/>
        </w:rPr>
        <w:t xml:space="preserve">Any </w:t>
      </w:r>
      <w:r w:rsidR="00DC2377" w:rsidRPr="00451613">
        <w:rPr>
          <w:lang w:val="en-CA"/>
        </w:rPr>
        <w:t>PPS</w:t>
      </w:r>
      <w:r w:rsidRPr="00451613">
        <w:rPr>
          <w:lang w:val="en-CA"/>
        </w:rPr>
        <w:t xml:space="preserve"> NAL unit containing the value of </w:t>
      </w:r>
      <w:r w:rsidR="009C381C" w:rsidRPr="00451613">
        <w:rPr>
          <w:lang w:val="en-CA"/>
        </w:rPr>
        <w:t>pps_</w:t>
      </w:r>
      <w:r w:rsidRPr="00451613">
        <w:rPr>
          <w:lang w:val="en-CA"/>
        </w:rPr>
        <w:t xml:space="preserve">pic_parameter_set_id for the active </w:t>
      </w:r>
      <w:r w:rsidRPr="00451613">
        <w:rPr>
          <w:highlight w:val="cyan"/>
          <w:lang w:val="en-CA"/>
        </w:rPr>
        <w:t>layer</w:t>
      </w:r>
      <w:r w:rsidRPr="00451613">
        <w:rPr>
          <w:lang w:val="en-CA"/>
        </w:rPr>
        <w:t xml:space="preserve"> </w:t>
      </w:r>
      <w:r w:rsidR="00DC2377" w:rsidRPr="00451613">
        <w:rPr>
          <w:lang w:val="en-CA"/>
        </w:rPr>
        <w:t>PPS</w:t>
      </w:r>
      <w:r w:rsidRPr="00451613">
        <w:rPr>
          <w:lang w:val="en-CA"/>
        </w:rPr>
        <w:t xml:space="preserve"> RBSP for a coded picture shall have the same content as that of the active </w:t>
      </w:r>
      <w:r w:rsidRPr="00451613">
        <w:rPr>
          <w:highlight w:val="cyan"/>
          <w:lang w:val="en-CA"/>
        </w:rPr>
        <w:t>layer</w:t>
      </w:r>
      <w:r w:rsidRPr="00451613">
        <w:rPr>
          <w:lang w:val="en-CA"/>
        </w:rPr>
        <w:t xml:space="preserve"> </w:t>
      </w:r>
      <w:r w:rsidR="00DC2377" w:rsidRPr="00451613">
        <w:rPr>
          <w:lang w:val="en-CA"/>
        </w:rPr>
        <w:t>PPS</w:t>
      </w:r>
      <w:r w:rsidRPr="00451613">
        <w:rPr>
          <w:lang w:val="en-CA"/>
        </w:rPr>
        <w:t xml:space="preserve"> RBSP for the coded picture</w:t>
      </w:r>
      <w:r w:rsidR="008858AB" w:rsidRPr="00451613">
        <w:rPr>
          <w:lang w:val="en-CA"/>
        </w:rPr>
        <w:t>,</w:t>
      </w:r>
      <w:r w:rsidRPr="00451613">
        <w:rPr>
          <w:lang w:val="en-CA"/>
        </w:rPr>
        <w:t xml:space="preserve"> unless it follows the last VCL NAL unit of the coded picture and precedes the first VCL NAL unit of another coded picture.</w:t>
      </w:r>
    </w:p>
    <w:p w:rsidR="00D75E56" w:rsidRPr="00451613" w:rsidRDefault="00D75E56" w:rsidP="00D75E56">
      <w:pPr>
        <w:numPr>
          <w:ilvl w:val="12"/>
          <w:numId w:val="0"/>
        </w:numPr>
        <w:rPr>
          <w:lang w:val="en-CA"/>
        </w:rPr>
      </w:pPr>
      <w:r w:rsidRPr="00451613">
        <w:rPr>
          <w:lang w:val="en-CA"/>
        </w:rPr>
        <w:t xml:space="preserve">Each </w:t>
      </w:r>
      <w:r w:rsidR="00DC2377" w:rsidRPr="00451613">
        <w:rPr>
          <w:lang w:val="en-CA"/>
        </w:rPr>
        <w:t>SPS</w:t>
      </w:r>
      <w:r w:rsidRPr="00451613">
        <w:rPr>
          <w:lang w:val="en-CA"/>
        </w:rPr>
        <w:t xml:space="preserve"> RBSP is initially considered not active </w:t>
      </w:r>
      <w:r w:rsidRPr="00451613">
        <w:rPr>
          <w:highlight w:val="cyan"/>
          <w:lang w:val="en-CA"/>
        </w:rPr>
        <w:t>for any layer with nuh_layer_id greater than 0</w:t>
      </w:r>
      <w:r w:rsidRPr="00451613">
        <w:rPr>
          <w:lang w:val="en-CA"/>
        </w:rPr>
        <w:t xml:space="preserve"> at the start of the operation of the decoding process. At most one </w:t>
      </w:r>
      <w:r w:rsidR="00DC2377" w:rsidRPr="00451613">
        <w:rPr>
          <w:lang w:val="en-CA"/>
        </w:rPr>
        <w:t>SPS</w:t>
      </w:r>
      <w:r w:rsidRPr="00451613">
        <w:rPr>
          <w:lang w:val="en-CA"/>
        </w:rPr>
        <w:t xml:space="preserve"> RBSP is considered active </w:t>
      </w:r>
      <w:r w:rsidRPr="00451613">
        <w:rPr>
          <w:highlight w:val="cyan"/>
          <w:lang w:val="en-CA"/>
        </w:rPr>
        <w:t>for each non-zero nuh_layer_id value</w:t>
      </w:r>
      <w:r w:rsidRPr="00451613">
        <w:rPr>
          <w:lang w:val="en-CA"/>
        </w:rPr>
        <w:t xml:space="preserve"> at any given moment during the operation of the decoding process, and the activation of any particular </w:t>
      </w:r>
      <w:r w:rsidR="00DC2377" w:rsidRPr="00451613">
        <w:rPr>
          <w:lang w:val="en-CA"/>
        </w:rPr>
        <w:t>SPS</w:t>
      </w:r>
      <w:r w:rsidRPr="00451613">
        <w:rPr>
          <w:lang w:val="en-CA"/>
        </w:rPr>
        <w:t xml:space="preserve"> RBSP </w:t>
      </w:r>
      <w:r w:rsidRPr="00451613">
        <w:rPr>
          <w:highlight w:val="cyan"/>
          <w:lang w:val="en-CA"/>
        </w:rPr>
        <w:t>for a particular non-zero nuh_layer_id value</w:t>
      </w:r>
      <w:r w:rsidRPr="00451613">
        <w:rPr>
          <w:lang w:val="en-CA"/>
        </w:rPr>
        <w:t xml:space="preserve"> results in the deactivation of the previously-active </w:t>
      </w:r>
      <w:r w:rsidR="00DC2377" w:rsidRPr="00451613">
        <w:rPr>
          <w:lang w:val="en-CA"/>
        </w:rPr>
        <w:t>SPS</w:t>
      </w:r>
      <w:r w:rsidRPr="00451613">
        <w:rPr>
          <w:lang w:val="en-CA"/>
        </w:rPr>
        <w:t xml:space="preserve"> RBSP </w:t>
      </w:r>
      <w:r w:rsidRPr="00451613">
        <w:rPr>
          <w:highlight w:val="cyan"/>
          <w:lang w:val="en-CA"/>
        </w:rPr>
        <w:t>for that non-zero nuh_layer_id value</w:t>
      </w:r>
      <w:r w:rsidRPr="00451613">
        <w:rPr>
          <w:lang w:val="en-CA"/>
        </w:rPr>
        <w:t xml:space="preserve"> (if any).</w:t>
      </w:r>
    </w:p>
    <w:p w:rsidR="00D75E56" w:rsidRPr="00451613" w:rsidRDefault="00D75E56" w:rsidP="00847581">
      <w:pPr>
        <w:numPr>
          <w:ilvl w:val="12"/>
          <w:numId w:val="0"/>
        </w:numPr>
        <w:rPr>
          <w:lang w:val="en-CA"/>
        </w:rPr>
      </w:pPr>
      <w:r w:rsidRPr="00451613">
        <w:rPr>
          <w:lang w:val="en-CA"/>
        </w:rPr>
        <w:t>When a</w:t>
      </w:r>
      <w:r w:rsidR="0024223C" w:rsidRPr="00451613">
        <w:rPr>
          <w:lang w:val="en-CA"/>
        </w:rPr>
        <w:t>n</w:t>
      </w:r>
      <w:r w:rsidRPr="00451613">
        <w:rPr>
          <w:lang w:val="en-CA"/>
        </w:rPr>
        <w:t xml:space="preserve"> </w:t>
      </w:r>
      <w:r w:rsidR="00DC2377" w:rsidRPr="00451613">
        <w:rPr>
          <w:lang w:val="en-CA"/>
        </w:rPr>
        <w:t>SPS</w:t>
      </w:r>
      <w:r w:rsidRPr="00451613">
        <w:rPr>
          <w:lang w:val="en-CA"/>
        </w:rPr>
        <w:t xml:space="preserve"> RBSP (with a particular value of </w:t>
      </w:r>
      <w:r w:rsidR="0024223C" w:rsidRPr="00451613">
        <w:rPr>
          <w:lang w:val="en-CA"/>
        </w:rPr>
        <w:t>sps_</w:t>
      </w:r>
      <w:r w:rsidRPr="00451613">
        <w:rPr>
          <w:lang w:val="en-CA"/>
        </w:rPr>
        <w:t xml:space="preserve">seq_parameter_set_id) is not already active </w:t>
      </w:r>
      <w:r w:rsidRPr="00451613">
        <w:rPr>
          <w:highlight w:val="cyan"/>
          <w:lang w:val="en-CA"/>
        </w:rPr>
        <w:t>for a nuh_layer_id value</w:t>
      </w:r>
      <w:r w:rsidRPr="00451613">
        <w:rPr>
          <w:lang w:val="en-CA"/>
        </w:rPr>
        <w:t xml:space="preserve"> and it is referred to by activation of a </w:t>
      </w:r>
      <w:r w:rsidR="00DC2377" w:rsidRPr="00451613">
        <w:rPr>
          <w:lang w:val="en-CA"/>
        </w:rPr>
        <w:t>PPS</w:t>
      </w:r>
      <w:r w:rsidRPr="00451613">
        <w:rPr>
          <w:lang w:val="en-CA"/>
        </w:rPr>
        <w:t xml:space="preserve"> RBSP </w:t>
      </w:r>
      <w:r w:rsidRPr="00451613">
        <w:rPr>
          <w:highlight w:val="cyan"/>
          <w:lang w:val="en-CA"/>
        </w:rPr>
        <w:t>for that nuh_layer_id value</w:t>
      </w:r>
      <w:r w:rsidRPr="00451613">
        <w:rPr>
          <w:lang w:val="en-CA"/>
        </w:rPr>
        <w:t xml:space="preserve"> (</w:t>
      </w:r>
      <w:r w:rsidR="005E0C51" w:rsidRPr="00451613">
        <w:rPr>
          <w:lang w:val="en-CA"/>
        </w:rPr>
        <w:t>in which</w:t>
      </w:r>
      <w:r w:rsidRPr="00451613">
        <w:rPr>
          <w:lang w:val="en-CA"/>
        </w:rPr>
        <w:t xml:space="preserve"> </w:t>
      </w:r>
      <w:r w:rsidR="00B27F7D" w:rsidRPr="00451613">
        <w:rPr>
          <w:lang w:val="en-CA"/>
        </w:rPr>
        <w:t>pps</w:t>
      </w:r>
      <w:r w:rsidRPr="00451613">
        <w:rPr>
          <w:lang w:val="en-CA"/>
        </w:rPr>
        <w:t>_</w:t>
      </w:r>
      <w:r w:rsidR="00B27F7D" w:rsidRPr="00451613">
        <w:rPr>
          <w:lang w:val="en-CA"/>
        </w:rPr>
        <w:t>seq_</w:t>
      </w:r>
      <w:r w:rsidRPr="00451613">
        <w:rPr>
          <w:lang w:val="en-CA"/>
        </w:rPr>
        <w:t>parameter_set_id</w:t>
      </w:r>
      <w:r w:rsidR="00B27F7D" w:rsidRPr="00451613">
        <w:rPr>
          <w:lang w:val="en-CA"/>
        </w:rPr>
        <w:t xml:space="preserve"> </w:t>
      </w:r>
      <w:r w:rsidR="005E0C51" w:rsidRPr="00451613">
        <w:rPr>
          <w:lang w:val="en-CA"/>
        </w:rPr>
        <w:t xml:space="preserve">is </w:t>
      </w:r>
      <w:r w:rsidR="00B27F7D" w:rsidRPr="00451613">
        <w:rPr>
          <w:lang w:val="en-CA"/>
        </w:rPr>
        <w:t>equal to the sps_seq_parameter_set_id value</w:t>
      </w:r>
      <w:r w:rsidRPr="00451613">
        <w:rPr>
          <w:lang w:val="en-CA"/>
        </w:rPr>
        <w:t xml:space="preserve">), it is activated </w:t>
      </w:r>
      <w:r w:rsidRPr="00451613">
        <w:rPr>
          <w:highlight w:val="cyan"/>
          <w:lang w:val="en-CA"/>
        </w:rPr>
        <w:t>for that nuh_layer_id value</w:t>
      </w:r>
      <w:r w:rsidRPr="00451613">
        <w:rPr>
          <w:lang w:val="en-CA"/>
        </w:rPr>
        <w:t xml:space="preserve">. This </w:t>
      </w:r>
      <w:r w:rsidR="00DC2377" w:rsidRPr="00451613">
        <w:rPr>
          <w:lang w:val="en-CA"/>
        </w:rPr>
        <w:t>SPS</w:t>
      </w:r>
      <w:r w:rsidRPr="00451613">
        <w:rPr>
          <w:lang w:val="en-CA"/>
        </w:rPr>
        <w:t xml:space="preserve"> RBSP is called the active </w:t>
      </w:r>
      <w:r w:rsidRPr="00451613">
        <w:rPr>
          <w:highlight w:val="cyan"/>
          <w:lang w:val="en-CA"/>
        </w:rPr>
        <w:t>layer</w:t>
      </w:r>
      <w:r w:rsidRPr="00451613">
        <w:rPr>
          <w:lang w:val="en-CA"/>
        </w:rPr>
        <w:t xml:space="preserve"> </w:t>
      </w:r>
      <w:r w:rsidR="00DC2377" w:rsidRPr="00451613">
        <w:rPr>
          <w:lang w:val="en-CA"/>
        </w:rPr>
        <w:t>SPS</w:t>
      </w:r>
      <w:r w:rsidRPr="00451613">
        <w:rPr>
          <w:lang w:val="en-CA"/>
        </w:rPr>
        <w:t xml:space="preserve"> RBSP </w:t>
      </w:r>
      <w:r w:rsidR="001D1BCF" w:rsidRPr="00451613">
        <w:rPr>
          <w:highlight w:val="cyan"/>
          <w:lang w:val="en-CA"/>
        </w:rPr>
        <w:t>for that nuh_layer_id value</w:t>
      </w:r>
      <w:r w:rsidR="001D1BCF" w:rsidRPr="00451613">
        <w:rPr>
          <w:lang w:val="en-CA"/>
        </w:rPr>
        <w:t xml:space="preserve"> </w:t>
      </w:r>
      <w:r w:rsidRPr="00451613">
        <w:rPr>
          <w:lang w:val="en-CA"/>
        </w:rPr>
        <w:t xml:space="preserve">until it is deactivated by the activation of another </w:t>
      </w:r>
      <w:r w:rsidR="00DC2377" w:rsidRPr="00451613">
        <w:rPr>
          <w:lang w:val="en-CA"/>
        </w:rPr>
        <w:t>SPS</w:t>
      </w:r>
      <w:r w:rsidRPr="00451613">
        <w:rPr>
          <w:lang w:val="en-CA"/>
        </w:rPr>
        <w:t xml:space="preserve"> RBSP </w:t>
      </w:r>
      <w:r w:rsidRPr="00451613">
        <w:rPr>
          <w:highlight w:val="cyan"/>
          <w:lang w:val="en-CA"/>
        </w:rPr>
        <w:t>for the same layer</w:t>
      </w:r>
      <w:r w:rsidRPr="00451613">
        <w:rPr>
          <w:lang w:val="en-CA"/>
        </w:rPr>
        <w:t>. A</w:t>
      </w:r>
      <w:r w:rsidR="003A7593" w:rsidRPr="00451613">
        <w:rPr>
          <w:lang w:val="en-CA"/>
        </w:rPr>
        <w:t>n</w:t>
      </w:r>
      <w:r w:rsidRPr="00451613">
        <w:rPr>
          <w:lang w:val="en-CA"/>
        </w:rPr>
        <w:t xml:space="preserve"> </w:t>
      </w:r>
      <w:r w:rsidR="00DC2377" w:rsidRPr="00451613">
        <w:rPr>
          <w:lang w:val="en-CA"/>
        </w:rPr>
        <w:t>SPS</w:t>
      </w:r>
      <w:r w:rsidRPr="00451613">
        <w:rPr>
          <w:lang w:val="en-CA"/>
        </w:rPr>
        <w:t xml:space="preserve"> RBSP, with that particular value of </w:t>
      </w:r>
      <w:r w:rsidR="00417681" w:rsidRPr="00451613">
        <w:rPr>
          <w:lang w:val="en-CA"/>
        </w:rPr>
        <w:t>sps_seq</w:t>
      </w:r>
      <w:r w:rsidRPr="00451613">
        <w:rPr>
          <w:lang w:val="en-CA"/>
        </w:rPr>
        <w:t>_parameter_set_id shall be available to the decoding process prior to its activation, included in at least one access unit with TemporalId equal to 0</w:t>
      </w:r>
      <w:r w:rsidR="00D437C0" w:rsidRPr="00451613">
        <w:rPr>
          <w:lang w:val="en-CA"/>
        </w:rPr>
        <w:t xml:space="preserve"> or</w:t>
      </w:r>
      <w:r w:rsidRPr="00451613">
        <w:rPr>
          <w:lang w:val="en-CA"/>
        </w:rPr>
        <w:t xml:space="preserve"> provided through external means. An activated </w:t>
      </w:r>
      <w:r w:rsidR="00DC2377" w:rsidRPr="00451613">
        <w:rPr>
          <w:lang w:val="en-CA"/>
        </w:rPr>
        <w:t>SPS</w:t>
      </w:r>
      <w:r w:rsidRPr="00451613">
        <w:rPr>
          <w:lang w:val="en-CA"/>
        </w:rPr>
        <w:t xml:space="preserve"> RBSP </w:t>
      </w:r>
      <w:r w:rsidR="0058728F" w:rsidRPr="00451613">
        <w:rPr>
          <w:highlight w:val="cyan"/>
          <w:lang w:val="en-CA"/>
        </w:rPr>
        <w:t>for a particular nuh_layer_id value</w:t>
      </w:r>
      <w:r w:rsidR="0058728F" w:rsidRPr="00451613">
        <w:rPr>
          <w:lang w:val="en-CA"/>
        </w:rPr>
        <w:t xml:space="preserve"> </w:t>
      </w:r>
      <w:r w:rsidRPr="00451613">
        <w:rPr>
          <w:lang w:val="en-CA"/>
        </w:rPr>
        <w:t xml:space="preserve">shall remain active for </w:t>
      </w:r>
      <w:r w:rsidR="0058728F" w:rsidRPr="00451613">
        <w:rPr>
          <w:highlight w:val="cyan"/>
          <w:lang w:val="en-CA"/>
        </w:rPr>
        <w:t xml:space="preserve">a sequence of pictures in decoding order with that nuh_layer_id value starting from </w:t>
      </w:r>
      <w:r w:rsidR="008E544D" w:rsidRPr="00451613">
        <w:rPr>
          <w:highlight w:val="cyan"/>
          <w:lang w:val="en-CA"/>
        </w:rPr>
        <w:t>an IRAP picture</w:t>
      </w:r>
      <w:r w:rsidR="008E544D" w:rsidRPr="00451613">
        <w:rPr>
          <w:highlight w:val="cyan"/>
          <w:lang w:val="en-US"/>
        </w:rPr>
        <w:t xml:space="preserve"> with NoRaslOutputFlag equal to 1</w:t>
      </w:r>
      <w:r w:rsidR="0058728F" w:rsidRPr="00451613">
        <w:rPr>
          <w:highlight w:val="cyan"/>
          <w:lang w:val="en-CA"/>
        </w:rPr>
        <w:t xml:space="preserve"> having that nuh_layer_id</w:t>
      </w:r>
      <w:r w:rsidR="008523D5" w:rsidRPr="00451613">
        <w:rPr>
          <w:highlight w:val="cyan"/>
          <w:lang w:val="en-CA"/>
        </w:rPr>
        <w:t xml:space="preserve"> value</w:t>
      </w:r>
      <w:r w:rsidR="0058728F" w:rsidRPr="00451613">
        <w:rPr>
          <w:highlight w:val="cyan"/>
          <w:lang w:val="en-CA"/>
        </w:rPr>
        <w:t xml:space="preserve">, inclusive, until either the next </w:t>
      </w:r>
      <w:r w:rsidR="008E544D" w:rsidRPr="00451613">
        <w:rPr>
          <w:highlight w:val="cyan"/>
          <w:lang w:val="en-CA"/>
        </w:rPr>
        <w:t>IRAP picture</w:t>
      </w:r>
      <w:r w:rsidR="00FE6D3B" w:rsidRPr="00451613">
        <w:rPr>
          <w:highlight w:val="cyan"/>
          <w:lang w:val="en-CA"/>
        </w:rPr>
        <w:t xml:space="preserve"> </w:t>
      </w:r>
      <w:r w:rsidR="0058728F" w:rsidRPr="00451613">
        <w:rPr>
          <w:highlight w:val="cyan"/>
          <w:lang w:val="en-CA"/>
        </w:rPr>
        <w:t>with that nuh_layer_id value</w:t>
      </w:r>
      <w:r w:rsidR="008E544D" w:rsidRPr="00451613">
        <w:rPr>
          <w:highlight w:val="cyan"/>
          <w:lang w:val="en-CA"/>
        </w:rPr>
        <w:t xml:space="preserve"> and </w:t>
      </w:r>
      <w:r w:rsidR="008E544D" w:rsidRPr="00451613">
        <w:rPr>
          <w:highlight w:val="cyan"/>
          <w:lang w:val="en-US"/>
        </w:rPr>
        <w:t>NoRaslOutputFlag equal to 1</w:t>
      </w:r>
      <w:r w:rsidR="0058728F" w:rsidRPr="00451613">
        <w:rPr>
          <w:highlight w:val="cyan"/>
          <w:lang w:val="en-CA"/>
        </w:rPr>
        <w:t xml:space="preserve">, exclusive, or the end of the </w:t>
      </w:r>
      <w:r w:rsidR="000D05CE" w:rsidRPr="00451613">
        <w:rPr>
          <w:highlight w:val="cyan"/>
          <w:lang w:val="en-CA"/>
        </w:rPr>
        <w:t>CVS</w:t>
      </w:r>
      <w:r w:rsidR="0058728F" w:rsidRPr="00451613">
        <w:rPr>
          <w:highlight w:val="cyan"/>
          <w:lang w:val="en-CA"/>
        </w:rPr>
        <w:t>, whichever is earlier</w:t>
      </w:r>
      <w:r w:rsidRPr="00451613">
        <w:rPr>
          <w:highlight w:val="cyan"/>
          <w:lang w:val="en-CA"/>
        </w:rPr>
        <w:t>.</w:t>
      </w:r>
      <w:r w:rsidR="001017EB" w:rsidRPr="00451613">
        <w:rPr>
          <w:highlight w:val="cyan"/>
          <w:lang w:val="en-CA"/>
        </w:rPr>
        <w:t xml:space="preserve"> The nuh_layer_id value the NAL unit containing the </w:t>
      </w:r>
      <w:r w:rsidR="00DC2377" w:rsidRPr="00451613">
        <w:rPr>
          <w:highlight w:val="cyan"/>
          <w:lang w:val="en-CA"/>
        </w:rPr>
        <w:t>SPS</w:t>
      </w:r>
      <w:r w:rsidR="001017EB" w:rsidRPr="00451613">
        <w:rPr>
          <w:highlight w:val="cyan"/>
          <w:lang w:val="en-CA"/>
        </w:rPr>
        <w:t xml:space="preserve"> RBSP that is activated for nuh_layer_id equal to nuhLayerIdA shall be less than or equal to nuhLayerIdA. The same </w:t>
      </w:r>
      <w:r w:rsidR="00DC2377" w:rsidRPr="00451613">
        <w:rPr>
          <w:highlight w:val="cyan"/>
          <w:lang w:val="en-CA"/>
        </w:rPr>
        <w:t>SPS</w:t>
      </w:r>
      <w:r w:rsidR="001017EB" w:rsidRPr="00451613">
        <w:rPr>
          <w:highlight w:val="cyan"/>
          <w:lang w:val="en-CA"/>
        </w:rPr>
        <w:t xml:space="preserve"> RBSP may be the active layer </w:t>
      </w:r>
      <w:r w:rsidR="00DC2377" w:rsidRPr="00451613">
        <w:rPr>
          <w:highlight w:val="cyan"/>
          <w:lang w:val="en-CA"/>
        </w:rPr>
        <w:t>SPS</w:t>
      </w:r>
      <w:r w:rsidR="001017EB" w:rsidRPr="00451613">
        <w:rPr>
          <w:highlight w:val="cyan"/>
          <w:lang w:val="en-CA"/>
        </w:rPr>
        <w:t xml:space="preserve"> for more than one nuh_layer_id value.</w:t>
      </w:r>
    </w:p>
    <w:p w:rsidR="00D75E56" w:rsidRPr="00451613" w:rsidRDefault="00D75E56" w:rsidP="00D75E56">
      <w:pPr>
        <w:numPr>
          <w:ilvl w:val="12"/>
          <w:numId w:val="0"/>
        </w:numPr>
        <w:rPr>
          <w:lang w:val="en-CA"/>
        </w:rPr>
      </w:pPr>
      <w:r w:rsidRPr="00451613">
        <w:rPr>
          <w:lang w:val="en-CA"/>
        </w:rPr>
        <w:t xml:space="preserve">Any </w:t>
      </w:r>
      <w:r w:rsidR="00DC2377" w:rsidRPr="00451613">
        <w:rPr>
          <w:lang w:val="en-CA"/>
        </w:rPr>
        <w:t>SPS</w:t>
      </w:r>
      <w:r w:rsidRPr="00451613">
        <w:rPr>
          <w:lang w:val="en-CA"/>
        </w:rPr>
        <w:t xml:space="preserve"> NAL unit containing the value of </w:t>
      </w:r>
      <w:r w:rsidR="00FB2350" w:rsidRPr="00451613">
        <w:rPr>
          <w:lang w:val="en-CA"/>
        </w:rPr>
        <w:t>sps_</w:t>
      </w:r>
      <w:r w:rsidRPr="00451613">
        <w:rPr>
          <w:lang w:val="en-CA"/>
        </w:rPr>
        <w:t xml:space="preserve">seq_parameter_set_id for the active </w:t>
      </w:r>
      <w:r w:rsidR="0058728F" w:rsidRPr="00451613">
        <w:rPr>
          <w:highlight w:val="cyan"/>
          <w:lang w:val="en-CA"/>
        </w:rPr>
        <w:t>layer</w:t>
      </w:r>
      <w:r w:rsidR="0058728F" w:rsidRPr="00451613">
        <w:rPr>
          <w:lang w:val="en-CA"/>
        </w:rPr>
        <w:t xml:space="preserve"> </w:t>
      </w:r>
      <w:r w:rsidR="00DC2377" w:rsidRPr="00451613">
        <w:rPr>
          <w:lang w:val="en-CA"/>
        </w:rPr>
        <w:t>SPS</w:t>
      </w:r>
      <w:r w:rsidRPr="00451613">
        <w:rPr>
          <w:lang w:val="en-CA"/>
        </w:rPr>
        <w:t xml:space="preserve"> RBSP shall have the same content as that of the active </w:t>
      </w:r>
      <w:r w:rsidR="0058728F" w:rsidRPr="00451613">
        <w:rPr>
          <w:highlight w:val="cyan"/>
          <w:lang w:val="en-CA"/>
        </w:rPr>
        <w:t>layer</w:t>
      </w:r>
      <w:r w:rsidR="0058728F" w:rsidRPr="00451613">
        <w:rPr>
          <w:lang w:val="en-CA"/>
        </w:rPr>
        <w:t xml:space="preserve"> </w:t>
      </w:r>
      <w:r w:rsidR="00DC2377" w:rsidRPr="00451613">
        <w:rPr>
          <w:lang w:val="en-CA"/>
        </w:rPr>
        <w:t>SPS</w:t>
      </w:r>
      <w:r w:rsidRPr="00451613">
        <w:rPr>
          <w:lang w:val="en-CA"/>
        </w:rPr>
        <w:t xml:space="preserve"> RBSP</w:t>
      </w:r>
      <w:r w:rsidR="00FB2350" w:rsidRPr="00451613">
        <w:rPr>
          <w:lang w:val="en-CA"/>
        </w:rPr>
        <w:t xml:space="preserve"> </w:t>
      </w:r>
      <w:r w:rsidRPr="00451613">
        <w:rPr>
          <w:lang w:val="en-CA"/>
        </w:rPr>
        <w:t xml:space="preserve">unless it follows the last </w:t>
      </w:r>
      <w:r w:rsidR="0058728F" w:rsidRPr="00451613">
        <w:rPr>
          <w:highlight w:val="cyan"/>
          <w:lang w:val="en-CA"/>
        </w:rPr>
        <w:t xml:space="preserve">coded picture for which the active layer </w:t>
      </w:r>
      <w:r w:rsidR="00DC2377" w:rsidRPr="00451613">
        <w:rPr>
          <w:highlight w:val="cyan"/>
          <w:lang w:val="en-CA"/>
        </w:rPr>
        <w:t>SPS</w:t>
      </w:r>
      <w:r w:rsidR="0058728F" w:rsidRPr="00451613">
        <w:rPr>
          <w:highlight w:val="cyan"/>
          <w:lang w:val="en-CA"/>
        </w:rPr>
        <w:t xml:space="preserve"> is required to be active</w:t>
      </w:r>
      <w:r w:rsidRPr="00451613">
        <w:rPr>
          <w:lang w:val="en-CA"/>
        </w:rPr>
        <w:t xml:space="preserve"> and precedes the first </w:t>
      </w:r>
      <w:r w:rsidRPr="00451613">
        <w:rPr>
          <w:highlight w:val="cyan"/>
          <w:lang w:val="en-CA"/>
        </w:rPr>
        <w:t xml:space="preserve">NAL unit </w:t>
      </w:r>
      <w:r w:rsidR="0058728F" w:rsidRPr="00451613">
        <w:rPr>
          <w:highlight w:val="cyan"/>
          <w:lang w:val="en-CA"/>
        </w:rPr>
        <w:t xml:space="preserve">activating a </w:t>
      </w:r>
      <w:r w:rsidR="00DC2377" w:rsidRPr="00451613">
        <w:rPr>
          <w:highlight w:val="cyan"/>
          <w:lang w:val="en-CA"/>
        </w:rPr>
        <w:t>SPS</w:t>
      </w:r>
      <w:r w:rsidR="0058728F" w:rsidRPr="00451613">
        <w:rPr>
          <w:highlight w:val="cyan"/>
          <w:lang w:val="en-CA"/>
        </w:rPr>
        <w:t xml:space="preserve"> of the same value of seq_parameter_set_id.</w:t>
      </w:r>
      <w:r w:rsidR="0058728F" w:rsidRPr="00451613">
        <w:rPr>
          <w:lang w:val="en-CA"/>
        </w:rPr>
        <w:t xml:space="preserve"> </w:t>
      </w:r>
    </w:p>
    <w:p w:rsidR="00D75E56" w:rsidRPr="00451613" w:rsidRDefault="00D75E56" w:rsidP="00D75E56">
      <w:pPr>
        <w:rPr>
          <w:lang w:val="en-CA"/>
        </w:rPr>
      </w:pPr>
      <w:r w:rsidRPr="00451613">
        <w:rPr>
          <w:lang w:val="en-CA"/>
        </w:rPr>
        <w:t xml:space="preserve">During operation of the decoding process </w:t>
      </w:r>
      <w:r w:rsidR="00232296" w:rsidRPr="00451613">
        <w:rPr>
          <w:highlight w:val="cyan"/>
          <w:lang w:val="en-CA"/>
        </w:rPr>
        <w:t>for VCL NAL units with a non-zero nuh_layer_id value</w:t>
      </w:r>
      <w:r w:rsidRPr="00451613">
        <w:rPr>
          <w:highlight w:val="cyan"/>
          <w:lang w:val="en-CA"/>
        </w:rPr>
        <w:t>,</w:t>
      </w:r>
      <w:r w:rsidRPr="00451613">
        <w:rPr>
          <w:lang w:val="en-CA"/>
        </w:rPr>
        <w:t xml:space="preserve"> the values of parameters of the active </w:t>
      </w:r>
      <w:r w:rsidR="00232296" w:rsidRPr="00451613">
        <w:rPr>
          <w:lang w:val="en-CA"/>
        </w:rPr>
        <w:t xml:space="preserve">layer </w:t>
      </w:r>
      <w:r w:rsidR="00DC2377" w:rsidRPr="00451613">
        <w:rPr>
          <w:lang w:val="en-CA"/>
        </w:rPr>
        <w:t>SPS</w:t>
      </w:r>
      <w:r w:rsidR="00232296" w:rsidRPr="00451613">
        <w:rPr>
          <w:lang w:val="en-CA"/>
        </w:rPr>
        <w:t xml:space="preserve"> for that non-zero nuh_layer_id value</w:t>
      </w:r>
      <w:r w:rsidRPr="00451613">
        <w:rPr>
          <w:lang w:val="en-CA"/>
        </w:rPr>
        <w:t xml:space="preserve">, and the active </w:t>
      </w:r>
      <w:r w:rsidR="00232296" w:rsidRPr="00451613">
        <w:rPr>
          <w:lang w:val="en-CA"/>
        </w:rPr>
        <w:t xml:space="preserve">layer </w:t>
      </w:r>
      <w:r w:rsidR="00DC2377" w:rsidRPr="00451613">
        <w:rPr>
          <w:lang w:val="en-CA"/>
        </w:rPr>
        <w:t>PPS</w:t>
      </w:r>
      <w:r w:rsidRPr="00451613">
        <w:rPr>
          <w:lang w:val="en-CA"/>
        </w:rPr>
        <w:t xml:space="preserve"> RBSP </w:t>
      </w:r>
      <w:r w:rsidR="00232296" w:rsidRPr="00451613">
        <w:rPr>
          <w:lang w:val="en-CA"/>
        </w:rPr>
        <w:t xml:space="preserve">for that non-zero nuh_layer_id value </w:t>
      </w:r>
      <w:r w:rsidR="00D437C0" w:rsidRPr="00451613">
        <w:rPr>
          <w:lang w:val="en-CA"/>
        </w:rPr>
        <w:t xml:space="preserve">are </w:t>
      </w:r>
      <w:r w:rsidRPr="00451613">
        <w:rPr>
          <w:lang w:val="en-CA"/>
        </w:rPr>
        <w:t xml:space="preserve">considered in effect. </w:t>
      </w:r>
    </w:p>
    <w:p w:rsidR="00232296" w:rsidRPr="001533A7" w:rsidRDefault="00232296" w:rsidP="00451613">
      <w:pPr>
        <w:pStyle w:val="Annex6"/>
      </w:pPr>
      <w:r w:rsidRPr="001533A7">
        <w:t xml:space="preserve">Order of access units and </w:t>
      </w:r>
      <w:r w:rsidR="00A37CD9" w:rsidRPr="001533A7">
        <w:t xml:space="preserve">their </w:t>
      </w:r>
      <w:r w:rsidRPr="001533A7">
        <w:t xml:space="preserve">association to </w:t>
      </w:r>
      <w:r w:rsidR="000D05CE" w:rsidRPr="001533A7">
        <w:t>CVS</w:t>
      </w:r>
    </w:p>
    <w:p w:rsidR="00232296" w:rsidRPr="00451613" w:rsidRDefault="00232296" w:rsidP="00232296">
      <w:pPr>
        <w:pStyle w:val="3N"/>
        <w:rPr>
          <w:lang w:val="en-CA"/>
        </w:rPr>
      </w:pPr>
      <w:r w:rsidRPr="00451613">
        <w:rPr>
          <w:lang w:val="en-CA"/>
        </w:rPr>
        <w:t xml:space="preserve">The specifications in subclause </w:t>
      </w:r>
      <w:r w:rsidRPr="00451613">
        <w:rPr>
          <w:highlight w:val="yellow"/>
          <w:lang w:val="en-CA"/>
        </w:rPr>
        <w:t>7.4.</w:t>
      </w:r>
      <w:r w:rsidR="00A37CD9" w:rsidRPr="00451613">
        <w:rPr>
          <w:highlight w:val="yellow"/>
          <w:lang w:val="en-CA"/>
        </w:rPr>
        <w:t>2</w:t>
      </w:r>
      <w:r w:rsidRPr="00451613">
        <w:rPr>
          <w:highlight w:val="yellow"/>
          <w:lang w:val="en-CA"/>
        </w:rPr>
        <w:t>.4.</w:t>
      </w:r>
      <w:r w:rsidR="00D437C0" w:rsidRPr="00451613">
        <w:rPr>
          <w:highlight w:val="yellow"/>
          <w:lang w:val="en-CA"/>
        </w:rPr>
        <w:t>3</w:t>
      </w:r>
      <w:r w:rsidRPr="00451613">
        <w:rPr>
          <w:lang w:val="en-CA"/>
        </w:rPr>
        <w:t xml:space="preserve"> apply.</w:t>
      </w:r>
      <w:r w:rsidR="007F6650" w:rsidRPr="00451613">
        <w:rPr>
          <w:lang w:val="en-CA"/>
        </w:rPr>
        <w:t xml:space="preserve"> </w:t>
      </w:r>
    </w:p>
    <w:p w:rsidR="007F6650" w:rsidRPr="001533A7" w:rsidRDefault="007F6650" w:rsidP="00451613">
      <w:pPr>
        <w:pStyle w:val="Annex6"/>
      </w:pPr>
      <w:r w:rsidRPr="001533A7">
        <w:t>Order of NAL units and coded pictures and association to access units</w:t>
      </w:r>
    </w:p>
    <w:p w:rsidR="00232296" w:rsidRPr="00451613" w:rsidRDefault="007F6650" w:rsidP="002E084B">
      <w:pPr>
        <w:rPr>
          <w:lang w:val="en-CA"/>
        </w:rPr>
      </w:pPr>
      <w:r w:rsidRPr="00451613">
        <w:rPr>
          <w:lang w:val="en-CA"/>
        </w:rPr>
        <w:t xml:space="preserve">The specifications in subclause </w:t>
      </w:r>
      <w:r w:rsidRPr="00451613">
        <w:rPr>
          <w:highlight w:val="yellow"/>
          <w:lang w:val="en-CA"/>
        </w:rPr>
        <w:t>7.4.</w:t>
      </w:r>
      <w:r w:rsidR="00A37CD9" w:rsidRPr="00451613">
        <w:rPr>
          <w:highlight w:val="yellow"/>
          <w:lang w:val="en-CA"/>
        </w:rPr>
        <w:t>2</w:t>
      </w:r>
      <w:r w:rsidRPr="00451613">
        <w:rPr>
          <w:highlight w:val="yellow"/>
          <w:lang w:val="en-CA"/>
        </w:rPr>
        <w:t>.4.</w:t>
      </w:r>
      <w:r w:rsidR="00D437C0" w:rsidRPr="00451613">
        <w:rPr>
          <w:highlight w:val="yellow"/>
          <w:lang w:val="en-CA"/>
        </w:rPr>
        <w:t>4</w:t>
      </w:r>
      <w:r w:rsidRPr="00451613">
        <w:rPr>
          <w:lang w:val="en-CA"/>
        </w:rPr>
        <w:t xml:space="preserve"> apply.</w:t>
      </w:r>
    </w:p>
    <w:p w:rsidR="007F6650" w:rsidRPr="001533A7" w:rsidRDefault="007F6650" w:rsidP="00451613">
      <w:pPr>
        <w:pStyle w:val="Annex6"/>
      </w:pPr>
      <w:r w:rsidRPr="001533A7">
        <w:t>Order of VCL NAL units and association to coded pictures</w:t>
      </w:r>
    </w:p>
    <w:p w:rsidR="007F6650" w:rsidRPr="00451613" w:rsidRDefault="007F6650" w:rsidP="007F6650">
      <w:pPr>
        <w:rPr>
          <w:lang w:val="en-CA"/>
        </w:rPr>
      </w:pPr>
      <w:r w:rsidRPr="00451613">
        <w:rPr>
          <w:lang w:val="en-CA"/>
        </w:rPr>
        <w:t xml:space="preserve">The specifications in subclause </w:t>
      </w:r>
      <w:r w:rsidRPr="00451613">
        <w:rPr>
          <w:highlight w:val="yellow"/>
          <w:lang w:val="en-CA"/>
        </w:rPr>
        <w:t>7.4.</w:t>
      </w:r>
      <w:r w:rsidR="00A37CD9" w:rsidRPr="00451613">
        <w:rPr>
          <w:highlight w:val="yellow"/>
          <w:lang w:val="en-CA"/>
        </w:rPr>
        <w:t>2</w:t>
      </w:r>
      <w:r w:rsidRPr="00451613">
        <w:rPr>
          <w:highlight w:val="yellow"/>
          <w:lang w:val="en-CA"/>
        </w:rPr>
        <w:t>.4.</w:t>
      </w:r>
      <w:r w:rsidR="00D437C0" w:rsidRPr="00451613">
        <w:rPr>
          <w:highlight w:val="yellow"/>
          <w:lang w:val="en-CA"/>
        </w:rPr>
        <w:t>5</w:t>
      </w:r>
      <w:r w:rsidRPr="00451613">
        <w:rPr>
          <w:lang w:val="en-CA"/>
        </w:rPr>
        <w:t xml:space="preserve"> apply.</w:t>
      </w:r>
    </w:p>
    <w:p w:rsidR="005C4C1E" w:rsidRPr="001533A7" w:rsidRDefault="005C4C1E" w:rsidP="00451613">
      <w:pPr>
        <w:pStyle w:val="Annex4"/>
      </w:pPr>
      <w:bookmarkStart w:id="1331" w:name="_Toc357439247"/>
      <w:bookmarkStart w:id="1332" w:name="_Toc356824271"/>
      <w:bookmarkStart w:id="1333" w:name="_Toc356148078"/>
      <w:bookmarkStart w:id="1334" w:name="_Toc348629397"/>
      <w:bookmarkStart w:id="1335" w:name="_Toc351367631"/>
      <w:bookmarkStart w:id="1336" w:name="_Toc361327401"/>
      <w:r w:rsidRPr="001533A7">
        <w:t>Raw byte sequence payloads</w:t>
      </w:r>
      <w:r w:rsidR="00F847BE" w:rsidRPr="001533A7">
        <w:t xml:space="preserve">, </w:t>
      </w:r>
      <w:r w:rsidRPr="001533A7">
        <w:t>trailing bits</w:t>
      </w:r>
      <w:r w:rsidR="00F847BE" w:rsidRPr="001533A7">
        <w:t>, and byte alignment</w:t>
      </w:r>
      <w:r w:rsidRPr="001533A7">
        <w:t xml:space="preserve"> semantics</w:t>
      </w:r>
      <w:bookmarkEnd w:id="1331"/>
      <w:bookmarkEnd w:id="1332"/>
      <w:bookmarkEnd w:id="1333"/>
      <w:bookmarkEnd w:id="1334"/>
      <w:bookmarkEnd w:id="1335"/>
      <w:bookmarkEnd w:id="1336"/>
    </w:p>
    <w:p w:rsidR="005C4C1E" w:rsidRPr="001533A7" w:rsidRDefault="005C4C1E" w:rsidP="00451613">
      <w:pPr>
        <w:pStyle w:val="Annex5"/>
        <w:ind w:left="2232"/>
      </w:pPr>
      <w:bookmarkStart w:id="1337" w:name="_Ref348090354"/>
      <w:r w:rsidRPr="001533A7">
        <w:t>Video parameter set RBSP semantics</w:t>
      </w:r>
      <w:bookmarkEnd w:id="1337"/>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7.4.</w:t>
      </w:r>
      <w:r w:rsidR="00983DDC" w:rsidRPr="00451613">
        <w:rPr>
          <w:highlight w:val="yellow"/>
          <w:lang w:val="en-CA"/>
        </w:rPr>
        <w:t>3</w:t>
      </w:r>
      <w:r w:rsidRPr="00451613">
        <w:rPr>
          <w:highlight w:val="yellow"/>
          <w:lang w:val="en-CA"/>
        </w:rPr>
        <w:t>.1</w:t>
      </w:r>
      <w:r w:rsidRPr="00451613">
        <w:rPr>
          <w:lang w:val="en-CA"/>
        </w:rPr>
        <w:t xml:space="preserve"> apply with following modifications and additions.</w:t>
      </w:r>
    </w:p>
    <w:p w:rsidR="008C4137" w:rsidRPr="00451613" w:rsidRDefault="008C4137" w:rsidP="005C4C1E">
      <w:pPr>
        <w:pStyle w:val="3N"/>
        <w:rPr>
          <w:lang w:val="en-CA"/>
        </w:rPr>
      </w:pPr>
      <w:r w:rsidRPr="00451613">
        <w:rPr>
          <w:lang w:val="en-CA"/>
        </w:rPr>
        <w:t>–</w:t>
      </w:r>
      <w:r w:rsidRPr="00451613">
        <w:rPr>
          <w:lang w:val="en-CA"/>
        </w:rPr>
        <w:tab/>
      </w:r>
      <w:proofErr w:type="gramStart"/>
      <w:r w:rsidRPr="00451613">
        <w:rPr>
          <w:lang w:val="en-CA"/>
        </w:rPr>
        <w:t>layerSetLayerIdList</w:t>
      </w:r>
      <w:proofErr w:type="gramEnd"/>
      <w:r w:rsidRPr="00451613">
        <w:rPr>
          <w:lang w:val="en-CA"/>
        </w:rPr>
        <w:t xml:space="preserve"> is replaced by LayerSetLayerIdList </w:t>
      </w:r>
    </w:p>
    <w:p w:rsidR="008C4137" w:rsidRPr="00451613" w:rsidRDefault="008C4137" w:rsidP="005C4C1E">
      <w:pPr>
        <w:pStyle w:val="3N"/>
        <w:rPr>
          <w:lang w:val="en-CA"/>
        </w:rPr>
      </w:pPr>
      <w:r w:rsidRPr="00451613">
        <w:rPr>
          <w:lang w:val="en-CA"/>
        </w:rPr>
        <w:lastRenderedPageBreak/>
        <w:t>–</w:t>
      </w:r>
      <w:r w:rsidRPr="00451613">
        <w:rPr>
          <w:lang w:val="en-CA"/>
        </w:rPr>
        <w:tab/>
      </w:r>
      <w:proofErr w:type="gramStart"/>
      <w:r w:rsidRPr="00451613">
        <w:rPr>
          <w:lang w:val="en-CA"/>
        </w:rPr>
        <w:t>numLayersInIdList</w:t>
      </w:r>
      <w:proofErr w:type="gramEnd"/>
      <w:r w:rsidRPr="00451613">
        <w:rPr>
          <w:lang w:val="en-CA"/>
        </w:rPr>
        <w:t xml:space="preserve"> is replaced by NumLayersInIdList </w:t>
      </w:r>
    </w:p>
    <w:p w:rsidR="00081094" w:rsidRPr="00451613" w:rsidRDefault="00081094" w:rsidP="00081094">
      <w:pPr>
        <w:tabs>
          <w:tab w:val="left" w:pos="2977"/>
        </w:tabs>
        <w:rPr>
          <w:lang w:val="en-CA"/>
        </w:rPr>
      </w:pPr>
      <w:proofErr w:type="gramStart"/>
      <w:r w:rsidRPr="00451613">
        <w:rPr>
          <w:b/>
          <w:lang w:val="en-CA"/>
        </w:rPr>
        <w:t>vps_extension_offset</w:t>
      </w:r>
      <w:proofErr w:type="gramEnd"/>
      <w:r w:rsidRPr="00451613">
        <w:rPr>
          <w:b/>
          <w:lang w:val="en-CA"/>
        </w:rPr>
        <w:t xml:space="preserve"> </w:t>
      </w:r>
      <w:r w:rsidRPr="00451613">
        <w:rPr>
          <w:lang w:val="en-CA"/>
        </w:rPr>
        <w:t xml:space="preserve">specifies the byte offset of the next set of fixed-length coded information in the </w:t>
      </w:r>
      <w:r w:rsidR="00DC2377" w:rsidRPr="00451613">
        <w:rPr>
          <w:lang w:val="en-CA"/>
        </w:rPr>
        <w:t>VPS</w:t>
      </w:r>
      <w:r w:rsidRPr="00451613">
        <w:rPr>
          <w:lang w:val="en-CA"/>
        </w:rPr>
        <w:t xml:space="preserve"> NAL unit, starting from the beginning of the NAL unit.</w:t>
      </w:r>
    </w:p>
    <w:p w:rsidR="00081094" w:rsidRPr="00451613" w:rsidRDefault="00081094" w:rsidP="00081094">
      <w:pPr>
        <w:pStyle w:val="Note1CharCharCharCharCharChar"/>
        <w:rPr>
          <w:lang w:val="en-CA"/>
        </w:rPr>
      </w:pPr>
      <w:r w:rsidRPr="00451613">
        <w:rPr>
          <w:lang w:val="en-CA"/>
        </w:rPr>
        <w:t>NOTE –</w:t>
      </w:r>
      <w:r w:rsidR="00DC2377" w:rsidRPr="00451613">
        <w:rPr>
          <w:lang w:val="en-CA"/>
        </w:rPr>
        <w:t>VPS</w:t>
      </w:r>
      <w:r w:rsidRPr="00451613">
        <w:rPr>
          <w:lang w:val="en-CA"/>
        </w:rPr>
        <w:t xml:space="preserve"> information for non-base layer or view starts from a byte-aligned position of the </w:t>
      </w:r>
      <w:r w:rsidR="00DC2377" w:rsidRPr="00451613">
        <w:rPr>
          <w:lang w:val="en-CA"/>
        </w:rPr>
        <w:t>VPS</w:t>
      </w:r>
      <w:r w:rsidRPr="00451613">
        <w:rPr>
          <w:lang w:val="en-CA"/>
        </w:rPr>
        <w:t xml:space="preserve"> NAL unit, with fixed-length coded information that is essential for session negotiation and/or capability exchange. The byte offset specified by vps_extension_offset would then help to locate and access those essential information in the </w:t>
      </w:r>
      <w:r w:rsidR="00DC2377" w:rsidRPr="00451613">
        <w:rPr>
          <w:lang w:val="en-CA"/>
        </w:rPr>
        <w:t>VPS</w:t>
      </w:r>
      <w:r w:rsidRPr="00451613">
        <w:rPr>
          <w:lang w:val="en-CA"/>
        </w:rPr>
        <w:t xml:space="preserve"> NAL unit without the need of entropy decoding, which may not be equipped with some network entities that may desire to access only the information in the </w:t>
      </w:r>
      <w:r w:rsidR="00DC2377" w:rsidRPr="00451613">
        <w:rPr>
          <w:lang w:val="en-CA"/>
        </w:rPr>
        <w:t>VPS</w:t>
      </w:r>
      <w:r w:rsidRPr="00451613">
        <w:rPr>
          <w:lang w:val="en-CA"/>
        </w:rPr>
        <w:t xml:space="preserve"> that is essential for session negotiation and/or capability exchange.</w:t>
      </w:r>
    </w:p>
    <w:p w:rsidR="00081094" w:rsidRPr="00451613" w:rsidRDefault="00081094" w:rsidP="00081094">
      <w:pPr>
        <w:rPr>
          <w:lang w:val="en-CA"/>
        </w:rPr>
      </w:pPr>
      <w:proofErr w:type="gramStart"/>
      <w:r w:rsidRPr="00451613">
        <w:rPr>
          <w:b/>
          <w:lang w:val="en-CA"/>
        </w:rPr>
        <w:t>vps_extension_flag</w:t>
      </w:r>
      <w:proofErr w:type="gramEnd"/>
      <w:r w:rsidRPr="00451613">
        <w:rPr>
          <w:lang w:val="en-CA"/>
        </w:rPr>
        <w:t xml:space="preserve"> equal to 0 specifies that no vps_extension( ) syntax structure is present in the </w:t>
      </w:r>
      <w:r w:rsidR="00DC2377" w:rsidRPr="00451613">
        <w:rPr>
          <w:lang w:val="en-CA"/>
        </w:rPr>
        <w:t>VPS</w:t>
      </w:r>
      <w:r w:rsidRPr="00451613">
        <w:rPr>
          <w:lang w:val="en-CA"/>
        </w:rPr>
        <w:t xml:space="preserve"> RBSP syntax structure. </w:t>
      </w:r>
      <w:proofErr w:type="gramStart"/>
      <w:r w:rsidRPr="00451613">
        <w:rPr>
          <w:lang w:val="en-CA"/>
        </w:rPr>
        <w:t>vps_extension_flag</w:t>
      </w:r>
      <w:proofErr w:type="gramEnd"/>
      <w:r w:rsidRPr="00451613">
        <w:rPr>
          <w:lang w:val="en-CA"/>
        </w:rPr>
        <w:t xml:space="preserve"> equal to 1 specifies that the vps_extension( ) syntax structure is present in the </w:t>
      </w:r>
      <w:r w:rsidR="00DC2377" w:rsidRPr="00451613">
        <w:rPr>
          <w:lang w:val="en-CA"/>
        </w:rPr>
        <w:t>VPS</w:t>
      </w:r>
      <w:r w:rsidRPr="00451613">
        <w:rPr>
          <w:lang w:val="en-CA"/>
        </w:rPr>
        <w:t xml:space="preserve"> RBSP syntax structure. When </w:t>
      </w:r>
      <w:r w:rsidR="005066D7" w:rsidRPr="00451613">
        <w:rPr>
          <w:lang w:val="en-CA"/>
        </w:rPr>
        <w:t>vps_</w:t>
      </w:r>
      <w:r w:rsidRPr="00451613">
        <w:rPr>
          <w:lang w:val="en-CA"/>
        </w:rPr>
        <w:t xml:space="preserve">max_layers_minus1 is greater than 0, vps_extension_flag shall be equal to 1. </w:t>
      </w:r>
      <w:r w:rsidR="0069799E">
        <w:rPr>
          <w:szCs w:val="22"/>
          <w:highlight w:val="yellow"/>
        </w:rPr>
        <w:t>[Ed. (MH): This constraint seems too restrictive. At least the base layer should be allowed to have an active SPS with sps_extension_flag equal to 0. Furthermore, each syntax elements in sps_</w:t>
      </w:r>
      <w:proofErr w:type="gramStart"/>
      <w:r w:rsidR="0069799E">
        <w:rPr>
          <w:szCs w:val="22"/>
          <w:highlight w:val="yellow"/>
        </w:rPr>
        <w:t>extension(</w:t>
      </w:r>
      <w:proofErr w:type="gramEnd"/>
      <w:r w:rsidR="0069799E">
        <w:rPr>
          <w:szCs w:val="22"/>
          <w:highlight w:val="yellow"/>
        </w:rPr>
        <w:t> ) should have a default value, so if the encoder is satisfied with using the default values, why should it set sps_extension_flag equal to 1?] [Ed. (GT): The restriction was errounsly copied and pasted from vps_extension_flag when adding the SPS extension. Hence whether there should be a restriction and if yes how it should be is actually an open issue. ]</w:t>
      </w:r>
      <w:r w:rsidR="0069799E">
        <w:rPr>
          <w:lang w:val="en-CA"/>
        </w:rPr>
        <w:t xml:space="preserve"> </w:t>
      </w:r>
    </w:p>
    <w:p w:rsidR="005C4C1E" w:rsidRPr="00451613" w:rsidRDefault="005C4C1E" w:rsidP="005C4C1E">
      <w:pPr>
        <w:pStyle w:val="3N"/>
        <w:rPr>
          <w:lang w:val="en-CA"/>
        </w:rPr>
      </w:pPr>
      <w:proofErr w:type="gramStart"/>
      <w:r w:rsidRPr="00451613">
        <w:rPr>
          <w:b/>
          <w:lang w:val="en-CA"/>
        </w:rPr>
        <w:t>vps_extension2_flag</w:t>
      </w:r>
      <w:proofErr w:type="gramEnd"/>
      <w:r w:rsidRPr="00451613">
        <w:rPr>
          <w:lang w:val="en-CA"/>
        </w:rPr>
        <w:t xml:space="preserve"> equal to 0 specifies that no vps_extension_data_flag syntax elements are present in the </w:t>
      </w:r>
      <w:r w:rsidR="00DC2377" w:rsidRPr="00451613">
        <w:rPr>
          <w:lang w:val="en-CA"/>
        </w:rPr>
        <w:t>VPS</w:t>
      </w:r>
      <w:r w:rsidRPr="00451613">
        <w:rPr>
          <w:lang w:val="en-CA"/>
        </w:rPr>
        <w:t xml:space="preserve"> RBSP syntax structure. </w:t>
      </w:r>
      <w:proofErr w:type="gramStart"/>
      <w:r w:rsidRPr="00451613">
        <w:rPr>
          <w:lang w:val="en-CA"/>
        </w:rPr>
        <w:t>vps_extension2_flag</w:t>
      </w:r>
      <w:proofErr w:type="gramEnd"/>
      <w:r w:rsidRPr="00451613">
        <w:rPr>
          <w:lang w:val="en-CA"/>
        </w:rPr>
        <w:t xml:space="preserve"> shall be equal to </w:t>
      </w:r>
      <w:r w:rsidR="008858AB" w:rsidRPr="00451613">
        <w:rPr>
          <w:lang w:val="en-CA"/>
        </w:rPr>
        <w:t xml:space="preserve">0 </w:t>
      </w:r>
      <w:r w:rsidRPr="00451613">
        <w:rPr>
          <w:lang w:val="en-CA"/>
        </w:rPr>
        <w:t xml:space="preserve">in bitstreams conforming to this </w:t>
      </w:r>
      <w:r w:rsidR="008858AB" w:rsidRPr="00451613">
        <w:rPr>
          <w:lang w:val="en-CA"/>
        </w:rPr>
        <w:t>version of this Specification</w:t>
      </w:r>
      <w:r w:rsidRPr="00451613">
        <w:rPr>
          <w:lang w:val="en-CA"/>
        </w:rPr>
        <w:t>. The value of 1 for vps_extension2_flag is reserved for future use by ITU</w:t>
      </w:r>
      <w:r w:rsidRPr="00451613">
        <w:rPr>
          <w:lang w:val="en-CA"/>
        </w:rPr>
        <w:noBreakHyphen/>
        <w:t xml:space="preserve">T | ISO/IEC. Decoders shall ignore all data that follow the value 1 for vps_extension2_flag in a </w:t>
      </w:r>
      <w:r w:rsidR="00DC2377" w:rsidRPr="00451613">
        <w:rPr>
          <w:lang w:val="en-CA"/>
        </w:rPr>
        <w:t>VPS</w:t>
      </w:r>
      <w:r w:rsidRPr="00451613">
        <w:rPr>
          <w:lang w:val="en-CA"/>
        </w:rPr>
        <w:t xml:space="preserve"> NAL unit.</w:t>
      </w:r>
    </w:p>
    <w:p w:rsidR="005C4C1E" w:rsidRPr="001533A7" w:rsidRDefault="005C4C1E" w:rsidP="00451613">
      <w:pPr>
        <w:pStyle w:val="Annex6"/>
      </w:pPr>
      <w:r w:rsidRPr="001533A7">
        <w:t>Video parameter set extension semantics</w:t>
      </w:r>
    </w:p>
    <w:p w:rsidR="005C4C1E" w:rsidRPr="00451613" w:rsidRDefault="005C4C1E" w:rsidP="005C4C1E">
      <w:pPr>
        <w:pStyle w:val="3N"/>
        <w:rPr>
          <w:lang w:val="en-CA"/>
        </w:rPr>
      </w:pPr>
      <w:proofErr w:type="gramStart"/>
      <w:r w:rsidRPr="00451613">
        <w:rPr>
          <w:b/>
          <w:lang w:val="en-CA"/>
        </w:rPr>
        <w:t>vps_extension_byte_alignment_reserved_one_bit</w:t>
      </w:r>
      <w:proofErr w:type="gramEnd"/>
      <w:r w:rsidRPr="00451613">
        <w:rPr>
          <w:lang w:val="en-CA"/>
        </w:rPr>
        <w:t xml:space="preserve"> shall be equal to 1.</w:t>
      </w:r>
    </w:p>
    <w:p w:rsidR="001A6A02" w:rsidRPr="00451613" w:rsidRDefault="001A6A02" w:rsidP="001A6A02">
      <w:pPr>
        <w:rPr>
          <w:lang w:val="en-CA"/>
        </w:rPr>
      </w:pPr>
      <w:proofErr w:type="gramStart"/>
      <w:r w:rsidRPr="00451613">
        <w:rPr>
          <w:b/>
          <w:lang w:val="en-CA"/>
        </w:rPr>
        <w:t>avc_base_layer_flag</w:t>
      </w:r>
      <w:proofErr w:type="gramEnd"/>
      <w:r w:rsidRPr="00451613">
        <w:rPr>
          <w:lang w:val="en-CA"/>
        </w:rPr>
        <w:t xml:space="preserve"> equal to 1 specifies that the base layer conforms to Rec. ITU-T H.264 | ISO/IEC 14496-10, equal to</w:t>
      </w:r>
      <w:r w:rsidR="000C6B5B" w:rsidRPr="00451613">
        <w:rPr>
          <w:lang w:val="en-CA"/>
        </w:rPr>
        <w:t> </w:t>
      </w:r>
      <w:r w:rsidRPr="00451613">
        <w:rPr>
          <w:lang w:val="en-CA"/>
        </w:rPr>
        <w:t xml:space="preserve">0 specifies that it conforms to this specification.  </w:t>
      </w:r>
    </w:p>
    <w:p w:rsidR="00847581" w:rsidRPr="00B6378E" w:rsidRDefault="000C4DDD" w:rsidP="001A6A02">
      <w:pPr>
        <w:rPr>
          <w:highlight w:val="yellow"/>
        </w:rPr>
      </w:pPr>
      <w:r w:rsidRPr="00B6378E">
        <w:rPr>
          <w:highlight w:val="yellow"/>
        </w:rPr>
        <w:t>[Ed. (YK): For possible support of base layer of other codecs, e.g. MPEG-2, a flag is not sufficient.]</w:t>
      </w:r>
    </w:p>
    <w:p w:rsidR="001A6A02" w:rsidRPr="00B6378E" w:rsidRDefault="000C4DDD" w:rsidP="001A6A02">
      <w:r w:rsidRPr="00B6378E">
        <w:t>When avc_base_layer_flag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B6378E">
        <w:softHyphen/>
        <w:t>T H.264 | ISO/IEC 14496-10 subclause G.8.8.1 with any value for temporal_id as the input shall result in a set of CVSs, with each CVS conforming to one or more of the profiles specified in Rec. ITU</w:t>
      </w:r>
      <w:r w:rsidRPr="00B6378E">
        <w:softHyphen/>
        <w:t>T H.264 | ISO/IEC 14496-10 Annexes A, G and H.</w:t>
      </w:r>
    </w:p>
    <w:p w:rsidR="00B160FE" w:rsidRPr="00B6378E" w:rsidRDefault="000C4DDD" w:rsidP="00D90739">
      <w:pPr>
        <w:tabs>
          <w:tab w:val="clear" w:pos="794"/>
          <w:tab w:val="clear" w:pos="1191"/>
          <w:tab w:val="clear" w:pos="1588"/>
          <w:tab w:val="clear" w:pos="1985"/>
          <w:tab w:val="left" w:pos="360"/>
          <w:tab w:val="left" w:pos="720"/>
          <w:tab w:val="left" w:pos="1080"/>
          <w:tab w:val="left" w:pos="1440"/>
        </w:tabs>
        <w:rPr>
          <w:b/>
        </w:rPr>
      </w:pPr>
      <w:r w:rsidRPr="00B6378E">
        <w:rPr>
          <w:b/>
        </w:rPr>
        <w:t xml:space="preserve">splitting_flag </w:t>
      </w:r>
      <w:r w:rsidRPr="00B6378E">
        <w:t>equal to 1 indicates that the bits of the nuh_layer_id syntax element in the NAL unit header are split into n segments with a length, in bits, according to the values of the dimension_id_len_</w:t>
      </w:r>
      <w:proofErr w:type="gramStart"/>
      <w:r w:rsidRPr="00B6378E">
        <w:t>minus1[</w:t>
      </w:r>
      <w:proofErr w:type="gramEnd"/>
      <w:r w:rsidRPr="00B6378E">
        <w:t> i ] syntax element and that the n segments are associated with the n scalability dimensions indicated in scalability_mask_flag[ i ]. When splitting_flag is equal to 1, the value of the j-th segment of the nuh_layer_id of i-th layer shall be equal to the value of dimension_id</w:t>
      </w:r>
      <w:proofErr w:type="gramStart"/>
      <w:r w:rsidRPr="00B6378E">
        <w:t>[ i</w:t>
      </w:r>
      <w:proofErr w:type="gramEnd"/>
      <w:r w:rsidRPr="00B6378E">
        <w:t xml:space="preserve"> ][ j ]. </w:t>
      </w:r>
      <w:proofErr w:type="gramStart"/>
      <w:r w:rsidRPr="00B6378E">
        <w:t>splitting_flag</w:t>
      </w:r>
      <w:proofErr w:type="gramEnd"/>
      <w:r w:rsidRPr="00B6378E">
        <w:t xml:space="preserve"> equal to 0 does not indicate the above constraint.</w:t>
      </w:r>
    </w:p>
    <w:p w:rsidR="008251E8" w:rsidRPr="00451613" w:rsidRDefault="003B3A3A" w:rsidP="008251E8">
      <w:pPr>
        <w:pStyle w:val="Note1"/>
        <w:rPr>
          <w:lang w:val="en-CA"/>
        </w:rPr>
      </w:pPr>
      <w:r>
        <w:t>NOTE</w:t>
      </w:r>
      <w:r w:rsidR="008251E8" w:rsidRPr="00451613">
        <w:rPr>
          <w:lang w:val="en-CA"/>
        </w:rPr>
        <w:t> – When splitting_flag is equal to 1, i.e. the restriction reported in the semantics of the dimension_id[ i ][ j ] syntax element is obeyed, scalable identifiers can be derived from the nuh_layer_id syntax element in the NAL unit header by a bit masked copy as an alternative to the derivation as reported in the semantics of the dimension_id[ i ][ j ] syntax element. The respective bit mask for the i-th scalable dimension is defined by the value of the dimension_id_len_minus1[ i ] syntax element and dimBitOffset[ i ] as specified in the semantics of dimension_id_len_minus1[ j ].</w:t>
      </w:r>
    </w:p>
    <w:p w:rsidR="00081094" w:rsidRPr="00451613" w:rsidRDefault="00081094" w:rsidP="00D90739">
      <w:pPr>
        <w:tabs>
          <w:tab w:val="clear" w:pos="794"/>
          <w:tab w:val="clear" w:pos="1191"/>
          <w:tab w:val="clear" w:pos="1588"/>
          <w:tab w:val="clear" w:pos="1985"/>
          <w:tab w:val="left" w:pos="360"/>
          <w:tab w:val="left" w:pos="720"/>
          <w:tab w:val="left" w:pos="1080"/>
          <w:tab w:val="left" w:pos="1440"/>
        </w:tabs>
        <w:rPr>
          <w:lang w:val="en-CA"/>
        </w:rPr>
      </w:pPr>
      <w:r w:rsidRPr="00451613">
        <w:rPr>
          <w:b/>
          <w:lang w:val="en-CA"/>
        </w:rPr>
        <w:t>scalability_mask</w:t>
      </w:r>
      <w:proofErr w:type="gramStart"/>
      <w:r w:rsidRPr="00451613">
        <w:rPr>
          <w:lang w:val="en-CA"/>
        </w:rPr>
        <w:t>[ i</w:t>
      </w:r>
      <w:proofErr w:type="gramEnd"/>
      <w:r w:rsidRPr="00451613">
        <w:rPr>
          <w:lang w:val="en-CA"/>
        </w:rPr>
        <w:t xml:space="preserve"> ] equal to 1 indicates that dimension_id syntax elements corresponding to the i-th scalability dimension in </w:t>
      </w:r>
      <w:r w:rsidR="000C4DDD" w:rsidRPr="00451613">
        <w:rPr>
          <w:lang w:val="en-CA"/>
        </w:rPr>
        <w:fldChar w:fldCharType="begin" w:fldLock="1"/>
      </w:r>
      <w:r w:rsidR="001347F9" w:rsidRPr="00451613">
        <w:rPr>
          <w:lang w:val="en-CA"/>
        </w:rPr>
        <w:instrText xml:space="preserve"> REF _Ref342859264 \h </w:instrText>
      </w:r>
      <w:r w:rsidR="000C4DDD" w:rsidRPr="00451613">
        <w:rPr>
          <w:lang w:val="en-CA"/>
        </w:rPr>
      </w:r>
      <w:r w:rsidR="000C4DDD" w:rsidRPr="00451613">
        <w:rPr>
          <w:lang w:val="en-CA"/>
        </w:rPr>
        <w:fldChar w:fldCharType="separate"/>
      </w:r>
      <w:r w:rsidR="00280FDB" w:rsidRPr="008E14A4">
        <w:t>Table </w:t>
      </w:r>
      <w:r w:rsidR="00280FDB" w:rsidRPr="00451613">
        <w:rPr>
          <w:lang w:val="en-CA"/>
        </w:rPr>
        <w:t>F</w:t>
      </w:r>
      <w:r w:rsidR="00280FDB" w:rsidRPr="008E14A4">
        <w:noBreakHyphen/>
      </w:r>
      <w:r w:rsidR="00280FDB">
        <w:rPr>
          <w:noProof/>
        </w:rPr>
        <w:t>1</w:t>
      </w:r>
      <w:r w:rsidR="000C4DDD" w:rsidRPr="00451613">
        <w:rPr>
          <w:lang w:val="en-CA"/>
        </w:rPr>
        <w:fldChar w:fldCharType="end"/>
      </w:r>
      <w:r w:rsidRPr="00451613">
        <w:rPr>
          <w:lang w:val="en-CA"/>
        </w:rPr>
        <w:t xml:space="preserve"> are present. scalability_mask</w:t>
      </w:r>
      <w:proofErr w:type="gramStart"/>
      <w:r w:rsidRPr="00451613">
        <w:rPr>
          <w:lang w:val="en-CA"/>
        </w:rPr>
        <w:t>[</w:t>
      </w:r>
      <w:r w:rsidR="00985B81" w:rsidRPr="00451613">
        <w:rPr>
          <w:lang w:val="en-CA"/>
        </w:rPr>
        <w:t> i</w:t>
      </w:r>
      <w:proofErr w:type="gramEnd"/>
      <w:r w:rsidR="00985B81" w:rsidRPr="00451613">
        <w:rPr>
          <w:lang w:val="en-CA"/>
        </w:rPr>
        <w:t> </w:t>
      </w:r>
      <w:r w:rsidRPr="00451613">
        <w:rPr>
          <w:lang w:val="en-CA"/>
        </w:rPr>
        <w:t xml:space="preserve">] equal to 0 indicates that dimension_id syntax elements corresponding to the i-th scalability dimension are not present. </w:t>
      </w:r>
    </w:p>
    <w:p w:rsidR="00C43747" w:rsidRPr="00451613" w:rsidRDefault="00C43747" w:rsidP="00C43747">
      <w:pPr>
        <w:pStyle w:val="Caption"/>
      </w:pPr>
      <w:bookmarkStart w:id="1338" w:name="_Ref342859264"/>
      <w:r w:rsidRPr="001533A7">
        <w:lastRenderedPageBreak/>
        <w:t>Table </w:t>
      </w:r>
      <w:r w:rsidR="000C4DDD" w:rsidRPr="001533A7">
        <w:fldChar w:fldCharType="begin" w:fldLock="1"/>
      </w:r>
      <w:r w:rsidRPr="00451613">
        <w:instrText xml:space="preserve"> REF F \h </w:instrText>
      </w:r>
      <w:r w:rsidR="000C4DDD" w:rsidRPr="001533A7">
        <w:fldChar w:fldCharType="separate"/>
      </w:r>
      <w:r w:rsidR="00280FDB" w:rsidRPr="00451613">
        <w:rPr>
          <w:lang w:val="en-CA"/>
        </w:rPr>
        <w:t>F</w:t>
      </w:r>
      <w:r w:rsidR="000C4DDD" w:rsidRPr="001533A7">
        <w:fldChar w:fldCharType="end"/>
      </w:r>
      <w:r w:rsidRPr="001533A7">
        <w:noBreakHyphen/>
      </w:r>
      <w:r w:rsidR="000C4DDD" w:rsidRPr="00451613">
        <w:fldChar w:fldCharType="begin" w:fldLock="1"/>
      </w:r>
      <w:r w:rsidRPr="00451613">
        <w:instrText xml:space="preserve"> SEQ Table \* ARABIC \s 1 </w:instrText>
      </w:r>
      <w:r w:rsidR="000C4DDD" w:rsidRPr="00451613">
        <w:fldChar w:fldCharType="separate"/>
      </w:r>
      <w:r w:rsidR="00280FDB" w:rsidRPr="00451613">
        <w:t>1</w:t>
      </w:r>
      <w:r w:rsidR="000C4DDD" w:rsidRPr="00451613">
        <w:fldChar w:fldCharType="end"/>
      </w:r>
      <w:bookmarkEnd w:id="1338"/>
      <w:r w:rsidRPr="00451613">
        <w:t xml:space="preserve"> – </w:t>
      </w:r>
      <w:r w:rsidR="00D1183B" w:rsidRPr="00451613">
        <w:t>Mapping of ScalabiltyId to scalability dimensions</w:t>
      </w:r>
    </w:p>
    <w:p w:rsidR="00081094" w:rsidRPr="00451613" w:rsidRDefault="00081094" w:rsidP="00EE7C7D">
      <w:pPr>
        <w:keepNext/>
        <w:tabs>
          <w:tab w:val="clear" w:pos="794"/>
          <w:tab w:val="clear" w:pos="1191"/>
          <w:tab w:val="clear" w:pos="1588"/>
          <w:tab w:val="clear" w:pos="1985"/>
          <w:tab w:val="left" w:pos="360"/>
          <w:tab w:val="left" w:pos="720"/>
          <w:tab w:val="left" w:pos="1080"/>
          <w:tab w:val="left" w:pos="1440"/>
        </w:tabs>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9"/>
        <w:gridCol w:w="1987"/>
        <w:gridCol w:w="1866"/>
      </w:tblGrid>
      <w:tr w:rsidR="00081094" w:rsidRPr="008E14A4" w:rsidTr="00451613">
        <w:trPr>
          <w:jc w:val="center"/>
        </w:trPr>
        <w:tc>
          <w:tcPr>
            <w:tcW w:w="0" w:type="auto"/>
          </w:tcPr>
          <w:p w:rsidR="00081094" w:rsidRPr="00451613" w:rsidRDefault="00081094" w:rsidP="00AB6740">
            <w:pPr>
              <w:keepNext/>
              <w:keepLines/>
              <w:tabs>
                <w:tab w:val="left" w:pos="360"/>
                <w:tab w:val="left" w:pos="720"/>
                <w:tab w:val="left" w:pos="1080"/>
                <w:tab w:val="left" w:pos="1440"/>
              </w:tabs>
              <w:spacing w:beforeLines="25" w:before="60" w:afterLines="25" w:after="60"/>
              <w:jc w:val="center"/>
              <w:rPr>
                <w:b/>
                <w:lang w:val="en-CA"/>
              </w:rPr>
            </w:pPr>
            <w:r w:rsidRPr="00451613">
              <w:rPr>
                <w:b/>
                <w:lang w:val="en-CA"/>
              </w:rPr>
              <w:t>scalability_mask</w:t>
            </w:r>
          </w:p>
          <w:p w:rsidR="00081094" w:rsidRPr="00451613" w:rsidRDefault="00081094" w:rsidP="00AB6740">
            <w:pPr>
              <w:keepNext/>
              <w:keepLines/>
              <w:tabs>
                <w:tab w:val="left" w:pos="360"/>
                <w:tab w:val="left" w:pos="720"/>
                <w:tab w:val="left" w:pos="1080"/>
                <w:tab w:val="left" w:pos="1440"/>
              </w:tabs>
              <w:spacing w:beforeLines="25" w:before="60" w:afterLines="25" w:after="60"/>
              <w:jc w:val="center"/>
              <w:rPr>
                <w:b/>
                <w:lang w:val="en-CA"/>
              </w:rPr>
            </w:pPr>
            <w:r w:rsidRPr="00451613">
              <w:rPr>
                <w:b/>
                <w:lang w:val="en-CA"/>
              </w:rPr>
              <w:t>index</w:t>
            </w:r>
          </w:p>
        </w:tc>
        <w:tc>
          <w:tcPr>
            <w:tcW w:w="1987" w:type="dxa"/>
          </w:tcPr>
          <w:p w:rsidR="00081094" w:rsidRPr="00451613" w:rsidRDefault="00081094" w:rsidP="00AB6740">
            <w:pPr>
              <w:keepNext/>
              <w:keepLines/>
              <w:tabs>
                <w:tab w:val="left" w:pos="360"/>
                <w:tab w:val="left" w:pos="720"/>
                <w:tab w:val="left" w:pos="1080"/>
                <w:tab w:val="left" w:pos="1440"/>
              </w:tabs>
              <w:spacing w:beforeLines="25" w:before="60" w:afterLines="25" w:after="60"/>
              <w:jc w:val="center"/>
              <w:rPr>
                <w:b/>
                <w:lang w:val="en-CA"/>
              </w:rPr>
            </w:pPr>
            <w:r w:rsidRPr="00451613">
              <w:rPr>
                <w:b/>
                <w:lang w:val="en-CA"/>
              </w:rPr>
              <w:t>Scalability dimension</w:t>
            </w:r>
          </w:p>
        </w:tc>
        <w:tc>
          <w:tcPr>
            <w:tcW w:w="1866" w:type="dxa"/>
          </w:tcPr>
          <w:p w:rsidR="00081094" w:rsidRPr="00451613" w:rsidRDefault="00081094" w:rsidP="00AB6740">
            <w:pPr>
              <w:keepNext/>
              <w:keepLines/>
              <w:tabs>
                <w:tab w:val="left" w:pos="360"/>
                <w:tab w:val="left" w:pos="720"/>
                <w:tab w:val="left" w:pos="1080"/>
                <w:tab w:val="left" w:pos="1440"/>
              </w:tabs>
              <w:spacing w:beforeLines="25" w:before="60" w:afterLines="25" w:after="60"/>
              <w:jc w:val="center"/>
              <w:rPr>
                <w:b/>
                <w:lang w:val="en-CA"/>
              </w:rPr>
            </w:pPr>
            <w:r w:rsidRPr="00451613">
              <w:rPr>
                <w:b/>
                <w:lang w:val="en-CA"/>
              </w:rPr>
              <w:t>Scalabil</w:t>
            </w:r>
            <w:r w:rsidR="009C3DA1" w:rsidRPr="00451613">
              <w:rPr>
                <w:b/>
                <w:lang w:val="en-CA"/>
              </w:rPr>
              <w:t>i</w:t>
            </w:r>
            <w:r w:rsidRPr="00451613">
              <w:rPr>
                <w:b/>
                <w:lang w:val="en-CA"/>
              </w:rPr>
              <w:t>tyId mapping</w:t>
            </w:r>
          </w:p>
        </w:tc>
      </w:tr>
      <w:tr w:rsidR="00081094" w:rsidRPr="008E14A4" w:rsidTr="00451613">
        <w:trPr>
          <w:jc w:val="center"/>
        </w:trPr>
        <w:tc>
          <w:tcPr>
            <w:tcW w:w="0" w:type="auto"/>
          </w:tcPr>
          <w:p w:rsidR="00081094" w:rsidRPr="00451613" w:rsidRDefault="005462DF" w:rsidP="00AB6740">
            <w:pPr>
              <w:keepNext/>
              <w:keepLines/>
              <w:tabs>
                <w:tab w:val="left" w:pos="360"/>
                <w:tab w:val="left" w:pos="720"/>
                <w:tab w:val="left" w:pos="1080"/>
                <w:tab w:val="left" w:pos="1440"/>
              </w:tabs>
              <w:spacing w:beforeLines="25" w:before="60" w:afterLines="25" w:after="60"/>
              <w:jc w:val="center"/>
              <w:rPr>
                <w:rFonts w:ascii="Times" w:hAnsi="Times"/>
                <w:sz w:val="18"/>
                <w:lang w:val="en-CA"/>
              </w:rPr>
            </w:pPr>
            <w:r w:rsidRPr="00451613">
              <w:rPr>
                <w:rFonts w:ascii="Times" w:hAnsi="Times"/>
                <w:sz w:val="18"/>
                <w:lang w:val="en-CA"/>
              </w:rPr>
              <w:t>0</w:t>
            </w:r>
          </w:p>
        </w:tc>
        <w:tc>
          <w:tcPr>
            <w:tcW w:w="1987" w:type="dxa"/>
          </w:tcPr>
          <w:p w:rsidR="00081094" w:rsidRPr="00451613" w:rsidRDefault="00081094" w:rsidP="00AB6740">
            <w:pPr>
              <w:keepNext/>
              <w:keepLines/>
              <w:tabs>
                <w:tab w:val="left" w:pos="360"/>
                <w:tab w:val="left" w:pos="720"/>
                <w:tab w:val="left" w:pos="1080"/>
                <w:tab w:val="left" w:pos="1440"/>
              </w:tabs>
              <w:spacing w:beforeLines="25" w:before="60" w:afterLines="25" w:after="60"/>
              <w:jc w:val="center"/>
              <w:rPr>
                <w:rFonts w:ascii="Times" w:hAnsi="Times"/>
                <w:sz w:val="18"/>
                <w:lang w:val="en-CA"/>
              </w:rPr>
            </w:pPr>
            <w:r w:rsidRPr="00451613">
              <w:rPr>
                <w:rFonts w:ascii="Times" w:hAnsi="Times"/>
                <w:sz w:val="18"/>
                <w:lang w:val="en-CA"/>
              </w:rPr>
              <w:t>multiview</w:t>
            </w:r>
          </w:p>
        </w:tc>
        <w:tc>
          <w:tcPr>
            <w:tcW w:w="1866" w:type="dxa"/>
          </w:tcPr>
          <w:p w:rsidR="00081094" w:rsidRPr="00451613" w:rsidRDefault="00081094" w:rsidP="00AB6740">
            <w:pPr>
              <w:keepNext/>
              <w:keepLines/>
              <w:tabs>
                <w:tab w:val="left" w:pos="360"/>
                <w:tab w:val="left" w:pos="720"/>
                <w:tab w:val="left" w:pos="1080"/>
                <w:tab w:val="left" w:pos="1440"/>
              </w:tabs>
              <w:spacing w:beforeLines="25" w:before="60" w:afterLines="25" w:after="60"/>
              <w:jc w:val="center"/>
              <w:rPr>
                <w:rFonts w:ascii="Times" w:hAnsi="Times"/>
                <w:sz w:val="18"/>
                <w:lang w:val="en-CA"/>
              </w:rPr>
            </w:pPr>
            <w:r w:rsidRPr="00451613">
              <w:rPr>
                <w:rFonts w:ascii="Times" w:hAnsi="Times"/>
                <w:sz w:val="18"/>
                <w:lang w:val="en-CA"/>
              </w:rPr>
              <w:t>ViewId</w:t>
            </w:r>
          </w:p>
        </w:tc>
      </w:tr>
      <w:tr w:rsidR="00C6730C" w:rsidRPr="00D93C4B" w:rsidTr="00237866">
        <w:trPr>
          <w:jc w:val="center"/>
        </w:trPr>
        <w:tc>
          <w:tcPr>
            <w:tcW w:w="0" w:type="auto"/>
          </w:tcPr>
          <w:p w:rsidR="00C6730C" w:rsidRPr="00A63CAA" w:rsidRDefault="00C6730C" w:rsidP="00AB6740">
            <w:pPr>
              <w:keepNext/>
              <w:keepLines/>
              <w:tabs>
                <w:tab w:val="left" w:pos="360"/>
                <w:tab w:val="left" w:pos="720"/>
                <w:tab w:val="left" w:pos="1080"/>
                <w:tab w:val="left" w:pos="1440"/>
              </w:tabs>
              <w:spacing w:beforeLines="25" w:before="60" w:afterLines="25" w:after="60"/>
              <w:jc w:val="center"/>
              <w:rPr>
                <w:rFonts w:ascii="Times" w:hAnsi="Times" w:cs="Times"/>
                <w:sz w:val="18"/>
                <w:highlight w:val="darkYellow"/>
                <w:lang w:val="en-CA"/>
              </w:rPr>
            </w:pPr>
            <w:r w:rsidRPr="00316734">
              <w:rPr>
                <w:rFonts w:ascii="Times" w:hAnsi="Times" w:cs="Times"/>
                <w:sz w:val="18"/>
                <w:highlight w:val="green"/>
                <w:lang w:val="en-CA"/>
              </w:rPr>
              <w:t>1</w:t>
            </w:r>
          </w:p>
        </w:tc>
        <w:tc>
          <w:tcPr>
            <w:tcW w:w="1987" w:type="dxa"/>
          </w:tcPr>
          <w:p w:rsidR="00C6730C" w:rsidRPr="00316734" w:rsidRDefault="00C6730C" w:rsidP="00AB6740">
            <w:pPr>
              <w:keepNext/>
              <w:keepLines/>
              <w:tabs>
                <w:tab w:val="left" w:pos="360"/>
                <w:tab w:val="left" w:pos="720"/>
                <w:tab w:val="left" w:pos="1080"/>
                <w:tab w:val="left" w:pos="1440"/>
              </w:tabs>
              <w:spacing w:beforeLines="25" w:before="60" w:afterLines="25" w:after="60"/>
              <w:jc w:val="center"/>
              <w:rPr>
                <w:rFonts w:ascii="Times" w:hAnsi="Times" w:cs="Times"/>
                <w:sz w:val="18"/>
                <w:highlight w:val="green"/>
                <w:lang w:val="en-CA"/>
              </w:rPr>
            </w:pPr>
            <w:r>
              <w:rPr>
                <w:rFonts w:ascii="Times" w:hAnsi="Times" w:cs="Times"/>
                <w:sz w:val="18"/>
                <w:highlight w:val="green"/>
              </w:rPr>
              <w:t>s</w:t>
            </w:r>
            <w:r w:rsidRPr="00316734">
              <w:rPr>
                <w:rFonts w:ascii="Times" w:hAnsi="Times" w:cs="Times"/>
                <w:sz w:val="18"/>
                <w:highlight w:val="green"/>
              </w:rPr>
              <w:t>patial</w:t>
            </w:r>
            <w:r>
              <w:rPr>
                <w:rFonts w:ascii="Times" w:hAnsi="Times" w:cs="Times"/>
                <w:sz w:val="18"/>
                <w:highlight w:val="green"/>
              </w:rPr>
              <w:t>/SNR</w:t>
            </w:r>
            <w:r w:rsidRPr="00316734">
              <w:rPr>
                <w:rFonts w:ascii="Times" w:hAnsi="Times" w:cs="Times"/>
                <w:sz w:val="18"/>
                <w:highlight w:val="green"/>
              </w:rPr>
              <w:t xml:space="preserve"> scalability</w:t>
            </w:r>
          </w:p>
        </w:tc>
        <w:tc>
          <w:tcPr>
            <w:tcW w:w="1866" w:type="dxa"/>
          </w:tcPr>
          <w:p w:rsidR="00C6730C" w:rsidRPr="00316734" w:rsidRDefault="00C6730C" w:rsidP="00AB6740">
            <w:pPr>
              <w:keepNext/>
              <w:keepLines/>
              <w:tabs>
                <w:tab w:val="left" w:pos="360"/>
                <w:tab w:val="left" w:pos="720"/>
                <w:tab w:val="left" w:pos="1080"/>
                <w:tab w:val="left" w:pos="1440"/>
              </w:tabs>
              <w:spacing w:beforeLines="25" w:before="60" w:afterLines="25" w:after="60"/>
              <w:jc w:val="center"/>
              <w:rPr>
                <w:rFonts w:ascii="Times" w:hAnsi="Times" w:cs="Times"/>
                <w:sz w:val="18"/>
                <w:highlight w:val="green"/>
                <w:lang w:val="en-CA"/>
              </w:rPr>
            </w:pPr>
            <w:r w:rsidRPr="00316734">
              <w:rPr>
                <w:rFonts w:ascii="Times" w:hAnsi="Times" w:cs="Times"/>
                <w:sz w:val="18"/>
                <w:highlight w:val="green"/>
                <w:lang w:val="en-CA"/>
              </w:rPr>
              <w:t>DependencyId</w:t>
            </w:r>
          </w:p>
        </w:tc>
      </w:tr>
      <w:tr w:rsidR="00081094" w:rsidRPr="008E14A4" w:rsidTr="00451613">
        <w:trPr>
          <w:jc w:val="center"/>
        </w:trPr>
        <w:tc>
          <w:tcPr>
            <w:tcW w:w="0" w:type="auto"/>
          </w:tcPr>
          <w:p w:rsidR="00081094" w:rsidRPr="00451613" w:rsidRDefault="00C6730C" w:rsidP="00AB6740">
            <w:pPr>
              <w:keepNext/>
              <w:keepLines/>
              <w:tabs>
                <w:tab w:val="left" w:pos="360"/>
                <w:tab w:val="left" w:pos="720"/>
                <w:tab w:val="left" w:pos="1080"/>
                <w:tab w:val="left" w:pos="1440"/>
              </w:tabs>
              <w:spacing w:beforeLines="25" w:before="60" w:afterLines="25" w:after="60"/>
              <w:jc w:val="center"/>
              <w:rPr>
                <w:rFonts w:ascii="Times" w:hAnsi="Times"/>
                <w:sz w:val="18"/>
                <w:lang w:val="en-CA"/>
              </w:rPr>
            </w:pPr>
            <w:r w:rsidRPr="00316734">
              <w:rPr>
                <w:rFonts w:ascii="Times" w:hAnsi="Times" w:cs="Times"/>
                <w:sz w:val="18"/>
                <w:highlight w:val="green"/>
                <w:lang w:val="en-CA"/>
              </w:rPr>
              <w:t>2</w:t>
            </w:r>
            <w:r w:rsidR="00081094" w:rsidRPr="00451613">
              <w:rPr>
                <w:rFonts w:ascii="Times" w:hAnsi="Times"/>
                <w:sz w:val="18"/>
                <w:lang w:val="en-CA"/>
              </w:rPr>
              <w:t>-15</w:t>
            </w:r>
          </w:p>
        </w:tc>
        <w:tc>
          <w:tcPr>
            <w:tcW w:w="1987" w:type="dxa"/>
          </w:tcPr>
          <w:p w:rsidR="00081094" w:rsidRPr="00451613" w:rsidRDefault="00081094" w:rsidP="00AB6740">
            <w:pPr>
              <w:keepNext/>
              <w:keepLines/>
              <w:tabs>
                <w:tab w:val="left" w:pos="360"/>
                <w:tab w:val="left" w:pos="720"/>
                <w:tab w:val="left" w:pos="1080"/>
                <w:tab w:val="left" w:pos="1440"/>
              </w:tabs>
              <w:spacing w:beforeLines="25" w:before="60" w:afterLines="25" w:after="60"/>
              <w:jc w:val="center"/>
              <w:rPr>
                <w:rFonts w:ascii="Times" w:hAnsi="Times"/>
                <w:sz w:val="18"/>
                <w:lang w:val="en-CA"/>
              </w:rPr>
            </w:pPr>
            <w:r w:rsidRPr="00451613">
              <w:rPr>
                <w:rFonts w:ascii="Times" w:hAnsi="Times"/>
                <w:sz w:val="18"/>
                <w:lang w:val="en-CA"/>
              </w:rPr>
              <w:t>Reserved</w:t>
            </w:r>
          </w:p>
        </w:tc>
        <w:tc>
          <w:tcPr>
            <w:tcW w:w="1866" w:type="dxa"/>
          </w:tcPr>
          <w:p w:rsidR="00081094" w:rsidRPr="00451613" w:rsidRDefault="00081094" w:rsidP="00AB6740">
            <w:pPr>
              <w:keepNext/>
              <w:keepLines/>
              <w:tabs>
                <w:tab w:val="left" w:pos="360"/>
                <w:tab w:val="left" w:pos="720"/>
                <w:tab w:val="left" w:pos="1080"/>
                <w:tab w:val="left" w:pos="1440"/>
              </w:tabs>
              <w:spacing w:beforeLines="25" w:before="60" w:afterLines="25" w:after="60"/>
              <w:jc w:val="center"/>
              <w:rPr>
                <w:rFonts w:ascii="Times" w:hAnsi="Times"/>
                <w:sz w:val="18"/>
                <w:lang w:val="en-CA"/>
              </w:rPr>
            </w:pPr>
          </w:p>
        </w:tc>
      </w:tr>
    </w:tbl>
    <w:p w:rsidR="00081094" w:rsidRPr="00451613" w:rsidRDefault="00081094" w:rsidP="00081094">
      <w:pPr>
        <w:tabs>
          <w:tab w:val="clear" w:pos="794"/>
          <w:tab w:val="clear" w:pos="1191"/>
          <w:tab w:val="clear" w:pos="1588"/>
          <w:tab w:val="clear" w:pos="1985"/>
          <w:tab w:val="left" w:pos="360"/>
          <w:tab w:val="left" w:pos="720"/>
          <w:tab w:val="left" w:pos="1080"/>
          <w:tab w:val="left" w:pos="1440"/>
        </w:tabs>
        <w:rPr>
          <w:lang w:val="en-CA"/>
        </w:rPr>
      </w:pPr>
      <w:r w:rsidRPr="00451613">
        <w:rPr>
          <w:b/>
          <w:lang w:val="en-CA"/>
        </w:rPr>
        <w:t>dimension_id_len_</w:t>
      </w:r>
      <w:proofErr w:type="gramStart"/>
      <w:r w:rsidRPr="00451613">
        <w:rPr>
          <w:b/>
          <w:lang w:val="en-CA"/>
        </w:rPr>
        <w:t>minus1</w:t>
      </w:r>
      <w:r w:rsidRPr="00451613">
        <w:rPr>
          <w:lang w:val="en-CA"/>
        </w:rPr>
        <w:t>[</w:t>
      </w:r>
      <w:proofErr w:type="gramEnd"/>
      <w:r w:rsidRPr="00451613">
        <w:rPr>
          <w:lang w:val="en-CA"/>
        </w:rPr>
        <w:t> j ] plus 1 specifies the length, in bits, of the dimension_id[</w:t>
      </w:r>
      <w:r w:rsidR="00847581" w:rsidRPr="00451613">
        <w:rPr>
          <w:lang w:val="en-CA"/>
        </w:rPr>
        <w:t> </w:t>
      </w:r>
      <w:r w:rsidRPr="00451613">
        <w:rPr>
          <w:lang w:val="en-CA"/>
        </w:rPr>
        <w:t>i</w:t>
      </w:r>
      <w:r w:rsidR="00847581" w:rsidRPr="00451613">
        <w:rPr>
          <w:lang w:val="en-CA"/>
        </w:rPr>
        <w:t> </w:t>
      </w:r>
      <w:r w:rsidRPr="00451613">
        <w:rPr>
          <w:lang w:val="en-CA"/>
        </w:rPr>
        <w:t>][</w:t>
      </w:r>
      <w:r w:rsidR="00847581" w:rsidRPr="00451613">
        <w:rPr>
          <w:lang w:val="en-CA"/>
        </w:rPr>
        <w:t> </w:t>
      </w:r>
      <w:r w:rsidRPr="00451613">
        <w:rPr>
          <w:lang w:val="en-CA"/>
        </w:rPr>
        <w:t>j</w:t>
      </w:r>
      <w:r w:rsidR="00847581" w:rsidRPr="00451613">
        <w:rPr>
          <w:lang w:val="en-CA"/>
        </w:rPr>
        <w:t> </w:t>
      </w:r>
      <w:r w:rsidRPr="00451613">
        <w:rPr>
          <w:lang w:val="en-CA"/>
        </w:rPr>
        <w:t xml:space="preserve">] syntax element. </w:t>
      </w:r>
    </w:p>
    <w:p w:rsidR="00B160FE" w:rsidRPr="00451613" w:rsidRDefault="00B160FE" w:rsidP="00B160FE">
      <w:pPr>
        <w:rPr>
          <w:lang w:val="en-CA"/>
        </w:rPr>
      </w:pPr>
      <w:r w:rsidRPr="00451613">
        <w:rPr>
          <w:lang w:val="en-CA"/>
        </w:rPr>
        <w:t xml:space="preserve">The variable </w:t>
      </w:r>
      <w:proofErr w:type="gramStart"/>
      <w:r w:rsidR="007A7966" w:rsidRPr="00451613">
        <w:rPr>
          <w:lang w:val="en-CA"/>
        </w:rPr>
        <w:t>dimBitOffset[</w:t>
      </w:r>
      <w:proofErr w:type="gramEnd"/>
      <w:r w:rsidR="007A7966" w:rsidRPr="00451613">
        <w:rPr>
          <w:lang w:val="en-CA"/>
        </w:rPr>
        <w:t> </w:t>
      </w:r>
      <w:r w:rsidR="006A6953" w:rsidRPr="00451613">
        <w:rPr>
          <w:lang w:val="en-CA"/>
        </w:rPr>
        <w:t>0</w:t>
      </w:r>
      <w:r w:rsidR="007A7966" w:rsidRPr="00451613">
        <w:rPr>
          <w:lang w:val="en-CA"/>
        </w:rPr>
        <w:t> ] is set equal to 0</w:t>
      </w:r>
      <w:r w:rsidR="006A6953" w:rsidRPr="00451613">
        <w:rPr>
          <w:lang w:val="en-CA"/>
        </w:rPr>
        <w:t xml:space="preserve"> and for j in the range of 1 to</w:t>
      </w:r>
      <w:r w:rsidR="00187974" w:rsidRPr="00451613">
        <w:rPr>
          <w:lang w:val="en-CA"/>
        </w:rPr>
        <w:t xml:space="preserve"> </w:t>
      </w:r>
      <w:r w:rsidR="00753681" w:rsidRPr="00451613">
        <w:rPr>
          <w:lang w:val="en-CA"/>
        </w:rPr>
        <w:t>( </w:t>
      </w:r>
      <w:r w:rsidR="00EB20C8" w:rsidRPr="00451613">
        <w:rPr>
          <w:lang w:val="en-CA"/>
        </w:rPr>
        <w:t>NumScalabilityTypes</w:t>
      </w:r>
      <w:r w:rsidR="00753681" w:rsidRPr="00451613">
        <w:rPr>
          <w:lang w:val="en-CA"/>
        </w:rPr>
        <w:t> − </w:t>
      </w:r>
      <w:r w:rsidR="00414F4D" w:rsidRPr="00451613">
        <w:rPr>
          <w:lang w:val="en-CA"/>
        </w:rPr>
        <w:t>splitting_flag</w:t>
      </w:r>
      <w:r w:rsidR="00753681" w:rsidRPr="00451613">
        <w:rPr>
          <w:lang w:val="en-CA"/>
        </w:rPr>
        <w:t> )</w:t>
      </w:r>
      <w:r w:rsidR="00EB20C8" w:rsidRPr="00451613">
        <w:rPr>
          <w:lang w:val="en-CA"/>
        </w:rPr>
        <w:t>,</w:t>
      </w:r>
      <w:r w:rsidR="00CC4B20" w:rsidRPr="00451613">
        <w:rPr>
          <w:lang w:val="en-CA"/>
        </w:rPr>
        <w:t xml:space="preserve"> </w:t>
      </w:r>
      <w:r w:rsidR="00EB20C8" w:rsidRPr="00451613">
        <w:rPr>
          <w:lang w:val="en-CA"/>
        </w:rPr>
        <w:t xml:space="preserve">inclusive, </w:t>
      </w:r>
      <w:r w:rsidRPr="00451613">
        <w:rPr>
          <w:lang w:val="en-CA"/>
        </w:rPr>
        <w:t>dimBitOffset[ j ] is derived as follows.</w:t>
      </w:r>
    </w:p>
    <w:p w:rsidR="00B160FE" w:rsidRPr="00451613" w:rsidRDefault="0027000B" w:rsidP="00D9477E">
      <w:pPr>
        <w:pStyle w:val="Equation"/>
        <w:tabs>
          <w:tab w:val="clear" w:pos="794"/>
          <w:tab w:val="clear" w:pos="1588"/>
          <w:tab w:val="left" w:pos="851"/>
          <w:tab w:val="left" w:pos="1134"/>
          <w:tab w:val="left" w:pos="1418"/>
          <w:tab w:val="left" w:pos="1701"/>
        </w:tabs>
        <w:spacing w:before="180"/>
        <w:ind w:left="567"/>
        <w:rPr>
          <w:sz w:val="20"/>
          <w:lang w:val="en-CA"/>
        </w:rPr>
      </w:pPr>
      <w:r w:rsidRPr="00D9477E">
        <w:rPr>
          <w:rFonts w:eastAsia="Batang"/>
          <w:bCs/>
          <w:position w:val="-28"/>
          <w:sz w:val="20"/>
          <w:szCs w:val="20"/>
          <w:lang w:val="en-CA" w:eastAsia="ko-KR"/>
        </w:rPr>
        <w:object w:dxaOrig="62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2.3pt;height:29.75pt" o:ole="">
            <v:imagedata r:id="rId24" o:title=""/>
          </v:shape>
          <o:OLEObject Type="Embed" ProgID="Equation.3" ShapeID="_x0000_i1025" DrawAspect="Content" ObjectID="_1436054424" r:id="rId25"/>
        </w:object>
      </w:r>
      <w:r w:rsidR="00B160FE" w:rsidRPr="00451613">
        <w:rPr>
          <w:sz w:val="20"/>
          <w:lang w:val="en-CA"/>
        </w:rPr>
        <w:tab/>
        <w:t>(</w:t>
      </w:r>
      <w:bookmarkStart w:id="1339" w:name="F"/>
      <w:r w:rsidR="005C0135" w:rsidRPr="00451613">
        <w:rPr>
          <w:sz w:val="20"/>
          <w:lang w:val="en-CA"/>
        </w:rPr>
        <w:t>F</w:t>
      </w:r>
      <w:bookmarkEnd w:id="1339"/>
      <w:r w:rsidR="00B160FE" w:rsidRPr="00451613">
        <w:rPr>
          <w:sz w:val="20"/>
          <w:lang w:val="en-CA"/>
        </w:rPr>
        <w:noBreakHyphen/>
      </w:r>
      <w:r w:rsidR="000C4DDD" w:rsidRPr="008E14A4">
        <w:rPr>
          <w:sz w:val="20"/>
          <w:szCs w:val="20"/>
        </w:rPr>
        <w:fldChar w:fldCharType="begin" w:fldLock="1"/>
      </w:r>
      <w:r w:rsidR="005C0135" w:rsidRPr="008E14A4">
        <w:rPr>
          <w:sz w:val="20"/>
          <w:szCs w:val="20"/>
        </w:rPr>
        <w:instrText xml:space="preserve"> SEQ Equation \* ARABIC </w:instrText>
      </w:r>
      <w:r w:rsidR="000C4DDD" w:rsidRPr="008E14A4">
        <w:rPr>
          <w:sz w:val="20"/>
          <w:szCs w:val="20"/>
        </w:rPr>
        <w:fldChar w:fldCharType="separate"/>
      </w:r>
      <w:r w:rsidR="00280FDB">
        <w:rPr>
          <w:noProof/>
          <w:sz w:val="20"/>
          <w:szCs w:val="20"/>
        </w:rPr>
        <w:t>1</w:t>
      </w:r>
      <w:r w:rsidR="000C4DDD" w:rsidRPr="008E14A4">
        <w:rPr>
          <w:sz w:val="20"/>
          <w:szCs w:val="20"/>
        </w:rPr>
        <w:fldChar w:fldCharType="end"/>
      </w:r>
      <w:r w:rsidR="00B160FE" w:rsidRPr="00451613">
        <w:rPr>
          <w:sz w:val="20"/>
          <w:lang w:val="en-CA"/>
        </w:rPr>
        <w:t>)</w:t>
      </w:r>
    </w:p>
    <w:p w:rsidR="00EB4794" w:rsidRPr="00451613" w:rsidRDefault="00414F4D" w:rsidP="00081094">
      <w:pPr>
        <w:tabs>
          <w:tab w:val="clear" w:pos="794"/>
          <w:tab w:val="clear" w:pos="1191"/>
          <w:tab w:val="clear" w:pos="1588"/>
          <w:tab w:val="clear" w:pos="1985"/>
          <w:tab w:val="left" w:pos="360"/>
          <w:tab w:val="left" w:pos="720"/>
          <w:tab w:val="left" w:pos="1080"/>
          <w:tab w:val="left" w:pos="1440"/>
        </w:tabs>
        <w:rPr>
          <w:lang w:val="en-CA"/>
        </w:rPr>
      </w:pPr>
      <w:r w:rsidRPr="00451613">
        <w:rPr>
          <w:lang w:val="en-CA"/>
        </w:rPr>
        <w:t xml:space="preserve">When </w:t>
      </w:r>
      <w:r w:rsidR="00EB4794" w:rsidRPr="00451613">
        <w:rPr>
          <w:lang w:val="en-CA"/>
        </w:rPr>
        <w:t>dimension_id_len_</w:t>
      </w:r>
      <w:proofErr w:type="gramStart"/>
      <w:r w:rsidR="00EB4794" w:rsidRPr="00451613">
        <w:rPr>
          <w:lang w:val="en-CA"/>
        </w:rPr>
        <w:t>minus1[</w:t>
      </w:r>
      <w:proofErr w:type="gramEnd"/>
      <w:r w:rsidR="00EB4794" w:rsidRPr="00451613">
        <w:rPr>
          <w:lang w:val="en-CA"/>
        </w:rPr>
        <w:t xml:space="preserve"> NumScalabilityTypes − 1] is not present, the following applies: </w:t>
      </w:r>
    </w:p>
    <w:p w:rsidR="00414F4D" w:rsidRPr="00451613" w:rsidRDefault="00EB4794" w:rsidP="00EB4794">
      <w:pPr>
        <w:pStyle w:val="enumlev1"/>
        <w:ind w:left="397"/>
        <w:rPr>
          <w:lang w:val="en-CA"/>
        </w:rPr>
      </w:pPr>
      <w:r w:rsidRPr="00451613">
        <w:rPr>
          <w:lang w:val="en-CA"/>
        </w:rPr>
        <w:t>–</w:t>
      </w:r>
      <w:r w:rsidRPr="00451613">
        <w:rPr>
          <w:lang w:val="en-CA"/>
        </w:rPr>
        <w:tab/>
      </w:r>
      <w:r w:rsidRPr="008E14A4">
        <w:t>T</w:t>
      </w:r>
      <w:r w:rsidR="00414F4D" w:rsidRPr="008E14A4">
        <w:t>he</w:t>
      </w:r>
      <w:r w:rsidR="00414F4D" w:rsidRPr="00451613">
        <w:rPr>
          <w:lang w:val="en-CA"/>
        </w:rPr>
        <w:t xml:space="preserve"> value of dimension_id_len_</w:t>
      </w:r>
      <w:proofErr w:type="gramStart"/>
      <w:r w:rsidR="00414F4D" w:rsidRPr="00451613">
        <w:rPr>
          <w:lang w:val="en-CA"/>
        </w:rPr>
        <w:t>minus1[</w:t>
      </w:r>
      <w:proofErr w:type="gramEnd"/>
      <w:r w:rsidR="00414F4D" w:rsidRPr="00451613">
        <w:rPr>
          <w:lang w:val="en-CA"/>
        </w:rPr>
        <w:t> NumScalabilityTypes − 1</w:t>
      </w:r>
      <w:r w:rsidRPr="00451613">
        <w:rPr>
          <w:lang w:val="en-CA"/>
        </w:rPr>
        <w:t> </w:t>
      </w:r>
      <w:r w:rsidR="00414F4D" w:rsidRPr="00451613">
        <w:rPr>
          <w:lang w:val="en-CA"/>
        </w:rPr>
        <w:t xml:space="preserve">] is </w:t>
      </w:r>
      <w:r w:rsidR="003B03F9" w:rsidRPr="00451613">
        <w:rPr>
          <w:lang w:val="en-CA"/>
        </w:rPr>
        <w:t xml:space="preserve">inferred to be </w:t>
      </w:r>
      <w:r w:rsidR="00414F4D" w:rsidRPr="00451613">
        <w:rPr>
          <w:lang w:val="en-CA"/>
        </w:rPr>
        <w:t>equal to</w:t>
      </w:r>
      <w:r w:rsidR="003B03F9" w:rsidRPr="00451613">
        <w:rPr>
          <w:lang w:val="en-CA"/>
        </w:rPr>
        <w:t xml:space="preserve"> </w:t>
      </w:r>
      <w:r w:rsidRPr="00451613">
        <w:rPr>
          <w:lang w:val="fi-FI"/>
        </w:rPr>
        <w:t>5</w:t>
      </w:r>
      <w:r w:rsidRPr="00451613">
        <w:rPr>
          <w:lang w:val="en-CA"/>
        </w:rPr>
        <w:t> − </w:t>
      </w:r>
      <w:r w:rsidR="003B03F9" w:rsidRPr="00451613">
        <w:rPr>
          <w:lang w:val="en-CA"/>
        </w:rPr>
        <w:t>dimBitOffset[</w:t>
      </w:r>
      <w:r w:rsidRPr="00451613">
        <w:rPr>
          <w:lang w:val="en-CA"/>
        </w:rPr>
        <w:t> </w:t>
      </w:r>
      <w:r w:rsidR="003B03F9" w:rsidRPr="00451613">
        <w:rPr>
          <w:lang w:val="en-CA"/>
        </w:rPr>
        <w:t>NumScalabilityTypes</w:t>
      </w:r>
      <w:r w:rsidRPr="00451613">
        <w:rPr>
          <w:lang w:val="en-CA"/>
        </w:rPr>
        <w:t> − </w:t>
      </w:r>
      <w:r w:rsidR="003B03F9" w:rsidRPr="00451613">
        <w:rPr>
          <w:lang w:val="en-CA"/>
        </w:rPr>
        <w:t>1 ]</w:t>
      </w:r>
      <w:r w:rsidR="00414F4D" w:rsidRPr="00451613">
        <w:rPr>
          <w:lang w:val="en-CA"/>
        </w:rPr>
        <w:t>.</w:t>
      </w:r>
    </w:p>
    <w:p w:rsidR="00EB4794" w:rsidRPr="00451613" w:rsidRDefault="00EB4794" w:rsidP="00EB4794">
      <w:pPr>
        <w:pStyle w:val="enumlev1"/>
        <w:ind w:left="397"/>
        <w:rPr>
          <w:lang w:val="en-CA"/>
        </w:rPr>
      </w:pPr>
      <w:r w:rsidRPr="00451613">
        <w:rPr>
          <w:lang w:val="en-CA"/>
        </w:rPr>
        <w:t>–</w:t>
      </w:r>
      <w:r w:rsidRPr="00451613">
        <w:rPr>
          <w:lang w:val="en-CA"/>
        </w:rPr>
        <w:tab/>
        <w:t xml:space="preserve">The value of </w:t>
      </w:r>
      <w:proofErr w:type="gramStart"/>
      <w:r w:rsidRPr="00451613">
        <w:rPr>
          <w:lang w:val="en-CA"/>
        </w:rPr>
        <w:t>dimBitOffset[</w:t>
      </w:r>
      <w:proofErr w:type="gramEnd"/>
      <w:r w:rsidRPr="00451613">
        <w:rPr>
          <w:lang w:val="en-CA"/>
        </w:rPr>
        <w:t xml:space="preserve"> NumScalabilityTypes ] is set equal to 6. </w:t>
      </w:r>
    </w:p>
    <w:p w:rsidR="00081094" w:rsidRPr="00451613" w:rsidRDefault="00081094" w:rsidP="00081094">
      <w:pPr>
        <w:tabs>
          <w:tab w:val="clear" w:pos="794"/>
          <w:tab w:val="clear" w:pos="1191"/>
          <w:tab w:val="clear" w:pos="1588"/>
          <w:tab w:val="clear" w:pos="1985"/>
          <w:tab w:val="left" w:pos="360"/>
          <w:tab w:val="left" w:pos="720"/>
          <w:tab w:val="left" w:pos="1080"/>
          <w:tab w:val="left" w:pos="1440"/>
        </w:tabs>
        <w:rPr>
          <w:lang w:val="en-CA"/>
        </w:rPr>
      </w:pPr>
      <w:proofErr w:type="gramStart"/>
      <w:r w:rsidRPr="00451613">
        <w:rPr>
          <w:b/>
          <w:lang w:val="en-CA"/>
        </w:rPr>
        <w:t>vps_nuh_layer_id_present_flag</w:t>
      </w:r>
      <w:proofErr w:type="gramEnd"/>
      <w:r w:rsidRPr="00451613">
        <w:rPr>
          <w:b/>
          <w:lang w:val="en-CA"/>
        </w:rPr>
        <w:t xml:space="preserve"> </w:t>
      </w:r>
      <w:r w:rsidRPr="00451613">
        <w:rPr>
          <w:lang w:val="en-CA"/>
        </w:rPr>
        <w:t>specifies whether the layer_id_in_nuh[</w:t>
      </w:r>
      <w:r w:rsidR="00847581" w:rsidRPr="00451613">
        <w:rPr>
          <w:lang w:val="en-CA"/>
        </w:rPr>
        <w:t> </w:t>
      </w:r>
      <w:r w:rsidRPr="00451613">
        <w:rPr>
          <w:lang w:val="en-CA"/>
        </w:rPr>
        <w:t>i</w:t>
      </w:r>
      <w:r w:rsidR="00847581" w:rsidRPr="00451613">
        <w:rPr>
          <w:lang w:val="en-CA"/>
        </w:rPr>
        <w:t> </w:t>
      </w:r>
      <w:r w:rsidRPr="00451613">
        <w:rPr>
          <w:lang w:val="en-CA"/>
        </w:rPr>
        <w:t>] syntax is present.</w:t>
      </w:r>
    </w:p>
    <w:p w:rsidR="00081094" w:rsidRPr="00451613" w:rsidRDefault="00081094" w:rsidP="00081094">
      <w:pPr>
        <w:tabs>
          <w:tab w:val="clear" w:pos="794"/>
          <w:tab w:val="clear" w:pos="1191"/>
          <w:tab w:val="clear" w:pos="1588"/>
          <w:tab w:val="clear" w:pos="1985"/>
          <w:tab w:val="left" w:pos="360"/>
          <w:tab w:val="left" w:pos="720"/>
          <w:tab w:val="left" w:pos="1080"/>
          <w:tab w:val="left" w:pos="1440"/>
        </w:tabs>
        <w:rPr>
          <w:lang w:val="en-CA"/>
        </w:rPr>
      </w:pPr>
      <w:r w:rsidRPr="00451613">
        <w:rPr>
          <w:b/>
          <w:lang w:val="en-CA"/>
        </w:rPr>
        <w:t>layer_id_in_nuh</w:t>
      </w:r>
      <w:proofErr w:type="gramStart"/>
      <w:r w:rsidRPr="00451613">
        <w:rPr>
          <w:lang w:val="en-CA"/>
        </w:rPr>
        <w:t>[ i</w:t>
      </w:r>
      <w:proofErr w:type="gramEnd"/>
      <w:r w:rsidRPr="00451613">
        <w:rPr>
          <w:lang w:val="en-CA"/>
        </w:rPr>
        <w:t xml:space="preserve"> ] specifies the value of the nuh_layer_id syntax element in VCL NAL units of the i-th layer. </w:t>
      </w:r>
      <w:r w:rsidR="00A54315" w:rsidRPr="00451613">
        <w:rPr>
          <w:lang w:val="en-CA"/>
        </w:rPr>
        <w:t>For i in a range from 0 to vps_max_layers_minus1, inclusive, w</w:t>
      </w:r>
      <w:r w:rsidRPr="00451613">
        <w:rPr>
          <w:lang w:val="en-CA"/>
        </w:rPr>
        <w:t>hen not present, the value of layer_id_in_nuh</w:t>
      </w:r>
      <w:proofErr w:type="gramStart"/>
      <w:r w:rsidRPr="00451613">
        <w:rPr>
          <w:lang w:val="en-CA"/>
        </w:rPr>
        <w:t>[ i</w:t>
      </w:r>
      <w:proofErr w:type="gramEnd"/>
      <w:r w:rsidRPr="00451613">
        <w:rPr>
          <w:lang w:val="en-CA"/>
        </w:rPr>
        <w:t xml:space="preserve"> ] is inferred </w:t>
      </w:r>
      <w:r w:rsidR="009C3DA1" w:rsidRPr="00451613">
        <w:rPr>
          <w:lang w:val="en-CA"/>
        </w:rPr>
        <w:t xml:space="preserve">to be </w:t>
      </w:r>
      <w:r w:rsidRPr="00451613">
        <w:rPr>
          <w:lang w:val="en-CA"/>
        </w:rPr>
        <w:t xml:space="preserve">equal to i. </w:t>
      </w:r>
    </w:p>
    <w:p w:rsidR="00460A98" w:rsidRPr="00451613" w:rsidRDefault="00A54315" w:rsidP="00081094">
      <w:pPr>
        <w:tabs>
          <w:tab w:val="clear" w:pos="794"/>
          <w:tab w:val="clear" w:pos="1191"/>
          <w:tab w:val="clear" w:pos="1588"/>
          <w:tab w:val="clear" w:pos="1985"/>
          <w:tab w:val="left" w:pos="360"/>
          <w:tab w:val="left" w:pos="720"/>
          <w:tab w:val="left" w:pos="1080"/>
          <w:tab w:val="left" w:pos="1440"/>
        </w:tabs>
        <w:rPr>
          <w:lang w:val="en-CA"/>
        </w:rPr>
      </w:pPr>
      <w:r w:rsidRPr="00451613">
        <w:rPr>
          <w:lang w:val="en-CA"/>
        </w:rPr>
        <w:t xml:space="preserve">When i is greater than 0, </w:t>
      </w:r>
      <w:r w:rsidR="00460A98" w:rsidRPr="00451613">
        <w:rPr>
          <w:lang w:val="en-CA"/>
        </w:rPr>
        <w:t>layer_id_in_nuh</w:t>
      </w:r>
      <w:proofErr w:type="gramStart"/>
      <w:r w:rsidR="00460A98" w:rsidRPr="00451613">
        <w:rPr>
          <w:lang w:val="en-CA"/>
        </w:rPr>
        <w:t>[ i</w:t>
      </w:r>
      <w:proofErr w:type="gramEnd"/>
      <w:r w:rsidR="00460A98" w:rsidRPr="00451613">
        <w:rPr>
          <w:lang w:val="en-CA"/>
        </w:rPr>
        <w:t> ] shall be greater than layer_id_in_nuh[ i</w:t>
      </w:r>
      <w:r w:rsidR="00847581" w:rsidRPr="00451613">
        <w:rPr>
          <w:lang w:val="en-CA"/>
        </w:rPr>
        <w:t> </w:t>
      </w:r>
      <w:r w:rsidR="00372F7D" w:rsidRPr="00451613">
        <w:rPr>
          <w:lang w:val="en-CA"/>
        </w:rPr>
        <w:t>–</w:t>
      </w:r>
      <w:r w:rsidR="00847581" w:rsidRPr="00451613">
        <w:rPr>
          <w:lang w:val="en-CA"/>
        </w:rPr>
        <w:t> </w:t>
      </w:r>
      <w:r w:rsidR="00372F7D" w:rsidRPr="00451613">
        <w:rPr>
          <w:lang w:val="en-CA"/>
        </w:rPr>
        <w:t>1 ].</w:t>
      </w:r>
    </w:p>
    <w:p w:rsidR="008251E8" w:rsidRPr="00451613" w:rsidRDefault="00DA3401" w:rsidP="00081094">
      <w:pPr>
        <w:tabs>
          <w:tab w:val="clear" w:pos="794"/>
          <w:tab w:val="clear" w:pos="1191"/>
          <w:tab w:val="clear" w:pos="1588"/>
          <w:tab w:val="clear" w:pos="1985"/>
          <w:tab w:val="left" w:pos="360"/>
          <w:tab w:val="left" w:pos="720"/>
          <w:tab w:val="left" w:pos="1080"/>
          <w:tab w:val="left" w:pos="1440"/>
        </w:tabs>
        <w:rPr>
          <w:highlight w:val="yellow"/>
          <w:lang w:val="en-CA"/>
        </w:rPr>
      </w:pPr>
      <w:r w:rsidRPr="00451613">
        <w:rPr>
          <w:highlight w:val="yellow"/>
          <w:lang w:val="en-CA"/>
        </w:rPr>
        <w:t xml:space="preserve"> </w:t>
      </w:r>
      <w:r w:rsidR="008251E8" w:rsidRPr="00451613">
        <w:rPr>
          <w:highlight w:val="yellow"/>
          <w:lang w:val="en-CA"/>
        </w:rPr>
        <w:t xml:space="preserve">[Ed. (MH): When splitting_flag is equal to 1, the MSBs of layer_id_in_nuh should be required to be 0 if the </w:t>
      </w:r>
      <w:r w:rsidR="00785AFA" w:rsidRPr="00451613">
        <w:rPr>
          <w:highlight w:val="yellow"/>
          <w:lang w:val="en-CA"/>
        </w:rPr>
        <w:t>total number of bits in segments is less than 6]</w:t>
      </w:r>
    </w:p>
    <w:p w:rsidR="00EB5612" w:rsidRPr="00451613" w:rsidRDefault="00A54315" w:rsidP="00081094">
      <w:pPr>
        <w:tabs>
          <w:tab w:val="clear" w:pos="794"/>
          <w:tab w:val="clear" w:pos="1191"/>
          <w:tab w:val="clear" w:pos="1588"/>
          <w:tab w:val="clear" w:pos="1985"/>
          <w:tab w:val="left" w:pos="360"/>
          <w:tab w:val="left" w:pos="720"/>
          <w:tab w:val="left" w:pos="1080"/>
          <w:tab w:val="left" w:pos="1440"/>
        </w:tabs>
        <w:rPr>
          <w:lang w:val="en-CA"/>
        </w:rPr>
      </w:pPr>
      <w:r w:rsidRPr="00451613">
        <w:rPr>
          <w:lang w:val="en-CA"/>
        </w:rPr>
        <w:t>For i in a range from 0 to vps_max_layers_minus1, inclusive, t</w:t>
      </w:r>
      <w:r w:rsidR="00EB5612" w:rsidRPr="00451613">
        <w:rPr>
          <w:lang w:val="en-CA"/>
        </w:rPr>
        <w:t xml:space="preserve">he variable </w:t>
      </w:r>
      <w:proofErr w:type="gramStart"/>
      <w:r w:rsidR="00EB5612" w:rsidRPr="00451613">
        <w:rPr>
          <w:lang w:val="en-CA"/>
        </w:rPr>
        <w:t>LayerId</w:t>
      </w:r>
      <w:r w:rsidR="00A31AB4" w:rsidRPr="00451613">
        <w:rPr>
          <w:lang w:val="en-CA"/>
        </w:rPr>
        <w:t>x</w:t>
      </w:r>
      <w:r w:rsidR="00EB5612" w:rsidRPr="00451613">
        <w:rPr>
          <w:lang w:val="en-CA"/>
        </w:rPr>
        <w:t>InVps[</w:t>
      </w:r>
      <w:proofErr w:type="gramEnd"/>
      <w:r w:rsidR="00EB5612" w:rsidRPr="00451613">
        <w:rPr>
          <w:lang w:val="en-CA"/>
        </w:rPr>
        <w:t> layer_id_in_nuh[ i ] ] is set equal to i.</w:t>
      </w:r>
    </w:p>
    <w:p w:rsidR="00081094" w:rsidRPr="00451613" w:rsidRDefault="00081094" w:rsidP="00081094">
      <w:pPr>
        <w:tabs>
          <w:tab w:val="clear" w:pos="794"/>
          <w:tab w:val="clear" w:pos="1191"/>
          <w:tab w:val="clear" w:pos="1588"/>
          <w:tab w:val="clear" w:pos="1985"/>
          <w:tab w:val="left" w:pos="360"/>
          <w:tab w:val="left" w:pos="720"/>
          <w:tab w:val="left" w:pos="1080"/>
          <w:tab w:val="left" w:pos="1440"/>
        </w:tabs>
        <w:rPr>
          <w:lang w:val="en-CA"/>
        </w:rPr>
      </w:pPr>
      <w:r w:rsidRPr="00451613">
        <w:rPr>
          <w:b/>
          <w:lang w:val="en-CA"/>
        </w:rPr>
        <w:t>dimension_id</w:t>
      </w:r>
      <w:proofErr w:type="gramStart"/>
      <w:r w:rsidRPr="00451613">
        <w:rPr>
          <w:lang w:val="en-CA"/>
        </w:rPr>
        <w:t>[ i</w:t>
      </w:r>
      <w:proofErr w:type="gramEnd"/>
      <w:r w:rsidRPr="00451613">
        <w:rPr>
          <w:lang w:val="en-CA"/>
        </w:rPr>
        <w:t xml:space="preserve"> ][ j ] specifies the identifier of the j-th </w:t>
      </w:r>
      <w:r w:rsidR="005502B6" w:rsidRPr="00451613">
        <w:rPr>
          <w:lang w:val="en-CA"/>
        </w:rPr>
        <w:t xml:space="preserve">present </w:t>
      </w:r>
      <w:r w:rsidRPr="00451613">
        <w:rPr>
          <w:lang w:val="en-CA"/>
        </w:rPr>
        <w:t>scalability dimension type of the i-th layer. The number of bits used for the representation of dimension_id</w:t>
      </w:r>
      <w:proofErr w:type="gramStart"/>
      <w:r w:rsidRPr="00451613">
        <w:rPr>
          <w:lang w:val="en-CA"/>
        </w:rPr>
        <w:t>[</w:t>
      </w:r>
      <w:r w:rsidR="00847581" w:rsidRPr="00451613">
        <w:rPr>
          <w:lang w:val="en-CA"/>
        </w:rPr>
        <w:t> </w:t>
      </w:r>
      <w:r w:rsidRPr="00451613">
        <w:rPr>
          <w:lang w:val="en-CA"/>
        </w:rPr>
        <w:t>i</w:t>
      </w:r>
      <w:proofErr w:type="gramEnd"/>
      <w:r w:rsidR="00847581" w:rsidRPr="00451613">
        <w:rPr>
          <w:lang w:val="en-CA"/>
        </w:rPr>
        <w:t> </w:t>
      </w:r>
      <w:r w:rsidRPr="00451613">
        <w:rPr>
          <w:lang w:val="en-CA"/>
        </w:rPr>
        <w:t>][</w:t>
      </w:r>
      <w:r w:rsidR="00847581" w:rsidRPr="00451613">
        <w:rPr>
          <w:lang w:val="en-CA"/>
        </w:rPr>
        <w:t> </w:t>
      </w:r>
      <w:r w:rsidRPr="00451613">
        <w:rPr>
          <w:lang w:val="en-CA"/>
        </w:rPr>
        <w:t>j</w:t>
      </w:r>
      <w:r w:rsidR="00847581" w:rsidRPr="00451613">
        <w:rPr>
          <w:lang w:val="en-CA"/>
        </w:rPr>
        <w:t> </w:t>
      </w:r>
      <w:r w:rsidRPr="00451613">
        <w:rPr>
          <w:lang w:val="en-CA"/>
        </w:rPr>
        <w:t>] is dimension_id_len_minus1[</w:t>
      </w:r>
      <w:r w:rsidR="00847581" w:rsidRPr="00451613">
        <w:rPr>
          <w:lang w:val="en-CA"/>
        </w:rPr>
        <w:t> </w:t>
      </w:r>
      <w:r w:rsidRPr="00451613">
        <w:rPr>
          <w:lang w:val="en-CA"/>
        </w:rPr>
        <w:t>j</w:t>
      </w:r>
      <w:r w:rsidR="00847581" w:rsidRPr="00451613">
        <w:rPr>
          <w:lang w:val="en-CA"/>
        </w:rPr>
        <w:t> </w:t>
      </w:r>
      <w:r w:rsidRPr="00451613">
        <w:rPr>
          <w:lang w:val="en-CA"/>
        </w:rPr>
        <w:t>]</w:t>
      </w:r>
      <w:r w:rsidR="00847581" w:rsidRPr="00451613">
        <w:rPr>
          <w:lang w:val="en-CA"/>
        </w:rPr>
        <w:t> </w:t>
      </w:r>
      <w:r w:rsidRPr="00451613">
        <w:rPr>
          <w:lang w:val="en-CA"/>
        </w:rPr>
        <w:t>+</w:t>
      </w:r>
      <w:r w:rsidR="00847581" w:rsidRPr="00451613">
        <w:rPr>
          <w:lang w:val="en-CA"/>
        </w:rPr>
        <w:t> </w:t>
      </w:r>
      <w:r w:rsidRPr="00451613">
        <w:rPr>
          <w:lang w:val="en-CA"/>
        </w:rPr>
        <w:t xml:space="preserve">1 bits. </w:t>
      </w:r>
      <w:r w:rsidR="008251E8" w:rsidRPr="00451613">
        <w:rPr>
          <w:lang w:val="en-CA"/>
        </w:rPr>
        <w:t xml:space="preserve">When </w:t>
      </w:r>
      <w:r w:rsidR="00B33769" w:rsidRPr="00451613">
        <w:rPr>
          <w:lang w:val="en-CA"/>
        </w:rPr>
        <w:t xml:space="preserve">dimension_id[ i ][ j ] is not present for j in the range of 0 to NumScalabilityTypes − 1, inclusive, </w:t>
      </w:r>
      <w:r w:rsidR="008251E8" w:rsidRPr="00451613">
        <w:rPr>
          <w:lang w:val="en-CA"/>
        </w:rPr>
        <w:t xml:space="preserve">dimension_id[ i ][ j ] </w:t>
      </w:r>
      <w:r w:rsidR="00B33769" w:rsidRPr="00451613">
        <w:rPr>
          <w:lang w:val="en-CA"/>
        </w:rPr>
        <w:t xml:space="preserve">is inferred to </w:t>
      </w:r>
      <w:r w:rsidR="008251E8" w:rsidRPr="00451613">
        <w:rPr>
          <w:lang w:val="en-CA"/>
        </w:rPr>
        <w:t>be equal to ( </w:t>
      </w:r>
      <w:r w:rsidR="007411E0" w:rsidRPr="00451613">
        <w:rPr>
          <w:lang w:val="en-CA"/>
        </w:rPr>
        <w:t>( </w:t>
      </w:r>
      <w:r w:rsidR="008251E8" w:rsidRPr="00451613">
        <w:rPr>
          <w:lang w:val="en-CA"/>
        </w:rPr>
        <w:t>layer_id_in_nuh[ i </w:t>
      </w:r>
      <w:r w:rsidR="007411E0" w:rsidRPr="00451613">
        <w:rPr>
          <w:lang w:val="en-CA"/>
        </w:rPr>
        <w:t>] &amp; </w:t>
      </w:r>
      <w:r w:rsidR="008251E8" w:rsidRPr="00451613">
        <w:rPr>
          <w:lang w:val="en-CA"/>
        </w:rPr>
        <w:t>( (1 &lt;&lt; </w:t>
      </w:r>
      <w:r w:rsidR="00CC4B20" w:rsidRPr="00451613">
        <w:rPr>
          <w:lang w:val="en-CA"/>
        </w:rPr>
        <w:t>dimBitOffset[ j +</w:t>
      </w:r>
      <w:r w:rsidR="00F10BA4" w:rsidRPr="00451613">
        <w:rPr>
          <w:lang w:val="en-CA"/>
        </w:rPr>
        <w:t> </w:t>
      </w:r>
      <w:r w:rsidR="00CC4B20" w:rsidRPr="00451613">
        <w:rPr>
          <w:lang w:val="en-CA"/>
        </w:rPr>
        <w:t>1 ] </w:t>
      </w:r>
      <w:r w:rsidR="008251E8" w:rsidRPr="00451613">
        <w:rPr>
          <w:lang w:val="en-CA"/>
        </w:rPr>
        <w:t>) − 1)</w:t>
      </w:r>
      <w:r w:rsidR="007411E0" w:rsidRPr="00451613">
        <w:rPr>
          <w:lang w:val="en-CA"/>
        </w:rPr>
        <w:t> )</w:t>
      </w:r>
      <w:r w:rsidR="008251E8" w:rsidRPr="00451613">
        <w:rPr>
          <w:lang w:val="en-CA"/>
        </w:rPr>
        <w:t> &gt;&gt; dimBitOffset[ j ] ).</w:t>
      </w:r>
    </w:p>
    <w:p w:rsidR="00081094" w:rsidRPr="00451613" w:rsidRDefault="00081094" w:rsidP="00081094">
      <w:pPr>
        <w:tabs>
          <w:tab w:val="clear" w:pos="794"/>
          <w:tab w:val="clear" w:pos="1191"/>
          <w:tab w:val="clear" w:pos="1588"/>
          <w:tab w:val="clear" w:pos="1985"/>
          <w:tab w:val="left" w:pos="360"/>
          <w:tab w:val="left" w:pos="720"/>
          <w:tab w:val="left" w:pos="1080"/>
          <w:tab w:val="left" w:pos="1440"/>
        </w:tabs>
        <w:rPr>
          <w:lang w:val="en-CA"/>
        </w:rPr>
      </w:pPr>
      <w:r w:rsidRPr="00451613">
        <w:rPr>
          <w:lang w:val="en-CA"/>
        </w:rPr>
        <w:t xml:space="preserve">The </w:t>
      </w:r>
      <w:r w:rsidR="009C3DA1" w:rsidRPr="00451613">
        <w:rPr>
          <w:lang w:val="en-CA"/>
        </w:rPr>
        <w:t>variable</w:t>
      </w:r>
      <w:r w:rsidR="00D746F6" w:rsidRPr="00451613">
        <w:rPr>
          <w:lang w:val="en-CA"/>
        </w:rPr>
        <w:t xml:space="preserve"> </w:t>
      </w:r>
      <w:r w:rsidR="009C3DA1" w:rsidRPr="00451613">
        <w:rPr>
          <w:lang w:val="en-CA"/>
        </w:rPr>
        <w:t>ScalabilityId[ </w:t>
      </w:r>
      <w:r w:rsidR="00D746F6" w:rsidRPr="00451613">
        <w:rPr>
          <w:lang w:val="en-CA"/>
        </w:rPr>
        <w:t>i </w:t>
      </w:r>
      <w:r w:rsidR="009C3DA1" w:rsidRPr="00451613">
        <w:rPr>
          <w:lang w:val="en-CA"/>
        </w:rPr>
        <w:t>][ </w:t>
      </w:r>
      <w:r w:rsidR="00D746F6" w:rsidRPr="00451613">
        <w:rPr>
          <w:lang w:val="en-CA"/>
        </w:rPr>
        <w:t>smIdx </w:t>
      </w:r>
      <w:r w:rsidR="009C3DA1" w:rsidRPr="00451613">
        <w:rPr>
          <w:lang w:val="en-CA"/>
        </w:rPr>
        <w:t>]</w:t>
      </w:r>
      <w:r w:rsidR="008B5AA9" w:rsidRPr="00451613">
        <w:rPr>
          <w:lang w:val="en-CA"/>
        </w:rPr>
        <w:t xml:space="preserve"> </w:t>
      </w:r>
      <w:r w:rsidR="00D746F6" w:rsidRPr="00451613">
        <w:rPr>
          <w:lang w:val="en-CA"/>
        </w:rPr>
        <w:t xml:space="preserve">specifying the identifier </w:t>
      </w:r>
      <w:r w:rsidR="005502B6" w:rsidRPr="00451613">
        <w:rPr>
          <w:lang w:val="en-CA"/>
        </w:rPr>
        <w:t>of</w:t>
      </w:r>
      <w:r w:rsidR="00D746F6" w:rsidRPr="00451613">
        <w:rPr>
          <w:lang w:val="en-CA"/>
        </w:rPr>
        <w:t xml:space="preserve"> the smIdx-th </w:t>
      </w:r>
      <w:r w:rsidR="00327B9A" w:rsidRPr="00451613">
        <w:rPr>
          <w:lang w:val="en-CA"/>
        </w:rPr>
        <w:t xml:space="preserve">scalability </w:t>
      </w:r>
      <w:r w:rsidR="00D746F6" w:rsidRPr="00451613">
        <w:rPr>
          <w:lang w:val="en-CA"/>
        </w:rPr>
        <w:t xml:space="preserve">dimension type </w:t>
      </w:r>
      <w:r w:rsidR="005502B6" w:rsidRPr="00451613">
        <w:rPr>
          <w:lang w:val="en-CA"/>
        </w:rPr>
        <w:t>of the i-th layer</w:t>
      </w:r>
      <w:r w:rsidR="00135099" w:rsidRPr="00451613">
        <w:rPr>
          <w:lang w:val="en-CA"/>
        </w:rPr>
        <w:t>,</w:t>
      </w:r>
      <w:r w:rsidR="005502B6" w:rsidRPr="00451613">
        <w:rPr>
          <w:lang w:val="en-CA"/>
        </w:rPr>
        <w:t xml:space="preserve"> </w:t>
      </w:r>
      <w:r w:rsidR="00B571A9" w:rsidRPr="00451613">
        <w:rPr>
          <w:lang w:val="en-CA"/>
        </w:rPr>
        <w:t xml:space="preserve">the </w:t>
      </w:r>
      <w:r w:rsidR="00D746F6" w:rsidRPr="00451613">
        <w:rPr>
          <w:lang w:val="en-CA"/>
        </w:rPr>
        <w:t xml:space="preserve">variable </w:t>
      </w:r>
      <w:r w:rsidR="006954B1" w:rsidRPr="00451613">
        <w:rPr>
          <w:lang w:val="en-CA"/>
        </w:rPr>
        <w:t>ViewId</w:t>
      </w:r>
      <w:r w:rsidR="008B5AA9" w:rsidRPr="00451613">
        <w:rPr>
          <w:lang w:val="en-CA"/>
        </w:rPr>
        <w:t>[ </w:t>
      </w:r>
      <w:r w:rsidR="00D746F6" w:rsidRPr="00451613">
        <w:rPr>
          <w:lang w:val="en-CA"/>
        </w:rPr>
        <w:t>layer_id_in_nuh[ i ]</w:t>
      </w:r>
      <w:r w:rsidR="008B5AA9" w:rsidRPr="00451613">
        <w:rPr>
          <w:lang w:val="en-CA"/>
        </w:rPr>
        <w:t xml:space="preserve"> ] </w:t>
      </w:r>
      <w:r w:rsidR="0023516D" w:rsidRPr="00451613">
        <w:rPr>
          <w:lang w:val="en-CA"/>
        </w:rPr>
        <w:t xml:space="preserve">specifying the view identifier </w:t>
      </w:r>
      <w:r w:rsidR="005502B6" w:rsidRPr="00451613">
        <w:rPr>
          <w:lang w:val="en-CA"/>
        </w:rPr>
        <w:t xml:space="preserve">of </w:t>
      </w:r>
      <w:r w:rsidR="0023516D" w:rsidRPr="00451613">
        <w:rPr>
          <w:lang w:val="en-CA"/>
        </w:rPr>
        <w:t>the i-th layer</w:t>
      </w:r>
      <w:r w:rsidR="00451613">
        <w:rPr>
          <w:rFonts w:eastAsia="Batang"/>
          <w:bCs/>
          <w:lang w:eastAsia="ko-KR"/>
        </w:rPr>
        <w:t xml:space="preserve">, </w:t>
      </w:r>
      <w:r w:rsidR="00451613" w:rsidRPr="008E14A4">
        <w:rPr>
          <w:rFonts w:eastAsia="Batang"/>
          <w:bCs/>
          <w:lang w:eastAsia="ko-KR"/>
        </w:rPr>
        <w:t>the variable ViewScalExtLayerFlag specifying whether the i-th layer is a view scalability extension layer</w:t>
      </w:r>
      <w:r w:rsidR="0023516D" w:rsidRPr="00451613">
        <w:rPr>
          <w:lang w:val="en-CA"/>
        </w:rPr>
        <w:t xml:space="preserve"> </w:t>
      </w:r>
      <w:r w:rsidR="00135099" w:rsidRPr="00451613">
        <w:rPr>
          <w:highlight w:val="green"/>
          <w:lang w:val="en-CA"/>
        </w:rPr>
        <w:t xml:space="preserve">and </w:t>
      </w:r>
      <w:r w:rsidR="00C6730C" w:rsidRPr="009C4C30">
        <w:rPr>
          <w:highlight w:val="green"/>
          <w:lang w:val="en-CA"/>
        </w:rPr>
        <w:t>DependencyId</w:t>
      </w:r>
      <w:r w:rsidR="00C6730C">
        <w:rPr>
          <w:rFonts w:eastAsia="Batang"/>
          <w:bCs/>
          <w:highlight w:val="green"/>
          <w:lang w:val="en-CA" w:eastAsia="ko-KR"/>
        </w:rPr>
        <w:t>[</w:t>
      </w:r>
      <w:r w:rsidR="00C6730C" w:rsidRPr="009C4C30">
        <w:rPr>
          <w:rFonts w:eastAsia="Batang"/>
          <w:bCs/>
          <w:highlight w:val="green"/>
          <w:lang w:val="en-CA" w:eastAsia="ko-KR"/>
        </w:rPr>
        <w:t> layer_id_in_nuh[ i ] ]</w:t>
      </w:r>
      <w:r w:rsidR="00135099" w:rsidRPr="00451613">
        <w:rPr>
          <w:highlight w:val="green"/>
          <w:lang w:val="en-CA"/>
        </w:rPr>
        <w:t xml:space="preserve"> specifying the </w:t>
      </w:r>
      <w:r w:rsidR="00C6730C" w:rsidRPr="007537C2">
        <w:rPr>
          <w:rFonts w:eastAsia="Batang"/>
          <w:bCs/>
          <w:highlight w:val="green"/>
          <w:lang w:val="en-CA" w:eastAsia="ko-KR"/>
        </w:rPr>
        <w:t>spatial</w:t>
      </w:r>
      <w:r w:rsidR="00C6730C">
        <w:rPr>
          <w:rFonts w:eastAsia="Batang"/>
          <w:bCs/>
          <w:highlight w:val="green"/>
          <w:lang w:val="en-CA" w:eastAsia="ko-KR"/>
        </w:rPr>
        <w:t>/SNR</w:t>
      </w:r>
      <w:r w:rsidR="00135099" w:rsidRPr="00451613">
        <w:rPr>
          <w:highlight w:val="green"/>
          <w:lang w:val="en-CA"/>
        </w:rPr>
        <w:t xml:space="preserve"> scalability </w:t>
      </w:r>
      <w:r w:rsidR="0023516D" w:rsidRPr="00E16BB2">
        <w:rPr>
          <w:highlight w:val="green"/>
          <w:lang w:val="en-CA"/>
        </w:rPr>
        <w:t xml:space="preserve">identifier </w:t>
      </w:r>
      <w:r w:rsidR="005502B6" w:rsidRPr="00E16BB2">
        <w:rPr>
          <w:highlight w:val="green"/>
          <w:lang w:val="en-CA"/>
        </w:rPr>
        <w:t xml:space="preserve">of </w:t>
      </w:r>
      <w:r w:rsidR="0023516D" w:rsidRPr="00E16BB2">
        <w:rPr>
          <w:highlight w:val="green"/>
          <w:lang w:val="en-CA"/>
        </w:rPr>
        <w:t>the i-th</w:t>
      </w:r>
      <w:r w:rsidR="00135099" w:rsidRPr="00451613">
        <w:rPr>
          <w:highlight w:val="green"/>
          <w:lang w:val="en-CA"/>
        </w:rPr>
        <w:t xml:space="preserve"> layer</w:t>
      </w:r>
      <w:r w:rsidR="00135099" w:rsidRPr="00451613">
        <w:rPr>
          <w:lang w:val="en-CA"/>
        </w:rPr>
        <w:t xml:space="preserve"> </w:t>
      </w:r>
      <w:r w:rsidR="008B5AA9" w:rsidRPr="00451613">
        <w:rPr>
          <w:lang w:val="en-CA"/>
        </w:rPr>
        <w:t xml:space="preserve">are </w:t>
      </w:r>
      <w:r w:rsidR="009C3DA1" w:rsidRPr="00451613">
        <w:rPr>
          <w:lang w:val="en-CA"/>
        </w:rPr>
        <w:t>derived as follows:</w:t>
      </w:r>
    </w:p>
    <w:p w:rsidR="00451613" w:rsidRPr="00451613" w:rsidRDefault="00081094" w:rsidP="00EE7C7D">
      <w:pPr>
        <w:tabs>
          <w:tab w:val="clear" w:pos="794"/>
          <w:tab w:val="clear" w:pos="1191"/>
          <w:tab w:val="clear" w:pos="1588"/>
          <w:tab w:val="clear" w:pos="1985"/>
          <w:tab w:val="left" w:pos="360"/>
          <w:tab w:val="left" w:pos="720"/>
          <w:tab w:val="left" w:pos="1080"/>
          <w:tab w:val="left" w:pos="1440"/>
        </w:tabs>
        <w:ind w:left="360"/>
        <w:rPr>
          <w:lang w:val="en-CA"/>
        </w:rPr>
      </w:pPr>
      <w:proofErr w:type="gramStart"/>
      <w:r w:rsidRPr="00451613">
        <w:rPr>
          <w:lang w:val="en-CA"/>
        </w:rPr>
        <w:t>for</w:t>
      </w:r>
      <w:proofErr w:type="gramEnd"/>
      <w:r w:rsidRPr="00451613">
        <w:rPr>
          <w:lang w:val="en-CA"/>
        </w:rPr>
        <w:t xml:space="preserve"> (i = 0; i</w:t>
      </w:r>
      <w:r w:rsidR="00135099" w:rsidRPr="00451613">
        <w:rPr>
          <w:lang w:val="en-CA"/>
        </w:rPr>
        <w:t xml:space="preserve"> </w:t>
      </w:r>
      <w:r w:rsidRPr="00D93C4B">
        <w:rPr>
          <w:rFonts w:eastAsia="Batang"/>
          <w:bCs/>
          <w:lang w:val="en-CA" w:eastAsia="ko-KR"/>
        </w:rPr>
        <w:t>&lt;=</w:t>
      </w:r>
      <w:r w:rsidR="00135099" w:rsidRPr="00451613">
        <w:rPr>
          <w:lang w:val="en-CA"/>
        </w:rPr>
        <w:t xml:space="preserve"> </w:t>
      </w:r>
      <w:r w:rsidRPr="00451613">
        <w:rPr>
          <w:lang w:val="en-CA"/>
        </w:rPr>
        <w:t>vps_max_layers_minus1; i++)</w:t>
      </w:r>
      <w:r w:rsidR="008B5AA9" w:rsidRPr="00451613">
        <w:rPr>
          <w:lang w:val="en-CA"/>
        </w:rPr>
        <w:t xml:space="preserve"> {</w:t>
      </w:r>
    </w:p>
    <w:p w:rsidR="00451613" w:rsidRDefault="00081094" w:rsidP="00EE7C7D">
      <w:pPr>
        <w:tabs>
          <w:tab w:val="clear" w:pos="794"/>
          <w:tab w:val="clear" w:pos="1191"/>
          <w:tab w:val="clear" w:pos="1588"/>
          <w:tab w:val="clear" w:pos="1985"/>
          <w:tab w:val="left" w:pos="360"/>
          <w:tab w:val="left" w:pos="720"/>
          <w:tab w:val="left" w:pos="1080"/>
          <w:tab w:val="left" w:pos="1440"/>
        </w:tabs>
        <w:spacing w:before="0"/>
        <w:ind w:left="360"/>
        <w:rPr>
          <w:rFonts w:eastAsia="Batang"/>
          <w:bCs/>
          <w:lang w:eastAsia="ko-KR"/>
        </w:rPr>
      </w:pPr>
      <w:r w:rsidRPr="00451613">
        <w:rPr>
          <w:lang w:val="en-CA"/>
        </w:rPr>
        <w:tab/>
      </w:r>
      <w:proofErr w:type="gramStart"/>
      <w:r w:rsidR="00451613" w:rsidRPr="008E14A4">
        <w:rPr>
          <w:rFonts w:eastAsia="Batang"/>
          <w:bCs/>
          <w:lang w:eastAsia="ko-KR"/>
        </w:rPr>
        <w:t>lId</w:t>
      </w:r>
      <w:proofErr w:type="gramEnd"/>
      <w:r w:rsidR="00451613" w:rsidRPr="008E14A4">
        <w:rPr>
          <w:rFonts w:eastAsia="Batang"/>
          <w:bCs/>
          <w:lang w:eastAsia="ko-KR"/>
        </w:rPr>
        <w:t xml:space="preserve"> = layer_id_in_nuh[ i ]</w:t>
      </w:r>
    </w:p>
    <w:p w:rsidR="00081094" w:rsidRPr="00451613" w:rsidRDefault="00451613" w:rsidP="00EE7C7D">
      <w:pPr>
        <w:tabs>
          <w:tab w:val="clear" w:pos="794"/>
          <w:tab w:val="clear" w:pos="1191"/>
          <w:tab w:val="clear" w:pos="1588"/>
          <w:tab w:val="clear" w:pos="1985"/>
          <w:tab w:val="left" w:pos="360"/>
          <w:tab w:val="left" w:pos="720"/>
          <w:tab w:val="left" w:pos="1080"/>
          <w:tab w:val="left" w:pos="1440"/>
        </w:tabs>
        <w:spacing w:before="0"/>
        <w:ind w:left="360"/>
        <w:rPr>
          <w:lang w:val="en-CA"/>
        </w:rPr>
      </w:pPr>
      <w:r>
        <w:rPr>
          <w:rFonts w:eastAsia="Batang"/>
          <w:bCs/>
          <w:lang w:eastAsia="ko-KR"/>
        </w:rPr>
        <w:tab/>
      </w:r>
      <w:proofErr w:type="gramStart"/>
      <w:r w:rsidR="00081094" w:rsidRPr="00451613">
        <w:rPr>
          <w:lang w:val="en-CA"/>
        </w:rPr>
        <w:t>for(</w:t>
      </w:r>
      <w:proofErr w:type="gramEnd"/>
      <w:r w:rsidR="00081094" w:rsidRPr="00451613">
        <w:rPr>
          <w:lang w:val="en-CA"/>
        </w:rPr>
        <w:t xml:space="preserve"> smIdx= 0, j =0; smIdx&lt; 16; smIdx ++ ) </w:t>
      </w:r>
    </w:p>
    <w:p w:rsidR="00081094" w:rsidRPr="00451613" w:rsidRDefault="00081094" w:rsidP="00EE7C7D">
      <w:pPr>
        <w:tabs>
          <w:tab w:val="clear" w:pos="794"/>
          <w:tab w:val="clear" w:pos="1191"/>
          <w:tab w:val="clear" w:pos="1588"/>
          <w:tab w:val="clear" w:pos="1985"/>
          <w:tab w:val="left" w:pos="360"/>
          <w:tab w:val="left" w:pos="720"/>
          <w:tab w:val="left" w:pos="1080"/>
          <w:tab w:val="left" w:pos="1440"/>
        </w:tabs>
        <w:spacing w:before="0"/>
        <w:ind w:left="360"/>
        <w:rPr>
          <w:lang w:val="en-CA"/>
        </w:rPr>
      </w:pPr>
      <w:r w:rsidRPr="00451613">
        <w:rPr>
          <w:lang w:val="en-CA"/>
        </w:rPr>
        <w:tab/>
      </w:r>
      <w:r w:rsidRPr="00451613">
        <w:rPr>
          <w:lang w:val="en-CA"/>
        </w:rPr>
        <w:tab/>
      </w:r>
      <w:proofErr w:type="gramStart"/>
      <w:r w:rsidRPr="00451613">
        <w:rPr>
          <w:lang w:val="en-CA"/>
        </w:rPr>
        <w:t>if(</w:t>
      </w:r>
      <w:proofErr w:type="gramEnd"/>
      <w:r w:rsidRPr="00451613">
        <w:rPr>
          <w:lang w:val="en-CA"/>
        </w:rPr>
        <w:t>scalability_mask[</w:t>
      </w:r>
      <w:r w:rsidR="0009025A" w:rsidRPr="00451613">
        <w:rPr>
          <w:lang w:val="en-CA"/>
        </w:rPr>
        <w:t> </w:t>
      </w:r>
      <w:r w:rsidRPr="00451613">
        <w:rPr>
          <w:lang w:val="en-CA"/>
        </w:rPr>
        <w:t>smIdx</w:t>
      </w:r>
      <w:r w:rsidR="0009025A" w:rsidRPr="00451613">
        <w:rPr>
          <w:lang w:val="en-CA"/>
        </w:rPr>
        <w:t> </w:t>
      </w:r>
      <w:r w:rsidRPr="00451613">
        <w:rPr>
          <w:lang w:val="en-CA"/>
        </w:rPr>
        <w:t xml:space="preserve">] ) </w:t>
      </w:r>
    </w:p>
    <w:p w:rsidR="00081094" w:rsidRPr="00451613" w:rsidRDefault="00081094" w:rsidP="00EE7C7D">
      <w:pPr>
        <w:tabs>
          <w:tab w:val="clear" w:pos="794"/>
          <w:tab w:val="clear" w:pos="1191"/>
          <w:tab w:val="clear" w:pos="1588"/>
          <w:tab w:val="clear" w:pos="1985"/>
          <w:tab w:val="left" w:pos="360"/>
          <w:tab w:val="left" w:pos="720"/>
          <w:tab w:val="left" w:pos="1080"/>
          <w:tab w:val="left" w:pos="1440"/>
        </w:tabs>
        <w:spacing w:before="0"/>
        <w:ind w:left="360"/>
        <w:rPr>
          <w:lang w:val="en-CA"/>
        </w:rPr>
      </w:pPr>
      <w:r w:rsidRPr="00451613">
        <w:rPr>
          <w:lang w:val="en-CA"/>
        </w:rPr>
        <w:tab/>
      </w:r>
      <w:r w:rsidRPr="00451613">
        <w:rPr>
          <w:lang w:val="en-CA"/>
        </w:rPr>
        <w:tab/>
      </w:r>
      <w:r w:rsidRPr="00451613">
        <w:rPr>
          <w:lang w:val="en-CA"/>
        </w:rPr>
        <w:tab/>
        <w:t>ScalabilityId</w:t>
      </w:r>
      <w:proofErr w:type="gramStart"/>
      <w:r w:rsidRPr="00451613">
        <w:rPr>
          <w:lang w:val="en-CA"/>
        </w:rPr>
        <w:t>[</w:t>
      </w:r>
      <w:r w:rsidR="00847581" w:rsidRPr="00451613">
        <w:rPr>
          <w:lang w:val="en-CA"/>
        </w:rPr>
        <w:t> </w:t>
      </w:r>
      <w:r w:rsidRPr="00451613">
        <w:rPr>
          <w:lang w:val="en-CA"/>
        </w:rPr>
        <w:t>i</w:t>
      </w:r>
      <w:proofErr w:type="gramEnd"/>
      <w:r w:rsidR="00847581" w:rsidRPr="00451613">
        <w:rPr>
          <w:lang w:val="en-CA"/>
        </w:rPr>
        <w:t> </w:t>
      </w:r>
      <w:r w:rsidRPr="00451613">
        <w:rPr>
          <w:lang w:val="en-CA"/>
        </w:rPr>
        <w:t>][</w:t>
      </w:r>
      <w:r w:rsidR="00847581" w:rsidRPr="00451613">
        <w:rPr>
          <w:lang w:val="en-CA"/>
        </w:rPr>
        <w:t> </w:t>
      </w:r>
      <w:r w:rsidRPr="00451613">
        <w:rPr>
          <w:lang w:val="en-CA"/>
        </w:rPr>
        <w:t>smIdx</w:t>
      </w:r>
      <w:r w:rsidR="00847581" w:rsidRPr="00451613">
        <w:rPr>
          <w:lang w:val="en-CA"/>
        </w:rPr>
        <w:t> </w:t>
      </w:r>
      <w:r w:rsidRPr="00451613">
        <w:rPr>
          <w:lang w:val="en-CA"/>
        </w:rPr>
        <w:t>] = dimension_id[</w:t>
      </w:r>
      <w:r w:rsidR="00847581" w:rsidRPr="00451613">
        <w:rPr>
          <w:lang w:val="en-CA"/>
        </w:rPr>
        <w:t> </w:t>
      </w:r>
      <w:r w:rsidRPr="00451613">
        <w:rPr>
          <w:lang w:val="en-CA"/>
        </w:rPr>
        <w:t>i</w:t>
      </w:r>
      <w:r w:rsidR="00847581" w:rsidRPr="00451613">
        <w:rPr>
          <w:lang w:val="en-CA"/>
        </w:rPr>
        <w:t> </w:t>
      </w:r>
      <w:r w:rsidRPr="00451613">
        <w:rPr>
          <w:lang w:val="en-CA"/>
        </w:rPr>
        <w:t>][</w:t>
      </w:r>
      <w:r w:rsidR="00847581" w:rsidRPr="00451613">
        <w:rPr>
          <w:lang w:val="en-CA"/>
        </w:rPr>
        <w:t> </w:t>
      </w:r>
      <w:r w:rsidRPr="00451613">
        <w:rPr>
          <w:lang w:val="en-CA"/>
        </w:rPr>
        <w:t>j++</w:t>
      </w:r>
      <w:r w:rsidR="00847581" w:rsidRPr="00451613">
        <w:rPr>
          <w:lang w:val="en-CA"/>
        </w:rPr>
        <w:t> </w:t>
      </w:r>
      <w:r w:rsidRPr="00451613">
        <w:rPr>
          <w:lang w:val="en-CA"/>
        </w:rPr>
        <w:t>]</w:t>
      </w:r>
    </w:p>
    <w:p w:rsidR="00F52E1B" w:rsidRDefault="00F52E1B" w:rsidP="00EE7C7D">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451613">
        <w:rPr>
          <w:lang w:val="en-CA"/>
        </w:rPr>
        <w:tab/>
      </w:r>
      <w:proofErr w:type="gramStart"/>
      <w:r w:rsidRPr="00451613">
        <w:rPr>
          <w:lang w:val="en-CA"/>
        </w:rPr>
        <w:t>ViewId[</w:t>
      </w:r>
      <w:proofErr w:type="gramEnd"/>
      <w:r w:rsidRPr="00451613">
        <w:rPr>
          <w:lang w:val="en-CA"/>
        </w:rPr>
        <w:t> </w:t>
      </w:r>
      <w:r w:rsidR="00853430">
        <w:rPr>
          <w:lang w:val="en-CA"/>
        </w:rPr>
        <w:t>lId</w:t>
      </w:r>
      <w:r w:rsidR="00847581" w:rsidRPr="00D93C4B">
        <w:rPr>
          <w:rFonts w:eastAsia="Batang"/>
          <w:bCs/>
          <w:lang w:val="en-CA" w:eastAsia="ko-KR"/>
        </w:rPr>
        <w:t> </w:t>
      </w:r>
      <w:r w:rsidR="008B5AA9" w:rsidRPr="00D93C4B">
        <w:rPr>
          <w:rFonts w:eastAsia="Batang"/>
          <w:bCs/>
          <w:lang w:val="en-CA" w:eastAsia="ko-KR"/>
        </w:rPr>
        <w:t>] = ScalabilityId[</w:t>
      </w:r>
      <w:r w:rsidR="00847581" w:rsidRPr="00D93C4B">
        <w:rPr>
          <w:rFonts w:eastAsia="Batang"/>
          <w:bCs/>
          <w:lang w:val="en-CA" w:eastAsia="ko-KR"/>
        </w:rPr>
        <w:t> </w:t>
      </w:r>
      <w:r w:rsidR="008B5AA9" w:rsidRPr="00D93C4B">
        <w:rPr>
          <w:rFonts w:eastAsia="Batang"/>
          <w:bCs/>
          <w:lang w:val="en-CA" w:eastAsia="ko-KR"/>
        </w:rPr>
        <w:t>i</w:t>
      </w:r>
      <w:r w:rsidR="00847581" w:rsidRPr="00D93C4B">
        <w:rPr>
          <w:rFonts w:eastAsia="Batang"/>
          <w:bCs/>
          <w:lang w:val="en-CA" w:eastAsia="ko-KR"/>
        </w:rPr>
        <w:t> </w:t>
      </w:r>
      <w:r w:rsidR="008B5AA9" w:rsidRPr="00D93C4B">
        <w:rPr>
          <w:rFonts w:eastAsia="Batang"/>
          <w:bCs/>
          <w:lang w:val="en-CA" w:eastAsia="ko-KR"/>
        </w:rPr>
        <w:t>][</w:t>
      </w:r>
      <w:r w:rsidR="00847581" w:rsidRPr="00D93C4B">
        <w:rPr>
          <w:rFonts w:eastAsia="Batang"/>
          <w:bCs/>
          <w:lang w:val="en-CA" w:eastAsia="ko-KR"/>
        </w:rPr>
        <w:t> </w:t>
      </w:r>
      <w:r w:rsidR="005462DF" w:rsidRPr="00D93C4B">
        <w:rPr>
          <w:rFonts w:eastAsia="Batang"/>
          <w:bCs/>
          <w:lang w:val="en-CA" w:eastAsia="ko-KR"/>
        </w:rPr>
        <w:t>0</w:t>
      </w:r>
      <w:r w:rsidR="00847581" w:rsidRPr="00D93C4B">
        <w:rPr>
          <w:rFonts w:eastAsia="Batang"/>
          <w:bCs/>
          <w:lang w:val="en-CA" w:eastAsia="ko-KR"/>
        </w:rPr>
        <w:t> </w:t>
      </w:r>
      <w:r w:rsidR="008B5AA9" w:rsidRPr="00D93C4B">
        <w:rPr>
          <w:rFonts w:eastAsia="Batang"/>
          <w:bCs/>
          <w:lang w:val="en-CA" w:eastAsia="ko-KR"/>
        </w:rPr>
        <w:t>]</w:t>
      </w:r>
    </w:p>
    <w:p w:rsidR="00451613" w:rsidRPr="00D93C4B" w:rsidRDefault="00451613" w:rsidP="00EE7C7D">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Pr>
          <w:rFonts w:eastAsia="Batang"/>
          <w:bCs/>
          <w:lang w:eastAsia="ko-KR"/>
        </w:rPr>
        <w:tab/>
      </w:r>
      <w:r w:rsidRPr="008E14A4">
        <w:rPr>
          <w:rFonts w:eastAsia="Batang"/>
          <w:bCs/>
          <w:lang w:eastAsia="ko-KR"/>
        </w:rPr>
        <w:t>ViewScalExtLayerFlag[ lId ] = ( ViewId[ lId ]  !=  ViewId[ 0 ] )</w:t>
      </w:r>
    </w:p>
    <w:p w:rsidR="00C6730C" w:rsidRPr="00BA75B4" w:rsidRDefault="00C6730C" w:rsidP="00C6730C">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BA75B4">
        <w:rPr>
          <w:rFonts w:eastAsia="Batang"/>
          <w:bCs/>
          <w:lang w:val="en-CA" w:eastAsia="ko-KR"/>
        </w:rPr>
        <w:tab/>
      </w:r>
      <w:r w:rsidRPr="00BA75B4">
        <w:rPr>
          <w:highlight w:val="green"/>
          <w:lang w:val="en-CA"/>
        </w:rPr>
        <w:t>DependencyId</w:t>
      </w:r>
      <w:r w:rsidRPr="00BA75B4">
        <w:rPr>
          <w:rFonts w:eastAsia="Batang"/>
          <w:bCs/>
          <w:highlight w:val="green"/>
          <w:lang w:val="en-CA" w:eastAsia="ko-KR"/>
        </w:rPr>
        <w:t xml:space="preserve"> </w:t>
      </w:r>
      <w:proofErr w:type="gramStart"/>
      <w:r w:rsidRPr="00BA75B4">
        <w:rPr>
          <w:rFonts w:eastAsia="Batang"/>
          <w:bCs/>
          <w:highlight w:val="green"/>
          <w:lang w:val="en-CA" w:eastAsia="ko-KR"/>
        </w:rPr>
        <w:t>[ </w:t>
      </w:r>
      <w:r w:rsidR="00451613" w:rsidRPr="00451613">
        <w:rPr>
          <w:rFonts w:eastAsia="Batang"/>
          <w:bCs/>
          <w:highlight w:val="green"/>
          <w:lang w:eastAsia="ko-KR"/>
        </w:rPr>
        <w:t>lId</w:t>
      </w:r>
      <w:proofErr w:type="gramEnd"/>
      <w:r w:rsidR="00451613" w:rsidRPr="00451613">
        <w:rPr>
          <w:rFonts w:eastAsia="Batang"/>
          <w:bCs/>
          <w:highlight w:val="green"/>
          <w:lang w:eastAsia="ko-KR"/>
        </w:rPr>
        <w:t> </w:t>
      </w:r>
      <w:r w:rsidRPr="00BA75B4">
        <w:rPr>
          <w:rFonts w:eastAsia="Batang"/>
          <w:bCs/>
          <w:highlight w:val="green"/>
          <w:lang w:val="en-CA" w:eastAsia="ko-KR"/>
        </w:rPr>
        <w:t> ] = ScalabilityId[ i ][ 1 ]</w:t>
      </w:r>
    </w:p>
    <w:p w:rsidR="00C6730C" w:rsidRPr="00BA75B4" w:rsidRDefault="00C6730C" w:rsidP="00C6730C">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BA75B4">
        <w:rPr>
          <w:rFonts w:eastAsia="Batang"/>
          <w:bCs/>
          <w:lang w:val="en-CA" w:eastAsia="ko-KR"/>
        </w:rPr>
        <w:t>}</w:t>
      </w:r>
    </w:p>
    <w:p w:rsidR="008B5AA9" w:rsidRPr="00D93C4B" w:rsidRDefault="008B5AA9" w:rsidP="00EE7C7D">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D93C4B">
        <w:rPr>
          <w:rFonts w:eastAsia="Batang"/>
          <w:bCs/>
          <w:lang w:val="en-CA" w:eastAsia="ko-KR"/>
        </w:rPr>
        <w:t>}</w:t>
      </w:r>
    </w:p>
    <w:p w:rsidR="00B25624" w:rsidRPr="00451613" w:rsidRDefault="00451613" w:rsidP="00451613">
      <w:pPr>
        <w:tabs>
          <w:tab w:val="clear" w:pos="794"/>
          <w:tab w:val="clear" w:pos="1191"/>
          <w:tab w:val="clear" w:pos="1588"/>
          <w:tab w:val="clear" w:pos="1985"/>
          <w:tab w:val="left" w:pos="360"/>
          <w:tab w:val="left" w:pos="720"/>
          <w:tab w:val="left" w:pos="1080"/>
          <w:tab w:val="left" w:pos="1440"/>
        </w:tabs>
        <w:ind w:left="360"/>
        <w:rPr>
          <w:rFonts w:eastAsia="Batang"/>
          <w:bCs/>
          <w:highlight w:val="yellow"/>
          <w:lang w:eastAsia="ko-KR"/>
        </w:rPr>
      </w:pPr>
      <w:r>
        <w:rPr>
          <w:rFonts w:eastAsia="Batang"/>
          <w:bCs/>
          <w:highlight w:val="yellow"/>
          <w:lang w:eastAsia="ko-KR"/>
        </w:rPr>
        <w:t>[Ed. (JB): Syntax and semantics not compatible with SHVC, or with use of splitting_flag.]</w:t>
      </w:r>
    </w:p>
    <w:p w:rsidR="00A80F04" w:rsidRPr="00451613" w:rsidRDefault="00A80F04" w:rsidP="00A80F04">
      <w:pPr>
        <w:tabs>
          <w:tab w:val="clear" w:pos="794"/>
          <w:tab w:val="clear" w:pos="1191"/>
          <w:tab w:val="clear" w:pos="1588"/>
          <w:tab w:val="clear" w:pos="1985"/>
          <w:tab w:val="left" w:pos="360"/>
          <w:tab w:val="left" w:pos="720"/>
          <w:tab w:val="left" w:pos="1080"/>
          <w:tab w:val="left" w:pos="1440"/>
        </w:tabs>
        <w:rPr>
          <w:lang w:val="en-CA"/>
        </w:rPr>
      </w:pPr>
      <w:r w:rsidRPr="00451613">
        <w:rPr>
          <w:b/>
          <w:lang w:val="en-CA"/>
        </w:rPr>
        <w:t>direct_dependency_flag</w:t>
      </w:r>
      <w:r w:rsidRPr="00451613">
        <w:rPr>
          <w:lang w:val="en-CA"/>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451613">
        <w:rPr>
          <w:lang w:val="en-CA"/>
        </w:rPr>
        <w:t>[ i</w:t>
      </w:r>
      <w:proofErr w:type="gramEnd"/>
      <w:r w:rsidRPr="00451613">
        <w:rPr>
          <w:lang w:val="en-CA"/>
        </w:rPr>
        <w:t xml:space="preserve"> ][ j ] is not present for i and j in the range of 0 to vps_max_layers_minus1, it is inferred to be equal to 0. </w:t>
      </w:r>
    </w:p>
    <w:p w:rsidR="00A80F04" w:rsidRPr="008E14A4" w:rsidRDefault="00A80F04" w:rsidP="00A80F04">
      <w:pPr>
        <w:pStyle w:val="3N"/>
        <w:rPr>
          <w:szCs w:val="22"/>
        </w:rPr>
      </w:pPr>
      <w:r w:rsidRPr="008E14A4">
        <w:rPr>
          <w:b/>
          <w:lang w:eastAsia="ko-KR"/>
        </w:rPr>
        <w:t>max_tid_il_ref_pics_plus1</w:t>
      </w:r>
      <w:r w:rsidRPr="008E14A4">
        <w:rPr>
          <w:szCs w:val="22"/>
        </w:rPr>
        <w:t>[ i ] equal to 0 specifies that within the CVS non-IRAP picture</w:t>
      </w:r>
      <w:r w:rsidRPr="008E14A4">
        <w:rPr>
          <w:szCs w:val="22"/>
          <w:lang w:eastAsia="ko-KR"/>
        </w:rPr>
        <w:t xml:space="preserve">s with nuh_layer_id equal to </w:t>
      </w:r>
      <w:r w:rsidRPr="008E14A4">
        <w:rPr>
          <w:szCs w:val="22"/>
          <w:lang w:eastAsia="ko-KR"/>
        </w:rPr>
        <w:lastRenderedPageBreak/>
        <w:t>layer_id_in_nuh[ i ]</w:t>
      </w:r>
      <w:r w:rsidRPr="008E14A4">
        <w:rPr>
          <w:szCs w:val="22"/>
        </w:rPr>
        <w:t xml:space="preserve"> are not used as reference for inter-layer prediction.</w:t>
      </w:r>
      <w:r w:rsidRPr="008E14A4">
        <w:rPr>
          <w:szCs w:val="22"/>
          <w:lang w:eastAsia="ko-KR"/>
        </w:rPr>
        <w:t xml:space="preserve"> </w:t>
      </w:r>
      <w:r w:rsidRPr="008E14A4">
        <w:rPr>
          <w:szCs w:val="22"/>
        </w:rPr>
        <w:t>max_tid_il_ref_pics_plus1[ i ] greater than 0 specifies that within the CVS pictures with nuh_layer_id equal to layer_id_in_nuh[ i ] and TemporalId greater than max_tid_il_ref_pics_plus1[ i ]</w:t>
      </w:r>
      <w:r w:rsidRPr="008E14A4">
        <w:rPr>
          <w:szCs w:val="22"/>
          <w:lang w:eastAsia="ko-KR"/>
        </w:rPr>
        <w:t> </w:t>
      </w:r>
      <w:r w:rsidRPr="008E14A4">
        <w:rPr>
          <w:szCs w:val="22"/>
        </w:rPr>
        <w:t>– 1 are not used as reference for inter-layer prediction. When not present, max_tid_il_ref_pics_</w:t>
      </w:r>
      <w:proofErr w:type="gramStart"/>
      <w:r w:rsidRPr="008E14A4">
        <w:rPr>
          <w:szCs w:val="22"/>
        </w:rPr>
        <w:t>plus1[</w:t>
      </w:r>
      <w:proofErr w:type="gramEnd"/>
      <w:r w:rsidRPr="008E14A4">
        <w:rPr>
          <w:szCs w:val="22"/>
        </w:rPr>
        <w:t> i ] is unspecified.</w:t>
      </w:r>
    </w:p>
    <w:p w:rsidR="00A80F04" w:rsidRPr="008E14A4" w:rsidRDefault="00A80F04" w:rsidP="00A80F04">
      <w:pPr>
        <w:pStyle w:val="Note1"/>
        <w:rPr>
          <w:szCs w:val="22"/>
        </w:rPr>
      </w:pPr>
      <w:r w:rsidRPr="008E14A4">
        <w:rPr>
          <w:szCs w:val="22"/>
        </w:rPr>
        <w:t>NOTE</w:t>
      </w:r>
      <w:r w:rsidRPr="00451613">
        <w:rPr>
          <w:lang w:val="en-CA"/>
        </w:rPr>
        <w:t> </w:t>
      </w:r>
      <w:r w:rsidRPr="00451613">
        <w:rPr>
          <w:lang w:val="en-US"/>
        </w:rPr>
        <w:t xml:space="preserve">– </w:t>
      </w:r>
      <w:r w:rsidRPr="008E14A4">
        <w:rPr>
          <w:szCs w:val="22"/>
        </w:rPr>
        <w:t>max_tid_il_ref_pics_</w:t>
      </w:r>
      <w:proofErr w:type="gramStart"/>
      <w:r w:rsidRPr="008E14A4">
        <w:rPr>
          <w:szCs w:val="22"/>
        </w:rPr>
        <w:t>plus1[</w:t>
      </w:r>
      <w:proofErr w:type="gramEnd"/>
      <w:r w:rsidRPr="008E14A4">
        <w:rPr>
          <w:szCs w:val="22"/>
        </w:rPr>
        <w:t xml:space="preserve"> i ] equal to 7 does not impose a restriction on inter-layer prediction. </w:t>
      </w:r>
    </w:p>
    <w:p w:rsidR="00A80F04" w:rsidRPr="008E14A4" w:rsidRDefault="00A80F04" w:rsidP="00A80F04">
      <w:pPr>
        <w:pStyle w:val="3N"/>
        <w:rPr>
          <w:szCs w:val="22"/>
          <w:highlight w:val="yellow"/>
        </w:rPr>
      </w:pPr>
      <w:r w:rsidRPr="008E14A4">
        <w:rPr>
          <w:szCs w:val="22"/>
          <w:highlight w:val="yellow"/>
        </w:rPr>
        <w:t>[Ed. (JB): Consider adding a presence flag to make it easy to opt out of imposing this restriction, and when not present, value would be inferred to be equal to 7.]</w:t>
      </w:r>
    </w:p>
    <w:p w:rsidR="005951AD" w:rsidRPr="00451613" w:rsidRDefault="005951AD" w:rsidP="005951AD">
      <w:pPr>
        <w:rPr>
          <w:lang w:val="en-CA"/>
        </w:rPr>
      </w:pPr>
      <w:proofErr w:type="gramStart"/>
      <w:r w:rsidRPr="00451613">
        <w:rPr>
          <w:b/>
          <w:lang w:val="en-CA"/>
        </w:rPr>
        <w:t>vps_number_layer_sets_minus1</w:t>
      </w:r>
      <w:proofErr w:type="gramEnd"/>
      <w:r w:rsidRPr="00451613">
        <w:rPr>
          <w:lang w:val="en-CA"/>
        </w:rPr>
        <w:t xml:space="preserve"> </w:t>
      </w:r>
      <w:r w:rsidRPr="008E14A4">
        <w:rPr>
          <w:lang w:eastAsia="ko-KR"/>
        </w:rPr>
        <w:t xml:space="preserve">plus 1 specifies the number of layer sets that are specified by the VPS. </w:t>
      </w:r>
      <w:r w:rsidRPr="008E14A4">
        <w:t>The value of</w:t>
      </w:r>
      <w:r w:rsidRPr="008E14A4">
        <w:rPr>
          <w:bCs/>
          <w:szCs w:val="22"/>
        </w:rPr>
        <w:t xml:space="preserve"> vps_</w:t>
      </w:r>
      <w:r w:rsidRPr="008E14A4">
        <w:t xml:space="preserve">number_layer_sets_minus1 shall be </w:t>
      </w:r>
      <w:r w:rsidRPr="008E14A4">
        <w:rPr>
          <w:bCs/>
          <w:szCs w:val="22"/>
        </w:rPr>
        <w:t xml:space="preserve">in the range of 0 to 1023, inclusive, and shall be </w:t>
      </w:r>
      <w:r w:rsidRPr="00451613">
        <w:rPr>
          <w:lang w:val="en-CA"/>
        </w:rPr>
        <w:t>equal to vps_num_layer_sets_minus1.</w:t>
      </w:r>
    </w:p>
    <w:p w:rsidR="001675BE" w:rsidRPr="00451613" w:rsidRDefault="005951AD" w:rsidP="005951AD">
      <w:pPr>
        <w:rPr>
          <w:highlight w:val="yellow"/>
          <w:lang w:val="en-CA"/>
        </w:rPr>
      </w:pPr>
      <w:proofErr w:type="gramStart"/>
      <w:r w:rsidRPr="00451613">
        <w:rPr>
          <w:b/>
          <w:lang w:val="en-CA"/>
        </w:rPr>
        <w:t>vps_num_profile_tier_level_minus1</w:t>
      </w:r>
      <w:proofErr w:type="gramEnd"/>
      <w:r w:rsidRPr="00451613">
        <w:rPr>
          <w:lang w:val="en-CA"/>
        </w:rPr>
        <w:t xml:space="preserve"> plus 1 specifies the number of </w:t>
      </w:r>
      <w:r w:rsidRPr="00451613">
        <w:rPr>
          <w:rFonts w:ascii="Times" w:hAnsi="Times"/>
          <w:lang w:val="en-CA"/>
        </w:rPr>
        <w:t xml:space="preserve">profile_tier_level( ) </w:t>
      </w:r>
      <w:r w:rsidRPr="008E14A4">
        <w:t>syntax structures in the VPS.</w:t>
      </w:r>
    </w:p>
    <w:p w:rsidR="00103540" w:rsidRPr="00451613" w:rsidRDefault="00103540" w:rsidP="00103540">
      <w:pPr>
        <w:rPr>
          <w:lang w:val="en-CA"/>
        </w:rPr>
      </w:pPr>
      <w:r w:rsidRPr="00451613">
        <w:rPr>
          <w:b/>
          <w:lang w:val="en-CA"/>
        </w:rPr>
        <w:t>vps_profile_present_flag</w:t>
      </w:r>
      <w:proofErr w:type="gramStart"/>
      <w:r w:rsidRPr="00451613">
        <w:rPr>
          <w:lang w:val="en-CA"/>
        </w:rPr>
        <w:t>[ </w:t>
      </w:r>
      <w:r w:rsidR="005951AD" w:rsidRPr="00451613">
        <w:rPr>
          <w:lang w:val="en-CA"/>
        </w:rPr>
        <w:t>i</w:t>
      </w:r>
      <w:proofErr w:type="gramEnd"/>
      <w:r w:rsidRPr="00451613">
        <w:rPr>
          <w:lang w:val="en-CA"/>
        </w:rPr>
        <w:t> ]</w:t>
      </w:r>
      <w:r w:rsidRPr="00451613">
        <w:rPr>
          <w:b/>
          <w:lang w:val="en-CA"/>
        </w:rPr>
        <w:t xml:space="preserve"> </w:t>
      </w:r>
      <w:r w:rsidRPr="00451613">
        <w:rPr>
          <w:lang w:val="en-CA"/>
        </w:rPr>
        <w:t xml:space="preserve">equal to 1 specifies that the profile and tier information for </w:t>
      </w:r>
      <w:r w:rsidR="00167731" w:rsidRPr="00451613">
        <w:rPr>
          <w:lang w:val="en-CA"/>
        </w:rPr>
        <w:t>layer set</w:t>
      </w:r>
      <w:r w:rsidRPr="00451613">
        <w:rPr>
          <w:lang w:val="en-CA"/>
        </w:rPr>
        <w:t xml:space="preserve"> </w:t>
      </w:r>
      <w:r w:rsidR="005951AD" w:rsidRPr="00451613">
        <w:rPr>
          <w:lang w:val="en-CA"/>
        </w:rPr>
        <w:t>i</w:t>
      </w:r>
      <w:r w:rsidRPr="00451613">
        <w:rPr>
          <w:lang w:val="en-CA"/>
        </w:rPr>
        <w:t xml:space="preserve"> is present in the </w:t>
      </w:r>
      <w:r w:rsidR="005951AD" w:rsidRPr="00451613">
        <w:rPr>
          <w:lang w:val="en-CA"/>
        </w:rPr>
        <w:t xml:space="preserve">i-th </w:t>
      </w:r>
      <w:r w:rsidRPr="00451613">
        <w:rPr>
          <w:lang w:val="en-CA"/>
        </w:rPr>
        <w:t>profile_tier_level( ) syntax structure.</w:t>
      </w:r>
      <w:r w:rsidRPr="00451613">
        <w:rPr>
          <w:b/>
          <w:lang w:val="en-CA"/>
        </w:rPr>
        <w:t xml:space="preserve"> </w:t>
      </w:r>
      <w:r w:rsidRPr="00451613">
        <w:rPr>
          <w:lang w:val="en-CA"/>
        </w:rPr>
        <w:t>vps_profile_present_flag</w:t>
      </w:r>
      <w:proofErr w:type="gramStart"/>
      <w:r w:rsidRPr="00451613">
        <w:rPr>
          <w:lang w:val="en-CA"/>
        </w:rPr>
        <w:t>[ </w:t>
      </w:r>
      <w:r w:rsidR="005951AD" w:rsidRPr="00451613">
        <w:rPr>
          <w:lang w:val="en-CA"/>
        </w:rPr>
        <w:t>i</w:t>
      </w:r>
      <w:proofErr w:type="gramEnd"/>
      <w:r w:rsidRPr="00451613">
        <w:rPr>
          <w:lang w:val="en-CA"/>
        </w:rPr>
        <w:t xml:space="preserve"> ] equal to 0 specifies that profile and tier information is not present in the </w:t>
      </w:r>
      <w:r w:rsidR="005951AD" w:rsidRPr="00451613">
        <w:rPr>
          <w:lang w:val="en-CA"/>
        </w:rPr>
        <w:t xml:space="preserve">i-th </w:t>
      </w:r>
      <w:r w:rsidRPr="00451613">
        <w:rPr>
          <w:lang w:val="en-CA"/>
        </w:rPr>
        <w:t>profile_tier_level( ) syntax structure and is inferred.</w:t>
      </w:r>
    </w:p>
    <w:p w:rsidR="00103540" w:rsidRPr="00451613" w:rsidRDefault="00103540" w:rsidP="00103540">
      <w:pPr>
        <w:tabs>
          <w:tab w:val="clear" w:pos="794"/>
          <w:tab w:val="clear" w:pos="1191"/>
          <w:tab w:val="clear" w:pos="1588"/>
          <w:tab w:val="clear" w:pos="1985"/>
          <w:tab w:val="left" w:pos="360"/>
          <w:tab w:val="left" w:pos="720"/>
          <w:tab w:val="left" w:pos="1080"/>
          <w:tab w:val="left" w:pos="1440"/>
        </w:tabs>
        <w:rPr>
          <w:b/>
          <w:lang w:val="en-CA"/>
        </w:rPr>
      </w:pPr>
      <w:r w:rsidRPr="00451613">
        <w:rPr>
          <w:b/>
          <w:lang w:val="en-CA"/>
        </w:rPr>
        <w:t>profile_ref_minus1</w:t>
      </w:r>
      <w:r w:rsidRPr="00451613">
        <w:rPr>
          <w:lang w:val="en-CA"/>
        </w:rPr>
        <w:t>[ </w:t>
      </w:r>
      <w:r w:rsidR="005951AD" w:rsidRPr="00451613">
        <w:rPr>
          <w:lang w:val="en-CA"/>
        </w:rPr>
        <w:t>i</w:t>
      </w:r>
      <w:r w:rsidRPr="00451613">
        <w:rPr>
          <w:lang w:val="en-CA"/>
        </w:rPr>
        <w:t xml:space="preserve"> ] </w:t>
      </w:r>
      <w:r w:rsidR="005951AD" w:rsidRPr="00451613">
        <w:rPr>
          <w:lang w:val="en-CA"/>
        </w:rPr>
        <w:t xml:space="preserve">specifies </w:t>
      </w:r>
      <w:r w:rsidRPr="00451613">
        <w:rPr>
          <w:lang w:val="en-CA"/>
        </w:rPr>
        <w:t xml:space="preserve">that the profile and tier information for the </w:t>
      </w:r>
      <w:r w:rsidR="005951AD" w:rsidRPr="00451613">
        <w:rPr>
          <w:lang w:val="en-CA"/>
        </w:rPr>
        <w:t>i</w:t>
      </w:r>
      <w:r w:rsidRPr="00451613">
        <w:rPr>
          <w:lang w:val="en-CA"/>
        </w:rPr>
        <w:t xml:space="preserve">-th </w:t>
      </w:r>
      <w:r w:rsidR="005951AD" w:rsidRPr="00451613">
        <w:rPr>
          <w:lang w:val="en-CA"/>
        </w:rPr>
        <w:t xml:space="preserve">profile_tier_level( ) syntax structure </w:t>
      </w:r>
      <w:r w:rsidRPr="00451613">
        <w:rPr>
          <w:lang w:val="en-CA"/>
        </w:rPr>
        <w:t xml:space="preserve">is inferred to be equal to the profile and tier information </w:t>
      </w:r>
      <w:r w:rsidR="005951AD" w:rsidRPr="00451613">
        <w:rPr>
          <w:lang w:val="en-CA"/>
        </w:rPr>
        <w:t xml:space="preserve">for </w:t>
      </w:r>
      <w:r w:rsidRPr="00451613">
        <w:rPr>
          <w:lang w:val="en-CA"/>
        </w:rPr>
        <w:t>the (profile</w:t>
      </w:r>
      <w:r w:rsidR="005951AD" w:rsidRPr="00451613" w:rsidDel="005951AD">
        <w:rPr>
          <w:lang w:val="en-CA"/>
        </w:rPr>
        <w:t xml:space="preserve"> </w:t>
      </w:r>
      <w:r w:rsidRPr="00451613">
        <w:rPr>
          <w:lang w:val="en-CA"/>
        </w:rPr>
        <w:t>_ref_minus1[ </w:t>
      </w:r>
      <w:r w:rsidR="005951AD" w:rsidRPr="00451613">
        <w:rPr>
          <w:lang w:val="en-CA"/>
        </w:rPr>
        <w:t>i</w:t>
      </w:r>
      <w:r w:rsidRPr="00451613">
        <w:rPr>
          <w:lang w:val="en-CA"/>
        </w:rPr>
        <w:t> ]</w:t>
      </w:r>
      <w:r w:rsidR="00E91FC9" w:rsidRPr="00451613">
        <w:rPr>
          <w:lang w:val="en-CA"/>
        </w:rPr>
        <w:t> </w:t>
      </w:r>
      <w:r w:rsidRPr="00451613">
        <w:rPr>
          <w:lang w:val="en-CA"/>
        </w:rPr>
        <w:t>+</w:t>
      </w:r>
      <w:r w:rsidR="00E91FC9" w:rsidRPr="00451613">
        <w:rPr>
          <w:lang w:val="en-CA"/>
        </w:rPr>
        <w:t> </w:t>
      </w:r>
      <w:r w:rsidRPr="00451613">
        <w:rPr>
          <w:lang w:val="en-CA"/>
        </w:rPr>
        <w:t xml:space="preserve">1)-th </w:t>
      </w:r>
      <w:r w:rsidR="00CC4D44" w:rsidRPr="00451613">
        <w:rPr>
          <w:lang w:val="en-CA"/>
        </w:rPr>
        <w:t>layer set</w:t>
      </w:r>
      <w:r w:rsidRPr="00451613">
        <w:rPr>
          <w:lang w:val="en-CA"/>
        </w:rPr>
        <w:t>.</w:t>
      </w:r>
      <w:r w:rsidR="005B0C59" w:rsidRPr="00451613">
        <w:rPr>
          <w:lang w:val="en-CA"/>
        </w:rPr>
        <w:t xml:space="preserve"> </w:t>
      </w:r>
      <w:r w:rsidR="00167731" w:rsidRPr="00451613">
        <w:rPr>
          <w:lang w:val="en-CA"/>
        </w:rPr>
        <w:t>The value of profile_ref_</w:t>
      </w:r>
      <w:proofErr w:type="gramStart"/>
      <w:r w:rsidR="00167731" w:rsidRPr="00451613">
        <w:rPr>
          <w:lang w:val="en-CA"/>
        </w:rPr>
        <w:t>minus1[</w:t>
      </w:r>
      <w:proofErr w:type="gramEnd"/>
      <w:r w:rsidR="00167731" w:rsidRPr="00451613">
        <w:rPr>
          <w:lang w:val="en-CA"/>
        </w:rPr>
        <w:t> </w:t>
      </w:r>
      <w:r w:rsidR="005951AD" w:rsidRPr="00451613">
        <w:rPr>
          <w:lang w:val="en-CA"/>
        </w:rPr>
        <w:t>i</w:t>
      </w:r>
      <w:r w:rsidR="00167731" w:rsidRPr="00451613">
        <w:rPr>
          <w:lang w:val="en-CA"/>
        </w:rPr>
        <w:t xml:space="preserve"> ] + 1 shall be less than </w:t>
      </w:r>
      <w:r w:rsidR="005951AD" w:rsidRPr="00451613">
        <w:rPr>
          <w:lang w:val="en-CA"/>
        </w:rPr>
        <w:t>i</w:t>
      </w:r>
      <w:r w:rsidR="00167731" w:rsidRPr="00451613">
        <w:rPr>
          <w:lang w:val="en-CA"/>
        </w:rPr>
        <w:t xml:space="preserve">. </w:t>
      </w:r>
    </w:p>
    <w:p w:rsidR="005951AD" w:rsidRPr="00451613" w:rsidRDefault="005951AD" w:rsidP="005951AD">
      <w:pPr>
        <w:rPr>
          <w:b/>
          <w:lang w:val="en-CA"/>
        </w:rPr>
      </w:pPr>
      <w:proofErr w:type="gramStart"/>
      <w:r w:rsidRPr="00451613">
        <w:rPr>
          <w:b/>
          <w:lang w:val="en-CA"/>
        </w:rPr>
        <w:t>more_output_layer_sets_than_default_flag</w:t>
      </w:r>
      <w:proofErr w:type="gramEnd"/>
      <w:r w:rsidRPr="00451613">
        <w:rPr>
          <w:lang w:val="en-CA"/>
        </w:rPr>
        <w:t xml:space="preserve"> equal to 1 specifies that the number of output layer sets specified by the VPS is greater than vps_number_layer_sets_minus1 + 1. </w:t>
      </w:r>
      <w:proofErr w:type="gramStart"/>
      <w:r w:rsidRPr="00451613">
        <w:rPr>
          <w:lang w:val="en-CA"/>
        </w:rPr>
        <w:t>more_output_layer_sets_than_default_flag</w:t>
      </w:r>
      <w:proofErr w:type="gramEnd"/>
      <w:r w:rsidRPr="00451613">
        <w:rPr>
          <w:lang w:val="en-CA"/>
        </w:rPr>
        <w:t xml:space="preserve"> equal to 0 specifies that the number of output layer sets specified by the VPS is equal to vps_number_layer_sets_minus1 + 1.</w:t>
      </w:r>
    </w:p>
    <w:p w:rsidR="005951AD" w:rsidRPr="00451613" w:rsidRDefault="004A1447" w:rsidP="006E2B6C">
      <w:pPr>
        <w:pStyle w:val="Note1"/>
        <w:ind w:left="0"/>
        <w:rPr>
          <w:lang w:val="en-CA"/>
        </w:rPr>
      </w:pPr>
      <w:r w:rsidRPr="00451613">
        <w:rPr>
          <w:szCs w:val="22"/>
          <w:highlight w:val="yellow"/>
        </w:rPr>
        <w:t xml:space="preserve">[Ed. (MH): </w:t>
      </w:r>
      <w:r w:rsidR="005951AD" w:rsidRPr="00451613">
        <w:rPr>
          <w:highlight w:val="yellow"/>
          <w:lang w:val="en-CA"/>
        </w:rPr>
        <w:t xml:space="preserve">The value of </w:t>
      </w:r>
      <w:r w:rsidR="005951AD" w:rsidRPr="00451613">
        <w:rPr>
          <w:sz w:val="20"/>
          <w:highlight w:val="yellow"/>
          <w:lang w:val="en-CA"/>
        </w:rPr>
        <w:t>more_output_layer_sets_than_default_flag</w:t>
      </w:r>
      <w:r w:rsidR="005951AD" w:rsidRPr="00451613">
        <w:rPr>
          <w:highlight w:val="yellow"/>
          <w:lang w:val="en-CA"/>
        </w:rPr>
        <w:t xml:space="preserve"> may be restricted to be equal to 0 by an SHVC profile, such that the number of output layer sets is equal to the number of layer sets</w:t>
      </w:r>
      <w:r w:rsidR="005951AD" w:rsidRPr="00451613">
        <w:rPr>
          <w:szCs w:val="22"/>
          <w:highlight w:val="yellow"/>
        </w:rPr>
        <w:t>.</w:t>
      </w:r>
      <w:r w:rsidRPr="00451613">
        <w:rPr>
          <w:szCs w:val="22"/>
          <w:highlight w:val="yellow"/>
        </w:rPr>
        <w:t>]</w:t>
      </w:r>
    </w:p>
    <w:p w:rsidR="00645632" w:rsidRPr="00451613" w:rsidRDefault="009B76EC" w:rsidP="005951AD">
      <w:pPr>
        <w:rPr>
          <w:b/>
          <w:lang w:val="en-CA"/>
        </w:rPr>
      </w:pPr>
      <w:proofErr w:type="gramStart"/>
      <w:r w:rsidRPr="00451613">
        <w:rPr>
          <w:b/>
          <w:lang w:val="en-CA"/>
        </w:rPr>
        <w:t>num_</w:t>
      </w:r>
      <w:r w:rsidR="005951AD" w:rsidRPr="00451613">
        <w:rPr>
          <w:b/>
          <w:lang w:val="en-CA"/>
        </w:rPr>
        <w:t>add_</w:t>
      </w:r>
      <w:r w:rsidRPr="00451613">
        <w:rPr>
          <w:b/>
          <w:lang w:val="en-CA"/>
        </w:rPr>
        <w:t>output_</w:t>
      </w:r>
      <w:r w:rsidR="00C90F94" w:rsidRPr="00451613">
        <w:rPr>
          <w:b/>
          <w:lang w:val="en-CA"/>
        </w:rPr>
        <w:t>layer_set</w:t>
      </w:r>
      <w:r w:rsidRPr="00451613">
        <w:rPr>
          <w:b/>
          <w:lang w:val="en-CA"/>
        </w:rPr>
        <w:t>s</w:t>
      </w:r>
      <w:r w:rsidR="005951AD" w:rsidRPr="00451613">
        <w:rPr>
          <w:b/>
          <w:lang w:val="en-CA"/>
        </w:rPr>
        <w:t>_minus1</w:t>
      </w:r>
      <w:proofErr w:type="gramEnd"/>
      <w:r w:rsidRPr="00451613">
        <w:rPr>
          <w:b/>
          <w:lang w:val="en-CA"/>
        </w:rPr>
        <w:t xml:space="preserve"> </w:t>
      </w:r>
      <w:r w:rsidR="005951AD" w:rsidRPr="00451613">
        <w:rPr>
          <w:lang w:val="en-CA"/>
        </w:rPr>
        <w:t xml:space="preserve">plus 1 </w:t>
      </w:r>
      <w:r w:rsidRPr="00451613">
        <w:rPr>
          <w:lang w:val="en-CA"/>
        </w:rPr>
        <w:t xml:space="preserve">specifies the number of </w:t>
      </w:r>
      <w:r w:rsidR="005951AD" w:rsidRPr="00451613">
        <w:rPr>
          <w:lang w:val="en-CA"/>
        </w:rPr>
        <w:t xml:space="preserve">output </w:t>
      </w:r>
      <w:r w:rsidR="00C90F94" w:rsidRPr="00451613">
        <w:rPr>
          <w:lang w:val="en-CA"/>
        </w:rPr>
        <w:t xml:space="preserve">layer </w:t>
      </w:r>
      <w:r w:rsidRPr="00451613">
        <w:rPr>
          <w:lang w:val="en-CA"/>
        </w:rPr>
        <w:t>s</w:t>
      </w:r>
      <w:r w:rsidR="00C90F94" w:rsidRPr="00451613">
        <w:rPr>
          <w:lang w:val="en-CA"/>
        </w:rPr>
        <w:t>ets</w:t>
      </w:r>
      <w:r w:rsidRPr="00451613">
        <w:rPr>
          <w:lang w:val="en-CA"/>
        </w:rPr>
        <w:t xml:space="preserve"> </w:t>
      </w:r>
      <w:r w:rsidR="005951AD" w:rsidRPr="00451613">
        <w:rPr>
          <w:lang w:val="en-CA"/>
        </w:rPr>
        <w:t>in addition to the default output layer sets specified by the VPS</w:t>
      </w:r>
      <w:r w:rsidR="00A677C2" w:rsidRPr="00451613">
        <w:rPr>
          <w:lang w:val="en-CA"/>
        </w:rPr>
        <w:t>.</w:t>
      </w:r>
      <w:r w:rsidR="005951AD" w:rsidRPr="00451613">
        <w:rPr>
          <w:lang w:val="en-CA"/>
        </w:rPr>
        <w:t xml:space="preserve">  The default output layer sets refer to the first vps_number_layer_sets_minus1 + 1 output layer set</w:t>
      </w:r>
      <w:r w:rsidR="00A677C2" w:rsidRPr="00451613">
        <w:rPr>
          <w:lang w:val="en-CA"/>
        </w:rPr>
        <w:t>s</w:t>
      </w:r>
      <w:r w:rsidR="005951AD" w:rsidRPr="00451613">
        <w:rPr>
          <w:lang w:val="en-CA"/>
        </w:rPr>
        <w:t xml:space="preserve"> specified by the VPS. For the default output layer sets, either only the highest layer is a target output layer or all layers are target output layers.</w:t>
      </w:r>
      <w:r w:rsidR="00A677C2" w:rsidRPr="00451613">
        <w:rPr>
          <w:lang w:val="en-CA"/>
        </w:rPr>
        <w:t xml:space="preserve"> </w:t>
      </w:r>
    </w:p>
    <w:p w:rsidR="005951AD" w:rsidRPr="00451613" w:rsidRDefault="005951AD" w:rsidP="005951AD">
      <w:pPr>
        <w:rPr>
          <w:lang w:val="en-CA"/>
        </w:rPr>
      </w:pPr>
      <w:proofErr w:type="gramStart"/>
      <w:r w:rsidRPr="00451613">
        <w:rPr>
          <w:b/>
          <w:lang w:val="en-CA"/>
        </w:rPr>
        <w:t>default_one_target_output_layer_flag</w:t>
      </w:r>
      <w:proofErr w:type="gramEnd"/>
      <w:r w:rsidRPr="00451613">
        <w:rPr>
          <w:lang w:val="en-CA"/>
        </w:rPr>
        <w:t xml:space="preserve"> equal to 1 specifies that only the highest layer in each of the default output layer sets is a target output layer. </w:t>
      </w:r>
      <w:proofErr w:type="gramStart"/>
      <w:r w:rsidRPr="00451613">
        <w:rPr>
          <w:lang w:val="en-CA"/>
        </w:rPr>
        <w:t>default_one_target_output_layer_flag</w:t>
      </w:r>
      <w:proofErr w:type="gramEnd"/>
      <w:r w:rsidRPr="00451613">
        <w:rPr>
          <w:lang w:val="en-CA"/>
        </w:rPr>
        <w:t xml:space="preserve"> equal to 0 specifies that all layers in each of the default output layer sets are target output layers.</w:t>
      </w:r>
    </w:p>
    <w:p w:rsidR="005951AD" w:rsidRPr="00451613" w:rsidRDefault="004A1447" w:rsidP="006E2B6C">
      <w:pPr>
        <w:pStyle w:val="Note1"/>
        <w:ind w:left="0"/>
        <w:rPr>
          <w:lang w:val="en-CA"/>
        </w:rPr>
      </w:pPr>
      <w:r w:rsidRPr="00451613">
        <w:rPr>
          <w:szCs w:val="22"/>
          <w:highlight w:val="yellow"/>
          <w:u w:val="single"/>
        </w:rPr>
        <w:t>[Ed. (MH):</w:t>
      </w:r>
      <w:r w:rsidR="005951AD" w:rsidRPr="00451613">
        <w:rPr>
          <w:highlight w:val="yellow"/>
          <w:lang w:val="en-CA"/>
        </w:rPr>
        <w:t xml:space="preserve"> The value of </w:t>
      </w:r>
      <w:r w:rsidR="005951AD" w:rsidRPr="00451613">
        <w:rPr>
          <w:sz w:val="20"/>
          <w:highlight w:val="yellow"/>
          <w:lang w:val="en-CA"/>
        </w:rPr>
        <w:t xml:space="preserve">default_one_target_output_layer_flag </w:t>
      </w:r>
      <w:r w:rsidR="005951AD" w:rsidRPr="00451613">
        <w:rPr>
          <w:highlight w:val="yellow"/>
          <w:lang w:val="en-CA"/>
        </w:rPr>
        <w:t>may be restricted to be equal to 1 by an SHVC profile and 0 by a MV-HEVC profile or a 3D-HEVC profile</w:t>
      </w:r>
      <w:r w:rsidR="005951AD" w:rsidRPr="00451613">
        <w:rPr>
          <w:szCs w:val="22"/>
          <w:highlight w:val="yellow"/>
          <w:u w:val="single"/>
        </w:rPr>
        <w:t>.</w:t>
      </w:r>
      <w:r w:rsidRPr="00451613">
        <w:rPr>
          <w:szCs w:val="22"/>
          <w:highlight w:val="yellow"/>
          <w:u w:val="single"/>
        </w:rPr>
        <w:t>]</w:t>
      </w:r>
    </w:p>
    <w:p w:rsidR="005951AD" w:rsidRPr="00451613" w:rsidRDefault="00195775" w:rsidP="005951AD">
      <w:pPr>
        <w:rPr>
          <w:lang w:val="en-CA"/>
        </w:rPr>
      </w:pPr>
      <w:r w:rsidRPr="00451613">
        <w:rPr>
          <w:b/>
          <w:lang w:val="en-CA"/>
        </w:rPr>
        <w:t>output_</w:t>
      </w:r>
      <w:r w:rsidR="00C90F94" w:rsidRPr="00451613">
        <w:rPr>
          <w:b/>
          <w:lang w:val="en-CA"/>
        </w:rPr>
        <w:t>layer</w:t>
      </w:r>
      <w:r w:rsidR="009B76EC" w:rsidRPr="00451613">
        <w:rPr>
          <w:b/>
          <w:lang w:val="en-CA"/>
        </w:rPr>
        <w:t>_</w:t>
      </w:r>
      <w:r w:rsidR="00C90F94" w:rsidRPr="00451613">
        <w:rPr>
          <w:b/>
          <w:lang w:val="en-CA"/>
        </w:rPr>
        <w:t>set</w:t>
      </w:r>
      <w:r w:rsidR="009B76EC" w:rsidRPr="00451613">
        <w:rPr>
          <w:b/>
          <w:lang w:val="en-CA"/>
        </w:rPr>
        <w:t>_idx</w:t>
      </w:r>
      <w:r w:rsidR="00E04741" w:rsidRPr="00451613">
        <w:rPr>
          <w:b/>
          <w:lang w:val="en-CA"/>
        </w:rPr>
        <w:t>_</w:t>
      </w:r>
      <w:proofErr w:type="gramStart"/>
      <w:r w:rsidR="00E04741" w:rsidRPr="00451613">
        <w:rPr>
          <w:b/>
          <w:lang w:val="en-CA"/>
        </w:rPr>
        <w:t>minus1</w:t>
      </w:r>
      <w:r w:rsidR="009B76EC" w:rsidRPr="00451613">
        <w:rPr>
          <w:lang w:val="en-CA"/>
        </w:rPr>
        <w:t>[</w:t>
      </w:r>
      <w:proofErr w:type="gramEnd"/>
      <w:r w:rsidR="009B76EC" w:rsidRPr="00451613">
        <w:rPr>
          <w:lang w:val="en-CA"/>
        </w:rPr>
        <w:t> i ]</w:t>
      </w:r>
      <w:r w:rsidR="00E04741" w:rsidRPr="00451613">
        <w:rPr>
          <w:lang w:val="en-CA"/>
        </w:rPr>
        <w:t xml:space="preserve"> </w:t>
      </w:r>
      <w:r w:rsidR="00025556" w:rsidRPr="00451613">
        <w:rPr>
          <w:lang w:val="en-CA"/>
        </w:rPr>
        <w:t>plus</w:t>
      </w:r>
      <w:r w:rsidR="00E04741" w:rsidRPr="00451613">
        <w:rPr>
          <w:lang w:val="en-CA"/>
        </w:rPr>
        <w:t xml:space="preserve"> 1</w:t>
      </w:r>
      <w:r w:rsidR="009B76EC" w:rsidRPr="00451613">
        <w:rPr>
          <w:b/>
          <w:lang w:val="en-CA"/>
        </w:rPr>
        <w:t xml:space="preserve"> </w:t>
      </w:r>
      <w:r w:rsidR="004F71BC" w:rsidRPr="00451613">
        <w:rPr>
          <w:lang w:val="en-CA"/>
        </w:rPr>
        <w:t xml:space="preserve">specifies </w:t>
      </w:r>
      <w:r w:rsidR="009B76EC" w:rsidRPr="00451613">
        <w:rPr>
          <w:lang w:val="en-CA"/>
        </w:rPr>
        <w:t>the</w:t>
      </w:r>
      <w:r w:rsidR="004F71BC" w:rsidRPr="00451613">
        <w:rPr>
          <w:lang w:val="en-CA"/>
        </w:rPr>
        <w:t xml:space="preserve"> index of the</w:t>
      </w:r>
      <w:r w:rsidR="009B76EC" w:rsidRPr="00451613">
        <w:rPr>
          <w:lang w:val="en-CA"/>
        </w:rPr>
        <w:t xml:space="preserve"> </w:t>
      </w:r>
      <w:r w:rsidR="00C90F94" w:rsidRPr="00451613">
        <w:rPr>
          <w:lang w:val="en-CA"/>
        </w:rPr>
        <w:t>layer set</w:t>
      </w:r>
      <w:r w:rsidR="009B76EC" w:rsidRPr="00451613">
        <w:rPr>
          <w:lang w:val="en-CA"/>
        </w:rPr>
        <w:t xml:space="preserve"> </w:t>
      </w:r>
      <w:r w:rsidRPr="00451613">
        <w:rPr>
          <w:lang w:val="en-CA"/>
        </w:rPr>
        <w:t xml:space="preserve">for </w:t>
      </w:r>
      <w:r w:rsidR="005951AD" w:rsidRPr="00451613">
        <w:rPr>
          <w:lang w:val="en-CA"/>
        </w:rPr>
        <w:t>the i-th output layer set. The value of output_layer_set_idx_</w:t>
      </w:r>
      <w:proofErr w:type="gramStart"/>
      <w:r w:rsidR="005951AD" w:rsidRPr="00451613">
        <w:rPr>
          <w:lang w:val="en-CA"/>
        </w:rPr>
        <w:t>minus1[</w:t>
      </w:r>
      <w:proofErr w:type="gramEnd"/>
      <w:r w:rsidR="005951AD" w:rsidRPr="00451613">
        <w:rPr>
          <w:lang w:val="en-CA"/>
        </w:rPr>
        <w:t> i ] shall be in the range of 0 to vps_num_layer_sets_minus1 − 1, inclusive. The length of the output_layer_set_idx_minus1[ i ] syntax element is Ceil( Log2( vps_num_layer_sets_minus1 ) ) bits.</w:t>
      </w:r>
    </w:p>
    <w:p w:rsidR="005951AD" w:rsidRPr="00451613" w:rsidRDefault="005951AD" w:rsidP="005951AD">
      <w:pPr>
        <w:rPr>
          <w:lang w:val="en-CA"/>
        </w:rPr>
      </w:pPr>
      <w:r w:rsidRPr="00451613">
        <w:rPr>
          <w:lang w:val="en-CA"/>
        </w:rPr>
        <w:t xml:space="preserve">The layer set for </w:t>
      </w:r>
      <w:proofErr w:type="gramStart"/>
      <w:r w:rsidRPr="00451613">
        <w:rPr>
          <w:lang w:val="en-CA"/>
        </w:rPr>
        <w:t>the i</w:t>
      </w:r>
      <w:proofErr w:type="gramEnd"/>
      <w:r w:rsidRPr="00451613">
        <w:rPr>
          <w:lang w:val="en-CA"/>
        </w:rPr>
        <w:t>-th output layer set with i in the range of 0 to vps_num_layer_sets_minus1, inclusive, is inferred to be the i-th layer set.</w:t>
      </w:r>
    </w:p>
    <w:p w:rsidR="009B76EC" w:rsidRPr="00451613" w:rsidRDefault="009B76EC" w:rsidP="009B76EC">
      <w:pPr>
        <w:rPr>
          <w:lang w:val="en-CA"/>
        </w:rPr>
      </w:pPr>
      <w:r w:rsidRPr="00451613">
        <w:rPr>
          <w:b/>
          <w:lang w:val="en-CA"/>
        </w:rPr>
        <w:t>output_layer_flag</w:t>
      </w:r>
      <w:proofErr w:type="gramStart"/>
      <w:r w:rsidRPr="00451613">
        <w:rPr>
          <w:lang w:val="en-CA"/>
        </w:rPr>
        <w:t>[ </w:t>
      </w:r>
      <w:r w:rsidR="00325C2A" w:rsidRPr="00451613">
        <w:rPr>
          <w:lang w:val="en-CA"/>
        </w:rPr>
        <w:t>i</w:t>
      </w:r>
      <w:proofErr w:type="gramEnd"/>
      <w:r w:rsidRPr="00451613">
        <w:rPr>
          <w:lang w:val="en-CA"/>
        </w:rPr>
        <w:t xml:space="preserve"> ][ j ] equal to 1 specifies that the </w:t>
      </w:r>
      <w:r w:rsidR="005951AD" w:rsidRPr="00451613">
        <w:rPr>
          <w:lang w:val="en-CA"/>
        </w:rPr>
        <w:t xml:space="preserve">j-th </w:t>
      </w:r>
      <w:r w:rsidRPr="00451613">
        <w:rPr>
          <w:lang w:val="en-CA"/>
        </w:rPr>
        <w:t xml:space="preserve">layer </w:t>
      </w:r>
      <w:r w:rsidR="005951AD" w:rsidRPr="00451613">
        <w:rPr>
          <w:lang w:val="en-CA"/>
        </w:rPr>
        <w:t xml:space="preserve">in the i-th output layer set </w:t>
      </w:r>
      <w:r w:rsidRPr="00451613">
        <w:rPr>
          <w:lang w:val="en-CA"/>
        </w:rPr>
        <w:t>is a target output layer</w:t>
      </w:r>
      <w:r w:rsidR="004F71BC" w:rsidRPr="00451613">
        <w:rPr>
          <w:lang w:val="en-CA"/>
        </w:rPr>
        <w:t xml:space="preserve">. </w:t>
      </w:r>
      <w:r w:rsidRPr="00451613">
        <w:rPr>
          <w:lang w:val="en-CA"/>
        </w:rPr>
        <w:t>output_layer_flag</w:t>
      </w:r>
      <w:proofErr w:type="gramStart"/>
      <w:r w:rsidRPr="00451613">
        <w:rPr>
          <w:lang w:val="en-CA"/>
        </w:rPr>
        <w:t>[ </w:t>
      </w:r>
      <w:r w:rsidR="00325C2A" w:rsidRPr="00451613">
        <w:rPr>
          <w:lang w:val="en-CA"/>
        </w:rPr>
        <w:t>i</w:t>
      </w:r>
      <w:proofErr w:type="gramEnd"/>
      <w:r w:rsidRPr="00451613">
        <w:rPr>
          <w:lang w:val="en-CA"/>
        </w:rPr>
        <w:t xml:space="preserve"> ][ j ] equal to 0 specifies that the </w:t>
      </w:r>
      <w:r w:rsidR="005951AD" w:rsidRPr="00451613">
        <w:rPr>
          <w:lang w:val="en-CA"/>
        </w:rPr>
        <w:t xml:space="preserve">j-th </w:t>
      </w:r>
      <w:r w:rsidRPr="00451613">
        <w:rPr>
          <w:lang w:val="en-CA"/>
        </w:rPr>
        <w:t xml:space="preserve">layer </w:t>
      </w:r>
      <w:r w:rsidR="005951AD" w:rsidRPr="00451613">
        <w:rPr>
          <w:lang w:val="en-CA"/>
        </w:rPr>
        <w:t xml:space="preserve">in the i-th output layer set </w:t>
      </w:r>
      <w:r w:rsidRPr="00451613">
        <w:rPr>
          <w:lang w:val="en-CA"/>
        </w:rPr>
        <w:t>is not a target output layer.</w:t>
      </w:r>
    </w:p>
    <w:p w:rsidR="00A02DB6" w:rsidRPr="00451613" w:rsidRDefault="00A02DB6" w:rsidP="00A02DB6">
      <w:pPr>
        <w:rPr>
          <w:lang w:val="en-CA"/>
        </w:rPr>
      </w:pPr>
      <w:r w:rsidRPr="00451613">
        <w:rPr>
          <w:b/>
          <w:lang w:val="en-CA"/>
        </w:rPr>
        <w:t>profile_level_tier_idx</w:t>
      </w:r>
      <w:proofErr w:type="gramStart"/>
      <w:r w:rsidRPr="00451613">
        <w:rPr>
          <w:lang w:val="en-CA"/>
        </w:rPr>
        <w:t>[ i</w:t>
      </w:r>
      <w:proofErr w:type="gramEnd"/>
      <w:r w:rsidRPr="00451613">
        <w:rPr>
          <w:lang w:val="en-CA"/>
        </w:rPr>
        <w:t> ] specifies the index, into the list of profile_tier_level( ) syntax structures in the VPS, of the profile_tier_level( ) syntax structure that applies to i-th output layer set. The length of the profile_level_tier_idx</w:t>
      </w:r>
      <w:proofErr w:type="gramStart"/>
      <w:r w:rsidRPr="00451613">
        <w:rPr>
          <w:lang w:val="en-CA"/>
        </w:rPr>
        <w:t>[ i</w:t>
      </w:r>
      <w:proofErr w:type="gramEnd"/>
      <w:r w:rsidRPr="00451613">
        <w:rPr>
          <w:lang w:val="en-CA"/>
        </w:rPr>
        <w:t> ] syntax element is Ceil( Log2( vps_num_profile_tier_level_minus1 + 1 ) ) bits. The value of profile_level_tier_</w:t>
      </w:r>
      <w:proofErr w:type="gramStart"/>
      <w:r w:rsidRPr="00451613">
        <w:rPr>
          <w:lang w:val="en-CA"/>
        </w:rPr>
        <w:t>idx[</w:t>
      </w:r>
      <w:proofErr w:type="gramEnd"/>
      <w:r w:rsidRPr="00451613">
        <w:rPr>
          <w:lang w:val="en-CA"/>
        </w:rPr>
        <w:t> 0 ] is inferred to be equal to 0. The value of profile_level_tier_idx</w:t>
      </w:r>
      <w:proofErr w:type="gramStart"/>
      <w:r w:rsidRPr="00451613">
        <w:rPr>
          <w:lang w:val="en-CA"/>
        </w:rPr>
        <w:t>[ i</w:t>
      </w:r>
      <w:proofErr w:type="gramEnd"/>
      <w:r w:rsidRPr="00451613">
        <w:rPr>
          <w:lang w:val="en-CA"/>
        </w:rPr>
        <w:t> ] shall be in the range of 0 to vps_num_profile_tier_level_minus1, inclusive.</w:t>
      </w:r>
    </w:p>
    <w:p w:rsidR="00D06983" w:rsidRPr="008E14A4" w:rsidRDefault="00D06983" w:rsidP="00D06983">
      <w:pPr>
        <w:rPr>
          <w:lang w:eastAsia="ko-KR"/>
        </w:rPr>
      </w:pPr>
      <w:bookmarkStart w:id="1340" w:name="_Ref348090365"/>
      <w:proofErr w:type="gramStart"/>
      <w:r w:rsidRPr="008E14A4">
        <w:rPr>
          <w:rFonts w:eastAsia="Batang"/>
          <w:b/>
          <w:bCs/>
          <w:lang w:eastAsia="ko-KR"/>
        </w:rPr>
        <w:t>max_one_active_ref_layer_flag</w:t>
      </w:r>
      <w:proofErr w:type="gramEnd"/>
      <w:r w:rsidRPr="00451613">
        <w:rPr>
          <w:b/>
          <w:lang w:val="en-CA"/>
        </w:rPr>
        <w:t xml:space="preserve"> </w:t>
      </w:r>
      <w:r w:rsidRPr="00451613">
        <w:rPr>
          <w:lang w:val="en-CA"/>
        </w:rPr>
        <w:t xml:space="preserve">equal to 1 specifies that at most one picture is used for inter-layer prediction for each picture in the CVS. </w:t>
      </w:r>
      <w:proofErr w:type="gramStart"/>
      <w:r w:rsidRPr="008E14A4">
        <w:rPr>
          <w:rFonts w:eastAsia="Batang"/>
          <w:bCs/>
          <w:lang w:eastAsia="ko-KR"/>
        </w:rPr>
        <w:t>max_one_active_ref_layer_flag</w:t>
      </w:r>
      <w:proofErr w:type="gramEnd"/>
      <w:r w:rsidRPr="00451613">
        <w:rPr>
          <w:b/>
          <w:lang w:val="en-CA"/>
        </w:rPr>
        <w:t xml:space="preserve"> </w:t>
      </w:r>
      <w:r w:rsidRPr="00451613">
        <w:rPr>
          <w:lang w:val="en-CA"/>
        </w:rPr>
        <w:t>equal to 0 specifies that more than one picture may be used for inter-layer prediction for each picture in the CVS.</w:t>
      </w:r>
    </w:p>
    <w:p w:rsidR="00D06983" w:rsidRPr="006E2B6C" w:rsidRDefault="004A1447" w:rsidP="006E2B6C">
      <w:pPr>
        <w:pStyle w:val="Note1"/>
        <w:ind w:left="0"/>
        <w:rPr>
          <w:lang w:val="en-CA"/>
        </w:rPr>
      </w:pPr>
      <w:r w:rsidRPr="006E2B6C">
        <w:rPr>
          <w:szCs w:val="22"/>
          <w:highlight w:val="yellow"/>
          <w:u w:val="single"/>
        </w:rPr>
        <w:t xml:space="preserve">[Ed. (MH): </w:t>
      </w:r>
      <w:r w:rsidR="00D06983" w:rsidRPr="006E2B6C">
        <w:rPr>
          <w:highlight w:val="yellow"/>
          <w:lang w:val="en-CA"/>
        </w:rPr>
        <w:t>The value of max_one_active_ref_layer_flag may be restricted to be equal to 1, e.g. by an SHVC profile, such that up to one picture is used for inter-</w:t>
      </w:r>
      <w:r w:rsidR="00710156" w:rsidRPr="006E2B6C">
        <w:rPr>
          <w:highlight w:val="yellow"/>
          <w:lang w:val="en-CA"/>
        </w:rPr>
        <w:t>layer</w:t>
      </w:r>
      <w:r w:rsidR="00D06983" w:rsidRPr="006E2B6C">
        <w:rPr>
          <w:highlight w:val="yellow"/>
          <w:lang w:val="en-CA"/>
        </w:rPr>
        <w:t xml:space="preserve"> reference</w:t>
      </w:r>
      <w:r w:rsidR="00D06983" w:rsidRPr="006E2B6C">
        <w:rPr>
          <w:szCs w:val="22"/>
          <w:highlight w:val="yellow"/>
          <w:u w:val="single"/>
        </w:rPr>
        <w:t>.</w:t>
      </w:r>
      <w:r w:rsidRPr="006E2B6C">
        <w:rPr>
          <w:szCs w:val="22"/>
          <w:highlight w:val="yellow"/>
          <w:u w:val="single"/>
        </w:rPr>
        <w:t>]</w:t>
      </w:r>
    </w:p>
    <w:p w:rsidR="00BF59AD" w:rsidRPr="006E2B6C" w:rsidRDefault="00BF59AD" w:rsidP="00BF59AD">
      <w:pPr>
        <w:rPr>
          <w:lang w:val="en-CA"/>
        </w:rPr>
      </w:pPr>
      <w:proofErr w:type="gramStart"/>
      <w:r w:rsidRPr="006E2B6C">
        <w:rPr>
          <w:b/>
          <w:lang w:val="en-CA"/>
        </w:rPr>
        <w:t>direct_dep_type_len_minus2</w:t>
      </w:r>
      <w:proofErr w:type="gramEnd"/>
      <w:r w:rsidRPr="006E2B6C">
        <w:rPr>
          <w:lang w:val="en-CA"/>
        </w:rPr>
        <w:t xml:space="preserve"> </w:t>
      </w:r>
      <w:r w:rsidR="00710156" w:rsidRPr="006E2B6C">
        <w:rPr>
          <w:lang w:val="en-CA"/>
        </w:rPr>
        <w:t>plus</w:t>
      </w:r>
      <w:r w:rsidRPr="006E2B6C">
        <w:rPr>
          <w:lang w:val="en-CA"/>
        </w:rPr>
        <w:t xml:space="preserve"> 2 specifies the number of bits of the direct_dependency_type[ i ][ j ] syntax element.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w:t>
      </w:r>
      <w:r w:rsidR="00710156" w:rsidRPr="006E2B6C">
        <w:rPr>
          <w:lang w:val="en-CA"/>
        </w:rPr>
        <w:t>2</w:t>
      </w:r>
      <w:r w:rsidRPr="006E2B6C">
        <w:rPr>
          <w:lang w:val="en-CA"/>
        </w:rPr>
        <w:t xml:space="preserve"> in the range of 0 to </w:t>
      </w:r>
      <w:r w:rsidR="00A13E39" w:rsidRPr="006E2B6C">
        <w:rPr>
          <w:lang w:val="en-CA"/>
        </w:rPr>
        <w:t>30</w:t>
      </w:r>
      <w:r w:rsidRPr="006E2B6C">
        <w:rPr>
          <w:lang w:val="en-CA"/>
        </w:rPr>
        <w:t xml:space="preserve">, inclusive, to appear in the syntax. </w:t>
      </w:r>
    </w:p>
    <w:p w:rsidR="00BF59AD" w:rsidRPr="006E2B6C" w:rsidRDefault="00BF59AD" w:rsidP="00BF59AD">
      <w:pPr>
        <w:rPr>
          <w:lang w:val="en-CA"/>
        </w:rPr>
      </w:pPr>
      <w:r w:rsidRPr="006E2B6C">
        <w:rPr>
          <w:b/>
          <w:lang w:val="en-CA"/>
        </w:rPr>
        <w:t>direct_dependency_type</w:t>
      </w:r>
      <w:r w:rsidRPr="006E2B6C">
        <w:rPr>
          <w:lang w:val="en-CA"/>
        </w:rPr>
        <w:t>[ i ][ j ] is used to derive the variables NumSamplePredRefLayers[ i ], NumMotionPredRefLayers[ i ], SamplePredEnabledFlag[ i ][ j ]</w:t>
      </w:r>
      <w:r w:rsidR="00B3552E" w:rsidRPr="006E2B6C">
        <w:rPr>
          <w:lang w:val="en-CA"/>
        </w:rPr>
        <w:t>, and MotionPredEnabledFlag[ i ][ j ]</w:t>
      </w:r>
      <w:r w:rsidRPr="006E2B6C">
        <w:rPr>
          <w:lang w:val="en-CA"/>
        </w:rPr>
        <w:t>.</w:t>
      </w:r>
      <w:r w:rsidR="00687025" w:rsidRPr="006E2B6C">
        <w:rPr>
          <w:lang w:val="en-CA"/>
        </w:rPr>
        <w:t xml:space="preserve"> </w:t>
      </w:r>
      <w:proofErr w:type="gramStart"/>
      <w:r w:rsidR="00687025" w:rsidRPr="006E2B6C">
        <w:rPr>
          <w:lang w:val="en-CA"/>
        </w:rPr>
        <w:lastRenderedPageBreak/>
        <w:t>direct_dependency_type</w:t>
      </w:r>
      <w:proofErr w:type="gramEnd"/>
      <w:r w:rsidR="00687025" w:rsidRPr="006E2B6C">
        <w:rPr>
          <w:lang w:val="en-CA"/>
        </w:rPr>
        <w:t>[ i ][ j ] shall be in the range of 0 to 2, inclusive, in bitstreams conforming to this version of this Specification. Although the value of direct_dependency_type[ i ][ j ] shall be in the range of 0 to 2, inclusive, in this version of this Specification, decoders shall allow values of direct_dependency_type[ i ][ j ] in the range of 3 to 2</w:t>
      </w:r>
      <w:r w:rsidR="00687025" w:rsidRPr="006E2B6C">
        <w:rPr>
          <w:vertAlign w:val="superscript"/>
          <w:lang w:val="en-CA"/>
        </w:rPr>
        <w:t>32</w:t>
      </w:r>
      <w:r w:rsidR="00687025" w:rsidRPr="006E2B6C">
        <w:rPr>
          <w:lang w:val="en-CA"/>
        </w:rPr>
        <w:t>-2, inclusive, to appear in the syntax.</w:t>
      </w:r>
    </w:p>
    <w:p w:rsidR="00710156" w:rsidRPr="006E2B6C" w:rsidRDefault="00DF4198" w:rsidP="00DF4198">
      <w:pPr>
        <w:tabs>
          <w:tab w:val="clear" w:pos="794"/>
          <w:tab w:val="clear" w:pos="1191"/>
          <w:tab w:val="clear" w:pos="1588"/>
          <w:tab w:val="clear" w:pos="1985"/>
          <w:tab w:val="left" w:pos="360"/>
          <w:tab w:val="left" w:pos="720"/>
          <w:tab w:val="left" w:pos="1080"/>
          <w:tab w:val="left" w:pos="1440"/>
        </w:tabs>
        <w:rPr>
          <w:lang w:val="en-CA"/>
        </w:rPr>
      </w:pPr>
      <w:r w:rsidRPr="006E2B6C">
        <w:rPr>
          <w:lang w:val="en-CA"/>
        </w:rPr>
        <w:t xml:space="preserve">The variables </w:t>
      </w:r>
      <w:r w:rsidR="00B3552E" w:rsidRPr="006E2B6C">
        <w:rPr>
          <w:lang w:val="en-CA"/>
        </w:rPr>
        <w:t xml:space="preserve">NumSamplePredRefLayers[ i ], NumMotionPredRefLayers[ i ], SamplePredEnabledFlag[ i ][ j ], MotionPredEnabledFlag[ i ][ j ], </w:t>
      </w:r>
      <w:r w:rsidRPr="006E2B6C">
        <w:rPr>
          <w:lang w:val="en-CA"/>
        </w:rPr>
        <w:t>NumDirectRefLayers[ i ]</w:t>
      </w:r>
      <w:r w:rsidR="00153FA9" w:rsidRPr="006E2B6C">
        <w:rPr>
          <w:lang w:val="en-CA"/>
        </w:rPr>
        <w:t>,</w:t>
      </w:r>
      <w:r w:rsidRPr="006E2B6C">
        <w:rPr>
          <w:lang w:val="en-CA"/>
        </w:rPr>
        <w:t xml:space="preserve"> </w:t>
      </w:r>
      <w:r w:rsidR="00A912B4" w:rsidRPr="006E2B6C">
        <w:rPr>
          <w:rFonts w:eastAsia="Batang"/>
          <w:bCs/>
          <w:highlight w:val="green"/>
          <w:lang w:val="en-CA" w:eastAsia="ko-KR"/>
        </w:rPr>
        <w:t>DirectRefLayerIdx[ i ][ j ],</w:t>
      </w:r>
      <w:r w:rsidR="00A912B4">
        <w:rPr>
          <w:rFonts w:eastAsia="Batang"/>
          <w:bCs/>
          <w:lang w:val="en-CA" w:eastAsia="ko-KR"/>
        </w:rPr>
        <w:t xml:space="preserve"> </w:t>
      </w:r>
      <w:r w:rsidR="00A912B4" w:rsidRPr="00710156">
        <w:rPr>
          <w:rFonts w:eastAsia="Batang"/>
          <w:bCs/>
          <w:lang w:val="en-CA" w:eastAsia="ko-KR"/>
        </w:rPr>
        <w:t xml:space="preserve"> </w:t>
      </w:r>
      <w:r w:rsidRPr="006E2B6C">
        <w:rPr>
          <w:lang w:val="en-CA"/>
        </w:rPr>
        <w:t>RefLayerId[ i ][ j ]</w:t>
      </w:r>
      <w:r w:rsidR="00687025" w:rsidRPr="006E2B6C">
        <w:rPr>
          <w:lang w:val="en-CA"/>
        </w:rPr>
        <w:t>, MotionPredRefLayerId[ i ][ j ], and SamplePredRefLayerId[ i ][ j ]</w:t>
      </w:r>
      <w:r w:rsidRPr="006E2B6C">
        <w:rPr>
          <w:lang w:val="en-CA"/>
        </w:rPr>
        <w:t xml:space="preserve"> are derived as follows</w:t>
      </w:r>
      <w:r w:rsidR="00153FA9" w:rsidRPr="006E2B6C">
        <w:rPr>
          <w:lang w:val="en-CA"/>
        </w:rPr>
        <w:t>:</w:t>
      </w:r>
    </w:p>
    <w:p w:rsidR="004B5809" w:rsidRPr="006E2B6C" w:rsidRDefault="004B5809" w:rsidP="004B5809">
      <w:pPr>
        <w:tabs>
          <w:tab w:val="left" w:pos="1792"/>
        </w:tabs>
        <w:ind w:left="357"/>
        <w:jc w:val="left"/>
        <w:rPr>
          <w:lang w:val="en-CA"/>
        </w:rPr>
      </w:pPr>
      <w:r w:rsidRPr="006E2B6C">
        <w:rPr>
          <w:lang w:val="en-CA"/>
        </w:rPr>
        <w:t>for( i = 0; i &lt; 64; i++ ) {</w:t>
      </w:r>
      <w:r w:rsidRPr="006E2B6C">
        <w:rPr>
          <w:lang w:val="en-CA"/>
        </w:rPr>
        <w:br/>
      </w:r>
      <w:r w:rsidRPr="006E2B6C">
        <w:rPr>
          <w:lang w:val="en-CA"/>
        </w:rPr>
        <w:tab/>
        <w:t>NumSamplePredRefLayers[ i ] = 0</w:t>
      </w:r>
      <w:r w:rsidRPr="006E2B6C">
        <w:rPr>
          <w:lang w:val="en-CA"/>
        </w:rPr>
        <w:br/>
      </w:r>
      <w:r w:rsidR="001253FE" w:rsidRPr="006E2B6C">
        <w:rPr>
          <w:lang w:val="en-CA"/>
        </w:rPr>
        <w:tab/>
        <w:t>NumMotionPredRefLayers[ i ] = 0</w:t>
      </w:r>
      <w:r w:rsidR="001253FE" w:rsidRPr="006E2B6C">
        <w:rPr>
          <w:lang w:val="en-CA"/>
        </w:rPr>
        <w:br/>
      </w:r>
      <w:r w:rsidR="001253FE" w:rsidRPr="006E2B6C">
        <w:rPr>
          <w:lang w:val="en-CA"/>
        </w:rPr>
        <w:tab/>
        <w:t>NumDirectRefLayers[ i ] = 0</w:t>
      </w:r>
      <w:r w:rsidR="001253FE" w:rsidRPr="006E2B6C">
        <w:rPr>
          <w:lang w:val="en-CA"/>
        </w:rPr>
        <w:br/>
      </w:r>
      <w:r w:rsidRPr="006E2B6C">
        <w:rPr>
          <w:lang w:val="en-CA"/>
        </w:rPr>
        <w:tab/>
        <w:t>for( j = 0; j &lt; 64; j++ ) {</w:t>
      </w:r>
      <w:r w:rsidRPr="006E2B6C">
        <w:rPr>
          <w:lang w:val="en-CA"/>
        </w:rPr>
        <w:br/>
      </w:r>
      <w:r w:rsidRPr="006E2B6C">
        <w:rPr>
          <w:lang w:val="en-CA"/>
        </w:rPr>
        <w:tab/>
      </w:r>
      <w:r w:rsidRPr="006E2B6C">
        <w:rPr>
          <w:lang w:val="en-CA"/>
        </w:rPr>
        <w:tab/>
        <w:t>SamplePredEnabledFlag[ i ][ j ] = 0</w:t>
      </w:r>
      <w:r w:rsidRPr="006E2B6C">
        <w:rPr>
          <w:lang w:val="en-CA"/>
        </w:rPr>
        <w:br/>
      </w:r>
      <w:r w:rsidRPr="006E2B6C">
        <w:rPr>
          <w:lang w:val="en-CA"/>
        </w:rPr>
        <w:tab/>
      </w:r>
      <w:r w:rsidRPr="006E2B6C">
        <w:rPr>
          <w:lang w:val="en-CA"/>
        </w:rPr>
        <w:tab/>
        <w:t>MotionPredEnabledFlag[ i ][ j ] = 0</w:t>
      </w:r>
      <w:r w:rsidR="00687025" w:rsidRPr="006E2B6C">
        <w:rPr>
          <w:lang w:val="en-CA"/>
        </w:rPr>
        <w:br/>
      </w:r>
      <w:r w:rsidR="00687025" w:rsidRPr="006E2B6C">
        <w:rPr>
          <w:lang w:val="en-CA"/>
        </w:rPr>
        <w:tab/>
      </w:r>
      <w:r w:rsidR="00687025" w:rsidRPr="006E2B6C">
        <w:rPr>
          <w:lang w:val="en-CA"/>
        </w:rPr>
        <w:tab/>
        <w:t>RefLayerId[ i ][ j ] = 0</w:t>
      </w:r>
      <w:r w:rsidRPr="006E2B6C">
        <w:rPr>
          <w:lang w:val="en-CA"/>
        </w:rPr>
        <w:br/>
      </w:r>
      <w:r w:rsidRPr="006E2B6C">
        <w:rPr>
          <w:lang w:val="en-CA"/>
        </w:rPr>
        <w:tab/>
      </w:r>
      <w:r w:rsidRPr="006E2B6C">
        <w:rPr>
          <w:lang w:val="en-CA"/>
        </w:rPr>
        <w:tab/>
        <w:t>SamplePredRefLayerId[ i ][ j ] = 0</w:t>
      </w:r>
      <w:r w:rsidRPr="006E2B6C">
        <w:rPr>
          <w:lang w:val="en-CA"/>
        </w:rPr>
        <w:br/>
      </w:r>
      <w:r w:rsidRPr="006E2B6C">
        <w:rPr>
          <w:lang w:val="en-CA"/>
        </w:rPr>
        <w:tab/>
      </w:r>
      <w:r w:rsidRPr="006E2B6C">
        <w:rPr>
          <w:lang w:val="en-CA"/>
        </w:rPr>
        <w:tab/>
        <w:t>MotionPredRefLayerId[ i ][ j ] = 0</w:t>
      </w:r>
      <w:r w:rsidR="00060705">
        <w:rPr>
          <w:lang w:val="en-CA"/>
        </w:rPr>
        <w:br/>
      </w:r>
      <w:r w:rsidR="00060705">
        <w:rPr>
          <w:rFonts w:eastAsia="Batang"/>
          <w:bCs/>
          <w:highlight w:val="green"/>
          <w:lang w:val="en-CA" w:eastAsia="ko-KR"/>
        </w:rPr>
        <w:tab/>
      </w:r>
      <w:r w:rsidR="00060705">
        <w:rPr>
          <w:rFonts w:eastAsia="Batang"/>
          <w:bCs/>
          <w:highlight w:val="green"/>
          <w:lang w:val="en-CA" w:eastAsia="ko-KR"/>
        </w:rPr>
        <w:tab/>
      </w:r>
      <w:r w:rsidR="00060705" w:rsidRPr="006E2B6C">
        <w:rPr>
          <w:rFonts w:eastAsia="Batang"/>
          <w:bCs/>
          <w:highlight w:val="green"/>
          <w:lang w:val="en-CA" w:eastAsia="ko-KR"/>
        </w:rPr>
        <w:t>DirectRefLayerIdx[ i ][ j </w:t>
      </w:r>
      <w:r w:rsidR="00060705">
        <w:rPr>
          <w:rFonts w:eastAsia="Batang"/>
          <w:bCs/>
          <w:highlight w:val="green"/>
          <w:lang w:val="en-CA" w:eastAsia="ko-KR"/>
        </w:rPr>
        <w:t>] = 0</w:t>
      </w:r>
      <w:r w:rsidRPr="006E2B6C">
        <w:rPr>
          <w:lang w:val="en-CA"/>
        </w:rPr>
        <w:br/>
      </w:r>
      <w:r w:rsidRPr="006E2B6C">
        <w:rPr>
          <w:lang w:val="en-CA"/>
        </w:rPr>
        <w:tab/>
        <w:t>}</w:t>
      </w:r>
      <w:r w:rsidRPr="006E2B6C">
        <w:rPr>
          <w:lang w:val="en-CA"/>
        </w:rPr>
        <w:br/>
        <w:t>}</w:t>
      </w:r>
    </w:p>
    <w:p w:rsidR="003568C0" w:rsidRPr="00710156" w:rsidRDefault="00BF59AD" w:rsidP="003568C0">
      <w:pPr>
        <w:tabs>
          <w:tab w:val="clear" w:pos="794"/>
          <w:tab w:val="clear" w:pos="1191"/>
          <w:tab w:val="clear" w:pos="1588"/>
          <w:tab w:val="clear" w:pos="1985"/>
          <w:tab w:val="left" w:pos="360"/>
          <w:tab w:val="left" w:pos="720"/>
          <w:tab w:val="left" w:pos="1080"/>
          <w:tab w:val="left" w:pos="1440"/>
        </w:tabs>
        <w:spacing w:before="0"/>
        <w:ind w:left="360"/>
        <w:jc w:val="left"/>
        <w:rPr>
          <w:rFonts w:eastAsia="Batang"/>
          <w:bCs/>
          <w:lang w:val="en-CA" w:eastAsia="ko-KR"/>
        </w:rPr>
      </w:pPr>
      <w:r w:rsidRPr="006E2B6C">
        <w:rPr>
          <w:lang w:val="en-CA"/>
        </w:rPr>
        <w:t>for( i = 1; i</w:t>
      </w:r>
      <w:r w:rsidR="00153FA9" w:rsidRPr="006E2B6C">
        <w:rPr>
          <w:lang w:val="en-CA"/>
        </w:rPr>
        <w:t xml:space="preserve"> </w:t>
      </w:r>
      <w:r w:rsidRPr="006E2B6C">
        <w:rPr>
          <w:lang w:val="en-CA"/>
        </w:rPr>
        <w:t xml:space="preserve"> &lt;= </w:t>
      </w:r>
      <w:r w:rsidR="00153FA9" w:rsidRPr="006E2B6C">
        <w:rPr>
          <w:lang w:val="en-CA"/>
        </w:rPr>
        <w:t xml:space="preserve"> </w:t>
      </w:r>
      <w:r w:rsidRPr="006E2B6C">
        <w:rPr>
          <w:lang w:val="en-CA"/>
        </w:rPr>
        <w:t>vps_max_layers_minus1; i++ )</w:t>
      </w:r>
      <w:r w:rsidR="00710156" w:rsidRPr="006E2B6C">
        <w:rPr>
          <w:lang w:val="en-CA"/>
        </w:rPr>
        <w:t xml:space="preserve"> {</w:t>
      </w:r>
      <w:r w:rsidR="00710156" w:rsidRPr="006E2B6C">
        <w:rPr>
          <w:lang w:val="en-CA"/>
        </w:rPr>
        <w:br/>
      </w:r>
      <w:r w:rsidR="00710156" w:rsidRPr="006E2B6C">
        <w:rPr>
          <w:lang w:val="en-CA"/>
        </w:rPr>
        <w:tab/>
        <w:t>iNuhLId = layer_id_in_nuh[ i ]</w:t>
      </w:r>
      <w:r w:rsidR="00710156" w:rsidRPr="006E2B6C">
        <w:rPr>
          <w:lang w:val="en-CA"/>
        </w:rPr>
        <w:br/>
      </w:r>
      <w:r w:rsidR="00D93887" w:rsidRPr="006E2B6C">
        <w:rPr>
          <w:lang w:val="en-CA"/>
        </w:rPr>
        <w:tab/>
      </w:r>
      <w:r w:rsidRPr="006E2B6C">
        <w:rPr>
          <w:lang w:val="en-CA"/>
        </w:rPr>
        <w:t>for( j = 0; j &lt; i; j++ )</w:t>
      </w:r>
      <w:r w:rsidRPr="006E2B6C">
        <w:rPr>
          <w:lang w:val="en-CA"/>
        </w:rPr>
        <w:br/>
      </w:r>
      <w:r w:rsidRPr="006E2B6C">
        <w:rPr>
          <w:lang w:val="en-CA"/>
        </w:rPr>
        <w:tab/>
      </w:r>
      <w:r w:rsidRPr="006E2B6C">
        <w:rPr>
          <w:lang w:val="en-CA"/>
        </w:rPr>
        <w:tab/>
        <w:t>if( direct_dependency_flag[ i ][ j ]</w:t>
      </w:r>
      <w:r w:rsidR="00153FA9" w:rsidRPr="006E2B6C">
        <w:rPr>
          <w:lang w:val="en-CA"/>
        </w:rPr>
        <w:t xml:space="preserve"> </w:t>
      </w:r>
      <w:r w:rsidRPr="006E2B6C">
        <w:rPr>
          <w:lang w:val="en-CA"/>
        </w:rPr>
        <w:t>) {</w:t>
      </w:r>
      <w:r w:rsidRPr="006E2B6C">
        <w:rPr>
          <w:lang w:val="en-CA"/>
        </w:rPr>
        <w:br/>
      </w:r>
      <w:r w:rsidR="00DF4198" w:rsidRPr="006E2B6C">
        <w:rPr>
          <w:lang w:val="en-CA"/>
        </w:rPr>
        <w:tab/>
      </w:r>
      <w:r w:rsidR="00DF4198" w:rsidRPr="006E2B6C">
        <w:rPr>
          <w:lang w:val="en-CA"/>
        </w:rPr>
        <w:tab/>
      </w:r>
      <w:r w:rsidR="00DF4198" w:rsidRPr="006E2B6C">
        <w:rPr>
          <w:lang w:val="en-CA"/>
        </w:rPr>
        <w:tab/>
      </w:r>
      <w:r w:rsidR="00DF4198" w:rsidRPr="006E2B6C">
        <w:rPr>
          <w:lang w:val="en-CA"/>
        </w:rPr>
        <w:tab/>
      </w:r>
      <w:r w:rsidR="003568C0" w:rsidRPr="006E2B6C">
        <w:rPr>
          <w:rFonts w:eastAsia="Batang"/>
          <w:bCs/>
          <w:highlight w:val="green"/>
          <w:lang w:val="en-CA" w:eastAsia="ko-KR"/>
        </w:rPr>
        <w:t>DirectRefLayerIdx[ iNuhLid ][ layer_id_in_nuh[ j ] ] = NumDirectRefLayers[ iNuhLId ]</w:t>
      </w:r>
    </w:p>
    <w:p w:rsidR="00DF4198" w:rsidRPr="006E2B6C" w:rsidRDefault="003568C0" w:rsidP="006E2B6C">
      <w:pPr>
        <w:tabs>
          <w:tab w:val="clear" w:pos="794"/>
          <w:tab w:val="clear" w:pos="1191"/>
          <w:tab w:val="clear" w:pos="1588"/>
          <w:tab w:val="clear" w:pos="1985"/>
          <w:tab w:val="left" w:pos="360"/>
          <w:tab w:val="left" w:pos="720"/>
          <w:tab w:val="left" w:pos="1080"/>
          <w:tab w:val="left" w:pos="1440"/>
        </w:tabs>
        <w:spacing w:before="0"/>
        <w:ind w:left="360"/>
        <w:jc w:val="left"/>
        <w:rPr>
          <w:lang w:val="en-CA"/>
        </w:rPr>
      </w:pPr>
      <w:r w:rsidRPr="00710156">
        <w:rPr>
          <w:rFonts w:eastAsia="Batang"/>
          <w:bCs/>
          <w:lang w:val="en-CA" w:eastAsia="ko-KR"/>
        </w:rPr>
        <w:tab/>
      </w:r>
      <w:r w:rsidRPr="00710156">
        <w:rPr>
          <w:rFonts w:eastAsia="Batang"/>
          <w:bCs/>
          <w:lang w:val="en-CA" w:eastAsia="ko-KR"/>
        </w:rPr>
        <w:tab/>
      </w:r>
      <w:r w:rsidRPr="00710156">
        <w:rPr>
          <w:rFonts w:eastAsia="Batang"/>
          <w:bCs/>
          <w:lang w:val="en-CA" w:eastAsia="ko-KR"/>
        </w:rPr>
        <w:tab/>
      </w:r>
      <w:r>
        <w:rPr>
          <w:rFonts w:eastAsia="Batang"/>
          <w:bCs/>
          <w:lang w:val="en-CA" w:eastAsia="ko-KR"/>
        </w:rPr>
        <w:tab/>
      </w:r>
      <w:r w:rsidR="00DF4198" w:rsidRPr="006E2B6C">
        <w:rPr>
          <w:lang w:val="en-CA"/>
        </w:rPr>
        <w:t>RefLayerId[ </w:t>
      </w:r>
      <w:r w:rsidR="00710156" w:rsidRPr="006E2B6C">
        <w:rPr>
          <w:lang w:val="en-CA"/>
        </w:rPr>
        <w:t>iNuhLId</w:t>
      </w:r>
      <w:r w:rsidR="00DF4198" w:rsidRPr="006E2B6C">
        <w:rPr>
          <w:lang w:val="en-CA"/>
        </w:rPr>
        <w:t> ][ NumDirectRefLayers[ </w:t>
      </w:r>
      <w:r w:rsidR="00710156" w:rsidRPr="006E2B6C">
        <w:rPr>
          <w:lang w:val="en-CA"/>
        </w:rPr>
        <w:t>iNuhLId</w:t>
      </w:r>
      <w:r w:rsidR="00DF4198" w:rsidRPr="006E2B6C">
        <w:rPr>
          <w:lang w:val="en-CA"/>
        </w:rPr>
        <w:t> ]++ ] = layer_id_in_nuh[ j ]</w:t>
      </w:r>
    </w:p>
    <w:p w:rsidR="00A35A5F" w:rsidRPr="006E2B6C" w:rsidRDefault="00BF59AD" w:rsidP="00A35A5F">
      <w:pPr>
        <w:tabs>
          <w:tab w:val="left" w:pos="1792"/>
        </w:tabs>
        <w:spacing w:before="0"/>
        <w:ind w:left="357"/>
        <w:jc w:val="left"/>
        <w:rPr>
          <w:lang w:val="en-CA"/>
        </w:rPr>
      </w:pPr>
      <w:r w:rsidRPr="006E2B6C">
        <w:rPr>
          <w:lang w:val="en-CA"/>
        </w:rPr>
        <w:tab/>
      </w:r>
      <w:r w:rsidRPr="006E2B6C">
        <w:rPr>
          <w:lang w:val="en-CA"/>
        </w:rPr>
        <w:tab/>
      </w:r>
      <w:r w:rsidRPr="006E2B6C">
        <w:rPr>
          <w:lang w:val="en-CA"/>
        </w:rPr>
        <w:tab/>
        <w:t>SamplePredEnabledFlag[ </w:t>
      </w:r>
      <w:r w:rsidR="00710156" w:rsidRPr="006E2B6C">
        <w:rPr>
          <w:lang w:val="en-CA"/>
        </w:rPr>
        <w:t>iNuhLId</w:t>
      </w:r>
      <w:r w:rsidRPr="006E2B6C">
        <w:rPr>
          <w:lang w:val="en-CA"/>
        </w:rPr>
        <w:t> ][ j ] = ( ( direct_dependency_type[ i ][ j ] + 1</w:t>
      </w:r>
      <w:r w:rsidR="001365BB" w:rsidRPr="006E2B6C">
        <w:rPr>
          <w:lang w:val="en-CA"/>
        </w:rPr>
        <w:t xml:space="preserve"> </w:t>
      </w:r>
      <w:r w:rsidRPr="006E2B6C">
        <w:rPr>
          <w:lang w:val="en-CA"/>
        </w:rPr>
        <w:t>) &amp; 1 )</w:t>
      </w:r>
      <w:r w:rsidRPr="006E2B6C">
        <w:rPr>
          <w:lang w:val="en-CA"/>
        </w:rPr>
        <w:br/>
      </w:r>
      <w:r w:rsidRPr="006E2B6C">
        <w:rPr>
          <w:lang w:val="en-CA"/>
        </w:rPr>
        <w:tab/>
      </w:r>
      <w:r w:rsidRPr="006E2B6C">
        <w:rPr>
          <w:lang w:val="en-CA"/>
        </w:rPr>
        <w:tab/>
      </w:r>
      <w:r w:rsidRPr="006E2B6C">
        <w:rPr>
          <w:lang w:val="en-CA"/>
        </w:rPr>
        <w:tab/>
        <w:t>NumSamplePredRefLayers[ </w:t>
      </w:r>
      <w:r w:rsidR="00710156" w:rsidRPr="006E2B6C">
        <w:rPr>
          <w:lang w:val="en-CA"/>
        </w:rPr>
        <w:t>iNuhLId</w:t>
      </w:r>
      <w:r w:rsidRPr="006E2B6C">
        <w:rPr>
          <w:lang w:val="en-CA"/>
        </w:rPr>
        <w:t> ] += SamplePredEnabledFlag[ </w:t>
      </w:r>
      <w:r w:rsidR="00710156" w:rsidRPr="006E2B6C">
        <w:rPr>
          <w:lang w:val="en-CA"/>
        </w:rPr>
        <w:t>iNuhLId</w:t>
      </w:r>
      <w:r w:rsidRPr="006E2B6C">
        <w:rPr>
          <w:lang w:val="en-CA"/>
        </w:rPr>
        <w:t> ][ j ]</w:t>
      </w:r>
      <w:r w:rsidRPr="006E2B6C">
        <w:rPr>
          <w:lang w:val="en-CA"/>
        </w:rPr>
        <w:br/>
      </w:r>
      <w:r w:rsidRPr="006E2B6C">
        <w:rPr>
          <w:lang w:val="en-CA"/>
        </w:rPr>
        <w:tab/>
      </w:r>
      <w:r w:rsidRPr="006E2B6C">
        <w:rPr>
          <w:lang w:val="en-CA"/>
        </w:rPr>
        <w:tab/>
      </w:r>
      <w:r w:rsidRPr="006E2B6C">
        <w:rPr>
          <w:lang w:val="en-CA"/>
        </w:rPr>
        <w:tab/>
        <w:t>MotionPredEnabledFlag[ </w:t>
      </w:r>
      <w:r w:rsidR="00710156" w:rsidRPr="006E2B6C">
        <w:rPr>
          <w:lang w:val="en-CA"/>
        </w:rPr>
        <w:t>iNuhLId</w:t>
      </w:r>
      <w:r w:rsidRPr="006E2B6C">
        <w:rPr>
          <w:lang w:val="en-CA"/>
        </w:rPr>
        <w:t> ][ j ] = ( ( ( direct_dependency_type[ i ][ j ] + 1</w:t>
      </w:r>
      <w:r w:rsidR="001365BB" w:rsidRPr="006E2B6C">
        <w:rPr>
          <w:lang w:val="en-CA"/>
        </w:rPr>
        <w:t xml:space="preserve"> </w:t>
      </w:r>
      <w:r w:rsidRPr="006E2B6C">
        <w:rPr>
          <w:lang w:val="en-CA"/>
        </w:rPr>
        <w:t>) &amp; 2 ) &gt;&gt; 1 )</w:t>
      </w:r>
      <w:r w:rsidRPr="006E2B6C">
        <w:rPr>
          <w:lang w:val="en-CA"/>
        </w:rPr>
        <w:br/>
      </w:r>
      <w:r w:rsidRPr="006E2B6C">
        <w:rPr>
          <w:lang w:val="en-CA"/>
        </w:rPr>
        <w:tab/>
      </w:r>
      <w:r w:rsidRPr="006E2B6C">
        <w:rPr>
          <w:lang w:val="en-CA"/>
        </w:rPr>
        <w:tab/>
      </w:r>
      <w:r w:rsidRPr="006E2B6C">
        <w:rPr>
          <w:lang w:val="en-CA"/>
        </w:rPr>
        <w:tab/>
        <w:t>NumMotionPredRefLayers[ </w:t>
      </w:r>
      <w:r w:rsidR="00710156" w:rsidRPr="006E2B6C">
        <w:rPr>
          <w:lang w:val="en-CA"/>
        </w:rPr>
        <w:t>iNuhLId</w:t>
      </w:r>
      <w:r w:rsidRPr="006E2B6C">
        <w:rPr>
          <w:lang w:val="en-CA"/>
        </w:rPr>
        <w:t> ] += MotionPredEnabledFlag[ </w:t>
      </w:r>
      <w:r w:rsidR="00710156" w:rsidRPr="006E2B6C">
        <w:rPr>
          <w:lang w:val="en-CA"/>
        </w:rPr>
        <w:t>iNuhLId</w:t>
      </w:r>
      <w:r w:rsidRPr="006E2B6C">
        <w:rPr>
          <w:lang w:val="en-CA"/>
        </w:rPr>
        <w:t> ][ j ]</w:t>
      </w:r>
      <w:r w:rsidR="00BB1BD8" w:rsidRPr="006E2B6C">
        <w:rPr>
          <w:lang w:val="en-CA"/>
        </w:rPr>
        <w:br/>
      </w:r>
      <w:r w:rsidR="00BB1BD8" w:rsidRPr="006E2B6C">
        <w:rPr>
          <w:lang w:val="en-CA"/>
        </w:rPr>
        <w:tab/>
      </w:r>
      <w:r w:rsidR="00BB1BD8" w:rsidRPr="006E2B6C">
        <w:rPr>
          <w:lang w:val="en-CA"/>
        </w:rPr>
        <w:tab/>
        <w:t>}</w:t>
      </w:r>
    </w:p>
    <w:p w:rsidR="00BF59AD" w:rsidRPr="006E2B6C" w:rsidRDefault="00BF59AD" w:rsidP="00A35A5F">
      <w:pPr>
        <w:tabs>
          <w:tab w:val="left" w:pos="1792"/>
        </w:tabs>
        <w:spacing w:before="0"/>
        <w:ind w:left="357"/>
        <w:jc w:val="left"/>
        <w:rPr>
          <w:lang w:val="en-CA"/>
        </w:rPr>
      </w:pPr>
      <w:r w:rsidRPr="006E2B6C">
        <w:rPr>
          <w:lang w:val="en-CA"/>
        </w:rPr>
        <w:t>}</w:t>
      </w:r>
    </w:p>
    <w:p w:rsidR="008609DF" w:rsidRPr="006E2B6C" w:rsidRDefault="008609DF" w:rsidP="008609DF">
      <w:pPr>
        <w:tabs>
          <w:tab w:val="left" w:pos="1792"/>
        </w:tabs>
        <w:ind w:left="357"/>
        <w:jc w:val="left"/>
        <w:rPr>
          <w:lang w:val="en-CA"/>
        </w:rPr>
      </w:pPr>
      <w:r w:rsidRPr="006E2B6C">
        <w:rPr>
          <w:lang w:val="en-CA"/>
        </w:rPr>
        <w:t xml:space="preserve">for( i = 1, </w:t>
      </w:r>
      <w:r w:rsidR="007720F4" w:rsidRPr="006E2B6C">
        <w:rPr>
          <w:lang w:val="en-CA"/>
        </w:rPr>
        <w:t>m</w:t>
      </w:r>
      <w:r w:rsidRPr="006E2B6C">
        <w:rPr>
          <w:lang w:val="en-CA"/>
        </w:rPr>
        <w:t xml:space="preserve">Idx = 0, </w:t>
      </w:r>
      <w:r w:rsidR="007720F4" w:rsidRPr="006E2B6C">
        <w:rPr>
          <w:lang w:val="en-CA"/>
        </w:rPr>
        <w:t>s</w:t>
      </w:r>
      <w:r w:rsidRPr="006E2B6C">
        <w:rPr>
          <w:lang w:val="en-CA"/>
        </w:rPr>
        <w:t>Idx = 0</w:t>
      </w:r>
      <w:r w:rsidR="007720F4" w:rsidRPr="006E2B6C">
        <w:rPr>
          <w:lang w:val="en-CA"/>
        </w:rPr>
        <w:t>;</w:t>
      </w:r>
      <w:r w:rsidRPr="006E2B6C">
        <w:rPr>
          <w:lang w:val="en-CA"/>
        </w:rPr>
        <w:t xml:space="preserve"> i &lt;= vps_max_layers_minus1; i++ ) {</w:t>
      </w:r>
      <w:r w:rsidRPr="006E2B6C">
        <w:rPr>
          <w:lang w:val="en-CA"/>
        </w:rPr>
        <w:br/>
      </w:r>
      <w:r w:rsidRPr="006E2B6C">
        <w:rPr>
          <w:lang w:val="en-CA"/>
        </w:rPr>
        <w:tab/>
        <w:t>iNuhLId = layer_id_in_nuh[ i ]</w:t>
      </w:r>
      <w:r w:rsidRPr="006E2B6C">
        <w:rPr>
          <w:lang w:val="en-CA"/>
        </w:rPr>
        <w:br/>
      </w:r>
      <w:r w:rsidRPr="006E2B6C">
        <w:rPr>
          <w:lang w:val="en-CA"/>
        </w:rPr>
        <w:tab/>
        <w:t>for( j = 0, j &lt; i; j++ ) {</w:t>
      </w:r>
      <w:r w:rsidRPr="006E2B6C">
        <w:rPr>
          <w:lang w:val="en-CA"/>
        </w:rPr>
        <w:br/>
      </w:r>
      <w:r w:rsidRPr="006E2B6C">
        <w:rPr>
          <w:lang w:val="en-CA"/>
        </w:rPr>
        <w:tab/>
      </w:r>
      <w:r w:rsidRPr="006E2B6C">
        <w:rPr>
          <w:lang w:val="en-CA"/>
        </w:rPr>
        <w:tab/>
        <w:t>if( MotionPredEnabledFlag[ iNuhLId ][ j ] )</w:t>
      </w:r>
      <w:r w:rsidRPr="006E2B6C">
        <w:rPr>
          <w:lang w:val="en-CA"/>
        </w:rPr>
        <w:br/>
      </w:r>
      <w:r w:rsidRPr="006E2B6C">
        <w:rPr>
          <w:lang w:val="en-CA"/>
        </w:rPr>
        <w:tab/>
      </w:r>
      <w:r w:rsidRPr="006E2B6C">
        <w:rPr>
          <w:lang w:val="en-CA"/>
        </w:rPr>
        <w:tab/>
      </w:r>
      <w:r w:rsidRPr="006E2B6C">
        <w:rPr>
          <w:lang w:val="en-CA"/>
        </w:rPr>
        <w:tab/>
        <w:t>MotionPredRefLayerId[ iNuhLId ][ </w:t>
      </w:r>
      <w:r w:rsidR="007720F4" w:rsidRPr="006E2B6C">
        <w:rPr>
          <w:lang w:val="en-CA"/>
        </w:rPr>
        <w:t>m</w:t>
      </w:r>
      <w:r w:rsidRPr="006E2B6C">
        <w:rPr>
          <w:lang w:val="en-CA"/>
        </w:rPr>
        <w:t>Idx++ ] = layer_id_in_nuh[ j ]</w:t>
      </w:r>
      <w:r w:rsidRPr="006E2B6C">
        <w:rPr>
          <w:lang w:val="en-CA"/>
        </w:rPr>
        <w:br/>
      </w:r>
      <w:r w:rsidRPr="006E2B6C">
        <w:rPr>
          <w:lang w:val="en-CA"/>
        </w:rPr>
        <w:tab/>
      </w:r>
      <w:r w:rsidRPr="006E2B6C">
        <w:rPr>
          <w:lang w:val="en-CA"/>
        </w:rPr>
        <w:tab/>
        <w:t>if( SamplePredEnabledFlag[ INuhLid ][ j ] )</w:t>
      </w:r>
      <w:r w:rsidRPr="006E2B6C">
        <w:rPr>
          <w:lang w:val="en-CA"/>
        </w:rPr>
        <w:br/>
      </w:r>
      <w:r w:rsidRPr="006E2B6C">
        <w:rPr>
          <w:lang w:val="en-CA"/>
        </w:rPr>
        <w:tab/>
      </w:r>
      <w:r w:rsidRPr="006E2B6C">
        <w:rPr>
          <w:lang w:val="en-CA"/>
        </w:rPr>
        <w:tab/>
      </w:r>
      <w:r w:rsidRPr="006E2B6C">
        <w:rPr>
          <w:lang w:val="en-CA"/>
        </w:rPr>
        <w:tab/>
        <w:t>SamplePredRefLayerId[ iNuhLid ][ </w:t>
      </w:r>
      <w:r w:rsidR="007720F4" w:rsidRPr="006E2B6C">
        <w:rPr>
          <w:lang w:val="en-CA"/>
        </w:rPr>
        <w:t>s</w:t>
      </w:r>
      <w:r w:rsidRPr="006E2B6C">
        <w:rPr>
          <w:lang w:val="en-CA"/>
        </w:rPr>
        <w:t>Idx++ ] = layer_id_in_nuh[ j ]</w:t>
      </w:r>
      <w:r w:rsidRPr="006E2B6C">
        <w:rPr>
          <w:lang w:val="en-CA"/>
        </w:rPr>
        <w:br/>
      </w:r>
      <w:r w:rsidRPr="006E2B6C">
        <w:rPr>
          <w:lang w:val="en-CA"/>
        </w:rPr>
        <w:tab/>
        <w:t>}</w:t>
      </w:r>
      <w:r w:rsidRPr="006E2B6C">
        <w:rPr>
          <w:lang w:val="en-CA"/>
        </w:rPr>
        <w:br/>
        <w:t>}</w:t>
      </w:r>
    </w:p>
    <w:p w:rsidR="006E2B6C" w:rsidRDefault="006E2B6C" w:rsidP="006E2B6C">
      <w:pPr>
        <w:rPr>
          <w:color w:val="1F497D"/>
        </w:rPr>
      </w:pPr>
      <w:r>
        <w:rPr>
          <w:lang w:val="en-CA" w:eastAsia="ko-KR"/>
        </w:rPr>
        <w:t xml:space="preserve">When avc_base_layer_flag </w:t>
      </w:r>
      <w:r w:rsidR="00853430">
        <w:rPr>
          <w:lang w:val="en-CA" w:eastAsia="ko-KR"/>
        </w:rPr>
        <w:t xml:space="preserve">is </w:t>
      </w:r>
      <w:r>
        <w:rPr>
          <w:lang w:val="en-CA" w:eastAsia="ko-KR"/>
        </w:rPr>
        <w:t>equal to 1, it is a requirement of bitstream conformance that MotionPredRefLayerId[ iNuhLId ][ mIdx ] shall not be equal to 0 for iNuhLId equal to any value of nuh_layer_id present in the bitstream and any value of mIdx in the range of 0 to NumMotionPredRefLayers[ iNuhLId ] – 1, inclusive.</w:t>
      </w:r>
    </w:p>
    <w:p w:rsidR="005D1903" w:rsidRPr="006E2B6C" w:rsidRDefault="005D60C1" w:rsidP="006E2B6C">
      <w:pPr>
        <w:rPr>
          <w:lang w:val="en-CA"/>
        </w:rPr>
      </w:pPr>
      <w:r w:rsidRPr="00782E72">
        <w:rPr>
          <w:b/>
          <w:lang w:val="en-CA"/>
        </w:rPr>
        <w:t>single_layer_for_non_</w:t>
      </w:r>
      <w:r>
        <w:rPr>
          <w:b/>
          <w:lang w:val="en-CA"/>
        </w:rPr>
        <w:t>irap</w:t>
      </w:r>
      <w:r w:rsidRPr="00782E72">
        <w:rPr>
          <w:b/>
          <w:lang w:val="en-CA"/>
        </w:rPr>
        <w:t>_flag</w:t>
      </w:r>
      <w:r>
        <w:rPr>
          <w:lang w:val="en-CA"/>
        </w:rPr>
        <w:t xml:space="preserve"> equal to 1 indicates</w:t>
      </w:r>
      <w:r w:rsidR="003B35E3" w:rsidRPr="006E2B6C">
        <w:rPr>
          <w:lang w:val="en-CA"/>
        </w:rPr>
        <w:t xml:space="preserve"> either </w:t>
      </w:r>
      <w:r w:rsidR="003B35E3" w:rsidRPr="005B7D41">
        <w:t>that</w:t>
      </w:r>
      <w:r w:rsidR="003B35E3" w:rsidRPr="006E2B6C">
        <w:rPr>
          <w:lang w:val="en-CA"/>
        </w:rPr>
        <w:t xml:space="preserve"> all the VCL NAL units of an access unit have the same nuh_layer_id value or that two nuh_layer_id values are used by the VCL NAL units of an access unit and the picture with the greater nuh_layer_id value is an IRAP picture</w:t>
      </w:r>
      <w:r w:rsidR="002A7047" w:rsidRPr="006E2B6C">
        <w:rPr>
          <w:lang w:val="en-CA"/>
        </w:rPr>
        <w:t>.</w:t>
      </w:r>
      <w:r>
        <w:rPr>
          <w:lang w:val="en-CA"/>
        </w:rPr>
        <w:t xml:space="preserve"> </w:t>
      </w:r>
      <w:proofErr w:type="gramStart"/>
      <w:r>
        <w:rPr>
          <w:lang w:val="en-CA"/>
        </w:rPr>
        <w:t>single_layer_for_non_irap_flag</w:t>
      </w:r>
      <w:proofErr w:type="gramEnd"/>
      <w:r>
        <w:rPr>
          <w:lang w:val="en-CA"/>
        </w:rPr>
        <w:t xml:space="preserve"> equal to 0 indicates that nuh_layer_id values may or may not be constrained beyond constraints specified in other parts of this </w:t>
      </w:r>
      <w:r w:rsidRPr="00943A5F">
        <w:rPr>
          <w:noProof/>
        </w:rPr>
        <w:t>Recommendation | International Standard</w:t>
      </w:r>
      <w:r>
        <w:rPr>
          <w:lang w:val="en-CA"/>
        </w:rPr>
        <w:t>.</w:t>
      </w:r>
    </w:p>
    <w:p w:rsidR="00827F83" w:rsidRPr="001533A7" w:rsidRDefault="00827F83" w:rsidP="006E2B6C">
      <w:pPr>
        <w:pStyle w:val="Annex5"/>
        <w:ind w:left="2232"/>
      </w:pPr>
      <w:bookmarkStart w:id="1341" w:name="_Ref357439354"/>
      <w:r w:rsidRPr="001533A7">
        <w:t>Sequence parameter set RBSP semantics</w:t>
      </w:r>
      <w:bookmarkEnd w:id="1340"/>
      <w:bookmarkEnd w:id="1341"/>
    </w:p>
    <w:p w:rsidR="00001CCB" w:rsidRPr="006E2B6C" w:rsidRDefault="00001CCB" w:rsidP="00001CCB">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.2</w:t>
      </w:r>
      <w:r w:rsidRPr="006E2B6C">
        <w:rPr>
          <w:lang w:val="en-CA"/>
        </w:rPr>
        <w:t xml:space="preserve"> apply</w:t>
      </w:r>
      <w:r w:rsidR="00831E02" w:rsidRPr="006E2B6C">
        <w:rPr>
          <w:lang w:val="en-CA"/>
        </w:rPr>
        <w:t>, with following additions and modifications</w:t>
      </w:r>
      <w:r w:rsidR="00541B98" w:rsidRPr="006E2B6C">
        <w:rPr>
          <w:lang w:val="en-CA"/>
        </w:rPr>
        <w:t>.</w:t>
      </w:r>
      <w:r w:rsidRPr="006E2B6C">
        <w:rPr>
          <w:lang w:val="en-CA"/>
        </w:rPr>
        <w:t xml:space="preserve"> </w:t>
      </w:r>
    </w:p>
    <w:p w:rsidR="002E0228" w:rsidRPr="008E14A4" w:rsidRDefault="002E0228" w:rsidP="002E0228">
      <w:pPr>
        <w:rPr>
          <w:lang w:eastAsia="ko-KR"/>
        </w:rPr>
      </w:pPr>
      <w:proofErr w:type="gramStart"/>
      <w:r w:rsidRPr="008E14A4">
        <w:rPr>
          <w:b/>
          <w:lang w:eastAsia="ko-KR"/>
        </w:rPr>
        <w:t>sps_max_sub_layers_minus1</w:t>
      </w:r>
      <w:proofErr w:type="gramEnd"/>
      <w:r w:rsidRPr="008E14A4">
        <w:rPr>
          <w:lang w:eastAsia="ko-KR"/>
        </w:rPr>
        <w:t xml:space="preserve"> plus 1 specifies the maximum number of temporal sub-layers that may be present in each CVS referring to the SPS. The value of sps_max_sub_layers_minus1 shall be in the range of 0 to 6, inclusive.</w:t>
      </w:r>
      <w:r w:rsidR="00B14868" w:rsidRPr="008E14A4">
        <w:rPr>
          <w:highlight w:val="cyan"/>
          <w:lang w:eastAsia="ko-KR"/>
        </w:rPr>
        <w:t xml:space="preserve"> </w:t>
      </w:r>
      <w:proofErr w:type="gramStart"/>
      <w:r w:rsidR="00F83E6B" w:rsidRPr="008E14A4">
        <w:rPr>
          <w:highlight w:val="cyan"/>
          <w:lang w:eastAsia="ko-KR"/>
        </w:rPr>
        <w:t xml:space="preserve">When not present sps_max_sub_layers_minus1 is inferred to be equal to </w:t>
      </w:r>
      <w:r w:rsidR="00CB37DC" w:rsidRPr="008E14A4">
        <w:rPr>
          <w:highlight w:val="cyan"/>
          <w:lang w:eastAsia="ko-KR"/>
        </w:rPr>
        <w:t>v</w:t>
      </w:r>
      <w:r w:rsidR="00F83E6B" w:rsidRPr="008E14A4">
        <w:rPr>
          <w:highlight w:val="cyan"/>
          <w:lang w:eastAsia="ko-KR"/>
        </w:rPr>
        <w:t>ps_max_sub_layers_minus1.</w:t>
      </w:r>
      <w:proofErr w:type="gramEnd"/>
    </w:p>
    <w:p w:rsidR="002E0228" w:rsidRPr="008E14A4" w:rsidRDefault="002E0228" w:rsidP="002E0228">
      <w:pPr>
        <w:rPr>
          <w:lang w:eastAsia="ko-KR"/>
        </w:rPr>
      </w:pPr>
      <w:r w:rsidRPr="008E14A4">
        <w:rPr>
          <w:b/>
          <w:lang w:eastAsia="ko-KR"/>
        </w:rPr>
        <w:t>sps_temporal_id_nesting_flag</w:t>
      </w:r>
      <w:r w:rsidRPr="008E14A4">
        <w:rPr>
          <w:lang w:eastAsia="ko-KR"/>
        </w:rPr>
        <w:t xml:space="preserve">,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w:t>
      </w:r>
      <w:r w:rsidRPr="008E14A4">
        <w:rPr>
          <w:lang w:eastAsia="ko-KR"/>
        </w:rPr>
        <w:lastRenderedPageBreak/>
        <w:t>sps_temporal_id_nesting_flag shall be equal to 1.</w:t>
      </w:r>
      <w:r w:rsidR="00B14868" w:rsidRPr="008E14A4">
        <w:rPr>
          <w:highlight w:val="cyan"/>
          <w:lang w:eastAsia="ko-KR"/>
        </w:rPr>
        <w:t xml:space="preserve"> </w:t>
      </w:r>
      <w:proofErr w:type="gramStart"/>
      <w:r w:rsidR="00B14868" w:rsidRPr="008E14A4">
        <w:rPr>
          <w:highlight w:val="cyan"/>
          <w:lang w:eastAsia="ko-KR"/>
        </w:rPr>
        <w:t>When not present sps_temporal_id_nesting_flag is inferred to be equal to vps_temporal_id_nesting_flag.</w:t>
      </w:r>
      <w:proofErr w:type="gramEnd"/>
    </w:p>
    <w:p w:rsidR="002E0228" w:rsidRPr="008E14A4" w:rsidRDefault="002E0228" w:rsidP="002E0228">
      <w:pPr>
        <w:pStyle w:val="Note1"/>
        <w:rPr>
          <w:lang w:eastAsia="ko-KR"/>
        </w:rPr>
      </w:pPr>
      <w:r w:rsidRPr="008E14A4">
        <w:rPr>
          <w:lang w:eastAsia="ko-KR"/>
        </w:rPr>
        <w:t>NOTE – The syntax element sps_temporal_id_nesting_flag is used to indicate that temporal up-switching, i.e. switching from decoding up to any TemporalId tIdN to decoding up to any TemporalId tIdM that is greater than tIdN, is always possible in the CVS.</w:t>
      </w:r>
    </w:p>
    <w:p w:rsidR="00831E02" w:rsidRPr="008E14A4" w:rsidRDefault="00831E02" w:rsidP="00831E02">
      <w:pPr>
        <w:rPr>
          <w:b/>
        </w:rPr>
      </w:pPr>
      <w:proofErr w:type="gramStart"/>
      <w:r w:rsidRPr="006E2B6C">
        <w:rPr>
          <w:b/>
          <w:lang w:val="en-CA"/>
        </w:rPr>
        <w:t>sps_extension_flag</w:t>
      </w:r>
      <w:proofErr w:type="gramEnd"/>
      <w:r w:rsidRPr="006E2B6C">
        <w:rPr>
          <w:lang w:val="en-CA"/>
        </w:rPr>
        <w:t xml:space="preserve"> equal to 0 specifies that no sps_extension( ) syntax structure is present in the SPS RBSP syntax structure. </w:t>
      </w:r>
      <w:proofErr w:type="gramStart"/>
      <w:r w:rsidRPr="006E2B6C">
        <w:rPr>
          <w:lang w:val="en-CA"/>
        </w:rPr>
        <w:t>sps_extension_flag</w:t>
      </w:r>
      <w:proofErr w:type="gramEnd"/>
      <w:r w:rsidRPr="006E2B6C">
        <w:rPr>
          <w:lang w:val="en-CA"/>
        </w:rPr>
        <w:t xml:space="preserve"> equal to 1 specifies that the sps_extension( ) syntax structure is present in the SPS RBSP syntax structure. When vps_max_layers_minus1 is greater than 0, sps_extension_flag shall be equal to 1. </w:t>
      </w:r>
      <w:r w:rsidR="00CE2C8A" w:rsidRPr="00CE2C8A">
        <w:rPr>
          <w:szCs w:val="22"/>
          <w:highlight w:val="yellow"/>
        </w:rPr>
        <w:t xml:space="preserve">[Ed. (MH): This constraint seems too </w:t>
      </w:r>
      <w:r w:rsidR="00CE2C8A">
        <w:rPr>
          <w:szCs w:val="22"/>
          <w:highlight w:val="yellow"/>
        </w:rPr>
        <w:t>restrictive</w:t>
      </w:r>
      <w:r w:rsidR="00CE2C8A" w:rsidRPr="00CE2C8A">
        <w:rPr>
          <w:szCs w:val="22"/>
          <w:highlight w:val="yellow"/>
        </w:rPr>
        <w:t>. At least the base layer should be allowed to have an active SPS with sps_extension_flag equal to 0. Furthermore, each syntax elements in sps_</w:t>
      </w:r>
      <w:proofErr w:type="gramStart"/>
      <w:r w:rsidR="00CE2C8A" w:rsidRPr="00CE2C8A">
        <w:rPr>
          <w:szCs w:val="22"/>
          <w:highlight w:val="yellow"/>
        </w:rPr>
        <w:t>extension(</w:t>
      </w:r>
      <w:proofErr w:type="gramEnd"/>
      <w:r w:rsidR="00CE2C8A" w:rsidRPr="00CE2C8A">
        <w:rPr>
          <w:szCs w:val="22"/>
          <w:highlight w:val="yellow"/>
        </w:rPr>
        <w:t> ) should have a default value, so if the encoder is satisfied with using the default values, why should it set sps_extension_flag equal to 1?]</w:t>
      </w:r>
    </w:p>
    <w:p w:rsidR="00831E02" w:rsidRDefault="00831E02" w:rsidP="00831E02">
      <w:proofErr w:type="gramStart"/>
      <w:r w:rsidRPr="008E14A4">
        <w:rPr>
          <w:b/>
        </w:rPr>
        <w:t>sps_extension2_flag</w:t>
      </w:r>
      <w:proofErr w:type="gramEnd"/>
      <w:r w:rsidRPr="008E14A4">
        <w:t xml:space="preserve"> equal to 0 specifies that no sps_extension_data_flag syntax elements are present in the SPS RBSP syntax structure. </w:t>
      </w:r>
      <w:proofErr w:type="gramStart"/>
      <w:r w:rsidRPr="008E14A4">
        <w:t>sps_extension2_flag</w:t>
      </w:r>
      <w:proofErr w:type="gramEnd"/>
      <w:r w:rsidRPr="008E14A4">
        <w:t xml:space="preserve"> shall be equal to 0 in bitstreams conforming to this version of this Specification. The value of 1 for sps_extension2_flag is reserved for future use by ITU-T | ISO/IEC. Decoders shall ignore all sps_extension_data_flag syntax elements that follow the value 1 for sps_extension2_flag in an SPS NAL unit</w:t>
      </w:r>
      <w:r w:rsidR="008858AB" w:rsidRPr="008E14A4">
        <w:t>.</w:t>
      </w:r>
      <w:r w:rsidR="00DF4DD8" w:rsidRPr="008E14A4">
        <w:t xml:space="preserve"> </w:t>
      </w:r>
    </w:p>
    <w:p w:rsidR="005C10F7" w:rsidRPr="008E14A4" w:rsidRDefault="005C10F7" w:rsidP="005C10F7">
      <w:pPr>
        <w:pStyle w:val="3H4"/>
        <w:keepLines w:val="0"/>
        <w:numPr>
          <w:ilvl w:val="5"/>
          <w:numId w:val="41"/>
        </w:numPr>
        <w:tabs>
          <w:tab w:val="clear" w:pos="1080"/>
          <w:tab w:val="num" w:pos="1134"/>
        </w:tabs>
        <w:ind w:left="1134" w:hanging="1134"/>
      </w:pPr>
      <w:r w:rsidRPr="008E14A4">
        <w:t>Sequence parameter set extension semantics</w:t>
      </w:r>
    </w:p>
    <w:p w:rsidR="005C10F7" w:rsidRPr="008E14A4" w:rsidRDefault="005C10F7" w:rsidP="005C10F7">
      <w:pPr>
        <w:pStyle w:val="3N"/>
        <w:rPr>
          <w:bCs/>
        </w:rPr>
      </w:pPr>
      <w:proofErr w:type="gramStart"/>
      <w:r w:rsidRPr="008E14A4">
        <w:rPr>
          <w:rFonts w:eastAsia="Batang"/>
          <w:b/>
          <w:bCs/>
          <w:lang w:eastAsia="ko-KR"/>
        </w:rPr>
        <w:t>inter_view_</w:t>
      </w:r>
      <w:r w:rsidRPr="008E14A4">
        <w:rPr>
          <w:b/>
          <w:bCs/>
          <w:lang w:eastAsia="ja-JP"/>
        </w:rPr>
        <w:t>mv_vert_constraint_flag</w:t>
      </w:r>
      <w:proofErr w:type="gramEnd"/>
      <w:r w:rsidRPr="008E14A4">
        <w:rPr>
          <w:b/>
          <w:bCs/>
          <w:lang w:eastAsia="ja-JP"/>
        </w:rPr>
        <w:t xml:space="preserve"> </w:t>
      </w:r>
      <w:r w:rsidRPr="008E14A4">
        <w:rPr>
          <w:lang w:eastAsia="ja-JP"/>
        </w:rPr>
        <w:t xml:space="preserve">equal to 1 specifies that vertical component of motion </w:t>
      </w:r>
      <w:r w:rsidRPr="008E14A4">
        <w:rPr>
          <w:rFonts w:eastAsia="MS Mincho"/>
          <w:lang w:eastAsia="ja-JP"/>
        </w:rPr>
        <w:t xml:space="preserve">vectors used for inter-layer prediction are constrained </w:t>
      </w:r>
      <w:r w:rsidRPr="008E14A4">
        <w:rPr>
          <w:lang w:eastAsia="ko-KR"/>
        </w:rPr>
        <w:t>in the CVS</w:t>
      </w:r>
      <w:r w:rsidRPr="008E14A4">
        <w:rPr>
          <w:rFonts w:eastAsia="MS Mincho"/>
          <w:lang w:eastAsia="ja-JP"/>
        </w:rPr>
        <w:t>.</w:t>
      </w:r>
      <w:r w:rsidRPr="008E14A4">
        <w:rPr>
          <w:rFonts w:eastAsia="MS Mincho"/>
          <w:bCs/>
          <w:lang w:eastAsia="ja-JP"/>
        </w:rPr>
        <w:t xml:space="preserve"> When </w:t>
      </w:r>
      <w:r w:rsidRPr="008E14A4">
        <w:rPr>
          <w:rFonts w:eastAsia="Batang"/>
          <w:bCs/>
          <w:lang w:eastAsia="ko-KR"/>
        </w:rPr>
        <w:t>inter_view_</w:t>
      </w:r>
      <w:r w:rsidRPr="008E14A4">
        <w:rPr>
          <w:bCs/>
          <w:lang w:eastAsia="ja-JP"/>
        </w:rPr>
        <w:t>mv_vert_constraint</w:t>
      </w:r>
      <w:r w:rsidRPr="008E14A4">
        <w:rPr>
          <w:rFonts w:eastAsia="MS Mincho"/>
          <w:lang w:eastAsia="ja-JP"/>
        </w:rPr>
        <w:t xml:space="preserve">_flag is </w:t>
      </w:r>
      <w:r w:rsidRPr="008E14A4">
        <w:rPr>
          <w:lang w:eastAsia="ja-JP"/>
        </w:rPr>
        <w:t>equal to 1</w:t>
      </w:r>
      <w:r w:rsidRPr="008E14A4">
        <w:rPr>
          <w:rFonts w:eastAsia="MS Mincho"/>
          <w:lang w:eastAsia="ja-JP"/>
        </w:rPr>
        <w:t xml:space="preserve">, </w:t>
      </w:r>
      <w:r w:rsidRPr="008E14A4">
        <w:rPr>
          <w:rFonts w:eastAsia="MS Mincho"/>
          <w:bCs/>
          <w:lang w:eastAsia="ja-JP"/>
        </w:rPr>
        <w:t xml:space="preserve">the vertical component of the motion vectors used for inter-layer prediction shall be equal to or less than 56 in units of luma samples. When </w:t>
      </w:r>
      <w:r w:rsidRPr="008E14A4">
        <w:rPr>
          <w:rFonts w:eastAsia="Batang"/>
          <w:bCs/>
          <w:lang w:eastAsia="ko-KR"/>
        </w:rPr>
        <w:t>inter_view_</w:t>
      </w:r>
      <w:r w:rsidRPr="008E14A4">
        <w:rPr>
          <w:bCs/>
          <w:lang w:eastAsia="ja-JP"/>
        </w:rPr>
        <w:t>mv_vert_constraint</w:t>
      </w:r>
      <w:r w:rsidRPr="008E14A4">
        <w:rPr>
          <w:rFonts w:eastAsia="MS Mincho"/>
          <w:lang w:eastAsia="ja-JP"/>
        </w:rPr>
        <w:t xml:space="preserve">_flag is </w:t>
      </w:r>
      <w:r w:rsidRPr="008E14A4">
        <w:rPr>
          <w:lang w:eastAsia="ja-JP"/>
        </w:rPr>
        <w:t xml:space="preserve">equal to </w:t>
      </w:r>
      <w:r w:rsidRPr="008E14A4">
        <w:rPr>
          <w:rFonts w:eastAsia="MS Mincho"/>
          <w:lang w:eastAsia="ja-JP"/>
        </w:rPr>
        <w:t>0</w:t>
      </w:r>
      <w:r w:rsidRPr="008E14A4">
        <w:rPr>
          <w:rFonts w:eastAsia="MS Mincho"/>
          <w:bCs/>
          <w:lang w:eastAsia="ja-JP"/>
        </w:rPr>
        <w:t>, no constraint for of the vertical component of the motion vectors used for inter-layer prediction is signalled by this flag. W</w:t>
      </w:r>
      <w:r w:rsidRPr="008E14A4">
        <w:rPr>
          <w:bCs/>
        </w:rPr>
        <w:t xml:space="preserve">hen not </w:t>
      </w:r>
      <w:r w:rsidRPr="008E14A4">
        <w:rPr>
          <w:rFonts w:eastAsia="MS Mincho"/>
          <w:bCs/>
          <w:lang w:eastAsia="ja-JP"/>
        </w:rPr>
        <w:t>present, t</w:t>
      </w:r>
      <w:r w:rsidRPr="008E14A4">
        <w:rPr>
          <w:bCs/>
        </w:rPr>
        <w:t xml:space="preserve">he </w:t>
      </w:r>
      <w:r w:rsidRPr="008E14A4">
        <w:rPr>
          <w:rFonts w:eastAsia="Batang"/>
          <w:bCs/>
          <w:lang w:eastAsia="ko-KR"/>
        </w:rPr>
        <w:t>inter_view_</w:t>
      </w:r>
      <w:r w:rsidRPr="008E14A4">
        <w:rPr>
          <w:bCs/>
          <w:lang w:eastAsia="ja-JP"/>
        </w:rPr>
        <w:t>mv_vert_constraint_flag</w:t>
      </w:r>
      <w:r w:rsidRPr="008E14A4">
        <w:rPr>
          <w:rFonts w:eastAsia="MS Mincho"/>
          <w:bCs/>
          <w:lang w:eastAsia="ja-JP"/>
        </w:rPr>
        <w:t xml:space="preserve"> is inferred to be equal to 0</w:t>
      </w:r>
      <w:r w:rsidRPr="008E14A4">
        <w:rPr>
          <w:bCs/>
        </w:rPr>
        <w:t>.</w:t>
      </w:r>
    </w:p>
    <w:p w:rsidR="00FD673B" w:rsidRPr="00FD673B" w:rsidRDefault="00FD673B" w:rsidP="00FD673B">
      <w:pPr>
        <w:rPr>
          <w:b/>
          <w:highlight w:val="green"/>
        </w:rPr>
      </w:pPr>
      <w:proofErr w:type="gramStart"/>
      <w:r w:rsidRPr="00FD673B">
        <w:rPr>
          <w:b/>
          <w:bCs/>
          <w:highlight w:val="green"/>
        </w:rPr>
        <w:t>num_scaled_ref_layer_offsets</w:t>
      </w:r>
      <w:r w:rsidRPr="00FD673B">
        <w:rPr>
          <w:noProof/>
          <w:highlight w:val="green"/>
        </w:rPr>
        <w:t>specifies</w:t>
      </w:r>
      <w:proofErr w:type="gramEnd"/>
      <w:r w:rsidRPr="00FD673B">
        <w:rPr>
          <w:highlight w:val="green"/>
        </w:rPr>
        <w:t xml:space="preserve"> </w:t>
      </w:r>
      <w:r w:rsidRPr="00FD673B">
        <w:rPr>
          <w:bCs/>
          <w:szCs w:val="22"/>
          <w:highlight w:val="green"/>
        </w:rPr>
        <w:t xml:space="preserve">the </w:t>
      </w:r>
      <w:r w:rsidRPr="00FD673B">
        <w:rPr>
          <w:noProof/>
          <w:highlight w:val="green"/>
        </w:rPr>
        <w:t xml:space="preserve">number of sets of </w:t>
      </w:r>
      <w:r w:rsidRPr="00FD673B">
        <w:rPr>
          <w:highlight w:val="green"/>
        </w:rPr>
        <w:t xml:space="preserve">scaled reference layer offset parameters </w:t>
      </w:r>
      <w:r w:rsidRPr="00FD673B">
        <w:rPr>
          <w:noProof/>
          <w:highlight w:val="green"/>
        </w:rPr>
        <w:t xml:space="preserve">that </w:t>
      </w:r>
      <w:r w:rsidRPr="00FD673B">
        <w:rPr>
          <w:highlight w:val="green"/>
        </w:rPr>
        <w:t>are present in the SPS.</w:t>
      </w:r>
      <w:r w:rsidRPr="00FD673B">
        <w:rPr>
          <w:noProof/>
          <w:highlight w:val="green"/>
        </w:rPr>
        <w:t xml:space="preserve"> The value of </w:t>
      </w:r>
      <w:r w:rsidRPr="00FD673B">
        <w:rPr>
          <w:bCs/>
          <w:highlight w:val="green"/>
        </w:rPr>
        <w:t>num_scaled_ref_layer_offsets shall be in the range of 0 to 63, inclusive. [</w:t>
      </w:r>
      <w:r w:rsidRPr="00FD673B">
        <w:rPr>
          <w:highlight w:val="green"/>
        </w:rPr>
        <w:t xml:space="preserve">Ed. </w:t>
      </w:r>
      <w:r w:rsidRPr="00FD673B">
        <w:rPr>
          <w:bCs/>
          <w:highlight w:val="green"/>
        </w:rPr>
        <w:t>(JB): Should consider if this constraint should be further restricted.  Is there a limit on the number of direct reference layers?]</w:t>
      </w:r>
    </w:p>
    <w:p w:rsidR="00FD673B" w:rsidRPr="00FD673B" w:rsidRDefault="00FD673B" w:rsidP="00FD673B">
      <w:pPr>
        <w:pStyle w:val="3N"/>
        <w:rPr>
          <w:noProof/>
          <w:highlight w:val="green"/>
        </w:rPr>
      </w:pPr>
      <w:r w:rsidRPr="00FD673B">
        <w:rPr>
          <w:b/>
          <w:noProof/>
          <w:highlight w:val="green"/>
        </w:rPr>
        <w:t>scaled_ref_layer_left_offset</w:t>
      </w:r>
      <w:r w:rsidRPr="00FD673B">
        <w:rPr>
          <w:bCs/>
          <w:highlight w:val="green"/>
        </w:rPr>
        <w:t>[ i ]</w:t>
      </w:r>
      <w:r w:rsidRPr="00FD673B">
        <w:rPr>
          <w:b/>
          <w:bCs/>
          <w:highlight w:val="green"/>
        </w:rPr>
        <w:t xml:space="preserve"> </w:t>
      </w:r>
      <w:r w:rsidRPr="00FD673B">
        <w:rPr>
          <w:noProof/>
          <w:highlight w:val="green"/>
        </w:rPr>
        <w:t xml:space="preserve"> specifies the horizontal offset between the upper-left luma sample of the resampled i-th direct reference layer picture used for inter-layer prediction and the upper-left luma sample of the current picture in units of two luma samples. When not present, the value of scaled_ref_layer_left_offset</w:t>
      </w:r>
      <w:proofErr w:type="gramStart"/>
      <w:r w:rsidRPr="00FD673B">
        <w:rPr>
          <w:bCs/>
          <w:highlight w:val="green"/>
        </w:rPr>
        <w:t>[ i</w:t>
      </w:r>
      <w:proofErr w:type="gramEnd"/>
      <w:r w:rsidRPr="00FD673B">
        <w:rPr>
          <w:bCs/>
          <w:highlight w:val="green"/>
        </w:rPr>
        <w:t> ]</w:t>
      </w:r>
      <w:r w:rsidRPr="00FD673B">
        <w:rPr>
          <w:b/>
          <w:bCs/>
          <w:highlight w:val="green"/>
        </w:rPr>
        <w:t xml:space="preserve"> </w:t>
      </w:r>
      <w:r w:rsidRPr="00FD673B">
        <w:rPr>
          <w:noProof/>
          <w:highlight w:val="green"/>
        </w:rPr>
        <w:t xml:space="preserve">  is inferred to be equal to 0.</w:t>
      </w:r>
    </w:p>
    <w:p w:rsidR="00FD673B" w:rsidRPr="00FD673B" w:rsidRDefault="00FD673B" w:rsidP="00FD673B">
      <w:pPr>
        <w:pStyle w:val="3N"/>
        <w:rPr>
          <w:noProof/>
          <w:highlight w:val="green"/>
        </w:rPr>
      </w:pPr>
      <w:r w:rsidRPr="00FD673B">
        <w:rPr>
          <w:b/>
          <w:noProof/>
          <w:highlight w:val="green"/>
        </w:rPr>
        <w:t>scaled_ref_layer_top_offset</w:t>
      </w:r>
      <w:r w:rsidRPr="00FD673B">
        <w:rPr>
          <w:bCs/>
          <w:highlight w:val="green"/>
        </w:rPr>
        <w:t>[ i ]</w:t>
      </w:r>
      <w:r w:rsidRPr="00FD673B">
        <w:rPr>
          <w:b/>
          <w:bCs/>
          <w:highlight w:val="green"/>
        </w:rPr>
        <w:t xml:space="preserve"> </w:t>
      </w:r>
      <w:r w:rsidRPr="00FD673B">
        <w:rPr>
          <w:noProof/>
          <w:highlight w:val="green"/>
        </w:rPr>
        <w:t xml:space="preserve"> specifies the vertical offset between the upper-left luma sample of the resampled i-th direct reference layer picture used for inter-layer prediction and the upper-left luma sample of the current picture in units of two luma samples. When not present, the value of scaled_ref_layer_top_offset</w:t>
      </w:r>
      <w:proofErr w:type="gramStart"/>
      <w:r w:rsidRPr="00FD673B">
        <w:rPr>
          <w:bCs/>
          <w:highlight w:val="green"/>
        </w:rPr>
        <w:t>[ i</w:t>
      </w:r>
      <w:proofErr w:type="gramEnd"/>
      <w:r w:rsidRPr="00FD673B">
        <w:rPr>
          <w:bCs/>
          <w:highlight w:val="green"/>
        </w:rPr>
        <w:t> ]</w:t>
      </w:r>
      <w:r w:rsidRPr="00FD673B">
        <w:rPr>
          <w:b/>
          <w:bCs/>
          <w:highlight w:val="green"/>
        </w:rPr>
        <w:t xml:space="preserve"> </w:t>
      </w:r>
      <w:r w:rsidRPr="00FD673B">
        <w:rPr>
          <w:noProof/>
          <w:highlight w:val="green"/>
        </w:rPr>
        <w:t xml:space="preserve">  is inferred to be equal to 0.</w:t>
      </w:r>
    </w:p>
    <w:p w:rsidR="00FD673B" w:rsidRPr="00FD673B" w:rsidRDefault="00FD673B" w:rsidP="00FD673B">
      <w:pPr>
        <w:pStyle w:val="3N"/>
        <w:rPr>
          <w:noProof/>
          <w:highlight w:val="green"/>
        </w:rPr>
      </w:pPr>
      <w:r w:rsidRPr="00FD673B">
        <w:rPr>
          <w:b/>
          <w:noProof/>
          <w:highlight w:val="green"/>
        </w:rPr>
        <w:t>scaled_ref_layer_right_offset</w:t>
      </w:r>
      <w:proofErr w:type="gramStart"/>
      <w:r w:rsidRPr="00FD673B">
        <w:rPr>
          <w:bCs/>
          <w:highlight w:val="green"/>
        </w:rPr>
        <w:t>[ i</w:t>
      </w:r>
      <w:proofErr w:type="gramEnd"/>
      <w:r w:rsidRPr="00FD673B">
        <w:rPr>
          <w:bCs/>
          <w:highlight w:val="green"/>
        </w:rPr>
        <w:t> ]</w:t>
      </w:r>
      <w:r w:rsidRPr="00FD673B">
        <w:rPr>
          <w:b/>
          <w:bCs/>
          <w:highlight w:val="green"/>
        </w:rPr>
        <w:t xml:space="preserve"> </w:t>
      </w:r>
      <w:r w:rsidRPr="00FD673B">
        <w:rPr>
          <w:noProof/>
          <w:highlight w:val="green"/>
        </w:rPr>
        <w:t xml:space="preserve"> specifies the horizontal offset between the bottom-right luma sample of the resampled i-th direct reference layer picture used for inter-layer prediction and the bottom-right luma sample of the current picture in units of two luma samples. When not present, the value of scaled_ref_layer_right_offset</w:t>
      </w:r>
      <w:proofErr w:type="gramStart"/>
      <w:r w:rsidRPr="00FD673B">
        <w:rPr>
          <w:bCs/>
          <w:highlight w:val="green"/>
        </w:rPr>
        <w:t>[ i</w:t>
      </w:r>
      <w:proofErr w:type="gramEnd"/>
      <w:r w:rsidRPr="00FD673B">
        <w:rPr>
          <w:bCs/>
          <w:highlight w:val="green"/>
        </w:rPr>
        <w:t> ]</w:t>
      </w:r>
      <w:r w:rsidRPr="00FD673B">
        <w:rPr>
          <w:b/>
          <w:bCs/>
          <w:highlight w:val="green"/>
        </w:rPr>
        <w:t xml:space="preserve"> </w:t>
      </w:r>
      <w:r w:rsidRPr="00FD673B">
        <w:rPr>
          <w:noProof/>
          <w:highlight w:val="green"/>
        </w:rPr>
        <w:t xml:space="preserve">  is inferred to be equal to 0.</w:t>
      </w:r>
    </w:p>
    <w:p w:rsidR="005C10F7" w:rsidRPr="005C10F7" w:rsidRDefault="00FD673B" w:rsidP="00FD673B">
      <w:pPr>
        <w:pStyle w:val="3N"/>
      </w:pPr>
      <w:r w:rsidRPr="00FD673B">
        <w:rPr>
          <w:b/>
          <w:noProof/>
          <w:highlight w:val="green"/>
        </w:rPr>
        <w:t>scaled_ref_layer_bottom_offset</w:t>
      </w:r>
      <w:proofErr w:type="gramStart"/>
      <w:r w:rsidRPr="00FD673B">
        <w:rPr>
          <w:bCs/>
          <w:highlight w:val="green"/>
        </w:rPr>
        <w:t>[ i</w:t>
      </w:r>
      <w:proofErr w:type="gramEnd"/>
      <w:r w:rsidRPr="00FD673B">
        <w:rPr>
          <w:bCs/>
          <w:highlight w:val="green"/>
        </w:rPr>
        <w:t> ]</w:t>
      </w:r>
      <w:r w:rsidRPr="00FD673B">
        <w:rPr>
          <w:b/>
          <w:bCs/>
          <w:highlight w:val="green"/>
        </w:rPr>
        <w:t xml:space="preserve"> </w:t>
      </w:r>
      <w:r w:rsidRPr="00FD673B">
        <w:rPr>
          <w:noProof/>
          <w:highlight w:val="green"/>
        </w:rPr>
        <w:t xml:space="preserve"> specifies the vertical offset between the bottom-right luma sample of the resampled i-th direct reference layer picture used for inter-layer prediction and the bottom-right luma sample of the current picture in units of two luma samples. When not present, the value of scaled_ref_layer_bottom_offset</w:t>
      </w:r>
      <w:proofErr w:type="gramStart"/>
      <w:r w:rsidRPr="00FD673B">
        <w:rPr>
          <w:bCs/>
          <w:highlight w:val="green"/>
        </w:rPr>
        <w:t>[ i</w:t>
      </w:r>
      <w:proofErr w:type="gramEnd"/>
      <w:r w:rsidRPr="00FD673B">
        <w:rPr>
          <w:bCs/>
          <w:highlight w:val="green"/>
        </w:rPr>
        <w:t> ]</w:t>
      </w:r>
      <w:r w:rsidRPr="00FD673B">
        <w:rPr>
          <w:b/>
          <w:bCs/>
          <w:highlight w:val="green"/>
        </w:rPr>
        <w:t xml:space="preserve"> </w:t>
      </w:r>
      <w:r w:rsidRPr="00FD673B">
        <w:rPr>
          <w:noProof/>
          <w:highlight w:val="green"/>
        </w:rPr>
        <w:t xml:space="preserve">  is inferred to be equal to 0.</w:t>
      </w:r>
    </w:p>
    <w:p w:rsidR="00827F83" w:rsidRPr="001533A7" w:rsidRDefault="00827F83" w:rsidP="006E2B6C">
      <w:pPr>
        <w:pStyle w:val="Annex5"/>
        <w:ind w:left="2232"/>
      </w:pPr>
      <w:bookmarkStart w:id="1342" w:name="_Ref348090366"/>
      <w:r w:rsidRPr="001533A7">
        <w:t>Picture parameter set RBSP semantics</w:t>
      </w:r>
      <w:bookmarkEnd w:id="1342"/>
    </w:p>
    <w:p w:rsidR="00827F83"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.3</w:t>
      </w:r>
      <w:r w:rsidRPr="006E2B6C">
        <w:rPr>
          <w:lang w:val="en-CA"/>
        </w:rPr>
        <w:t xml:space="preserve"> apply</w:t>
      </w:r>
      <w:r w:rsidR="004A66CB" w:rsidRPr="008E14A4">
        <w:t>, with the following modifications:</w:t>
      </w:r>
    </w:p>
    <w:p w:rsidR="004A66CB" w:rsidRPr="004A66CB" w:rsidRDefault="004A66CB" w:rsidP="00827F83">
      <w:pPr>
        <w:pStyle w:val="3N"/>
      </w:pPr>
      <w:proofErr w:type="gramStart"/>
      <w:r w:rsidRPr="008E14A4">
        <w:rPr>
          <w:b/>
        </w:rPr>
        <w:t>num_extra_slice_header_bits</w:t>
      </w:r>
      <w:proofErr w:type="gramEnd"/>
      <w:r w:rsidRPr="008E14A4">
        <w:t xml:space="preserve"> specifies </w:t>
      </w:r>
      <w:r w:rsidRPr="008E14A4">
        <w:rPr>
          <w:highlight w:val="cyan"/>
        </w:rPr>
        <w:t>the number of</w:t>
      </w:r>
      <w:r w:rsidRPr="008E14A4">
        <w:t xml:space="preserve"> extra slice header bits that are present in the slice header RBSP for coded pictures referring to the PPS. </w:t>
      </w:r>
      <w:proofErr w:type="gramStart"/>
      <w:r w:rsidRPr="008E14A4">
        <w:t>num_extra_slice_header_bits</w:t>
      </w:r>
      <w:proofErr w:type="gramEnd"/>
      <w:r w:rsidRPr="008E14A4">
        <w:t xml:space="preserve"> shall be equal to 0 </w:t>
      </w:r>
      <w:r w:rsidRPr="008E14A4">
        <w:rPr>
          <w:highlight w:val="cyan"/>
        </w:rPr>
        <w:t>or 1</w:t>
      </w:r>
      <w:r w:rsidRPr="008E14A4">
        <w:t xml:space="preserve"> in bitstreams conforming to this version of this Specification. Other values for num_extra_slice_header_bits are reserved for future use by ITU-T | ISO/IEC. However, decoders shall allow num_extra_slice_header_bits to have any value.</w:t>
      </w:r>
    </w:p>
    <w:p w:rsidR="00827F83" w:rsidRPr="001533A7" w:rsidRDefault="00827F83" w:rsidP="006E2B6C">
      <w:pPr>
        <w:pStyle w:val="Annex5"/>
        <w:ind w:left="2232"/>
      </w:pPr>
      <w:bookmarkStart w:id="1343" w:name="_Ref348090370"/>
      <w:r w:rsidRPr="001533A7">
        <w:t>Supplemental enhancement information RBSP semantics</w:t>
      </w:r>
      <w:bookmarkEnd w:id="1343"/>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.4</w:t>
      </w:r>
      <w:r w:rsidRPr="006E2B6C">
        <w:rPr>
          <w:lang w:val="en-CA"/>
        </w:rPr>
        <w:t xml:space="preserve"> apply.</w:t>
      </w:r>
    </w:p>
    <w:p w:rsidR="00827F83" w:rsidRPr="001533A7" w:rsidRDefault="00827F83" w:rsidP="006E2B6C">
      <w:pPr>
        <w:pStyle w:val="Annex5"/>
        <w:ind w:left="2232"/>
      </w:pPr>
      <w:bookmarkStart w:id="1344" w:name="_Ref348090372"/>
      <w:r w:rsidRPr="001533A7">
        <w:t>Access unit delimiter RBSP semantics</w:t>
      </w:r>
      <w:bookmarkEnd w:id="1344"/>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.5</w:t>
      </w:r>
      <w:r w:rsidRPr="006E2B6C">
        <w:rPr>
          <w:lang w:val="en-CA"/>
        </w:rPr>
        <w:t xml:space="preserve"> apply.</w:t>
      </w:r>
    </w:p>
    <w:p w:rsidR="00827F83" w:rsidRPr="001533A7" w:rsidRDefault="00827F83" w:rsidP="006E2B6C">
      <w:pPr>
        <w:pStyle w:val="Annex5"/>
        <w:ind w:left="2232"/>
      </w:pPr>
      <w:bookmarkStart w:id="1345" w:name="_Ref348090373"/>
      <w:r w:rsidRPr="001533A7">
        <w:t>End of sequence RBSP semantics</w:t>
      </w:r>
      <w:bookmarkEnd w:id="1345"/>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.6</w:t>
      </w:r>
      <w:r w:rsidRPr="006E2B6C">
        <w:rPr>
          <w:lang w:val="en-CA"/>
        </w:rPr>
        <w:t xml:space="preserve"> apply.</w:t>
      </w:r>
    </w:p>
    <w:p w:rsidR="00827F83" w:rsidRPr="001533A7" w:rsidRDefault="00827F83" w:rsidP="006E2B6C">
      <w:pPr>
        <w:pStyle w:val="Annex5"/>
        <w:ind w:left="2232"/>
      </w:pPr>
      <w:bookmarkStart w:id="1346" w:name="_Ref348090375"/>
      <w:r w:rsidRPr="001533A7">
        <w:lastRenderedPageBreak/>
        <w:t>End of bitstream RBSP semantics</w:t>
      </w:r>
      <w:bookmarkEnd w:id="1346"/>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.7</w:t>
      </w:r>
      <w:r w:rsidRPr="006E2B6C">
        <w:rPr>
          <w:lang w:val="en-CA"/>
        </w:rPr>
        <w:t xml:space="preserve"> apply.</w:t>
      </w:r>
    </w:p>
    <w:p w:rsidR="00827F83" w:rsidRPr="001533A7" w:rsidRDefault="00827F83" w:rsidP="006E2B6C">
      <w:pPr>
        <w:pStyle w:val="Annex5"/>
        <w:ind w:left="2232"/>
      </w:pPr>
      <w:bookmarkStart w:id="1347" w:name="_Ref348090378"/>
      <w:r w:rsidRPr="001533A7">
        <w:t>Filler data RBSP semantics</w:t>
      </w:r>
      <w:bookmarkEnd w:id="1347"/>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.8</w:t>
      </w:r>
      <w:r w:rsidRPr="006E2B6C">
        <w:rPr>
          <w:lang w:val="en-CA"/>
        </w:rPr>
        <w:t xml:space="preserve"> apply.</w:t>
      </w:r>
    </w:p>
    <w:p w:rsidR="00827F83" w:rsidRPr="001533A7" w:rsidRDefault="00827F83" w:rsidP="006E2B6C">
      <w:pPr>
        <w:pStyle w:val="Annex5"/>
        <w:ind w:left="2232"/>
      </w:pPr>
      <w:bookmarkStart w:id="1348" w:name="_Ref348090379"/>
      <w:r w:rsidRPr="001533A7">
        <w:t>Slice segment layer RBSP semantics</w:t>
      </w:r>
      <w:bookmarkEnd w:id="1348"/>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.9</w:t>
      </w:r>
      <w:r w:rsidRPr="006E2B6C">
        <w:rPr>
          <w:lang w:val="en-CA"/>
        </w:rPr>
        <w:t xml:space="preserve"> apply.</w:t>
      </w:r>
    </w:p>
    <w:p w:rsidR="00827F83" w:rsidRPr="001533A7" w:rsidRDefault="00827F83" w:rsidP="006E2B6C">
      <w:pPr>
        <w:pStyle w:val="Annex5"/>
        <w:ind w:left="2232"/>
      </w:pPr>
      <w:bookmarkStart w:id="1349" w:name="_Ref348090382"/>
      <w:r w:rsidRPr="001533A7">
        <w:t>RBSP slice segment trailing bits semantics</w:t>
      </w:r>
      <w:bookmarkEnd w:id="1349"/>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.10</w:t>
      </w:r>
      <w:r w:rsidRPr="006E2B6C">
        <w:rPr>
          <w:lang w:val="en-CA"/>
        </w:rPr>
        <w:t xml:space="preserve"> apply.</w:t>
      </w:r>
    </w:p>
    <w:p w:rsidR="00827F83" w:rsidRPr="001533A7" w:rsidRDefault="00827F83" w:rsidP="006E2B6C">
      <w:pPr>
        <w:pStyle w:val="Annex5"/>
        <w:ind w:left="2232"/>
      </w:pPr>
      <w:bookmarkStart w:id="1350" w:name="_Ref348090386"/>
      <w:r w:rsidRPr="001533A7">
        <w:t>RBSP trailing bits semantics</w:t>
      </w:r>
      <w:bookmarkEnd w:id="1350"/>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.11</w:t>
      </w:r>
      <w:r w:rsidRPr="006E2B6C">
        <w:rPr>
          <w:lang w:val="en-CA"/>
        </w:rPr>
        <w:t xml:space="preserve"> apply.</w:t>
      </w:r>
    </w:p>
    <w:p w:rsidR="00827F83" w:rsidRPr="001533A7" w:rsidRDefault="00827F83" w:rsidP="006E2B6C">
      <w:pPr>
        <w:pStyle w:val="Annex5"/>
        <w:ind w:left="2232"/>
      </w:pPr>
      <w:bookmarkStart w:id="1351" w:name="_Ref348090388"/>
      <w:r w:rsidRPr="001533A7">
        <w:t>Byte alignment semantics</w:t>
      </w:r>
      <w:bookmarkEnd w:id="1351"/>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.12</w:t>
      </w:r>
      <w:r w:rsidRPr="006E2B6C">
        <w:rPr>
          <w:lang w:val="en-CA"/>
        </w:rPr>
        <w:t xml:space="preserve"> apply.</w:t>
      </w:r>
    </w:p>
    <w:p w:rsidR="00827F83" w:rsidRPr="001533A7" w:rsidRDefault="00827F83" w:rsidP="006E2B6C">
      <w:pPr>
        <w:pStyle w:val="Annex4"/>
      </w:pPr>
      <w:bookmarkStart w:id="1352" w:name="_Ref348090389"/>
      <w:bookmarkStart w:id="1353" w:name="_Toc357439248"/>
      <w:bookmarkStart w:id="1354" w:name="_Toc356824272"/>
      <w:bookmarkStart w:id="1355" w:name="_Toc356148079"/>
      <w:bookmarkStart w:id="1356" w:name="_Toc348629398"/>
      <w:bookmarkStart w:id="1357" w:name="_Toc351367632"/>
      <w:bookmarkStart w:id="1358" w:name="_Toc361327402"/>
      <w:r w:rsidRPr="001533A7">
        <w:t>Profile, tier and level semantics</w:t>
      </w:r>
      <w:bookmarkEnd w:id="1352"/>
      <w:bookmarkEnd w:id="1353"/>
      <w:bookmarkEnd w:id="1354"/>
      <w:bookmarkEnd w:id="1355"/>
      <w:bookmarkEnd w:id="1356"/>
      <w:bookmarkEnd w:id="1357"/>
      <w:bookmarkEnd w:id="1358"/>
      <w:r w:rsidRPr="001533A7">
        <w:t xml:space="preserve"> </w:t>
      </w:r>
    </w:p>
    <w:p w:rsidR="005E3705" w:rsidRPr="008E14A4" w:rsidRDefault="005E3705" w:rsidP="005E3705">
      <w:pPr>
        <w:rPr>
          <w:bCs/>
          <w:szCs w:val="22"/>
        </w:rPr>
      </w:pPr>
      <w:r w:rsidRPr="008E14A4">
        <w:t>The profile_tier_</w:t>
      </w:r>
      <w:proofErr w:type="gramStart"/>
      <w:r w:rsidRPr="008E14A4">
        <w:t>level(</w:t>
      </w:r>
      <w:proofErr w:type="gramEnd"/>
      <w:r w:rsidRPr="008E14A4">
        <w:t> ) syntax structure provides profile, tier and level information used for a layer set. When the profile_tier_</w:t>
      </w:r>
      <w:proofErr w:type="gramStart"/>
      <w:r w:rsidRPr="008E14A4">
        <w:t>level(</w:t>
      </w:r>
      <w:proofErr w:type="gramEnd"/>
      <w:r w:rsidRPr="008E14A4">
        <w:t xml:space="preserve"> ) syntax structure is included in a </w:t>
      </w:r>
      <w:r w:rsidR="00487697" w:rsidRPr="006E2B6C">
        <w:rPr>
          <w:lang w:val="en-CA"/>
        </w:rPr>
        <w:t xml:space="preserve">vps_extension( ) </w:t>
      </w:r>
      <w:r w:rsidR="00487697" w:rsidRPr="008E14A4">
        <w:t>syntax structure</w:t>
      </w:r>
      <w:r w:rsidRPr="008E14A4">
        <w:t xml:space="preserve">, </w:t>
      </w:r>
      <w:r w:rsidRPr="008E14A4">
        <w:rPr>
          <w:bCs/>
          <w:szCs w:val="22"/>
        </w:rPr>
        <w:t xml:space="preserve">the applicable </w:t>
      </w:r>
      <w:r w:rsidRPr="008E14A4">
        <w:t xml:space="preserve">layer set to which the profile_tier_level( ) syntax structure applies is specified by the corresponding </w:t>
      </w:r>
      <w:r w:rsidR="00BA7CB7" w:rsidRPr="008E14A4">
        <w:t>lsIdx</w:t>
      </w:r>
      <w:r w:rsidRPr="008E14A4">
        <w:t xml:space="preserve"> variable in the </w:t>
      </w:r>
      <w:r w:rsidR="00487697" w:rsidRPr="006E2B6C">
        <w:rPr>
          <w:lang w:val="en-CA"/>
        </w:rPr>
        <w:t xml:space="preserve">vps_extension( ) </w:t>
      </w:r>
      <w:r w:rsidR="00487697" w:rsidRPr="008E14A4">
        <w:t>syntax structure</w:t>
      </w:r>
      <w:r w:rsidRPr="008E14A4">
        <w:t xml:space="preserve">. </w:t>
      </w:r>
      <w:r w:rsidR="00487697" w:rsidRPr="008E14A4">
        <w:t>When the profile_tier_</w:t>
      </w:r>
      <w:proofErr w:type="gramStart"/>
      <w:r w:rsidR="00487697" w:rsidRPr="008E14A4">
        <w:t>level(</w:t>
      </w:r>
      <w:proofErr w:type="gramEnd"/>
      <w:r w:rsidR="00487697" w:rsidRPr="008E14A4">
        <w:t xml:space="preserve"> ) syntax structure is included in a </w:t>
      </w:r>
      <w:r w:rsidR="00487697" w:rsidRPr="006E2B6C">
        <w:rPr>
          <w:lang w:val="en-CA"/>
        </w:rPr>
        <w:t>VPS</w:t>
      </w:r>
      <w:r w:rsidR="0041697B" w:rsidRPr="006E2B6C">
        <w:rPr>
          <w:lang w:val="en-CA"/>
        </w:rPr>
        <w:t xml:space="preserve">, but not in a vps_extension( ) </w:t>
      </w:r>
      <w:r w:rsidR="0041697B" w:rsidRPr="008E14A4">
        <w:t>syntax structure</w:t>
      </w:r>
      <w:r w:rsidR="00487697" w:rsidRPr="008E14A4">
        <w:t xml:space="preserve">, </w:t>
      </w:r>
      <w:r w:rsidR="00487697" w:rsidRPr="008E14A4">
        <w:rPr>
          <w:bCs/>
          <w:szCs w:val="22"/>
        </w:rPr>
        <w:t xml:space="preserve">the applicable </w:t>
      </w:r>
      <w:r w:rsidR="00487697" w:rsidRPr="008E14A4">
        <w:t xml:space="preserve">layer set to which the profile_tier_level( ) syntax structure applies is the layer set specified by the index 0. </w:t>
      </w:r>
      <w:r w:rsidR="00A54462" w:rsidRPr="008E14A4">
        <w:rPr>
          <w:bCs/>
          <w:szCs w:val="22"/>
        </w:rPr>
        <w:t xml:space="preserve">When the </w:t>
      </w:r>
      <w:r w:rsidR="00A54462" w:rsidRPr="008E14A4">
        <w:t>profile_tier_</w:t>
      </w:r>
      <w:proofErr w:type="gramStart"/>
      <w:r w:rsidR="00A54462" w:rsidRPr="008E14A4">
        <w:t>level(</w:t>
      </w:r>
      <w:proofErr w:type="gramEnd"/>
      <w:r w:rsidR="00A54462" w:rsidRPr="008E14A4">
        <w:t xml:space="preserve"> ) </w:t>
      </w:r>
      <w:r w:rsidR="00A54462" w:rsidRPr="008E14A4">
        <w:rPr>
          <w:bCs/>
          <w:szCs w:val="22"/>
        </w:rPr>
        <w:t xml:space="preserve">syntax structure is included in an SPS, the layer set to which the </w:t>
      </w:r>
      <w:r w:rsidR="00A54462" w:rsidRPr="008E14A4">
        <w:t xml:space="preserve">profile_tier_level( ) </w:t>
      </w:r>
      <w:r w:rsidR="00A54462" w:rsidRPr="008E14A4">
        <w:rPr>
          <w:bCs/>
          <w:szCs w:val="22"/>
        </w:rPr>
        <w:t>syntax structure</w:t>
      </w:r>
      <w:r w:rsidR="00A54462" w:rsidRPr="008E14A4">
        <w:t xml:space="preserve"> applies is the </w:t>
      </w:r>
      <w:r w:rsidR="00A54462" w:rsidRPr="008E14A4">
        <w:rPr>
          <w:bCs/>
          <w:szCs w:val="22"/>
        </w:rPr>
        <w:t>layer set specified by the index 0.</w:t>
      </w:r>
    </w:p>
    <w:p w:rsidR="005E3705" w:rsidRPr="008E14A4" w:rsidRDefault="005E3705" w:rsidP="005E3705">
      <w:r w:rsidRPr="008E14A4">
        <w:t>For interpretation of the following semantics, CVS refers to the CVS subset associated with the layer set to which the profile_tier_</w:t>
      </w:r>
      <w:proofErr w:type="gramStart"/>
      <w:r w:rsidRPr="008E14A4">
        <w:t>level(</w:t>
      </w:r>
      <w:proofErr w:type="gramEnd"/>
      <w:r w:rsidRPr="008E14A4">
        <w:t> ) syntax structure applies.</w:t>
      </w:r>
    </w:p>
    <w:p w:rsidR="0005135A" w:rsidRPr="006E2B6C" w:rsidRDefault="007A5AED" w:rsidP="00E9326C">
      <w:pPr>
        <w:pStyle w:val="3N"/>
        <w:rPr>
          <w:lang w:val="en-CA"/>
        </w:rPr>
      </w:pPr>
      <w:r w:rsidRPr="008E14A4">
        <w:rPr>
          <w:bCs/>
          <w:szCs w:val="22"/>
        </w:rPr>
        <w:t xml:space="preserve">When the syntax elements </w:t>
      </w:r>
      <w:r w:rsidR="0005135A" w:rsidRPr="008E14A4">
        <w:rPr>
          <w:bCs/>
          <w:szCs w:val="22"/>
        </w:rPr>
        <w:t>general_profile_space, general_tier_flag, general_profile_idc, general_profile_compatibility_flag</w:t>
      </w:r>
      <w:proofErr w:type="gramStart"/>
      <w:r w:rsidR="0005135A" w:rsidRPr="008E14A4">
        <w:rPr>
          <w:bCs/>
          <w:szCs w:val="22"/>
        </w:rPr>
        <w:t>[ </w:t>
      </w:r>
      <w:r w:rsidR="0007254F" w:rsidRPr="008E14A4">
        <w:rPr>
          <w:bCs/>
          <w:szCs w:val="22"/>
        </w:rPr>
        <w:t>j</w:t>
      </w:r>
      <w:proofErr w:type="gramEnd"/>
      <w:r w:rsidR="0007254F" w:rsidRPr="008E14A4">
        <w:rPr>
          <w:bCs/>
          <w:szCs w:val="22"/>
        </w:rPr>
        <w:t> </w:t>
      </w:r>
      <w:r w:rsidR="0005135A" w:rsidRPr="008E14A4">
        <w:rPr>
          <w:bCs/>
          <w:szCs w:val="22"/>
        </w:rPr>
        <w:t>]</w:t>
      </w:r>
      <w:r w:rsidR="00927263" w:rsidRPr="008E14A4">
        <w:rPr>
          <w:bCs/>
          <w:szCs w:val="22"/>
        </w:rPr>
        <w:t xml:space="preserve">, </w:t>
      </w:r>
      <w:r w:rsidR="0005135A" w:rsidRPr="008E14A4">
        <w:rPr>
          <w:bCs/>
          <w:szCs w:val="22"/>
        </w:rPr>
        <w:t>general_progressive_source_flag</w:t>
      </w:r>
      <w:r w:rsidR="00927263" w:rsidRPr="008E14A4">
        <w:rPr>
          <w:bCs/>
          <w:szCs w:val="22"/>
        </w:rPr>
        <w:t>,</w:t>
      </w:r>
      <w:r w:rsidR="0005135A" w:rsidRPr="008E14A4">
        <w:rPr>
          <w:bCs/>
          <w:szCs w:val="22"/>
        </w:rPr>
        <w:t xml:space="preserve"> general_interlaced_source_flag</w:t>
      </w:r>
      <w:r w:rsidR="00927263" w:rsidRPr="008E14A4">
        <w:rPr>
          <w:bCs/>
          <w:szCs w:val="22"/>
        </w:rPr>
        <w:t xml:space="preserve">, </w:t>
      </w:r>
      <w:r w:rsidR="00927263" w:rsidRPr="008E14A4">
        <w:rPr>
          <w:bCs/>
        </w:rPr>
        <w:t xml:space="preserve">general_non_packed_constraint_flag, general_frame_only_constraint_flag, </w:t>
      </w:r>
      <w:r w:rsidRPr="008E14A4">
        <w:rPr>
          <w:bCs/>
          <w:szCs w:val="22"/>
        </w:rPr>
        <w:t>general_reserved_zero_44bits are not present for the applicable layer set, they are inferred to be equal to the corresponding values of the layer set specified by the index (</w:t>
      </w:r>
      <w:r w:rsidRPr="008E14A4">
        <w:rPr>
          <w:b/>
          <w:bCs/>
          <w:szCs w:val="22"/>
        </w:rPr>
        <w:t> </w:t>
      </w:r>
      <w:r w:rsidRPr="008E14A4">
        <w:rPr>
          <w:bCs/>
          <w:szCs w:val="22"/>
        </w:rPr>
        <w:t>profile_layer_set_ref_minus1[ </w:t>
      </w:r>
      <w:r w:rsidR="00BA7CB7" w:rsidRPr="008E14A4">
        <w:rPr>
          <w:bCs/>
          <w:szCs w:val="22"/>
        </w:rPr>
        <w:t>lsIdx</w:t>
      </w:r>
      <w:r w:rsidRPr="008E14A4">
        <w:rPr>
          <w:bCs/>
          <w:szCs w:val="22"/>
        </w:rPr>
        <w:t xml:space="preserve"> ] +1 ). </w:t>
      </w:r>
    </w:p>
    <w:p w:rsidR="00927263" w:rsidRPr="006E2B6C" w:rsidRDefault="00927263" w:rsidP="00927263">
      <w:pPr>
        <w:pStyle w:val="3N"/>
        <w:rPr>
          <w:lang w:val="en-CA"/>
        </w:rPr>
      </w:pPr>
      <w:r w:rsidRPr="008E14A4">
        <w:rPr>
          <w:bCs/>
          <w:szCs w:val="22"/>
        </w:rPr>
        <w:t>When the syntax elements sub_layer_profile_space[ i ], sub_layer_tier_flag[ i ], sub_layer_profile_idc[ i ], sub_layer_profile_compatibility_flag[ i ][ j ], sub_layer_progressive_source_flag[ i ], sub_layer_interlaced_source_flag[ i ], sub_layer_</w:t>
      </w:r>
      <w:r w:rsidRPr="008E14A4">
        <w:rPr>
          <w:bCs/>
        </w:rPr>
        <w:t>non_packed_constraint_flag</w:t>
      </w:r>
      <w:r w:rsidRPr="008E14A4">
        <w:rPr>
          <w:bCs/>
          <w:szCs w:val="22"/>
        </w:rPr>
        <w:t>[ i ]</w:t>
      </w:r>
      <w:r w:rsidRPr="008E14A4">
        <w:rPr>
          <w:bCs/>
        </w:rPr>
        <w:t xml:space="preserve">, </w:t>
      </w:r>
      <w:r w:rsidRPr="008E14A4">
        <w:rPr>
          <w:bCs/>
          <w:szCs w:val="22"/>
        </w:rPr>
        <w:t>sub_layer_</w:t>
      </w:r>
      <w:r w:rsidRPr="008E14A4">
        <w:rPr>
          <w:bCs/>
        </w:rPr>
        <w:t>frame_only_constraint_flag</w:t>
      </w:r>
      <w:r w:rsidRPr="008E14A4">
        <w:rPr>
          <w:bCs/>
          <w:szCs w:val="22"/>
        </w:rPr>
        <w:t>[ i ]</w:t>
      </w:r>
      <w:r w:rsidRPr="008E14A4">
        <w:rPr>
          <w:bCs/>
        </w:rPr>
        <w:t xml:space="preserve">, </w:t>
      </w:r>
      <w:r w:rsidRPr="008E14A4">
        <w:rPr>
          <w:bCs/>
          <w:szCs w:val="22"/>
        </w:rPr>
        <w:t>sub_layer_reserved_zero_44bits[ i ] are not present for the applicable layer set, and they are present in or inferred for the layer set specified by the index (</w:t>
      </w:r>
      <w:r w:rsidRPr="008E14A4">
        <w:rPr>
          <w:b/>
          <w:bCs/>
          <w:szCs w:val="22"/>
        </w:rPr>
        <w:t> </w:t>
      </w:r>
      <w:r w:rsidRPr="008E14A4">
        <w:rPr>
          <w:bCs/>
          <w:szCs w:val="22"/>
        </w:rPr>
        <w:t>profile_layer_set_ref_minus1[ </w:t>
      </w:r>
      <w:r w:rsidR="00BA7CB7" w:rsidRPr="008E14A4">
        <w:rPr>
          <w:bCs/>
          <w:szCs w:val="22"/>
        </w:rPr>
        <w:t>lsIdx</w:t>
      </w:r>
      <w:r w:rsidRPr="008E14A4">
        <w:rPr>
          <w:bCs/>
          <w:szCs w:val="22"/>
        </w:rPr>
        <w:t> ] +1 ) they are inferred to be equal to the corresponding values of the layer set specified by the index (</w:t>
      </w:r>
      <w:r w:rsidRPr="008E14A4">
        <w:rPr>
          <w:b/>
          <w:bCs/>
          <w:szCs w:val="22"/>
        </w:rPr>
        <w:t> </w:t>
      </w:r>
      <w:r w:rsidRPr="008E14A4">
        <w:rPr>
          <w:bCs/>
          <w:szCs w:val="22"/>
        </w:rPr>
        <w:t>profile_layer_set_ref_minus1[ </w:t>
      </w:r>
      <w:r w:rsidR="00BA7CB7" w:rsidRPr="008E14A4">
        <w:rPr>
          <w:bCs/>
          <w:szCs w:val="22"/>
        </w:rPr>
        <w:t>lsIdx</w:t>
      </w:r>
      <w:r w:rsidRPr="008E14A4">
        <w:rPr>
          <w:bCs/>
          <w:szCs w:val="22"/>
        </w:rPr>
        <w:t xml:space="preserve"> ] +1 ). </w:t>
      </w:r>
    </w:p>
    <w:p w:rsidR="00E9326C" w:rsidRPr="006E2B6C" w:rsidRDefault="00E9326C" w:rsidP="00E9326C">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4</w:t>
      </w:r>
      <w:r w:rsidR="00A37CD9" w:rsidRPr="006E2B6C">
        <w:rPr>
          <w:lang w:val="en-CA"/>
        </w:rPr>
        <w:t xml:space="preserve"> </w:t>
      </w:r>
      <w:r w:rsidRPr="006E2B6C">
        <w:rPr>
          <w:lang w:val="en-CA"/>
        </w:rPr>
        <w:t xml:space="preserve">apply, with following modifications. </w:t>
      </w:r>
    </w:p>
    <w:p w:rsidR="00CA74E2" w:rsidRPr="008E14A4" w:rsidRDefault="00CA74E2" w:rsidP="00CA74E2">
      <w:pPr>
        <w:rPr>
          <w:bCs/>
          <w:szCs w:val="22"/>
        </w:rPr>
      </w:pPr>
      <w:proofErr w:type="gramStart"/>
      <w:r w:rsidRPr="008E14A4">
        <w:rPr>
          <w:b/>
          <w:bCs/>
          <w:szCs w:val="22"/>
        </w:rPr>
        <w:t>general_tier_flag</w:t>
      </w:r>
      <w:proofErr w:type="gramEnd"/>
      <w:r w:rsidRPr="008E14A4">
        <w:rPr>
          <w:bCs/>
          <w:szCs w:val="22"/>
        </w:rPr>
        <w:t xml:space="preserve"> specifies the tier context for the interpretation of general_level_idc as specified in Annex </w:t>
      </w:r>
      <w:r w:rsidR="00220CE4" w:rsidRPr="008E14A4">
        <w:rPr>
          <w:bCs/>
          <w:szCs w:val="22"/>
        </w:rPr>
        <w:t>A</w:t>
      </w:r>
      <w:r w:rsidR="001E67C1" w:rsidRPr="008E14A4">
        <w:rPr>
          <w:bCs/>
          <w:szCs w:val="22"/>
          <w:highlight w:val="cyan"/>
        </w:rPr>
        <w:t xml:space="preserve"> or subclause </w:t>
      </w:r>
      <w:r w:rsidR="000C4DDD" w:rsidRPr="008E14A4">
        <w:rPr>
          <w:bCs/>
          <w:szCs w:val="22"/>
          <w:highlight w:val="cyan"/>
        </w:rPr>
        <w:fldChar w:fldCharType="begin" w:fldLock="1"/>
      </w:r>
      <w:r w:rsidR="001E67C1" w:rsidRPr="008E14A4">
        <w:rPr>
          <w:bCs/>
          <w:szCs w:val="22"/>
          <w:highlight w:val="cyan"/>
        </w:rPr>
        <w:instrText xml:space="preserve"> REF _Ref348007252 \r \h </w:instrText>
      </w:r>
      <w:r w:rsidR="000C4DDD" w:rsidRPr="008E14A4">
        <w:rPr>
          <w:bCs/>
          <w:szCs w:val="22"/>
          <w:highlight w:val="cyan"/>
        </w:rPr>
      </w:r>
      <w:r w:rsidR="000C4DDD" w:rsidRPr="008E14A4">
        <w:rPr>
          <w:bCs/>
          <w:szCs w:val="22"/>
          <w:highlight w:val="cyan"/>
        </w:rPr>
        <w:fldChar w:fldCharType="separate"/>
      </w:r>
      <w:r w:rsidR="00280FDB">
        <w:rPr>
          <w:bCs/>
          <w:szCs w:val="22"/>
          <w:highlight w:val="cyan"/>
        </w:rPr>
        <w:t>G.11</w:t>
      </w:r>
      <w:r w:rsidR="000C4DDD" w:rsidRPr="008E14A4">
        <w:rPr>
          <w:bCs/>
          <w:szCs w:val="22"/>
          <w:highlight w:val="cyan"/>
        </w:rPr>
        <w:fldChar w:fldCharType="end"/>
      </w:r>
      <w:r w:rsidRPr="008E14A4">
        <w:rPr>
          <w:bCs/>
          <w:szCs w:val="22"/>
        </w:rPr>
        <w:t>.</w:t>
      </w:r>
    </w:p>
    <w:p w:rsidR="00CA74E2" w:rsidRPr="008E14A4" w:rsidRDefault="00CA74E2" w:rsidP="00CA74E2">
      <w:pPr>
        <w:rPr>
          <w:bCs/>
          <w:szCs w:val="22"/>
        </w:rPr>
      </w:pPr>
      <w:r w:rsidRPr="008E14A4">
        <w:rPr>
          <w:b/>
          <w:bCs/>
          <w:szCs w:val="22"/>
        </w:rPr>
        <w:t>general_profile_idc</w:t>
      </w:r>
      <w:r w:rsidRPr="008E14A4">
        <w:rPr>
          <w:bCs/>
          <w:szCs w:val="22"/>
        </w:rPr>
        <w:t xml:space="preserve">, when general_profile_space is equal to 0, indicates a profile to which the CVS conforms as specified in Annex </w:t>
      </w:r>
      <w:r w:rsidR="00220CE4" w:rsidRPr="008E14A4">
        <w:rPr>
          <w:bCs/>
          <w:szCs w:val="22"/>
        </w:rPr>
        <w:t>A</w:t>
      </w:r>
      <w:r w:rsidR="00F064A2" w:rsidRPr="008E14A4">
        <w:rPr>
          <w:bCs/>
          <w:szCs w:val="22"/>
          <w:highlight w:val="cyan"/>
        </w:rPr>
        <w:t xml:space="preserve"> or in subclause </w:t>
      </w:r>
      <w:r w:rsidR="000C4DDD" w:rsidRPr="008E14A4">
        <w:rPr>
          <w:bCs/>
          <w:szCs w:val="22"/>
          <w:highlight w:val="cyan"/>
        </w:rPr>
        <w:fldChar w:fldCharType="begin" w:fldLock="1"/>
      </w:r>
      <w:r w:rsidR="00F064A2" w:rsidRPr="008E14A4">
        <w:rPr>
          <w:bCs/>
          <w:szCs w:val="22"/>
          <w:highlight w:val="cyan"/>
        </w:rPr>
        <w:instrText xml:space="preserve"> REF _Ref348007252 \r \h </w:instrText>
      </w:r>
      <w:r w:rsidR="000C4DDD" w:rsidRPr="008E14A4">
        <w:rPr>
          <w:bCs/>
          <w:szCs w:val="22"/>
          <w:highlight w:val="cyan"/>
        </w:rPr>
      </w:r>
      <w:r w:rsidR="000C4DDD" w:rsidRPr="008E14A4">
        <w:rPr>
          <w:bCs/>
          <w:szCs w:val="22"/>
          <w:highlight w:val="cyan"/>
        </w:rPr>
        <w:fldChar w:fldCharType="separate"/>
      </w:r>
      <w:r w:rsidR="00280FDB">
        <w:rPr>
          <w:bCs/>
          <w:szCs w:val="22"/>
          <w:highlight w:val="cyan"/>
        </w:rPr>
        <w:t>G.11</w:t>
      </w:r>
      <w:r w:rsidR="000C4DDD" w:rsidRPr="008E14A4">
        <w:rPr>
          <w:bCs/>
          <w:szCs w:val="22"/>
          <w:highlight w:val="cyan"/>
        </w:rPr>
        <w:fldChar w:fldCharType="end"/>
      </w:r>
      <w:r w:rsidRPr="008E14A4">
        <w:rPr>
          <w:bCs/>
          <w:szCs w:val="22"/>
        </w:rPr>
        <w:t xml:space="preserve">. Bitstreams shall not contain values of general_profile_idc other than those specified in Annex </w:t>
      </w:r>
      <w:r w:rsidR="00220CE4" w:rsidRPr="008E14A4">
        <w:rPr>
          <w:bCs/>
          <w:szCs w:val="22"/>
        </w:rPr>
        <w:t>A</w:t>
      </w:r>
      <w:r w:rsidR="001E67C1" w:rsidRPr="008E14A4">
        <w:rPr>
          <w:bCs/>
          <w:szCs w:val="22"/>
          <w:highlight w:val="cyan"/>
        </w:rPr>
        <w:t xml:space="preserve"> </w:t>
      </w:r>
      <w:r w:rsidR="00F064A2" w:rsidRPr="008E14A4">
        <w:rPr>
          <w:bCs/>
          <w:szCs w:val="22"/>
          <w:highlight w:val="cyan"/>
        </w:rPr>
        <w:t>or</w:t>
      </w:r>
      <w:r w:rsidR="001E67C1" w:rsidRPr="008E14A4">
        <w:rPr>
          <w:bCs/>
          <w:szCs w:val="22"/>
          <w:highlight w:val="cyan"/>
        </w:rPr>
        <w:t xml:space="preserve"> subclause </w:t>
      </w:r>
      <w:r w:rsidR="000C4DDD" w:rsidRPr="008E14A4">
        <w:rPr>
          <w:bCs/>
          <w:szCs w:val="22"/>
          <w:highlight w:val="cyan"/>
        </w:rPr>
        <w:fldChar w:fldCharType="begin" w:fldLock="1"/>
      </w:r>
      <w:r w:rsidR="001E67C1" w:rsidRPr="008E14A4">
        <w:rPr>
          <w:bCs/>
          <w:szCs w:val="22"/>
          <w:highlight w:val="cyan"/>
        </w:rPr>
        <w:instrText xml:space="preserve"> REF _Ref348007252 \r \h </w:instrText>
      </w:r>
      <w:r w:rsidR="000C4DDD" w:rsidRPr="008E14A4">
        <w:rPr>
          <w:bCs/>
          <w:szCs w:val="22"/>
          <w:highlight w:val="cyan"/>
        </w:rPr>
      </w:r>
      <w:r w:rsidR="000C4DDD" w:rsidRPr="008E14A4">
        <w:rPr>
          <w:bCs/>
          <w:szCs w:val="22"/>
          <w:highlight w:val="cyan"/>
        </w:rPr>
        <w:fldChar w:fldCharType="separate"/>
      </w:r>
      <w:r w:rsidR="00280FDB">
        <w:rPr>
          <w:bCs/>
          <w:szCs w:val="22"/>
          <w:highlight w:val="cyan"/>
        </w:rPr>
        <w:t>G.11</w:t>
      </w:r>
      <w:r w:rsidR="000C4DDD" w:rsidRPr="008E14A4">
        <w:rPr>
          <w:bCs/>
          <w:szCs w:val="22"/>
          <w:highlight w:val="cyan"/>
        </w:rPr>
        <w:fldChar w:fldCharType="end"/>
      </w:r>
      <w:r w:rsidRPr="008E14A4">
        <w:rPr>
          <w:bCs/>
          <w:szCs w:val="22"/>
        </w:rPr>
        <w:t>. Other values of general_profile_idc are reserved for future use by ITU-T | ISO/IEC.</w:t>
      </w:r>
      <w:r w:rsidR="00E105FB" w:rsidRPr="008E14A4">
        <w:rPr>
          <w:bCs/>
          <w:szCs w:val="22"/>
        </w:rPr>
        <w:t xml:space="preserve"> </w:t>
      </w:r>
    </w:p>
    <w:p w:rsidR="00CA74E2" w:rsidRPr="008E14A4" w:rsidRDefault="00CA74E2" w:rsidP="00CA74E2">
      <w:pPr>
        <w:rPr>
          <w:bCs/>
          <w:szCs w:val="22"/>
        </w:rPr>
      </w:pPr>
      <w:r w:rsidRPr="008E14A4">
        <w:rPr>
          <w:b/>
          <w:bCs/>
          <w:szCs w:val="22"/>
        </w:rPr>
        <w:t>general_profile_compatibility_flag</w:t>
      </w:r>
      <w:proofErr w:type="gramStart"/>
      <w:r w:rsidRPr="008E14A4">
        <w:rPr>
          <w:bCs/>
          <w:szCs w:val="22"/>
        </w:rPr>
        <w:t>[ </w:t>
      </w:r>
      <w:r w:rsidR="0007254F" w:rsidRPr="008E14A4">
        <w:rPr>
          <w:bCs/>
          <w:szCs w:val="22"/>
        </w:rPr>
        <w:t>j</w:t>
      </w:r>
      <w:proofErr w:type="gramEnd"/>
      <w:r w:rsidR="0007254F" w:rsidRPr="008E14A4">
        <w:rPr>
          <w:bCs/>
          <w:szCs w:val="22"/>
        </w:rPr>
        <w:t> </w:t>
      </w:r>
      <w:r w:rsidRPr="008E14A4">
        <w:rPr>
          <w:bCs/>
          <w:szCs w:val="22"/>
        </w:rPr>
        <w:t xml:space="preserve">] equal to 1, when general_profile_space is equal to 0, indicates that the CVS conforms to the profile indicated by general_profile_idc equal to i as specified in Annex </w:t>
      </w:r>
      <w:r w:rsidR="0015224A" w:rsidRPr="008E14A4">
        <w:rPr>
          <w:bCs/>
          <w:szCs w:val="22"/>
        </w:rPr>
        <w:t>A</w:t>
      </w:r>
      <w:r w:rsidR="00F064A2" w:rsidRPr="008E14A4">
        <w:rPr>
          <w:bCs/>
          <w:szCs w:val="22"/>
          <w:highlight w:val="cyan"/>
        </w:rPr>
        <w:t xml:space="preserve"> or in subclause </w:t>
      </w:r>
      <w:r w:rsidR="000C4DDD" w:rsidRPr="008E14A4">
        <w:rPr>
          <w:bCs/>
          <w:szCs w:val="22"/>
          <w:highlight w:val="cyan"/>
        </w:rPr>
        <w:fldChar w:fldCharType="begin" w:fldLock="1"/>
      </w:r>
      <w:r w:rsidR="00F064A2" w:rsidRPr="008E14A4">
        <w:rPr>
          <w:bCs/>
          <w:szCs w:val="22"/>
          <w:highlight w:val="cyan"/>
        </w:rPr>
        <w:instrText xml:space="preserve"> REF _Ref348007252 \r \h </w:instrText>
      </w:r>
      <w:r w:rsidR="000C4DDD" w:rsidRPr="008E14A4">
        <w:rPr>
          <w:bCs/>
          <w:szCs w:val="22"/>
          <w:highlight w:val="cyan"/>
        </w:rPr>
      </w:r>
      <w:r w:rsidR="000C4DDD" w:rsidRPr="008E14A4">
        <w:rPr>
          <w:bCs/>
          <w:szCs w:val="22"/>
          <w:highlight w:val="cyan"/>
        </w:rPr>
        <w:fldChar w:fldCharType="separate"/>
      </w:r>
      <w:r w:rsidR="00280FDB">
        <w:rPr>
          <w:bCs/>
          <w:szCs w:val="22"/>
          <w:highlight w:val="cyan"/>
        </w:rPr>
        <w:t>G.11</w:t>
      </w:r>
      <w:r w:rsidR="000C4DDD" w:rsidRPr="008E14A4">
        <w:rPr>
          <w:bCs/>
          <w:szCs w:val="22"/>
          <w:highlight w:val="cyan"/>
        </w:rPr>
        <w:fldChar w:fldCharType="end"/>
      </w:r>
      <w:r w:rsidRPr="008E14A4">
        <w:rPr>
          <w:bCs/>
          <w:szCs w:val="22"/>
        </w:rPr>
        <w:t>. When general_profile_space is equal to 0, general_profile_compatibility_</w:t>
      </w:r>
      <w:proofErr w:type="gramStart"/>
      <w:r w:rsidRPr="008E14A4">
        <w:rPr>
          <w:bCs/>
          <w:szCs w:val="22"/>
        </w:rPr>
        <w:t>flag[</w:t>
      </w:r>
      <w:proofErr w:type="gramEnd"/>
      <w:r w:rsidRPr="008E14A4">
        <w:rPr>
          <w:bCs/>
          <w:szCs w:val="22"/>
        </w:rPr>
        <w:t> general_profile_idc ] shall be equal to 1. The value of general_profile_compatibility_flag</w:t>
      </w:r>
      <w:proofErr w:type="gramStart"/>
      <w:r w:rsidRPr="008E14A4">
        <w:rPr>
          <w:bCs/>
          <w:szCs w:val="22"/>
        </w:rPr>
        <w:t>[ </w:t>
      </w:r>
      <w:r w:rsidR="0007254F" w:rsidRPr="008E14A4">
        <w:rPr>
          <w:bCs/>
          <w:szCs w:val="22"/>
        </w:rPr>
        <w:t>j</w:t>
      </w:r>
      <w:proofErr w:type="gramEnd"/>
      <w:r w:rsidR="0007254F" w:rsidRPr="008E14A4">
        <w:rPr>
          <w:bCs/>
          <w:szCs w:val="22"/>
        </w:rPr>
        <w:t> </w:t>
      </w:r>
      <w:r w:rsidRPr="008E14A4">
        <w:rPr>
          <w:bCs/>
          <w:szCs w:val="22"/>
        </w:rPr>
        <w:t xml:space="preserve">] shall be equal to 0 for any value of </w:t>
      </w:r>
      <w:r w:rsidR="0007254F" w:rsidRPr="008E14A4">
        <w:rPr>
          <w:bCs/>
          <w:szCs w:val="22"/>
        </w:rPr>
        <w:t xml:space="preserve">j </w:t>
      </w:r>
      <w:r w:rsidRPr="008E14A4">
        <w:rPr>
          <w:bCs/>
          <w:szCs w:val="22"/>
        </w:rPr>
        <w:t xml:space="preserve">that is not specified as an allowed value of general_profile_idc in Annex </w:t>
      </w:r>
      <w:r w:rsidR="00220CE4" w:rsidRPr="008E14A4">
        <w:rPr>
          <w:bCs/>
          <w:szCs w:val="22"/>
        </w:rPr>
        <w:t>A</w:t>
      </w:r>
      <w:r w:rsidR="00F45049" w:rsidRPr="008E14A4">
        <w:rPr>
          <w:bCs/>
          <w:szCs w:val="22"/>
          <w:highlight w:val="cyan"/>
        </w:rPr>
        <w:t xml:space="preserve"> </w:t>
      </w:r>
      <w:r w:rsidR="00F064A2" w:rsidRPr="008E14A4">
        <w:rPr>
          <w:bCs/>
          <w:szCs w:val="22"/>
          <w:highlight w:val="cyan"/>
        </w:rPr>
        <w:t>or in subclause </w:t>
      </w:r>
      <w:r w:rsidR="000C4DDD" w:rsidRPr="008E14A4">
        <w:rPr>
          <w:bCs/>
          <w:szCs w:val="22"/>
          <w:highlight w:val="cyan"/>
        </w:rPr>
        <w:fldChar w:fldCharType="begin" w:fldLock="1"/>
      </w:r>
      <w:r w:rsidR="00F064A2" w:rsidRPr="008E14A4">
        <w:rPr>
          <w:bCs/>
          <w:szCs w:val="22"/>
          <w:highlight w:val="cyan"/>
        </w:rPr>
        <w:instrText xml:space="preserve"> REF _Ref348007252 \r \h </w:instrText>
      </w:r>
      <w:r w:rsidR="000C4DDD" w:rsidRPr="008E14A4">
        <w:rPr>
          <w:bCs/>
          <w:szCs w:val="22"/>
          <w:highlight w:val="cyan"/>
        </w:rPr>
      </w:r>
      <w:r w:rsidR="000C4DDD" w:rsidRPr="008E14A4">
        <w:rPr>
          <w:bCs/>
          <w:szCs w:val="22"/>
          <w:highlight w:val="cyan"/>
        </w:rPr>
        <w:fldChar w:fldCharType="separate"/>
      </w:r>
      <w:r w:rsidR="00280FDB">
        <w:rPr>
          <w:bCs/>
          <w:szCs w:val="22"/>
          <w:highlight w:val="cyan"/>
        </w:rPr>
        <w:t>G.11</w:t>
      </w:r>
      <w:r w:rsidR="000C4DDD" w:rsidRPr="008E14A4">
        <w:rPr>
          <w:bCs/>
          <w:szCs w:val="22"/>
          <w:highlight w:val="cyan"/>
        </w:rPr>
        <w:fldChar w:fldCharType="end"/>
      </w:r>
      <w:r w:rsidRPr="008E14A4">
        <w:rPr>
          <w:bCs/>
          <w:szCs w:val="22"/>
        </w:rPr>
        <w:t>.</w:t>
      </w:r>
      <w:r w:rsidR="00625918" w:rsidRPr="008E14A4">
        <w:rPr>
          <w:bCs/>
          <w:szCs w:val="22"/>
        </w:rPr>
        <w:t xml:space="preserve"> </w:t>
      </w:r>
    </w:p>
    <w:p w:rsidR="00CA74E2" w:rsidRPr="008E14A4" w:rsidRDefault="00CA74E2" w:rsidP="00CA74E2">
      <w:pPr>
        <w:rPr>
          <w:bCs/>
          <w:szCs w:val="22"/>
        </w:rPr>
      </w:pPr>
      <w:proofErr w:type="gramStart"/>
      <w:r w:rsidRPr="008E14A4">
        <w:rPr>
          <w:b/>
          <w:bCs/>
          <w:szCs w:val="22"/>
        </w:rPr>
        <w:t>general_level_idc</w:t>
      </w:r>
      <w:proofErr w:type="gramEnd"/>
      <w:r w:rsidRPr="008E14A4">
        <w:rPr>
          <w:b/>
          <w:bCs/>
          <w:szCs w:val="22"/>
        </w:rPr>
        <w:t xml:space="preserve"> </w:t>
      </w:r>
      <w:r w:rsidRPr="008E14A4">
        <w:rPr>
          <w:bCs/>
          <w:szCs w:val="22"/>
        </w:rPr>
        <w:t xml:space="preserve">indicates a level to which the CVS conforms as specified in Annex </w:t>
      </w:r>
      <w:r w:rsidR="00220CE4" w:rsidRPr="008E14A4">
        <w:rPr>
          <w:bCs/>
          <w:szCs w:val="22"/>
        </w:rPr>
        <w:t>A</w:t>
      </w:r>
      <w:r w:rsidR="00960A52" w:rsidRPr="008E14A4">
        <w:rPr>
          <w:bCs/>
          <w:szCs w:val="22"/>
          <w:highlight w:val="cyan"/>
        </w:rPr>
        <w:t xml:space="preserve"> or subclause </w:t>
      </w:r>
      <w:r w:rsidR="000C4DDD" w:rsidRPr="008E14A4">
        <w:rPr>
          <w:bCs/>
          <w:szCs w:val="22"/>
          <w:highlight w:val="cyan"/>
        </w:rPr>
        <w:fldChar w:fldCharType="begin" w:fldLock="1"/>
      </w:r>
      <w:r w:rsidR="00960A52" w:rsidRPr="008E14A4">
        <w:rPr>
          <w:bCs/>
          <w:szCs w:val="22"/>
          <w:highlight w:val="cyan"/>
        </w:rPr>
        <w:instrText xml:space="preserve"> REF _Ref348007252 \r \h </w:instrText>
      </w:r>
      <w:r w:rsidR="000C4DDD" w:rsidRPr="008E14A4">
        <w:rPr>
          <w:bCs/>
          <w:szCs w:val="22"/>
          <w:highlight w:val="cyan"/>
        </w:rPr>
      </w:r>
      <w:r w:rsidR="000C4DDD" w:rsidRPr="008E14A4">
        <w:rPr>
          <w:bCs/>
          <w:szCs w:val="22"/>
          <w:highlight w:val="cyan"/>
        </w:rPr>
        <w:fldChar w:fldCharType="separate"/>
      </w:r>
      <w:r w:rsidR="00280FDB">
        <w:rPr>
          <w:bCs/>
          <w:szCs w:val="22"/>
          <w:highlight w:val="cyan"/>
        </w:rPr>
        <w:t>G.11</w:t>
      </w:r>
      <w:r w:rsidR="000C4DDD" w:rsidRPr="008E14A4">
        <w:rPr>
          <w:bCs/>
          <w:szCs w:val="22"/>
          <w:highlight w:val="cyan"/>
        </w:rPr>
        <w:fldChar w:fldCharType="end"/>
      </w:r>
      <w:r w:rsidRPr="008E14A4">
        <w:rPr>
          <w:bCs/>
          <w:szCs w:val="22"/>
        </w:rPr>
        <w:t>.</w:t>
      </w:r>
      <w:r w:rsidR="0007254F" w:rsidRPr="008E14A4">
        <w:rPr>
          <w:bCs/>
          <w:szCs w:val="22"/>
        </w:rPr>
        <w:t xml:space="preserve"> Bitstreams shall not contain values of general_level_idc other than those specified in Annex </w:t>
      </w:r>
      <w:r w:rsidR="00A37CD9" w:rsidRPr="008E14A4">
        <w:rPr>
          <w:bCs/>
          <w:szCs w:val="22"/>
        </w:rPr>
        <w:t>A</w:t>
      </w:r>
      <w:r w:rsidR="0007254F" w:rsidRPr="008E14A4">
        <w:rPr>
          <w:bCs/>
          <w:szCs w:val="22"/>
          <w:highlight w:val="cyan"/>
        </w:rPr>
        <w:t xml:space="preserve"> or subclause </w:t>
      </w:r>
      <w:r w:rsidR="000C4DDD" w:rsidRPr="008E14A4">
        <w:rPr>
          <w:bCs/>
          <w:szCs w:val="22"/>
          <w:highlight w:val="cyan"/>
        </w:rPr>
        <w:fldChar w:fldCharType="begin" w:fldLock="1"/>
      </w:r>
      <w:r w:rsidR="0007254F" w:rsidRPr="008E14A4">
        <w:rPr>
          <w:bCs/>
          <w:szCs w:val="22"/>
          <w:highlight w:val="cyan"/>
        </w:rPr>
        <w:instrText xml:space="preserve"> REF _Ref348007252 \r \h </w:instrText>
      </w:r>
      <w:r w:rsidR="000C4DDD" w:rsidRPr="008E14A4">
        <w:rPr>
          <w:bCs/>
          <w:szCs w:val="22"/>
          <w:highlight w:val="cyan"/>
        </w:rPr>
      </w:r>
      <w:r w:rsidR="000C4DDD" w:rsidRPr="008E14A4">
        <w:rPr>
          <w:bCs/>
          <w:szCs w:val="22"/>
          <w:highlight w:val="cyan"/>
        </w:rPr>
        <w:fldChar w:fldCharType="separate"/>
      </w:r>
      <w:r w:rsidR="00280FDB">
        <w:rPr>
          <w:bCs/>
          <w:szCs w:val="22"/>
          <w:highlight w:val="cyan"/>
        </w:rPr>
        <w:t>G.11</w:t>
      </w:r>
      <w:r w:rsidR="000C4DDD" w:rsidRPr="008E14A4">
        <w:rPr>
          <w:bCs/>
          <w:szCs w:val="22"/>
          <w:highlight w:val="cyan"/>
        </w:rPr>
        <w:fldChar w:fldCharType="end"/>
      </w:r>
      <w:r w:rsidR="0007254F" w:rsidRPr="008E14A4">
        <w:rPr>
          <w:bCs/>
          <w:szCs w:val="22"/>
        </w:rPr>
        <w:t>. Other values of general_level_idc are reserved for future use by ITU-T | ISO/IEC.</w:t>
      </w:r>
    </w:p>
    <w:p w:rsidR="00CA74E2" w:rsidRPr="008E14A4" w:rsidRDefault="00CA74E2" w:rsidP="00CA74E2">
      <w:pPr>
        <w:rPr>
          <w:bCs/>
          <w:szCs w:val="22"/>
          <w:highlight w:val="cyan"/>
        </w:rPr>
      </w:pPr>
      <w:r w:rsidRPr="008E14A4">
        <w:rPr>
          <w:b/>
          <w:bCs/>
          <w:szCs w:val="22"/>
        </w:rPr>
        <w:lastRenderedPageBreak/>
        <w:t>sub_layer_profile_present_flag</w:t>
      </w:r>
      <w:proofErr w:type="gramStart"/>
      <w:r w:rsidRPr="008E14A4">
        <w:rPr>
          <w:bCs/>
          <w:szCs w:val="22"/>
        </w:rPr>
        <w:t>[ i</w:t>
      </w:r>
      <w:proofErr w:type="gramEnd"/>
      <w:r w:rsidRPr="008E14A4">
        <w:rPr>
          <w:bCs/>
          <w:szCs w:val="22"/>
        </w:rPr>
        <w:t>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w:t>
      </w:r>
      <w:r w:rsidR="00EF460F" w:rsidRPr="008E14A4">
        <w:rPr>
          <w:bCs/>
          <w:szCs w:val="22"/>
        </w:rPr>
        <w:t xml:space="preserve"> </w:t>
      </w:r>
      <w:r w:rsidR="00EF460F" w:rsidRPr="008E14A4">
        <w:rPr>
          <w:bCs/>
          <w:szCs w:val="22"/>
          <w:highlight w:val="cyan"/>
        </w:rPr>
        <w:t>When profilePresentFlag is equal to 0, sub_layer_profile_present_flag</w:t>
      </w:r>
      <w:proofErr w:type="gramStart"/>
      <w:r w:rsidR="00EF460F" w:rsidRPr="008E14A4">
        <w:rPr>
          <w:bCs/>
          <w:szCs w:val="22"/>
          <w:highlight w:val="cyan"/>
        </w:rPr>
        <w:t>[ i</w:t>
      </w:r>
      <w:proofErr w:type="gramEnd"/>
      <w:r w:rsidR="00EF460F" w:rsidRPr="008E14A4">
        <w:rPr>
          <w:bCs/>
          <w:szCs w:val="22"/>
          <w:highlight w:val="cyan"/>
        </w:rPr>
        <w:t xml:space="preserve"> ] shall be equal to 0. </w:t>
      </w:r>
    </w:p>
    <w:p w:rsidR="00827F83" w:rsidRPr="001533A7" w:rsidRDefault="00827F83" w:rsidP="006E2B6C">
      <w:pPr>
        <w:pStyle w:val="Annex4"/>
      </w:pPr>
      <w:bookmarkStart w:id="1359" w:name="_Toc356148080"/>
      <w:bookmarkStart w:id="1360" w:name="_Toc348545568"/>
      <w:bookmarkStart w:id="1361" w:name="_Toc348629399"/>
      <w:bookmarkStart w:id="1362" w:name="_Ref348090392"/>
      <w:bookmarkStart w:id="1363" w:name="_Toc357439249"/>
      <w:bookmarkStart w:id="1364" w:name="_Toc356824274"/>
      <w:bookmarkStart w:id="1365" w:name="_Toc356148081"/>
      <w:bookmarkStart w:id="1366" w:name="_Toc348629404"/>
      <w:bookmarkStart w:id="1367" w:name="_Toc351367633"/>
      <w:bookmarkStart w:id="1368" w:name="_Toc361327403"/>
      <w:bookmarkEnd w:id="1359"/>
      <w:bookmarkEnd w:id="1360"/>
      <w:bookmarkEnd w:id="1361"/>
      <w:r w:rsidRPr="001533A7">
        <w:t>Scaling list data semantics</w:t>
      </w:r>
      <w:bookmarkEnd w:id="1362"/>
      <w:bookmarkEnd w:id="1363"/>
      <w:bookmarkEnd w:id="1364"/>
      <w:bookmarkEnd w:id="1365"/>
      <w:bookmarkEnd w:id="1366"/>
      <w:bookmarkEnd w:id="1367"/>
      <w:bookmarkEnd w:id="1368"/>
      <w:r w:rsidRPr="001533A7">
        <w:t xml:space="preserve"> </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5</w:t>
      </w:r>
      <w:r w:rsidR="00A37CD9" w:rsidRPr="003D5EF6">
        <w:rPr>
          <w:lang w:val="en-CA"/>
        </w:rPr>
        <w:t xml:space="preserve"> </w:t>
      </w:r>
      <w:r w:rsidRPr="003D5EF6">
        <w:rPr>
          <w:lang w:val="en-CA"/>
        </w:rPr>
        <w:t xml:space="preserve">apply </w:t>
      </w:r>
    </w:p>
    <w:p w:rsidR="00827F83" w:rsidRPr="001533A7" w:rsidRDefault="00827F83" w:rsidP="003D5EF6">
      <w:pPr>
        <w:pStyle w:val="Annex4"/>
      </w:pPr>
      <w:bookmarkStart w:id="1369" w:name="_Ref348090398"/>
      <w:bookmarkStart w:id="1370" w:name="_Toc357439250"/>
      <w:bookmarkStart w:id="1371" w:name="_Toc356824275"/>
      <w:bookmarkStart w:id="1372" w:name="_Toc356148082"/>
      <w:bookmarkStart w:id="1373" w:name="_Toc348629405"/>
      <w:bookmarkStart w:id="1374" w:name="_Toc351367634"/>
      <w:bookmarkStart w:id="1375" w:name="_Toc361327404"/>
      <w:r w:rsidRPr="001533A7">
        <w:t>Supplemental enhancement information message semantics</w:t>
      </w:r>
      <w:bookmarkEnd w:id="1369"/>
      <w:bookmarkEnd w:id="1370"/>
      <w:bookmarkEnd w:id="1371"/>
      <w:bookmarkEnd w:id="1372"/>
      <w:bookmarkEnd w:id="1373"/>
      <w:bookmarkEnd w:id="1374"/>
      <w:bookmarkEnd w:id="1375"/>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6</w:t>
      </w:r>
      <w:r w:rsidR="00A37CD9" w:rsidRPr="003D5EF6">
        <w:rPr>
          <w:lang w:val="en-CA"/>
        </w:rPr>
        <w:t xml:space="preserve"> </w:t>
      </w:r>
      <w:r w:rsidRPr="003D5EF6">
        <w:rPr>
          <w:lang w:val="en-CA"/>
        </w:rPr>
        <w:t xml:space="preserve">apply </w:t>
      </w:r>
    </w:p>
    <w:p w:rsidR="00827F83" w:rsidRPr="001533A7" w:rsidRDefault="00827F83" w:rsidP="003D5EF6">
      <w:pPr>
        <w:pStyle w:val="Annex4"/>
      </w:pPr>
      <w:bookmarkStart w:id="1376" w:name="_Ref348090400"/>
      <w:bookmarkStart w:id="1377" w:name="_Toc357439251"/>
      <w:bookmarkStart w:id="1378" w:name="_Toc356824276"/>
      <w:bookmarkStart w:id="1379" w:name="_Toc356148083"/>
      <w:bookmarkStart w:id="1380" w:name="_Toc348629406"/>
      <w:bookmarkStart w:id="1381" w:name="_Toc351367635"/>
      <w:bookmarkStart w:id="1382" w:name="_Toc361327405"/>
      <w:r w:rsidRPr="001533A7">
        <w:t>Slice segment header semantics</w:t>
      </w:r>
      <w:bookmarkEnd w:id="1376"/>
      <w:bookmarkEnd w:id="1377"/>
      <w:bookmarkEnd w:id="1378"/>
      <w:bookmarkEnd w:id="1379"/>
      <w:bookmarkEnd w:id="1380"/>
      <w:bookmarkEnd w:id="1381"/>
      <w:bookmarkEnd w:id="1382"/>
      <w:r w:rsidRPr="001533A7">
        <w:t xml:space="preserve"> </w:t>
      </w:r>
    </w:p>
    <w:p w:rsidR="00827F83" w:rsidRPr="001533A7" w:rsidRDefault="00827F83" w:rsidP="003D5EF6">
      <w:pPr>
        <w:pStyle w:val="Annex5"/>
        <w:ind w:left="2232"/>
      </w:pPr>
      <w:bookmarkStart w:id="1383" w:name="_Ref348090412"/>
      <w:r w:rsidRPr="001533A7">
        <w:t>General slice segment header semantics</w:t>
      </w:r>
      <w:bookmarkEnd w:id="1383"/>
    </w:p>
    <w:p w:rsidR="00827F83"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7</w:t>
      </w:r>
      <w:r w:rsidRPr="003D5EF6">
        <w:rPr>
          <w:highlight w:val="yellow"/>
          <w:lang w:val="en-CA"/>
        </w:rPr>
        <w:t>.1</w:t>
      </w:r>
      <w:r w:rsidRPr="003D5EF6">
        <w:rPr>
          <w:lang w:val="en-CA"/>
        </w:rPr>
        <w:t xml:space="preserve"> apply</w:t>
      </w:r>
      <w:r w:rsidR="004A66CB">
        <w:rPr>
          <w:lang w:val="en-CA"/>
        </w:rPr>
        <w:t xml:space="preserve"> </w:t>
      </w:r>
      <w:r w:rsidR="004A66CB" w:rsidRPr="008E14A4">
        <w:t>with the following modifications</w:t>
      </w:r>
      <w:r w:rsidR="004A6EAE" w:rsidRPr="003D5EF6">
        <w:rPr>
          <w:lang w:val="en-CA"/>
        </w:rPr>
        <w:t>.</w:t>
      </w:r>
    </w:p>
    <w:p w:rsidR="004A66CB" w:rsidRPr="008E14A4" w:rsidRDefault="004A66CB" w:rsidP="004A66CB">
      <w:pPr>
        <w:tabs>
          <w:tab w:val="clear" w:pos="794"/>
          <w:tab w:val="left" w:pos="567"/>
        </w:tabs>
        <w:ind w:left="426" w:hanging="426"/>
      </w:pPr>
      <w:r w:rsidRPr="008E14A4">
        <w:t>–</w:t>
      </w:r>
      <w:r w:rsidRPr="008E14A4">
        <w:tab/>
        <w:t>"When nal_unit_type has a value in the range of 16 to 23, inclusive (IRAP picture), slice_type shall be equal to 2." is replaced by</w:t>
      </w:r>
      <w:r w:rsidRPr="008E14A4" w:rsidDel="0090388A">
        <w:t xml:space="preserve"> </w:t>
      </w:r>
      <w:r w:rsidRPr="008E14A4">
        <w:t>"When nal_unit_type has a value in the range of 16 to 23 and nuh_</w:t>
      </w:r>
      <w:r w:rsidRPr="008E14A4">
        <w:rPr>
          <w:iCs/>
        </w:rPr>
        <w:t>layer_id is equal to 0</w:t>
      </w:r>
      <w:r w:rsidRPr="008E14A4">
        <w:t>, inclusive (IRAP picture), slice_type shall be equal to 2."</w:t>
      </w:r>
    </w:p>
    <w:p w:rsidR="004A66CB" w:rsidRPr="008E14A4" w:rsidRDefault="004A66CB" w:rsidP="004A66CB">
      <w:pPr>
        <w:pStyle w:val="3N"/>
      </w:pPr>
      <w:proofErr w:type="gramStart"/>
      <w:r w:rsidRPr="008E14A4">
        <w:rPr>
          <w:b/>
        </w:rPr>
        <w:t>discardable_flag</w:t>
      </w:r>
      <w:proofErr w:type="gramEnd"/>
      <w:r w:rsidRPr="008E14A4">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8E14A4">
        <w:t>discardable_flag</w:t>
      </w:r>
      <w:proofErr w:type="gramEnd"/>
      <w:r w:rsidRPr="008E14A4">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 </w:t>
      </w:r>
    </w:p>
    <w:p w:rsidR="004A66CB" w:rsidRPr="008E14A4" w:rsidRDefault="004A66CB" w:rsidP="004A66CB">
      <w:pPr>
        <w:rPr>
          <w:lang w:eastAsia="ko-KR"/>
        </w:rPr>
      </w:pPr>
      <w:proofErr w:type="gramStart"/>
      <w:r w:rsidRPr="008E14A4">
        <w:rPr>
          <w:b/>
          <w:lang w:eastAsia="ko-KR"/>
        </w:rPr>
        <w:t>inter_layer_pred_enabled_flag</w:t>
      </w:r>
      <w:proofErr w:type="gramEnd"/>
      <w:r w:rsidRPr="008E14A4">
        <w:rPr>
          <w:lang w:eastAsia="ko-KR"/>
        </w:rPr>
        <w:t xml:space="preserve"> equal to 1 specifies that inter-layer prediction may be used in decoding of the current picture. </w:t>
      </w:r>
      <w:proofErr w:type="gramStart"/>
      <w:r w:rsidRPr="008E14A4">
        <w:rPr>
          <w:lang w:eastAsia="ko-KR"/>
        </w:rPr>
        <w:t>inter_layer_pred_enabled_flag</w:t>
      </w:r>
      <w:proofErr w:type="gramEnd"/>
      <w:r w:rsidRPr="008E14A4">
        <w:rPr>
          <w:lang w:eastAsia="ko-KR"/>
        </w:rPr>
        <w:t xml:space="preserve"> equal to 0 specifies that inter-layer prediction is not used in decoding of the current picture. When not present, the value of inter_layer_pred_enabled_flag is inferred to be equal to 0.</w:t>
      </w:r>
    </w:p>
    <w:p w:rsidR="004A66CB" w:rsidRPr="008E14A4" w:rsidRDefault="004A66CB" w:rsidP="004A66CB">
      <w:pPr>
        <w:rPr>
          <w:lang w:eastAsia="ko-KR"/>
        </w:rPr>
      </w:pPr>
      <w:proofErr w:type="gramStart"/>
      <w:r w:rsidRPr="008E14A4">
        <w:rPr>
          <w:b/>
          <w:bCs/>
        </w:rPr>
        <w:t>num_inter_layer_ref_pics_minus1</w:t>
      </w:r>
      <w:proofErr w:type="gramEnd"/>
      <w:r w:rsidRPr="008E14A4">
        <w:rPr>
          <w:lang w:eastAsia="ko-KR"/>
        </w:rPr>
        <w:t xml:space="preserve"> plus 1 specifies the number of pictures that may be used in decoding of the current picture for inter-layer prediction. The length of the </w:t>
      </w:r>
      <w:r w:rsidRPr="008E14A4">
        <w:rPr>
          <w:bCs/>
        </w:rPr>
        <w:t>num_inter_layer_ref_pics_minus1</w:t>
      </w:r>
      <w:r w:rsidRPr="008E14A4">
        <w:rPr>
          <w:lang w:eastAsia="ko-KR"/>
        </w:rPr>
        <w:t xml:space="preserve"> syntax element is </w:t>
      </w:r>
      <w:proofErr w:type="gramStart"/>
      <w:r w:rsidRPr="008E14A4">
        <w:rPr>
          <w:lang w:eastAsia="ko-KR"/>
        </w:rPr>
        <w:t>Ceil(</w:t>
      </w:r>
      <w:proofErr w:type="gramEnd"/>
      <w:r w:rsidRPr="008E14A4">
        <w:rPr>
          <w:lang w:eastAsia="ko-KR"/>
        </w:rPr>
        <w:t> Log2( </w:t>
      </w:r>
      <w:r w:rsidRPr="008E14A4">
        <w:t>NumDirectRefLayers[ nuh_layer_id ]</w:t>
      </w:r>
      <w:r w:rsidRPr="008E14A4">
        <w:rPr>
          <w:lang w:eastAsia="ko-KR"/>
        </w:rPr>
        <w:t> </w:t>
      </w:r>
      <w:r w:rsidRPr="008E14A4">
        <w:rPr>
          <w:rFonts w:eastAsia="Batang"/>
          <w:bCs/>
          <w:lang w:eastAsia="ko-KR"/>
        </w:rPr>
        <w:t>) </w:t>
      </w:r>
      <w:r w:rsidRPr="008E14A4">
        <w:rPr>
          <w:lang w:eastAsia="ko-KR"/>
        </w:rPr>
        <w:t xml:space="preserve">) bits. The value of num_inter_layer_ref_pics_minus1 shall be in the range of 0 to </w:t>
      </w:r>
      <w:proofErr w:type="gramStart"/>
      <w:r w:rsidRPr="008E14A4">
        <w:rPr>
          <w:rFonts w:eastAsia="Batang"/>
          <w:bCs/>
          <w:lang w:eastAsia="ko-KR"/>
        </w:rPr>
        <w:t>NumDirectRefLayers[</w:t>
      </w:r>
      <w:proofErr w:type="gramEnd"/>
      <w:r w:rsidRPr="008E14A4">
        <w:rPr>
          <w:rFonts w:eastAsia="Batang"/>
          <w:bCs/>
          <w:lang w:eastAsia="ko-KR"/>
        </w:rPr>
        <w:t> </w:t>
      </w:r>
      <w:r w:rsidRPr="008E14A4">
        <w:t>nuh_layer_id</w:t>
      </w:r>
      <w:r w:rsidRPr="008E14A4">
        <w:rPr>
          <w:rFonts w:eastAsia="Batang"/>
          <w:bCs/>
          <w:lang w:eastAsia="ko-KR"/>
        </w:rPr>
        <w:t> ] − 1, inclusive</w:t>
      </w:r>
      <w:r w:rsidRPr="008E14A4">
        <w:rPr>
          <w:lang w:eastAsia="ko-KR"/>
        </w:rPr>
        <w:t xml:space="preserve">. </w:t>
      </w:r>
    </w:p>
    <w:p w:rsidR="004A66CB" w:rsidRPr="00A23FE6" w:rsidRDefault="004A66CB" w:rsidP="004A66CB">
      <w:pPr>
        <w:keepNext/>
        <w:rPr>
          <w:noProof/>
          <w:lang w:eastAsia="ko-KR"/>
        </w:rPr>
      </w:pPr>
      <w:r w:rsidRPr="00A23FE6">
        <w:rPr>
          <w:noProof/>
          <w:lang w:eastAsia="ko-KR"/>
        </w:rPr>
        <w:t>The variable NumActiveRefLayerPics is derived as follows:</w:t>
      </w:r>
    </w:p>
    <w:p w:rsidR="004A66CB" w:rsidRPr="00A23FE6" w:rsidRDefault="004A66CB" w:rsidP="004A66CB">
      <w:pPr>
        <w:ind w:left="360"/>
        <w:jc w:val="left"/>
        <w:rPr>
          <w:rFonts w:eastAsia="Batang"/>
          <w:bCs/>
          <w:lang w:val="en-CA" w:eastAsia="ko-KR"/>
        </w:rPr>
      </w:pPr>
      <w:r w:rsidRPr="005F48F8">
        <w:rPr>
          <w:rFonts w:eastAsia="Batang"/>
          <w:bCs/>
          <w:lang w:val="en-CA" w:eastAsia="ko-KR"/>
        </w:rPr>
        <w:t xml:space="preserve">if( nuh_layer_id </w:t>
      </w:r>
      <w:r>
        <w:rPr>
          <w:rFonts w:eastAsia="Batang"/>
          <w:bCs/>
          <w:lang w:val="en-CA" w:eastAsia="ko-KR"/>
        </w:rPr>
        <w:t xml:space="preserve"> = = </w:t>
      </w:r>
      <w:r w:rsidRPr="005F48F8">
        <w:rPr>
          <w:rFonts w:eastAsia="Batang"/>
          <w:bCs/>
          <w:lang w:val="en-CA" w:eastAsia="ko-KR"/>
        </w:rPr>
        <w:t xml:space="preserve"> 0  </w:t>
      </w:r>
      <w:r>
        <w:rPr>
          <w:rFonts w:eastAsia="Batang"/>
          <w:bCs/>
          <w:lang w:val="en-CA" w:eastAsia="ko-KR"/>
        </w:rPr>
        <w:t xml:space="preserve">| | </w:t>
      </w:r>
      <w:r w:rsidRPr="005F48F8">
        <w:rPr>
          <w:rFonts w:eastAsia="Batang"/>
          <w:bCs/>
          <w:lang w:val="en-CA" w:eastAsia="ko-KR"/>
        </w:rPr>
        <w:t xml:space="preserve"> NumDirectRefLayers[</w:t>
      </w:r>
      <w:r>
        <w:rPr>
          <w:rFonts w:eastAsia="Batang"/>
          <w:bCs/>
          <w:lang w:val="en-CA" w:eastAsia="ko-KR"/>
        </w:rPr>
        <w:t> </w:t>
      </w:r>
      <w:r w:rsidRPr="005F48F8">
        <w:rPr>
          <w:rFonts w:eastAsia="Batang"/>
          <w:bCs/>
          <w:lang w:val="en-CA" w:eastAsia="ko-KR"/>
        </w:rPr>
        <w:t>nuh_layer_id</w:t>
      </w:r>
      <w:r>
        <w:rPr>
          <w:rFonts w:eastAsia="Batang"/>
          <w:bCs/>
          <w:lang w:val="en-CA" w:eastAsia="ko-KR"/>
        </w:rPr>
        <w:t> </w:t>
      </w:r>
      <w:r w:rsidRPr="005F48F8">
        <w:rPr>
          <w:rFonts w:eastAsia="Batang"/>
          <w:bCs/>
          <w:lang w:val="en-CA" w:eastAsia="ko-KR"/>
        </w:rPr>
        <w:t xml:space="preserve">] </w:t>
      </w:r>
      <w:r>
        <w:rPr>
          <w:rFonts w:eastAsia="Batang"/>
          <w:bCs/>
          <w:lang w:val="en-CA" w:eastAsia="ko-KR"/>
        </w:rPr>
        <w:t xml:space="preserve"> = =</w:t>
      </w:r>
      <w:r w:rsidRPr="005F48F8">
        <w:rPr>
          <w:rFonts w:eastAsia="Batang"/>
          <w:bCs/>
          <w:lang w:val="en-CA" w:eastAsia="ko-KR"/>
        </w:rPr>
        <w:t xml:space="preserve"> </w:t>
      </w:r>
      <w:r>
        <w:rPr>
          <w:rFonts w:eastAsia="Batang"/>
          <w:bCs/>
          <w:lang w:val="en-CA" w:eastAsia="ko-KR"/>
        </w:rPr>
        <w:t xml:space="preserve"> </w:t>
      </w:r>
      <w:r w:rsidRPr="005F48F8">
        <w:rPr>
          <w:rFonts w:eastAsia="Batang"/>
          <w:bCs/>
          <w:lang w:val="en-CA" w:eastAsia="ko-KR"/>
        </w:rPr>
        <w:t xml:space="preserve">0  </w:t>
      </w:r>
      <w:r>
        <w:rPr>
          <w:rFonts w:eastAsia="Batang"/>
          <w:bCs/>
          <w:lang w:val="en-CA" w:eastAsia="ko-KR"/>
        </w:rPr>
        <w:t xml:space="preserve">| | </w:t>
      </w:r>
      <w:r w:rsidRPr="005F48F8">
        <w:rPr>
          <w:rFonts w:eastAsia="Batang"/>
          <w:bCs/>
          <w:lang w:val="en-CA" w:eastAsia="ko-KR"/>
        </w:rPr>
        <w:t xml:space="preserve"> </w:t>
      </w:r>
      <w:r>
        <w:rPr>
          <w:rFonts w:eastAsia="Batang"/>
          <w:bCs/>
          <w:lang w:eastAsia="ko-KR"/>
        </w:rPr>
        <w:t>!</w:t>
      </w:r>
      <w:r w:rsidRPr="005F48F8">
        <w:rPr>
          <w:rFonts w:eastAsia="Batang"/>
          <w:bCs/>
          <w:lang w:eastAsia="ko-KR"/>
        </w:rPr>
        <w:t>inter_layer_pred_enabled_flag</w:t>
      </w:r>
      <w:r>
        <w:rPr>
          <w:rFonts w:eastAsia="Batang"/>
          <w:bCs/>
          <w:lang w:eastAsia="ko-KR"/>
        </w:rPr>
        <w:t xml:space="preserve"> </w:t>
      </w:r>
      <w:r w:rsidRPr="005F48F8">
        <w:rPr>
          <w:rFonts w:eastAsia="Batang"/>
          <w:bCs/>
          <w:lang w:val="en-CA" w:eastAsia="ko-KR"/>
        </w:rPr>
        <w:t>)</w:t>
      </w:r>
      <w:r>
        <w:rPr>
          <w:rFonts w:eastAsia="Batang"/>
          <w:bCs/>
          <w:lang w:val="en-CA" w:eastAsia="ko-KR"/>
        </w:rPr>
        <w:br/>
      </w:r>
      <w:r>
        <w:rPr>
          <w:rFonts w:eastAsia="Batang"/>
          <w:bCs/>
          <w:lang w:val="en-CA" w:eastAsia="ko-KR"/>
        </w:rPr>
        <w:tab/>
      </w:r>
      <w:r w:rsidRPr="005F48F8">
        <w:rPr>
          <w:rFonts w:eastAsia="Batang"/>
          <w:bCs/>
          <w:lang w:eastAsia="ko-KR"/>
        </w:rPr>
        <w:t xml:space="preserve">NumActiveRefLayerPics = </w:t>
      </w:r>
      <w:r>
        <w:rPr>
          <w:rFonts w:eastAsia="Batang"/>
          <w:bCs/>
          <w:lang w:eastAsia="ko-KR"/>
        </w:rPr>
        <w:t>0</w:t>
      </w:r>
      <w:r>
        <w:rPr>
          <w:rFonts w:eastAsia="Batang"/>
          <w:bCs/>
          <w:lang w:eastAsia="ko-KR"/>
        </w:rPr>
        <w:br/>
        <w:t xml:space="preserve">else </w:t>
      </w:r>
      <w:r>
        <w:rPr>
          <w:rFonts w:eastAsia="Batang"/>
          <w:bCs/>
          <w:lang w:val="en-CA" w:eastAsia="ko-KR"/>
        </w:rPr>
        <w:t>if( max_one_active_ref_layer_flag</w:t>
      </w:r>
      <w:r w:rsidRPr="005F48F8">
        <w:rPr>
          <w:rFonts w:eastAsia="Batang"/>
          <w:bCs/>
          <w:lang w:eastAsia="ko-KR"/>
        </w:rPr>
        <w:t xml:space="preserve"> </w:t>
      </w:r>
      <w:r>
        <w:rPr>
          <w:rFonts w:eastAsia="Batang"/>
          <w:bCs/>
          <w:lang w:eastAsia="ko-KR"/>
        </w:rPr>
        <w:t xml:space="preserve"> </w:t>
      </w:r>
      <w:r>
        <w:rPr>
          <w:rFonts w:eastAsia="Batang"/>
          <w:bCs/>
          <w:lang w:val="en-CA" w:eastAsia="ko-KR"/>
        </w:rPr>
        <w:t xml:space="preserve">| | </w:t>
      </w:r>
      <w:r w:rsidRPr="005F48F8">
        <w:rPr>
          <w:rFonts w:eastAsia="Batang"/>
          <w:bCs/>
          <w:lang w:val="en-CA" w:eastAsia="ko-KR"/>
        </w:rPr>
        <w:t xml:space="preserve"> </w:t>
      </w:r>
      <w:r w:rsidRPr="005F48F8">
        <w:rPr>
          <w:rFonts w:eastAsia="Batang"/>
          <w:bCs/>
          <w:lang w:eastAsia="ko-KR"/>
        </w:rPr>
        <w:t xml:space="preserve">NumDirectRefLayers[ nuh_layer_id ] </w:t>
      </w:r>
      <w:r>
        <w:rPr>
          <w:rFonts w:eastAsia="Batang"/>
          <w:bCs/>
          <w:lang w:eastAsia="ko-KR"/>
        </w:rPr>
        <w:t xml:space="preserve"> = =</w:t>
      </w:r>
      <w:r w:rsidRPr="005F48F8">
        <w:rPr>
          <w:rFonts w:eastAsia="Batang"/>
          <w:bCs/>
          <w:lang w:eastAsia="ko-KR"/>
        </w:rPr>
        <w:t xml:space="preserve"> 1</w:t>
      </w:r>
      <w:r>
        <w:rPr>
          <w:rFonts w:eastAsia="Batang"/>
          <w:bCs/>
          <w:lang w:eastAsia="ko-KR"/>
        </w:rPr>
        <w:t xml:space="preserve"> </w:t>
      </w:r>
      <w:r>
        <w:rPr>
          <w:rFonts w:eastAsia="Batang"/>
          <w:bCs/>
          <w:lang w:val="en-CA" w:eastAsia="ko-KR"/>
        </w:rPr>
        <w:t>)</w:t>
      </w:r>
      <w:r>
        <w:rPr>
          <w:rFonts w:eastAsia="Batang"/>
          <w:bCs/>
          <w:lang w:val="en-CA" w:eastAsia="ko-KR"/>
        </w:rPr>
        <w:br/>
      </w:r>
      <w:r>
        <w:rPr>
          <w:rFonts w:eastAsia="Batang"/>
          <w:bCs/>
          <w:lang w:val="en-CA" w:eastAsia="ko-KR"/>
        </w:rPr>
        <w:tab/>
      </w:r>
      <w:r w:rsidRPr="005F48F8">
        <w:rPr>
          <w:rFonts w:eastAsia="Batang"/>
          <w:bCs/>
          <w:lang w:eastAsia="ko-KR"/>
        </w:rPr>
        <w:t xml:space="preserve">NumActiveRefLayerPics = </w:t>
      </w:r>
      <w:r>
        <w:rPr>
          <w:rFonts w:eastAsia="Batang"/>
          <w:bCs/>
          <w:lang w:eastAsia="ko-KR"/>
        </w:rPr>
        <w:t>1</w:t>
      </w:r>
      <w:r>
        <w:rPr>
          <w:rFonts w:eastAsia="Batang"/>
          <w:bCs/>
          <w:lang w:eastAsia="ko-KR"/>
        </w:rPr>
        <w:br/>
        <w:t>else</w:t>
      </w:r>
      <w:r>
        <w:rPr>
          <w:rFonts w:eastAsia="Batang"/>
          <w:bCs/>
          <w:lang w:eastAsia="ko-KR"/>
        </w:rPr>
        <w:br/>
      </w:r>
      <w:r>
        <w:rPr>
          <w:rFonts w:eastAsia="Batang"/>
          <w:bCs/>
          <w:lang w:val="en-CA" w:eastAsia="ko-KR"/>
        </w:rPr>
        <w:tab/>
      </w:r>
      <w:r w:rsidRPr="005F48F8">
        <w:rPr>
          <w:rFonts w:eastAsia="Batang"/>
          <w:bCs/>
          <w:lang w:eastAsia="ko-KR"/>
        </w:rPr>
        <w:t>NumActiveRefLayerPics = num_inter_layer_ref_pics_minus1 + 1</w:t>
      </w:r>
    </w:p>
    <w:p w:rsidR="004A66CB" w:rsidRPr="008E14A4" w:rsidRDefault="004A66CB" w:rsidP="004A66CB">
      <w:pPr>
        <w:rPr>
          <w:lang w:eastAsia="ko-KR"/>
        </w:rPr>
      </w:pPr>
      <w:r w:rsidRPr="008E14A4">
        <w:rPr>
          <w:lang w:eastAsia="ko-KR"/>
        </w:rPr>
        <w:t>All slices of a coded picture shall have the same value of NumActiveRefLayerPics.</w:t>
      </w:r>
    </w:p>
    <w:p w:rsidR="004A66CB" w:rsidRPr="008E14A4" w:rsidRDefault="004A66CB" w:rsidP="004A66CB">
      <w:pPr>
        <w:rPr>
          <w:bCs/>
        </w:rPr>
      </w:pPr>
      <w:r w:rsidRPr="008E14A4">
        <w:rPr>
          <w:b/>
          <w:bCs/>
        </w:rPr>
        <w:t>inter_layer_pred_layer_idc</w:t>
      </w:r>
      <w:proofErr w:type="gramStart"/>
      <w:r w:rsidRPr="008E14A4">
        <w:rPr>
          <w:b/>
          <w:bCs/>
        </w:rPr>
        <w:t>[ </w:t>
      </w:r>
      <w:r w:rsidRPr="008E14A4">
        <w:rPr>
          <w:bCs/>
        </w:rPr>
        <w:t>i</w:t>
      </w:r>
      <w:proofErr w:type="gramEnd"/>
      <w:r w:rsidRPr="008E14A4">
        <w:rPr>
          <w:bCs/>
        </w:rPr>
        <w:t> ]</w:t>
      </w:r>
      <w:r w:rsidRPr="008E14A4">
        <w:rPr>
          <w:lang w:eastAsia="ko-KR"/>
        </w:rPr>
        <w:t xml:space="preserve"> specifies the variable, RefPicLayerId[ i ], representing the nuh_layer_id of the i-th picture that may be used by the current picture for inter-layer prediction. The length of the syntax element </w:t>
      </w:r>
      <w:r w:rsidRPr="008E14A4">
        <w:rPr>
          <w:bCs/>
        </w:rPr>
        <w:t xml:space="preserve">inter_layer_pred_layer_idc[ i ] </w:t>
      </w:r>
      <w:r w:rsidRPr="008E14A4">
        <w:rPr>
          <w:lang w:eastAsia="ko-KR"/>
        </w:rPr>
        <w:t>is Ceil( Log2( </w:t>
      </w:r>
      <w:r w:rsidRPr="008E14A4">
        <w:t>NumDirectRefLayers[ nuh_layer_id ]</w:t>
      </w:r>
      <w:r w:rsidRPr="008E14A4">
        <w:rPr>
          <w:lang w:eastAsia="ko-KR"/>
        </w:rPr>
        <w:t xml:space="preserve"> ) ) bits. The value of </w:t>
      </w:r>
      <w:r w:rsidRPr="008E14A4">
        <w:rPr>
          <w:bCs/>
        </w:rPr>
        <w:t>inter_layer_pred_layer_idc</w:t>
      </w:r>
      <w:proofErr w:type="gramStart"/>
      <w:r w:rsidRPr="008E14A4">
        <w:rPr>
          <w:bCs/>
        </w:rPr>
        <w:t>[ i</w:t>
      </w:r>
      <w:proofErr w:type="gramEnd"/>
      <w:r w:rsidRPr="008E14A4">
        <w:rPr>
          <w:bCs/>
        </w:rPr>
        <w:t xml:space="preserve"> ] </w:t>
      </w:r>
      <w:r w:rsidRPr="008E14A4">
        <w:rPr>
          <w:lang w:eastAsia="ko-KR"/>
        </w:rPr>
        <w:t xml:space="preserve">shall be in the range of 0 to </w:t>
      </w:r>
      <w:r w:rsidRPr="008E14A4">
        <w:rPr>
          <w:rFonts w:eastAsia="Batang"/>
          <w:bCs/>
          <w:lang w:eastAsia="ko-KR"/>
        </w:rPr>
        <w:t>NumDirectRefLayers[</w:t>
      </w:r>
      <w:r w:rsidRPr="008E14A4">
        <w:t> nuh_layer_id </w:t>
      </w:r>
      <w:r w:rsidRPr="008E14A4">
        <w:rPr>
          <w:rFonts w:eastAsia="Batang"/>
          <w:bCs/>
          <w:lang w:eastAsia="ko-KR"/>
        </w:rPr>
        <w:t>] − 1, inclusive</w:t>
      </w:r>
      <w:r w:rsidRPr="008E14A4">
        <w:rPr>
          <w:lang w:eastAsia="ko-KR"/>
        </w:rPr>
        <w:t xml:space="preserve">.  When not present, the value of </w:t>
      </w:r>
      <w:r w:rsidRPr="008E14A4">
        <w:rPr>
          <w:bCs/>
        </w:rPr>
        <w:t>inter_layer_pred_layer_idc</w:t>
      </w:r>
      <w:proofErr w:type="gramStart"/>
      <w:r w:rsidRPr="008E14A4">
        <w:rPr>
          <w:bCs/>
        </w:rPr>
        <w:t>[ i</w:t>
      </w:r>
      <w:proofErr w:type="gramEnd"/>
      <w:r w:rsidRPr="008E14A4">
        <w:rPr>
          <w:bCs/>
        </w:rPr>
        <w:t xml:space="preserve"> ] is inferred to be equal to 0. </w:t>
      </w:r>
    </w:p>
    <w:p w:rsidR="004A66CB" w:rsidRPr="008E14A4" w:rsidRDefault="004A66CB" w:rsidP="004A66CB">
      <w:pPr>
        <w:rPr>
          <w:lang w:eastAsia="ko-KR"/>
        </w:rPr>
      </w:pPr>
      <w:r w:rsidRPr="008E14A4">
        <w:rPr>
          <w:lang w:eastAsia="ko-KR"/>
        </w:rPr>
        <w:t>When i is greater than 0, inter_layer_pred_layer_idc[ i ] shall be greater than inter_layer_pred_layer_idc[ i </w:t>
      </w:r>
      <w:r w:rsidRPr="008E14A4">
        <w:t>−</w:t>
      </w:r>
      <w:r w:rsidRPr="008E14A4">
        <w:rPr>
          <w:lang w:eastAsia="ko-KR"/>
        </w:rPr>
        <w:t xml:space="preserve"> 1 ]. </w:t>
      </w:r>
      <w:r w:rsidRPr="008E14A4">
        <w:rPr>
          <w:highlight w:val="yellow"/>
          <w:lang w:eastAsia="ko-KR"/>
        </w:rPr>
        <w:t>[Ed. (JB): This restriction was imposed to make behavior match the earlier design of increasing entries, but is an area noted for future study.]</w:t>
      </w:r>
    </w:p>
    <w:p w:rsidR="004A66CB" w:rsidRPr="008E14A4" w:rsidRDefault="004A66CB" w:rsidP="004A66CB">
      <w:pPr>
        <w:rPr>
          <w:lang w:eastAsia="ko-KR"/>
        </w:rPr>
      </w:pPr>
      <w:r w:rsidRPr="008E14A4">
        <w:rPr>
          <w:lang w:eastAsia="ko-KR"/>
        </w:rPr>
        <w:t>The variable</w:t>
      </w:r>
      <w:r>
        <w:rPr>
          <w:lang w:eastAsia="ko-KR"/>
        </w:rPr>
        <w:t>s</w:t>
      </w:r>
      <w:r w:rsidRPr="008E14A4">
        <w:rPr>
          <w:lang w:eastAsia="ko-KR"/>
        </w:rPr>
        <w:t xml:space="preserve"> RefPicLayerId[ i ] for each value of i in the range of 0 to NumActiveRefLayerPics − 1, inclusive, </w:t>
      </w:r>
      <w:r>
        <w:rPr>
          <w:lang w:eastAsia="ko-KR"/>
        </w:rPr>
        <w:t>NumActiveMotionPredRefLayers, and ActiveMotionPredRefLayerId[ j ] for each value of j in the range of 0 to NumActiveMotionPredRefLayers</w:t>
      </w:r>
      <w:r w:rsidRPr="008E14A4">
        <w:rPr>
          <w:lang w:eastAsia="ko-KR"/>
        </w:rPr>
        <w:t> − 1</w:t>
      </w:r>
      <w:r>
        <w:rPr>
          <w:lang w:eastAsia="ko-KR"/>
        </w:rPr>
        <w:t>, inclusive, are</w:t>
      </w:r>
      <w:r w:rsidRPr="008E14A4">
        <w:rPr>
          <w:lang w:eastAsia="ko-KR"/>
        </w:rPr>
        <w:t xml:space="preserve"> derived as follows:</w:t>
      </w:r>
    </w:p>
    <w:p w:rsidR="004A66CB" w:rsidRPr="008E14A4" w:rsidRDefault="004A66CB" w:rsidP="004A66CB">
      <w:pPr>
        <w:ind w:left="360"/>
        <w:jc w:val="left"/>
        <w:rPr>
          <w:rFonts w:eastAsia="Batang"/>
          <w:bCs/>
          <w:lang w:eastAsia="ko-KR"/>
        </w:rPr>
      </w:pPr>
      <w:r w:rsidRPr="008E14A4">
        <w:rPr>
          <w:rFonts w:eastAsia="Batang"/>
          <w:bCs/>
          <w:lang w:eastAsia="ko-KR"/>
        </w:rPr>
        <w:t>for( i = 0</w:t>
      </w:r>
      <w:r>
        <w:rPr>
          <w:rFonts w:eastAsia="Batang"/>
          <w:bCs/>
          <w:lang w:eastAsia="ko-KR"/>
        </w:rPr>
        <w:t>, j = 0</w:t>
      </w:r>
      <w:r w:rsidRPr="008E14A4">
        <w:rPr>
          <w:rFonts w:eastAsia="Batang"/>
          <w:bCs/>
          <w:lang w:eastAsia="ko-KR"/>
        </w:rPr>
        <w:t xml:space="preserve">; i &lt; </w:t>
      </w:r>
      <w:r w:rsidRPr="008E14A4">
        <w:rPr>
          <w:lang w:eastAsia="ko-KR"/>
        </w:rPr>
        <w:t>NumActiveRefLayerPics; i++</w:t>
      </w:r>
      <w:r w:rsidRPr="008E14A4">
        <w:rPr>
          <w:rFonts w:eastAsia="Batang"/>
          <w:bCs/>
          <w:lang w:eastAsia="ko-KR"/>
        </w:rPr>
        <w:t>)</w:t>
      </w:r>
      <w:r w:rsidRPr="008E14A4">
        <w:rPr>
          <w:rFonts w:eastAsia="Batang"/>
          <w:bCs/>
          <w:lang w:eastAsia="ko-KR"/>
        </w:rPr>
        <w:br/>
      </w:r>
      <w:r w:rsidRPr="008E14A4">
        <w:rPr>
          <w:rFonts w:eastAsia="Batang"/>
          <w:bCs/>
          <w:lang w:eastAsia="ko-KR"/>
        </w:rPr>
        <w:tab/>
        <w:t>RefPicLayerId[ i ] = RefLayerId</w:t>
      </w:r>
      <w:r w:rsidRPr="008E14A4">
        <w:rPr>
          <w:lang w:eastAsia="ko-KR"/>
        </w:rPr>
        <w:t>[ nuh_layer_id ][ </w:t>
      </w:r>
      <w:r w:rsidRPr="008E14A4">
        <w:t>inter_layer_pred_layer_idc[ </w:t>
      </w:r>
      <w:r w:rsidRPr="008E14A4">
        <w:rPr>
          <w:lang w:eastAsia="ko-KR"/>
        </w:rPr>
        <w:t>i ] ]</w:t>
      </w:r>
      <w:r>
        <w:rPr>
          <w:lang w:eastAsia="ko-KR"/>
        </w:rPr>
        <w:br/>
      </w:r>
      <w:r>
        <w:rPr>
          <w:lang w:eastAsia="ko-KR"/>
        </w:rPr>
        <w:tab/>
        <w:t>if( MotionPredEnabledFlag</w:t>
      </w:r>
      <w:r w:rsidRPr="008E14A4">
        <w:rPr>
          <w:lang w:eastAsia="ko-KR"/>
        </w:rPr>
        <w:t>[ nuh_layer_id ][ </w:t>
      </w:r>
      <w:r w:rsidRPr="008E14A4">
        <w:t>inter_layer_pred_layer_idc[ </w:t>
      </w:r>
      <w:r w:rsidRPr="008E14A4">
        <w:rPr>
          <w:lang w:eastAsia="ko-KR"/>
        </w:rPr>
        <w:t>i ] ]</w:t>
      </w:r>
      <w:r>
        <w:rPr>
          <w:lang w:eastAsia="ko-KR"/>
        </w:rPr>
        <w:t xml:space="preserve"> )</w:t>
      </w:r>
      <w:r>
        <w:rPr>
          <w:lang w:eastAsia="ko-KR"/>
        </w:rPr>
        <w:br/>
      </w:r>
      <w:r>
        <w:rPr>
          <w:lang w:eastAsia="ko-KR"/>
        </w:rPr>
        <w:tab/>
      </w:r>
      <w:r>
        <w:rPr>
          <w:lang w:eastAsia="ko-KR"/>
        </w:rPr>
        <w:tab/>
        <w:t xml:space="preserve">ActiveMotionPredRefLayerId[ j++ ] = </w:t>
      </w:r>
      <w:r w:rsidRPr="008E14A4">
        <w:rPr>
          <w:rFonts w:eastAsia="Batang"/>
          <w:bCs/>
          <w:lang w:eastAsia="ko-KR"/>
        </w:rPr>
        <w:t>RefLayerId</w:t>
      </w:r>
      <w:r w:rsidRPr="008E14A4">
        <w:rPr>
          <w:lang w:eastAsia="ko-KR"/>
        </w:rPr>
        <w:t>[ nuh_layer_id ][ </w:t>
      </w:r>
      <w:r w:rsidRPr="008E14A4">
        <w:t>inter_layer_pred_layer_idc[ </w:t>
      </w:r>
      <w:r w:rsidRPr="008E14A4">
        <w:rPr>
          <w:lang w:eastAsia="ko-KR"/>
        </w:rPr>
        <w:t>i ] ]</w:t>
      </w:r>
      <w:r>
        <w:rPr>
          <w:lang w:eastAsia="ko-KR"/>
        </w:rPr>
        <w:br/>
        <w:t>}</w:t>
      </w:r>
      <w:r>
        <w:rPr>
          <w:lang w:eastAsia="ko-KR"/>
        </w:rPr>
        <w:br/>
        <w:t>NumActiveMotionPredRefLayers = j</w:t>
      </w:r>
    </w:p>
    <w:p w:rsidR="004A66CB" w:rsidRPr="008E14A4" w:rsidRDefault="004A66CB" w:rsidP="004A66CB">
      <w:pPr>
        <w:rPr>
          <w:lang w:eastAsia="ko-KR"/>
        </w:rPr>
      </w:pPr>
      <w:r w:rsidRPr="008E14A4">
        <w:rPr>
          <w:lang w:eastAsia="ko-KR"/>
        </w:rPr>
        <w:lastRenderedPageBreak/>
        <w:t xml:space="preserve">All slices of a picture shall have the same value of </w:t>
      </w:r>
      <w:r w:rsidRPr="008E14A4">
        <w:rPr>
          <w:bCs/>
        </w:rPr>
        <w:t>inter_layer_pred_layer_idc</w:t>
      </w:r>
      <w:proofErr w:type="gramStart"/>
      <w:r w:rsidRPr="008E14A4">
        <w:rPr>
          <w:bCs/>
        </w:rPr>
        <w:t>[ i</w:t>
      </w:r>
      <w:proofErr w:type="gramEnd"/>
      <w:r w:rsidRPr="008E14A4">
        <w:rPr>
          <w:bCs/>
        </w:rPr>
        <w:t> ]</w:t>
      </w:r>
      <w:r w:rsidRPr="008E14A4">
        <w:rPr>
          <w:lang w:eastAsia="ko-KR"/>
        </w:rPr>
        <w:t xml:space="preserve"> for each value of i in the range of 0 to NumActiveRefLayerPics</w:t>
      </w:r>
      <w:r w:rsidRPr="008E14A4">
        <w:rPr>
          <w:rFonts w:eastAsia="Batang"/>
          <w:bCs/>
          <w:lang w:eastAsia="ko-KR"/>
        </w:rPr>
        <w:t> − 1, inclusive</w:t>
      </w:r>
      <w:r w:rsidRPr="008E14A4">
        <w:rPr>
          <w:lang w:eastAsia="ko-KR"/>
        </w:rPr>
        <w:t>.</w:t>
      </w:r>
    </w:p>
    <w:p w:rsidR="004A66CB" w:rsidRPr="008E14A4" w:rsidRDefault="004A66CB" w:rsidP="004A66CB">
      <w:pPr>
        <w:rPr>
          <w:lang w:eastAsia="ko-KR"/>
        </w:rPr>
      </w:pPr>
      <w:r w:rsidRPr="008E14A4">
        <w:rPr>
          <w:lang w:eastAsia="ko-KR"/>
        </w:rPr>
        <w:t>It is a requirement of bitstream conformance that for each value of i in the range of 0 to NumActiveRefLayerPics − 1, inclusive, either of the following two conditions shall be true:</w:t>
      </w:r>
    </w:p>
    <w:p w:rsidR="004A66CB" w:rsidRPr="008E14A4" w:rsidRDefault="004A66CB" w:rsidP="004A66CB">
      <w:pPr>
        <w:tabs>
          <w:tab w:val="clear" w:pos="794"/>
          <w:tab w:val="clear" w:pos="1191"/>
          <w:tab w:val="clear" w:pos="1588"/>
          <w:tab w:val="clear" w:pos="1985"/>
        </w:tabs>
        <w:ind w:left="437" w:hanging="437"/>
        <w:rPr>
          <w:lang w:eastAsia="ko-KR"/>
        </w:rPr>
      </w:pPr>
      <w:r w:rsidRPr="008E14A4">
        <w:t>–</w:t>
      </w:r>
      <w:r w:rsidRPr="008E14A4">
        <w:tab/>
        <w:t>T</w:t>
      </w:r>
      <w:r w:rsidRPr="008E14A4">
        <w:rPr>
          <w:lang w:eastAsia="ko-KR"/>
        </w:rPr>
        <w:t>he value of max_tid_il_ref_pics_</w:t>
      </w:r>
      <w:proofErr w:type="gramStart"/>
      <w:r w:rsidRPr="008E14A4">
        <w:rPr>
          <w:lang w:eastAsia="ko-KR"/>
        </w:rPr>
        <w:t>plus1[</w:t>
      </w:r>
      <w:proofErr w:type="gramEnd"/>
      <w:r w:rsidRPr="008E14A4">
        <w:rPr>
          <w:lang w:eastAsia="ko-KR"/>
        </w:rPr>
        <w:t> </w:t>
      </w:r>
      <w:r w:rsidRPr="008E14A4">
        <w:t>LayerIdxInVps[ </w:t>
      </w:r>
      <w:r w:rsidRPr="008E14A4">
        <w:rPr>
          <w:lang w:eastAsia="ko-KR"/>
        </w:rPr>
        <w:t>RefPicLayerId[ i ] ] ] is greater than TemporalId.</w:t>
      </w:r>
    </w:p>
    <w:p w:rsidR="004A66CB" w:rsidRPr="008E14A4" w:rsidRDefault="004A66CB" w:rsidP="004A66CB">
      <w:pPr>
        <w:tabs>
          <w:tab w:val="clear" w:pos="794"/>
          <w:tab w:val="clear" w:pos="1191"/>
          <w:tab w:val="clear" w:pos="1588"/>
          <w:tab w:val="clear" w:pos="1985"/>
        </w:tabs>
        <w:ind w:left="437" w:hanging="437"/>
        <w:rPr>
          <w:lang w:eastAsia="ko-KR"/>
        </w:rPr>
      </w:pPr>
      <w:r w:rsidRPr="008E14A4">
        <w:t>–</w:t>
      </w:r>
      <w:r w:rsidRPr="008E14A4">
        <w:tab/>
        <w:t>T</w:t>
      </w:r>
      <w:r w:rsidRPr="008E14A4">
        <w:rPr>
          <w:lang w:eastAsia="ko-KR"/>
        </w:rPr>
        <w:t>he values of max_tid_il_ref_pics_plus1[ </w:t>
      </w:r>
      <w:r w:rsidRPr="008E14A4">
        <w:t>LayerIdxInVps[ </w:t>
      </w:r>
      <w:r w:rsidRPr="008E14A4">
        <w:rPr>
          <w:lang w:eastAsia="ko-KR"/>
        </w:rPr>
        <w:t>RefPicLayerId[ i ] ] ] and TemporalId are both equal to 0 and t</w:t>
      </w:r>
      <w:r w:rsidRPr="008E14A4">
        <w:t xml:space="preserve">he picture in the current access unit with nuh_layer_id equal to </w:t>
      </w:r>
      <w:r w:rsidRPr="008E14A4">
        <w:rPr>
          <w:lang w:eastAsia="ko-KR"/>
        </w:rPr>
        <w:t>RefPicLayerId[ i ] is an IRAP picture.</w:t>
      </w:r>
    </w:p>
    <w:p w:rsidR="004A66CB" w:rsidRPr="008E14A4" w:rsidRDefault="004A66CB" w:rsidP="004A66CB">
      <w:pPr>
        <w:rPr>
          <w:lang w:eastAsia="ko-KR"/>
        </w:rPr>
      </w:pPr>
      <w:r w:rsidRPr="008E14A4">
        <w:rPr>
          <w:lang w:eastAsia="ko-KR"/>
        </w:rPr>
        <w:t xml:space="preserve">It is a requirement of bitstream conformance that for each value of i in the range of 0 to NumActiveRefLayerPics − 1, inclusive, the value of </w:t>
      </w:r>
      <w:r w:rsidRPr="008E14A4">
        <w:rPr>
          <w:rFonts w:eastAsia="Batang"/>
          <w:bCs/>
          <w:lang w:eastAsia="ko-KR"/>
        </w:rPr>
        <w:t>SamplePredEnabledFlag</w:t>
      </w:r>
      <w:r w:rsidRPr="008E14A4">
        <w:t>[ nuh_layer_id ]</w:t>
      </w:r>
      <w:r w:rsidRPr="008E14A4">
        <w:rPr>
          <w:rFonts w:eastAsia="Batang"/>
          <w:bCs/>
          <w:lang w:eastAsia="ko-KR"/>
        </w:rPr>
        <w:t> [ RefPicLayerId[ i ] ] or MotionPredEnabledFlag</w:t>
      </w:r>
      <w:r w:rsidRPr="008E14A4">
        <w:t>[ nuh_layer_id ]</w:t>
      </w:r>
      <w:r w:rsidRPr="008E14A4">
        <w:rPr>
          <w:rFonts w:eastAsia="Batang"/>
          <w:bCs/>
          <w:lang w:eastAsia="ko-KR"/>
        </w:rPr>
        <w:t> [ RefPicLayerId[ i ] ] shall be equal to 1.</w:t>
      </w:r>
    </w:p>
    <w:p w:rsidR="004A66CB" w:rsidRPr="008E14A4" w:rsidRDefault="004A66CB" w:rsidP="004A66CB">
      <w:pPr>
        <w:rPr>
          <w:lang w:eastAsia="ko-KR"/>
        </w:rPr>
      </w:pPr>
      <w:r w:rsidRPr="008E14A4">
        <w:rPr>
          <w:highlight w:val="yellow"/>
          <w:lang w:eastAsia="ko-KR"/>
        </w:rPr>
        <w:t>[Ed. (JB): In future extensions, the above requirement may be changed. (YK): Just to understand: in which scenarios this requirement may be changed?</w:t>
      </w:r>
      <w:r>
        <w:rPr>
          <w:highlight w:val="yellow"/>
          <w:lang w:eastAsia="ko-KR"/>
        </w:rPr>
        <w:t xml:space="preserve"> (MH): If a new inter-layer prediction type is introduced in a future extension, there may be a reference layer which is only used as reference for this new inter-layer prediction type but not for inter-layer sample or motion prediction.</w:t>
      </w:r>
      <w:r w:rsidRPr="008E14A4">
        <w:rPr>
          <w:highlight w:val="yellow"/>
          <w:lang w:eastAsia="ko-KR"/>
        </w:rPr>
        <w:t>]</w:t>
      </w:r>
    </w:p>
    <w:p w:rsidR="004A66CB" w:rsidRPr="008E14A4" w:rsidRDefault="004A66CB" w:rsidP="004A66CB">
      <w:pPr>
        <w:rPr>
          <w:lang w:eastAsia="ko-KR"/>
        </w:rPr>
      </w:pPr>
      <w:proofErr w:type="gramStart"/>
      <w:r w:rsidRPr="008E14A4">
        <w:rPr>
          <w:b/>
          <w:lang w:eastAsia="ko-KR"/>
        </w:rPr>
        <w:t>inter_layer_sample_pred_only_flag</w:t>
      </w:r>
      <w:proofErr w:type="gramEnd"/>
      <w:r w:rsidRPr="008E14A4">
        <w:rPr>
          <w:lang w:eastAsia="ko-KR"/>
        </w:rPr>
        <w:t xml:space="preserve"> equal to 1 specifies that inter prediction is not used in decoding of the current picture. </w:t>
      </w:r>
      <w:proofErr w:type="gramStart"/>
      <w:r w:rsidRPr="008E14A4">
        <w:rPr>
          <w:lang w:eastAsia="ko-KR"/>
        </w:rPr>
        <w:t>inter_layer_</w:t>
      </w:r>
      <w:r>
        <w:rPr>
          <w:lang w:eastAsia="ko-KR"/>
        </w:rPr>
        <w:t>sample_</w:t>
      </w:r>
      <w:r w:rsidRPr="008E14A4">
        <w:rPr>
          <w:lang w:eastAsia="ko-KR"/>
        </w:rPr>
        <w:t>pred_only_flag</w:t>
      </w:r>
      <w:proofErr w:type="gramEnd"/>
      <w:r w:rsidRPr="008E14A4">
        <w:rPr>
          <w:lang w:eastAsia="ko-KR"/>
        </w:rPr>
        <w:t xml:space="preserve"> equal to 0 specifies that inter prediction may be used in decoding of the current picture. When not present, the value of inter_layer_sample_pred_only_flag is inferred to be equal to 0.</w:t>
      </w:r>
    </w:p>
    <w:p w:rsidR="004A66CB" w:rsidRPr="008E14A4" w:rsidRDefault="004A66CB" w:rsidP="004A66CB">
      <w:pPr>
        <w:rPr>
          <w:rFonts w:eastAsia="Batang"/>
          <w:bCs/>
          <w:lang w:eastAsia="ko-KR"/>
        </w:rPr>
      </w:pPr>
      <w:r w:rsidRPr="008E14A4">
        <w:rPr>
          <w:rFonts w:eastAsia="Batang"/>
          <w:bCs/>
          <w:lang w:eastAsia="ko-KR"/>
        </w:rPr>
        <w:t>The variable InterRefEnabledInRPLFlag is derived as follows</w:t>
      </w:r>
      <w:proofErr w:type="gramStart"/>
      <w:r w:rsidRPr="008E14A4">
        <w:rPr>
          <w:rFonts w:eastAsia="Batang"/>
          <w:bCs/>
          <w:lang w:eastAsia="ko-KR"/>
        </w:rPr>
        <w:t>:.</w:t>
      </w:r>
      <w:proofErr w:type="gramEnd"/>
    </w:p>
    <w:p w:rsidR="004A66CB" w:rsidRPr="008E14A4" w:rsidRDefault="004A66CB" w:rsidP="004A66CB">
      <w:pPr>
        <w:ind w:left="437" w:hanging="437"/>
        <w:rPr>
          <w:rFonts w:eastAsia="Batang"/>
          <w:bCs/>
          <w:lang w:eastAsia="ko-KR"/>
        </w:rPr>
      </w:pPr>
      <w:r w:rsidRPr="008E14A4">
        <w:t>–</w:t>
      </w:r>
      <w:r w:rsidRPr="008E14A4">
        <w:tab/>
      </w:r>
      <w:r w:rsidRPr="008E14A4">
        <w:rPr>
          <w:rFonts w:eastAsia="Batang"/>
          <w:bCs/>
          <w:lang w:eastAsia="ko-KR"/>
        </w:rPr>
        <w:t xml:space="preserve">If </w:t>
      </w:r>
      <w:proofErr w:type="gramStart"/>
      <w:r w:rsidRPr="008E14A4">
        <w:rPr>
          <w:lang w:eastAsia="ko-KR"/>
        </w:rPr>
        <w:t>NumSamplePredRefLayers</w:t>
      </w:r>
      <w:r w:rsidRPr="008E14A4">
        <w:rPr>
          <w:rFonts w:eastAsia="Batang"/>
          <w:bCs/>
          <w:lang w:eastAsia="ko-KR"/>
        </w:rPr>
        <w:t>[</w:t>
      </w:r>
      <w:proofErr w:type="gramEnd"/>
      <w:r w:rsidRPr="008E14A4">
        <w:rPr>
          <w:rFonts w:eastAsia="Batang"/>
          <w:bCs/>
          <w:lang w:eastAsia="ko-KR"/>
        </w:rPr>
        <w:t xml:space="preserve"> nuh_layer_id ] is greater than 0 and NumActiveRefLayerPics is greater than 0, </w:t>
      </w:r>
      <w:r w:rsidRPr="008E14A4">
        <w:t>InterRefEnabledInRPLFlag</w:t>
      </w:r>
      <w:r w:rsidRPr="008E14A4">
        <w:rPr>
          <w:rFonts w:eastAsia="Batang"/>
          <w:bCs/>
          <w:lang w:eastAsia="ko-KR"/>
        </w:rPr>
        <w:t xml:space="preserve"> is set equal to </w:t>
      </w:r>
      <w:r w:rsidRPr="008E14A4">
        <w:t>!inter_layer_sample_pred_only_flag.</w:t>
      </w:r>
    </w:p>
    <w:p w:rsidR="004A66CB" w:rsidRPr="008E14A4" w:rsidRDefault="004A66CB" w:rsidP="004A66CB">
      <w:pPr>
        <w:ind w:left="437" w:hanging="437"/>
        <w:rPr>
          <w:lang w:eastAsia="ko-KR"/>
        </w:rPr>
      </w:pPr>
      <w:r w:rsidRPr="008E14A4">
        <w:t>–</w:t>
      </w:r>
      <w:r w:rsidRPr="008E14A4">
        <w:tab/>
      </w:r>
      <w:r w:rsidRPr="008E14A4">
        <w:rPr>
          <w:rFonts w:eastAsia="Batang"/>
          <w:bCs/>
          <w:lang w:eastAsia="ko-KR"/>
        </w:rPr>
        <w:t xml:space="preserve">Otherwise, </w:t>
      </w:r>
      <w:r w:rsidRPr="008E14A4">
        <w:rPr>
          <w:lang w:eastAsia="ko-KR"/>
        </w:rPr>
        <w:t>InterRefEnabledInRPLFlag</w:t>
      </w:r>
      <w:r w:rsidRPr="008E14A4">
        <w:rPr>
          <w:rFonts w:eastAsia="Batang"/>
          <w:bCs/>
          <w:lang w:eastAsia="ko-KR"/>
        </w:rPr>
        <w:t xml:space="preserve"> is set equal to 1 </w:t>
      </w:r>
    </w:p>
    <w:p w:rsidR="004A66CB" w:rsidRPr="008E14A4" w:rsidRDefault="004A66CB" w:rsidP="004A66CB">
      <w:proofErr w:type="gramStart"/>
      <w:r w:rsidRPr="008E14A4">
        <w:rPr>
          <w:b/>
        </w:rPr>
        <w:t>alt_collocated_indication_flag</w:t>
      </w:r>
      <w:proofErr w:type="gramEnd"/>
      <w:r w:rsidRPr="008E14A4">
        <w:t xml:space="preserve"> equal to 0 specifies that</w:t>
      </w:r>
      <w:r w:rsidRPr="008E14A4">
        <w:rPr>
          <w:lang w:eastAsia="ko-KR"/>
        </w:rPr>
        <w:t xml:space="preserve"> </w:t>
      </w:r>
      <w:r w:rsidRPr="008E14A4">
        <w:t xml:space="preserve">a collocated picture for temporal motion vector prediction is indicated by collocated_from_l0_flag, when present, and collocated_ref_idx. </w:t>
      </w:r>
      <w:proofErr w:type="gramStart"/>
      <w:r w:rsidRPr="008E14A4">
        <w:t>alt_collocated_indication_flag</w:t>
      </w:r>
      <w:proofErr w:type="gramEnd"/>
      <w:r w:rsidRPr="008E14A4">
        <w:t xml:space="preserve"> equal to 1 specifies that</w:t>
      </w:r>
      <w:r w:rsidRPr="008E14A4">
        <w:rPr>
          <w:lang w:eastAsia="ko-KR"/>
        </w:rPr>
        <w:t xml:space="preserve"> </w:t>
      </w:r>
      <w:r w:rsidRPr="008E14A4">
        <w:t>a collocated picture for temporal motion vector prediction is indicated by collocated_ref_layer_idx. When alt_collocated_indication_flag is not present, it is inferred to be equal to 0.</w:t>
      </w:r>
    </w:p>
    <w:p w:rsidR="004A66CB" w:rsidRPr="008E14A4" w:rsidRDefault="004A66CB" w:rsidP="004A66CB">
      <w:r w:rsidRPr="008E14A4">
        <w:t>It is a requirement of bitstream conformance that the value of alt_collocated_indication_flag shall be the same for all slices of a coded picture.</w:t>
      </w:r>
    </w:p>
    <w:p w:rsidR="004A66CB" w:rsidRPr="008E14A4" w:rsidRDefault="004A66CB" w:rsidP="004A66CB">
      <w:pPr>
        <w:rPr>
          <w:rFonts w:eastAsia="Batang"/>
          <w:bCs/>
          <w:lang w:eastAsia="ko-KR"/>
        </w:rPr>
      </w:pPr>
      <w:proofErr w:type="gramStart"/>
      <w:r w:rsidRPr="008E14A4">
        <w:rPr>
          <w:b/>
        </w:rPr>
        <w:t>collocated_ref_layer_idx</w:t>
      </w:r>
      <w:proofErr w:type="gramEnd"/>
      <w:r w:rsidRPr="008E14A4">
        <w:t xml:space="preserve"> specifies the collocated picture for temporal motion vector prediction as specified in subclause 8.5.3.2.7. When alt_collocated_indication_flag is equal to 1 and </w:t>
      </w:r>
      <w:r w:rsidRPr="008E14A4">
        <w:rPr>
          <w:rFonts w:eastAsia="Batang"/>
          <w:bCs/>
          <w:lang w:eastAsia="ko-KR"/>
        </w:rPr>
        <w:t>Num</w:t>
      </w:r>
      <w:r>
        <w:rPr>
          <w:rFonts w:eastAsia="Batang"/>
          <w:bCs/>
          <w:lang w:eastAsia="ko-KR"/>
        </w:rPr>
        <w:t>Active</w:t>
      </w:r>
      <w:r w:rsidRPr="008E14A4">
        <w:rPr>
          <w:rFonts w:eastAsia="Batang"/>
          <w:bCs/>
          <w:lang w:eastAsia="ko-KR"/>
        </w:rPr>
        <w:t xml:space="preserve">MotionPredRefLayers is equal to 1, collocated_ref_layer_idx is inferred to be equal to 0. </w:t>
      </w:r>
      <w:proofErr w:type="gramStart"/>
      <w:r w:rsidRPr="008E14A4">
        <w:rPr>
          <w:rFonts w:eastAsia="Batang"/>
          <w:bCs/>
          <w:lang w:eastAsia="ko-KR"/>
        </w:rPr>
        <w:t>collocated_ref_layer_idx</w:t>
      </w:r>
      <w:proofErr w:type="gramEnd"/>
      <w:r w:rsidRPr="008E14A4">
        <w:rPr>
          <w:rFonts w:eastAsia="Batang"/>
          <w:bCs/>
          <w:lang w:eastAsia="ko-KR"/>
        </w:rPr>
        <w:t xml:space="preserve"> shall be in the range of 0 to Num</w:t>
      </w:r>
      <w:r>
        <w:rPr>
          <w:rFonts w:eastAsia="Batang"/>
          <w:bCs/>
          <w:lang w:eastAsia="ko-KR"/>
        </w:rPr>
        <w:t>Active</w:t>
      </w:r>
      <w:r w:rsidRPr="008E14A4">
        <w:rPr>
          <w:rFonts w:eastAsia="Batang"/>
          <w:bCs/>
          <w:lang w:eastAsia="ko-KR"/>
        </w:rPr>
        <w:t>MotionPredRefLayers – 1, inclusive.</w:t>
      </w:r>
    </w:p>
    <w:p w:rsidR="004A66CB" w:rsidRDefault="004A66CB" w:rsidP="004A66CB">
      <w:pPr>
        <w:pStyle w:val="3N"/>
        <w:rPr>
          <w:ins w:id="1384" w:author="Jianle" w:date="2013-07-21T20:16:00Z"/>
          <w:rFonts w:eastAsia="Batang"/>
          <w:bCs/>
          <w:lang w:eastAsia="ko-KR"/>
        </w:rPr>
      </w:pPr>
      <w:r w:rsidRPr="008E14A4">
        <w:rPr>
          <w:rFonts w:eastAsia="Batang"/>
          <w:bCs/>
          <w:lang w:eastAsia="ko-KR"/>
        </w:rPr>
        <w:t>It is a requirement of bitstream conformance that the picture referred to by collocated_ref_layer_idx shall be the same for all slices of a coded picture.</w:t>
      </w:r>
    </w:p>
    <w:p w:rsidR="00424A5C" w:rsidRPr="00424A5C" w:rsidRDefault="00424A5C" w:rsidP="004A66CB">
      <w:pPr>
        <w:pStyle w:val="3N"/>
      </w:pPr>
      <w:ins w:id="1385" w:author="Jianle" w:date="2013-07-21T20:16:00Z">
        <w:r w:rsidRPr="00EC4E69">
          <w:rPr>
            <w:rFonts w:eastAsia="Batang"/>
            <w:bCs/>
            <w:highlight w:val="green"/>
            <w:lang w:eastAsia="ko-KR"/>
          </w:rPr>
          <w:t xml:space="preserve">It is a requirement of bitstream conformance that </w:t>
        </w:r>
      </w:ins>
      <w:ins w:id="1386" w:author="Jianle" w:date="2013-07-21T20:24:00Z">
        <w:r w:rsidRPr="00EC4E69">
          <w:rPr>
            <w:rFonts w:eastAsia="Batang"/>
            <w:bCs/>
            <w:highlight w:val="green"/>
            <w:lang w:eastAsia="ko-KR"/>
          </w:rPr>
          <w:t xml:space="preserve">when </w:t>
        </w:r>
      </w:ins>
      <w:ins w:id="1387" w:author="Jianle" w:date="2013-07-21T20:16:00Z">
        <w:r w:rsidRPr="00EC4E69">
          <w:rPr>
            <w:rFonts w:eastAsia="Batang"/>
            <w:bCs/>
            <w:highlight w:val="green"/>
            <w:lang w:eastAsia="ko-KR"/>
          </w:rPr>
          <w:t xml:space="preserve">the picture referred to by collocated_ref_layer_idx </w:t>
        </w:r>
      </w:ins>
      <w:ins w:id="1388" w:author="Jianle" w:date="2013-07-21T20:24:00Z">
        <w:r w:rsidRPr="00EC4E69">
          <w:rPr>
            <w:rFonts w:eastAsia="Batang"/>
            <w:bCs/>
            <w:highlight w:val="green"/>
            <w:lang w:eastAsia="ko-KR"/>
          </w:rPr>
          <w:t xml:space="preserve">is </w:t>
        </w:r>
      </w:ins>
      <w:ins w:id="1389" w:author="Jianle" w:date="2013-07-21T20:25:00Z">
        <w:r w:rsidRPr="00EC4E69">
          <w:rPr>
            <w:rFonts w:eastAsia="Batang"/>
            <w:bCs/>
            <w:highlight w:val="green"/>
            <w:lang w:eastAsia="ko-KR"/>
          </w:rPr>
          <w:t xml:space="preserve">a re-sampled </w:t>
        </w:r>
      </w:ins>
      <w:ins w:id="1390" w:author="Jianle" w:date="2013-07-21T23:20:00Z">
        <w:r w:rsidR="00D00707">
          <w:rPr>
            <w:rFonts w:eastAsia="Batang"/>
            <w:bCs/>
            <w:highlight w:val="green"/>
            <w:lang w:eastAsia="ko-KR"/>
          </w:rPr>
          <w:t xml:space="preserve">interlayer </w:t>
        </w:r>
      </w:ins>
      <w:ins w:id="1391" w:author="Jianle" w:date="2013-07-21T20:25:00Z">
        <w:r w:rsidRPr="00EC4E69">
          <w:rPr>
            <w:rFonts w:eastAsia="Batang"/>
            <w:bCs/>
            <w:highlight w:val="green"/>
            <w:lang w:eastAsia="ko-KR"/>
          </w:rPr>
          <w:t xml:space="preserve">picture that is </w:t>
        </w:r>
      </w:ins>
      <w:ins w:id="1392" w:author="Jianle" w:date="2013-07-21T20:24:00Z">
        <w:r w:rsidRPr="00EC4E69">
          <w:rPr>
            <w:rFonts w:eastAsia="Batang"/>
            <w:bCs/>
            <w:highlight w:val="green"/>
            <w:lang w:eastAsia="ko-KR"/>
          </w:rPr>
          <w:t xml:space="preserve">derived </w:t>
        </w:r>
      </w:ins>
      <w:ins w:id="1393" w:author="Jianle" w:date="2013-07-21T20:25:00Z">
        <w:r w:rsidRPr="00EC4E69">
          <w:rPr>
            <w:rFonts w:eastAsia="Batang"/>
            <w:bCs/>
            <w:highlight w:val="green"/>
            <w:lang w:eastAsia="ko-KR"/>
          </w:rPr>
          <w:t>in subclause</w:t>
        </w:r>
      </w:ins>
      <w:ins w:id="1394" w:author="Jianle" w:date="2013-07-21T20:29:00Z">
        <w:r w:rsidR="006637B0" w:rsidRPr="00EC4E69">
          <w:rPr>
            <w:rFonts w:eastAsia="Batang"/>
            <w:bCs/>
            <w:highlight w:val="green"/>
            <w:lang w:eastAsia="ko-KR"/>
          </w:rPr>
          <w:t xml:space="preserve"> </w:t>
        </w:r>
      </w:ins>
      <w:ins w:id="1395" w:author="Jianle" w:date="2013-07-21T20:30:00Z">
        <w:r w:rsidR="006637B0" w:rsidRPr="00EC4E69">
          <w:rPr>
            <w:rFonts w:eastAsia="Batang"/>
            <w:bCs/>
            <w:highlight w:val="green"/>
            <w:lang w:eastAsia="ko-KR"/>
          </w:rPr>
          <w:fldChar w:fldCharType="begin"/>
        </w:r>
        <w:r w:rsidR="006637B0" w:rsidRPr="00EC4E69">
          <w:rPr>
            <w:rFonts w:eastAsia="Batang"/>
            <w:bCs/>
            <w:highlight w:val="green"/>
            <w:lang w:eastAsia="ko-KR"/>
          </w:rPr>
          <w:instrText xml:space="preserve"> REF _Ref362201938 \r \h </w:instrText>
        </w:r>
      </w:ins>
      <w:r w:rsidR="00EC4E69">
        <w:rPr>
          <w:rFonts w:eastAsia="Batang"/>
          <w:bCs/>
          <w:highlight w:val="green"/>
          <w:lang w:eastAsia="ko-KR"/>
        </w:rPr>
        <w:instrText xml:space="preserve"> \* MERGEFORMAT </w:instrText>
      </w:r>
      <w:r w:rsidR="006637B0" w:rsidRPr="00EC4E69">
        <w:rPr>
          <w:rFonts w:eastAsia="Batang"/>
          <w:bCs/>
          <w:highlight w:val="green"/>
          <w:lang w:eastAsia="ko-KR"/>
        </w:rPr>
      </w:r>
      <w:r w:rsidR="006637B0" w:rsidRPr="00EC4E69">
        <w:rPr>
          <w:rFonts w:eastAsia="Batang"/>
          <w:bCs/>
          <w:highlight w:val="green"/>
          <w:lang w:eastAsia="ko-KR"/>
        </w:rPr>
        <w:fldChar w:fldCharType="separate"/>
      </w:r>
      <w:ins w:id="1396" w:author="Jianle" w:date="2013-07-21T20:30:00Z">
        <w:r w:rsidR="006637B0" w:rsidRPr="00EC4E69">
          <w:rPr>
            <w:rFonts w:eastAsia="Batang"/>
            <w:bCs/>
            <w:highlight w:val="green"/>
            <w:lang w:eastAsia="ko-KR"/>
          </w:rPr>
          <w:t>H.8.1.4</w:t>
        </w:r>
        <w:r w:rsidR="006637B0" w:rsidRPr="00EC4E69">
          <w:rPr>
            <w:rFonts w:eastAsia="Batang"/>
            <w:bCs/>
            <w:highlight w:val="green"/>
            <w:lang w:eastAsia="ko-KR"/>
          </w:rPr>
          <w:fldChar w:fldCharType="end"/>
        </w:r>
      </w:ins>
      <w:ins w:id="1397" w:author="Jianle" w:date="2013-07-21T20:26:00Z">
        <w:r w:rsidRPr="00EC4E69">
          <w:rPr>
            <w:rFonts w:eastAsia="Batang"/>
            <w:bCs/>
            <w:highlight w:val="green"/>
            <w:lang w:eastAsia="ko-KR"/>
          </w:rPr>
          <w:t>, all slices</w:t>
        </w:r>
        <w:r w:rsidR="006637B0" w:rsidRPr="00EC4E69">
          <w:rPr>
            <w:rFonts w:eastAsia="Batang"/>
            <w:bCs/>
            <w:highlight w:val="green"/>
            <w:lang w:eastAsia="ko-KR"/>
          </w:rPr>
          <w:t xml:space="preserve"> in the </w:t>
        </w:r>
      </w:ins>
      <w:ins w:id="1398" w:author="Jianle" w:date="2013-07-21T20:33:00Z">
        <w:r w:rsidR="00EC4E69" w:rsidRPr="00EC4E69">
          <w:rPr>
            <w:rFonts w:eastAsia="Batang"/>
            <w:bCs/>
            <w:highlight w:val="green"/>
            <w:lang w:eastAsia="ko-KR"/>
          </w:rPr>
          <w:t xml:space="preserve">corresponding </w:t>
        </w:r>
      </w:ins>
      <w:ins w:id="1399" w:author="Jianle" w:date="2013-07-21T20:26:00Z">
        <w:r w:rsidR="006637B0" w:rsidRPr="00EC4E69">
          <w:rPr>
            <w:rFonts w:eastAsia="Batang"/>
            <w:bCs/>
            <w:highlight w:val="green"/>
            <w:lang w:eastAsia="ko-KR"/>
          </w:rPr>
          <w:t>reference layer picture</w:t>
        </w:r>
      </w:ins>
      <w:ins w:id="1400" w:author="Jianle" w:date="2013-07-22T01:27:00Z">
        <w:r w:rsidR="008D5288">
          <w:rPr>
            <w:rFonts w:eastAsia="Batang"/>
            <w:bCs/>
            <w:highlight w:val="green"/>
            <w:lang w:eastAsia="ko-KR"/>
          </w:rPr>
          <w:t>, which</w:t>
        </w:r>
      </w:ins>
      <w:ins w:id="1401" w:author="Jianle" w:date="2013-07-21T20:32:00Z">
        <w:r w:rsidR="006637B0" w:rsidRPr="00EC4E69">
          <w:rPr>
            <w:rFonts w:eastAsia="Batang"/>
            <w:bCs/>
            <w:highlight w:val="green"/>
            <w:lang w:eastAsia="ko-KR"/>
          </w:rPr>
          <w:t xml:space="preserve"> </w:t>
        </w:r>
      </w:ins>
      <w:ins w:id="1402" w:author="Jianle" w:date="2013-07-22T01:27:00Z">
        <w:r w:rsidR="008D5288">
          <w:rPr>
            <w:rFonts w:eastAsia="Batang"/>
            <w:bCs/>
            <w:highlight w:val="green"/>
            <w:lang w:eastAsia="ko-KR"/>
          </w:rPr>
          <w:t xml:space="preserve">is </w:t>
        </w:r>
      </w:ins>
      <w:ins w:id="1403" w:author="Jianle" w:date="2013-07-21T20:32:00Z">
        <w:r w:rsidR="006637B0" w:rsidRPr="00EC4E69">
          <w:rPr>
            <w:rFonts w:eastAsia="Batang"/>
            <w:bCs/>
            <w:highlight w:val="green"/>
            <w:lang w:eastAsia="ko-KR"/>
          </w:rPr>
          <w:t xml:space="preserve">used as input of subclause </w:t>
        </w:r>
        <w:r w:rsidR="006637B0" w:rsidRPr="00EC4E69">
          <w:rPr>
            <w:rFonts w:eastAsia="Batang"/>
            <w:bCs/>
            <w:highlight w:val="green"/>
            <w:lang w:eastAsia="ko-KR"/>
          </w:rPr>
          <w:fldChar w:fldCharType="begin"/>
        </w:r>
        <w:r w:rsidR="006637B0" w:rsidRPr="00EC4E69">
          <w:rPr>
            <w:rFonts w:eastAsia="Batang"/>
            <w:bCs/>
            <w:highlight w:val="green"/>
            <w:lang w:eastAsia="ko-KR"/>
          </w:rPr>
          <w:instrText xml:space="preserve"> REF _Ref362201938 \r \h </w:instrText>
        </w:r>
      </w:ins>
      <w:r w:rsidR="00EC4E69">
        <w:rPr>
          <w:rFonts w:eastAsia="Batang"/>
          <w:bCs/>
          <w:highlight w:val="green"/>
          <w:lang w:eastAsia="ko-KR"/>
        </w:rPr>
        <w:instrText xml:space="preserve"> \* MERGEFORMAT </w:instrText>
      </w:r>
      <w:r w:rsidR="006637B0" w:rsidRPr="00EC4E69">
        <w:rPr>
          <w:rFonts w:eastAsia="Batang"/>
          <w:bCs/>
          <w:highlight w:val="green"/>
          <w:lang w:eastAsia="ko-KR"/>
        </w:rPr>
      </w:r>
      <w:ins w:id="1404" w:author="Jianle" w:date="2013-07-21T20:32:00Z">
        <w:r w:rsidR="006637B0" w:rsidRPr="00EC4E69">
          <w:rPr>
            <w:rFonts w:eastAsia="Batang"/>
            <w:bCs/>
            <w:highlight w:val="green"/>
            <w:lang w:eastAsia="ko-KR"/>
          </w:rPr>
          <w:fldChar w:fldCharType="separate"/>
        </w:r>
        <w:r w:rsidR="006637B0" w:rsidRPr="00EC4E69">
          <w:rPr>
            <w:rFonts w:eastAsia="Batang"/>
            <w:bCs/>
            <w:highlight w:val="green"/>
            <w:lang w:eastAsia="ko-KR"/>
          </w:rPr>
          <w:t>H.8.1.4</w:t>
        </w:r>
        <w:r w:rsidR="006637B0" w:rsidRPr="00EC4E69">
          <w:rPr>
            <w:rFonts w:eastAsia="Batang"/>
            <w:bCs/>
            <w:highlight w:val="green"/>
            <w:lang w:eastAsia="ko-KR"/>
          </w:rPr>
          <w:fldChar w:fldCharType="end"/>
        </w:r>
      </w:ins>
      <w:ins w:id="1405" w:author="Jianle" w:date="2013-07-21T20:33:00Z">
        <w:r w:rsidR="00EC4E69" w:rsidRPr="00EC4E69">
          <w:rPr>
            <w:rFonts w:eastAsia="Batang"/>
            <w:bCs/>
            <w:highlight w:val="green"/>
            <w:lang w:eastAsia="ko-KR"/>
          </w:rPr>
          <w:t xml:space="preserve"> </w:t>
        </w:r>
      </w:ins>
      <w:ins w:id="1406" w:author="Jianle" w:date="2013-07-21T23:20:00Z">
        <w:r w:rsidR="00D00707">
          <w:rPr>
            <w:rFonts w:eastAsia="Batang"/>
            <w:bCs/>
            <w:highlight w:val="green"/>
            <w:lang w:eastAsia="ko-KR"/>
          </w:rPr>
          <w:t>to derive the re</w:t>
        </w:r>
      </w:ins>
      <w:ins w:id="1407" w:author="Jianle" w:date="2013-07-21T23:21:00Z">
        <w:r w:rsidR="00D00707">
          <w:rPr>
            <w:rFonts w:eastAsia="Batang"/>
            <w:bCs/>
            <w:highlight w:val="green"/>
            <w:lang w:eastAsia="ko-KR"/>
          </w:rPr>
          <w:t>sample interlayer refernce picture</w:t>
        </w:r>
      </w:ins>
      <w:ins w:id="1408" w:author="Jianle" w:date="2013-07-22T01:27:00Z">
        <w:r w:rsidR="008D5288">
          <w:rPr>
            <w:rFonts w:eastAsia="Batang"/>
            <w:bCs/>
            <w:highlight w:val="green"/>
            <w:lang w:eastAsia="ko-KR"/>
          </w:rPr>
          <w:t>,</w:t>
        </w:r>
      </w:ins>
      <w:ins w:id="1409" w:author="Jianle" w:date="2013-07-21T23:21:00Z">
        <w:r w:rsidR="00D00707">
          <w:rPr>
            <w:rFonts w:eastAsia="Batang"/>
            <w:bCs/>
            <w:highlight w:val="green"/>
            <w:lang w:eastAsia="ko-KR"/>
          </w:rPr>
          <w:t xml:space="preserve"> </w:t>
        </w:r>
      </w:ins>
      <w:ins w:id="1410" w:author="Jianle" w:date="2013-07-21T20:26:00Z">
        <w:r w:rsidR="006637B0" w:rsidRPr="00EC4E69">
          <w:rPr>
            <w:rFonts w:eastAsia="Batang"/>
            <w:bCs/>
            <w:highlight w:val="green"/>
            <w:lang w:eastAsia="ko-KR"/>
          </w:rPr>
          <w:t>shall have</w:t>
        </w:r>
      </w:ins>
      <w:ins w:id="1411" w:author="Jianle" w:date="2013-07-22T01:27:00Z">
        <w:r w:rsidR="008D5288">
          <w:rPr>
            <w:rFonts w:eastAsia="Batang"/>
            <w:bCs/>
            <w:highlight w:val="green"/>
            <w:lang w:eastAsia="ko-KR"/>
          </w:rPr>
          <w:t xml:space="preserve"> identical slice type,</w:t>
        </w:r>
      </w:ins>
      <w:ins w:id="1412" w:author="Jianle" w:date="2013-07-21T20:26:00Z">
        <w:r w:rsidR="006637B0" w:rsidRPr="00EC4E69">
          <w:rPr>
            <w:rFonts w:eastAsia="Batang"/>
            <w:bCs/>
            <w:highlight w:val="green"/>
            <w:lang w:eastAsia="ko-KR"/>
          </w:rPr>
          <w:t xml:space="preserve"> identical reference pic</w:t>
        </w:r>
      </w:ins>
      <w:ins w:id="1413" w:author="Jianle" w:date="2013-07-21T20:27:00Z">
        <w:r w:rsidR="006637B0" w:rsidRPr="00EC4E69">
          <w:rPr>
            <w:rFonts w:eastAsia="Batang"/>
            <w:bCs/>
            <w:highlight w:val="green"/>
            <w:lang w:eastAsia="ko-KR"/>
          </w:rPr>
          <w:t xml:space="preserve">ture list 0 and </w:t>
        </w:r>
      </w:ins>
      <w:ins w:id="1414" w:author="Jianle" w:date="2013-07-21T20:28:00Z">
        <w:r w:rsidR="006637B0" w:rsidRPr="00EC4E69">
          <w:rPr>
            <w:rFonts w:eastAsia="Batang"/>
            <w:bCs/>
            <w:highlight w:val="green"/>
            <w:lang w:eastAsia="ko-KR"/>
          </w:rPr>
          <w:t xml:space="preserve">identical </w:t>
        </w:r>
      </w:ins>
      <w:ins w:id="1415" w:author="Jianle" w:date="2013-07-21T20:33:00Z">
        <w:r w:rsidR="00EC4E69" w:rsidRPr="00EC4E69">
          <w:rPr>
            <w:rFonts w:eastAsia="Batang"/>
            <w:bCs/>
            <w:highlight w:val="green"/>
            <w:lang w:eastAsia="ko-KR"/>
          </w:rPr>
          <w:t>refernce picture list 1.</w:t>
        </w:r>
      </w:ins>
    </w:p>
    <w:p w:rsidR="00827F83" w:rsidRPr="001533A7" w:rsidRDefault="00827F83" w:rsidP="003D5EF6">
      <w:pPr>
        <w:pStyle w:val="Annex5"/>
        <w:ind w:left="2232"/>
      </w:pPr>
      <w:bookmarkStart w:id="1416" w:name="_Ref348090415"/>
      <w:r w:rsidRPr="001533A7">
        <w:t>Reference picture list modification semantics</w:t>
      </w:r>
      <w:bookmarkEnd w:id="1416"/>
    </w:p>
    <w:p w:rsidR="00827F83"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7</w:t>
      </w:r>
      <w:r w:rsidRPr="003D5EF6">
        <w:rPr>
          <w:highlight w:val="yellow"/>
          <w:lang w:val="en-CA"/>
        </w:rPr>
        <w:t>.</w:t>
      </w:r>
      <w:r w:rsidR="002F6AC0" w:rsidRPr="003D5EF6">
        <w:rPr>
          <w:highlight w:val="yellow"/>
          <w:lang w:val="en-CA"/>
        </w:rPr>
        <w:t>2</w:t>
      </w:r>
      <w:r w:rsidR="002F6AC0" w:rsidRPr="003D5EF6">
        <w:rPr>
          <w:lang w:val="en-CA"/>
        </w:rPr>
        <w:t xml:space="preserve"> </w:t>
      </w:r>
      <w:r w:rsidR="00393EDE" w:rsidRPr="003D5EF6">
        <w:rPr>
          <w:lang w:val="en-CA"/>
        </w:rPr>
        <w:t>apply</w:t>
      </w:r>
      <w:r w:rsidR="004A66CB" w:rsidRPr="008E14A4">
        <w:t xml:space="preserve"> with following modifications</w:t>
      </w:r>
      <w:r w:rsidR="00393EDE" w:rsidRPr="003D5EF6">
        <w:rPr>
          <w:lang w:val="en-CA"/>
        </w:rPr>
        <w:t>.</w:t>
      </w:r>
    </w:p>
    <w:p w:rsidR="004A66CB" w:rsidRPr="004A66CB" w:rsidRDefault="004A66CB" w:rsidP="004A66CB">
      <w:pPr>
        <w:tabs>
          <w:tab w:val="clear" w:pos="794"/>
          <w:tab w:val="left" w:pos="567"/>
        </w:tabs>
        <w:ind w:left="426" w:hanging="426"/>
        <w:rPr>
          <w:szCs w:val="22"/>
        </w:rPr>
      </w:pPr>
      <w:r w:rsidRPr="008E14A4">
        <w:t>–</w:t>
      </w:r>
      <w:r w:rsidRPr="008E14A4">
        <w:tab/>
      </w:r>
      <w:r w:rsidRPr="008E14A4">
        <w:rPr>
          <w:szCs w:val="22"/>
        </w:rPr>
        <w:t>Equation (7</w:t>
      </w:r>
      <w:r w:rsidRPr="008E14A4">
        <w:noBreakHyphen/>
      </w:r>
      <w:r w:rsidRPr="008E14A4">
        <w:rPr>
          <w:szCs w:val="22"/>
        </w:rPr>
        <w:t xml:space="preserve">43) </w:t>
      </w:r>
      <w:r w:rsidRPr="008E14A4">
        <w:t>specifying</w:t>
      </w:r>
      <w:r w:rsidRPr="008E14A4">
        <w:rPr>
          <w:szCs w:val="22"/>
        </w:rPr>
        <w:t xml:space="preserve"> the derivation of </w:t>
      </w:r>
      <w:r>
        <w:rPr>
          <w:szCs w:val="22"/>
        </w:rPr>
        <w:t>NumPocTotalCurr is replaced by:</w:t>
      </w:r>
    </w:p>
    <w:p w:rsidR="004A66CB" w:rsidRPr="008E14A4" w:rsidRDefault="004A66CB" w:rsidP="004A66CB">
      <w:pPr>
        <w:keepNext/>
        <w:ind w:left="403"/>
      </w:pPr>
      <w:r w:rsidRPr="008E14A4">
        <w:rPr>
          <w:szCs w:val="22"/>
          <w:highlight w:val="yellow"/>
        </w:rPr>
        <w:t>[Ed. (YK): With the addition of the inter-layer stuff, this variable name gets confusing. Maybe it should be changed to "NumPicTotalCurr". Purely editorial - can be done later on, even in Version 1.]</w:t>
      </w:r>
    </w:p>
    <w:p w:rsidR="004A66CB" w:rsidRPr="004A66CB" w:rsidRDefault="004A66CB" w:rsidP="004A66CB">
      <w:pPr>
        <w:pStyle w:val="Equation"/>
        <w:tabs>
          <w:tab w:val="clear" w:pos="794"/>
          <w:tab w:val="clear" w:pos="1588"/>
          <w:tab w:val="left" w:pos="567"/>
          <w:tab w:val="left" w:pos="851"/>
          <w:tab w:val="left" w:pos="1134"/>
          <w:tab w:val="left" w:pos="1418"/>
          <w:tab w:val="left" w:pos="1701"/>
          <w:tab w:val="left" w:pos="1985"/>
          <w:tab w:val="left" w:pos="2268"/>
        </w:tabs>
        <w:ind w:left="403"/>
      </w:pPr>
      <w:r w:rsidRPr="0031374F">
        <w:rPr>
          <w:sz w:val="20"/>
          <w:szCs w:val="20"/>
        </w:rPr>
        <w:t>NumPocTotalCurr = 0</w:t>
      </w:r>
      <w:r w:rsidRPr="0031374F">
        <w:rPr>
          <w:sz w:val="20"/>
          <w:szCs w:val="20"/>
        </w:rPr>
        <w:br/>
        <w:t>for( i = 0; i &lt; NumNegativePics[ CurrRpsIdx ]; i++)</w:t>
      </w:r>
      <w:r w:rsidRPr="0031374F">
        <w:rPr>
          <w:sz w:val="20"/>
          <w:szCs w:val="20"/>
        </w:rPr>
        <w:br/>
      </w:r>
      <w:r w:rsidRPr="0031374F">
        <w:rPr>
          <w:sz w:val="20"/>
          <w:szCs w:val="20"/>
        </w:rPr>
        <w:tab/>
        <w:t>if(UsedByCurrPicS0[ CurrRpsIdx ][ i ] )</w:t>
      </w:r>
      <w:r w:rsidRPr="0031374F">
        <w:rPr>
          <w:sz w:val="20"/>
          <w:szCs w:val="20"/>
        </w:rPr>
        <w:br/>
      </w:r>
      <w:r w:rsidRPr="0031374F">
        <w:rPr>
          <w:sz w:val="20"/>
          <w:szCs w:val="20"/>
        </w:rPr>
        <w:tab/>
      </w:r>
      <w:r w:rsidRPr="0031374F">
        <w:rPr>
          <w:sz w:val="20"/>
          <w:szCs w:val="20"/>
        </w:rPr>
        <w:tab/>
        <w:t>NumPocTotalCurr++</w:t>
      </w:r>
      <w:r w:rsidRPr="0031374F">
        <w:rPr>
          <w:sz w:val="20"/>
          <w:szCs w:val="20"/>
        </w:rPr>
        <w:br/>
        <w:t>for( i = 0; i &lt; NumPositivePics[ CurrRpsIdx ]; i++)</w:t>
      </w:r>
      <w:r w:rsidRPr="0031374F">
        <w:rPr>
          <w:sz w:val="20"/>
          <w:szCs w:val="20"/>
        </w:rPr>
        <w:tab/>
      </w:r>
      <w:r w:rsidRPr="0031374F">
        <w:rPr>
          <w:rFonts w:eastAsia="Batang"/>
          <w:bCs/>
          <w:sz w:val="20"/>
          <w:szCs w:val="20"/>
          <w:lang w:eastAsia="ko-KR"/>
        </w:rPr>
        <w:t>(G</w:t>
      </w:r>
      <w:r w:rsidRPr="0031374F">
        <w:rPr>
          <w:sz w:val="20"/>
          <w:szCs w:val="20"/>
        </w:rPr>
        <w:noBreakHyphen/>
      </w:r>
      <w:r w:rsidRPr="0031374F">
        <w:rPr>
          <w:sz w:val="20"/>
          <w:szCs w:val="20"/>
        </w:rPr>
        <w:fldChar w:fldCharType="begin"/>
      </w:r>
      <w:r w:rsidRPr="0031374F">
        <w:rPr>
          <w:sz w:val="20"/>
          <w:szCs w:val="20"/>
        </w:rPr>
        <w:instrText xml:space="preserve"> SEQ EquationG \* ARABIC </w:instrText>
      </w:r>
      <w:r w:rsidRPr="0031374F">
        <w:rPr>
          <w:sz w:val="20"/>
          <w:szCs w:val="20"/>
        </w:rPr>
        <w:fldChar w:fldCharType="separate"/>
      </w:r>
      <w:r>
        <w:rPr>
          <w:noProof/>
          <w:sz w:val="20"/>
          <w:szCs w:val="20"/>
        </w:rPr>
        <w:t>1</w:t>
      </w:r>
      <w:r w:rsidRPr="0031374F">
        <w:rPr>
          <w:sz w:val="20"/>
          <w:szCs w:val="20"/>
        </w:rPr>
        <w:fldChar w:fldCharType="end"/>
      </w:r>
      <w:r w:rsidRPr="0031374F">
        <w:rPr>
          <w:sz w:val="20"/>
          <w:szCs w:val="20"/>
        </w:rPr>
        <w:t>)</w:t>
      </w:r>
      <w:r w:rsidRPr="0031374F">
        <w:rPr>
          <w:sz w:val="20"/>
          <w:szCs w:val="20"/>
        </w:rPr>
        <w:br/>
      </w:r>
      <w:r w:rsidRPr="0031374F">
        <w:rPr>
          <w:sz w:val="20"/>
          <w:szCs w:val="20"/>
        </w:rPr>
        <w:tab/>
        <w:t>if(UsedByCurrPicS1[ CurrRpsIdx ][ i ] )</w:t>
      </w:r>
      <w:r w:rsidRPr="0031374F">
        <w:rPr>
          <w:sz w:val="20"/>
          <w:szCs w:val="20"/>
        </w:rPr>
        <w:br/>
      </w:r>
      <w:r w:rsidRPr="0031374F">
        <w:rPr>
          <w:sz w:val="20"/>
          <w:szCs w:val="20"/>
        </w:rPr>
        <w:tab/>
      </w:r>
      <w:r w:rsidRPr="0031374F">
        <w:rPr>
          <w:sz w:val="20"/>
          <w:szCs w:val="20"/>
        </w:rPr>
        <w:tab/>
        <w:t>NumPocTotalCurr++</w:t>
      </w:r>
      <w:r w:rsidRPr="0031374F">
        <w:rPr>
          <w:sz w:val="20"/>
          <w:szCs w:val="20"/>
        </w:rPr>
        <w:br/>
        <w:t>for( i = 0; i &lt; num_long_term_sps + num_long_term_pics; i++ )</w:t>
      </w:r>
      <w:r w:rsidRPr="0031374F">
        <w:rPr>
          <w:sz w:val="20"/>
          <w:szCs w:val="20"/>
        </w:rPr>
        <w:br/>
      </w:r>
      <w:r w:rsidRPr="0031374F">
        <w:rPr>
          <w:sz w:val="20"/>
          <w:szCs w:val="20"/>
        </w:rPr>
        <w:tab/>
        <w:t>if( UsedByCurrPicLt[ i ] )</w:t>
      </w:r>
      <w:r w:rsidRPr="0031374F">
        <w:rPr>
          <w:sz w:val="20"/>
          <w:szCs w:val="20"/>
        </w:rPr>
        <w:br/>
      </w:r>
      <w:r w:rsidRPr="0031374F">
        <w:rPr>
          <w:sz w:val="20"/>
          <w:szCs w:val="20"/>
        </w:rPr>
        <w:lastRenderedPageBreak/>
        <w:tab/>
      </w:r>
      <w:r w:rsidRPr="0031374F">
        <w:rPr>
          <w:sz w:val="20"/>
          <w:szCs w:val="20"/>
        </w:rPr>
        <w:tab/>
        <w:t>NumPocTotalCurr++</w:t>
      </w:r>
      <w:r w:rsidRPr="0031374F">
        <w:rPr>
          <w:sz w:val="20"/>
          <w:szCs w:val="20"/>
        </w:rPr>
        <w:br/>
      </w:r>
      <w:r w:rsidRPr="0031374F">
        <w:rPr>
          <w:sz w:val="20"/>
          <w:szCs w:val="20"/>
          <w:highlight w:val="cyan"/>
        </w:rPr>
        <w:t>NumPocTotalCurr += NumActiveRefLayerPics</w:t>
      </w:r>
    </w:p>
    <w:p w:rsidR="00827F83" w:rsidRPr="001533A7" w:rsidRDefault="00827F83" w:rsidP="003D5EF6">
      <w:pPr>
        <w:pStyle w:val="Annex5"/>
        <w:ind w:left="2232"/>
      </w:pPr>
      <w:bookmarkStart w:id="1417" w:name="_Ref348090417"/>
      <w:r w:rsidRPr="001533A7">
        <w:t>Weighted prediction parameters semantics</w:t>
      </w:r>
      <w:bookmarkEnd w:id="1417"/>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7</w:t>
      </w:r>
      <w:r w:rsidRPr="003D5EF6">
        <w:rPr>
          <w:highlight w:val="yellow"/>
          <w:lang w:val="en-CA"/>
        </w:rPr>
        <w:t>.</w:t>
      </w:r>
      <w:r w:rsidR="002F6AC0" w:rsidRPr="003D5EF6">
        <w:rPr>
          <w:highlight w:val="yellow"/>
          <w:lang w:val="en-CA"/>
        </w:rPr>
        <w:t>3</w:t>
      </w:r>
      <w:r w:rsidR="002F6AC0" w:rsidRPr="003D5EF6">
        <w:rPr>
          <w:lang w:val="en-CA"/>
        </w:rPr>
        <w:t xml:space="preserve"> </w:t>
      </w:r>
      <w:r w:rsidRPr="003D5EF6">
        <w:rPr>
          <w:lang w:val="en-CA"/>
        </w:rPr>
        <w:t>apply</w:t>
      </w:r>
      <w:r w:rsidR="00C6730C">
        <w:rPr>
          <w:lang w:val="en-CA"/>
        </w:rPr>
        <w:t>.</w:t>
      </w:r>
      <w:r w:rsidRPr="003D5EF6">
        <w:rPr>
          <w:lang w:val="en-CA"/>
        </w:rPr>
        <w:t xml:space="preserve"> </w:t>
      </w:r>
    </w:p>
    <w:p w:rsidR="00A37CD9" w:rsidRPr="008E14A4" w:rsidRDefault="00A37CD9" w:rsidP="003D5EF6">
      <w:pPr>
        <w:pStyle w:val="Annex4"/>
      </w:pPr>
      <w:bookmarkStart w:id="1418" w:name="_Toc350926526"/>
      <w:bookmarkStart w:id="1419" w:name="_Toc347485186"/>
      <w:bookmarkStart w:id="1420" w:name="_Ref351058442"/>
      <w:bookmarkStart w:id="1421" w:name="_Toc357439252"/>
      <w:bookmarkStart w:id="1422" w:name="_Toc356824277"/>
      <w:bookmarkStart w:id="1423" w:name="_Toc356148084"/>
      <w:bookmarkStart w:id="1424" w:name="_Toc351335523"/>
      <w:bookmarkStart w:id="1425" w:name="_Toc351367636"/>
      <w:bookmarkStart w:id="1426" w:name="_Toc361327406"/>
      <w:bookmarkStart w:id="1427" w:name="_Ref348090407"/>
      <w:r w:rsidRPr="008E14A4">
        <w:t>Short-term reference picture set semantics</w:t>
      </w:r>
      <w:bookmarkEnd w:id="1418"/>
      <w:bookmarkEnd w:id="1419"/>
      <w:bookmarkEnd w:id="1420"/>
      <w:bookmarkEnd w:id="1421"/>
      <w:bookmarkEnd w:id="1422"/>
      <w:bookmarkEnd w:id="1423"/>
      <w:bookmarkEnd w:id="1424"/>
      <w:bookmarkEnd w:id="1425"/>
      <w:bookmarkEnd w:id="1426"/>
    </w:p>
    <w:p w:rsidR="00A37CD9" w:rsidRPr="003D5EF6" w:rsidRDefault="00A37CD9" w:rsidP="00A37CD9">
      <w:pPr>
        <w:pStyle w:val="3N"/>
        <w:rPr>
          <w:lang w:val="en-CA"/>
        </w:rPr>
      </w:pPr>
      <w:r w:rsidRPr="003D5EF6">
        <w:rPr>
          <w:lang w:val="en-CA"/>
        </w:rPr>
        <w:t xml:space="preserve">The specifications in subclause </w:t>
      </w:r>
      <w:r w:rsidRPr="003D5EF6">
        <w:rPr>
          <w:highlight w:val="yellow"/>
          <w:lang w:val="en-CA"/>
        </w:rPr>
        <w:t>7.4.8</w:t>
      </w:r>
      <w:r w:rsidRPr="003D5EF6">
        <w:rPr>
          <w:lang w:val="en-CA"/>
        </w:rPr>
        <w:t xml:space="preserve"> apply</w:t>
      </w:r>
      <w:r w:rsidR="00C6730C">
        <w:rPr>
          <w:lang w:val="en-CA"/>
        </w:rPr>
        <w:t>.</w:t>
      </w:r>
    </w:p>
    <w:p w:rsidR="00827F83" w:rsidRPr="001533A7" w:rsidRDefault="00827F83" w:rsidP="003D5EF6">
      <w:pPr>
        <w:pStyle w:val="Annex4"/>
      </w:pPr>
      <w:bookmarkStart w:id="1428" w:name="_Ref351058473"/>
      <w:bookmarkStart w:id="1429" w:name="_Toc357439253"/>
      <w:bookmarkStart w:id="1430" w:name="_Toc356824278"/>
      <w:bookmarkStart w:id="1431" w:name="_Toc356148085"/>
      <w:bookmarkStart w:id="1432" w:name="_Toc348629407"/>
      <w:bookmarkStart w:id="1433" w:name="_Toc351367637"/>
      <w:bookmarkStart w:id="1434" w:name="_Toc361327407"/>
      <w:r w:rsidRPr="001533A7">
        <w:t>Slice segment data semantics</w:t>
      </w:r>
      <w:bookmarkEnd w:id="1427"/>
      <w:bookmarkEnd w:id="1428"/>
      <w:bookmarkEnd w:id="1429"/>
      <w:bookmarkEnd w:id="1430"/>
      <w:bookmarkEnd w:id="1431"/>
      <w:bookmarkEnd w:id="1432"/>
      <w:bookmarkEnd w:id="1433"/>
      <w:bookmarkEnd w:id="1434"/>
    </w:p>
    <w:p w:rsidR="00827F83" w:rsidRPr="001533A7" w:rsidRDefault="00827F83" w:rsidP="003D5EF6">
      <w:pPr>
        <w:pStyle w:val="Annex5"/>
        <w:ind w:left="2232"/>
      </w:pPr>
      <w:r w:rsidRPr="001533A7">
        <w:t>General slice segment data semantics</w:t>
      </w:r>
    </w:p>
    <w:p w:rsidR="0022649F" w:rsidRPr="003D5EF6" w:rsidRDefault="0022649F" w:rsidP="0022649F">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.1</w:t>
      </w:r>
      <w:r w:rsidRPr="003D5EF6">
        <w:rPr>
          <w:lang w:val="en-CA"/>
        </w:rPr>
        <w:t xml:space="preserve"> apply.</w:t>
      </w:r>
    </w:p>
    <w:p w:rsidR="00827F83" w:rsidRPr="001533A7" w:rsidRDefault="00827F83" w:rsidP="003D5EF6">
      <w:pPr>
        <w:pStyle w:val="Annex5"/>
        <w:ind w:left="2232"/>
      </w:pPr>
      <w:r w:rsidRPr="001533A7">
        <w:t>Coding tree unit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.2</w:t>
      </w:r>
      <w:r w:rsidRPr="003D5EF6">
        <w:rPr>
          <w:lang w:val="en-CA"/>
        </w:rPr>
        <w:t xml:space="preserve"> apply.</w:t>
      </w:r>
    </w:p>
    <w:p w:rsidR="00827F83" w:rsidRPr="001533A7" w:rsidRDefault="00827F83" w:rsidP="003D5EF6">
      <w:pPr>
        <w:pStyle w:val="Annex5"/>
        <w:ind w:left="2232"/>
      </w:pPr>
      <w:r w:rsidRPr="001533A7">
        <w:t>Sample adaptive offset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.3</w:t>
      </w:r>
      <w:r w:rsidRPr="003D5EF6">
        <w:rPr>
          <w:lang w:val="en-CA"/>
        </w:rPr>
        <w:t xml:space="preserve"> apply.</w:t>
      </w:r>
    </w:p>
    <w:p w:rsidR="00827F83" w:rsidRPr="001533A7" w:rsidRDefault="00827F83" w:rsidP="003D5EF6">
      <w:pPr>
        <w:pStyle w:val="Annex5"/>
        <w:ind w:left="2232"/>
      </w:pPr>
      <w:r w:rsidRPr="001533A7">
        <w:t>Coding quadtree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.4</w:t>
      </w:r>
      <w:r w:rsidRPr="003D5EF6">
        <w:rPr>
          <w:lang w:val="en-CA"/>
        </w:rPr>
        <w:t xml:space="preserve"> apply.</w:t>
      </w:r>
    </w:p>
    <w:p w:rsidR="00827F83" w:rsidRPr="001533A7" w:rsidRDefault="00827F83" w:rsidP="003D5EF6">
      <w:pPr>
        <w:pStyle w:val="Annex5"/>
        <w:ind w:left="2232"/>
      </w:pPr>
      <w:r w:rsidRPr="001533A7">
        <w:t>Coding unit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.5</w:t>
      </w:r>
      <w:r w:rsidRPr="003D5EF6">
        <w:rPr>
          <w:lang w:val="en-CA"/>
        </w:rPr>
        <w:t xml:space="preserve"> apply.</w:t>
      </w:r>
    </w:p>
    <w:p w:rsidR="00827F83" w:rsidRPr="001533A7" w:rsidRDefault="00827F83" w:rsidP="003D5EF6">
      <w:pPr>
        <w:pStyle w:val="Annex5"/>
        <w:ind w:left="2232"/>
      </w:pPr>
      <w:r w:rsidRPr="001533A7">
        <w:t>Prediction unit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.6</w:t>
      </w:r>
      <w:r w:rsidRPr="003D5EF6">
        <w:rPr>
          <w:lang w:val="en-CA"/>
        </w:rPr>
        <w:t xml:space="preserve"> apply.</w:t>
      </w:r>
    </w:p>
    <w:p w:rsidR="00827F83" w:rsidRPr="001533A7" w:rsidRDefault="00827F83" w:rsidP="003D5EF6">
      <w:pPr>
        <w:pStyle w:val="Annex5"/>
        <w:ind w:left="2232"/>
      </w:pPr>
      <w:r w:rsidRPr="001533A7">
        <w:t>PCM sample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.7</w:t>
      </w:r>
      <w:r w:rsidRPr="003D5EF6">
        <w:rPr>
          <w:lang w:val="en-CA"/>
        </w:rPr>
        <w:t xml:space="preserve"> apply.</w:t>
      </w:r>
    </w:p>
    <w:p w:rsidR="00827F83" w:rsidRPr="001533A7" w:rsidRDefault="00827F83" w:rsidP="003D5EF6">
      <w:pPr>
        <w:pStyle w:val="Annex5"/>
        <w:ind w:left="2232"/>
      </w:pPr>
      <w:r w:rsidRPr="001533A7">
        <w:t>Transform tree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.8</w:t>
      </w:r>
      <w:r w:rsidRPr="003D5EF6">
        <w:rPr>
          <w:lang w:val="en-CA"/>
        </w:rPr>
        <w:t xml:space="preserve"> apply.</w:t>
      </w:r>
    </w:p>
    <w:p w:rsidR="00827F83" w:rsidRPr="001533A7" w:rsidRDefault="00827F83" w:rsidP="003D5EF6">
      <w:pPr>
        <w:pStyle w:val="Annex5"/>
        <w:ind w:left="2232"/>
      </w:pPr>
      <w:r w:rsidRPr="001533A7">
        <w:t>Motion vector difference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.9</w:t>
      </w:r>
      <w:r w:rsidRPr="003D5EF6">
        <w:rPr>
          <w:lang w:val="en-CA"/>
        </w:rPr>
        <w:t xml:space="preserve"> apply.</w:t>
      </w:r>
    </w:p>
    <w:p w:rsidR="00827F83" w:rsidRPr="001533A7" w:rsidRDefault="00827F83" w:rsidP="003D5EF6">
      <w:pPr>
        <w:pStyle w:val="Annex5"/>
        <w:ind w:left="2232"/>
      </w:pPr>
      <w:r w:rsidRPr="001533A7">
        <w:t>Transform unit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.10</w:t>
      </w:r>
      <w:r w:rsidRPr="003D5EF6">
        <w:rPr>
          <w:lang w:val="en-CA"/>
        </w:rPr>
        <w:t xml:space="preserve"> apply.</w:t>
      </w:r>
    </w:p>
    <w:p w:rsidR="00827F83" w:rsidRPr="001533A7" w:rsidRDefault="00827F83" w:rsidP="003D5EF6">
      <w:pPr>
        <w:pStyle w:val="Annex5"/>
        <w:ind w:left="2232"/>
      </w:pPr>
      <w:r w:rsidRPr="001533A7">
        <w:t>Residual coding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.11</w:t>
      </w:r>
      <w:r w:rsidRPr="003D5EF6">
        <w:rPr>
          <w:lang w:val="en-CA"/>
        </w:rPr>
        <w:t xml:space="preserve"> apply.</w:t>
      </w:r>
    </w:p>
    <w:p w:rsidR="005C4C1E" w:rsidRPr="003D5EF6" w:rsidRDefault="005C4C1E" w:rsidP="00CA066A">
      <w:pPr>
        <w:pStyle w:val="Annex2"/>
        <w:numPr>
          <w:ilvl w:val="1"/>
          <w:numId w:val="41"/>
        </w:numPr>
        <w:rPr>
          <w:lang w:val="en-CA"/>
        </w:rPr>
      </w:pPr>
      <w:bookmarkStart w:id="1435" w:name="_Toc332305127"/>
      <w:bookmarkStart w:id="1436" w:name="_Toc332305374"/>
      <w:bookmarkStart w:id="1437" w:name="_Toc332971357"/>
      <w:bookmarkStart w:id="1438" w:name="_Toc332979294"/>
      <w:bookmarkStart w:id="1439" w:name="_Toc332982125"/>
      <w:bookmarkStart w:id="1440" w:name="_Toc332982268"/>
      <w:bookmarkStart w:id="1441" w:name="_Toc333174171"/>
      <w:bookmarkStart w:id="1442" w:name="_Toc333174696"/>
      <w:bookmarkStart w:id="1443" w:name="_Toc332305130"/>
      <w:bookmarkStart w:id="1444" w:name="_Toc332305377"/>
      <w:bookmarkStart w:id="1445" w:name="_Toc332971360"/>
      <w:bookmarkStart w:id="1446" w:name="_Toc332979297"/>
      <w:bookmarkStart w:id="1447" w:name="_Toc332982128"/>
      <w:bookmarkStart w:id="1448" w:name="_Toc332982271"/>
      <w:bookmarkStart w:id="1449" w:name="_Toc333174174"/>
      <w:bookmarkStart w:id="1450" w:name="_Toc333174699"/>
      <w:bookmarkStart w:id="1451" w:name="_Toc357439254"/>
      <w:bookmarkStart w:id="1452" w:name="_Toc356824279"/>
      <w:bookmarkStart w:id="1453" w:name="_Toc356148086"/>
      <w:bookmarkStart w:id="1454" w:name="_Toc348629408"/>
      <w:bookmarkStart w:id="1455" w:name="_Toc351367638"/>
      <w:bookmarkStart w:id="1456" w:name="_Toc361327408"/>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r w:rsidRPr="003D5EF6">
        <w:rPr>
          <w:lang w:val="en-CA"/>
        </w:rPr>
        <w:t>Decoding process</w:t>
      </w:r>
      <w:bookmarkEnd w:id="1451"/>
      <w:bookmarkEnd w:id="1452"/>
      <w:bookmarkEnd w:id="1453"/>
      <w:bookmarkEnd w:id="1454"/>
      <w:bookmarkEnd w:id="1455"/>
      <w:bookmarkEnd w:id="1456"/>
    </w:p>
    <w:p w:rsidR="005C4C1E" w:rsidRPr="003D5EF6" w:rsidRDefault="005C4C1E" w:rsidP="00CA066A">
      <w:pPr>
        <w:pStyle w:val="Annex3"/>
        <w:numPr>
          <w:ilvl w:val="2"/>
          <w:numId w:val="41"/>
        </w:numPr>
        <w:tabs>
          <w:tab w:val="clear" w:pos="1440"/>
        </w:tabs>
        <w:textAlignment w:val="auto"/>
        <w:rPr>
          <w:lang w:val="en-CA"/>
        </w:rPr>
      </w:pPr>
      <w:bookmarkStart w:id="1457" w:name="_Ref331522910"/>
      <w:bookmarkStart w:id="1458" w:name="_Toc357439255"/>
      <w:bookmarkStart w:id="1459" w:name="_Toc356824280"/>
      <w:bookmarkStart w:id="1460" w:name="_Toc356148087"/>
      <w:bookmarkStart w:id="1461" w:name="_Toc348629409"/>
      <w:bookmarkStart w:id="1462" w:name="_Toc351367639"/>
      <w:bookmarkStart w:id="1463" w:name="_Toc361327409"/>
      <w:r w:rsidRPr="003D5EF6">
        <w:rPr>
          <w:lang w:val="en-CA"/>
        </w:rPr>
        <w:t>General</w:t>
      </w:r>
      <w:bookmarkEnd w:id="1457"/>
      <w:r w:rsidRPr="003D5EF6">
        <w:rPr>
          <w:lang w:val="en-CA"/>
        </w:rPr>
        <w:t xml:space="preserve"> decoding process</w:t>
      </w:r>
      <w:bookmarkEnd w:id="1458"/>
      <w:bookmarkEnd w:id="1459"/>
      <w:bookmarkEnd w:id="1460"/>
      <w:bookmarkEnd w:id="1461"/>
      <w:bookmarkEnd w:id="1462"/>
      <w:bookmarkEnd w:id="1463"/>
    </w:p>
    <w:p w:rsidR="00EF204A" w:rsidRPr="003D5EF6" w:rsidRDefault="00EF204A" w:rsidP="00EF204A">
      <w:pPr>
        <w:pStyle w:val="3N"/>
        <w:rPr>
          <w:lang w:val="en-CA"/>
        </w:rPr>
      </w:pPr>
      <w:r w:rsidRPr="003D5EF6">
        <w:rPr>
          <w:lang w:val="en-CA"/>
        </w:rPr>
        <w:t xml:space="preserve">The specifications in subclause </w:t>
      </w:r>
      <w:r w:rsidRPr="003D5EF6">
        <w:rPr>
          <w:highlight w:val="yellow"/>
          <w:lang w:val="en-CA"/>
        </w:rPr>
        <w:t>8.1</w:t>
      </w:r>
      <w:r w:rsidRPr="003D5EF6">
        <w:rPr>
          <w:lang w:val="en-CA"/>
        </w:rPr>
        <w:t xml:space="preserve"> apply with following additions.</w:t>
      </w:r>
    </w:p>
    <w:p w:rsidR="00FE6D3B" w:rsidRPr="003D5EF6" w:rsidRDefault="00EF204A" w:rsidP="00EF204A">
      <w:pPr>
        <w:rPr>
          <w:lang w:val="en-CA"/>
        </w:rPr>
      </w:pPr>
      <w:r w:rsidRPr="003D5EF6">
        <w:rPr>
          <w:lang w:val="en-CA"/>
        </w:rPr>
        <w:t xml:space="preserve">When the current picture has nuh_layer_id greater than 0, the </w:t>
      </w:r>
      <w:r w:rsidR="00A26015" w:rsidRPr="003D5EF6">
        <w:rPr>
          <w:lang w:val="en-CA"/>
        </w:rPr>
        <w:t xml:space="preserve">following </w:t>
      </w:r>
      <w:r w:rsidR="00FE6D3B" w:rsidRPr="003D5EF6">
        <w:rPr>
          <w:lang w:val="en-CA"/>
        </w:rPr>
        <w:t>applies.</w:t>
      </w:r>
    </w:p>
    <w:p w:rsidR="00FE6D3B" w:rsidRPr="003D5EF6" w:rsidRDefault="00FE6D3B" w:rsidP="00FE6D3B">
      <w:pPr>
        <w:tabs>
          <w:tab w:val="clear" w:pos="794"/>
          <w:tab w:val="left" w:pos="400"/>
        </w:tabs>
        <w:ind w:left="400" w:hanging="400"/>
        <w:rPr>
          <w:lang w:val="en-CA"/>
        </w:rPr>
      </w:pPr>
      <w:r w:rsidRPr="003D5EF6">
        <w:rPr>
          <w:lang w:val="en-CA"/>
        </w:rPr>
        <w:t>–</w:t>
      </w:r>
      <w:r w:rsidRPr="003D5EF6">
        <w:rPr>
          <w:lang w:val="en-CA"/>
        </w:rPr>
        <w:tab/>
        <w:t>Depending on the value of separate_colour_plane_flag, the decoding process is structured as follows:</w:t>
      </w:r>
    </w:p>
    <w:p w:rsidR="00FE6D3B" w:rsidRPr="003D5EF6" w:rsidRDefault="00FE6D3B" w:rsidP="00FE6D3B">
      <w:pPr>
        <w:tabs>
          <w:tab w:val="clear" w:pos="794"/>
          <w:tab w:val="left" w:pos="400"/>
        </w:tabs>
        <w:ind w:left="800" w:hanging="400"/>
        <w:rPr>
          <w:lang w:val="en-CA"/>
        </w:rPr>
      </w:pPr>
      <w:r w:rsidRPr="003D5EF6">
        <w:rPr>
          <w:lang w:val="en-CA"/>
        </w:rPr>
        <w:t>–</w:t>
      </w:r>
      <w:r w:rsidRPr="003D5EF6">
        <w:rPr>
          <w:lang w:val="en-CA"/>
        </w:rPr>
        <w:tab/>
        <w:t xml:space="preserve">If separate_colour_plane_flag is equal to 0, the </w:t>
      </w:r>
      <w:r w:rsidRPr="003D5EF6">
        <w:rPr>
          <w:highlight w:val="cyan"/>
          <w:lang w:val="en-CA"/>
        </w:rPr>
        <w:t>following</w:t>
      </w:r>
      <w:r w:rsidRPr="003D5EF6">
        <w:rPr>
          <w:lang w:val="en-CA"/>
        </w:rPr>
        <w:t xml:space="preserve"> decoding process is invoked a single time with the current picture being the output.</w:t>
      </w:r>
    </w:p>
    <w:p w:rsidR="00FE6D3B" w:rsidRPr="003D5EF6" w:rsidRDefault="00FE6D3B" w:rsidP="00FE6D3B">
      <w:pPr>
        <w:tabs>
          <w:tab w:val="clear" w:pos="794"/>
          <w:tab w:val="left" w:pos="400"/>
        </w:tabs>
        <w:ind w:left="800" w:hanging="400"/>
        <w:rPr>
          <w:lang w:val="en-CA"/>
        </w:rPr>
      </w:pPr>
      <w:r w:rsidRPr="003D5EF6">
        <w:rPr>
          <w:lang w:val="en-CA"/>
        </w:rPr>
        <w:t>–</w:t>
      </w:r>
      <w:r w:rsidRPr="003D5EF6">
        <w:rPr>
          <w:lang w:val="en-CA"/>
        </w:rPr>
        <w:tab/>
        <w:t xml:space="preserve">Otherwise (separate_colour_plane_flag is equal to 1), the </w:t>
      </w:r>
      <w:r w:rsidRPr="003D5EF6">
        <w:rPr>
          <w:highlight w:val="cyan"/>
          <w:lang w:val="en-CA"/>
        </w:rPr>
        <w:t>following</w:t>
      </w:r>
      <w:r w:rsidRPr="003D5EF6">
        <w:rPr>
          <w:lang w:val="en-CA"/>
        </w:rPr>
        <w:t xml:space="preserve"> decoding process is invoked three times. Inputs to the decoding process are all NAL units of the coded picture with identical value of colour_plane_id. The decoding process of NAL units with a particular value of colour_plane_id is specified as if only a </w:t>
      </w:r>
      <w:r w:rsidR="000D05CE" w:rsidRPr="003D5EF6">
        <w:rPr>
          <w:lang w:val="en-CA"/>
        </w:rPr>
        <w:t>CVS</w:t>
      </w:r>
      <w:r w:rsidRPr="003D5EF6">
        <w:rPr>
          <w:lang w:val="en-CA"/>
        </w:rPr>
        <w:t xml:space="preserve"> </w:t>
      </w:r>
      <w:r w:rsidRPr="003D5EF6">
        <w:rPr>
          <w:lang w:val="en-CA"/>
        </w:rPr>
        <w:lastRenderedPageBreak/>
        <w:t xml:space="preserve">with monochrome colour format with that particular value of colour_plane_id would be present in the bitstream. The output of each of the three decoding processes is assigned to </w:t>
      </w:r>
      <w:r w:rsidR="00C31E93" w:rsidRPr="003D5EF6">
        <w:rPr>
          <w:lang w:val="en-CA"/>
        </w:rPr>
        <w:t xml:space="preserve">one of </w:t>
      </w:r>
      <w:r w:rsidRPr="003D5EF6">
        <w:rPr>
          <w:lang w:val="en-CA"/>
        </w:rPr>
        <w:t>the 3 sample arrays of the current picture</w:t>
      </w:r>
      <w:r w:rsidR="00C31E93" w:rsidRPr="003D5EF6">
        <w:rPr>
          <w:lang w:val="en-CA"/>
        </w:rPr>
        <w:t>,</w:t>
      </w:r>
      <w:r w:rsidRPr="003D5EF6">
        <w:rPr>
          <w:lang w:val="en-CA"/>
        </w:rPr>
        <w:t xml:space="preserve"> with the NAL units with colour_plane_id equal to 0</w:t>
      </w:r>
      <w:r w:rsidR="00C31E93" w:rsidRPr="003D5EF6">
        <w:rPr>
          <w:lang w:val="en-CA"/>
        </w:rPr>
        <w:t>, 1 and 2</w:t>
      </w:r>
      <w:r w:rsidRPr="003D5EF6">
        <w:rPr>
          <w:lang w:val="en-CA"/>
        </w:rPr>
        <w:t xml:space="preserve"> being assigned to S</w:t>
      </w:r>
      <w:r w:rsidRPr="003D5EF6">
        <w:rPr>
          <w:vertAlign w:val="subscript"/>
          <w:lang w:val="en-CA"/>
        </w:rPr>
        <w:t>L</w:t>
      </w:r>
      <w:r w:rsidRPr="003D5EF6">
        <w:rPr>
          <w:lang w:val="en-CA"/>
        </w:rPr>
        <w:t>,</w:t>
      </w:r>
      <w:r w:rsidR="00C31E93" w:rsidRPr="003D5EF6">
        <w:rPr>
          <w:lang w:val="en-CA"/>
        </w:rPr>
        <w:t xml:space="preserve"> S</w:t>
      </w:r>
      <w:r w:rsidR="00C31E93" w:rsidRPr="003D5EF6">
        <w:rPr>
          <w:vertAlign w:val="subscript"/>
          <w:lang w:val="en-CA"/>
        </w:rPr>
        <w:t>Cb,</w:t>
      </w:r>
      <w:r w:rsidRPr="003D5EF6">
        <w:rPr>
          <w:lang w:val="en-CA"/>
        </w:rPr>
        <w:t xml:space="preserve"> </w:t>
      </w:r>
      <w:r w:rsidR="00C31E93" w:rsidRPr="003D5EF6">
        <w:rPr>
          <w:lang w:val="en-CA"/>
        </w:rPr>
        <w:t>and S</w:t>
      </w:r>
      <w:r w:rsidR="00C31E93" w:rsidRPr="003D5EF6">
        <w:rPr>
          <w:vertAlign w:val="subscript"/>
          <w:lang w:val="en-CA"/>
        </w:rPr>
        <w:t>Cr</w:t>
      </w:r>
      <w:r w:rsidR="00C31E93" w:rsidRPr="003D5EF6">
        <w:rPr>
          <w:lang w:val="en-CA"/>
        </w:rPr>
        <w:t>, respectiv</w:t>
      </w:r>
      <w:r w:rsidR="001526A2" w:rsidRPr="003D5EF6">
        <w:rPr>
          <w:lang w:val="en-CA"/>
        </w:rPr>
        <w:t>e</w:t>
      </w:r>
      <w:r w:rsidR="00C31E93" w:rsidRPr="003D5EF6">
        <w:rPr>
          <w:lang w:val="en-CA"/>
        </w:rPr>
        <w:t xml:space="preserve">ly. </w:t>
      </w:r>
    </w:p>
    <w:p w:rsidR="00FE6D3B" w:rsidRPr="003D5EF6" w:rsidRDefault="00FE6D3B" w:rsidP="00FE6D3B">
      <w:pPr>
        <w:pStyle w:val="Note1"/>
        <w:ind w:left="688"/>
        <w:rPr>
          <w:lang w:val="en-CA"/>
        </w:rPr>
      </w:pPr>
      <w:r w:rsidRPr="003D5EF6">
        <w:rPr>
          <w:lang w:val="en-CA"/>
        </w:rPr>
        <w:t xml:space="preserve">NOTE – The variable ChromaArrayType is derived as </w:t>
      </w:r>
      <w:r w:rsidR="00C31E93" w:rsidRPr="003D5EF6">
        <w:rPr>
          <w:lang w:val="en-CA"/>
        </w:rPr>
        <w:t xml:space="preserve">equal to </w:t>
      </w:r>
      <w:r w:rsidRPr="003D5EF6">
        <w:rPr>
          <w:lang w:val="en-CA"/>
        </w:rPr>
        <w:t xml:space="preserve">0 when separate_colour_plane_flag is equal to 1 and chroma_format_idc is equal to 3. In the decoding process, the value of this variable is evaluated resulting in operations identical to that of monochrome pictures </w:t>
      </w:r>
      <w:r w:rsidR="00C31E93" w:rsidRPr="003D5EF6">
        <w:rPr>
          <w:lang w:val="en-CA"/>
        </w:rPr>
        <w:t xml:space="preserve">(when </w:t>
      </w:r>
      <w:r w:rsidRPr="003D5EF6">
        <w:rPr>
          <w:lang w:val="en-CA"/>
        </w:rPr>
        <w:t xml:space="preserve">chroma_format_idc </w:t>
      </w:r>
      <w:r w:rsidR="00C31E93" w:rsidRPr="003D5EF6">
        <w:rPr>
          <w:lang w:val="en-CA"/>
        </w:rPr>
        <w:t xml:space="preserve">is </w:t>
      </w:r>
      <w:r w:rsidRPr="003D5EF6">
        <w:rPr>
          <w:lang w:val="en-CA"/>
        </w:rPr>
        <w:t>equal to 0</w:t>
      </w:r>
      <w:r w:rsidR="00C31E93" w:rsidRPr="003D5EF6">
        <w:rPr>
          <w:lang w:val="en-CA"/>
        </w:rPr>
        <w:t>)</w:t>
      </w:r>
      <w:r w:rsidRPr="003D5EF6">
        <w:rPr>
          <w:lang w:val="en-CA"/>
        </w:rPr>
        <w:t>.</w:t>
      </w:r>
    </w:p>
    <w:p w:rsidR="00FE6D3B" w:rsidRPr="003D5EF6" w:rsidRDefault="00FE6D3B" w:rsidP="00FE6D3B">
      <w:pPr>
        <w:tabs>
          <w:tab w:val="clear" w:pos="794"/>
          <w:tab w:val="left" w:pos="400"/>
        </w:tabs>
        <w:ind w:left="400" w:hanging="400"/>
        <w:rPr>
          <w:lang w:val="en-CA"/>
        </w:rPr>
      </w:pPr>
      <w:r w:rsidRPr="003D5EF6">
        <w:rPr>
          <w:lang w:val="en-CA"/>
        </w:rPr>
        <w:t>–</w:t>
      </w:r>
      <w:r w:rsidRPr="003D5EF6">
        <w:rPr>
          <w:lang w:val="en-CA"/>
        </w:rPr>
        <w:tab/>
      </w:r>
      <w:r w:rsidR="001526A2" w:rsidRPr="003D5EF6">
        <w:rPr>
          <w:lang w:val="en-CA"/>
        </w:rPr>
        <w:t>The decoding process operates as follows</w:t>
      </w:r>
      <w:r w:rsidRPr="003D5EF6">
        <w:rPr>
          <w:lang w:val="en-CA"/>
        </w:rPr>
        <w:t xml:space="preserve"> f</w:t>
      </w:r>
      <w:r w:rsidR="001526A2" w:rsidRPr="003D5EF6">
        <w:rPr>
          <w:lang w:val="en-CA"/>
        </w:rPr>
        <w:t>or</w:t>
      </w:r>
      <w:r w:rsidRPr="003D5EF6">
        <w:rPr>
          <w:lang w:val="en-CA"/>
        </w:rPr>
        <w:t xml:space="preserve"> the current picture</w:t>
      </w:r>
      <w:r w:rsidR="001526A2" w:rsidRPr="003D5EF6">
        <w:rPr>
          <w:lang w:val="en-CA"/>
        </w:rPr>
        <w:t xml:space="preserve"> CurrPic</w:t>
      </w:r>
      <w:r w:rsidRPr="003D5EF6">
        <w:rPr>
          <w:lang w:val="en-CA"/>
        </w:rPr>
        <w:t>.</w:t>
      </w:r>
    </w:p>
    <w:p w:rsidR="00EF204A" w:rsidRPr="003D5EF6" w:rsidRDefault="00A26015" w:rsidP="00FE6D3B">
      <w:pPr>
        <w:tabs>
          <w:tab w:val="clear" w:pos="794"/>
          <w:tab w:val="left" w:pos="400"/>
        </w:tabs>
        <w:ind w:left="800" w:hanging="400"/>
        <w:rPr>
          <w:lang w:val="en-CA"/>
        </w:rPr>
      </w:pPr>
      <w:r w:rsidRPr="003D5EF6">
        <w:rPr>
          <w:lang w:val="en-CA"/>
        </w:rPr>
        <w:t>–</w:t>
      </w:r>
      <w:r w:rsidRPr="003D5EF6">
        <w:rPr>
          <w:lang w:val="en-CA"/>
        </w:rPr>
        <w:tab/>
        <w:t xml:space="preserve">For the decoding of the slice segment header of </w:t>
      </w:r>
      <w:r w:rsidR="00C53F82" w:rsidRPr="003D5EF6">
        <w:rPr>
          <w:lang w:val="en-CA"/>
        </w:rPr>
        <w:t xml:space="preserve">the </w:t>
      </w:r>
      <w:r w:rsidRPr="003D5EF6">
        <w:rPr>
          <w:lang w:val="en-CA"/>
        </w:rPr>
        <w:t xml:space="preserve">first slice, in decoding order, of the current picture, the </w:t>
      </w:r>
      <w:r w:rsidR="00EF204A" w:rsidRPr="003D5EF6">
        <w:rPr>
          <w:lang w:val="en-CA"/>
        </w:rPr>
        <w:t xml:space="preserve">decoding process </w:t>
      </w:r>
      <w:r w:rsidR="00630CAB" w:rsidRPr="003D5EF6">
        <w:rPr>
          <w:lang w:val="en-CA"/>
        </w:rPr>
        <w:t>for starting the decoding of a coded picture wit</w:t>
      </w:r>
      <w:r w:rsidR="00212DBD" w:rsidRPr="003D5EF6">
        <w:rPr>
          <w:lang w:val="en-CA"/>
        </w:rPr>
        <w:t>h nuh_layer_id greater than 0</w:t>
      </w:r>
      <w:r w:rsidR="00630CAB" w:rsidRPr="003D5EF6">
        <w:rPr>
          <w:lang w:val="en-CA"/>
        </w:rPr>
        <w:t xml:space="preserve"> </w:t>
      </w:r>
      <w:r w:rsidR="00EF204A" w:rsidRPr="003D5EF6">
        <w:rPr>
          <w:lang w:val="en-CA"/>
        </w:rPr>
        <w:t xml:space="preserve">specified in subclause </w:t>
      </w:r>
      <w:r w:rsidR="00AB6740">
        <w:fldChar w:fldCharType="begin" w:fldLock="1"/>
      </w:r>
      <w:r w:rsidR="00AB6740">
        <w:instrText xml:space="preserve"> REF _Ref343098647 \r \h  \* MERGEFORMAT </w:instrText>
      </w:r>
      <w:r w:rsidR="00AB6740">
        <w:fldChar w:fldCharType="separate"/>
      </w:r>
      <w:r w:rsidR="00280FDB" w:rsidRPr="003D5EF6">
        <w:rPr>
          <w:highlight w:val="yellow"/>
          <w:lang w:val="en-CA"/>
        </w:rPr>
        <w:t>F.8.1.1</w:t>
      </w:r>
      <w:r w:rsidR="00AB6740">
        <w:fldChar w:fldCharType="end"/>
      </w:r>
      <w:r w:rsidR="00EF204A" w:rsidRPr="003D5EF6">
        <w:rPr>
          <w:lang w:val="en-CA"/>
        </w:rPr>
        <w:t xml:space="preserve"> is invoked.</w:t>
      </w:r>
    </w:p>
    <w:p w:rsidR="00A26015" w:rsidRPr="003D5EF6" w:rsidRDefault="00A26015" w:rsidP="003D5EF6">
      <w:pPr>
        <w:tabs>
          <w:tab w:val="clear" w:pos="794"/>
          <w:tab w:val="left" w:pos="400"/>
        </w:tabs>
        <w:ind w:left="803" w:hanging="400"/>
        <w:rPr>
          <w:lang w:val="en-CA"/>
        </w:rPr>
      </w:pPr>
      <w:r w:rsidRPr="003D5EF6">
        <w:rPr>
          <w:lang w:val="en-CA"/>
        </w:rPr>
        <w:t>–</w:t>
      </w:r>
      <w:r w:rsidRPr="003D5EF6">
        <w:rPr>
          <w:lang w:val="en-CA"/>
        </w:rPr>
        <w:tab/>
      </w:r>
      <w:r w:rsidR="00C6730C">
        <w:rPr>
          <w:lang w:val="en-CA"/>
        </w:rPr>
        <w:t>If</w:t>
      </w:r>
      <w:r w:rsidRPr="00D93C4B">
        <w:rPr>
          <w:lang w:val="en-CA"/>
        </w:rPr>
        <w:t xml:space="preserve"> </w:t>
      </w:r>
      <w:proofErr w:type="gramStart"/>
      <w:r w:rsidR="003D5EF6" w:rsidRPr="008E14A4">
        <w:rPr>
          <w:rFonts w:eastAsia="Batang"/>
          <w:bCs/>
          <w:lang w:eastAsia="ko-KR"/>
        </w:rPr>
        <w:t>ViewScalExtLayerFlag</w:t>
      </w:r>
      <w:bookmarkStart w:id="1464" w:name="GoHere"/>
      <w:bookmarkEnd w:id="1464"/>
      <w:r w:rsidR="004A66CB" w:rsidRPr="008E14A4">
        <w:t>[</w:t>
      </w:r>
      <w:proofErr w:type="gramEnd"/>
      <w:r w:rsidR="004A66CB" w:rsidRPr="008E14A4">
        <w:t> nuh_layer_id ]</w:t>
      </w:r>
      <w:r w:rsidRPr="003D5EF6">
        <w:rPr>
          <w:lang w:val="en-CA"/>
        </w:rPr>
        <w:t xml:space="preserve"> is </w:t>
      </w:r>
      <w:r w:rsidR="003D5EF6">
        <w:rPr>
          <w:lang w:val="en-CA"/>
        </w:rPr>
        <w:t>equal to 1</w:t>
      </w:r>
      <w:r w:rsidRPr="003D5EF6">
        <w:rPr>
          <w:lang w:val="en-CA"/>
        </w:rPr>
        <w:t>, the decoding process</w:t>
      </w:r>
      <w:r w:rsidR="000F07B4" w:rsidRPr="003D5EF6">
        <w:rPr>
          <w:lang w:val="en-CA"/>
        </w:rPr>
        <w:t xml:space="preserve"> for a coded picture with nuh_layer_id greater than 0</w:t>
      </w:r>
      <w:r w:rsidRPr="003D5EF6">
        <w:rPr>
          <w:lang w:val="en-CA"/>
        </w:rPr>
        <w:t xml:space="preserve"> specified in </w:t>
      </w:r>
      <w:r w:rsidR="00A5764D" w:rsidRPr="003D5EF6">
        <w:rPr>
          <w:lang w:val="en-CA"/>
        </w:rPr>
        <w:t xml:space="preserve">subclause </w:t>
      </w:r>
      <w:r w:rsidR="004A66CB" w:rsidRPr="004A66CB">
        <w:rPr>
          <w:highlight w:val="yellow"/>
          <w:lang w:val="en-CA"/>
        </w:rPr>
        <w:t>G.8.1.1</w:t>
      </w:r>
      <w:r w:rsidR="004A66CB">
        <w:rPr>
          <w:lang w:val="en-CA"/>
        </w:rPr>
        <w:t xml:space="preserve"> </w:t>
      </w:r>
      <w:r w:rsidR="00C6730C" w:rsidRPr="00D84BDD">
        <w:rPr>
          <w:lang w:val="en-CA"/>
        </w:rPr>
        <w:t>is invoked.</w:t>
      </w:r>
    </w:p>
    <w:p w:rsidR="00C6730C" w:rsidRPr="00D84BDD" w:rsidRDefault="00C6730C" w:rsidP="00C6730C">
      <w:pPr>
        <w:tabs>
          <w:tab w:val="clear" w:pos="794"/>
          <w:tab w:val="left" w:pos="400"/>
        </w:tabs>
        <w:ind w:left="803" w:hanging="400"/>
        <w:rPr>
          <w:noProof/>
        </w:rPr>
      </w:pPr>
      <w:r w:rsidRPr="00D84BDD">
        <w:rPr>
          <w:highlight w:val="green"/>
          <w:lang w:val="en-CA"/>
        </w:rPr>
        <w:t>–</w:t>
      </w:r>
      <w:r w:rsidRPr="00D84BDD">
        <w:rPr>
          <w:highlight w:val="green"/>
          <w:lang w:val="en-CA"/>
        </w:rPr>
        <w:tab/>
      </w:r>
      <w:r w:rsidRPr="00D84BDD">
        <w:rPr>
          <w:noProof/>
          <w:highlight w:val="green"/>
        </w:rPr>
        <w:t xml:space="preserve">Otherwise, when </w:t>
      </w:r>
      <w:proofErr w:type="gramStart"/>
      <w:r w:rsidRPr="00D84BDD">
        <w:rPr>
          <w:highlight w:val="green"/>
          <w:lang w:val="en-CA"/>
        </w:rPr>
        <w:t>DependencyId</w:t>
      </w:r>
      <w:r w:rsidRPr="00D84BDD">
        <w:rPr>
          <w:rFonts w:eastAsia="Batang"/>
          <w:bCs/>
          <w:highlight w:val="green"/>
          <w:lang w:val="en-CA" w:eastAsia="ko-KR"/>
        </w:rPr>
        <w:t>[</w:t>
      </w:r>
      <w:proofErr w:type="gramEnd"/>
      <w:r w:rsidRPr="00D84BDD">
        <w:rPr>
          <w:rFonts w:eastAsia="Batang"/>
          <w:bCs/>
          <w:highlight w:val="green"/>
          <w:lang w:val="en-CA" w:eastAsia="ko-KR"/>
        </w:rPr>
        <w:t> </w:t>
      </w:r>
      <w:r w:rsidRPr="00D84BDD">
        <w:rPr>
          <w:highlight w:val="green"/>
          <w:lang w:val="en-CA"/>
        </w:rPr>
        <w:t>nuh_layer_id</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4A66CB">
        <w:rPr>
          <w:noProof/>
          <w:highlight w:val="green"/>
        </w:rPr>
        <w:t>H</w:t>
      </w:r>
      <w:r w:rsidR="006B29D1">
        <w:rPr>
          <w:noProof/>
          <w:highlight w:val="green"/>
        </w:rPr>
        <w:t xml:space="preserve">.8.1.1 </w:t>
      </w:r>
      <w:r w:rsidRPr="00970B06">
        <w:rPr>
          <w:noProof/>
          <w:highlight w:val="green"/>
        </w:rPr>
        <w:t xml:space="preserve">is </w:t>
      </w:r>
      <w:r w:rsidRPr="00D84BDD">
        <w:rPr>
          <w:noProof/>
          <w:highlight w:val="green"/>
        </w:rPr>
        <w:t>invoked.</w:t>
      </w:r>
      <w:r w:rsidRPr="00D84BDD">
        <w:rPr>
          <w:noProof/>
        </w:rPr>
        <w:t xml:space="preserve"> </w:t>
      </w:r>
    </w:p>
    <w:p w:rsidR="00A26015" w:rsidRPr="008E14A4" w:rsidRDefault="00A26015" w:rsidP="00FE6D3B">
      <w:pPr>
        <w:tabs>
          <w:tab w:val="clear" w:pos="794"/>
          <w:tab w:val="left" w:pos="400"/>
        </w:tabs>
        <w:ind w:left="800" w:hanging="400"/>
      </w:pPr>
      <w:r w:rsidRPr="003D5EF6">
        <w:rPr>
          <w:lang w:val="en-CA"/>
        </w:rPr>
        <w:t>–</w:t>
      </w:r>
      <w:r w:rsidRPr="008E14A4">
        <w:tab/>
      </w:r>
      <w:r w:rsidR="00944988" w:rsidRPr="008E14A4">
        <w:t xml:space="preserve">After all slices of the current picture have been decoded, the decoding process </w:t>
      </w:r>
      <w:r w:rsidR="00212DBD" w:rsidRPr="008E14A4">
        <w:t xml:space="preserve">for ending the decoding of a coded picture with nuh_layer_id greater than 0 </w:t>
      </w:r>
      <w:r w:rsidR="00944988" w:rsidRPr="008E14A4">
        <w:t xml:space="preserve">specified in </w:t>
      </w:r>
      <w:r w:rsidR="00D93C4B" w:rsidRPr="008E14A4">
        <w:t>subclause</w:t>
      </w:r>
      <w:r w:rsidR="00944988" w:rsidRPr="008E14A4">
        <w:t xml:space="preserve"> </w:t>
      </w:r>
      <w:r w:rsidR="00AB6740">
        <w:fldChar w:fldCharType="begin" w:fldLock="1"/>
      </w:r>
      <w:r w:rsidR="00AB6740">
        <w:instrText xml:space="preserve"> REF _Ref346382028 \r \h  \* MERGEFORMAT </w:instrText>
      </w:r>
      <w:r w:rsidR="00AB6740">
        <w:fldChar w:fldCharType="separate"/>
      </w:r>
      <w:r w:rsidR="00280FDB" w:rsidRPr="003D5EF6">
        <w:rPr>
          <w:highlight w:val="yellow"/>
        </w:rPr>
        <w:t>F.8.1.2</w:t>
      </w:r>
      <w:r w:rsidR="00AB6740">
        <w:fldChar w:fldCharType="end"/>
      </w:r>
      <w:r w:rsidR="00944988" w:rsidRPr="008E14A4">
        <w:t xml:space="preserve"> is invoked.</w:t>
      </w:r>
    </w:p>
    <w:p w:rsidR="00EF204A" w:rsidRPr="001533A7" w:rsidRDefault="00EF204A" w:rsidP="003D5EF6">
      <w:pPr>
        <w:pStyle w:val="Annex4"/>
      </w:pPr>
      <w:bookmarkStart w:id="1465" w:name="_Ref343098647"/>
      <w:bookmarkStart w:id="1466" w:name="_Toc357439256"/>
      <w:bookmarkStart w:id="1467" w:name="_Toc356824281"/>
      <w:bookmarkStart w:id="1468" w:name="_Toc356148088"/>
      <w:bookmarkStart w:id="1469" w:name="_Toc348629410"/>
      <w:bookmarkStart w:id="1470" w:name="_Toc351367640"/>
      <w:bookmarkStart w:id="1471" w:name="_Toc361327410"/>
      <w:r w:rsidRPr="001533A7">
        <w:t xml:space="preserve">Decoding </w:t>
      </w:r>
      <w:r w:rsidR="00A26015" w:rsidRPr="001533A7">
        <w:t xml:space="preserve">process for starting the decoding of </w:t>
      </w:r>
      <w:r w:rsidRPr="001533A7">
        <w:t>a coded picture</w:t>
      </w:r>
      <w:bookmarkEnd w:id="1465"/>
      <w:r w:rsidR="001017EB" w:rsidRPr="001533A7">
        <w:t xml:space="preserve"> with nuh_layer_id greater than 0</w:t>
      </w:r>
      <w:bookmarkEnd w:id="1466"/>
      <w:bookmarkEnd w:id="1467"/>
      <w:bookmarkEnd w:id="1468"/>
      <w:bookmarkEnd w:id="1469"/>
      <w:bookmarkEnd w:id="1470"/>
      <w:bookmarkEnd w:id="1471"/>
      <w:r w:rsidR="005F0A33" w:rsidRPr="001533A7">
        <w:t xml:space="preserve"> </w:t>
      </w:r>
    </w:p>
    <w:p w:rsidR="00EF204A" w:rsidRPr="003D5EF6" w:rsidRDefault="00EF204A" w:rsidP="00EF204A">
      <w:pPr>
        <w:rPr>
          <w:lang w:val="en-CA"/>
        </w:rPr>
      </w:pPr>
      <w:r w:rsidRPr="003D5EF6">
        <w:rPr>
          <w:lang w:val="en-CA"/>
        </w:rPr>
        <w:t xml:space="preserve">Each picture referred to in this </w:t>
      </w:r>
      <w:r w:rsidR="00CE72F6" w:rsidRPr="003D5EF6">
        <w:rPr>
          <w:lang w:val="en-CA"/>
        </w:rPr>
        <w:t>sub</w:t>
      </w:r>
      <w:r w:rsidRPr="003D5EF6">
        <w:rPr>
          <w:lang w:val="en-CA"/>
        </w:rPr>
        <w:t>clause is a complete coded picture.</w:t>
      </w:r>
    </w:p>
    <w:p w:rsidR="00EF204A" w:rsidRPr="003D5EF6" w:rsidRDefault="00EF204A" w:rsidP="00EF204A">
      <w:pPr>
        <w:rPr>
          <w:lang w:val="en-CA"/>
        </w:rPr>
      </w:pPr>
      <w:r w:rsidRPr="003D5EF6">
        <w:rPr>
          <w:lang w:val="en-CA"/>
        </w:rPr>
        <w:t>The decoding process operates as follows for the current picture CurrPic:</w:t>
      </w:r>
    </w:p>
    <w:p w:rsidR="00EF204A" w:rsidRPr="003D5EF6" w:rsidRDefault="00EF204A" w:rsidP="0026233E">
      <w:pPr>
        <w:numPr>
          <w:ilvl w:val="0"/>
          <w:numId w:val="11"/>
        </w:numPr>
        <w:tabs>
          <w:tab w:val="clear" w:pos="794"/>
          <w:tab w:val="left" w:pos="700"/>
        </w:tabs>
        <w:ind w:left="700"/>
        <w:rPr>
          <w:lang w:val="en-CA"/>
        </w:rPr>
      </w:pPr>
      <w:r w:rsidRPr="003D5EF6">
        <w:rPr>
          <w:lang w:val="en-CA"/>
        </w:rPr>
        <w:t>The decoding of NAL units is specified in subclause </w:t>
      </w:r>
      <w:r w:rsidR="00C6730C" w:rsidRPr="007B133E">
        <w:rPr>
          <w:highlight w:val="yellow"/>
          <w:lang w:val="en-CA"/>
        </w:rPr>
        <w:t>8.2</w:t>
      </w:r>
      <w:r w:rsidR="00C6730C" w:rsidRPr="00D93C4B">
        <w:rPr>
          <w:lang w:val="en-CA"/>
        </w:rPr>
        <w:t>.</w:t>
      </w:r>
    </w:p>
    <w:p w:rsidR="00EF204A" w:rsidRPr="003D5EF6" w:rsidRDefault="00EF204A" w:rsidP="0026233E">
      <w:pPr>
        <w:numPr>
          <w:ilvl w:val="0"/>
          <w:numId w:val="11"/>
        </w:numPr>
        <w:tabs>
          <w:tab w:val="clear" w:pos="794"/>
          <w:tab w:val="left" w:pos="700"/>
        </w:tabs>
        <w:ind w:left="700"/>
        <w:rPr>
          <w:lang w:val="en-CA"/>
        </w:rPr>
      </w:pPr>
      <w:r w:rsidRPr="003D5EF6">
        <w:rPr>
          <w:lang w:val="en-CA"/>
        </w:rPr>
        <w:t xml:space="preserve">The </w:t>
      </w:r>
      <w:r w:rsidR="00991AB2" w:rsidRPr="003D5EF6">
        <w:rPr>
          <w:lang w:val="en-CA"/>
        </w:rPr>
        <w:t>processes in subclause </w:t>
      </w:r>
      <w:r w:rsidR="00AB6740">
        <w:fldChar w:fldCharType="begin" w:fldLock="1"/>
      </w:r>
      <w:r w:rsidR="00AB6740">
        <w:instrText xml:space="preserve"> REF _Ref24436509 \r \h  \* MERGEFORMAT </w:instrText>
      </w:r>
      <w:r w:rsidR="00AB6740">
        <w:fldChar w:fldCharType="separate"/>
      </w:r>
      <w:r w:rsidR="00C6730C" w:rsidRPr="007B133E">
        <w:rPr>
          <w:highlight w:val="yellow"/>
          <w:lang w:val="en-CA"/>
        </w:rPr>
        <w:t>8.3</w:t>
      </w:r>
      <w:r w:rsidR="00AB6740">
        <w:fldChar w:fldCharType="end"/>
      </w:r>
      <w:r w:rsidR="00991AB2" w:rsidRPr="003D5EF6">
        <w:rPr>
          <w:lang w:val="en-CA"/>
        </w:rPr>
        <w:t xml:space="preserve"> specify the </w:t>
      </w:r>
      <w:r w:rsidR="005C2D74" w:rsidRPr="003D5EF6">
        <w:rPr>
          <w:lang w:val="en-CA"/>
        </w:rPr>
        <w:t xml:space="preserve">following </w:t>
      </w:r>
      <w:r w:rsidRPr="003D5EF6">
        <w:rPr>
          <w:lang w:val="en-CA"/>
        </w:rPr>
        <w:t>decoding processes using syntax elements in the slice segment layer and above:</w:t>
      </w:r>
    </w:p>
    <w:p w:rsidR="00EF204A" w:rsidRPr="003D5EF6" w:rsidRDefault="00EF204A" w:rsidP="005B3164">
      <w:pPr>
        <w:tabs>
          <w:tab w:val="clear" w:pos="794"/>
          <w:tab w:val="clear" w:pos="1191"/>
        </w:tabs>
        <w:ind w:left="1228" w:hanging="434"/>
        <w:rPr>
          <w:lang w:val="en-CA"/>
        </w:rPr>
      </w:pPr>
      <w:r w:rsidRPr="003D5EF6">
        <w:rPr>
          <w:lang w:val="en-CA"/>
        </w:rPr>
        <w:t>–</w:t>
      </w:r>
      <w:r w:rsidRPr="003D5EF6">
        <w:rPr>
          <w:lang w:val="en-CA"/>
        </w:rPr>
        <w:tab/>
      </w:r>
      <w:r w:rsidR="00FF150D" w:rsidRPr="003D5EF6">
        <w:rPr>
          <w:lang w:val="en-CA"/>
        </w:rPr>
        <w:t>Variables and functions relating to picture order count are derived in subclause </w:t>
      </w:r>
      <w:r w:rsidR="00AB6740">
        <w:fldChar w:fldCharType="begin" w:fldLock="1"/>
      </w:r>
      <w:r w:rsidR="00AB6740">
        <w:instrText xml:space="preserve"> REF _Ref36860709 \r \h  \* MERGEFORMAT </w:instrText>
      </w:r>
      <w:r w:rsidR="00AB6740">
        <w:fldChar w:fldCharType="separate"/>
      </w:r>
      <w:r w:rsidR="00280FDB" w:rsidRPr="003D5EF6">
        <w:rPr>
          <w:highlight w:val="yellow"/>
          <w:lang w:val="en-CA"/>
        </w:rPr>
        <w:t>8.3.1</w:t>
      </w:r>
      <w:r w:rsidR="00AB6740">
        <w:fldChar w:fldCharType="end"/>
      </w:r>
      <w:r w:rsidR="001526A2" w:rsidRPr="003D5EF6">
        <w:rPr>
          <w:lang w:val="en-CA"/>
        </w:rPr>
        <w:t xml:space="preserve">. This </w:t>
      </w:r>
      <w:r w:rsidR="00FF150D" w:rsidRPr="003D5EF6">
        <w:rPr>
          <w:lang w:val="en-CA"/>
        </w:rPr>
        <w:t xml:space="preserve">needs to be invoked </w:t>
      </w:r>
      <w:r w:rsidR="00343E79" w:rsidRPr="003D5EF6">
        <w:rPr>
          <w:lang w:val="en-CA"/>
        </w:rPr>
        <w:t xml:space="preserve">only </w:t>
      </w:r>
      <w:r w:rsidR="00FF150D" w:rsidRPr="003D5EF6">
        <w:rPr>
          <w:lang w:val="en-CA"/>
        </w:rPr>
        <w:t>for the first slice segment of a picture.</w:t>
      </w:r>
      <w:r w:rsidR="000D7C64" w:rsidRPr="003D5EF6">
        <w:rPr>
          <w:lang w:val="en-CA"/>
        </w:rPr>
        <w:t xml:space="preserve"> </w:t>
      </w:r>
      <w:r w:rsidR="000D7C64" w:rsidRPr="003D5EF6">
        <w:rPr>
          <w:highlight w:val="cyan"/>
          <w:lang w:val="en-CA"/>
        </w:rPr>
        <w:t xml:space="preserve">It is a requirement of bitstream conformance that PicOrderCntVal </w:t>
      </w:r>
      <w:r w:rsidR="00E4769D" w:rsidRPr="003D5EF6">
        <w:rPr>
          <w:highlight w:val="cyan"/>
          <w:lang w:val="en-CA"/>
        </w:rPr>
        <w:t>shall remain</w:t>
      </w:r>
      <w:r w:rsidR="000D7C64" w:rsidRPr="003D5EF6">
        <w:rPr>
          <w:highlight w:val="cyan"/>
          <w:lang w:val="en-CA"/>
        </w:rPr>
        <w:t xml:space="preserve"> unchanged within an access unit.</w:t>
      </w:r>
    </w:p>
    <w:p w:rsidR="004E4B18" w:rsidRPr="003D5EF6" w:rsidRDefault="00EF204A" w:rsidP="005B3164">
      <w:pPr>
        <w:tabs>
          <w:tab w:val="clear" w:pos="794"/>
          <w:tab w:val="clear" w:pos="1191"/>
        </w:tabs>
        <w:ind w:left="1228" w:hanging="434"/>
        <w:rPr>
          <w:highlight w:val="yellow"/>
          <w:lang w:val="en-CA"/>
        </w:rPr>
      </w:pPr>
      <w:r w:rsidRPr="003D5EF6">
        <w:rPr>
          <w:lang w:val="en-CA"/>
        </w:rPr>
        <w:t>–</w:t>
      </w:r>
      <w:r w:rsidRPr="003D5EF6">
        <w:rPr>
          <w:lang w:val="en-CA"/>
        </w:rPr>
        <w:tab/>
        <w:t xml:space="preserve">The decoding process for </w:t>
      </w:r>
      <w:r w:rsidR="00991AB2" w:rsidRPr="003D5EF6">
        <w:rPr>
          <w:lang w:val="en-CA"/>
        </w:rPr>
        <w:t>RPS</w:t>
      </w:r>
      <w:r w:rsidR="00D76702">
        <w:rPr>
          <w:lang w:val="en-CA"/>
        </w:rPr>
        <w:t xml:space="preserve"> </w:t>
      </w:r>
      <w:r w:rsidRPr="003D5EF6">
        <w:rPr>
          <w:lang w:val="en-CA"/>
        </w:rPr>
        <w:t>in subclause </w:t>
      </w:r>
      <w:r w:rsidR="004A66CB" w:rsidRPr="004A66CB">
        <w:rPr>
          <w:highlight w:val="cyan"/>
          <w:lang w:val="en-CA"/>
        </w:rPr>
        <w:t>8.3.2</w:t>
      </w:r>
      <w:r w:rsidRPr="003D5EF6">
        <w:rPr>
          <w:lang w:val="en-CA"/>
        </w:rPr>
        <w:t xml:space="preserve"> is invoked</w:t>
      </w:r>
      <w:r w:rsidRPr="00D93C4B">
        <w:rPr>
          <w:lang w:val="en-CA"/>
        </w:rPr>
        <w:t xml:space="preserve">, wherein </w:t>
      </w:r>
      <w:r w:rsidR="003D5EF6" w:rsidRPr="004A66CB">
        <w:rPr>
          <w:highlight w:val="cyan"/>
          <w:lang w:val="en-CA"/>
        </w:rPr>
        <w:t>only</w:t>
      </w:r>
      <w:r w:rsidR="003D5EF6">
        <w:rPr>
          <w:lang w:val="en-CA"/>
        </w:rPr>
        <w:t xml:space="preserve"> </w:t>
      </w:r>
      <w:r w:rsidRPr="00D93C4B">
        <w:rPr>
          <w:lang w:val="en-CA"/>
        </w:rPr>
        <w:t xml:space="preserve">reference pictures </w:t>
      </w:r>
      <w:r w:rsidR="003D5EF6" w:rsidRPr="004A66CB">
        <w:rPr>
          <w:highlight w:val="cyan"/>
        </w:rPr>
        <w:t>with a nuh_layer_id equal to that of CurrPic</w:t>
      </w:r>
      <w:r w:rsidR="003D5EF6" w:rsidRPr="003D5EF6">
        <w:rPr>
          <w:lang w:val="en-CA"/>
        </w:rPr>
        <w:t xml:space="preserve"> </w:t>
      </w:r>
      <w:r w:rsidRPr="003D5EF6">
        <w:rPr>
          <w:lang w:val="en-CA"/>
        </w:rPr>
        <w:t>may be marked as "unused for reference" or "used for long-term reference</w:t>
      </w:r>
      <w:r w:rsidRPr="00D93C4B">
        <w:rPr>
          <w:lang w:val="en-CA"/>
        </w:rPr>
        <w:t>"</w:t>
      </w:r>
      <w:r w:rsidR="003D5EF6" w:rsidRPr="003D5EF6">
        <w:t xml:space="preserve"> </w:t>
      </w:r>
      <w:r w:rsidR="003D5EF6" w:rsidRPr="004A66CB">
        <w:rPr>
          <w:highlight w:val="cyan"/>
        </w:rPr>
        <w:t>and any picture with a different value of nuh_layer_id is not marked</w:t>
      </w:r>
      <w:r w:rsidR="00991AB2">
        <w:rPr>
          <w:lang w:val="en-CA"/>
        </w:rPr>
        <w:t>.</w:t>
      </w:r>
      <w:r w:rsidR="00991AB2" w:rsidRPr="003D5EF6">
        <w:rPr>
          <w:lang w:val="en-CA"/>
        </w:rPr>
        <w:t xml:space="preserve"> This</w:t>
      </w:r>
      <w:r w:rsidRPr="003D5EF6">
        <w:rPr>
          <w:lang w:val="en-CA"/>
        </w:rPr>
        <w:t xml:space="preserve"> needs to be invoked </w:t>
      </w:r>
      <w:r w:rsidR="00343E79" w:rsidRPr="003D5EF6">
        <w:rPr>
          <w:lang w:val="en-CA"/>
        </w:rPr>
        <w:t xml:space="preserve">only </w:t>
      </w:r>
      <w:r w:rsidRPr="003D5EF6">
        <w:rPr>
          <w:lang w:val="en-CA"/>
        </w:rPr>
        <w:t>for the first slice segment of a picture.</w:t>
      </w:r>
    </w:p>
    <w:p w:rsidR="00AE678F" w:rsidRPr="003D5EF6" w:rsidRDefault="00AE678F" w:rsidP="00352F9C">
      <w:pPr>
        <w:tabs>
          <w:tab w:val="clear" w:pos="794"/>
          <w:tab w:val="clear" w:pos="1191"/>
        </w:tabs>
        <w:ind w:left="1228" w:hanging="434"/>
        <w:rPr>
          <w:lang w:val="en-CA"/>
        </w:rPr>
      </w:pPr>
      <w:r w:rsidRPr="003D5EF6">
        <w:rPr>
          <w:lang w:val="en-CA"/>
        </w:rPr>
        <w:t>–</w:t>
      </w:r>
      <w:r w:rsidRPr="003D5EF6">
        <w:rPr>
          <w:lang w:val="en-CA"/>
        </w:rPr>
        <w:tab/>
        <w:t xml:space="preserve">When </w:t>
      </w:r>
      <w:r w:rsidR="00842C7D" w:rsidRPr="003D5EF6">
        <w:rPr>
          <w:lang w:val="en-CA"/>
        </w:rPr>
        <w:t>CurrPic is</w:t>
      </w:r>
      <w:r w:rsidRPr="003D5EF6">
        <w:rPr>
          <w:lang w:val="en-CA"/>
        </w:rPr>
        <w:t xml:space="preserve"> a </w:t>
      </w:r>
      <w:r w:rsidR="00343E79" w:rsidRPr="003D5EF6">
        <w:rPr>
          <w:lang w:val="en-CA"/>
        </w:rPr>
        <w:t xml:space="preserve">BLA picture or </w:t>
      </w:r>
      <w:r w:rsidR="001526A2" w:rsidRPr="003D5EF6">
        <w:rPr>
          <w:lang w:val="en-CA"/>
        </w:rPr>
        <w:t xml:space="preserve">is </w:t>
      </w:r>
      <w:r w:rsidR="00343E79" w:rsidRPr="003D5EF6">
        <w:rPr>
          <w:lang w:val="en-CA"/>
        </w:rPr>
        <w:t xml:space="preserve">a </w:t>
      </w:r>
      <w:r w:rsidRPr="003D5EF6">
        <w:rPr>
          <w:lang w:val="en-CA"/>
        </w:rPr>
        <w:t xml:space="preserve">CRA </w:t>
      </w:r>
      <w:r w:rsidR="00842C7D" w:rsidRPr="003D5EF6">
        <w:rPr>
          <w:lang w:val="en-CA"/>
        </w:rPr>
        <w:t>picture</w:t>
      </w:r>
      <w:r w:rsidR="00E00084" w:rsidRPr="003D5EF6">
        <w:rPr>
          <w:lang w:val="en-CA"/>
        </w:rPr>
        <w:t xml:space="preserve"> </w:t>
      </w:r>
      <w:r w:rsidR="00DA2FBA" w:rsidRPr="003D5EF6">
        <w:rPr>
          <w:lang w:val="en-CA"/>
        </w:rPr>
        <w:t xml:space="preserve">with </w:t>
      </w:r>
      <w:r w:rsidR="00343E79" w:rsidRPr="003D5EF6">
        <w:rPr>
          <w:lang w:val="en-CA"/>
        </w:rPr>
        <w:t>NoRaslOutputFlag equal to 1</w:t>
      </w:r>
      <w:r w:rsidR="00E00084" w:rsidRPr="003D5EF6">
        <w:rPr>
          <w:lang w:val="en-CA"/>
        </w:rPr>
        <w:t>, the decoding process for generating unavailable reference pictures specified in subclause </w:t>
      </w:r>
      <w:r w:rsidR="00E00084" w:rsidRPr="003D5EF6">
        <w:rPr>
          <w:highlight w:val="yellow"/>
          <w:lang w:val="en-CA"/>
        </w:rPr>
        <w:t>8.3.3</w:t>
      </w:r>
      <w:r w:rsidR="00E00084" w:rsidRPr="003D5EF6">
        <w:rPr>
          <w:lang w:val="en-CA"/>
        </w:rPr>
        <w:t xml:space="preserve"> is invoked</w:t>
      </w:r>
      <w:r w:rsidR="00991AB2" w:rsidRPr="003D5EF6">
        <w:rPr>
          <w:lang w:val="en-CA"/>
        </w:rPr>
        <w:t>,</w:t>
      </w:r>
      <w:r w:rsidR="00343E79" w:rsidRPr="003D5EF6">
        <w:rPr>
          <w:lang w:val="en-CA"/>
        </w:rPr>
        <w:t xml:space="preserve"> which needs to be invoked only for the first slice segment of a picture</w:t>
      </w:r>
      <w:r w:rsidR="00E00084" w:rsidRPr="003D5EF6">
        <w:rPr>
          <w:lang w:val="en-CA"/>
        </w:rPr>
        <w:t>.</w:t>
      </w:r>
    </w:p>
    <w:p w:rsidR="00944988" w:rsidRPr="001533A7" w:rsidRDefault="00944988" w:rsidP="003D5EF6">
      <w:pPr>
        <w:pStyle w:val="Annex4"/>
      </w:pPr>
      <w:bookmarkStart w:id="1472" w:name="_Ref346382028"/>
      <w:bookmarkStart w:id="1473" w:name="_Toc357439257"/>
      <w:bookmarkStart w:id="1474" w:name="_Toc356824282"/>
      <w:bookmarkStart w:id="1475" w:name="_Toc356148089"/>
      <w:bookmarkStart w:id="1476" w:name="_Toc348629411"/>
      <w:bookmarkStart w:id="1477" w:name="_Toc351367641"/>
      <w:bookmarkStart w:id="1478" w:name="_Toc361327411"/>
      <w:r w:rsidRPr="001533A7">
        <w:t>Decoding process for ending the decoding of a coded picture</w:t>
      </w:r>
      <w:bookmarkEnd w:id="1472"/>
      <w:r w:rsidR="001017EB" w:rsidRPr="001533A7">
        <w:t xml:space="preserve"> with nuh_layer_id greater than 0</w:t>
      </w:r>
      <w:bookmarkEnd w:id="1473"/>
      <w:bookmarkEnd w:id="1474"/>
      <w:bookmarkEnd w:id="1475"/>
      <w:bookmarkEnd w:id="1476"/>
      <w:bookmarkEnd w:id="1477"/>
      <w:bookmarkEnd w:id="1478"/>
    </w:p>
    <w:p w:rsidR="00326F93" w:rsidRPr="003D5EF6" w:rsidRDefault="00326F93" w:rsidP="00326F93">
      <w:pPr>
        <w:ind w:left="434" w:hanging="434"/>
        <w:rPr>
          <w:lang w:val="en-CA"/>
        </w:rPr>
      </w:pPr>
      <w:r w:rsidRPr="003D5EF6">
        <w:rPr>
          <w:lang w:val="en-CA"/>
        </w:rPr>
        <w:t>PicOutputFlag is set as follows:</w:t>
      </w:r>
    </w:p>
    <w:p w:rsidR="00326F93" w:rsidRPr="003D5EF6" w:rsidRDefault="00326F93" w:rsidP="00326F93">
      <w:pPr>
        <w:ind w:left="434" w:hanging="434"/>
        <w:rPr>
          <w:lang w:val="en-CA"/>
        </w:rPr>
      </w:pPr>
      <w:r w:rsidRPr="003D5EF6">
        <w:rPr>
          <w:lang w:val="en-CA"/>
        </w:rPr>
        <w:t>–</w:t>
      </w:r>
      <w:r w:rsidRPr="003D5EF6">
        <w:rPr>
          <w:lang w:val="en-CA"/>
        </w:rPr>
        <w:tab/>
        <w:t xml:space="preserve">If the current picture is a RASL picture and </w:t>
      </w:r>
      <w:r w:rsidR="00070FDB" w:rsidRPr="003D5EF6">
        <w:rPr>
          <w:lang w:val="en-CA"/>
        </w:rPr>
        <w:t xml:space="preserve">NoRaslOutputFlag of </w:t>
      </w:r>
      <w:r w:rsidRPr="003D5EF6">
        <w:rPr>
          <w:lang w:val="en-CA"/>
        </w:rPr>
        <w:t xml:space="preserve">the </w:t>
      </w:r>
      <w:r w:rsidR="001F3607" w:rsidRPr="003D5EF6">
        <w:rPr>
          <w:lang w:val="en-CA"/>
        </w:rPr>
        <w:t xml:space="preserve">associated </w:t>
      </w:r>
      <w:r w:rsidR="002648FE" w:rsidRPr="003D5EF6">
        <w:rPr>
          <w:lang w:val="en-CA"/>
        </w:rPr>
        <w:t>IRAP</w:t>
      </w:r>
      <w:r w:rsidRPr="003D5EF6">
        <w:rPr>
          <w:lang w:val="en-CA"/>
        </w:rPr>
        <w:t xml:space="preserve"> picture is </w:t>
      </w:r>
      <w:r w:rsidR="00070FDB" w:rsidRPr="003D5EF6">
        <w:rPr>
          <w:lang w:val="en-CA"/>
        </w:rPr>
        <w:t>equal to 1</w:t>
      </w:r>
      <w:r w:rsidRPr="003D5EF6">
        <w:rPr>
          <w:lang w:val="en-CA"/>
        </w:rPr>
        <w:t>, PicOutputFlag is set equal to 0.</w:t>
      </w:r>
      <w:r w:rsidR="001F3607" w:rsidRPr="003D5EF6">
        <w:rPr>
          <w:lang w:val="en-CA"/>
        </w:rPr>
        <w:t xml:space="preserve"> </w:t>
      </w:r>
    </w:p>
    <w:p w:rsidR="00326F93" w:rsidRPr="003D5EF6" w:rsidRDefault="00326F93" w:rsidP="00326F93">
      <w:pPr>
        <w:ind w:left="434" w:hanging="434"/>
        <w:rPr>
          <w:lang w:val="en-CA"/>
        </w:rPr>
      </w:pPr>
      <w:r w:rsidRPr="003D5EF6">
        <w:rPr>
          <w:lang w:val="en-CA"/>
        </w:rPr>
        <w:t>–</w:t>
      </w:r>
      <w:r w:rsidRPr="003D5EF6">
        <w:rPr>
          <w:lang w:val="en-CA"/>
        </w:rPr>
        <w:tab/>
        <w:t>Otherwise, PicOutputFlag is set equal to pic_output_flag.</w:t>
      </w:r>
    </w:p>
    <w:p w:rsidR="00944988" w:rsidRPr="003D5EF6" w:rsidRDefault="001F3607" w:rsidP="00EE7C7D">
      <w:pPr>
        <w:tabs>
          <w:tab w:val="clear" w:pos="1191"/>
          <w:tab w:val="left" w:pos="1200"/>
        </w:tabs>
        <w:ind w:left="434" w:hanging="434"/>
        <w:rPr>
          <w:lang w:val="en-CA"/>
        </w:rPr>
      </w:pPr>
      <w:r w:rsidRPr="003D5EF6">
        <w:rPr>
          <w:lang w:val="en-CA"/>
        </w:rPr>
        <w:t>T</w:t>
      </w:r>
      <w:r w:rsidR="00944988" w:rsidRPr="003D5EF6">
        <w:rPr>
          <w:lang w:val="en-CA"/>
        </w:rPr>
        <w:t>he following applies:</w:t>
      </w:r>
    </w:p>
    <w:p w:rsidR="00F5069F" w:rsidRPr="003D5EF6" w:rsidRDefault="00944988" w:rsidP="00CB4C26">
      <w:pPr>
        <w:ind w:left="434" w:hanging="434"/>
        <w:rPr>
          <w:lang w:val="en-CA"/>
        </w:rPr>
      </w:pPr>
      <w:r w:rsidRPr="003D5EF6">
        <w:rPr>
          <w:lang w:val="en-CA"/>
        </w:rPr>
        <w:t>–</w:t>
      </w:r>
      <w:r w:rsidRPr="003D5EF6">
        <w:rPr>
          <w:lang w:val="en-CA"/>
        </w:rPr>
        <w:tab/>
      </w:r>
      <w:r w:rsidR="00CB4C26" w:rsidRPr="003D5EF6">
        <w:rPr>
          <w:lang w:val="en-CA"/>
        </w:rPr>
        <w:t>If discardable_flag is equal to 1, the decoded picture is marked as "unused for reference".</w:t>
      </w:r>
    </w:p>
    <w:p w:rsidR="00A4749F" w:rsidRPr="008E14A4" w:rsidRDefault="00A4749F" w:rsidP="00CB4C26">
      <w:pPr>
        <w:tabs>
          <w:tab w:val="clear" w:pos="1191"/>
          <w:tab w:val="left" w:pos="1200"/>
        </w:tabs>
        <w:ind w:left="434" w:hanging="434"/>
      </w:pPr>
      <w:r w:rsidRPr="003D5EF6">
        <w:rPr>
          <w:lang w:val="en-CA"/>
        </w:rPr>
        <w:tab/>
      </w:r>
      <w:r w:rsidRPr="003D5EF6">
        <w:rPr>
          <w:highlight w:val="yellow"/>
          <w:lang w:val="en-CA"/>
        </w:rPr>
        <w:t xml:space="preserve">[Ed. (JC): </w:t>
      </w:r>
      <w:r w:rsidRPr="008E14A4">
        <w:rPr>
          <w:highlight w:val="yellow"/>
        </w:rPr>
        <w:t>The syntax is not defined in this annex, it might be good to move syntax and semantics of “General slice segment header syntax” from Annex G to Annex F. (MH): The syntax of discardable_flag should be moved to clause 7, as it concerns also the base layer slices and must be specified unambiguously even if multiview or scalable extensions are not in use. Other changes in slice segment header must remain in Annex G, as they only relate to refIdx based multiview/scalable coding</w:t>
      </w:r>
      <w:proofErr w:type="gramStart"/>
      <w:r w:rsidRPr="008E14A4">
        <w:rPr>
          <w:highlight w:val="yellow"/>
        </w:rPr>
        <w:t>.(</w:t>
      </w:r>
      <w:proofErr w:type="gramEnd"/>
      <w:r w:rsidRPr="008E14A4">
        <w:rPr>
          <w:highlight w:val="yellow"/>
        </w:rPr>
        <w:t xml:space="preserve">GT): How to resolve this issue should be part of the general </w:t>
      </w:r>
      <w:r w:rsidR="00FB4D21" w:rsidRPr="008E14A4">
        <w:rPr>
          <w:highlight w:val="yellow"/>
        </w:rPr>
        <w:t xml:space="preserve">discussion </w:t>
      </w:r>
      <w:r w:rsidRPr="008E14A4">
        <w:rPr>
          <w:highlight w:val="yellow"/>
        </w:rPr>
        <w:t xml:space="preserve">on how to restructure the </w:t>
      </w:r>
      <w:r w:rsidR="0078185E">
        <w:rPr>
          <w:highlight w:val="yellow"/>
        </w:rPr>
        <w:t>annexes</w:t>
      </w:r>
      <w:r w:rsidRPr="008E14A4">
        <w:rPr>
          <w:highlight w:val="yellow"/>
        </w:rPr>
        <w:t xml:space="preserve">. ] </w:t>
      </w:r>
    </w:p>
    <w:p w:rsidR="00944988" w:rsidRPr="003D5EF6" w:rsidRDefault="00CB4C26" w:rsidP="00CB4C26">
      <w:pPr>
        <w:tabs>
          <w:tab w:val="clear" w:pos="1191"/>
          <w:tab w:val="left" w:pos="1200"/>
        </w:tabs>
        <w:ind w:left="434" w:hanging="434"/>
        <w:rPr>
          <w:lang w:val="en-CA"/>
        </w:rPr>
      </w:pPr>
      <w:r w:rsidRPr="003D5EF6">
        <w:rPr>
          <w:lang w:val="en-CA"/>
        </w:rPr>
        <w:t>–</w:t>
      </w:r>
      <w:r w:rsidRPr="003D5EF6">
        <w:rPr>
          <w:lang w:val="en-CA"/>
        </w:rPr>
        <w:tab/>
        <w:t>Otherwise, t</w:t>
      </w:r>
      <w:r w:rsidR="00944988" w:rsidRPr="003D5EF6">
        <w:rPr>
          <w:lang w:val="en-CA"/>
        </w:rPr>
        <w:t>he decoded picture is marked as "used for short-term reference".</w:t>
      </w:r>
    </w:p>
    <w:p w:rsidR="00631679" w:rsidRPr="003D5EF6" w:rsidRDefault="001F3607" w:rsidP="00A13E39">
      <w:pPr>
        <w:tabs>
          <w:tab w:val="clear" w:pos="1191"/>
          <w:tab w:val="left" w:pos="1200"/>
        </w:tabs>
        <w:rPr>
          <w:lang w:val="en-CA"/>
        </w:rPr>
      </w:pPr>
      <w:r w:rsidRPr="003D5EF6">
        <w:rPr>
          <w:lang w:val="en-CA"/>
        </w:rPr>
        <w:t>When</w:t>
      </w:r>
      <w:r w:rsidR="00944988" w:rsidRPr="003D5EF6">
        <w:rPr>
          <w:lang w:val="en-CA"/>
        </w:rPr>
        <w:t xml:space="preserve"> TemporalId is equal to HighestTid, the marking process for </w:t>
      </w:r>
      <w:r w:rsidR="006A6EDD" w:rsidRPr="003D5EF6">
        <w:rPr>
          <w:lang w:val="en-CA"/>
        </w:rPr>
        <w:t xml:space="preserve">sub-layer </w:t>
      </w:r>
      <w:r w:rsidR="00944988" w:rsidRPr="003D5EF6">
        <w:rPr>
          <w:lang w:val="en-CA"/>
        </w:rPr>
        <w:t xml:space="preserve">non-reference pictures not needed for inter-layer prediction </w:t>
      </w:r>
      <w:r w:rsidR="00CE72F6" w:rsidRPr="003D5EF6">
        <w:rPr>
          <w:lang w:val="en-CA"/>
        </w:rPr>
        <w:t xml:space="preserve">specified </w:t>
      </w:r>
      <w:r w:rsidR="00944988" w:rsidRPr="003D5EF6">
        <w:rPr>
          <w:lang w:val="en-CA"/>
        </w:rPr>
        <w:t xml:space="preserve">in subclause </w:t>
      </w:r>
      <w:r w:rsidR="00AB6740">
        <w:fldChar w:fldCharType="begin" w:fldLock="1"/>
      </w:r>
      <w:r w:rsidR="00AB6740">
        <w:instrText xml:space="preserve"> REF _Ref343168794 \r \h  \* MERGEFORMAT </w:instrText>
      </w:r>
      <w:r w:rsidR="00AB6740">
        <w:fldChar w:fldCharType="separate"/>
      </w:r>
      <w:r w:rsidR="003204AC" w:rsidRPr="00321F02">
        <w:rPr>
          <w:highlight w:val="yellow"/>
          <w:lang w:val="en-CA"/>
        </w:rPr>
        <w:t>F.8.1.2.1</w:t>
      </w:r>
      <w:r w:rsidR="00AB6740">
        <w:fldChar w:fldCharType="end"/>
      </w:r>
      <w:r w:rsidR="00944988" w:rsidRPr="003D5EF6">
        <w:rPr>
          <w:lang w:val="en-CA"/>
        </w:rPr>
        <w:t xml:space="preserve"> is invoked with latestDecLayerId equal to nuh_layer_id as input.</w:t>
      </w:r>
    </w:p>
    <w:p w:rsidR="005C2D74" w:rsidRPr="001533A7" w:rsidRDefault="005C2D74" w:rsidP="003D5EF6">
      <w:pPr>
        <w:pStyle w:val="Annex5"/>
        <w:ind w:left="2232"/>
      </w:pPr>
      <w:bookmarkStart w:id="1479" w:name="_Ref343168794"/>
      <w:r w:rsidRPr="001533A7">
        <w:lastRenderedPageBreak/>
        <w:t xml:space="preserve">Marking process for </w:t>
      </w:r>
      <w:r w:rsidR="006A6EDD" w:rsidRPr="001533A7">
        <w:t xml:space="preserve">sub-layer </w:t>
      </w:r>
      <w:r w:rsidRPr="001533A7">
        <w:t>non-reference pictures not needed for inter-layer prediction</w:t>
      </w:r>
      <w:bookmarkEnd w:id="1479"/>
    </w:p>
    <w:p w:rsidR="004619CF" w:rsidRPr="003D5EF6" w:rsidRDefault="00241B4A" w:rsidP="004619CF">
      <w:pPr>
        <w:rPr>
          <w:lang w:val="en-CA"/>
        </w:rPr>
      </w:pPr>
      <w:r w:rsidRPr="003D5EF6">
        <w:rPr>
          <w:lang w:val="en-CA"/>
        </w:rPr>
        <w:t>Input</w:t>
      </w:r>
      <w:r w:rsidR="004619CF" w:rsidRPr="003D5EF6">
        <w:rPr>
          <w:lang w:val="en-CA"/>
        </w:rPr>
        <w:t xml:space="preserve"> to this process </w:t>
      </w:r>
      <w:r w:rsidRPr="003D5EF6">
        <w:rPr>
          <w:lang w:val="en-CA"/>
        </w:rPr>
        <w:t>is</w:t>
      </w:r>
      <w:r w:rsidR="004619CF" w:rsidRPr="003D5EF6">
        <w:rPr>
          <w:lang w:val="en-CA"/>
        </w:rPr>
        <w:t>:</w:t>
      </w:r>
    </w:p>
    <w:p w:rsidR="004619CF" w:rsidRPr="003D5EF6" w:rsidRDefault="004619CF" w:rsidP="004619CF">
      <w:pPr>
        <w:tabs>
          <w:tab w:val="left" w:pos="284"/>
        </w:tabs>
        <w:ind w:left="284" w:hanging="284"/>
        <w:rPr>
          <w:lang w:val="en-CA"/>
        </w:rPr>
      </w:pPr>
      <w:r w:rsidRPr="003D5EF6">
        <w:rPr>
          <w:lang w:val="en-CA"/>
        </w:rPr>
        <w:t>–</w:t>
      </w:r>
      <w:r w:rsidRPr="003D5EF6">
        <w:rPr>
          <w:lang w:val="en-CA"/>
        </w:rPr>
        <w:tab/>
      </w:r>
      <w:proofErr w:type="gramStart"/>
      <w:r w:rsidR="00241B4A" w:rsidRPr="003D5EF6">
        <w:rPr>
          <w:lang w:val="en-CA"/>
        </w:rPr>
        <w:t>a</w:t>
      </w:r>
      <w:proofErr w:type="gramEnd"/>
      <w:r w:rsidR="00241B4A" w:rsidRPr="003D5EF6">
        <w:rPr>
          <w:lang w:val="en-CA"/>
        </w:rPr>
        <w:t xml:space="preserve"> nuh_layer_id value </w:t>
      </w:r>
      <w:r w:rsidR="0050459D" w:rsidRPr="003D5EF6">
        <w:rPr>
          <w:lang w:val="en-CA"/>
        </w:rPr>
        <w:t>latestDec</w:t>
      </w:r>
      <w:r w:rsidRPr="003D5EF6">
        <w:rPr>
          <w:lang w:val="en-CA"/>
        </w:rPr>
        <w:t>LayerId</w:t>
      </w:r>
    </w:p>
    <w:p w:rsidR="004619CF" w:rsidRPr="003D5EF6" w:rsidRDefault="004619CF" w:rsidP="004619CF">
      <w:pPr>
        <w:rPr>
          <w:lang w:val="en-CA"/>
        </w:rPr>
      </w:pPr>
      <w:r w:rsidRPr="003D5EF6">
        <w:rPr>
          <w:lang w:val="en-CA"/>
        </w:rPr>
        <w:t>Output of this process is:</w:t>
      </w:r>
    </w:p>
    <w:p w:rsidR="004619CF" w:rsidRPr="003D5EF6" w:rsidRDefault="004619CF" w:rsidP="004619CF">
      <w:pPr>
        <w:tabs>
          <w:tab w:val="left" w:pos="284"/>
        </w:tabs>
        <w:ind w:left="284" w:hanging="284"/>
        <w:rPr>
          <w:lang w:val="en-CA"/>
        </w:rPr>
      </w:pPr>
      <w:r w:rsidRPr="003D5EF6">
        <w:rPr>
          <w:lang w:val="en-CA"/>
        </w:rPr>
        <w:t>–</w:t>
      </w:r>
      <w:r w:rsidRPr="003D5EF6">
        <w:rPr>
          <w:lang w:val="en-CA"/>
        </w:rPr>
        <w:tab/>
      </w:r>
      <w:proofErr w:type="gramStart"/>
      <w:r w:rsidR="00241B4A" w:rsidRPr="003D5EF6">
        <w:rPr>
          <w:lang w:val="en-CA"/>
        </w:rPr>
        <w:t>potentially</w:t>
      </w:r>
      <w:proofErr w:type="gramEnd"/>
      <w:r w:rsidR="00241B4A" w:rsidRPr="003D5EF6">
        <w:rPr>
          <w:lang w:val="en-CA"/>
        </w:rPr>
        <w:t xml:space="preserve"> updated marking as </w:t>
      </w:r>
      <w:r w:rsidR="001F3607" w:rsidRPr="003D5EF6">
        <w:rPr>
          <w:lang w:val="en-CA"/>
        </w:rPr>
        <w:t>"</w:t>
      </w:r>
      <w:r w:rsidR="00241B4A" w:rsidRPr="003D5EF6">
        <w:rPr>
          <w:lang w:val="en-CA"/>
        </w:rPr>
        <w:t>unused for reference</w:t>
      </w:r>
      <w:r w:rsidR="001F3607" w:rsidRPr="003D5EF6">
        <w:rPr>
          <w:lang w:val="en-CA"/>
        </w:rPr>
        <w:t>"</w:t>
      </w:r>
      <w:r w:rsidR="00241B4A" w:rsidRPr="003D5EF6">
        <w:rPr>
          <w:lang w:val="en-CA"/>
        </w:rPr>
        <w:t xml:space="preserve"> for some decoded pictures </w:t>
      </w:r>
    </w:p>
    <w:p w:rsidR="008B71C9" w:rsidRPr="008E14A4" w:rsidRDefault="008B71C9" w:rsidP="008B71C9">
      <w:pPr>
        <w:pStyle w:val="Note1CharCharCharCharCharChar"/>
      </w:pPr>
      <w:r w:rsidRPr="008E14A4">
        <w:t>NOTE</w:t>
      </w:r>
      <w:proofErr w:type="gramStart"/>
      <w:r w:rsidRPr="008E14A4">
        <w:t>  –</w:t>
      </w:r>
      <w:proofErr w:type="gramEnd"/>
      <w:r w:rsidRPr="008E14A4">
        <w:t xml:space="preserve"> This process marks pictures that are not needed for inter or inter-layer prediction as "unused for reference". When TemporalId is less than HighestTid, the current picture may be used for reference in inter prediction and this process is not invoked.</w:t>
      </w:r>
    </w:p>
    <w:p w:rsidR="007D333B" w:rsidRPr="003D5EF6" w:rsidRDefault="007D333B" w:rsidP="004619CF">
      <w:pPr>
        <w:numPr>
          <w:ilvl w:val="12"/>
          <w:numId w:val="0"/>
        </w:numPr>
        <w:tabs>
          <w:tab w:val="left" w:pos="-720"/>
        </w:tabs>
        <w:rPr>
          <w:lang w:val="en-CA"/>
        </w:rPr>
      </w:pPr>
      <w:r w:rsidRPr="003D5EF6">
        <w:rPr>
          <w:lang w:val="en-CA"/>
        </w:rPr>
        <w:t xml:space="preserve">The variables </w:t>
      </w:r>
      <w:proofErr w:type="gramStart"/>
      <w:r w:rsidRPr="003D5EF6">
        <w:rPr>
          <w:lang w:val="en-CA"/>
        </w:rPr>
        <w:t>numTargetDecLayers,</w:t>
      </w:r>
      <w:proofErr w:type="gramEnd"/>
      <w:r w:rsidRPr="003D5EF6">
        <w:rPr>
          <w:lang w:val="en-CA"/>
        </w:rPr>
        <w:t xml:space="preserve"> and latestDecIdx </w:t>
      </w:r>
      <w:r w:rsidR="00241B4A" w:rsidRPr="003D5EF6">
        <w:rPr>
          <w:lang w:val="en-CA"/>
        </w:rPr>
        <w:t>are</w:t>
      </w:r>
      <w:r w:rsidRPr="003D5EF6">
        <w:rPr>
          <w:lang w:val="en-CA"/>
        </w:rPr>
        <w:t xml:space="preserve"> derived as follows:</w:t>
      </w:r>
    </w:p>
    <w:p w:rsidR="007D333B" w:rsidRPr="003D5EF6" w:rsidRDefault="007D333B" w:rsidP="00EE7C7D">
      <w:pPr>
        <w:tabs>
          <w:tab w:val="left" w:pos="284"/>
        </w:tabs>
        <w:ind w:left="284" w:hanging="284"/>
        <w:rPr>
          <w:lang w:val="en-CA"/>
        </w:rPr>
      </w:pPr>
      <w:r w:rsidRPr="003D5EF6">
        <w:rPr>
          <w:lang w:val="en-CA"/>
        </w:rPr>
        <w:t>–</w:t>
      </w:r>
      <w:r w:rsidRPr="003D5EF6">
        <w:rPr>
          <w:lang w:val="en-CA"/>
        </w:rPr>
        <w:tab/>
      </w:r>
      <w:proofErr w:type="gramStart"/>
      <w:r w:rsidR="005F108B" w:rsidRPr="003D5EF6">
        <w:rPr>
          <w:lang w:val="en-CA"/>
        </w:rPr>
        <w:t>n</w:t>
      </w:r>
      <w:r w:rsidR="0050459D" w:rsidRPr="003D5EF6">
        <w:rPr>
          <w:lang w:val="en-CA"/>
        </w:rPr>
        <w:t>umTargetDecLayers</w:t>
      </w:r>
      <w:proofErr w:type="gramEnd"/>
      <w:r w:rsidR="0050459D" w:rsidRPr="003D5EF6">
        <w:rPr>
          <w:lang w:val="en-CA"/>
        </w:rPr>
        <w:t xml:space="preserve"> </w:t>
      </w:r>
      <w:r w:rsidRPr="003D5EF6">
        <w:rPr>
          <w:lang w:val="en-CA"/>
        </w:rPr>
        <w:t>is set</w:t>
      </w:r>
      <w:r w:rsidR="0050459D" w:rsidRPr="003D5EF6">
        <w:rPr>
          <w:lang w:val="en-CA"/>
        </w:rPr>
        <w:t xml:space="preserve"> equal to the number of </w:t>
      </w:r>
      <w:r w:rsidR="001F3607" w:rsidRPr="003D5EF6">
        <w:rPr>
          <w:lang w:val="en-CA"/>
        </w:rPr>
        <w:t xml:space="preserve">entries </w:t>
      </w:r>
      <w:r w:rsidR="0050459D" w:rsidRPr="003D5EF6">
        <w:rPr>
          <w:lang w:val="en-CA"/>
        </w:rPr>
        <w:t xml:space="preserve">in </w:t>
      </w:r>
      <w:r w:rsidR="005F108B" w:rsidRPr="003D5EF6">
        <w:rPr>
          <w:lang w:val="en-CA"/>
        </w:rPr>
        <w:t>TargetDecLayerIdList</w:t>
      </w:r>
      <w:r w:rsidR="0050459D" w:rsidRPr="003D5EF6">
        <w:rPr>
          <w:lang w:val="en-CA"/>
        </w:rPr>
        <w:t>.</w:t>
      </w:r>
    </w:p>
    <w:p w:rsidR="0050459D" w:rsidRPr="003D5EF6" w:rsidRDefault="007D333B" w:rsidP="00EE7C7D">
      <w:pPr>
        <w:tabs>
          <w:tab w:val="left" w:pos="284"/>
        </w:tabs>
        <w:ind w:left="284" w:hanging="284"/>
        <w:rPr>
          <w:lang w:val="en-CA"/>
        </w:rPr>
      </w:pPr>
      <w:r w:rsidRPr="003D5EF6">
        <w:rPr>
          <w:lang w:val="en-CA"/>
        </w:rPr>
        <w:t>–</w:t>
      </w:r>
      <w:r w:rsidRPr="003D5EF6">
        <w:rPr>
          <w:lang w:val="en-CA"/>
        </w:rPr>
        <w:tab/>
      </w:r>
      <w:proofErr w:type="gramStart"/>
      <w:r w:rsidR="0050459D" w:rsidRPr="003D5EF6">
        <w:rPr>
          <w:lang w:val="en-CA"/>
        </w:rPr>
        <w:t>latestDecIdx</w:t>
      </w:r>
      <w:proofErr w:type="gramEnd"/>
      <w:r w:rsidR="0050459D" w:rsidRPr="003D5EF6">
        <w:rPr>
          <w:lang w:val="en-CA"/>
        </w:rPr>
        <w:t xml:space="preserve"> </w:t>
      </w:r>
      <w:r w:rsidRPr="003D5EF6">
        <w:rPr>
          <w:lang w:val="en-CA"/>
        </w:rPr>
        <w:t>is set equal to</w:t>
      </w:r>
      <w:r w:rsidR="0050459D" w:rsidRPr="003D5EF6">
        <w:rPr>
          <w:lang w:val="en-CA"/>
        </w:rPr>
        <w:t xml:space="preserve"> the value of </w:t>
      </w:r>
      <w:r w:rsidRPr="003D5EF6">
        <w:rPr>
          <w:lang w:val="en-CA"/>
        </w:rPr>
        <w:t xml:space="preserve">i for which </w:t>
      </w:r>
      <w:r w:rsidR="005F108B" w:rsidRPr="003D5EF6">
        <w:rPr>
          <w:lang w:val="en-CA"/>
        </w:rPr>
        <w:t>TargetDecLayerIdList</w:t>
      </w:r>
      <w:r w:rsidRPr="003D5EF6">
        <w:rPr>
          <w:lang w:val="en-CA"/>
        </w:rPr>
        <w:t>[ i ] is equal to latestDecLayerId.</w:t>
      </w:r>
    </w:p>
    <w:p w:rsidR="009461CC" w:rsidRPr="003D5EF6" w:rsidRDefault="009461CC" w:rsidP="009461CC">
      <w:pPr>
        <w:numPr>
          <w:ilvl w:val="12"/>
          <w:numId w:val="0"/>
        </w:numPr>
        <w:tabs>
          <w:tab w:val="left" w:pos="-720"/>
        </w:tabs>
        <w:rPr>
          <w:lang w:val="en-CA"/>
        </w:rPr>
      </w:pPr>
      <w:r w:rsidRPr="003D5EF6">
        <w:rPr>
          <w:lang w:val="en-CA"/>
        </w:rPr>
        <w:t>For i in the range of 0 to latestDecIdx, inclusive, the following applies for marking of pictures as "unused for reference":</w:t>
      </w:r>
    </w:p>
    <w:p w:rsidR="009461CC" w:rsidRPr="003D5EF6" w:rsidRDefault="009461CC" w:rsidP="00D02145">
      <w:pPr>
        <w:pStyle w:val="enumlev1"/>
        <w:spacing w:before="136"/>
        <w:ind w:left="403" w:hanging="403"/>
        <w:rPr>
          <w:lang w:val="en-CA"/>
        </w:rPr>
      </w:pPr>
      <w:r w:rsidRPr="003D5EF6">
        <w:rPr>
          <w:lang w:val="en-CA"/>
        </w:rPr>
        <w:t>–</w:t>
      </w:r>
      <w:r w:rsidRPr="003D5EF6">
        <w:rPr>
          <w:lang w:val="en-CA"/>
        </w:rPr>
        <w:tab/>
        <w:t xml:space="preserve">Let currPic </w:t>
      </w:r>
      <w:r w:rsidR="00CC1DA3" w:rsidRPr="008E14A4">
        <w:t>be</w:t>
      </w:r>
      <w:r w:rsidR="00CC1DA3" w:rsidRPr="003D5EF6">
        <w:rPr>
          <w:lang w:val="en-CA"/>
        </w:rPr>
        <w:t xml:space="preserve"> </w:t>
      </w:r>
      <w:r w:rsidRPr="003D5EF6">
        <w:rPr>
          <w:lang w:val="en-CA"/>
        </w:rPr>
        <w:t xml:space="preserve">the picture </w:t>
      </w:r>
      <w:r w:rsidR="008C2528" w:rsidRPr="003D5EF6">
        <w:rPr>
          <w:lang w:val="en-CA"/>
        </w:rPr>
        <w:t xml:space="preserve">in the current access unit </w:t>
      </w:r>
      <w:r w:rsidRPr="003D5EF6">
        <w:rPr>
          <w:lang w:val="en-CA"/>
        </w:rPr>
        <w:t>with nuh_layer_id equal to TargetDecLayerIdList</w:t>
      </w:r>
      <w:proofErr w:type="gramStart"/>
      <w:r w:rsidRPr="003D5EF6">
        <w:rPr>
          <w:lang w:val="en-CA"/>
        </w:rPr>
        <w:t>[ i</w:t>
      </w:r>
      <w:proofErr w:type="gramEnd"/>
      <w:r w:rsidRPr="003D5EF6">
        <w:rPr>
          <w:lang w:val="en-CA"/>
        </w:rPr>
        <w:t xml:space="preserve"> ]. </w:t>
      </w:r>
    </w:p>
    <w:p w:rsidR="009461CC" w:rsidRPr="003D5EF6" w:rsidRDefault="009461CC" w:rsidP="00D02145">
      <w:pPr>
        <w:tabs>
          <w:tab w:val="clear" w:pos="794"/>
          <w:tab w:val="left" w:pos="400"/>
        </w:tabs>
        <w:ind w:left="400" w:hanging="400"/>
        <w:rPr>
          <w:lang w:val="en-CA"/>
        </w:rPr>
      </w:pPr>
      <w:r w:rsidRPr="003D5EF6">
        <w:rPr>
          <w:lang w:val="en-CA"/>
        </w:rPr>
        <w:t>–</w:t>
      </w:r>
      <w:r w:rsidRPr="003D5EF6">
        <w:rPr>
          <w:lang w:val="en-CA"/>
        </w:rPr>
        <w:tab/>
        <w:t xml:space="preserve">When currPic </w:t>
      </w:r>
      <w:r w:rsidR="00CC1DA3" w:rsidRPr="003D5EF6">
        <w:rPr>
          <w:lang w:val="en-CA"/>
        </w:rPr>
        <w:t xml:space="preserve">is </w:t>
      </w:r>
      <w:r w:rsidRPr="003D5EF6">
        <w:rPr>
          <w:lang w:val="en-CA"/>
        </w:rPr>
        <w:t xml:space="preserve">marked as "used for reference" and is a sub-layer non-reference picture, the following applies: </w:t>
      </w:r>
    </w:p>
    <w:p w:rsidR="009461CC" w:rsidRPr="003D5EF6" w:rsidRDefault="009461CC" w:rsidP="00D02145">
      <w:pPr>
        <w:pStyle w:val="enumlev1"/>
        <w:spacing w:before="136"/>
        <w:ind w:left="806" w:hanging="403"/>
        <w:rPr>
          <w:lang w:val="en-CA"/>
        </w:rPr>
      </w:pPr>
      <w:r w:rsidRPr="003D5EF6">
        <w:rPr>
          <w:lang w:val="en-CA"/>
        </w:rPr>
        <w:t>–</w:t>
      </w:r>
      <w:r w:rsidRPr="003D5EF6">
        <w:rPr>
          <w:lang w:val="en-CA"/>
        </w:rPr>
        <w:tab/>
        <w:t xml:space="preserve">The variable currTid is set equal to the value of TemporalId of currPic. </w:t>
      </w:r>
    </w:p>
    <w:p w:rsidR="009461CC" w:rsidRPr="003D5EF6" w:rsidRDefault="009461CC" w:rsidP="00D02145">
      <w:pPr>
        <w:pStyle w:val="enumlev1"/>
        <w:spacing w:before="136"/>
        <w:ind w:left="806" w:hanging="403"/>
        <w:rPr>
          <w:lang w:val="en-CA"/>
        </w:rPr>
      </w:pPr>
      <w:r w:rsidRPr="003D5EF6">
        <w:rPr>
          <w:lang w:val="en-CA"/>
        </w:rPr>
        <w:t>–</w:t>
      </w:r>
      <w:r w:rsidRPr="003D5EF6">
        <w:rPr>
          <w:lang w:val="en-CA"/>
        </w:rPr>
        <w:tab/>
        <w:t xml:space="preserve">The variable remainingInterLayerReferencesFlag is derived as specified in the following: </w:t>
      </w:r>
    </w:p>
    <w:p w:rsidR="009461CC" w:rsidRPr="003D5EF6" w:rsidRDefault="009461CC" w:rsidP="009461CC">
      <w:pPr>
        <w:pStyle w:val="Equation"/>
        <w:tabs>
          <w:tab w:val="clear" w:pos="794"/>
          <w:tab w:val="clear" w:pos="1588"/>
          <w:tab w:val="left" w:pos="567"/>
          <w:tab w:val="left" w:pos="851"/>
          <w:tab w:val="left" w:pos="1134"/>
          <w:tab w:val="left" w:pos="1418"/>
          <w:tab w:val="left" w:pos="1701"/>
          <w:tab w:val="left" w:pos="1985"/>
          <w:tab w:val="left" w:pos="2268"/>
        </w:tabs>
        <w:ind w:left="284"/>
        <w:rPr>
          <w:lang w:val="en-CA"/>
        </w:rPr>
      </w:pPr>
      <w:r w:rsidRPr="003D5EF6">
        <w:rPr>
          <w:sz w:val="20"/>
          <w:lang w:val="en-CA"/>
        </w:rPr>
        <w:tab/>
      </w:r>
      <w:r w:rsidRPr="003D5EF6">
        <w:rPr>
          <w:sz w:val="20"/>
          <w:lang w:val="en-CA"/>
        </w:rPr>
        <w:tab/>
        <w:t>remainingInterLayerReferencesFlag = 0</w:t>
      </w:r>
      <w:r w:rsidRPr="003D5EF6">
        <w:rPr>
          <w:sz w:val="20"/>
          <w:lang w:val="en-CA"/>
        </w:rPr>
        <w:br/>
      </w:r>
      <w:r w:rsidRPr="003D5EF6">
        <w:rPr>
          <w:sz w:val="20"/>
          <w:lang w:val="en-CA"/>
        </w:rPr>
        <w:tab/>
      </w:r>
      <w:r w:rsidRPr="003D5EF6">
        <w:rPr>
          <w:sz w:val="20"/>
          <w:lang w:val="en-CA"/>
        </w:rPr>
        <w:tab/>
        <w:t xml:space="preserve">if </w:t>
      </w:r>
      <w:r w:rsidRPr="008E14A4">
        <w:rPr>
          <w:sz w:val="20"/>
          <w:szCs w:val="20"/>
        </w:rPr>
        <w:t xml:space="preserve">( </w:t>
      </w:r>
      <w:r w:rsidRPr="003D5EF6">
        <w:rPr>
          <w:sz w:val="20"/>
          <w:lang w:val="en-CA"/>
        </w:rPr>
        <w:t>currTid</w:t>
      </w:r>
      <w:r w:rsidRPr="008E14A4">
        <w:rPr>
          <w:sz w:val="20"/>
          <w:szCs w:val="20"/>
        </w:rPr>
        <w:t xml:space="preserve"> </w:t>
      </w:r>
      <w:r w:rsidR="005B0DB8" w:rsidRPr="008E14A4">
        <w:rPr>
          <w:sz w:val="20"/>
          <w:szCs w:val="20"/>
        </w:rPr>
        <w:t xml:space="preserve"> </w:t>
      </w:r>
      <w:r w:rsidRPr="008E14A4">
        <w:rPr>
          <w:sz w:val="20"/>
          <w:szCs w:val="20"/>
        </w:rPr>
        <w:t>&lt;=</w:t>
      </w:r>
      <w:r w:rsidR="005B0DB8" w:rsidRPr="008E14A4">
        <w:rPr>
          <w:sz w:val="20"/>
          <w:szCs w:val="20"/>
        </w:rPr>
        <w:t xml:space="preserve"> </w:t>
      </w:r>
      <w:r w:rsidRPr="008E14A4">
        <w:rPr>
          <w:sz w:val="20"/>
          <w:szCs w:val="20"/>
        </w:rPr>
        <w:t xml:space="preserve"> ( </w:t>
      </w:r>
      <w:r w:rsidR="00D7179F" w:rsidRPr="008E14A4">
        <w:rPr>
          <w:sz w:val="20"/>
          <w:szCs w:val="20"/>
        </w:rPr>
        <w:t>max_tid_il_ref_pics_plus1</w:t>
      </w:r>
      <w:r w:rsidRPr="008E14A4">
        <w:rPr>
          <w:sz w:val="20"/>
          <w:szCs w:val="20"/>
        </w:rPr>
        <w:t>[</w:t>
      </w:r>
      <w:r w:rsidRPr="003D5EF6">
        <w:rPr>
          <w:sz w:val="20"/>
          <w:lang w:val="en-CA"/>
        </w:rPr>
        <w:t> </w:t>
      </w:r>
      <w:r w:rsidRPr="008E14A4">
        <w:rPr>
          <w:sz w:val="20"/>
          <w:szCs w:val="20"/>
        </w:rPr>
        <w:t>LayerId</w:t>
      </w:r>
      <w:r w:rsidR="00A31AB4" w:rsidRPr="008E14A4">
        <w:rPr>
          <w:sz w:val="20"/>
          <w:szCs w:val="20"/>
        </w:rPr>
        <w:t>x</w:t>
      </w:r>
      <w:r w:rsidRPr="008E14A4">
        <w:rPr>
          <w:sz w:val="20"/>
          <w:szCs w:val="20"/>
        </w:rPr>
        <w:t>InVps[ TargetDecLayerIdList[</w:t>
      </w:r>
      <w:r w:rsidRPr="003D5EF6">
        <w:rPr>
          <w:sz w:val="20"/>
          <w:lang w:val="en-CA"/>
        </w:rPr>
        <w:t> </w:t>
      </w:r>
      <w:r w:rsidRPr="008E14A4">
        <w:rPr>
          <w:sz w:val="20"/>
          <w:szCs w:val="20"/>
        </w:rPr>
        <w:t>i</w:t>
      </w:r>
      <w:r w:rsidRPr="003D5EF6">
        <w:rPr>
          <w:sz w:val="20"/>
          <w:lang w:val="en-CA"/>
        </w:rPr>
        <w:t> </w:t>
      </w:r>
      <w:r w:rsidRPr="008E14A4">
        <w:rPr>
          <w:sz w:val="20"/>
          <w:szCs w:val="20"/>
        </w:rPr>
        <w:t>]</w:t>
      </w:r>
      <w:r w:rsidRPr="003D5EF6">
        <w:rPr>
          <w:sz w:val="20"/>
          <w:lang w:val="en-CA"/>
        </w:rPr>
        <w:t> </w:t>
      </w:r>
      <w:r w:rsidRPr="008E14A4">
        <w:rPr>
          <w:sz w:val="20"/>
          <w:szCs w:val="20"/>
        </w:rPr>
        <w:t>]</w:t>
      </w:r>
      <w:r w:rsidRPr="003D5EF6">
        <w:rPr>
          <w:sz w:val="20"/>
          <w:lang w:val="en-CA"/>
        </w:rPr>
        <w:t> </w:t>
      </w:r>
      <w:r w:rsidRPr="008E14A4">
        <w:rPr>
          <w:sz w:val="20"/>
          <w:szCs w:val="20"/>
        </w:rPr>
        <w:t xml:space="preserve">] </w:t>
      </w:r>
      <w:r w:rsidRPr="008E14A4">
        <w:t>–</w:t>
      </w:r>
      <w:r w:rsidRPr="008E14A4">
        <w:rPr>
          <w:sz w:val="20"/>
          <w:szCs w:val="20"/>
        </w:rPr>
        <w:t xml:space="preserve">1 ) ) </w:t>
      </w:r>
      <w:r w:rsidRPr="003D5EF6">
        <w:rPr>
          <w:sz w:val="20"/>
          <w:lang w:val="en-CA"/>
        </w:rPr>
        <w:br/>
      </w:r>
      <w:r w:rsidRPr="003D5EF6">
        <w:rPr>
          <w:sz w:val="20"/>
          <w:lang w:val="en-CA"/>
        </w:rPr>
        <w:tab/>
      </w:r>
      <w:r w:rsidRPr="003D5EF6">
        <w:rPr>
          <w:sz w:val="20"/>
          <w:lang w:val="en-CA"/>
        </w:rPr>
        <w:tab/>
      </w:r>
      <w:r w:rsidRPr="003D5EF6">
        <w:rPr>
          <w:sz w:val="20"/>
          <w:lang w:val="en-CA"/>
        </w:rPr>
        <w:tab/>
        <w:t>for( j = latestDecIdx + 1; j &lt; numTargetDecLayers; j++ )</w:t>
      </w:r>
      <w:r w:rsidRPr="003D5EF6">
        <w:rPr>
          <w:sz w:val="20"/>
          <w:lang w:val="en-CA"/>
        </w:rPr>
        <w:br/>
      </w:r>
      <w:r w:rsidRPr="003D5EF6">
        <w:rPr>
          <w:sz w:val="20"/>
          <w:lang w:val="en-CA"/>
        </w:rPr>
        <w:tab/>
      </w:r>
      <w:r w:rsidRPr="003D5EF6">
        <w:rPr>
          <w:sz w:val="20"/>
          <w:lang w:val="en-CA"/>
        </w:rPr>
        <w:tab/>
      </w:r>
      <w:r w:rsidRPr="003D5EF6">
        <w:rPr>
          <w:sz w:val="20"/>
          <w:lang w:val="en-CA"/>
        </w:rPr>
        <w:tab/>
      </w:r>
      <w:r w:rsidRPr="003D5EF6">
        <w:rPr>
          <w:sz w:val="20"/>
          <w:lang w:val="en-CA"/>
        </w:rPr>
        <w:tab/>
        <w:t>for( k = 0; k &lt; NumDirectRefLayers[ TargetDecLayerIdList[ j ] ]; k++ )</w:t>
      </w:r>
      <w:r w:rsidRPr="003D5EF6">
        <w:rPr>
          <w:sz w:val="20"/>
          <w:lang w:val="en-CA"/>
        </w:rPr>
        <w:br/>
      </w:r>
      <w:r w:rsidRPr="003D5EF6">
        <w:rPr>
          <w:sz w:val="20"/>
          <w:lang w:val="en-CA"/>
        </w:rPr>
        <w:tab/>
      </w:r>
      <w:r w:rsidRPr="003D5EF6">
        <w:rPr>
          <w:sz w:val="20"/>
          <w:lang w:val="en-CA"/>
        </w:rPr>
        <w:tab/>
      </w:r>
      <w:r w:rsidRPr="003D5EF6">
        <w:rPr>
          <w:sz w:val="20"/>
          <w:lang w:val="en-CA"/>
        </w:rPr>
        <w:tab/>
      </w:r>
      <w:r w:rsidRPr="003D5EF6">
        <w:rPr>
          <w:sz w:val="20"/>
          <w:lang w:val="en-CA"/>
        </w:rPr>
        <w:tab/>
      </w:r>
      <w:r w:rsidRPr="003D5EF6">
        <w:rPr>
          <w:sz w:val="20"/>
          <w:lang w:val="en-CA"/>
        </w:rPr>
        <w:tab/>
        <w:t>if( TargetDecLayerIdList[ i ]  = =  RefLayerId[ TargetDecLayerIdList[ j ]</w:t>
      </w:r>
      <w:r w:rsidR="008C4B97" w:rsidRPr="003D5EF6">
        <w:rPr>
          <w:sz w:val="20"/>
          <w:lang w:val="en-CA"/>
        </w:rPr>
        <w:t> ]</w:t>
      </w:r>
      <w:r w:rsidRPr="003D5EF6">
        <w:rPr>
          <w:sz w:val="20"/>
          <w:lang w:val="en-CA"/>
        </w:rPr>
        <w:t>[ k ] )</w:t>
      </w:r>
      <w:r w:rsidRPr="003D5EF6">
        <w:rPr>
          <w:sz w:val="20"/>
          <w:lang w:val="en-CA"/>
        </w:rPr>
        <w:br/>
      </w:r>
      <w:r w:rsidRPr="003D5EF6">
        <w:rPr>
          <w:sz w:val="20"/>
          <w:lang w:val="en-CA"/>
        </w:rPr>
        <w:tab/>
      </w:r>
      <w:r w:rsidRPr="003D5EF6">
        <w:rPr>
          <w:sz w:val="20"/>
          <w:lang w:val="en-CA"/>
        </w:rPr>
        <w:tab/>
      </w:r>
      <w:r w:rsidRPr="003D5EF6">
        <w:rPr>
          <w:sz w:val="20"/>
          <w:lang w:val="en-CA"/>
        </w:rPr>
        <w:tab/>
      </w:r>
      <w:r w:rsidRPr="003D5EF6">
        <w:rPr>
          <w:sz w:val="20"/>
          <w:lang w:val="en-CA"/>
        </w:rPr>
        <w:tab/>
      </w:r>
      <w:r w:rsidRPr="003D5EF6">
        <w:rPr>
          <w:sz w:val="20"/>
          <w:lang w:val="en-CA"/>
        </w:rPr>
        <w:tab/>
      </w:r>
      <w:r w:rsidRPr="003D5EF6">
        <w:rPr>
          <w:sz w:val="20"/>
          <w:lang w:val="en-CA"/>
        </w:rPr>
        <w:tab/>
        <w:t>remainingInterLayerReferencesFlag = 1</w:t>
      </w:r>
    </w:p>
    <w:p w:rsidR="009461CC" w:rsidRPr="003D5EF6" w:rsidRDefault="009461CC" w:rsidP="00D02145">
      <w:pPr>
        <w:pStyle w:val="enumlev1"/>
        <w:spacing w:before="136"/>
        <w:ind w:left="806" w:hanging="403"/>
        <w:rPr>
          <w:lang w:val="en-CA"/>
        </w:rPr>
      </w:pPr>
      <w:r w:rsidRPr="003D5EF6">
        <w:rPr>
          <w:lang w:val="en-CA"/>
        </w:rPr>
        <w:t>–</w:t>
      </w:r>
      <w:r w:rsidRPr="003D5EF6">
        <w:rPr>
          <w:lang w:val="en-CA"/>
        </w:rPr>
        <w:tab/>
        <w:t>When remainingInterLayerReferenceFlag is equal to 0, currPic is marked as "unused for reference".</w:t>
      </w:r>
    </w:p>
    <w:p w:rsidR="00814F26" w:rsidRDefault="00814F26" w:rsidP="00814F26">
      <w:pPr>
        <w:pStyle w:val="3H1"/>
        <w:numPr>
          <w:ilvl w:val="2"/>
          <w:numId w:val="41"/>
        </w:numPr>
        <w:tabs>
          <w:tab w:val="clear" w:pos="720"/>
          <w:tab w:val="num" w:pos="1134"/>
        </w:tabs>
        <w:overflowPunct w:val="0"/>
        <w:autoSpaceDE w:val="0"/>
        <w:autoSpaceDN w:val="0"/>
        <w:adjustRightInd w:val="0"/>
        <w:ind w:left="1134" w:hanging="1134"/>
        <w:textAlignment w:val="baseline"/>
      </w:pPr>
      <w:bookmarkStart w:id="1480" w:name="_Toc361154615"/>
      <w:bookmarkStart w:id="1481" w:name="_Toc361327413"/>
      <w:r w:rsidRPr="008E14A4">
        <w:t>NAL unit decoding process</w:t>
      </w:r>
      <w:bookmarkEnd w:id="1480"/>
      <w:bookmarkEnd w:id="1481"/>
    </w:p>
    <w:p w:rsidR="00814F26" w:rsidRPr="008E14A4" w:rsidRDefault="00814F26" w:rsidP="00814F26">
      <w:pPr>
        <w:pStyle w:val="3N"/>
      </w:pPr>
      <w:r w:rsidRPr="008E14A4">
        <w:t xml:space="preserve">The specifications in subclause </w:t>
      </w:r>
      <w:r>
        <w:t>8.2</w:t>
      </w:r>
      <w:r w:rsidRPr="008E14A4">
        <w:t xml:space="preserve"> apply.</w:t>
      </w:r>
    </w:p>
    <w:p w:rsidR="00814F26" w:rsidRPr="008E14A4" w:rsidRDefault="00814F26" w:rsidP="00814F26">
      <w:pPr>
        <w:pStyle w:val="3H1"/>
        <w:numPr>
          <w:ilvl w:val="2"/>
          <w:numId w:val="41"/>
        </w:numPr>
        <w:tabs>
          <w:tab w:val="clear" w:pos="720"/>
          <w:tab w:val="num" w:pos="1134"/>
        </w:tabs>
        <w:overflowPunct w:val="0"/>
        <w:autoSpaceDE w:val="0"/>
        <w:autoSpaceDN w:val="0"/>
        <w:adjustRightInd w:val="0"/>
        <w:ind w:left="1134" w:hanging="1134"/>
        <w:textAlignment w:val="baseline"/>
      </w:pPr>
      <w:bookmarkStart w:id="1482" w:name="_Toc361154616"/>
      <w:bookmarkStart w:id="1483" w:name="_Toc361327414"/>
      <w:r w:rsidRPr="008E14A4">
        <w:t>Slice decoding processes</w:t>
      </w:r>
      <w:bookmarkEnd w:id="1482"/>
      <w:bookmarkEnd w:id="1483"/>
    </w:p>
    <w:p w:rsidR="00814F26" w:rsidRPr="008E14A4" w:rsidRDefault="000D0D3F" w:rsidP="00814F26">
      <w:pPr>
        <w:pStyle w:val="3H2"/>
        <w:keepLines w:val="0"/>
        <w:numPr>
          <w:ilvl w:val="3"/>
          <w:numId w:val="41"/>
        </w:numPr>
        <w:tabs>
          <w:tab w:val="clear" w:pos="720"/>
          <w:tab w:val="num" w:pos="1134"/>
        </w:tabs>
        <w:ind w:left="1134" w:hanging="1134"/>
      </w:pPr>
      <w:bookmarkStart w:id="1484" w:name="_Toc361154675"/>
      <w:bookmarkStart w:id="1485" w:name="_Toc361327415"/>
      <w:bookmarkStart w:id="1486" w:name="_Toc361154617"/>
      <w:r w:rsidRPr="00A51C5E">
        <w:t>Decoding process for picture order count</w:t>
      </w:r>
      <w:bookmarkEnd w:id="1484"/>
      <w:bookmarkEnd w:id="1485"/>
      <w:r w:rsidRPr="008E14A4">
        <w:t xml:space="preserve"> </w:t>
      </w:r>
      <w:bookmarkEnd w:id="1486"/>
    </w:p>
    <w:p w:rsidR="00814F26" w:rsidRPr="008E14A4" w:rsidRDefault="000D0D3F" w:rsidP="00814F26">
      <w:pPr>
        <w:pStyle w:val="3N"/>
      </w:pPr>
      <w:r w:rsidRPr="008E14A4">
        <w:t>The</w:t>
      </w:r>
      <w:r>
        <w:t xml:space="preserve"> specifications in subclause 8.3.1</w:t>
      </w:r>
      <w:r w:rsidRPr="008E14A4">
        <w:t xml:space="preserve"> apply.</w:t>
      </w:r>
    </w:p>
    <w:p w:rsidR="00814F26" w:rsidRPr="008E14A4" w:rsidRDefault="000D0D3F" w:rsidP="00814F26">
      <w:pPr>
        <w:pStyle w:val="3H2"/>
        <w:keepLines w:val="0"/>
        <w:numPr>
          <w:ilvl w:val="3"/>
          <w:numId w:val="41"/>
        </w:numPr>
        <w:tabs>
          <w:tab w:val="clear" w:pos="720"/>
          <w:tab w:val="num" w:pos="1134"/>
        </w:tabs>
        <w:ind w:left="1134" w:hanging="1134"/>
      </w:pPr>
      <w:bookmarkStart w:id="1487" w:name="_Toc350926544"/>
      <w:bookmarkStart w:id="1488" w:name="_Toc361154676"/>
      <w:bookmarkStart w:id="1489" w:name="_Toc361327416"/>
      <w:r w:rsidRPr="00943A5F">
        <w:rPr>
          <w:noProof/>
        </w:rPr>
        <w:t>Decoding process for reference picture set</w:t>
      </w:r>
      <w:bookmarkEnd w:id="1487"/>
      <w:bookmarkEnd w:id="1488"/>
      <w:bookmarkEnd w:id="1489"/>
    </w:p>
    <w:p w:rsidR="00814F26" w:rsidRPr="008E14A4" w:rsidRDefault="000D0D3F" w:rsidP="00814F26">
      <w:r w:rsidRPr="008E14A4">
        <w:t>The</w:t>
      </w:r>
      <w:r>
        <w:t xml:space="preserve"> specifications in subclause 8.3.2</w:t>
      </w:r>
      <w:r w:rsidRPr="008E14A4">
        <w:t xml:space="preserve"> apply.</w:t>
      </w:r>
    </w:p>
    <w:p w:rsidR="00814F26" w:rsidRPr="008E14A4" w:rsidRDefault="000D0D3F" w:rsidP="00814F26">
      <w:pPr>
        <w:pStyle w:val="3H2"/>
        <w:keepLines w:val="0"/>
        <w:numPr>
          <w:ilvl w:val="3"/>
          <w:numId w:val="41"/>
        </w:numPr>
        <w:tabs>
          <w:tab w:val="clear" w:pos="720"/>
          <w:tab w:val="num" w:pos="1134"/>
        </w:tabs>
        <w:ind w:left="1134" w:hanging="1134"/>
      </w:pPr>
      <w:bookmarkStart w:id="1490" w:name="_Toc361154677"/>
      <w:bookmarkStart w:id="1491" w:name="_Toc361327417"/>
      <w:r w:rsidRPr="00A51C5E">
        <w:t>Decoding process for generating unavailable reference pictures</w:t>
      </w:r>
      <w:bookmarkEnd w:id="1490"/>
      <w:bookmarkEnd w:id="1491"/>
    </w:p>
    <w:p w:rsidR="00814F26" w:rsidRPr="008E14A4" w:rsidRDefault="000D0D3F" w:rsidP="00814F26">
      <w:r w:rsidRPr="008E14A4">
        <w:t>The</w:t>
      </w:r>
      <w:r>
        <w:t xml:space="preserve"> specifications in subclause 8.3.3</w:t>
      </w:r>
      <w:r w:rsidRPr="008E14A4">
        <w:t xml:space="preserve"> apply.</w:t>
      </w:r>
    </w:p>
    <w:p w:rsidR="00814F26" w:rsidRPr="008E14A4" w:rsidRDefault="00814F26" w:rsidP="00814F26">
      <w:pPr>
        <w:pStyle w:val="3H2"/>
        <w:keepLines w:val="0"/>
        <w:numPr>
          <w:ilvl w:val="3"/>
          <w:numId w:val="41"/>
        </w:numPr>
        <w:tabs>
          <w:tab w:val="clear" w:pos="720"/>
          <w:tab w:val="num" w:pos="1134"/>
        </w:tabs>
        <w:ind w:left="1134" w:hanging="1134"/>
      </w:pPr>
      <w:bookmarkStart w:id="1492" w:name="_Ref360894477"/>
      <w:bookmarkStart w:id="1493" w:name="_Toc361154620"/>
      <w:bookmarkStart w:id="1494" w:name="_Toc361327418"/>
      <w:r w:rsidRPr="008E14A4">
        <w:t>Decoding process for reference picture lists construction</w:t>
      </w:r>
      <w:bookmarkEnd w:id="1492"/>
      <w:bookmarkEnd w:id="1493"/>
      <w:bookmarkEnd w:id="1494"/>
    </w:p>
    <w:p w:rsidR="00814F26" w:rsidRPr="008E14A4" w:rsidRDefault="00814F26" w:rsidP="00814F26">
      <w:pPr>
        <w:keepNext/>
        <w:keepLines/>
      </w:pPr>
      <w:r w:rsidRPr="008E14A4">
        <w:t>This process is invoked at the beginning of the decoding process for each P or B slice.</w:t>
      </w:r>
    </w:p>
    <w:p w:rsidR="00814F26" w:rsidRPr="008E14A4" w:rsidRDefault="00814F26" w:rsidP="00814F26">
      <w:r w:rsidRPr="008E14A4">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814F26" w:rsidRPr="008E14A4" w:rsidRDefault="00814F26" w:rsidP="00814F26">
      <w:r w:rsidRPr="008E14A4">
        <w:t>At the beginning of the decoding process for each slice, the reference picture lists RefPicList0 and, for B slices, RefPicList1 are derived as follows:</w:t>
      </w:r>
    </w:p>
    <w:p w:rsidR="00814F26" w:rsidRPr="008E14A4" w:rsidRDefault="00814F26" w:rsidP="00814F26">
      <w:pPr>
        <w:numPr>
          <w:ilvl w:val="12"/>
          <w:numId w:val="0"/>
        </w:numPr>
        <w:tabs>
          <w:tab w:val="left" w:pos="-720"/>
        </w:tabs>
        <w:rPr>
          <w:lang w:eastAsia="ko-KR"/>
        </w:rPr>
      </w:pPr>
      <w:r w:rsidRPr="008E14A4">
        <w:t xml:space="preserve">The variable NumRpsCurrTempList0 is set equal to </w:t>
      </w:r>
      <w:proofErr w:type="gramStart"/>
      <w:r w:rsidRPr="008E14A4">
        <w:t>Max(</w:t>
      </w:r>
      <w:proofErr w:type="gramEnd"/>
      <w:r w:rsidRPr="008E14A4">
        <w:t> num_ref_idx_l0_active_minus1 + 1, NumPocTotalCurr ) and the list RefPicListTemp0 is constructed as follows:</w:t>
      </w:r>
    </w:p>
    <w:p w:rsidR="00814F26" w:rsidRPr="008E14A4" w:rsidRDefault="00814F26" w:rsidP="00814F26">
      <w:pPr>
        <w:pStyle w:val="Equation"/>
        <w:tabs>
          <w:tab w:val="clear" w:pos="794"/>
          <w:tab w:val="clear" w:pos="1588"/>
          <w:tab w:val="left" w:pos="851"/>
          <w:tab w:val="left" w:pos="1134"/>
          <w:tab w:val="left" w:pos="1418"/>
        </w:tabs>
        <w:spacing w:after="0"/>
        <w:ind w:left="567"/>
        <w:rPr>
          <w:sz w:val="20"/>
        </w:rPr>
      </w:pPr>
      <w:r w:rsidRPr="008E14A4">
        <w:rPr>
          <w:sz w:val="20"/>
        </w:rPr>
        <w:t>rIdx = 0</w:t>
      </w:r>
      <w:r w:rsidRPr="008E14A4">
        <w:rPr>
          <w:sz w:val="20"/>
        </w:rPr>
        <w:br/>
        <w:t>while( rIdx &lt; NumRpsCurrTempList0 ) {</w:t>
      </w:r>
      <w:r w:rsidRPr="008E14A4">
        <w:rPr>
          <w:sz w:val="20"/>
        </w:rPr>
        <w:br/>
      </w:r>
      <w:r w:rsidRPr="008E14A4">
        <w:rPr>
          <w:sz w:val="20"/>
        </w:rPr>
        <w:tab/>
      </w:r>
      <w:r w:rsidRPr="008E14A4">
        <w:rPr>
          <w:sz w:val="20"/>
          <w:highlight w:val="cyan"/>
        </w:rPr>
        <w:t xml:space="preserve">if( </w:t>
      </w:r>
      <w:r w:rsidRPr="008E14A4">
        <w:rPr>
          <w:bCs/>
          <w:sz w:val="20"/>
          <w:highlight w:val="cyan"/>
        </w:rPr>
        <w:t xml:space="preserve">InterRefEnabledInRPLFlag </w:t>
      </w:r>
      <w:r w:rsidRPr="008E14A4">
        <w:rPr>
          <w:sz w:val="20"/>
          <w:highlight w:val="cyan"/>
        </w:rPr>
        <w:t>) {</w:t>
      </w:r>
      <w:r w:rsidRPr="008E14A4">
        <w:rPr>
          <w:sz w:val="20"/>
        </w:rPr>
        <w:br/>
      </w:r>
      <w:r w:rsidRPr="008E14A4">
        <w:rPr>
          <w:sz w:val="20"/>
        </w:rPr>
        <w:lastRenderedPageBreak/>
        <w:tab/>
      </w:r>
      <w:r w:rsidRPr="008E14A4">
        <w:rPr>
          <w:sz w:val="20"/>
        </w:rPr>
        <w:tab/>
        <w:t>for( i = 0; i &lt; NumPocStCurrBefore  &amp;&amp;  rIdx &lt; NumRpsCurrTempList0; rIdx++, i++ )</w:t>
      </w:r>
      <w:r w:rsidRPr="008E14A4">
        <w:rPr>
          <w:sz w:val="20"/>
        </w:rPr>
        <w:br/>
      </w:r>
      <w:r w:rsidRPr="008E14A4">
        <w:rPr>
          <w:sz w:val="20"/>
        </w:rPr>
        <w:tab/>
      </w:r>
      <w:r w:rsidRPr="008E14A4">
        <w:rPr>
          <w:sz w:val="20"/>
        </w:rPr>
        <w:tab/>
      </w:r>
      <w:r w:rsidRPr="008E14A4">
        <w:rPr>
          <w:sz w:val="20"/>
        </w:rPr>
        <w:tab/>
        <w:t>RefPicListTemp0[ rIdx ] = RefPicSetStCurrBefore[ i ]</w:t>
      </w:r>
      <w:r w:rsidRPr="008E14A4">
        <w:rPr>
          <w:sz w:val="20"/>
        </w:rPr>
        <w:br/>
      </w:r>
      <w:r w:rsidRPr="008E14A4">
        <w:rPr>
          <w:sz w:val="20"/>
        </w:rPr>
        <w:tab/>
      </w:r>
      <w:r w:rsidRPr="008E14A4">
        <w:rPr>
          <w:sz w:val="20"/>
        </w:rPr>
        <w:tab/>
        <w:t xml:space="preserve">for( i = 0;  i &lt; NumPocStCurrAfter  &amp;&amp;  rIdx &lt; NumRpsCurrTempList0; rIdx++, i++ ) </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r>
        <w:rPr>
          <w:rFonts w:eastAsia="Batang"/>
          <w:bCs/>
          <w:sz w:val="20"/>
          <w:szCs w:val="20"/>
          <w:lang w:eastAsia="ko-KR"/>
        </w:rPr>
      </w:r>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2</w:t>
      </w:r>
      <w:r w:rsidRPr="008E14A4">
        <w:rPr>
          <w:sz w:val="20"/>
          <w:szCs w:val="20"/>
        </w:rPr>
        <w:fldChar w:fldCharType="end"/>
      </w:r>
      <w:r w:rsidRPr="008E14A4">
        <w:rPr>
          <w:sz w:val="20"/>
          <w:szCs w:val="20"/>
        </w:rPr>
        <w:t>)</w:t>
      </w:r>
      <w:r w:rsidRPr="008E14A4">
        <w:rPr>
          <w:sz w:val="20"/>
          <w:szCs w:val="20"/>
        </w:rPr>
        <w:br/>
      </w:r>
      <w:r w:rsidRPr="008E14A4">
        <w:rPr>
          <w:sz w:val="20"/>
        </w:rPr>
        <w:tab/>
      </w:r>
      <w:r w:rsidRPr="008E14A4">
        <w:rPr>
          <w:sz w:val="20"/>
        </w:rPr>
        <w:tab/>
      </w:r>
      <w:r w:rsidRPr="008E14A4">
        <w:rPr>
          <w:sz w:val="20"/>
        </w:rPr>
        <w:tab/>
        <w:t>RefPicListTemp0[ rIdx ] = RefPicSetStCurrAfter[ i ]</w:t>
      </w:r>
      <w:r w:rsidRPr="008E14A4">
        <w:rPr>
          <w:sz w:val="20"/>
        </w:rPr>
        <w:br/>
      </w:r>
      <w:r w:rsidRPr="008E14A4">
        <w:rPr>
          <w:sz w:val="20"/>
        </w:rPr>
        <w:tab/>
      </w:r>
      <w:r w:rsidRPr="008E14A4">
        <w:rPr>
          <w:sz w:val="20"/>
        </w:rPr>
        <w:tab/>
        <w:t>for( i = 0; i &lt; NumPocLtCurr  &amp;&amp;  rIdx &lt; NumRpsCurrTempList0; rIdx++, i++ )</w:t>
      </w:r>
      <w:r w:rsidRPr="008E14A4">
        <w:rPr>
          <w:sz w:val="20"/>
        </w:rPr>
        <w:br/>
      </w:r>
      <w:r w:rsidRPr="008E14A4">
        <w:rPr>
          <w:sz w:val="20"/>
        </w:rPr>
        <w:tab/>
      </w:r>
      <w:r w:rsidRPr="008E14A4">
        <w:rPr>
          <w:sz w:val="20"/>
        </w:rPr>
        <w:tab/>
      </w:r>
      <w:r w:rsidRPr="008E14A4">
        <w:rPr>
          <w:sz w:val="20"/>
        </w:rPr>
        <w:tab/>
        <w:t>RefPicListTemp0[ rIdx ] = RefPicSetLtCurr[ i ]</w:t>
      </w:r>
      <w:r w:rsidRPr="008E14A4">
        <w:rPr>
          <w:sz w:val="20"/>
        </w:rPr>
        <w:br/>
      </w:r>
      <w:r w:rsidRPr="008E14A4">
        <w:rPr>
          <w:sz w:val="20"/>
        </w:rPr>
        <w:tab/>
        <w:t>}</w:t>
      </w:r>
    </w:p>
    <w:p w:rsidR="00814F26" w:rsidRPr="008E14A4" w:rsidRDefault="00814F26" w:rsidP="00814F26">
      <w:pPr>
        <w:pStyle w:val="Equation"/>
        <w:tabs>
          <w:tab w:val="clear" w:pos="794"/>
          <w:tab w:val="clear" w:pos="1588"/>
          <w:tab w:val="left" w:pos="851"/>
          <w:tab w:val="left" w:pos="1134"/>
          <w:tab w:val="left" w:pos="1418"/>
        </w:tabs>
        <w:spacing w:before="0"/>
        <w:ind w:left="567"/>
        <w:rPr>
          <w:sz w:val="20"/>
        </w:rPr>
      </w:pPr>
      <w:r w:rsidRPr="008E14A4">
        <w:rPr>
          <w:sz w:val="20"/>
        </w:rPr>
        <w:tab/>
      </w:r>
      <w:r w:rsidRPr="008E14A4">
        <w:rPr>
          <w:sz w:val="20"/>
          <w:highlight w:val="cyan"/>
        </w:rPr>
        <w:t>for( i = 0; i &lt; NumActiveRefLayerPics; rIdx++, i++ )</w:t>
      </w:r>
      <w:r w:rsidRPr="008E14A4">
        <w:rPr>
          <w:sz w:val="20"/>
          <w:highlight w:val="cyan"/>
        </w:rPr>
        <w:br/>
      </w:r>
      <w:r w:rsidRPr="008E14A4">
        <w:rPr>
          <w:sz w:val="20"/>
        </w:rPr>
        <w:tab/>
      </w:r>
      <w:r w:rsidRPr="008E14A4">
        <w:rPr>
          <w:sz w:val="20"/>
        </w:rPr>
        <w:tab/>
      </w:r>
      <w:r w:rsidRPr="008E14A4">
        <w:rPr>
          <w:sz w:val="20"/>
          <w:highlight w:val="cyan"/>
        </w:rPr>
        <w:t>RefPicListTemp0[ rIdx ] = RefPicSetInterLayer[ i ]</w:t>
      </w:r>
      <w:r w:rsidRPr="008E14A4">
        <w:rPr>
          <w:sz w:val="20"/>
        </w:rPr>
        <w:t xml:space="preserve">  </w:t>
      </w:r>
      <w:r w:rsidRPr="008E14A4">
        <w:rPr>
          <w:sz w:val="20"/>
        </w:rPr>
        <w:br/>
        <w:t>}</w:t>
      </w:r>
    </w:p>
    <w:p w:rsidR="00814F26" w:rsidRPr="008E14A4" w:rsidRDefault="00814F26" w:rsidP="00814F26">
      <w:pPr>
        <w:keepNext/>
        <w:numPr>
          <w:ilvl w:val="12"/>
          <w:numId w:val="0"/>
        </w:numPr>
        <w:tabs>
          <w:tab w:val="left" w:pos="-720"/>
        </w:tabs>
        <w:rPr>
          <w:lang w:eastAsia="ko-KR"/>
        </w:rPr>
      </w:pPr>
      <w:r w:rsidRPr="008E14A4">
        <w:t>The list RefPicList0 is constructed as follows:</w:t>
      </w:r>
    </w:p>
    <w:p w:rsidR="00814F26" w:rsidRPr="008E14A4" w:rsidRDefault="00814F26" w:rsidP="00814F2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rPr>
      </w:pPr>
      <w:r w:rsidRPr="008E14A4">
        <w:rPr>
          <w:sz w:val="20"/>
          <w:szCs w:val="20"/>
        </w:rPr>
        <w:t>for( rIdx = 0; rIdx  &lt;=  num_ref_idx_l0_active_minus1; rIdx++)</w:t>
      </w:r>
      <w:r w:rsidRPr="008E14A4">
        <w:rPr>
          <w:sz w:val="20"/>
          <w:szCs w:val="20"/>
        </w:rPr>
        <w:tab/>
      </w:r>
      <w:r w:rsidRPr="008E14A4">
        <w:rPr>
          <w:sz w:val="20"/>
          <w:szCs w:val="20"/>
        </w:rPr>
        <w:tab/>
      </w:r>
      <w:r w:rsidRPr="008E14A4">
        <w:rPr>
          <w:sz w:val="20"/>
          <w:szCs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r>
        <w:rPr>
          <w:rFonts w:eastAsia="Batang"/>
          <w:bCs/>
          <w:sz w:val="20"/>
          <w:szCs w:val="20"/>
          <w:lang w:eastAsia="ko-KR"/>
        </w:rPr>
      </w:r>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3</w:t>
      </w:r>
      <w:r w:rsidRPr="008E14A4">
        <w:rPr>
          <w:sz w:val="20"/>
          <w:szCs w:val="20"/>
        </w:rPr>
        <w:fldChar w:fldCharType="end"/>
      </w:r>
      <w:r w:rsidRPr="008E14A4">
        <w:rPr>
          <w:sz w:val="20"/>
          <w:szCs w:val="20"/>
        </w:rPr>
        <w:t>)</w:t>
      </w:r>
      <w:r w:rsidRPr="008E14A4">
        <w:rPr>
          <w:sz w:val="20"/>
          <w:szCs w:val="20"/>
        </w:rPr>
        <w:br/>
      </w:r>
      <w:r w:rsidRPr="008E14A4">
        <w:rPr>
          <w:sz w:val="20"/>
          <w:szCs w:val="20"/>
        </w:rPr>
        <w:tab/>
      </w:r>
      <w:r w:rsidRPr="008E14A4">
        <w:rPr>
          <w:sz w:val="20"/>
          <w:szCs w:val="20"/>
        </w:rPr>
        <w:tab/>
        <w:t>RefPicList0[ rIdx ] = ref_pic_list_modification_flag_l0 ? RefPicListTemp0[ list_entry_l0[ rIdx ] ] :</w:t>
      </w:r>
      <w:r w:rsidRPr="008E14A4">
        <w:rPr>
          <w:sz w:val="20"/>
          <w:szCs w:val="20"/>
        </w:rPr>
        <w:br/>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t>RefPicListTemp0[ rIdx ]</w:t>
      </w:r>
    </w:p>
    <w:p w:rsidR="00814F26" w:rsidRPr="008E14A4" w:rsidRDefault="00814F26" w:rsidP="00814F26">
      <w:pPr>
        <w:numPr>
          <w:ilvl w:val="12"/>
          <w:numId w:val="0"/>
        </w:numPr>
        <w:tabs>
          <w:tab w:val="left" w:pos="-720"/>
        </w:tabs>
        <w:rPr>
          <w:lang w:eastAsia="ko-KR"/>
        </w:rPr>
      </w:pPr>
      <w:r w:rsidRPr="008E14A4">
        <w:t xml:space="preserve">When the slice is a B slice, the variable NumRpsCurrTempList1 is set equal to </w:t>
      </w:r>
      <w:proofErr w:type="gramStart"/>
      <w:r w:rsidRPr="008E14A4">
        <w:t>Max(</w:t>
      </w:r>
      <w:proofErr w:type="gramEnd"/>
      <w:r w:rsidRPr="008E14A4">
        <w:t> num_ref_idx_l1_active_minus1 + 1, NumPocTotalCurr ) and the list RefPicListTemp1 is constructed as follows:</w:t>
      </w:r>
    </w:p>
    <w:p w:rsidR="00814F26" w:rsidRPr="008E14A4" w:rsidRDefault="00814F26" w:rsidP="00814F26">
      <w:pPr>
        <w:pStyle w:val="Equation"/>
        <w:tabs>
          <w:tab w:val="clear" w:pos="794"/>
          <w:tab w:val="clear" w:pos="1588"/>
          <w:tab w:val="left" w:pos="851"/>
          <w:tab w:val="left" w:pos="1134"/>
          <w:tab w:val="left" w:pos="1418"/>
        </w:tabs>
        <w:spacing w:after="0"/>
        <w:ind w:left="567"/>
        <w:rPr>
          <w:sz w:val="20"/>
        </w:rPr>
      </w:pPr>
      <w:r w:rsidRPr="008E14A4">
        <w:rPr>
          <w:sz w:val="20"/>
        </w:rPr>
        <w:t>rIdx = 0</w:t>
      </w:r>
      <w:r w:rsidRPr="008E14A4">
        <w:rPr>
          <w:sz w:val="20"/>
        </w:rPr>
        <w:br/>
        <w:t>while( rIdx &lt; NumRpsCurrTempList1 ) {</w:t>
      </w:r>
      <w:r w:rsidRPr="008E14A4">
        <w:rPr>
          <w:sz w:val="20"/>
        </w:rPr>
        <w:br/>
      </w:r>
      <w:r w:rsidRPr="008E14A4">
        <w:rPr>
          <w:sz w:val="20"/>
        </w:rPr>
        <w:tab/>
      </w:r>
      <w:r w:rsidRPr="008E14A4">
        <w:rPr>
          <w:sz w:val="20"/>
          <w:highlight w:val="cyan"/>
        </w:rPr>
        <w:t xml:space="preserve">if( </w:t>
      </w:r>
      <w:r w:rsidRPr="008E14A4">
        <w:rPr>
          <w:bCs/>
          <w:sz w:val="20"/>
          <w:highlight w:val="cyan"/>
        </w:rPr>
        <w:t xml:space="preserve">InterRefEnabledInRPLFlag </w:t>
      </w:r>
      <w:r w:rsidRPr="008E14A4">
        <w:rPr>
          <w:sz w:val="20"/>
          <w:highlight w:val="cyan"/>
        </w:rPr>
        <w:t>) {</w:t>
      </w:r>
      <w:r w:rsidRPr="008E14A4">
        <w:rPr>
          <w:sz w:val="20"/>
        </w:rPr>
        <w:br/>
      </w:r>
      <w:r w:rsidRPr="008E14A4">
        <w:rPr>
          <w:sz w:val="20"/>
        </w:rPr>
        <w:tab/>
      </w:r>
      <w:r w:rsidRPr="008E14A4">
        <w:rPr>
          <w:sz w:val="20"/>
        </w:rPr>
        <w:tab/>
        <w:t>for( i = 0; i &lt; NumPocStCurrAfter  &amp;&amp;  rIdx &lt; NumRpsCurrTempList1; rIdx++, i++ )</w:t>
      </w:r>
      <w:r w:rsidRPr="008E14A4">
        <w:rPr>
          <w:sz w:val="20"/>
        </w:rPr>
        <w:br/>
      </w:r>
      <w:r w:rsidRPr="008E14A4">
        <w:rPr>
          <w:sz w:val="20"/>
        </w:rPr>
        <w:tab/>
      </w:r>
      <w:r w:rsidRPr="008E14A4">
        <w:rPr>
          <w:sz w:val="20"/>
        </w:rPr>
        <w:tab/>
      </w:r>
      <w:r w:rsidRPr="008E14A4">
        <w:rPr>
          <w:sz w:val="20"/>
        </w:rPr>
        <w:tab/>
        <w:t>RefPicListTemp1[ rIdx ] = RefPicSetStCurrAfter[ i ]</w:t>
      </w:r>
      <w:r w:rsidRPr="008E14A4">
        <w:rPr>
          <w:sz w:val="20"/>
        </w:rPr>
        <w:br/>
      </w:r>
      <w:r w:rsidRPr="008E14A4">
        <w:rPr>
          <w:sz w:val="20"/>
        </w:rPr>
        <w:tab/>
      </w:r>
      <w:r w:rsidRPr="008E14A4">
        <w:rPr>
          <w:sz w:val="20"/>
        </w:rPr>
        <w:tab/>
        <w:t xml:space="preserve">for( i = 0;  i &lt; NumPocStCurrBefore  &amp;&amp;  rIdx &lt; NumRpsCurrTempList1; rIdx++, i++ ) </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r>
        <w:rPr>
          <w:rFonts w:eastAsia="Batang"/>
          <w:bCs/>
          <w:sz w:val="20"/>
          <w:szCs w:val="20"/>
          <w:lang w:eastAsia="ko-KR"/>
        </w:rPr>
      </w:r>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4</w:t>
      </w:r>
      <w:r w:rsidRPr="008E14A4">
        <w:rPr>
          <w:sz w:val="20"/>
          <w:szCs w:val="20"/>
        </w:rPr>
        <w:fldChar w:fldCharType="end"/>
      </w:r>
      <w:r w:rsidRPr="008E14A4">
        <w:rPr>
          <w:sz w:val="20"/>
          <w:szCs w:val="20"/>
        </w:rPr>
        <w:t>)</w:t>
      </w:r>
      <w:r w:rsidRPr="008E14A4">
        <w:rPr>
          <w:sz w:val="20"/>
          <w:szCs w:val="20"/>
        </w:rPr>
        <w:br/>
      </w:r>
      <w:r w:rsidRPr="008E14A4">
        <w:rPr>
          <w:sz w:val="20"/>
        </w:rPr>
        <w:tab/>
      </w:r>
      <w:r w:rsidRPr="008E14A4">
        <w:rPr>
          <w:sz w:val="20"/>
        </w:rPr>
        <w:tab/>
      </w:r>
      <w:r w:rsidRPr="008E14A4">
        <w:rPr>
          <w:sz w:val="20"/>
        </w:rPr>
        <w:tab/>
        <w:t>RefPicListTemp1[ rIdx ] = RefPicSetStCurrBefore[ i ]</w:t>
      </w:r>
      <w:r w:rsidRPr="008E14A4">
        <w:rPr>
          <w:sz w:val="20"/>
        </w:rPr>
        <w:br/>
      </w:r>
      <w:r w:rsidRPr="008E14A4">
        <w:rPr>
          <w:sz w:val="20"/>
        </w:rPr>
        <w:tab/>
      </w:r>
      <w:r w:rsidRPr="008E14A4">
        <w:rPr>
          <w:sz w:val="20"/>
        </w:rPr>
        <w:tab/>
        <w:t>for( i = 0; i &lt; NumPocLtCurr  &amp;&amp;  rIdx &lt; NumRpsCurrTempList1; rIdx++, i++ )</w:t>
      </w:r>
      <w:r w:rsidRPr="008E14A4">
        <w:rPr>
          <w:sz w:val="20"/>
        </w:rPr>
        <w:br/>
      </w:r>
      <w:r w:rsidRPr="008E14A4">
        <w:rPr>
          <w:sz w:val="20"/>
        </w:rPr>
        <w:tab/>
      </w:r>
      <w:r w:rsidRPr="008E14A4">
        <w:rPr>
          <w:sz w:val="20"/>
        </w:rPr>
        <w:tab/>
      </w:r>
      <w:r w:rsidRPr="008E14A4">
        <w:rPr>
          <w:sz w:val="20"/>
        </w:rPr>
        <w:tab/>
        <w:t>RefPicListTemp1[ rIdx ] = RefPicSetLtCurr[ i ]</w:t>
      </w:r>
      <w:r w:rsidRPr="008E14A4">
        <w:rPr>
          <w:sz w:val="20"/>
        </w:rPr>
        <w:br/>
      </w:r>
      <w:r w:rsidRPr="008E14A4">
        <w:rPr>
          <w:sz w:val="20"/>
        </w:rPr>
        <w:tab/>
      </w:r>
      <w:r w:rsidRPr="008E14A4">
        <w:rPr>
          <w:sz w:val="20"/>
          <w:highlight w:val="cyan"/>
        </w:rPr>
        <w:t>}</w:t>
      </w:r>
      <w:r w:rsidRPr="008E14A4">
        <w:rPr>
          <w:sz w:val="20"/>
        </w:rPr>
        <w:br/>
      </w:r>
      <w:r w:rsidRPr="008E14A4">
        <w:rPr>
          <w:sz w:val="20"/>
        </w:rPr>
        <w:tab/>
      </w:r>
      <w:r w:rsidRPr="008E14A4">
        <w:rPr>
          <w:sz w:val="20"/>
          <w:highlight w:val="cyan"/>
        </w:rPr>
        <w:t>for( i = 0; i&lt; NumActiveRefLayerPics; rIdx++, i++ )</w:t>
      </w:r>
      <w:r w:rsidRPr="008E14A4">
        <w:rPr>
          <w:sz w:val="20"/>
          <w:highlight w:val="cyan"/>
        </w:rPr>
        <w:br/>
      </w:r>
      <w:r w:rsidRPr="008E14A4">
        <w:rPr>
          <w:sz w:val="20"/>
        </w:rPr>
        <w:tab/>
      </w:r>
      <w:r w:rsidRPr="008E14A4">
        <w:rPr>
          <w:sz w:val="20"/>
        </w:rPr>
        <w:tab/>
      </w:r>
      <w:r w:rsidRPr="008E14A4">
        <w:rPr>
          <w:sz w:val="20"/>
          <w:highlight w:val="cyan"/>
        </w:rPr>
        <w:t>RefPicListTemp1[ rIdx ] = RefPicSetInterLayer[ i ]</w:t>
      </w:r>
      <w:r w:rsidRPr="008E14A4">
        <w:rPr>
          <w:sz w:val="20"/>
        </w:rPr>
        <w:br/>
        <w:t>}</w:t>
      </w:r>
    </w:p>
    <w:p w:rsidR="00814F26" w:rsidRPr="008E14A4" w:rsidRDefault="00814F26" w:rsidP="00814F26">
      <w:pPr>
        <w:keepNext/>
        <w:numPr>
          <w:ilvl w:val="12"/>
          <w:numId w:val="0"/>
        </w:numPr>
        <w:tabs>
          <w:tab w:val="left" w:pos="-720"/>
        </w:tabs>
        <w:rPr>
          <w:lang w:eastAsia="ko-KR"/>
        </w:rPr>
      </w:pPr>
      <w:r w:rsidRPr="008E14A4">
        <w:t>When the slice is a B slice, the list RefPicList1 is constructed as follows:</w:t>
      </w:r>
    </w:p>
    <w:p w:rsidR="00814F26" w:rsidRPr="008E14A4" w:rsidRDefault="00814F26" w:rsidP="00814F2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rPr>
      </w:pPr>
      <w:proofErr w:type="gramStart"/>
      <w:r w:rsidRPr="008E14A4">
        <w:rPr>
          <w:sz w:val="20"/>
          <w:szCs w:val="20"/>
        </w:rPr>
        <w:t>for(</w:t>
      </w:r>
      <w:proofErr w:type="gramEnd"/>
      <w:r w:rsidRPr="008E14A4">
        <w:rPr>
          <w:sz w:val="20"/>
          <w:szCs w:val="20"/>
        </w:rPr>
        <w:t xml:space="preserve"> rIdx = 0; rIdx &lt;= num_ref_idx_l1_active_minus1; rIdx++)</w:t>
      </w:r>
      <w:r w:rsidRPr="008E14A4">
        <w:rPr>
          <w:sz w:val="20"/>
          <w:szCs w:val="20"/>
        </w:rPr>
        <w:tab/>
      </w:r>
      <w:r w:rsidRPr="008E14A4">
        <w:rPr>
          <w:sz w:val="20"/>
          <w:szCs w:val="20"/>
        </w:rPr>
        <w:tab/>
      </w:r>
      <w:r w:rsidRPr="008E14A4">
        <w:rPr>
          <w:sz w:val="20"/>
          <w:szCs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r>
        <w:rPr>
          <w:rFonts w:eastAsia="Batang"/>
          <w:bCs/>
          <w:sz w:val="20"/>
          <w:szCs w:val="20"/>
          <w:lang w:eastAsia="ko-KR"/>
        </w:rPr>
      </w:r>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5</w:t>
      </w:r>
      <w:r w:rsidRPr="008E14A4">
        <w:rPr>
          <w:sz w:val="20"/>
          <w:szCs w:val="20"/>
        </w:rPr>
        <w:fldChar w:fldCharType="end"/>
      </w:r>
      <w:r w:rsidRPr="008E14A4">
        <w:rPr>
          <w:sz w:val="20"/>
          <w:szCs w:val="20"/>
        </w:rPr>
        <w:t>)</w:t>
      </w:r>
      <w:r w:rsidRPr="008E14A4">
        <w:rPr>
          <w:sz w:val="20"/>
          <w:szCs w:val="20"/>
        </w:rPr>
        <w:br/>
      </w:r>
      <w:r w:rsidRPr="008E14A4">
        <w:rPr>
          <w:sz w:val="20"/>
          <w:szCs w:val="20"/>
        </w:rPr>
        <w:tab/>
      </w:r>
      <w:r w:rsidRPr="008E14A4">
        <w:rPr>
          <w:sz w:val="20"/>
          <w:szCs w:val="20"/>
        </w:rPr>
        <w:tab/>
        <w:t>RefPicList1[ rIdx ] = ref_pic_list_modification_flag_l1 ? RefPicListTemp1[ list_entry_l1[ rIdx ] ] :</w:t>
      </w:r>
      <w:r w:rsidRPr="008E14A4">
        <w:rPr>
          <w:sz w:val="20"/>
          <w:szCs w:val="20"/>
        </w:rPr>
        <w:br/>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t>RefPicListTemp1[ rIdx ]</w:t>
      </w:r>
    </w:p>
    <w:p w:rsidR="00814F26" w:rsidRPr="008E14A4" w:rsidRDefault="00814F26" w:rsidP="00814F26">
      <w:pPr>
        <w:pStyle w:val="3H1"/>
        <w:numPr>
          <w:ilvl w:val="2"/>
          <w:numId w:val="41"/>
        </w:numPr>
        <w:tabs>
          <w:tab w:val="clear" w:pos="720"/>
          <w:tab w:val="num" w:pos="1134"/>
        </w:tabs>
        <w:overflowPunct w:val="0"/>
        <w:autoSpaceDE w:val="0"/>
        <w:autoSpaceDN w:val="0"/>
        <w:adjustRightInd w:val="0"/>
        <w:ind w:left="1134" w:hanging="1134"/>
        <w:textAlignment w:val="baseline"/>
      </w:pPr>
      <w:bookmarkStart w:id="1495" w:name="_Toc361154621"/>
      <w:bookmarkStart w:id="1496" w:name="_Toc361327419"/>
      <w:r w:rsidRPr="008E14A4">
        <w:t>Decoding process for coding units coded in intra prediction mode</w:t>
      </w:r>
      <w:bookmarkEnd w:id="1495"/>
      <w:bookmarkEnd w:id="1496"/>
    </w:p>
    <w:p w:rsidR="00814F26" w:rsidRPr="008E14A4" w:rsidRDefault="00814F26" w:rsidP="00814F26">
      <w:pPr>
        <w:pStyle w:val="3N"/>
      </w:pPr>
      <w:r w:rsidRPr="008E14A4">
        <w:t>The specifications in subclause 8.4 apply.</w:t>
      </w:r>
    </w:p>
    <w:p w:rsidR="00814F26" w:rsidRPr="008E14A4" w:rsidRDefault="00814F26" w:rsidP="00814F26">
      <w:pPr>
        <w:pStyle w:val="3H1"/>
        <w:numPr>
          <w:ilvl w:val="2"/>
          <w:numId w:val="41"/>
        </w:numPr>
        <w:tabs>
          <w:tab w:val="clear" w:pos="720"/>
          <w:tab w:val="num" w:pos="1134"/>
        </w:tabs>
        <w:overflowPunct w:val="0"/>
        <w:autoSpaceDE w:val="0"/>
        <w:autoSpaceDN w:val="0"/>
        <w:adjustRightInd w:val="0"/>
        <w:ind w:left="1134" w:hanging="1134"/>
        <w:textAlignment w:val="baseline"/>
      </w:pPr>
      <w:bookmarkStart w:id="1497" w:name="_Ref360894666"/>
      <w:bookmarkStart w:id="1498" w:name="_Toc361154622"/>
      <w:bookmarkStart w:id="1499" w:name="_Toc361327420"/>
      <w:r w:rsidRPr="008E14A4">
        <w:t>Decoding process for coding units coded in inter prediction mode</w:t>
      </w:r>
      <w:bookmarkEnd w:id="1497"/>
      <w:bookmarkEnd w:id="1498"/>
      <w:bookmarkEnd w:id="1499"/>
    </w:p>
    <w:p w:rsidR="00814F26" w:rsidRPr="008E14A4" w:rsidRDefault="00814F26" w:rsidP="00814F26">
      <w:pPr>
        <w:pStyle w:val="3N"/>
      </w:pPr>
      <w:r w:rsidRPr="008E14A4">
        <w:t>The specifications in subclause 8.5 apply with the following modifications</w:t>
      </w:r>
      <w:r>
        <w:t xml:space="preserve">: </w:t>
      </w:r>
    </w:p>
    <w:p w:rsidR="00814F26" w:rsidRPr="008E14A4" w:rsidRDefault="00814F26" w:rsidP="00814F26">
      <w:pPr>
        <w:numPr>
          <w:ilvl w:val="0"/>
          <w:numId w:val="15"/>
        </w:numPr>
      </w:pPr>
      <w:r>
        <w:t xml:space="preserve">In subclause 8.5 and all its subclauses the invocations of the process specified in subclause 8.5.3.2.7 are replaced by invocations of subclause </w:t>
      </w:r>
      <w:r>
        <w:fldChar w:fldCharType="begin"/>
      </w:r>
      <w:r>
        <w:instrText xml:space="preserve"> REF _Ref360894716 \r \h </w:instrText>
      </w:r>
      <w:r>
        <w:fldChar w:fldCharType="separate"/>
      </w:r>
      <w:r>
        <w:t>F.8.5.1</w:t>
      </w:r>
      <w:r>
        <w:fldChar w:fldCharType="end"/>
      </w:r>
      <w:r>
        <w:t xml:space="preserve">. </w:t>
      </w:r>
    </w:p>
    <w:p w:rsidR="00814F26" w:rsidRPr="008E14A4" w:rsidRDefault="00814F26" w:rsidP="00814F26">
      <w:pPr>
        <w:pStyle w:val="3N"/>
        <w:rPr>
          <w:highlight w:val="yellow"/>
        </w:rPr>
      </w:pPr>
      <w:r w:rsidRPr="008E14A4">
        <w:rPr>
          <w:highlight w:val="yellow"/>
        </w:rPr>
        <w:t>[Ed. (YK): Is there a way to make sure that this change is a high-level syntax only change?]</w:t>
      </w:r>
    </w:p>
    <w:p w:rsidR="00814F26" w:rsidRPr="008E14A4" w:rsidRDefault="00814F26" w:rsidP="00814F26">
      <w:pPr>
        <w:pStyle w:val="3H2"/>
        <w:keepLines w:val="0"/>
        <w:numPr>
          <w:ilvl w:val="3"/>
          <w:numId w:val="41"/>
        </w:numPr>
        <w:tabs>
          <w:tab w:val="clear" w:pos="720"/>
          <w:tab w:val="num" w:pos="1134"/>
        </w:tabs>
        <w:ind w:left="1134" w:hanging="1134"/>
      </w:pPr>
      <w:bookmarkStart w:id="1500" w:name="_Ref360894716"/>
      <w:bookmarkStart w:id="1501" w:name="_Toc361154623"/>
      <w:bookmarkStart w:id="1502" w:name="_Toc361327421"/>
      <w:r w:rsidRPr="008E14A4">
        <w:t>Derivation process for temporal luma motion vector prediction</w:t>
      </w:r>
      <w:bookmarkEnd w:id="1500"/>
      <w:bookmarkEnd w:id="1501"/>
      <w:bookmarkEnd w:id="1502"/>
    </w:p>
    <w:p w:rsidR="00814F26" w:rsidRPr="008E14A4" w:rsidRDefault="00814F26" w:rsidP="00814F26">
      <w:pPr>
        <w:keepNext/>
        <w:rPr>
          <w:lang w:eastAsia="ko-KR"/>
        </w:rPr>
      </w:pPr>
      <w:r w:rsidRPr="008E14A4">
        <w:rPr>
          <w:lang w:eastAsia="ko-KR"/>
        </w:rPr>
        <w:t>Inputs to this process are:</w:t>
      </w:r>
    </w:p>
    <w:p w:rsidR="00814F26" w:rsidRPr="008E14A4" w:rsidRDefault="00814F26" w:rsidP="00814F26">
      <w:pPr>
        <w:numPr>
          <w:ilvl w:val="0"/>
          <w:numId w:val="15"/>
        </w:numPr>
        <w:rPr>
          <w:lang w:eastAsia="ko-KR"/>
        </w:rPr>
      </w:pPr>
      <w:r w:rsidRPr="008E14A4">
        <w:rPr>
          <w:lang w:eastAsia="ko-KR"/>
        </w:rPr>
        <w:t>a luma location ( xPb, yPb ) specifying the top-left sample of the current luma prediction block relative to the top-left luma sample of the current picture,</w:t>
      </w:r>
    </w:p>
    <w:p w:rsidR="00814F26" w:rsidRPr="008E14A4" w:rsidRDefault="00814F26" w:rsidP="00814F26">
      <w:pPr>
        <w:numPr>
          <w:ilvl w:val="0"/>
          <w:numId w:val="15"/>
        </w:numPr>
        <w:tabs>
          <w:tab w:val="clear" w:pos="794"/>
        </w:tabs>
        <w:rPr>
          <w:lang w:eastAsia="ko-KR"/>
        </w:rPr>
      </w:pPr>
      <w:r w:rsidRPr="008E14A4">
        <w:t>two variables nPbW and nPbH specifying the width and the height of the luma prediction block,</w:t>
      </w:r>
    </w:p>
    <w:p w:rsidR="00814F26" w:rsidRPr="008E14A4" w:rsidRDefault="00814F26" w:rsidP="00814F26">
      <w:pPr>
        <w:numPr>
          <w:ilvl w:val="0"/>
          <w:numId w:val="15"/>
        </w:numPr>
        <w:tabs>
          <w:tab w:val="clear" w:pos="794"/>
        </w:tabs>
        <w:rPr>
          <w:lang w:eastAsia="ko-KR"/>
        </w:rPr>
      </w:pPr>
      <w:proofErr w:type="gramStart"/>
      <w:r w:rsidRPr="008E14A4">
        <w:rPr>
          <w:lang w:eastAsia="ko-KR"/>
        </w:rPr>
        <w:t>a</w:t>
      </w:r>
      <w:proofErr w:type="gramEnd"/>
      <w:r w:rsidRPr="008E14A4">
        <w:rPr>
          <w:lang w:eastAsia="ko-KR"/>
        </w:rPr>
        <w:t xml:space="preserve"> reference index refIdxLX, with X being 0 or 1.</w:t>
      </w:r>
    </w:p>
    <w:p w:rsidR="00814F26" w:rsidRPr="008E14A4" w:rsidRDefault="00814F26" w:rsidP="00814F26">
      <w:pPr>
        <w:rPr>
          <w:lang w:eastAsia="ko-KR"/>
        </w:rPr>
      </w:pPr>
      <w:r w:rsidRPr="008E14A4">
        <w:rPr>
          <w:lang w:eastAsia="ko-KR"/>
        </w:rPr>
        <w:t>Outputs of this process are:</w:t>
      </w:r>
    </w:p>
    <w:p w:rsidR="00814F26" w:rsidRPr="008E14A4" w:rsidRDefault="00814F26" w:rsidP="00814F26">
      <w:pPr>
        <w:numPr>
          <w:ilvl w:val="0"/>
          <w:numId w:val="15"/>
        </w:numPr>
        <w:tabs>
          <w:tab w:val="clear" w:pos="794"/>
        </w:tabs>
        <w:rPr>
          <w:lang w:eastAsia="ko-KR"/>
        </w:rPr>
      </w:pPr>
      <w:r w:rsidRPr="008E14A4">
        <w:rPr>
          <w:lang w:eastAsia="ko-KR"/>
        </w:rPr>
        <w:t>the motion vector prediction mvLXCol,</w:t>
      </w:r>
    </w:p>
    <w:p w:rsidR="00814F26" w:rsidRPr="008E14A4" w:rsidRDefault="00814F26" w:rsidP="00814F26">
      <w:pPr>
        <w:numPr>
          <w:ilvl w:val="0"/>
          <w:numId w:val="15"/>
        </w:numPr>
        <w:tabs>
          <w:tab w:val="clear" w:pos="794"/>
        </w:tabs>
        <w:rPr>
          <w:lang w:eastAsia="ko-KR"/>
        </w:rPr>
      </w:pPr>
      <w:proofErr w:type="gramStart"/>
      <w:r w:rsidRPr="008E14A4">
        <w:rPr>
          <w:lang w:eastAsia="ko-KR"/>
        </w:rPr>
        <w:t>the</w:t>
      </w:r>
      <w:proofErr w:type="gramEnd"/>
      <w:r w:rsidRPr="008E14A4">
        <w:rPr>
          <w:lang w:eastAsia="ko-KR"/>
        </w:rPr>
        <w:t xml:space="preserve"> availability flag availableFlagLXCol.</w:t>
      </w:r>
    </w:p>
    <w:p w:rsidR="00814F26" w:rsidRPr="008E14A4" w:rsidRDefault="00814F26" w:rsidP="00814F26">
      <w:pPr>
        <w:rPr>
          <w:rFonts w:eastAsia="MS Mincho"/>
          <w:lang w:eastAsia="ja-JP"/>
        </w:rPr>
      </w:pPr>
      <w:r w:rsidRPr="008E14A4">
        <w:rPr>
          <w:lang w:eastAsia="ko-KR"/>
        </w:rPr>
        <w:lastRenderedPageBreak/>
        <w:t xml:space="preserve">The variable currPb specifies the current luma prediction block at luma location </w:t>
      </w:r>
      <w:proofErr w:type="gramStart"/>
      <w:r w:rsidRPr="008E14A4">
        <w:rPr>
          <w:lang w:eastAsia="ko-KR"/>
        </w:rPr>
        <w:t>( xPb</w:t>
      </w:r>
      <w:proofErr w:type="gramEnd"/>
      <w:r w:rsidRPr="008E14A4">
        <w:rPr>
          <w:lang w:eastAsia="ko-KR"/>
        </w:rPr>
        <w:t>, yPb ).</w:t>
      </w:r>
    </w:p>
    <w:p w:rsidR="00814F26" w:rsidRPr="008E14A4" w:rsidRDefault="00814F26" w:rsidP="00814F26">
      <w:pPr>
        <w:rPr>
          <w:rFonts w:eastAsia="MS Mincho"/>
          <w:lang w:eastAsia="ja-JP"/>
        </w:rPr>
      </w:pPr>
      <w:r w:rsidRPr="008E14A4">
        <w:rPr>
          <w:rFonts w:eastAsia="MS Mincho"/>
          <w:lang w:eastAsia="ja-JP"/>
        </w:rPr>
        <w:t>T</w:t>
      </w:r>
      <w:r w:rsidRPr="008E14A4">
        <w:rPr>
          <w:lang w:eastAsia="ko-KR"/>
        </w:rPr>
        <w:t>he variables mvLXCol and availableFlagLXCol are derived as follows:</w:t>
      </w:r>
    </w:p>
    <w:p w:rsidR="00814F26" w:rsidRPr="008E14A4" w:rsidRDefault="00814F26" w:rsidP="00814F26">
      <w:pPr>
        <w:numPr>
          <w:ilvl w:val="0"/>
          <w:numId w:val="15"/>
        </w:numPr>
        <w:rPr>
          <w:lang w:eastAsia="ko-KR"/>
        </w:rPr>
      </w:pPr>
      <w:r w:rsidRPr="008E14A4">
        <w:rPr>
          <w:rFonts w:eastAsia="MS Mincho"/>
          <w:lang w:eastAsia="ja-JP"/>
        </w:rPr>
        <w:t xml:space="preserve">If </w:t>
      </w:r>
      <w:r w:rsidRPr="008E14A4">
        <w:rPr>
          <w:lang w:eastAsia="ko-KR"/>
        </w:rPr>
        <w:t xml:space="preserve">slice_temporal_mvp_enabled_flag is equal to 0, both components of </w:t>
      </w:r>
      <w:r w:rsidRPr="008E14A4">
        <w:t>mvLX</w:t>
      </w:r>
      <w:r w:rsidRPr="008E14A4">
        <w:rPr>
          <w:lang w:eastAsia="ko-KR"/>
        </w:rPr>
        <w:t>Col are set equal to 0 and availableFlagLXCol is set equal to 0.</w:t>
      </w:r>
    </w:p>
    <w:p w:rsidR="00814F26" w:rsidRPr="008E14A4" w:rsidRDefault="00814F26" w:rsidP="00814F26">
      <w:pPr>
        <w:numPr>
          <w:ilvl w:val="0"/>
          <w:numId w:val="15"/>
        </w:numPr>
        <w:rPr>
          <w:lang w:eastAsia="ko-KR"/>
        </w:rPr>
      </w:pPr>
      <w:r w:rsidRPr="008E14A4">
        <w:rPr>
          <w:rFonts w:eastAsia="MS Mincho"/>
          <w:lang w:eastAsia="ja-JP"/>
        </w:rPr>
        <w:t>Otherwise, t</w:t>
      </w:r>
      <w:r w:rsidRPr="008E14A4">
        <w:rPr>
          <w:lang w:eastAsia="ko-KR"/>
        </w:rPr>
        <w:t>he following ordered steps apply:</w:t>
      </w:r>
    </w:p>
    <w:p w:rsidR="00814F26" w:rsidRPr="008E14A4" w:rsidRDefault="00814F26" w:rsidP="00814F26">
      <w:pPr>
        <w:numPr>
          <w:ilvl w:val="0"/>
          <w:numId w:val="17"/>
        </w:numPr>
        <w:tabs>
          <w:tab w:val="clear" w:pos="794"/>
          <w:tab w:val="left" w:pos="810"/>
        </w:tabs>
        <w:ind w:left="810"/>
        <w:rPr>
          <w:lang w:eastAsia="ko-KR"/>
        </w:rPr>
      </w:pPr>
      <w:r w:rsidRPr="008E14A4">
        <w:rPr>
          <w:lang w:eastAsia="ko-KR"/>
        </w:rPr>
        <w:t xml:space="preserve">Depending on the values of </w:t>
      </w:r>
      <w:r w:rsidRPr="008E14A4">
        <w:rPr>
          <w:highlight w:val="cyan"/>
          <w:lang w:eastAsia="ko-KR"/>
        </w:rPr>
        <w:t>alt_collocated_indication_flag, collocated_ref_layer_idx,</w:t>
      </w:r>
      <w:r w:rsidRPr="008E14A4">
        <w:rPr>
          <w:color w:val="FF0000"/>
          <w:highlight w:val="cyan"/>
          <w:lang w:eastAsia="ko-KR"/>
        </w:rPr>
        <w:t xml:space="preserve"> </w:t>
      </w:r>
      <w:r w:rsidRPr="008E14A4">
        <w:rPr>
          <w:lang w:eastAsia="ko-KR"/>
        </w:rPr>
        <w:t>slice_type, collocated_from_l0_flag, and collocated_ref_idx, the</w:t>
      </w:r>
      <w:r w:rsidRPr="008E14A4">
        <w:t xml:space="preserve"> </w:t>
      </w:r>
      <w:r w:rsidRPr="008E14A4">
        <w:rPr>
          <w:lang w:eastAsia="ko-KR"/>
        </w:rPr>
        <w:t xml:space="preserve">variable </w:t>
      </w:r>
      <w:r w:rsidRPr="008E14A4">
        <w:t>co</w:t>
      </w:r>
      <w:r w:rsidRPr="008E14A4">
        <w:rPr>
          <w:lang w:eastAsia="ko-KR"/>
        </w:rPr>
        <w:t>lPic, specifying the collocated picture, is derived as follows:</w:t>
      </w:r>
    </w:p>
    <w:p w:rsidR="00814F26" w:rsidRPr="008E14A4" w:rsidRDefault="00814F26" w:rsidP="00814F26">
      <w:pPr>
        <w:numPr>
          <w:ilvl w:val="0"/>
          <w:numId w:val="16"/>
        </w:numPr>
        <w:tabs>
          <w:tab w:val="clear" w:pos="1191"/>
          <w:tab w:val="left" w:pos="1260"/>
        </w:tabs>
        <w:ind w:left="1260"/>
        <w:rPr>
          <w:highlight w:val="cyan"/>
          <w:lang w:eastAsia="ko-KR"/>
        </w:rPr>
      </w:pPr>
      <w:r w:rsidRPr="008E14A4">
        <w:rPr>
          <w:highlight w:val="cyan"/>
          <w:lang w:eastAsia="ko-KR"/>
        </w:rPr>
        <w:t xml:space="preserve">If alt_collocated_indication_flag is equal to 1, colPic is set equal to the picture in the current access unit with nuh_layer_id equal to </w:t>
      </w:r>
      <w:proofErr w:type="gramStart"/>
      <w:r>
        <w:rPr>
          <w:highlight w:val="cyan"/>
          <w:lang w:eastAsia="ko-KR"/>
        </w:rPr>
        <w:t>Active</w:t>
      </w:r>
      <w:r w:rsidRPr="008E14A4">
        <w:rPr>
          <w:highlight w:val="cyan"/>
          <w:lang w:eastAsia="ko-KR"/>
        </w:rPr>
        <w:t>MotionPredRefLayerId[</w:t>
      </w:r>
      <w:proofErr w:type="gramEnd"/>
      <w:r w:rsidRPr="008E14A4">
        <w:rPr>
          <w:highlight w:val="cyan"/>
          <w:lang w:eastAsia="ko-KR"/>
        </w:rPr>
        <w:t xml:space="preserve"> collocated_ref_layer_idx ]. </w:t>
      </w:r>
    </w:p>
    <w:p w:rsidR="00814F26" w:rsidRPr="008E14A4" w:rsidRDefault="00814F26" w:rsidP="00814F26">
      <w:pPr>
        <w:numPr>
          <w:ilvl w:val="0"/>
          <w:numId w:val="16"/>
        </w:numPr>
        <w:tabs>
          <w:tab w:val="clear" w:pos="1191"/>
          <w:tab w:val="left" w:pos="1260"/>
        </w:tabs>
        <w:ind w:left="1260"/>
        <w:rPr>
          <w:lang w:eastAsia="ko-KR"/>
        </w:rPr>
      </w:pPr>
      <w:r w:rsidRPr="008E14A4">
        <w:rPr>
          <w:lang w:eastAsia="ko-KR"/>
        </w:rPr>
        <w:t xml:space="preserve">Otherwise, if slice_type is equal to B and collocated_from_l0_flag is equal to 0, colPic is set equal to </w:t>
      </w:r>
      <w:proofErr w:type="gramStart"/>
      <w:r w:rsidRPr="008E14A4">
        <w:rPr>
          <w:lang w:eastAsia="ko-KR"/>
        </w:rPr>
        <w:t>RefPicList1[</w:t>
      </w:r>
      <w:proofErr w:type="gramEnd"/>
      <w:r w:rsidRPr="008E14A4">
        <w:rPr>
          <w:lang w:eastAsia="ko-KR"/>
        </w:rPr>
        <w:t> collocated_ref_idx ].</w:t>
      </w:r>
    </w:p>
    <w:p w:rsidR="00814F26" w:rsidRPr="008E14A4" w:rsidRDefault="00814F26" w:rsidP="00814F26">
      <w:pPr>
        <w:numPr>
          <w:ilvl w:val="0"/>
          <w:numId w:val="16"/>
        </w:numPr>
        <w:tabs>
          <w:tab w:val="clear" w:pos="1191"/>
          <w:tab w:val="left" w:pos="1260"/>
        </w:tabs>
        <w:ind w:left="1260"/>
        <w:rPr>
          <w:lang w:eastAsia="ko-KR"/>
        </w:rPr>
      </w:pPr>
      <w:r w:rsidRPr="008E14A4">
        <w:rPr>
          <w:lang w:eastAsia="ko-KR"/>
        </w:rPr>
        <w:t>Otherwise (</w:t>
      </w:r>
      <w:r w:rsidRPr="008E14A4">
        <w:t xml:space="preserve">slice_type is equal to B and </w:t>
      </w:r>
      <w:r w:rsidRPr="008E14A4">
        <w:rPr>
          <w:lang w:eastAsia="ko-KR"/>
        </w:rPr>
        <w:t>collocated_from_l0_flag</w:t>
      </w:r>
      <w:r w:rsidRPr="008E14A4">
        <w:t xml:space="preserve"> is equal to 1</w:t>
      </w:r>
      <w:r w:rsidRPr="008E14A4">
        <w:rPr>
          <w:lang w:eastAsia="ko-KR"/>
        </w:rPr>
        <w:t xml:space="preserve"> or slice_type is equal to P), </w:t>
      </w:r>
      <w:r w:rsidRPr="008E14A4">
        <w:t>co</w:t>
      </w:r>
      <w:r w:rsidRPr="008E14A4">
        <w:rPr>
          <w:lang w:eastAsia="ko-KR"/>
        </w:rPr>
        <w:t xml:space="preserve">lPic is set equal to </w:t>
      </w:r>
      <w:proofErr w:type="gramStart"/>
      <w:r w:rsidRPr="008E14A4">
        <w:rPr>
          <w:lang w:eastAsia="ko-KR"/>
        </w:rPr>
        <w:t>RefPicList0[</w:t>
      </w:r>
      <w:proofErr w:type="gramEnd"/>
      <w:r w:rsidRPr="008E14A4">
        <w:rPr>
          <w:lang w:eastAsia="ko-KR"/>
        </w:rPr>
        <w:t> collocated_ref_idx ].</w:t>
      </w:r>
    </w:p>
    <w:p w:rsidR="00814F26" w:rsidRPr="008E14A4" w:rsidRDefault="00814F26" w:rsidP="00814F26">
      <w:pPr>
        <w:numPr>
          <w:ilvl w:val="0"/>
          <w:numId w:val="17"/>
        </w:numPr>
        <w:tabs>
          <w:tab w:val="clear" w:pos="794"/>
          <w:tab w:val="left" w:pos="810"/>
        </w:tabs>
        <w:rPr>
          <w:lang w:eastAsia="ko-KR"/>
        </w:rPr>
      </w:pPr>
      <w:r w:rsidRPr="008E14A4">
        <w:rPr>
          <w:lang w:eastAsia="ko-KR"/>
        </w:rPr>
        <w:t>The bottom right collocated motion vector is derived as follows:</w:t>
      </w:r>
    </w:p>
    <w:p w:rsidR="00814F26" w:rsidRPr="008E14A4" w:rsidRDefault="00814F26" w:rsidP="00814F26">
      <w:pPr>
        <w:pStyle w:val="Equation"/>
        <w:tabs>
          <w:tab w:val="clear" w:pos="4849"/>
        </w:tabs>
        <w:ind w:left="1588"/>
        <w:rPr>
          <w:sz w:val="20"/>
          <w:szCs w:val="20"/>
          <w:lang w:eastAsia="ko-KR"/>
        </w:rPr>
      </w:pPr>
      <w:proofErr w:type="gramStart"/>
      <w:r w:rsidRPr="008E14A4">
        <w:rPr>
          <w:sz w:val="20"/>
          <w:szCs w:val="20"/>
          <w:lang w:eastAsia="ko-KR"/>
        </w:rPr>
        <w:t>xColBr</w:t>
      </w:r>
      <w:proofErr w:type="gramEnd"/>
      <w:r w:rsidRPr="008E14A4">
        <w:rPr>
          <w:sz w:val="20"/>
          <w:szCs w:val="20"/>
          <w:lang w:eastAsia="ko-KR"/>
        </w:rPr>
        <w:t> = xPb + nPbW</w:t>
      </w:r>
      <w:r w:rsidRPr="008E14A4">
        <w:rPr>
          <w:sz w:val="20"/>
          <w:szCs w:val="20"/>
          <w:lang w:eastAsia="ko-KR"/>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r>
        <w:rPr>
          <w:rFonts w:eastAsia="Batang"/>
          <w:bCs/>
          <w:sz w:val="20"/>
          <w:szCs w:val="20"/>
          <w:lang w:eastAsia="ko-KR"/>
        </w:rPr>
      </w:r>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6</w:t>
      </w:r>
      <w:r w:rsidRPr="008E14A4">
        <w:rPr>
          <w:sz w:val="20"/>
          <w:szCs w:val="20"/>
        </w:rPr>
        <w:fldChar w:fldCharType="end"/>
      </w:r>
      <w:r w:rsidRPr="008E14A4">
        <w:rPr>
          <w:sz w:val="20"/>
          <w:szCs w:val="20"/>
        </w:rPr>
        <w:t>)</w:t>
      </w:r>
    </w:p>
    <w:p w:rsidR="00814F26" w:rsidRPr="008E14A4" w:rsidRDefault="00814F26" w:rsidP="00814F26">
      <w:pPr>
        <w:pStyle w:val="Equation"/>
        <w:tabs>
          <w:tab w:val="clear" w:pos="4849"/>
        </w:tabs>
        <w:ind w:left="1588"/>
        <w:rPr>
          <w:sz w:val="20"/>
          <w:szCs w:val="20"/>
          <w:lang w:eastAsia="ko-KR"/>
        </w:rPr>
      </w:pPr>
      <w:proofErr w:type="gramStart"/>
      <w:r w:rsidRPr="008E14A4">
        <w:rPr>
          <w:sz w:val="20"/>
          <w:szCs w:val="20"/>
          <w:lang w:eastAsia="ko-KR"/>
        </w:rPr>
        <w:t>yColBr</w:t>
      </w:r>
      <w:proofErr w:type="gramEnd"/>
      <w:r w:rsidRPr="008E14A4">
        <w:rPr>
          <w:sz w:val="20"/>
          <w:szCs w:val="20"/>
          <w:lang w:eastAsia="ko-KR"/>
        </w:rPr>
        <w:t> = yPb + nPbH</w:t>
      </w:r>
      <w:r w:rsidRPr="008E14A4">
        <w:rPr>
          <w:sz w:val="20"/>
          <w:szCs w:val="20"/>
          <w:lang w:eastAsia="ko-KR"/>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r>
        <w:rPr>
          <w:rFonts w:eastAsia="Batang"/>
          <w:bCs/>
          <w:sz w:val="20"/>
          <w:szCs w:val="20"/>
          <w:lang w:eastAsia="ko-KR"/>
        </w:rPr>
      </w:r>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7</w:t>
      </w:r>
      <w:r w:rsidRPr="008E14A4">
        <w:rPr>
          <w:sz w:val="20"/>
          <w:szCs w:val="20"/>
        </w:rPr>
        <w:fldChar w:fldCharType="end"/>
      </w:r>
      <w:r w:rsidRPr="008E14A4">
        <w:rPr>
          <w:sz w:val="20"/>
          <w:szCs w:val="20"/>
        </w:rPr>
        <w:t>)</w:t>
      </w:r>
    </w:p>
    <w:p w:rsidR="00814F26" w:rsidRPr="008E14A4" w:rsidRDefault="00814F26" w:rsidP="00814F26">
      <w:pPr>
        <w:numPr>
          <w:ilvl w:val="0"/>
          <w:numId w:val="16"/>
        </w:numPr>
        <w:tabs>
          <w:tab w:val="clear" w:pos="805"/>
          <w:tab w:val="clear" w:pos="1191"/>
          <w:tab w:val="left" w:pos="1260"/>
        </w:tabs>
        <w:ind w:left="1260"/>
        <w:rPr>
          <w:lang w:eastAsia="ko-KR"/>
        </w:rPr>
      </w:pPr>
      <w:r w:rsidRPr="008E14A4">
        <w:rPr>
          <w:lang w:eastAsia="ko-KR"/>
        </w:rPr>
        <w:t>If yPb  &gt;&gt;  CtbLog2SizeY is equal to yColBr  &gt;&gt;  CtbLog2SizeY, yColBr is less than pic_height_in_luma_samples, and xColBr is less than pic_width_in_luma_samples, the following applies:</w:t>
      </w:r>
    </w:p>
    <w:p w:rsidR="00814F26" w:rsidRPr="008E14A4" w:rsidRDefault="00814F26" w:rsidP="00814F26">
      <w:pPr>
        <w:numPr>
          <w:ilvl w:val="0"/>
          <w:numId w:val="16"/>
        </w:numPr>
        <w:tabs>
          <w:tab w:val="clear" w:pos="805"/>
          <w:tab w:val="clear" w:pos="1191"/>
          <w:tab w:val="clear" w:pos="1588"/>
          <w:tab w:val="left" w:pos="1620"/>
        </w:tabs>
        <w:ind w:left="1620" w:hanging="360"/>
        <w:rPr>
          <w:lang w:eastAsia="ko-KR"/>
        </w:rPr>
      </w:pPr>
      <w:r w:rsidRPr="008E14A4">
        <w:rPr>
          <w:lang w:eastAsia="ko-KR"/>
        </w:rPr>
        <w:t>The variable colPb specifies the luma prediction block covering the modified location given by ( ( xColBr  &gt;&gt;  4 )  &lt;&lt;  4, ( yColBr  &gt;&gt;  4 )  &lt;&lt;  4 ) inside the collocated picture specified by colPic.</w:t>
      </w:r>
    </w:p>
    <w:p w:rsidR="00814F26" w:rsidRPr="008E14A4" w:rsidRDefault="00814F26" w:rsidP="00814F26">
      <w:pPr>
        <w:numPr>
          <w:ilvl w:val="0"/>
          <w:numId w:val="16"/>
        </w:numPr>
        <w:tabs>
          <w:tab w:val="clear" w:pos="805"/>
          <w:tab w:val="clear" w:pos="1191"/>
          <w:tab w:val="clear" w:pos="1588"/>
          <w:tab w:val="left" w:pos="1620"/>
        </w:tabs>
        <w:ind w:left="1620" w:hanging="360"/>
        <w:rPr>
          <w:lang w:eastAsia="ko-KR"/>
        </w:rPr>
      </w:pPr>
      <w:r w:rsidRPr="008E14A4">
        <w:rPr>
          <w:lang w:eastAsia="ko-KR"/>
        </w:rPr>
        <w:t xml:space="preserve">The luma location </w:t>
      </w:r>
      <w:proofErr w:type="gramStart"/>
      <w:r w:rsidRPr="008E14A4">
        <w:rPr>
          <w:lang w:eastAsia="ko-KR"/>
        </w:rPr>
        <w:t>( xColPb</w:t>
      </w:r>
      <w:proofErr w:type="gramEnd"/>
      <w:r w:rsidRPr="008E14A4">
        <w:rPr>
          <w:lang w:eastAsia="ko-KR"/>
        </w:rPr>
        <w:t>, yColPb ) is set equal to the top-left sample of the collocated luma prediction block specified by colPb relative to the top-left luma sample of the collocated picture specified by colPic.</w:t>
      </w:r>
    </w:p>
    <w:p w:rsidR="00814F26" w:rsidRPr="008E14A4" w:rsidRDefault="00814F26" w:rsidP="00814F26">
      <w:pPr>
        <w:numPr>
          <w:ilvl w:val="0"/>
          <w:numId w:val="16"/>
        </w:numPr>
        <w:tabs>
          <w:tab w:val="clear" w:pos="1191"/>
          <w:tab w:val="clear" w:pos="1588"/>
          <w:tab w:val="left" w:pos="1620"/>
        </w:tabs>
        <w:rPr>
          <w:lang w:eastAsia="ko-KR"/>
        </w:rPr>
      </w:pPr>
      <w:r w:rsidRPr="008E14A4">
        <w:rPr>
          <w:lang w:eastAsia="ko-KR"/>
        </w:rPr>
        <w:t>The derivation process for collocated motion vectors as specified in subclause 8.5.3.2.8 is invoked with currPb, colPic, colPb, ( xColPb, yColPb ), and refIdxLX as inputs, and the output is assigned to mvLXCol and availableFlagLXCol.</w:t>
      </w:r>
    </w:p>
    <w:p w:rsidR="00814F26" w:rsidRPr="008E14A4" w:rsidRDefault="00814F26" w:rsidP="00814F26">
      <w:pPr>
        <w:numPr>
          <w:ilvl w:val="0"/>
          <w:numId w:val="16"/>
        </w:numPr>
        <w:tabs>
          <w:tab w:val="clear" w:pos="805"/>
          <w:tab w:val="clear" w:pos="1191"/>
          <w:tab w:val="left" w:pos="1260"/>
        </w:tabs>
        <w:ind w:left="1260"/>
        <w:rPr>
          <w:lang w:eastAsia="ko-KR"/>
        </w:rPr>
      </w:pPr>
      <w:r w:rsidRPr="008E14A4">
        <w:rPr>
          <w:lang w:eastAsia="ko-KR"/>
        </w:rPr>
        <w:t>Otherwise, both components of mvLXCol are set equal to 0 and availableFlagLXCol is set equal to 0.</w:t>
      </w:r>
    </w:p>
    <w:p w:rsidR="00814F26" w:rsidRPr="008E14A4" w:rsidRDefault="00814F26" w:rsidP="00814F26">
      <w:pPr>
        <w:numPr>
          <w:ilvl w:val="0"/>
          <w:numId w:val="17"/>
        </w:numPr>
        <w:tabs>
          <w:tab w:val="clear" w:pos="794"/>
          <w:tab w:val="left" w:pos="810"/>
        </w:tabs>
        <w:rPr>
          <w:lang w:eastAsia="ko-KR"/>
        </w:rPr>
      </w:pPr>
      <w:r w:rsidRPr="008E14A4">
        <w:rPr>
          <w:lang w:eastAsia="ko-KR"/>
        </w:rPr>
        <w:t>When availableFlagLXCol is equal to 0, the central collocated motion vector is derived as follows:</w:t>
      </w:r>
    </w:p>
    <w:p w:rsidR="00814F26" w:rsidRPr="008E14A4" w:rsidRDefault="00814F26" w:rsidP="00814F26">
      <w:pPr>
        <w:pStyle w:val="Equation"/>
        <w:tabs>
          <w:tab w:val="clear" w:pos="4849"/>
        </w:tabs>
        <w:ind w:left="1588"/>
        <w:rPr>
          <w:sz w:val="20"/>
          <w:szCs w:val="20"/>
          <w:lang w:eastAsia="ko-KR"/>
        </w:rPr>
      </w:pPr>
      <w:proofErr w:type="gramStart"/>
      <w:r w:rsidRPr="008E14A4">
        <w:rPr>
          <w:sz w:val="20"/>
          <w:szCs w:val="20"/>
          <w:lang w:eastAsia="ko-KR"/>
        </w:rPr>
        <w:t>xColCtr</w:t>
      </w:r>
      <w:proofErr w:type="gramEnd"/>
      <w:r w:rsidRPr="008E14A4">
        <w:rPr>
          <w:sz w:val="20"/>
          <w:szCs w:val="20"/>
          <w:lang w:eastAsia="ko-KR"/>
        </w:rPr>
        <w:t> = xPb + ( nPbW  &gt;&gt;  1 )</w:t>
      </w:r>
      <w:r w:rsidRPr="008E14A4">
        <w:rPr>
          <w:sz w:val="20"/>
          <w:szCs w:val="20"/>
          <w:lang w:eastAsia="ko-KR"/>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r>
        <w:rPr>
          <w:rFonts w:eastAsia="Batang"/>
          <w:bCs/>
          <w:sz w:val="20"/>
          <w:szCs w:val="20"/>
          <w:lang w:eastAsia="ko-KR"/>
        </w:rPr>
      </w:r>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8</w:t>
      </w:r>
      <w:r w:rsidRPr="008E14A4">
        <w:rPr>
          <w:sz w:val="20"/>
          <w:szCs w:val="20"/>
        </w:rPr>
        <w:fldChar w:fldCharType="end"/>
      </w:r>
      <w:r w:rsidRPr="008E14A4">
        <w:rPr>
          <w:sz w:val="20"/>
          <w:szCs w:val="20"/>
        </w:rPr>
        <w:t>)</w:t>
      </w:r>
    </w:p>
    <w:p w:rsidR="00814F26" w:rsidRPr="008E14A4" w:rsidRDefault="00814F26" w:rsidP="00814F26">
      <w:pPr>
        <w:pStyle w:val="Equation"/>
        <w:tabs>
          <w:tab w:val="clear" w:pos="4849"/>
        </w:tabs>
        <w:ind w:left="1588"/>
        <w:rPr>
          <w:sz w:val="20"/>
          <w:szCs w:val="20"/>
          <w:lang w:eastAsia="ko-KR"/>
        </w:rPr>
      </w:pPr>
      <w:proofErr w:type="gramStart"/>
      <w:r w:rsidRPr="008E14A4">
        <w:rPr>
          <w:sz w:val="20"/>
          <w:szCs w:val="20"/>
          <w:lang w:eastAsia="ko-KR"/>
        </w:rPr>
        <w:t>yColCtr</w:t>
      </w:r>
      <w:proofErr w:type="gramEnd"/>
      <w:r w:rsidRPr="008E14A4">
        <w:rPr>
          <w:sz w:val="20"/>
          <w:szCs w:val="20"/>
          <w:lang w:eastAsia="ko-KR"/>
        </w:rPr>
        <w:t> = yPb + ( nPbH  &gt;&gt;  1 )</w:t>
      </w:r>
      <w:r w:rsidRPr="008E14A4">
        <w:rPr>
          <w:sz w:val="20"/>
          <w:szCs w:val="20"/>
          <w:lang w:eastAsia="ko-KR"/>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r>
        <w:rPr>
          <w:rFonts w:eastAsia="Batang"/>
          <w:bCs/>
          <w:sz w:val="20"/>
          <w:szCs w:val="20"/>
          <w:lang w:eastAsia="ko-KR"/>
        </w:rPr>
      </w:r>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9</w:t>
      </w:r>
      <w:r w:rsidRPr="008E14A4">
        <w:rPr>
          <w:sz w:val="20"/>
          <w:szCs w:val="20"/>
        </w:rPr>
        <w:fldChar w:fldCharType="end"/>
      </w:r>
      <w:r w:rsidRPr="008E14A4">
        <w:rPr>
          <w:sz w:val="20"/>
          <w:szCs w:val="20"/>
        </w:rPr>
        <w:t>)</w:t>
      </w:r>
    </w:p>
    <w:p w:rsidR="00814F26" w:rsidRPr="008E14A4" w:rsidRDefault="00814F26" w:rsidP="00814F26">
      <w:pPr>
        <w:numPr>
          <w:ilvl w:val="0"/>
          <w:numId w:val="16"/>
        </w:numPr>
        <w:tabs>
          <w:tab w:val="clear" w:pos="805"/>
          <w:tab w:val="clear" w:pos="1191"/>
          <w:tab w:val="left" w:pos="1260"/>
        </w:tabs>
        <w:ind w:left="1260"/>
        <w:rPr>
          <w:lang w:eastAsia="ko-KR"/>
        </w:rPr>
      </w:pPr>
      <w:r w:rsidRPr="008E14A4">
        <w:rPr>
          <w:lang w:eastAsia="ko-KR"/>
        </w:rPr>
        <w:t>The variable colPb specifies the luma prediction block covering the modified location given by ( ( xColCtr  &gt;&gt;  4 )  &lt;&lt;  4, ( yColCtr  &gt;&gt;  4 )  &lt;&lt;  4 ) inside the colPic.</w:t>
      </w:r>
    </w:p>
    <w:p w:rsidR="00814F26" w:rsidRPr="008E14A4" w:rsidRDefault="00814F26" w:rsidP="00814F26">
      <w:pPr>
        <w:numPr>
          <w:ilvl w:val="0"/>
          <w:numId w:val="16"/>
        </w:numPr>
        <w:tabs>
          <w:tab w:val="clear" w:pos="805"/>
          <w:tab w:val="clear" w:pos="1191"/>
          <w:tab w:val="left" w:pos="1260"/>
        </w:tabs>
        <w:ind w:left="1260"/>
        <w:rPr>
          <w:lang w:eastAsia="ko-KR"/>
        </w:rPr>
      </w:pPr>
      <w:r w:rsidRPr="008E14A4">
        <w:rPr>
          <w:lang w:eastAsia="ko-KR"/>
        </w:rPr>
        <w:t xml:space="preserve">The luma location </w:t>
      </w:r>
      <w:proofErr w:type="gramStart"/>
      <w:r w:rsidRPr="008E14A4">
        <w:rPr>
          <w:lang w:eastAsia="ko-KR"/>
        </w:rPr>
        <w:t>( xColPb</w:t>
      </w:r>
      <w:proofErr w:type="gramEnd"/>
      <w:r w:rsidRPr="008E14A4">
        <w:rPr>
          <w:lang w:eastAsia="ko-KR"/>
        </w:rPr>
        <w:t>, yColPb ) is set equal to the top-left sample of the collocated luma prediction block specified by colPb relative to the top-left luma sample of the collocated picture specified by colPic.</w:t>
      </w:r>
    </w:p>
    <w:p w:rsidR="00814F26" w:rsidRPr="008E14A4" w:rsidRDefault="00814F26" w:rsidP="00814F26">
      <w:pPr>
        <w:numPr>
          <w:ilvl w:val="0"/>
          <w:numId w:val="16"/>
        </w:numPr>
        <w:tabs>
          <w:tab w:val="clear" w:pos="1191"/>
          <w:tab w:val="left" w:pos="1260"/>
        </w:tabs>
      </w:pPr>
      <w:r w:rsidRPr="008E14A4">
        <w:rPr>
          <w:lang w:eastAsia="ko-KR"/>
        </w:rPr>
        <w:t>The derivation process for collocated motion vectors as specified in subclause 8.5.3.2.8 is invoked with currPb, colPic, colPb, ( xColPb, yColPb ), and refIdxLX as inputs, and the output is assigned to mvLXCol and availableFlagLXCol.</w:t>
      </w:r>
    </w:p>
    <w:p w:rsidR="00814F26" w:rsidRPr="008E14A4" w:rsidRDefault="00814F26" w:rsidP="00814F26">
      <w:pPr>
        <w:pStyle w:val="3H1"/>
        <w:numPr>
          <w:ilvl w:val="2"/>
          <w:numId w:val="41"/>
        </w:numPr>
        <w:tabs>
          <w:tab w:val="clear" w:pos="720"/>
          <w:tab w:val="num" w:pos="1134"/>
        </w:tabs>
        <w:overflowPunct w:val="0"/>
        <w:autoSpaceDE w:val="0"/>
        <w:autoSpaceDN w:val="0"/>
        <w:adjustRightInd w:val="0"/>
        <w:ind w:left="1134" w:hanging="1134"/>
        <w:textAlignment w:val="baseline"/>
      </w:pPr>
      <w:bookmarkStart w:id="1503" w:name="_Toc361154624"/>
      <w:bookmarkStart w:id="1504" w:name="_Toc361327422"/>
      <w:r w:rsidRPr="008E14A4">
        <w:t>Scaling, transformation and array construction process prior to deblocking filter process</w:t>
      </w:r>
      <w:bookmarkEnd w:id="1503"/>
      <w:bookmarkEnd w:id="1504"/>
    </w:p>
    <w:p w:rsidR="00814F26" w:rsidRPr="008E14A4" w:rsidRDefault="00814F26" w:rsidP="00814F26">
      <w:pPr>
        <w:pStyle w:val="3N"/>
      </w:pPr>
      <w:r w:rsidRPr="008E14A4">
        <w:t>The specifications in subclause 8.6 apply.</w:t>
      </w:r>
    </w:p>
    <w:p w:rsidR="00814F26" w:rsidRPr="008E14A4" w:rsidRDefault="00814F26" w:rsidP="00814F26">
      <w:pPr>
        <w:pStyle w:val="3H1"/>
        <w:numPr>
          <w:ilvl w:val="2"/>
          <w:numId w:val="41"/>
        </w:numPr>
        <w:tabs>
          <w:tab w:val="clear" w:pos="720"/>
          <w:tab w:val="num" w:pos="1134"/>
        </w:tabs>
        <w:overflowPunct w:val="0"/>
        <w:autoSpaceDE w:val="0"/>
        <w:autoSpaceDN w:val="0"/>
        <w:adjustRightInd w:val="0"/>
        <w:ind w:left="1134" w:hanging="1134"/>
        <w:textAlignment w:val="baseline"/>
      </w:pPr>
      <w:bookmarkStart w:id="1505" w:name="_Toc361154625"/>
      <w:bookmarkStart w:id="1506" w:name="_Toc361327423"/>
      <w:r w:rsidRPr="008E14A4">
        <w:t>In-loop filter process</w:t>
      </w:r>
      <w:bookmarkEnd w:id="1505"/>
      <w:bookmarkEnd w:id="1506"/>
    </w:p>
    <w:p w:rsidR="00814F26" w:rsidRPr="003D5EF6" w:rsidRDefault="00814F26" w:rsidP="00814F26">
      <w:pPr>
        <w:pStyle w:val="3N"/>
        <w:rPr>
          <w:rFonts w:eastAsia="Times New Roman"/>
          <w:noProof/>
          <w:lang w:eastAsia="ko-KR"/>
        </w:rPr>
      </w:pPr>
      <w:r w:rsidRPr="008E14A4">
        <w:t>The specifications in subclause 8.7 apply.</w:t>
      </w:r>
    </w:p>
    <w:p w:rsidR="005C4C1E" w:rsidRPr="003D5EF6" w:rsidRDefault="005C4C1E" w:rsidP="00CA066A">
      <w:pPr>
        <w:pStyle w:val="Annex2"/>
        <w:numPr>
          <w:ilvl w:val="1"/>
          <w:numId w:val="41"/>
        </w:numPr>
        <w:rPr>
          <w:lang w:val="en-CA"/>
        </w:rPr>
      </w:pPr>
      <w:bookmarkStart w:id="1507" w:name="_Toc356148090"/>
      <w:bookmarkStart w:id="1508" w:name="_Toc348545581"/>
      <w:bookmarkStart w:id="1509" w:name="_Toc348629412"/>
      <w:bookmarkStart w:id="1510" w:name="_Toc357439258"/>
      <w:bookmarkStart w:id="1511" w:name="_Toc356824283"/>
      <w:bookmarkStart w:id="1512" w:name="_Toc356148091"/>
      <w:bookmarkStart w:id="1513" w:name="_Toc348629413"/>
      <w:bookmarkStart w:id="1514" w:name="_Toc351367642"/>
      <w:bookmarkStart w:id="1515" w:name="_Toc361327424"/>
      <w:bookmarkEnd w:id="1507"/>
      <w:bookmarkEnd w:id="1508"/>
      <w:bookmarkEnd w:id="1509"/>
      <w:r w:rsidRPr="003D5EF6">
        <w:rPr>
          <w:lang w:val="en-CA"/>
        </w:rPr>
        <w:lastRenderedPageBreak/>
        <w:t>Parsing process</w:t>
      </w:r>
      <w:bookmarkEnd w:id="1510"/>
      <w:bookmarkEnd w:id="1511"/>
      <w:bookmarkEnd w:id="1512"/>
      <w:bookmarkEnd w:id="1513"/>
      <w:bookmarkEnd w:id="1514"/>
      <w:bookmarkEnd w:id="1515"/>
    </w:p>
    <w:p w:rsidR="005C4C1E" w:rsidRPr="003D5EF6" w:rsidRDefault="005C4C1E" w:rsidP="005C4C1E">
      <w:pPr>
        <w:pStyle w:val="3N"/>
        <w:rPr>
          <w:lang w:val="en-CA"/>
        </w:rPr>
      </w:pPr>
      <w:r w:rsidRPr="003D5EF6">
        <w:rPr>
          <w:lang w:val="en-CA"/>
        </w:rPr>
        <w:t xml:space="preserve">The specifications in clause </w:t>
      </w:r>
      <w:r w:rsidRPr="003D5EF6">
        <w:rPr>
          <w:highlight w:val="yellow"/>
          <w:lang w:val="en-CA"/>
        </w:rPr>
        <w:t>9</w:t>
      </w:r>
      <w:r w:rsidRPr="003D5EF6">
        <w:rPr>
          <w:lang w:val="en-CA"/>
        </w:rPr>
        <w:t xml:space="preserve"> apply.</w:t>
      </w:r>
    </w:p>
    <w:p w:rsidR="005C4C1E" w:rsidRPr="003D5EF6" w:rsidRDefault="005C4C1E" w:rsidP="00CA066A">
      <w:pPr>
        <w:pStyle w:val="Annex2"/>
        <w:numPr>
          <w:ilvl w:val="1"/>
          <w:numId w:val="41"/>
        </w:numPr>
        <w:rPr>
          <w:lang w:val="en-CA"/>
        </w:rPr>
      </w:pPr>
      <w:bookmarkStart w:id="1516" w:name="_Toc357439259"/>
      <w:bookmarkStart w:id="1517" w:name="_Toc356824284"/>
      <w:bookmarkStart w:id="1518" w:name="_Toc356148092"/>
      <w:bookmarkStart w:id="1519" w:name="_Toc348629414"/>
      <w:bookmarkStart w:id="1520" w:name="_Toc351367643"/>
      <w:bookmarkStart w:id="1521" w:name="_Toc361327425"/>
      <w:r w:rsidRPr="003D5EF6">
        <w:rPr>
          <w:lang w:val="en-CA"/>
        </w:rPr>
        <w:t>Specification of bitstream subsets</w:t>
      </w:r>
      <w:bookmarkEnd w:id="1516"/>
      <w:bookmarkEnd w:id="1517"/>
      <w:bookmarkEnd w:id="1518"/>
      <w:bookmarkEnd w:id="1519"/>
      <w:bookmarkEnd w:id="1520"/>
      <w:bookmarkEnd w:id="1521"/>
      <w:r w:rsidRPr="003D5EF6">
        <w:rPr>
          <w:lang w:val="en-CA"/>
        </w:rPr>
        <w:t xml:space="preserve"> </w:t>
      </w:r>
    </w:p>
    <w:p w:rsidR="005C4C1E" w:rsidRPr="003D5EF6" w:rsidRDefault="005C4C1E" w:rsidP="005C4C1E">
      <w:pPr>
        <w:pStyle w:val="3N"/>
        <w:rPr>
          <w:lang w:val="en-CA"/>
        </w:rPr>
      </w:pPr>
      <w:r w:rsidRPr="003D5EF6">
        <w:rPr>
          <w:lang w:val="en-CA"/>
        </w:rPr>
        <w:t xml:space="preserve">The specifications in clause </w:t>
      </w:r>
      <w:r w:rsidRPr="003D5EF6">
        <w:rPr>
          <w:highlight w:val="yellow"/>
          <w:lang w:val="en-CA"/>
        </w:rPr>
        <w:t>10</w:t>
      </w:r>
      <w:r w:rsidRPr="003D5EF6">
        <w:rPr>
          <w:lang w:val="en-CA"/>
        </w:rPr>
        <w:t xml:space="preserve"> apply.</w:t>
      </w:r>
    </w:p>
    <w:p w:rsidR="005C4C1E" w:rsidRPr="003D5EF6" w:rsidRDefault="00393EDE" w:rsidP="00CA066A">
      <w:pPr>
        <w:pStyle w:val="Annex2"/>
        <w:numPr>
          <w:ilvl w:val="1"/>
          <w:numId w:val="41"/>
        </w:numPr>
        <w:rPr>
          <w:lang w:val="en-CA"/>
        </w:rPr>
      </w:pPr>
      <w:bookmarkStart w:id="1522" w:name="_Toc357439260"/>
      <w:bookmarkStart w:id="1523" w:name="_Toc356824285"/>
      <w:bookmarkStart w:id="1524" w:name="_Toc356148093"/>
      <w:bookmarkStart w:id="1525" w:name="_Toc348629415"/>
      <w:bookmarkStart w:id="1526" w:name="_Toc351367644"/>
      <w:bookmarkStart w:id="1527" w:name="_Toc361327426"/>
      <w:r w:rsidRPr="003D5EF6">
        <w:rPr>
          <w:lang w:val="en-CA"/>
        </w:rPr>
        <w:t>(Void)</w:t>
      </w:r>
      <w:bookmarkEnd w:id="1522"/>
      <w:bookmarkEnd w:id="1523"/>
      <w:bookmarkEnd w:id="1524"/>
      <w:bookmarkEnd w:id="1525"/>
      <w:bookmarkEnd w:id="1526"/>
      <w:bookmarkEnd w:id="1527"/>
    </w:p>
    <w:p w:rsidR="005C4C1E" w:rsidRPr="003D5EF6" w:rsidRDefault="00393EDE" w:rsidP="005C4C1E">
      <w:pPr>
        <w:pStyle w:val="3N"/>
        <w:rPr>
          <w:highlight w:val="yellow"/>
          <w:lang w:val="en-CA"/>
        </w:rPr>
      </w:pPr>
      <w:r w:rsidRPr="003D5EF6">
        <w:rPr>
          <w:lang w:val="en-CA"/>
        </w:rPr>
        <w:t>(</w:t>
      </w:r>
      <w:proofErr w:type="gramStart"/>
      <w:r w:rsidRPr="003D5EF6">
        <w:rPr>
          <w:lang w:val="en-CA"/>
        </w:rPr>
        <w:t>void</w:t>
      </w:r>
      <w:proofErr w:type="gramEnd"/>
      <w:r w:rsidRPr="003D5EF6">
        <w:rPr>
          <w:lang w:val="en-CA"/>
        </w:rPr>
        <w:t>)</w:t>
      </w:r>
      <w:r w:rsidRPr="003D5EF6">
        <w:rPr>
          <w:highlight w:val="yellow"/>
          <w:lang w:val="en-CA"/>
        </w:rPr>
        <w:t xml:space="preserve"> [Ed. (MH): no profiles are intended to be specified as part of this annex, as it only specifies common syntax and semantics and some decoding processes for </w:t>
      </w:r>
      <w:r w:rsidR="00D77F4C" w:rsidRPr="003D5EF6">
        <w:rPr>
          <w:highlight w:val="yellow"/>
          <w:lang w:val="en-CA"/>
        </w:rPr>
        <w:t xml:space="preserve">multiview extension and potential future </w:t>
      </w:r>
      <w:r w:rsidRPr="003D5EF6">
        <w:rPr>
          <w:highlight w:val="yellow"/>
          <w:lang w:val="en-CA"/>
        </w:rPr>
        <w:t>scalable extensions.]</w:t>
      </w:r>
    </w:p>
    <w:p w:rsidR="005C4C1E" w:rsidRPr="003D5EF6" w:rsidRDefault="005C4C1E" w:rsidP="00CA066A">
      <w:pPr>
        <w:pStyle w:val="Annex2"/>
        <w:numPr>
          <w:ilvl w:val="1"/>
          <w:numId w:val="41"/>
        </w:numPr>
        <w:rPr>
          <w:lang w:val="en-CA"/>
        </w:rPr>
      </w:pPr>
      <w:bookmarkStart w:id="1528" w:name="_Ref348357790"/>
      <w:bookmarkStart w:id="1529" w:name="_Toc357439261"/>
      <w:bookmarkStart w:id="1530" w:name="_Toc356824286"/>
      <w:bookmarkStart w:id="1531" w:name="_Toc356148094"/>
      <w:bookmarkStart w:id="1532" w:name="_Toc348629416"/>
      <w:bookmarkStart w:id="1533" w:name="_Toc351367645"/>
      <w:bookmarkStart w:id="1534" w:name="_Toc361327427"/>
      <w:r w:rsidRPr="003D5EF6">
        <w:rPr>
          <w:lang w:val="en-CA"/>
        </w:rPr>
        <w:t>Byte stream format</w:t>
      </w:r>
      <w:bookmarkEnd w:id="1528"/>
      <w:bookmarkEnd w:id="1529"/>
      <w:bookmarkEnd w:id="1530"/>
      <w:bookmarkEnd w:id="1531"/>
      <w:bookmarkEnd w:id="1532"/>
      <w:bookmarkEnd w:id="1533"/>
      <w:bookmarkEnd w:id="1534"/>
    </w:p>
    <w:p w:rsidR="005C4C1E" w:rsidRPr="003D5EF6" w:rsidRDefault="005C4C1E" w:rsidP="005C4C1E">
      <w:pPr>
        <w:pStyle w:val="3N"/>
        <w:rPr>
          <w:lang w:val="en-CA"/>
        </w:rPr>
      </w:pPr>
      <w:r w:rsidRPr="003D5EF6">
        <w:rPr>
          <w:lang w:val="en-CA"/>
        </w:rPr>
        <w:t xml:space="preserve">The specifications in Annex </w:t>
      </w:r>
      <w:r w:rsidRPr="003D5EF6">
        <w:rPr>
          <w:highlight w:val="yellow"/>
          <w:lang w:val="en-CA"/>
        </w:rPr>
        <w:t>B</w:t>
      </w:r>
      <w:r w:rsidRPr="003D5EF6">
        <w:rPr>
          <w:lang w:val="en-CA"/>
        </w:rPr>
        <w:t xml:space="preserve"> apply</w:t>
      </w:r>
      <w:r w:rsidR="00794778" w:rsidRPr="003D5EF6">
        <w:rPr>
          <w:lang w:val="en-CA"/>
        </w:rPr>
        <w:t>.</w:t>
      </w:r>
    </w:p>
    <w:p w:rsidR="005C4C1E" w:rsidRPr="003D5EF6" w:rsidRDefault="00D1183B" w:rsidP="00CA066A">
      <w:pPr>
        <w:pStyle w:val="Annex2"/>
        <w:numPr>
          <w:ilvl w:val="1"/>
          <w:numId w:val="41"/>
        </w:numPr>
        <w:rPr>
          <w:lang w:val="en-CA"/>
        </w:rPr>
      </w:pPr>
      <w:bookmarkStart w:id="1535" w:name="_Ref348357793"/>
      <w:bookmarkStart w:id="1536" w:name="_Toc357439262"/>
      <w:bookmarkStart w:id="1537" w:name="_Toc356824287"/>
      <w:bookmarkStart w:id="1538" w:name="_Toc356148095"/>
      <w:bookmarkStart w:id="1539" w:name="_Toc348629417"/>
      <w:bookmarkStart w:id="1540" w:name="_Toc351367646"/>
      <w:bookmarkStart w:id="1541" w:name="_Toc361327428"/>
      <w:r w:rsidRPr="003D5EF6">
        <w:rPr>
          <w:lang w:val="en-CA"/>
        </w:rPr>
        <w:t>H</w:t>
      </w:r>
      <w:r w:rsidR="005C4C1E" w:rsidRPr="003D5EF6">
        <w:rPr>
          <w:lang w:val="en-CA"/>
        </w:rPr>
        <w:t>ypothetical reference decoder</w:t>
      </w:r>
      <w:bookmarkEnd w:id="1535"/>
      <w:bookmarkEnd w:id="1536"/>
      <w:bookmarkEnd w:id="1537"/>
      <w:bookmarkEnd w:id="1538"/>
      <w:bookmarkEnd w:id="1539"/>
      <w:bookmarkEnd w:id="1540"/>
      <w:bookmarkEnd w:id="1541"/>
    </w:p>
    <w:p w:rsidR="005C4C1E" w:rsidRPr="003D5EF6" w:rsidRDefault="005C4C1E" w:rsidP="00CA066A">
      <w:pPr>
        <w:pStyle w:val="Annex3"/>
        <w:numPr>
          <w:ilvl w:val="2"/>
          <w:numId w:val="41"/>
        </w:numPr>
        <w:tabs>
          <w:tab w:val="clear" w:pos="1440"/>
        </w:tabs>
        <w:textAlignment w:val="auto"/>
        <w:rPr>
          <w:lang w:val="en-CA"/>
        </w:rPr>
      </w:pPr>
      <w:bookmarkStart w:id="1542" w:name="_Toc339889494"/>
      <w:bookmarkStart w:id="1543" w:name="_Toc340052373"/>
      <w:bookmarkStart w:id="1544" w:name="_Toc357439263"/>
      <w:bookmarkStart w:id="1545" w:name="_Toc356824288"/>
      <w:bookmarkStart w:id="1546" w:name="_Toc356148096"/>
      <w:bookmarkStart w:id="1547" w:name="_Toc348629418"/>
      <w:bookmarkStart w:id="1548" w:name="_Toc351367647"/>
      <w:bookmarkStart w:id="1549" w:name="_Toc361327429"/>
      <w:bookmarkEnd w:id="1542"/>
      <w:bookmarkEnd w:id="1543"/>
      <w:r w:rsidRPr="003D5EF6">
        <w:rPr>
          <w:lang w:val="en-CA"/>
        </w:rPr>
        <w:t>General</w:t>
      </w:r>
      <w:bookmarkEnd w:id="1544"/>
      <w:bookmarkEnd w:id="1545"/>
      <w:bookmarkEnd w:id="1546"/>
      <w:bookmarkEnd w:id="1547"/>
      <w:bookmarkEnd w:id="1548"/>
      <w:bookmarkEnd w:id="1549"/>
    </w:p>
    <w:p w:rsidR="005C4C1E" w:rsidRPr="003D5EF6" w:rsidRDefault="005C4C1E" w:rsidP="005C4C1E">
      <w:pPr>
        <w:pStyle w:val="3N"/>
        <w:rPr>
          <w:lang w:val="en-CA"/>
        </w:rPr>
      </w:pPr>
      <w:r w:rsidRPr="003D5EF6">
        <w:rPr>
          <w:lang w:val="en-CA"/>
        </w:rPr>
        <w:t>The specification</w:t>
      </w:r>
      <w:r w:rsidR="004954B7" w:rsidRPr="003D5EF6">
        <w:rPr>
          <w:lang w:val="en-CA"/>
        </w:rPr>
        <w:t>s</w:t>
      </w:r>
      <w:r w:rsidRPr="003D5EF6">
        <w:rPr>
          <w:lang w:val="en-CA"/>
        </w:rPr>
        <w:t xml:space="preserve"> in subclause </w:t>
      </w:r>
      <w:r w:rsidRPr="003D5EF6">
        <w:rPr>
          <w:highlight w:val="yellow"/>
          <w:lang w:val="en-CA"/>
        </w:rPr>
        <w:t>C.1</w:t>
      </w:r>
      <w:r w:rsidRPr="003D5EF6">
        <w:rPr>
          <w:lang w:val="en-CA"/>
        </w:rPr>
        <w:t xml:space="preserve"> </w:t>
      </w:r>
      <w:r w:rsidR="004954B7" w:rsidRPr="003D5EF6">
        <w:rPr>
          <w:lang w:val="en-CA"/>
        </w:rPr>
        <w:t>apply.</w:t>
      </w:r>
    </w:p>
    <w:p w:rsidR="004954B7" w:rsidRPr="003D5EF6" w:rsidRDefault="004954B7" w:rsidP="00CA066A">
      <w:pPr>
        <w:pStyle w:val="Annex3"/>
        <w:numPr>
          <w:ilvl w:val="2"/>
          <w:numId w:val="41"/>
        </w:numPr>
        <w:tabs>
          <w:tab w:val="clear" w:pos="1440"/>
        </w:tabs>
        <w:textAlignment w:val="auto"/>
        <w:rPr>
          <w:lang w:val="en-CA"/>
        </w:rPr>
      </w:pPr>
      <w:bookmarkStart w:id="1550" w:name="_Toc357439264"/>
      <w:bookmarkStart w:id="1551" w:name="_Toc356824289"/>
      <w:bookmarkStart w:id="1552" w:name="_Toc356148097"/>
      <w:bookmarkStart w:id="1553" w:name="_Toc348629419"/>
      <w:bookmarkStart w:id="1554" w:name="_Toc351367648"/>
      <w:bookmarkStart w:id="1555" w:name="_Toc361327430"/>
      <w:bookmarkStart w:id="1556" w:name="_Toc331259928"/>
      <w:r w:rsidRPr="003D5EF6">
        <w:rPr>
          <w:lang w:val="en-CA"/>
        </w:rPr>
        <w:t>Operation of coded picture buffer (CPB)</w:t>
      </w:r>
      <w:bookmarkEnd w:id="1550"/>
      <w:bookmarkEnd w:id="1551"/>
      <w:bookmarkEnd w:id="1552"/>
      <w:bookmarkEnd w:id="1553"/>
      <w:bookmarkEnd w:id="1554"/>
      <w:bookmarkEnd w:id="1555"/>
    </w:p>
    <w:p w:rsidR="004954B7" w:rsidRPr="003D5EF6" w:rsidRDefault="004954B7" w:rsidP="004954B7">
      <w:pPr>
        <w:pStyle w:val="3N"/>
        <w:rPr>
          <w:lang w:val="en-CA"/>
        </w:rPr>
      </w:pPr>
      <w:r w:rsidRPr="003D5EF6">
        <w:rPr>
          <w:lang w:val="en-CA"/>
        </w:rPr>
        <w:t xml:space="preserve">The specifications in subclause </w:t>
      </w:r>
      <w:r w:rsidRPr="003D5EF6">
        <w:rPr>
          <w:highlight w:val="yellow"/>
          <w:lang w:val="en-CA"/>
        </w:rPr>
        <w:t>C.2</w:t>
      </w:r>
      <w:r w:rsidRPr="003D5EF6">
        <w:rPr>
          <w:lang w:val="en-CA"/>
        </w:rPr>
        <w:t xml:space="preserve"> apply</w:t>
      </w:r>
      <w:r w:rsidR="00DE7EAA">
        <w:t xml:space="preserve"> </w:t>
      </w:r>
      <w:r w:rsidR="00DE7EAA" w:rsidRPr="00DE7EAA">
        <w:rPr>
          <w:highlight w:val="cyan"/>
        </w:rPr>
        <w:t>with the following modifications</w:t>
      </w:r>
      <w:r w:rsidRPr="008E14A4">
        <w:t>.</w:t>
      </w:r>
      <w:r w:rsidR="00C31121">
        <w:t xml:space="preserve"> </w:t>
      </w:r>
      <w:r w:rsidR="00C31121" w:rsidRPr="000F06F5">
        <w:rPr>
          <w:highlight w:val="yellow"/>
        </w:rPr>
        <w:t>[Ed. (</w:t>
      </w:r>
      <w:r w:rsidR="00C86F3A" w:rsidRPr="000F06F5">
        <w:rPr>
          <w:highlight w:val="yellow"/>
        </w:rPr>
        <w:t xml:space="preserve">MH): </w:t>
      </w:r>
      <w:r w:rsidR="00BA0103" w:rsidRPr="000F06F5">
        <w:rPr>
          <w:highlight w:val="yellow"/>
        </w:rPr>
        <w:t>Consider including the full text of C.2 here to improve readability.]</w:t>
      </w:r>
    </w:p>
    <w:p w:rsidR="0068210D" w:rsidRPr="00ED71A0" w:rsidRDefault="0068210D" w:rsidP="0068210D">
      <w:pPr>
        <w:tabs>
          <w:tab w:val="clear" w:pos="794"/>
          <w:tab w:val="left" w:pos="400"/>
        </w:tabs>
        <w:ind w:left="400" w:hanging="400"/>
        <w:rPr>
          <w:lang w:val="en-CA"/>
        </w:rPr>
      </w:pPr>
      <w:r w:rsidRPr="002B72F7">
        <w:rPr>
          <w:lang w:val="en-CA"/>
        </w:rPr>
        <w:t>–</w:t>
      </w:r>
      <w:r w:rsidRPr="002B72F7">
        <w:rPr>
          <w:lang w:val="en-CA"/>
        </w:rPr>
        <w:tab/>
        <w:t>Re</w:t>
      </w:r>
      <w:r>
        <w:rPr>
          <w:lang w:val="en-CA"/>
        </w:rPr>
        <w:t xml:space="preserve">place </w:t>
      </w:r>
      <w:r w:rsidRPr="00ED71A0">
        <w:rPr>
          <w:noProof/>
        </w:rPr>
        <w:t>"</w:t>
      </w:r>
      <w:r w:rsidRPr="00ED71A0">
        <w:rPr>
          <w:lang w:val="en-CA"/>
        </w:rPr>
        <w:t>a BLA access unit for which the coded picture has nal_unit_type equal to BLA_W_RADL or BLA_N_LP</w:t>
      </w:r>
      <w:r w:rsidRPr="00ED71A0">
        <w:rPr>
          <w:noProof/>
        </w:rPr>
        <w:t>"</w:t>
      </w:r>
      <w:r w:rsidRPr="00ED71A0">
        <w:rPr>
          <w:lang w:val="en-CA"/>
        </w:rPr>
        <w:t xml:space="preserve"> with </w:t>
      </w:r>
      <w:r w:rsidRPr="00ED71A0">
        <w:rPr>
          <w:noProof/>
        </w:rPr>
        <w:t>"</w:t>
      </w:r>
      <w:r w:rsidRPr="00ED71A0">
        <w:rPr>
          <w:lang w:val="en-CA"/>
        </w:rPr>
        <w:t>a</w:t>
      </w:r>
      <w:r w:rsidRPr="002B72F7">
        <w:rPr>
          <w:lang w:val="en-CA"/>
        </w:rPr>
        <w:t xml:space="preserve"> BLA access unit for which </w:t>
      </w:r>
      <w:r w:rsidRPr="00263120">
        <w:rPr>
          <w:highlight w:val="cyan"/>
          <w:lang w:val="en-CA"/>
        </w:rPr>
        <w:t xml:space="preserve">each </w:t>
      </w:r>
      <w:r w:rsidRPr="002B72F7">
        <w:rPr>
          <w:lang w:val="en-CA"/>
        </w:rPr>
        <w:t>coded picture has nal_unit_type equal to BLA_W_RADL or BLA_N_</w:t>
      </w:r>
      <w:r w:rsidRPr="00ED71A0">
        <w:rPr>
          <w:lang w:val="en-CA"/>
        </w:rPr>
        <w:t>LP</w:t>
      </w:r>
      <w:r w:rsidRPr="00ED71A0">
        <w:rPr>
          <w:noProof/>
        </w:rPr>
        <w:t>"</w:t>
      </w:r>
      <w:r w:rsidRPr="00ED71A0">
        <w:rPr>
          <w:lang w:val="en-CA"/>
        </w:rPr>
        <w:t>.</w:t>
      </w:r>
    </w:p>
    <w:p w:rsidR="0068210D" w:rsidRDefault="0068210D" w:rsidP="0068210D">
      <w:pPr>
        <w:tabs>
          <w:tab w:val="clear" w:pos="794"/>
          <w:tab w:val="left" w:pos="400"/>
        </w:tabs>
        <w:ind w:left="400" w:hanging="400"/>
        <w:rPr>
          <w:lang w:val="en-CA"/>
        </w:rPr>
      </w:pPr>
      <w:r w:rsidRPr="00ED71A0">
        <w:rPr>
          <w:lang w:val="en-CA"/>
        </w:rPr>
        <w:t>–</w:t>
      </w:r>
      <w:r w:rsidRPr="00ED71A0">
        <w:rPr>
          <w:lang w:val="en-CA"/>
        </w:rPr>
        <w:tab/>
        <w:t>Re</w:t>
      </w:r>
      <w:r w:rsidR="00ED71A0" w:rsidRPr="00ED71A0">
        <w:rPr>
          <w:lang w:val="en-CA"/>
        </w:rPr>
        <w:t xml:space="preserve">place </w:t>
      </w:r>
      <w:r w:rsidR="00ED71A0" w:rsidRPr="00ED71A0">
        <w:rPr>
          <w:noProof/>
        </w:rPr>
        <w:t>"</w:t>
      </w:r>
      <w:r w:rsidRPr="00ED71A0">
        <w:rPr>
          <w:lang w:val="en-CA"/>
        </w:rPr>
        <w:t>a B</w:t>
      </w:r>
      <w:r w:rsidRPr="000F1708">
        <w:rPr>
          <w:lang w:val="en-CA"/>
        </w:rPr>
        <w:t>LA access unit for which the coded picture has nal_unit_type equal to BLA_W_LP</w:t>
      </w:r>
      <w:r w:rsidR="00ED71A0" w:rsidRPr="00522443">
        <w:rPr>
          <w:noProof/>
        </w:rPr>
        <w:t>"</w:t>
      </w:r>
      <w:r w:rsidRPr="00522443">
        <w:rPr>
          <w:lang w:val="en-CA"/>
        </w:rPr>
        <w:t xml:space="preserve"> with </w:t>
      </w:r>
      <w:r w:rsidR="00ED71A0" w:rsidRPr="00522443">
        <w:rPr>
          <w:noProof/>
        </w:rPr>
        <w:t>"</w:t>
      </w:r>
      <w:r w:rsidRPr="00522443">
        <w:rPr>
          <w:lang w:val="en-CA"/>
        </w:rPr>
        <w:t>a BLA</w:t>
      </w:r>
      <w:r w:rsidRPr="000F1708">
        <w:rPr>
          <w:lang w:val="en-CA"/>
        </w:rPr>
        <w:t xml:space="preserve"> access unit for which </w:t>
      </w:r>
      <w:r w:rsidRPr="000F1708">
        <w:rPr>
          <w:highlight w:val="cyan"/>
          <w:lang w:val="en-CA"/>
        </w:rPr>
        <w:t xml:space="preserve">each </w:t>
      </w:r>
      <w:r w:rsidRPr="000F1708">
        <w:rPr>
          <w:lang w:val="en-CA"/>
        </w:rPr>
        <w:t>coded picture has nal_unit_type equal to BLA_W_LP</w:t>
      </w:r>
      <w:r w:rsidR="00522443" w:rsidRPr="00ED71A0">
        <w:rPr>
          <w:noProof/>
        </w:rPr>
        <w:t>"</w:t>
      </w:r>
      <w:r>
        <w:rPr>
          <w:lang w:val="en-CA"/>
        </w:rPr>
        <w:t>.</w:t>
      </w:r>
    </w:p>
    <w:p w:rsidR="0068210D" w:rsidRDefault="0068210D" w:rsidP="0068210D">
      <w:pPr>
        <w:tabs>
          <w:tab w:val="clear" w:pos="794"/>
          <w:tab w:val="left" w:pos="400"/>
        </w:tabs>
        <w:ind w:left="400" w:hanging="400"/>
        <w:rPr>
          <w:lang w:val="en-CA"/>
        </w:rPr>
      </w:pPr>
      <w:r w:rsidRPr="000D62F3">
        <w:rPr>
          <w:lang w:val="en-CA"/>
        </w:rPr>
        <w:t>–</w:t>
      </w:r>
      <w:r w:rsidRPr="000D62F3">
        <w:rPr>
          <w:lang w:val="en-CA"/>
        </w:rPr>
        <w:tab/>
      </w:r>
      <w:r w:rsidRPr="00ED71A0">
        <w:rPr>
          <w:lang w:val="en-CA"/>
        </w:rPr>
        <w:t xml:space="preserve">Replace </w:t>
      </w:r>
      <w:r w:rsidR="00ED71A0" w:rsidRPr="00ED71A0">
        <w:rPr>
          <w:noProof/>
        </w:rPr>
        <w:t>"</w:t>
      </w:r>
      <w:r w:rsidRPr="00ED71A0">
        <w:rPr>
          <w:lang w:val="en-CA"/>
        </w:rPr>
        <w:t>picture n</w:t>
      </w:r>
      <w:r w:rsidR="00ED71A0" w:rsidRPr="00ED71A0">
        <w:rPr>
          <w:noProof/>
        </w:rPr>
        <w:t>"</w:t>
      </w:r>
      <w:r w:rsidRPr="00ED71A0">
        <w:rPr>
          <w:lang w:val="en-CA"/>
        </w:rPr>
        <w:t xml:space="preserve"> with </w:t>
      </w:r>
      <w:r w:rsidR="00ED71A0" w:rsidRPr="00ED71A0">
        <w:rPr>
          <w:noProof/>
        </w:rPr>
        <w:t>"</w:t>
      </w:r>
      <w:r w:rsidRPr="00ED71A0">
        <w:rPr>
          <w:lang w:val="en-CA"/>
        </w:rPr>
        <w:t>access unit n</w:t>
      </w:r>
      <w:r w:rsidR="00ED71A0" w:rsidRPr="00ED71A0">
        <w:rPr>
          <w:noProof/>
        </w:rPr>
        <w:t>"</w:t>
      </w:r>
      <w:r w:rsidRPr="00ED71A0">
        <w:rPr>
          <w:lang w:val="en-CA"/>
        </w:rPr>
        <w:t>.</w:t>
      </w:r>
    </w:p>
    <w:p w:rsidR="0068210D" w:rsidRPr="008E14A4" w:rsidRDefault="0068210D" w:rsidP="0068210D">
      <w:pPr>
        <w:pStyle w:val="3N"/>
      </w:pPr>
      <w:r w:rsidRPr="00ED1D8A">
        <w:rPr>
          <w:lang w:val="en-CA"/>
        </w:rPr>
        <w:t>–</w:t>
      </w:r>
      <w:r w:rsidRPr="00ED1D8A">
        <w:rPr>
          <w:lang w:val="en-CA"/>
        </w:rPr>
        <w:tab/>
      </w:r>
      <w:r w:rsidRPr="00ED71A0">
        <w:rPr>
          <w:lang w:val="en-CA"/>
        </w:rPr>
        <w:t xml:space="preserve">Replace </w:t>
      </w:r>
      <w:r w:rsidR="00ED71A0" w:rsidRPr="00ED71A0">
        <w:rPr>
          <w:noProof/>
        </w:rPr>
        <w:t>"</w:t>
      </w:r>
      <w:proofErr w:type="gramStart"/>
      <w:r w:rsidRPr="00ED71A0">
        <w:rPr>
          <w:lang w:val="en-CA"/>
        </w:rPr>
        <w:t>AuNominalRemovalTime[</w:t>
      </w:r>
      <w:proofErr w:type="gramEnd"/>
      <w:r w:rsidRPr="00ED71A0">
        <w:rPr>
          <w:lang w:val="en-CA"/>
        </w:rPr>
        <w:t> prevNonDiscardablePic ] is the nominal removal time of the preceding picture in decoding order with TemporalId equal to 0 that is not a RASL, RADL or sub-layer non-reference picture</w:t>
      </w:r>
      <w:r w:rsidR="00ED71A0" w:rsidRPr="00ED71A0">
        <w:rPr>
          <w:noProof/>
        </w:rPr>
        <w:t>"</w:t>
      </w:r>
      <w:r w:rsidRPr="00ED71A0">
        <w:rPr>
          <w:lang w:val="en-CA"/>
        </w:rPr>
        <w:t xml:space="preserve">, with </w:t>
      </w:r>
      <w:r w:rsidR="00ED71A0" w:rsidRPr="00ED71A0">
        <w:rPr>
          <w:noProof/>
        </w:rPr>
        <w:t>"</w:t>
      </w:r>
      <w:r w:rsidRPr="00ED71A0">
        <w:rPr>
          <w:lang w:val="en-CA"/>
        </w:rPr>
        <w:t>AuNominalRemovalTime</w:t>
      </w:r>
      <w:r w:rsidRPr="00ED1D8A">
        <w:rPr>
          <w:lang w:val="en-CA"/>
        </w:rPr>
        <w:t>[</w:t>
      </w:r>
      <w:r>
        <w:rPr>
          <w:lang w:val="en-CA"/>
        </w:rPr>
        <w:t> </w:t>
      </w:r>
      <w:r w:rsidRPr="00ED1D8A">
        <w:rPr>
          <w:lang w:val="en-CA"/>
        </w:rPr>
        <w:t>prevNonDiscardablePic</w:t>
      </w:r>
      <w:r>
        <w:rPr>
          <w:lang w:val="en-CA"/>
        </w:rPr>
        <w:t> </w:t>
      </w:r>
      <w:r w:rsidRPr="00ED1D8A">
        <w:rPr>
          <w:lang w:val="en-CA"/>
        </w:rPr>
        <w:t xml:space="preserve">] is the nominal removal time of the preceding </w:t>
      </w:r>
      <w:r w:rsidRPr="00497EA9">
        <w:rPr>
          <w:highlight w:val="cyan"/>
          <w:lang w:val="en-CA"/>
        </w:rPr>
        <w:t>access unit</w:t>
      </w:r>
      <w:r>
        <w:rPr>
          <w:lang w:val="en-CA"/>
        </w:rPr>
        <w:t xml:space="preserve"> </w:t>
      </w:r>
      <w:r w:rsidRPr="00ED1D8A">
        <w:rPr>
          <w:lang w:val="en-CA"/>
        </w:rPr>
        <w:t>in decoding order</w:t>
      </w:r>
      <w:r>
        <w:rPr>
          <w:lang w:val="en-CA"/>
        </w:rPr>
        <w:t xml:space="preserve">, </w:t>
      </w:r>
      <w:r w:rsidRPr="00497EA9">
        <w:rPr>
          <w:highlight w:val="cyan"/>
          <w:lang w:val="en-CA"/>
        </w:rPr>
        <w:t>each picture of which is</w:t>
      </w:r>
      <w:r w:rsidRPr="00ED1D8A">
        <w:rPr>
          <w:lang w:val="en-CA"/>
        </w:rPr>
        <w:t xml:space="preserve"> with TemporalId equal to 0 that is not a RASL, RADL or sub-layer non-reference </w:t>
      </w:r>
      <w:r w:rsidRPr="00ED71A0">
        <w:rPr>
          <w:lang w:val="en-CA"/>
        </w:rPr>
        <w:t>picture</w:t>
      </w:r>
      <w:r w:rsidR="00ED71A0" w:rsidRPr="00ED71A0">
        <w:rPr>
          <w:noProof/>
        </w:rPr>
        <w:t>".</w:t>
      </w:r>
    </w:p>
    <w:p w:rsidR="005C4C1E" w:rsidRPr="000F06F5" w:rsidRDefault="005C4C1E" w:rsidP="00CA066A">
      <w:pPr>
        <w:pStyle w:val="Annex3"/>
        <w:numPr>
          <w:ilvl w:val="2"/>
          <w:numId w:val="41"/>
        </w:numPr>
        <w:tabs>
          <w:tab w:val="clear" w:pos="1440"/>
        </w:tabs>
        <w:textAlignment w:val="auto"/>
        <w:rPr>
          <w:lang w:val="en-CA"/>
        </w:rPr>
      </w:pPr>
      <w:bookmarkStart w:id="1557" w:name="_Toc357439265"/>
      <w:bookmarkStart w:id="1558" w:name="_Toc356824290"/>
      <w:bookmarkStart w:id="1559" w:name="_Toc356148098"/>
      <w:bookmarkStart w:id="1560" w:name="_Toc348629420"/>
      <w:bookmarkStart w:id="1561" w:name="_Toc351367649"/>
      <w:bookmarkStart w:id="1562" w:name="_Toc361327431"/>
      <w:r w:rsidRPr="000F06F5">
        <w:rPr>
          <w:lang w:val="en-CA"/>
        </w:rPr>
        <w:t>Operation of the decoded picture buffer (DPB)</w:t>
      </w:r>
      <w:bookmarkEnd w:id="1556"/>
      <w:bookmarkEnd w:id="1557"/>
      <w:bookmarkEnd w:id="1558"/>
      <w:bookmarkEnd w:id="1559"/>
      <w:bookmarkEnd w:id="1560"/>
      <w:bookmarkEnd w:id="1561"/>
      <w:bookmarkEnd w:id="1562"/>
    </w:p>
    <w:p w:rsidR="00D766AF" w:rsidRPr="00817F2B" w:rsidRDefault="00D766AF" w:rsidP="000F06F5">
      <w:pPr>
        <w:pStyle w:val="Annex4"/>
        <w:rPr>
          <w:noProof/>
        </w:rPr>
      </w:pPr>
      <w:bookmarkStart w:id="1563" w:name="_Toc351408888"/>
      <w:bookmarkStart w:id="1564" w:name="_Toc361327432"/>
      <w:r w:rsidRPr="00817F2B">
        <w:rPr>
          <w:noProof/>
        </w:rPr>
        <w:t>General</w:t>
      </w:r>
      <w:bookmarkEnd w:id="1563"/>
      <w:bookmarkEnd w:id="1564"/>
    </w:p>
    <w:p w:rsidR="008B71C9" w:rsidRPr="008B71C9" w:rsidRDefault="008B71C9" w:rsidP="000F06F5">
      <w:pPr>
        <w:rPr>
          <w:noProof/>
          <w:highlight w:val="yellow"/>
        </w:rPr>
      </w:pPr>
      <w:r w:rsidRPr="008B71C9">
        <w:rPr>
          <w:noProof/>
          <w:highlight w:val="yellow"/>
        </w:rPr>
        <w:t>[Ed. (MH/GT): It is for further study whether the DPB operates a) independently for each layer, b) independently for pictures with the same spatial resolution, c) jointly for all pictures across different layers. ]</w:t>
      </w:r>
    </w:p>
    <w:p w:rsidR="000F06F5" w:rsidRPr="00735D70" w:rsidRDefault="000F06F5" w:rsidP="000F06F5">
      <w:pPr>
        <w:rPr>
          <w:noProof/>
          <w:highlight w:val="cyan"/>
        </w:rPr>
      </w:pPr>
      <w:r w:rsidRPr="00735D70">
        <w:rPr>
          <w:noProof/>
          <w:highlight w:val="cyan"/>
        </w:rPr>
        <w:t>The specifications in this subclause apply independently to each set of DPB parameters selected as specified in subclause </w:t>
      </w:r>
      <w:r w:rsidR="00AB6740">
        <w:fldChar w:fldCharType="begin" w:fldLock="1"/>
      </w:r>
      <w:r w:rsidR="00AB6740">
        <w:instrText xml:space="preserve"> REF _Ref343074744 \r \h  \* MERGEFORMAT </w:instrText>
      </w:r>
      <w:r w:rsidR="00AB6740">
        <w:fldChar w:fldCharType="separate"/>
      </w:r>
      <w:r w:rsidRPr="00735D70">
        <w:rPr>
          <w:noProof/>
          <w:highlight w:val="cyan"/>
        </w:rPr>
        <w:t>C.1</w:t>
      </w:r>
      <w:r w:rsidR="00AB6740">
        <w:fldChar w:fldCharType="end"/>
      </w:r>
      <w:r w:rsidRPr="00735D70">
        <w:rPr>
          <w:noProof/>
          <w:highlight w:val="cyan"/>
        </w:rPr>
        <w:t>.</w:t>
      </w:r>
    </w:p>
    <w:p w:rsidR="000F06F5" w:rsidRPr="000F06F5" w:rsidRDefault="000F06F5" w:rsidP="000F06F5">
      <w:pPr>
        <w:rPr>
          <w:noProof/>
        </w:rPr>
      </w:pPr>
      <w:r w:rsidRPr="00735D70">
        <w:rPr>
          <w:noProof/>
          <w:highlight w:val="cyan"/>
        </w:rPr>
        <w:t xml:space="preserve">The decoded picture buffer contains picture storage buffers. Each of the picture storage buffers may contain a decoded picture that is marked as "used for reference" or is held for future output. The processes specified in subclauses </w:t>
      </w:r>
      <w:r w:rsidR="00AB6740">
        <w:fldChar w:fldCharType="begin"/>
      </w:r>
      <w:r w:rsidR="00AB6740">
        <w:instrText xml:space="preserve"> REF _Ref358379441 \r \h  \* MERGEFORMAT </w:instrText>
      </w:r>
      <w:r w:rsidR="00AB6740">
        <w:fldChar w:fldCharType="separate"/>
      </w:r>
      <w:r w:rsidRPr="00735D70">
        <w:rPr>
          <w:noProof/>
          <w:highlight w:val="cyan"/>
        </w:rPr>
        <w:t>F.13.3.2</w:t>
      </w:r>
      <w:r w:rsidR="00AB6740">
        <w:fldChar w:fldCharType="end"/>
      </w:r>
      <w:r w:rsidRPr="00735D70">
        <w:rPr>
          <w:noProof/>
          <w:highlight w:val="cyan"/>
        </w:rPr>
        <w:t xml:space="preserve">, </w:t>
      </w:r>
      <w:r w:rsidR="00AB6740">
        <w:fldChar w:fldCharType="begin"/>
      </w:r>
      <w:r w:rsidR="00AB6740">
        <w:instrText xml:space="preserve"> REF _Ref36829708 \r \h  \* MERGEFORMAT </w:instrText>
      </w:r>
      <w:r w:rsidR="00AB6740">
        <w:fldChar w:fldCharType="separate"/>
      </w:r>
      <w:r w:rsidRPr="00735D70">
        <w:rPr>
          <w:noProof/>
          <w:highlight w:val="cyan"/>
        </w:rPr>
        <w:t>F.13.3.3</w:t>
      </w:r>
      <w:r w:rsidR="00AB6740">
        <w:fldChar w:fldCharType="end"/>
      </w:r>
      <w:r w:rsidRPr="00735D70">
        <w:rPr>
          <w:noProof/>
          <w:highlight w:val="cyan"/>
        </w:rPr>
        <w:t xml:space="preserve"> and </w:t>
      </w:r>
      <w:r w:rsidR="00AB6740">
        <w:fldChar w:fldCharType="begin"/>
      </w:r>
      <w:r w:rsidR="00AB6740">
        <w:instrText xml:space="preserve"> REF _Ref306290220 \r \h  \* MERGEFORMAT </w:instrText>
      </w:r>
      <w:r w:rsidR="00AB6740">
        <w:fldChar w:fldCharType="separate"/>
      </w:r>
      <w:r w:rsidRPr="00735D70">
        <w:rPr>
          <w:noProof/>
          <w:highlight w:val="cyan"/>
        </w:rPr>
        <w:t>F.13.3.4</w:t>
      </w:r>
      <w:r w:rsidR="00AB6740">
        <w:fldChar w:fldCharType="end"/>
      </w:r>
      <w:r w:rsidRPr="00735D70">
        <w:rPr>
          <w:noProof/>
          <w:highlight w:val="cyan"/>
        </w:rPr>
        <w:t xml:space="preserve"> are sequentially applied as specified below.</w:t>
      </w:r>
    </w:p>
    <w:p w:rsidR="00334877" w:rsidRPr="000F06F5" w:rsidRDefault="00334877" w:rsidP="004954B7">
      <w:pPr>
        <w:pStyle w:val="3N"/>
        <w:rPr>
          <w:lang w:val="en-CA"/>
        </w:rPr>
      </w:pPr>
      <w:r w:rsidRPr="000F06F5">
        <w:rPr>
          <w:lang w:val="en-CA"/>
        </w:rPr>
        <w:t>PicOutputFlag for pictures that are not included in a target output layer is set equal to 0.</w:t>
      </w:r>
    </w:p>
    <w:p w:rsidR="004954B7" w:rsidRPr="000F06F5" w:rsidRDefault="004954B7" w:rsidP="004954B7">
      <w:pPr>
        <w:pStyle w:val="3N"/>
        <w:rPr>
          <w:lang w:val="en-CA"/>
        </w:rPr>
      </w:pPr>
      <w:r w:rsidRPr="000F06F5">
        <w:rPr>
          <w:lang w:val="en-CA"/>
        </w:rPr>
        <w:t>Decoded pictures with the same DPB output time and with PicOutputFlag equal to 1 are output in ascending order of nuh_layer_id values of these decoded pictures.</w:t>
      </w:r>
    </w:p>
    <w:p w:rsidR="00D766AF" w:rsidRDefault="00D766AF" w:rsidP="00526A67">
      <w:pPr>
        <w:pStyle w:val="CommentText"/>
      </w:pPr>
      <w:r w:rsidRPr="00E61816">
        <w:rPr>
          <w:highlight w:val="cyan"/>
        </w:rPr>
        <w:t xml:space="preserve">Let picture n be the coded picture or decoded picture of the access unit n for a </w:t>
      </w:r>
      <w:r>
        <w:rPr>
          <w:highlight w:val="cyan"/>
        </w:rPr>
        <w:t>particular</w:t>
      </w:r>
      <w:r w:rsidRPr="00E61816">
        <w:rPr>
          <w:highlight w:val="cyan"/>
        </w:rPr>
        <w:t xml:space="preserve"> </w:t>
      </w:r>
      <w:r>
        <w:rPr>
          <w:highlight w:val="cyan"/>
        </w:rPr>
        <w:t>value of</w:t>
      </w:r>
      <w:r w:rsidRPr="00E61816">
        <w:rPr>
          <w:highlight w:val="cyan"/>
        </w:rPr>
        <w:t xml:space="preserve"> nu</w:t>
      </w:r>
      <w:r w:rsidR="000D57C5">
        <w:rPr>
          <w:highlight w:val="cyan"/>
        </w:rPr>
        <w:t>h</w:t>
      </w:r>
      <w:r w:rsidRPr="00E61816">
        <w:rPr>
          <w:highlight w:val="cyan"/>
        </w:rPr>
        <w:t>_layer_id, wherein n is a non-negative integer number.</w:t>
      </w:r>
      <w:r w:rsidR="00735D70">
        <w:t xml:space="preserve"> </w:t>
      </w:r>
      <w:r w:rsidR="00735D70" w:rsidRPr="009F3DA5">
        <w:rPr>
          <w:highlight w:val="yellow"/>
        </w:rPr>
        <w:t>[Ed. (</w:t>
      </w:r>
      <w:r w:rsidR="00526A67" w:rsidRPr="009F3DA5">
        <w:rPr>
          <w:highlight w:val="yellow"/>
        </w:rPr>
        <w:t>CY&amp;</w:t>
      </w:r>
      <w:r w:rsidR="00735D70" w:rsidRPr="009F3DA5">
        <w:rPr>
          <w:highlight w:val="yellow"/>
        </w:rPr>
        <w:t xml:space="preserve">YK): </w:t>
      </w:r>
      <w:r w:rsidR="00526A67" w:rsidRPr="009F3DA5">
        <w:rPr>
          <w:highlight w:val="yellow"/>
        </w:rPr>
        <w:t xml:space="preserve">This probably is not a good definition of picture n especially if each picture is </w:t>
      </w:r>
      <w:proofErr w:type="gramStart"/>
      <w:r w:rsidR="00526A67" w:rsidRPr="009F3DA5">
        <w:rPr>
          <w:highlight w:val="yellow"/>
        </w:rPr>
        <w:t>a DU</w:t>
      </w:r>
      <w:proofErr w:type="gramEnd"/>
      <w:r w:rsidR="00526A67" w:rsidRPr="009F3DA5">
        <w:rPr>
          <w:highlight w:val="yellow"/>
        </w:rPr>
        <w:t xml:space="preserve">. </w:t>
      </w:r>
      <w:r w:rsidR="009F3DA5" w:rsidRPr="009F3DA5">
        <w:rPr>
          <w:highlight w:val="yellow"/>
        </w:rPr>
        <w:t>It is a temporary term defined only for DPB operations, further improvements are needed.</w:t>
      </w:r>
      <w:r w:rsidR="00735D70" w:rsidRPr="009F3DA5">
        <w:rPr>
          <w:highlight w:val="yellow"/>
        </w:rPr>
        <w:t>]</w:t>
      </w:r>
    </w:p>
    <w:p w:rsidR="009F3DA5" w:rsidRPr="00817F2B" w:rsidRDefault="009F3DA5" w:rsidP="000F06F5">
      <w:pPr>
        <w:pStyle w:val="Annex4"/>
        <w:rPr>
          <w:bCs w:val="0"/>
          <w:noProof/>
        </w:rPr>
      </w:pPr>
      <w:bookmarkStart w:id="1565" w:name="_Toc256632239"/>
      <w:bookmarkStart w:id="1566" w:name="_Toc248045433"/>
      <w:bookmarkStart w:id="1567" w:name="_Toc226456816"/>
      <w:bookmarkStart w:id="1568" w:name="_Toc118289213"/>
      <w:bookmarkStart w:id="1569" w:name="_Toc77680615"/>
      <w:bookmarkStart w:id="1570" w:name="_Ref36848492"/>
      <w:bookmarkStart w:id="1571" w:name="_Ref343183135"/>
      <w:bookmarkStart w:id="1572" w:name="_Ref347465512"/>
      <w:bookmarkStart w:id="1573" w:name="_Toc351408889"/>
      <w:bookmarkStart w:id="1574" w:name="_Ref358379441"/>
      <w:bookmarkStart w:id="1575" w:name="_Toc361327433"/>
      <w:r w:rsidRPr="00817F2B">
        <w:rPr>
          <w:bCs w:val="0"/>
          <w:noProof/>
        </w:rPr>
        <w:t>Removal of pictures from the DPB</w:t>
      </w:r>
      <w:bookmarkEnd w:id="1565"/>
      <w:bookmarkEnd w:id="1566"/>
      <w:bookmarkEnd w:id="1567"/>
      <w:bookmarkEnd w:id="1568"/>
      <w:bookmarkEnd w:id="1569"/>
      <w:bookmarkEnd w:id="1570"/>
      <w:bookmarkEnd w:id="1571"/>
      <w:bookmarkEnd w:id="1572"/>
      <w:bookmarkEnd w:id="1573"/>
      <w:bookmarkEnd w:id="1574"/>
      <w:bookmarkEnd w:id="1575"/>
    </w:p>
    <w:p w:rsidR="009F3DA5" w:rsidRDefault="009F3DA5" w:rsidP="009F3DA5">
      <w:pPr>
        <w:pStyle w:val="3N"/>
      </w:pPr>
      <w:r w:rsidRPr="008E14A4">
        <w:t>The specifications in subclause C.3</w:t>
      </w:r>
      <w:r>
        <w:t>.2</w:t>
      </w:r>
      <w:r w:rsidRPr="008E14A4">
        <w:t xml:space="preserve"> apply separately for each set of decoded pictures with a particular value of </w:t>
      </w:r>
      <w:r w:rsidRPr="008E14A4">
        <w:lastRenderedPageBreak/>
        <w:t>nuh_layer_id</w:t>
      </w:r>
      <w:r>
        <w:t xml:space="preserve"> with the following modifications</w:t>
      </w:r>
      <w:r w:rsidRPr="008E14A4">
        <w:t xml:space="preserve">. </w:t>
      </w:r>
      <w:r w:rsidRPr="003B4408">
        <w:rPr>
          <w:highlight w:val="yellow"/>
        </w:rPr>
        <w:t xml:space="preserve">[Ed. (CY): need to unify active SPS and active layer SPS, otherwise, the text in C.3.2 needs to be </w:t>
      </w:r>
      <w:r>
        <w:rPr>
          <w:highlight w:val="yellow"/>
        </w:rPr>
        <w:t xml:space="preserve">further </w:t>
      </w:r>
      <w:r w:rsidRPr="003B4408">
        <w:rPr>
          <w:highlight w:val="yellow"/>
        </w:rPr>
        <w:t>extended to accommodate the case when the SPS is an active layer SPS.]</w:t>
      </w:r>
    </w:p>
    <w:p w:rsidR="009F3DA5" w:rsidRDefault="009F3DA5" w:rsidP="009F3DA5">
      <w:pPr>
        <w:tabs>
          <w:tab w:val="clear" w:pos="794"/>
          <w:tab w:val="left" w:pos="400"/>
        </w:tabs>
        <w:ind w:left="400" w:hanging="400"/>
        <w:rPr>
          <w:lang w:val="en-CA"/>
        </w:rPr>
      </w:pPr>
      <w:r w:rsidRPr="003B4408">
        <w:rPr>
          <w:lang w:val="en-CA"/>
        </w:rPr>
        <w:t>–</w:t>
      </w:r>
      <w:r w:rsidRPr="003B4408">
        <w:rPr>
          <w:lang w:val="en-CA"/>
        </w:rPr>
        <w:tab/>
      </w:r>
      <w:r w:rsidRPr="009F3DA5">
        <w:rPr>
          <w:lang w:val="en-CA"/>
        </w:rPr>
        <w:t xml:space="preserve">Replace </w:t>
      </w:r>
      <w:r w:rsidRPr="009F3DA5">
        <w:rPr>
          <w:noProof/>
        </w:rPr>
        <w:t>"The removal of pictures from the DPB before decoding of the current picture (but after parsing the slice header of the first slice of the current picture) happens instantaneously at the CPB removal time of the first decoding unit of access unit n (containing the current picture) and proceeds as follows:"</w:t>
      </w:r>
      <w:r>
        <w:rPr>
          <w:lang w:val="en-CA"/>
        </w:rPr>
        <w:t xml:space="preserve"> </w:t>
      </w:r>
      <w:r w:rsidRPr="009F3DA5">
        <w:rPr>
          <w:lang w:val="en-CA"/>
        </w:rPr>
        <w:t xml:space="preserve">with </w:t>
      </w:r>
      <w:r w:rsidRPr="009F3DA5">
        <w:rPr>
          <w:noProof/>
        </w:rPr>
        <w:t>"The</w:t>
      </w:r>
      <w:r w:rsidRPr="00A8354B">
        <w:rPr>
          <w:noProof/>
        </w:rPr>
        <w:t xml:space="preserve"> removal of pictures from the DPB before decoding of the current picture (but after parsing the slice header of the first slice of the current picture) happens instantaneously at the CPB removal time of the first decoding unit of </w:t>
      </w:r>
      <w:r>
        <w:rPr>
          <w:noProof/>
        </w:rPr>
        <w:t xml:space="preserve">the </w:t>
      </w:r>
      <w:r w:rsidRPr="00F60C29">
        <w:rPr>
          <w:noProof/>
          <w:highlight w:val="cyan"/>
        </w:rPr>
        <w:t>picture n</w:t>
      </w:r>
      <w:r>
        <w:rPr>
          <w:noProof/>
        </w:rPr>
        <w:t xml:space="preserve"> </w:t>
      </w:r>
      <w:r w:rsidRPr="00A8354B">
        <w:rPr>
          <w:noProof/>
        </w:rPr>
        <w:t xml:space="preserve">and proceeds as </w:t>
      </w:r>
      <w:r w:rsidRPr="009F3DA5">
        <w:rPr>
          <w:noProof/>
        </w:rPr>
        <w:t>follows:"</w:t>
      </w:r>
      <w:r w:rsidRPr="009F3DA5">
        <w:rPr>
          <w:lang w:val="en-CA"/>
        </w:rPr>
        <w:t>.</w:t>
      </w:r>
      <w:r>
        <w:rPr>
          <w:lang w:val="en-CA"/>
        </w:rPr>
        <w:t xml:space="preserve"> </w:t>
      </w:r>
    </w:p>
    <w:p w:rsidR="009F3DA5" w:rsidRPr="00817F2B" w:rsidRDefault="009F3DA5" w:rsidP="000F06F5">
      <w:pPr>
        <w:pStyle w:val="Annex4"/>
        <w:rPr>
          <w:bCs w:val="0"/>
          <w:noProof/>
        </w:rPr>
      </w:pPr>
      <w:bookmarkStart w:id="1576" w:name="_Toc36746970"/>
      <w:bookmarkStart w:id="1577" w:name="_Ref36829708"/>
      <w:bookmarkStart w:id="1578" w:name="_Toc77680614"/>
      <w:bookmarkStart w:id="1579" w:name="_Toc118289212"/>
      <w:bookmarkStart w:id="1580" w:name="_Toc226456815"/>
      <w:bookmarkStart w:id="1581" w:name="_Toc248045432"/>
      <w:bookmarkStart w:id="1582" w:name="_Toc256632238"/>
      <w:bookmarkStart w:id="1583" w:name="_Toc351408890"/>
      <w:bookmarkStart w:id="1584" w:name="_Toc361327434"/>
      <w:bookmarkStart w:id="1585" w:name="_Toc32860494"/>
      <w:bookmarkStart w:id="1586" w:name="_Ref36860000"/>
      <w:bookmarkStart w:id="1587" w:name="_Toc77680616"/>
      <w:bookmarkStart w:id="1588" w:name="_Toc118289214"/>
      <w:bookmarkStart w:id="1589" w:name="_Toc226456817"/>
      <w:bookmarkStart w:id="1590" w:name="_Toc248045434"/>
      <w:bookmarkStart w:id="1591" w:name="_Toc256632240"/>
      <w:r w:rsidRPr="00817F2B">
        <w:rPr>
          <w:bCs w:val="0"/>
          <w:noProof/>
        </w:rPr>
        <w:t xml:space="preserve">Picture </w:t>
      </w:r>
      <w:bookmarkEnd w:id="1576"/>
      <w:r w:rsidRPr="00817F2B">
        <w:rPr>
          <w:bCs w:val="0"/>
          <w:noProof/>
        </w:rPr>
        <w:t>output</w:t>
      </w:r>
      <w:bookmarkEnd w:id="1577"/>
      <w:bookmarkEnd w:id="1578"/>
      <w:bookmarkEnd w:id="1579"/>
      <w:bookmarkEnd w:id="1580"/>
      <w:bookmarkEnd w:id="1581"/>
      <w:bookmarkEnd w:id="1582"/>
      <w:bookmarkEnd w:id="1583"/>
      <w:bookmarkEnd w:id="1584"/>
    </w:p>
    <w:p w:rsidR="009F3DA5" w:rsidRDefault="009F3DA5" w:rsidP="009F3DA5">
      <w:pPr>
        <w:tabs>
          <w:tab w:val="clear" w:pos="794"/>
          <w:tab w:val="left" w:pos="400"/>
        </w:tabs>
      </w:pPr>
      <w:r w:rsidRPr="008E14A4">
        <w:t>The specifications in subclause C.3</w:t>
      </w:r>
      <w:r>
        <w:t>.3</w:t>
      </w:r>
      <w:r w:rsidRPr="008E14A4">
        <w:t xml:space="preserve"> apply </w:t>
      </w:r>
      <w:r>
        <w:t xml:space="preserve">with the following modifications. </w:t>
      </w:r>
    </w:p>
    <w:p w:rsidR="009F3DA5" w:rsidRDefault="009F3DA5" w:rsidP="009F3DA5">
      <w:pPr>
        <w:tabs>
          <w:tab w:val="clear" w:pos="794"/>
          <w:tab w:val="left" w:pos="400"/>
        </w:tabs>
        <w:ind w:left="400" w:hanging="400"/>
        <w:rPr>
          <w:lang w:val="en-CA"/>
        </w:rPr>
      </w:pPr>
      <w:r w:rsidRPr="003B4408">
        <w:rPr>
          <w:lang w:val="en-CA"/>
        </w:rPr>
        <w:t>–</w:t>
      </w:r>
      <w:r w:rsidRPr="003B4408">
        <w:rPr>
          <w:lang w:val="en-CA"/>
        </w:rPr>
        <w:tab/>
        <w:t>Replace</w:t>
      </w:r>
      <w:r>
        <w:rPr>
          <w:lang w:val="en-CA"/>
        </w:rPr>
        <w:t xml:space="preserve"> </w:t>
      </w:r>
      <w:r w:rsidRPr="009F3DA5">
        <w:rPr>
          <w:noProof/>
        </w:rPr>
        <w:t>"</w:t>
      </w:r>
      <w:r w:rsidRPr="00341947">
        <w:rPr>
          <w:noProof/>
        </w:rPr>
        <w:t xml:space="preserve">The output of the </w:t>
      </w:r>
      <w:r w:rsidRPr="00943A5F">
        <w:rPr>
          <w:noProof/>
        </w:rPr>
        <w:t xml:space="preserve">current picture </w:t>
      </w:r>
      <w:r w:rsidRPr="00341947">
        <w:rPr>
          <w:noProof/>
        </w:rPr>
        <w:t>is specified as follows</w:t>
      </w:r>
      <w:r w:rsidRPr="00817F2B">
        <w:rPr>
          <w:noProof/>
        </w:rPr>
        <w:t>,</w:t>
      </w:r>
      <w:r w:rsidRPr="009F3DA5">
        <w:rPr>
          <w:noProof/>
        </w:rPr>
        <w:t xml:space="preserve"> </w:t>
      </w:r>
      <w:proofErr w:type="gramStart"/>
      <w:r w:rsidRPr="009F3DA5">
        <w:rPr>
          <w:noProof/>
        </w:rPr>
        <w:t>"</w:t>
      </w:r>
      <w:r>
        <w:rPr>
          <w:lang w:val="en-CA"/>
        </w:rPr>
        <w:t xml:space="preserve"> with</w:t>
      </w:r>
      <w:proofErr w:type="gramEnd"/>
      <w:r>
        <w:rPr>
          <w:lang w:val="en-CA"/>
        </w:rPr>
        <w:t xml:space="preserve"> "</w:t>
      </w:r>
      <w:r w:rsidRPr="009F3DA5">
        <w:rPr>
          <w:highlight w:val="cyan"/>
          <w:lang w:val="en-CA"/>
        </w:rPr>
        <w:t>For each picture of the current access unit,</w:t>
      </w:r>
      <w:r>
        <w:rPr>
          <w:lang w:val="en-CA"/>
        </w:rPr>
        <w:t xml:space="preserve"> </w:t>
      </w:r>
      <w:r w:rsidRPr="009F3DA5">
        <w:rPr>
          <w:noProof/>
          <w:highlight w:val="cyan"/>
        </w:rPr>
        <w:t>t</w:t>
      </w:r>
      <w:r w:rsidRPr="00341947">
        <w:rPr>
          <w:noProof/>
        </w:rPr>
        <w:t xml:space="preserve">he output of </w:t>
      </w:r>
      <w:r w:rsidRPr="00522443">
        <w:rPr>
          <w:noProof/>
          <w:highlight w:val="cyan"/>
        </w:rPr>
        <w:t>the picture</w:t>
      </w:r>
      <w:r w:rsidRPr="00522443">
        <w:rPr>
          <w:noProof/>
        </w:rPr>
        <w:t xml:space="preserve"> </w:t>
      </w:r>
      <w:r w:rsidRPr="00341947">
        <w:rPr>
          <w:noProof/>
        </w:rPr>
        <w:t>is specified as follows</w:t>
      </w:r>
      <w:r>
        <w:rPr>
          <w:noProof/>
        </w:rPr>
        <w:t xml:space="preserve"> </w:t>
      </w:r>
      <w:r w:rsidRPr="00E61816">
        <w:rPr>
          <w:noProof/>
          <w:highlight w:val="cyan"/>
        </w:rPr>
        <w:t>for each picture of the acces unit</w:t>
      </w:r>
      <w:r w:rsidRPr="009F3DA5">
        <w:rPr>
          <w:noProof/>
        </w:rPr>
        <w:t xml:space="preserve"> "</w:t>
      </w:r>
      <w:r>
        <w:rPr>
          <w:lang w:val="en-CA"/>
        </w:rPr>
        <w:t>.</w:t>
      </w:r>
    </w:p>
    <w:p w:rsidR="009F3DA5" w:rsidRPr="00817F2B" w:rsidRDefault="009F3DA5" w:rsidP="000F06F5">
      <w:pPr>
        <w:pStyle w:val="Annex4"/>
        <w:rPr>
          <w:bCs w:val="0"/>
          <w:noProof/>
        </w:rPr>
      </w:pPr>
      <w:bookmarkStart w:id="1592" w:name="_Ref306290220"/>
      <w:bookmarkStart w:id="1593" w:name="_Toc351408891"/>
      <w:bookmarkStart w:id="1594" w:name="_Toc361327435"/>
      <w:r w:rsidRPr="00817F2B">
        <w:rPr>
          <w:bCs w:val="0"/>
          <w:noProof/>
        </w:rPr>
        <w:t xml:space="preserve">Current decoded picture </w:t>
      </w:r>
      <w:bookmarkEnd w:id="1585"/>
      <w:r w:rsidRPr="00817F2B">
        <w:rPr>
          <w:bCs w:val="0"/>
          <w:noProof/>
        </w:rPr>
        <w:t>marking and storage</w:t>
      </w:r>
      <w:bookmarkEnd w:id="1586"/>
      <w:bookmarkEnd w:id="1587"/>
      <w:bookmarkEnd w:id="1588"/>
      <w:bookmarkEnd w:id="1589"/>
      <w:bookmarkEnd w:id="1590"/>
      <w:bookmarkEnd w:id="1591"/>
      <w:bookmarkEnd w:id="1592"/>
      <w:bookmarkEnd w:id="1593"/>
      <w:bookmarkEnd w:id="1594"/>
    </w:p>
    <w:p w:rsidR="009F3DA5" w:rsidRPr="00817F2B" w:rsidRDefault="009F3DA5" w:rsidP="009F3DA5">
      <w:pPr>
        <w:rPr>
          <w:noProof/>
        </w:rPr>
      </w:pPr>
      <w:r w:rsidRPr="00817F2B">
        <w:rPr>
          <w:noProof/>
        </w:rPr>
        <w:t xml:space="preserve">The process specified in this subclause happens instantaneously at the CPB removal time </w:t>
      </w:r>
      <w:r w:rsidRPr="009F3DA5">
        <w:rPr>
          <w:noProof/>
          <w:highlight w:val="cyan"/>
        </w:rPr>
        <w:t>of the last decoding unit of</w:t>
      </w:r>
      <w:r>
        <w:rPr>
          <w:noProof/>
        </w:rPr>
        <w:t xml:space="preserve"> </w:t>
      </w:r>
      <w:r w:rsidRPr="004777AC">
        <w:rPr>
          <w:noProof/>
          <w:highlight w:val="cyan"/>
        </w:rPr>
        <w:t>picture n</w:t>
      </w:r>
      <w:r w:rsidRPr="00817F2B">
        <w:rPr>
          <w:noProof/>
        </w:rPr>
        <w:t xml:space="preserve">, </w:t>
      </w:r>
      <w:r w:rsidRPr="00817F2B">
        <w:rPr>
          <w:iCs/>
          <w:noProof/>
        </w:rPr>
        <w:t>CpbRemovalTime[</w:t>
      </w:r>
      <w:r w:rsidRPr="00817F2B">
        <w:rPr>
          <w:noProof/>
        </w:rPr>
        <w:t> n</w:t>
      </w:r>
      <w:r w:rsidRPr="00817F2B">
        <w:rPr>
          <w:iCs/>
          <w:noProof/>
        </w:rPr>
        <w:t> ]</w:t>
      </w:r>
      <w:r w:rsidRPr="00817F2B">
        <w:rPr>
          <w:noProof/>
        </w:rPr>
        <w:t>.</w:t>
      </w:r>
      <w:r>
        <w:rPr>
          <w:noProof/>
        </w:rPr>
        <w:t xml:space="preserve"> </w:t>
      </w:r>
    </w:p>
    <w:p w:rsidR="009F3DA5" w:rsidRPr="008E14A4" w:rsidRDefault="009F3DA5" w:rsidP="009F3DA5">
      <w:r w:rsidRPr="00817F2B">
        <w:rPr>
          <w:noProof/>
        </w:rPr>
        <w:t>The current decoded picture is stored in the DPB in an empty picture storage buffer, the DPB fullness is incremented by one, and the current picture is marked as "used for short-term reference".</w:t>
      </w:r>
    </w:p>
    <w:p w:rsidR="005C4C1E" w:rsidRPr="000F06F5" w:rsidRDefault="005C4C1E" w:rsidP="00CA066A">
      <w:pPr>
        <w:pStyle w:val="Annex3"/>
        <w:numPr>
          <w:ilvl w:val="2"/>
          <w:numId w:val="41"/>
        </w:numPr>
        <w:tabs>
          <w:tab w:val="clear" w:pos="1440"/>
        </w:tabs>
        <w:textAlignment w:val="auto"/>
        <w:rPr>
          <w:lang w:val="en-CA"/>
        </w:rPr>
      </w:pPr>
      <w:bookmarkStart w:id="1595" w:name="_Toc221286154"/>
      <w:bookmarkStart w:id="1596" w:name="_Toc357439266"/>
      <w:bookmarkStart w:id="1597" w:name="_Toc356824291"/>
      <w:bookmarkStart w:id="1598" w:name="_Toc356148099"/>
      <w:bookmarkStart w:id="1599" w:name="_Toc348629421"/>
      <w:bookmarkStart w:id="1600" w:name="_Toc351367650"/>
      <w:bookmarkStart w:id="1601" w:name="_Toc361327436"/>
      <w:r w:rsidRPr="000F06F5">
        <w:rPr>
          <w:lang w:val="en-CA"/>
        </w:rPr>
        <w:t>Bitstream conformance</w:t>
      </w:r>
      <w:bookmarkEnd w:id="1595"/>
      <w:bookmarkEnd w:id="1596"/>
      <w:bookmarkEnd w:id="1597"/>
      <w:bookmarkEnd w:id="1598"/>
      <w:bookmarkEnd w:id="1599"/>
      <w:bookmarkEnd w:id="1600"/>
      <w:bookmarkEnd w:id="1601"/>
    </w:p>
    <w:p w:rsidR="009704A9" w:rsidRPr="00C5224B" w:rsidRDefault="009704A9" w:rsidP="009704A9">
      <w:pPr>
        <w:rPr>
          <w:noProof/>
        </w:rPr>
      </w:pPr>
      <w:r w:rsidRPr="00C5224B">
        <w:rPr>
          <w:noProof/>
        </w:rPr>
        <w:t>A bitstream of coded data conforming to this Specification shall fulfil all requirements specified in this subclause.</w:t>
      </w:r>
    </w:p>
    <w:p w:rsidR="009704A9" w:rsidRPr="00C5224B" w:rsidRDefault="009704A9" w:rsidP="009704A9">
      <w:pPr>
        <w:rPr>
          <w:noProof/>
        </w:rPr>
      </w:pPr>
      <w:r w:rsidRPr="00C5224B">
        <w:rPr>
          <w:noProof/>
        </w:rPr>
        <w:t>The bitstream shall be constructed according to the syntax, semantics, and constraints specified in this Specification outside of this annex.</w:t>
      </w:r>
    </w:p>
    <w:p w:rsidR="009704A9" w:rsidRPr="00C5224B" w:rsidRDefault="009704A9" w:rsidP="009704A9">
      <w:pPr>
        <w:rPr>
          <w:noProof/>
        </w:rPr>
      </w:pPr>
      <w:r w:rsidRPr="00C5224B">
        <w:rPr>
          <w:noProof/>
        </w:rPr>
        <w:t xml:space="preserve">The first </w:t>
      </w:r>
      <w:r w:rsidRPr="00A3581B">
        <w:rPr>
          <w:noProof/>
          <w:highlight w:val="cyan"/>
        </w:rPr>
        <w:t>access unit</w:t>
      </w:r>
      <w:r w:rsidRPr="00C5224B">
        <w:rPr>
          <w:noProof/>
        </w:rPr>
        <w:t xml:space="preserve"> in a bitstream shall be an IRAP </w:t>
      </w:r>
      <w:r w:rsidRPr="009704A9">
        <w:rPr>
          <w:noProof/>
          <w:highlight w:val="cyan"/>
        </w:rPr>
        <w:t>access unit</w:t>
      </w:r>
      <w:r w:rsidRPr="00C5224B">
        <w:rPr>
          <w:noProof/>
        </w:rPr>
        <w:t xml:space="preserve">, i.e. an IDR </w:t>
      </w:r>
      <w:r w:rsidRPr="009704A9">
        <w:rPr>
          <w:noProof/>
          <w:highlight w:val="cyan"/>
        </w:rPr>
        <w:t>access unit</w:t>
      </w:r>
      <w:r w:rsidRPr="00C5224B">
        <w:rPr>
          <w:noProof/>
        </w:rPr>
        <w:t xml:space="preserve">, a CRA </w:t>
      </w:r>
      <w:r w:rsidRPr="009704A9">
        <w:rPr>
          <w:noProof/>
          <w:highlight w:val="cyan"/>
        </w:rPr>
        <w:t>access unit</w:t>
      </w:r>
      <w:r w:rsidRPr="00C5224B">
        <w:rPr>
          <w:noProof/>
        </w:rPr>
        <w:t xml:space="preserve"> or a BLA </w:t>
      </w:r>
      <w:r w:rsidRPr="009704A9">
        <w:rPr>
          <w:noProof/>
          <w:highlight w:val="cyan"/>
        </w:rPr>
        <w:t>access unit</w:t>
      </w:r>
      <w:r w:rsidRPr="00C5224B">
        <w:rPr>
          <w:noProof/>
        </w:rPr>
        <w:t>.</w:t>
      </w:r>
    </w:p>
    <w:p w:rsidR="009704A9" w:rsidRDefault="009704A9" w:rsidP="009704A9">
      <w:pPr>
        <w:rPr>
          <w:noProof/>
        </w:rPr>
      </w:pPr>
      <w:r w:rsidRPr="00C5224B">
        <w:rPr>
          <w:noProof/>
        </w:rPr>
        <w:t>The bitstream is tested by the HRD for conformance as specified in subclause </w:t>
      </w:r>
      <w:r w:rsidR="000C4DDD" w:rsidRPr="00C5224B">
        <w:rPr>
          <w:noProof/>
        </w:rPr>
        <w:fldChar w:fldCharType="begin" w:fldLock="1"/>
      </w:r>
      <w:r w:rsidRPr="00C5224B">
        <w:rPr>
          <w:noProof/>
        </w:rPr>
        <w:instrText xml:space="preserve"> REF _Ref348794313 \r \h </w:instrText>
      </w:r>
      <w:r w:rsidR="000C4DDD" w:rsidRPr="00C5224B">
        <w:rPr>
          <w:noProof/>
        </w:rPr>
      </w:r>
      <w:r w:rsidR="000C4DDD" w:rsidRPr="00C5224B">
        <w:rPr>
          <w:noProof/>
        </w:rPr>
        <w:fldChar w:fldCharType="separate"/>
      </w:r>
      <w:r w:rsidRPr="00C5224B">
        <w:rPr>
          <w:noProof/>
        </w:rPr>
        <w:t>C.1</w:t>
      </w:r>
      <w:r w:rsidR="000C4DDD" w:rsidRPr="00C5224B">
        <w:rPr>
          <w:noProof/>
        </w:rPr>
        <w:fldChar w:fldCharType="end"/>
      </w:r>
      <w:r w:rsidRPr="00C5224B">
        <w:rPr>
          <w:noProof/>
        </w:rPr>
        <w:t>.</w:t>
      </w:r>
    </w:p>
    <w:p w:rsidR="009704A9" w:rsidRPr="00C5224B" w:rsidRDefault="009704A9" w:rsidP="009704A9">
      <w:pPr>
        <w:rPr>
          <w:noProof/>
        </w:rPr>
      </w:pPr>
      <w:r w:rsidRPr="0098567B">
        <w:rPr>
          <w:noProof/>
          <w:highlight w:val="cyan"/>
        </w:rPr>
        <w:t>Let the nu</w:t>
      </w:r>
      <w:r w:rsidR="000D57C5">
        <w:rPr>
          <w:noProof/>
          <w:highlight w:val="cyan"/>
        </w:rPr>
        <w:t>h</w:t>
      </w:r>
      <w:r w:rsidRPr="0098567B">
        <w:rPr>
          <w:noProof/>
          <w:highlight w:val="cyan"/>
        </w:rPr>
        <w:t>_layer_id of the current picture be currPicLayerId.</w:t>
      </w:r>
    </w:p>
    <w:p w:rsidR="009704A9" w:rsidRPr="00C5224B" w:rsidRDefault="009704A9" w:rsidP="009704A9">
      <w:pPr>
        <w:rPr>
          <w:noProof/>
        </w:rPr>
      </w:pPr>
      <w:r w:rsidRPr="00C5224B">
        <w:rPr>
          <w:noProof/>
        </w:rPr>
        <w:t>For each current picture, let the variables maxPicOrderCnt and minPicOrderCnt be set equal to the maximum and the minimum, respectively, of the PicOrderCntVal values of the following pictures</w:t>
      </w:r>
      <w:r>
        <w:rPr>
          <w:noProof/>
        </w:rPr>
        <w:t xml:space="preserve"> </w:t>
      </w:r>
      <w:r w:rsidRPr="00263333">
        <w:rPr>
          <w:noProof/>
          <w:highlight w:val="cyan"/>
        </w:rPr>
        <w:t xml:space="preserve">with </w:t>
      </w:r>
      <w:r>
        <w:rPr>
          <w:noProof/>
          <w:highlight w:val="cyan"/>
        </w:rPr>
        <w:t>nu</w:t>
      </w:r>
      <w:r w:rsidR="000D57C5">
        <w:rPr>
          <w:noProof/>
          <w:highlight w:val="cyan"/>
        </w:rPr>
        <w:t>h</w:t>
      </w:r>
      <w:r>
        <w:rPr>
          <w:noProof/>
          <w:highlight w:val="cyan"/>
        </w:rPr>
        <w:t xml:space="preserve">_layer_id equal to </w:t>
      </w:r>
      <w:r w:rsidRPr="0098567B">
        <w:rPr>
          <w:noProof/>
          <w:highlight w:val="cyan"/>
        </w:rPr>
        <w:t>currPicLayerId</w:t>
      </w:r>
      <w:r w:rsidRPr="00C5224B">
        <w:rPr>
          <w:noProof/>
        </w:rPr>
        <w:t>:</w:t>
      </w:r>
    </w:p>
    <w:p w:rsidR="009704A9" w:rsidRPr="00C5224B" w:rsidRDefault="009704A9" w:rsidP="009704A9">
      <w:pPr>
        <w:tabs>
          <w:tab w:val="clear" w:pos="794"/>
          <w:tab w:val="left" w:pos="400"/>
        </w:tabs>
        <w:ind w:left="400" w:hanging="400"/>
        <w:rPr>
          <w:noProof/>
        </w:rPr>
      </w:pPr>
      <w:r w:rsidRPr="00C5224B">
        <w:rPr>
          <w:noProof/>
        </w:rPr>
        <w:t>–</w:t>
      </w:r>
      <w:r w:rsidRPr="00C5224B">
        <w:rPr>
          <w:noProof/>
        </w:rPr>
        <w:tab/>
        <w:t>The current picture.</w:t>
      </w:r>
    </w:p>
    <w:p w:rsidR="009704A9" w:rsidRPr="00C5224B" w:rsidRDefault="009704A9" w:rsidP="009704A9">
      <w:pPr>
        <w:tabs>
          <w:tab w:val="clear" w:pos="794"/>
          <w:tab w:val="left" w:pos="400"/>
        </w:tabs>
        <w:ind w:left="400" w:hanging="400"/>
        <w:rPr>
          <w:noProof/>
        </w:rPr>
      </w:pPr>
      <w:r w:rsidRPr="00C5224B">
        <w:rPr>
          <w:noProof/>
        </w:rPr>
        <w:t>–</w:t>
      </w:r>
      <w:r w:rsidRPr="00C5224B">
        <w:rPr>
          <w:noProof/>
        </w:rPr>
        <w:tab/>
        <w:t xml:space="preserve">The previous picture in decoding order that has TemporalId equal to 0 and </w:t>
      </w:r>
      <w:r w:rsidRPr="00C5224B">
        <w:t>that is not a RASL picture, a RADL picture, or a sub-layer non-reference picture</w:t>
      </w:r>
      <w:r w:rsidRPr="00C5224B">
        <w:rPr>
          <w:noProof/>
        </w:rPr>
        <w:t>.</w:t>
      </w:r>
    </w:p>
    <w:p w:rsidR="009704A9" w:rsidRPr="00C5224B" w:rsidRDefault="009704A9" w:rsidP="009704A9">
      <w:pPr>
        <w:tabs>
          <w:tab w:val="clear" w:pos="794"/>
          <w:tab w:val="left" w:pos="400"/>
        </w:tabs>
        <w:ind w:left="400" w:hanging="400"/>
        <w:rPr>
          <w:noProof/>
        </w:rPr>
      </w:pPr>
      <w:r w:rsidRPr="00C5224B">
        <w:rPr>
          <w:noProof/>
        </w:rPr>
        <w:t>–</w:t>
      </w:r>
      <w:r w:rsidRPr="00C5224B">
        <w:rPr>
          <w:noProof/>
        </w:rPr>
        <w:tab/>
        <w:t>The short-term reference pictures in the RPS of the current picture.</w:t>
      </w:r>
    </w:p>
    <w:p w:rsidR="009704A9" w:rsidRPr="00C5224B" w:rsidRDefault="009704A9" w:rsidP="009704A9">
      <w:pPr>
        <w:tabs>
          <w:tab w:val="clear" w:pos="794"/>
          <w:tab w:val="left" w:pos="400"/>
        </w:tabs>
        <w:ind w:left="400" w:hanging="400"/>
        <w:rPr>
          <w:noProof/>
        </w:rPr>
      </w:pPr>
      <w:r w:rsidRPr="00C5224B">
        <w:rPr>
          <w:noProof/>
        </w:rPr>
        <w:t>–</w:t>
      </w:r>
      <w:r w:rsidRPr="00C5224B">
        <w:rPr>
          <w:noProof/>
        </w:rPr>
        <w:tab/>
        <w:t>All pictures n that have PicOutputFlag equal to 1, Au</w:t>
      </w:r>
      <w:r w:rsidRPr="00C5224B">
        <w:rPr>
          <w:iCs/>
          <w:noProof/>
        </w:rPr>
        <w:t>CpbRemovalTime[</w:t>
      </w:r>
      <w:r w:rsidRPr="00C5224B">
        <w:rPr>
          <w:noProof/>
        </w:rPr>
        <w:t> </w:t>
      </w:r>
      <w:r w:rsidRPr="00C5224B">
        <w:rPr>
          <w:iCs/>
          <w:noProof/>
        </w:rPr>
        <w:t>n ]</w:t>
      </w:r>
      <w:r w:rsidRPr="00C5224B">
        <w:rPr>
          <w:noProof/>
        </w:rPr>
        <w:t xml:space="preserve"> less than Au</w:t>
      </w:r>
      <w:r w:rsidRPr="00C5224B">
        <w:rPr>
          <w:iCs/>
          <w:noProof/>
        </w:rPr>
        <w:t>CpbRemovalTime[</w:t>
      </w:r>
      <w:r w:rsidRPr="00C5224B">
        <w:rPr>
          <w:noProof/>
        </w:rPr>
        <w:t> </w:t>
      </w:r>
      <w:r w:rsidRPr="00C5224B">
        <w:rPr>
          <w:iCs/>
          <w:noProof/>
        </w:rPr>
        <w:t>currPic ],</w:t>
      </w:r>
      <w:r w:rsidRPr="00C5224B">
        <w:rPr>
          <w:noProof/>
        </w:rPr>
        <w:t xml:space="preserve"> and </w:t>
      </w:r>
      <w:r w:rsidRPr="00C5224B">
        <w:rPr>
          <w:iCs/>
          <w:noProof/>
        </w:rPr>
        <w:t>DpbOutputTime[</w:t>
      </w:r>
      <w:r w:rsidRPr="00C5224B">
        <w:rPr>
          <w:noProof/>
        </w:rPr>
        <w:t> </w:t>
      </w:r>
      <w:r w:rsidRPr="00C5224B">
        <w:rPr>
          <w:iCs/>
          <w:noProof/>
        </w:rPr>
        <w:t xml:space="preserve">n ] greater than or equal to </w:t>
      </w:r>
      <w:r w:rsidRPr="00C5224B">
        <w:rPr>
          <w:noProof/>
        </w:rPr>
        <w:t>Au</w:t>
      </w:r>
      <w:r w:rsidRPr="00C5224B">
        <w:rPr>
          <w:iCs/>
          <w:noProof/>
        </w:rPr>
        <w:t>CpbRemovalTime[</w:t>
      </w:r>
      <w:r w:rsidRPr="00C5224B">
        <w:rPr>
          <w:noProof/>
        </w:rPr>
        <w:t> </w:t>
      </w:r>
      <w:r w:rsidRPr="00C5224B">
        <w:rPr>
          <w:iCs/>
          <w:noProof/>
        </w:rPr>
        <w:t>currPic ]</w:t>
      </w:r>
      <w:r w:rsidRPr="00C5224B">
        <w:rPr>
          <w:noProof/>
        </w:rPr>
        <w:t>, where currPic is the current picture.</w:t>
      </w:r>
      <w:r>
        <w:rPr>
          <w:noProof/>
        </w:rPr>
        <w:t xml:space="preserve"> </w:t>
      </w:r>
      <w:r w:rsidRPr="0017388C">
        <w:rPr>
          <w:noProof/>
          <w:highlight w:val="yellow"/>
        </w:rPr>
        <w:t xml:space="preserve">[Ed. (CY): clarify the AuCpbRemovalTime of a picture to </w:t>
      </w:r>
      <w:r w:rsidR="001E2902">
        <w:rPr>
          <w:noProof/>
          <w:highlight w:val="yellow"/>
        </w:rPr>
        <w:t xml:space="preserve">be </w:t>
      </w:r>
      <w:r w:rsidRPr="0017388C">
        <w:rPr>
          <w:noProof/>
          <w:highlight w:val="yellow"/>
        </w:rPr>
        <w:t>that of the containing AU.]</w:t>
      </w:r>
    </w:p>
    <w:p w:rsidR="009704A9" w:rsidRPr="00C5224B" w:rsidRDefault="009704A9" w:rsidP="009704A9">
      <w:pPr>
        <w:rPr>
          <w:noProof/>
        </w:rPr>
      </w:pPr>
      <w:r w:rsidRPr="00C5224B">
        <w:rPr>
          <w:noProof/>
        </w:rPr>
        <w:t>All of the following conditions shall be fulfilled for each of the bitstream conformance tests:</w:t>
      </w:r>
    </w:p>
    <w:p w:rsidR="009704A9" w:rsidRPr="00C5224B" w:rsidRDefault="009704A9" w:rsidP="00CA066A">
      <w:pPr>
        <w:numPr>
          <w:ilvl w:val="0"/>
          <w:numId w:val="21"/>
        </w:numPr>
        <w:tabs>
          <w:tab w:val="clear" w:pos="794"/>
          <w:tab w:val="left" w:pos="600"/>
          <w:tab w:val="num" w:pos="2300"/>
        </w:tabs>
        <w:ind w:left="600" w:hanging="300"/>
        <w:rPr>
          <w:noProof/>
        </w:rPr>
      </w:pPr>
      <w:r w:rsidRPr="00C5224B">
        <w:rPr>
          <w:noProof/>
        </w:rPr>
        <w:t>For each access unit n, with n greater than 0, associated with a buffering period SEI message, let the variable deltaTime90k[ </w:t>
      </w:r>
      <w:r w:rsidRPr="00C5224B">
        <w:rPr>
          <w:iCs/>
          <w:noProof/>
        </w:rPr>
        <w:t>n ]</w:t>
      </w:r>
      <w:r w:rsidRPr="00C5224B">
        <w:rPr>
          <w:noProof/>
        </w:rPr>
        <w:t xml:space="preserve"> be specified as follows:</w:t>
      </w:r>
    </w:p>
    <w:p w:rsidR="009704A9" w:rsidRPr="00C5224B" w:rsidRDefault="009704A9" w:rsidP="009704A9">
      <w:pPr>
        <w:tabs>
          <w:tab w:val="clear" w:pos="1191"/>
          <w:tab w:val="clear" w:pos="1985"/>
          <w:tab w:val="center" w:pos="4849"/>
          <w:tab w:val="right" w:pos="9696"/>
        </w:tabs>
        <w:ind w:left="1224"/>
        <w:jc w:val="left"/>
        <w:rPr>
          <w:noProof/>
          <w:szCs w:val="18"/>
        </w:rPr>
      </w:pPr>
      <w:r w:rsidRPr="00C5224B">
        <w:rPr>
          <w:noProof/>
          <w:szCs w:val="22"/>
        </w:rPr>
        <w:t>deltaTime90k[ n ]</w:t>
      </w:r>
      <w:r w:rsidRPr="00C5224B">
        <w:rPr>
          <w:noProof/>
          <w:szCs w:val="18"/>
        </w:rPr>
        <w:t xml:space="preserve"> = 90000 * ( AuNominalRemovalTime[ n ] − AuFinalArrivalTime[ n − 1 ] )</w:t>
      </w:r>
      <w:r w:rsidRPr="00C5224B">
        <w:rPr>
          <w:noProof/>
          <w:szCs w:val="18"/>
        </w:rPr>
        <w:tab/>
      </w:r>
      <w:r w:rsidR="000F0369" w:rsidRPr="00841AE6">
        <w:rPr>
          <w:noProof/>
          <w:highlight w:val="yellow"/>
          <w:lang w:eastAsia="ko-KR"/>
        </w:rPr>
        <w:t>(</w:t>
      </w:r>
      <w:r w:rsidR="000F0369">
        <w:rPr>
          <w:noProof/>
          <w:highlight w:val="yellow"/>
          <w:lang w:eastAsia="ko-KR"/>
        </w:rPr>
        <w:t>F</w:t>
      </w:r>
      <w:r w:rsidR="000F0369" w:rsidRPr="00841AE6">
        <w:rPr>
          <w:noProof/>
          <w:highlight w:val="yellow"/>
        </w:rPr>
        <w:noBreakHyphen/>
      </w:r>
      <w:r w:rsidR="000F0369" w:rsidRPr="00841AE6">
        <w:rPr>
          <w:noProof/>
          <w:highlight w:val="yellow"/>
        </w:rPr>
        <w:fldChar w:fldCharType="begin"/>
      </w:r>
      <w:r w:rsidR="000F0369" w:rsidRPr="00841AE6">
        <w:rPr>
          <w:noProof/>
          <w:highlight w:val="yellow"/>
        </w:rPr>
        <w:instrText xml:space="preserve"> SEQ Equation \* ARABIC </w:instrText>
      </w:r>
      <w:r w:rsidR="000F0369" w:rsidRPr="00841AE6">
        <w:rPr>
          <w:noProof/>
          <w:highlight w:val="yellow"/>
        </w:rPr>
        <w:fldChar w:fldCharType="separate"/>
      </w:r>
      <w:r w:rsidR="008B71C9">
        <w:rPr>
          <w:noProof/>
          <w:highlight w:val="yellow"/>
        </w:rPr>
        <w:t>10</w:t>
      </w:r>
      <w:r w:rsidR="000F0369" w:rsidRPr="00841AE6">
        <w:rPr>
          <w:noProof/>
          <w:highlight w:val="yellow"/>
        </w:rPr>
        <w:fldChar w:fldCharType="end"/>
      </w:r>
      <w:r w:rsidR="000F0369" w:rsidRPr="00841AE6">
        <w:rPr>
          <w:noProof/>
          <w:highlight w:val="yellow"/>
          <w:lang w:eastAsia="ko-KR"/>
        </w:rPr>
        <w:t>)</w:t>
      </w:r>
    </w:p>
    <w:p w:rsidR="009704A9" w:rsidRPr="00C5224B" w:rsidRDefault="009704A9" w:rsidP="009704A9">
      <w:pPr>
        <w:ind w:left="600"/>
        <w:rPr>
          <w:noProof/>
        </w:rPr>
      </w:pPr>
      <w:r w:rsidRPr="00C5224B">
        <w:rPr>
          <w:noProof/>
        </w:rPr>
        <w:t>The value of InitCpbRemovalDelay[ SchedSelIdx ] is constrained as follows:</w:t>
      </w:r>
    </w:p>
    <w:p w:rsidR="009704A9" w:rsidRPr="00C5224B" w:rsidRDefault="009704A9" w:rsidP="009704A9">
      <w:pPr>
        <w:tabs>
          <w:tab w:val="clear" w:pos="794"/>
          <w:tab w:val="clear" w:pos="1191"/>
          <w:tab w:val="left" w:pos="1000"/>
        </w:tabs>
        <w:spacing w:before="86"/>
        <w:ind w:left="1000" w:hanging="400"/>
        <w:rPr>
          <w:noProof/>
        </w:rPr>
      </w:pPr>
      <w:r w:rsidRPr="00C5224B">
        <w:rPr>
          <w:bCs/>
          <w:iCs/>
          <w:noProof/>
        </w:rPr>
        <w:t>–</w:t>
      </w:r>
      <w:r w:rsidRPr="00C5224B">
        <w:rPr>
          <w:bCs/>
          <w:iCs/>
          <w:noProof/>
        </w:rPr>
        <w:tab/>
      </w:r>
      <w:r w:rsidRPr="00C5224B">
        <w:rPr>
          <w:noProof/>
        </w:rPr>
        <w:t>If cbr_flag[ SchedSelIdx ] is equal to 0, the following condition shall be true:</w:t>
      </w:r>
    </w:p>
    <w:p w:rsidR="009704A9" w:rsidRPr="00C5224B" w:rsidRDefault="009704A9" w:rsidP="009704A9">
      <w:pPr>
        <w:tabs>
          <w:tab w:val="clear" w:pos="1191"/>
          <w:tab w:val="clear" w:pos="1985"/>
          <w:tab w:val="center" w:pos="4849"/>
          <w:tab w:val="right" w:pos="9696"/>
        </w:tabs>
        <w:ind w:left="1224"/>
        <w:jc w:val="left"/>
        <w:rPr>
          <w:noProof/>
          <w:szCs w:val="18"/>
        </w:rPr>
      </w:pPr>
      <w:r w:rsidRPr="00C5224B">
        <w:rPr>
          <w:noProof/>
        </w:rPr>
        <w:t>InitCpbRemovalDelay[ SchedSelIdx ]</w:t>
      </w:r>
      <w:r w:rsidRPr="00C5224B">
        <w:rPr>
          <w:iCs/>
          <w:noProof/>
          <w:szCs w:val="18"/>
        </w:rPr>
        <w:t xml:space="preserve">  &lt;= </w:t>
      </w:r>
      <w:r w:rsidRPr="00C5224B">
        <w:rPr>
          <w:noProof/>
          <w:szCs w:val="18"/>
        </w:rPr>
        <w:t xml:space="preserve"> Ceil( </w:t>
      </w:r>
      <w:r w:rsidRPr="00C5224B">
        <w:rPr>
          <w:noProof/>
          <w:szCs w:val="22"/>
        </w:rPr>
        <w:t>deltaTime90k[ </w:t>
      </w:r>
      <w:r w:rsidRPr="00C5224B">
        <w:rPr>
          <w:iCs/>
          <w:noProof/>
          <w:szCs w:val="22"/>
        </w:rPr>
        <w:t>n ]</w:t>
      </w:r>
      <w:r w:rsidRPr="00C5224B">
        <w:rPr>
          <w:noProof/>
          <w:szCs w:val="22"/>
        </w:rPr>
        <w:t xml:space="preserve"> )</w:t>
      </w:r>
      <w:r w:rsidRPr="00C5224B">
        <w:rPr>
          <w:noProof/>
          <w:szCs w:val="18"/>
        </w:rPr>
        <w:tab/>
      </w:r>
      <w:r w:rsidR="000F0369" w:rsidRPr="00841AE6">
        <w:rPr>
          <w:noProof/>
          <w:highlight w:val="yellow"/>
          <w:lang w:eastAsia="ko-KR"/>
        </w:rPr>
        <w:t>(</w:t>
      </w:r>
      <w:r w:rsidR="000F0369">
        <w:rPr>
          <w:noProof/>
          <w:highlight w:val="yellow"/>
          <w:lang w:eastAsia="ko-KR"/>
        </w:rPr>
        <w:t>F</w:t>
      </w:r>
      <w:r w:rsidR="000F0369" w:rsidRPr="00841AE6">
        <w:rPr>
          <w:noProof/>
          <w:highlight w:val="yellow"/>
        </w:rPr>
        <w:noBreakHyphen/>
      </w:r>
      <w:r w:rsidR="000F0369" w:rsidRPr="00841AE6">
        <w:rPr>
          <w:noProof/>
          <w:highlight w:val="yellow"/>
        </w:rPr>
        <w:fldChar w:fldCharType="begin"/>
      </w:r>
      <w:r w:rsidR="000F0369" w:rsidRPr="00841AE6">
        <w:rPr>
          <w:noProof/>
          <w:highlight w:val="yellow"/>
        </w:rPr>
        <w:instrText xml:space="preserve"> SEQ Equation \* ARABIC </w:instrText>
      </w:r>
      <w:r w:rsidR="000F0369" w:rsidRPr="00841AE6">
        <w:rPr>
          <w:noProof/>
          <w:highlight w:val="yellow"/>
        </w:rPr>
        <w:fldChar w:fldCharType="separate"/>
      </w:r>
      <w:r w:rsidR="008B71C9">
        <w:rPr>
          <w:noProof/>
          <w:highlight w:val="yellow"/>
        </w:rPr>
        <w:t>11</w:t>
      </w:r>
      <w:r w:rsidR="000F0369" w:rsidRPr="00841AE6">
        <w:rPr>
          <w:noProof/>
          <w:highlight w:val="yellow"/>
        </w:rPr>
        <w:fldChar w:fldCharType="end"/>
      </w:r>
      <w:r w:rsidR="000F0369" w:rsidRPr="00841AE6">
        <w:rPr>
          <w:noProof/>
          <w:highlight w:val="yellow"/>
          <w:lang w:eastAsia="ko-KR"/>
        </w:rPr>
        <w:t>)</w:t>
      </w:r>
    </w:p>
    <w:p w:rsidR="009704A9" w:rsidRPr="00C5224B" w:rsidRDefault="009704A9" w:rsidP="009704A9">
      <w:pPr>
        <w:tabs>
          <w:tab w:val="clear" w:pos="794"/>
          <w:tab w:val="clear" w:pos="1191"/>
          <w:tab w:val="left" w:pos="1000"/>
        </w:tabs>
        <w:spacing w:before="86"/>
        <w:ind w:left="1000" w:hanging="400"/>
        <w:rPr>
          <w:noProof/>
        </w:rPr>
      </w:pPr>
      <w:r w:rsidRPr="00C5224B">
        <w:rPr>
          <w:bCs/>
          <w:iCs/>
          <w:noProof/>
        </w:rPr>
        <w:t>–</w:t>
      </w:r>
      <w:r w:rsidRPr="00C5224B">
        <w:rPr>
          <w:bCs/>
          <w:iCs/>
          <w:noProof/>
        </w:rPr>
        <w:tab/>
      </w:r>
      <w:r w:rsidRPr="00C5224B">
        <w:rPr>
          <w:noProof/>
        </w:rPr>
        <w:t>Otherwise (cbr_flag[ SchedSelIdx ] is equal to 1), the following condition shall be true:</w:t>
      </w:r>
    </w:p>
    <w:p w:rsidR="009704A9" w:rsidRPr="00C5224B" w:rsidRDefault="009704A9" w:rsidP="009704A9">
      <w:pPr>
        <w:tabs>
          <w:tab w:val="clear" w:pos="1191"/>
          <w:tab w:val="clear" w:pos="1985"/>
          <w:tab w:val="center" w:pos="4849"/>
          <w:tab w:val="right" w:pos="9696"/>
        </w:tabs>
        <w:ind w:left="1224"/>
        <w:jc w:val="left"/>
        <w:rPr>
          <w:noProof/>
        </w:rPr>
      </w:pPr>
      <w:r w:rsidRPr="00C5224B">
        <w:rPr>
          <w:iCs/>
          <w:noProof/>
        </w:rPr>
        <w:t>Floor( </w:t>
      </w:r>
      <w:r w:rsidRPr="00C5224B">
        <w:rPr>
          <w:noProof/>
          <w:szCs w:val="22"/>
        </w:rPr>
        <w:t>deltaTime90k[ </w:t>
      </w:r>
      <w:r w:rsidRPr="00C5224B">
        <w:rPr>
          <w:iCs/>
          <w:noProof/>
          <w:szCs w:val="22"/>
        </w:rPr>
        <w:t>n ]</w:t>
      </w:r>
      <w:r w:rsidRPr="00C5224B">
        <w:rPr>
          <w:noProof/>
        </w:rPr>
        <w:t xml:space="preserve"> ) &lt;= </w:t>
      </w:r>
      <w:r w:rsidRPr="00C5224B">
        <w:rPr>
          <w:noProof/>
        </w:rPr>
        <w:tab/>
        <w:t>InitCpbRemovalDelay[ SchedSelIdx ]</w:t>
      </w:r>
      <w:r w:rsidRPr="00C5224B">
        <w:rPr>
          <w:iCs/>
          <w:noProof/>
        </w:rPr>
        <w:t xml:space="preserve"> &lt;= Ceil( </w:t>
      </w:r>
      <w:r w:rsidRPr="00C5224B">
        <w:rPr>
          <w:noProof/>
          <w:szCs w:val="22"/>
        </w:rPr>
        <w:t>deltaTime90k[ </w:t>
      </w:r>
      <w:r w:rsidRPr="00C5224B">
        <w:rPr>
          <w:iCs/>
          <w:noProof/>
          <w:szCs w:val="22"/>
        </w:rPr>
        <w:t>n ]</w:t>
      </w:r>
      <w:r w:rsidRPr="00C5224B">
        <w:rPr>
          <w:noProof/>
        </w:rPr>
        <w:t xml:space="preserve"> )</w:t>
      </w:r>
      <w:r w:rsidRPr="00C5224B">
        <w:rPr>
          <w:noProof/>
        </w:rPr>
        <w:tab/>
      </w:r>
      <w:r w:rsidR="000F0369" w:rsidRPr="00841AE6">
        <w:rPr>
          <w:noProof/>
          <w:highlight w:val="yellow"/>
          <w:lang w:eastAsia="ko-KR"/>
        </w:rPr>
        <w:t>(</w:t>
      </w:r>
      <w:r w:rsidR="000F0369">
        <w:rPr>
          <w:noProof/>
          <w:highlight w:val="yellow"/>
          <w:lang w:eastAsia="ko-KR"/>
        </w:rPr>
        <w:t>F</w:t>
      </w:r>
      <w:r w:rsidR="000F0369" w:rsidRPr="00841AE6">
        <w:rPr>
          <w:noProof/>
          <w:highlight w:val="yellow"/>
        </w:rPr>
        <w:noBreakHyphen/>
      </w:r>
      <w:r w:rsidR="000F0369" w:rsidRPr="00841AE6">
        <w:rPr>
          <w:noProof/>
          <w:highlight w:val="yellow"/>
        </w:rPr>
        <w:fldChar w:fldCharType="begin"/>
      </w:r>
      <w:r w:rsidR="000F0369" w:rsidRPr="00841AE6">
        <w:rPr>
          <w:noProof/>
          <w:highlight w:val="yellow"/>
        </w:rPr>
        <w:instrText xml:space="preserve"> SEQ Equation \* ARABIC </w:instrText>
      </w:r>
      <w:r w:rsidR="000F0369" w:rsidRPr="00841AE6">
        <w:rPr>
          <w:noProof/>
          <w:highlight w:val="yellow"/>
        </w:rPr>
        <w:fldChar w:fldCharType="separate"/>
      </w:r>
      <w:r w:rsidR="008B71C9">
        <w:rPr>
          <w:noProof/>
          <w:highlight w:val="yellow"/>
        </w:rPr>
        <w:t>12</w:t>
      </w:r>
      <w:r w:rsidR="000F0369" w:rsidRPr="00841AE6">
        <w:rPr>
          <w:noProof/>
          <w:highlight w:val="yellow"/>
        </w:rPr>
        <w:fldChar w:fldCharType="end"/>
      </w:r>
      <w:r w:rsidR="000F0369" w:rsidRPr="00841AE6">
        <w:rPr>
          <w:noProof/>
          <w:highlight w:val="yellow"/>
          <w:lang w:eastAsia="ko-KR"/>
        </w:rPr>
        <w:t>)</w:t>
      </w:r>
    </w:p>
    <w:p w:rsidR="009704A9" w:rsidRPr="00C5224B" w:rsidRDefault="003B3A3A" w:rsidP="009704A9">
      <w:pPr>
        <w:numPr>
          <w:ilvl w:val="12"/>
          <w:numId w:val="0"/>
        </w:numPr>
        <w:tabs>
          <w:tab w:val="clear" w:pos="794"/>
          <w:tab w:val="clear" w:pos="1191"/>
          <w:tab w:val="clear" w:pos="1588"/>
          <w:tab w:val="clear" w:pos="1985"/>
        </w:tabs>
        <w:spacing w:before="120"/>
        <w:ind w:left="1195"/>
        <w:rPr>
          <w:noProof/>
          <w:sz w:val="18"/>
          <w:szCs w:val="18"/>
        </w:rPr>
      </w:pPr>
      <w:r>
        <w:rPr>
          <w:noProof/>
          <w:sz w:val="18"/>
          <w:szCs w:val="18"/>
        </w:rPr>
        <w:t>NOTE</w:t>
      </w:r>
      <w:r w:rsidR="009704A9" w:rsidRPr="00C5224B">
        <w:rPr>
          <w:noProof/>
          <w:sz w:val="18"/>
          <w:szCs w:val="18"/>
        </w:rPr>
        <w:t xml:space="preserve"> – The exact number of bits in the CPB at the removal time of each picture may depend on which buffering period SEI message is selected to initialize the HRD. Encoders must take this into account to ensure that all specified </w:t>
      </w:r>
      <w:r w:rsidR="009704A9" w:rsidRPr="00C5224B">
        <w:rPr>
          <w:noProof/>
          <w:sz w:val="18"/>
          <w:szCs w:val="18"/>
        </w:rPr>
        <w:lastRenderedPageBreak/>
        <w:t>constraints must be obeyed regardless of which buffering period SEI message is selected to initialize the HRD, as the HRD may be initialized at any one of the buffering period SEI messages.</w:t>
      </w:r>
    </w:p>
    <w:p w:rsidR="009704A9" w:rsidRPr="00C5224B" w:rsidRDefault="009704A9" w:rsidP="00CA066A">
      <w:pPr>
        <w:numPr>
          <w:ilvl w:val="0"/>
          <w:numId w:val="21"/>
        </w:numPr>
        <w:tabs>
          <w:tab w:val="clear" w:pos="794"/>
          <w:tab w:val="left" w:pos="600"/>
          <w:tab w:val="num" w:pos="2300"/>
        </w:tabs>
        <w:ind w:left="600" w:hanging="300"/>
        <w:rPr>
          <w:bCs/>
          <w:iCs/>
          <w:noProof/>
        </w:rPr>
      </w:pPr>
      <w:r w:rsidRPr="00C5224B">
        <w:rPr>
          <w:bCs/>
          <w:iCs/>
          <w:noProof/>
        </w:rPr>
        <w:t>A CPB overflow is specified as the condition in which the total number of bits in the CPB is greater than the CPB size. The CPB shall never overflow.</w:t>
      </w:r>
    </w:p>
    <w:p w:rsidR="009704A9" w:rsidRPr="00C5224B" w:rsidRDefault="009704A9" w:rsidP="00CA066A">
      <w:pPr>
        <w:numPr>
          <w:ilvl w:val="0"/>
          <w:numId w:val="21"/>
        </w:numPr>
        <w:tabs>
          <w:tab w:val="clear" w:pos="794"/>
          <w:tab w:val="left" w:pos="600"/>
          <w:tab w:val="num" w:pos="2300"/>
        </w:tabs>
        <w:ind w:left="600" w:hanging="300"/>
        <w:rPr>
          <w:bCs/>
          <w:iCs/>
          <w:noProof/>
        </w:rPr>
      </w:pPr>
      <w:r w:rsidRPr="00C5224B">
        <w:rPr>
          <w:bCs/>
          <w:iCs/>
          <w:noProof/>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C5224B">
        <w:rPr>
          <w:noProof/>
        </w:rPr>
        <w:t>[ HighestTid ]</w:t>
      </w:r>
      <w:r w:rsidRPr="00C5224B">
        <w:rPr>
          <w:bCs/>
          <w:iCs/>
          <w:noProof/>
        </w:rPr>
        <w:t xml:space="preserve"> is equal to 0, the CPB shall never underflow.</w:t>
      </w:r>
    </w:p>
    <w:p w:rsidR="009704A9" w:rsidRPr="00C5224B" w:rsidRDefault="009704A9" w:rsidP="00CA066A">
      <w:pPr>
        <w:numPr>
          <w:ilvl w:val="0"/>
          <w:numId w:val="21"/>
        </w:numPr>
        <w:tabs>
          <w:tab w:val="clear" w:pos="794"/>
          <w:tab w:val="left" w:pos="600"/>
          <w:tab w:val="num" w:pos="2300"/>
        </w:tabs>
        <w:ind w:left="600" w:hanging="300"/>
        <w:rPr>
          <w:noProof/>
        </w:rPr>
      </w:pPr>
      <w:r w:rsidRPr="00C5224B">
        <w:rPr>
          <w:noProof/>
        </w:rPr>
        <w:t xml:space="preserve">When </w:t>
      </w:r>
      <w:r w:rsidRPr="00C5224B">
        <w:t xml:space="preserve">SubPicHrdFlag is equal to 1, </w:t>
      </w:r>
      <w:r w:rsidRPr="00C5224B">
        <w:rPr>
          <w:noProof/>
        </w:rPr>
        <w:t xml:space="preserve">low_delay_hrd_flag[ HighestTid ] is equal to 1, and </w:t>
      </w:r>
      <w:r w:rsidRPr="00C5224B">
        <w:t>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r w:rsidRPr="00C5224B">
        <w:rPr>
          <w:noProof/>
        </w:rPr>
        <w:t>.</w:t>
      </w:r>
    </w:p>
    <w:p w:rsidR="009704A9" w:rsidRPr="00C5224B" w:rsidRDefault="009704A9" w:rsidP="00CA066A">
      <w:pPr>
        <w:numPr>
          <w:ilvl w:val="0"/>
          <w:numId w:val="21"/>
        </w:numPr>
        <w:tabs>
          <w:tab w:val="clear" w:pos="794"/>
          <w:tab w:val="left" w:pos="600"/>
          <w:tab w:val="num" w:pos="2300"/>
        </w:tabs>
        <w:ind w:left="600" w:hanging="300"/>
        <w:rPr>
          <w:bCs/>
          <w:iCs/>
          <w:noProof/>
        </w:rPr>
      </w:pPr>
      <w:r w:rsidRPr="00C5224B">
        <w:rPr>
          <w:bCs/>
          <w:iCs/>
          <w:noProof/>
        </w:rPr>
        <w:t xml:space="preserve">The nominal removal times of </w:t>
      </w:r>
      <w:r w:rsidRPr="0017388C">
        <w:rPr>
          <w:bCs/>
          <w:iCs/>
          <w:noProof/>
          <w:highlight w:val="cyan"/>
        </w:rPr>
        <w:t>access units</w:t>
      </w:r>
      <w:r>
        <w:rPr>
          <w:bCs/>
          <w:iCs/>
          <w:noProof/>
        </w:rPr>
        <w:t xml:space="preserve"> </w:t>
      </w:r>
      <w:r w:rsidRPr="00C5224B">
        <w:rPr>
          <w:bCs/>
          <w:iCs/>
          <w:noProof/>
        </w:rPr>
        <w:t xml:space="preserve">from the CPB (starting from the second </w:t>
      </w:r>
      <w:r w:rsidRPr="0017388C">
        <w:rPr>
          <w:bCs/>
          <w:iCs/>
          <w:noProof/>
          <w:highlight w:val="cyan"/>
        </w:rPr>
        <w:t>access unit</w:t>
      </w:r>
      <w:r w:rsidRPr="00C5224B">
        <w:rPr>
          <w:bCs/>
          <w:iCs/>
          <w:noProof/>
        </w:rPr>
        <w:t xml:space="preserve"> in decoding order) shall satisfy the constraints on AuNominalRemovalTime[ n ] and AuCpbRemovalTime[ n ] expressed in subclauses </w:t>
      </w:r>
      <w:r w:rsidR="000C4DDD" w:rsidRPr="00C5224B">
        <w:rPr>
          <w:bCs/>
          <w:iCs/>
          <w:noProof/>
          <w:highlight w:val="yellow"/>
        </w:rPr>
        <w:fldChar w:fldCharType="begin" w:fldLock="1"/>
      </w:r>
      <w:r w:rsidRPr="00C5224B">
        <w:rPr>
          <w:bCs/>
          <w:iCs/>
          <w:noProof/>
        </w:rPr>
        <w:instrText xml:space="preserve"> REF _Ref317174705 \r \h </w:instrText>
      </w:r>
      <w:r w:rsidR="000C4DDD" w:rsidRPr="00C5224B">
        <w:rPr>
          <w:bCs/>
          <w:iCs/>
          <w:noProof/>
          <w:highlight w:val="yellow"/>
        </w:rPr>
      </w:r>
      <w:r w:rsidR="000C4DDD" w:rsidRPr="00C5224B">
        <w:rPr>
          <w:bCs/>
          <w:iCs/>
          <w:noProof/>
          <w:highlight w:val="yellow"/>
        </w:rPr>
        <w:fldChar w:fldCharType="separate"/>
      </w:r>
      <w:r w:rsidRPr="00C5224B">
        <w:rPr>
          <w:bCs/>
          <w:iCs/>
          <w:noProof/>
        </w:rPr>
        <w:t>A.4.1</w:t>
      </w:r>
      <w:r w:rsidR="000C4DDD" w:rsidRPr="00C5224B">
        <w:rPr>
          <w:bCs/>
          <w:iCs/>
          <w:noProof/>
          <w:highlight w:val="yellow"/>
        </w:rPr>
        <w:fldChar w:fldCharType="end"/>
      </w:r>
      <w:r w:rsidRPr="00C5224B">
        <w:rPr>
          <w:bCs/>
          <w:iCs/>
          <w:noProof/>
        </w:rPr>
        <w:t xml:space="preserve"> through </w:t>
      </w:r>
      <w:r w:rsidR="000C4DDD" w:rsidRPr="00C5224B">
        <w:rPr>
          <w:bCs/>
          <w:iCs/>
          <w:noProof/>
        </w:rPr>
        <w:fldChar w:fldCharType="begin" w:fldLock="1"/>
      </w:r>
      <w:r w:rsidRPr="00C5224B">
        <w:rPr>
          <w:bCs/>
          <w:iCs/>
          <w:noProof/>
        </w:rPr>
        <w:instrText xml:space="preserve"> REF _Ref316794511 \r \h </w:instrText>
      </w:r>
      <w:r w:rsidR="000C4DDD" w:rsidRPr="00C5224B">
        <w:rPr>
          <w:bCs/>
          <w:iCs/>
          <w:noProof/>
        </w:rPr>
      </w:r>
      <w:r w:rsidR="000C4DDD" w:rsidRPr="00C5224B">
        <w:rPr>
          <w:bCs/>
          <w:iCs/>
          <w:noProof/>
        </w:rPr>
        <w:fldChar w:fldCharType="separate"/>
      </w:r>
      <w:r w:rsidRPr="00C5224B">
        <w:rPr>
          <w:bCs/>
          <w:iCs/>
          <w:noProof/>
        </w:rPr>
        <w:t>A.4.2</w:t>
      </w:r>
      <w:r w:rsidR="000C4DDD" w:rsidRPr="00C5224B">
        <w:rPr>
          <w:bCs/>
          <w:iCs/>
          <w:noProof/>
        </w:rPr>
        <w:fldChar w:fldCharType="end"/>
      </w:r>
      <w:r w:rsidRPr="00C5224B">
        <w:rPr>
          <w:bCs/>
          <w:iCs/>
          <w:noProof/>
        </w:rPr>
        <w:t>.</w:t>
      </w:r>
    </w:p>
    <w:p w:rsidR="009704A9" w:rsidRPr="00C5224B" w:rsidRDefault="009704A9" w:rsidP="00CA066A">
      <w:pPr>
        <w:numPr>
          <w:ilvl w:val="0"/>
          <w:numId w:val="21"/>
        </w:numPr>
        <w:tabs>
          <w:tab w:val="clear" w:pos="794"/>
          <w:tab w:val="left" w:pos="600"/>
          <w:tab w:val="num" w:pos="2300"/>
        </w:tabs>
        <w:ind w:left="600" w:hanging="300"/>
        <w:rPr>
          <w:bCs/>
          <w:iCs/>
          <w:noProof/>
        </w:rPr>
      </w:pPr>
      <w:r w:rsidRPr="00C5224B">
        <w:rPr>
          <w:noProof/>
        </w:rPr>
        <w:t xml:space="preserve">For each current picture, </w:t>
      </w:r>
      <w:r w:rsidRPr="00C5224B">
        <w:rPr>
          <w:bCs/>
          <w:iCs/>
          <w:noProof/>
        </w:rPr>
        <w:t>after invocation of the process for removal of pictures from the DPB as specified in subclause </w:t>
      </w:r>
      <w:r w:rsidR="000C4DDD" w:rsidRPr="00C5224B">
        <w:rPr>
          <w:bCs/>
          <w:iCs/>
          <w:noProof/>
        </w:rPr>
        <w:fldChar w:fldCharType="begin" w:fldLock="1"/>
      </w:r>
      <w:r w:rsidRPr="00C5224B">
        <w:rPr>
          <w:bCs/>
          <w:iCs/>
          <w:noProof/>
        </w:rPr>
        <w:instrText xml:space="preserve"> REF _Ref343183135 \r \h </w:instrText>
      </w:r>
      <w:r w:rsidR="000C4DDD" w:rsidRPr="00C5224B">
        <w:rPr>
          <w:bCs/>
          <w:iCs/>
          <w:noProof/>
        </w:rPr>
      </w:r>
      <w:r w:rsidR="000C4DDD" w:rsidRPr="00C5224B">
        <w:rPr>
          <w:bCs/>
          <w:iCs/>
          <w:noProof/>
        </w:rPr>
        <w:fldChar w:fldCharType="separate"/>
      </w:r>
      <w:r w:rsidRPr="00C5224B">
        <w:rPr>
          <w:bCs/>
          <w:iCs/>
          <w:noProof/>
        </w:rPr>
        <w:t>C.3.2</w:t>
      </w:r>
      <w:r w:rsidR="000C4DDD" w:rsidRPr="00C5224B">
        <w:rPr>
          <w:bCs/>
          <w:iCs/>
          <w:noProof/>
        </w:rPr>
        <w:fldChar w:fldCharType="end"/>
      </w:r>
      <w:r w:rsidRPr="00C5224B">
        <w:rPr>
          <w:noProof/>
        </w:rPr>
        <w:t>,</w:t>
      </w:r>
      <w:r w:rsidRPr="00C5224B">
        <w:rPr>
          <w:bCs/>
          <w:iCs/>
          <w:noProof/>
        </w:rPr>
        <w:t xml:space="preserve"> the number of decoded pictures in the DPB, including all pictures n that are marked as "used for reference", or</w:t>
      </w:r>
      <w:r w:rsidRPr="00C5224B">
        <w:rPr>
          <w:noProof/>
        </w:rPr>
        <w:t xml:space="preserve"> that have PicOutputFlag equal to 1 and Au</w:t>
      </w:r>
      <w:r w:rsidRPr="00C5224B">
        <w:rPr>
          <w:iCs/>
          <w:noProof/>
        </w:rPr>
        <w:t>CpbRemovalTime[</w:t>
      </w:r>
      <w:r w:rsidRPr="00C5224B">
        <w:rPr>
          <w:noProof/>
        </w:rPr>
        <w:t> </w:t>
      </w:r>
      <w:r w:rsidRPr="00C5224B">
        <w:rPr>
          <w:iCs/>
          <w:noProof/>
        </w:rPr>
        <w:t>n ] less than AuCpbRemovalTime[</w:t>
      </w:r>
      <w:r w:rsidRPr="00C5224B">
        <w:rPr>
          <w:noProof/>
        </w:rPr>
        <w:t> </w:t>
      </w:r>
      <w:r w:rsidRPr="00C5224B">
        <w:rPr>
          <w:iCs/>
          <w:noProof/>
        </w:rPr>
        <w:t>currPic ]</w:t>
      </w:r>
      <w:r w:rsidRPr="00C5224B">
        <w:rPr>
          <w:noProof/>
        </w:rPr>
        <w:t>, where currPic is the current picture</w:t>
      </w:r>
      <w:r w:rsidRPr="00C5224B">
        <w:rPr>
          <w:bCs/>
          <w:iCs/>
          <w:noProof/>
        </w:rPr>
        <w:t>, shall be less than or equal to sps_max_dec_pic_buffering</w:t>
      </w:r>
      <w:r w:rsidRPr="00C5224B">
        <w:rPr>
          <w:noProof/>
        </w:rPr>
        <w:t>_minus1</w:t>
      </w:r>
      <w:r w:rsidRPr="00C5224B">
        <w:rPr>
          <w:bCs/>
          <w:iCs/>
          <w:noProof/>
        </w:rPr>
        <w:t>[ HighestTid ].</w:t>
      </w:r>
      <w:r w:rsidR="000F0369">
        <w:rPr>
          <w:bCs/>
          <w:iCs/>
          <w:noProof/>
        </w:rPr>
        <w:t xml:space="preserve"> </w:t>
      </w:r>
      <w:r w:rsidR="000F0369">
        <w:rPr>
          <w:bCs/>
          <w:iCs/>
          <w:noProof/>
          <w:highlight w:val="yellow"/>
        </w:rPr>
        <w:t xml:space="preserve">[ Ed. (MH): </w:t>
      </w:r>
      <w:r w:rsidR="000F0369">
        <w:rPr>
          <w:highlight w:val="yellow"/>
        </w:rPr>
        <w:t>This constaint should be made nuh_layer_id specific similarly to the DPB constraints below, i.e. “</w:t>
      </w:r>
      <w:r w:rsidR="000F0369">
        <w:rPr>
          <w:bCs/>
          <w:iCs/>
          <w:noProof/>
          <w:highlight w:val="yellow"/>
        </w:rPr>
        <w:t>sps_max_dec_pic_buffering</w:t>
      </w:r>
      <w:r w:rsidR="000F0369">
        <w:rPr>
          <w:noProof/>
          <w:highlight w:val="yellow"/>
        </w:rPr>
        <w:t>_minus1</w:t>
      </w:r>
      <w:r w:rsidR="000F0369">
        <w:rPr>
          <w:bCs/>
          <w:iCs/>
          <w:noProof/>
          <w:highlight w:val="yellow"/>
        </w:rPr>
        <w:t xml:space="preserve">[ HighestTid ] </w:t>
      </w:r>
      <w:r w:rsidR="000F0369">
        <w:rPr>
          <w:highlight w:val="yellow"/>
        </w:rPr>
        <w:t>of the active SPS (when currLayerId is equal to 0) or the active layer SPS for the value of currLayerId (when currLayerId is not equal to 0).]</w:t>
      </w:r>
    </w:p>
    <w:p w:rsidR="009704A9" w:rsidRPr="00C5224B" w:rsidRDefault="009704A9" w:rsidP="00CA066A">
      <w:pPr>
        <w:numPr>
          <w:ilvl w:val="0"/>
          <w:numId w:val="21"/>
        </w:numPr>
        <w:tabs>
          <w:tab w:val="clear" w:pos="794"/>
          <w:tab w:val="left" w:pos="600"/>
          <w:tab w:val="num" w:pos="2300"/>
        </w:tabs>
        <w:ind w:left="600" w:hanging="300"/>
        <w:rPr>
          <w:bCs/>
          <w:iCs/>
          <w:noProof/>
        </w:rPr>
      </w:pPr>
      <w:r w:rsidRPr="00C5224B">
        <w:rPr>
          <w:bCs/>
          <w:iCs/>
          <w:noProof/>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000C4DDD" w:rsidRPr="00C5224B">
        <w:rPr>
          <w:bCs/>
          <w:iCs/>
          <w:noProof/>
          <w:highlight w:val="yellow"/>
        </w:rPr>
        <w:fldChar w:fldCharType="begin" w:fldLock="1"/>
      </w:r>
      <w:r w:rsidRPr="00C5224B">
        <w:rPr>
          <w:bCs/>
          <w:iCs/>
          <w:noProof/>
        </w:rPr>
        <w:instrText xml:space="preserve"> REF _Ref326744124 \r \h </w:instrText>
      </w:r>
      <w:r w:rsidR="000C4DDD" w:rsidRPr="00C5224B">
        <w:rPr>
          <w:bCs/>
          <w:iCs/>
          <w:noProof/>
          <w:highlight w:val="yellow"/>
        </w:rPr>
      </w:r>
      <w:r w:rsidR="000C4DDD" w:rsidRPr="00C5224B">
        <w:rPr>
          <w:bCs/>
          <w:iCs/>
          <w:noProof/>
          <w:highlight w:val="yellow"/>
        </w:rPr>
        <w:fldChar w:fldCharType="separate"/>
      </w:r>
      <w:r w:rsidRPr="00C5224B">
        <w:rPr>
          <w:bCs/>
          <w:iCs/>
          <w:noProof/>
        </w:rPr>
        <w:t>C.3</w:t>
      </w:r>
      <w:r w:rsidR="000C4DDD" w:rsidRPr="00C5224B">
        <w:rPr>
          <w:bCs/>
          <w:iCs/>
          <w:noProof/>
          <w:highlight w:val="yellow"/>
        </w:rPr>
        <w:fldChar w:fldCharType="end"/>
      </w:r>
      <w:r w:rsidRPr="00C5224B">
        <w:rPr>
          <w:bCs/>
          <w:iCs/>
          <w:noProof/>
        </w:rPr>
        <w:t>.</w:t>
      </w:r>
    </w:p>
    <w:p w:rsidR="009704A9" w:rsidRPr="00C5224B" w:rsidRDefault="009704A9" w:rsidP="00CA066A">
      <w:pPr>
        <w:numPr>
          <w:ilvl w:val="0"/>
          <w:numId w:val="21"/>
        </w:numPr>
        <w:tabs>
          <w:tab w:val="clear" w:pos="794"/>
          <w:tab w:val="left" w:pos="600"/>
          <w:tab w:val="num" w:pos="2300"/>
        </w:tabs>
        <w:ind w:left="600" w:hanging="300"/>
        <w:rPr>
          <w:bCs/>
          <w:iCs/>
          <w:noProof/>
        </w:rPr>
      </w:pPr>
      <w:r w:rsidRPr="00C5224B">
        <w:rPr>
          <w:noProof/>
        </w:rPr>
        <w:t>For each current picture, the value of maxPicOrderCnt − minPicOrderCnt shall be less than MaxPicOrderCntLsb / 2.</w:t>
      </w:r>
    </w:p>
    <w:p w:rsidR="009704A9" w:rsidRPr="00C5224B" w:rsidRDefault="009704A9" w:rsidP="00CA066A">
      <w:pPr>
        <w:numPr>
          <w:ilvl w:val="0"/>
          <w:numId w:val="21"/>
        </w:numPr>
        <w:tabs>
          <w:tab w:val="clear" w:pos="794"/>
          <w:tab w:val="left" w:pos="600"/>
          <w:tab w:val="num" w:pos="2300"/>
        </w:tabs>
        <w:ind w:left="600" w:hanging="300"/>
        <w:rPr>
          <w:bCs/>
          <w:iCs/>
          <w:noProof/>
        </w:rPr>
      </w:pPr>
      <w:r w:rsidRPr="00C5224B">
        <w:rPr>
          <w:bCs/>
          <w:iCs/>
          <w:noProof/>
        </w:rPr>
        <w:t xml:space="preserve">The value of </w:t>
      </w:r>
      <w:r w:rsidRPr="00C5224B">
        <w:rPr>
          <w:noProof/>
        </w:rPr>
        <w:t>DpbOutputInterval[</w:t>
      </w:r>
      <w:r w:rsidRPr="00C5224B">
        <w:rPr>
          <w:bCs/>
          <w:iCs/>
          <w:noProof/>
        </w:rPr>
        <w:t> n ] as given by Equation </w:t>
      </w:r>
      <w:r w:rsidR="00AB6740">
        <w:fldChar w:fldCharType="begin" w:fldLock="1"/>
      </w:r>
      <w:r w:rsidR="00AB6740">
        <w:instrText xml:space="preserve"> REF DeltaTo \h  \* MERGEFORMAT </w:instrText>
      </w:r>
      <w:r w:rsidR="00AB6740">
        <w:fldChar w:fldCharType="separate"/>
      </w:r>
      <w:r w:rsidRPr="00C5224B">
        <w:rPr>
          <w:noProof/>
          <w:szCs w:val="22"/>
        </w:rPr>
        <w:t>C</w:t>
      </w:r>
      <w:r w:rsidRPr="00C5224B">
        <w:rPr>
          <w:noProof/>
          <w:szCs w:val="22"/>
        </w:rPr>
        <w:noBreakHyphen/>
        <w:t>17</w:t>
      </w:r>
      <w:r w:rsidR="00AB6740">
        <w:fldChar w:fldCharType="end"/>
      </w:r>
      <w:r w:rsidRPr="00C5224B">
        <w:rPr>
          <w:bCs/>
          <w:iCs/>
          <w:noProof/>
        </w:rPr>
        <w:t>, which is the difference between the output time of a</w:t>
      </w:r>
      <w:r w:rsidRPr="0017388C">
        <w:rPr>
          <w:bCs/>
          <w:iCs/>
          <w:noProof/>
          <w:highlight w:val="cyan"/>
        </w:rPr>
        <w:t>n access uint</w:t>
      </w:r>
      <w:r w:rsidRPr="00C5224B">
        <w:rPr>
          <w:bCs/>
          <w:iCs/>
          <w:noProof/>
        </w:rPr>
        <w:t xml:space="preserve"> and that of the first </w:t>
      </w:r>
      <w:r w:rsidRPr="0017388C">
        <w:rPr>
          <w:bCs/>
          <w:iCs/>
          <w:noProof/>
          <w:highlight w:val="cyan"/>
        </w:rPr>
        <w:t>access unit</w:t>
      </w:r>
      <w:r w:rsidRPr="00C5224B">
        <w:rPr>
          <w:bCs/>
          <w:iCs/>
          <w:noProof/>
        </w:rPr>
        <w:t xml:space="preserve"> following it in output order and having PicOutputFlag equal to 1, shall satisfy the constraint expressed in subclause </w:t>
      </w:r>
      <w:r w:rsidR="000C4DDD" w:rsidRPr="00C5224B">
        <w:rPr>
          <w:bCs/>
          <w:iCs/>
          <w:noProof/>
          <w:highlight w:val="yellow"/>
        </w:rPr>
        <w:fldChar w:fldCharType="begin" w:fldLock="1"/>
      </w:r>
      <w:r w:rsidRPr="00C5224B">
        <w:rPr>
          <w:bCs/>
          <w:iCs/>
          <w:noProof/>
        </w:rPr>
        <w:instrText xml:space="preserve"> REF _Ref317174705 \r \h </w:instrText>
      </w:r>
      <w:r w:rsidR="000C4DDD" w:rsidRPr="00C5224B">
        <w:rPr>
          <w:bCs/>
          <w:iCs/>
          <w:noProof/>
          <w:highlight w:val="yellow"/>
        </w:rPr>
      </w:r>
      <w:r w:rsidR="000C4DDD" w:rsidRPr="00C5224B">
        <w:rPr>
          <w:bCs/>
          <w:iCs/>
          <w:noProof/>
          <w:highlight w:val="yellow"/>
        </w:rPr>
        <w:fldChar w:fldCharType="separate"/>
      </w:r>
      <w:r w:rsidRPr="00C5224B">
        <w:rPr>
          <w:bCs/>
          <w:iCs/>
          <w:noProof/>
        </w:rPr>
        <w:t>A.4.1</w:t>
      </w:r>
      <w:r w:rsidR="000C4DDD" w:rsidRPr="00C5224B">
        <w:rPr>
          <w:bCs/>
          <w:iCs/>
          <w:noProof/>
          <w:highlight w:val="yellow"/>
        </w:rPr>
        <w:fldChar w:fldCharType="end"/>
      </w:r>
      <w:r w:rsidRPr="00C5224B">
        <w:rPr>
          <w:bCs/>
          <w:iCs/>
          <w:noProof/>
        </w:rPr>
        <w:t xml:space="preserve"> for the profile, tier and level specified in the bitstream</w:t>
      </w:r>
      <w:r w:rsidRPr="00C5224B">
        <w:rPr>
          <w:noProof/>
        </w:rPr>
        <w:t xml:space="preserve"> using the decoding process specified in clauses </w:t>
      </w:r>
      <w:r w:rsidR="000C4DDD" w:rsidRPr="00C5224B">
        <w:rPr>
          <w:noProof/>
        </w:rPr>
        <w:fldChar w:fldCharType="begin" w:fldLock="1"/>
      </w:r>
      <w:r w:rsidRPr="00C5224B">
        <w:rPr>
          <w:noProof/>
        </w:rPr>
        <w:instrText xml:space="preserve"> REF _Ref20133850 \r \h </w:instrText>
      </w:r>
      <w:r w:rsidR="000C4DDD" w:rsidRPr="00C5224B">
        <w:rPr>
          <w:noProof/>
        </w:rPr>
      </w:r>
      <w:r w:rsidR="000C4DDD" w:rsidRPr="00C5224B">
        <w:rPr>
          <w:noProof/>
        </w:rPr>
        <w:fldChar w:fldCharType="separate"/>
      </w:r>
      <w:r w:rsidRPr="00C5224B">
        <w:rPr>
          <w:noProof/>
        </w:rPr>
        <w:t>2</w:t>
      </w:r>
      <w:r w:rsidR="000C4DDD" w:rsidRPr="00C5224B">
        <w:rPr>
          <w:noProof/>
        </w:rPr>
        <w:fldChar w:fldCharType="end"/>
      </w:r>
      <w:r w:rsidRPr="00C5224B">
        <w:rPr>
          <w:noProof/>
        </w:rPr>
        <w:t xml:space="preserve"> through </w:t>
      </w:r>
      <w:r w:rsidR="000C4DDD" w:rsidRPr="00C5224B">
        <w:rPr>
          <w:noProof/>
        </w:rPr>
        <w:fldChar w:fldCharType="begin" w:fldLock="1"/>
      </w:r>
      <w:r w:rsidRPr="00C5224B">
        <w:rPr>
          <w:noProof/>
        </w:rPr>
        <w:instrText xml:space="preserve"> REF _Ref170892294 \r \h </w:instrText>
      </w:r>
      <w:r w:rsidR="000C4DDD" w:rsidRPr="00C5224B">
        <w:rPr>
          <w:noProof/>
        </w:rPr>
      </w:r>
      <w:r w:rsidR="000C4DDD" w:rsidRPr="00C5224B">
        <w:rPr>
          <w:noProof/>
        </w:rPr>
        <w:fldChar w:fldCharType="separate"/>
      </w:r>
      <w:r w:rsidRPr="00C5224B">
        <w:rPr>
          <w:noProof/>
        </w:rPr>
        <w:t>10</w:t>
      </w:r>
      <w:r w:rsidR="000C4DDD" w:rsidRPr="00C5224B">
        <w:rPr>
          <w:noProof/>
        </w:rPr>
        <w:fldChar w:fldCharType="end"/>
      </w:r>
      <w:r w:rsidRPr="00C5224B">
        <w:rPr>
          <w:bCs/>
          <w:iCs/>
          <w:noProof/>
        </w:rPr>
        <w:t>.</w:t>
      </w:r>
      <w:r w:rsidR="000F0369">
        <w:rPr>
          <w:bCs/>
          <w:iCs/>
          <w:noProof/>
        </w:rPr>
        <w:t xml:space="preserve"> </w:t>
      </w:r>
      <w:r w:rsidR="000F0369">
        <w:rPr>
          <w:bCs/>
          <w:iCs/>
          <w:noProof/>
          <w:highlight w:val="yellow"/>
        </w:rPr>
        <w:t xml:space="preserve">[ Ed. (MH): </w:t>
      </w:r>
      <w:r w:rsidR="000F0369">
        <w:rPr>
          <w:highlight w:val="yellow"/>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9704A9" w:rsidRPr="00C5224B" w:rsidRDefault="009704A9" w:rsidP="00CA066A">
      <w:pPr>
        <w:numPr>
          <w:ilvl w:val="0"/>
          <w:numId w:val="21"/>
        </w:numPr>
        <w:tabs>
          <w:tab w:val="clear" w:pos="794"/>
          <w:tab w:val="left" w:pos="600"/>
          <w:tab w:val="num" w:pos="2300"/>
        </w:tabs>
        <w:ind w:left="600" w:hanging="300"/>
        <w:rPr>
          <w:bCs/>
          <w:iCs/>
          <w:noProof/>
        </w:rPr>
      </w:pPr>
      <w:r w:rsidRPr="00C5224B">
        <w:rPr>
          <w:bCs/>
          <w:iCs/>
          <w:noProof/>
        </w:rPr>
        <w:t xml:space="preserve">For each current picture, when </w:t>
      </w:r>
      <w:r w:rsidRPr="00C5224B">
        <w:rPr>
          <w:noProof/>
        </w:rPr>
        <w:t>sub_pic_cpb_params_in_pic_timing_sei_flag</w:t>
      </w:r>
      <w:r w:rsidRPr="00C5224B">
        <w:rPr>
          <w:bCs/>
          <w:iCs/>
          <w:noProof/>
        </w:rPr>
        <w:t xml:space="preserve"> is equal to 1, let tmpCpbRemovalDelaySum be derived as follows:</w:t>
      </w:r>
    </w:p>
    <w:p w:rsidR="009704A9" w:rsidRPr="00C5224B" w:rsidRDefault="009704A9" w:rsidP="009704A9">
      <w:pPr>
        <w:tabs>
          <w:tab w:val="clear" w:pos="1191"/>
          <w:tab w:val="clear" w:pos="1985"/>
          <w:tab w:val="center" w:pos="4849"/>
          <w:tab w:val="right" w:pos="9696"/>
        </w:tabs>
        <w:ind w:left="1224"/>
        <w:jc w:val="left"/>
        <w:rPr>
          <w:bCs/>
          <w:iCs/>
          <w:noProof/>
        </w:rPr>
      </w:pPr>
      <w:r w:rsidRPr="00C5224B">
        <w:rPr>
          <w:bCs/>
          <w:iCs/>
          <w:noProof/>
        </w:rPr>
        <w:t>tmpCpbRemovalDelaySum = 0</w:t>
      </w:r>
      <w:r w:rsidRPr="00C5224B">
        <w:rPr>
          <w:bCs/>
          <w:iCs/>
          <w:noProof/>
        </w:rPr>
        <w:br/>
        <w:t>for( i = 0; i &lt; num_decoding_units_minus1; i++ )</w:t>
      </w:r>
      <w:r w:rsidRPr="00C5224B">
        <w:rPr>
          <w:bCs/>
          <w:iCs/>
          <w:noProof/>
        </w:rPr>
        <w:tab/>
      </w:r>
      <w:r w:rsidR="000F0369" w:rsidRPr="00841AE6">
        <w:rPr>
          <w:noProof/>
          <w:highlight w:val="yellow"/>
          <w:lang w:eastAsia="ko-KR"/>
        </w:rPr>
        <w:t>(</w:t>
      </w:r>
      <w:r w:rsidR="000F0369">
        <w:rPr>
          <w:noProof/>
          <w:highlight w:val="yellow"/>
          <w:lang w:eastAsia="ko-KR"/>
        </w:rPr>
        <w:t>F</w:t>
      </w:r>
      <w:r w:rsidR="000F0369" w:rsidRPr="00841AE6">
        <w:rPr>
          <w:noProof/>
          <w:highlight w:val="yellow"/>
        </w:rPr>
        <w:noBreakHyphen/>
      </w:r>
      <w:r w:rsidR="000F0369" w:rsidRPr="00841AE6">
        <w:rPr>
          <w:noProof/>
          <w:highlight w:val="yellow"/>
        </w:rPr>
        <w:fldChar w:fldCharType="begin"/>
      </w:r>
      <w:r w:rsidR="000F0369" w:rsidRPr="00841AE6">
        <w:rPr>
          <w:noProof/>
          <w:highlight w:val="yellow"/>
        </w:rPr>
        <w:instrText xml:space="preserve"> SEQ Equation \* ARABIC </w:instrText>
      </w:r>
      <w:r w:rsidR="000F0369" w:rsidRPr="00841AE6">
        <w:rPr>
          <w:noProof/>
          <w:highlight w:val="yellow"/>
        </w:rPr>
        <w:fldChar w:fldCharType="separate"/>
      </w:r>
      <w:r w:rsidR="00732B9F">
        <w:rPr>
          <w:noProof/>
          <w:highlight w:val="yellow"/>
        </w:rPr>
        <w:t>13</w:t>
      </w:r>
      <w:r w:rsidR="000F0369" w:rsidRPr="00841AE6">
        <w:rPr>
          <w:noProof/>
          <w:highlight w:val="yellow"/>
        </w:rPr>
        <w:fldChar w:fldCharType="end"/>
      </w:r>
      <w:r w:rsidR="000F0369" w:rsidRPr="00841AE6">
        <w:rPr>
          <w:noProof/>
          <w:highlight w:val="yellow"/>
          <w:lang w:eastAsia="ko-KR"/>
        </w:rPr>
        <w:t>)</w:t>
      </w:r>
      <w:r w:rsidRPr="00C5224B">
        <w:rPr>
          <w:bCs/>
          <w:iCs/>
          <w:noProof/>
        </w:rPr>
        <w:br/>
      </w:r>
      <w:r w:rsidRPr="00C5224B">
        <w:rPr>
          <w:bCs/>
          <w:iCs/>
          <w:noProof/>
        </w:rPr>
        <w:tab/>
        <w:t>tmpCpbRemovalDelaySum  +=  du_cpb_removal_delay_increment_minus1[ i ] + 1</w:t>
      </w:r>
    </w:p>
    <w:p w:rsidR="009704A9" w:rsidRPr="00C5224B" w:rsidRDefault="009704A9" w:rsidP="009704A9">
      <w:pPr>
        <w:tabs>
          <w:tab w:val="clear" w:pos="1191"/>
          <w:tab w:val="clear" w:pos="1985"/>
          <w:tab w:val="center" w:pos="4849"/>
          <w:tab w:val="right" w:pos="9696"/>
        </w:tabs>
        <w:ind w:left="630"/>
        <w:jc w:val="left"/>
        <w:rPr>
          <w:bCs/>
          <w:iCs/>
          <w:noProof/>
        </w:rPr>
      </w:pPr>
      <w:r w:rsidRPr="00C5224B">
        <w:rPr>
          <w:bCs/>
          <w:iCs/>
          <w:noProof/>
        </w:rPr>
        <w:t>The value of ClockSubTick * tmpCpbRemovalDelaySum shall be equal to the difference between the nominal CPB removal time of the current access unit and the nominal CPB removal time of the first decoding unit in the current access unit in decoding order.</w:t>
      </w:r>
    </w:p>
    <w:p w:rsidR="005C4C1E" w:rsidRPr="000F06F5" w:rsidRDefault="000C4DDD" w:rsidP="00CA066A">
      <w:pPr>
        <w:pStyle w:val="Annex3"/>
        <w:numPr>
          <w:ilvl w:val="2"/>
          <w:numId w:val="41"/>
        </w:numPr>
        <w:tabs>
          <w:tab w:val="clear" w:pos="1440"/>
        </w:tabs>
        <w:textAlignment w:val="auto"/>
        <w:rPr>
          <w:lang w:val="en-CA"/>
        </w:rPr>
      </w:pPr>
      <w:bookmarkStart w:id="1602" w:name="_Toc357439267"/>
      <w:bookmarkStart w:id="1603" w:name="_Toc356824292"/>
      <w:bookmarkStart w:id="1604" w:name="_Toc356148100"/>
      <w:bookmarkStart w:id="1605" w:name="_Toc348629422"/>
      <w:bookmarkStart w:id="1606" w:name="_Toc351367651"/>
      <w:bookmarkStart w:id="1607" w:name="_Toc361327437"/>
      <w:r w:rsidRPr="00D643C9">
        <w:t>Decoder conformance</w:t>
      </w:r>
      <w:bookmarkEnd w:id="1602"/>
      <w:bookmarkEnd w:id="1603"/>
      <w:bookmarkEnd w:id="1604"/>
      <w:bookmarkEnd w:id="1605"/>
      <w:bookmarkEnd w:id="1606"/>
      <w:bookmarkEnd w:id="1607"/>
    </w:p>
    <w:p w:rsidR="005C4C1E" w:rsidRPr="001533A7" w:rsidRDefault="00401387" w:rsidP="000F06F5">
      <w:pPr>
        <w:pStyle w:val="Annex4"/>
      </w:pPr>
      <w:bookmarkStart w:id="1608" w:name="_Toc357439268"/>
      <w:bookmarkStart w:id="1609" w:name="_Toc356824293"/>
      <w:bookmarkStart w:id="1610" w:name="_Toc356148101"/>
      <w:bookmarkStart w:id="1611" w:name="_Toc348629423"/>
      <w:bookmarkStart w:id="1612" w:name="_Toc351367652"/>
      <w:bookmarkStart w:id="1613" w:name="_Toc361327438"/>
      <w:r w:rsidRPr="001533A7">
        <w:t>General</w:t>
      </w:r>
      <w:bookmarkEnd w:id="1608"/>
      <w:bookmarkEnd w:id="1609"/>
      <w:bookmarkEnd w:id="1610"/>
      <w:bookmarkEnd w:id="1611"/>
      <w:bookmarkEnd w:id="1612"/>
      <w:bookmarkEnd w:id="1613"/>
      <w:r w:rsidRPr="001533A7">
        <w:t xml:space="preserve"> </w:t>
      </w:r>
    </w:p>
    <w:p w:rsidR="00D0665A" w:rsidRPr="000F06F5" w:rsidRDefault="00D0665A" w:rsidP="00D0665A">
      <w:pPr>
        <w:pStyle w:val="3N"/>
        <w:rPr>
          <w:lang w:val="en-CA"/>
        </w:rPr>
      </w:pPr>
      <w:r w:rsidRPr="000F06F5">
        <w:rPr>
          <w:lang w:val="en-CA"/>
        </w:rPr>
        <w:t xml:space="preserve">The specifications in subclause </w:t>
      </w:r>
      <w:r w:rsidRPr="000F06F5">
        <w:rPr>
          <w:highlight w:val="yellow"/>
          <w:lang w:val="en-CA"/>
        </w:rPr>
        <w:t>C.5.1</w:t>
      </w:r>
      <w:r w:rsidRPr="000F06F5">
        <w:rPr>
          <w:lang w:val="en-CA"/>
        </w:rPr>
        <w:t xml:space="preserve"> apply.</w:t>
      </w:r>
    </w:p>
    <w:p w:rsidR="005C4C1E" w:rsidRPr="001533A7" w:rsidRDefault="00D0665A" w:rsidP="000F06F5">
      <w:pPr>
        <w:pStyle w:val="Annex4"/>
      </w:pPr>
      <w:bookmarkStart w:id="1614" w:name="_Toc357439269"/>
      <w:bookmarkStart w:id="1615" w:name="_Toc356824294"/>
      <w:bookmarkStart w:id="1616" w:name="_Toc356148102"/>
      <w:bookmarkStart w:id="1617" w:name="_Toc348629424"/>
      <w:bookmarkStart w:id="1618" w:name="_Toc351367653"/>
      <w:bookmarkStart w:id="1619" w:name="_Toc361327439"/>
      <w:r w:rsidRPr="001533A7">
        <w:t>Operation of the output order DPB</w:t>
      </w:r>
      <w:bookmarkEnd w:id="1614"/>
      <w:bookmarkEnd w:id="1615"/>
      <w:bookmarkEnd w:id="1616"/>
      <w:bookmarkEnd w:id="1617"/>
      <w:bookmarkEnd w:id="1618"/>
      <w:bookmarkEnd w:id="1619"/>
    </w:p>
    <w:p w:rsidR="00401387" w:rsidRPr="001533A7" w:rsidRDefault="00401387" w:rsidP="000F06F5">
      <w:pPr>
        <w:pStyle w:val="Annex5"/>
        <w:ind w:left="2232"/>
      </w:pPr>
      <w:r w:rsidRPr="001533A7">
        <w:t>General</w:t>
      </w:r>
    </w:p>
    <w:p w:rsidR="00D0665A" w:rsidRPr="000F06F5" w:rsidRDefault="00D0665A" w:rsidP="00D0665A">
      <w:pPr>
        <w:rPr>
          <w:lang w:val="en-CA"/>
        </w:rPr>
      </w:pPr>
      <w:r w:rsidRPr="000F06F5">
        <w:rPr>
          <w:lang w:val="en-CA"/>
        </w:rPr>
        <w:t>The decoded picture buffer contains picture storage buffers.</w:t>
      </w:r>
      <w:r w:rsidR="001546E3" w:rsidRPr="000F06F5">
        <w:rPr>
          <w:lang w:val="en-CA"/>
        </w:rPr>
        <w:t xml:space="preserve"> </w:t>
      </w:r>
      <w:r w:rsidR="001546E3" w:rsidRPr="000F06F5">
        <w:rPr>
          <w:highlight w:val="cyan"/>
          <w:lang w:val="en-CA"/>
        </w:rPr>
        <w:t xml:space="preserve">The number of picture storage buffers for nuh_layer_id equal to 0 is derived from the active </w:t>
      </w:r>
      <w:r w:rsidR="00DC2377" w:rsidRPr="000F06F5">
        <w:rPr>
          <w:highlight w:val="cyan"/>
          <w:lang w:val="en-CA"/>
        </w:rPr>
        <w:t>SPS</w:t>
      </w:r>
      <w:r w:rsidR="001546E3" w:rsidRPr="000F06F5">
        <w:rPr>
          <w:highlight w:val="cyan"/>
          <w:lang w:val="en-CA"/>
        </w:rPr>
        <w:t xml:space="preserve">. The number of picture storage buffers for each non-zero nuh_layer_id value is derived from the active layer </w:t>
      </w:r>
      <w:r w:rsidR="00DC2377" w:rsidRPr="000F06F5">
        <w:rPr>
          <w:highlight w:val="cyan"/>
          <w:lang w:val="en-CA"/>
        </w:rPr>
        <w:t>SPS</w:t>
      </w:r>
      <w:r w:rsidR="001546E3" w:rsidRPr="000F06F5">
        <w:rPr>
          <w:highlight w:val="cyan"/>
          <w:lang w:val="en-CA"/>
        </w:rPr>
        <w:t xml:space="preserve"> for that non-zero nuh_layer_id value.</w:t>
      </w:r>
      <w:r w:rsidR="001546E3" w:rsidRPr="000F06F5">
        <w:rPr>
          <w:lang w:val="en-CA"/>
        </w:rPr>
        <w:t xml:space="preserve"> </w:t>
      </w:r>
      <w:r w:rsidRPr="000F06F5">
        <w:rPr>
          <w:lang w:val="en-CA"/>
        </w:rPr>
        <w:t xml:space="preserve">Each of the picture storage buffers contains a decoded picture that is marked as "used for reference" or is held for future output. </w:t>
      </w:r>
      <w:r w:rsidR="0068793D" w:rsidRPr="000F06F5">
        <w:rPr>
          <w:lang w:val="en-CA"/>
        </w:rPr>
        <w:t xml:space="preserve">The process for output and removal of </w:t>
      </w:r>
      <w:r w:rsidR="0068793D" w:rsidRPr="000F06F5">
        <w:rPr>
          <w:lang w:val="en-CA"/>
        </w:rPr>
        <w:lastRenderedPageBreak/>
        <w:t xml:space="preserve">pictures from the DPB as specified in subclause </w:t>
      </w:r>
      <w:r w:rsidR="00AB6740">
        <w:fldChar w:fldCharType="begin" w:fldLock="1"/>
      </w:r>
      <w:r w:rsidR="00AB6740">
        <w:instrText xml:space="preserve"> REF _Ref348384607 \r \h  \* MERGEFORMAT </w:instrText>
      </w:r>
      <w:r w:rsidR="00AB6740">
        <w:fldChar w:fldCharType="separate"/>
      </w:r>
      <w:r w:rsidR="00C6730C" w:rsidRPr="007B133E">
        <w:rPr>
          <w:highlight w:val="yellow"/>
          <w:lang w:val="en-CA"/>
        </w:rPr>
        <w:t>F.13.5.2.2</w:t>
      </w:r>
      <w:r w:rsidR="00AB6740">
        <w:fldChar w:fldCharType="end"/>
      </w:r>
      <w:r w:rsidR="0068793D" w:rsidRPr="000F06F5">
        <w:rPr>
          <w:lang w:val="en-CA"/>
        </w:rPr>
        <w:t xml:space="preserve"> is invoked, followed by the invocation of the process for picture decoding, marking, additional bumping, and storage as specified in subclause </w:t>
      </w:r>
      <w:r w:rsidR="00AB6740">
        <w:fldChar w:fldCharType="begin" w:fldLock="1"/>
      </w:r>
      <w:r w:rsidR="00AB6740">
        <w:instrText xml:space="preserve"> REF _Ref348384681 \r \h  \* MERGEFORMAT </w:instrText>
      </w:r>
      <w:r w:rsidR="00AB6740">
        <w:fldChar w:fldCharType="separate"/>
      </w:r>
      <w:r w:rsidR="00C6730C" w:rsidRPr="007B133E">
        <w:rPr>
          <w:highlight w:val="yellow"/>
          <w:lang w:val="en-CA"/>
        </w:rPr>
        <w:t>F.13.5.2.3</w:t>
      </w:r>
      <w:r w:rsidR="00AB6740">
        <w:fldChar w:fldCharType="end"/>
      </w:r>
      <w:r w:rsidR="00C6730C" w:rsidRPr="0068793D">
        <w:rPr>
          <w:lang w:val="en-CA"/>
        </w:rPr>
        <w:t>.</w:t>
      </w:r>
      <w:r w:rsidR="0068793D" w:rsidRPr="000F06F5">
        <w:rPr>
          <w:lang w:val="en-CA"/>
        </w:rPr>
        <w:t xml:space="preserve"> The "bumping" process is specified in subclause </w:t>
      </w:r>
      <w:r w:rsidR="00AB6740">
        <w:fldChar w:fldCharType="begin" w:fldLock="1"/>
      </w:r>
      <w:r w:rsidR="00AB6740">
        <w:instrText xml:space="preserve"> REF _Ref348384728 \r \h  \* MERGEFORMAT </w:instrText>
      </w:r>
      <w:r w:rsidR="00AB6740">
        <w:fldChar w:fldCharType="separate"/>
      </w:r>
      <w:r w:rsidR="00C6730C" w:rsidRPr="007B133E">
        <w:rPr>
          <w:highlight w:val="yellow"/>
          <w:lang w:val="en-CA"/>
        </w:rPr>
        <w:t>F.13.5.2.4</w:t>
      </w:r>
      <w:r w:rsidR="00AB6740">
        <w:fldChar w:fldCharType="end"/>
      </w:r>
      <w:r w:rsidR="0068793D" w:rsidRPr="000F06F5">
        <w:rPr>
          <w:lang w:val="en-CA"/>
        </w:rPr>
        <w:t xml:space="preserve"> and is invoked as specified in subclauses </w:t>
      </w:r>
      <w:r w:rsidR="00AB6740">
        <w:fldChar w:fldCharType="begin" w:fldLock="1"/>
      </w:r>
      <w:r w:rsidR="00AB6740">
        <w:instrText xml:space="preserve"> REF _Ref348384607 \r \h  \* MERGEFORMAT </w:instrText>
      </w:r>
      <w:r w:rsidR="00AB6740">
        <w:fldChar w:fldCharType="separate"/>
      </w:r>
      <w:r w:rsidR="00C6730C" w:rsidRPr="007B133E">
        <w:rPr>
          <w:highlight w:val="yellow"/>
          <w:lang w:val="en-CA"/>
        </w:rPr>
        <w:t>F.13.5.2.2</w:t>
      </w:r>
      <w:r w:rsidR="00AB6740">
        <w:fldChar w:fldCharType="end"/>
      </w:r>
      <w:r w:rsidR="0068793D" w:rsidRPr="000F06F5">
        <w:rPr>
          <w:lang w:val="en-CA"/>
        </w:rPr>
        <w:t xml:space="preserve"> and </w:t>
      </w:r>
      <w:r w:rsidR="00AB6740">
        <w:fldChar w:fldCharType="begin" w:fldLock="1"/>
      </w:r>
      <w:r w:rsidR="00AB6740">
        <w:instrText xml:space="preserve"> REF _Ref348384681 \r \h  \* MERGEFORMAT </w:instrText>
      </w:r>
      <w:r w:rsidR="00AB6740">
        <w:fldChar w:fldCharType="separate"/>
      </w:r>
      <w:r w:rsidR="00280FDB" w:rsidRPr="000F06F5">
        <w:rPr>
          <w:highlight w:val="yellow"/>
          <w:lang w:val="en-CA"/>
        </w:rPr>
        <w:t>F.13.5.2.3</w:t>
      </w:r>
      <w:r w:rsidR="00AB6740">
        <w:fldChar w:fldCharType="end"/>
      </w:r>
      <w:r w:rsidR="0068793D" w:rsidRPr="000F06F5">
        <w:rPr>
          <w:lang w:val="en-CA"/>
        </w:rPr>
        <w:t>.</w:t>
      </w:r>
    </w:p>
    <w:p w:rsidR="0011790F" w:rsidRPr="008E14A4" w:rsidRDefault="0011790F" w:rsidP="00D0665A">
      <w:r>
        <w:t xml:space="preserve">Let picture n be the coded picture or decoded picture of the access unit n for a </w:t>
      </w:r>
      <w:r w:rsidR="00AC1D79">
        <w:t>particular</w:t>
      </w:r>
      <w:r w:rsidR="00522443">
        <w:t xml:space="preserve"> value of </w:t>
      </w:r>
      <w:r>
        <w:t>nu</w:t>
      </w:r>
      <w:r w:rsidR="00F21C0F">
        <w:t>h</w:t>
      </w:r>
      <w:r>
        <w:t>_layer_id</w:t>
      </w:r>
      <w:r w:rsidR="00631679">
        <w:t xml:space="preserve">, wherein n is a non-negative integer number. </w:t>
      </w:r>
    </w:p>
    <w:p w:rsidR="00D0665A" w:rsidRPr="001533A7" w:rsidRDefault="00D0665A" w:rsidP="000F06F5">
      <w:pPr>
        <w:pStyle w:val="Annex5"/>
        <w:ind w:left="2232"/>
      </w:pPr>
      <w:bookmarkStart w:id="1620" w:name="_Ref348384607"/>
      <w:r w:rsidRPr="001533A7">
        <w:t>Output and removal of pictures from the DPB</w:t>
      </w:r>
      <w:bookmarkEnd w:id="1620"/>
    </w:p>
    <w:p w:rsidR="00D0665A" w:rsidRPr="000F06F5" w:rsidRDefault="00D0665A" w:rsidP="00D0665A">
      <w:pPr>
        <w:rPr>
          <w:lang w:val="en-CA"/>
        </w:rPr>
      </w:pPr>
      <w:r w:rsidRPr="000F06F5">
        <w:rPr>
          <w:lang w:val="en-CA"/>
        </w:rPr>
        <w:t xml:space="preserve">The output and removal of pictures from the DPB before </w:t>
      </w:r>
      <w:r w:rsidR="00401387" w:rsidRPr="000F06F5">
        <w:rPr>
          <w:lang w:val="en-CA"/>
        </w:rPr>
        <w:t xml:space="preserve">the </w:t>
      </w:r>
      <w:r w:rsidRPr="000F06F5">
        <w:rPr>
          <w:lang w:val="en-CA"/>
        </w:rPr>
        <w:t>decoding of the current picture (but after parsing the slice header of the first slice of the current picture) happens instantaneously when the first decoding unit of the current picture is removed from the CPB and proceeds as follows</w:t>
      </w:r>
      <w:r w:rsidR="00F92A25" w:rsidRPr="000F06F5">
        <w:rPr>
          <w:lang w:val="en-CA"/>
        </w:rPr>
        <w:t>:</w:t>
      </w:r>
    </w:p>
    <w:p w:rsidR="00D0665A" w:rsidRPr="000F06F5" w:rsidRDefault="00D0665A" w:rsidP="00D0665A">
      <w:pPr>
        <w:tabs>
          <w:tab w:val="clear" w:pos="794"/>
          <w:tab w:val="left" w:pos="400"/>
        </w:tabs>
        <w:ind w:left="400" w:hanging="400"/>
        <w:rPr>
          <w:lang w:val="en-CA"/>
        </w:rPr>
      </w:pPr>
      <w:r w:rsidRPr="000F06F5">
        <w:rPr>
          <w:lang w:val="en-CA"/>
        </w:rPr>
        <w:t xml:space="preserve">The decoding process for </w:t>
      </w:r>
      <w:r w:rsidR="00991AB2" w:rsidRPr="000F06F5">
        <w:rPr>
          <w:lang w:val="en-CA"/>
        </w:rPr>
        <w:t>RPS</w:t>
      </w:r>
      <w:r w:rsidRPr="000F06F5">
        <w:rPr>
          <w:lang w:val="en-CA"/>
        </w:rPr>
        <w:t xml:space="preserve"> as specified in subclause </w:t>
      </w:r>
      <w:r w:rsidR="00220CE4" w:rsidRPr="000F06F5">
        <w:rPr>
          <w:highlight w:val="yellow"/>
          <w:lang w:val="en-CA"/>
        </w:rPr>
        <w:t>8.3.2</w:t>
      </w:r>
      <w:r w:rsidRPr="000F06F5">
        <w:rPr>
          <w:lang w:val="en-CA"/>
        </w:rPr>
        <w:t xml:space="preserve"> is invoked.</w:t>
      </w:r>
      <w:r w:rsidR="00850A82">
        <w:t xml:space="preserve"> </w:t>
      </w:r>
      <w:r w:rsidR="00850A82" w:rsidRPr="007257FE">
        <w:rPr>
          <w:highlight w:val="yellow"/>
        </w:rPr>
        <w:t xml:space="preserve">[Ed. (CY): </w:t>
      </w:r>
      <w:r w:rsidR="007D558D" w:rsidRPr="007257FE">
        <w:rPr>
          <w:highlight w:val="yellow"/>
        </w:rPr>
        <w:t>confirm if subclause F.8.3.2 is needed to mark only the pictures with the same value of nu</w:t>
      </w:r>
      <w:r w:rsidR="00F21C0F" w:rsidRPr="007257FE">
        <w:rPr>
          <w:highlight w:val="yellow"/>
        </w:rPr>
        <w:t>h</w:t>
      </w:r>
      <w:r w:rsidR="007D558D" w:rsidRPr="007257FE">
        <w:rPr>
          <w:highlight w:val="yellow"/>
        </w:rPr>
        <w:t>_layer_id</w:t>
      </w:r>
      <w:r w:rsidR="005063C6" w:rsidRPr="007257FE">
        <w:rPr>
          <w:highlight w:val="yellow"/>
        </w:rPr>
        <w:t>.</w:t>
      </w:r>
      <w:r w:rsidR="00850A82" w:rsidRPr="007257FE">
        <w:rPr>
          <w:highlight w:val="yellow"/>
        </w:rPr>
        <w:t>]</w:t>
      </w:r>
    </w:p>
    <w:p w:rsidR="00D0665A" w:rsidRPr="000F06F5" w:rsidRDefault="00D0665A" w:rsidP="00D0665A">
      <w:pPr>
        <w:tabs>
          <w:tab w:val="clear" w:pos="794"/>
          <w:tab w:val="left" w:pos="400"/>
        </w:tabs>
        <w:ind w:left="400" w:hanging="400"/>
        <w:rPr>
          <w:lang w:val="en-CA"/>
        </w:rPr>
      </w:pPr>
      <w:r w:rsidRPr="000F06F5">
        <w:rPr>
          <w:lang w:val="en-CA"/>
        </w:rPr>
        <w:t>–</w:t>
      </w:r>
      <w:r w:rsidRPr="000F06F5">
        <w:rPr>
          <w:lang w:val="en-CA"/>
        </w:rPr>
        <w:tab/>
        <w:t xml:space="preserve">If the current picture is an </w:t>
      </w:r>
      <w:r w:rsidR="00027058" w:rsidRPr="000F06F5">
        <w:rPr>
          <w:lang w:val="en-CA"/>
        </w:rPr>
        <w:t xml:space="preserve">IRAP </w:t>
      </w:r>
      <w:r w:rsidRPr="000F06F5">
        <w:rPr>
          <w:lang w:val="en-CA"/>
        </w:rPr>
        <w:t xml:space="preserve">picture </w:t>
      </w:r>
      <w:r w:rsidR="00027058" w:rsidRPr="000F06F5">
        <w:rPr>
          <w:lang w:val="en-CA"/>
        </w:rPr>
        <w:t xml:space="preserve">with NoRaslOutputFlag equal to 1 </w:t>
      </w:r>
      <w:r w:rsidR="00027058" w:rsidRPr="000F06F5">
        <w:rPr>
          <w:highlight w:val="cyan"/>
          <w:lang w:val="en-CA"/>
        </w:rPr>
        <w:t xml:space="preserve">and </w:t>
      </w:r>
      <w:r w:rsidRPr="000F06F5">
        <w:rPr>
          <w:highlight w:val="cyan"/>
          <w:lang w:val="en-CA"/>
        </w:rPr>
        <w:t>with nuh_layer_id equal to 0</w:t>
      </w:r>
      <w:r w:rsidR="002D1EB0" w:rsidRPr="000F06F5">
        <w:rPr>
          <w:lang w:val="en-CA"/>
        </w:rPr>
        <w:t xml:space="preserve"> that is not picture 0</w:t>
      </w:r>
      <w:r w:rsidRPr="000F06F5">
        <w:rPr>
          <w:lang w:val="en-CA"/>
        </w:rPr>
        <w:t xml:space="preserve">, the following </w:t>
      </w:r>
      <w:r w:rsidR="002D1EB0" w:rsidRPr="000F06F5">
        <w:rPr>
          <w:lang w:val="en-CA"/>
        </w:rPr>
        <w:t xml:space="preserve">ordered steps are </w:t>
      </w:r>
      <w:r w:rsidRPr="000F06F5">
        <w:rPr>
          <w:lang w:val="en-CA"/>
        </w:rPr>
        <w:t>applie</w:t>
      </w:r>
      <w:r w:rsidR="002D1EB0" w:rsidRPr="000F06F5">
        <w:rPr>
          <w:lang w:val="en-CA"/>
        </w:rPr>
        <w:t>d:</w:t>
      </w:r>
    </w:p>
    <w:p w:rsidR="002D1EB0" w:rsidRPr="008E14A4" w:rsidRDefault="002D1EB0" w:rsidP="002D1EB0">
      <w:pPr>
        <w:ind w:left="806" w:hanging="403"/>
      </w:pPr>
      <w:r w:rsidRPr="008E14A4">
        <w:t>1.</w:t>
      </w:r>
      <w:r w:rsidRPr="008E14A4">
        <w:tab/>
        <w:t>The variable NoOutputOfPriorPicsFlag is derived for the decoder under test as follows:</w:t>
      </w:r>
    </w:p>
    <w:p w:rsidR="002D1EB0" w:rsidRPr="008E14A4" w:rsidRDefault="002D1EB0" w:rsidP="002D1EB0">
      <w:pPr>
        <w:tabs>
          <w:tab w:val="clear" w:pos="794"/>
          <w:tab w:val="left" w:pos="400"/>
        </w:tabs>
        <w:ind w:left="1206" w:hanging="400"/>
      </w:pPr>
      <w:r w:rsidRPr="008E14A4">
        <w:t>–</w:t>
      </w:r>
      <w:r w:rsidRPr="008E14A4">
        <w:tab/>
        <w:t>If the current picture is a CRA picture, NoOutputOfPriorPicsFlag is set equal to 1 (regardless of the value of no_output_of_prior_pics_flag).</w:t>
      </w:r>
    </w:p>
    <w:p w:rsidR="002D1EB0" w:rsidRPr="008E14A4" w:rsidRDefault="002D1EB0" w:rsidP="002D1EB0">
      <w:pPr>
        <w:tabs>
          <w:tab w:val="clear" w:pos="794"/>
          <w:tab w:val="left" w:pos="400"/>
        </w:tabs>
        <w:ind w:left="1206" w:hanging="400"/>
      </w:pPr>
      <w:r w:rsidRPr="008E14A4">
        <w:t>–</w:t>
      </w:r>
      <w:r w:rsidRPr="008E14A4">
        <w:tab/>
        <w:t>Otherwise, if the value of pic_width_in_luma_samples, pic_height_in_luma_samples, or sps_max_dec_pic_buffering_minus1[ HighestTid ] derived from the active SPS is different from the value of pic_width_in_luma_samples, pic_height_in_luma_samples, or sps_max_dec_pic_buffering_minus1[ HighestTid ], respectively, derived from the SPS active for the preceding picture, NoOutputOfPriorPicsFlag may (but should not) be set to 1 by the decoder under test, regardless of the value of no_output_of_prior_pics_flag.</w:t>
      </w:r>
    </w:p>
    <w:p w:rsidR="002D1EB0" w:rsidRPr="008E14A4" w:rsidRDefault="002D1EB0" w:rsidP="002D1EB0">
      <w:pPr>
        <w:pStyle w:val="Note1"/>
        <w:ind w:left="1612"/>
      </w:pPr>
      <w:r w:rsidRPr="008E14A4">
        <w:t>NOTE – Although setting NoOutputOfPriorPicsFlag equal to no_output_of_prior_pics_flag is preferred under these conditions, the decoder under test is allowed to set NoOutputOfPriorPicsFlag to 1 in this case.</w:t>
      </w:r>
    </w:p>
    <w:p w:rsidR="002D1EB0" w:rsidRPr="008E14A4" w:rsidRDefault="002D1EB0" w:rsidP="002D1EB0">
      <w:pPr>
        <w:tabs>
          <w:tab w:val="clear" w:pos="794"/>
          <w:tab w:val="left" w:pos="400"/>
        </w:tabs>
        <w:ind w:left="1206" w:hanging="400"/>
      </w:pPr>
      <w:r w:rsidRPr="008E14A4">
        <w:t>–</w:t>
      </w:r>
      <w:r w:rsidRPr="008E14A4">
        <w:tab/>
        <w:t>Otherwise, NoOutputOfPriorPicsFlag is set equal to no_output_of_prior_pics_flag.</w:t>
      </w:r>
    </w:p>
    <w:p w:rsidR="002D1EB0" w:rsidRPr="008E14A4" w:rsidRDefault="002D1EB0" w:rsidP="002D1EB0">
      <w:pPr>
        <w:ind w:left="806" w:hanging="403"/>
      </w:pPr>
      <w:r w:rsidRPr="008E14A4">
        <w:t>2.</w:t>
      </w:r>
      <w:r w:rsidRPr="008E14A4">
        <w:tab/>
        <w:t>The value of NoOutputOfPriorPicsFlag derived for the decoder under test is applied for the HRD as follows:</w:t>
      </w:r>
    </w:p>
    <w:p w:rsidR="00F92A25" w:rsidRPr="008E14A4" w:rsidRDefault="002D1EB0" w:rsidP="002D1EB0">
      <w:pPr>
        <w:tabs>
          <w:tab w:val="clear" w:pos="794"/>
          <w:tab w:val="left" w:pos="400"/>
        </w:tabs>
        <w:ind w:left="1206" w:hanging="400"/>
      </w:pPr>
      <w:r w:rsidRPr="008E14A4">
        <w:t>–</w:t>
      </w:r>
      <w:r w:rsidRPr="008E14A4">
        <w:tab/>
      </w:r>
      <w:r w:rsidR="007C3815" w:rsidRPr="008E14A4">
        <w:t xml:space="preserve">If </w:t>
      </w:r>
      <w:r w:rsidRPr="008E14A4">
        <w:t>NoOutputOfPriorPicsFlag is equal to 1, all picture storage buffers in the DPB are emptied without output of the pictures they contain, and the DPB fullness is set equal to 0.</w:t>
      </w:r>
    </w:p>
    <w:p w:rsidR="002D1EB0" w:rsidRPr="008E14A4" w:rsidRDefault="00F92A25" w:rsidP="002D1EB0">
      <w:pPr>
        <w:tabs>
          <w:tab w:val="clear" w:pos="794"/>
          <w:tab w:val="left" w:pos="400"/>
        </w:tabs>
        <w:ind w:left="1206" w:hanging="400"/>
      </w:pPr>
      <w:r w:rsidRPr="008E14A4">
        <w:t>–</w:t>
      </w:r>
      <w:r w:rsidRPr="008E14A4">
        <w:tab/>
        <w:t xml:space="preserve">Otherwise (NoOutputOfPriorPicsFlag </w:t>
      </w:r>
      <w:r w:rsidRPr="000F06F5">
        <w:rPr>
          <w:lang w:val="en-CA"/>
        </w:rPr>
        <w:t>is equal to 0), all picture storage buffers  containing a picture that is marked as "not needed for output" and "unused for reference" are emptied (without output), and all non-empty picture storage buffers in the DPB are emptied by repeatedly invoking the "bumping" process specified in subclause </w:t>
      </w:r>
      <w:r w:rsidR="00AB6740">
        <w:fldChar w:fldCharType="begin" w:fldLock="1"/>
      </w:r>
      <w:r w:rsidR="00AB6740">
        <w:instrText xml:space="preserve"> REF _Ref348384728 \r \h  \* MERGEFORMAT </w:instrText>
      </w:r>
      <w:r w:rsidR="00AB6740">
        <w:fldChar w:fldCharType="separate"/>
      </w:r>
      <w:r w:rsidR="00280FDB" w:rsidRPr="000F06F5">
        <w:rPr>
          <w:highlight w:val="yellow"/>
          <w:lang w:val="en-CA"/>
        </w:rPr>
        <w:t>F.13.5.2.4</w:t>
      </w:r>
      <w:r w:rsidR="00AB6740">
        <w:fldChar w:fldCharType="end"/>
      </w:r>
      <w:r w:rsidRPr="008E14A4">
        <w:t>, and the DPB fullness is set equal to 0.</w:t>
      </w:r>
    </w:p>
    <w:p w:rsidR="00D0665A" w:rsidRPr="000F06F5" w:rsidRDefault="00D0665A" w:rsidP="00D0665A">
      <w:pPr>
        <w:tabs>
          <w:tab w:val="clear" w:pos="794"/>
          <w:tab w:val="left" w:pos="400"/>
        </w:tabs>
        <w:ind w:left="400" w:hanging="400"/>
        <w:rPr>
          <w:lang w:val="en-CA"/>
        </w:rPr>
      </w:pPr>
      <w:r w:rsidRPr="000F06F5">
        <w:rPr>
          <w:lang w:val="en-CA"/>
        </w:rPr>
        <w:t>–</w:t>
      </w:r>
      <w:r w:rsidRPr="000F06F5">
        <w:rPr>
          <w:lang w:val="en-CA"/>
        </w:rPr>
        <w:tab/>
        <w:t>Otherwise (the current picture is not an I</w:t>
      </w:r>
      <w:r w:rsidR="002234CC" w:rsidRPr="000F06F5">
        <w:rPr>
          <w:lang w:val="en-CA"/>
        </w:rPr>
        <w:t>RAP</w:t>
      </w:r>
      <w:r w:rsidRPr="000F06F5">
        <w:rPr>
          <w:lang w:val="en-CA"/>
        </w:rPr>
        <w:t xml:space="preserve"> picture </w:t>
      </w:r>
      <w:r w:rsidR="002234CC" w:rsidRPr="000F06F5">
        <w:rPr>
          <w:lang w:val="en-CA"/>
        </w:rPr>
        <w:t xml:space="preserve">with NoRaslOutputFlag equal to </w:t>
      </w:r>
      <w:r w:rsidR="00C54958" w:rsidRPr="000F06F5">
        <w:rPr>
          <w:lang w:val="en-CA"/>
        </w:rPr>
        <w:t xml:space="preserve">1 </w:t>
      </w:r>
      <w:r w:rsidR="00E663B3">
        <w:rPr>
          <w:highlight w:val="cyan"/>
        </w:rPr>
        <w:t>or</w:t>
      </w:r>
      <w:r w:rsidR="00E663B3" w:rsidRPr="000F06F5">
        <w:rPr>
          <w:highlight w:val="cyan"/>
          <w:lang w:val="en-CA"/>
        </w:rPr>
        <w:t xml:space="preserve"> </w:t>
      </w:r>
      <w:r w:rsidRPr="000F06F5">
        <w:rPr>
          <w:highlight w:val="cyan"/>
          <w:lang w:val="en-CA"/>
        </w:rPr>
        <w:t>with nuh_layer_id</w:t>
      </w:r>
      <w:r w:rsidRPr="008E14A4">
        <w:rPr>
          <w:highlight w:val="cyan"/>
        </w:rPr>
        <w:t xml:space="preserve"> </w:t>
      </w:r>
      <w:r w:rsidR="00E663B3">
        <w:rPr>
          <w:highlight w:val="cyan"/>
        </w:rPr>
        <w:t>not</w:t>
      </w:r>
      <w:r w:rsidR="00E663B3" w:rsidRPr="000F06F5">
        <w:rPr>
          <w:highlight w:val="cyan"/>
          <w:lang w:val="en-CA"/>
        </w:rPr>
        <w:t xml:space="preserve"> </w:t>
      </w:r>
      <w:r w:rsidRPr="000F06F5">
        <w:rPr>
          <w:highlight w:val="cyan"/>
          <w:lang w:val="en-CA"/>
        </w:rPr>
        <w:t>equal to 0</w:t>
      </w:r>
      <w:r w:rsidRPr="000F06F5">
        <w:rPr>
          <w:lang w:val="en-CA"/>
        </w:rPr>
        <w:t xml:space="preserve">), </w:t>
      </w:r>
      <w:r w:rsidR="002D1EB0" w:rsidRPr="000F06F5">
        <w:rPr>
          <w:lang w:val="en-CA"/>
        </w:rPr>
        <w:t xml:space="preserve">all </w:t>
      </w:r>
      <w:r w:rsidRPr="000F06F5">
        <w:rPr>
          <w:lang w:val="en-CA"/>
        </w:rPr>
        <w:t>picture storage buffers containing a picture which are marked as "not needed for output" and "unused for reference" are emptied (without output)</w:t>
      </w:r>
      <w:r w:rsidR="00CD1DFE" w:rsidRPr="000F06F5">
        <w:rPr>
          <w:lang w:val="en-CA"/>
        </w:rPr>
        <w:t xml:space="preserve">. </w:t>
      </w:r>
      <w:r w:rsidR="002D1EB0" w:rsidRPr="008E14A4">
        <w:t xml:space="preserve">For each picture storage buffer that is emptied, the DPB fullness is decremented by one. </w:t>
      </w:r>
      <w:r w:rsidR="00CD1DFE" w:rsidRPr="000F06F5">
        <w:rPr>
          <w:highlight w:val="cyan"/>
          <w:lang w:val="en-CA"/>
        </w:rPr>
        <w:t xml:space="preserve">The variable currLayerId is set equal to nuh_layer_id of the current decoded picture and </w:t>
      </w:r>
      <w:r w:rsidR="00CD1DFE" w:rsidRPr="000F06F5">
        <w:rPr>
          <w:lang w:val="en-CA"/>
        </w:rPr>
        <w:t>w</w:t>
      </w:r>
      <w:r w:rsidRPr="000F06F5">
        <w:rPr>
          <w:lang w:val="en-CA"/>
        </w:rPr>
        <w:t>hen one or more of the following conditions are true, the "bumping" process specified in subclause </w:t>
      </w:r>
      <w:r w:rsidR="00AB6740">
        <w:fldChar w:fldCharType="begin" w:fldLock="1"/>
      </w:r>
      <w:r w:rsidR="00AB6740">
        <w:instrText xml:space="preserve"> REF _Ref348384728 \r \h  \* MERGEFORMAT </w:instrText>
      </w:r>
      <w:r w:rsidR="00AB6740">
        <w:fldChar w:fldCharType="separate"/>
      </w:r>
      <w:r w:rsidR="00C6730C" w:rsidRPr="007B133E">
        <w:rPr>
          <w:highlight w:val="yellow"/>
          <w:lang w:val="en-CA"/>
        </w:rPr>
        <w:t>F.13.5.2.4</w:t>
      </w:r>
      <w:r w:rsidR="00AB6740">
        <w:fldChar w:fldCharType="end"/>
      </w:r>
      <w:r w:rsidRPr="000F06F5">
        <w:rPr>
          <w:lang w:val="en-CA"/>
        </w:rPr>
        <w:t xml:space="preserve"> is invoked repeatedly </w:t>
      </w:r>
      <w:r w:rsidR="002D1EB0" w:rsidRPr="008E14A4">
        <w:t xml:space="preserve">while further decrementing the DPB fullness by one for each additional picture storage buffer that is emptied, </w:t>
      </w:r>
      <w:r w:rsidRPr="000F06F5">
        <w:rPr>
          <w:lang w:val="en-CA"/>
        </w:rPr>
        <w:t xml:space="preserve">until </w:t>
      </w:r>
      <w:r w:rsidR="000A0002" w:rsidRPr="000F06F5">
        <w:rPr>
          <w:lang w:val="en-CA"/>
        </w:rPr>
        <w:t>none of the following conditions are true</w:t>
      </w:r>
      <w:r w:rsidR="00F92A25" w:rsidRPr="000F06F5">
        <w:rPr>
          <w:lang w:val="en-CA"/>
        </w:rPr>
        <w:t xml:space="preserve">: </w:t>
      </w:r>
    </w:p>
    <w:p w:rsidR="00D0665A" w:rsidRPr="000F06F5" w:rsidRDefault="002234CC" w:rsidP="002234CC">
      <w:pPr>
        <w:tabs>
          <w:tab w:val="clear" w:pos="794"/>
          <w:tab w:val="left" w:pos="400"/>
        </w:tabs>
        <w:ind w:left="760" w:hanging="400"/>
        <w:rPr>
          <w:lang w:val="en-CA"/>
        </w:rPr>
      </w:pPr>
      <w:r w:rsidRPr="000F06F5">
        <w:rPr>
          <w:lang w:val="en-CA"/>
        </w:rPr>
        <w:t>–</w:t>
      </w:r>
      <w:r w:rsidRPr="000F06F5">
        <w:rPr>
          <w:lang w:val="en-CA"/>
        </w:rPr>
        <w:tab/>
      </w:r>
      <w:r w:rsidR="00D0665A" w:rsidRPr="000F06F5">
        <w:rPr>
          <w:lang w:val="en-CA"/>
        </w:rPr>
        <w:t xml:space="preserve">The number of pictures </w:t>
      </w:r>
      <w:r w:rsidR="001546E3" w:rsidRPr="000F06F5">
        <w:rPr>
          <w:highlight w:val="cyan"/>
          <w:lang w:val="en-CA"/>
        </w:rPr>
        <w:t xml:space="preserve">with nuh_layer_id </w:t>
      </w:r>
      <w:r w:rsidR="00766103" w:rsidRPr="000F06F5">
        <w:rPr>
          <w:highlight w:val="cyan"/>
          <w:lang w:val="en-CA"/>
        </w:rPr>
        <w:t xml:space="preserve">equal to </w:t>
      </w:r>
      <w:r w:rsidR="00CD1DFE" w:rsidRPr="000F06F5">
        <w:rPr>
          <w:highlight w:val="cyan"/>
          <w:lang w:val="en-CA"/>
        </w:rPr>
        <w:t>currLayerId</w:t>
      </w:r>
      <w:r w:rsidR="001546E3" w:rsidRPr="000F06F5">
        <w:rPr>
          <w:lang w:val="en-CA"/>
        </w:rPr>
        <w:t xml:space="preserve"> </w:t>
      </w:r>
      <w:r w:rsidR="00D0665A" w:rsidRPr="000F06F5">
        <w:rPr>
          <w:lang w:val="en-CA"/>
        </w:rPr>
        <w:t>in the DPB that are marked as "needed for output" is greater than sps_max_num_reorder_pics[ HighestTid</w:t>
      </w:r>
      <w:r w:rsidR="001546E3" w:rsidRPr="000F06F5">
        <w:rPr>
          <w:lang w:val="en-CA"/>
        </w:rPr>
        <w:t xml:space="preserve"> ] </w:t>
      </w:r>
      <w:r w:rsidR="001546E3" w:rsidRPr="000F06F5">
        <w:rPr>
          <w:highlight w:val="cyan"/>
          <w:lang w:val="en-CA"/>
        </w:rPr>
        <w:t xml:space="preserve">from the active </w:t>
      </w:r>
      <w:r w:rsidR="00DC2377" w:rsidRPr="000F06F5">
        <w:rPr>
          <w:highlight w:val="cyan"/>
          <w:lang w:val="en-CA"/>
        </w:rPr>
        <w:t>SPS</w:t>
      </w:r>
      <w:r w:rsidR="001546E3" w:rsidRPr="000F06F5">
        <w:rPr>
          <w:highlight w:val="cyan"/>
          <w:lang w:val="en-CA"/>
        </w:rPr>
        <w:t xml:space="preserve"> (when </w:t>
      </w:r>
      <w:r w:rsidR="00CD1DFE" w:rsidRPr="000F06F5">
        <w:rPr>
          <w:highlight w:val="cyan"/>
          <w:lang w:val="en-CA"/>
        </w:rPr>
        <w:t>currLayerId</w:t>
      </w:r>
      <w:r w:rsidR="001546E3" w:rsidRPr="000F06F5">
        <w:rPr>
          <w:highlight w:val="cyan"/>
          <w:lang w:val="en-CA"/>
        </w:rPr>
        <w:t xml:space="preserve"> is equal to 0) or from the active layer </w:t>
      </w:r>
      <w:r w:rsidR="00DC2377" w:rsidRPr="000F06F5">
        <w:rPr>
          <w:highlight w:val="cyan"/>
          <w:lang w:val="en-CA"/>
        </w:rPr>
        <w:t>SPS</w:t>
      </w:r>
      <w:r w:rsidR="001546E3" w:rsidRPr="000F06F5">
        <w:rPr>
          <w:highlight w:val="cyan"/>
          <w:lang w:val="en-CA"/>
        </w:rPr>
        <w:t xml:space="preserve"> for </w:t>
      </w:r>
      <w:r w:rsidR="00000AFF" w:rsidRPr="000F06F5">
        <w:rPr>
          <w:highlight w:val="cyan"/>
          <w:lang w:val="en-CA"/>
        </w:rPr>
        <w:t xml:space="preserve">the value of </w:t>
      </w:r>
      <w:r w:rsidR="00CD1DFE" w:rsidRPr="000F06F5">
        <w:rPr>
          <w:highlight w:val="cyan"/>
          <w:lang w:val="en-CA"/>
        </w:rPr>
        <w:t>currLayerId</w:t>
      </w:r>
      <w:r w:rsidR="008D15B9">
        <w:rPr>
          <w:highlight w:val="cyan"/>
        </w:rPr>
        <w:t xml:space="preserve"> (when currLayerId is</w:t>
      </w:r>
      <w:r w:rsidR="004E72B2" w:rsidRPr="00A32492">
        <w:rPr>
          <w:highlight w:val="cyan"/>
        </w:rPr>
        <w:t xml:space="preserve"> not equal to 0</w:t>
      </w:r>
      <w:r w:rsidR="008D15B9" w:rsidRPr="008D15B9">
        <w:rPr>
          <w:highlight w:val="cyan"/>
        </w:rPr>
        <w:t>)</w:t>
      </w:r>
      <w:r w:rsidR="001546E3" w:rsidRPr="008E14A4">
        <w:t>.</w:t>
      </w:r>
      <w:r w:rsidR="00E071DA">
        <w:t xml:space="preserve"> </w:t>
      </w:r>
      <w:r w:rsidR="00E071DA" w:rsidRPr="000F06F5">
        <w:rPr>
          <w:highlight w:val="yellow"/>
        </w:rPr>
        <w:t xml:space="preserve">[Ed. (CY): to simplify the </w:t>
      </w:r>
      <w:r w:rsidR="00CA5E1A" w:rsidRPr="000F06F5">
        <w:rPr>
          <w:highlight w:val="yellow"/>
        </w:rPr>
        <w:t>text for extensions</w:t>
      </w:r>
      <w:r w:rsidR="00E071DA" w:rsidRPr="000F06F5">
        <w:rPr>
          <w:highlight w:val="yellow"/>
        </w:rPr>
        <w:t xml:space="preserve">, it is better to use a consistent term of </w:t>
      </w:r>
      <w:r w:rsidR="00E071DA" w:rsidRPr="000F06F5">
        <w:rPr>
          <w:i/>
          <w:highlight w:val="yellow"/>
        </w:rPr>
        <w:t>active SPS</w:t>
      </w:r>
      <w:r w:rsidR="00E071DA" w:rsidRPr="000F06F5">
        <w:rPr>
          <w:highlight w:val="yellow"/>
        </w:rPr>
        <w:t xml:space="preserve"> for </w:t>
      </w:r>
      <w:r w:rsidR="00CA5E1A" w:rsidRPr="000F06F5">
        <w:rPr>
          <w:i/>
          <w:highlight w:val="yellow"/>
        </w:rPr>
        <w:t>“</w:t>
      </w:r>
      <w:r w:rsidR="00E071DA" w:rsidRPr="000F06F5">
        <w:rPr>
          <w:i/>
          <w:highlight w:val="yellow"/>
        </w:rPr>
        <w:t>active SPS</w:t>
      </w:r>
      <w:r w:rsidR="00CA5E1A" w:rsidRPr="000F06F5">
        <w:rPr>
          <w:i/>
          <w:highlight w:val="yellow"/>
        </w:rPr>
        <w:t>”</w:t>
      </w:r>
      <w:r w:rsidR="00E071DA" w:rsidRPr="000F06F5">
        <w:rPr>
          <w:highlight w:val="yellow"/>
        </w:rPr>
        <w:t xml:space="preserve"> and </w:t>
      </w:r>
      <w:r w:rsidR="00CA5E1A" w:rsidRPr="000F06F5">
        <w:rPr>
          <w:i/>
          <w:highlight w:val="yellow"/>
        </w:rPr>
        <w:t>“</w:t>
      </w:r>
      <w:r w:rsidR="00E071DA" w:rsidRPr="000F06F5">
        <w:rPr>
          <w:i/>
          <w:highlight w:val="yellow"/>
        </w:rPr>
        <w:t>active layer SPS</w:t>
      </w:r>
      <w:r w:rsidR="00CA5E1A" w:rsidRPr="000F06F5">
        <w:rPr>
          <w:i/>
          <w:highlight w:val="yellow"/>
        </w:rPr>
        <w:t>”</w:t>
      </w:r>
      <w:r w:rsidR="00E071DA" w:rsidRPr="000F06F5">
        <w:rPr>
          <w:highlight w:val="yellow"/>
        </w:rPr>
        <w:t xml:space="preserve">. This </w:t>
      </w:r>
      <w:r w:rsidR="00CA5E1A" w:rsidRPr="000F06F5">
        <w:rPr>
          <w:highlight w:val="yellow"/>
        </w:rPr>
        <w:t>might</w:t>
      </w:r>
      <w:r w:rsidR="00E071DA" w:rsidRPr="000F06F5">
        <w:rPr>
          <w:highlight w:val="yellow"/>
        </w:rPr>
        <w:t xml:space="preserve"> require we editorially modify the version 1 </w:t>
      </w:r>
      <w:r w:rsidR="00CA5E1A" w:rsidRPr="000F06F5">
        <w:rPr>
          <w:highlight w:val="yellow"/>
        </w:rPr>
        <w:t xml:space="preserve">spec., </w:t>
      </w:r>
      <w:r w:rsidR="00E071DA" w:rsidRPr="000F06F5">
        <w:rPr>
          <w:highlight w:val="yellow"/>
        </w:rPr>
        <w:t xml:space="preserve">specifying only one active SPS is allowed </w:t>
      </w:r>
      <w:r w:rsidR="00E071DA" w:rsidRPr="000F06F5">
        <w:rPr>
          <w:i/>
          <w:highlight w:val="yellow"/>
        </w:rPr>
        <w:t>for nuh_layer_id equal to 0</w:t>
      </w:r>
      <w:r w:rsidR="00CA5E1A" w:rsidRPr="000F06F5">
        <w:rPr>
          <w:highlight w:val="yellow"/>
        </w:rPr>
        <w:t xml:space="preserve"> of a coded video sequence</w:t>
      </w:r>
      <w:r w:rsidR="00E071DA" w:rsidRPr="000F06F5">
        <w:rPr>
          <w:highlight w:val="yellow"/>
        </w:rPr>
        <w:t>.</w:t>
      </w:r>
      <w:r w:rsidR="00B20317" w:rsidRPr="000F06F5">
        <w:rPr>
          <w:highlight w:val="yellow"/>
        </w:rPr>
        <w:t xml:space="preserve"> Similar change may be done for PPS.</w:t>
      </w:r>
      <w:r w:rsidR="00E071DA" w:rsidRPr="000F06F5">
        <w:rPr>
          <w:highlight w:val="yellow"/>
        </w:rPr>
        <w:t>]</w:t>
      </w:r>
    </w:p>
    <w:p w:rsidR="000A0002" w:rsidRPr="008E14A4" w:rsidRDefault="002234CC" w:rsidP="002234CC">
      <w:pPr>
        <w:tabs>
          <w:tab w:val="clear" w:pos="794"/>
          <w:tab w:val="left" w:pos="400"/>
        </w:tabs>
        <w:ind w:left="760" w:hanging="400"/>
      </w:pPr>
      <w:r w:rsidRPr="000F06F5">
        <w:rPr>
          <w:lang w:val="en-CA"/>
        </w:rPr>
        <w:t>–</w:t>
      </w:r>
      <w:r w:rsidRPr="000F06F5">
        <w:rPr>
          <w:lang w:val="en-CA"/>
        </w:rPr>
        <w:tab/>
      </w:r>
      <w:r w:rsidRPr="008E14A4">
        <w:t>sps_max_latency_</w:t>
      </w:r>
      <w:r w:rsidRPr="000F06F5">
        <w:rPr>
          <w:lang w:val="en-CA"/>
        </w:rPr>
        <w:t>increase</w:t>
      </w:r>
      <w:r w:rsidRPr="008E14A4">
        <w:t xml:space="preserve">_plus1[ HighestTid ] </w:t>
      </w:r>
      <w:r w:rsidR="00B317E9" w:rsidRPr="000F06F5">
        <w:rPr>
          <w:highlight w:val="cyan"/>
          <w:lang w:val="en-CA"/>
        </w:rPr>
        <w:t>of the active SPS (when currLayerId is equal to 0) or the active layer SPS for the value of currLayerId</w:t>
      </w:r>
      <w:r w:rsidR="00B317E9" w:rsidRPr="000F06F5">
        <w:rPr>
          <w:lang w:val="en-CA"/>
        </w:rPr>
        <w:t xml:space="preserve"> </w:t>
      </w:r>
      <w:r w:rsidRPr="008E14A4">
        <w:t>is not equal to 0 and t</w:t>
      </w:r>
      <w:r w:rsidR="000A0002" w:rsidRPr="008E14A4">
        <w:t xml:space="preserve">here is at least one picture </w:t>
      </w:r>
      <w:r w:rsidR="000A0002" w:rsidRPr="000F06F5">
        <w:rPr>
          <w:highlight w:val="cyan"/>
          <w:lang w:val="en-CA"/>
        </w:rPr>
        <w:t xml:space="preserve">with nuh_layer_id </w:t>
      </w:r>
      <w:r w:rsidR="00CD1DFE" w:rsidRPr="000F06F5">
        <w:rPr>
          <w:highlight w:val="cyan"/>
          <w:lang w:val="en-CA"/>
        </w:rPr>
        <w:t>equal to currLayerId</w:t>
      </w:r>
      <w:r w:rsidR="000A0002" w:rsidRPr="008E14A4">
        <w:t xml:space="preserve"> in the DPB that is marked as "needed for output" for which the associated variable PicLatencyCount</w:t>
      </w:r>
      <w:r w:rsidR="00B317E9" w:rsidRPr="008E14A4">
        <w:rPr>
          <w:highlight w:val="cyan"/>
        </w:rPr>
        <w:t>[ currLayerId ]</w:t>
      </w:r>
      <w:r w:rsidR="000A0002" w:rsidRPr="008E14A4">
        <w:t xml:space="preserve"> is greater than or equal to </w:t>
      </w:r>
      <w:r w:rsidRPr="008E14A4">
        <w:t>SpsMaxLatencyPictures</w:t>
      </w:r>
      <w:r w:rsidR="000A0002" w:rsidRPr="008E14A4">
        <w:t>[ HighestTid ]</w:t>
      </w:r>
      <w:r w:rsidR="00FC1B90" w:rsidRPr="008E14A4">
        <w:rPr>
          <w:highlight w:val="cyan"/>
        </w:rPr>
        <w:t xml:space="preserve"> derived </w:t>
      </w:r>
      <w:r w:rsidR="00FC1B90" w:rsidRPr="000F06F5">
        <w:rPr>
          <w:highlight w:val="cyan"/>
          <w:lang w:val="en-CA"/>
        </w:rPr>
        <w:t xml:space="preserve">from the active SPS (when </w:t>
      </w:r>
      <w:r w:rsidR="00CD1DFE" w:rsidRPr="000F06F5">
        <w:rPr>
          <w:highlight w:val="cyan"/>
          <w:lang w:val="en-CA"/>
        </w:rPr>
        <w:t>currLayerId</w:t>
      </w:r>
      <w:r w:rsidR="00FC1B90" w:rsidRPr="000F06F5">
        <w:rPr>
          <w:highlight w:val="cyan"/>
          <w:lang w:val="en-CA"/>
        </w:rPr>
        <w:t xml:space="preserve"> is equal to 0) or from the active layer SPS </w:t>
      </w:r>
      <w:r w:rsidR="00000AFF" w:rsidRPr="000F06F5">
        <w:rPr>
          <w:highlight w:val="cyan"/>
          <w:lang w:val="en-CA"/>
        </w:rPr>
        <w:t>for the value of currLayerId</w:t>
      </w:r>
      <w:r w:rsidR="000A0002" w:rsidRPr="008E14A4">
        <w:t>.</w:t>
      </w:r>
    </w:p>
    <w:p w:rsidR="00D0665A" w:rsidRPr="000F06F5" w:rsidRDefault="002234CC" w:rsidP="002234CC">
      <w:pPr>
        <w:tabs>
          <w:tab w:val="clear" w:pos="794"/>
          <w:tab w:val="left" w:pos="400"/>
        </w:tabs>
        <w:ind w:left="760" w:hanging="400"/>
        <w:rPr>
          <w:lang w:val="en-CA"/>
        </w:rPr>
      </w:pPr>
      <w:r w:rsidRPr="000F06F5">
        <w:rPr>
          <w:lang w:val="en-CA"/>
        </w:rPr>
        <w:t>–</w:t>
      </w:r>
      <w:r w:rsidRPr="000F06F5">
        <w:rPr>
          <w:lang w:val="en-CA"/>
        </w:rPr>
        <w:tab/>
      </w:r>
      <w:r w:rsidR="00D0665A" w:rsidRPr="000F06F5">
        <w:rPr>
          <w:lang w:val="en-CA"/>
        </w:rPr>
        <w:t xml:space="preserve">The number of pictures </w:t>
      </w:r>
      <w:r w:rsidR="001546E3" w:rsidRPr="000F06F5">
        <w:rPr>
          <w:lang w:val="en-CA"/>
        </w:rPr>
        <w:t xml:space="preserve">with </w:t>
      </w:r>
      <w:r w:rsidR="001546E3" w:rsidRPr="000F06F5">
        <w:rPr>
          <w:highlight w:val="cyan"/>
          <w:lang w:val="en-CA"/>
        </w:rPr>
        <w:t xml:space="preserve">nuh_layer_id </w:t>
      </w:r>
      <w:r w:rsidR="003243F4" w:rsidRPr="000F06F5">
        <w:rPr>
          <w:highlight w:val="cyan"/>
          <w:lang w:val="en-CA"/>
        </w:rPr>
        <w:t xml:space="preserve">equal to </w:t>
      </w:r>
      <w:r w:rsidR="00CD1DFE" w:rsidRPr="000F06F5">
        <w:rPr>
          <w:highlight w:val="cyan"/>
          <w:lang w:val="en-CA"/>
        </w:rPr>
        <w:t>currLayerId</w:t>
      </w:r>
      <w:r w:rsidR="001546E3" w:rsidRPr="000F06F5">
        <w:rPr>
          <w:lang w:val="en-CA"/>
        </w:rPr>
        <w:t xml:space="preserve"> </w:t>
      </w:r>
      <w:r w:rsidR="00D0665A" w:rsidRPr="000F06F5">
        <w:rPr>
          <w:lang w:val="en-CA"/>
        </w:rPr>
        <w:t xml:space="preserve">in the DPB is </w:t>
      </w:r>
      <w:r w:rsidR="002C544C" w:rsidRPr="000F06F5">
        <w:rPr>
          <w:lang w:val="en-CA"/>
        </w:rPr>
        <w:t xml:space="preserve">greater than or </w:t>
      </w:r>
      <w:r w:rsidR="00D0665A" w:rsidRPr="000F06F5">
        <w:rPr>
          <w:lang w:val="en-CA"/>
        </w:rPr>
        <w:t>equal to sps_max_dec_pic_buffering</w:t>
      </w:r>
      <w:r w:rsidR="002C544C" w:rsidRPr="000F06F5">
        <w:rPr>
          <w:lang w:val="en-CA"/>
        </w:rPr>
        <w:t>_</w:t>
      </w:r>
      <w:proofErr w:type="gramStart"/>
      <w:r w:rsidR="002C544C" w:rsidRPr="000F06F5">
        <w:rPr>
          <w:lang w:val="en-CA"/>
        </w:rPr>
        <w:t>minus1</w:t>
      </w:r>
      <w:r w:rsidR="00D0665A" w:rsidRPr="000F06F5">
        <w:rPr>
          <w:lang w:val="en-CA"/>
        </w:rPr>
        <w:t>[</w:t>
      </w:r>
      <w:proofErr w:type="gramEnd"/>
      <w:r w:rsidR="00D0665A" w:rsidRPr="000F06F5">
        <w:rPr>
          <w:lang w:val="en-CA"/>
        </w:rPr>
        <w:t> HighestTid ]</w:t>
      </w:r>
      <w:r w:rsidR="002C544C" w:rsidRPr="000F06F5">
        <w:rPr>
          <w:lang w:val="en-CA"/>
        </w:rPr>
        <w:t xml:space="preserve"> + 1</w:t>
      </w:r>
      <w:r w:rsidR="001546E3" w:rsidRPr="000F06F5">
        <w:rPr>
          <w:lang w:val="en-CA"/>
        </w:rPr>
        <w:t xml:space="preserve"> </w:t>
      </w:r>
      <w:r w:rsidR="001546E3" w:rsidRPr="000F06F5">
        <w:rPr>
          <w:highlight w:val="cyan"/>
          <w:lang w:val="en-CA"/>
        </w:rPr>
        <w:t xml:space="preserve">from the active </w:t>
      </w:r>
      <w:r w:rsidR="00DC2377" w:rsidRPr="000F06F5">
        <w:rPr>
          <w:highlight w:val="cyan"/>
          <w:lang w:val="en-CA"/>
        </w:rPr>
        <w:t>SPS</w:t>
      </w:r>
      <w:r w:rsidR="001546E3" w:rsidRPr="000F06F5">
        <w:rPr>
          <w:highlight w:val="cyan"/>
          <w:lang w:val="en-CA"/>
        </w:rPr>
        <w:t xml:space="preserve"> (when </w:t>
      </w:r>
      <w:r w:rsidR="00CD1DFE" w:rsidRPr="000F06F5">
        <w:rPr>
          <w:highlight w:val="cyan"/>
          <w:lang w:val="en-CA"/>
        </w:rPr>
        <w:t>currLayerId</w:t>
      </w:r>
      <w:r w:rsidR="001546E3" w:rsidRPr="000F06F5">
        <w:rPr>
          <w:highlight w:val="cyan"/>
          <w:lang w:val="en-CA"/>
        </w:rPr>
        <w:t xml:space="preserve"> is equal to 0) or from the active layer </w:t>
      </w:r>
      <w:r w:rsidR="00DC2377" w:rsidRPr="000F06F5">
        <w:rPr>
          <w:highlight w:val="cyan"/>
          <w:lang w:val="en-CA"/>
        </w:rPr>
        <w:t>SPS</w:t>
      </w:r>
      <w:r w:rsidR="001546E3" w:rsidRPr="000F06F5">
        <w:rPr>
          <w:highlight w:val="cyan"/>
          <w:lang w:val="en-CA"/>
        </w:rPr>
        <w:t xml:space="preserve"> </w:t>
      </w:r>
      <w:r w:rsidR="00000AFF" w:rsidRPr="000F06F5">
        <w:rPr>
          <w:highlight w:val="cyan"/>
          <w:lang w:val="en-CA"/>
        </w:rPr>
        <w:t xml:space="preserve">for the value of </w:t>
      </w:r>
      <w:r w:rsidR="00CD1DFE" w:rsidRPr="000F06F5">
        <w:rPr>
          <w:highlight w:val="cyan"/>
          <w:lang w:val="en-CA"/>
        </w:rPr>
        <w:t>currLayerId</w:t>
      </w:r>
      <w:r w:rsidR="00D0665A" w:rsidRPr="000F06F5">
        <w:rPr>
          <w:highlight w:val="cyan"/>
          <w:lang w:val="en-CA"/>
        </w:rPr>
        <w:t>.</w:t>
      </w:r>
    </w:p>
    <w:p w:rsidR="00414132" w:rsidRPr="001533A7" w:rsidRDefault="00414132" w:rsidP="000F06F5">
      <w:pPr>
        <w:pStyle w:val="Annex5"/>
        <w:ind w:left="2232"/>
      </w:pPr>
      <w:bookmarkStart w:id="1621" w:name="_Toc77680623"/>
      <w:bookmarkStart w:id="1622" w:name="_Toc118289219"/>
      <w:bookmarkStart w:id="1623" w:name="_Toc226456824"/>
      <w:bookmarkStart w:id="1624" w:name="_Toc248045441"/>
      <w:bookmarkStart w:id="1625" w:name="_Toc256632245"/>
      <w:bookmarkStart w:id="1626" w:name="_Toc317198887"/>
      <w:bookmarkStart w:id="1627" w:name="_Ref343184209"/>
      <w:bookmarkStart w:id="1628" w:name="_Ref347102721"/>
      <w:bookmarkStart w:id="1629" w:name="_Toc347157632"/>
      <w:bookmarkStart w:id="1630" w:name="_Ref348384681"/>
      <w:bookmarkStart w:id="1631" w:name="_Ref345340291"/>
      <w:r w:rsidRPr="001533A7">
        <w:lastRenderedPageBreak/>
        <w:t>Picture decoding</w:t>
      </w:r>
      <w:bookmarkEnd w:id="1621"/>
      <w:bookmarkEnd w:id="1622"/>
      <w:bookmarkEnd w:id="1623"/>
      <w:bookmarkEnd w:id="1624"/>
      <w:bookmarkEnd w:id="1625"/>
      <w:r w:rsidRPr="001533A7">
        <w:t>, marking, additional bumping, and storage</w:t>
      </w:r>
      <w:bookmarkEnd w:id="1626"/>
      <w:bookmarkEnd w:id="1627"/>
      <w:bookmarkEnd w:id="1628"/>
      <w:bookmarkEnd w:id="1629"/>
      <w:bookmarkEnd w:id="1630"/>
    </w:p>
    <w:p w:rsidR="00FC1B90" w:rsidRPr="008E14A4" w:rsidRDefault="00621EF5" w:rsidP="00FC1B90">
      <w:r w:rsidRPr="008E14A4">
        <w:t>The processes specified in this subclause happen</w:t>
      </w:r>
      <w:r w:rsidR="00FC1B90" w:rsidRPr="008E14A4">
        <w:t xml:space="preserve"> instantaneously when the last decoding unit of access unit n containing the current picture is removed from the CPB.</w:t>
      </w:r>
    </w:p>
    <w:p w:rsidR="00E87E7F" w:rsidRPr="008E14A4" w:rsidRDefault="00E87E7F" w:rsidP="00FC1B90">
      <w:r w:rsidRPr="000F06F5">
        <w:rPr>
          <w:highlight w:val="cyan"/>
          <w:lang w:val="en-CA"/>
        </w:rPr>
        <w:t>The variable currLayerId is set equal to nuh_layer_id of the current decoded picture</w:t>
      </w:r>
      <w:r w:rsidRPr="000F06F5">
        <w:rPr>
          <w:lang w:val="en-CA"/>
        </w:rPr>
        <w:t>.</w:t>
      </w:r>
    </w:p>
    <w:p w:rsidR="00FC1B90" w:rsidRPr="008E14A4" w:rsidRDefault="00FC1B90" w:rsidP="00FC1B90">
      <w:r w:rsidRPr="008E14A4">
        <w:t xml:space="preserve">For each picture in the DPB that is marked as "needed for output" </w:t>
      </w:r>
      <w:r w:rsidRPr="008E14A4">
        <w:rPr>
          <w:highlight w:val="cyan"/>
        </w:rPr>
        <w:t xml:space="preserve">and that has </w:t>
      </w:r>
      <w:r w:rsidRPr="000F06F5">
        <w:rPr>
          <w:highlight w:val="cyan"/>
          <w:lang w:val="en-CA"/>
        </w:rPr>
        <w:t xml:space="preserve">a nuh_layer_id value equal to </w:t>
      </w:r>
      <w:r w:rsidR="00E87E7F" w:rsidRPr="000F06F5">
        <w:rPr>
          <w:highlight w:val="cyan"/>
          <w:lang w:val="en-CA"/>
        </w:rPr>
        <w:t>currLayerId</w:t>
      </w:r>
      <w:r w:rsidRPr="008E14A4">
        <w:t>, the associated variable PicLatencyCount</w:t>
      </w:r>
      <w:r w:rsidR="00B317E9" w:rsidRPr="008E14A4">
        <w:rPr>
          <w:highlight w:val="cyan"/>
        </w:rPr>
        <w:t>[ currLayerId ]</w:t>
      </w:r>
      <w:r w:rsidRPr="008E14A4">
        <w:t xml:space="preserve"> is set equal to PicLatencyCount</w:t>
      </w:r>
      <w:r w:rsidR="00B317E9" w:rsidRPr="008E14A4">
        <w:rPr>
          <w:highlight w:val="cyan"/>
        </w:rPr>
        <w:t>[ currLayerId ]</w:t>
      </w:r>
      <w:r w:rsidRPr="008E14A4">
        <w:t> + 1.</w:t>
      </w:r>
    </w:p>
    <w:p w:rsidR="00FC1B90" w:rsidRPr="008E14A4" w:rsidRDefault="00FC1B90" w:rsidP="00FC1B90">
      <w:r w:rsidRPr="008E14A4">
        <w:t>The current picture is considered as decoded after the last decoding unit of the picture is decoded. The current decoded picture is stored in an empty picture storage buffer in the DPB, and the following applies</w:t>
      </w:r>
      <w:r w:rsidR="00621EF5" w:rsidRPr="008E14A4">
        <w:t>:</w:t>
      </w:r>
    </w:p>
    <w:p w:rsidR="00FC1B90" w:rsidRPr="008E14A4" w:rsidRDefault="00FC1B90" w:rsidP="00FC1B90">
      <w:pPr>
        <w:pStyle w:val="enumlev1"/>
        <w:ind w:left="397"/>
      </w:pPr>
      <w:r w:rsidRPr="008E14A4">
        <w:t>–</w:t>
      </w:r>
      <w:r w:rsidRPr="008E14A4">
        <w:tab/>
        <w:t>If the current decoded picture has PicOutputFlag equal to 1, it is marked as "needed for output" and its associated variable PicLatencyCount</w:t>
      </w:r>
      <w:r w:rsidR="00B317E9" w:rsidRPr="008E14A4">
        <w:rPr>
          <w:highlight w:val="cyan"/>
        </w:rPr>
        <w:t>[ currLayerId ]</w:t>
      </w:r>
      <w:r w:rsidRPr="008E14A4">
        <w:t xml:space="preserve"> is set equal to 0.</w:t>
      </w:r>
    </w:p>
    <w:p w:rsidR="00FC1B90" w:rsidRPr="008E14A4" w:rsidRDefault="00FC1B90" w:rsidP="00FC1B90">
      <w:pPr>
        <w:pStyle w:val="enumlev1"/>
        <w:ind w:left="397"/>
      </w:pPr>
      <w:r w:rsidRPr="008E14A4">
        <w:t>–</w:t>
      </w:r>
      <w:r w:rsidRPr="008E14A4">
        <w:tab/>
        <w:t>Otherwise (the current decoded picture has PicOutputFlag equal to 0), it is marked as "not needed for output".</w:t>
      </w:r>
    </w:p>
    <w:p w:rsidR="00FC1B90" w:rsidRPr="008E14A4" w:rsidRDefault="00FC1B90" w:rsidP="00FC1B90">
      <w:r w:rsidRPr="008E14A4">
        <w:t>The current decoded picture is marked as "used for short-term reference".</w:t>
      </w:r>
    </w:p>
    <w:p w:rsidR="00FC1B90" w:rsidRPr="008E14A4" w:rsidRDefault="00FC1B90" w:rsidP="00FC1B90">
      <w:r w:rsidRPr="008E14A4">
        <w:t>When one or more of the following conditions are true, the "bumping" process specified in subclause </w:t>
      </w:r>
      <w:r w:rsidR="00AB6740">
        <w:fldChar w:fldCharType="begin" w:fldLock="1"/>
      </w:r>
      <w:r w:rsidR="00AB6740">
        <w:instrText xml:space="preserve"> REF _Ref345340291 \r \h  \* MERGEFORMAT </w:instrText>
      </w:r>
      <w:r w:rsidR="00AB6740">
        <w:fldChar w:fldCharType="separate"/>
      </w:r>
      <w:r w:rsidR="00C6730C" w:rsidRPr="007B133E">
        <w:rPr>
          <w:highlight w:val="yellow"/>
          <w:lang w:val="en-CA"/>
        </w:rPr>
        <w:t>F.13.5.2.4</w:t>
      </w:r>
      <w:r w:rsidR="00AB6740">
        <w:fldChar w:fldCharType="end"/>
      </w:r>
      <w:r w:rsidRPr="008E14A4">
        <w:t xml:space="preserve"> is invoked repeatedly until none of the following conditions are true</w:t>
      </w:r>
      <w:r w:rsidR="00F92A25" w:rsidRPr="008E14A4">
        <w:t>:</w:t>
      </w:r>
    </w:p>
    <w:p w:rsidR="00FC1B90" w:rsidRPr="008E14A4" w:rsidRDefault="00FC1B90" w:rsidP="00FC1B90">
      <w:pPr>
        <w:pStyle w:val="enumlev1"/>
        <w:ind w:left="397"/>
      </w:pPr>
      <w:r w:rsidRPr="008E14A4">
        <w:t>–</w:t>
      </w:r>
      <w:r w:rsidRPr="008E14A4">
        <w:tab/>
        <w:t xml:space="preserve">The number of pictures </w:t>
      </w:r>
      <w:r w:rsidR="00E87E7F" w:rsidRPr="000F06F5">
        <w:rPr>
          <w:highlight w:val="cyan"/>
          <w:lang w:val="en-CA"/>
        </w:rPr>
        <w:t>with nuh_layer_id equal to currLayerId</w:t>
      </w:r>
      <w:r w:rsidR="00565735" w:rsidRPr="000F06F5">
        <w:rPr>
          <w:lang w:val="en-CA"/>
        </w:rPr>
        <w:t xml:space="preserve"> </w:t>
      </w:r>
      <w:r w:rsidRPr="008E14A4">
        <w:t>in the DPB that are marked as "needed for output" is greater than sps_max_num_reorder_pics[ HighestTid ]</w:t>
      </w:r>
      <w:r w:rsidR="00B66C5A" w:rsidRPr="008E14A4">
        <w:t xml:space="preserve"> </w:t>
      </w:r>
      <w:r w:rsidR="00E87E7F" w:rsidRPr="000F06F5">
        <w:rPr>
          <w:highlight w:val="cyan"/>
          <w:lang w:val="en-CA"/>
        </w:rPr>
        <w:t>from the active SPS (when currLayerId is equal to 0) or from the active layer SPS for the value of currLayerId</w:t>
      </w:r>
      <w:r w:rsidR="00732B9F">
        <w:rPr>
          <w:highlight w:val="cyan"/>
        </w:rPr>
        <w:t>, if not equal to 0</w:t>
      </w:r>
      <w:r w:rsidR="00732B9F" w:rsidRPr="008E14A4">
        <w:rPr>
          <w:highlight w:val="cyan"/>
        </w:rPr>
        <w:t>.</w:t>
      </w:r>
      <w:r w:rsidR="00CD6AE2" w:rsidRPr="000F06F5">
        <w:rPr>
          <w:highlight w:val="cyan"/>
          <w:lang w:val="en-CA"/>
        </w:rPr>
        <w:t>.</w:t>
      </w:r>
    </w:p>
    <w:p w:rsidR="00414132" w:rsidRPr="00D643C9" w:rsidRDefault="00FC1B90" w:rsidP="00B66C5A">
      <w:pPr>
        <w:pStyle w:val="enumlev1"/>
        <w:ind w:left="397"/>
      </w:pPr>
      <w:r w:rsidRPr="008E14A4">
        <w:t>–</w:t>
      </w:r>
      <w:r w:rsidRPr="008E14A4">
        <w:tab/>
        <w:t>sps_max_latency_increase_</w:t>
      </w:r>
      <w:proofErr w:type="gramStart"/>
      <w:r w:rsidRPr="008E14A4">
        <w:t>plus1[</w:t>
      </w:r>
      <w:proofErr w:type="gramEnd"/>
      <w:r w:rsidRPr="008E14A4">
        <w:t xml:space="preserve"> HighestTid ] is not equal to 0 and there is at least one picture </w:t>
      </w:r>
      <w:r w:rsidR="00E87E7F" w:rsidRPr="000F06F5">
        <w:rPr>
          <w:highlight w:val="cyan"/>
          <w:lang w:val="en-CA"/>
        </w:rPr>
        <w:t>with nuh_layer_id equal to currLayerId</w:t>
      </w:r>
      <w:r w:rsidR="009D6C9C" w:rsidRPr="000F06F5">
        <w:rPr>
          <w:lang w:val="en-CA"/>
        </w:rPr>
        <w:t xml:space="preserve"> </w:t>
      </w:r>
      <w:r w:rsidRPr="008E14A4">
        <w:t>in the DPB that is marked as "needed for output" for which the associated variable PicLatencyCount</w:t>
      </w:r>
      <w:r w:rsidR="00B317E9" w:rsidRPr="008E14A4">
        <w:rPr>
          <w:highlight w:val="cyan"/>
        </w:rPr>
        <w:t>[ currLayerId ]</w:t>
      </w:r>
      <w:r w:rsidRPr="008E14A4">
        <w:t xml:space="preserve"> that is greater than or equal to Sps</w:t>
      </w:r>
      <w:r w:rsidRPr="008E14A4">
        <w:rPr>
          <w:szCs w:val="22"/>
        </w:rPr>
        <w:t>MaxLatencyPictures</w:t>
      </w:r>
      <w:r w:rsidRPr="008E14A4">
        <w:t>[ HighestTid ]</w:t>
      </w:r>
      <w:r w:rsidR="009D6C9C" w:rsidRPr="008E14A4">
        <w:t xml:space="preserve"> </w:t>
      </w:r>
      <w:r w:rsidR="00E87E7F" w:rsidRPr="008E14A4">
        <w:rPr>
          <w:highlight w:val="cyan"/>
        </w:rPr>
        <w:t xml:space="preserve">derived </w:t>
      </w:r>
      <w:r w:rsidR="00E87E7F" w:rsidRPr="000F06F5">
        <w:rPr>
          <w:highlight w:val="cyan"/>
          <w:lang w:val="en-CA"/>
        </w:rPr>
        <w:t>from the active SPS (when currLayerId is equal to 0) or from the active layer SPS for the value of currLayerI</w:t>
      </w:r>
      <w:r w:rsidR="004E14C6" w:rsidRPr="000F06F5">
        <w:rPr>
          <w:highlight w:val="cyan"/>
          <w:lang w:val="en-CA"/>
        </w:rPr>
        <w:t>d</w:t>
      </w:r>
      <w:r w:rsidR="001809CD">
        <w:rPr>
          <w:highlight w:val="cyan"/>
        </w:rPr>
        <w:t xml:space="preserve"> (when currLayerId is</w:t>
      </w:r>
      <w:r w:rsidR="004E14C6">
        <w:rPr>
          <w:highlight w:val="cyan"/>
        </w:rPr>
        <w:t xml:space="preserve"> not equal to 0</w:t>
      </w:r>
      <w:r w:rsidR="001809CD">
        <w:rPr>
          <w:highlight w:val="cyan"/>
        </w:rPr>
        <w:t>)</w:t>
      </w:r>
      <w:r w:rsidRPr="008E14A4">
        <w:t>.</w:t>
      </w:r>
    </w:p>
    <w:p w:rsidR="005C4C1E" w:rsidRPr="001533A7" w:rsidRDefault="005C4C1E" w:rsidP="000F06F5">
      <w:pPr>
        <w:pStyle w:val="Annex5"/>
        <w:ind w:left="2232"/>
      </w:pPr>
      <w:bookmarkStart w:id="1632" w:name="_Ref348384728"/>
      <w:r w:rsidRPr="001533A7">
        <w:t>"Bumping" process</w:t>
      </w:r>
      <w:bookmarkEnd w:id="1631"/>
      <w:bookmarkEnd w:id="1632"/>
    </w:p>
    <w:p w:rsidR="001546E3" w:rsidRPr="000F06F5" w:rsidRDefault="001546E3" w:rsidP="001546E3">
      <w:pPr>
        <w:pStyle w:val="enumlev1"/>
        <w:ind w:left="0" w:firstLine="0"/>
        <w:rPr>
          <w:lang w:val="en-CA"/>
        </w:rPr>
      </w:pPr>
      <w:bookmarkStart w:id="1633" w:name="_Toc331259934"/>
      <w:r w:rsidRPr="000F06F5">
        <w:rPr>
          <w:lang w:val="en-CA"/>
        </w:rPr>
        <w:t>The "bumping" process consists of the following ordered steps:</w:t>
      </w:r>
    </w:p>
    <w:p w:rsidR="001546E3" w:rsidRPr="000F06F5" w:rsidRDefault="001546E3" w:rsidP="0026233E">
      <w:pPr>
        <w:numPr>
          <w:ilvl w:val="0"/>
          <w:numId w:val="12"/>
        </w:numPr>
        <w:tabs>
          <w:tab w:val="clear" w:pos="794"/>
          <w:tab w:val="clear" w:pos="1191"/>
          <w:tab w:val="left" w:pos="400"/>
        </w:tabs>
        <w:rPr>
          <w:lang w:val="en-CA"/>
        </w:rPr>
      </w:pPr>
      <w:r w:rsidRPr="000F06F5">
        <w:rPr>
          <w:lang w:val="en-CA"/>
        </w:rPr>
        <w:t>The picture</w:t>
      </w:r>
      <w:r w:rsidR="00754BBD" w:rsidRPr="000F06F5">
        <w:rPr>
          <w:highlight w:val="cyan"/>
          <w:lang w:val="en-CA"/>
        </w:rPr>
        <w:t>s</w:t>
      </w:r>
      <w:r w:rsidRPr="000F06F5">
        <w:rPr>
          <w:lang w:val="en-CA"/>
        </w:rPr>
        <w:t xml:space="preserve"> that </w:t>
      </w:r>
      <w:r w:rsidR="00754BBD" w:rsidRPr="000F06F5">
        <w:rPr>
          <w:highlight w:val="cyan"/>
          <w:lang w:val="en-CA"/>
        </w:rPr>
        <w:t>are</w:t>
      </w:r>
      <w:r w:rsidRPr="000F06F5">
        <w:rPr>
          <w:highlight w:val="cyan"/>
          <w:lang w:val="en-CA"/>
        </w:rPr>
        <w:t xml:space="preserve"> </w:t>
      </w:r>
      <w:r w:rsidRPr="000F06F5">
        <w:rPr>
          <w:lang w:val="en-CA"/>
        </w:rPr>
        <w:t xml:space="preserve">first for output </w:t>
      </w:r>
      <w:r w:rsidR="00E128E3" w:rsidRPr="000F06F5">
        <w:rPr>
          <w:highlight w:val="cyan"/>
          <w:lang w:val="en-CA"/>
        </w:rPr>
        <w:t xml:space="preserve">are </w:t>
      </w:r>
      <w:r w:rsidRPr="000F06F5">
        <w:rPr>
          <w:lang w:val="en-CA"/>
        </w:rPr>
        <w:t>selected as the one</w:t>
      </w:r>
      <w:r w:rsidR="00754BBD" w:rsidRPr="000F06F5">
        <w:rPr>
          <w:highlight w:val="cyan"/>
          <w:lang w:val="en-CA"/>
        </w:rPr>
        <w:t>s</w:t>
      </w:r>
      <w:r w:rsidRPr="000F06F5">
        <w:rPr>
          <w:lang w:val="en-CA"/>
        </w:rPr>
        <w:t xml:space="preserve"> having the smallest value of PicOrderCntVal of all pictures in the DPB marked as "needed for output".</w:t>
      </w:r>
    </w:p>
    <w:p w:rsidR="001546E3" w:rsidRPr="000F06F5" w:rsidRDefault="001546E3" w:rsidP="0026233E">
      <w:pPr>
        <w:numPr>
          <w:ilvl w:val="0"/>
          <w:numId w:val="12"/>
        </w:numPr>
        <w:tabs>
          <w:tab w:val="clear" w:pos="794"/>
          <w:tab w:val="clear" w:pos="1191"/>
          <w:tab w:val="left" w:pos="400"/>
        </w:tabs>
        <w:rPr>
          <w:lang w:val="en-CA"/>
        </w:rPr>
      </w:pPr>
      <w:r w:rsidRPr="000F06F5">
        <w:rPr>
          <w:lang w:val="en-CA"/>
        </w:rPr>
        <w:t>The</w:t>
      </w:r>
      <w:r w:rsidR="00754BBD" w:rsidRPr="000F06F5">
        <w:rPr>
          <w:lang w:val="en-CA"/>
        </w:rPr>
        <w:t>se</w:t>
      </w:r>
      <w:r w:rsidRPr="000F06F5">
        <w:rPr>
          <w:lang w:val="en-CA"/>
        </w:rPr>
        <w:t xml:space="preserve"> picture</w:t>
      </w:r>
      <w:r w:rsidR="00754BBD" w:rsidRPr="000F06F5">
        <w:rPr>
          <w:lang w:val="en-CA"/>
        </w:rPr>
        <w:t>s are</w:t>
      </w:r>
      <w:r w:rsidRPr="000F06F5">
        <w:rPr>
          <w:lang w:val="en-CA"/>
        </w:rPr>
        <w:t xml:space="preserve"> cropped, using the conformance cropping window specified in the active </w:t>
      </w:r>
      <w:r w:rsidR="00DC2377" w:rsidRPr="000F06F5">
        <w:rPr>
          <w:lang w:val="en-CA"/>
        </w:rPr>
        <w:t>SPS</w:t>
      </w:r>
      <w:r w:rsidRPr="000F06F5">
        <w:rPr>
          <w:lang w:val="en-CA"/>
        </w:rPr>
        <w:t xml:space="preserve"> for the picture</w:t>
      </w:r>
      <w:r w:rsidR="00754BBD" w:rsidRPr="000F06F5">
        <w:rPr>
          <w:lang w:val="en-CA"/>
        </w:rPr>
        <w:t xml:space="preserve"> </w:t>
      </w:r>
      <w:r w:rsidR="00754BBD" w:rsidRPr="000F06F5">
        <w:rPr>
          <w:highlight w:val="cyan"/>
          <w:lang w:val="en-CA"/>
        </w:rPr>
        <w:t xml:space="preserve">with nuh_layer_id equal to 0 or in the active layer </w:t>
      </w:r>
      <w:r w:rsidR="00DC2377" w:rsidRPr="000F06F5">
        <w:rPr>
          <w:highlight w:val="cyan"/>
          <w:lang w:val="en-CA"/>
        </w:rPr>
        <w:t>SPS</w:t>
      </w:r>
      <w:r w:rsidR="00754BBD" w:rsidRPr="000F06F5">
        <w:rPr>
          <w:highlight w:val="cyan"/>
          <w:lang w:val="en-CA"/>
        </w:rPr>
        <w:t xml:space="preserve"> for a</w:t>
      </w:r>
      <w:r w:rsidR="00732B9F">
        <w:rPr>
          <w:highlight w:val="cyan"/>
          <w:lang w:val="en-CA"/>
        </w:rPr>
        <w:t xml:space="preserve"> </w:t>
      </w:r>
      <w:r w:rsidR="00732B9F">
        <w:rPr>
          <w:highlight w:val="cyan"/>
        </w:rPr>
        <w:t>non-zero</w:t>
      </w:r>
      <w:r w:rsidR="00754BBD" w:rsidRPr="000F06F5">
        <w:rPr>
          <w:highlight w:val="cyan"/>
          <w:lang w:val="en-CA"/>
        </w:rPr>
        <w:t xml:space="preserve"> nuh_layer_id value equal to that of the picture</w:t>
      </w:r>
      <w:r w:rsidRPr="000F06F5">
        <w:rPr>
          <w:lang w:val="en-CA"/>
        </w:rPr>
        <w:t>, the cropped picture</w:t>
      </w:r>
      <w:r w:rsidR="00754BBD" w:rsidRPr="000F06F5">
        <w:rPr>
          <w:lang w:val="en-CA"/>
        </w:rPr>
        <w:t>s</w:t>
      </w:r>
      <w:r w:rsidRPr="000F06F5">
        <w:rPr>
          <w:lang w:val="en-CA"/>
        </w:rPr>
        <w:t xml:space="preserve"> </w:t>
      </w:r>
      <w:r w:rsidR="00754BBD" w:rsidRPr="000F06F5">
        <w:rPr>
          <w:highlight w:val="cyan"/>
          <w:lang w:val="en-CA"/>
        </w:rPr>
        <w:t>are</w:t>
      </w:r>
      <w:r w:rsidRPr="000F06F5">
        <w:rPr>
          <w:lang w:val="en-CA"/>
        </w:rPr>
        <w:t xml:space="preserve"> output</w:t>
      </w:r>
      <w:r w:rsidR="00754BBD" w:rsidRPr="000F06F5">
        <w:rPr>
          <w:lang w:val="en-CA"/>
        </w:rPr>
        <w:t xml:space="preserve"> </w:t>
      </w:r>
      <w:r w:rsidR="00754BBD" w:rsidRPr="000F06F5">
        <w:rPr>
          <w:highlight w:val="cyan"/>
          <w:lang w:val="en-CA"/>
        </w:rPr>
        <w:t>in ascending order of nuh_layer_id</w:t>
      </w:r>
      <w:r w:rsidRPr="000F06F5">
        <w:rPr>
          <w:lang w:val="en-CA"/>
        </w:rPr>
        <w:t>, and the picture</w:t>
      </w:r>
      <w:r w:rsidR="00754BBD" w:rsidRPr="000F06F5">
        <w:rPr>
          <w:lang w:val="en-CA"/>
        </w:rPr>
        <w:t>s are</w:t>
      </w:r>
      <w:r w:rsidRPr="000F06F5">
        <w:rPr>
          <w:lang w:val="en-CA"/>
        </w:rPr>
        <w:t xml:space="preserve"> marked as "not needed for output".</w:t>
      </w:r>
    </w:p>
    <w:p w:rsidR="001546E3" w:rsidRPr="000F06F5" w:rsidRDefault="00754BBD" w:rsidP="0026233E">
      <w:pPr>
        <w:numPr>
          <w:ilvl w:val="0"/>
          <w:numId w:val="12"/>
        </w:numPr>
        <w:tabs>
          <w:tab w:val="clear" w:pos="794"/>
          <w:tab w:val="clear" w:pos="1191"/>
          <w:tab w:val="left" w:pos="400"/>
        </w:tabs>
        <w:rPr>
          <w:lang w:val="en-CA"/>
        </w:rPr>
      </w:pPr>
      <w:r w:rsidRPr="000F06F5">
        <w:rPr>
          <w:highlight w:val="cyan"/>
          <w:lang w:val="en-CA"/>
        </w:rPr>
        <w:t>Each</w:t>
      </w:r>
      <w:r w:rsidR="001546E3" w:rsidRPr="000F06F5">
        <w:rPr>
          <w:lang w:val="en-CA"/>
        </w:rPr>
        <w:t xml:space="preserve"> picture storage buffer </w:t>
      </w:r>
      <w:r w:rsidRPr="000F06F5">
        <w:rPr>
          <w:lang w:val="en-CA"/>
        </w:rPr>
        <w:t>that contains a picture marked as "unused for reference</w:t>
      </w:r>
      <w:r w:rsidR="00880601" w:rsidRPr="000F06F5">
        <w:rPr>
          <w:lang w:val="en-CA"/>
        </w:rPr>
        <w:t>"</w:t>
      </w:r>
      <w:r w:rsidRPr="000F06F5">
        <w:rPr>
          <w:lang w:val="en-CA"/>
        </w:rPr>
        <w:t xml:space="preserve"> </w:t>
      </w:r>
      <w:r w:rsidRPr="000F06F5">
        <w:rPr>
          <w:highlight w:val="cyan"/>
          <w:lang w:val="en-CA"/>
        </w:rPr>
        <w:t xml:space="preserve">and </w:t>
      </w:r>
      <w:r w:rsidR="001546E3" w:rsidRPr="000F06F5">
        <w:rPr>
          <w:highlight w:val="cyan"/>
          <w:lang w:val="en-CA"/>
        </w:rPr>
        <w:t xml:space="preserve">that included </w:t>
      </w:r>
      <w:r w:rsidRPr="000F06F5">
        <w:rPr>
          <w:highlight w:val="cyan"/>
          <w:lang w:val="en-CA"/>
        </w:rPr>
        <w:t xml:space="preserve">one of </w:t>
      </w:r>
      <w:r w:rsidR="001546E3" w:rsidRPr="000F06F5">
        <w:rPr>
          <w:highlight w:val="cyan"/>
          <w:lang w:val="en-CA"/>
        </w:rPr>
        <w:t>the picture</w:t>
      </w:r>
      <w:r w:rsidRPr="000F06F5">
        <w:rPr>
          <w:highlight w:val="cyan"/>
          <w:lang w:val="en-CA"/>
        </w:rPr>
        <w:t>s</w:t>
      </w:r>
      <w:r w:rsidR="001546E3" w:rsidRPr="000F06F5">
        <w:rPr>
          <w:highlight w:val="cyan"/>
          <w:lang w:val="en-CA"/>
        </w:rPr>
        <w:t xml:space="preserve"> that </w:t>
      </w:r>
      <w:proofErr w:type="gramStart"/>
      <w:r w:rsidR="001546E3" w:rsidRPr="000F06F5">
        <w:rPr>
          <w:highlight w:val="cyan"/>
          <w:lang w:val="en-CA"/>
        </w:rPr>
        <w:t>was</w:t>
      </w:r>
      <w:proofErr w:type="gramEnd"/>
      <w:r w:rsidR="001546E3" w:rsidRPr="000F06F5">
        <w:rPr>
          <w:highlight w:val="cyan"/>
          <w:lang w:val="en-CA"/>
        </w:rPr>
        <w:t xml:space="preserve"> cropped and output</w:t>
      </w:r>
      <w:r w:rsidR="001546E3" w:rsidRPr="000F06F5">
        <w:rPr>
          <w:lang w:val="en-CA"/>
        </w:rPr>
        <w:t xml:space="preserve"> is emptied.</w:t>
      </w:r>
    </w:p>
    <w:p w:rsidR="005C4C1E" w:rsidRPr="000F06F5" w:rsidRDefault="005C4C1E" w:rsidP="00CA066A">
      <w:pPr>
        <w:pStyle w:val="Annex2"/>
        <w:numPr>
          <w:ilvl w:val="1"/>
          <w:numId w:val="41"/>
        </w:numPr>
        <w:rPr>
          <w:lang w:val="en-CA"/>
        </w:rPr>
      </w:pPr>
      <w:bookmarkStart w:id="1634" w:name="_Ref348357799"/>
      <w:bookmarkStart w:id="1635" w:name="_Toc357439270"/>
      <w:bookmarkStart w:id="1636" w:name="_Toc356824295"/>
      <w:bookmarkStart w:id="1637" w:name="_Toc356148103"/>
      <w:bookmarkStart w:id="1638" w:name="_Toc348629427"/>
      <w:bookmarkStart w:id="1639" w:name="_Toc351367654"/>
      <w:bookmarkStart w:id="1640" w:name="_Toc361327440"/>
      <w:bookmarkEnd w:id="1633"/>
      <w:r w:rsidRPr="000F06F5">
        <w:rPr>
          <w:lang w:val="en-CA"/>
        </w:rPr>
        <w:t>SEI messages</w:t>
      </w:r>
      <w:bookmarkEnd w:id="1634"/>
      <w:bookmarkEnd w:id="1635"/>
      <w:bookmarkEnd w:id="1636"/>
      <w:bookmarkEnd w:id="1637"/>
      <w:bookmarkEnd w:id="1638"/>
      <w:bookmarkEnd w:id="1639"/>
      <w:bookmarkEnd w:id="1640"/>
    </w:p>
    <w:p w:rsidR="005C4C1E" w:rsidRDefault="005C4C1E" w:rsidP="005C4C1E">
      <w:pPr>
        <w:pStyle w:val="3N"/>
        <w:rPr>
          <w:lang w:val="en-CA"/>
        </w:rPr>
      </w:pPr>
      <w:r w:rsidRPr="000F06F5">
        <w:rPr>
          <w:lang w:val="en-CA"/>
        </w:rPr>
        <w:t xml:space="preserve">The specifications in Annex </w:t>
      </w:r>
      <w:r w:rsidRPr="000F06F5">
        <w:rPr>
          <w:highlight w:val="yellow"/>
          <w:lang w:val="en-CA"/>
        </w:rPr>
        <w:t>D</w:t>
      </w:r>
      <w:r w:rsidRPr="000F06F5">
        <w:rPr>
          <w:lang w:val="en-CA"/>
        </w:rPr>
        <w:t xml:space="preserve"> together with the extensions and modifications specified in this subclause apply.</w:t>
      </w:r>
    </w:p>
    <w:p w:rsidR="00814F26" w:rsidRPr="00814F26" w:rsidRDefault="00814F26" w:rsidP="005C4C1E">
      <w:pPr>
        <w:pStyle w:val="3N"/>
      </w:pPr>
      <w:proofErr w:type="gramStart"/>
      <w:r w:rsidRPr="00380BEC">
        <w:rPr>
          <w:highlight w:val="yellow"/>
        </w:rPr>
        <w:t>[Ed. (CY): to check the semantics in D.3 and that in F.14.2 to make them align with the AU definition.]</w:t>
      </w:r>
      <w:proofErr w:type="gramEnd"/>
    </w:p>
    <w:p w:rsidR="005C4C1E" w:rsidRPr="000F06F5" w:rsidRDefault="005C4C1E" w:rsidP="00CA066A">
      <w:pPr>
        <w:pStyle w:val="Annex3"/>
        <w:numPr>
          <w:ilvl w:val="2"/>
          <w:numId w:val="41"/>
        </w:numPr>
        <w:tabs>
          <w:tab w:val="clear" w:pos="1440"/>
        </w:tabs>
        <w:textAlignment w:val="auto"/>
        <w:rPr>
          <w:lang w:val="en-CA"/>
        </w:rPr>
      </w:pPr>
      <w:bookmarkStart w:id="1641" w:name="_Toc190849834"/>
      <w:bookmarkStart w:id="1642" w:name="_Toc198881594"/>
      <w:bookmarkStart w:id="1643" w:name="_Ref210021484"/>
      <w:bookmarkStart w:id="1644" w:name="_Toc221286691"/>
      <w:bookmarkStart w:id="1645" w:name="_Toc357439271"/>
      <w:bookmarkStart w:id="1646" w:name="_Toc356824296"/>
      <w:bookmarkStart w:id="1647" w:name="_Toc356148104"/>
      <w:bookmarkStart w:id="1648" w:name="_Toc348629428"/>
      <w:bookmarkStart w:id="1649" w:name="_Toc351367655"/>
      <w:bookmarkStart w:id="1650" w:name="_Toc361327441"/>
      <w:r w:rsidRPr="000F06F5">
        <w:rPr>
          <w:lang w:val="en-CA"/>
        </w:rPr>
        <w:t>SEI message syntax</w:t>
      </w:r>
      <w:bookmarkEnd w:id="1641"/>
      <w:bookmarkEnd w:id="1642"/>
      <w:bookmarkEnd w:id="1643"/>
      <w:bookmarkEnd w:id="1644"/>
      <w:bookmarkEnd w:id="1645"/>
      <w:bookmarkEnd w:id="1646"/>
      <w:bookmarkEnd w:id="1647"/>
      <w:bookmarkEnd w:id="1648"/>
      <w:bookmarkEnd w:id="1649"/>
      <w:bookmarkEnd w:id="1650"/>
    </w:p>
    <w:p w:rsidR="005C4C1E" w:rsidRPr="001533A7" w:rsidRDefault="00754BBD" w:rsidP="000F06F5">
      <w:pPr>
        <w:pStyle w:val="Annex4"/>
      </w:pPr>
      <w:bookmarkStart w:id="1651" w:name="_Toc357439272"/>
      <w:bookmarkStart w:id="1652" w:name="_Toc356824297"/>
      <w:bookmarkStart w:id="1653" w:name="_Toc356148105"/>
      <w:bookmarkStart w:id="1654" w:name="_Toc348629429"/>
      <w:bookmarkStart w:id="1655" w:name="_Toc351367656"/>
      <w:bookmarkStart w:id="1656" w:name="_Toc361327442"/>
      <w:r w:rsidRPr="001533A7">
        <w:t>Layer</w:t>
      </w:r>
      <w:r w:rsidR="005C4C1E" w:rsidRPr="001533A7">
        <w:t xml:space="preserve"> dependency change SEI message syntax</w:t>
      </w:r>
      <w:bookmarkEnd w:id="1651"/>
      <w:bookmarkEnd w:id="1652"/>
      <w:bookmarkEnd w:id="1653"/>
      <w:bookmarkEnd w:id="1654"/>
      <w:bookmarkEnd w:id="1655"/>
      <w:bookmarkEnd w:id="1656"/>
    </w:p>
    <w:p w:rsidR="00754BBD" w:rsidRPr="000F06F5" w:rsidRDefault="00754BBD" w:rsidP="005C4C1E">
      <w:pPr>
        <w:pStyle w:val="3N"/>
        <w:keepNext/>
        <w:keepLines/>
        <w:widowControl/>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5C4C1E" w:rsidRPr="008E14A4" w:rsidTr="00D95D23">
        <w:trPr>
          <w:cantSplit/>
          <w:trHeight w:val="204"/>
          <w:jc w:val="center"/>
        </w:trPr>
        <w:tc>
          <w:tcPr>
            <w:tcW w:w="7920" w:type="dxa"/>
          </w:tcPr>
          <w:p w:rsidR="005C4C1E" w:rsidRPr="000F06F5" w:rsidRDefault="00754BBD" w:rsidP="006A177A">
            <w:pPr>
              <w:pStyle w:val="3Table"/>
              <w:rPr>
                <w:lang w:val="en-CA"/>
              </w:rPr>
            </w:pPr>
            <w:r w:rsidRPr="000F06F5">
              <w:rPr>
                <w:lang w:val="en-CA"/>
              </w:rPr>
              <w:t>layer</w:t>
            </w:r>
            <w:r w:rsidR="005C4C1E" w:rsidRPr="000F06F5">
              <w:rPr>
                <w:lang w:val="en-CA"/>
              </w:rPr>
              <w:t>_dependency_change( payloadSize ) {</w:t>
            </w:r>
          </w:p>
        </w:tc>
        <w:tc>
          <w:tcPr>
            <w:tcW w:w="1140" w:type="dxa"/>
          </w:tcPr>
          <w:p w:rsidR="005C4C1E" w:rsidRPr="000F06F5" w:rsidRDefault="005C4C1E" w:rsidP="006A177A">
            <w:pPr>
              <w:pStyle w:val="3Table"/>
              <w:rPr>
                <w:b/>
                <w:lang w:val="en-CA"/>
              </w:rPr>
            </w:pPr>
            <w:r w:rsidRPr="000F06F5">
              <w:rPr>
                <w:b/>
                <w:lang w:val="en-CA"/>
              </w:rPr>
              <w:t>Descriptor</w:t>
            </w:r>
          </w:p>
        </w:tc>
      </w:tr>
      <w:tr w:rsidR="005C4C1E" w:rsidRPr="008E14A4" w:rsidTr="00D95D23">
        <w:trPr>
          <w:cantSplit/>
          <w:trHeight w:val="204"/>
          <w:jc w:val="center"/>
        </w:trPr>
        <w:tc>
          <w:tcPr>
            <w:tcW w:w="7920" w:type="dxa"/>
          </w:tcPr>
          <w:p w:rsidR="005C4C1E" w:rsidRPr="000F06F5" w:rsidRDefault="005C4C1E" w:rsidP="006A177A">
            <w:pPr>
              <w:pStyle w:val="3Table"/>
              <w:rPr>
                <w:lang w:val="en-CA"/>
              </w:rPr>
            </w:pPr>
            <w:r w:rsidRPr="000F06F5">
              <w:rPr>
                <w:lang w:val="en-CA"/>
              </w:rPr>
              <w:tab/>
            </w:r>
            <w:r w:rsidRPr="000F06F5">
              <w:rPr>
                <w:b/>
                <w:lang w:val="en-CA"/>
              </w:rPr>
              <w:t>active_vps_id</w:t>
            </w:r>
          </w:p>
        </w:tc>
        <w:tc>
          <w:tcPr>
            <w:tcW w:w="1140" w:type="dxa"/>
          </w:tcPr>
          <w:p w:rsidR="005C4C1E" w:rsidRPr="000F06F5" w:rsidRDefault="005C4C1E" w:rsidP="006A177A">
            <w:pPr>
              <w:pStyle w:val="3Table"/>
              <w:rPr>
                <w:lang w:val="en-CA"/>
              </w:rPr>
            </w:pPr>
            <w:r w:rsidRPr="000F06F5">
              <w:rPr>
                <w:lang w:val="en-CA"/>
              </w:rPr>
              <w:t>u(4)</w:t>
            </w:r>
          </w:p>
        </w:tc>
      </w:tr>
      <w:tr w:rsidR="005C4C1E" w:rsidRPr="008E14A4" w:rsidTr="00D95D23">
        <w:trPr>
          <w:cantSplit/>
          <w:trHeight w:val="204"/>
          <w:jc w:val="center"/>
        </w:trPr>
        <w:tc>
          <w:tcPr>
            <w:tcW w:w="7920" w:type="dxa"/>
          </w:tcPr>
          <w:p w:rsidR="005C4C1E" w:rsidRPr="000F06F5" w:rsidRDefault="005C4C1E" w:rsidP="006A177A">
            <w:pPr>
              <w:pStyle w:val="3Table"/>
              <w:rPr>
                <w:lang w:val="en-CA"/>
              </w:rPr>
            </w:pPr>
            <w:r w:rsidRPr="000F06F5">
              <w:rPr>
                <w:b/>
                <w:lang w:val="en-CA"/>
              </w:rPr>
              <w:tab/>
            </w:r>
            <w:r w:rsidRPr="000F06F5">
              <w:rPr>
                <w:lang w:val="en-CA"/>
              </w:rPr>
              <w:t xml:space="preserve">for( i = 1; i &lt;= </w:t>
            </w:r>
            <w:r w:rsidR="00D62928" w:rsidRPr="000F06F5">
              <w:rPr>
                <w:lang w:val="en-CA"/>
              </w:rPr>
              <w:t>vps_max_layers_minus1</w:t>
            </w:r>
            <w:r w:rsidRPr="000F06F5">
              <w:rPr>
                <w:lang w:val="en-CA"/>
              </w:rPr>
              <w:t xml:space="preserve">; i++ ) </w:t>
            </w:r>
          </w:p>
        </w:tc>
        <w:tc>
          <w:tcPr>
            <w:tcW w:w="1140" w:type="dxa"/>
          </w:tcPr>
          <w:p w:rsidR="005C4C1E" w:rsidRPr="000F06F5" w:rsidRDefault="005C4C1E" w:rsidP="006A177A">
            <w:pPr>
              <w:pStyle w:val="3Table"/>
              <w:rPr>
                <w:lang w:val="en-CA"/>
              </w:rPr>
            </w:pPr>
          </w:p>
        </w:tc>
      </w:tr>
      <w:tr w:rsidR="005C4C1E" w:rsidRPr="008E14A4" w:rsidTr="00D95D23">
        <w:trPr>
          <w:cantSplit/>
          <w:trHeight w:val="204"/>
          <w:jc w:val="center"/>
        </w:trPr>
        <w:tc>
          <w:tcPr>
            <w:tcW w:w="7920" w:type="dxa"/>
          </w:tcPr>
          <w:p w:rsidR="005C4C1E" w:rsidRPr="000F06F5" w:rsidRDefault="005C4C1E" w:rsidP="00D129EC">
            <w:pPr>
              <w:pStyle w:val="3Table"/>
              <w:rPr>
                <w:lang w:val="en-CA"/>
              </w:rPr>
            </w:pPr>
            <w:r w:rsidRPr="000F06F5">
              <w:rPr>
                <w:b/>
                <w:lang w:val="en-CA"/>
              </w:rPr>
              <w:tab/>
            </w:r>
            <w:r w:rsidRPr="000F06F5">
              <w:rPr>
                <w:b/>
                <w:lang w:val="en-CA"/>
              </w:rPr>
              <w:tab/>
            </w:r>
            <w:r w:rsidRPr="000F06F5">
              <w:rPr>
                <w:lang w:val="en-CA"/>
              </w:rPr>
              <w:t xml:space="preserve">for( j = 0; j &lt; </w:t>
            </w:r>
            <w:r w:rsidR="00D129EC" w:rsidRPr="000F06F5">
              <w:rPr>
                <w:lang w:val="en-CA"/>
              </w:rPr>
              <w:t>NumDirectRefLayers</w:t>
            </w:r>
            <w:r w:rsidRPr="000F06F5">
              <w:rPr>
                <w:lang w:val="en-CA"/>
              </w:rPr>
              <w:t>[ </w:t>
            </w:r>
            <w:r w:rsidR="00A16CDA" w:rsidRPr="000F06F5">
              <w:rPr>
                <w:lang w:val="en-CA"/>
              </w:rPr>
              <w:t>layer_id_in_nuh[ </w:t>
            </w:r>
            <w:r w:rsidRPr="000F06F5">
              <w:rPr>
                <w:lang w:val="en-CA"/>
              </w:rPr>
              <w:t>i</w:t>
            </w:r>
            <w:r w:rsidR="00A16CDA" w:rsidRPr="000F06F5">
              <w:rPr>
                <w:lang w:val="en-CA"/>
              </w:rPr>
              <w:t> ]</w:t>
            </w:r>
            <w:r w:rsidRPr="000F06F5">
              <w:rPr>
                <w:lang w:val="en-CA"/>
              </w:rPr>
              <w:t> ]; j++ )</w:t>
            </w:r>
          </w:p>
        </w:tc>
        <w:tc>
          <w:tcPr>
            <w:tcW w:w="1140" w:type="dxa"/>
          </w:tcPr>
          <w:p w:rsidR="005C4C1E" w:rsidRPr="000F06F5" w:rsidRDefault="005C4C1E" w:rsidP="006A177A">
            <w:pPr>
              <w:pStyle w:val="3Table"/>
              <w:rPr>
                <w:lang w:val="en-CA"/>
              </w:rPr>
            </w:pPr>
          </w:p>
        </w:tc>
      </w:tr>
      <w:tr w:rsidR="005C4C1E" w:rsidRPr="008E14A4" w:rsidTr="00D95D23">
        <w:trPr>
          <w:cantSplit/>
          <w:trHeight w:val="204"/>
          <w:jc w:val="center"/>
        </w:trPr>
        <w:tc>
          <w:tcPr>
            <w:tcW w:w="7920" w:type="dxa"/>
          </w:tcPr>
          <w:p w:rsidR="005C4C1E" w:rsidRPr="000F06F5" w:rsidRDefault="005C4C1E" w:rsidP="006A177A">
            <w:pPr>
              <w:pStyle w:val="3Table"/>
              <w:rPr>
                <w:lang w:val="en-CA"/>
              </w:rPr>
            </w:pPr>
            <w:r w:rsidRPr="000F06F5">
              <w:rPr>
                <w:lang w:val="en-CA"/>
              </w:rPr>
              <w:tab/>
            </w:r>
            <w:r w:rsidRPr="000F06F5">
              <w:rPr>
                <w:lang w:val="en-CA"/>
              </w:rPr>
              <w:tab/>
            </w:r>
            <w:r w:rsidRPr="000F06F5">
              <w:rPr>
                <w:lang w:val="en-CA"/>
              </w:rPr>
              <w:tab/>
            </w:r>
            <w:r w:rsidRPr="000F06F5">
              <w:rPr>
                <w:b/>
                <w:lang w:val="en-CA"/>
              </w:rPr>
              <w:t>ref_layer_disable_flag</w:t>
            </w:r>
            <w:r w:rsidRPr="000F06F5">
              <w:rPr>
                <w:lang w:val="en-CA"/>
              </w:rPr>
              <w:t>[ i ][ j ]</w:t>
            </w:r>
          </w:p>
        </w:tc>
        <w:tc>
          <w:tcPr>
            <w:tcW w:w="1140" w:type="dxa"/>
          </w:tcPr>
          <w:p w:rsidR="005C4C1E" w:rsidRPr="000F06F5" w:rsidRDefault="005C4C1E" w:rsidP="006A177A">
            <w:pPr>
              <w:pStyle w:val="3Table"/>
              <w:rPr>
                <w:lang w:val="en-CA"/>
              </w:rPr>
            </w:pPr>
            <w:r w:rsidRPr="000F06F5">
              <w:rPr>
                <w:lang w:val="en-CA"/>
              </w:rPr>
              <w:t>u(1)</w:t>
            </w:r>
          </w:p>
        </w:tc>
      </w:tr>
      <w:tr w:rsidR="005C4C1E" w:rsidRPr="008E14A4" w:rsidTr="00D95D23">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5C4C1E" w:rsidRPr="000F06F5" w:rsidRDefault="005C4C1E" w:rsidP="006A177A">
            <w:pPr>
              <w:pStyle w:val="3Table"/>
              <w:rPr>
                <w:lang w:val="en-CA"/>
              </w:rPr>
            </w:pPr>
            <w:r w:rsidRPr="000F06F5">
              <w:rPr>
                <w:lang w:val="en-CA"/>
              </w:rPr>
              <w:t>}</w:t>
            </w:r>
          </w:p>
        </w:tc>
        <w:tc>
          <w:tcPr>
            <w:tcW w:w="1140" w:type="dxa"/>
            <w:tcBorders>
              <w:top w:val="single" w:sz="4" w:space="0" w:color="auto"/>
              <w:left w:val="single" w:sz="4" w:space="0" w:color="auto"/>
              <w:bottom w:val="single" w:sz="4" w:space="0" w:color="auto"/>
              <w:right w:val="single" w:sz="4" w:space="0" w:color="auto"/>
            </w:tcBorders>
          </w:tcPr>
          <w:p w:rsidR="005C4C1E" w:rsidRPr="000F06F5" w:rsidRDefault="005C4C1E" w:rsidP="006A177A">
            <w:pPr>
              <w:pStyle w:val="3Table"/>
              <w:rPr>
                <w:lang w:val="en-CA"/>
              </w:rPr>
            </w:pPr>
          </w:p>
        </w:tc>
      </w:tr>
    </w:tbl>
    <w:p w:rsidR="006C7081" w:rsidRPr="008E14A4" w:rsidRDefault="006C7081" w:rsidP="000F06F5">
      <w:pPr>
        <w:pStyle w:val="Annex4"/>
      </w:pPr>
      <w:bookmarkStart w:id="1657" w:name="_Toc226457147"/>
      <w:bookmarkStart w:id="1658" w:name="_Toc248045614"/>
      <w:bookmarkStart w:id="1659" w:name="_Toc288343354"/>
      <w:bookmarkStart w:id="1660" w:name="_Toc357439273"/>
      <w:bookmarkStart w:id="1661" w:name="_Toc356824298"/>
      <w:bookmarkStart w:id="1662" w:name="_Toc361327443"/>
      <w:bookmarkStart w:id="1663" w:name="_Toc356148106"/>
      <w:r w:rsidRPr="008E14A4">
        <w:t xml:space="preserve">Layers present SEI message </w:t>
      </w:r>
      <w:bookmarkEnd w:id="1657"/>
      <w:bookmarkEnd w:id="1658"/>
      <w:bookmarkEnd w:id="1659"/>
      <w:r w:rsidRPr="008E14A4">
        <w:t>syntax</w:t>
      </w:r>
      <w:bookmarkEnd w:id="1660"/>
      <w:bookmarkEnd w:id="1661"/>
      <w:bookmarkEnd w:id="1662"/>
    </w:p>
    <w:bookmarkEnd w:id="1663"/>
    <w:p w:rsidR="006C7081" w:rsidRPr="000F06F5" w:rsidRDefault="006C7081" w:rsidP="006C7081">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6C7081" w:rsidRPr="008E14A4" w:rsidTr="00E12D28">
        <w:trPr>
          <w:cantSplit/>
          <w:jc w:val="center"/>
        </w:trPr>
        <w:tc>
          <w:tcPr>
            <w:tcW w:w="7920" w:type="dxa"/>
          </w:tcPr>
          <w:p w:rsidR="006C7081" w:rsidRPr="008E14A4" w:rsidRDefault="006C7081" w:rsidP="00E12D28">
            <w:pPr>
              <w:pStyle w:val="tablesyntax"/>
              <w:rPr>
                <w:rFonts w:ascii="Times New Roman" w:hAnsi="Times New Roman"/>
              </w:rPr>
            </w:pPr>
            <w:r w:rsidRPr="008E14A4">
              <w:rPr>
                <w:rFonts w:ascii="Times New Roman" w:hAnsi="Times New Roman"/>
              </w:rPr>
              <w:lastRenderedPageBreak/>
              <w:t>layers_present(</w:t>
            </w:r>
            <w:r w:rsidR="009E003B" w:rsidRPr="008E14A4">
              <w:rPr>
                <w:rFonts w:ascii="Times New Roman" w:hAnsi="Times New Roman"/>
              </w:rPr>
              <w:t> </w:t>
            </w:r>
            <w:r w:rsidRPr="008E14A4">
              <w:rPr>
                <w:rFonts w:ascii="Times New Roman" w:hAnsi="Times New Roman"/>
              </w:rPr>
              <w:t>payloadSize</w:t>
            </w:r>
            <w:r w:rsidR="009E003B" w:rsidRPr="008E14A4">
              <w:rPr>
                <w:rFonts w:ascii="Times New Roman" w:hAnsi="Times New Roman"/>
              </w:rPr>
              <w:t> </w:t>
            </w:r>
            <w:r w:rsidRPr="008E14A4">
              <w:rPr>
                <w:rFonts w:ascii="Times New Roman" w:hAnsi="Times New Roman"/>
              </w:rPr>
              <w:t>) {</w:t>
            </w:r>
          </w:p>
        </w:tc>
        <w:tc>
          <w:tcPr>
            <w:tcW w:w="1152" w:type="dxa"/>
          </w:tcPr>
          <w:p w:rsidR="006C7081" w:rsidRPr="008E14A4" w:rsidRDefault="002A42B3" w:rsidP="00E12D28">
            <w:pPr>
              <w:pStyle w:val="tablecell"/>
            </w:pPr>
            <w:r w:rsidRPr="000F06F5">
              <w:rPr>
                <w:b/>
                <w:lang w:val="en-CA"/>
              </w:rPr>
              <w:t>Descriptor</w:t>
            </w:r>
          </w:p>
        </w:tc>
      </w:tr>
      <w:tr w:rsidR="006C7081" w:rsidRPr="008E14A4" w:rsidTr="00E12D28">
        <w:trPr>
          <w:cantSplit/>
          <w:jc w:val="center"/>
        </w:trPr>
        <w:tc>
          <w:tcPr>
            <w:tcW w:w="7920" w:type="dxa"/>
          </w:tcPr>
          <w:p w:rsidR="006C7081" w:rsidRPr="008E14A4" w:rsidRDefault="006C7081" w:rsidP="00E12D28">
            <w:pPr>
              <w:pStyle w:val="tablesyntax"/>
              <w:rPr>
                <w:rFonts w:ascii="Times New Roman" w:hAnsi="Times New Roman"/>
              </w:rPr>
            </w:pPr>
            <w:r w:rsidRPr="008E14A4">
              <w:rPr>
                <w:rFonts w:ascii="Times New Roman" w:hAnsi="Times New Roman"/>
                <w:b/>
              </w:rPr>
              <w:tab/>
              <w:t>lp_sei_active_vps_id</w:t>
            </w:r>
          </w:p>
        </w:tc>
        <w:tc>
          <w:tcPr>
            <w:tcW w:w="1152" w:type="dxa"/>
          </w:tcPr>
          <w:p w:rsidR="006C7081" w:rsidRPr="008E14A4" w:rsidRDefault="006C7081" w:rsidP="00E12D28">
            <w:pPr>
              <w:pStyle w:val="tablecell"/>
            </w:pPr>
            <w:r w:rsidRPr="008E14A4">
              <w:t>u(4)</w:t>
            </w:r>
          </w:p>
        </w:tc>
      </w:tr>
      <w:tr w:rsidR="006C7081" w:rsidRPr="008E14A4" w:rsidTr="00E12D28">
        <w:trPr>
          <w:cantSplit/>
          <w:jc w:val="center"/>
        </w:trPr>
        <w:tc>
          <w:tcPr>
            <w:tcW w:w="7920" w:type="dxa"/>
            <w:tcBorders>
              <w:top w:val="single" w:sz="4" w:space="0" w:color="auto"/>
              <w:left w:val="single" w:sz="4" w:space="0" w:color="auto"/>
              <w:bottom w:val="single" w:sz="4" w:space="0" w:color="auto"/>
              <w:right w:val="single" w:sz="4" w:space="0" w:color="auto"/>
            </w:tcBorders>
          </w:tcPr>
          <w:p w:rsidR="006C7081" w:rsidRPr="008E14A4" w:rsidRDefault="006C7081" w:rsidP="009E003B">
            <w:pPr>
              <w:pStyle w:val="tablesyntax"/>
              <w:rPr>
                <w:rFonts w:ascii="Times New Roman" w:hAnsi="Times New Roman"/>
                <w:b/>
              </w:rPr>
            </w:pPr>
            <w:r w:rsidRPr="008E14A4">
              <w:rPr>
                <w:rFonts w:ascii="Times New Roman" w:hAnsi="Times New Roman"/>
                <w:b/>
              </w:rPr>
              <w:tab/>
            </w:r>
            <w:r w:rsidRPr="008E14A4">
              <w:rPr>
                <w:rFonts w:ascii="Times New Roman" w:hAnsi="Times New Roman"/>
              </w:rPr>
              <w:t xml:space="preserve">for( i = 0; i </w:t>
            </w:r>
            <w:r w:rsidR="00F50419" w:rsidRPr="008E14A4">
              <w:rPr>
                <w:rFonts w:ascii="Times New Roman" w:hAnsi="Times New Roman"/>
              </w:rPr>
              <w:t xml:space="preserve"> </w:t>
            </w:r>
            <w:r w:rsidRPr="008E14A4">
              <w:rPr>
                <w:rFonts w:ascii="Times New Roman" w:hAnsi="Times New Roman"/>
              </w:rPr>
              <w:t>&lt;=</w:t>
            </w:r>
            <w:r w:rsidR="00F50419" w:rsidRPr="008E14A4">
              <w:rPr>
                <w:rFonts w:ascii="Times New Roman" w:hAnsi="Times New Roman"/>
              </w:rPr>
              <w:t xml:space="preserve"> </w:t>
            </w:r>
            <w:r w:rsidRPr="008E14A4">
              <w:rPr>
                <w:rFonts w:ascii="Times New Roman" w:hAnsi="Times New Roman"/>
              </w:rPr>
              <w:t xml:space="preserve"> vps_</w:t>
            </w:r>
            <w:r w:rsidRPr="008E14A4">
              <w:rPr>
                <w:rFonts w:ascii="Times New Roman" w:hAnsi="Times New Roman"/>
                <w:bCs/>
              </w:rPr>
              <w:t>max_layers_minus1</w:t>
            </w:r>
            <w:r w:rsidRPr="008E14A4">
              <w:rPr>
                <w:rFonts w:ascii="Times New Roman" w:hAnsi="Times New Roman"/>
              </w:rPr>
              <w:t xml:space="preserve">; i++ ) </w:t>
            </w:r>
          </w:p>
        </w:tc>
        <w:tc>
          <w:tcPr>
            <w:tcW w:w="1152" w:type="dxa"/>
            <w:tcBorders>
              <w:top w:val="single" w:sz="4" w:space="0" w:color="auto"/>
              <w:left w:val="single" w:sz="4" w:space="0" w:color="auto"/>
              <w:bottom w:val="single" w:sz="4" w:space="0" w:color="auto"/>
              <w:right w:val="single" w:sz="4" w:space="0" w:color="auto"/>
            </w:tcBorders>
          </w:tcPr>
          <w:p w:rsidR="006C7081" w:rsidRPr="008E14A4" w:rsidRDefault="006C7081" w:rsidP="00E12D28">
            <w:pPr>
              <w:pStyle w:val="tablecell"/>
            </w:pPr>
          </w:p>
        </w:tc>
      </w:tr>
      <w:tr w:rsidR="006C7081" w:rsidRPr="008E14A4" w:rsidTr="00E12D28">
        <w:trPr>
          <w:cantSplit/>
          <w:jc w:val="center"/>
        </w:trPr>
        <w:tc>
          <w:tcPr>
            <w:tcW w:w="7920" w:type="dxa"/>
            <w:tcBorders>
              <w:top w:val="single" w:sz="4" w:space="0" w:color="auto"/>
              <w:left w:val="single" w:sz="4" w:space="0" w:color="auto"/>
              <w:bottom w:val="single" w:sz="4" w:space="0" w:color="auto"/>
              <w:right w:val="single" w:sz="4" w:space="0" w:color="auto"/>
            </w:tcBorders>
          </w:tcPr>
          <w:p w:rsidR="006C7081" w:rsidRPr="008E14A4" w:rsidRDefault="006C7081" w:rsidP="00E12D28">
            <w:pPr>
              <w:pStyle w:val="tablesyntax"/>
              <w:rPr>
                <w:rFonts w:ascii="Times New Roman" w:hAnsi="Times New Roman"/>
              </w:rPr>
            </w:pPr>
            <w:r w:rsidRPr="008E14A4">
              <w:rPr>
                <w:rFonts w:ascii="Times New Roman" w:hAnsi="Times New Roman"/>
                <w:b/>
                <w:bCs/>
              </w:rPr>
              <w:tab/>
            </w:r>
            <w:r w:rsidRPr="008E14A4">
              <w:rPr>
                <w:rFonts w:ascii="Times New Roman" w:hAnsi="Times New Roman"/>
                <w:b/>
                <w:bCs/>
              </w:rPr>
              <w:tab/>
              <w:t>layer_present_flag</w:t>
            </w:r>
            <w:r w:rsidRPr="008E14A4">
              <w:rPr>
                <w:rFonts w:ascii="Times New Roman" w:hAnsi="Times New Roman"/>
                <w:bCs/>
              </w:rPr>
              <w:t>[ i ]</w:t>
            </w:r>
          </w:p>
        </w:tc>
        <w:tc>
          <w:tcPr>
            <w:tcW w:w="1152" w:type="dxa"/>
            <w:tcBorders>
              <w:top w:val="single" w:sz="4" w:space="0" w:color="auto"/>
              <w:left w:val="single" w:sz="4" w:space="0" w:color="auto"/>
              <w:bottom w:val="single" w:sz="4" w:space="0" w:color="auto"/>
              <w:right w:val="single" w:sz="4" w:space="0" w:color="auto"/>
            </w:tcBorders>
          </w:tcPr>
          <w:p w:rsidR="006C7081" w:rsidRPr="008E14A4" w:rsidRDefault="006C7081" w:rsidP="00E12D28">
            <w:pPr>
              <w:pStyle w:val="tablecell"/>
            </w:pPr>
            <w:r w:rsidRPr="008E14A4">
              <w:t>u(1)</w:t>
            </w:r>
          </w:p>
        </w:tc>
      </w:tr>
      <w:tr w:rsidR="006C7081" w:rsidRPr="008E14A4" w:rsidTr="00E12D28">
        <w:trPr>
          <w:cantSplit/>
          <w:jc w:val="center"/>
        </w:trPr>
        <w:tc>
          <w:tcPr>
            <w:tcW w:w="7920" w:type="dxa"/>
            <w:tcBorders>
              <w:top w:val="single" w:sz="4" w:space="0" w:color="auto"/>
              <w:left w:val="single" w:sz="4" w:space="0" w:color="auto"/>
              <w:bottom w:val="single" w:sz="4" w:space="0" w:color="auto"/>
              <w:right w:val="single" w:sz="4" w:space="0" w:color="auto"/>
            </w:tcBorders>
          </w:tcPr>
          <w:p w:rsidR="006C7081" w:rsidRPr="008E14A4" w:rsidRDefault="006C7081" w:rsidP="00E12D28">
            <w:pPr>
              <w:pStyle w:val="tablesyntax"/>
              <w:rPr>
                <w:rFonts w:ascii="Times New Roman" w:hAnsi="Times New Roman"/>
                <w:b/>
                <w:bCs/>
              </w:rPr>
            </w:pPr>
            <w:r w:rsidRPr="008E14A4">
              <w:rPr>
                <w:rFonts w:ascii="Times New Roman" w:hAnsi="Times New Roman"/>
                <w:bCs/>
              </w:rPr>
              <w:t>}</w:t>
            </w:r>
            <w:r w:rsidRPr="008E14A4">
              <w:rPr>
                <w:rFonts w:ascii="Times New Roman" w:hAnsi="Times New Roman"/>
                <w:b/>
                <w:bCs/>
              </w:rPr>
              <w:tab/>
            </w:r>
          </w:p>
        </w:tc>
        <w:tc>
          <w:tcPr>
            <w:tcW w:w="1152" w:type="dxa"/>
            <w:tcBorders>
              <w:top w:val="single" w:sz="4" w:space="0" w:color="auto"/>
              <w:left w:val="single" w:sz="4" w:space="0" w:color="auto"/>
              <w:bottom w:val="single" w:sz="4" w:space="0" w:color="auto"/>
              <w:right w:val="single" w:sz="4" w:space="0" w:color="auto"/>
            </w:tcBorders>
          </w:tcPr>
          <w:p w:rsidR="006C7081" w:rsidRPr="008E14A4" w:rsidRDefault="006C7081" w:rsidP="00E12D28">
            <w:pPr>
              <w:pStyle w:val="tablecell"/>
            </w:pPr>
          </w:p>
        </w:tc>
      </w:tr>
    </w:tbl>
    <w:p w:rsidR="006C7081" w:rsidRPr="008E14A4" w:rsidRDefault="006C7081" w:rsidP="006C7081">
      <w:pPr>
        <w:pStyle w:val="3N"/>
        <w:rPr>
          <w:lang w:eastAsia="zh-CN"/>
        </w:rPr>
      </w:pPr>
    </w:p>
    <w:p w:rsidR="005C4C1E" w:rsidRPr="000F06F5" w:rsidRDefault="005C4C1E" w:rsidP="00CA066A">
      <w:pPr>
        <w:pStyle w:val="Annex3"/>
        <w:numPr>
          <w:ilvl w:val="2"/>
          <w:numId w:val="41"/>
        </w:numPr>
        <w:tabs>
          <w:tab w:val="clear" w:pos="1440"/>
        </w:tabs>
        <w:textAlignment w:val="auto"/>
        <w:rPr>
          <w:lang w:val="en-CA"/>
        </w:rPr>
      </w:pPr>
      <w:bookmarkStart w:id="1664" w:name="_Toc357439274"/>
      <w:bookmarkStart w:id="1665" w:name="_Toc356824299"/>
      <w:bookmarkStart w:id="1666" w:name="_Toc356148107"/>
      <w:bookmarkStart w:id="1667" w:name="_Toc348629430"/>
      <w:bookmarkStart w:id="1668" w:name="_Toc351367657"/>
      <w:bookmarkStart w:id="1669" w:name="_Toc361327444"/>
      <w:r w:rsidRPr="000F06F5">
        <w:rPr>
          <w:lang w:val="en-CA"/>
        </w:rPr>
        <w:t>SEI message semantics</w:t>
      </w:r>
      <w:bookmarkEnd w:id="1664"/>
      <w:bookmarkEnd w:id="1665"/>
      <w:bookmarkEnd w:id="1666"/>
      <w:bookmarkEnd w:id="1667"/>
      <w:bookmarkEnd w:id="1668"/>
      <w:bookmarkEnd w:id="1669"/>
    </w:p>
    <w:p w:rsidR="00F01965" w:rsidRPr="000F06F5" w:rsidRDefault="00F01965" w:rsidP="00F01965">
      <w:pPr>
        <w:pStyle w:val="Caption"/>
      </w:pPr>
      <w:bookmarkStart w:id="1670" w:name="_Toc348897735"/>
      <w:r w:rsidRPr="001533A7">
        <w:t>Table</w:t>
      </w:r>
      <w:r w:rsidR="009E003B" w:rsidRPr="001533A7">
        <w:t xml:space="preserve"> </w:t>
      </w:r>
      <w:r w:rsidR="000C4DDD" w:rsidRPr="001533A7">
        <w:fldChar w:fldCharType="begin" w:fldLock="1"/>
      </w:r>
      <w:r w:rsidR="009E003B" w:rsidRPr="000F06F5">
        <w:instrText xml:space="preserve"> REF F \h </w:instrText>
      </w:r>
      <w:r w:rsidR="000C4DDD" w:rsidRPr="001533A7">
        <w:fldChar w:fldCharType="separate"/>
      </w:r>
      <w:r w:rsidR="00280FDB" w:rsidRPr="000F06F5">
        <w:rPr>
          <w:lang w:val="en-CA"/>
        </w:rPr>
        <w:t>F</w:t>
      </w:r>
      <w:r w:rsidR="000C4DDD" w:rsidRPr="001533A7">
        <w:fldChar w:fldCharType="end"/>
      </w:r>
      <w:r w:rsidR="009E003B" w:rsidRPr="001533A7">
        <w:noBreakHyphen/>
      </w:r>
      <w:r w:rsidR="000C4DDD" w:rsidRPr="000F06F5">
        <w:fldChar w:fldCharType="begin" w:fldLock="1"/>
      </w:r>
      <w:r w:rsidR="009E003B" w:rsidRPr="000F06F5">
        <w:instrText xml:space="preserve"> SEQ Table \* ARABIC \s 1 </w:instrText>
      </w:r>
      <w:r w:rsidR="000C4DDD" w:rsidRPr="000F06F5">
        <w:fldChar w:fldCharType="separate"/>
      </w:r>
      <w:r w:rsidR="00280FDB" w:rsidRPr="000F06F5">
        <w:t>2</w:t>
      </w:r>
      <w:r w:rsidR="000C4DDD" w:rsidRPr="000F06F5">
        <w:fldChar w:fldCharType="end"/>
      </w:r>
      <w:r w:rsidRPr="000F06F5">
        <w:t xml:space="preserve"> – Persistence scope of SEI messages (informative)</w:t>
      </w:r>
      <w:bookmarkEnd w:id="1670"/>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F01965" w:rsidRPr="008E14A4" w:rsidTr="00E12D28">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rsidR="00F01965" w:rsidRPr="008E14A4" w:rsidRDefault="00F01965" w:rsidP="00E12D28">
            <w:pPr>
              <w:pStyle w:val="tableheading"/>
              <w:numPr>
                <w:ilvl w:val="12"/>
                <w:numId w:val="0"/>
              </w:numPr>
              <w:spacing w:before="40" w:after="40"/>
              <w:jc w:val="center"/>
              <w:rPr>
                <w:b w:val="0"/>
                <w:lang w:eastAsia="ja-JP"/>
              </w:rPr>
            </w:pPr>
            <w:r w:rsidRPr="008E14A4">
              <w:rPr>
                <w:lang w:eastAsia="ja-JP"/>
              </w:rPr>
              <w:t>SEI message</w:t>
            </w:r>
          </w:p>
        </w:tc>
        <w:tc>
          <w:tcPr>
            <w:tcW w:w="5378" w:type="dxa"/>
            <w:tcBorders>
              <w:top w:val="single" w:sz="6" w:space="0" w:color="auto"/>
              <w:left w:val="single" w:sz="6" w:space="0" w:color="auto"/>
              <w:bottom w:val="single" w:sz="8" w:space="0" w:color="auto"/>
              <w:right w:val="single" w:sz="6" w:space="0" w:color="auto"/>
            </w:tcBorders>
          </w:tcPr>
          <w:p w:rsidR="00F01965" w:rsidRPr="008E14A4" w:rsidRDefault="00F01965" w:rsidP="00E12D28">
            <w:pPr>
              <w:pStyle w:val="tableheading"/>
              <w:numPr>
                <w:ilvl w:val="12"/>
                <w:numId w:val="0"/>
              </w:numPr>
              <w:spacing w:before="40" w:after="40"/>
              <w:jc w:val="center"/>
              <w:rPr>
                <w:b w:val="0"/>
                <w:lang w:eastAsia="ja-JP"/>
              </w:rPr>
            </w:pPr>
            <w:r w:rsidRPr="008E14A4">
              <w:rPr>
                <w:lang w:eastAsia="ja-JP"/>
              </w:rPr>
              <w:t>Persistence scope</w:t>
            </w:r>
          </w:p>
        </w:tc>
      </w:tr>
      <w:tr w:rsidR="00F01965" w:rsidRPr="008E14A4" w:rsidTr="00E12D28">
        <w:trPr>
          <w:cantSplit/>
          <w:trHeight w:val="144"/>
          <w:jc w:val="center"/>
        </w:trPr>
        <w:tc>
          <w:tcPr>
            <w:tcW w:w="3464" w:type="dxa"/>
            <w:tcBorders>
              <w:left w:val="single" w:sz="6" w:space="0" w:color="auto"/>
              <w:bottom w:val="single" w:sz="6" w:space="0" w:color="auto"/>
              <w:right w:val="single" w:sz="6" w:space="0" w:color="auto"/>
            </w:tcBorders>
            <w:vAlign w:val="center"/>
          </w:tcPr>
          <w:p w:rsidR="00F01965" w:rsidRPr="008E14A4" w:rsidRDefault="00A35C47" w:rsidP="00E12D28">
            <w:pPr>
              <w:keepNext/>
              <w:spacing w:before="40" w:after="40"/>
              <w:jc w:val="center"/>
            </w:pPr>
            <w:r w:rsidRPr="008E14A4">
              <w:t xml:space="preserve">Layer dependency change </w:t>
            </w:r>
          </w:p>
        </w:tc>
        <w:tc>
          <w:tcPr>
            <w:tcW w:w="5378" w:type="dxa"/>
            <w:tcBorders>
              <w:left w:val="single" w:sz="6" w:space="0" w:color="auto"/>
              <w:bottom w:val="single" w:sz="6" w:space="0" w:color="auto"/>
              <w:right w:val="single" w:sz="6" w:space="0" w:color="auto"/>
            </w:tcBorders>
            <w:vAlign w:val="center"/>
          </w:tcPr>
          <w:p w:rsidR="00F01965" w:rsidRPr="008E14A4" w:rsidRDefault="00A35C47" w:rsidP="00A35C47">
            <w:pPr>
              <w:pStyle w:val="tablecell"/>
              <w:numPr>
                <w:ilvl w:val="12"/>
                <w:numId w:val="0"/>
              </w:numPr>
              <w:spacing w:before="40" w:after="40"/>
              <w:jc w:val="center"/>
            </w:pPr>
            <w:r w:rsidRPr="008E14A4">
              <w:t xml:space="preserve">The access unit containing the SEI message and up to but not including the next access unit, in decoding order, that contains a layers dependency change SEI message </w:t>
            </w:r>
            <w:r w:rsidRPr="000F06F5">
              <w:rPr>
                <w:lang w:val="en-CA"/>
              </w:rPr>
              <w:t>or the end of the CVS, whichever is earlier in decoding order</w:t>
            </w:r>
          </w:p>
        </w:tc>
      </w:tr>
      <w:tr w:rsidR="00F01965" w:rsidRPr="008E14A4" w:rsidTr="00E12D28">
        <w:trPr>
          <w:cantSplit/>
          <w:trHeight w:val="144"/>
          <w:jc w:val="center"/>
        </w:trPr>
        <w:tc>
          <w:tcPr>
            <w:tcW w:w="3464" w:type="dxa"/>
            <w:tcBorders>
              <w:left w:val="single" w:sz="6" w:space="0" w:color="auto"/>
              <w:bottom w:val="single" w:sz="6" w:space="0" w:color="auto"/>
              <w:right w:val="single" w:sz="6" w:space="0" w:color="auto"/>
            </w:tcBorders>
            <w:vAlign w:val="center"/>
          </w:tcPr>
          <w:p w:rsidR="00F01965" w:rsidRPr="008E14A4" w:rsidRDefault="00F01965" w:rsidP="00E12D28">
            <w:pPr>
              <w:keepNext/>
              <w:spacing w:before="40" w:after="40"/>
              <w:jc w:val="center"/>
            </w:pPr>
            <w:r w:rsidRPr="008E14A4">
              <w:t>Layers present</w:t>
            </w:r>
          </w:p>
        </w:tc>
        <w:tc>
          <w:tcPr>
            <w:tcW w:w="5378" w:type="dxa"/>
            <w:tcBorders>
              <w:left w:val="single" w:sz="6" w:space="0" w:color="auto"/>
              <w:bottom w:val="single" w:sz="6" w:space="0" w:color="auto"/>
              <w:right w:val="single" w:sz="6" w:space="0" w:color="auto"/>
            </w:tcBorders>
            <w:vAlign w:val="center"/>
          </w:tcPr>
          <w:p w:rsidR="00F01965" w:rsidRPr="008E14A4" w:rsidRDefault="005D2BF8" w:rsidP="005D2BF8">
            <w:pPr>
              <w:pStyle w:val="tablecell"/>
              <w:numPr>
                <w:ilvl w:val="12"/>
                <w:numId w:val="0"/>
              </w:numPr>
              <w:spacing w:before="40" w:after="40"/>
              <w:jc w:val="center"/>
            </w:pPr>
            <w:r w:rsidRPr="008E14A4">
              <w:t>The access unit containing the SEI message and up to but not including the next access unit, in decoding order, that contains a layers present change SEI message or the end of the CVS, whichever is earlier in decoding order</w:t>
            </w:r>
          </w:p>
        </w:tc>
      </w:tr>
    </w:tbl>
    <w:p w:rsidR="005C4C1E" w:rsidRPr="001533A7" w:rsidRDefault="00DD6157" w:rsidP="000F06F5">
      <w:pPr>
        <w:pStyle w:val="Annex4"/>
      </w:pPr>
      <w:bookmarkStart w:id="1671" w:name="_Toc357439275"/>
      <w:bookmarkStart w:id="1672" w:name="_Toc356824300"/>
      <w:bookmarkStart w:id="1673" w:name="_Toc356148108"/>
      <w:bookmarkStart w:id="1674" w:name="_Toc348629431"/>
      <w:bookmarkStart w:id="1675" w:name="_Toc351367658"/>
      <w:bookmarkStart w:id="1676" w:name="_Toc361327445"/>
      <w:r w:rsidRPr="001533A7">
        <w:t>Layer</w:t>
      </w:r>
      <w:r w:rsidR="005C4C1E" w:rsidRPr="001533A7">
        <w:t xml:space="preserve"> dependency change SEI message semantics</w:t>
      </w:r>
      <w:bookmarkEnd w:id="1671"/>
      <w:bookmarkEnd w:id="1672"/>
      <w:bookmarkEnd w:id="1673"/>
      <w:bookmarkEnd w:id="1674"/>
      <w:bookmarkEnd w:id="1675"/>
      <w:bookmarkEnd w:id="1676"/>
    </w:p>
    <w:p w:rsidR="005C4C1E" w:rsidRPr="000F06F5" w:rsidRDefault="005C4C1E" w:rsidP="005C4C1E">
      <w:pPr>
        <w:widowControl w:val="0"/>
        <w:rPr>
          <w:lang w:val="en-CA"/>
        </w:rPr>
      </w:pPr>
      <w:r w:rsidRPr="000F06F5">
        <w:rPr>
          <w:lang w:val="en-CA"/>
        </w:rPr>
        <w:t xml:space="preserve">This SEI message indicates that the </w:t>
      </w:r>
      <w:r w:rsidR="00754BBD" w:rsidRPr="000F06F5">
        <w:rPr>
          <w:lang w:val="en-CA"/>
        </w:rPr>
        <w:t>layer</w:t>
      </w:r>
      <w:r w:rsidRPr="000F06F5">
        <w:rPr>
          <w:lang w:val="en-CA"/>
        </w:rPr>
        <w:t xml:space="preserve"> dependency information changes starting with the current access unit containing the SEI message and is always interpreted with respect to the active </w:t>
      </w:r>
      <w:r w:rsidR="00DC2377" w:rsidRPr="000F06F5">
        <w:rPr>
          <w:lang w:val="en-CA"/>
        </w:rPr>
        <w:t>VPS</w:t>
      </w:r>
      <w:r w:rsidRPr="000F06F5">
        <w:rPr>
          <w:lang w:val="en-CA"/>
        </w:rPr>
        <w:t xml:space="preserve">. When present, the </w:t>
      </w:r>
      <w:r w:rsidR="00754BBD" w:rsidRPr="000F06F5">
        <w:rPr>
          <w:lang w:val="en-CA"/>
        </w:rPr>
        <w:t>layer</w:t>
      </w:r>
      <w:r w:rsidRPr="000F06F5">
        <w:rPr>
          <w:lang w:val="en-CA"/>
        </w:rPr>
        <w:t xml:space="preserve"> dependency change SEI message applies to the target access unit set that consists of the current access unit and all the subsequent access units, in decoding order, until the next </w:t>
      </w:r>
      <w:r w:rsidR="00754BBD" w:rsidRPr="000F06F5">
        <w:rPr>
          <w:lang w:val="en-CA"/>
        </w:rPr>
        <w:t>layer</w:t>
      </w:r>
      <w:r w:rsidRPr="000F06F5">
        <w:rPr>
          <w:lang w:val="en-CA"/>
        </w:rPr>
        <w:t xml:space="preserve"> dependency change SEI message or the end of the </w:t>
      </w:r>
      <w:r w:rsidR="000D05CE" w:rsidRPr="000F06F5">
        <w:rPr>
          <w:lang w:val="en-CA"/>
        </w:rPr>
        <w:t>CVS</w:t>
      </w:r>
      <w:r w:rsidRPr="000F06F5">
        <w:rPr>
          <w:lang w:val="en-CA"/>
        </w:rPr>
        <w:t>, whichever is earlier in decoding order.</w:t>
      </w:r>
    </w:p>
    <w:p w:rsidR="005C4C1E" w:rsidRPr="000F06F5" w:rsidRDefault="003B3A3A" w:rsidP="005C4C1E">
      <w:pPr>
        <w:numPr>
          <w:ilvl w:val="12"/>
          <w:numId w:val="0"/>
        </w:numPr>
        <w:tabs>
          <w:tab w:val="clear" w:pos="794"/>
          <w:tab w:val="clear" w:pos="1191"/>
          <w:tab w:val="clear" w:pos="1588"/>
          <w:tab w:val="clear" w:pos="1985"/>
        </w:tabs>
        <w:spacing w:line="199" w:lineRule="exact"/>
        <w:ind w:left="284"/>
        <w:rPr>
          <w:sz w:val="18"/>
          <w:lang w:val="en-CA"/>
        </w:rPr>
      </w:pPr>
      <w:r>
        <w:rPr>
          <w:sz w:val="18"/>
          <w:lang w:val="en-CA"/>
        </w:rPr>
        <w:t>NOTE</w:t>
      </w:r>
      <w:r w:rsidR="005C4C1E" w:rsidRPr="000F06F5">
        <w:rPr>
          <w:sz w:val="18"/>
          <w:lang w:val="en-CA"/>
        </w:rPr>
        <w:t xml:space="preserve"> – The </w:t>
      </w:r>
      <w:r w:rsidR="00754BBD" w:rsidRPr="000F06F5">
        <w:rPr>
          <w:sz w:val="18"/>
          <w:lang w:val="en-CA"/>
        </w:rPr>
        <w:t>reference</w:t>
      </w:r>
      <w:r w:rsidR="005C4C1E" w:rsidRPr="000F06F5">
        <w:rPr>
          <w:sz w:val="18"/>
          <w:lang w:val="en-CA"/>
        </w:rPr>
        <w:t xml:space="preserve"> </w:t>
      </w:r>
      <w:r w:rsidR="00754BBD" w:rsidRPr="000F06F5">
        <w:rPr>
          <w:sz w:val="18"/>
          <w:lang w:val="en-CA"/>
        </w:rPr>
        <w:t>layers</w:t>
      </w:r>
      <w:r w:rsidR="005C4C1E" w:rsidRPr="000F06F5">
        <w:rPr>
          <w:sz w:val="18"/>
          <w:lang w:val="en-CA"/>
        </w:rPr>
        <w:t xml:space="preserve"> for any </w:t>
      </w:r>
      <w:r w:rsidR="00754BBD" w:rsidRPr="000F06F5">
        <w:rPr>
          <w:sz w:val="18"/>
          <w:lang w:val="en-CA"/>
        </w:rPr>
        <w:t>layer</w:t>
      </w:r>
      <w:r w:rsidR="005C4C1E" w:rsidRPr="000F06F5">
        <w:rPr>
          <w:sz w:val="18"/>
          <w:lang w:val="en-CA"/>
        </w:rPr>
        <w:t xml:space="preserve"> are always a subset of those indicated by the active </w:t>
      </w:r>
      <w:r w:rsidR="00DC2377" w:rsidRPr="000F06F5">
        <w:rPr>
          <w:sz w:val="18"/>
          <w:lang w:val="en-CA"/>
        </w:rPr>
        <w:t>VPS</w:t>
      </w:r>
      <w:r w:rsidR="005C4C1E" w:rsidRPr="000F06F5">
        <w:rPr>
          <w:sz w:val="18"/>
          <w:lang w:val="en-CA"/>
        </w:rPr>
        <w:t>.</w:t>
      </w:r>
    </w:p>
    <w:p w:rsidR="005C4C1E" w:rsidRPr="000F06F5" w:rsidRDefault="003B3A3A" w:rsidP="005C4C1E">
      <w:pPr>
        <w:tabs>
          <w:tab w:val="clear" w:pos="794"/>
          <w:tab w:val="clear" w:pos="1191"/>
          <w:tab w:val="clear" w:pos="1588"/>
          <w:tab w:val="clear" w:pos="1985"/>
        </w:tabs>
        <w:spacing w:before="60" w:line="199" w:lineRule="exact"/>
        <w:ind w:left="284"/>
        <w:rPr>
          <w:sz w:val="18"/>
          <w:lang w:val="en-CA"/>
        </w:rPr>
      </w:pPr>
      <w:r>
        <w:rPr>
          <w:sz w:val="18"/>
          <w:lang w:val="en-CA"/>
        </w:rPr>
        <w:t>NOTE</w:t>
      </w:r>
      <w:r w:rsidR="005C4C1E" w:rsidRPr="000F06F5">
        <w:rPr>
          <w:sz w:val="18"/>
          <w:lang w:val="en-CA"/>
        </w:rPr>
        <w:t xml:space="preserve"> – </w:t>
      </w:r>
      <w:r w:rsidR="00754BBD" w:rsidRPr="000F06F5">
        <w:rPr>
          <w:sz w:val="18"/>
          <w:lang w:val="en-CA"/>
        </w:rPr>
        <w:t>Layer</w:t>
      </w:r>
      <w:r w:rsidR="005C4C1E" w:rsidRPr="000F06F5">
        <w:rPr>
          <w:sz w:val="18"/>
          <w:lang w:val="en-CA"/>
        </w:rPr>
        <w:t xml:space="preserve"> dependency change SEI messages do not have a cumulative effect.</w:t>
      </w:r>
    </w:p>
    <w:p w:rsidR="005C4C1E" w:rsidRPr="000F06F5" w:rsidRDefault="005C4C1E" w:rsidP="005C4C1E">
      <w:pPr>
        <w:widowControl w:val="0"/>
        <w:rPr>
          <w:lang w:val="en-CA"/>
        </w:rPr>
      </w:pPr>
      <w:r w:rsidRPr="000F06F5">
        <w:rPr>
          <w:lang w:val="en-CA"/>
        </w:rPr>
        <w:t xml:space="preserve">Some of the </w:t>
      </w:r>
      <w:r w:rsidR="00754BBD" w:rsidRPr="000F06F5">
        <w:rPr>
          <w:lang w:val="en-CA"/>
        </w:rPr>
        <w:t>layers</w:t>
      </w:r>
      <w:r w:rsidRPr="000F06F5">
        <w:rPr>
          <w:lang w:val="en-CA"/>
        </w:rPr>
        <w:t xml:space="preserve"> indicated by the following syntax elements may not be present in the target access unit set.</w:t>
      </w:r>
    </w:p>
    <w:p w:rsidR="005C4C1E" w:rsidRPr="000F06F5" w:rsidRDefault="005C4C1E" w:rsidP="005C4C1E">
      <w:pPr>
        <w:pStyle w:val="3N"/>
        <w:rPr>
          <w:lang w:val="en-CA"/>
        </w:rPr>
      </w:pPr>
      <w:proofErr w:type="gramStart"/>
      <w:r w:rsidRPr="000F06F5">
        <w:rPr>
          <w:b/>
          <w:lang w:val="en-CA"/>
        </w:rPr>
        <w:t>active_vps_id</w:t>
      </w:r>
      <w:proofErr w:type="gramEnd"/>
      <w:r w:rsidRPr="000F06F5">
        <w:rPr>
          <w:lang w:val="en-CA"/>
        </w:rPr>
        <w:t xml:space="preserve"> identifies an active </w:t>
      </w:r>
      <w:r w:rsidR="00DC2377" w:rsidRPr="000F06F5">
        <w:rPr>
          <w:lang w:val="en-CA"/>
        </w:rPr>
        <w:t>VPS</w:t>
      </w:r>
      <w:r w:rsidRPr="000F06F5">
        <w:rPr>
          <w:lang w:val="en-CA"/>
        </w:rPr>
        <w:t xml:space="preserve"> that contains the </w:t>
      </w:r>
      <w:r w:rsidR="00754BBD" w:rsidRPr="000F06F5">
        <w:rPr>
          <w:lang w:val="en-CA"/>
        </w:rPr>
        <w:t>layer</w:t>
      </w:r>
      <w:r w:rsidRPr="000F06F5">
        <w:rPr>
          <w:lang w:val="en-CA"/>
        </w:rPr>
        <w:t xml:space="preserve"> dependency relationship information. The value of active_vps_id shall be equal to the value of video_parameter_set_id</w:t>
      </w:r>
      <w:r w:rsidR="00DD6157" w:rsidRPr="000F06F5">
        <w:rPr>
          <w:lang w:val="en-CA"/>
        </w:rPr>
        <w:t xml:space="preserve"> of the active </w:t>
      </w:r>
      <w:r w:rsidR="00DC2377" w:rsidRPr="000F06F5">
        <w:rPr>
          <w:lang w:val="en-CA"/>
        </w:rPr>
        <w:t>VPS</w:t>
      </w:r>
      <w:r w:rsidR="00DD6157" w:rsidRPr="000F06F5">
        <w:rPr>
          <w:lang w:val="en-CA"/>
        </w:rPr>
        <w:t xml:space="preserve"> for the VCL NAL units of the access unit containing the SEI message</w:t>
      </w:r>
      <w:r w:rsidRPr="000F06F5">
        <w:rPr>
          <w:lang w:val="en-CA"/>
        </w:rPr>
        <w:t>.</w:t>
      </w:r>
    </w:p>
    <w:p w:rsidR="005C4C1E" w:rsidRPr="000F06F5" w:rsidRDefault="005C4C1E" w:rsidP="005C4C1E">
      <w:pPr>
        <w:pStyle w:val="3N"/>
        <w:rPr>
          <w:lang w:val="en-CA"/>
        </w:rPr>
      </w:pPr>
      <w:r w:rsidRPr="000F06F5">
        <w:rPr>
          <w:b/>
          <w:lang w:val="en-CA"/>
        </w:rPr>
        <w:t>ref_layer_disable_flag</w:t>
      </w:r>
      <w:r w:rsidRPr="000F06F5">
        <w:rPr>
          <w:lang w:val="en-CA"/>
        </w:rPr>
        <w:t xml:space="preserve">[ i ][ j ] equal to 1 indicates that </w:t>
      </w:r>
      <w:r w:rsidR="00DD6157" w:rsidRPr="000F06F5">
        <w:rPr>
          <w:lang w:val="en-CA"/>
        </w:rPr>
        <w:t>no</w:t>
      </w:r>
      <w:r w:rsidRPr="000F06F5">
        <w:rPr>
          <w:lang w:val="en-CA"/>
        </w:rPr>
        <w:t xml:space="preserve"> picture </w:t>
      </w:r>
      <w:r w:rsidR="00DD6157" w:rsidRPr="000F06F5">
        <w:rPr>
          <w:lang w:val="en-CA"/>
        </w:rPr>
        <w:t xml:space="preserve">with nuh_layer_id equal to </w:t>
      </w:r>
      <w:r w:rsidR="00D129EC" w:rsidRPr="000F06F5">
        <w:rPr>
          <w:lang w:val="en-CA"/>
        </w:rPr>
        <w:t>RefLayerId</w:t>
      </w:r>
      <w:r w:rsidR="00DD6157" w:rsidRPr="000F06F5">
        <w:rPr>
          <w:lang w:val="en-CA"/>
        </w:rPr>
        <w:t>[ </w:t>
      </w:r>
      <w:r w:rsidR="00F50419" w:rsidRPr="000F06F5">
        <w:rPr>
          <w:lang w:val="en-CA"/>
        </w:rPr>
        <w:t>layer_id_in_nuh[ </w:t>
      </w:r>
      <w:r w:rsidR="00DD6157" w:rsidRPr="000F06F5">
        <w:rPr>
          <w:lang w:val="en-CA"/>
        </w:rPr>
        <w:t>i</w:t>
      </w:r>
      <w:r w:rsidR="00F50419" w:rsidRPr="000F06F5">
        <w:rPr>
          <w:lang w:val="en-CA"/>
        </w:rPr>
        <w:t> ]</w:t>
      </w:r>
      <w:r w:rsidR="00DD6157" w:rsidRPr="000F06F5">
        <w:rPr>
          <w:lang w:val="en-CA"/>
        </w:rPr>
        <w:t> ][ j ] is</w:t>
      </w:r>
      <w:r w:rsidRPr="000F06F5">
        <w:rPr>
          <w:lang w:val="en-CA"/>
        </w:rPr>
        <w:t xml:space="preserve"> present in any of the reference picture lists after reference picture list modification</w:t>
      </w:r>
      <w:r w:rsidR="00DD6157" w:rsidRPr="000F06F5">
        <w:rPr>
          <w:lang w:val="en-CA"/>
        </w:rPr>
        <w:t xml:space="preserve"> for pictures with nuh_layer_id equal to layer_id_in_nuh[ i ] within the target access unit set</w:t>
      </w:r>
      <w:r w:rsidRPr="000F06F5">
        <w:rPr>
          <w:lang w:val="en-CA"/>
        </w:rPr>
        <w:t xml:space="preserve">. ref_layer_disable_flag[ i ][ j ] equal to 0 indicates </w:t>
      </w:r>
      <w:r w:rsidR="00DD6157" w:rsidRPr="000F06F5">
        <w:rPr>
          <w:lang w:val="en-CA"/>
        </w:rPr>
        <w:t xml:space="preserve">pictures with nuh_layer_id equal to </w:t>
      </w:r>
      <w:r w:rsidR="00D129EC" w:rsidRPr="000F06F5">
        <w:rPr>
          <w:lang w:val="en-CA"/>
        </w:rPr>
        <w:t>RefLayerId</w:t>
      </w:r>
      <w:r w:rsidR="00DD6157" w:rsidRPr="000F06F5">
        <w:rPr>
          <w:lang w:val="en-CA"/>
        </w:rPr>
        <w:t>[ </w:t>
      </w:r>
      <w:r w:rsidR="00F50419" w:rsidRPr="000F06F5">
        <w:rPr>
          <w:lang w:val="en-CA"/>
        </w:rPr>
        <w:t>layer_id_in_nuh[ </w:t>
      </w:r>
      <w:r w:rsidR="00DD6157" w:rsidRPr="000F06F5">
        <w:rPr>
          <w:lang w:val="en-CA"/>
        </w:rPr>
        <w:t>i</w:t>
      </w:r>
      <w:r w:rsidR="00F50419" w:rsidRPr="000F06F5">
        <w:rPr>
          <w:lang w:val="en-CA"/>
        </w:rPr>
        <w:t> ]</w:t>
      </w:r>
      <w:r w:rsidR="00DD6157" w:rsidRPr="000F06F5">
        <w:rPr>
          <w:lang w:val="en-CA"/>
        </w:rPr>
        <w:t> ][ j ] may be present in the reference picture lists after reference picture list modification for pictures with nuh_layer_id equal to layer_id_in_nuh[ i ] within the target access unit set</w:t>
      </w:r>
      <w:r w:rsidRPr="000F06F5">
        <w:rPr>
          <w:lang w:val="en-CA"/>
        </w:rPr>
        <w:t>.</w:t>
      </w:r>
      <w:r w:rsidR="00DD6157" w:rsidRPr="000F06F5">
        <w:rPr>
          <w:lang w:val="en-CA"/>
        </w:rPr>
        <w:t xml:space="preserve"> ref_layer_disable_flag[ i ][ j ] shall be equal to 1, if ref_layer_disable_flag[ i ][ j ] was equal to 1 in an earlier layer dependency change SEI message for the same </w:t>
      </w:r>
      <w:r w:rsidR="000D05CE" w:rsidRPr="000F06F5">
        <w:rPr>
          <w:lang w:val="en-CA"/>
        </w:rPr>
        <w:t>CVS</w:t>
      </w:r>
      <w:r w:rsidR="00DD6157" w:rsidRPr="000F06F5">
        <w:rPr>
          <w:lang w:val="en-CA"/>
        </w:rPr>
        <w:t>.</w:t>
      </w:r>
      <w:r w:rsidRPr="000F06F5">
        <w:rPr>
          <w:lang w:val="en-CA"/>
        </w:rPr>
        <w:t xml:space="preserve"> </w:t>
      </w:r>
      <w:r w:rsidR="00E52B2C" w:rsidRPr="000F06F5">
        <w:rPr>
          <w:highlight w:val="yellow"/>
          <w:lang w:val="en-CA"/>
        </w:rPr>
        <w:t>[Ed. (JB): Should double-check semantics, given other inter-layer reference signaling adoptions.]</w:t>
      </w:r>
    </w:p>
    <w:p w:rsidR="006C7081" w:rsidRPr="008E14A4" w:rsidRDefault="006C7081" w:rsidP="000F06F5">
      <w:pPr>
        <w:pStyle w:val="Annex4"/>
      </w:pPr>
      <w:bookmarkStart w:id="1677" w:name="_Toc357439276"/>
      <w:bookmarkStart w:id="1678" w:name="_Toc356824301"/>
      <w:bookmarkStart w:id="1679" w:name="_Toc356148109"/>
      <w:bookmarkStart w:id="1680" w:name="_Toc361327446"/>
      <w:bookmarkStart w:id="1681" w:name="_Ref348357812"/>
      <w:r w:rsidRPr="008E14A4">
        <w:t>Layers present SEI message semantics</w:t>
      </w:r>
      <w:bookmarkEnd w:id="1677"/>
      <w:bookmarkEnd w:id="1678"/>
      <w:bookmarkEnd w:id="1679"/>
      <w:bookmarkEnd w:id="1680"/>
    </w:p>
    <w:p w:rsidR="006C7081" w:rsidRPr="008E14A4" w:rsidRDefault="006C7081" w:rsidP="006C7081">
      <w:r w:rsidRPr="008E14A4">
        <w:t>The layers present SEI message provides a mechanism for signalling that NAL units of particular layers indicated by the video parameter set are not present in a particular set of access units.</w:t>
      </w:r>
      <w:r w:rsidR="00F50419" w:rsidRPr="008E14A4">
        <w:t xml:space="preserve"> </w:t>
      </w:r>
      <w:r w:rsidR="00F50419" w:rsidRPr="008E14A4">
        <w:rPr>
          <w:highlight w:val="yellow"/>
        </w:rPr>
        <w:t>[Ed. (YK): It seems that it is indeed better to call this SEI message as layers not present SEI message.]</w:t>
      </w:r>
    </w:p>
    <w:p w:rsidR="006C7081" w:rsidRPr="000F06F5" w:rsidRDefault="006C7081" w:rsidP="006C7081">
      <w:pPr>
        <w:widowControl w:val="0"/>
        <w:rPr>
          <w:lang w:val="en-CA"/>
        </w:rPr>
      </w:pPr>
      <w:r w:rsidRPr="000F06F5">
        <w:rPr>
          <w:lang w:val="en-CA"/>
        </w:rPr>
        <w:t>When present, the layers present SEI message applies</w:t>
      </w:r>
      <w:r w:rsidR="00394FA7" w:rsidRPr="000F06F5">
        <w:rPr>
          <w:lang w:val="en-CA"/>
        </w:rPr>
        <w:t xml:space="preserve"> to the </w:t>
      </w:r>
      <w:r w:rsidR="008A6CDA" w:rsidRPr="008E14A4">
        <w:t xml:space="preserve">access unit containing the SEI message and up to but not including the next access unit, in decoding order, that contains a layers present change SEI message or the end of the CVS, whichever is earlier in decoding order. </w:t>
      </w:r>
    </w:p>
    <w:p w:rsidR="006C7081" w:rsidRPr="008E14A4" w:rsidRDefault="006C7081" w:rsidP="006C7081">
      <w:r w:rsidRPr="008E14A4">
        <w:t>A layers present SEI message shall not be included in a scalable nesting SEI message.</w:t>
      </w:r>
    </w:p>
    <w:p w:rsidR="006C7081" w:rsidRPr="008E14A4" w:rsidRDefault="006C7081" w:rsidP="006C7081">
      <w:r w:rsidRPr="008E14A4">
        <w:t xml:space="preserve">A layers present SEI message shall not be included in a NAL unit with TemporalId </w:t>
      </w:r>
      <w:r w:rsidR="00F50419" w:rsidRPr="008E14A4">
        <w:t>greater than</w:t>
      </w:r>
      <w:r w:rsidRPr="008E14A4">
        <w:t xml:space="preserve"> 0.</w:t>
      </w:r>
    </w:p>
    <w:p w:rsidR="006C7081" w:rsidRPr="000F06F5" w:rsidRDefault="006C7081" w:rsidP="006C7081">
      <w:pPr>
        <w:pStyle w:val="3N"/>
        <w:rPr>
          <w:lang w:val="en-CA"/>
        </w:rPr>
      </w:pPr>
      <w:proofErr w:type="gramStart"/>
      <w:r w:rsidRPr="000F06F5">
        <w:rPr>
          <w:b/>
          <w:lang w:val="en-CA"/>
        </w:rPr>
        <w:t>lp_sei_active_vps_id</w:t>
      </w:r>
      <w:proofErr w:type="gramEnd"/>
      <w:r w:rsidRPr="000F06F5">
        <w:rPr>
          <w:lang w:val="en-CA"/>
        </w:rPr>
        <w:t xml:space="preserve"> identifies an active VPS that contains the information about the layers in the CVS. The value of lp_sei_active_vps_id shall be equal to the value of </w:t>
      </w:r>
      <w:r w:rsidR="00F50419" w:rsidRPr="000F06F5">
        <w:rPr>
          <w:lang w:val="en-CA"/>
        </w:rPr>
        <w:t>vps_</w:t>
      </w:r>
      <w:r w:rsidRPr="000F06F5">
        <w:rPr>
          <w:lang w:val="en-CA"/>
        </w:rPr>
        <w:t>video_parameter_set_id of the active VPS for the VCL NAL units of the access unit containing the SEI message.</w:t>
      </w:r>
    </w:p>
    <w:p w:rsidR="006C7081" w:rsidRPr="008E14A4" w:rsidRDefault="006C7081" w:rsidP="006C7081">
      <w:r w:rsidRPr="008E14A4">
        <w:rPr>
          <w:b/>
        </w:rPr>
        <w:lastRenderedPageBreak/>
        <w:t>layer_present_flag</w:t>
      </w:r>
      <w:proofErr w:type="gramStart"/>
      <w:r w:rsidRPr="008E14A4">
        <w:rPr>
          <w:bCs/>
        </w:rPr>
        <w:t>[ i</w:t>
      </w:r>
      <w:proofErr w:type="gramEnd"/>
      <w:r w:rsidRPr="008E14A4">
        <w:rPr>
          <w:bCs/>
        </w:rPr>
        <w:t> ]</w:t>
      </w:r>
      <w:r w:rsidRPr="008E14A4">
        <w:rPr>
          <w:b/>
        </w:rPr>
        <w:t xml:space="preserve"> </w:t>
      </w:r>
      <w:r w:rsidRPr="008E14A4">
        <w:t xml:space="preserve">equal to 1 </w:t>
      </w:r>
      <w:r w:rsidR="00F50419" w:rsidRPr="008E14A4">
        <w:t>indicates</w:t>
      </w:r>
      <w:r w:rsidRPr="008E14A4">
        <w:t xml:space="preserve"> that there may or may not be NAL units in the target access units with nuh_layer_id  equal to </w:t>
      </w:r>
      <w:r w:rsidRPr="008E14A4">
        <w:rPr>
          <w:rFonts w:eastAsia="Batang"/>
          <w:bCs/>
          <w:lang w:eastAsia="ko-KR"/>
        </w:rPr>
        <w:t>layer_id_in_nuh</w:t>
      </w:r>
      <w:r w:rsidRPr="008E14A4">
        <w:t>[ i ]. layer_present_flag</w:t>
      </w:r>
      <w:proofErr w:type="gramStart"/>
      <w:r w:rsidRPr="008E14A4">
        <w:rPr>
          <w:bCs/>
        </w:rPr>
        <w:t>[ i</w:t>
      </w:r>
      <w:proofErr w:type="gramEnd"/>
      <w:r w:rsidRPr="008E14A4">
        <w:rPr>
          <w:bCs/>
        </w:rPr>
        <w:t> ]</w:t>
      </w:r>
      <w:r w:rsidRPr="008E14A4">
        <w:rPr>
          <w:b/>
        </w:rPr>
        <w:t xml:space="preserve"> </w:t>
      </w:r>
      <w:r w:rsidRPr="008E14A4">
        <w:t xml:space="preserve">equal to 0 </w:t>
      </w:r>
      <w:r w:rsidR="00F50419" w:rsidRPr="008E14A4">
        <w:t>indicates</w:t>
      </w:r>
      <w:r w:rsidRPr="008E14A4">
        <w:t xml:space="preserve"> that there </w:t>
      </w:r>
      <w:r w:rsidR="00F50419" w:rsidRPr="008E14A4">
        <w:t xml:space="preserve">are </w:t>
      </w:r>
      <w:r w:rsidRPr="008E14A4">
        <w:t>no NAL units in the target access units with nuh_layer_id equal to layer_id_in_nuh[</w:t>
      </w:r>
      <w:r w:rsidR="00394FA7" w:rsidRPr="008E14A4">
        <w:t> </w:t>
      </w:r>
      <w:r w:rsidRPr="008E14A4">
        <w:t>i</w:t>
      </w:r>
      <w:r w:rsidR="00394FA7" w:rsidRPr="008E14A4">
        <w:t> </w:t>
      </w:r>
      <w:r w:rsidRPr="008E14A4">
        <w:t>].</w:t>
      </w:r>
      <w:r w:rsidR="007B4F61" w:rsidRPr="008E14A4">
        <w:t xml:space="preserve"> </w:t>
      </w:r>
      <w:r w:rsidR="007B4F61" w:rsidRPr="008E14A4">
        <w:rPr>
          <w:highlight w:val="yellow"/>
        </w:rPr>
        <w:t>[Ed. (YK): The definition of "the target access units" is missing.]</w:t>
      </w:r>
    </w:p>
    <w:p w:rsidR="006C7081" w:rsidRPr="000F06F5" w:rsidRDefault="006C7081" w:rsidP="006C7081">
      <w:pPr>
        <w:rPr>
          <w:lang w:val="en-CA"/>
        </w:rPr>
      </w:pPr>
      <w:r w:rsidRPr="008E14A4">
        <w:t>When layer_present_flag</w:t>
      </w:r>
      <w:r w:rsidRPr="008E14A4">
        <w:rPr>
          <w:bCs/>
        </w:rPr>
        <w:t>[ i ]</w:t>
      </w:r>
      <w:r w:rsidRPr="008E14A4">
        <w:rPr>
          <w:b/>
        </w:rPr>
        <w:t xml:space="preserve"> </w:t>
      </w:r>
      <w:r w:rsidR="00394FA7" w:rsidRPr="008E14A4">
        <w:t xml:space="preserve">is </w:t>
      </w:r>
      <w:r w:rsidRPr="008E14A4">
        <w:t xml:space="preserve">equal to 1 and i </w:t>
      </w:r>
      <w:r w:rsidR="007D2BCA" w:rsidRPr="008E14A4">
        <w:t xml:space="preserve">is </w:t>
      </w:r>
      <w:r w:rsidRPr="008E14A4">
        <w:t>greater than 0, layer_present_flag[ </w:t>
      </w:r>
      <w:r w:rsidR="007D2BCA" w:rsidRPr="008E14A4">
        <w:t>LayerId</w:t>
      </w:r>
      <w:r w:rsidR="00A31AB4" w:rsidRPr="008E14A4">
        <w:t>x</w:t>
      </w:r>
      <w:r w:rsidR="007D2BCA" w:rsidRPr="008E14A4">
        <w:t>InVps[ </w:t>
      </w:r>
      <w:r w:rsidRPr="000F06F5">
        <w:rPr>
          <w:lang w:val="en-CA"/>
        </w:rPr>
        <w:t>RefLayerId[ </w:t>
      </w:r>
      <w:r w:rsidR="007B4F61" w:rsidRPr="000F06F5">
        <w:rPr>
          <w:lang w:val="en-CA"/>
        </w:rPr>
        <w:t>layer_id_in_nuh[ </w:t>
      </w:r>
      <w:r w:rsidRPr="000F06F5">
        <w:rPr>
          <w:lang w:val="en-CA"/>
        </w:rPr>
        <w:t>i</w:t>
      </w:r>
      <w:r w:rsidR="007B4F61" w:rsidRPr="000F06F5">
        <w:rPr>
          <w:lang w:val="en-CA"/>
        </w:rPr>
        <w:t> ]</w:t>
      </w:r>
      <w:r w:rsidRPr="000F06F5">
        <w:rPr>
          <w:lang w:val="en-CA"/>
        </w:rPr>
        <w:t> ][ j ]</w:t>
      </w:r>
      <w:r w:rsidR="007D2BCA" w:rsidRPr="000F06F5">
        <w:rPr>
          <w:lang w:val="en-CA"/>
        </w:rPr>
        <w:t> ]</w:t>
      </w:r>
      <w:r w:rsidRPr="000F06F5">
        <w:rPr>
          <w:lang w:val="en-CA"/>
        </w:rPr>
        <w:t xml:space="preserve"> ] shall be equal to 1 for </w:t>
      </w:r>
      <w:r w:rsidR="008A6CDA" w:rsidRPr="000F06F5">
        <w:rPr>
          <w:lang w:val="en-CA"/>
        </w:rPr>
        <w:t xml:space="preserve">all values of </w:t>
      </w:r>
      <w:r w:rsidRPr="000F06F5">
        <w:rPr>
          <w:lang w:val="en-CA"/>
        </w:rPr>
        <w:t xml:space="preserve">j in </w:t>
      </w:r>
      <w:r w:rsidR="00394FA7" w:rsidRPr="000F06F5">
        <w:rPr>
          <w:lang w:val="en-CA"/>
        </w:rPr>
        <w:t xml:space="preserve">the range of </w:t>
      </w:r>
      <w:r w:rsidRPr="000F06F5">
        <w:rPr>
          <w:lang w:val="en-CA"/>
        </w:rPr>
        <w:t xml:space="preserve">0 </w:t>
      </w:r>
      <w:r w:rsidR="00394FA7" w:rsidRPr="000F06F5">
        <w:rPr>
          <w:lang w:val="en-CA"/>
        </w:rPr>
        <w:t xml:space="preserve">to </w:t>
      </w:r>
      <w:r w:rsidRPr="000F06F5">
        <w:rPr>
          <w:lang w:val="en-CA"/>
        </w:rPr>
        <w:t>NumDirectRefLayers[ </w:t>
      </w:r>
      <w:r w:rsidR="008A6CDA" w:rsidRPr="000F06F5">
        <w:rPr>
          <w:lang w:val="en-CA"/>
        </w:rPr>
        <w:t>layer_id_in_nuh[</w:t>
      </w:r>
      <w:r w:rsidR="008A6CDA" w:rsidRPr="008E14A4">
        <w:t> </w:t>
      </w:r>
      <w:r w:rsidRPr="000F06F5">
        <w:rPr>
          <w:lang w:val="en-CA"/>
        </w:rPr>
        <w:t>i</w:t>
      </w:r>
      <w:r w:rsidR="008A6CDA" w:rsidRPr="000F06F5">
        <w:rPr>
          <w:lang w:val="en-CA"/>
        </w:rPr>
        <w:t> ]</w:t>
      </w:r>
      <w:r w:rsidRPr="000F06F5">
        <w:rPr>
          <w:lang w:val="en-CA"/>
        </w:rPr>
        <w:t xml:space="preserve"> ] </w:t>
      </w:r>
      <w:r w:rsidRPr="008E14A4">
        <w:t>−</w:t>
      </w:r>
      <w:r w:rsidRPr="000F06F5">
        <w:rPr>
          <w:lang w:val="en-CA"/>
        </w:rPr>
        <w:t xml:space="preserve"> 1</w:t>
      </w:r>
      <w:r w:rsidR="00394FA7" w:rsidRPr="000F06F5">
        <w:rPr>
          <w:lang w:val="en-CA"/>
        </w:rPr>
        <w:t>, inclusive</w:t>
      </w:r>
      <w:r w:rsidRPr="000F06F5">
        <w:rPr>
          <w:lang w:val="en-CA"/>
        </w:rPr>
        <w:t>.</w:t>
      </w:r>
    </w:p>
    <w:p w:rsidR="005C4C1E" w:rsidRPr="000F06F5" w:rsidRDefault="005C4C1E" w:rsidP="00CA066A">
      <w:pPr>
        <w:pStyle w:val="Annex2"/>
        <w:numPr>
          <w:ilvl w:val="1"/>
          <w:numId w:val="41"/>
        </w:numPr>
        <w:rPr>
          <w:lang w:val="en-CA"/>
        </w:rPr>
      </w:pPr>
      <w:bookmarkStart w:id="1682" w:name="_Toc356148110"/>
      <w:bookmarkStart w:id="1683" w:name="_Toc356148112"/>
      <w:bookmarkStart w:id="1684" w:name="_Ref355956448"/>
      <w:bookmarkStart w:id="1685" w:name="_Toc357439277"/>
      <w:bookmarkStart w:id="1686" w:name="_Toc356824302"/>
      <w:bookmarkStart w:id="1687" w:name="_Toc356148113"/>
      <w:bookmarkStart w:id="1688" w:name="_Toc348629432"/>
      <w:bookmarkStart w:id="1689" w:name="_Toc351367659"/>
      <w:bookmarkStart w:id="1690" w:name="_Toc361327447"/>
      <w:bookmarkEnd w:id="1682"/>
      <w:bookmarkEnd w:id="1683"/>
      <w:r w:rsidRPr="000F06F5">
        <w:rPr>
          <w:lang w:val="en-CA"/>
        </w:rPr>
        <w:t>Video usability information</w:t>
      </w:r>
      <w:bookmarkEnd w:id="1681"/>
      <w:bookmarkEnd w:id="1684"/>
      <w:bookmarkEnd w:id="1685"/>
      <w:bookmarkEnd w:id="1686"/>
      <w:bookmarkEnd w:id="1687"/>
      <w:bookmarkEnd w:id="1688"/>
      <w:bookmarkEnd w:id="1689"/>
      <w:bookmarkEnd w:id="1690"/>
    </w:p>
    <w:p w:rsidR="00A77488" w:rsidRPr="008E14A4" w:rsidRDefault="00A77488" w:rsidP="00CA066A">
      <w:pPr>
        <w:pStyle w:val="Annex3"/>
        <w:numPr>
          <w:ilvl w:val="2"/>
          <w:numId w:val="41"/>
        </w:numPr>
        <w:tabs>
          <w:tab w:val="clear" w:pos="1440"/>
        </w:tabs>
        <w:textAlignment w:val="auto"/>
      </w:pPr>
      <w:bookmarkStart w:id="1691" w:name="_Toc351408955"/>
      <w:bookmarkStart w:id="1692" w:name="_Ref357276482"/>
      <w:bookmarkStart w:id="1693" w:name="_Toc357439278"/>
      <w:bookmarkStart w:id="1694" w:name="_Toc361327448"/>
      <w:r w:rsidRPr="008E14A4">
        <w:t>General</w:t>
      </w:r>
      <w:bookmarkEnd w:id="1691"/>
      <w:bookmarkEnd w:id="1692"/>
      <w:bookmarkEnd w:id="1693"/>
      <w:bookmarkEnd w:id="1694"/>
    </w:p>
    <w:p w:rsidR="00A77488" w:rsidRPr="008E14A4" w:rsidRDefault="00A77488" w:rsidP="000F06F5">
      <w:pPr>
        <w:pStyle w:val="3N"/>
      </w:pPr>
      <w:r w:rsidRPr="008E14A4">
        <w:t>The specifications in Annex E.1 apply.</w:t>
      </w:r>
      <w:r w:rsidR="00D45E3C">
        <w:rPr>
          <w:lang w:eastAsia="zh-CN"/>
        </w:rPr>
        <w:t xml:space="preserve"> </w:t>
      </w:r>
    </w:p>
    <w:p w:rsidR="00A77488" w:rsidRPr="008E14A4" w:rsidRDefault="00A77488" w:rsidP="00CA066A">
      <w:pPr>
        <w:pStyle w:val="Annex3"/>
        <w:numPr>
          <w:ilvl w:val="2"/>
          <w:numId w:val="41"/>
        </w:numPr>
        <w:tabs>
          <w:tab w:val="clear" w:pos="1440"/>
        </w:tabs>
        <w:textAlignment w:val="auto"/>
      </w:pPr>
      <w:bookmarkStart w:id="1695" w:name="_Ref19432721"/>
      <w:bookmarkStart w:id="1696" w:name="_Toc20134574"/>
      <w:bookmarkStart w:id="1697" w:name="_Toc77680673"/>
      <w:bookmarkStart w:id="1698" w:name="_Toc118289276"/>
      <w:bookmarkStart w:id="1699" w:name="_Toc226456884"/>
      <w:bookmarkStart w:id="1700" w:name="_Toc248045503"/>
      <w:bookmarkStart w:id="1701" w:name="_Toc287363888"/>
      <w:bookmarkStart w:id="1702" w:name="_Toc311220036"/>
      <w:bookmarkStart w:id="1703" w:name="_Toc317198934"/>
      <w:bookmarkStart w:id="1704" w:name="_Toc351408956"/>
      <w:bookmarkStart w:id="1705" w:name="_Toc357439279"/>
      <w:bookmarkStart w:id="1706" w:name="_Toc356824305"/>
      <w:bookmarkStart w:id="1707" w:name="_Toc361327449"/>
      <w:r w:rsidRPr="008E14A4">
        <w:t>VUI syntax</w:t>
      </w:r>
      <w:bookmarkEnd w:id="1695"/>
      <w:bookmarkEnd w:id="1696"/>
      <w:bookmarkEnd w:id="1697"/>
      <w:bookmarkEnd w:id="1698"/>
      <w:bookmarkEnd w:id="1699"/>
      <w:bookmarkEnd w:id="1700"/>
      <w:bookmarkEnd w:id="1701"/>
      <w:bookmarkEnd w:id="1702"/>
      <w:bookmarkEnd w:id="1703"/>
      <w:bookmarkEnd w:id="1704"/>
      <w:bookmarkEnd w:id="1705"/>
      <w:bookmarkEnd w:id="1706"/>
      <w:bookmarkEnd w:id="1707"/>
    </w:p>
    <w:p w:rsidR="00A77488" w:rsidRDefault="00A77488" w:rsidP="00A77488">
      <w:pPr>
        <w:pStyle w:val="3N"/>
        <w:rPr>
          <w:lang w:eastAsia="zh-CN"/>
        </w:rPr>
      </w:pPr>
      <w:r w:rsidRPr="008E14A4">
        <w:rPr>
          <w:lang w:eastAsia="zh-CN"/>
        </w:rPr>
        <w:t xml:space="preserve">The specifications in </w:t>
      </w:r>
      <w:bookmarkStart w:id="1708" w:name="_Toc351367660"/>
      <w:r w:rsidRPr="008E14A4">
        <w:rPr>
          <w:lang w:eastAsia="zh-CN"/>
        </w:rPr>
        <w:t xml:space="preserve">Annex E.2 apply. </w:t>
      </w:r>
    </w:p>
    <w:p w:rsidR="000F0369" w:rsidRPr="008E14A4" w:rsidRDefault="000F0369" w:rsidP="00A77488">
      <w:pPr>
        <w:pStyle w:val="3N"/>
        <w:rPr>
          <w:lang w:eastAsia="zh-CN"/>
        </w:rPr>
      </w:pPr>
    </w:p>
    <w:p w:rsidR="00A77488" w:rsidRPr="008E14A4" w:rsidRDefault="00A77488" w:rsidP="000F06F5">
      <w:pPr>
        <w:pStyle w:val="Annex4"/>
      </w:pPr>
      <w:bookmarkStart w:id="1709" w:name="_Toc20134575"/>
      <w:bookmarkStart w:id="1710" w:name="_Ref23740064"/>
      <w:bookmarkStart w:id="1711" w:name="_Toc77680674"/>
      <w:bookmarkStart w:id="1712" w:name="_Toc118289277"/>
      <w:bookmarkStart w:id="1713" w:name="_Toc226456885"/>
      <w:bookmarkStart w:id="1714" w:name="_Toc248045504"/>
      <w:bookmarkStart w:id="1715" w:name="_Toc287363889"/>
      <w:bookmarkStart w:id="1716" w:name="_Toc311220037"/>
      <w:bookmarkStart w:id="1717" w:name="_Ref317176267"/>
      <w:bookmarkStart w:id="1718" w:name="_Toc317198935"/>
      <w:bookmarkStart w:id="1719" w:name="_Toc351408957"/>
      <w:bookmarkStart w:id="1720" w:name="_Ref357276487"/>
      <w:bookmarkStart w:id="1721" w:name="_Toc357439280"/>
      <w:bookmarkStart w:id="1722" w:name="_Toc356824306"/>
      <w:bookmarkStart w:id="1723" w:name="_Toc361327450"/>
      <w:r w:rsidRPr="008E14A4">
        <w:lastRenderedPageBreak/>
        <w:t>VUI parameters syntax</w:t>
      </w:r>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p>
    <w:p w:rsidR="00A77488" w:rsidRPr="008E14A4" w:rsidRDefault="00A77488" w:rsidP="00A77488">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t>vui_parameters(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
                <w:bCs/>
              </w:rPr>
              <w:t>Descriptor</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b/>
              </w:rPr>
              <w:tab/>
              <w:t>aspect_ratio_info_present_flag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8E14A4">
              <w:rPr>
                <w:b/>
              </w:rPr>
              <w:tab/>
            </w:r>
            <w:r w:rsidRPr="008E14A4">
              <w:t>if( aspect_ratio_info_present_flag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8E14A4">
              <w:rPr>
                <w:b/>
              </w:rPr>
              <w:tab/>
            </w:r>
            <w:r w:rsidRPr="008E14A4">
              <w:rPr>
                <w:b/>
              </w:rPr>
              <w:tab/>
              <w:t>aspect_ratio_idc</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u(8)</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8E14A4">
              <w:rPr>
                <w:b/>
              </w:rPr>
              <w:tab/>
            </w:r>
            <w:r w:rsidRPr="008E14A4">
              <w:rPr>
                <w:b/>
              </w:rPr>
              <w:tab/>
            </w:r>
            <w:r w:rsidRPr="008E14A4">
              <w:t>if( aspect_ratio_idc  = =  EXTENDED_SAR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8E14A4">
              <w:rPr>
                <w:b/>
                <w:bCs/>
              </w:rPr>
              <w:tab/>
            </w:r>
            <w:r w:rsidRPr="008E14A4">
              <w:rPr>
                <w:b/>
                <w:bCs/>
              </w:rPr>
              <w:tab/>
            </w:r>
            <w:r w:rsidRPr="008E14A4">
              <w:rPr>
                <w:b/>
                <w:bCs/>
              </w:rPr>
              <w:tab/>
              <w:t>sar_width</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u(16)</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r>
            <w:r w:rsidRPr="008E14A4">
              <w:rPr>
                <w:b/>
                <w:bCs/>
              </w:rPr>
              <w:tab/>
              <w:t>sar_height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u(16)</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tab/>
            </w:r>
            <w:r w:rsidRPr="008E14A4">
              <w:tab/>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tab/>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tab/>
            </w:r>
            <w:r w:rsidRPr="008E14A4">
              <w:rPr>
                <w:b/>
              </w:rPr>
              <w:t>overscan_info_present_flag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tab/>
              <w:t>if( overscan_info_present_flag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tab/>
            </w:r>
            <w:r w:rsidRPr="008E14A4">
              <w:tab/>
            </w:r>
            <w:r w:rsidRPr="008E14A4">
              <w:rPr>
                <w:b/>
                <w:bCs/>
              </w:rPr>
              <w:t>overscan_appropriate_flag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b/>
                <w:bCs/>
              </w:rPr>
              <w:tab/>
              <w:t>video_signal_type_present_flag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tab/>
              <w:t>if( video_signal_type_present_flag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b/>
                <w:bCs/>
              </w:rPr>
              <w:tab/>
            </w:r>
            <w:r w:rsidRPr="008E14A4">
              <w:rPr>
                <w:b/>
                <w:bCs/>
              </w:rPr>
              <w:tab/>
            </w:r>
            <w:r w:rsidRPr="008E14A4">
              <w:rPr>
                <w:b/>
              </w:rPr>
              <w:t>video_format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u(3)</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tab/>
            </w:r>
            <w:r w:rsidRPr="008E14A4">
              <w:tab/>
            </w:r>
            <w:r w:rsidRPr="008E14A4">
              <w:rPr>
                <w:b/>
                <w:bCs/>
              </w:rPr>
              <w:t>video_full_range_flag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tab/>
            </w:r>
            <w:r w:rsidRPr="008E14A4">
              <w:tab/>
            </w:r>
            <w:r w:rsidRPr="008E14A4">
              <w:rPr>
                <w:b/>
              </w:rPr>
              <w:t>colour_description_present_flag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tab/>
            </w:r>
            <w:r w:rsidRPr="008E14A4">
              <w:tab/>
              <w:t>if( colour_description_present_flag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rFonts w:eastAsia="?l?r ??’c"/>
                <w:lang w:eastAsia="ja-JP"/>
              </w:rPr>
              <w:tab/>
            </w:r>
            <w:r w:rsidRPr="008E14A4">
              <w:tab/>
            </w:r>
            <w:r w:rsidRPr="008E14A4">
              <w:tab/>
            </w:r>
            <w:r w:rsidRPr="008E14A4">
              <w:rPr>
                <w:b/>
              </w:rPr>
              <w:t>colour_primaries</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u(8)</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l?r ??’c"/>
                <w:lang w:eastAsia="ja-JP"/>
              </w:rPr>
            </w:pPr>
            <w:r w:rsidRPr="008E14A4">
              <w:rPr>
                <w:rFonts w:eastAsia="?l?r ??’c"/>
                <w:lang w:eastAsia="ja-JP"/>
              </w:rPr>
              <w:tab/>
            </w:r>
            <w:r w:rsidRPr="008E14A4">
              <w:tab/>
            </w:r>
            <w:r w:rsidRPr="008E14A4">
              <w:tab/>
            </w:r>
            <w:r w:rsidRPr="008E14A4">
              <w:rPr>
                <w:b/>
              </w:rPr>
              <w:t>transfer_characteristics</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u(8)</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l?r ??’c"/>
                <w:lang w:eastAsia="ja-JP"/>
              </w:rPr>
            </w:pPr>
            <w:r w:rsidRPr="008E14A4">
              <w:rPr>
                <w:rFonts w:eastAsia="?l?r ??’c"/>
                <w:b/>
                <w:lang w:eastAsia="ja-JP"/>
              </w:rPr>
              <w:tab/>
            </w:r>
            <w:r w:rsidRPr="008E14A4">
              <w:rPr>
                <w:b/>
              </w:rPr>
              <w:tab/>
            </w:r>
            <w:r w:rsidRPr="008E14A4">
              <w:rPr>
                <w:b/>
              </w:rPr>
              <w:tab/>
              <w:t>matrix_coeffs</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u(8)</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l?r ??’c"/>
                <w:b/>
                <w:lang w:eastAsia="ja-JP"/>
              </w:rPr>
            </w:pPr>
            <w:r w:rsidRPr="008E14A4">
              <w:rPr>
                <w:b/>
              </w:rPr>
              <w:tab/>
            </w:r>
            <w:r w:rsidRPr="008E14A4">
              <w:rPr>
                <w:b/>
              </w:rPr>
              <w:tab/>
            </w:r>
            <w:r w:rsidRPr="008E14A4">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8E14A4">
              <w:rPr>
                <w:b/>
              </w:rPr>
              <w:tab/>
            </w:r>
            <w:r w:rsidRPr="008E14A4">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8E14A4">
              <w:rPr>
                <w:b/>
              </w:rPr>
              <w:tab/>
              <w:t>chroma_loc_info_present_flag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8E14A4">
              <w:rPr>
                <w:b/>
                <w:bCs/>
              </w:rPr>
              <w:tab/>
            </w:r>
            <w:r w:rsidRPr="008E14A4">
              <w:t>if( chroma_loc_info_present_flag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chroma_sample_loc_type_top_field</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chroma_sample_loc_type_bottom_field</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t>neutral_chroma_indication_flag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t>field_seq_flag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t>frame_field_info_present_flag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t>default_display_window_flag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Cs/>
              </w:rPr>
            </w:pPr>
            <w:r w:rsidRPr="008E14A4">
              <w:rPr>
                <w:bCs/>
              </w:rPr>
              <w:tab/>
              <w:t>if( default_display_window_flag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def_disp_win_left_offset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def_disp_win_right_offset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def_disp_win_top_offset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def_disp_win_bottom_offset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Cs/>
              </w:rPr>
            </w:pPr>
            <w:r w:rsidRPr="008E14A4">
              <w:rPr>
                <w:bCs/>
              </w:rPr>
              <w:tab/>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b/>
                <w:bCs/>
              </w:rPr>
              <w:tab/>
              <w:t>vui_timing_info_present_flag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b/>
                <w:bCs/>
              </w:rPr>
              <w:tab/>
            </w:r>
            <w:r w:rsidRPr="008E14A4">
              <w:t>if( vui_timing_info_present_flag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b/>
                <w:bCs/>
              </w:rPr>
              <w:tab/>
            </w:r>
            <w:r w:rsidRPr="008E14A4">
              <w:rPr>
                <w:b/>
                <w:bCs/>
              </w:rPr>
              <w:tab/>
              <w:t>vui_num_units_in_tick</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u(32)</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b/>
                <w:bCs/>
              </w:rPr>
              <w:tab/>
            </w:r>
            <w:r w:rsidRPr="008E14A4">
              <w:rPr>
                <w:b/>
                <w:bCs/>
              </w:rPr>
              <w:tab/>
              <w:t>vui_time_scale</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u(32)</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Cs/>
              </w:rPr>
              <w:tab/>
            </w:r>
            <w:r w:rsidRPr="008E14A4">
              <w:rPr>
                <w:bCs/>
              </w:rPr>
              <w:tab/>
            </w:r>
            <w:r w:rsidRPr="008E14A4">
              <w:rPr>
                <w:b/>
                <w:bCs/>
              </w:rPr>
              <w:t>vui_poc_proportional_to_timing_flag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Cs/>
              </w:rPr>
            </w:pPr>
            <w:r w:rsidRPr="008E14A4">
              <w:rPr>
                <w:bCs/>
              </w:rPr>
              <w:tab/>
            </w:r>
            <w:r w:rsidRPr="008E14A4">
              <w:rPr>
                <w:bCs/>
              </w:rPr>
              <w:tab/>
              <w:t>if( vui_poc_proportional_to_timing_flag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Cs/>
              </w:rPr>
              <w:tab/>
            </w:r>
            <w:r w:rsidRPr="008E14A4">
              <w:rPr>
                <w:bCs/>
              </w:rPr>
              <w:tab/>
            </w:r>
            <w:r w:rsidRPr="008E14A4">
              <w:rPr>
                <w:bCs/>
              </w:rPr>
              <w:tab/>
            </w:r>
            <w:r w:rsidRPr="008E14A4">
              <w:rPr>
                <w:b/>
                <w:bCs/>
              </w:rPr>
              <w:t>vui_num_ticks_poc_diff_one_minus1</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vui_hrd_parameters_present_flag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Cs/>
              </w:rPr>
              <w:lastRenderedPageBreak/>
              <w:tab/>
            </w:r>
            <w:r w:rsidRPr="008E14A4">
              <w:rPr>
                <w:bCs/>
              </w:rPr>
              <w:tab/>
              <w:t>if( vui_hrd_parameters_present_flag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r>
            <w:r w:rsidRPr="008E14A4">
              <w:rPr>
                <w:b/>
                <w:bCs/>
              </w:rPr>
              <w:tab/>
            </w:r>
            <w:r w:rsidRPr="008E14A4">
              <w:t>hrd_parameters( 1, sps_max_sub_layers_minus1 )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Cs/>
              </w:rPr>
            </w:pPr>
            <w:r w:rsidRPr="008E14A4">
              <w:rPr>
                <w:bCs/>
              </w:rPr>
              <w:tab/>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b/>
                <w:bCs/>
              </w:rPr>
              <w:tab/>
              <w:t>bitstream_restriction_flag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t>if( bitstream_restriction_flag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tiles_fixed_structure_flag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rPr>
                <w:bCs/>
              </w:rPr>
            </w:pPr>
            <w:r w:rsidRPr="008E14A4">
              <w:rPr>
                <w:bCs/>
              </w:rPr>
              <w:t>u(1)</w:t>
            </w:r>
          </w:p>
        </w:tc>
      </w:tr>
      <w:tr w:rsidR="00C52A57" w:rsidRPr="008E14A4" w:rsidTr="007838DA">
        <w:trPr>
          <w:cantSplit/>
          <w:jc w:val="center"/>
        </w:trPr>
        <w:tc>
          <w:tcPr>
            <w:tcW w:w="7920" w:type="dxa"/>
          </w:tcPr>
          <w:p w:rsidR="00C52A57" w:rsidRPr="000F06F5" w:rsidRDefault="00C52A57" w:rsidP="007838DA">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highlight w:val="cyan"/>
              </w:rPr>
            </w:pPr>
            <w:r w:rsidRPr="000F06F5">
              <w:rPr>
                <w:highlight w:val="cyan"/>
              </w:rPr>
              <w:tab/>
            </w:r>
            <w:r w:rsidRPr="000F06F5">
              <w:rPr>
                <w:highlight w:val="cyan"/>
              </w:rPr>
              <w:tab/>
              <w:t>if ( nuh_layer_id &gt; 0 )</w:t>
            </w:r>
          </w:p>
        </w:tc>
        <w:tc>
          <w:tcPr>
            <w:tcW w:w="1157" w:type="dxa"/>
          </w:tcPr>
          <w:p w:rsidR="00C52A57" w:rsidRPr="000F06F5" w:rsidRDefault="00C52A57" w:rsidP="007838DA">
            <w:pPr>
              <w:keepNext/>
              <w:keepLines/>
              <w:tabs>
                <w:tab w:val="clear" w:pos="794"/>
                <w:tab w:val="clear" w:pos="1191"/>
                <w:tab w:val="clear" w:pos="1588"/>
                <w:tab w:val="clear" w:pos="1985"/>
              </w:tabs>
              <w:overflowPunct/>
              <w:autoSpaceDE/>
              <w:autoSpaceDN/>
              <w:adjustRightInd/>
              <w:spacing w:before="0" w:after="60"/>
              <w:jc w:val="left"/>
              <w:textAlignment w:val="auto"/>
              <w:rPr>
                <w:highlight w:val="cyan"/>
              </w:rPr>
            </w:pPr>
          </w:p>
        </w:tc>
      </w:tr>
      <w:tr w:rsidR="00C52A57" w:rsidRPr="008E14A4" w:rsidTr="007838DA">
        <w:trPr>
          <w:cantSplit/>
          <w:jc w:val="center"/>
        </w:trPr>
        <w:tc>
          <w:tcPr>
            <w:tcW w:w="7920" w:type="dxa"/>
          </w:tcPr>
          <w:p w:rsidR="00C52A57" w:rsidRPr="000F06F5" w:rsidRDefault="00C52A57" w:rsidP="007838DA">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highlight w:val="cyan"/>
              </w:rPr>
            </w:pPr>
            <w:r w:rsidRPr="000F06F5">
              <w:rPr>
                <w:b/>
                <w:highlight w:val="cyan"/>
              </w:rPr>
              <w:tab/>
            </w:r>
            <w:r w:rsidRPr="000F06F5">
              <w:rPr>
                <w:b/>
                <w:highlight w:val="cyan"/>
              </w:rPr>
              <w:tab/>
            </w:r>
            <w:r w:rsidRPr="000F06F5">
              <w:rPr>
                <w:b/>
                <w:highlight w:val="cyan"/>
              </w:rPr>
              <w:tab/>
              <w:t>tile_boundaries_aligned_flag</w:t>
            </w:r>
          </w:p>
        </w:tc>
        <w:tc>
          <w:tcPr>
            <w:tcW w:w="1157" w:type="dxa"/>
          </w:tcPr>
          <w:p w:rsidR="00C52A57" w:rsidRPr="000F06F5" w:rsidRDefault="00C52A57" w:rsidP="007838DA">
            <w:pPr>
              <w:keepNext/>
              <w:keepLines/>
              <w:tabs>
                <w:tab w:val="clear" w:pos="794"/>
                <w:tab w:val="clear" w:pos="1191"/>
                <w:tab w:val="clear" w:pos="1588"/>
                <w:tab w:val="clear" w:pos="1985"/>
              </w:tabs>
              <w:overflowPunct/>
              <w:autoSpaceDE/>
              <w:autoSpaceDN/>
              <w:adjustRightInd/>
              <w:spacing w:before="0" w:after="60"/>
              <w:jc w:val="left"/>
              <w:textAlignment w:val="auto"/>
              <w:rPr>
                <w:highlight w:val="cyan"/>
              </w:rPr>
            </w:pPr>
            <w:r w:rsidRPr="000F06F5">
              <w:rPr>
                <w:highlight w:val="cyan"/>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motion_vectors_over_pic_boundaries_flag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tab/>
            </w:r>
            <w:r w:rsidRPr="008E14A4">
              <w:tab/>
            </w:r>
            <w:r w:rsidRPr="008E14A4">
              <w:rPr>
                <w:b/>
              </w:rPr>
              <w:t>restricted_ref_pic_lists_flag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Cs/>
              </w:rPr>
            </w:pPr>
            <w:r w:rsidRPr="008E14A4">
              <w:rPr>
                <w:bCs/>
              </w:rPr>
              <w:tab/>
            </w:r>
            <w:r w:rsidRPr="008E14A4">
              <w:rPr>
                <w:bCs/>
              </w:rPr>
              <w:tab/>
            </w:r>
            <w:r w:rsidRPr="008E14A4">
              <w:rPr>
                <w:b/>
                <w:bCs/>
              </w:rPr>
              <w:t>min_spatial_segmentation_idc</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max_bytes_per_pic_denom</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max_bits_per_min_cu_denom</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log2_max_mv_length_horizontal</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log2_max_mv_length_vertical</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bl>
    <w:p w:rsidR="00A77488" w:rsidRDefault="00A77488" w:rsidP="00A77488"/>
    <w:p w:rsidR="00814F26" w:rsidRPr="008E14A4" w:rsidRDefault="00814F26" w:rsidP="00814F26">
      <w:pPr>
        <w:pStyle w:val="3H3"/>
        <w:keepLines w:val="0"/>
        <w:numPr>
          <w:ilvl w:val="4"/>
          <w:numId w:val="41"/>
        </w:numPr>
        <w:tabs>
          <w:tab w:val="clear" w:pos="1170"/>
          <w:tab w:val="num" w:pos="1134"/>
        </w:tabs>
        <w:ind w:left="1134" w:hanging="1134"/>
      </w:pPr>
      <w:r w:rsidRPr="008E14A4">
        <w:t xml:space="preserve">Sequence parameter set extension VUI parameters syntax </w:t>
      </w:r>
    </w:p>
    <w:p w:rsidR="00814F26" w:rsidRPr="008E14A4" w:rsidRDefault="00814F26" w:rsidP="00814F26">
      <w:pPr>
        <w:pStyle w:val="3N"/>
        <w:rPr>
          <w:lang w:eastAsia="zh-CN"/>
        </w:rPr>
      </w:pPr>
    </w:p>
    <w:tbl>
      <w:tblPr>
        <w:tblW w:w="0" w:type="auto"/>
        <w:jc w:val="center"/>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5"/>
        <w:gridCol w:w="1185"/>
      </w:tblGrid>
      <w:tr w:rsidR="00814F26" w:rsidRPr="008E14A4" w:rsidTr="008D10EF">
        <w:trPr>
          <w:cantSplit/>
          <w:jc w:val="center"/>
        </w:trPr>
        <w:tc>
          <w:tcPr>
            <w:tcW w:w="7655" w:type="dxa"/>
          </w:tcPr>
          <w:p w:rsidR="00814F26" w:rsidRPr="008E14A4" w:rsidRDefault="00814F26" w:rsidP="008D10EF">
            <w:pPr>
              <w:pStyle w:val="tablesyntax"/>
              <w:spacing w:line="276" w:lineRule="auto"/>
              <w:rPr>
                <w:rFonts w:ascii="Times New Roman" w:hAnsi="Times New Roman"/>
              </w:rPr>
            </w:pPr>
            <w:r w:rsidRPr="008E14A4">
              <w:rPr>
                <w:rFonts w:ascii="Times New Roman" w:hAnsi="Times New Roman"/>
              </w:rPr>
              <w:t>sps_extension_vui_parameters( ) {</w:t>
            </w:r>
          </w:p>
        </w:tc>
        <w:tc>
          <w:tcPr>
            <w:tcW w:w="1185" w:type="dxa"/>
          </w:tcPr>
          <w:p w:rsidR="00814F26" w:rsidRPr="008E14A4" w:rsidRDefault="00814F26" w:rsidP="008D10EF">
            <w:pPr>
              <w:pStyle w:val="tableheading"/>
              <w:overflowPunct/>
              <w:autoSpaceDE/>
              <w:autoSpaceDN/>
              <w:adjustRightInd/>
              <w:spacing w:line="276" w:lineRule="auto"/>
              <w:jc w:val="left"/>
              <w:textAlignment w:val="auto"/>
              <w:rPr>
                <w:b w:val="0"/>
              </w:rPr>
            </w:pPr>
            <w:r w:rsidRPr="008E14A4">
              <w:t>Descriptor</w:t>
            </w:r>
          </w:p>
        </w:tc>
      </w:tr>
      <w:tr w:rsidR="00814F26" w:rsidRPr="008E14A4" w:rsidTr="008D10EF">
        <w:trPr>
          <w:cantSplit/>
          <w:jc w:val="center"/>
        </w:trPr>
        <w:tc>
          <w:tcPr>
            <w:tcW w:w="7655" w:type="dxa"/>
          </w:tcPr>
          <w:p w:rsidR="00814F26" w:rsidRPr="008E14A4" w:rsidRDefault="00814F26" w:rsidP="008D10EF">
            <w:pPr>
              <w:pStyle w:val="tablesyntax"/>
              <w:spacing w:line="276" w:lineRule="auto"/>
              <w:rPr>
                <w:rFonts w:ascii="Times New Roman" w:hAnsi="Times New Roman"/>
                <w:b/>
                <w:bCs/>
              </w:rPr>
            </w:pPr>
            <w:r w:rsidRPr="008E14A4">
              <w:rPr>
                <w:rFonts w:ascii="Times New Roman" w:hAnsi="Times New Roman"/>
                <w:b/>
                <w:bCs/>
              </w:rPr>
              <w:tab/>
            </w:r>
            <w:r w:rsidRPr="008E14A4">
              <w:rPr>
                <w:rFonts w:ascii="Times New Roman" w:hAnsi="Times New Roman"/>
              </w:rPr>
              <w:t>if( bitstream_restriction_flag ) {</w:t>
            </w:r>
          </w:p>
        </w:tc>
        <w:tc>
          <w:tcPr>
            <w:tcW w:w="1185" w:type="dxa"/>
          </w:tcPr>
          <w:p w:rsidR="00814F26" w:rsidRPr="008E14A4" w:rsidRDefault="00814F26" w:rsidP="008D10EF">
            <w:pPr>
              <w:pStyle w:val="tableheading"/>
              <w:overflowPunct/>
              <w:autoSpaceDE/>
              <w:autoSpaceDN/>
              <w:adjustRightInd/>
              <w:spacing w:line="276" w:lineRule="auto"/>
              <w:jc w:val="left"/>
              <w:textAlignment w:val="auto"/>
              <w:rPr>
                <w:b w:val="0"/>
              </w:rPr>
            </w:pPr>
          </w:p>
        </w:tc>
      </w:tr>
      <w:tr w:rsidR="00814F26" w:rsidRPr="008E14A4" w:rsidTr="008D10EF">
        <w:trPr>
          <w:cantSplit/>
          <w:jc w:val="center"/>
        </w:trPr>
        <w:tc>
          <w:tcPr>
            <w:tcW w:w="7655" w:type="dxa"/>
          </w:tcPr>
          <w:p w:rsidR="00814F26" w:rsidRPr="008E14A4" w:rsidRDefault="00814F26" w:rsidP="008D10EF">
            <w:pPr>
              <w:pStyle w:val="tablesyntax"/>
              <w:spacing w:line="276" w:lineRule="auto"/>
              <w:rPr>
                <w:rFonts w:ascii="Times New Roman" w:hAnsi="Times New Roman"/>
                <w:b/>
                <w:bCs/>
              </w:rPr>
            </w:pPr>
            <w:r w:rsidRPr="008E14A4">
              <w:rPr>
                <w:rFonts w:ascii="Times New Roman" w:hAnsi="Times New Roman"/>
                <w:b/>
                <w:bCs/>
              </w:rPr>
              <w:tab/>
            </w:r>
            <w:r w:rsidRPr="008E14A4">
              <w:rPr>
                <w:rFonts w:ascii="Times New Roman" w:hAnsi="Times New Roman"/>
                <w:b/>
                <w:bCs/>
              </w:rPr>
              <w:tab/>
              <w:t>num_ilp_restricted_ref_layers</w:t>
            </w:r>
          </w:p>
        </w:tc>
        <w:tc>
          <w:tcPr>
            <w:tcW w:w="1185" w:type="dxa"/>
          </w:tcPr>
          <w:p w:rsidR="00814F26" w:rsidRPr="008E14A4" w:rsidRDefault="00814F26" w:rsidP="008D10EF">
            <w:pPr>
              <w:pStyle w:val="tableheading"/>
              <w:overflowPunct/>
              <w:autoSpaceDE/>
              <w:autoSpaceDN/>
              <w:adjustRightInd/>
              <w:spacing w:line="276" w:lineRule="auto"/>
              <w:jc w:val="left"/>
              <w:textAlignment w:val="auto"/>
              <w:rPr>
                <w:b w:val="0"/>
              </w:rPr>
            </w:pPr>
            <w:r w:rsidRPr="008E14A4">
              <w:rPr>
                <w:b w:val="0"/>
              </w:rPr>
              <w:t>ue(v)</w:t>
            </w:r>
          </w:p>
        </w:tc>
      </w:tr>
      <w:tr w:rsidR="00814F26" w:rsidRPr="008E14A4" w:rsidTr="008D10EF">
        <w:trPr>
          <w:cantSplit/>
          <w:jc w:val="center"/>
        </w:trPr>
        <w:tc>
          <w:tcPr>
            <w:tcW w:w="7655" w:type="dxa"/>
          </w:tcPr>
          <w:p w:rsidR="00814F26" w:rsidRPr="008E14A4" w:rsidRDefault="00814F26" w:rsidP="008D10EF">
            <w:pPr>
              <w:pStyle w:val="tablesyntax"/>
              <w:spacing w:line="276" w:lineRule="auto"/>
              <w:rPr>
                <w:rFonts w:ascii="Times New Roman" w:hAnsi="Times New Roman"/>
                <w:bCs/>
              </w:rPr>
            </w:pPr>
            <w:r w:rsidRPr="008E14A4">
              <w:rPr>
                <w:rFonts w:ascii="Times New Roman" w:hAnsi="Times New Roman"/>
                <w:b/>
                <w:bCs/>
              </w:rPr>
              <w:tab/>
            </w:r>
            <w:r w:rsidRPr="008E14A4">
              <w:rPr>
                <w:rFonts w:ascii="Times New Roman" w:hAnsi="Times New Roman"/>
                <w:b/>
                <w:bCs/>
              </w:rPr>
              <w:tab/>
            </w:r>
            <w:r w:rsidRPr="008E14A4">
              <w:rPr>
                <w:rFonts w:ascii="Times New Roman" w:hAnsi="Times New Roman"/>
                <w:bCs/>
              </w:rPr>
              <w:t>for( i = 0; i &lt; num_ilp_restricted_ref_layers; i++ ) {</w:t>
            </w:r>
          </w:p>
        </w:tc>
        <w:tc>
          <w:tcPr>
            <w:tcW w:w="1185" w:type="dxa"/>
          </w:tcPr>
          <w:p w:rsidR="00814F26" w:rsidRPr="008E14A4" w:rsidRDefault="00814F26" w:rsidP="008D10EF">
            <w:pPr>
              <w:pStyle w:val="tableheading"/>
              <w:overflowPunct/>
              <w:autoSpaceDE/>
              <w:autoSpaceDN/>
              <w:adjustRightInd/>
              <w:spacing w:line="276" w:lineRule="auto"/>
              <w:jc w:val="left"/>
              <w:textAlignment w:val="auto"/>
              <w:rPr>
                <w:b w:val="0"/>
              </w:rPr>
            </w:pPr>
          </w:p>
        </w:tc>
      </w:tr>
      <w:tr w:rsidR="00814F26" w:rsidRPr="008E14A4" w:rsidTr="008D10EF">
        <w:trPr>
          <w:cantSplit/>
          <w:jc w:val="center"/>
        </w:trPr>
        <w:tc>
          <w:tcPr>
            <w:tcW w:w="7655" w:type="dxa"/>
          </w:tcPr>
          <w:p w:rsidR="00814F26" w:rsidRPr="008E14A4" w:rsidRDefault="00814F26" w:rsidP="008D10EF">
            <w:pPr>
              <w:pStyle w:val="tablesyntax"/>
              <w:spacing w:line="276" w:lineRule="auto"/>
              <w:rPr>
                <w:rFonts w:ascii="Times New Roman" w:hAnsi="Times New Roman"/>
                <w:b/>
                <w:bCs/>
              </w:rPr>
            </w:pP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
                <w:bCs/>
              </w:rPr>
              <w:t>min_spatial_segment_offset_plus1</w:t>
            </w:r>
            <w:r w:rsidRPr="008E14A4">
              <w:rPr>
                <w:rFonts w:ascii="Times New Roman" w:hAnsi="Times New Roman"/>
                <w:bCs/>
              </w:rPr>
              <w:t>[ i ]</w:t>
            </w:r>
          </w:p>
        </w:tc>
        <w:tc>
          <w:tcPr>
            <w:tcW w:w="1185" w:type="dxa"/>
          </w:tcPr>
          <w:p w:rsidR="00814F26" w:rsidRPr="008E14A4" w:rsidRDefault="00814F26" w:rsidP="008D10EF">
            <w:pPr>
              <w:pStyle w:val="tableheading"/>
              <w:overflowPunct/>
              <w:autoSpaceDE/>
              <w:autoSpaceDN/>
              <w:adjustRightInd/>
              <w:spacing w:line="276" w:lineRule="auto"/>
              <w:jc w:val="left"/>
              <w:textAlignment w:val="auto"/>
              <w:rPr>
                <w:b w:val="0"/>
              </w:rPr>
            </w:pPr>
            <w:r w:rsidRPr="008E14A4">
              <w:rPr>
                <w:b w:val="0"/>
              </w:rPr>
              <w:t>ue(v)</w:t>
            </w:r>
          </w:p>
        </w:tc>
      </w:tr>
      <w:tr w:rsidR="00814F26" w:rsidRPr="008E14A4" w:rsidTr="008D10EF">
        <w:trPr>
          <w:cantSplit/>
          <w:jc w:val="center"/>
        </w:trPr>
        <w:tc>
          <w:tcPr>
            <w:tcW w:w="7655" w:type="dxa"/>
          </w:tcPr>
          <w:p w:rsidR="00814F26" w:rsidRPr="008E14A4" w:rsidRDefault="00814F26" w:rsidP="008D10EF">
            <w:pPr>
              <w:pStyle w:val="tablesyntax"/>
              <w:spacing w:line="276" w:lineRule="auto"/>
              <w:rPr>
                <w:rFonts w:ascii="Times New Roman" w:hAnsi="Times New Roman"/>
                <w:bCs/>
              </w:rPr>
            </w:pP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t>if( min_spatial_segment_offset[ i ] &gt; 0 ) {</w:t>
            </w:r>
          </w:p>
        </w:tc>
        <w:tc>
          <w:tcPr>
            <w:tcW w:w="1185" w:type="dxa"/>
          </w:tcPr>
          <w:p w:rsidR="00814F26" w:rsidRPr="008E14A4" w:rsidRDefault="00814F26" w:rsidP="008D10EF">
            <w:pPr>
              <w:pStyle w:val="tableheading"/>
              <w:overflowPunct/>
              <w:autoSpaceDE/>
              <w:autoSpaceDN/>
              <w:adjustRightInd/>
              <w:spacing w:line="276" w:lineRule="auto"/>
              <w:jc w:val="left"/>
              <w:textAlignment w:val="auto"/>
              <w:rPr>
                <w:b w:val="0"/>
              </w:rPr>
            </w:pPr>
          </w:p>
        </w:tc>
      </w:tr>
      <w:tr w:rsidR="00814F26" w:rsidRPr="008E14A4" w:rsidTr="008D10EF">
        <w:trPr>
          <w:cantSplit/>
          <w:jc w:val="center"/>
        </w:trPr>
        <w:tc>
          <w:tcPr>
            <w:tcW w:w="7655" w:type="dxa"/>
          </w:tcPr>
          <w:p w:rsidR="00814F26" w:rsidRPr="008E14A4" w:rsidRDefault="00814F26" w:rsidP="008D10EF">
            <w:pPr>
              <w:pStyle w:val="tablesyntax"/>
              <w:spacing w:line="276" w:lineRule="auto"/>
              <w:rPr>
                <w:rFonts w:ascii="Times New Roman" w:hAnsi="Times New Roman"/>
                <w:bCs/>
              </w:rPr>
            </w:pP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
                <w:bCs/>
              </w:rPr>
              <w:t>ctu_based_offset_enabled_flag</w:t>
            </w:r>
            <w:r w:rsidRPr="008E14A4">
              <w:rPr>
                <w:rFonts w:ascii="Times New Roman" w:hAnsi="Times New Roman"/>
                <w:bCs/>
              </w:rPr>
              <w:t>[ i ]</w:t>
            </w:r>
          </w:p>
        </w:tc>
        <w:tc>
          <w:tcPr>
            <w:tcW w:w="1185" w:type="dxa"/>
          </w:tcPr>
          <w:p w:rsidR="00814F26" w:rsidRPr="008E14A4" w:rsidRDefault="00814F26" w:rsidP="008D10EF">
            <w:pPr>
              <w:pStyle w:val="tableheading"/>
              <w:overflowPunct/>
              <w:autoSpaceDE/>
              <w:autoSpaceDN/>
              <w:adjustRightInd/>
              <w:spacing w:line="276" w:lineRule="auto"/>
              <w:jc w:val="left"/>
              <w:textAlignment w:val="auto"/>
              <w:rPr>
                <w:b w:val="0"/>
              </w:rPr>
            </w:pPr>
            <w:r w:rsidRPr="008E14A4">
              <w:rPr>
                <w:b w:val="0"/>
              </w:rPr>
              <w:t>u(1)</w:t>
            </w:r>
          </w:p>
        </w:tc>
      </w:tr>
      <w:tr w:rsidR="00814F26" w:rsidRPr="008E14A4" w:rsidTr="008D10EF">
        <w:trPr>
          <w:cantSplit/>
          <w:jc w:val="center"/>
        </w:trPr>
        <w:tc>
          <w:tcPr>
            <w:tcW w:w="7655" w:type="dxa"/>
          </w:tcPr>
          <w:p w:rsidR="00814F26" w:rsidRPr="008E14A4" w:rsidRDefault="00814F26" w:rsidP="008D10EF">
            <w:pPr>
              <w:pStyle w:val="tablesyntax"/>
              <w:spacing w:line="276" w:lineRule="auto"/>
              <w:rPr>
                <w:rFonts w:ascii="Times New Roman" w:hAnsi="Times New Roman"/>
                <w:bCs/>
              </w:rPr>
            </w:pP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t>if( ctu_based_offset_enabled_flag[ i ] )</w:t>
            </w:r>
          </w:p>
        </w:tc>
        <w:tc>
          <w:tcPr>
            <w:tcW w:w="1185" w:type="dxa"/>
          </w:tcPr>
          <w:p w:rsidR="00814F26" w:rsidRPr="008E14A4" w:rsidRDefault="00814F26" w:rsidP="008D10EF">
            <w:pPr>
              <w:pStyle w:val="tableheading"/>
              <w:overflowPunct/>
              <w:autoSpaceDE/>
              <w:autoSpaceDN/>
              <w:adjustRightInd/>
              <w:spacing w:line="276" w:lineRule="auto"/>
              <w:jc w:val="left"/>
              <w:textAlignment w:val="auto"/>
              <w:rPr>
                <w:b w:val="0"/>
              </w:rPr>
            </w:pPr>
          </w:p>
        </w:tc>
      </w:tr>
      <w:tr w:rsidR="00814F26" w:rsidRPr="008E14A4" w:rsidTr="008D10EF">
        <w:trPr>
          <w:cantSplit/>
          <w:jc w:val="center"/>
        </w:trPr>
        <w:tc>
          <w:tcPr>
            <w:tcW w:w="7655" w:type="dxa"/>
          </w:tcPr>
          <w:p w:rsidR="00814F26" w:rsidRPr="008E14A4" w:rsidRDefault="00814F26" w:rsidP="008D10EF">
            <w:pPr>
              <w:pStyle w:val="tablesyntax"/>
              <w:spacing w:line="276" w:lineRule="auto"/>
              <w:rPr>
                <w:rFonts w:ascii="Times New Roman" w:hAnsi="Times New Roman"/>
                <w:bCs/>
              </w:rPr>
            </w:pP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
                <w:bCs/>
              </w:rPr>
              <w:t>min_horizontal_ctu_offset_plus1</w:t>
            </w:r>
            <w:r w:rsidRPr="008E14A4">
              <w:rPr>
                <w:rFonts w:ascii="Times New Roman" w:hAnsi="Times New Roman"/>
                <w:bCs/>
              </w:rPr>
              <w:t>[ i ]</w:t>
            </w:r>
          </w:p>
        </w:tc>
        <w:tc>
          <w:tcPr>
            <w:tcW w:w="1185" w:type="dxa"/>
          </w:tcPr>
          <w:p w:rsidR="00814F26" w:rsidRPr="008E14A4" w:rsidRDefault="00814F26" w:rsidP="008D10EF">
            <w:pPr>
              <w:pStyle w:val="tableheading"/>
              <w:overflowPunct/>
              <w:autoSpaceDE/>
              <w:autoSpaceDN/>
              <w:adjustRightInd/>
              <w:spacing w:line="276" w:lineRule="auto"/>
              <w:jc w:val="left"/>
              <w:textAlignment w:val="auto"/>
              <w:rPr>
                <w:b w:val="0"/>
              </w:rPr>
            </w:pPr>
            <w:r w:rsidRPr="008E14A4">
              <w:rPr>
                <w:b w:val="0"/>
              </w:rPr>
              <w:t>ue(v)</w:t>
            </w:r>
          </w:p>
        </w:tc>
      </w:tr>
      <w:tr w:rsidR="00814F26" w:rsidRPr="008E14A4" w:rsidTr="008D10EF">
        <w:trPr>
          <w:cantSplit/>
          <w:jc w:val="center"/>
        </w:trPr>
        <w:tc>
          <w:tcPr>
            <w:tcW w:w="7655" w:type="dxa"/>
          </w:tcPr>
          <w:p w:rsidR="00814F26" w:rsidRPr="008E14A4" w:rsidRDefault="00814F26" w:rsidP="008D10EF">
            <w:pPr>
              <w:pStyle w:val="tablesyntax"/>
              <w:spacing w:line="276" w:lineRule="auto"/>
              <w:rPr>
                <w:rFonts w:ascii="Times New Roman" w:hAnsi="Times New Roman"/>
                <w:bCs/>
              </w:rPr>
            </w:pP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t>}</w:t>
            </w:r>
          </w:p>
        </w:tc>
        <w:tc>
          <w:tcPr>
            <w:tcW w:w="1185" w:type="dxa"/>
          </w:tcPr>
          <w:p w:rsidR="00814F26" w:rsidRPr="008E14A4" w:rsidRDefault="00814F26" w:rsidP="008D10EF">
            <w:pPr>
              <w:pStyle w:val="tableheading"/>
              <w:overflowPunct/>
              <w:autoSpaceDE/>
              <w:autoSpaceDN/>
              <w:adjustRightInd/>
              <w:spacing w:line="276" w:lineRule="auto"/>
              <w:jc w:val="left"/>
              <w:textAlignment w:val="auto"/>
              <w:rPr>
                <w:b w:val="0"/>
              </w:rPr>
            </w:pPr>
          </w:p>
        </w:tc>
      </w:tr>
      <w:tr w:rsidR="00814F26" w:rsidRPr="008E14A4" w:rsidTr="008D10EF">
        <w:trPr>
          <w:cantSplit/>
          <w:jc w:val="center"/>
        </w:trPr>
        <w:tc>
          <w:tcPr>
            <w:tcW w:w="7655" w:type="dxa"/>
          </w:tcPr>
          <w:p w:rsidR="00814F26" w:rsidRPr="008E14A4" w:rsidRDefault="00814F26" w:rsidP="008D10EF">
            <w:pPr>
              <w:pStyle w:val="tablesyntax"/>
              <w:spacing w:line="276" w:lineRule="auto"/>
              <w:rPr>
                <w:rFonts w:ascii="Times New Roman" w:hAnsi="Times New Roman"/>
                <w:bCs/>
              </w:rPr>
            </w:pPr>
            <w:r w:rsidRPr="008E14A4">
              <w:rPr>
                <w:rFonts w:ascii="Times New Roman" w:hAnsi="Times New Roman"/>
                <w:bCs/>
              </w:rPr>
              <w:tab/>
            </w:r>
            <w:r w:rsidRPr="008E14A4">
              <w:rPr>
                <w:rFonts w:ascii="Times New Roman" w:hAnsi="Times New Roman"/>
                <w:bCs/>
              </w:rPr>
              <w:tab/>
              <w:t>}</w:t>
            </w:r>
          </w:p>
        </w:tc>
        <w:tc>
          <w:tcPr>
            <w:tcW w:w="1185" w:type="dxa"/>
          </w:tcPr>
          <w:p w:rsidR="00814F26" w:rsidRPr="008E14A4" w:rsidRDefault="00814F26" w:rsidP="008D10EF">
            <w:pPr>
              <w:pStyle w:val="tableheading"/>
              <w:overflowPunct/>
              <w:autoSpaceDE/>
              <w:autoSpaceDN/>
              <w:adjustRightInd/>
              <w:spacing w:line="276" w:lineRule="auto"/>
              <w:jc w:val="left"/>
              <w:textAlignment w:val="auto"/>
              <w:rPr>
                <w:b w:val="0"/>
              </w:rPr>
            </w:pPr>
          </w:p>
        </w:tc>
      </w:tr>
      <w:tr w:rsidR="00814F26" w:rsidRPr="008E14A4" w:rsidTr="008D10EF">
        <w:trPr>
          <w:cantSplit/>
          <w:jc w:val="center"/>
        </w:trPr>
        <w:tc>
          <w:tcPr>
            <w:tcW w:w="7655" w:type="dxa"/>
          </w:tcPr>
          <w:p w:rsidR="00814F26" w:rsidRPr="008E14A4" w:rsidRDefault="00814F26" w:rsidP="008D10EF">
            <w:pPr>
              <w:pStyle w:val="tablesyntax"/>
              <w:spacing w:line="276" w:lineRule="auto"/>
              <w:rPr>
                <w:rFonts w:ascii="Times New Roman" w:hAnsi="Times New Roman"/>
                <w:b/>
                <w:bCs/>
              </w:rPr>
            </w:pPr>
            <w:r w:rsidRPr="008E14A4">
              <w:rPr>
                <w:rFonts w:ascii="Times New Roman" w:hAnsi="Times New Roman"/>
                <w:b/>
                <w:bCs/>
              </w:rPr>
              <w:tab/>
            </w:r>
            <w:r w:rsidRPr="008E14A4">
              <w:rPr>
                <w:rFonts w:ascii="Times New Roman" w:hAnsi="Times New Roman"/>
              </w:rPr>
              <w:t>}</w:t>
            </w:r>
          </w:p>
        </w:tc>
        <w:tc>
          <w:tcPr>
            <w:tcW w:w="1185" w:type="dxa"/>
          </w:tcPr>
          <w:p w:rsidR="00814F26" w:rsidRPr="008E14A4" w:rsidRDefault="00814F26" w:rsidP="008D10EF">
            <w:pPr>
              <w:pStyle w:val="tableheading"/>
              <w:overflowPunct/>
              <w:autoSpaceDE/>
              <w:autoSpaceDN/>
              <w:adjustRightInd/>
              <w:spacing w:line="276" w:lineRule="auto"/>
              <w:jc w:val="left"/>
              <w:textAlignment w:val="auto"/>
              <w:rPr>
                <w:b w:val="0"/>
              </w:rPr>
            </w:pPr>
          </w:p>
        </w:tc>
      </w:tr>
      <w:tr w:rsidR="00814F26" w:rsidRPr="008E14A4" w:rsidTr="008D10EF">
        <w:trPr>
          <w:cantSplit/>
          <w:jc w:val="center"/>
        </w:trPr>
        <w:tc>
          <w:tcPr>
            <w:tcW w:w="7655" w:type="dxa"/>
          </w:tcPr>
          <w:p w:rsidR="00814F26" w:rsidRPr="008E14A4" w:rsidRDefault="00814F26" w:rsidP="008D10EF">
            <w:pPr>
              <w:pStyle w:val="tablesyntax"/>
              <w:spacing w:line="276" w:lineRule="auto"/>
              <w:rPr>
                <w:rFonts w:ascii="Times New Roman" w:hAnsi="Times New Roman"/>
                <w:b/>
                <w:bCs/>
              </w:rPr>
            </w:pPr>
            <w:r w:rsidRPr="008E14A4">
              <w:rPr>
                <w:rFonts w:ascii="Times New Roman" w:hAnsi="Times New Roman"/>
              </w:rPr>
              <w:t>}</w:t>
            </w:r>
          </w:p>
        </w:tc>
        <w:tc>
          <w:tcPr>
            <w:tcW w:w="1185" w:type="dxa"/>
          </w:tcPr>
          <w:p w:rsidR="00814F26" w:rsidRPr="008E14A4" w:rsidRDefault="00814F26" w:rsidP="008D10EF">
            <w:pPr>
              <w:pStyle w:val="tableheading"/>
              <w:overflowPunct/>
              <w:autoSpaceDE/>
              <w:autoSpaceDN/>
              <w:adjustRightInd/>
              <w:spacing w:line="276" w:lineRule="auto"/>
              <w:jc w:val="left"/>
              <w:textAlignment w:val="auto"/>
              <w:rPr>
                <w:b w:val="0"/>
              </w:rPr>
            </w:pPr>
          </w:p>
        </w:tc>
      </w:tr>
    </w:tbl>
    <w:p w:rsidR="00814F26" w:rsidRPr="008E14A4" w:rsidRDefault="00814F26" w:rsidP="00A77488"/>
    <w:p w:rsidR="00A77488" w:rsidRPr="008E14A4" w:rsidRDefault="00A77488" w:rsidP="00867980">
      <w:pPr>
        <w:pStyle w:val="Annex4"/>
      </w:pPr>
      <w:bookmarkStart w:id="1724" w:name="_Ref317174532"/>
      <w:bookmarkStart w:id="1725" w:name="_Ref317176271"/>
      <w:bookmarkStart w:id="1726" w:name="_Toc317198936"/>
      <w:bookmarkStart w:id="1727" w:name="_Toc351408958"/>
      <w:bookmarkStart w:id="1728" w:name="_Toc357439281"/>
      <w:bookmarkStart w:id="1729" w:name="_Toc356824307"/>
      <w:bookmarkStart w:id="1730" w:name="_Toc361327451"/>
      <w:r w:rsidRPr="008E14A4">
        <w:t>HRD parameters syntax</w:t>
      </w:r>
      <w:bookmarkEnd w:id="1724"/>
      <w:bookmarkEnd w:id="1725"/>
      <w:bookmarkEnd w:id="1726"/>
      <w:bookmarkEnd w:id="1727"/>
      <w:bookmarkEnd w:id="1728"/>
      <w:bookmarkEnd w:id="1729"/>
      <w:bookmarkEnd w:id="1730"/>
    </w:p>
    <w:p w:rsidR="00A77488" w:rsidRPr="008E14A4" w:rsidRDefault="00A77488" w:rsidP="00A77488">
      <w:pPr>
        <w:keepNext/>
      </w:pPr>
      <w:r w:rsidRPr="00867980">
        <w:rPr>
          <w:lang w:val="en-CA"/>
        </w:rPr>
        <w:t>The specifications in Annex E.2.2 apply.</w:t>
      </w:r>
    </w:p>
    <w:p w:rsidR="00A77488" w:rsidRPr="008E14A4" w:rsidRDefault="00A77488" w:rsidP="00867980">
      <w:pPr>
        <w:pStyle w:val="Annex4"/>
      </w:pPr>
      <w:bookmarkStart w:id="1731" w:name="_Toc351408959"/>
      <w:bookmarkStart w:id="1732" w:name="_Ref357276490"/>
      <w:bookmarkStart w:id="1733" w:name="_Toc357439282"/>
      <w:bookmarkStart w:id="1734" w:name="_Toc356824308"/>
      <w:bookmarkStart w:id="1735" w:name="_Toc361327452"/>
      <w:r w:rsidRPr="008E14A4">
        <w:t>Sub-layer HRD parameters syntax</w:t>
      </w:r>
      <w:bookmarkEnd w:id="1731"/>
      <w:bookmarkEnd w:id="1732"/>
      <w:bookmarkEnd w:id="1733"/>
      <w:bookmarkEnd w:id="1734"/>
      <w:bookmarkEnd w:id="1735"/>
    </w:p>
    <w:p w:rsidR="00A77488" w:rsidRPr="008E14A4" w:rsidRDefault="00A77488" w:rsidP="00A77488">
      <w:pPr>
        <w:keepNext/>
      </w:pPr>
      <w:r w:rsidRPr="00867980">
        <w:rPr>
          <w:lang w:val="en-CA"/>
        </w:rPr>
        <w:t>The specifications in Annex E.2.3 apply.</w:t>
      </w:r>
    </w:p>
    <w:p w:rsidR="00A77488" w:rsidRPr="008E14A4" w:rsidRDefault="00A77488" w:rsidP="00CA066A">
      <w:pPr>
        <w:pStyle w:val="Annex3"/>
        <w:numPr>
          <w:ilvl w:val="2"/>
          <w:numId w:val="41"/>
        </w:numPr>
        <w:tabs>
          <w:tab w:val="clear" w:pos="1440"/>
        </w:tabs>
        <w:textAlignment w:val="auto"/>
      </w:pPr>
      <w:bookmarkStart w:id="1736" w:name="_Ref19432726"/>
      <w:bookmarkStart w:id="1737" w:name="_Toc20134578"/>
      <w:bookmarkStart w:id="1738" w:name="_Toc77680676"/>
      <w:bookmarkStart w:id="1739" w:name="_Toc118289279"/>
      <w:bookmarkStart w:id="1740" w:name="_Toc226456887"/>
      <w:bookmarkStart w:id="1741" w:name="_Toc248045506"/>
      <w:bookmarkStart w:id="1742" w:name="_Toc287363890"/>
      <w:bookmarkStart w:id="1743" w:name="_Toc311220038"/>
      <w:bookmarkStart w:id="1744" w:name="_Toc317198937"/>
      <w:bookmarkStart w:id="1745" w:name="_Toc351408960"/>
      <w:bookmarkStart w:id="1746" w:name="_Toc357439283"/>
      <w:bookmarkStart w:id="1747" w:name="_Toc356824309"/>
      <w:bookmarkStart w:id="1748" w:name="_Toc361327453"/>
      <w:r w:rsidRPr="008E14A4">
        <w:t>VUI semantics</w:t>
      </w:r>
      <w:bookmarkEnd w:id="1736"/>
      <w:bookmarkEnd w:id="1737"/>
      <w:bookmarkEnd w:id="1738"/>
      <w:bookmarkEnd w:id="1739"/>
      <w:bookmarkEnd w:id="1740"/>
      <w:bookmarkEnd w:id="1741"/>
      <w:bookmarkEnd w:id="1742"/>
      <w:bookmarkEnd w:id="1743"/>
      <w:bookmarkEnd w:id="1744"/>
      <w:bookmarkEnd w:id="1745"/>
      <w:bookmarkEnd w:id="1746"/>
      <w:bookmarkEnd w:id="1747"/>
      <w:bookmarkEnd w:id="1748"/>
    </w:p>
    <w:p w:rsidR="00A77488" w:rsidRPr="008E14A4" w:rsidRDefault="00A77488" w:rsidP="00867980">
      <w:pPr>
        <w:pStyle w:val="Annex4"/>
      </w:pPr>
      <w:bookmarkStart w:id="1749" w:name="_Ref317176275"/>
      <w:bookmarkStart w:id="1750" w:name="_Toc317198938"/>
      <w:bookmarkStart w:id="1751" w:name="_Toc351408961"/>
      <w:bookmarkStart w:id="1752" w:name="_Toc357439284"/>
      <w:bookmarkStart w:id="1753" w:name="_Toc356824310"/>
      <w:bookmarkStart w:id="1754" w:name="_Toc361327454"/>
      <w:r w:rsidRPr="008E14A4">
        <w:t>VUI parameters semantics</w:t>
      </w:r>
      <w:bookmarkEnd w:id="1749"/>
      <w:bookmarkEnd w:id="1750"/>
      <w:bookmarkEnd w:id="1751"/>
      <w:bookmarkEnd w:id="1752"/>
      <w:bookmarkEnd w:id="1753"/>
      <w:bookmarkEnd w:id="1754"/>
    </w:p>
    <w:p w:rsidR="00A77488" w:rsidRPr="008E14A4" w:rsidRDefault="00A77488" w:rsidP="00A77488">
      <w:r w:rsidRPr="008E14A4">
        <w:t>The specifications in Annex E.3.1 apply with the following changes.</w:t>
      </w:r>
    </w:p>
    <w:p w:rsidR="00C52A57" w:rsidRPr="00867980" w:rsidRDefault="00C52A57" w:rsidP="00C52A57">
      <w:pPr>
        <w:rPr>
          <w:lang w:val="en-CA"/>
        </w:rPr>
      </w:pPr>
      <w:r w:rsidRPr="00867980">
        <w:rPr>
          <w:b/>
          <w:lang w:val="en-CA"/>
        </w:rPr>
        <w:t>tile_boundaries_aligned_flag</w:t>
      </w:r>
      <w:r w:rsidRPr="00867980">
        <w:rPr>
          <w:lang w:val="en-CA"/>
        </w:rPr>
        <w:t xml:space="preserve"> equal to 1 indicates that, when any two samples of one picture in an access unit belong to one tile, the collocated samples, if any, in another picture in the same access unit belong to one tile, and when any two samples of one picture in an </w:t>
      </w:r>
      <w:r w:rsidRPr="008E14A4">
        <w:t>access</w:t>
      </w:r>
      <w:r w:rsidRPr="00867980">
        <w:rPr>
          <w:lang w:val="en-CA"/>
        </w:rPr>
        <w:t xml:space="preserve"> unit belong to different tiles, the collocated samples in another picture in the same </w:t>
      </w:r>
      <w:r w:rsidRPr="00867980">
        <w:rPr>
          <w:lang w:val="en-CA"/>
        </w:rPr>
        <w:lastRenderedPageBreak/>
        <w:t xml:space="preserve">access unit shall belong to different tiles. </w:t>
      </w:r>
      <w:proofErr w:type="gramStart"/>
      <w:r w:rsidRPr="00867980">
        <w:rPr>
          <w:lang w:val="en-CA"/>
        </w:rPr>
        <w:t>tile_boundaries_aligned_flag</w:t>
      </w:r>
      <w:proofErr w:type="gramEnd"/>
      <w:r w:rsidRPr="00867980">
        <w:rPr>
          <w:lang w:val="en-CA"/>
        </w:rPr>
        <w:t xml:space="preserve"> equal to 0 indicates that such a restriction may or may not apply.</w:t>
      </w:r>
    </w:p>
    <w:p w:rsidR="00C52A57" w:rsidRPr="00867980" w:rsidRDefault="00C52A57" w:rsidP="00C52A57">
      <w:pPr>
        <w:rPr>
          <w:lang w:val="en-CA"/>
        </w:rPr>
      </w:pPr>
      <w:r w:rsidRPr="00867980">
        <w:rPr>
          <w:highlight w:val="yellow"/>
          <w:lang w:val="en-CA"/>
        </w:rPr>
        <w:t>[Ed. (YK): Define "collocated sample".]</w:t>
      </w:r>
    </w:p>
    <w:p w:rsidR="00C52A57" w:rsidRDefault="00C52A57" w:rsidP="00C52A57">
      <w:pPr>
        <w:rPr>
          <w:lang w:val="en-CA"/>
        </w:rPr>
      </w:pPr>
      <w:r w:rsidRPr="00867980">
        <w:rPr>
          <w:highlight w:val="yellow"/>
          <w:lang w:val="en-CA"/>
        </w:rPr>
        <w:t>[Ed. (GT): Remarks by Jill: Do we want to impose the restriction for ALL pictures in the access unit, or only for a current picture and its inter-layer reference picture(s)? Semantic restriction could be placed on the tile parameters when this VUI flag is set.]</w:t>
      </w:r>
      <w:r w:rsidRPr="00867980">
        <w:rPr>
          <w:lang w:val="en-CA"/>
        </w:rPr>
        <w:t xml:space="preserve"> </w:t>
      </w:r>
    </w:p>
    <w:p w:rsidR="00814F26" w:rsidRPr="008E14A4" w:rsidRDefault="00814F26" w:rsidP="00814F26">
      <w:pPr>
        <w:pStyle w:val="3H3"/>
        <w:keepLines w:val="0"/>
        <w:numPr>
          <w:ilvl w:val="4"/>
          <w:numId w:val="41"/>
        </w:numPr>
        <w:tabs>
          <w:tab w:val="clear" w:pos="1170"/>
          <w:tab w:val="num" w:pos="1134"/>
        </w:tabs>
        <w:ind w:left="1134" w:hanging="1134"/>
      </w:pPr>
      <w:r w:rsidRPr="008E14A4">
        <w:t xml:space="preserve">Sequence parameter set extension VUI parameters semantics </w:t>
      </w:r>
    </w:p>
    <w:p w:rsidR="00814F26" w:rsidRPr="008E14A4" w:rsidRDefault="00814F26" w:rsidP="00814F26">
      <w:proofErr w:type="gramStart"/>
      <w:r w:rsidRPr="008E14A4">
        <w:rPr>
          <w:b/>
          <w:bCs/>
        </w:rPr>
        <w:t>num_ilp_restricted_ref_layers</w:t>
      </w:r>
      <w:proofErr w:type="gramEnd"/>
      <w:r w:rsidRPr="008E14A4">
        <w:t xml:space="preserve"> equal to 0 indicates that no additional restriction on inter-layer prediction applies for any of the direct reference layers of any layer referring to the SPS. </w:t>
      </w:r>
      <w:r w:rsidRPr="008E14A4">
        <w:rPr>
          <w:bCs/>
        </w:rPr>
        <w:t>num_ilp_restricted_ref_layers</w:t>
      </w:r>
      <w:r w:rsidRPr="008E14A4">
        <w:t xml:space="preserve"> greater than 0 specifies, for any layer referring to the SPS, the number of direct reference layers from which inter-layer prediction is additionally restricted as specified below.</w:t>
      </w:r>
    </w:p>
    <w:p w:rsidR="00814F26" w:rsidRPr="008E14A4" w:rsidRDefault="00814F26" w:rsidP="00814F26">
      <w:r w:rsidRPr="008E14A4">
        <w:t>When num_ilp_restricted_ref_layers is greater than 0, it is a requirement of bitstream conformance that</w:t>
      </w:r>
      <w:r w:rsidRPr="008E14A4" w:rsidDel="00CD78BE">
        <w:t xml:space="preserve"> </w:t>
      </w:r>
      <w:r w:rsidRPr="008E14A4">
        <w:t>all the following conditions are true:</w:t>
      </w:r>
    </w:p>
    <w:p w:rsidR="00814F26" w:rsidRPr="008E14A4" w:rsidRDefault="00814F26" w:rsidP="00814F26">
      <w:pPr>
        <w:numPr>
          <w:ilvl w:val="0"/>
          <w:numId w:val="19"/>
        </w:numPr>
        <w:tabs>
          <w:tab w:val="clear" w:pos="794"/>
          <w:tab w:val="clear" w:pos="1191"/>
          <w:tab w:val="clear" w:pos="1588"/>
          <w:tab w:val="clear" w:pos="1985"/>
          <w:tab w:val="left" w:pos="360"/>
          <w:tab w:val="left" w:pos="720"/>
          <w:tab w:val="left" w:pos="1080"/>
          <w:tab w:val="left" w:pos="1440"/>
        </w:tabs>
      </w:pPr>
      <w:r w:rsidRPr="008E14A4">
        <w:t xml:space="preserve">The value of num_ilp_restricted_ref_layers shall be equal to </w:t>
      </w:r>
      <w:proofErr w:type="gramStart"/>
      <w:r w:rsidRPr="008E14A4">
        <w:t>NumDirectRefLayer[</w:t>
      </w:r>
      <w:proofErr w:type="gramEnd"/>
      <w:r w:rsidRPr="008E14A4">
        <w:t> nuh_layer_id ], where nuh_layer_id is the nuh_layer_id of any picture referring to the SPS.</w:t>
      </w:r>
    </w:p>
    <w:p w:rsidR="00814F26" w:rsidRPr="008E14A4" w:rsidRDefault="00814F26" w:rsidP="00814F26">
      <w:pPr>
        <w:numPr>
          <w:ilvl w:val="0"/>
          <w:numId w:val="19"/>
        </w:numPr>
        <w:tabs>
          <w:tab w:val="clear" w:pos="794"/>
          <w:tab w:val="clear" w:pos="1191"/>
          <w:tab w:val="clear" w:pos="1588"/>
          <w:tab w:val="clear" w:pos="1985"/>
          <w:tab w:val="left" w:pos="360"/>
          <w:tab w:val="left" w:pos="720"/>
          <w:tab w:val="left" w:pos="1080"/>
          <w:tab w:val="left" w:pos="1440"/>
        </w:tabs>
      </w:pPr>
      <w:r w:rsidRPr="008E14A4">
        <w:t>All layers referring to the SPS shall have the same number of direct reference layers as specified by the active VPS.</w:t>
      </w:r>
    </w:p>
    <w:p w:rsidR="00814F26" w:rsidRDefault="00814F26" w:rsidP="00814F26">
      <w:pPr>
        <w:rPr>
          <w:bCs/>
        </w:rPr>
      </w:pPr>
      <w:r w:rsidRPr="007B4B13">
        <w:t xml:space="preserve">For any layer SPS RBSP being activated for a non-zero nuh_layer_id equal to CurrLayerId when a picture is decoded, </w:t>
      </w:r>
      <w:r w:rsidRPr="007B4B13">
        <w:rPr>
          <w:bCs/>
        </w:rPr>
        <w:t xml:space="preserve">the i-th direct reference layer has nuh_layer_id equal to </w:t>
      </w:r>
      <w:proofErr w:type="gramStart"/>
      <w:r w:rsidRPr="007B4B13">
        <w:rPr>
          <w:bCs/>
        </w:rPr>
        <w:t>RefLayerId[</w:t>
      </w:r>
      <w:proofErr w:type="gramEnd"/>
      <w:r w:rsidRPr="007B4B13">
        <w:rPr>
          <w:bCs/>
        </w:rPr>
        <w:t> currLayerId ][ i ].</w:t>
      </w:r>
      <w:r>
        <w:rPr>
          <w:bCs/>
        </w:rPr>
        <w:t xml:space="preserve"> </w:t>
      </w:r>
      <w:r w:rsidRPr="006E4771">
        <w:rPr>
          <w:bCs/>
          <w:highlight w:val="yellow"/>
        </w:rPr>
        <w:t xml:space="preserve">[Ed. (JB): Language should be </w:t>
      </w:r>
      <w:r>
        <w:rPr>
          <w:bCs/>
          <w:highlight w:val="yellow"/>
        </w:rPr>
        <w:t xml:space="preserve">checked and </w:t>
      </w:r>
      <w:r w:rsidRPr="006E4771">
        <w:rPr>
          <w:bCs/>
          <w:highlight w:val="yellow"/>
        </w:rPr>
        <w:t>futher improved.]</w:t>
      </w:r>
    </w:p>
    <w:p w:rsidR="00814F26" w:rsidRPr="008E14A4" w:rsidRDefault="00814F26" w:rsidP="00814F26">
      <w:pPr>
        <w:rPr>
          <w:bCs/>
        </w:rPr>
      </w:pPr>
      <w:r w:rsidRPr="008E14A4">
        <w:rPr>
          <w:bCs/>
        </w:rPr>
        <w:t>The variables refCtbLog2SizeY[ i ], refPicWidthInCtbsY[ i ], and refPicHeightInCtbsY[ i ] are set equal to CtbLog2SizeY, PicWidthInCtbsY, and PicHeightInCtbsY, respectively, of the i-th direct reference layer.</w:t>
      </w:r>
    </w:p>
    <w:p w:rsidR="00814F26" w:rsidRPr="008E14A4" w:rsidRDefault="00814F26" w:rsidP="00814F26">
      <w:pPr>
        <w:rPr>
          <w:bCs/>
          <w:highlight w:val="yellow"/>
        </w:rPr>
      </w:pPr>
      <w:r w:rsidRPr="008E14A4">
        <w:rPr>
          <w:bCs/>
          <w:highlight w:val="yellow"/>
        </w:rPr>
        <w:t xml:space="preserve">[Ed. (YK): Consider using better syntax element names for </w:t>
      </w:r>
      <w:r w:rsidRPr="008E14A4">
        <w:rPr>
          <w:highlight w:val="yellow"/>
        </w:rPr>
        <w:t>min_spatial_segment_offset_plus1</w:t>
      </w:r>
      <w:r w:rsidRPr="008E14A4">
        <w:rPr>
          <w:bCs/>
          <w:highlight w:val="yellow"/>
        </w:rPr>
        <w:t xml:space="preserve">[ i ], ctu_based_offset_enabled_flag[ i ], and </w:t>
      </w:r>
      <w:r w:rsidRPr="008E14A4">
        <w:rPr>
          <w:highlight w:val="yellow"/>
        </w:rPr>
        <w:t>min_horizontal_ctu_offset_plus1</w:t>
      </w:r>
      <w:r w:rsidRPr="008E14A4">
        <w:rPr>
          <w:bCs/>
          <w:highlight w:val="yellow"/>
        </w:rPr>
        <w:t>[ i ].]</w:t>
      </w:r>
    </w:p>
    <w:p w:rsidR="00814F26" w:rsidRPr="008E14A4" w:rsidRDefault="00814F26" w:rsidP="00814F26">
      <w:pPr>
        <w:rPr>
          <w:bCs/>
        </w:rPr>
      </w:pPr>
      <w:r w:rsidRPr="008E14A4">
        <w:rPr>
          <w:b/>
          <w:bCs/>
        </w:rPr>
        <w:t>min_spatial_segment_offset_plus1</w:t>
      </w:r>
      <w:r w:rsidRPr="008E14A4">
        <w:rPr>
          <w:bCs/>
        </w:rPr>
        <w:t xml:space="preserve">[ i ] indicates the spatial area, in each picture of the i-th direct reference layer, that is not used for inter-layer prediction for decoding of a picture referring to the SPS, by itself or together with </w:t>
      </w:r>
      <w:r w:rsidRPr="008E14A4">
        <w:t>min_horizontal_ctu_offset_plus1</w:t>
      </w:r>
      <w:r w:rsidRPr="008E14A4">
        <w:rPr>
          <w:bCs/>
        </w:rPr>
        <w:t xml:space="preserve">[ i ], as specified below. </w:t>
      </w:r>
      <w:r w:rsidRPr="008E14A4">
        <w:t>The value of min_spatial_segment_offset_plus1</w:t>
      </w:r>
      <w:r w:rsidRPr="008E14A4">
        <w:rPr>
          <w:bCs/>
        </w:rPr>
        <w:t>[ i ]</w:t>
      </w:r>
      <w:r w:rsidRPr="008E14A4">
        <w:t xml:space="preserve"> shall be in the range of 0 to refPicWidthInCtbsY</w:t>
      </w:r>
      <w:r w:rsidRPr="008E14A4">
        <w:rPr>
          <w:bCs/>
        </w:rPr>
        <w:t>[ i ] </w:t>
      </w:r>
      <w:r w:rsidRPr="008E14A4">
        <w:t>* refPicHeightInCtbsY</w:t>
      </w:r>
      <w:r w:rsidRPr="008E14A4">
        <w:rPr>
          <w:bCs/>
        </w:rPr>
        <w:t>[ i ]</w:t>
      </w:r>
      <w:r w:rsidRPr="008E14A4">
        <w:t>, inclusive.</w:t>
      </w:r>
      <w:r w:rsidRPr="008E14A4">
        <w:rPr>
          <w:bCs/>
        </w:rPr>
        <w:t xml:space="preserve"> When</w:t>
      </w:r>
      <w:r w:rsidRPr="008E14A4">
        <w:t xml:space="preserve"> not present, the value of </w:t>
      </w:r>
      <w:r w:rsidRPr="008E14A4">
        <w:rPr>
          <w:bCs/>
        </w:rPr>
        <w:t>min_spatial_segment_offset_</w:t>
      </w:r>
      <w:proofErr w:type="gramStart"/>
      <w:r w:rsidRPr="008E14A4">
        <w:rPr>
          <w:bCs/>
        </w:rPr>
        <w:t>plus1</w:t>
      </w:r>
      <w:r w:rsidRPr="008E14A4">
        <w:t>[</w:t>
      </w:r>
      <w:proofErr w:type="gramEnd"/>
      <w:r w:rsidRPr="008E14A4">
        <w:t> i ] is inferred to be equal to 0.</w:t>
      </w:r>
    </w:p>
    <w:p w:rsidR="00814F26" w:rsidRPr="008E14A4" w:rsidRDefault="00814F26" w:rsidP="00814F26">
      <w:pPr>
        <w:rPr>
          <w:bCs/>
        </w:rPr>
      </w:pPr>
      <w:r w:rsidRPr="008E14A4">
        <w:rPr>
          <w:b/>
          <w:bCs/>
        </w:rPr>
        <w:t>ctu_based_offset_enabled_flag</w:t>
      </w:r>
      <w:r w:rsidRPr="008E14A4">
        <w:rPr>
          <w:bCs/>
        </w:rPr>
        <w:t>[ i ] equal to 1 specifies that the spatial area, in units of CTUs, in each picture of the i-th direct reference layer, that is not used for inter-layer prediction for decoding of a picture referring to the SPS is indicated by min_spatial_segment_offset_plus1[ i ] and min_</w:t>
      </w:r>
      <w:r w:rsidRPr="008E14A4">
        <w:t>horizontal_ctu_offset</w:t>
      </w:r>
      <w:r w:rsidRPr="008E14A4">
        <w:rPr>
          <w:bCs/>
        </w:rPr>
        <w:t>_plus1[ i ] together. ctu_based_offset_enabled_flag[ i ] equal to 0 specifies that the spatial area, in units of slice segments, tiles, or CTU rows, in each picture of the i-th direct reference layer, that is not used for inter-layer prediction for decoding of a picture referring to the SPS is indicated by min_spatial_segment_offset_plus1[ i ] only.</w:t>
      </w:r>
      <w:r w:rsidRPr="008E14A4">
        <w:t xml:space="preserve"> When not present, the value of ctu_based_offset_enabled_flag</w:t>
      </w:r>
      <w:proofErr w:type="gramStart"/>
      <w:r w:rsidRPr="008E14A4">
        <w:t>[ i</w:t>
      </w:r>
      <w:proofErr w:type="gramEnd"/>
      <w:r w:rsidRPr="008E14A4">
        <w:t> ] is inferred to be equal to 0.</w:t>
      </w:r>
    </w:p>
    <w:p w:rsidR="00814F26" w:rsidRPr="008E14A4" w:rsidRDefault="00814F26" w:rsidP="00814F26">
      <w:r w:rsidRPr="008E14A4">
        <w:rPr>
          <w:b/>
          <w:bCs/>
        </w:rPr>
        <w:t>min_horizontal_ctu_offset_plus1</w:t>
      </w:r>
      <w:r w:rsidRPr="008E14A4">
        <w:rPr>
          <w:bCs/>
        </w:rPr>
        <w:t xml:space="preserve">[ i ], when ctu_based_offset_enabled_flag[ i ] is equal to 1, indicates the spatial area, in each picture of the i-th direct reference layer, that is not used for inter-layer prediction for decoding of a picture referring to the SPS, together with </w:t>
      </w:r>
      <w:r w:rsidRPr="008E14A4">
        <w:t>min_</w:t>
      </w:r>
      <w:r>
        <w:t>spatial_segment</w:t>
      </w:r>
      <w:r w:rsidRPr="008E14A4">
        <w:t>_offset_plus1</w:t>
      </w:r>
      <w:r w:rsidRPr="008E14A4">
        <w:rPr>
          <w:bCs/>
        </w:rPr>
        <w:t xml:space="preserve">[ i ], as specified below. </w:t>
      </w:r>
      <w:r w:rsidRPr="008E14A4">
        <w:t>The value of min_horizontal_ctu_offset_</w:t>
      </w:r>
      <w:proofErr w:type="gramStart"/>
      <w:r w:rsidRPr="008E14A4">
        <w:t>plus1</w:t>
      </w:r>
      <w:r w:rsidRPr="008E14A4">
        <w:rPr>
          <w:bCs/>
        </w:rPr>
        <w:t>[</w:t>
      </w:r>
      <w:proofErr w:type="gramEnd"/>
      <w:r w:rsidRPr="008E14A4">
        <w:rPr>
          <w:bCs/>
        </w:rPr>
        <w:t> i ]</w:t>
      </w:r>
      <w:r w:rsidRPr="008E14A4">
        <w:t xml:space="preserve"> shall be in the range of 0 to refPicWidthInCtbsY</w:t>
      </w:r>
      <w:r w:rsidRPr="008E14A4">
        <w:rPr>
          <w:bCs/>
        </w:rPr>
        <w:t>[ i ]</w:t>
      </w:r>
      <w:r w:rsidRPr="008E14A4">
        <w:t>, inclusive.</w:t>
      </w:r>
    </w:p>
    <w:p w:rsidR="00814F26" w:rsidRPr="008E14A4" w:rsidRDefault="00814F26" w:rsidP="00814F26">
      <w:r w:rsidRPr="008E14A4">
        <w:t xml:space="preserve">When </w:t>
      </w:r>
      <w:r w:rsidRPr="008E14A4">
        <w:rPr>
          <w:bCs/>
        </w:rPr>
        <w:t>ctu_based_offset_enabled_flag</w:t>
      </w:r>
      <w:proofErr w:type="gramStart"/>
      <w:r w:rsidRPr="008E14A4">
        <w:rPr>
          <w:bCs/>
        </w:rPr>
        <w:t>[ i</w:t>
      </w:r>
      <w:proofErr w:type="gramEnd"/>
      <w:r w:rsidRPr="008E14A4">
        <w:rPr>
          <w:bCs/>
        </w:rPr>
        <w:t> ] is equal to 1, t</w:t>
      </w:r>
      <w:r w:rsidRPr="008E14A4">
        <w:t>he variable minHorizontalCtbOffset[ i ] is derived as follows:</w:t>
      </w:r>
    </w:p>
    <w:p w:rsidR="00814F26" w:rsidRPr="008E14A4" w:rsidRDefault="00814F26" w:rsidP="00814F2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rPr>
      </w:pPr>
      <w:r w:rsidRPr="008E14A4">
        <w:rPr>
          <w:sz w:val="20"/>
        </w:rPr>
        <w:t>minHorizontalCtbOffset[ i ]</w:t>
      </w:r>
      <w:r w:rsidRPr="008E14A4">
        <w:t> </w:t>
      </w:r>
      <w:r w:rsidRPr="008E14A4">
        <w:rPr>
          <w:sz w:val="20"/>
        </w:rPr>
        <w:t>=</w:t>
      </w:r>
      <w:r w:rsidRPr="008E14A4">
        <w:t> </w:t>
      </w:r>
      <w:r w:rsidRPr="008E14A4">
        <w:rPr>
          <w:sz w:val="20"/>
        </w:rPr>
        <w:t>(</w:t>
      </w:r>
      <w:r w:rsidRPr="008E14A4">
        <w:t> </w:t>
      </w:r>
      <w:r w:rsidRPr="008E14A4">
        <w:rPr>
          <w:sz w:val="20"/>
        </w:rPr>
        <w:t>min_horizontal_ctu_offset_plus1[</w:t>
      </w:r>
      <w:r w:rsidRPr="008E14A4">
        <w:t> </w:t>
      </w:r>
      <w:r w:rsidRPr="008E14A4">
        <w:rPr>
          <w:sz w:val="20"/>
        </w:rPr>
        <w:t>i</w:t>
      </w:r>
      <w:r w:rsidRPr="008E14A4">
        <w:t> </w:t>
      </w:r>
      <w:r w:rsidRPr="008E14A4">
        <w:rPr>
          <w:sz w:val="20"/>
        </w:rPr>
        <w:t>]</w:t>
      </w:r>
      <w:r w:rsidRPr="008E14A4">
        <w:t> </w:t>
      </w:r>
      <w:r w:rsidRPr="008E14A4">
        <w:rPr>
          <w:sz w:val="20"/>
        </w:rPr>
        <w:t>&gt;</w:t>
      </w:r>
      <w:r w:rsidRPr="008E14A4">
        <w:t> </w:t>
      </w:r>
      <w:r w:rsidRPr="008E14A4">
        <w:rPr>
          <w:sz w:val="20"/>
        </w:rPr>
        <w:t>0</w:t>
      </w:r>
      <w:r w:rsidRPr="008E14A4">
        <w:t> </w:t>
      </w:r>
      <w:r w:rsidRPr="008E14A4">
        <w:rPr>
          <w:sz w:val="20"/>
        </w:rPr>
        <w:t>)</w:t>
      </w:r>
      <w:r w:rsidRPr="008E14A4">
        <w:t> </w:t>
      </w:r>
      <w:r w:rsidRPr="008E14A4">
        <w:rPr>
          <w:sz w:val="20"/>
        </w:rPr>
        <w:t>?</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r>
        <w:rPr>
          <w:rFonts w:eastAsia="Batang"/>
          <w:bCs/>
          <w:sz w:val="20"/>
          <w:szCs w:val="20"/>
          <w:lang w:eastAsia="ko-KR"/>
        </w:rPr>
      </w:r>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14</w:t>
      </w:r>
      <w:r w:rsidRPr="008E14A4">
        <w:rPr>
          <w:sz w:val="20"/>
          <w:szCs w:val="20"/>
        </w:rPr>
        <w:fldChar w:fldCharType="end"/>
      </w:r>
      <w:r w:rsidRPr="008E14A4">
        <w:rPr>
          <w:sz w:val="20"/>
          <w:szCs w:val="20"/>
        </w:rPr>
        <w:t>)</w:t>
      </w:r>
      <w:r w:rsidRPr="008E14A4">
        <w:rPr>
          <w:sz w:val="20"/>
        </w:rPr>
        <w:br/>
      </w:r>
      <w:r w:rsidRPr="008E14A4">
        <w:tab/>
      </w:r>
      <w:r w:rsidRPr="008E14A4">
        <w:tab/>
      </w:r>
      <w:r w:rsidRPr="008E14A4">
        <w:tab/>
      </w:r>
      <w:r w:rsidRPr="008E14A4">
        <w:tab/>
      </w:r>
      <w:r w:rsidRPr="008E14A4">
        <w:tab/>
      </w:r>
      <w:r w:rsidRPr="008E14A4">
        <w:tab/>
      </w:r>
      <w:r w:rsidRPr="008E14A4">
        <w:tab/>
      </w:r>
      <w:r w:rsidRPr="008E14A4">
        <w:rPr>
          <w:sz w:val="20"/>
        </w:rPr>
        <w:t>( min_horizontal_ctu_offset_plus1[ i ] – 1 ) : ( refPicWidthInCtbsY[ i ] </w:t>
      </w:r>
      <w:r w:rsidRPr="008E14A4">
        <w:rPr>
          <w:sz w:val="20"/>
        </w:rPr>
        <w:noBreakHyphen/>
        <w:t> 1 )</w:t>
      </w:r>
    </w:p>
    <w:p w:rsidR="00814F26" w:rsidRPr="008E14A4" w:rsidRDefault="00814F26" w:rsidP="00814F26">
      <w:pPr>
        <w:spacing w:before="0"/>
      </w:pPr>
      <w:r w:rsidRPr="008E14A4">
        <w:t xml:space="preserve">The variable colCtbAddr[ i ] that denotes the </w:t>
      </w:r>
      <w:r w:rsidRPr="008E14A4">
        <w:rPr>
          <w:bCs/>
        </w:rPr>
        <w:t xml:space="preserve">raster scan </w:t>
      </w:r>
      <w:r w:rsidRPr="008E14A4">
        <w:t xml:space="preserve">address of the collocated CTU, in a picture in the i-th direct reference layer, of the CTU with </w:t>
      </w:r>
      <w:r w:rsidRPr="008E14A4">
        <w:rPr>
          <w:bCs/>
        </w:rPr>
        <w:t xml:space="preserve">raster scan </w:t>
      </w:r>
      <w:r w:rsidRPr="008E14A4">
        <w:t xml:space="preserve">address equal to ctbAddr in a picture referring to the SPS is derived as follows </w:t>
      </w:r>
      <w:r w:rsidRPr="008E14A4">
        <w:rPr>
          <w:highlight w:val="yellow"/>
        </w:rPr>
        <w:t>[Ed. (YK): Define "collocated CTU".]</w:t>
      </w:r>
      <w:r w:rsidRPr="008E14A4">
        <w:t>:</w:t>
      </w:r>
    </w:p>
    <w:p w:rsidR="00814F26" w:rsidRPr="008E14A4" w:rsidRDefault="00814F26" w:rsidP="00814F26">
      <w:pPr>
        <w:pStyle w:val="Equation"/>
        <w:tabs>
          <w:tab w:val="clear" w:pos="794"/>
          <w:tab w:val="clear" w:pos="1588"/>
          <w:tab w:val="clear" w:pos="4849"/>
          <w:tab w:val="right" w:pos="864"/>
        </w:tabs>
        <w:ind w:left="403"/>
        <w:rPr>
          <w:sz w:val="20"/>
        </w:rPr>
      </w:pPr>
      <w:proofErr w:type="gramStart"/>
      <w:r w:rsidRPr="008E14A4">
        <w:rPr>
          <w:sz w:val="20"/>
        </w:rPr>
        <w:t>xAddrOfCtb</w:t>
      </w:r>
      <w:proofErr w:type="gramEnd"/>
      <w:r w:rsidRPr="008E14A4">
        <w:rPr>
          <w:sz w:val="20"/>
        </w:rPr>
        <w:t>[ i ]</w:t>
      </w:r>
      <w:r w:rsidRPr="008E14A4">
        <w:t> </w:t>
      </w:r>
      <w:r w:rsidRPr="008E14A4">
        <w:rPr>
          <w:sz w:val="20"/>
        </w:rPr>
        <w:t xml:space="preserve"> = ( ctbAddr % PicWidthInCtbsY )  &lt;&lt;  CtbLog2SizeY</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r>
        <w:rPr>
          <w:rFonts w:eastAsia="Batang"/>
          <w:bCs/>
          <w:sz w:val="20"/>
          <w:szCs w:val="20"/>
          <w:lang w:eastAsia="ko-KR"/>
        </w:rPr>
      </w:r>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15</w:t>
      </w:r>
      <w:r w:rsidRPr="008E14A4">
        <w:rPr>
          <w:sz w:val="20"/>
          <w:szCs w:val="20"/>
        </w:rPr>
        <w:fldChar w:fldCharType="end"/>
      </w:r>
      <w:r w:rsidRPr="008E14A4">
        <w:rPr>
          <w:sz w:val="20"/>
          <w:szCs w:val="20"/>
        </w:rPr>
        <w:t>)</w:t>
      </w:r>
    </w:p>
    <w:p w:rsidR="00814F26" w:rsidRPr="008E14A4" w:rsidRDefault="00814F26" w:rsidP="00814F26">
      <w:pPr>
        <w:pStyle w:val="Equation"/>
        <w:tabs>
          <w:tab w:val="clear" w:pos="794"/>
          <w:tab w:val="clear" w:pos="1588"/>
          <w:tab w:val="clear" w:pos="4849"/>
          <w:tab w:val="right" w:pos="864"/>
        </w:tabs>
        <w:ind w:left="403"/>
        <w:rPr>
          <w:sz w:val="20"/>
        </w:rPr>
      </w:pPr>
      <w:proofErr w:type="gramStart"/>
      <w:r w:rsidRPr="008E14A4">
        <w:rPr>
          <w:sz w:val="20"/>
        </w:rPr>
        <w:t>yAddrOfCtb</w:t>
      </w:r>
      <w:proofErr w:type="gramEnd"/>
      <w:r w:rsidRPr="008E14A4">
        <w:rPr>
          <w:sz w:val="20"/>
        </w:rPr>
        <w:t>[ i ] = ( ctbAddr / PicWidthInCtbsY )  &lt;&lt;  CtbLog2SizeY</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r>
        <w:rPr>
          <w:rFonts w:eastAsia="Batang"/>
          <w:bCs/>
          <w:sz w:val="20"/>
          <w:szCs w:val="20"/>
          <w:lang w:eastAsia="ko-KR"/>
        </w:rPr>
      </w:r>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16</w:t>
      </w:r>
      <w:r w:rsidRPr="008E14A4">
        <w:rPr>
          <w:sz w:val="20"/>
          <w:szCs w:val="20"/>
        </w:rPr>
        <w:fldChar w:fldCharType="end"/>
      </w:r>
      <w:r w:rsidRPr="008E14A4">
        <w:rPr>
          <w:sz w:val="20"/>
          <w:szCs w:val="20"/>
        </w:rPr>
        <w:t>)</w:t>
      </w:r>
    </w:p>
    <w:p w:rsidR="00814F26" w:rsidRPr="008E14A4" w:rsidRDefault="00814F26" w:rsidP="00814F26">
      <w:pPr>
        <w:pStyle w:val="Equation"/>
        <w:tabs>
          <w:tab w:val="clear" w:pos="794"/>
          <w:tab w:val="clear" w:pos="1588"/>
          <w:tab w:val="clear" w:pos="4849"/>
          <w:tab w:val="right" w:pos="864"/>
        </w:tabs>
        <w:ind w:left="403"/>
        <w:rPr>
          <w:bCs/>
          <w:sz w:val="20"/>
        </w:rPr>
      </w:pPr>
      <w:proofErr w:type="gramStart"/>
      <w:r w:rsidRPr="008E14A4">
        <w:rPr>
          <w:sz w:val="20"/>
        </w:rPr>
        <w:t>xColCtb</w:t>
      </w:r>
      <w:proofErr w:type="gramEnd"/>
      <w:r w:rsidRPr="008E14A4">
        <w:rPr>
          <w:bCs/>
          <w:sz w:val="20"/>
        </w:rPr>
        <w:t xml:space="preserve">[ i ] </w:t>
      </w:r>
      <w:r w:rsidRPr="008E14A4">
        <w:rPr>
          <w:sz w:val="20"/>
        </w:rPr>
        <w:t>= xAddrOfCtb[ i ]  &gt;&gt;  refCtbLog2SizeY</w:t>
      </w:r>
      <w:r w:rsidRPr="008E14A4">
        <w:rPr>
          <w:bCs/>
          <w:sz w:val="20"/>
        </w:rPr>
        <w:t>[ i ]</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r>
        <w:rPr>
          <w:rFonts w:eastAsia="Batang"/>
          <w:bCs/>
          <w:sz w:val="20"/>
          <w:szCs w:val="20"/>
          <w:lang w:eastAsia="ko-KR"/>
        </w:rPr>
      </w:r>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17</w:t>
      </w:r>
      <w:r w:rsidRPr="008E14A4">
        <w:rPr>
          <w:sz w:val="20"/>
          <w:szCs w:val="20"/>
        </w:rPr>
        <w:fldChar w:fldCharType="end"/>
      </w:r>
      <w:r w:rsidRPr="008E14A4">
        <w:rPr>
          <w:sz w:val="20"/>
          <w:szCs w:val="20"/>
        </w:rPr>
        <w:t>)</w:t>
      </w:r>
    </w:p>
    <w:p w:rsidR="00814F26" w:rsidRPr="008E14A4" w:rsidRDefault="00814F26" w:rsidP="00814F26">
      <w:pPr>
        <w:pStyle w:val="Equation"/>
        <w:tabs>
          <w:tab w:val="clear" w:pos="794"/>
          <w:tab w:val="clear" w:pos="1588"/>
          <w:tab w:val="clear" w:pos="4849"/>
          <w:tab w:val="right" w:pos="864"/>
        </w:tabs>
        <w:ind w:left="403"/>
        <w:rPr>
          <w:bCs/>
          <w:sz w:val="20"/>
        </w:rPr>
      </w:pPr>
      <w:proofErr w:type="gramStart"/>
      <w:r w:rsidRPr="008E14A4">
        <w:rPr>
          <w:sz w:val="20"/>
        </w:rPr>
        <w:t>yColCtb</w:t>
      </w:r>
      <w:proofErr w:type="gramEnd"/>
      <w:r w:rsidRPr="008E14A4">
        <w:rPr>
          <w:bCs/>
          <w:sz w:val="20"/>
        </w:rPr>
        <w:t xml:space="preserve">[ i ] </w:t>
      </w:r>
      <w:r w:rsidRPr="008E14A4">
        <w:rPr>
          <w:sz w:val="20"/>
        </w:rPr>
        <w:t>= yAddrOfCtb[ i ]  &gt;&gt;  refCtbLog2SizeY</w:t>
      </w:r>
      <w:r w:rsidRPr="008E14A4">
        <w:rPr>
          <w:bCs/>
          <w:sz w:val="20"/>
        </w:rPr>
        <w:t>[ i ]</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r>
        <w:rPr>
          <w:rFonts w:eastAsia="Batang"/>
          <w:bCs/>
          <w:sz w:val="20"/>
          <w:szCs w:val="20"/>
          <w:lang w:eastAsia="ko-KR"/>
        </w:rPr>
      </w:r>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18</w:t>
      </w:r>
      <w:r w:rsidRPr="008E14A4">
        <w:rPr>
          <w:sz w:val="20"/>
          <w:szCs w:val="20"/>
        </w:rPr>
        <w:fldChar w:fldCharType="end"/>
      </w:r>
      <w:r w:rsidRPr="008E14A4">
        <w:rPr>
          <w:sz w:val="20"/>
          <w:szCs w:val="20"/>
        </w:rPr>
        <w:t>)</w:t>
      </w:r>
    </w:p>
    <w:p w:rsidR="00814F26" w:rsidRPr="008E14A4" w:rsidRDefault="00814F26" w:rsidP="00814F26">
      <w:pPr>
        <w:pStyle w:val="Equation"/>
        <w:tabs>
          <w:tab w:val="clear" w:pos="794"/>
          <w:tab w:val="clear" w:pos="1588"/>
          <w:tab w:val="clear" w:pos="4849"/>
          <w:tab w:val="right" w:pos="864"/>
        </w:tabs>
        <w:ind w:left="403"/>
        <w:rPr>
          <w:sz w:val="20"/>
        </w:rPr>
      </w:pPr>
      <w:r w:rsidRPr="008E14A4">
        <w:rPr>
          <w:sz w:val="20"/>
        </w:rPr>
        <w:lastRenderedPageBreak/>
        <w:t>colCtbAddr</w:t>
      </w:r>
      <w:r w:rsidRPr="008E14A4">
        <w:rPr>
          <w:bCs/>
          <w:sz w:val="20"/>
        </w:rPr>
        <w:t xml:space="preserve">[ i ] </w:t>
      </w:r>
      <w:r w:rsidRPr="008E14A4">
        <w:rPr>
          <w:sz w:val="20"/>
        </w:rPr>
        <w:t>= xColCtb</w:t>
      </w:r>
      <w:r w:rsidRPr="008E14A4">
        <w:rPr>
          <w:bCs/>
          <w:sz w:val="20"/>
        </w:rPr>
        <w:t>[ i ]</w:t>
      </w:r>
      <w:r w:rsidRPr="008E14A4">
        <w:rPr>
          <w:sz w:val="20"/>
        </w:rPr>
        <w:t> + ( yColCtb</w:t>
      </w:r>
      <w:r w:rsidRPr="008E14A4">
        <w:rPr>
          <w:bCs/>
          <w:sz w:val="20"/>
        </w:rPr>
        <w:t>[ i ]</w:t>
      </w:r>
      <w:r w:rsidRPr="008E14A4">
        <w:rPr>
          <w:sz w:val="20"/>
        </w:rPr>
        <w:t> * refPicWidthInCtbsY</w:t>
      </w:r>
      <w:r w:rsidRPr="008E14A4">
        <w:rPr>
          <w:bCs/>
          <w:sz w:val="20"/>
        </w:rPr>
        <w:t>[ i ] )</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r>
        <w:rPr>
          <w:rFonts w:eastAsia="Batang"/>
          <w:bCs/>
          <w:sz w:val="20"/>
          <w:szCs w:val="20"/>
          <w:lang w:eastAsia="ko-KR"/>
        </w:rPr>
      </w:r>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19</w:t>
      </w:r>
      <w:r w:rsidRPr="008E14A4">
        <w:rPr>
          <w:sz w:val="20"/>
          <w:szCs w:val="20"/>
        </w:rPr>
        <w:fldChar w:fldCharType="end"/>
      </w:r>
      <w:r w:rsidRPr="008E14A4">
        <w:rPr>
          <w:sz w:val="20"/>
          <w:szCs w:val="20"/>
        </w:rPr>
        <w:t>)</w:t>
      </w:r>
    </w:p>
    <w:p w:rsidR="00814F26" w:rsidRPr="008E14A4" w:rsidRDefault="00814F26" w:rsidP="00814F26">
      <w:pPr>
        <w:rPr>
          <w:bCs/>
        </w:rPr>
      </w:pPr>
      <w:r w:rsidRPr="008E14A4">
        <w:rPr>
          <w:bCs/>
        </w:rPr>
        <w:t>When min_spatial_segment_offset_</w:t>
      </w:r>
      <w:proofErr w:type="gramStart"/>
      <w:r w:rsidRPr="008E14A4">
        <w:rPr>
          <w:bCs/>
        </w:rPr>
        <w:t>plus1[</w:t>
      </w:r>
      <w:proofErr w:type="gramEnd"/>
      <w:r w:rsidRPr="008E14A4">
        <w:rPr>
          <w:bCs/>
        </w:rPr>
        <w:t> i ] is greater than 0, it is a requirement of bitstream conformance that the following shall apply:</w:t>
      </w:r>
    </w:p>
    <w:p w:rsidR="00814F26" w:rsidRPr="008E14A4" w:rsidRDefault="00814F26" w:rsidP="00814F26">
      <w:pPr>
        <w:numPr>
          <w:ilvl w:val="0"/>
          <w:numId w:val="19"/>
        </w:numPr>
        <w:tabs>
          <w:tab w:val="left" w:pos="284"/>
        </w:tabs>
        <w:ind w:left="284" w:hanging="284"/>
        <w:rPr>
          <w:bCs/>
        </w:rPr>
      </w:pPr>
      <w:r w:rsidRPr="008E14A4">
        <w:rPr>
          <w:bCs/>
        </w:rPr>
        <w:t>If ctu_based_offset_enabled[ i ] is equal to 0, exactly one of the following shall apply:</w:t>
      </w:r>
    </w:p>
    <w:p w:rsidR="00814F26" w:rsidRPr="008E14A4" w:rsidRDefault="00814F26" w:rsidP="00814F26">
      <w:pPr>
        <w:numPr>
          <w:ilvl w:val="0"/>
          <w:numId w:val="18"/>
        </w:numPr>
        <w:tabs>
          <w:tab w:val="clear" w:pos="794"/>
          <w:tab w:val="clear" w:pos="1191"/>
          <w:tab w:val="clear" w:pos="1588"/>
          <w:tab w:val="clear" w:pos="1985"/>
          <w:tab w:val="num" w:pos="709"/>
          <w:tab w:val="left" w:pos="1080"/>
          <w:tab w:val="left" w:pos="1440"/>
          <w:tab w:val="left" w:pos="2977"/>
        </w:tabs>
        <w:ind w:left="709" w:hanging="400"/>
        <w:rPr>
          <w:bCs/>
        </w:rPr>
      </w:pPr>
      <w:r w:rsidRPr="008E14A4">
        <w:rPr>
          <w:bCs/>
        </w:rPr>
        <w:t xml:space="preserve">In each </w:t>
      </w:r>
      <w:r w:rsidRPr="008E14A4">
        <w:rPr>
          <w:lang w:eastAsia="ko-KR"/>
        </w:rPr>
        <w:t>PPS</w:t>
      </w:r>
      <w:r w:rsidRPr="008E14A4">
        <w:rPr>
          <w:bCs/>
        </w:rPr>
        <w:t xml:space="preserve"> referred to by a picture in the i-th direct reference layer, tiles_enabled_flag is equal to 0 and entropy_coding_sync_enabled_flag is equal to 0, and the following applies:</w:t>
      </w:r>
    </w:p>
    <w:p w:rsidR="00814F26" w:rsidRPr="008E14A4" w:rsidRDefault="00814F26" w:rsidP="00814F26">
      <w:pPr>
        <w:numPr>
          <w:ilvl w:val="0"/>
          <w:numId w:val="18"/>
        </w:numPr>
        <w:tabs>
          <w:tab w:val="clear" w:pos="794"/>
          <w:tab w:val="clear" w:pos="1191"/>
          <w:tab w:val="clear" w:pos="1588"/>
          <w:tab w:val="clear" w:pos="1985"/>
          <w:tab w:val="left" w:pos="1134"/>
          <w:tab w:val="num" w:pos="1440"/>
          <w:tab w:val="left" w:pos="2977"/>
        </w:tabs>
        <w:ind w:left="1134" w:hanging="425"/>
        <w:rPr>
          <w:bCs/>
        </w:rPr>
      </w:pPr>
      <w:r w:rsidRPr="008E14A4">
        <w:rPr>
          <w:bCs/>
        </w:rPr>
        <w:t>Let slice segment A be any slice segment referring to the SPS and ctbAddr be the raster scan address of the last CTU in slice segment A. Let slice segment B be the slice segment that belongs to the same access unit as slice segment A, belongs to the i-th direct reference layer, and contains the CTU with raster scan address colCtbAddr</w:t>
      </w:r>
      <w:proofErr w:type="gramStart"/>
      <w:r w:rsidRPr="008E14A4">
        <w:rPr>
          <w:bCs/>
        </w:rPr>
        <w:t>[ i</w:t>
      </w:r>
      <w:proofErr w:type="gramEnd"/>
      <w:r w:rsidRPr="008E14A4">
        <w:rPr>
          <w:bCs/>
        </w:rPr>
        <w:t> ]. Let slice segment C be the slice segment that is in the same picture as slice segment B and follows slice segment B in decoding order, and between slice segment B and that slice segment there are min_spatial_segment_offset_plus1[ i ] </w:t>
      </w:r>
      <w:r w:rsidRPr="008E14A4">
        <w:rPr>
          <w:bCs/>
        </w:rPr>
        <w:noBreakHyphen/>
        <w:t> 1 slice segments in decoding order. When slice segment C is present, the syntax elements of slice segment A are constrained such that no sample or syntax elements values in slice segment C or any slice segment of the same picture following C in bitstream order are used for inter-layer prediction in the decoding process of any samples within slice segment A.</w:t>
      </w:r>
    </w:p>
    <w:p w:rsidR="00814F26" w:rsidRPr="008E14A4" w:rsidRDefault="00814F26" w:rsidP="00814F26">
      <w:pPr>
        <w:numPr>
          <w:ilvl w:val="0"/>
          <w:numId w:val="18"/>
        </w:numPr>
        <w:tabs>
          <w:tab w:val="clear" w:pos="794"/>
          <w:tab w:val="clear" w:pos="1191"/>
          <w:tab w:val="clear" w:pos="1588"/>
          <w:tab w:val="clear" w:pos="1985"/>
          <w:tab w:val="num" w:pos="709"/>
          <w:tab w:val="left" w:pos="1080"/>
          <w:tab w:val="left" w:pos="1440"/>
          <w:tab w:val="left" w:pos="2977"/>
        </w:tabs>
        <w:ind w:left="709" w:hanging="400"/>
        <w:rPr>
          <w:bCs/>
        </w:rPr>
      </w:pPr>
      <w:r w:rsidRPr="008E14A4">
        <w:rPr>
          <w:bCs/>
        </w:rPr>
        <w:t>In each PPS referred to by a picture in the i-th direct reference layer, tiles_enabled_flag is equal to 1 and entropy_coding_sync_enabled_flag is equal to 0, and the following applies:</w:t>
      </w:r>
    </w:p>
    <w:p w:rsidR="00814F26" w:rsidRPr="008E14A4" w:rsidRDefault="00814F26" w:rsidP="00814F26">
      <w:pPr>
        <w:numPr>
          <w:ilvl w:val="0"/>
          <w:numId w:val="18"/>
        </w:numPr>
        <w:tabs>
          <w:tab w:val="clear" w:pos="794"/>
          <w:tab w:val="clear" w:pos="1191"/>
          <w:tab w:val="clear" w:pos="1588"/>
          <w:tab w:val="clear" w:pos="1985"/>
          <w:tab w:val="left" w:pos="1134"/>
          <w:tab w:val="num" w:pos="1440"/>
          <w:tab w:val="left" w:pos="2977"/>
        </w:tabs>
        <w:ind w:left="1134" w:hanging="425"/>
        <w:rPr>
          <w:bCs/>
        </w:rPr>
      </w:pPr>
      <w:r w:rsidRPr="008E14A4">
        <w:rPr>
          <w:bCs/>
        </w:rPr>
        <w:t>Let tile A be any tile in any picture picA referring to the SPS and ctbAddr be the raster scan address of the last CTU in tile A. Let tile B be the tile that is in the picture picB belonging to the same access unit as picA and belonging to the i-th direct reference layer and that contains the CTU with raster scan address colCtbAddr</w:t>
      </w:r>
      <w:proofErr w:type="gramStart"/>
      <w:r w:rsidRPr="008E14A4">
        <w:rPr>
          <w:bCs/>
        </w:rPr>
        <w:t>[ i</w:t>
      </w:r>
      <w:proofErr w:type="gramEnd"/>
      <w:r w:rsidRPr="008E14A4">
        <w:rPr>
          <w:bCs/>
        </w:rPr>
        <w:t> ]. Let tile C be the tile that is also in picB and follows tile B in decoding order, and between tile B and that tile there are min_spatial_segment_offset_plus1[ i ] </w:t>
      </w:r>
      <w:r w:rsidRPr="008E14A4">
        <w:rPr>
          <w:bCs/>
        </w:rPr>
        <w:noBreakHyphen/>
        <w:t> 1 tiles in decoding order. When slice segment C is present, the syntax elements of tile A are constrained such that no sample or syntax elements values in tile C or any tile of the same picture following C in bitstream order are used for inter-layer prediction in the decoding process of any samples within tile A.</w:t>
      </w:r>
    </w:p>
    <w:p w:rsidR="00814F26" w:rsidRPr="008E14A4" w:rsidRDefault="00814F26" w:rsidP="00814F26">
      <w:pPr>
        <w:numPr>
          <w:ilvl w:val="0"/>
          <w:numId w:val="18"/>
        </w:numPr>
        <w:tabs>
          <w:tab w:val="clear" w:pos="794"/>
          <w:tab w:val="clear" w:pos="1191"/>
          <w:tab w:val="clear" w:pos="1588"/>
          <w:tab w:val="clear" w:pos="1985"/>
          <w:tab w:val="num" w:pos="709"/>
          <w:tab w:val="left" w:pos="1080"/>
          <w:tab w:val="left" w:pos="1440"/>
          <w:tab w:val="left" w:pos="2977"/>
        </w:tabs>
        <w:ind w:left="709" w:hanging="400"/>
        <w:rPr>
          <w:bCs/>
        </w:rPr>
      </w:pPr>
      <w:r w:rsidRPr="008E14A4">
        <w:rPr>
          <w:bCs/>
        </w:rPr>
        <w:t>In each PPS referred to by a picture in the i-th direct reference layer, tiles_enabled_flag is equal to 0 and entropy_coding_sync_enabled_flag is equal to 1, and the following applies:</w:t>
      </w:r>
    </w:p>
    <w:p w:rsidR="00814F26" w:rsidRPr="008E14A4" w:rsidRDefault="00814F26" w:rsidP="00814F26">
      <w:pPr>
        <w:numPr>
          <w:ilvl w:val="0"/>
          <w:numId w:val="18"/>
        </w:numPr>
        <w:tabs>
          <w:tab w:val="clear" w:pos="794"/>
          <w:tab w:val="clear" w:pos="1191"/>
          <w:tab w:val="clear" w:pos="1588"/>
          <w:tab w:val="clear" w:pos="1985"/>
          <w:tab w:val="left" w:pos="1134"/>
          <w:tab w:val="num" w:pos="1440"/>
          <w:tab w:val="left" w:pos="2977"/>
        </w:tabs>
        <w:ind w:left="1134" w:hanging="425"/>
        <w:rPr>
          <w:bCs/>
        </w:rPr>
      </w:pPr>
      <w:r w:rsidRPr="008E14A4">
        <w:rPr>
          <w:bCs/>
        </w:rPr>
        <w:t>Let CTU row A be any CTU row in any picture picA referring to the SPS and ctbAddr be the raster scan address of the last CTU in CTU row A. Let CTU row B be the CTU row that is in the picture picB belonging to the same access unit as picA and belonging to the i-th direct reference layer and that contains the CTU with raster scan address colCtbAddr</w:t>
      </w:r>
      <w:proofErr w:type="gramStart"/>
      <w:r w:rsidRPr="008E14A4">
        <w:rPr>
          <w:bCs/>
        </w:rPr>
        <w:t>[ i</w:t>
      </w:r>
      <w:proofErr w:type="gramEnd"/>
      <w:r w:rsidRPr="008E14A4">
        <w:rPr>
          <w:bCs/>
        </w:rPr>
        <w:t> ]. Let CTU row C be the CTU row that is also in picB and follows CTU row B in decoding order, and between CTU row B and that CTU row there are min_spatial_segment_offset_plus1[ i ] </w:t>
      </w:r>
      <w:r w:rsidRPr="008E14A4">
        <w:rPr>
          <w:bC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814F26" w:rsidRPr="008E14A4" w:rsidRDefault="00814F26" w:rsidP="00814F26">
      <w:pPr>
        <w:numPr>
          <w:ilvl w:val="0"/>
          <w:numId w:val="19"/>
        </w:numPr>
        <w:tabs>
          <w:tab w:val="left" w:pos="284"/>
        </w:tabs>
        <w:ind w:left="284" w:hanging="284"/>
      </w:pPr>
      <w:r w:rsidRPr="008E14A4">
        <w:rPr>
          <w:bCs/>
        </w:rPr>
        <w:t>Otherwise ( ctu_based_offset_enabled_flag[ i ] is equal to 1 ), the following applies:</w:t>
      </w:r>
    </w:p>
    <w:p w:rsidR="00814F26" w:rsidRPr="008E14A4" w:rsidRDefault="00814F26" w:rsidP="00814F26">
      <w:pPr>
        <w:numPr>
          <w:ilvl w:val="0"/>
          <w:numId w:val="18"/>
        </w:numPr>
        <w:tabs>
          <w:tab w:val="clear" w:pos="794"/>
          <w:tab w:val="clear" w:pos="1191"/>
          <w:tab w:val="clear" w:pos="1588"/>
          <w:tab w:val="clear" w:pos="1985"/>
          <w:tab w:val="num" w:pos="709"/>
          <w:tab w:val="left" w:pos="1080"/>
          <w:tab w:val="left" w:pos="1440"/>
          <w:tab w:val="left" w:pos="2977"/>
        </w:tabs>
        <w:ind w:left="709" w:hanging="400"/>
      </w:pPr>
      <w:r w:rsidRPr="008E14A4">
        <w:rPr>
          <w:bCs/>
        </w:rPr>
        <w:t>T</w:t>
      </w:r>
      <w:r w:rsidRPr="008E14A4">
        <w:t xml:space="preserve">he variable </w:t>
      </w:r>
      <w:r w:rsidRPr="008E14A4">
        <w:rPr>
          <w:bCs/>
        </w:rPr>
        <w:t>refCtbAddr[ i ]</w:t>
      </w:r>
      <w:r w:rsidRPr="008E14A4">
        <w:t xml:space="preserve"> is derived as follows:</w:t>
      </w:r>
    </w:p>
    <w:p w:rsidR="00814F26" w:rsidRPr="008E14A4" w:rsidRDefault="00814F26" w:rsidP="00814F26">
      <w:pPr>
        <w:pStyle w:val="Equation"/>
        <w:tabs>
          <w:tab w:val="clear" w:pos="794"/>
          <w:tab w:val="clear" w:pos="1588"/>
          <w:tab w:val="clear" w:pos="4849"/>
          <w:tab w:val="right" w:pos="1134"/>
        </w:tabs>
        <w:ind w:left="806"/>
        <w:rPr>
          <w:bCs/>
          <w:sz w:val="20"/>
        </w:rPr>
      </w:pPr>
      <w:r w:rsidRPr="008E14A4">
        <w:rPr>
          <w:sz w:val="20"/>
        </w:rPr>
        <w:tab/>
        <w:t>xOffset[ i ] = ( ( x</w:t>
      </w:r>
      <w:r w:rsidRPr="008E14A4">
        <w:t>Col</w:t>
      </w:r>
      <w:r w:rsidRPr="008E14A4">
        <w:rPr>
          <w:sz w:val="20"/>
        </w:rPr>
        <w:t>Ctb</w:t>
      </w:r>
      <w:r w:rsidRPr="008E14A4">
        <w:rPr>
          <w:bCs/>
          <w:sz w:val="20"/>
        </w:rPr>
        <w:t>[ i ]</w:t>
      </w:r>
      <w:r w:rsidRPr="008E14A4">
        <w:rPr>
          <w:sz w:val="20"/>
        </w:rPr>
        <w:t> + minHorizontalCtbOffset[ i ] ) &gt; ( refPicWidthInCtbsY</w:t>
      </w:r>
      <w:r w:rsidRPr="008E14A4">
        <w:rPr>
          <w:bCs/>
          <w:sz w:val="20"/>
        </w:rPr>
        <w:t>[ i ]</w:t>
      </w:r>
      <w:r w:rsidRPr="008E14A4">
        <w:rPr>
          <w:sz w:val="20"/>
        </w:rPr>
        <w:t> </w:t>
      </w:r>
      <w:r w:rsidRPr="008E14A4">
        <w:rPr>
          <w:sz w:val="20"/>
        </w:rPr>
        <w:noBreakHyphen/>
        <w:t xml:space="preserve"> 1 ) ) ? </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r>
        <w:rPr>
          <w:rFonts w:eastAsia="Batang"/>
          <w:bCs/>
          <w:sz w:val="20"/>
          <w:szCs w:val="20"/>
          <w:lang w:eastAsia="ko-KR"/>
        </w:rPr>
      </w:r>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20</w:t>
      </w:r>
      <w:r w:rsidRPr="008E14A4">
        <w:rPr>
          <w:sz w:val="20"/>
          <w:szCs w:val="20"/>
        </w:rPr>
        <w:fldChar w:fldCharType="end"/>
      </w:r>
      <w:r w:rsidRPr="008E14A4">
        <w:rPr>
          <w:sz w:val="20"/>
          <w:szCs w:val="20"/>
        </w:rPr>
        <w:t>)</w:t>
      </w:r>
      <w:r w:rsidRPr="008E14A4">
        <w:rPr>
          <w:sz w:val="20"/>
        </w:rPr>
        <w:br/>
      </w:r>
      <w:r w:rsidRPr="008E14A4">
        <w:rPr>
          <w:sz w:val="20"/>
        </w:rPr>
        <w:tab/>
        <w:t>( refPicWidthInCtbsY</w:t>
      </w:r>
      <w:r w:rsidRPr="008E14A4">
        <w:rPr>
          <w:bCs/>
          <w:sz w:val="20"/>
        </w:rPr>
        <w:t>[ i ]</w:t>
      </w:r>
      <w:r w:rsidRPr="008E14A4">
        <w:rPr>
          <w:sz w:val="20"/>
        </w:rPr>
        <w:t> </w:t>
      </w:r>
      <w:r w:rsidRPr="008E14A4">
        <w:rPr>
          <w:sz w:val="20"/>
        </w:rPr>
        <w:noBreakHyphen/>
        <w:t> 1 –xColCtb[ i ] ) : ( minHorizontalCtbOffset[ i ] </w:t>
      </w:r>
      <w:r w:rsidRPr="008E14A4">
        <w:rPr>
          <w:bCs/>
          <w:sz w:val="20"/>
        </w:rPr>
        <w:t>)</w:t>
      </w:r>
    </w:p>
    <w:p w:rsidR="00814F26" w:rsidRPr="008E14A4" w:rsidRDefault="00814F26" w:rsidP="00814F26">
      <w:pPr>
        <w:pStyle w:val="Equation"/>
        <w:tabs>
          <w:tab w:val="clear" w:pos="794"/>
          <w:tab w:val="clear" w:pos="1588"/>
          <w:tab w:val="clear" w:pos="4849"/>
          <w:tab w:val="right" w:pos="864"/>
        </w:tabs>
        <w:ind w:left="806"/>
        <w:rPr>
          <w:bCs/>
          <w:sz w:val="20"/>
        </w:rPr>
      </w:pPr>
      <w:r w:rsidRPr="008E14A4">
        <w:rPr>
          <w:sz w:val="20"/>
        </w:rPr>
        <w:tab/>
        <w:t>yOffset[ i ] = ( min_spatial_segment_offset_plus1</w:t>
      </w:r>
      <w:r w:rsidRPr="008E14A4">
        <w:rPr>
          <w:bCs/>
          <w:sz w:val="20"/>
        </w:rPr>
        <w:t>[ i ]</w:t>
      </w:r>
      <w:r w:rsidRPr="008E14A4">
        <w:rPr>
          <w:sz w:val="20"/>
        </w:rPr>
        <w:t> – 1 ) * refPicWidthInCtbsY</w:t>
      </w:r>
      <w:r w:rsidRPr="008E14A4">
        <w:rPr>
          <w:bCs/>
          <w:sz w:val="20"/>
        </w:rPr>
        <w:t>[ i ]</w:t>
      </w:r>
      <w:r w:rsidRPr="008E14A4">
        <w:rPr>
          <w:bCs/>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r>
        <w:rPr>
          <w:rFonts w:eastAsia="Batang"/>
          <w:bCs/>
          <w:sz w:val="20"/>
          <w:szCs w:val="20"/>
          <w:lang w:eastAsia="ko-KR"/>
        </w:rPr>
      </w:r>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21</w:t>
      </w:r>
      <w:r w:rsidRPr="008E14A4">
        <w:rPr>
          <w:sz w:val="20"/>
          <w:szCs w:val="20"/>
        </w:rPr>
        <w:fldChar w:fldCharType="end"/>
      </w:r>
      <w:r w:rsidRPr="008E14A4">
        <w:rPr>
          <w:sz w:val="20"/>
          <w:szCs w:val="20"/>
        </w:rPr>
        <w:t>)</w:t>
      </w:r>
    </w:p>
    <w:p w:rsidR="00814F26" w:rsidRPr="008E14A4" w:rsidRDefault="00814F26" w:rsidP="00814F26">
      <w:pPr>
        <w:pStyle w:val="Equation"/>
        <w:tabs>
          <w:tab w:val="clear" w:pos="794"/>
          <w:tab w:val="clear" w:pos="1588"/>
          <w:tab w:val="clear" w:pos="4849"/>
          <w:tab w:val="right" w:pos="864"/>
        </w:tabs>
        <w:ind w:left="806"/>
        <w:rPr>
          <w:sz w:val="20"/>
        </w:rPr>
      </w:pPr>
      <w:r w:rsidRPr="008E14A4">
        <w:rPr>
          <w:sz w:val="20"/>
        </w:rPr>
        <w:tab/>
      </w:r>
      <w:proofErr w:type="gramStart"/>
      <w:r w:rsidRPr="008E14A4">
        <w:rPr>
          <w:sz w:val="20"/>
        </w:rPr>
        <w:t>refCtbAddr</w:t>
      </w:r>
      <w:proofErr w:type="gramEnd"/>
      <w:r w:rsidRPr="008E14A4">
        <w:rPr>
          <w:bCs/>
          <w:sz w:val="20"/>
        </w:rPr>
        <w:t>[ i ]</w:t>
      </w:r>
      <w:r w:rsidRPr="008E14A4">
        <w:rPr>
          <w:sz w:val="20"/>
        </w:rPr>
        <w:t> = colCtbAddr</w:t>
      </w:r>
      <w:r w:rsidRPr="008E14A4">
        <w:rPr>
          <w:bCs/>
          <w:sz w:val="20"/>
        </w:rPr>
        <w:t>[ i ] + xOffset</w:t>
      </w:r>
      <w:r w:rsidRPr="008E14A4">
        <w:rPr>
          <w:sz w:val="20"/>
        </w:rPr>
        <w:t>[ i ]</w:t>
      </w:r>
      <w:r w:rsidRPr="008E14A4">
        <w:rPr>
          <w:bCs/>
          <w:sz w:val="20"/>
        </w:rPr>
        <w:t> + yOffset</w:t>
      </w:r>
      <w:r w:rsidRPr="008E14A4">
        <w:rPr>
          <w:sz w:val="20"/>
        </w:rPr>
        <w:t>[ i ]</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r>
        <w:rPr>
          <w:rFonts w:eastAsia="Batang"/>
          <w:bCs/>
          <w:sz w:val="20"/>
          <w:szCs w:val="20"/>
          <w:lang w:eastAsia="ko-KR"/>
        </w:rPr>
      </w:r>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22</w:t>
      </w:r>
      <w:r w:rsidRPr="008E14A4">
        <w:rPr>
          <w:sz w:val="20"/>
          <w:szCs w:val="20"/>
        </w:rPr>
        <w:fldChar w:fldCharType="end"/>
      </w:r>
      <w:r w:rsidRPr="008E14A4">
        <w:rPr>
          <w:sz w:val="20"/>
          <w:szCs w:val="20"/>
        </w:rPr>
        <w:t>)</w:t>
      </w:r>
    </w:p>
    <w:p w:rsidR="00814F26" w:rsidRPr="00814F26" w:rsidRDefault="00814F26" w:rsidP="00C52A57">
      <w:pPr>
        <w:numPr>
          <w:ilvl w:val="0"/>
          <w:numId w:val="18"/>
        </w:numPr>
        <w:tabs>
          <w:tab w:val="clear" w:pos="794"/>
          <w:tab w:val="clear" w:pos="1191"/>
          <w:tab w:val="clear" w:pos="1588"/>
          <w:tab w:val="clear" w:pos="1985"/>
          <w:tab w:val="num" w:pos="709"/>
          <w:tab w:val="left" w:pos="1080"/>
          <w:tab w:val="left" w:pos="1440"/>
          <w:tab w:val="left" w:pos="2977"/>
        </w:tabs>
        <w:ind w:left="709" w:hanging="400"/>
        <w:rPr>
          <w:bCs/>
        </w:rPr>
      </w:pPr>
      <w:r w:rsidRPr="008E14A4">
        <w:rPr>
          <w:bCs/>
        </w:rPr>
        <w:t>Let CTU A be any CTU in any picture picA referring to the SPS, and ctbAddr be the raster scan address ctbAddr of CTU A. Let CTU B be a CTU that is in the picture belonging to the same access unit as picA and belonging to the i-th direct reference layer and that has raster scan address greater than refCtbAddr</w:t>
      </w:r>
      <w:proofErr w:type="gramStart"/>
      <w:r w:rsidRPr="008E14A4">
        <w:rPr>
          <w:bCs/>
        </w:rPr>
        <w:t>[ i</w:t>
      </w:r>
      <w:proofErr w:type="gramEnd"/>
      <w:r w:rsidRPr="008E14A4">
        <w:rPr>
          <w:bCs/>
        </w:rPr>
        <w:t> ]. When CTU B is present, the syntax elements of CTU A are constrained such that no sample or syntax elements values in CTU B are used for inter-layer prediction in the decoding process of any samples within CTU A.</w:t>
      </w:r>
    </w:p>
    <w:p w:rsidR="00A77488" w:rsidRPr="00867980" w:rsidRDefault="00A77488" w:rsidP="00814F26">
      <w:pPr>
        <w:pStyle w:val="Annex4"/>
      </w:pPr>
      <w:bookmarkStart w:id="1755" w:name="_Ref357276496"/>
      <w:bookmarkStart w:id="1756" w:name="_Toc357439285"/>
      <w:bookmarkStart w:id="1757" w:name="_Toc356824311"/>
      <w:bookmarkStart w:id="1758" w:name="_Toc361327455"/>
      <w:r w:rsidRPr="00867980">
        <w:t>HRD parameters semantics</w:t>
      </w:r>
      <w:bookmarkEnd w:id="1755"/>
      <w:bookmarkEnd w:id="1756"/>
      <w:bookmarkEnd w:id="1757"/>
      <w:bookmarkEnd w:id="1758"/>
    </w:p>
    <w:p w:rsidR="00A77488" w:rsidRPr="00867980" w:rsidRDefault="00A77488" w:rsidP="00A77488">
      <w:pPr>
        <w:rPr>
          <w:lang w:val="en-CA"/>
        </w:rPr>
      </w:pPr>
      <w:r w:rsidRPr="00867980">
        <w:rPr>
          <w:lang w:val="en-CA"/>
        </w:rPr>
        <w:t>The specifications in Annex E.3.2 apply.</w:t>
      </w:r>
    </w:p>
    <w:p w:rsidR="00A77488" w:rsidRPr="008E14A4" w:rsidRDefault="00A77488" w:rsidP="00867980">
      <w:pPr>
        <w:pStyle w:val="Annex4"/>
      </w:pPr>
      <w:bookmarkStart w:id="1759" w:name="_Ref357276495"/>
      <w:bookmarkStart w:id="1760" w:name="_Toc357439286"/>
      <w:bookmarkStart w:id="1761" w:name="_Toc356824312"/>
      <w:bookmarkStart w:id="1762" w:name="_Toc361327456"/>
      <w:r w:rsidRPr="008E14A4">
        <w:lastRenderedPageBreak/>
        <w:t>Sub-layer HRD parameters semantics</w:t>
      </w:r>
      <w:bookmarkEnd w:id="1759"/>
      <w:bookmarkEnd w:id="1760"/>
      <w:bookmarkEnd w:id="1761"/>
      <w:bookmarkEnd w:id="1762"/>
    </w:p>
    <w:p w:rsidR="00A77488" w:rsidRPr="00867980" w:rsidRDefault="00A77488" w:rsidP="00A77488">
      <w:pPr>
        <w:rPr>
          <w:lang w:val="en-CA"/>
        </w:rPr>
      </w:pPr>
      <w:r w:rsidRPr="00867980">
        <w:rPr>
          <w:lang w:val="en-CA"/>
        </w:rPr>
        <w:t>The specifications in Annex E.3.3 apply.</w:t>
      </w:r>
    </w:p>
    <w:p w:rsidR="00944988" w:rsidRPr="00867980" w:rsidRDefault="00944988" w:rsidP="00944988">
      <w:pPr>
        <w:rPr>
          <w:lang w:val="en-CA"/>
        </w:rPr>
      </w:pPr>
    </w:p>
    <w:p w:rsidR="0056407A" w:rsidRPr="00941625" w:rsidRDefault="00944988" w:rsidP="00941625">
      <w:pPr>
        <w:pStyle w:val="Annex1"/>
        <w:keepNext/>
        <w:keepLines/>
        <w:numPr>
          <w:ilvl w:val="0"/>
          <w:numId w:val="46"/>
        </w:numPr>
        <w:spacing w:before="480"/>
        <w:outlineLvl w:val="0"/>
        <w:rPr>
          <w:b w:val="0"/>
          <w:sz w:val="24"/>
          <w:szCs w:val="24"/>
        </w:rPr>
      </w:pPr>
      <w:bookmarkStart w:id="1763" w:name="_Ref348033633"/>
      <w:r w:rsidRPr="00867980">
        <w:rPr>
          <w:lang w:val="en-CA"/>
        </w:rPr>
        <w:br w:type="page"/>
      </w:r>
      <w:bookmarkStart w:id="1764" w:name="_Toc356824313"/>
      <w:bookmarkStart w:id="1765" w:name="_Toc356148114"/>
      <w:bookmarkStart w:id="1766" w:name="_Toc361327457"/>
      <w:bookmarkEnd w:id="1763"/>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941625">
        <w:rPr>
          <w:b w:val="0"/>
          <w:sz w:val="24"/>
          <w:szCs w:val="24"/>
          <w:lang w:val="en-CA"/>
        </w:rPr>
        <w:t>Syntax, semantics</w:t>
      </w:r>
      <w:r w:rsidR="00941625" w:rsidRPr="00941625">
        <w:rPr>
          <w:b w:val="0"/>
          <w:sz w:val="24"/>
          <w:szCs w:val="24"/>
          <w:lang w:val="en-CA"/>
        </w:rPr>
        <w:t xml:space="preserve"> and decoding processes </w:t>
      </w:r>
      <w:r w:rsidR="00941625">
        <w:rPr>
          <w:b w:val="0"/>
          <w:sz w:val="24"/>
          <w:szCs w:val="24"/>
          <w:lang w:val="en-CA"/>
        </w:rPr>
        <w:t xml:space="preserve">for </w:t>
      </w:r>
      <w:r w:rsidR="00C6730C" w:rsidRPr="00941625">
        <w:rPr>
          <w:b w:val="0"/>
          <w:sz w:val="24"/>
          <w:szCs w:val="24"/>
          <w:lang w:val="en-CA"/>
        </w:rPr>
        <w:t>scalable</w:t>
      </w:r>
      <w:r w:rsidR="008F095A" w:rsidRPr="00941625">
        <w:rPr>
          <w:b w:val="0"/>
          <w:sz w:val="24"/>
          <w:szCs w:val="24"/>
          <w:lang w:val="en-CA"/>
        </w:rPr>
        <w:t xml:space="preserve"> </w:t>
      </w:r>
      <w:bookmarkEnd w:id="1708"/>
      <w:bookmarkEnd w:id="1764"/>
      <w:bookmarkEnd w:id="1765"/>
      <w:r w:rsidR="00941625">
        <w:rPr>
          <w:b w:val="0"/>
          <w:sz w:val="24"/>
          <w:szCs w:val="24"/>
          <w:lang w:val="en-CA"/>
        </w:rPr>
        <w:t>extension</w:t>
      </w:r>
      <w:bookmarkEnd w:id="1766"/>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proofErr w:type="gramStart"/>
      <w:r w:rsidR="00E702E5" w:rsidRPr="00941625">
        <w:rPr>
          <w:lang w:val="en-CA"/>
        </w:rPr>
        <w:t>,</w:t>
      </w:r>
      <w:r w:rsidRPr="00941625">
        <w:rPr>
          <w:lang w:val="en-CA"/>
        </w:rPr>
        <w:t>for</w:t>
      </w:r>
      <w:proofErr w:type="gramEnd"/>
      <w:r w:rsidRPr="00941625">
        <w:rPr>
          <w:lang w:val="en-CA"/>
        </w:rPr>
        <w:t xml:space="preserve"> </w:t>
      </w:r>
      <w:r w:rsidR="00C6730C" w:rsidRPr="00941625">
        <w:rPr>
          <w:lang w:val="en-CA"/>
        </w:rPr>
        <w:t>scalable</w:t>
      </w:r>
      <w:r w:rsidR="008F095A" w:rsidRPr="00941625">
        <w:rPr>
          <w:lang w:val="en-CA"/>
        </w:rPr>
        <w:t xml:space="preserve"> </w:t>
      </w:r>
      <w:r w:rsidR="00941625">
        <w:rPr>
          <w:lang w:val="en-CA"/>
        </w:rPr>
        <w:t>exetnsion</w:t>
      </w:r>
      <w:r w:rsidRPr="00941625">
        <w:rPr>
          <w:lang w:val="en-CA"/>
        </w:rPr>
        <w:t xml:space="preserve"> that use the syntax, semantics, and decoding process specified in clauses 2-9 </w:t>
      </w:r>
      <w:r w:rsidR="00ED0B46">
        <w:rPr>
          <w:lang w:val="en-CA"/>
        </w:rPr>
        <w:t>and Annex A-F</w:t>
      </w:r>
      <w:r w:rsidRPr="00867980">
        <w:rPr>
          <w:lang w:val="en-CA"/>
        </w:rPr>
        <w:t xml:space="preserve">. </w:t>
      </w:r>
    </w:p>
    <w:p w:rsidR="00944988" w:rsidRPr="00867980" w:rsidRDefault="00944988" w:rsidP="00CA066A">
      <w:pPr>
        <w:pStyle w:val="Annex2"/>
        <w:numPr>
          <w:ilvl w:val="1"/>
          <w:numId w:val="41"/>
        </w:numPr>
        <w:rPr>
          <w:lang w:val="en-CA"/>
        </w:rPr>
      </w:pPr>
      <w:bookmarkStart w:id="1767" w:name="_Toc357439288"/>
      <w:bookmarkStart w:id="1768" w:name="_Toc356824314"/>
      <w:bookmarkStart w:id="1769" w:name="_Toc356148115"/>
      <w:bookmarkStart w:id="1770" w:name="_Toc348629434"/>
      <w:bookmarkStart w:id="1771" w:name="_Toc351367661"/>
      <w:bookmarkStart w:id="1772" w:name="_Toc361327458"/>
      <w:r w:rsidRPr="00867980">
        <w:rPr>
          <w:lang w:val="en-CA"/>
        </w:rPr>
        <w:t>Scope</w:t>
      </w:r>
      <w:bookmarkEnd w:id="1767"/>
      <w:bookmarkEnd w:id="1768"/>
      <w:bookmarkEnd w:id="1769"/>
      <w:bookmarkEnd w:id="1770"/>
      <w:bookmarkEnd w:id="1771"/>
      <w:bookmarkEnd w:id="1772"/>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CA066A">
      <w:pPr>
        <w:pStyle w:val="Annex2"/>
        <w:numPr>
          <w:ilvl w:val="1"/>
          <w:numId w:val="41"/>
        </w:numPr>
        <w:rPr>
          <w:lang w:val="en-CA"/>
        </w:rPr>
      </w:pPr>
      <w:bookmarkStart w:id="1773" w:name="_Toc357439289"/>
      <w:bookmarkStart w:id="1774" w:name="_Toc356824315"/>
      <w:bookmarkStart w:id="1775" w:name="_Toc356148116"/>
      <w:bookmarkStart w:id="1776" w:name="_Toc348629435"/>
      <w:bookmarkStart w:id="1777" w:name="_Toc351367662"/>
      <w:bookmarkStart w:id="1778" w:name="_Toc361327459"/>
      <w:r w:rsidRPr="00867980">
        <w:rPr>
          <w:lang w:val="en-CA"/>
        </w:rPr>
        <w:t>Normative references</w:t>
      </w:r>
      <w:bookmarkEnd w:id="1773"/>
      <w:bookmarkEnd w:id="1774"/>
      <w:bookmarkEnd w:id="1775"/>
      <w:bookmarkEnd w:id="1776"/>
      <w:bookmarkEnd w:id="1777"/>
      <w:bookmarkEnd w:id="1778"/>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CA066A">
      <w:pPr>
        <w:pStyle w:val="Annex2"/>
        <w:numPr>
          <w:ilvl w:val="1"/>
          <w:numId w:val="41"/>
        </w:numPr>
        <w:rPr>
          <w:lang w:val="en-CA"/>
        </w:rPr>
      </w:pPr>
      <w:bookmarkStart w:id="1779" w:name="_Toc357439290"/>
      <w:bookmarkStart w:id="1780" w:name="_Toc356824316"/>
      <w:bookmarkStart w:id="1781" w:name="_Toc356148117"/>
      <w:bookmarkStart w:id="1782" w:name="_Toc348629436"/>
      <w:bookmarkStart w:id="1783" w:name="_Toc351367663"/>
      <w:bookmarkStart w:id="1784" w:name="_Toc361327460"/>
      <w:r w:rsidRPr="00867980">
        <w:rPr>
          <w:lang w:val="en-CA"/>
        </w:rPr>
        <w:t>Definitions</w:t>
      </w:r>
      <w:bookmarkEnd w:id="1779"/>
      <w:bookmarkEnd w:id="1780"/>
      <w:bookmarkEnd w:id="1781"/>
      <w:bookmarkEnd w:id="1782"/>
      <w:bookmarkEnd w:id="1783"/>
      <w:bookmarkEnd w:id="1784"/>
    </w:p>
    <w:p w:rsidR="00944988" w:rsidRPr="00867980" w:rsidRDefault="00944988" w:rsidP="00CA066A">
      <w:pPr>
        <w:pStyle w:val="Annex2"/>
        <w:numPr>
          <w:ilvl w:val="1"/>
          <w:numId w:val="41"/>
        </w:numPr>
        <w:rPr>
          <w:lang w:val="en-CA"/>
        </w:rPr>
      </w:pPr>
      <w:bookmarkStart w:id="1785" w:name="_Toc357439291"/>
      <w:bookmarkStart w:id="1786" w:name="_Toc356824317"/>
      <w:bookmarkStart w:id="1787" w:name="_Toc356148118"/>
      <w:bookmarkStart w:id="1788" w:name="_Toc348629437"/>
      <w:bookmarkStart w:id="1789" w:name="_Toc351367664"/>
      <w:bookmarkStart w:id="1790" w:name="_Toc361327461"/>
      <w:r w:rsidRPr="00867980">
        <w:rPr>
          <w:lang w:val="en-CA"/>
        </w:rPr>
        <w:t>Abbreviations</w:t>
      </w:r>
      <w:bookmarkEnd w:id="1785"/>
      <w:bookmarkEnd w:id="1786"/>
      <w:bookmarkEnd w:id="1787"/>
      <w:bookmarkEnd w:id="1788"/>
      <w:bookmarkEnd w:id="1789"/>
      <w:bookmarkEnd w:id="1790"/>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CA066A">
      <w:pPr>
        <w:pStyle w:val="Annex2"/>
        <w:numPr>
          <w:ilvl w:val="1"/>
          <w:numId w:val="41"/>
        </w:numPr>
        <w:rPr>
          <w:lang w:val="en-CA"/>
        </w:rPr>
      </w:pPr>
      <w:bookmarkStart w:id="1791" w:name="_Toc357439292"/>
      <w:bookmarkStart w:id="1792" w:name="_Toc356824318"/>
      <w:bookmarkStart w:id="1793" w:name="_Toc356148119"/>
      <w:bookmarkStart w:id="1794" w:name="_Toc348629438"/>
      <w:bookmarkStart w:id="1795" w:name="_Toc351367665"/>
      <w:bookmarkStart w:id="1796" w:name="_Toc361327462"/>
      <w:r w:rsidRPr="00867980">
        <w:rPr>
          <w:lang w:val="en-CA"/>
        </w:rPr>
        <w:t>Conventions</w:t>
      </w:r>
      <w:bookmarkEnd w:id="1791"/>
      <w:bookmarkEnd w:id="1792"/>
      <w:bookmarkEnd w:id="1793"/>
      <w:bookmarkEnd w:id="1794"/>
      <w:bookmarkEnd w:id="1795"/>
      <w:bookmarkEnd w:id="1796"/>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Pr="00867980" w:rsidRDefault="00944988" w:rsidP="00CA066A">
      <w:pPr>
        <w:pStyle w:val="Annex2"/>
        <w:numPr>
          <w:ilvl w:val="1"/>
          <w:numId w:val="41"/>
        </w:numPr>
        <w:rPr>
          <w:lang w:val="en-CA"/>
        </w:rPr>
      </w:pPr>
      <w:bookmarkStart w:id="1797" w:name="_Toc357439293"/>
      <w:bookmarkStart w:id="1798" w:name="_Toc356824319"/>
      <w:bookmarkStart w:id="1799" w:name="_Toc356148120"/>
      <w:bookmarkStart w:id="1800" w:name="_Toc348629439"/>
      <w:bookmarkStart w:id="1801" w:name="_Toc351367666"/>
      <w:bookmarkStart w:id="1802" w:name="_Toc361327463"/>
      <w:r w:rsidRPr="00867980">
        <w:rPr>
          <w:lang w:val="en-CA"/>
        </w:rPr>
        <w:t>Source, coded, decoded and output data formats, scanning processes, and neighbouring relationships</w:t>
      </w:r>
      <w:bookmarkEnd w:id="1797"/>
      <w:bookmarkEnd w:id="1798"/>
      <w:bookmarkEnd w:id="1799"/>
      <w:bookmarkEnd w:id="1800"/>
      <w:bookmarkEnd w:id="1801"/>
      <w:bookmarkEnd w:id="1802"/>
    </w:p>
    <w:p w:rsidR="009B5E7F" w:rsidRPr="00021B77" w:rsidRDefault="009B5E7F" w:rsidP="00CA066A">
      <w:pPr>
        <w:pStyle w:val="Annex3"/>
        <w:numPr>
          <w:ilvl w:val="2"/>
          <w:numId w:val="41"/>
        </w:numPr>
        <w:tabs>
          <w:tab w:val="clear" w:pos="1440"/>
        </w:tabs>
        <w:textAlignment w:val="auto"/>
      </w:pPr>
      <w:bookmarkStart w:id="1803" w:name="_Toc361327464"/>
      <w:r w:rsidRPr="00021B77">
        <w:t>Derivation process for referenc</w:t>
      </w:r>
      <w:r>
        <w:t>e layer sample location</w:t>
      </w:r>
      <w:bookmarkEnd w:id="1803"/>
    </w:p>
    <w:p w:rsidR="00944988" w:rsidRPr="00867980" w:rsidRDefault="00944988" w:rsidP="00944988">
      <w:pPr>
        <w:pStyle w:val="3N"/>
        <w:rPr>
          <w:lang w:val="en-CA"/>
        </w:rPr>
      </w:pPr>
      <w:r w:rsidRPr="00867980">
        <w:rPr>
          <w:lang w:val="en-CA"/>
        </w:rPr>
        <w:t>The specification in clause</w:t>
      </w:r>
      <w:r w:rsidR="00AC53FA" w:rsidRPr="00867980">
        <w:rPr>
          <w:lang w:val="en-CA"/>
        </w:rPr>
        <w:t> </w:t>
      </w:r>
      <w:r w:rsidRPr="00867980">
        <w:rPr>
          <w:highlight w:val="yellow"/>
          <w:lang w:val="en-CA"/>
        </w:rPr>
        <w:t>6</w:t>
      </w:r>
      <w:r w:rsidRPr="00867980">
        <w:rPr>
          <w:lang w:val="en-CA"/>
        </w:rPr>
        <w:t xml:space="preserve"> </w:t>
      </w:r>
      <w:r w:rsidR="003363C8">
        <w:t xml:space="preserve">and all </w:t>
      </w:r>
      <w:r w:rsidR="003363C8" w:rsidRPr="00021B77">
        <w:t xml:space="preserve">its subclauses </w:t>
      </w:r>
      <w:r w:rsidRPr="00867980">
        <w:rPr>
          <w:lang w:val="en-CA"/>
        </w:rPr>
        <w:t>apply</w:t>
      </w:r>
      <w:r w:rsidR="003363C8" w:rsidRPr="00021B77">
        <w:t xml:space="preserve"> with the following additions</w:t>
      </w:r>
      <w:r w:rsidRPr="00867980">
        <w:rPr>
          <w:lang w:val="en-CA"/>
        </w:rPr>
        <w:t xml:space="preserve">. </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804" w:name="_Toc357439294"/>
      <w:bookmarkStart w:id="1805" w:name="_Toc356824320"/>
      <w:r w:rsidRPr="00021B77">
        <w:rPr>
          <w:noProof/>
          <w:sz w:val="20"/>
          <w:szCs w:val="20"/>
        </w:rPr>
        <w:t xml:space="preserve">Input to this process </w:t>
      </w:r>
      <w:r w:rsidR="00021B77">
        <w:rPr>
          <w:noProof/>
          <w:sz w:val="20"/>
          <w:szCs w:val="20"/>
        </w:rPr>
        <w:t>is</w:t>
      </w:r>
      <w:r w:rsidRPr="00021B77">
        <w:rPr>
          <w:noProof/>
          <w:sz w:val="20"/>
          <w:szCs w:val="20"/>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xRef and yRef are derived as follows:</w:t>
      </w:r>
    </w:p>
    <w:p w:rsidR="00021B77" w:rsidRPr="00021B77" w:rsidRDefault="003363C8" w:rsidP="003363C8">
      <w:pPr>
        <w:pStyle w:val="Equation"/>
        <w:spacing w:before="136" w:after="0"/>
        <w:ind w:left="630"/>
        <w:rPr>
          <w:noProof/>
          <w:sz w:val="20"/>
          <w:szCs w:val="20"/>
          <w:lang w:eastAsia="ko-KR"/>
        </w:rPr>
      </w:pPr>
      <w:proofErr w:type="gramStart"/>
      <w:r w:rsidRPr="00021B77">
        <w:rPr>
          <w:sz w:val="20"/>
          <w:szCs w:val="20"/>
        </w:rPr>
        <w:t>xRef</w:t>
      </w:r>
      <w:proofErr w:type="gramEnd"/>
      <w:r w:rsidRPr="00021B77">
        <w:rPr>
          <w:sz w:val="20"/>
          <w:szCs w:val="20"/>
        </w:rPr>
        <w:t xml:space="preserve"> = ( ( xP </w:t>
      </w:r>
      <w:r w:rsidRPr="00021B77">
        <w:rPr>
          <w:noProof/>
          <w:sz w:val="20"/>
          <w:szCs w:val="20"/>
          <w:lang w:eastAsia="ko-KR"/>
        </w:rPr>
        <w:noBreakHyphen/>
        <w:t> </w:t>
      </w:r>
      <w:r w:rsidRPr="00021B77">
        <w:rPr>
          <w:noProof/>
          <w:sz w:val="20"/>
          <w:szCs w:val="20"/>
        </w:rPr>
        <w:t>ScaledRefLayerLeftOffset </w:t>
      </w:r>
      <w:r w:rsidRPr="00021B77">
        <w:rPr>
          <w:sz w:val="20"/>
          <w:szCs w:val="20"/>
        </w:rPr>
        <w:t>) * ScaleFactorX + ( 1 &lt;&lt; 15 ) ) &gt;&gt; 16</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0C4DDD" w:rsidRPr="00021B77">
        <w:rPr>
          <w:noProof/>
          <w:sz w:val="20"/>
          <w:szCs w:val="20"/>
          <w:highlight w:val="yellow"/>
        </w:rPr>
        <w:fldChar w:fldCharType="begin"/>
      </w:r>
      <w:r w:rsidR="00021B77" w:rsidRPr="00021B77">
        <w:rPr>
          <w:noProof/>
          <w:sz w:val="20"/>
          <w:szCs w:val="20"/>
          <w:highlight w:val="yellow"/>
        </w:rPr>
        <w:instrText xml:space="preserve"> SEQ Equation \r 1 \* ARABIC </w:instrText>
      </w:r>
      <w:r w:rsidR="000C4DDD" w:rsidRPr="00021B77">
        <w:rPr>
          <w:noProof/>
          <w:sz w:val="20"/>
          <w:szCs w:val="20"/>
          <w:highlight w:val="yellow"/>
        </w:rPr>
        <w:fldChar w:fldCharType="separate"/>
      </w:r>
      <w:r w:rsidR="00E907A9">
        <w:rPr>
          <w:noProof/>
          <w:sz w:val="20"/>
          <w:szCs w:val="20"/>
          <w:highlight w:val="yellow"/>
        </w:rPr>
        <w:t>1</w:t>
      </w:r>
      <w:r w:rsidR="000C4DDD" w:rsidRPr="00021B77">
        <w:rPr>
          <w:noProof/>
          <w:sz w:val="20"/>
          <w:szCs w:val="20"/>
          <w:highlight w:val="yellow"/>
        </w:rPr>
        <w:fldChar w:fldCharType="end"/>
      </w:r>
      <w:r w:rsidRPr="00021B77">
        <w:rPr>
          <w:noProof/>
          <w:sz w:val="20"/>
          <w:szCs w:val="20"/>
          <w:highlight w:val="yellow"/>
          <w:lang w:eastAsia="ko-KR"/>
        </w:rPr>
        <w:t>)</w:t>
      </w:r>
    </w:p>
    <w:p w:rsidR="003363C8" w:rsidRPr="00021B77" w:rsidRDefault="00021B77" w:rsidP="003363C8">
      <w:pPr>
        <w:pStyle w:val="Equation"/>
        <w:spacing w:before="136" w:after="0"/>
        <w:ind w:left="630"/>
        <w:rPr>
          <w:sz w:val="20"/>
          <w:szCs w:val="20"/>
        </w:rPr>
      </w:pPr>
      <w:proofErr w:type="gramStart"/>
      <w:r w:rsidRPr="00021B77">
        <w:rPr>
          <w:sz w:val="20"/>
          <w:szCs w:val="20"/>
        </w:rPr>
        <w:t>yRef</w:t>
      </w:r>
      <w:proofErr w:type="gramEnd"/>
      <w:r w:rsidRPr="00021B77">
        <w:rPr>
          <w:sz w:val="20"/>
          <w:szCs w:val="20"/>
        </w:rPr>
        <w:t xml:space="preserve"> = ( ( yP </w:t>
      </w:r>
      <w:r w:rsidRPr="00021B77">
        <w:rPr>
          <w:noProof/>
          <w:sz w:val="20"/>
          <w:szCs w:val="20"/>
          <w:lang w:eastAsia="ko-KR"/>
        </w:rPr>
        <w:noBreakHyphen/>
        <w:t> </w:t>
      </w:r>
      <w:r w:rsidRPr="00021B77">
        <w:rPr>
          <w:noProof/>
          <w:sz w:val="20"/>
          <w:szCs w:val="20"/>
        </w:rPr>
        <w:t>ScaledRefLayerTopOffset </w:t>
      </w:r>
      <w:r w:rsidRPr="00021B77">
        <w:rPr>
          <w:sz w:val="20"/>
          <w:szCs w:val="20"/>
        </w:rPr>
        <w:t>) * </w:t>
      </w:r>
      <w:r w:rsidRPr="00021B77">
        <w:rPr>
          <w:noProof/>
          <w:sz w:val="20"/>
          <w:szCs w:val="20"/>
          <w:lang w:eastAsia="ko-KR"/>
        </w:rPr>
        <w:t>ScaleFactorY</w:t>
      </w:r>
      <w:r w:rsidRPr="00021B77">
        <w:rPr>
          <w:sz w:val="20"/>
          <w:szCs w:val="20"/>
        </w:rPr>
        <w:t> + ( 1 &lt;&lt; 15 ) ) &gt;&gt; 16</w:t>
      </w:r>
      <w:r>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0C4DDD" w:rsidRPr="00021B77">
        <w:rPr>
          <w:noProof/>
          <w:sz w:val="20"/>
          <w:szCs w:val="20"/>
          <w:highlight w:val="yellow"/>
        </w:rPr>
        <w:fldChar w:fldCharType="begin"/>
      </w:r>
      <w:r w:rsidRPr="00021B77">
        <w:rPr>
          <w:noProof/>
          <w:sz w:val="20"/>
          <w:szCs w:val="20"/>
          <w:highlight w:val="yellow"/>
        </w:rPr>
        <w:instrText xml:space="preserve"> SEQ Equation \* ARABIC </w:instrText>
      </w:r>
      <w:r w:rsidR="000C4DDD" w:rsidRPr="00021B77">
        <w:rPr>
          <w:noProof/>
          <w:sz w:val="20"/>
          <w:szCs w:val="20"/>
          <w:highlight w:val="yellow"/>
        </w:rPr>
        <w:fldChar w:fldCharType="separate"/>
      </w:r>
      <w:r w:rsidR="00E907A9">
        <w:rPr>
          <w:noProof/>
          <w:sz w:val="20"/>
          <w:szCs w:val="20"/>
          <w:highlight w:val="yellow"/>
        </w:rPr>
        <w:t>2</w:t>
      </w:r>
      <w:r w:rsidR="000C4DDD"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CA066A">
      <w:pPr>
        <w:pStyle w:val="Annex3"/>
        <w:numPr>
          <w:ilvl w:val="2"/>
          <w:numId w:val="41"/>
        </w:numPr>
        <w:tabs>
          <w:tab w:val="clear" w:pos="1440"/>
        </w:tabs>
        <w:textAlignment w:val="auto"/>
      </w:pPr>
      <w:bookmarkStart w:id="1806" w:name="_Toc351667785"/>
      <w:bookmarkStart w:id="1807" w:name="_Ref351668463"/>
      <w:bookmarkStart w:id="1808" w:name="_Ref351668475"/>
      <w:bookmarkStart w:id="1809" w:name="_Toc361327465"/>
      <w:r w:rsidRPr="00021B77">
        <w:t>Derivation process for reference layer sample location used in resampling</w:t>
      </w:r>
      <w:bookmarkEnd w:id="1806"/>
      <w:bookmarkEnd w:id="1807"/>
      <w:bookmarkEnd w:id="1808"/>
      <w:bookmarkEnd w:id="1809"/>
    </w:p>
    <w:p w:rsidR="003363C8" w:rsidRPr="00021B77" w:rsidRDefault="003363C8" w:rsidP="003363C8">
      <w:pPr>
        <w:rPr>
          <w:noProof/>
          <w:lang w:eastAsia="ko-KR"/>
        </w:rPr>
      </w:pPr>
      <w:r w:rsidRPr="00021B77">
        <w:rPr>
          <w:noProof/>
          <w:lang w:eastAsia="ko-KR"/>
        </w:rPr>
        <w:t>Inputs to this process are</w:t>
      </w:r>
    </w:p>
    <w:p w:rsidR="003363C8" w:rsidRPr="00021B77" w:rsidRDefault="003363C8" w:rsidP="003363C8">
      <w:pPr>
        <w:tabs>
          <w:tab w:val="left" w:pos="284"/>
        </w:tabs>
        <w:rPr>
          <w:noProof/>
        </w:rPr>
      </w:pPr>
      <w:r w:rsidRPr="00021B77">
        <w:rPr>
          <w:noProof/>
        </w:rPr>
        <w:t>–</w:t>
      </w:r>
      <w:r w:rsidRPr="00021B77">
        <w:rPr>
          <w:noProof/>
        </w:rPr>
        <w:tab/>
      </w:r>
      <w:proofErr w:type="gramStart"/>
      <w:r w:rsidRPr="00021B77">
        <w:t>a</w:t>
      </w:r>
      <w:proofErr w:type="gramEnd"/>
      <w:r w:rsidRPr="00021B77">
        <w:t xml:space="preserve"> variable cIdx specifying the color component index,</w:t>
      </w:r>
    </w:p>
    <w:p w:rsidR="003363C8" w:rsidRPr="00021B77" w:rsidRDefault="003363C8" w:rsidP="003363C8">
      <w:pPr>
        <w:tabs>
          <w:tab w:val="left" w:pos="284"/>
        </w:tabs>
        <w:rPr>
          <w:noProof/>
        </w:rPr>
      </w:pPr>
      <w:r w:rsidRPr="00021B77">
        <w:rPr>
          <w:noProof/>
        </w:rPr>
        <w:t>–</w:t>
      </w:r>
      <w:r w:rsidRPr="00021B77">
        <w:rPr>
          <w:noProof/>
        </w:rPr>
        <w:tab/>
        <w:t>a sample location ( xP, yP ) relative to the top-left sample of the color component of the current picture specified by cIdx.</w:t>
      </w:r>
    </w:p>
    <w:p w:rsidR="003363C8" w:rsidRPr="00021B77" w:rsidRDefault="003363C8" w:rsidP="003363C8">
      <w:r w:rsidRPr="00021B77">
        <w:rPr>
          <w:noProof/>
          <w:lang w:eastAsia="ko-KR"/>
        </w:rPr>
        <w:t>Output of this process is</w:t>
      </w:r>
      <w:r w:rsidRPr="00021B77">
        <w:rPr>
          <w:lang w:eastAsia="ko-KR"/>
        </w:rPr>
        <w:t xml:space="preserve"> a sample location </w:t>
      </w:r>
      <w:proofErr w:type="gramStart"/>
      <w:r w:rsidRPr="00021B77">
        <w:rPr>
          <w:lang w:eastAsia="ko-KR"/>
        </w:rPr>
        <w:t xml:space="preserve">( </w:t>
      </w:r>
      <w:r w:rsidRPr="00021B77">
        <w:t>xRef16</w:t>
      </w:r>
      <w:proofErr w:type="gramEnd"/>
      <w:r w:rsidRPr="00021B77">
        <w:t>, yRef16 ) specifying the reference layer sample location in units of 1/16-th sample relative to the top-left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lang w:eastAsia="ko-KR"/>
        </w:rPr>
        <w:t>The variables offsetX and offsetY are derived as follows:</w:t>
      </w:r>
    </w:p>
    <w:p w:rsidR="003363C8" w:rsidRPr="00021B77" w:rsidRDefault="003363C8" w:rsidP="003363C8">
      <w:pPr>
        <w:pStyle w:val="Equation"/>
        <w:spacing w:before="136" w:after="0"/>
        <w:ind w:left="630"/>
        <w:rPr>
          <w:sz w:val="20"/>
          <w:szCs w:val="20"/>
          <w:lang w:eastAsia="ko-KR"/>
        </w:rPr>
      </w:pPr>
      <w:r w:rsidRPr="00021B77">
        <w:rPr>
          <w:noProof/>
          <w:sz w:val="20"/>
          <w:szCs w:val="20"/>
        </w:rPr>
        <w:t>offsetX = ScaledRefLayerLeftOffset / ( ( cIdx = = 0)  ?  1 :  SubWidthC)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0C4DDD" w:rsidRPr="00021B77">
        <w:rPr>
          <w:noProof/>
          <w:sz w:val="20"/>
          <w:szCs w:val="20"/>
          <w:highlight w:val="yellow"/>
        </w:rPr>
        <w:fldChar w:fldCharType="begin"/>
      </w:r>
      <w:r w:rsidR="00021B77" w:rsidRPr="00021B77">
        <w:rPr>
          <w:noProof/>
          <w:sz w:val="20"/>
          <w:szCs w:val="20"/>
          <w:highlight w:val="yellow"/>
        </w:rPr>
        <w:instrText xml:space="preserve"> SEQ Equation \* ARABIC </w:instrText>
      </w:r>
      <w:r w:rsidR="000C4DDD" w:rsidRPr="00021B77">
        <w:rPr>
          <w:noProof/>
          <w:sz w:val="20"/>
          <w:szCs w:val="20"/>
          <w:highlight w:val="yellow"/>
        </w:rPr>
        <w:fldChar w:fldCharType="separate"/>
      </w:r>
      <w:r w:rsidR="00021B77">
        <w:rPr>
          <w:noProof/>
          <w:sz w:val="20"/>
          <w:szCs w:val="20"/>
          <w:highlight w:val="yellow"/>
        </w:rPr>
        <w:t>3</w:t>
      </w:r>
      <w:r w:rsidR="000C4DDD" w:rsidRPr="00021B77">
        <w:rPr>
          <w:noProof/>
          <w:sz w:val="20"/>
          <w:szCs w:val="20"/>
          <w:highlight w:val="yellow"/>
        </w:rPr>
        <w:fldChar w:fldCharType="end"/>
      </w:r>
      <w:r w:rsidRPr="00021B77">
        <w:rPr>
          <w:noProof/>
          <w:sz w:val="20"/>
          <w:szCs w:val="20"/>
          <w:highlight w:val="yellow"/>
          <w:lang w:eastAsia="ko-KR"/>
        </w:rPr>
        <w:t>)</w:t>
      </w:r>
      <w:r w:rsidRPr="00021B77">
        <w:rPr>
          <w:sz w:val="20"/>
          <w:szCs w:val="20"/>
        </w:rPr>
        <w:br/>
      </w:r>
      <w:r w:rsidRPr="00021B77">
        <w:rPr>
          <w:noProof/>
          <w:sz w:val="20"/>
          <w:szCs w:val="20"/>
        </w:rPr>
        <w:t>offsetY = ScaledRefLayerTopOffset / ( ( cIdx = = 0)  ?  1 :  SubHeightC)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0C4DDD" w:rsidRPr="00021B77">
        <w:rPr>
          <w:noProof/>
          <w:sz w:val="20"/>
          <w:szCs w:val="20"/>
          <w:highlight w:val="yellow"/>
        </w:rPr>
        <w:fldChar w:fldCharType="begin"/>
      </w:r>
      <w:r w:rsidR="00021B77" w:rsidRPr="00021B77">
        <w:rPr>
          <w:noProof/>
          <w:sz w:val="20"/>
          <w:szCs w:val="20"/>
          <w:highlight w:val="yellow"/>
        </w:rPr>
        <w:instrText xml:space="preserve"> SEQ Equation \* ARABIC </w:instrText>
      </w:r>
      <w:r w:rsidR="000C4DDD" w:rsidRPr="00021B77">
        <w:rPr>
          <w:noProof/>
          <w:sz w:val="20"/>
          <w:szCs w:val="20"/>
          <w:highlight w:val="yellow"/>
        </w:rPr>
        <w:fldChar w:fldCharType="separate"/>
      </w:r>
      <w:r w:rsidR="00021B77">
        <w:rPr>
          <w:noProof/>
          <w:sz w:val="20"/>
          <w:szCs w:val="20"/>
          <w:highlight w:val="yellow"/>
        </w:rPr>
        <w:t>4</w:t>
      </w:r>
      <w:r w:rsidR="000C4DDD"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pPr>
        <w:pStyle w:val="Equation"/>
        <w:rPr>
          <w:sz w:val="20"/>
          <w:szCs w:val="20"/>
        </w:rPr>
      </w:pPr>
      <w:r w:rsidRPr="00021B77">
        <w:rPr>
          <w:sz w:val="20"/>
          <w:szCs w:val="20"/>
        </w:rPr>
        <w:t>The variables phaseY and addY are derived as follows:</w:t>
      </w:r>
    </w:p>
    <w:p w:rsidR="003363C8" w:rsidRPr="00021B77" w:rsidRDefault="003363C8" w:rsidP="003363C8">
      <w:pPr>
        <w:pStyle w:val="Equation"/>
        <w:spacing w:before="136" w:after="0"/>
        <w:ind w:left="630"/>
        <w:rPr>
          <w:noProof/>
          <w:sz w:val="20"/>
          <w:szCs w:val="20"/>
          <w:lang w:eastAsia="ko-KR"/>
        </w:rPr>
      </w:pPr>
      <w:proofErr w:type="gramStart"/>
      <w:r w:rsidRPr="00021B77">
        <w:rPr>
          <w:sz w:val="20"/>
          <w:szCs w:val="20"/>
          <w:lang w:eastAsia="ko-KR"/>
        </w:rPr>
        <w:lastRenderedPageBreak/>
        <w:t>p</w:t>
      </w:r>
      <w:r w:rsidRPr="00021B77">
        <w:rPr>
          <w:sz w:val="20"/>
          <w:szCs w:val="20"/>
        </w:rPr>
        <w:t>haseY</w:t>
      </w:r>
      <w:proofErr w:type="gramEnd"/>
      <w:r w:rsidRPr="00021B77">
        <w:rPr>
          <w:sz w:val="20"/>
          <w:szCs w:val="20"/>
        </w:rPr>
        <w:t xml:space="preserve"> = (cIdx = = 0) ? </w:t>
      </w:r>
      <w:proofErr w:type="gramStart"/>
      <w:r w:rsidRPr="00021B77">
        <w:rPr>
          <w:sz w:val="20"/>
          <w:szCs w:val="20"/>
        </w:rPr>
        <w:t>0 :</w:t>
      </w:r>
      <w:proofErr w:type="gramEnd"/>
      <w:r w:rsidRPr="00021B77">
        <w:rPr>
          <w:sz w:val="20"/>
          <w:szCs w:val="20"/>
        </w:rPr>
        <w:t xml:space="preserve"> 1</w:t>
      </w:r>
      <w:r w:rsidRPr="00021B77">
        <w:rPr>
          <w:noProof/>
          <w:sz w:val="20"/>
          <w:szCs w:val="20"/>
          <w:lang w:eastAsia="ko-KR"/>
        </w:rPr>
        <w:tab/>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0C4DDD" w:rsidRPr="00021B77">
        <w:rPr>
          <w:noProof/>
          <w:sz w:val="20"/>
          <w:szCs w:val="20"/>
          <w:highlight w:val="yellow"/>
        </w:rPr>
        <w:fldChar w:fldCharType="begin"/>
      </w:r>
      <w:r w:rsidR="00021B77" w:rsidRPr="00021B77">
        <w:rPr>
          <w:noProof/>
          <w:sz w:val="20"/>
          <w:szCs w:val="20"/>
          <w:highlight w:val="yellow"/>
        </w:rPr>
        <w:instrText xml:space="preserve"> SEQ Equation \* ARABIC </w:instrText>
      </w:r>
      <w:r w:rsidR="000C4DDD" w:rsidRPr="00021B77">
        <w:rPr>
          <w:noProof/>
          <w:sz w:val="20"/>
          <w:szCs w:val="20"/>
          <w:highlight w:val="yellow"/>
        </w:rPr>
        <w:fldChar w:fldCharType="separate"/>
      </w:r>
      <w:r w:rsidR="00021B77">
        <w:rPr>
          <w:noProof/>
          <w:sz w:val="20"/>
          <w:szCs w:val="20"/>
          <w:highlight w:val="yellow"/>
        </w:rPr>
        <w:t>5</w:t>
      </w:r>
      <w:r w:rsidR="000C4DDD"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pPr>
        <w:pStyle w:val="Equation"/>
        <w:spacing w:before="136" w:after="0"/>
        <w:ind w:left="630"/>
        <w:rPr>
          <w:sz w:val="20"/>
          <w:szCs w:val="20"/>
          <w:lang w:eastAsia="ko-KR"/>
        </w:rPr>
      </w:pPr>
      <w:proofErr w:type="gramStart"/>
      <w:r w:rsidRPr="00021B77">
        <w:rPr>
          <w:sz w:val="20"/>
          <w:szCs w:val="20"/>
        </w:rPr>
        <w:t>addY</w:t>
      </w:r>
      <w:proofErr w:type="gramEnd"/>
      <w:r w:rsidRPr="00021B77">
        <w:rPr>
          <w:sz w:val="20"/>
          <w:szCs w:val="20"/>
        </w:rPr>
        <w:t xml:space="preserve"> = ( ( ( </w:t>
      </w:r>
      <w:r w:rsidRPr="00021B77">
        <w:rPr>
          <w:noProof/>
          <w:sz w:val="20"/>
          <w:szCs w:val="20"/>
          <w:lang w:eastAsia="ko-KR"/>
        </w:rPr>
        <w:t>RefLayerPicHeightInSamplesL</w:t>
      </w:r>
      <w:r w:rsidRPr="00021B77">
        <w:rPr>
          <w:sz w:val="20"/>
          <w:szCs w:val="20"/>
        </w:rPr>
        <w:t xml:space="preserve"> * </w:t>
      </w:r>
      <w:r w:rsidRPr="00021B77">
        <w:rPr>
          <w:sz w:val="20"/>
          <w:szCs w:val="20"/>
          <w:lang w:eastAsia="ko-KR"/>
        </w:rPr>
        <w:t>p</w:t>
      </w:r>
      <w:r w:rsidRPr="00021B77">
        <w:rPr>
          <w:sz w:val="20"/>
          <w:szCs w:val="20"/>
        </w:rPr>
        <w:t>haseY) &lt;&lt; </w:t>
      </w:r>
      <w:r w:rsidRPr="00021B77">
        <w:rPr>
          <w:sz w:val="20"/>
          <w:szCs w:val="20"/>
          <w:lang w:eastAsia="ko-KR"/>
        </w:rPr>
        <w:t>14</w:t>
      </w:r>
      <w:r w:rsidRPr="00021B77">
        <w:rPr>
          <w:sz w:val="20"/>
          <w:szCs w:val="20"/>
        </w:rPr>
        <w:t> ) + (</w:t>
      </w:r>
      <w:r w:rsidRPr="00021B77">
        <w:rPr>
          <w:noProof/>
          <w:sz w:val="20"/>
          <w:szCs w:val="20"/>
          <w:lang w:eastAsia="ko-KR"/>
        </w:rPr>
        <w:t>ScaledRefLayerPicHeightInSamplesL</w:t>
      </w:r>
      <w:r w:rsidRPr="00021B77">
        <w:rPr>
          <w:sz w:val="20"/>
          <w:szCs w:val="20"/>
        </w:rPr>
        <w:t xml:space="preserve"> &gt;&gt; 1 ) ) / </w:t>
      </w:r>
      <w:r w:rsidRPr="00021B77">
        <w:rPr>
          <w:noProof/>
          <w:sz w:val="20"/>
          <w:szCs w:val="20"/>
          <w:lang w:eastAsia="ko-KR"/>
        </w:rPr>
        <w:t>ScaledRefLayerPicHeightInSamplesL</w:t>
      </w:r>
      <w:r w:rsidRPr="00021B77">
        <w:rPr>
          <w:sz w:val="20"/>
          <w:szCs w:val="20"/>
        </w:rPr>
        <w:tab/>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0C4DDD" w:rsidRPr="00021B77">
        <w:rPr>
          <w:noProof/>
          <w:sz w:val="20"/>
          <w:szCs w:val="20"/>
          <w:highlight w:val="yellow"/>
        </w:rPr>
        <w:fldChar w:fldCharType="begin"/>
      </w:r>
      <w:r w:rsidR="00021B77" w:rsidRPr="00021B77">
        <w:rPr>
          <w:noProof/>
          <w:sz w:val="20"/>
          <w:szCs w:val="20"/>
          <w:highlight w:val="yellow"/>
        </w:rPr>
        <w:instrText xml:space="preserve"> SEQ Equation \* ARABIC </w:instrText>
      </w:r>
      <w:r w:rsidR="000C4DDD" w:rsidRPr="00021B77">
        <w:rPr>
          <w:noProof/>
          <w:sz w:val="20"/>
          <w:szCs w:val="20"/>
          <w:highlight w:val="yellow"/>
        </w:rPr>
        <w:fldChar w:fldCharType="separate"/>
      </w:r>
      <w:r w:rsidR="00021B77">
        <w:rPr>
          <w:noProof/>
          <w:sz w:val="20"/>
          <w:szCs w:val="20"/>
          <w:highlight w:val="yellow"/>
        </w:rPr>
        <w:t>6</w:t>
      </w:r>
      <w:r w:rsidR="000C4DDD"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r w:rsidRPr="00021B77">
        <w:t>The variables xRef16 and yRef16 are derived as follows:</w:t>
      </w:r>
    </w:p>
    <w:p w:rsidR="003363C8" w:rsidRPr="00021B77" w:rsidRDefault="003363C8" w:rsidP="003363C8">
      <w:pPr>
        <w:pStyle w:val="Equation"/>
        <w:spacing w:before="136" w:after="0"/>
        <w:ind w:left="630"/>
        <w:rPr>
          <w:sz w:val="20"/>
          <w:szCs w:val="20"/>
        </w:rPr>
      </w:pPr>
      <w:r w:rsidRPr="00021B77">
        <w:rPr>
          <w:sz w:val="20"/>
          <w:szCs w:val="20"/>
        </w:rPr>
        <w:t>xRef16 = ( ( ( xP – </w:t>
      </w:r>
      <w:r w:rsidRPr="00021B77">
        <w:rPr>
          <w:noProof/>
          <w:sz w:val="20"/>
          <w:szCs w:val="20"/>
          <w:lang w:eastAsia="ko-KR"/>
        </w:rPr>
        <w:t>offsetX ) </w:t>
      </w:r>
      <w:r w:rsidRPr="00021B77">
        <w:rPr>
          <w:sz w:val="20"/>
          <w:szCs w:val="20"/>
        </w:rPr>
        <w:t>* ScaleFactorX  + ( 1 &lt;&lt; 11 ) ) &gt;&gt; </w:t>
      </w:r>
      <w:r w:rsidRPr="00021B77">
        <w:rPr>
          <w:sz w:val="20"/>
          <w:szCs w:val="20"/>
          <w:lang w:eastAsia="ko-KR"/>
        </w:rPr>
        <w:t>12</w:t>
      </w:r>
      <w:r w:rsidRPr="00021B77">
        <w:rPr>
          <w:sz w:val="20"/>
          <w:szCs w:val="20"/>
        </w:rPr>
        <w:t> ) </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0C4DDD" w:rsidRPr="00021B77">
        <w:rPr>
          <w:noProof/>
          <w:sz w:val="20"/>
          <w:szCs w:val="20"/>
          <w:highlight w:val="yellow"/>
        </w:rPr>
        <w:fldChar w:fldCharType="begin"/>
      </w:r>
      <w:r w:rsidR="00021B77" w:rsidRPr="00021B77">
        <w:rPr>
          <w:noProof/>
          <w:sz w:val="20"/>
          <w:szCs w:val="20"/>
          <w:highlight w:val="yellow"/>
        </w:rPr>
        <w:instrText xml:space="preserve"> SEQ Equation \* ARABIC </w:instrText>
      </w:r>
      <w:r w:rsidR="000C4DDD" w:rsidRPr="00021B77">
        <w:rPr>
          <w:noProof/>
          <w:sz w:val="20"/>
          <w:szCs w:val="20"/>
          <w:highlight w:val="yellow"/>
        </w:rPr>
        <w:fldChar w:fldCharType="separate"/>
      </w:r>
      <w:r w:rsidR="00021B77">
        <w:rPr>
          <w:noProof/>
          <w:sz w:val="20"/>
          <w:szCs w:val="20"/>
          <w:highlight w:val="yellow"/>
        </w:rPr>
        <w:t>7</w:t>
      </w:r>
      <w:r w:rsidR="000C4DDD" w:rsidRPr="00021B77">
        <w:rPr>
          <w:noProof/>
          <w:sz w:val="20"/>
          <w:szCs w:val="20"/>
          <w:highlight w:val="yellow"/>
        </w:rPr>
        <w:fldChar w:fldCharType="end"/>
      </w:r>
      <w:r w:rsidRPr="00021B77">
        <w:rPr>
          <w:noProof/>
          <w:sz w:val="20"/>
          <w:szCs w:val="20"/>
          <w:highlight w:val="yellow"/>
          <w:lang w:eastAsia="ko-KR"/>
        </w:rPr>
        <w:t>)</w:t>
      </w:r>
      <w:r w:rsidRPr="00021B77">
        <w:rPr>
          <w:sz w:val="20"/>
          <w:szCs w:val="20"/>
        </w:rPr>
        <w:br/>
        <w:t>yRef16 = ( ( ( yP – </w:t>
      </w:r>
      <w:r w:rsidRPr="00021B77">
        <w:rPr>
          <w:noProof/>
          <w:sz w:val="20"/>
          <w:szCs w:val="20"/>
          <w:lang w:eastAsia="ko-KR"/>
        </w:rPr>
        <w:t>offsetY )</w:t>
      </w:r>
      <w:r w:rsidRPr="00021B77">
        <w:rPr>
          <w:sz w:val="20"/>
          <w:szCs w:val="20"/>
        </w:rPr>
        <w:t> * ScaleFactorY + addY + ( 1 &lt;&lt; 11 ) ) &gt;&gt; </w:t>
      </w:r>
      <w:r w:rsidRPr="00021B77">
        <w:rPr>
          <w:sz w:val="20"/>
          <w:szCs w:val="20"/>
          <w:lang w:eastAsia="ko-KR"/>
        </w:rPr>
        <w:t>12</w:t>
      </w:r>
      <w:r w:rsidRPr="00021B77">
        <w:rPr>
          <w:sz w:val="20"/>
          <w:szCs w:val="20"/>
        </w:rPr>
        <w:t> ) –  ( phaseY &lt;&lt; 2 )</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0C4DDD" w:rsidRPr="00021B77">
        <w:rPr>
          <w:noProof/>
          <w:sz w:val="20"/>
          <w:szCs w:val="20"/>
          <w:highlight w:val="yellow"/>
        </w:rPr>
        <w:fldChar w:fldCharType="begin"/>
      </w:r>
      <w:r w:rsidR="00021B77" w:rsidRPr="00021B77">
        <w:rPr>
          <w:noProof/>
          <w:sz w:val="20"/>
          <w:szCs w:val="20"/>
          <w:highlight w:val="yellow"/>
        </w:rPr>
        <w:instrText xml:space="preserve"> SEQ Equation \* ARABIC </w:instrText>
      </w:r>
      <w:r w:rsidR="000C4DDD" w:rsidRPr="00021B77">
        <w:rPr>
          <w:noProof/>
          <w:sz w:val="20"/>
          <w:szCs w:val="20"/>
          <w:highlight w:val="yellow"/>
        </w:rPr>
        <w:fldChar w:fldCharType="separate"/>
      </w:r>
      <w:r w:rsidR="00021B77">
        <w:rPr>
          <w:noProof/>
          <w:sz w:val="20"/>
          <w:szCs w:val="20"/>
          <w:highlight w:val="yellow"/>
        </w:rPr>
        <w:t>8</w:t>
      </w:r>
      <w:r w:rsidR="000C4DDD" w:rsidRPr="00021B77">
        <w:rPr>
          <w:noProof/>
          <w:sz w:val="20"/>
          <w:szCs w:val="20"/>
          <w:highlight w:val="yellow"/>
        </w:rPr>
        <w:fldChar w:fldCharType="end"/>
      </w:r>
      <w:r w:rsidRPr="00021B77">
        <w:rPr>
          <w:noProof/>
          <w:sz w:val="20"/>
          <w:szCs w:val="20"/>
          <w:highlight w:val="yellow"/>
          <w:lang w:eastAsia="ko-KR"/>
        </w:rPr>
        <w:t>)</w:t>
      </w:r>
    </w:p>
    <w:p w:rsidR="00944988" w:rsidRPr="00867980" w:rsidRDefault="00944988" w:rsidP="00CA066A">
      <w:pPr>
        <w:pStyle w:val="Annex2"/>
        <w:numPr>
          <w:ilvl w:val="1"/>
          <w:numId w:val="41"/>
        </w:numPr>
        <w:rPr>
          <w:sz w:val="20"/>
          <w:lang w:val="en-CA"/>
        </w:rPr>
      </w:pPr>
      <w:bookmarkStart w:id="1810" w:name="_Toc356148121"/>
      <w:bookmarkStart w:id="1811" w:name="_Toc348629440"/>
      <w:bookmarkStart w:id="1812" w:name="_Toc351367667"/>
      <w:bookmarkStart w:id="1813" w:name="_Toc361327466"/>
      <w:r w:rsidRPr="00867980">
        <w:rPr>
          <w:sz w:val="20"/>
          <w:lang w:val="en-CA"/>
        </w:rPr>
        <w:t>Syntax and semantics</w:t>
      </w:r>
      <w:bookmarkEnd w:id="1804"/>
      <w:bookmarkEnd w:id="1805"/>
      <w:bookmarkEnd w:id="1810"/>
      <w:bookmarkEnd w:id="1811"/>
      <w:bookmarkEnd w:id="1812"/>
      <w:bookmarkEnd w:id="1813"/>
    </w:p>
    <w:p w:rsidR="00ED0B46" w:rsidRPr="00867980" w:rsidRDefault="00ED0B46" w:rsidP="00ED0B46">
      <w:pPr>
        <w:pStyle w:val="3N"/>
        <w:rPr>
          <w:lang w:val="en-CA"/>
        </w:rPr>
      </w:pPr>
      <w:r w:rsidRPr="00867980">
        <w:rPr>
          <w:lang w:val="en-CA"/>
        </w:rPr>
        <w:t>The specifications in subclause </w:t>
      </w:r>
      <w:r>
        <w:fldChar w:fldCharType="begin" w:fldLock="1"/>
      </w:r>
      <w:r>
        <w:instrText xml:space="preserve"> REF _Ref348089982 \r \h  \* MERGEFORMAT </w:instrText>
      </w:r>
      <w:r>
        <w:fldChar w:fldCharType="separate"/>
      </w:r>
      <w:r w:rsidRPr="00867980">
        <w:rPr>
          <w:highlight w:val="yellow"/>
          <w:lang w:val="en-CA"/>
        </w:rPr>
        <w:t>F.7</w:t>
      </w:r>
      <w:r>
        <w:fldChar w:fldCharType="end"/>
      </w:r>
      <w:r>
        <w:t xml:space="preserve"> and all its subclauses</w:t>
      </w:r>
      <w:r w:rsidRPr="00867980">
        <w:rPr>
          <w:lang w:val="en-CA"/>
        </w:rPr>
        <w:t xml:space="preserve"> apply.</w:t>
      </w:r>
    </w:p>
    <w:p w:rsidR="00944988" w:rsidRPr="00CA7539" w:rsidRDefault="00944988" w:rsidP="00CA066A">
      <w:pPr>
        <w:pStyle w:val="Annex2"/>
        <w:numPr>
          <w:ilvl w:val="1"/>
          <w:numId w:val="41"/>
        </w:numPr>
        <w:rPr>
          <w:lang w:val="en-CA"/>
        </w:rPr>
      </w:pPr>
      <w:bookmarkStart w:id="1814" w:name="_Toc351057968"/>
      <w:bookmarkStart w:id="1815" w:name="_Toc351335564"/>
      <w:bookmarkStart w:id="1816" w:name="_Toc351057980"/>
      <w:bookmarkStart w:id="1817" w:name="_Toc351335576"/>
      <w:bookmarkStart w:id="1818" w:name="_Toc357439316"/>
      <w:bookmarkStart w:id="1819" w:name="_Toc356824342"/>
      <w:bookmarkStart w:id="1820" w:name="_Toc356148143"/>
      <w:bookmarkStart w:id="1821" w:name="_Toc348629460"/>
      <w:bookmarkStart w:id="1822" w:name="_Toc351367691"/>
      <w:bookmarkStart w:id="1823" w:name="_Toc361327488"/>
      <w:bookmarkEnd w:id="1814"/>
      <w:bookmarkEnd w:id="1815"/>
      <w:bookmarkEnd w:id="1816"/>
      <w:bookmarkEnd w:id="1817"/>
      <w:r w:rsidRPr="00CA7539">
        <w:rPr>
          <w:lang w:val="en-CA"/>
        </w:rPr>
        <w:t>Decoding process</w:t>
      </w:r>
      <w:r w:rsidR="00665193" w:rsidRPr="00CA7539">
        <w:rPr>
          <w:lang w:val="en-CA"/>
        </w:rPr>
        <w:t>es</w:t>
      </w:r>
      <w:bookmarkEnd w:id="1818"/>
      <w:bookmarkEnd w:id="1819"/>
      <w:bookmarkEnd w:id="1820"/>
      <w:bookmarkEnd w:id="1821"/>
      <w:bookmarkEnd w:id="1822"/>
      <w:bookmarkEnd w:id="1823"/>
    </w:p>
    <w:p w:rsidR="009B75C0" w:rsidRDefault="00A77488" w:rsidP="00CA066A">
      <w:pPr>
        <w:pStyle w:val="Annex3"/>
        <w:numPr>
          <w:ilvl w:val="2"/>
          <w:numId w:val="41"/>
        </w:numPr>
        <w:tabs>
          <w:tab w:val="clear" w:pos="1440"/>
        </w:tabs>
        <w:textAlignment w:val="auto"/>
        <w:rPr>
          <w:noProof/>
        </w:rPr>
      </w:pPr>
      <w:bookmarkStart w:id="1824" w:name="_Toc347485200"/>
      <w:bookmarkStart w:id="1825" w:name="_Toc348629495"/>
      <w:bookmarkStart w:id="1826" w:name="_Toc348630649"/>
      <w:bookmarkStart w:id="1827" w:name="_Toc348631607"/>
      <w:bookmarkStart w:id="1828" w:name="_Toc348631886"/>
      <w:bookmarkStart w:id="1829" w:name="_Toc348632154"/>
      <w:bookmarkStart w:id="1830" w:name="_Toc348632894"/>
      <w:bookmarkStart w:id="1831" w:name="_Toc348633151"/>
      <w:bookmarkStart w:id="1832" w:name="_Toc351667809"/>
      <w:bookmarkStart w:id="1833" w:name="_Toc361327489"/>
      <w:bookmarkStart w:id="1834" w:name="_Ref346393708"/>
      <w:bookmarkStart w:id="1835" w:name="_Ref351062399"/>
      <w:bookmarkStart w:id="1836" w:name="_Toc357439317"/>
      <w:bookmarkStart w:id="1837" w:name="_Toc356824343"/>
      <w:bookmarkStart w:id="1838" w:name="_Toc356148144"/>
      <w:bookmarkStart w:id="1839" w:name="_Toc348629461"/>
      <w:bookmarkStart w:id="1840" w:name="_Toc351367692"/>
      <w:r w:rsidRPr="006314FB">
        <w:rPr>
          <w:noProof/>
        </w:rPr>
        <w:t>General</w:t>
      </w:r>
      <w:r w:rsidR="009B75C0" w:rsidRPr="00943A5F">
        <w:rPr>
          <w:noProof/>
        </w:rPr>
        <w:t xml:space="preserve"> decoding process</w:t>
      </w:r>
      <w:bookmarkEnd w:id="1824"/>
      <w:bookmarkEnd w:id="1825"/>
      <w:bookmarkEnd w:id="1826"/>
      <w:bookmarkEnd w:id="1827"/>
      <w:bookmarkEnd w:id="1828"/>
      <w:bookmarkEnd w:id="1829"/>
      <w:bookmarkEnd w:id="1830"/>
      <w:bookmarkEnd w:id="1831"/>
      <w:bookmarkEnd w:id="1832"/>
      <w:bookmarkEnd w:id="1833"/>
    </w:p>
    <w:p w:rsidR="009B75C0" w:rsidRPr="009B75C0" w:rsidRDefault="009B75C0" w:rsidP="00965C32">
      <w:pPr>
        <w:rPr>
          <w:lang w:val="en-CA"/>
        </w:rPr>
      </w:pPr>
      <w:r w:rsidRPr="007E05EF">
        <w:rPr>
          <w:noProof/>
        </w:rPr>
        <w:t xml:space="preserve">The specifications of subclause </w:t>
      </w:r>
      <w:r w:rsidRPr="00B20F43">
        <w:rPr>
          <w:noProof/>
          <w:highlight w:val="yellow"/>
        </w:rPr>
        <w:t>F.</w:t>
      </w:r>
      <w:r>
        <w:rPr>
          <w:noProof/>
          <w:highlight w:val="yellow"/>
        </w:rPr>
        <w:t>8.1</w:t>
      </w:r>
      <w:r w:rsidRPr="007E05EF">
        <w:rPr>
          <w:noProof/>
        </w:rPr>
        <w:t xml:space="preserve"> apply</w:t>
      </w:r>
      <w:r w:rsidRPr="00B20F43">
        <w:rPr>
          <w:noProof/>
        </w:rPr>
        <w:t>.</w:t>
      </w:r>
    </w:p>
    <w:p w:rsidR="00944988" w:rsidRPr="008E14A4" w:rsidRDefault="00C85A7A" w:rsidP="00CA7539">
      <w:pPr>
        <w:pStyle w:val="Annex4"/>
      </w:pPr>
      <w:bookmarkStart w:id="1841" w:name="_Toc361327490"/>
      <w:r w:rsidRPr="008E14A4">
        <w:t>D</w:t>
      </w:r>
      <w:r w:rsidR="00665193" w:rsidRPr="008E14A4">
        <w:t>ecoding</w:t>
      </w:r>
      <w:r w:rsidR="00944988" w:rsidRPr="008E14A4">
        <w:t xml:space="preserve"> process</w:t>
      </w:r>
      <w:bookmarkEnd w:id="1834"/>
      <w:r w:rsidRPr="008E14A4">
        <w:t xml:space="preserve"> for a coded picture with nuh_layer_id greater than 0</w:t>
      </w:r>
      <w:bookmarkEnd w:id="1835"/>
      <w:bookmarkEnd w:id="1836"/>
      <w:bookmarkEnd w:id="1837"/>
      <w:bookmarkEnd w:id="1838"/>
      <w:bookmarkEnd w:id="1839"/>
      <w:bookmarkEnd w:id="1840"/>
      <w:bookmarkEnd w:id="1841"/>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CA7539">
      <w:pPr>
        <w:numPr>
          <w:ilvl w:val="0"/>
          <w:numId w:val="13"/>
        </w:numPr>
        <w:tabs>
          <w:tab w:val="clear" w:pos="794"/>
          <w:tab w:val="left" w:pos="700"/>
        </w:tabs>
        <w:rPr>
          <w:lang w:val="en-CA"/>
        </w:rPr>
      </w:pPr>
      <w:r w:rsidRPr="00CA7539">
        <w:rPr>
          <w:lang w:val="en-CA"/>
        </w:rPr>
        <w:t>The decoding of NAL units is specified in subclause </w:t>
      </w:r>
      <w:r w:rsidR="00AB6740">
        <w:fldChar w:fldCharType="begin" w:fldLock="1"/>
      </w:r>
      <w:r w:rsidR="00AB6740">
        <w:instrText xml:space="preserve"> REF _Ref24436508 \r \h  \* MERGEFORMAT </w:instrText>
      </w:r>
      <w:r w:rsidR="00AB6740">
        <w:fldChar w:fldCharType="separate"/>
      </w:r>
      <w:r w:rsidR="00C6730C" w:rsidRPr="007B133E">
        <w:rPr>
          <w:highlight w:val="yellow"/>
          <w:lang w:val="en-CA"/>
        </w:rPr>
        <w:t>8.2</w:t>
      </w:r>
      <w:r w:rsidR="00AB6740">
        <w:fldChar w:fldCharType="end"/>
      </w:r>
      <w:r w:rsidR="00C6730C" w:rsidRPr="00D93C4B">
        <w:rPr>
          <w:lang w:val="en-CA"/>
        </w:rPr>
        <w:t>.</w:t>
      </w:r>
    </w:p>
    <w:p w:rsidR="00944988" w:rsidRPr="00CA7539" w:rsidRDefault="00944988" w:rsidP="0026233E">
      <w:pPr>
        <w:numPr>
          <w:ilvl w:val="0"/>
          <w:numId w:val="13"/>
        </w:numPr>
        <w:tabs>
          <w:tab w:val="clear" w:pos="794"/>
        </w:tabs>
        <w:rPr>
          <w:lang w:val="en-CA"/>
        </w:rPr>
      </w:pPr>
      <w:r w:rsidRPr="00CA7539">
        <w:rPr>
          <w:lang w:val="en-CA"/>
        </w:rPr>
        <w:t xml:space="preserve">The </w:t>
      </w:r>
      <w:r w:rsidR="005F4AEE" w:rsidRPr="00CA7539">
        <w:rPr>
          <w:lang w:val="en-CA"/>
        </w:rPr>
        <w:t xml:space="preserve">processes in subclause </w:t>
      </w:r>
      <w:r w:rsidR="00E907A9">
        <w:fldChar w:fldCharType="begin" w:fldLock="1"/>
      </w:r>
      <w:r w:rsidR="00E907A9">
        <w:instrText xml:space="preserve"> REF _Ref346526853 \r \h  \* MERGEFORMAT </w:instrText>
      </w:r>
      <w:r w:rsidR="00E907A9">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E907A9">
        <w:fldChar w:fldCharType="end"/>
      </w:r>
      <w:r w:rsidR="005F4AEE" w:rsidRPr="00CA7539">
        <w:rPr>
          <w:lang w:val="en-CA"/>
        </w:rPr>
        <w:t xml:space="preserve"> and </w:t>
      </w:r>
      <w:r w:rsidR="00E907A9">
        <w:fldChar w:fldCharType="begin" w:fldLock="1"/>
      </w:r>
      <w:r w:rsidR="00E907A9">
        <w:instrText xml:space="preserve"> REF _Ref346441304 \r \h  \* MERGEFORMAT </w:instrText>
      </w:r>
      <w:r w:rsidR="00E907A9">
        <w:fldChar w:fldCharType="separate"/>
      </w:r>
      <w:r w:rsidR="00AD1D7A">
        <w:rPr>
          <w:highlight w:val="yellow"/>
          <w:lang w:val="en-CA"/>
        </w:rPr>
        <w:t>F</w:t>
      </w:r>
      <w:r w:rsidR="00E907A9" w:rsidRPr="007B133E">
        <w:rPr>
          <w:highlight w:val="yellow"/>
          <w:lang w:val="en-CA"/>
        </w:rPr>
        <w:t>.8.3.4</w:t>
      </w:r>
      <w:r w:rsidR="00E907A9">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ED0B46" w:rsidRPr="008E14A4">
        <w:t>Prior to decoding the first</w:t>
      </w:r>
      <w:r w:rsidR="00ED0B46">
        <w:t xml:space="preserve"> slice of the current picture</w:t>
      </w:r>
      <w:r w:rsidRPr="00CA7539">
        <w:rPr>
          <w:lang w:val="en-CA"/>
        </w:rPr>
        <w:t xml:space="preserve">, subclause </w:t>
      </w:r>
      <w:r w:rsidR="00E907A9">
        <w:fldChar w:fldCharType="begin" w:fldLock="1"/>
      </w:r>
      <w:r w:rsidR="00E907A9">
        <w:instrText xml:space="preserve"> REF _Ref346526853 \r \h  \* MERGEFORMAT </w:instrText>
      </w:r>
      <w:r w:rsidR="00E907A9">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E907A9">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E907A9">
        <w:fldChar w:fldCharType="begin" w:fldLock="1"/>
      </w:r>
      <w:r w:rsidR="00E907A9">
        <w:instrText xml:space="preserve"> REF _Ref346441304 \r \h  \* MERGEFORMAT </w:instrText>
      </w:r>
      <w:r w:rsidR="00E907A9">
        <w:fldChar w:fldCharType="separate"/>
      </w:r>
      <w:r w:rsidR="00AD1D7A">
        <w:rPr>
          <w:highlight w:val="yellow"/>
          <w:lang w:val="en-CA"/>
        </w:rPr>
        <w:t>F</w:t>
      </w:r>
      <w:r w:rsidR="00E907A9" w:rsidRPr="007B133E">
        <w:rPr>
          <w:highlight w:val="yellow"/>
          <w:lang w:val="en-CA"/>
        </w:rPr>
        <w:t>.8.3.4</w:t>
      </w:r>
      <w:r w:rsidR="00E907A9">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26233E">
      <w:pPr>
        <w:numPr>
          <w:ilvl w:val="0"/>
          <w:numId w:val="13"/>
        </w:numPr>
        <w:tabs>
          <w:tab w:val="clear" w:pos="794"/>
        </w:tabs>
        <w:rPr>
          <w:lang w:val="en-CA"/>
        </w:rPr>
      </w:pPr>
      <w:r w:rsidRPr="00CA7539">
        <w:rPr>
          <w:lang w:val="en-CA"/>
        </w:rPr>
        <w:t>The processes in subclauses </w:t>
      </w:r>
      <w:r w:rsidR="00E907A9">
        <w:rPr>
          <w:lang w:val="en-CA"/>
        </w:rPr>
        <w:t>H.</w:t>
      </w:r>
      <w:r w:rsidR="00AD0685" w:rsidRPr="00CA7539">
        <w:rPr>
          <w:highlight w:val="yellow"/>
          <w:lang w:val="en-CA"/>
        </w:rPr>
        <w:t>8.4</w:t>
      </w:r>
      <w:r w:rsidRPr="00CA7539">
        <w:rPr>
          <w:lang w:val="en-CA"/>
        </w:rPr>
        <w:t xml:space="preserve">, </w:t>
      </w:r>
      <w:r w:rsidR="00E907A9">
        <w:rPr>
          <w:lang w:val="en-CA"/>
        </w:rPr>
        <w:t>H.</w:t>
      </w:r>
      <w:r w:rsidR="00AD0685" w:rsidRPr="00CA7539">
        <w:rPr>
          <w:highlight w:val="yellow"/>
          <w:lang w:val="en-CA"/>
        </w:rPr>
        <w:t>8.5</w:t>
      </w:r>
      <w:r w:rsidRPr="00CA7539">
        <w:rPr>
          <w:lang w:val="en-CA"/>
        </w:rPr>
        <w:t xml:space="preserve">, </w:t>
      </w:r>
      <w:r w:rsidR="00E907A9">
        <w:rPr>
          <w:lang w:val="en-CA"/>
        </w:rPr>
        <w:t>H.</w:t>
      </w:r>
      <w:r w:rsidR="00AD0685" w:rsidRPr="00CA7539">
        <w:rPr>
          <w:highlight w:val="yellow"/>
          <w:lang w:val="en-CA"/>
        </w:rPr>
        <w:t>8.6</w:t>
      </w:r>
      <w:r w:rsidRPr="00CA7539">
        <w:rPr>
          <w:lang w:val="en-CA"/>
        </w:rPr>
        <w:t xml:space="preserve">, and </w:t>
      </w:r>
      <w:r w:rsidR="00E907A9">
        <w:rPr>
          <w:lang w:val="en-CA"/>
        </w:rPr>
        <w:t>H.</w:t>
      </w:r>
      <w:r w:rsidR="00AD0685" w:rsidRPr="00CA7539">
        <w:rPr>
          <w:highlight w:val="yellow"/>
          <w:lang w:val="en-CA"/>
        </w:rPr>
        <w:t>8.7</w:t>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26233E">
      <w:pPr>
        <w:numPr>
          <w:ilvl w:val="0"/>
          <w:numId w:val="13"/>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E907A9" w:rsidRPr="00D643C9">
        <w:fldChar w:fldCharType="begin" w:fldLock="1"/>
      </w:r>
      <w:r w:rsidR="00E907A9" w:rsidRPr="00D643C9">
        <w:instrText xml:space="preserve"> REF _</w:instrText>
      </w:r>
      <w:r w:rsidR="00E907A9" w:rsidRPr="007B133E">
        <w:rPr>
          <w:highlight w:val="yellow"/>
          <w:lang w:val="en-CA"/>
        </w:rPr>
        <w:instrText>Ref346872782</w:instrText>
      </w:r>
      <w:r w:rsidR="00E907A9" w:rsidRPr="00D643C9">
        <w:instrText xml:space="preserve"> \r \h </w:instrText>
      </w:r>
      <w:r w:rsidR="00E907A9">
        <w:rPr>
          <w:highlight w:val="yellow"/>
          <w:lang w:val="en-CA"/>
        </w:rPr>
        <w:instrText xml:space="preserve"> \* MERGEFORMAT </w:instrText>
      </w:r>
      <w:r w:rsidR="00E907A9" w:rsidRPr="00D643C9">
        <w:fldChar w:fldCharType="separate"/>
      </w:r>
      <w:r w:rsidR="00E907A9">
        <w:rPr>
          <w:highlight w:val="yellow"/>
        </w:rPr>
        <w:t>H</w:t>
      </w:r>
      <w:r w:rsidR="00E907A9" w:rsidRPr="00D643C9">
        <w:rPr>
          <w:highlight w:val="yellow"/>
        </w:rPr>
        <w:t>.8.1.</w:t>
      </w:r>
      <w:r w:rsidR="00E907A9">
        <w:rPr>
          <w:highlight w:val="yellow"/>
          <w:lang w:val="en-CA"/>
        </w:rPr>
        <w:t>3</w:t>
      </w:r>
      <w:r w:rsidR="00E907A9" w:rsidRPr="00D643C9">
        <w:fldChar w:fldCharType="end"/>
      </w:r>
      <w:r w:rsidRPr="00CA7539">
        <w:rPr>
          <w:lang w:val="en-CA"/>
        </w:rPr>
        <w:t xml:space="preserve"> is invoked.</w:t>
      </w:r>
    </w:p>
    <w:p w:rsidR="00AB2CDA" w:rsidRPr="008E14A4" w:rsidRDefault="00AB2CDA" w:rsidP="00CA7539">
      <w:pPr>
        <w:pStyle w:val="Annex4"/>
      </w:pPr>
      <w:bookmarkStart w:id="1842" w:name="_Toc351335582"/>
      <w:bookmarkStart w:id="1843" w:name="_Ref346526853"/>
      <w:bookmarkStart w:id="1844" w:name="_Toc357439318"/>
      <w:bookmarkStart w:id="1845" w:name="_Toc356824344"/>
      <w:bookmarkStart w:id="1846" w:name="_Toc356148145"/>
      <w:bookmarkStart w:id="1847" w:name="_Toc348629462"/>
      <w:bookmarkStart w:id="1848" w:name="_Toc351367693"/>
      <w:bookmarkStart w:id="1849" w:name="_Toc361327491"/>
      <w:bookmarkStart w:id="1850" w:name="_Ref346440968"/>
      <w:bookmarkEnd w:id="1842"/>
      <w:r w:rsidRPr="008E14A4">
        <w:t>Decoding process for inter-layer reference picture set</w:t>
      </w:r>
      <w:bookmarkEnd w:id="1843"/>
      <w:bookmarkEnd w:id="1844"/>
      <w:bookmarkEnd w:id="1845"/>
      <w:bookmarkEnd w:id="1846"/>
      <w:bookmarkEnd w:id="1847"/>
      <w:bookmarkEnd w:id="1848"/>
      <w:bookmarkEnd w:id="1849"/>
    </w:p>
    <w:p w:rsidR="00AB2CDA" w:rsidRPr="00CA7539" w:rsidRDefault="000C4DDD" w:rsidP="00AB2CDA">
      <w:pPr>
        <w:pStyle w:val="3N"/>
        <w:rPr>
          <w:lang w:val="en-CA"/>
        </w:rPr>
      </w:pPr>
      <w:r w:rsidRPr="00D643C9">
        <w:t xml:space="preserve">Output of this process is an updated </w:t>
      </w:r>
      <w:r w:rsidR="00AB2CDA" w:rsidRPr="00CA7539">
        <w:rPr>
          <w:lang w:val="en-CA"/>
        </w:rPr>
        <w:t xml:space="preserve">list of inter-layer </w:t>
      </w:r>
      <w:r w:rsidR="00C6730C">
        <w:rPr>
          <w:lang w:val="en-CA" w:eastAsia="ko-KR"/>
        </w:rPr>
        <w:t>reference</w:t>
      </w:r>
      <w:r w:rsidR="00C6730C" w:rsidRPr="00D93C4B">
        <w:rPr>
          <w:lang w:val="en-CA" w:eastAsia="ko-KR"/>
        </w:rPr>
        <w:t xml:space="preserve"> </w:t>
      </w:r>
      <w:r w:rsidR="00AB2CDA" w:rsidRPr="00CA7539">
        <w:rPr>
          <w:lang w:val="en-CA"/>
        </w:rPr>
        <w:t>pictures RefPicSetInterLayer.</w:t>
      </w:r>
    </w:p>
    <w:p w:rsidR="00C42F69" w:rsidRDefault="00C42F69" w:rsidP="00AB2CDA">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AB2CDA" w:rsidRPr="00CA7539" w:rsidRDefault="00AB2CDA" w:rsidP="00AB2CDA">
      <w:pPr>
        <w:pStyle w:val="3N"/>
        <w:rPr>
          <w:lang w:val="en-CA"/>
        </w:rPr>
      </w:pPr>
      <w:r w:rsidRPr="00CA7539">
        <w:rPr>
          <w:lang w:val="en-CA"/>
        </w:rPr>
        <w:t>The list RefPicSetInterLayer is first emptied and then derived as follows.</w:t>
      </w:r>
    </w:p>
    <w:p w:rsidR="002306DC" w:rsidRPr="00CA7539" w:rsidRDefault="00785CCD" w:rsidP="00CA7539">
      <w:pPr>
        <w:pStyle w:val="Equation"/>
        <w:tabs>
          <w:tab w:val="clear" w:pos="794"/>
          <w:tab w:val="clear" w:pos="1588"/>
          <w:tab w:val="left" w:pos="851"/>
          <w:tab w:val="left" w:pos="1134"/>
          <w:tab w:val="left" w:pos="1418"/>
        </w:tabs>
        <w:ind w:left="850" w:hanging="288"/>
        <w:rPr>
          <w:highlight w:val="yellow"/>
          <w:lang w:val="en-CA"/>
        </w:rPr>
      </w:pPr>
      <w:r w:rsidRPr="00CA7539">
        <w:rPr>
          <w:sz w:val="20"/>
          <w:lang w:val="en-CA"/>
        </w:rPr>
        <w:t xml:space="preserve">for( i = 0; i &lt; </w:t>
      </w:r>
      <w:r w:rsidRPr="008E14A4">
        <w:rPr>
          <w:sz w:val="20"/>
          <w:szCs w:val="20"/>
          <w:lang w:eastAsia="ko-KR"/>
        </w:rPr>
        <w:t>NumActiveRefLayerPics;</w:t>
      </w:r>
      <w:r w:rsidRPr="00CA7539">
        <w:rPr>
          <w:sz w:val="20"/>
          <w:lang w:val="en-CA"/>
        </w:rPr>
        <w:t xml:space="preserve"> i++ ) {</w:t>
      </w:r>
      <w:r w:rsidRPr="00CA7539">
        <w:rPr>
          <w:sz w:val="20"/>
          <w:lang w:val="en-CA"/>
        </w:rPr>
        <w:br/>
      </w:r>
      <w:r w:rsidRPr="00CA7539">
        <w:rPr>
          <w:sz w:val="20"/>
          <w:lang w:val="en-CA"/>
        </w:rPr>
        <w:tab/>
      </w:r>
      <w:r w:rsidR="002B1006" w:rsidRPr="00CA7539">
        <w:rPr>
          <w:sz w:val="20"/>
          <w:lang w:val="en-CA"/>
        </w:rPr>
        <w:t>if( there is a</w:t>
      </w:r>
      <w:r w:rsidRPr="00CA7539">
        <w:rPr>
          <w:sz w:val="20"/>
          <w:lang w:val="en-CA"/>
        </w:rPr>
        <w:t xml:space="preserve"> picture </w:t>
      </w:r>
      <w:r w:rsidR="002B1006" w:rsidRPr="00CA7539">
        <w:rPr>
          <w:sz w:val="20"/>
          <w:lang w:val="en-CA"/>
        </w:rPr>
        <w:t xml:space="preserve">picX </w:t>
      </w:r>
      <w:r w:rsidRPr="00CA7539">
        <w:rPr>
          <w:sz w:val="20"/>
          <w:lang w:val="en-CA"/>
        </w:rPr>
        <w:t xml:space="preserve">in the </w:t>
      </w:r>
      <w:r w:rsidR="002B1006" w:rsidRPr="00CA7539">
        <w:rPr>
          <w:sz w:val="20"/>
          <w:lang w:val="en-CA"/>
        </w:rPr>
        <w:t xml:space="preserve">DPB that is in </w:t>
      </w:r>
      <w:r w:rsidR="00C12B43" w:rsidRPr="00CA7539">
        <w:rPr>
          <w:sz w:val="20"/>
          <w:lang w:val="en-CA"/>
        </w:rPr>
        <w:t xml:space="preserve">the </w:t>
      </w:r>
      <w:r w:rsidRPr="00CA7539">
        <w:rPr>
          <w:sz w:val="20"/>
          <w:lang w:val="en-CA"/>
        </w:rPr>
        <w:t>same access unit as the current picture</w:t>
      </w:r>
      <w:r w:rsidR="002B1006" w:rsidRPr="00CA7539">
        <w:rPr>
          <w:sz w:val="20"/>
          <w:lang w:val="en-CA"/>
        </w:rPr>
        <w:t xml:space="preserve"> and has</w:t>
      </w:r>
      <w:r w:rsidR="002B1006" w:rsidRPr="00CA7539">
        <w:rPr>
          <w:sz w:val="20"/>
          <w:lang w:val="en-CA"/>
        </w:rPr>
        <w:br/>
      </w:r>
      <w:r w:rsidR="002B1006" w:rsidRPr="00CA7539">
        <w:rPr>
          <w:sz w:val="20"/>
          <w:lang w:val="en-CA"/>
        </w:rPr>
        <w:tab/>
      </w:r>
      <w:r w:rsidRPr="00CA7539">
        <w:rPr>
          <w:sz w:val="20"/>
          <w:lang w:val="en-CA"/>
        </w:rPr>
        <w:tab/>
      </w:r>
      <w:r w:rsidRPr="00CA7539">
        <w:rPr>
          <w:sz w:val="20"/>
          <w:lang w:val="en-CA"/>
        </w:rPr>
        <w:tab/>
        <w:t>nuh_layer_id equal to RefPicLayerId[ i ]</w:t>
      </w:r>
      <w:r w:rsidR="002B1006" w:rsidRPr="00CA7539">
        <w:rPr>
          <w:sz w:val="20"/>
          <w:lang w:val="en-CA"/>
        </w:rPr>
        <w:t xml:space="preserve"> ) {</w:t>
      </w:r>
      <w:r w:rsidR="00562B1B" w:rsidRPr="00562B1B">
        <w:rPr>
          <w:noProof/>
          <w:sz w:val="20"/>
        </w:rPr>
        <w:t xml:space="preserve"> </w:t>
      </w:r>
      <w:r w:rsidR="00AB51ED">
        <w:rPr>
          <w:noProof/>
          <w:sz w:val="20"/>
        </w:rPr>
        <w:t xml:space="preserve"> </w:t>
      </w:r>
      <w:r w:rsidR="009B75C0">
        <w:rPr>
          <w:sz w:val="20"/>
          <w:lang w:val="en-CA"/>
        </w:rPr>
        <w:br/>
      </w:r>
      <w:r w:rsidR="009B75C0">
        <w:rPr>
          <w:sz w:val="20"/>
          <w:lang w:val="en-CA"/>
        </w:rPr>
        <w:tab/>
      </w:r>
      <w:r w:rsidR="009B75C0">
        <w:rPr>
          <w:sz w:val="20"/>
          <w:lang w:val="en-CA"/>
        </w:rPr>
        <w:tab/>
      </w:r>
      <w:r w:rsidR="00562B1B" w:rsidRPr="003568C0">
        <w:rPr>
          <w:sz w:val="20"/>
          <w:highlight w:val="green"/>
          <w:lang w:val="en-CA"/>
        </w:rPr>
        <w:t xml:space="preserve">an interlayer reference picture rsPic is derived by invoking </w:t>
      </w:r>
      <w:r w:rsidR="00562B1B" w:rsidRPr="003568C0">
        <w:rPr>
          <w:noProof/>
          <w:sz w:val="20"/>
          <w:highlight w:val="green"/>
        </w:rPr>
        <w:t xml:space="preserve">the subclause </w:t>
      </w:r>
      <w:r w:rsidR="00E907A9">
        <w:fldChar w:fldCharType="begin"/>
      </w:r>
      <w:r w:rsidR="00E907A9">
        <w:instrText xml:space="preserve"> REF _Ref348598817 \r \h  \* MERGEFORMAT </w:instrText>
      </w:r>
      <w:r w:rsidR="00E907A9">
        <w:fldChar w:fldCharType="separate"/>
      </w:r>
      <w:r w:rsidR="00E907A9">
        <w:rPr>
          <w:noProof/>
          <w:sz w:val="20"/>
          <w:highlight w:val="green"/>
        </w:rPr>
        <w:t>H</w:t>
      </w:r>
      <w:r w:rsidR="00E907A9" w:rsidRPr="003568C0">
        <w:rPr>
          <w:noProof/>
          <w:sz w:val="20"/>
          <w:highlight w:val="green"/>
        </w:rPr>
        <w:t>.8.1.4</w:t>
      </w:r>
      <w:r w:rsidR="00E907A9">
        <w:fldChar w:fldCharType="end"/>
      </w:r>
      <w:r w:rsidR="00562B1B" w:rsidRPr="003568C0">
        <w:rPr>
          <w:highlight w:val="green"/>
        </w:rPr>
        <w:t xml:space="preserve"> </w:t>
      </w:r>
      <w:r w:rsidR="00562B1B" w:rsidRPr="003568C0">
        <w:rPr>
          <w:noProof/>
          <w:sz w:val="20"/>
          <w:highlight w:val="green"/>
        </w:rPr>
        <w:t xml:space="preserve">with </w:t>
      </w:r>
      <w:r w:rsidR="00562B1B" w:rsidRPr="003568C0">
        <w:rPr>
          <w:sz w:val="20"/>
          <w:highlight w:val="green"/>
          <w:lang w:val="en-CA"/>
        </w:rPr>
        <w:t>picX</w:t>
      </w:r>
      <w:r w:rsidR="00562B1B" w:rsidRPr="003568C0">
        <w:rPr>
          <w:noProof/>
          <w:sz w:val="20"/>
          <w:highlight w:val="green"/>
        </w:rPr>
        <w:t xml:space="preserve"> </w:t>
      </w:r>
      <w:r w:rsidR="0052559F" w:rsidRPr="003568C0">
        <w:rPr>
          <w:noProof/>
          <w:sz w:val="20"/>
          <w:highlight w:val="green"/>
        </w:rPr>
        <w:t xml:space="preserve">and </w:t>
      </w:r>
      <w:r w:rsidR="006636F6">
        <w:rPr>
          <w:noProof/>
          <w:sz w:val="20"/>
          <w:highlight w:val="green"/>
        </w:rPr>
        <w:t xml:space="preserve">  </w:t>
      </w:r>
      <w:r w:rsidR="003568C0" w:rsidRPr="003568C0">
        <w:rPr>
          <w:rFonts w:eastAsia="Batang"/>
          <w:bCs/>
          <w:sz w:val="20"/>
          <w:szCs w:val="20"/>
          <w:highlight w:val="green"/>
          <w:lang w:val="en-CA" w:eastAsia="ko-KR"/>
        </w:rPr>
        <w:t>DirectRefLayerIdx[ </w:t>
      </w:r>
      <w:r w:rsidR="0076499F">
        <w:rPr>
          <w:rFonts w:eastAsia="Batang"/>
          <w:bCs/>
          <w:sz w:val="20"/>
          <w:szCs w:val="20"/>
          <w:highlight w:val="green"/>
          <w:lang w:val="en-CA" w:eastAsia="ko-KR"/>
        </w:rPr>
        <w:t>currLayerId</w:t>
      </w:r>
      <w:r w:rsidR="003568C0" w:rsidRPr="003568C0">
        <w:rPr>
          <w:rFonts w:eastAsia="Batang"/>
          <w:bCs/>
          <w:sz w:val="20"/>
          <w:szCs w:val="20"/>
          <w:highlight w:val="green"/>
          <w:lang w:val="en-CA" w:eastAsia="ko-KR"/>
        </w:rPr>
        <w:t> ][ </w:t>
      </w:r>
      <w:r w:rsidR="00AB51ED" w:rsidRPr="003568C0">
        <w:rPr>
          <w:noProof/>
          <w:sz w:val="20"/>
          <w:highlight w:val="green"/>
        </w:rPr>
        <w:t>RefPicLayerId[ i ]</w:t>
      </w:r>
      <w:r w:rsidR="003568C0" w:rsidRPr="003568C0">
        <w:rPr>
          <w:noProof/>
          <w:sz w:val="20"/>
          <w:highlight w:val="green"/>
        </w:rPr>
        <w:t> ]</w:t>
      </w:r>
      <w:r w:rsidR="0052559F" w:rsidRPr="003568C0">
        <w:rPr>
          <w:noProof/>
          <w:sz w:val="20"/>
          <w:highlight w:val="green"/>
        </w:rPr>
        <w:t xml:space="preserve"> </w:t>
      </w:r>
      <w:r w:rsidR="00562B1B" w:rsidRPr="003568C0">
        <w:rPr>
          <w:noProof/>
          <w:sz w:val="20"/>
          <w:highlight w:val="green"/>
        </w:rPr>
        <w:t>given as input</w:t>
      </w:r>
      <w:r w:rsidR="00AB51ED" w:rsidRPr="003568C0">
        <w:rPr>
          <w:noProof/>
          <w:sz w:val="20"/>
          <w:highlight w:val="green"/>
        </w:rPr>
        <w:t>s</w:t>
      </w:r>
      <w:r w:rsidR="002B1006">
        <w:rPr>
          <w:sz w:val="20"/>
          <w:lang w:val="en-CA"/>
        </w:rPr>
        <w:br/>
      </w:r>
      <w:r w:rsidR="002B1006">
        <w:rPr>
          <w:sz w:val="20"/>
          <w:lang w:val="en-CA"/>
        </w:rPr>
        <w:tab/>
      </w:r>
      <w:r w:rsidR="002B1006">
        <w:rPr>
          <w:sz w:val="20"/>
          <w:lang w:val="en-CA"/>
        </w:rPr>
        <w:tab/>
        <w:t xml:space="preserve">RefPicSetInterLayer[ i ] = </w:t>
      </w:r>
      <w:r w:rsidR="00562B1B" w:rsidRPr="0006365F">
        <w:rPr>
          <w:noProof/>
          <w:sz w:val="20"/>
          <w:highlight w:val="green"/>
        </w:rPr>
        <w:t>rsPic</w:t>
      </w:r>
      <w:r w:rsidR="00562B1B">
        <w:rPr>
          <w:noProof/>
          <w:sz w:val="20"/>
        </w:rPr>
        <w:t xml:space="preserve"> </w:t>
      </w:r>
      <w:r w:rsidRPr="00CA7539">
        <w:rPr>
          <w:sz w:val="20"/>
          <w:lang w:val="en-CA"/>
        </w:rPr>
        <w:br/>
      </w:r>
      <w:r w:rsidR="002B1006" w:rsidRPr="00CA7539">
        <w:rPr>
          <w:sz w:val="20"/>
          <w:lang w:val="en-CA"/>
        </w:rPr>
        <w:tab/>
      </w:r>
      <w:r w:rsidRPr="00CA7539">
        <w:rPr>
          <w:sz w:val="20"/>
          <w:lang w:val="en-CA"/>
        </w:rPr>
        <w:tab/>
        <w:t>RefPicSetInterLayer[ i ] is marked as "used for long-term reference"</w:t>
      </w:r>
      <w:r w:rsidR="002B1006" w:rsidRPr="00CA7539">
        <w:rPr>
          <w:sz w:val="20"/>
          <w:lang w:val="en-CA"/>
        </w:rPr>
        <w:br/>
      </w:r>
      <w:r w:rsidR="002B1006" w:rsidRPr="00CA7539">
        <w:rPr>
          <w:sz w:val="20"/>
          <w:lang w:val="en-CA"/>
        </w:rPr>
        <w:tab/>
        <w:t>} else</w:t>
      </w:r>
      <w:r w:rsidR="002B1006" w:rsidRPr="00CA7539">
        <w:rPr>
          <w:sz w:val="20"/>
          <w:lang w:val="en-CA"/>
        </w:rPr>
        <w:br/>
      </w:r>
      <w:r w:rsidR="002B1006" w:rsidRPr="00CA7539">
        <w:rPr>
          <w:sz w:val="20"/>
          <w:lang w:val="en-CA"/>
        </w:rPr>
        <w:tab/>
      </w:r>
      <w:r w:rsidR="002B1006" w:rsidRPr="00CA7539">
        <w:rPr>
          <w:sz w:val="20"/>
          <w:lang w:val="en-CA"/>
        </w:rPr>
        <w:tab/>
        <w:t>RefPicSetInterLayer[ i ] = "no reference picture"</w:t>
      </w:r>
      <w:r w:rsidRPr="00CA7539">
        <w:rPr>
          <w:sz w:val="20"/>
          <w:lang w:val="en-CA"/>
        </w:rPr>
        <w:br/>
        <w:t>}</w:t>
      </w:r>
    </w:p>
    <w:p w:rsidR="002B1006" w:rsidRPr="00CA7539" w:rsidRDefault="002B1006" w:rsidP="002B1006">
      <w:pPr>
        <w:pStyle w:val="3N"/>
        <w:rPr>
          <w:lang w:val="en-CA"/>
        </w:rPr>
      </w:pPr>
      <w:bookmarkStart w:id="1851" w:name="_Ref346872782"/>
      <w:bookmarkStart w:id="1852" w:name="_Ref346528291"/>
      <w:r w:rsidRPr="00CA7539">
        <w:rPr>
          <w:lang w:val="en-CA"/>
        </w:rPr>
        <w:t>There shall be no entry equal to "no reference picture" in RefPicSetInterLayer.</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Pr>
          <w:lang w:eastAsia="ko-KR"/>
        </w:rPr>
        <w:t xml:space="preserve"> that is a RASL picture. </w:t>
      </w:r>
    </w:p>
    <w:p w:rsidR="00B457EF" w:rsidRPr="008E14A4" w:rsidRDefault="00B457EF" w:rsidP="002B1006">
      <w:pPr>
        <w:pStyle w:val="3N"/>
      </w:pPr>
      <w:r w:rsidRPr="00CE6CDA">
        <w:rPr>
          <w:lang w:eastAsia="zh-CN"/>
        </w:rPr>
        <w:t>NOTE</w:t>
      </w:r>
      <w:r w:rsidRPr="00CE6CDA">
        <w:t> </w:t>
      </w:r>
      <w:r w:rsidRPr="00CE6CDA">
        <w:rPr>
          <w:lang w:eastAsia="zh-CN"/>
        </w:rPr>
        <w:t>–</w:t>
      </w:r>
      <w:proofErr w:type="gramStart"/>
      <w:r>
        <w:rPr>
          <w:lang w:eastAsia="zh-CN"/>
        </w:rPr>
        <w:t> </w:t>
      </w:r>
      <w:r w:rsidR="009F0E49">
        <w:rPr>
          <w:lang w:eastAsia="zh-CN"/>
        </w:rPr>
        <w:t xml:space="preserve"> </w:t>
      </w:r>
      <w:r w:rsidR="009F0E49">
        <w:rPr>
          <w:lang w:eastAsia="de-DE"/>
        </w:rPr>
        <w:t>A</w:t>
      </w:r>
      <w:r w:rsidR="009F0E49" w:rsidRPr="008E14A4">
        <w:rPr>
          <w:lang w:eastAsia="de-DE"/>
        </w:rPr>
        <w:t>n</w:t>
      </w:r>
      <w:proofErr w:type="gramEnd"/>
      <w:r w:rsidR="009F0E49" w:rsidRPr="008E14A4">
        <w:rPr>
          <w:lang w:eastAsia="de-DE"/>
        </w:rPr>
        <w:t xml:space="preserve"> </w:t>
      </w:r>
      <w:r w:rsidR="009F0E49">
        <w:rPr>
          <w:lang w:eastAsia="de-DE"/>
        </w:rPr>
        <w:t xml:space="preserve">access unit may contain </w:t>
      </w:r>
      <w:r w:rsidR="009F0E49" w:rsidRPr="008E14A4">
        <w:rPr>
          <w:lang w:eastAsia="de-DE"/>
        </w:rPr>
        <w:t>both RASL and RADL pictures</w:t>
      </w:r>
      <w:r w:rsidR="009F0E49">
        <w:rPr>
          <w:lang w:eastAsia="de-DE"/>
        </w:rPr>
        <w:t>.</w:t>
      </w:r>
    </w:p>
    <w:p w:rsidR="00153FC4" w:rsidRPr="008E14A4" w:rsidRDefault="0060070E" w:rsidP="00CA7539">
      <w:pPr>
        <w:pStyle w:val="Annex4"/>
      </w:pPr>
      <w:bookmarkStart w:id="1853" w:name="_Ref355956155"/>
      <w:bookmarkStart w:id="1854" w:name="_Toc357439319"/>
      <w:bookmarkStart w:id="1855" w:name="_Toc356824345"/>
      <w:bookmarkStart w:id="1856" w:name="_Toc356148146"/>
      <w:bookmarkStart w:id="1857" w:name="_Toc348629463"/>
      <w:bookmarkStart w:id="1858" w:name="_Toc351367694"/>
      <w:bookmarkStart w:id="1859" w:name="_Toc361327492"/>
      <w:r w:rsidRPr="001533A7">
        <w:lastRenderedPageBreak/>
        <w:t>Marking</w:t>
      </w:r>
      <w:r w:rsidR="00153FC4" w:rsidRPr="001533A7">
        <w:t xml:space="preserve"> process for ending the decoding of a coded picture with nuh_layer_id greater than 0</w:t>
      </w:r>
      <w:bookmarkEnd w:id="1851"/>
      <w:bookmarkEnd w:id="1853"/>
      <w:bookmarkEnd w:id="1854"/>
      <w:bookmarkEnd w:id="1855"/>
      <w:bookmarkEnd w:id="1856"/>
      <w:bookmarkEnd w:id="1857"/>
      <w:bookmarkEnd w:id="1858"/>
      <w:bookmarkEnd w:id="1859"/>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proofErr w:type="gramStart"/>
      <w:r w:rsidR="00E006F1" w:rsidRPr="00CA7539">
        <w:rPr>
          <w:lang w:val="en-CA"/>
        </w:rPr>
        <w:t>a</w:t>
      </w:r>
      <w:proofErr w:type="gramEnd"/>
      <w:r w:rsidR="00E006F1" w:rsidRPr="00CA7539">
        <w:rPr>
          <w:lang w:val="en-CA"/>
        </w:rPr>
        <w:t xml:space="preserve">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p>
    <w:p w:rsidR="00153FC4" w:rsidRPr="00CA7539"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CA7539">
        <w:rPr>
          <w:sz w:val="20"/>
          <w:lang w:val="en-CA"/>
        </w:rPr>
        <w:t>for(</w:t>
      </w:r>
      <w:proofErr w:type="gramEnd"/>
      <w:r w:rsidRPr="00CA7539">
        <w:rPr>
          <w:sz w:val="20"/>
          <w:lang w:val="en-CA"/>
        </w:rPr>
        <w:t xml:space="preserve"> i = 0; i &lt; </w:t>
      </w:r>
      <w:r w:rsidR="00E7010C" w:rsidRPr="00CA7539">
        <w:rPr>
          <w:sz w:val="20"/>
          <w:lang w:val="en-CA"/>
        </w:rPr>
        <w:t xml:space="preserve"> </w:t>
      </w:r>
      <w:r w:rsidR="00265FD0" w:rsidRPr="008E14A4">
        <w:rPr>
          <w:sz w:val="20"/>
          <w:szCs w:val="20"/>
          <w:lang w:eastAsia="ko-KR"/>
        </w:rPr>
        <w:t>NumActiveRefLayerPics</w:t>
      </w:r>
      <w:r w:rsidRPr="00CA7539">
        <w:rPr>
          <w:sz w:val="20"/>
          <w:lang w:val="en-CA"/>
        </w:rPr>
        <w:t xml:space="preserve">; i++ ) </w:t>
      </w:r>
      <w:r w:rsidRPr="00CA7539">
        <w:rPr>
          <w:sz w:val="20"/>
          <w:lang w:val="en-CA"/>
        </w:rPr>
        <w:br/>
      </w:r>
      <w:r w:rsidRPr="00CA7539">
        <w:rPr>
          <w:sz w:val="20"/>
          <w:lang w:val="en-CA"/>
        </w:rPr>
        <w:tab/>
        <w:t>RefPicSetInterLayer[ i ] is marked as "used for short-term reference"</w:t>
      </w:r>
      <w:r w:rsidR="00E7010C" w:rsidRPr="00CA7539">
        <w:rPr>
          <w:sz w:val="20"/>
          <w:lang w:val="en-CA"/>
        </w:rPr>
        <w:t xml:space="preserve"> </w:t>
      </w:r>
    </w:p>
    <w:p w:rsidR="00EA1617" w:rsidRPr="00943A5F" w:rsidRDefault="00EA1617" w:rsidP="00EA1617">
      <w:pPr>
        <w:pStyle w:val="Annex4"/>
      </w:pPr>
      <w:bookmarkStart w:id="1860" w:name="_Toc361327493"/>
      <w:bookmarkStart w:id="1861" w:name="_Ref362201938"/>
      <w:bookmarkStart w:id="1862" w:name="_Toc357439320"/>
      <w:bookmarkStart w:id="1863" w:name="_Toc356824346"/>
      <w:r w:rsidRPr="00665644">
        <w:t xml:space="preserve">Resampling process for </w:t>
      </w:r>
      <w:r>
        <w:t xml:space="preserve">inter layer </w:t>
      </w:r>
      <w:r w:rsidRPr="00665644">
        <w:t>reference pictures</w:t>
      </w:r>
      <w:bookmarkEnd w:id="1860"/>
      <w:bookmarkEnd w:id="1861"/>
    </w:p>
    <w:p w:rsidR="006636F6" w:rsidRDefault="00EA1617" w:rsidP="00504B15">
      <w:pPr>
        <w:rPr>
          <w:noProof/>
          <w:lang w:eastAsia="ko-KR"/>
        </w:rPr>
      </w:pPr>
      <w:r>
        <w:rPr>
          <w:noProof/>
          <w:lang w:eastAsia="ko-KR"/>
        </w:rPr>
        <w:t>Input</w:t>
      </w:r>
      <w:r w:rsidRPr="00943A5F">
        <w:rPr>
          <w:noProof/>
          <w:lang w:eastAsia="ko-KR"/>
        </w:rPr>
        <w:t xml:space="preserve"> </w:t>
      </w:r>
      <w:r>
        <w:rPr>
          <w:noProof/>
          <w:lang w:eastAsia="ko-KR"/>
        </w:rPr>
        <w:t>to</w:t>
      </w:r>
      <w:r w:rsidRPr="00943A5F">
        <w:rPr>
          <w:noProof/>
          <w:lang w:eastAsia="ko-KR"/>
        </w:rPr>
        <w:t xml:space="preserve"> this process </w:t>
      </w:r>
      <w:r>
        <w:rPr>
          <w:noProof/>
          <w:lang w:eastAsia="ko-KR"/>
        </w:rPr>
        <w:t>is</w:t>
      </w:r>
      <w:r w:rsidR="006636F6">
        <w:rPr>
          <w:noProof/>
          <w:lang w:eastAsia="ko-KR"/>
        </w:rPr>
        <w:t>:</w:t>
      </w:r>
    </w:p>
    <w:p w:rsidR="006636F6" w:rsidRPr="006636F6" w:rsidRDefault="00EA1617" w:rsidP="006636F6">
      <w:pPr>
        <w:pStyle w:val="3N"/>
        <w:numPr>
          <w:ilvl w:val="0"/>
          <w:numId w:val="8"/>
        </w:numPr>
        <w:rPr>
          <w:noProof/>
        </w:rPr>
      </w:pPr>
      <w:r w:rsidRPr="006636F6">
        <w:rPr>
          <w:lang w:val="en-CA"/>
        </w:rPr>
        <w:t>a decoded reference layer picture rlPic</w:t>
      </w:r>
    </w:p>
    <w:p w:rsidR="0052559F" w:rsidRPr="00943A5F" w:rsidRDefault="006636F6" w:rsidP="006636F6">
      <w:pPr>
        <w:pStyle w:val="3N"/>
        <w:numPr>
          <w:ilvl w:val="0"/>
          <w:numId w:val="8"/>
        </w:numPr>
        <w:rPr>
          <w:noProof/>
        </w:rPr>
      </w:pPr>
      <w:proofErr w:type="gramStart"/>
      <w:r>
        <w:rPr>
          <w:lang w:val="en-CA"/>
        </w:rPr>
        <w:t>a</w:t>
      </w:r>
      <w:proofErr w:type="gramEnd"/>
      <w:r>
        <w:rPr>
          <w:lang w:val="en-CA"/>
        </w:rPr>
        <w:t xml:space="preserve"> di</w:t>
      </w:r>
      <w:r w:rsidR="009F5FBC" w:rsidRPr="006636F6">
        <w:rPr>
          <w:lang w:val="en-CA"/>
        </w:rPr>
        <w:t xml:space="preserve">rect </w:t>
      </w:r>
      <w:r w:rsidR="0052559F" w:rsidRPr="006636F6">
        <w:rPr>
          <w:lang w:val="en-CA"/>
        </w:rPr>
        <w:t xml:space="preserve">reference layer index </w:t>
      </w:r>
      <w:r w:rsidR="009F5FBC" w:rsidRPr="006636F6">
        <w:rPr>
          <w:lang w:val="en-CA"/>
        </w:rPr>
        <w:t>dR</w:t>
      </w:r>
      <w:r w:rsidR="0052559F" w:rsidRPr="006636F6">
        <w:rPr>
          <w:lang w:val="en-CA"/>
        </w:rPr>
        <w:t xml:space="preserve">lIdx </w:t>
      </w:r>
      <w:r w:rsidR="00EA1617" w:rsidRPr="006636F6">
        <w:rPr>
          <w:lang w:val="en-CA"/>
        </w:rPr>
        <w:t>.</w:t>
      </w:r>
      <w:r w:rsidR="0052559F" w:rsidRPr="006636F6">
        <w:rPr>
          <w:lang w:val="en-CA"/>
        </w:rPr>
        <w:t xml:space="preserve"> </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Pr="00943A5F">
        <w:rPr>
          <w:noProof/>
        </w:rPr>
        <w:tab/>
      </w:r>
      <w:r>
        <w:rPr>
          <w:noProof/>
        </w:rPr>
        <w:t xml:space="preserve">the resampled reference layer picture rsPic. </w:t>
      </w:r>
    </w:p>
    <w:p w:rsidR="00EA1617" w:rsidRPr="00281953" w:rsidRDefault="00EA1617" w:rsidP="00EA1617">
      <w:pPr>
        <w:spacing w:before="120"/>
        <w:rPr>
          <w:noProof/>
        </w:rPr>
      </w:pPr>
      <w:r>
        <w:rPr>
          <w:noProof/>
        </w:rPr>
        <w:t xml:space="preserve">The </w:t>
      </w:r>
      <w:r w:rsidRPr="00943A5F">
        <w:rPr>
          <w:noProof/>
        </w:rPr>
        <w:t xml:space="preserve">variables </w:t>
      </w:r>
      <w:r w:rsidRPr="003B70E0">
        <w:rPr>
          <w:noProof/>
          <w:lang w:eastAsia="ko-KR"/>
        </w:rPr>
        <w:t>PicWidthInSamplesL</w:t>
      </w:r>
      <w:r>
        <w:rPr>
          <w:noProof/>
          <w:lang w:eastAsia="ko-KR"/>
        </w:rPr>
        <w:t xml:space="preserve"> </w:t>
      </w:r>
      <w:r w:rsidRPr="00664EDC">
        <w:rPr>
          <w:noProof/>
        </w:rPr>
        <w:t xml:space="preserve">and </w:t>
      </w:r>
      <w:r w:rsidRPr="003B70E0">
        <w:rPr>
          <w:noProof/>
          <w:lang w:eastAsia="ko-KR"/>
        </w:rPr>
        <w:t>Pic</w:t>
      </w:r>
      <w:r>
        <w:rPr>
          <w:noProof/>
          <w:lang w:eastAsia="ko-KR"/>
        </w:rPr>
        <w:t>Height</w:t>
      </w:r>
      <w:r w:rsidRPr="003B70E0">
        <w:rPr>
          <w:noProof/>
          <w:lang w:eastAsia="ko-KR"/>
        </w:rPr>
        <w:t>InSamplesL</w:t>
      </w:r>
      <w:r>
        <w:rPr>
          <w:noProof/>
          <w:lang w:eastAsia="ko-KR"/>
        </w:rPr>
        <w:t xml:space="preserve"> </w:t>
      </w:r>
      <w:r w:rsidRPr="004D060A">
        <w:rPr>
          <w:noProof/>
        </w:rPr>
        <w:t xml:space="preserve">are set equal to </w:t>
      </w:r>
      <w:r>
        <w:t>pic_width_in_luma_samples and pic_height_in_luma_samples</w:t>
      </w:r>
      <w:r w:rsidRPr="00572B64">
        <w:rPr>
          <w:noProof/>
        </w:rPr>
        <w:t xml:space="preserve">, respectively. </w:t>
      </w:r>
      <w:del w:id="1864" w:author="Jianle" w:date="2013-07-21T17:29:00Z">
        <w:r w:rsidRPr="00572B64" w:rsidDel="00997E1D">
          <w:rPr>
            <w:noProof/>
          </w:rPr>
          <w:delText xml:space="preserve">The variable rsPicSample </w:delText>
        </w:r>
        <w:r w:rsidDel="00997E1D">
          <w:rPr>
            <w:noProof/>
          </w:rPr>
          <w:delText xml:space="preserve">is defined as a group of sample arrays </w:delText>
        </w:r>
        <w:r w:rsidRPr="00572B64" w:rsidDel="00997E1D">
          <w:rPr>
            <w:noProof/>
          </w:rPr>
          <w:delText>specif</w:delText>
        </w:r>
        <w:r w:rsidDel="00997E1D">
          <w:rPr>
            <w:noProof/>
          </w:rPr>
          <w:delText>ying</w:delText>
        </w:r>
        <w:r w:rsidRPr="00572B64" w:rsidDel="00997E1D">
          <w:rPr>
            <w:noProof/>
          </w:rPr>
          <w:delText xml:space="preserve"> the resampled sample values of rsPic of the luma and chroma comp</w:delText>
        </w:r>
        <w:r w:rsidRPr="00281953" w:rsidDel="00997E1D">
          <w:rPr>
            <w:noProof/>
          </w:rPr>
          <w:delText xml:space="preserve">onents. The variable rsPicMotion </w:delText>
        </w:r>
        <w:r w:rsidDel="00997E1D">
          <w:rPr>
            <w:noProof/>
          </w:rPr>
          <w:delText xml:space="preserve">is defined as a group of variable arrays </w:delText>
        </w:r>
        <w:r w:rsidRPr="00281953" w:rsidDel="00997E1D">
          <w:rPr>
            <w:noProof/>
          </w:rPr>
          <w:delText>specif</w:delText>
        </w:r>
        <w:r w:rsidDel="00997E1D">
          <w:rPr>
            <w:noProof/>
          </w:rPr>
          <w:delText>ying</w:delText>
        </w:r>
        <w:r w:rsidRPr="00281953" w:rsidDel="00997E1D">
          <w:rPr>
            <w:noProof/>
          </w:rPr>
          <w:delText xml:space="preserve"> the resampled motion field of rsPic. </w:delText>
        </w:r>
      </w:del>
    </w:p>
    <w:p w:rsidR="00EA1617"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t xml:space="preserve">The variables </w:t>
      </w:r>
      <w:r w:rsidRPr="003B70E0">
        <w:rPr>
          <w:noProof/>
          <w:sz w:val="20"/>
          <w:szCs w:val="20"/>
          <w:lang w:eastAsia="ko-KR"/>
        </w:rPr>
        <w:t>RefLayerPicWidthInSamplesL</w:t>
      </w:r>
      <w:r w:rsidRPr="003B70E0">
        <w:rPr>
          <w:noProof/>
          <w:sz w:val="20"/>
          <w:szCs w:val="20"/>
        </w:rPr>
        <w:t xml:space="preserve"> and </w:t>
      </w:r>
      <w:r w:rsidRPr="003B70E0">
        <w:rPr>
          <w:noProof/>
          <w:sz w:val="20"/>
          <w:szCs w:val="20"/>
          <w:lang w:eastAsia="ko-KR"/>
        </w:rPr>
        <w:t>RefLayerPicHeightInSamplesL</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del w:id="1865" w:author="Jianle" w:date="2013-07-21T15:17:00Z">
        <w:r w:rsidRPr="00F16526" w:rsidDel="00EF7045">
          <w:rPr>
            <w:noProof/>
            <w:sz w:val="20"/>
            <w:szCs w:val="20"/>
          </w:rPr>
          <w:delText xml:space="preserve">The variable rlPicSample </w:delText>
        </w:r>
        <w:r w:rsidRPr="00CC2788" w:rsidDel="00EF7045">
          <w:rPr>
            <w:noProof/>
            <w:sz w:val="20"/>
            <w:szCs w:val="20"/>
          </w:rPr>
          <w:delText xml:space="preserve">is defined as a group of sample arrays </w:delText>
        </w:r>
        <w:r w:rsidRPr="00F16526" w:rsidDel="00EF7045">
          <w:rPr>
            <w:noProof/>
            <w:sz w:val="20"/>
            <w:szCs w:val="20"/>
          </w:rPr>
          <w:delText>specif</w:delText>
        </w:r>
        <w:r w:rsidDel="00EF7045">
          <w:rPr>
            <w:noProof/>
            <w:sz w:val="20"/>
            <w:szCs w:val="20"/>
          </w:rPr>
          <w:delText>ying</w:delText>
        </w:r>
        <w:r w:rsidRPr="00F16526" w:rsidDel="00EF7045">
          <w:rPr>
            <w:noProof/>
            <w:sz w:val="20"/>
            <w:szCs w:val="20"/>
          </w:rPr>
          <w:delText xml:space="preserve"> the sample values of rlPic of the l</w:delText>
        </w:r>
        <w:r w:rsidRPr="00E44775" w:rsidDel="00EF7045">
          <w:rPr>
            <w:noProof/>
            <w:sz w:val="20"/>
            <w:szCs w:val="20"/>
          </w:rPr>
          <w:delText xml:space="preserve">uma and chroma components. The variable rlPicMotion </w:delText>
        </w:r>
        <w:r w:rsidRPr="00CC2788" w:rsidDel="00EF7045">
          <w:rPr>
            <w:noProof/>
            <w:sz w:val="20"/>
            <w:szCs w:val="20"/>
          </w:rPr>
          <w:delText xml:space="preserve">is defined as a group of variable </w:delText>
        </w:r>
        <w:r w:rsidDel="00EF7045">
          <w:rPr>
            <w:noProof/>
            <w:sz w:val="20"/>
            <w:szCs w:val="20"/>
          </w:rPr>
          <w:delText xml:space="preserve">arrays </w:delText>
        </w:r>
        <w:r w:rsidRPr="00E44775" w:rsidDel="00EF7045">
          <w:rPr>
            <w:noProof/>
            <w:sz w:val="20"/>
            <w:szCs w:val="20"/>
          </w:rPr>
          <w:delText>specif</w:delText>
        </w:r>
        <w:r w:rsidDel="00EF7045">
          <w:rPr>
            <w:noProof/>
            <w:sz w:val="20"/>
            <w:szCs w:val="20"/>
          </w:rPr>
          <w:delText>ying</w:delText>
        </w:r>
        <w:r w:rsidRPr="00E44775" w:rsidDel="00EF7045">
          <w:rPr>
            <w:noProof/>
            <w:sz w:val="20"/>
            <w:szCs w:val="20"/>
          </w:rPr>
          <w:delText xml:space="preserve"> the </w:delText>
        </w:r>
        <w:r w:rsidDel="00EF7045">
          <w:rPr>
            <w:noProof/>
            <w:sz w:val="20"/>
            <w:szCs w:val="20"/>
          </w:rPr>
          <w:delText xml:space="preserve">compressed </w:delText>
        </w:r>
        <w:r w:rsidRPr="00E44775" w:rsidDel="00EF7045">
          <w:rPr>
            <w:noProof/>
            <w:sz w:val="20"/>
            <w:szCs w:val="20"/>
          </w:rPr>
          <w:delText>motion field of rlPic.</w:delText>
        </w:r>
      </w:del>
    </w:p>
    <w:p w:rsidR="00EA1617" w:rsidRPr="00841AE6" w:rsidRDefault="00EA1617" w:rsidP="00EA1617">
      <w:pPr>
        <w:spacing w:before="120"/>
        <w:rPr>
          <w:noProof/>
        </w:rPr>
      </w:pPr>
      <w:r w:rsidRPr="00D851C8">
        <w:rPr>
          <w:noProof/>
        </w:rPr>
        <w:t xml:space="preserve">The variables PicWidthInSamplesC, PicHeightInSamplesC, </w:t>
      </w:r>
      <w:r w:rsidRPr="00841AE6">
        <w:rPr>
          <w:noProof/>
        </w:rPr>
        <w:t xml:space="preserve">RefLayerPicWidthInSamplesC, and RefLayerPicHeightInSamplesC are derived as follows: </w:t>
      </w:r>
    </w:p>
    <w:p w:rsidR="00EA1617" w:rsidRPr="00841AE6" w:rsidRDefault="00EA1617" w:rsidP="004E6329">
      <w:pPr>
        <w:pStyle w:val="Equation"/>
        <w:spacing w:before="136" w:after="0"/>
        <w:ind w:left="630"/>
        <w:rPr>
          <w:noProof/>
          <w:sz w:val="20"/>
          <w:szCs w:val="20"/>
        </w:rPr>
      </w:pPr>
      <w:r w:rsidRPr="00841AE6">
        <w:rPr>
          <w:noProof/>
          <w:sz w:val="20"/>
          <w:szCs w:val="20"/>
        </w:rPr>
        <w:t xml:space="preserve">PicWidthInSamplesC  = </w:t>
      </w:r>
      <w:r w:rsidRPr="00841AE6">
        <w:rPr>
          <w:noProof/>
          <w:sz w:val="20"/>
          <w:szCs w:val="20"/>
          <w:lang w:eastAsia="ko-KR"/>
        </w:rPr>
        <w:t>PicWidthInSamplesL / subWidthC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907A9">
        <w:rPr>
          <w:noProof/>
          <w:sz w:val="20"/>
          <w:szCs w:val="20"/>
          <w:highlight w:val="yellow"/>
        </w:rPr>
        <w:t>9</w:t>
      </w:r>
      <w:r w:rsidR="000C4DDD"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 xml:space="preserve">PicHeightInSamplesC = </w:t>
      </w:r>
      <w:r w:rsidRPr="00841AE6">
        <w:rPr>
          <w:noProof/>
          <w:sz w:val="20"/>
          <w:szCs w:val="20"/>
          <w:lang w:eastAsia="ko-KR"/>
        </w:rPr>
        <w:t>PicHeightInSamplesL / subHeightC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907A9">
        <w:rPr>
          <w:noProof/>
          <w:sz w:val="20"/>
          <w:szCs w:val="20"/>
          <w:highlight w:val="yellow"/>
        </w:rPr>
        <w:t>10</w:t>
      </w:r>
      <w:r w:rsidR="000C4DDD"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RefLayerPicWidthInSamplesC  = RefLayer</w:t>
      </w:r>
      <w:r w:rsidRPr="00841AE6">
        <w:rPr>
          <w:noProof/>
          <w:sz w:val="20"/>
          <w:szCs w:val="20"/>
          <w:lang w:eastAsia="ko-KR"/>
        </w:rPr>
        <w:t>PicWidthInSamplesL / subWidthC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907A9">
        <w:rPr>
          <w:noProof/>
          <w:sz w:val="20"/>
          <w:szCs w:val="20"/>
          <w:highlight w:val="yellow"/>
        </w:rPr>
        <w:t>11</w:t>
      </w:r>
      <w:r w:rsidR="000C4DDD"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RefLayerPicHeightInSamplesC = RefLayer</w:t>
      </w:r>
      <w:r w:rsidRPr="00841AE6">
        <w:rPr>
          <w:noProof/>
          <w:sz w:val="20"/>
          <w:szCs w:val="20"/>
          <w:lang w:eastAsia="ko-KR"/>
        </w:rPr>
        <w:t>PicHeightInSamplesL / subHeightC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907A9">
        <w:rPr>
          <w:noProof/>
          <w:sz w:val="20"/>
          <w:szCs w:val="20"/>
          <w:highlight w:val="yellow"/>
        </w:rPr>
        <w:t>12</w:t>
      </w:r>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spacing w:before="120"/>
        <w:rPr>
          <w:noProof/>
        </w:rPr>
      </w:pPr>
      <w:r w:rsidRPr="00841AE6">
        <w:rPr>
          <w:noProof/>
        </w:rPr>
        <w:t>The variables ScaledRefLayerLeftOffset, ScaledRefLayerTopOffset, ScaledRefLayerRightOffset and ScaledRefLayerBottomOffset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rPr>
        <w:t>ScaledRefLayerLeftOffset = scaled_ref_layer_left_offset</w:t>
      </w:r>
      <w:r w:rsidR="006C6192">
        <w:rPr>
          <w:noProof/>
          <w:sz w:val="20"/>
          <w:szCs w:val="20"/>
        </w:rPr>
        <w:t>[</w:t>
      </w:r>
      <w:r w:rsidR="0052559F">
        <w:rPr>
          <w:noProof/>
          <w:sz w:val="20"/>
          <w:szCs w:val="20"/>
        </w:rPr>
        <w:t> </w:t>
      </w:r>
      <w:r w:rsidR="009F5FBC">
        <w:rPr>
          <w:noProof/>
          <w:sz w:val="20"/>
          <w:szCs w:val="20"/>
        </w:rPr>
        <w:t>dRlIdx</w:t>
      </w:r>
      <w:r w:rsidR="006C6192">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907A9">
        <w:rPr>
          <w:noProof/>
          <w:sz w:val="20"/>
          <w:szCs w:val="20"/>
          <w:highlight w:val="yellow"/>
        </w:rPr>
        <w:t>13</w:t>
      </w:r>
      <w:r w:rsidR="000C4DDD"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ScaledRefLayerTopOffset = scaled_ref_layer_top_offset</w:t>
      </w:r>
      <w:r w:rsidR="006C6192">
        <w:rPr>
          <w:noProof/>
          <w:sz w:val="20"/>
          <w:szCs w:val="20"/>
        </w:rPr>
        <w:t xml:space="preserve">[ </w:t>
      </w:r>
      <w:r w:rsidR="009F5FBC">
        <w:rPr>
          <w:noProof/>
          <w:sz w:val="20"/>
          <w:szCs w:val="20"/>
        </w:rPr>
        <w:t>dRlIdx</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907A9">
        <w:rPr>
          <w:noProof/>
          <w:sz w:val="20"/>
          <w:szCs w:val="20"/>
          <w:highlight w:val="yellow"/>
        </w:rPr>
        <w:t>14</w:t>
      </w:r>
      <w:r w:rsidR="000C4DDD"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ScaledRefLayerRightOffset = scaled_ref_layer_right_offset</w:t>
      </w:r>
      <w:r w:rsidR="006C6192">
        <w:rPr>
          <w:noProof/>
          <w:sz w:val="20"/>
          <w:szCs w:val="20"/>
        </w:rPr>
        <w:t xml:space="preserve">[ </w:t>
      </w:r>
      <w:r w:rsidR="009F5FBC">
        <w:rPr>
          <w:noProof/>
          <w:sz w:val="20"/>
          <w:szCs w:val="20"/>
        </w:rPr>
        <w:t>dRlIdx</w:t>
      </w:r>
      <w:r w:rsidR="006C6192">
        <w:rPr>
          <w:noProof/>
          <w:sz w:val="20"/>
          <w:szCs w:val="20"/>
        </w:rPr>
        <w:t xml:space="preserve"> ]</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907A9">
        <w:rPr>
          <w:noProof/>
          <w:sz w:val="20"/>
          <w:szCs w:val="20"/>
          <w:highlight w:val="yellow"/>
        </w:rPr>
        <w:t>15</w:t>
      </w:r>
      <w:r w:rsidR="000C4DDD"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ScaledRefLayerBottomOffset = scaled_ref_layer_bottom_offset</w:t>
      </w:r>
      <w:r w:rsidR="006C6192">
        <w:rPr>
          <w:noProof/>
          <w:sz w:val="20"/>
          <w:szCs w:val="20"/>
        </w:rPr>
        <w:t xml:space="preserve">[ </w:t>
      </w:r>
      <w:r w:rsidR="009F5FBC">
        <w:rPr>
          <w:noProof/>
          <w:sz w:val="20"/>
          <w:szCs w:val="20"/>
        </w:rPr>
        <w:t>dRlIdx</w:t>
      </w:r>
      <w:r w:rsidR="006C6192">
        <w:rPr>
          <w:noProof/>
          <w:sz w:val="20"/>
          <w:szCs w:val="20"/>
        </w:rPr>
        <w:t xml:space="preserve"> ]</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907A9">
        <w:rPr>
          <w:noProof/>
          <w:sz w:val="20"/>
          <w:szCs w:val="20"/>
          <w:highlight w:val="yellow"/>
        </w:rPr>
        <w:t>16</w:t>
      </w:r>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spacing w:before="120"/>
        <w:rPr>
          <w:noProof/>
        </w:rPr>
      </w:pPr>
      <w:r w:rsidRPr="00841AE6">
        <w:rPr>
          <w:noProof/>
        </w:rPr>
        <w:t xml:space="preserve">The variables </w:t>
      </w:r>
      <w:r w:rsidRPr="00841AE6">
        <w:rPr>
          <w:noProof/>
          <w:lang w:eastAsia="ko-KR"/>
        </w:rPr>
        <w:t>ScaledRefLayerPicWidthInSamplesL</w:t>
      </w:r>
      <w:r w:rsidRPr="00841AE6">
        <w:rPr>
          <w:noProof/>
        </w:rPr>
        <w:t xml:space="preserve"> and </w:t>
      </w:r>
      <w:r w:rsidRPr="00841AE6">
        <w:rPr>
          <w:noProof/>
          <w:lang w:eastAsia="ko-KR"/>
        </w:rPr>
        <w:t>ScaledRefLayerPicHeightInSamplesL</w:t>
      </w:r>
      <w:r w:rsidRPr="00841AE6">
        <w:rPr>
          <w:noProof/>
        </w:rPr>
        <w:t xml:space="preserve">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ScaledRefLayerPicWidthInSamplesL</w:t>
      </w:r>
      <w:r w:rsidRPr="00841AE6">
        <w:rPr>
          <w:noProof/>
          <w:sz w:val="20"/>
          <w:szCs w:val="20"/>
        </w:rPr>
        <w:t xml:space="preserve"> = </w:t>
      </w:r>
      <w:r w:rsidRPr="00841AE6">
        <w:rPr>
          <w:noProof/>
          <w:sz w:val="20"/>
          <w:szCs w:val="20"/>
          <w:lang w:eastAsia="ko-KR"/>
        </w:rPr>
        <w:t>PicWidthInSamplesL</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ScaledRefLayerLeftOffset  – ScaledRefLayerRightOffset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907A9">
        <w:rPr>
          <w:noProof/>
          <w:sz w:val="20"/>
          <w:szCs w:val="20"/>
          <w:highlight w:val="yellow"/>
        </w:rPr>
        <w:t>17</w:t>
      </w:r>
      <w:r w:rsidR="000C4DDD"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841AE6">
        <w:rPr>
          <w:noProof/>
          <w:sz w:val="20"/>
          <w:szCs w:val="20"/>
          <w:lang w:eastAsia="ko-KR"/>
        </w:rPr>
        <w:t>ScaledRefLayerPicHeightInSamplesL</w:t>
      </w:r>
      <w:r w:rsidRPr="00841AE6">
        <w:rPr>
          <w:noProof/>
          <w:sz w:val="20"/>
          <w:szCs w:val="20"/>
        </w:rPr>
        <w:t xml:space="preserve"> = </w:t>
      </w:r>
      <w:r w:rsidRPr="00841AE6">
        <w:rPr>
          <w:noProof/>
          <w:sz w:val="20"/>
          <w:szCs w:val="20"/>
          <w:lang w:eastAsia="ko-KR"/>
        </w:rPr>
        <w:t>PicHeightInSamplesL</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ScaledRefLayerTopOffset – ScaledRefLayerBottomOffset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907A9">
        <w:rPr>
          <w:noProof/>
          <w:sz w:val="20"/>
          <w:szCs w:val="20"/>
          <w:highlight w:val="yellow"/>
        </w:rPr>
        <w:t>18</w:t>
      </w:r>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841AE6">
        <w:rPr>
          <w:noProof/>
          <w:sz w:val="20"/>
          <w:szCs w:val="20"/>
        </w:rPr>
        <w:t xml:space="preserve"> The variables </w:t>
      </w:r>
      <w:r w:rsidRPr="00841AE6">
        <w:rPr>
          <w:noProof/>
          <w:sz w:val="20"/>
          <w:szCs w:val="20"/>
          <w:lang w:eastAsia="ko-KR"/>
        </w:rPr>
        <w:t>ScaleFactorX</w:t>
      </w:r>
      <w:r w:rsidRPr="00841AE6">
        <w:rPr>
          <w:sz w:val="20"/>
          <w:szCs w:val="20"/>
        </w:rPr>
        <w:t xml:space="preserve"> </w:t>
      </w:r>
      <w:r w:rsidRPr="00841AE6">
        <w:rPr>
          <w:noProof/>
          <w:sz w:val="20"/>
          <w:szCs w:val="20"/>
          <w:lang w:eastAsia="ko-KR"/>
        </w:rPr>
        <w:t>and ScaleFactorY</w:t>
      </w:r>
      <w:r w:rsidRPr="00841AE6">
        <w:rPr>
          <w:sz w:val="20"/>
          <w:szCs w:val="20"/>
        </w:rPr>
        <w:t xml:space="preserve"> </w:t>
      </w:r>
      <w:r w:rsidRPr="00841AE6">
        <w:rPr>
          <w:noProof/>
          <w:sz w:val="20"/>
          <w:szCs w:val="20"/>
          <w:lang w:eastAsia="ko-KR"/>
        </w:rPr>
        <w:t>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ScaleFactorX</w:t>
      </w:r>
      <w:r w:rsidRPr="00841AE6">
        <w:rPr>
          <w:sz w:val="20"/>
          <w:szCs w:val="20"/>
        </w:rPr>
        <w:t xml:space="preserve"> = ( ( </w:t>
      </w:r>
      <w:r w:rsidRPr="00841AE6">
        <w:rPr>
          <w:noProof/>
          <w:sz w:val="20"/>
          <w:szCs w:val="20"/>
          <w:lang w:eastAsia="ko-KR"/>
        </w:rPr>
        <w:t xml:space="preserve">RefLayerPicWidthInSamplesL </w:t>
      </w:r>
      <w:r w:rsidRPr="00841AE6">
        <w:rPr>
          <w:sz w:val="20"/>
          <w:szCs w:val="20"/>
        </w:rPr>
        <w:t>&lt;&lt; 16 ) + ( </w:t>
      </w:r>
      <w:r w:rsidRPr="00841AE6">
        <w:rPr>
          <w:noProof/>
          <w:sz w:val="20"/>
          <w:szCs w:val="20"/>
          <w:lang w:eastAsia="ko-KR"/>
        </w:rPr>
        <w:t>ScaledRefLayerPicWidthInSamplesL</w:t>
      </w:r>
      <w:r w:rsidRPr="00841AE6">
        <w:rPr>
          <w:sz w:val="20"/>
          <w:szCs w:val="20"/>
        </w:rPr>
        <w:t xml:space="preserve"> &gt;&gt; 1 ) ) /</w:t>
      </w:r>
      <w:r w:rsidRPr="00841AE6">
        <w:rPr>
          <w:rFonts w:hint="eastAsia"/>
          <w:sz w:val="20"/>
          <w:szCs w:val="20"/>
          <w:lang w:eastAsia="zh-TW"/>
        </w:rPr>
        <w:t xml:space="preserve"> </w:t>
      </w:r>
      <w:r w:rsidRPr="00841AE6">
        <w:rPr>
          <w:noProof/>
          <w:sz w:val="20"/>
          <w:szCs w:val="20"/>
          <w:lang w:eastAsia="ko-KR"/>
        </w:rPr>
        <w:t>ScaledRefLayerPicWidthInSamplesL</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907A9">
        <w:rPr>
          <w:noProof/>
          <w:sz w:val="20"/>
          <w:szCs w:val="20"/>
          <w:highlight w:val="yellow"/>
        </w:rPr>
        <w:t>19</w:t>
      </w:r>
      <w:r w:rsidR="000C4DDD" w:rsidRPr="00841AE6">
        <w:rPr>
          <w:noProof/>
          <w:sz w:val="20"/>
          <w:szCs w:val="20"/>
          <w:highlight w:val="yellow"/>
        </w:rPr>
        <w:fldChar w:fldCharType="end"/>
      </w:r>
      <w:r w:rsidRPr="00841AE6">
        <w:rPr>
          <w:noProof/>
          <w:sz w:val="20"/>
          <w:szCs w:val="20"/>
          <w:highlight w:val="yellow"/>
          <w:lang w:eastAsia="ko-KR"/>
        </w:rPr>
        <w:t>)</w:t>
      </w:r>
      <w:r w:rsidRPr="00841AE6">
        <w:rPr>
          <w:rFonts w:hint="eastAsia"/>
          <w:sz w:val="20"/>
          <w:szCs w:val="20"/>
          <w:lang w:eastAsia="zh-TW"/>
        </w:rPr>
        <w:br/>
      </w:r>
      <w:r w:rsidRPr="00841AE6">
        <w:rPr>
          <w:sz w:val="20"/>
          <w:szCs w:val="20"/>
        </w:rPr>
        <w:t>ScaleFactorY = ( ( </w:t>
      </w:r>
      <w:r w:rsidRPr="00841AE6">
        <w:rPr>
          <w:noProof/>
          <w:sz w:val="20"/>
          <w:szCs w:val="20"/>
          <w:lang w:eastAsia="ko-KR"/>
        </w:rPr>
        <w:t>RefLayerPicHeightInSamplesL</w:t>
      </w:r>
      <w:r w:rsidRPr="00841AE6">
        <w:rPr>
          <w:sz w:val="20"/>
          <w:szCs w:val="20"/>
        </w:rPr>
        <w:t xml:space="preserve"> &lt;&lt; 16 ) + ( </w:t>
      </w:r>
      <w:r w:rsidRPr="00841AE6">
        <w:rPr>
          <w:noProof/>
          <w:sz w:val="20"/>
          <w:szCs w:val="20"/>
          <w:lang w:eastAsia="ko-KR"/>
        </w:rPr>
        <w:t>ScaledRefLayerPicHeightInSamplesL</w:t>
      </w:r>
      <w:r w:rsidRPr="00841AE6">
        <w:rPr>
          <w:sz w:val="20"/>
          <w:szCs w:val="20"/>
        </w:rPr>
        <w:t xml:space="preserve"> &gt;&gt; 1 ) ) /</w:t>
      </w:r>
      <w:r w:rsidRPr="00841AE6">
        <w:rPr>
          <w:sz w:val="20"/>
          <w:szCs w:val="20"/>
          <w:lang w:eastAsia="zh-TW"/>
        </w:rPr>
        <w:t xml:space="preserve"> </w:t>
      </w:r>
      <w:r w:rsidRPr="00841AE6">
        <w:rPr>
          <w:noProof/>
          <w:sz w:val="20"/>
          <w:szCs w:val="20"/>
          <w:lang w:eastAsia="ko-KR"/>
        </w:rPr>
        <w:t>ScaledRefLayerPicHeightInSamplesL</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907A9">
        <w:rPr>
          <w:noProof/>
          <w:sz w:val="20"/>
          <w:szCs w:val="20"/>
          <w:highlight w:val="yellow"/>
        </w:rPr>
        <w:t>20</w:t>
      </w:r>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tabs>
          <w:tab w:val="left" w:pos="400"/>
        </w:tabs>
        <w:rPr>
          <w:noProof/>
        </w:rPr>
      </w:pPr>
      <w:r w:rsidRPr="00841AE6">
        <w:rPr>
          <w:noProof/>
        </w:rPr>
        <w:t>The following steps are applied to derive the resampled inter layer reference picture rsPic.</w:t>
      </w:r>
    </w:p>
    <w:p w:rsidR="00EA1617" w:rsidRDefault="00EA1617" w:rsidP="00EA1617">
      <w:pPr>
        <w:ind w:left="434" w:hanging="434"/>
        <w:rPr>
          <w:noProof/>
        </w:rPr>
      </w:pPr>
      <w:r w:rsidRPr="00281953">
        <w:rPr>
          <w:noProof/>
        </w:rPr>
        <w:t>–</w:t>
      </w:r>
      <w:r w:rsidRPr="00281953">
        <w:rPr>
          <w:noProof/>
        </w:rPr>
        <w:tab/>
        <w:t xml:space="preserve">if </w:t>
      </w:r>
      <w:r w:rsidRPr="003B70E0">
        <w:rPr>
          <w:noProof/>
          <w:lang w:eastAsia="ko-KR"/>
        </w:rPr>
        <w:t>PicWidthInSamplesL</w:t>
      </w:r>
      <w:r w:rsidRPr="00281953">
        <w:rPr>
          <w:noProof/>
        </w:rPr>
        <w:t xml:space="preserve"> is equal to </w:t>
      </w:r>
      <w:r w:rsidRPr="003B70E0">
        <w:rPr>
          <w:noProof/>
          <w:lang w:eastAsia="ko-KR"/>
        </w:rPr>
        <w:t>RefLayerPicWidthInSamplesL</w:t>
      </w:r>
      <w:r w:rsidRPr="004A552C">
        <w:rPr>
          <w:noProof/>
          <w:lang w:eastAsia="ko-KR"/>
        </w:rPr>
        <w:t xml:space="preserve"> and</w:t>
      </w:r>
      <w:r>
        <w:rPr>
          <w:noProof/>
          <w:lang w:eastAsia="ko-KR"/>
        </w:rPr>
        <w:t xml:space="preserve"> </w:t>
      </w:r>
      <w:r w:rsidRPr="003B70E0">
        <w:rPr>
          <w:noProof/>
          <w:lang w:eastAsia="ko-KR"/>
        </w:rPr>
        <w:t>Pic</w:t>
      </w:r>
      <w:r>
        <w:rPr>
          <w:noProof/>
          <w:lang w:eastAsia="ko-KR"/>
        </w:rPr>
        <w:t>Height</w:t>
      </w:r>
      <w:r w:rsidRPr="003B70E0">
        <w:rPr>
          <w:noProof/>
          <w:lang w:eastAsia="ko-KR"/>
        </w:rPr>
        <w:t>InSamplesL</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InSamplesL</w:t>
      </w:r>
      <w:r w:rsidRPr="004A552C">
        <w:rPr>
          <w:noProof/>
          <w:lang w:eastAsia="ko-KR"/>
        </w:rPr>
        <w:t xml:space="preserve"> </w:t>
      </w:r>
      <w:r>
        <w:rPr>
          <w:noProof/>
          <w:lang w:eastAsia="ko-KR"/>
        </w:rPr>
        <w:t xml:space="preserve">and the values of </w:t>
      </w:r>
      <w:r w:rsidRPr="003B70E0">
        <w:rPr>
          <w:noProof/>
        </w:rPr>
        <w:t>ScaledRefLayerLeftOffset</w:t>
      </w:r>
      <w:r>
        <w:rPr>
          <w:noProof/>
        </w:rPr>
        <w:t xml:space="preserve">, </w:t>
      </w:r>
      <w:r w:rsidRPr="003B70E0">
        <w:rPr>
          <w:noProof/>
        </w:rPr>
        <w:t>ScaledRefLayerTopOffset</w:t>
      </w:r>
      <w:r>
        <w:rPr>
          <w:noProof/>
        </w:rPr>
        <w:t xml:space="preserve">, </w:t>
      </w:r>
      <w:r w:rsidRPr="003B70E0">
        <w:rPr>
          <w:noProof/>
        </w:rPr>
        <w:t>ScaledRefLayer</w:t>
      </w:r>
      <w:r>
        <w:rPr>
          <w:noProof/>
        </w:rPr>
        <w:t>Right</w:t>
      </w:r>
      <w:r w:rsidRPr="003B70E0">
        <w:rPr>
          <w:noProof/>
        </w:rPr>
        <w:t>Offset</w:t>
      </w:r>
      <w:r>
        <w:rPr>
          <w:noProof/>
        </w:rPr>
        <w:t xml:space="preserve"> and </w:t>
      </w:r>
      <w:r w:rsidRPr="003B70E0">
        <w:rPr>
          <w:noProof/>
        </w:rPr>
        <w:t>ScaledRefLayerBottomOffset</w:t>
      </w:r>
      <w:r>
        <w:rPr>
          <w:noProof/>
        </w:rPr>
        <w:t xml:space="preserve"> are all equal to 0</w:t>
      </w:r>
    </w:p>
    <w:p w:rsidR="00EA1617" w:rsidRDefault="00EA1617" w:rsidP="00CA066A">
      <w:pPr>
        <w:numPr>
          <w:ilvl w:val="1"/>
          <w:numId w:val="15"/>
        </w:numPr>
        <w:rPr>
          <w:noProof/>
        </w:rPr>
      </w:pPr>
      <w:r>
        <w:rPr>
          <w:noProof/>
        </w:rPr>
        <w:t>rsPic</w:t>
      </w:r>
      <w:del w:id="1866" w:author="Jianle" w:date="2013-07-19T00:07:00Z">
        <w:r w:rsidDel="004E6329">
          <w:rPr>
            <w:noProof/>
          </w:rPr>
          <w:delText>Sample</w:delText>
        </w:r>
      </w:del>
      <w:r>
        <w:rPr>
          <w:noProof/>
        </w:rPr>
        <w:t xml:space="preserve"> is set</w:t>
      </w:r>
      <w:r w:rsidR="0055551F">
        <w:rPr>
          <w:noProof/>
        </w:rPr>
        <w:t xml:space="preserve"> equal</w:t>
      </w:r>
      <w:r>
        <w:rPr>
          <w:noProof/>
        </w:rPr>
        <w:t xml:space="preserve"> to rlPic</w:t>
      </w:r>
      <w:del w:id="1867" w:author="Jianle" w:date="2013-07-19T00:07:00Z">
        <w:r w:rsidDel="004E6329">
          <w:rPr>
            <w:noProof/>
          </w:rPr>
          <w:delText>Sample,</w:delText>
        </w:r>
      </w:del>
    </w:p>
    <w:p w:rsidR="00EA1617" w:rsidDel="004E6329" w:rsidRDefault="00EA1617" w:rsidP="00CA066A">
      <w:pPr>
        <w:numPr>
          <w:ilvl w:val="1"/>
          <w:numId w:val="15"/>
        </w:numPr>
        <w:rPr>
          <w:del w:id="1868" w:author="Jianle" w:date="2013-07-19T00:07:00Z"/>
          <w:noProof/>
        </w:rPr>
      </w:pPr>
      <w:del w:id="1869" w:author="Jianle" w:date="2013-07-19T00:07:00Z">
        <w:r w:rsidDel="004E6329">
          <w:rPr>
            <w:noProof/>
          </w:rPr>
          <w:delText xml:space="preserve">When </w:delText>
        </w:r>
        <w:r w:rsidR="0007230D" w:rsidRPr="0007230D" w:rsidDel="004E6329">
          <w:rPr>
            <w:noProof/>
          </w:rPr>
          <w:delText xml:space="preserve">alt_collocated_indication_flag </w:delText>
        </w:r>
        <w:r w:rsidDel="004E6329">
          <w:rPr>
            <w:noProof/>
          </w:rPr>
          <w:delText xml:space="preserve">is equal to 1, rsPicMotion is set </w:delText>
        </w:r>
        <w:r w:rsidR="0055551F" w:rsidDel="004E6329">
          <w:rPr>
            <w:noProof/>
          </w:rPr>
          <w:delText xml:space="preserve">equal </w:delText>
        </w:r>
        <w:r w:rsidDel="004E6329">
          <w:rPr>
            <w:noProof/>
          </w:rPr>
          <w:delText>to rlPicMotion.</w:delText>
        </w:r>
      </w:del>
    </w:p>
    <w:p w:rsidR="00EA1617" w:rsidRDefault="00EA1617" w:rsidP="00EA1617">
      <w:pPr>
        <w:ind w:left="434" w:hanging="434"/>
        <w:rPr>
          <w:noProof/>
        </w:rPr>
      </w:pPr>
      <w:r w:rsidRPr="00943A5F">
        <w:rPr>
          <w:noProof/>
        </w:rPr>
        <w:t>–</w:t>
      </w:r>
      <w:r w:rsidRPr="00943A5F">
        <w:rPr>
          <w:noProof/>
        </w:rPr>
        <w:tab/>
      </w:r>
      <w:r>
        <w:rPr>
          <w:noProof/>
        </w:rPr>
        <w:t>otherwise, rsPic is derived as follows:</w:t>
      </w:r>
    </w:p>
    <w:p w:rsidR="00EF7045" w:rsidRDefault="00997E1D" w:rsidP="00997E1D">
      <w:pPr>
        <w:pStyle w:val="ListParagraph"/>
        <w:numPr>
          <w:ilvl w:val="1"/>
          <w:numId w:val="15"/>
        </w:numPr>
        <w:tabs>
          <w:tab w:val="clear" w:pos="1191"/>
        </w:tabs>
        <w:rPr>
          <w:ins w:id="1870" w:author="Jianle" w:date="2013-07-19T00:07:00Z"/>
          <w:noProof/>
        </w:rPr>
      </w:pPr>
      <w:ins w:id="1871" w:author="Jianle" w:date="2013-07-21T17:25:00Z">
        <w:r>
          <w:lastRenderedPageBreak/>
          <w:t xml:space="preserve">The </w:t>
        </w:r>
        <w:r w:rsidRPr="00943A5F">
          <w:rPr>
            <w:noProof/>
          </w:rPr>
          <w:t>picture order count</w:t>
        </w:r>
        <w:r>
          <w:rPr>
            <w:noProof/>
          </w:rPr>
          <w:t xml:space="preserve"> of rsPic is set equal to the value of </w:t>
        </w:r>
        <w:r w:rsidRPr="00943A5F">
          <w:rPr>
            <w:noProof/>
          </w:rPr>
          <w:t>picture order count</w:t>
        </w:r>
        <w:r>
          <w:rPr>
            <w:noProof/>
          </w:rPr>
          <w:t xml:space="preserve"> of rlPic. </w:t>
        </w:r>
      </w:ins>
    </w:p>
    <w:p w:rsidR="00B120AC" w:rsidRDefault="00B120AC" w:rsidP="00BF459E">
      <w:pPr>
        <w:pStyle w:val="ListParagraph"/>
        <w:numPr>
          <w:ilvl w:val="1"/>
          <w:numId w:val="15"/>
        </w:numPr>
        <w:tabs>
          <w:tab w:val="clear" w:pos="1191"/>
        </w:tabs>
        <w:rPr>
          <w:ins w:id="1872" w:author="Jianle" w:date="2013-07-21T17:35:00Z"/>
          <w:noProof/>
        </w:rPr>
      </w:pPr>
      <w:ins w:id="1873" w:author="Jianle" w:date="2013-07-21T17:36:00Z">
        <w:r w:rsidRPr="00B120AC">
          <w:rPr>
            <w:noProof/>
          </w:rPr>
          <w:t>The variable rsSlice is defined as a slice header associated to the rsPic and all coding tree blocks in rsPic are associated to rsSlice. The slice_type, num_ref_idx_l0_active_minus1 and num_ref_idx_l1_active_minus1 of rsSlice are set equal to the value of slice_type, num_ref_idx_l0_active_minus1 and num_ref_idx_l1_active_minus1 of the first slice of rlPic, respectively.</w:t>
        </w:r>
      </w:ins>
      <w:ins w:id="1874" w:author="Jianle" w:date="2013-07-21T17:38:00Z">
        <w:r>
          <w:rPr>
            <w:noProof/>
          </w:rPr>
          <w:t xml:space="preserve"> </w:t>
        </w:r>
      </w:ins>
      <w:ins w:id="1875" w:author="Jianle" w:date="2013-07-21T17:39:00Z">
        <w:r>
          <w:rPr>
            <w:noProof/>
          </w:rPr>
          <w:t xml:space="preserve">When rsSlice is a P or B slice, </w:t>
        </w:r>
      </w:ins>
      <w:ins w:id="1876" w:author="Jianle" w:date="2013-07-21T17:55:00Z">
        <w:r w:rsidR="00BF459E">
          <w:rPr>
            <w:noProof/>
          </w:rPr>
          <w:t>for</w:t>
        </w:r>
        <w:r w:rsidR="00BF459E" w:rsidRPr="00BF459E">
          <w:rPr>
            <w:noProof/>
          </w:rPr>
          <w:t xml:space="preserve"> i in the range of 0 to </w:t>
        </w:r>
      </w:ins>
      <w:ins w:id="1877" w:author="Jianle" w:date="2013-07-21T17:56:00Z">
        <w:r w:rsidR="00BF459E" w:rsidRPr="00B120AC">
          <w:rPr>
            <w:noProof/>
          </w:rPr>
          <w:t>num_ref_idx_l0_active_minus1</w:t>
        </w:r>
        <w:r w:rsidR="00BF459E">
          <w:rPr>
            <w:noProof/>
          </w:rPr>
          <w:t xml:space="preserve"> of rsSlice</w:t>
        </w:r>
      </w:ins>
      <w:ins w:id="1878" w:author="Jianle" w:date="2013-07-21T17:55:00Z">
        <w:r w:rsidR="00BF459E" w:rsidRPr="00BF459E">
          <w:rPr>
            <w:noProof/>
          </w:rPr>
          <w:t>, inclusive</w:t>
        </w:r>
      </w:ins>
      <w:ins w:id="1879" w:author="Jianle" w:date="2013-07-21T17:56:00Z">
        <w:r w:rsidR="00BF459E">
          <w:rPr>
            <w:noProof/>
          </w:rPr>
          <w:t>,</w:t>
        </w:r>
      </w:ins>
      <w:ins w:id="1880" w:author="Jianle" w:date="2013-07-21T17:55:00Z">
        <w:r w:rsidR="00BF459E" w:rsidRPr="00BF459E">
          <w:rPr>
            <w:noProof/>
          </w:rPr>
          <w:t xml:space="preserve"> </w:t>
        </w:r>
      </w:ins>
      <w:ins w:id="1881" w:author="Jianle" w:date="2013-07-21T17:40:00Z">
        <w:r>
          <w:rPr>
            <w:noProof/>
          </w:rPr>
          <w:t xml:space="preserve">reference picture </w:t>
        </w:r>
      </w:ins>
      <w:ins w:id="1882" w:author="Jianle" w:date="2013-07-21T17:56:00Z">
        <w:r w:rsidR="00BF459E">
          <w:rPr>
            <w:noProof/>
          </w:rPr>
          <w:t xml:space="preserve">with index i </w:t>
        </w:r>
      </w:ins>
      <w:ins w:id="1883" w:author="Jianle" w:date="2013-07-21T17:40:00Z">
        <w:r>
          <w:rPr>
            <w:noProof/>
          </w:rPr>
          <w:t>in</w:t>
        </w:r>
      </w:ins>
      <w:ins w:id="1884" w:author="Jianle" w:date="2013-07-21T17:39:00Z">
        <w:r>
          <w:rPr>
            <w:noProof/>
          </w:rPr>
          <w:t xml:space="preserve"> </w:t>
        </w:r>
      </w:ins>
      <w:ins w:id="1885" w:author="Jianle" w:date="2013-07-21T17:38:00Z">
        <w:r w:rsidRPr="00943A5F">
          <w:rPr>
            <w:noProof/>
          </w:rPr>
          <w:t>reference picture list 0</w:t>
        </w:r>
      </w:ins>
      <w:ins w:id="1886" w:author="Jianle" w:date="2013-07-21T17:49:00Z">
        <w:r w:rsidR="00091FC7">
          <w:rPr>
            <w:noProof/>
          </w:rPr>
          <w:t xml:space="preserve"> of rsSlice</w:t>
        </w:r>
      </w:ins>
      <w:ins w:id="1887" w:author="Jianle" w:date="2013-07-21T17:56:00Z">
        <w:r w:rsidR="00BF459E">
          <w:rPr>
            <w:noProof/>
          </w:rPr>
          <w:t xml:space="preserve"> is set equal to reference picture with index i in </w:t>
        </w:r>
        <w:r w:rsidR="00BF459E" w:rsidRPr="00943A5F">
          <w:rPr>
            <w:noProof/>
          </w:rPr>
          <w:t>reference picture list 0</w:t>
        </w:r>
        <w:r w:rsidR="00BF459E">
          <w:rPr>
            <w:noProof/>
          </w:rPr>
          <w:t xml:space="preserve"> of </w:t>
        </w:r>
      </w:ins>
      <w:ins w:id="1888" w:author="Jianle" w:date="2013-07-21T17:57:00Z">
        <w:r w:rsidR="00BF459E" w:rsidRPr="00BF459E">
          <w:rPr>
            <w:noProof/>
          </w:rPr>
          <w:t>the first slice of rlPic</w:t>
        </w:r>
        <w:r w:rsidR="00BF459E">
          <w:rPr>
            <w:noProof/>
          </w:rPr>
          <w:t>.</w:t>
        </w:r>
        <w:r w:rsidR="00BF459E" w:rsidRPr="00BF459E">
          <w:rPr>
            <w:noProof/>
          </w:rPr>
          <w:t xml:space="preserve"> </w:t>
        </w:r>
        <w:r w:rsidR="00BF459E">
          <w:rPr>
            <w:noProof/>
          </w:rPr>
          <w:t>When rsSlice is a B slice, for</w:t>
        </w:r>
        <w:r w:rsidR="00BF459E" w:rsidRPr="00BF459E">
          <w:rPr>
            <w:noProof/>
          </w:rPr>
          <w:t xml:space="preserve"> i in the range of 0 to </w:t>
        </w:r>
        <w:r w:rsidR="00BF459E" w:rsidRPr="00B120AC">
          <w:rPr>
            <w:noProof/>
          </w:rPr>
          <w:t>num_ref_idx_l</w:t>
        </w:r>
      </w:ins>
      <w:ins w:id="1889" w:author="Jianle" w:date="2013-07-21T17:58:00Z">
        <w:r w:rsidR="00BF459E">
          <w:rPr>
            <w:noProof/>
          </w:rPr>
          <w:t>1</w:t>
        </w:r>
      </w:ins>
      <w:ins w:id="1890" w:author="Jianle" w:date="2013-07-21T17:57:00Z">
        <w:r w:rsidR="00BF459E" w:rsidRPr="00B120AC">
          <w:rPr>
            <w:noProof/>
          </w:rPr>
          <w:t>_active_minus1</w:t>
        </w:r>
        <w:r w:rsidR="00BF459E">
          <w:rPr>
            <w:noProof/>
          </w:rPr>
          <w:t xml:space="preserve"> of rsSlice</w:t>
        </w:r>
        <w:r w:rsidR="00BF459E" w:rsidRPr="00BF459E">
          <w:rPr>
            <w:noProof/>
          </w:rPr>
          <w:t>, inclusive</w:t>
        </w:r>
        <w:r w:rsidR="00BF459E">
          <w:rPr>
            <w:noProof/>
          </w:rPr>
          <w:t>,</w:t>
        </w:r>
        <w:r w:rsidR="00BF459E" w:rsidRPr="00BF459E">
          <w:rPr>
            <w:noProof/>
          </w:rPr>
          <w:t xml:space="preserve"> </w:t>
        </w:r>
        <w:r w:rsidR="00BF459E">
          <w:rPr>
            <w:noProof/>
          </w:rPr>
          <w:t xml:space="preserve">reference picture with index i in </w:t>
        </w:r>
        <w:r w:rsidR="00BF459E" w:rsidRPr="00943A5F">
          <w:rPr>
            <w:noProof/>
          </w:rPr>
          <w:t xml:space="preserve">reference picture list </w:t>
        </w:r>
      </w:ins>
      <w:ins w:id="1891" w:author="Jianle" w:date="2013-07-21T17:58:00Z">
        <w:r w:rsidR="00BF459E">
          <w:rPr>
            <w:noProof/>
          </w:rPr>
          <w:t>1</w:t>
        </w:r>
      </w:ins>
      <w:ins w:id="1892" w:author="Jianle" w:date="2013-07-21T17:57:00Z">
        <w:r w:rsidR="00BF459E">
          <w:rPr>
            <w:noProof/>
          </w:rPr>
          <w:t xml:space="preserve"> of rsSlice is set equal to reference picture with index i in </w:t>
        </w:r>
        <w:r w:rsidR="00BF459E" w:rsidRPr="00943A5F">
          <w:rPr>
            <w:noProof/>
          </w:rPr>
          <w:t xml:space="preserve">reference picture list </w:t>
        </w:r>
      </w:ins>
      <w:ins w:id="1893" w:author="Jianle" w:date="2013-07-21T17:58:00Z">
        <w:r w:rsidR="00BF459E">
          <w:rPr>
            <w:noProof/>
          </w:rPr>
          <w:t>1</w:t>
        </w:r>
      </w:ins>
      <w:ins w:id="1894" w:author="Jianle" w:date="2013-07-21T17:57:00Z">
        <w:r w:rsidR="00BF459E">
          <w:rPr>
            <w:noProof/>
          </w:rPr>
          <w:t xml:space="preserve"> of </w:t>
        </w:r>
        <w:r w:rsidR="00BF459E" w:rsidRPr="00BF459E">
          <w:rPr>
            <w:noProof/>
          </w:rPr>
          <w:t>the first slice of rlPic</w:t>
        </w:r>
        <w:r w:rsidR="00BF459E">
          <w:rPr>
            <w:noProof/>
          </w:rPr>
          <w:t>.</w:t>
        </w:r>
      </w:ins>
    </w:p>
    <w:p w:rsidR="00EA1617" w:rsidRDefault="00997E1D" w:rsidP="00CA066A">
      <w:pPr>
        <w:pStyle w:val="ListParagraph"/>
        <w:numPr>
          <w:ilvl w:val="1"/>
          <w:numId w:val="15"/>
        </w:numPr>
        <w:tabs>
          <w:tab w:val="clear" w:pos="1191"/>
        </w:tabs>
        <w:rPr>
          <w:noProof/>
        </w:rPr>
      </w:pPr>
      <w:ins w:id="1895" w:author="Jianle" w:date="2013-07-21T17:26:00Z">
        <w:r w:rsidRPr="00572B64">
          <w:rPr>
            <w:noProof/>
          </w:rPr>
          <w:t xml:space="preserve">The variable rsPicSample </w:t>
        </w:r>
        <w:r>
          <w:rPr>
            <w:noProof/>
          </w:rPr>
          <w:t xml:space="preserve">is defined as a group of sample arrays </w:t>
        </w:r>
        <w:r w:rsidRPr="00572B64">
          <w:rPr>
            <w:noProof/>
          </w:rPr>
          <w:t>specif</w:t>
        </w:r>
        <w:r>
          <w:rPr>
            <w:noProof/>
          </w:rPr>
          <w:t>ying</w:t>
        </w:r>
        <w:r w:rsidRPr="00572B64">
          <w:rPr>
            <w:noProof/>
          </w:rPr>
          <w:t xml:space="preserve"> the resampled sample values of rsPic of the luma and chroma comp</w:t>
        </w:r>
        <w:r w:rsidRPr="00281953">
          <w:rPr>
            <w:noProof/>
          </w:rPr>
          <w:t xml:space="preserve">onents. </w:t>
        </w:r>
        <w:r w:rsidRPr="00F16526">
          <w:rPr>
            <w:noProof/>
          </w:rPr>
          <w:t xml:space="preserve">The variable rlPicSample </w:t>
        </w:r>
        <w:r w:rsidRPr="00CC2788">
          <w:rPr>
            <w:noProof/>
          </w:rPr>
          <w:t xml:space="preserve">is defined as a group of sample arrays </w:t>
        </w:r>
        <w:r w:rsidRPr="00F16526">
          <w:rPr>
            <w:noProof/>
          </w:rPr>
          <w:t>specif</w:t>
        </w:r>
        <w:r>
          <w:rPr>
            <w:noProof/>
          </w:rPr>
          <w:t>ying</w:t>
        </w:r>
        <w:r w:rsidRPr="00F16526">
          <w:rPr>
            <w:noProof/>
          </w:rPr>
          <w:t xml:space="preserve"> the sample values of rlPic of the l</w:t>
        </w:r>
        <w:r w:rsidRPr="00E44775">
          <w:rPr>
            <w:noProof/>
          </w:rPr>
          <w:t xml:space="preserve">uma and chroma components. </w:t>
        </w:r>
      </w:ins>
      <w:r w:rsidR="00EA1617">
        <w:rPr>
          <w:noProof/>
        </w:rPr>
        <w:t xml:space="preserve">The picture sample resampling process </w:t>
      </w:r>
      <w:r w:rsidR="00EA1617" w:rsidRPr="00943A5F">
        <w:rPr>
          <w:noProof/>
        </w:rPr>
        <w:t xml:space="preserve">as specified in subclause </w:t>
      </w:r>
      <w:r w:rsidR="00AB6740">
        <w:fldChar w:fldCharType="begin"/>
      </w:r>
      <w:r w:rsidR="00AB6740">
        <w:instrText xml:space="preserve"> REF _Ref348598889 \r \h  \* MERGEFORMAT </w:instrText>
      </w:r>
      <w:r w:rsidR="00AB6740">
        <w:fldChar w:fldCharType="separate"/>
      </w:r>
      <w:r w:rsidR="00E907A9" w:rsidRPr="00E907A9">
        <w:rPr>
          <w:noProof/>
          <w:highlight w:val="yellow"/>
        </w:rPr>
        <w:t>H.8.1.4.1</w:t>
      </w:r>
      <w:r w:rsidR="00AB6740">
        <w:fldChar w:fldCharType="end"/>
      </w:r>
      <w:r w:rsidR="00EA1617">
        <w:rPr>
          <w:noProof/>
        </w:rPr>
        <w:t xml:space="preserve"> </w:t>
      </w:r>
      <w:r w:rsidR="00EA1617" w:rsidRPr="00943A5F">
        <w:rPr>
          <w:noProof/>
        </w:rPr>
        <w:t xml:space="preserve">is invoked with </w:t>
      </w:r>
      <w:r w:rsidR="00EA1617">
        <w:rPr>
          <w:noProof/>
        </w:rPr>
        <w:t>the sample values of rlPicSample as input, and with the resampled</w:t>
      </w:r>
      <w:r w:rsidR="00EA1617" w:rsidRPr="00943A5F">
        <w:rPr>
          <w:noProof/>
        </w:rPr>
        <w:t xml:space="preserve"> </w:t>
      </w:r>
      <w:r w:rsidR="00EA1617">
        <w:rPr>
          <w:noProof/>
        </w:rPr>
        <w:t>sample values of  rsPicSample as output.</w:t>
      </w:r>
    </w:p>
    <w:p w:rsidR="00EA1617" w:rsidRDefault="00997E1D" w:rsidP="00CA066A">
      <w:pPr>
        <w:pStyle w:val="ListParagraph"/>
        <w:numPr>
          <w:ilvl w:val="1"/>
          <w:numId w:val="15"/>
        </w:numPr>
        <w:tabs>
          <w:tab w:val="clear" w:pos="1191"/>
        </w:tabs>
        <w:rPr>
          <w:noProof/>
        </w:rPr>
      </w:pPr>
      <w:ins w:id="1896" w:author="Jianle" w:date="2013-07-21T17:26:00Z">
        <w:r w:rsidRPr="00281953">
          <w:rPr>
            <w:noProof/>
          </w:rPr>
          <w:t xml:space="preserve">The variable rsPicMotion </w:t>
        </w:r>
        <w:r>
          <w:rPr>
            <w:noProof/>
          </w:rPr>
          <w:t xml:space="preserve">is defined as a group of variable arrays </w:t>
        </w:r>
        <w:r w:rsidRPr="00281953">
          <w:rPr>
            <w:noProof/>
          </w:rPr>
          <w:t>specif</w:t>
        </w:r>
        <w:r>
          <w:rPr>
            <w:noProof/>
          </w:rPr>
          <w:t>ying</w:t>
        </w:r>
        <w:r w:rsidRPr="00281953">
          <w:rPr>
            <w:noProof/>
          </w:rPr>
          <w:t xml:space="preserve"> the resampled motion field of rsPic.</w:t>
        </w:r>
        <w:r w:rsidRPr="00997E1D">
          <w:rPr>
            <w:noProof/>
          </w:rPr>
          <w:t xml:space="preserve"> </w:t>
        </w:r>
        <w:r w:rsidRPr="00E44775">
          <w:rPr>
            <w:noProof/>
          </w:rPr>
          <w:t xml:space="preserve">The variable rlPicMotion </w:t>
        </w:r>
        <w:r w:rsidRPr="00CC2788">
          <w:rPr>
            <w:noProof/>
          </w:rPr>
          <w:t xml:space="preserve">is defined as a group of variable </w:t>
        </w:r>
        <w:r>
          <w:rPr>
            <w:noProof/>
          </w:rPr>
          <w:t xml:space="preserve">arrays </w:t>
        </w:r>
        <w:r w:rsidRPr="00E44775">
          <w:rPr>
            <w:noProof/>
          </w:rPr>
          <w:t>specif</w:t>
        </w:r>
        <w:r>
          <w:rPr>
            <w:noProof/>
          </w:rPr>
          <w:t>ying</w:t>
        </w:r>
        <w:r w:rsidRPr="00E44775">
          <w:rPr>
            <w:noProof/>
          </w:rPr>
          <w:t xml:space="preserve"> the </w:t>
        </w:r>
        <w:r>
          <w:rPr>
            <w:noProof/>
          </w:rPr>
          <w:t xml:space="preserve">compressed </w:t>
        </w:r>
        <w:r w:rsidRPr="00E44775">
          <w:rPr>
            <w:noProof/>
          </w:rPr>
          <w:t>motion field of rlPic.</w:t>
        </w:r>
      </w:ins>
      <w:r w:rsidR="00EA1617">
        <w:rPr>
          <w:noProof/>
        </w:rPr>
        <w:t xml:space="preserve">When </w:t>
      </w:r>
      <w:r w:rsidR="0007230D" w:rsidRPr="0007230D">
        <w:rPr>
          <w:noProof/>
        </w:rPr>
        <w:t>alt_collocated_indication_flag</w:t>
      </w:r>
      <w:r w:rsidR="0007230D">
        <w:rPr>
          <w:noProof/>
        </w:rPr>
        <w:t xml:space="preserve"> </w:t>
      </w:r>
      <w:r w:rsidR="00EA1617">
        <w:rPr>
          <w:noProof/>
        </w:rPr>
        <w:t xml:space="preserve">is equal to 1, the picture motion field resampling process </w:t>
      </w:r>
      <w:r w:rsidR="00EA1617" w:rsidRPr="00943A5F">
        <w:rPr>
          <w:noProof/>
        </w:rPr>
        <w:t>as specified in subclause</w:t>
      </w:r>
      <w:r w:rsidR="00EA1617">
        <w:rPr>
          <w:noProof/>
        </w:rPr>
        <w:t xml:space="preserve"> </w:t>
      </w:r>
      <w:r w:rsidR="00E907A9">
        <w:fldChar w:fldCharType="begin"/>
      </w:r>
      <w:r w:rsidR="00E907A9">
        <w:instrText xml:space="preserve"> REF _Ref346538778 \r \h  \* MERGEFORMAT </w:instrText>
      </w:r>
      <w:r w:rsidR="00E907A9">
        <w:fldChar w:fldCharType="separate"/>
      </w:r>
      <w:r w:rsidR="00E907A9">
        <w:rPr>
          <w:noProof/>
          <w:highlight w:val="yellow"/>
        </w:rPr>
        <w:t>H</w:t>
      </w:r>
      <w:r w:rsidR="00E907A9" w:rsidRPr="00B44D07">
        <w:rPr>
          <w:noProof/>
          <w:highlight w:val="yellow"/>
        </w:rPr>
        <w:t>.8.1.4.2</w:t>
      </w:r>
      <w:r w:rsidR="00E907A9">
        <w:fldChar w:fldCharType="end"/>
      </w:r>
      <w:r w:rsidR="00EA1617" w:rsidRPr="00943A5F">
        <w:rPr>
          <w:noProof/>
        </w:rPr>
        <w:t xml:space="preserve"> is invoked with </w:t>
      </w:r>
      <w:r w:rsidR="00EA1617">
        <w:rPr>
          <w:noProof/>
        </w:rPr>
        <w:t xml:space="preserve">rlPicMotion as input, and with the </w:t>
      </w:r>
      <w:r w:rsidR="00EA1617" w:rsidRPr="00943A5F">
        <w:rPr>
          <w:noProof/>
        </w:rPr>
        <w:t xml:space="preserve"> </w:t>
      </w:r>
      <w:r w:rsidR="00EA1617">
        <w:rPr>
          <w:noProof/>
        </w:rPr>
        <w:t>resampled</w:t>
      </w:r>
      <w:r w:rsidR="00EA1617" w:rsidRPr="00943A5F">
        <w:rPr>
          <w:noProof/>
        </w:rPr>
        <w:t xml:space="preserve"> </w:t>
      </w:r>
      <w:r w:rsidR="00EA1617">
        <w:rPr>
          <w:noProof/>
        </w:rPr>
        <w:t>motion field of rsPicMotion as output.</w:t>
      </w:r>
    </w:p>
    <w:p w:rsidR="00EA1617" w:rsidRDefault="00EA1617" w:rsidP="00EA1617">
      <w:pPr>
        <w:pStyle w:val="Annex5"/>
        <w:ind w:left="2232"/>
      </w:pPr>
      <w:bookmarkStart w:id="1897" w:name="_Ref348598889"/>
      <w:bookmarkStart w:id="1898" w:name="_GoBack"/>
      <w:r w:rsidRPr="00665644">
        <w:t>Resampling process of picture sample values</w:t>
      </w:r>
      <w:bookmarkEnd w:id="1897"/>
      <w:r w:rsidRPr="00665644">
        <w:t xml:space="preserve"> </w:t>
      </w:r>
    </w:p>
    <w:bookmarkEnd w:id="1898"/>
    <w:p w:rsidR="00EA1617" w:rsidRPr="00943A5F" w:rsidRDefault="00EA1617" w:rsidP="00EA1617">
      <w:pPr>
        <w:rPr>
          <w:noProof/>
          <w:lang w:eastAsia="ko-KR"/>
        </w:rPr>
      </w:pPr>
      <w:r w:rsidRPr="00943A5F">
        <w:rPr>
          <w:noProof/>
          <w:lang w:eastAsia="ko-KR"/>
        </w:rPr>
        <w:t>Inputs to this process are:</w:t>
      </w:r>
    </w:p>
    <w:p w:rsidR="00EA1617" w:rsidRDefault="00EA1617" w:rsidP="00EA1617">
      <w:pPr>
        <w:tabs>
          <w:tab w:val="left" w:pos="284"/>
        </w:tabs>
        <w:ind w:left="284" w:hanging="284"/>
        <w:rPr>
          <w:noProof/>
        </w:rPr>
      </w:pPr>
      <w:r w:rsidRPr="00943A5F">
        <w:rPr>
          <w:noProof/>
        </w:rPr>
        <w:t>–</w:t>
      </w:r>
      <w:r w:rsidRPr="00943A5F">
        <w:rPr>
          <w:noProof/>
        </w:rPr>
        <w:tab/>
      </w:r>
      <w:r>
        <w:rPr>
          <w:noProof/>
        </w:rPr>
        <w:t>a ( </w:t>
      </w:r>
      <w:r w:rsidRPr="003B70E0">
        <w:rPr>
          <w:noProof/>
          <w:lang w:eastAsia="ko-KR"/>
        </w:rPr>
        <w:t>RefLayerPicWidthInSamplesL</w:t>
      </w:r>
      <w:r>
        <w:rPr>
          <w:noProof/>
        </w:rPr>
        <w:t> ) x ( </w:t>
      </w:r>
      <w:r w:rsidRPr="003B70E0">
        <w:rPr>
          <w:noProof/>
          <w:lang w:eastAsia="ko-KR"/>
        </w:rPr>
        <w:t>RefLayerPic</w:t>
      </w:r>
      <w:r>
        <w:rPr>
          <w:noProof/>
          <w:lang w:eastAsia="ko-KR"/>
        </w:rPr>
        <w:t>Height</w:t>
      </w:r>
      <w:r w:rsidRPr="003B70E0">
        <w:rPr>
          <w:noProof/>
          <w:lang w:eastAsia="ko-KR"/>
        </w:rPr>
        <w:t>InSamplesL</w:t>
      </w:r>
      <w:r>
        <w:rPr>
          <w:noProof/>
        </w:rPr>
        <w:t> ) array rlPicSample</w:t>
      </w:r>
      <w:r w:rsidRPr="00943A5F">
        <w:rPr>
          <w:noProof/>
          <w:vertAlign w:val="subscript"/>
        </w:rPr>
        <w:t>L</w:t>
      </w:r>
      <w:r>
        <w:rPr>
          <w:noProof/>
        </w:rPr>
        <w:t xml:space="preserve"> of luma samples </w:t>
      </w:r>
    </w:p>
    <w:p w:rsidR="00EA1617" w:rsidRDefault="00EA1617" w:rsidP="00EA1617">
      <w:pPr>
        <w:tabs>
          <w:tab w:val="left" w:pos="284"/>
        </w:tabs>
        <w:ind w:left="284" w:hanging="28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p>
    <w:p w:rsidR="00EA1617" w:rsidRDefault="00EA1617" w:rsidP="00EA1617">
      <w:pPr>
        <w:tabs>
          <w:tab w:val="left" w:pos="284"/>
        </w:tabs>
        <w:ind w:left="284" w:hanging="28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EA1617">
      <w:pPr>
        <w:tabs>
          <w:tab w:val="left" w:pos="284"/>
        </w:tabs>
        <w:ind w:left="284" w:hanging="284"/>
        <w:rPr>
          <w:noProof/>
          <w:lang w:eastAsia="ko-KR"/>
        </w:rPr>
      </w:pPr>
      <w:r w:rsidRPr="00943A5F">
        <w:rPr>
          <w:noProof/>
        </w:rPr>
        <w:t>–</w:t>
      </w:r>
      <w:r w:rsidRPr="00943A5F">
        <w:rPr>
          <w:noProof/>
        </w:rPr>
        <w:tab/>
        <w:t>a (</w:t>
      </w:r>
      <w:r w:rsidRPr="003E6F97">
        <w:rPr>
          <w:noProof/>
        </w:rPr>
        <w:t> </w:t>
      </w:r>
      <w:r w:rsidRPr="003B70E0">
        <w:rPr>
          <w:noProof/>
          <w:lang w:eastAsia="ko-KR"/>
        </w:rPr>
        <w:t>PicWidthInSamplesL</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InSamplesL</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 xml:space="preserve">samples, </w:t>
      </w:r>
    </w:p>
    <w:p w:rsidR="00EA1617" w:rsidRPr="00943A5F" w:rsidRDefault="00EA1617" w:rsidP="00EA1617">
      <w:pPr>
        <w:tabs>
          <w:tab w:val="left" w:pos="284"/>
        </w:tabs>
        <w:ind w:left="284" w:hanging="284"/>
        <w:rPr>
          <w:noProof/>
          <w:lang w:eastAsia="ko-KR"/>
        </w:rPr>
      </w:pPr>
      <w:r w:rsidRPr="00943A5F">
        <w:rPr>
          <w:noProof/>
        </w:rPr>
        <w:t>–</w:t>
      </w:r>
      <w:r w:rsidRPr="00943A5F">
        <w:rPr>
          <w:noProof/>
        </w:rPr>
        <w:tab/>
        <w:t>a (</w:t>
      </w:r>
      <w:r>
        <w:rPr>
          <w:noProof/>
        </w:rPr>
        <w:t> </w:t>
      </w:r>
      <w:r w:rsidRPr="003E6F97">
        <w:rPr>
          <w:noProof/>
        </w:rPr>
        <w:t> </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EA1617">
      <w:pPr>
        <w:tabs>
          <w:tab w:val="left" w:pos="284"/>
        </w:tabs>
        <w:ind w:left="284" w:hanging="284"/>
        <w:rPr>
          <w:noProof/>
        </w:rPr>
      </w:pPr>
      <w:r w:rsidRPr="00943A5F">
        <w:rPr>
          <w:noProof/>
        </w:rPr>
        <w:t>–</w:t>
      </w:r>
      <w:r w:rsidRPr="00943A5F">
        <w:rPr>
          <w:noProof/>
        </w:rPr>
        <w:tab/>
        <w:t>a (</w:t>
      </w:r>
      <w:r>
        <w:rPr>
          <w:noProof/>
        </w:rPr>
        <w:t> </w:t>
      </w:r>
      <w:r w:rsidRPr="003E6F97">
        <w:rPr>
          <w:noProof/>
        </w:rPr>
        <w:t> </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r w:rsidRPr="00943A5F">
        <w:rPr>
          <w:noProof/>
        </w:rPr>
        <w:t xml:space="preserve"> </w:t>
      </w:r>
    </w:p>
    <w:p w:rsidR="00EA1617" w:rsidRDefault="00EA1617" w:rsidP="00EA1617">
      <w:pPr>
        <w:rPr>
          <w:noProof/>
          <w:lang w:eastAsia="ko-KR"/>
        </w:rPr>
      </w:pPr>
      <w:r w:rsidRPr="00943A5F">
        <w:rPr>
          <w:noProof/>
          <w:lang w:eastAsia="ko-KR"/>
        </w:rPr>
        <w:t xml:space="preserve">The </w:t>
      </w:r>
      <w:r>
        <w:rPr>
          <w:noProof/>
          <w:lang w:eastAsia="ko-KR"/>
        </w:rPr>
        <w:t xml:space="preserve">resampled 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AB6740">
        <w:fldChar w:fldCharType="begin"/>
      </w:r>
      <w:r w:rsidR="00AB6740">
        <w:instrText xml:space="preserve"> REF _Ref348598872 \r \h  \* MERGEFORMAT </w:instrText>
      </w:r>
      <w:r w:rsidR="00AB6740">
        <w:fldChar w:fldCharType="separate"/>
      </w:r>
      <w:r w:rsidR="00E907A9" w:rsidRPr="00E907A9">
        <w:rPr>
          <w:noProof/>
          <w:highlight w:val="yellow"/>
          <w:lang w:eastAsia="ko-KR"/>
        </w:rPr>
        <w:t>H.8.1.4.1.1</w:t>
      </w:r>
      <w:r w:rsidR="00AB6740">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 </w:t>
      </w:r>
    </w:p>
    <w:p w:rsidR="00EA1617" w:rsidRPr="00943A5F" w:rsidRDefault="00EA1617" w:rsidP="00EA1617">
      <w:pPr>
        <w:rPr>
          <w:noProof/>
          <w:lang w:eastAsia="ko-KR"/>
        </w:rPr>
      </w:pPr>
      <w:r w:rsidRPr="00943A5F">
        <w:rPr>
          <w:noProof/>
          <w:lang w:eastAsia="ko-KR"/>
        </w:rPr>
        <w:t xml:space="preserve">The </w:t>
      </w:r>
      <w:r>
        <w:rPr>
          <w:noProof/>
          <w:lang w:eastAsia="ko-KR"/>
        </w:rPr>
        <w:t xml:space="preserve">resampled 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AB6740">
        <w:fldChar w:fldCharType="begin"/>
      </w:r>
      <w:r w:rsidR="00AB6740">
        <w:instrText xml:space="preserve"> REF _Ref348037885 \r \h  \* MERGEFORMAT </w:instrText>
      </w:r>
      <w:r w:rsidR="00AB6740">
        <w:fldChar w:fldCharType="separate"/>
      </w:r>
      <w:r w:rsidR="00E907A9" w:rsidRPr="00E907A9">
        <w:rPr>
          <w:noProof/>
          <w:highlight w:val="yellow"/>
          <w:lang w:eastAsia="ko-KR"/>
        </w:rPr>
        <w:t>H.8.1.4.1.2</w:t>
      </w:r>
      <w:r w:rsidR="00AB6740">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r w:rsidRPr="00943A5F">
        <w:rPr>
          <w:noProof/>
          <w:lang w:eastAsia="ko-KR"/>
        </w:rPr>
        <w:t xml:space="preserve"> </w:t>
      </w:r>
    </w:p>
    <w:p w:rsidR="00EA1617" w:rsidRDefault="00EA1617" w:rsidP="00EA1617">
      <w:pPr>
        <w:rPr>
          <w:noProof/>
          <w:lang w:eastAsia="ko-KR"/>
        </w:rPr>
      </w:pPr>
      <w:r w:rsidRPr="00943A5F">
        <w:rPr>
          <w:noProof/>
          <w:lang w:eastAsia="ko-KR"/>
        </w:rPr>
        <w:t xml:space="preserve">The </w:t>
      </w:r>
      <w:r>
        <w:rPr>
          <w:noProof/>
          <w:lang w:eastAsia="ko-KR"/>
        </w:rPr>
        <w:t xml:space="preserve">resampled 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AB6740">
        <w:fldChar w:fldCharType="begin"/>
      </w:r>
      <w:r w:rsidR="00AB6740">
        <w:instrText xml:space="preserve"> REF _Ref348037885 \r \h  \* MERGEFORMAT </w:instrText>
      </w:r>
      <w:r w:rsidR="00AB6740">
        <w:fldChar w:fldCharType="separate"/>
      </w:r>
      <w:r w:rsidR="00E907A9" w:rsidRPr="00E907A9">
        <w:rPr>
          <w:noProof/>
          <w:highlight w:val="yellow"/>
          <w:lang w:eastAsia="ko-KR"/>
        </w:rPr>
        <w:t>H.8.1.4.1.2</w:t>
      </w:r>
      <w:r w:rsidR="00AB6740">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Default="00EA1617" w:rsidP="00EA1617">
      <w:pPr>
        <w:pStyle w:val="Annex6"/>
      </w:pPr>
      <w:bookmarkStart w:id="1899" w:name="_Ref348598872"/>
      <w:r>
        <w:t>Resampling process of l</w:t>
      </w:r>
      <w:r w:rsidRPr="00665644">
        <w:t>uma sample</w:t>
      </w:r>
      <w:r>
        <w:t xml:space="preserve"> values</w:t>
      </w:r>
      <w:bookmarkEnd w:id="1899"/>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the reference </w:t>
      </w:r>
      <w:r>
        <w:rPr>
          <w:noProof/>
        </w:rPr>
        <w:t>luma sample array rlPicSample</w:t>
      </w:r>
      <w:r w:rsidRPr="00943A5F">
        <w:rPr>
          <w:noProof/>
          <w:vertAlign w:val="subscript"/>
        </w:rPr>
        <w:t>L</w:t>
      </w:r>
      <w:r>
        <w:rPr>
          <w:noProof/>
          <w:vertAlign w:val="subscript"/>
        </w:rPr>
        <w:t>.</w:t>
      </w:r>
      <w:r>
        <w:rPr>
          <w:noProof/>
        </w:rPr>
        <w:t xml:space="preserve">  </w:t>
      </w:r>
    </w:p>
    <w:p w:rsidR="00EA1617" w:rsidRPr="00943A5F" w:rsidRDefault="00EA1617" w:rsidP="00EA1617">
      <w:pPr>
        <w:tabs>
          <w:tab w:val="left" w:pos="284"/>
        </w:tabs>
        <w:ind w:left="284" w:hanging="284"/>
        <w:rPr>
          <w:noProof/>
          <w:lang w:eastAsia="ko-KR"/>
        </w:rPr>
      </w:pPr>
      <w:r w:rsidRPr="00943A5F">
        <w:rPr>
          <w:noProof/>
          <w:lang w:eastAsia="ko-KR"/>
        </w:rPr>
        <w:t xml:space="preserve">Output of this process </w:t>
      </w:r>
      <w:r>
        <w:rPr>
          <w:noProof/>
          <w:lang w:eastAsia="ko-KR"/>
        </w:rPr>
        <w:t xml:space="preserve">is </w:t>
      </w:r>
      <w:r>
        <w:rPr>
          <w:noProof/>
        </w:rPr>
        <w:t>the resampled luma sample</w:t>
      </w:r>
      <w:r w:rsidRPr="00943A5F">
        <w:rPr>
          <w:noProof/>
        </w:rPr>
        <w:t xml:space="preserve"> array </w:t>
      </w:r>
      <w:r>
        <w:rPr>
          <w:noProof/>
        </w:rPr>
        <w:t>rsPicSample</w:t>
      </w:r>
      <w:r w:rsidRPr="00943A5F">
        <w:rPr>
          <w:noProof/>
          <w:vertAlign w:val="subscript"/>
        </w:rPr>
        <w:t>L</w:t>
      </w:r>
      <w:r>
        <w:rPr>
          <w:noProof/>
        </w:rPr>
        <w:t>.</w:t>
      </w:r>
    </w:p>
    <w:p w:rsidR="00EA1617" w:rsidRDefault="00EA1617" w:rsidP="00EA1617">
      <w:pPr>
        <w:tabs>
          <w:tab w:val="left" w:pos="284"/>
        </w:tabs>
        <w:ind w:left="284" w:hanging="284"/>
        <w:rPr>
          <w:noProof/>
        </w:rPr>
      </w:pPr>
      <w:r>
        <w:rPr>
          <w:noProof/>
        </w:rPr>
        <w:t>The variables leftStart</w:t>
      </w:r>
      <w:r w:rsidRPr="00382404">
        <w:rPr>
          <w:noProof/>
          <w:vertAlign w:val="subscript"/>
        </w:rPr>
        <w:t>L</w:t>
      </w:r>
      <w:r>
        <w:rPr>
          <w:noProof/>
        </w:rPr>
        <w:t>, rightEnd</w:t>
      </w:r>
      <w:r w:rsidRPr="00382404">
        <w:rPr>
          <w:noProof/>
          <w:vertAlign w:val="subscript"/>
        </w:rPr>
        <w:t>L</w:t>
      </w:r>
      <w:r>
        <w:rPr>
          <w:noProof/>
        </w:rPr>
        <w:t>, topStart</w:t>
      </w:r>
      <w:r w:rsidRPr="00382404">
        <w:rPr>
          <w:noProof/>
          <w:vertAlign w:val="subscript"/>
        </w:rPr>
        <w:t>L</w:t>
      </w:r>
      <w:r>
        <w:rPr>
          <w:noProof/>
        </w:rPr>
        <w:t>, and bottomEnd</w:t>
      </w:r>
      <w:r w:rsidRPr="00382404">
        <w:rPr>
          <w:noProof/>
          <w:vertAlign w:val="subscript"/>
        </w:rPr>
        <w:t>L</w:t>
      </w:r>
      <w:r>
        <w:rPr>
          <w:noProof/>
        </w:rPr>
        <w:t xml:space="preserve"> are derived as follows:</w:t>
      </w:r>
    </w:p>
    <w:p w:rsidR="00EA1617" w:rsidRDefault="00EA1617" w:rsidP="00EA1617">
      <w:pPr>
        <w:tabs>
          <w:tab w:val="left" w:pos="284"/>
        </w:tabs>
        <w:ind w:left="284"/>
        <w:jc w:val="left"/>
        <w:rPr>
          <w:noProof/>
        </w:rPr>
      </w:pPr>
      <w:r>
        <w:rPr>
          <w:noProof/>
        </w:rPr>
        <w:t>leftStart</w:t>
      </w:r>
      <w:r w:rsidRPr="00382404">
        <w:rPr>
          <w:noProof/>
          <w:vertAlign w:val="subscript"/>
        </w:rPr>
        <w:t>L</w:t>
      </w:r>
      <w:r>
        <w:rPr>
          <w:noProof/>
        </w:rPr>
        <w:t xml:space="preserve"> = ScaledRefLayerLeftOffset</w:t>
      </w:r>
      <w:r>
        <w:rPr>
          <w:noProof/>
        </w:rPr>
        <w:br/>
        <w:t>rightEnd</w:t>
      </w:r>
      <w:r w:rsidRPr="00382404">
        <w:rPr>
          <w:noProof/>
          <w:vertAlign w:val="subscript"/>
        </w:rPr>
        <w:t>L</w:t>
      </w:r>
      <w:r>
        <w:rPr>
          <w:noProof/>
        </w:rPr>
        <w:t xml:space="preserve"> = PicWidthInSamplesL – ScaledRefLayerRightOffset</w:t>
      </w:r>
      <w:r>
        <w:rPr>
          <w:noProof/>
        </w:rPr>
        <w:br/>
        <w:t>topStart</w:t>
      </w:r>
      <w:r w:rsidRPr="00382404">
        <w:rPr>
          <w:noProof/>
          <w:vertAlign w:val="subscript"/>
        </w:rPr>
        <w:t>L</w:t>
      </w:r>
      <w:r>
        <w:rPr>
          <w:noProof/>
        </w:rPr>
        <w:t xml:space="preserve"> = ScaledRefLayerTopOffset</w:t>
      </w:r>
      <w:r>
        <w:rPr>
          <w:noProof/>
        </w:rPr>
        <w:br/>
        <w:t>bottomEnd</w:t>
      </w:r>
      <w:r w:rsidRPr="00382404">
        <w:rPr>
          <w:noProof/>
          <w:vertAlign w:val="subscript"/>
        </w:rPr>
        <w:t>L</w:t>
      </w:r>
      <w:r>
        <w:rPr>
          <w:noProof/>
        </w:rPr>
        <w:t xml:space="preserve"> = PicHeightInSamplesL – ScaledRefLayerBottomOffset</w:t>
      </w:r>
    </w:p>
    <w:p w:rsidR="00EA1617" w:rsidRDefault="00EA1617" w:rsidP="00EA1617">
      <w:pPr>
        <w:rPr>
          <w:noProof/>
        </w:rPr>
      </w:pPr>
      <w:r w:rsidRPr="00943A5F">
        <w:rPr>
          <w:noProof/>
        </w:rPr>
        <w:t xml:space="preserve">The </w:t>
      </w:r>
      <w:r>
        <w:rPr>
          <w:noProof/>
        </w:rPr>
        <w:t xml:space="preserve">luma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L</w:t>
      </w:r>
      <w:r w:rsidRPr="00943A5F">
        <w:rPr>
          <w:noProof/>
          <w:lang w:eastAsia="ko-KR"/>
        </w:rPr>
        <w:t xml:space="preserve"> [ x</w:t>
      </w:r>
      <w:r>
        <w:rPr>
          <w:noProof/>
          <w:lang w:eastAsia="ko-KR"/>
        </w:rPr>
        <w:t>P</w:t>
      </w:r>
      <w:r w:rsidRPr="00943A5F">
        <w:rPr>
          <w:noProof/>
          <w:lang w:eastAsia="ko-KR"/>
        </w:rPr>
        <w:t> ][ y</w:t>
      </w:r>
      <w:r>
        <w:rPr>
          <w:noProof/>
          <w:lang w:eastAsia="ko-KR"/>
        </w:rPr>
        <w:t>P</w:t>
      </w:r>
      <w:r w:rsidRPr="00943A5F">
        <w:rPr>
          <w:noProof/>
          <w:lang w:eastAsia="ko-KR"/>
        </w:rPr>
        <w:t> ] with ( x</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PicWidthInSamplesL</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PicHeightInSamplesL</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l</w:t>
      </w:r>
      <w:r w:rsidRPr="00CA0893">
        <w:rPr>
          <w:noProof/>
          <w:lang w:eastAsia="ko-KR"/>
        </w:rPr>
        <w:t>uma sample interpolation process</w:t>
      </w:r>
      <w:r w:rsidRPr="004A23AF">
        <w:t xml:space="preserve"> specified in subclause </w:t>
      </w:r>
      <w:r w:rsidR="00AB6740">
        <w:fldChar w:fldCharType="begin"/>
      </w:r>
      <w:r w:rsidR="00AB6740">
        <w:instrText xml:space="preserve"> REF _Ref347127882 \r \h  \* MERGEFORMAT </w:instrText>
      </w:r>
      <w:r w:rsidR="00AB6740">
        <w:fldChar w:fldCharType="separate"/>
      </w:r>
      <w:r w:rsidR="00E907A9" w:rsidRPr="00E907A9">
        <w:rPr>
          <w:highlight w:val="yellow"/>
        </w:rPr>
        <w:t>H.8.1.4.1.3</w:t>
      </w:r>
      <w:r w:rsidR="00AB6740">
        <w:fldChar w:fldCharType="end"/>
      </w:r>
      <w:r>
        <w:t xml:space="preserve"> </w:t>
      </w:r>
      <w:r w:rsidRPr="004A23AF">
        <w:t xml:space="preserve">with </w:t>
      </w:r>
      <w:r>
        <w:rPr>
          <w:noProof/>
        </w:rPr>
        <w:t>rlPicSample</w:t>
      </w:r>
      <w:r w:rsidRPr="00943A5F">
        <w:rPr>
          <w:noProof/>
          <w:vertAlign w:val="subscript"/>
        </w:rPr>
        <w:t>L</w:t>
      </w:r>
      <w:r>
        <w:t xml:space="preserve"> </w:t>
      </w:r>
      <w:r>
        <w:lastRenderedPageBreak/>
        <w:t>and</w:t>
      </w:r>
      <w:r w:rsidRPr="004A23AF">
        <w:t xml:space="preserve"> </w:t>
      </w:r>
      <w:r>
        <w:t xml:space="preserve">luma </w:t>
      </w:r>
      <w:r w:rsidRPr="004A23AF">
        <w:t>sample location ( </w:t>
      </w:r>
      <w:r>
        <w:t>Clip3( </w:t>
      </w:r>
      <w:r>
        <w:rPr>
          <w:noProof/>
        </w:rPr>
        <w:t>leftStart</w:t>
      </w:r>
      <w:r w:rsidRPr="00382404">
        <w:rPr>
          <w:noProof/>
          <w:vertAlign w:val="subscript"/>
        </w:rPr>
        <w:t>L</w:t>
      </w:r>
      <w:r>
        <w:t>, </w:t>
      </w:r>
      <w:r>
        <w:rPr>
          <w:noProof/>
        </w:rPr>
        <w:t>rightEnd</w:t>
      </w:r>
      <w:r w:rsidRPr="00382404">
        <w:rPr>
          <w:noProof/>
          <w:vertAlign w:val="subscript"/>
        </w:rPr>
        <w:t>L</w:t>
      </w:r>
      <w:r>
        <w:rPr>
          <w:noProof/>
        </w:rPr>
        <w:t> </w:t>
      </w:r>
      <w:r>
        <w:t>– 1, xP )</w:t>
      </w:r>
      <w:r w:rsidRPr="004A23AF">
        <w:t>, </w:t>
      </w:r>
      <w:r>
        <w:t>Clip3( </w:t>
      </w:r>
      <w:r>
        <w:rPr>
          <w:noProof/>
        </w:rPr>
        <w:t>topStart</w:t>
      </w:r>
      <w:r w:rsidRPr="00382404">
        <w:rPr>
          <w:noProof/>
          <w:vertAlign w:val="subscript"/>
        </w:rPr>
        <w:t>L</w:t>
      </w:r>
      <w:r>
        <w:t>, </w:t>
      </w:r>
      <w:r>
        <w:rPr>
          <w:noProof/>
        </w:rPr>
        <w:t>bottomEnd</w:t>
      </w:r>
      <w:r w:rsidRPr="00382404">
        <w:rPr>
          <w:noProof/>
          <w:vertAlign w:val="subscript"/>
        </w:rPr>
        <w:t>L</w:t>
      </w:r>
      <w:r>
        <w:rPr>
          <w:noProof/>
        </w:rPr>
        <w:t> </w:t>
      </w:r>
      <w:r>
        <w:t>– 1, yP ) </w:t>
      </w:r>
      <w:r w:rsidRPr="004A23AF">
        <w:t>)</w:t>
      </w:r>
      <w:r>
        <w:t xml:space="preserve"> given</w:t>
      </w:r>
      <w:r w:rsidRPr="004A23AF">
        <w:t xml:space="preserve"> as inputs</w:t>
      </w:r>
      <w:r>
        <w:t xml:space="preserve"> and </w:t>
      </w:r>
      <w:r>
        <w:rPr>
          <w:noProof/>
          <w:lang w:eastAsia="ko-KR"/>
        </w:rPr>
        <w:t>rsPicSample</w:t>
      </w:r>
      <w:r>
        <w:rPr>
          <w:noProof/>
          <w:vertAlign w:val="subscript"/>
          <w:lang w:eastAsia="ko-KR"/>
        </w:rPr>
        <w:t>L</w:t>
      </w:r>
      <w:r w:rsidRPr="00943A5F">
        <w:rPr>
          <w:noProof/>
          <w:lang w:eastAsia="ko-KR"/>
        </w:rPr>
        <w:t>[ x</w:t>
      </w:r>
      <w:r>
        <w:rPr>
          <w:noProof/>
          <w:lang w:eastAsia="ko-KR"/>
        </w:rPr>
        <w:t>P</w:t>
      </w:r>
      <w:r w:rsidRPr="00943A5F">
        <w:rPr>
          <w:noProof/>
          <w:lang w:eastAsia="ko-KR"/>
        </w:rPr>
        <w:t> ][ y</w:t>
      </w:r>
      <w:r>
        <w:rPr>
          <w:noProof/>
          <w:lang w:eastAsia="ko-KR"/>
        </w:rPr>
        <w:t>P</w:t>
      </w:r>
      <w:r w:rsidRPr="00943A5F">
        <w:rPr>
          <w:noProof/>
          <w:lang w:eastAsia="ko-KR"/>
        </w:rPr>
        <w:t> ]</w:t>
      </w:r>
      <w:r>
        <w:rPr>
          <w:noProof/>
          <w:lang w:eastAsia="ko-KR"/>
        </w:rPr>
        <w:t xml:space="preserve"> </w:t>
      </w:r>
      <w:r>
        <w:t>as output</w:t>
      </w:r>
      <w:r w:rsidRPr="004A23AF">
        <w:t>.</w:t>
      </w:r>
    </w:p>
    <w:p w:rsidR="00EA1617" w:rsidRDefault="00EA1617" w:rsidP="00EA1617">
      <w:pPr>
        <w:pStyle w:val="Annex6"/>
      </w:pPr>
      <w:bookmarkStart w:id="1900" w:name="_Ref348037885"/>
      <w:r>
        <w:t>R</w:t>
      </w:r>
      <w:r w:rsidRPr="00665644">
        <w:t>esampling process</w:t>
      </w:r>
      <w:r>
        <w:t xml:space="preserve"> of chroma sample values</w:t>
      </w:r>
      <w:bookmarkEnd w:id="1900"/>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w:t>
      </w:r>
      <w:r>
        <w:rPr>
          <w:noProof/>
        </w:rPr>
        <w:t xml:space="preserve">the </w:t>
      </w:r>
      <w:r w:rsidRPr="00A20542">
        <w:rPr>
          <w:noProof/>
        </w:rPr>
        <w:t xml:space="preserve"> </w:t>
      </w:r>
      <w:r>
        <w:rPr>
          <w:noProof/>
        </w:rPr>
        <w:t>reference chroma sample array rlPicSample</w:t>
      </w:r>
      <w:r>
        <w:rPr>
          <w:noProof/>
          <w:vertAlign w:val="subscript"/>
        </w:rPr>
        <w:t>C</w:t>
      </w:r>
      <w:r>
        <w:rPr>
          <w:noProof/>
        </w:rPr>
        <w:t>,</w:t>
      </w:r>
    </w:p>
    <w:p w:rsidR="00EA1617" w:rsidRDefault="00EA1617" w:rsidP="00EA1617">
      <w:pPr>
        <w:tabs>
          <w:tab w:val="left" w:pos="284"/>
        </w:tabs>
        <w:ind w:left="284" w:hanging="284"/>
        <w:rPr>
          <w:noProof/>
        </w:rPr>
      </w:pPr>
      <w:r w:rsidRPr="00943A5F">
        <w:rPr>
          <w:noProof/>
          <w:lang w:eastAsia="ko-KR"/>
        </w:rPr>
        <w:t xml:space="preserve">Output of this process </w:t>
      </w:r>
      <w:r>
        <w:rPr>
          <w:noProof/>
          <w:lang w:eastAsia="ko-KR"/>
        </w:rPr>
        <w:t>is the resampled chroma sample</w:t>
      </w:r>
      <w:r w:rsidRPr="00943A5F">
        <w:rPr>
          <w:noProof/>
        </w:rPr>
        <w:t xml:space="preserve"> array </w:t>
      </w:r>
      <w:r>
        <w:rPr>
          <w:noProof/>
        </w:rPr>
        <w:t>rsPicSample</w:t>
      </w:r>
      <w:r>
        <w:rPr>
          <w:noProof/>
          <w:vertAlign w:val="subscript"/>
        </w:rPr>
        <w:t>C</w:t>
      </w:r>
      <w:r>
        <w:rPr>
          <w:noProof/>
        </w:rPr>
        <w:t>.</w:t>
      </w:r>
    </w:p>
    <w:p w:rsidR="00EA1617" w:rsidRDefault="00EA1617" w:rsidP="00EA1617">
      <w:pPr>
        <w:tabs>
          <w:tab w:val="left" w:pos="284"/>
        </w:tabs>
        <w:ind w:left="284" w:hanging="284"/>
        <w:rPr>
          <w:noProof/>
        </w:rPr>
      </w:pPr>
      <w:r>
        <w:rPr>
          <w:noProof/>
        </w:rPr>
        <w:t>The variables leftStart</w:t>
      </w:r>
      <w:r>
        <w:rPr>
          <w:noProof/>
          <w:vertAlign w:val="subscript"/>
        </w:rPr>
        <w:t>C</w:t>
      </w:r>
      <w:r>
        <w:rPr>
          <w:noProof/>
        </w:rPr>
        <w:t>, rightEnd</w:t>
      </w:r>
      <w:r>
        <w:rPr>
          <w:noProof/>
          <w:vertAlign w:val="subscript"/>
        </w:rPr>
        <w:t>C</w:t>
      </w:r>
      <w:r>
        <w:rPr>
          <w:noProof/>
        </w:rPr>
        <w:t>, topStart</w:t>
      </w:r>
      <w:r>
        <w:rPr>
          <w:noProof/>
          <w:vertAlign w:val="subscript"/>
        </w:rPr>
        <w:t>C</w:t>
      </w:r>
      <w:r>
        <w:rPr>
          <w:noProof/>
        </w:rPr>
        <w:t>, and bottomEnd</w:t>
      </w:r>
      <w:r>
        <w:rPr>
          <w:noProof/>
          <w:vertAlign w:val="subscript"/>
        </w:rPr>
        <w:t>C</w:t>
      </w:r>
      <w:r>
        <w:rPr>
          <w:noProof/>
        </w:rPr>
        <w:t xml:space="preserve"> are derived as follows:</w:t>
      </w:r>
    </w:p>
    <w:p w:rsidR="00EA1617" w:rsidRDefault="00EA1617" w:rsidP="00EA1617">
      <w:pPr>
        <w:tabs>
          <w:tab w:val="left" w:pos="284"/>
        </w:tabs>
        <w:ind w:left="284"/>
        <w:jc w:val="left"/>
        <w:rPr>
          <w:noProof/>
        </w:rPr>
      </w:pPr>
      <w:r>
        <w:rPr>
          <w:noProof/>
        </w:rPr>
        <w:t>leftStart</w:t>
      </w:r>
      <w:r>
        <w:rPr>
          <w:noProof/>
          <w:vertAlign w:val="subscript"/>
        </w:rPr>
        <w:t>C</w:t>
      </w:r>
      <w:r>
        <w:rPr>
          <w:noProof/>
        </w:rPr>
        <w:t xml:space="preserve"> = ScaledRefLayerLeftOffset</w:t>
      </w:r>
      <w:r w:rsidRPr="00943A5F">
        <w:rPr>
          <w:noProof/>
          <w:lang w:eastAsia="ko-KR"/>
        </w:rPr>
        <w:t> </w:t>
      </w:r>
      <w:r>
        <w:rPr>
          <w:noProof/>
          <w:lang w:eastAsia="ko-KR"/>
        </w:rPr>
        <w:t>/</w:t>
      </w:r>
      <w:r w:rsidRPr="00943A5F">
        <w:rPr>
          <w:noProof/>
          <w:lang w:eastAsia="ko-KR"/>
        </w:rPr>
        <w:t> </w:t>
      </w:r>
      <w:r w:rsidRPr="000666EC">
        <w:rPr>
          <w:noProof/>
        </w:rPr>
        <w:t>SubWidthC</w:t>
      </w:r>
      <w:r>
        <w:rPr>
          <w:noProof/>
        </w:rPr>
        <w:br/>
        <w:t>rightEnd</w:t>
      </w:r>
      <w:r>
        <w:rPr>
          <w:noProof/>
          <w:vertAlign w:val="subscript"/>
        </w:rPr>
        <w:t>C</w:t>
      </w:r>
      <w:r>
        <w:rPr>
          <w:noProof/>
        </w:rPr>
        <w:t xml:space="preserve"> = ( PicWidthInSamplesL– ScaledRefLayerRightOffset</w:t>
      </w:r>
      <w:r w:rsidRPr="00943A5F">
        <w:rPr>
          <w:noProof/>
          <w:lang w:eastAsia="ko-KR"/>
        </w:rPr>
        <w:t> </w:t>
      </w:r>
      <w:r>
        <w:rPr>
          <w:noProof/>
          <w:lang w:eastAsia="ko-KR"/>
        </w:rPr>
        <w:t>)</w:t>
      </w:r>
      <w:r w:rsidRPr="00943A5F">
        <w:rPr>
          <w:noProof/>
          <w:lang w:eastAsia="ko-KR"/>
        </w:rPr>
        <w:t> </w:t>
      </w:r>
      <w:r>
        <w:rPr>
          <w:noProof/>
          <w:lang w:eastAsia="ko-KR"/>
        </w:rPr>
        <w:t>/</w:t>
      </w:r>
      <w:r w:rsidRPr="00943A5F">
        <w:rPr>
          <w:noProof/>
          <w:lang w:eastAsia="ko-KR"/>
        </w:rPr>
        <w:t> </w:t>
      </w:r>
      <w:r w:rsidRPr="000666EC">
        <w:rPr>
          <w:noProof/>
        </w:rPr>
        <w:t>SubWidthC</w:t>
      </w:r>
      <w:r>
        <w:rPr>
          <w:noProof/>
        </w:rPr>
        <w:br/>
        <w:t>topStart</w:t>
      </w:r>
      <w:r>
        <w:rPr>
          <w:noProof/>
          <w:vertAlign w:val="subscript"/>
        </w:rPr>
        <w:t>C</w:t>
      </w:r>
      <w:r>
        <w:rPr>
          <w:noProof/>
        </w:rPr>
        <w:t xml:space="preserve"> = ScaledRefLayerTopOffset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r>
        <w:rPr>
          <w:noProof/>
        </w:rPr>
        <w:br/>
        <w:t>bottomEnd</w:t>
      </w:r>
      <w:r>
        <w:rPr>
          <w:noProof/>
          <w:vertAlign w:val="subscript"/>
        </w:rPr>
        <w:t>C</w:t>
      </w:r>
      <w:r>
        <w:rPr>
          <w:noProof/>
        </w:rPr>
        <w:t xml:space="preserve"> = ( PicHeightInSamplesL– ScaledRefLayerBottomOffset</w:t>
      </w:r>
      <w:r w:rsidRPr="00943A5F">
        <w:rPr>
          <w:noProof/>
          <w:lang w:eastAsia="ko-KR"/>
        </w:rPr>
        <w:t> </w:t>
      </w:r>
      <w:r>
        <w:rPr>
          <w:noProof/>
        </w:rPr>
        <w: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PicWidthInSamplesC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PicHeightInSamplesC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AB6740">
        <w:fldChar w:fldCharType="begin"/>
      </w:r>
      <w:r w:rsidR="00AB6740">
        <w:instrText xml:space="preserve"> REF _Ref347151884 \r \h  \* MERGEFORMAT </w:instrText>
      </w:r>
      <w:r w:rsidR="00AB6740">
        <w:fldChar w:fldCharType="separate"/>
      </w:r>
      <w:r w:rsidR="00E907A9" w:rsidRPr="00E907A9">
        <w:rPr>
          <w:highlight w:val="yellow"/>
        </w:rPr>
        <w:t>H.8.1.4.1.4</w:t>
      </w:r>
      <w:r w:rsidR="00AB6740">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Pr>
          <w:noProof/>
          <w:lang w:eastAsia="ko-KR"/>
        </w:rPr>
        <w:noBreakHyphen/>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1901" w:name="_Ref347127882"/>
      <w:r>
        <w:rPr>
          <w:noProof/>
          <w:lang w:eastAsia="ko-KR"/>
        </w:rPr>
        <w:t>Luma</w:t>
      </w:r>
      <w:r w:rsidRPr="00665644">
        <w:rPr>
          <w:noProof/>
          <w:lang w:eastAsia="ko-KR"/>
        </w:rPr>
        <w:t xml:space="preserve"> sample </w:t>
      </w:r>
      <w:r>
        <w:rPr>
          <w:noProof/>
          <w:lang w:eastAsia="ko-KR"/>
        </w:rPr>
        <w:t>interpolation process</w:t>
      </w:r>
      <w:bookmarkEnd w:id="1901"/>
    </w:p>
    <w:p w:rsidR="00EA1617" w:rsidRPr="00943A5F" w:rsidRDefault="00EA1617" w:rsidP="00EA1617">
      <w:pPr>
        <w:rPr>
          <w:noProof/>
          <w:lang w:eastAsia="ko-KR"/>
        </w:rPr>
      </w:pPr>
      <w:r w:rsidRPr="00943A5F">
        <w:rPr>
          <w:noProof/>
          <w:lang w:eastAsia="ko-KR"/>
        </w:rPr>
        <w:t>Inputs to this process are</w:t>
      </w:r>
    </w:p>
    <w:p w:rsidR="00EA1617" w:rsidRDefault="00EA1617" w:rsidP="00EA1617">
      <w:pPr>
        <w:tabs>
          <w:tab w:val="left" w:pos="284"/>
        </w:tabs>
        <w:rPr>
          <w:noProof/>
        </w:rPr>
      </w:pPr>
      <w:r w:rsidRPr="00943A5F">
        <w:rPr>
          <w:noProof/>
        </w:rPr>
        <w:t>–</w:t>
      </w:r>
      <w:r w:rsidRPr="00943A5F">
        <w:rPr>
          <w:noProof/>
        </w:rPr>
        <w:tab/>
      </w:r>
      <w:r>
        <w:rPr>
          <w:noProof/>
        </w:rPr>
        <w:t>the luma reference sample array rlPicSample</w:t>
      </w:r>
      <w:r w:rsidRPr="00943A5F">
        <w:rPr>
          <w:noProof/>
          <w:vertAlign w:val="subscript"/>
        </w:rPr>
        <w:t>L</w:t>
      </w:r>
      <w:r>
        <w:rPr>
          <w:noProof/>
        </w:rPr>
        <w:t>,</w:t>
      </w:r>
    </w:p>
    <w:p w:rsidR="00EA1617" w:rsidRPr="00BD65BF" w:rsidRDefault="00EA1617" w:rsidP="00EA1617">
      <w:pPr>
        <w:tabs>
          <w:tab w:val="left" w:pos="284"/>
        </w:tabs>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luma sample </w:t>
      </w:r>
      <w:r w:rsidRPr="003F17AE">
        <w:rPr>
          <w:lang w:eastAsia="ko-KR"/>
        </w:rPr>
        <w:t>location ( x</w:t>
      </w:r>
      <w:r>
        <w:rPr>
          <w:lang w:eastAsia="ko-KR"/>
        </w:rPr>
        <w:t>P</w:t>
      </w:r>
      <w:r w:rsidRPr="003F17AE">
        <w:rPr>
          <w:lang w:eastAsia="ko-KR"/>
        </w:rPr>
        <w:t>, y</w:t>
      </w:r>
      <w:r>
        <w:rPr>
          <w:lang w:eastAsia="ko-KR"/>
        </w:rPr>
        <w:t>P</w:t>
      </w:r>
      <w:r w:rsidRPr="003F17AE">
        <w:rPr>
          <w:lang w:eastAsia="ko-KR"/>
        </w:rPr>
        <w:t xml:space="preserve"> ) relative to the </w:t>
      </w:r>
      <w:r w:rsidRPr="00C3069B">
        <w:rPr>
          <w:lang w:eastAsia="ko-KR"/>
        </w:rPr>
        <w:t xml:space="preserve">top-left luma </w:t>
      </w:r>
      <w:r w:rsidRPr="00BD65BF">
        <w:rPr>
          <w:lang w:eastAsia="ko-KR"/>
        </w:rPr>
        <w:t>sample of the current picture.</w:t>
      </w:r>
    </w:p>
    <w:p w:rsidR="00EA1617" w:rsidRDefault="00EA1617" w:rsidP="00EA1617">
      <w:pPr>
        <w:tabs>
          <w:tab w:val="left" w:pos="284"/>
        </w:tabs>
        <w:ind w:left="284" w:hanging="284"/>
        <w:rPr>
          <w:noProof/>
          <w:vertAlign w:val="subscript"/>
        </w:rPr>
      </w:pPr>
      <w:r w:rsidRPr="00BD65BF">
        <w:rPr>
          <w:noProof/>
          <w:lang w:eastAsia="ko-KR"/>
        </w:rPr>
        <w:t xml:space="preserve">Output of this process is a interpolated luma sample value </w:t>
      </w:r>
      <w:r w:rsidRPr="00C3069B">
        <w:rPr>
          <w:noProof/>
          <w:lang w:eastAsia="ko-KR"/>
        </w:rPr>
        <w:t>intLumaS</w:t>
      </w:r>
      <w:r w:rsidRPr="00C3069B">
        <w:rPr>
          <w:noProof/>
        </w:rPr>
        <w:t>ample</w:t>
      </w:r>
      <w:r w:rsidRPr="00C3069B">
        <w:rPr>
          <w:noProof/>
          <w:vertAlign w:val="subscript"/>
        </w:rPr>
        <w:t>.</w:t>
      </w:r>
    </w:p>
    <w:p w:rsidR="00EA1617" w:rsidRPr="00C3069B" w:rsidRDefault="00AB6740" w:rsidP="00EA1617">
      <w:pPr>
        <w:pStyle w:val="AVCBulletlevel1CharChar"/>
        <w:numPr>
          <w:ilvl w:val="0"/>
          <w:numId w:val="0"/>
        </w:numPr>
        <w:rPr>
          <w:rFonts w:ascii="Times New Roman" w:hAnsi="Times New Roman"/>
        </w:rPr>
      </w:pPr>
      <w:r>
        <w:fldChar w:fldCharType="begin"/>
      </w:r>
      <w:r>
        <w:instrText xml:space="preserve"> REF _Ref351655790 \h  \* MERGEFORMAT </w:instrText>
      </w:r>
      <w:r>
        <w:fldChar w:fldCharType="separate"/>
      </w:r>
      <w:r w:rsidR="00E907A9" w:rsidRPr="00E907A9">
        <w:rPr>
          <w:highlight w:val="yellow"/>
        </w:rPr>
        <w:t>Table </w:t>
      </w:r>
      <w:r w:rsidR="00E907A9">
        <w:rPr>
          <w:highlight w:val="yellow"/>
        </w:rPr>
        <w:t>H</w:t>
      </w:r>
      <w:r w:rsidR="00E907A9" w:rsidRPr="00E907A9">
        <w:rPr>
          <w:highlight w:val="yellow"/>
        </w:rPr>
        <w:noBreakHyphen/>
        <w:t>1</w:t>
      </w:r>
      <w:r>
        <w:fldChar w:fldCharType="end"/>
      </w:r>
      <w:r w:rsidR="00EA1617">
        <w:rPr>
          <w:rFonts w:ascii="Times New Roman" w:hAnsi="Times New Roman"/>
        </w:rPr>
        <w:t xml:space="preserve"> </w:t>
      </w:r>
      <w:r w:rsidR="00EA1617" w:rsidRPr="00C3069B">
        <w:rPr>
          <w:rFonts w:ascii="Times New Roman" w:hAnsi="Times New Roman"/>
        </w:rPr>
        <w:t xml:space="preserve">specifies the 8-tap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L</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7 used for the luma resampling process. </w:t>
      </w:r>
    </w:p>
    <w:p w:rsidR="00EA1617" w:rsidRPr="00C3069B" w:rsidRDefault="00EA1617" w:rsidP="00EA1617">
      <w:pPr>
        <w:pStyle w:val="Caption"/>
      </w:pPr>
      <w:bookmarkStart w:id="1902" w:name="_Ref351654170"/>
      <w:bookmarkStart w:id="1903" w:name="_Ref351655790"/>
      <w:r w:rsidRPr="003243B0">
        <w:t>Table </w:t>
      </w:r>
      <w:r w:rsidR="00E907A9">
        <w:t>H</w:t>
      </w:r>
      <w:r w:rsidRPr="003243B0">
        <w:noBreakHyphen/>
      </w:r>
      <w:bookmarkEnd w:id="1902"/>
      <w:r w:rsidR="000C4DDD" w:rsidRPr="003243B0">
        <w:fldChar w:fldCharType="begin"/>
      </w:r>
      <w:r w:rsidRPr="0025099E">
        <w:instrText xml:space="preserve"> SEQ Table \* ARABIC \r 1 </w:instrText>
      </w:r>
      <w:r w:rsidR="000C4DDD" w:rsidRPr="003243B0">
        <w:fldChar w:fldCharType="separate"/>
      </w:r>
      <w:r w:rsidRPr="003243B0">
        <w:t>1</w:t>
      </w:r>
      <w:r w:rsidR="000C4DDD" w:rsidRPr="003243B0">
        <w:fldChar w:fldCharType="end"/>
      </w:r>
      <w:bookmarkEnd w:id="1903"/>
      <w:r w:rsidRPr="003243B0">
        <w:t xml:space="preserve"> – 16-phase</w:t>
      </w:r>
      <w:r w:rsidRPr="00C3069B">
        <w:t xml:space="preserve"> luma </w:t>
      </w:r>
      <w:r w:rsidRPr="003243B0">
        <w:t>resampling</w:t>
      </w:r>
      <w:r w:rsidRPr="00C3069B">
        <w:t xml:space="preserve">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spacing w:before="0"/>
              <w:jc w:val="center"/>
              <w:rPr>
                <w:rFonts w:eastAsia="Arial Unicode MS"/>
                <w:sz w:val="18"/>
                <w:szCs w:val="18"/>
              </w:rPr>
            </w:pPr>
            <w:r w:rsidRPr="00110026">
              <w:rPr>
                <w:rFonts w:eastAsia="Arial Unicode MS"/>
                <w:sz w:val="18"/>
                <w:szCs w:val="18"/>
              </w:rPr>
              <w:t>n/a</w:t>
            </w:r>
          </w:p>
        </w:tc>
      </w:tr>
    </w:tbl>
    <w:p w:rsidR="00EA1617" w:rsidRPr="00841AE6" w:rsidRDefault="00EA1617" w:rsidP="00EA1617">
      <w:pPr>
        <w:rPr>
          <w:noProof/>
          <w:lang w:eastAsia="ko-KR"/>
        </w:rPr>
      </w:pPr>
      <w:r w:rsidRPr="00841AE6">
        <w:rPr>
          <w:noProof/>
        </w:rPr>
        <w:t xml:space="preserve">The value of the interpolated luma sample </w:t>
      </w:r>
      <w:r w:rsidRPr="00841AE6">
        <w:rPr>
          <w:noProof/>
          <w:lang w:eastAsia="ko-KR"/>
        </w:rPr>
        <w:t xml:space="preserve">IntLumaSample  is derived by applying </w:t>
      </w:r>
      <w:r w:rsidRPr="00841AE6">
        <w:rPr>
          <w:noProof/>
        </w:rPr>
        <w:t>the following ordered steps:</w:t>
      </w:r>
    </w:p>
    <w:p w:rsidR="00EA1617" w:rsidRPr="00841AE6" w:rsidRDefault="00EA1617" w:rsidP="00CA066A">
      <w:pPr>
        <w:numPr>
          <w:ilvl w:val="0"/>
          <w:numId w:val="40"/>
        </w:numPr>
        <w:tabs>
          <w:tab w:val="clear" w:pos="794"/>
          <w:tab w:val="clear" w:pos="1191"/>
          <w:tab w:val="clear" w:pos="1588"/>
          <w:tab w:val="clear" w:pos="1985"/>
        </w:tabs>
      </w:pPr>
      <w:r w:rsidRPr="00841AE6">
        <w:t xml:space="preserve">The derivation process for reference layer sample location used in resampling as specified in subclause </w:t>
      </w:r>
      <w:r w:rsidR="00E907A9">
        <w:rPr>
          <w:highlight w:val="yellow"/>
        </w:rPr>
        <w:t>H</w:t>
      </w:r>
      <w:r w:rsidRPr="00841AE6">
        <w:rPr>
          <w:highlight w:val="yellow"/>
        </w:rPr>
        <w:t>.6.2</w:t>
      </w:r>
      <w:r w:rsidRPr="00841AE6">
        <w:t xml:space="preserve"> is invoked with cIdx equal to 0 and luma sample location ( xP, yP ) given as the inputs and ( xRef16, yRef16 ) in units of 1/16-th sample  as output.</w:t>
      </w:r>
    </w:p>
    <w:p w:rsidR="00EA1617" w:rsidRPr="00841AE6" w:rsidRDefault="00EA1617" w:rsidP="00CA066A">
      <w:pPr>
        <w:numPr>
          <w:ilvl w:val="0"/>
          <w:numId w:val="40"/>
        </w:numPr>
        <w:tabs>
          <w:tab w:val="clear" w:pos="794"/>
          <w:tab w:val="clear" w:pos="1191"/>
          <w:tab w:val="clear" w:pos="1588"/>
          <w:tab w:val="clear" w:pos="1985"/>
        </w:tabs>
      </w:pPr>
      <w:r w:rsidRPr="00841AE6">
        <w:t>The variables xRef and xPhase are derived as follows:</w:t>
      </w:r>
    </w:p>
    <w:p w:rsidR="00EA1617" w:rsidRPr="00841AE6"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841AE6">
        <w:rPr>
          <w:rFonts w:ascii="Times New Roman" w:hAnsi="Times New Roman"/>
          <w:sz w:val="20"/>
          <w:szCs w:val="20"/>
        </w:rPr>
        <w:t>xRef</w:t>
      </w:r>
      <w:proofErr w:type="gramEnd"/>
      <w:r w:rsidRPr="00841AE6">
        <w:rPr>
          <w:rFonts w:ascii="Times New Roman" w:hAnsi="Times New Roman"/>
          <w:sz w:val="20"/>
          <w:szCs w:val="20"/>
        </w:rPr>
        <w:t>     = ( xRef16 &gt;&gt; 4 )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hAnsi="Times New Roman"/>
          <w:noProof/>
          <w:sz w:val="20"/>
          <w:szCs w:val="20"/>
          <w:highlight w:val="yellow"/>
          <w:lang w:eastAsia="ko-KR"/>
        </w:rPr>
        <w:t>H</w:t>
      </w:r>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r w:rsidR="00E907A9">
        <w:rPr>
          <w:rFonts w:ascii="Times New Roman" w:hAnsi="Times New Roman"/>
          <w:noProof/>
          <w:sz w:val="20"/>
          <w:szCs w:val="20"/>
          <w:highlight w:val="yellow"/>
        </w:rPr>
        <w:t>21</w:t>
      </w:r>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EA1617">
      <w:pPr>
        <w:pStyle w:val="AVCEquationlevel1CharCharCharChar"/>
        <w:spacing w:before="120" w:after="120"/>
        <w:ind w:left="1191"/>
        <w:rPr>
          <w:rFonts w:ascii="Times New Roman" w:hAnsi="Times New Roman"/>
          <w:sz w:val="20"/>
          <w:szCs w:val="20"/>
        </w:rPr>
      </w:pPr>
      <w:proofErr w:type="gramStart"/>
      <w:r w:rsidRPr="00841AE6">
        <w:rPr>
          <w:rFonts w:ascii="Times New Roman" w:hAnsi="Times New Roman"/>
          <w:sz w:val="20"/>
          <w:szCs w:val="20"/>
        </w:rPr>
        <w:t>xPhase</w:t>
      </w:r>
      <w:proofErr w:type="gramEnd"/>
      <w:r w:rsidRPr="00841AE6">
        <w:rPr>
          <w:rFonts w:ascii="Times New Roman" w:hAnsi="Times New Roman"/>
          <w:sz w:val="20"/>
          <w:szCs w:val="20"/>
        </w:rPr>
        <w:t> = ( xRef16 ) % 16</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hAnsi="Times New Roman"/>
          <w:noProof/>
          <w:sz w:val="20"/>
          <w:szCs w:val="20"/>
          <w:highlight w:val="yellow"/>
          <w:lang w:eastAsia="ko-KR"/>
        </w:rPr>
        <w:t>H</w:t>
      </w:r>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r w:rsidR="00E907A9">
        <w:rPr>
          <w:rFonts w:ascii="Times New Roman" w:hAnsi="Times New Roman"/>
          <w:noProof/>
          <w:sz w:val="20"/>
          <w:szCs w:val="20"/>
          <w:highlight w:val="yellow"/>
        </w:rPr>
        <w:t>22</w:t>
      </w:r>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CA066A">
      <w:pPr>
        <w:numPr>
          <w:ilvl w:val="0"/>
          <w:numId w:val="40"/>
        </w:numPr>
        <w:tabs>
          <w:tab w:val="clear" w:pos="794"/>
          <w:tab w:val="clear" w:pos="1191"/>
          <w:tab w:val="clear" w:pos="1588"/>
          <w:tab w:val="clear" w:pos="1985"/>
        </w:tabs>
      </w:pPr>
      <w:r w:rsidRPr="00841AE6">
        <w:lastRenderedPageBreak/>
        <w:t>The variables yRef and yPhase are derived as follows</w:t>
      </w:r>
    </w:p>
    <w:p w:rsidR="00EA1617" w:rsidRPr="00841AE6"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841AE6">
        <w:rPr>
          <w:rFonts w:ascii="Times New Roman" w:hAnsi="Times New Roman"/>
          <w:sz w:val="20"/>
          <w:szCs w:val="20"/>
        </w:rPr>
        <w:t>yRef</w:t>
      </w:r>
      <w:proofErr w:type="gramEnd"/>
      <w:r w:rsidRPr="00841AE6">
        <w:rPr>
          <w:rFonts w:ascii="Times New Roman" w:hAnsi="Times New Roman"/>
          <w:sz w:val="20"/>
          <w:szCs w:val="20"/>
        </w:rPr>
        <w:t>     = ( yRef16 &gt;&gt; 4 )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hAnsi="Times New Roman"/>
          <w:noProof/>
          <w:sz w:val="20"/>
          <w:szCs w:val="20"/>
          <w:highlight w:val="yellow"/>
          <w:lang w:eastAsia="ko-KR"/>
        </w:rPr>
        <w:t>H</w:t>
      </w:r>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r w:rsidR="00E907A9">
        <w:rPr>
          <w:rFonts w:ascii="Times New Roman" w:hAnsi="Times New Roman"/>
          <w:noProof/>
          <w:sz w:val="20"/>
          <w:szCs w:val="20"/>
          <w:highlight w:val="yellow"/>
        </w:rPr>
        <w:t>23</w:t>
      </w:r>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841AE6">
        <w:rPr>
          <w:rFonts w:ascii="Times New Roman" w:hAnsi="Times New Roman"/>
          <w:sz w:val="20"/>
          <w:szCs w:val="20"/>
        </w:rPr>
        <w:t>yPhase</w:t>
      </w:r>
      <w:proofErr w:type="gramEnd"/>
      <w:r w:rsidRPr="00841AE6">
        <w:rPr>
          <w:rFonts w:ascii="Times New Roman" w:hAnsi="Times New Roman"/>
          <w:sz w:val="20"/>
          <w:szCs w:val="20"/>
        </w:rPr>
        <w:t> = ( yRef16 ) % 16</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hAnsi="Times New Roman"/>
          <w:noProof/>
          <w:sz w:val="20"/>
          <w:szCs w:val="20"/>
          <w:highlight w:val="yellow"/>
          <w:lang w:eastAsia="ko-KR"/>
        </w:rPr>
        <w:t>H</w:t>
      </w:r>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r w:rsidR="00E907A9">
        <w:rPr>
          <w:rFonts w:ascii="Times New Roman" w:hAnsi="Times New Roman"/>
          <w:noProof/>
          <w:sz w:val="20"/>
          <w:szCs w:val="20"/>
          <w:highlight w:val="yellow"/>
        </w:rPr>
        <w:t>24</w:t>
      </w:r>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CA066A">
      <w:pPr>
        <w:numPr>
          <w:ilvl w:val="0"/>
          <w:numId w:val="40"/>
        </w:numPr>
        <w:tabs>
          <w:tab w:val="clear" w:pos="794"/>
          <w:tab w:val="clear" w:pos="1191"/>
          <w:tab w:val="clear" w:pos="1588"/>
          <w:tab w:val="clear" w:pos="1985"/>
        </w:tabs>
      </w:pPr>
      <w:r w:rsidRPr="00841AE6">
        <w:t>The sample value tempArray</w:t>
      </w:r>
      <w:proofErr w:type="gramStart"/>
      <w:r w:rsidRPr="00841AE6">
        <w:t>[ n</w:t>
      </w:r>
      <w:proofErr w:type="gramEnd"/>
      <w:r w:rsidRPr="00841AE6">
        <w:t>] with n = 0..7, is derived as follows.</w:t>
      </w:r>
    </w:p>
    <w:p w:rsidR="00EA1617" w:rsidRPr="00841AE6" w:rsidRDefault="00EA1617" w:rsidP="00EA1617">
      <w:pPr>
        <w:pStyle w:val="AVCEquationlevel1CharCharCharChar"/>
        <w:spacing w:before="120" w:after="120"/>
        <w:rPr>
          <w:rFonts w:ascii="Times New Roman" w:hAnsi="Times New Roman"/>
          <w:noProof/>
          <w:sz w:val="20"/>
          <w:szCs w:val="20"/>
          <w:lang w:eastAsia="ko-KR"/>
        </w:rPr>
      </w:pPr>
      <w:proofErr w:type="gramStart"/>
      <w:r w:rsidRPr="00841AE6">
        <w:rPr>
          <w:rFonts w:ascii="Times New Roman" w:hAnsi="Times New Roman"/>
          <w:sz w:val="20"/>
          <w:szCs w:val="20"/>
        </w:rPr>
        <w:t>yPosRL</w:t>
      </w:r>
      <w:proofErr w:type="gramEnd"/>
      <w:r w:rsidRPr="00841AE6">
        <w:rPr>
          <w:rFonts w:ascii="Times New Roman" w:hAnsi="Times New Roman"/>
          <w:sz w:val="20"/>
          <w:szCs w:val="20"/>
        </w:rPr>
        <w:t xml:space="preserve"> = </w:t>
      </w:r>
      <w:r w:rsidRPr="00841AE6">
        <w:rPr>
          <w:rFonts w:ascii="Times New Roman" w:hAnsi="Times New Roman"/>
          <w:noProof/>
          <w:sz w:val="20"/>
          <w:szCs w:val="20"/>
          <w:lang w:eastAsia="ko-KR"/>
        </w:rPr>
        <w:t>Clip3( 0, RefLayerPicHeightInSamplesL</w:t>
      </w:r>
      <w:r w:rsidRPr="00841AE6">
        <w:rPr>
          <w:rFonts w:ascii="Times New Roman" w:hAnsi="Times New Roman"/>
          <w:noProof/>
          <w:sz w:val="20"/>
          <w:szCs w:val="20"/>
        </w:rPr>
        <w:t xml:space="preserve">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 yRef</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n</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 xml:space="preserve">)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hAnsi="Times New Roman"/>
          <w:noProof/>
          <w:sz w:val="20"/>
          <w:szCs w:val="20"/>
          <w:highlight w:val="yellow"/>
          <w:lang w:eastAsia="ko-KR"/>
        </w:rPr>
        <w:t>H</w:t>
      </w:r>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r w:rsidR="00E907A9">
        <w:rPr>
          <w:rFonts w:ascii="Times New Roman" w:hAnsi="Times New Roman"/>
          <w:noProof/>
          <w:sz w:val="20"/>
          <w:szCs w:val="20"/>
          <w:highlight w:val="yellow"/>
        </w:rPr>
        <w:t>25</w:t>
      </w:r>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EA1617">
      <w:pPr>
        <w:pStyle w:val="AVCEquationlevel1CharCharCharChar"/>
        <w:spacing w:before="120" w:after="120"/>
        <w:rPr>
          <w:rFonts w:ascii="Times New Roman" w:hAnsi="Times New Roman"/>
          <w:sz w:val="20"/>
          <w:szCs w:val="20"/>
        </w:rPr>
      </w:pPr>
      <w:r w:rsidRPr="00841AE6">
        <w:rPr>
          <w:rFonts w:ascii="Times New Roman" w:hAnsi="Times New Roman"/>
          <w:noProof/>
          <w:sz w:val="20"/>
          <w:szCs w:val="20"/>
          <w:lang w:eastAsia="ko-KR"/>
        </w:rPr>
        <w:t>refW</w:t>
      </w:r>
      <w:r w:rsidR="0006365F" w:rsidRPr="00841AE6">
        <w:rPr>
          <w:rFonts w:ascii="Times New Roman" w:eastAsia="SimSun" w:hAnsi="Times New Roman"/>
          <w:noProof/>
          <w:sz w:val="20"/>
          <w:szCs w:val="20"/>
          <w:lang w:val="en-US" w:eastAsia="zh-CN"/>
        </w:rPr>
        <w:t>   </w:t>
      </w:r>
      <w:r w:rsidRPr="00841AE6">
        <w:rPr>
          <w:rFonts w:ascii="Times New Roman" w:eastAsia="SimSun" w:hAnsi="Times New Roman"/>
          <w:noProof/>
          <w:sz w:val="20"/>
          <w:szCs w:val="20"/>
          <w:lang w:val="en-US" w:eastAsia="zh-CN"/>
        </w:rPr>
        <w:t>  </w:t>
      </w:r>
      <w:r w:rsidRPr="00841AE6">
        <w:rPr>
          <w:rFonts w:ascii="Times New Roman" w:hAnsi="Times New Roman"/>
          <w:noProof/>
          <w:sz w:val="20"/>
          <w:szCs w:val="20"/>
          <w:lang w:eastAsia="ko-KR"/>
        </w:rPr>
        <w:t xml:space="preserve"> = RefLayerPicWidthInSamplesL</w:t>
      </w:r>
    </w:p>
    <w:p w:rsidR="00EA1617" w:rsidRPr="00841AE6"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841AE6">
        <w:rPr>
          <w:rFonts w:ascii="Times New Roman" w:hAnsi="Times New Roman"/>
          <w:sz w:val="20"/>
          <w:szCs w:val="20"/>
        </w:rPr>
        <w:t>tempArray[n] = f</w:t>
      </w:r>
      <w:r w:rsidRPr="00841AE6">
        <w:rPr>
          <w:rFonts w:ascii="Times New Roman" w:hAnsi="Times New Roman"/>
          <w:sz w:val="20"/>
          <w:szCs w:val="20"/>
          <w:vertAlign w:val="subscript"/>
        </w:rPr>
        <w:t>L</w:t>
      </w:r>
      <w:r w:rsidRPr="00841AE6">
        <w:rPr>
          <w:rFonts w:ascii="Times New Roman" w:hAnsi="Times New Roman"/>
          <w:sz w:val="20"/>
          <w:szCs w:val="20"/>
        </w:rPr>
        <w:t>[ xPhase, 0 ] * </w:t>
      </w:r>
      <w:r w:rsidRPr="00841AE6">
        <w:rPr>
          <w:rFonts w:ascii="Times New Roman" w:hAnsi="Times New Roman"/>
          <w:noProof/>
          <w:sz w:val="20"/>
          <w:szCs w:val="20"/>
        </w:rPr>
        <w:t>rlPicSample</w:t>
      </w:r>
      <w:r w:rsidRPr="00841AE6">
        <w:rPr>
          <w:rFonts w:ascii="Times New Roman" w:hAnsi="Times New Roman"/>
          <w:noProof/>
          <w:sz w:val="20"/>
          <w:szCs w:val="20"/>
          <w:vertAlign w:val="subscript"/>
          <w:lang w:eastAsia="ko-KR"/>
        </w:rPr>
        <w:t>L</w:t>
      </w:r>
      <w:r w:rsidRPr="00841AE6">
        <w:rPr>
          <w:rFonts w:ascii="Times New Roman" w:hAnsi="Times New Roman"/>
          <w:sz w:val="20"/>
          <w:szCs w:val="20"/>
        </w:rPr>
        <w:t>[ </w:t>
      </w:r>
      <w:r w:rsidRPr="00841AE6">
        <w:rPr>
          <w:rFonts w:ascii="Times New Roman" w:hAnsi="Times New Roman"/>
          <w:noProof/>
          <w:sz w:val="20"/>
          <w:szCs w:val="20"/>
          <w:lang w:eastAsia="ko-KR"/>
        </w:rPr>
        <w:t>Clip3( 0, refW</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3), yPosRL</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xPhase, 1 ] * </w:t>
      </w:r>
      <w:r w:rsidRPr="00841AE6">
        <w:rPr>
          <w:rFonts w:ascii="Times New Roman" w:hAnsi="Times New Roman"/>
          <w:noProof/>
          <w:sz w:val="20"/>
          <w:szCs w:val="20"/>
        </w:rPr>
        <w:t>rlPicSample</w:t>
      </w:r>
      <w:r w:rsidRPr="00841AE6">
        <w:rPr>
          <w:rFonts w:ascii="Times New Roman" w:hAnsi="Times New Roman"/>
          <w:noProof/>
          <w:sz w:val="20"/>
          <w:szCs w:val="20"/>
          <w:vertAlign w:val="subscript"/>
          <w:lang w:eastAsia="ko-KR"/>
        </w:rPr>
        <w:t>L</w:t>
      </w:r>
      <w:r w:rsidRPr="00841AE6">
        <w:rPr>
          <w:rFonts w:ascii="Times New Roman" w:hAnsi="Times New Roman"/>
          <w:sz w:val="20"/>
          <w:szCs w:val="20"/>
        </w:rPr>
        <w:t>[ </w:t>
      </w:r>
      <w:r w:rsidRPr="00841AE6">
        <w:rPr>
          <w:rFonts w:ascii="Times New Roman" w:hAnsi="Times New Roman"/>
          <w:noProof/>
          <w:sz w:val="20"/>
          <w:szCs w:val="20"/>
          <w:lang w:eastAsia="ko-KR"/>
        </w:rPr>
        <w:t>Clip3( 0, refW</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2), yPosRL</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xPhase, 2 ] * </w:t>
      </w:r>
      <w:r w:rsidRPr="00841AE6">
        <w:rPr>
          <w:rFonts w:ascii="Times New Roman" w:hAnsi="Times New Roman"/>
          <w:noProof/>
          <w:sz w:val="20"/>
          <w:szCs w:val="20"/>
        </w:rPr>
        <w:t>rlPicSample</w:t>
      </w:r>
      <w:r w:rsidRPr="00841AE6">
        <w:rPr>
          <w:rFonts w:ascii="Times New Roman" w:hAnsi="Times New Roman"/>
          <w:noProof/>
          <w:sz w:val="20"/>
          <w:szCs w:val="20"/>
          <w:vertAlign w:val="subscript"/>
          <w:lang w:eastAsia="ko-KR"/>
        </w:rPr>
        <w:t>L</w:t>
      </w:r>
      <w:r w:rsidRPr="00841AE6">
        <w:rPr>
          <w:rFonts w:ascii="Times New Roman" w:hAnsi="Times New Roman"/>
          <w:sz w:val="20"/>
          <w:szCs w:val="20"/>
        </w:rPr>
        <w:t>[ </w:t>
      </w:r>
      <w:r w:rsidRPr="00841AE6">
        <w:rPr>
          <w:rFonts w:ascii="Times New Roman" w:hAnsi="Times New Roman"/>
          <w:noProof/>
          <w:sz w:val="20"/>
          <w:szCs w:val="20"/>
          <w:lang w:eastAsia="ko-KR"/>
        </w:rPr>
        <w:t>Clip3( 0, </w:t>
      </w:r>
      <w:r w:rsidRPr="00841AE6">
        <w:rPr>
          <w:rFonts w:ascii="Times New Roman" w:hAnsi="Times New Roman"/>
          <w:noProof/>
          <w:sz w:val="20"/>
          <w:szCs w:val="20"/>
        </w:rPr>
        <w:t>refW</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1), yPosRL</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xPhase, 3 ] * </w:t>
      </w:r>
      <w:r w:rsidRPr="00841AE6">
        <w:rPr>
          <w:rFonts w:ascii="Times New Roman" w:hAnsi="Times New Roman"/>
          <w:noProof/>
          <w:sz w:val="20"/>
          <w:szCs w:val="20"/>
        </w:rPr>
        <w:t>rlPicSample</w:t>
      </w:r>
      <w:r w:rsidRPr="00841AE6">
        <w:rPr>
          <w:rFonts w:ascii="Times New Roman" w:hAnsi="Times New Roman"/>
          <w:noProof/>
          <w:sz w:val="20"/>
          <w:szCs w:val="20"/>
          <w:vertAlign w:val="subscript"/>
          <w:lang w:eastAsia="ko-KR"/>
        </w:rPr>
        <w:t>L</w:t>
      </w:r>
      <w:r w:rsidRPr="00841AE6">
        <w:rPr>
          <w:rFonts w:ascii="Times New Roman" w:hAnsi="Times New Roman"/>
          <w:sz w:val="20"/>
          <w:szCs w:val="20"/>
        </w:rPr>
        <w:t>[ </w:t>
      </w:r>
      <w:r w:rsidRPr="00841AE6">
        <w:rPr>
          <w:rFonts w:ascii="Times New Roman" w:hAnsi="Times New Roman"/>
          <w:noProof/>
          <w:sz w:val="20"/>
          <w:szCs w:val="20"/>
          <w:lang w:eastAsia="ko-KR"/>
        </w:rPr>
        <w:t>Clip3( 0, </w:t>
      </w:r>
      <w:r w:rsidRPr="00841AE6">
        <w:rPr>
          <w:rFonts w:ascii="Times New Roman" w:hAnsi="Times New Roman"/>
          <w:noProof/>
          <w:sz w:val="20"/>
          <w:szCs w:val="20"/>
        </w:rPr>
        <w:t>refW</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 yPosRL</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xPhase, 4 ] * </w:t>
      </w:r>
      <w:r w:rsidRPr="00841AE6">
        <w:rPr>
          <w:rFonts w:ascii="Times New Roman" w:hAnsi="Times New Roman"/>
          <w:noProof/>
          <w:sz w:val="20"/>
          <w:szCs w:val="20"/>
        </w:rPr>
        <w:t>rlPicSample</w:t>
      </w:r>
      <w:r w:rsidRPr="00841AE6">
        <w:rPr>
          <w:rFonts w:ascii="Times New Roman" w:hAnsi="Times New Roman"/>
          <w:noProof/>
          <w:sz w:val="20"/>
          <w:szCs w:val="20"/>
          <w:vertAlign w:val="subscript"/>
          <w:lang w:eastAsia="ko-KR"/>
        </w:rPr>
        <w:t>L</w:t>
      </w:r>
      <w:r w:rsidRPr="00841AE6">
        <w:rPr>
          <w:rFonts w:ascii="Times New Roman" w:hAnsi="Times New Roman"/>
          <w:sz w:val="20"/>
          <w:szCs w:val="20"/>
        </w:rPr>
        <w:t>[ </w:t>
      </w:r>
      <w:r w:rsidRPr="00841AE6">
        <w:rPr>
          <w:rFonts w:ascii="Times New Roman" w:hAnsi="Times New Roman"/>
          <w:noProof/>
          <w:sz w:val="20"/>
          <w:szCs w:val="20"/>
          <w:lang w:eastAsia="ko-KR"/>
        </w:rPr>
        <w:t>Clip3( 0, refW</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 yPosRL</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hAnsi="Times New Roman"/>
          <w:noProof/>
          <w:sz w:val="20"/>
          <w:szCs w:val="20"/>
          <w:highlight w:val="yellow"/>
          <w:lang w:eastAsia="ko-KR"/>
        </w:rPr>
        <w:t>H</w:t>
      </w:r>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r w:rsidR="00E907A9">
        <w:rPr>
          <w:rFonts w:ascii="Times New Roman" w:hAnsi="Times New Roman"/>
          <w:noProof/>
          <w:sz w:val="20"/>
          <w:szCs w:val="20"/>
          <w:highlight w:val="yellow"/>
        </w:rPr>
        <w:t>26</w:t>
      </w:r>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xPhase, 5 ] * </w:t>
      </w:r>
      <w:r w:rsidRPr="00841AE6">
        <w:rPr>
          <w:rFonts w:ascii="Times New Roman" w:hAnsi="Times New Roman"/>
          <w:noProof/>
          <w:sz w:val="20"/>
          <w:szCs w:val="20"/>
        </w:rPr>
        <w:t>rlPicSample</w:t>
      </w:r>
      <w:r w:rsidRPr="00841AE6">
        <w:rPr>
          <w:rFonts w:ascii="Times New Roman" w:hAnsi="Times New Roman"/>
          <w:noProof/>
          <w:sz w:val="20"/>
          <w:szCs w:val="20"/>
          <w:vertAlign w:val="subscript"/>
          <w:lang w:eastAsia="ko-KR"/>
        </w:rPr>
        <w:t>L</w:t>
      </w:r>
      <w:r w:rsidRPr="00841AE6">
        <w:rPr>
          <w:rFonts w:ascii="Times New Roman" w:hAnsi="Times New Roman"/>
          <w:sz w:val="20"/>
          <w:szCs w:val="20"/>
        </w:rPr>
        <w:t>[ </w:t>
      </w:r>
      <w:r w:rsidRPr="00841AE6">
        <w:rPr>
          <w:rFonts w:ascii="Times New Roman" w:hAnsi="Times New Roman"/>
          <w:noProof/>
          <w:sz w:val="20"/>
          <w:szCs w:val="20"/>
          <w:lang w:eastAsia="ko-KR"/>
        </w:rPr>
        <w:t>Clip3( 0, refW</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2), yPosRL</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xPhase, 6 ] * </w:t>
      </w:r>
      <w:r w:rsidRPr="00841AE6">
        <w:rPr>
          <w:rFonts w:ascii="Times New Roman" w:hAnsi="Times New Roman"/>
          <w:noProof/>
          <w:sz w:val="20"/>
          <w:szCs w:val="20"/>
        </w:rPr>
        <w:t>rlPicSample</w:t>
      </w:r>
      <w:r w:rsidRPr="00841AE6">
        <w:rPr>
          <w:rFonts w:ascii="Times New Roman" w:hAnsi="Times New Roman"/>
          <w:noProof/>
          <w:sz w:val="20"/>
          <w:szCs w:val="20"/>
          <w:vertAlign w:val="subscript"/>
          <w:lang w:eastAsia="ko-KR"/>
        </w:rPr>
        <w:t>L</w:t>
      </w:r>
      <w:r w:rsidRPr="00841AE6">
        <w:rPr>
          <w:rFonts w:ascii="Times New Roman" w:hAnsi="Times New Roman"/>
          <w:sz w:val="20"/>
          <w:szCs w:val="20"/>
        </w:rPr>
        <w:t>[ </w:t>
      </w:r>
      <w:r w:rsidRPr="00841AE6">
        <w:rPr>
          <w:rFonts w:ascii="Times New Roman" w:hAnsi="Times New Roman"/>
          <w:noProof/>
          <w:sz w:val="20"/>
          <w:szCs w:val="20"/>
          <w:lang w:eastAsia="ko-KR"/>
        </w:rPr>
        <w:t>Clip3( 0, refW</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3), yPosRL</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xPhase, 7 ] * </w:t>
      </w:r>
      <w:r w:rsidRPr="00841AE6">
        <w:rPr>
          <w:rFonts w:ascii="Times New Roman" w:hAnsi="Times New Roman"/>
          <w:noProof/>
          <w:sz w:val="20"/>
          <w:szCs w:val="20"/>
        </w:rPr>
        <w:t>rlPicSample</w:t>
      </w:r>
      <w:r w:rsidRPr="00841AE6">
        <w:rPr>
          <w:rFonts w:ascii="Times New Roman" w:hAnsi="Times New Roman"/>
          <w:noProof/>
          <w:sz w:val="20"/>
          <w:szCs w:val="20"/>
          <w:vertAlign w:val="subscript"/>
          <w:lang w:eastAsia="ko-KR"/>
        </w:rPr>
        <w:t>L</w:t>
      </w:r>
      <w:r w:rsidRPr="00841AE6">
        <w:rPr>
          <w:rFonts w:ascii="Times New Roman" w:hAnsi="Times New Roman"/>
          <w:sz w:val="20"/>
          <w:szCs w:val="20"/>
        </w:rPr>
        <w:t>[ </w:t>
      </w:r>
      <w:r w:rsidRPr="00841AE6">
        <w:rPr>
          <w:rFonts w:ascii="Times New Roman" w:hAnsi="Times New Roman"/>
          <w:noProof/>
          <w:sz w:val="20"/>
          <w:szCs w:val="20"/>
          <w:lang w:eastAsia="ko-KR"/>
        </w:rPr>
        <w:t>Clip3( 0, refW</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4), yPosRL</w:t>
      </w:r>
      <w:r w:rsidRPr="00841AE6">
        <w:rPr>
          <w:rFonts w:ascii="Times New Roman" w:hAnsi="Times New Roman"/>
          <w:noProof/>
          <w:sz w:val="20"/>
          <w:szCs w:val="20"/>
          <w:lang w:eastAsia="ko-KR"/>
        </w:rPr>
        <w:t> </w:t>
      </w:r>
      <w:r w:rsidRPr="00841AE6">
        <w:rPr>
          <w:rFonts w:ascii="Times New Roman" w:hAnsi="Times New Roman"/>
          <w:sz w:val="20"/>
          <w:szCs w:val="20"/>
        </w:rPr>
        <w:t>]</w:t>
      </w:r>
    </w:p>
    <w:p w:rsidR="00EA1617" w:rsidRPr="00841AE6" w:rsidRDefault="00EA1617" w:rsidP="00CA066A">
      <w:pPr>
        <w:numPr>
          <w:ilvl w:val="0"/>
          <w:numId w:val="40"/>
        </w:numPr>
        <w:tabs>
          <w:tab w:val="clear" w:pos="794"/>
          <w:tab w:val="clear" w:pos="1191"/>
          <w:tab w:val="clear" w:pos="1588"/>
          <w:tab w:val="clear" w:pos="1985"/>
        </w:tabs>
      </w:pPr>
      <w:r w:rsidRPr="00841AE6">
        <w:rPr>
          <w:noProof/>
          <w:lang w:eastAsia="ko-KR"/>
        </w:rPr>
        <w:t>The interpolated luma sample value intLumaSample</w:t>
      </w:r>
      <w:r w:rsidRPr="00841AE6">
        <w:t xml:space="preserve"> is derived as follows.</w:t>
      </w:r>
    </w:p>
    <w:p w:rsidR="00EA1617" w:rsidRPr="00841AE6"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841AE6">
        <w:rPr>
          <w:rFonts w:ascii="Times New Roman" w:hAnsi="Times New Roman"/>
          <w:noProof/>
          <w:sz w:val="20"/>
          <w:szCs w:val="20"/>
          <w:lang w:eastAsia="ko-KR"/>
        </w:rPr>
        <w:t xml:space="preserve">intLumaSample </w:t>
      </w:r>
      <w:r w:rsidRPr="00841AE6">
        <w:rPr>
          <w:rFonts w:ascii="Times New Roman" w:hAnsi="Times New Roman"/>
          <w:sz w:val="20"/>
          <w:szCs w:val="20"/>
        </w:rPr>
        <w:t>= ( f</w:t>
      </w:r>
      <w:r w:rsidRPr="00841AE6">
        <w:rPr>
          <w:rFonts w:ascii="Times New Roman" w:hAnsi="Times New Roman"/>
          <w:sz w:val="20"/>
          <w:szCs w:val="20"/>
          <w:vertAlign w:val="subscript"/>
        </w:rPr>
        <w:t>L</w:t>
      </w:r>
      <w:r w:rsidRPr="00841AE6">
        <w:rPr>
          <w:rFonts w:ascii="Times New Roman" w:hAnsi="Times New Roman"/>
          <w:sz w:val="20"/>
          <w:szCs w:val="20"/>
        </w:rPr>
        <w:t>[ yPhase, 0 ] * tempArray [ 0 ]</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yPhase, 1 ] * tempArray [ 1 ]</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yPhase, 2 ] * tempArray [ 2 ]</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yPhase, 3 ] * tempArray [ 3 ]</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yPhase, 4 ] * tempArray [ 4 ]</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hAnsi="Times New Roman"/>
          <w:noProof/>
          <w:sz w:val="20"/>
          <w:szCs w:val="20"/>
          <w:highlight w:val="yellow"/>
          <w:lang w:eastAsia="ko-KR"/>
        </w:rPr>
        <w:t>H</w:t>
      </w:r>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r w:rsidR="00E907A9">
        <w:rPr>
          <w:rFonts w:ascii="Times New Roman" w:hAnsi="Times New Roman"/>
          <w:noProof/>
          <w:sz w:val="20"/>
          <w:szCs w:val="20"/>
          <w:highlight w:val="yellow"/>
        </w:rPr>
        <w:t>27</w:t>
      </w:r>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r w:rsidRPr="00841AE6">
        <w:rPr>
          <w:rFonts w:ascii="Times New Roman" w:hAnsi="Times New Roman"/>
          <w:noProof/>
          <w:sz w:val="20"/>
          <w:szCs w:val="20"/>
          <w:lang w:eastAsia="ko-KR"/>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yPhase, 5 ] * tempArray [ 5 ]</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yPhase, 6 ] * tempArray [ 6 ]</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yPhase, 7 ] * tempArray [ 7 ]</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(1&lt;&lt;11))</w:t>
      </w:r>
      <w:r w:rsidRPr="00841AE6">
        <w:rPr>
          <w:rFonts w:ascii="Times New Roman" w:hAnsi="Times New Roman"/>
          <w:noProof/>
          <w:sz w:val="20"/>
          <w:szCs w:val="20"/>
          <w:lang w:eastAsia="ko-KR"/>
        </w:rPr>
        <w:t> </w:t>
      </w:r>
      <w:r w:rsidRPr="00841AE6">
        <w:rPr>
          <w:rFonts w:ascii="Times New Roman" w:hAnsi="Times New Roman"/>
          <w:sz w:val="20"/>
          <w:szCs w:val="20"/>
        </w:rPr>
        <w:t>&gt;&gt;</w:t>
      </w:r>
      <w:r w:rsidRPr="00841AE6">
        <w:rPr>
          <w:rFonts w:ascii="Times New Roman" w:hAnsi="Times New Roman"/>
          <w:noProof/>
          <w:sz w:val="20"/>
          <w:szCs w:val="20"/>
          <w:lang w:eastAsia="ko-KR"/>
        </w:rPr>
        <w:t> </w:t>
      </w:r>
      <w:r w:rsidRPr="00841AE6">
        <w:rPr>
          <w:rFonts w:ascii="Times New Roman" w:hAnsi="Times New Roman"/>
          <w:sz w:val="20"/>
          <w:szCs w:val="20"/>
        </w:rPr>
        <w:t>12</w:t>
      </w:r>
    </w:p>
    <w:p w:rsidR="00EA1617" w:rsidRPr="00841AE6"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841AE6">
        <w:rPr>
          <w:rFonts w:ascii="Times New Roman" w:hAnsi="Times New Roman"/>
          <w:noProof/>
          <w:sz w:val="20"/>
          <w:szCs w:val="20"/>
          <w:lang w:eastAsia="ko-KR"/>
        </w:rPr>
        <w:t>intLumaSample </w:t>
      </w:r>
      <w:r w:rsidRPr="00841AE6">
        <w:rPr>
          <w:rFonts w:ascii="Times New Roman" w:hAnsi="Times New Roman"/>
          <w:sz w:val="20"/>
          <w:szCs w:val="20"/>
        </w:rPr>
        <w:t>=</w:t>
      </w:r>
      <w:r w:rsidRPr="00841AE6">
        <w:rPr>
          <w:rFonts w:ascii="Times New Roman" w:hAnsi="Times New Roman"/>
          <w:noProof/>
          <w:sz w:val="20"/>
          <w:szCs w:val="20"/>
          <w:lang w:eastAsia="ko-KR"/>
        </w:rPr>
        <w:t> Clip3( 0, ( 1 &lt;&lt; </w:t>
      </w:r>
      <w:r w:rsidRPr="00841AE6">
        <w:rPr>
          <w:rFonts w:ascii="Times New Roman" w:hAnsi="Times New Roman"/>
          <w:sz w:val="20"/>
          <w:szCs w:val="20"/>
        </w:rPr>
        <w:t>BitDepth</w:t>
      </w:r>
      <w:r w:rsidRPr="00841AE6">
        <w:rPr>
          <w:rFonts w:ascii="Times New Roman" w:hAnsi="Times New Roman"/>
          <w:sz w:val="20"/>
          <w:szCs w:val="20"/>
          <w:vertAlign w:val="subscript"/>
        </w:rPr>
        <w:t>Y</w:t>
      </w:r>
      <w:r w:rsidRPr="00841AE6">
        <w:rPr>
          <w:rFonts w:ascii="Times New Roman" w:hAnsi="Times New Roman"/>
          <w:noProof/>
          <w:sz w:val="20"/>
          <w:szCs w:val="20"/>
          <w:lang w:eastAsia="ko-KR"/>
        </w:rPr>
        <w:t>) – 1 , intLumaSample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hAnsi="Times New Roman"/>
          <w:noProof/>
          <w:sz w:val="20"/>
          <w:szCs w:val="20"/>
          <w:highlight w:val="yellow"/>
          <w:lang w:eastAsia="ko-KR"/>
        </w:rPr>
        <w:t>H</w:t>
      </w:r>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r w:rsidR="00E907A9">
        <w:rPr>
          <w:rFonts w:ascii="Times New Roman" w:hAnsi="Times New Roman"/>
          <w:noProof/>
          <w:sz w:val="20"/>
          <w:szCs w:val="20"/>
          <w:highlight w:val="yellow"/>
        </w:rPr>
        <w:t>28</w:t>
      </w:r>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1904" w:name="_Ref347151884"/>
      <w:r w:rsidRPr="00C37BE1">
        <w:rPr>
          <w:noProof/>
          <w:lang w:eastAsia="ko-KR"/>
        </w:rPr>
        <w:t>Chroma</w:t>
      </w:r>
      <w:r w:rsidRPr="007C15BC">
        <w:rPr>
          <w:noProof/>
          <w:lang w:eastAsia="ko-KR"/>
        </w:rPr>
        <w:t xml:space="preserve"> sample interpolation process</w:t>
      </w:r>
      <w:bookmarkEnd w:id="1904"/>
    </w:p>
    <w:p w:rsidR="00EA1617" w:rsidRDefault="00EA1617" w:rsidP="00EA1617">
      <w:pPr>
        <w:rPr>
          <w:noProof/>
          <w:lang w:eastAsia="ko-KR"/>
        </w:rPr>
      </w:pPr>
      <w:r w:rsidRPr="00943A5F">
        <w:rPr>
          <w:noProof/>
          <w:lang w:eastAsia="ko-KR"/>
        </w:rPr>
        <w:t>Inputs to this process are:</w:t>
      </w:r>
    </w:p>
    <w:p w:rsidR="00EA1617" w:rsidRDefault="00EA1617" w:rsidP="00EA1617">
      <w:pPr>
        <w:tabs>
          <w:tab w:val="left" w:pos="284"/>
        </w:tabs>
        <w:rPr>
          <w:noProof/>
        </w:rPr>
      </w:pPr>
      <w:r w:rsidRPr="00943A5F">
        <w:rPr>
          <w:noProof/>
        </w:rPr>
        <w:t>–</w:t>
      </w:r>
      <w:r w:rsidRPr="00943A5F">
        <w:rPr>
          <w:noProof/>
        </w:rPr>
        <w:tab/>
      </w:r>
      <w:r>
        <w:rPr>
          <w:noProof/>
          <w:lang w:eastAsia="ko-KR"/>
        </w:rPr>
        <w:t xml:space="preserve">the </w:t>
      </w:r>
      <w:r>
        <w:rPr>
          <w:noProof/>
        </w:rPr>
        <w:t>chroma reference sample array rlPicSample</w:t>
      </w:r>
      <w:r w:rsidRPr="00943A5F">
        <w:rPr>
          <w:noProof/>
          <w:vertAlign w:val="subscript"/>
          <w:lang w:eastAsia="ko-KR"/>
        </w:rPr>
        <w:t>C</w:t>
      </w:r>
      <w:r>
        <w:rPr>
          <w:noProof/>
        </w:rPr>
        <w:t>,</w:t>
      </w:r>
    </w:p>
    <w:p w:rsidR="00EA1617" w:rsidRDefault="00EA1617" w:rsidP="00EA1617">
      <w:pPr>
        <w:tabs>
          <w:tab w:val="left" w:pos="284"/>
        </w:tabs>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chroma sample </w:t>
      </w:r>
      <w:r w:rsidRPr="003F17AE">
        <w:rPr>
          <w:lang w:eastAsia="ko-KR"/>
        </w:rPr>
        <w:t>location ( x</w:t>
      </w:r>
      <w:r>
        <w:rPr>
          <w:lang w:eastAsia="ko-KR"/>
        </w:rPr>
        <w:t>P</w:t>
      </w:r>
      <w:r w:rsidRPr="00943A5F">
        <w:rPr>
          <w:noProof/>
          <w:vertAlign w:val="subscript"/>
          <w:lang w:eastAsia="ko-KR"/>
        </w:rPr>
        <w:t>C</w:t>
      </w:r>
      <w:r w:rsidRPr="003F17AE">
        <w:rPr>
          <w:lang w:eastAsia="ko-KR"/>
        </w:rPr>
        <w:t>, y</w:t>
      </w:r>
      <w:r>
        <w:rPr>
          <w:lang w:eastAsia="ko-KR"/>
        </w:rPr>
        <w:t>P</w:t>
      </w:r>
      <w:r w:rsidRPr="00943A5F">
        <w:rPr>
          <w:noProof/>
          <w:vertAlign w:val="subscript"/>
          <w:lang w:eastAsia="ko-KR"/>
        </w:rPr>
        <w:t>C</w:t>
      </w:r>
      <w:r w:rsidRPr="003F17AE">
        <w:rPr>
          <w:lang w:eastAsia="ko-KR"/>
        </w:rPr>
        <w:t xml:space="preserve"> ) relative to the top-left </w:t>
      </w:r>
      <w:r>
        <w:rPr>
          <w:lang w:eastAsia="ko-KR"/>
        </w:rPr>
        <w:t xml:space="preserve">chorma </w:t>
      </w:r>
      <w:r w:rsidRPr="003F17AE">
        <w:rPr>
          <w:lang w:eastAsia="ko-KR"/>
        </w:rPr>
        <w:t>sample of the current picture</w:t>
      </w:r>
      <w:r>
        <w:rPr>
          <w:lang w:eastAsia="ko-KR"/>
        </w:rPr>
        <w:t>.</w:t>
      </w:r>
    </w:p>
    <w:p w:rsidR="00EA1617" w:rsidRPr="00C3069B" w:rsidRDefault="00EA1617" w:rsidP="00EA1617">
      <w:pPr>
        <w:tabs>
          <w:tab w:val="left" w:pos="284"/>
        </w:tabs>
        <w:ind w:left="284" w:hanging="284"/>
        <w:rPr>
          <w:noProof/>
          <w:lang w:eastAsia="ko-KR"/>
        </w:rPr>
      </w:pPr>
      <w:r w:rsidRPr="00C3069B">
        <w:rPr>
          <w:noProof/>
          <w:lang w:eastAsia="ko-KR"/>
        </w:rPr>
        <w:t xml:space="preserve">Output of this process is a interpolated chroma sample value </w:t>
      </w:r>
      <w:r w:rsidRPr="00C3069B">
        <w:rPr>
          <w:noProof/>
        </w:rPr>
        <w:t>intChromaSample</w:t>
      </w:r>
      <w:r w:rsidRPr="00C3069B">
        <w:rPr>
          <w:noProof/>
          <w:lang w:eastAsia="ko-KR"/>
        </w:rPr>
        <w:t>.</w:t>
      </w:r>
    </w:p>
    <w:p w:rsidR="00EA1617" w:rsidRPr="00C3069B" w:rsidRDefault="00AB6740" w:rsidP="00EA1617">
      <w:pPr>
        <w:pStyle w:val="AVCBulletlevel1CharChar"/>
        <w:numPr>
          <w:ilvl w:val="0"/>
          <w:numId w:val="0"/>
        </w:numPr>
        <w:rPr>
          <w:rFonts w:ascii="Times New Roman" w:hAnsi="Times New Roman"/>
        </w:rPr>
      </w:pPr>
      <w:r>
        <w:fldChar w:fldCharType="begin"/>
      </w:r>
      <w:r>
        <w:instrText xml:space="preserve"> REF _Ref351656607 \h  \* MERGEFORMAT </w:instrText>
      </w:r>
      <w:r>
        <w:fldChar w:fldCharType="separate"/>
      </w:r>
      <w:r w:rsidR="00EA1617" w:rsidRPr="006A2CEB">
        <w:rPr>
          <w:rFonts w:ascii="Times New Roman" w:hAnsi="Times New Roman"/>
          <w:highlight w:val="yellow"/>
        </w:rPr>
        <w:t>Table </w:t>
      </w:r>
      <w:r w:rsidR="00E907A9">
        <w:rPr>
          <w:rFonts w:ascii="Times New Roman" w:hAnsi="Times New Roman"/>
          <w:highlight w:val="yellow"/>
        </w:rPr>
        <w:t>H</w:t>
      </w:r>
      <w:r w:rsidR="00EA1617" w:rsidRPr="006A2CEB">
        <w:rPr>
          <w:rFonts w:ascii="Times New Roman" w:hAnsi="Times New Roman"/>
          <w:highlight w:val="yellow"/>
        </w:rPr>
        <w:noBreakHyphen/>
      </w:r>
      <w:r w:rsidR="00EA1617" w:rsidRPr="0025099E">
        <w:rPr>
          <w:rFonts w:ascii="Times New Roman" w:hAnsi="Times New Roman"/>
          <w:highlight w:val="yellow"/>
        </w:rPr>
        <w:t>2</w:t>
      </w:r>
      <w:r>
        <w:fldChar w:fldCharType="end"/>
      </w:r>
      <w:r w:rsidR="00EA1617" w:rsidRPr="00522D6B">
        <w:rPr>
          <w:rFonts w:ascii="Times New Roman" w:hAnsi="Times New Roman"/>
        </w:rPr>
        <w:t xml:space="preserve"> specifi</w:t>
      </w:r>
      <w:r w:rsidR="00EA1617" w:rsidRPr="0025099E">
        <w:rPr>
          <w:rFonts w:ascii="Times New Roman" w:hAnsi="Times New Roman"/>
        </w:rPr>
        <w:t>es the</w:t>
      </w:r>
      <w:r w:rsidR="00EA1617" w:rsidRPr="00C3069B">
        <w:rPr>
          <w:rFonts w:ascii="Times New Roman" w:hAnsi="Times New Roman"/>
        </w:rPr>
        <w:t xml:space="preserve"> 4-tap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C</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3 used for the chroma resampling process. </w:t>
      </w:r>
    </w:p>
    <w:p w:rsidR="00EA1617" w:rsidRPr="00E81E09" w:rsidRDefault="00EA1617" w:rsidP="00EA1617">
      <w:pPr>
        <w:pStyle w:val="Caption"/>
      </w:pPr>
      <w:bookmarkStart w:id="1905" w:name="_Ref351656607"/>
      <w:r w:rsidRPr="00E10381">
        <w:t>Table </w:t>
      </w:r>
      <w:r w:rsidR="00EB0647">
        <w:t>H</w:t>
      </w:r>
      <w:r w:rsidRPr="00E10381">
        <w:noBreakHyphen/>
      </w:r>
      <w:r w:rsidR="000C4DDD" w:rsidRPr="00E10381">
        <w:fldChar w:fldCharType="begin"/>
      </w:r>
      <w:r w:rsidRPr="00E10381">
        <w:instrText xml:space="preserve"> SEQ Table \* ARABIC </w:instrText>
      </w:r>
      <w:r w:rsidR="000C4DDD" w:rsidRPr="00E10381">
        <w:fldChar w:fldCharType="separate"/>
      </w:r>
      <w:r w:rsidRPr="00E10381">
        <w:t>2</w:t>
      </w:r>
      <w:r w:rsidR="000C4DDD" w:rsidRPr="00E10381">
        <w:fldChar w:fldCharType="end"/>
      </w:r>
      <w:bookmarkEnd w:id="1905"/>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A31637" w:rsidRDefault="00EA1617" w:rsidP="004A579B">
            <w:pPr>
              <w:keepNext/>
              <w:spacing w:before="0"/>
              <w:jc w:val="center"/>
              <w:rPr>
                <w:rFonts w:eastAsia="Arial Unicode MS"/>
              </w:rPr>
            </w:pPr>
            <w:r w:rsidRPr="00A31637">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pPr>
            <w:r w:rsidRPr="00A31637">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A31637" w:rsidRDefault="00EA1617" w:rsidP="004A579B">
            <w:pPr>
              <w:keepNext/>
              <w:spacing w:before="0"/>
              <w:rPr>
                <w:rFonts w:eastAsia="Arial Unicode MS"/>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f</w:t>
            </w:r>
            <w:r w:rsidRPr="00B333D4">
              <w:rPr>
                <w:vertAlign w:val="subscript"/>
              </w:rPr>
              <w:t>C</w:t>
            </w:r>
            <w:r w:rsidRPr="00A31637">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f</w:t>
            </w:r>
            <w:r w:rsidRPr="00B333D4">
              <w:rPr>
                <w:vertAlign w:val="subscript"/>
              </w:rPr>
              <w:t>C</w:t>
            </w:r>
            <w:r w:rsidRPr="00A31637">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f</w:t>
            </w:r>
            <w:r w:rsidRPr="00B333D4">
              <w:rPr>
                <w:vertAlign w:val="subscript"/>
              </w:rPr>
              <w:t>C</w:t>
            </w:r>
            <w:r w:rsidRPr="00A31637">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f</w:t>
            </w:r>
            <w:r w:rsidRPr="00B333D4">
              <w:rPr>
                <w:vertAlign w:val="subscript"/>
              </w:rPr>
              <w:t>C</w:t>
            </w:r>
            <w:r w:rsidRPr="00A31637">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1</w:t>
            </w:r>
            <w:r w:rsidRPr="00A31637">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4</w:t>
            </w:r>
            <w:r w:rsidRPr="00A31637">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26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w:t>
            </w:r>
            <w:r w:rsidRPr="00A31637">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spacing w:before="0"/>
              <w:jc w:val="center"/>
              <w:rPr>
                <w:rFonts w:eastAsia="Arial Unicode MS"/>
              </w:rPr>
            </w:pPr>
            <w:r w:rsidRPr="00A31637">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spacing w:before="0"/>
              <w:jc w:val="center"/>
              <w:rPr>
                <w:rFonts w:eastAsia="Arial Unicode MS"/>
              </w:rPr>
            </w:pPr>
            <w: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spacing w:before="0"/>
              <w:jc w:val="center"/>
              <w:rPr>
                <w:rFonts w:eastAsia="Arial Unicode MS"/>
              </w:rPr>
            </w:pPr>
            <w: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spacing w:before="0"/>
              <w:jc w:val="center"/>
              <w:rPr>
                <w:rFonts w:eastAsia="Arial Unicode MS"/>
              </w:rPr>
            </w:pPr>
            <w:r>
              <w:t>6</w:t>
            </w:r>
            <w:r w:rsidRPr="00A31637">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spacing w:before="0"/>
              <w:jc w:val="center"/>
              <w:rPr>
                <w:rFonts w:eastAsia="Arial Unicode MS"/>
              </w:rPr>
            </w:pPr>
            <w:r>
              <w:t>−2</w:t>
            </w:r>
          </w:p>
        </w:tc>
      </w:tr>
    </w:tbl>
    <w:p w:rsidR="00EA1617" w:rsidRPr="00841AE6" w:rsidRDefault="00EA1617" w:rsidP="00EA1617">
      <w:pPr>
        <w:rPr>
          <w:noProof/>
          <w:lang w:eastAsia="ko-KR"/>
        </w:rPr>
      </w:pPr>
      <w:r w:rsidRPr="00841AE6">
        <w:rPr>
          <w:noProof/>
        </w:rPr>
        <w:lastRenderedPageBreak/>
        <w:t xml:space="preserve">The value of the </w:t>
      </w:r>
      <w:r w:rsidRPr="00841AE6">
        <w:rPr>
          <w:noProof/>
          <w:lang w:eastAsia="ko-KR"/>
        </w:rPr>
        <w:t xml:space="preserve">interpolated chroma sample value </w:t>
      </w:r>
      <w:r w:rsidRPr="00841AE6">
        <w:rPr>
          <w:noProof/>
        </w:rPr>
        <w:t xml:space="preserve">intChromaSample </w:t>
      </w:r>
      <w:r w:rsidRPr="00841AE6">
        <w:rPr>
          <w:noProof/>
          <w:lang w:eastAsia="ko-KR"/>
        </w:rPr>
        <w:t xml:space="preserve">is derived by applying </w:t>
      </w:r>
      <w:r w:rsidRPr="00841AE6">
        <w:rPr>
          <w:noProof/>
        </w:rPr>
        <w:t>the following ordered steps:</w:t>
      </w:r>
    </w:p>
    <w:p w:rsidR="00EA1617" w:rsidRPr="00841AE6" w:rsidRDefault="00EA1617" w:rsidP="00CA066A">
      <w:pPr>
        <w:numPr>
          <w:ilvl w:val="0"/>
          <w:numId w:val="39"/>
        </w:numPr>
        <w:tabs>
          <w:tab w:val="clear" w:pos="794"/>
          <w:tab w:val="clear" w:pos="1191"/>
          <w:tab w:val="clear" w:pos="1588"/>
          <w:tab w:val="clear" w:pos="1985"/>
        </w:tabs>
      </w:pPr>
      <w:r w:rsidRPr="00841AE6">
        <w:t xml:space="preserve">The derivation process for reference layer sample location in resampling as specified in subclause </w:t>
      </w:r>
      <w:r w:rsidR="00E907A9">
        <w:rPr>
          <w:highlight w:val="yellow"/>
        </w:rPr>
        <w:t>H</w:t>
      </w:r>
      <w:r w:rsidRPr="00841AE6">
        <w:rPr>
          <w:highlight w:val="yellow"/>
        </w:rPr>
        <w:t>.6.2</w:t>
      </w:r>
      <w:r w:rsidR="00AB6740">
        <w:fldChar w:fldCharType="begin"/>
      </w:r>
      <w:r w:rsidR="00AB6740">
        <w:instrText xml:space="preserve"> REF _Ref347130519 \r \h  \* MERGEFORMAT </w:instrText>
      </w:r>
      <w:r w:rsidR="00AB6740">
        <w:fldChar w:fldCharType="end"/>
      </w:r>
      <w:r w:rsidRPr="00841AE6">
        <w:t xml:space="preserve"> is invoked with </w:t>
      </w:r>
      <w:r w:rsidRPr="00841AE6">
        <w:rPr>
          <w:noProof/>
        </w:rPr>
        <w:t>cIdx</w:t>
      </w:r>
      <w:r w:rsidRPr="00841AE6">
        <w:t xml:space="preserve"> and chroma sample location (</w:t>
      </w:r>
      <w:r w:rsidRPr="00841AE6">
        <w:rPr>
          <w:noProof/>
          <w:lang w:eastAsia="ko-KR"/>
        </w:rPr>
        <w:t> xP</w:t>
      </w:r>
      <w:r w:rsidRPr="00841AE6">
        <w:rPr>
          <w:noProof/>
          <w:vertAlign w:val="subscript"/>
          <w:lang w:eastAsia="ko-KR"/>
        </w:rPr>
        <w:t>C</w:t>
      </w:r>
      <w:r w:rsidRPr="00841AE6">
        <w:rPr>
          <w:noProof/>
          <w:lang w:eastAsia="ko-KR"/>
        </w:rPr>
        <w:t>, yP</w:t>
      </w:r>
      <w:r w:rsidRPr="00841AE6">
        <w:rPr>
          <w:noProof/>
          <w:vertAlign w:val="subscript"/>
          <w:lang w:eastAsia="ko-KR"/>
        </w:rPr>
        <w:t>C</w:t>
      </w:r>
      <w:r w:rsidRPr="00841AE6">
        <w:rPr>
          <w:noProof/>
          <w:lang w:eastAsia="ko-KR"/>
        </w:rPr>
        <w:t> </w:t>
      </w:r>
      <w:r w:rsidRPr="00841AE6">
        <w:t>) given as the inputs and ( xRef16, yRef16 ) in units of 1/16-th sample as output. </w:t>
      </w:r>
    </w:p>
    <w:p w:rsidR="00EA1617" w:rsidRPr="00841AE6" w:rsidRDefault="00EA1617" w:rsidP="00CA066A">
      <w:pPr>
        <w:numPr>
          <w:ilvl w:val="0"/>
          <w:numId w:val="39"/>
        </w:numPr>
        <w:tabs>
          <w:tab w:val="clear" w:pos="794"/>
          <w:tab w:val="clear" w:pos="1191"/>
          <w:tab w:val="clear" w:pos="1588"/>
          <w:tab w:val="clear" w:pos="1985"/>
        </w:tabs>
      </w:pPr>
      <w:r w:rsidRPr="00841AE6">
        <w:t>The variables xRef and xPhase are derived by</w:t>
      </w:r>
    </w:p>
    <w:p w:rsidR="00EA1617" w:rsidRPr="00841AE6"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841AE6">
        <w:rPr>
          <w:rFonts w:ascii="Times New Roman" w:hAnsi="Times New Roman"/>
          <w:sz w:val="20"/>
          <w:szCs w:val="20"/>
        </w:rPr>
        <w:t>xRef</w:t>
      </w:r>
      <w:proofErr w:type="gramEnd"/>
      <w:r w:rsidRPr="00841AE6">
        <w:rPr>
          <w:rFonts w:ascii="Times New Roman" w:hAnsi="Times New Roman"/>
          <w:sz w:val="20"/>
          <w:szCs w:val="20"/>
        </w:rPr>
        <w:t>     = ( xRef16 &gt;&gt; 4 )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r w:rsidR="00EB0647">
        <w:rPr>
          <w:rFonts w:ascii="Times New Roman" w:hAnsi="Times New Roman"/>
          <w:noProof/>
          <w:sz w:val="20"/>
          <w:szCs w:val="20"/>
          <w:highlight w:val="yellow"/>
        </w:rPr>
        <w:t>29</w:t>
      </w:r>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EA1617">
      <w:pPr>
        <w:pStyle w:val="AVCEquationlevel1CharCharCharChar"/>
        <w:spacing w:before="120" w:after="120"/>
        <w:ind w:left="1191"/>
        <w:rPr>
          <w:rFonts w:ascii="Times New Roman" w:hAnsi="Times New Roman"/>
          <w:sz w:val="20"/>
          <w:szCs w:val="20"/>
        </w:rPr>
      </w:pPr>
      <w:proofErr w:type="gramStart"/>
      <w:r w:rsidRPr="00841AE6">
        <w:rPr>
          <w:rFonts w:ascii="Times New Roman" w:hAnsi="Times New Roman"/>
          <w:sz w:val="20"/>
          <w:szCs w:val="20"/>
        </w:rPr>
        <w:t>xPhase</w:t>
      </w:r>
      <w:proofErr w:type="gramEnd"/>
      <w:r w:rsidRPr="00841AE6">
        <w:rPr>
          <w:rFonts w:ascii="Times New Roman" w:hAnsi="Times New Roman"/>
          <w:sz w:val="20"/>
          <w:szCs w:val="20"/>
        </w:rPr>
        <w:t> = ( xRef16 )</w:t>
      </w:r>
      <w:r w:rsidRPr="00841AE6">
        <w:rPr>
          <w:rFonts w:ascii="Times New Roman" w:hAnsi="Times New Roman"/>
          <w:noProof/>
          <w:lang w:eastAsia="ko-KR"/>
        </w:rPr>
        <w:t> </w:t>
      </w:r>
      <w:r w:rsidRPr="00841AE6">
        <w:rPr>
          <w:rFonts w:ascii="Times New Roman" w:hAnsi="Times New Roman"/>
          <w:sz w:val="20"/>
          <w:szCs w:val="20"/>
        </w:rPr>
        <w:t>%</w:t>
      </w:r>
      <w:r w:rsidRPr="00841AE6">
        <w:rPr>
          <w:rFonts w:ascii="Times New Roman" w:hAnsi="Times New Roman"/>
          <w:noProof/>
          <w:lang w:eastAsia="ko-KR"/>
        </w:rPr>
        <w:t> </w:t>
      </w:r>
      <w:r w:rsidRPr="00841AE6">
        <w:rPr>
          <w:rFonts w:ascii="Times New Roman" w:hAnsi="Times New Roman"/>
          <w:sz w:val="20"/>
          <w:szCs w:val="20"/>
        </w:rPr>
        <w:t>16</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r w:rsidR="00EB0647">
        <w:rPr>
          <w:rFonts w:ascii="Times New Roman" w:hAnsi="Times New Roman"/>
          <w:noProof/>
          <w:sz w:val="20"/>
          <w:szCs w:val="20"/>
          <w:highlight w:val="yellow"/>
        </w:rPr>
        <w:t>30</w:t>
      </w:r>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CA066A">
      <w:pPr>
        <w:numPr>
          <w:ilvl w:val="0"/>
          <w:numId w:val="39"/>
        </w:numPr>
        <w:tabs>
          <w:tab w:val="clear" w:pos="794"/>
          <w:tab w:val="clear" w:pos="1191"/>
          <w:tab w:val="clear" w:pos="1588"/>
          <w:tab w:val="clear" w:pos="1985"/>
        </w:tabs>
      </w:pPr>
      <w:r w:rsidRPr="00841AE6">
        <w:t>The variables yRef and yPhase are derived by</w:t>
      </w:r>
    </w:p>
    <w:p w:rsidR="00EA1617" w:rsidRPr="00841AE6"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841AE6">
        <w:rPr>
          <w:rFonts w:ascii="Times New Roman" w:hAnsi="Times New Roman"/>
          <w:sz w:val="20"/>
          <w:szCs w:val="20"/>
        </w:rPr>
        <w:t>yRef</w:t>
      </w:r>
      <w:proofErr w:type="gramEnd"/>
      <w:r w:rsidRPr="00841AE6">
        <w:rPr>
          <w:rFonts w:ascii="Times New Roman" w:hAnsi="Times New Roman"/>
          <w:sz w:val="20"/>
          <w:szCs w:val="20"/>
        </w:rPr>
        <w:t>     = ( yRef16 &gt;&gt; 4 )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r w:rsidR="00EB0647">
        <w:rPr>
          <w:rFonts w:ascii="Times New Roman" w:hAnsi="Times New Roman"/>
          <w:noProof/>
          <w:sz w:val="20"/>
          <w:szCs w:val="20"/>
          <w:highlight w:val="yellow"/>
        </w:rPr>
        <w:t>31</w:t>
      </w:r>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841AE6">
        <w:rPr>
          <w:rFonts w:ascii="Times New Roman" w:hAnsi="Times New Roman"/>
          <w:sz w:val="20"/>
          <w:szCs w:val="20"/>
        </w:rPr>
        <w:t>yPhase</w:t>
      </w:r>
      <w:proofErr w:type="gramEnd"/>
      <w:r w:rsidRPr="00841AE6">
        <w:rPr>
          <w:rFonts w:ascii="Times New Roman" w:hAnsi="Times New Roman"/>
          <w:sz w:val="20"/>
          <w:szCs w:val="20"/>
        </w:rPr>
        <w:t> = ( yRef16 ) % 16</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r w:rsidR="00EB0647">
        <w:rPr>
          <w:rFonts w:ascii="Times New Roman" w:hAnsi="Times New Roman"/>
          <w:noProof/>
          <w:sz w:val="20"/>
          <w:szCs w:val="20"/>
          <w:highlight w:val="yellow"/>
        </w:rPr>
        <w:t>32</w:t>
      </w:r>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CA066A">
      <w:pPr>
        <w:numPr>
          <w:ilvl w:val="0"/>
          <w:numId w:val="39"/>
        </w:numPr>
        <w:tabs>
          <w:tab w:val="clear" w:pos="794"/>
          <w:tab w:val="clear" w:pos="1191"/>
          <w:tab w:val="clear" w:pos="1588"/>
          <w:tab w:val="clear" w:pos="1985"/>
        </w:tabs>
      </w:pPr>
      <w:r w:rsidRPr="00841AE6">
        <w:t>The sample value tempArray</w:t>
      </w:r>
      <w:proofErr w:type="gramStart"/>
      <w:r w:rsidRPr="00841AE6">
        <w:t>[ n</w:t>
      </w:r>
      <w:proofErr w:type="gramEnd"/>
      <w:r w:rsidRPr="00841AE6">
        <w:t> ] with n = 0 .. 3, is derived as follows.</w:t>
      </w:r>
    </w:p>
    <w:p w:rsidR="00EA1617" w:rsidRPr="00841AE6" w:rsidRDefault="00EA1617" w:rsidP="00EA1617">
      <w:pPr>
        <w:pStyle w:val="AVCEquationlevel1CharCharCharChar"/>
        <w:spacing w:before="120" w:after="120"/>
        <w:rPr>
          <w:rFonts w:ascii="Times New Roman" w:hAnsi="Times New Roman"/>
          <w:noProof/>
          <w:sz w:val="20"/>
          <w:szCs w:val="20"/>
          <w:lang w:eastAsia="ko-KR"/>
        </w:rPr>
      </w:pPr>
      <w:proofErr w:type="gramStart"/>
      <w:r w:rsidRPr="00841AE6">
        <w:rPr>
          <w:rFonts w:ascii="Times New Roman" w:hAnsi="Times New Roman"/>
          <w:sz w:val="20"/>
          <w:szCs w:val="20"/>
        </w:rPr>
        <w:t>yPosRL</w:t>
      </w:r>
      <w:proofErr w:type="gramEnd"/>
      <w:r w:rsidRPr="00841AE6">
        <w:rPr>
          <w:rFonts w:ascii="Times New Roman" w:hAnsi="Times New Roman"/>
          <w:sz w:val="20"/>
          <w:szCs w:val="20"/>
        </w:rPr>
        <w:t xml:space="preserve"> = </w:t>
      </w:r>
      <w:r w:rsidRPr="00841AE6">
        <w:rPr>
          <w:rFonts w:ascii="Times New Roman" w:hAnsi="Times New Roman"/>
          <w:noProof/>
          <w:sz w:val="20"/>
          <w:szCs w:val="20"/>
          <w:lang w:eastAsia="ko-KR"/>
        </w:rPr>
        <w:t>Clip3(</w:t>
      </w:r>
      <w:r w:rsidRPr="00841AE6">
        <w:rPr>
          <w:rFonts w:ascii="Times New Roman" w:hAnsi="Times New Roman"/>
          <w:sz w:val="20"/>
          <w:szCs w:val="20"/>
        </w:rPr>
        <w:t> </w:t>
      </w:r>
      <w:r w:rsidRPr="00841AE6">
        <w:rPr>
          <w:rFonts w:ascii="Times New Roman" w:hAnsi="Times New Roman"/>
          <w:noProof/>
          <w:sz w:val="20"/>
          <w:szCs w:val="20"/>
          <w:lang w:eastAsia="ko-KR"/>
        </w:rPr>
        <w:t>0</w:t>
      </w:r>
      <w:r w:rsidRPr="00841AE6">
        <w:rPr>
          <w:rFonts w:ascii="Times New Roman" w:hAnsi="Times New Roman"/>
          <w:sz w:val="20"/>
          <w:szCs w:val="20"/>
        </w:rPr>
        <w:t> </w:t>
      </w:r>
      <w:r w:rsidRPr="00841AE6">
        <w:rPr>
          <w:rFonts w:ascii="Times New Roman" w:hAnsi="Times New Roman"/>
          <w:noProof/>
          <w:sz w:val="20"/>
          <w:szCs w:val="20"/>
          <w:lang w:eastAsia="ko-KR"/>
        </w:rPr>
        <w:t>,</w:t>
      </w:r>
      <w:r w:rsidRPr="00841AE6">
        <w:rPr>
          <w:rFonts w:ascii="Times New Roman" w:hAnsi="Times New Roman"/>
          <w:sz w:val="20"/>
          <w:szCs w:val="20"/>
        </w:rPr>
        <w:t> </w:t>
      </w:r>
      <w:r w:rsidRPr="00841AE6">
        <w:rPr>
          <w:rFonts w:ascii="Times New Roman" w:hAnsi="Times New Roman"/>
          <w:noProof/>
          <w:sz w:val="20"/>
          <w:szCs w:val="20"/>
          <w:lang w:eastAsia="ko-KR"/>
        </w:rPr>
        <w:t>RefLayerPicHeightInSamplesC</w:t>
      </w:r>
      <w:r w:rsidRPr="00841AE6">
        <w:rPr>
          <w:rFonts w:ascii="Times New Roman" w:hAnsi="Times New Roman"/>
          <w:sz w:val="20"/>
          <w:szCs w:val="20"/>
        </w:rPr>
        <w:t> – 1, yRef + n – 1 )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r w:rsidR="00EB0647">
        <w:rPr>
          <w:rFonts w:ascii="Times New Roman" w:hAnsi="Times New Roman"/>
          <w:noProof/>
          <w:sz w:val="20"/>
          <w:szCs w:val="20"/>
          <w:highlight w:val="yellow"/>
        </w:rPr>
        <w:t>33</w:t>
      </w:r>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EA1617">
      <w:pPr>
        <w:pStyle w:val="AVCEquationlevel1CharCharCharChar"/>
        <w:spacing w:before="120" w:after="120"/>
        <w:rPr>
          <w:rFonts w:ascii="Times New Roman" w:hAnsi="Times New Roman"/>
          <w:noProof/>
          <w:sz w:val="20"/>
          <w:szCs w:val="20"/>
          <w:lang w:eastAsia="ko-KR"/>
        </w:rPr>
      </w:pPr>
      <w:r w:rsidRPr="00841AE6">
        <w:rPr>
          <w:rFonts w:ascii="Times New Roman" w:hAnsi="Times New Roman"/>
          <w:noProof/>
          <w:sz w:val="20"/>
          <w:szCs w:val="20"/>
          <w:lang w:eastAsia="ko-KR"/>
        </w:rPr>
        <w:t>refWC</w:t>
      </w:r>
      <w:r w:rsidRPr="00841AE6">
        <w:rPr>
          <w:rFonts w:ascii="Times New Roman" w:eastAsia="SimSun" w:hAnsi="Times New Roman"/>
          <w:noProof/>
          <w:sz w:val="20"/>
          <w:szCs w:val="20"/>
          <w:lang w:val="en-US" w:eastAsia="zh-CN"/>
        </w:rPr>
        <w:t>  </w:t>
      </w:r>
      <w:r w:rsidRPr="00841AE6">
        <w:rPr>
          <w:rFonts w:ascii="Times New Roman" w:hAnsi="Times New Roman"/>
          <w:noProof/>
          <w:sz w:val="20"/>
          <w:szCs w:val="20"/>
          <w:lang w:eastAsia="ko-KR"/>
        </w:rPr>
        <w:t xml:space="preserve"> = RefLayerPicWidthInSamplesC</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r w:rsidR="00EB0647">
        <w:rPr>
          <w:rFonts w:ascii="Times New Roman" w:hAnsi="Times New Roman"/>
          <w:noProof/>
          <w:sz w:val="20"/>
          <w:szCs w:val="20"/>
          <w:highlight w:val="yellow"/>
        </w:rPr>
        <w:t>34</w:t>
      </w:r>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841AE6">
        <w:rPr>
          <w:rFonts w:ascii="Times New Roman" w:hAnsi="Times New Roman"/>
          <w:sz w:val="20"/>
          <w:szCs w:val="20"/>
        </w:rPr>
        <w:t>tempArray[n] = f</w:t>
      </w:r>
      <w:r w:rsidRPr="00841AE6">
        <w:rPr>
          <w:rFonts w:ascii="Times New Roman" w:hAnsi="Times New Roman"/>
          <w:sz w:val="20"/>
          <w:szCs w:val="20"/>
          <w:vertAlign w:val="subscript"/>
        </w:rPr>
        <w:t>C</w:t>
      </w:r>
      <w:r w:rsidRPr="00841AE6">
        <w:rPr>
          <w:rFonts w:ascii="Times New Roman" w:hAnsi="Times New Roman"/>
          <w:sz w:val="20"/>
          <w:szCs w:val="20"/>
        </w:rPr>
        <w:t>[ xPhase, 0 ] * </w:t>
      </w:r>
      <w:r w:rsidRPr="00841AE6">
        <w:rPr>
          <w:rFonts w:ascii="Times New Roman" w:hAnsi="Times New Roman"/>
          <w:noProof/>
          <w:sz w:val="20"/>
          <w:szCs w:val="20"/>
          <w:lang w:eastAsia="ko-KR"/>
        </w:rPr>
        <w:t>rlPicSample</w:t>
      </w:r>
      <w:r w:rsidRPr="00841AE6">
        <w:rPr>
          <w:rFonts w:ascii="Times New Roman" w:hAnsi="Times New Roman"/>
          <w:noProof/>
          <w:sz w:val="20"/>
          <w:szCs w:val="20"/>
          <w:vertAlign w:val="subscript"/>
          <w:lang w:eastAsia="ko-KR"/>
        </w:rPr>
        <w:t>C</w:t>
      </w:r>
      <w:r w:rsidRPr="00841AE6">
        <w:rPr>
          <w:rFonts w:ascii="Times New Roman" w:hAnsi="Times New Roman"/>
          <w:sz w:val="20"/>
          <w:szCs w:val="20"/>
        </w:rPr>
        <w:t>[ </w:t>
      </w:r>
      <w:r w:rsidRPr="00841AE6">
        <w:rPr>
          <w:rFonts w:ascii="Times New Roman" w:hAnsi="Times New Roman"/>
          <w:noProof/>
          <w:sz w:val="20"/>
          <w:szCs w:val="20"/>
          <w:lang w:eastAsia="ko-KR"/>
        </w:rPr>
        <w:t>Clip3( 0, refWC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1), yPosRL ] +</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C</w:t>
      </w:r>
      <w:r w:rsidRPr="00841AE6">
        <w:rPr>
          <w:rFonts w:ascii="Times New Roman" w:hAnsi="Times New Roman"/>
          <w:sz w:val="20"/>
          <w:szCs w:val="20"/>
        </w:rPr>
        <w:t>[ xPhase, 1 ] * </w:t>
      </w:r>
      <w:r w:rsidRPr="00841AE6">
        <w:rPr>
          <w:rFonts w:ascii="Times New Roman" w:hAnsi="Times New Roman"/>
          <w:noProof/>
          <w:sz w:val="20"/>
          <w:szCs w:val="20"/>
          <w:lang w:eastAsia="ko-KR"/>
        </w:rPr>
        <w:t>rlPicSample</w:t>
      </w:r>
      <w:r w:rsidRPr="00841AE6">
        <w:rPr>
          <w:rFonts w:ascii="Times New Roman" w:hAnsi="Times New Roman"/>
          <w:noProof/>
          <w:sz w:val="20"/>
          <w:szCs w:val="20"/>
          <w:vertAlign w:val="subscript"/>
          <w:lang w:eastAsia="ko-KR"/>
        </w:rPr>
        <w:t>C</w:t>
      </w:r>
      <w:r w:rsidRPr="00841AE6">
        <w:rPr>
          <w:rFonts w:ascii="Times New Roman" w:hAnsi="Times New Roman"/>
          <w:sz w:val="20"/>
          <w:szCs w:val="20"/>
        </w:rPr>
        <w:t>[ </w:t>
      </w:r>
      <w:r w:rsidRPr="00841AE6">
        <w:rPr>
          <w:rFonts w:ascii="Times New Roman" w:hAnsi="Times New Roman"/>
          <w:noProof/>
          <w:sz w:val="20"/>
          <w:szCs w:val="20"/>
          <w:lang w:eastAsia="ko-KR"/>
        </w:rPr>
        <w:t>Clip3( 0, refWC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 yPosRL ] +</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C</w:t>
      </w:r>
      <w:r w:rsidRPr="00841AE6">
        <w:rPr>
          <w:rFonts w:ascii="Times New Roman" w:hAnsi="Times New Roman"/>
          <w:sz w:val="20"/>
          <w:szCs w:val="20"/>
        </w:rPr>
        <w:t>[ xPhase, 2 ] * </w:t>
      </w:r>
      <w:r w:rsidRPr="00841AE6">
        <w:rPr>
          <w:rFonts w:ascii="Times New Roman" w:hAnsi="Times New Roman"/>
          <w:noProof/>
          <w:sz w:val="20"/>
          <w:szCs w:val="20"/>
          <w:lang w:eastAsia="ko-KR"/>
        </w:rPr>
        <w:t>rlPicSample</w:t>
      </w:r>
      <w:r w:rsidRPr="00841AE6">
        <w:rPr>
          <w:rFonts w:ascii="Times New Roman" w:hAnsi="Times New Roman"/>
          <w:noProof/>
          <w:sz w:val="20"/>
          <w:szCs w:val="20"/>
          <w:vertAlign w:val="subscript"/>
          <w:lang w:eastAsia="ko-KR"/>
        </w:rPr>
        <w:t>C</w:t>
      </w:r>
      <w:r w:rsidRPr="00841AE6">
        <w:rPr>
          <w:rFonts w:ascii="Times New Roman" w:hAnsi="Times New Roman"/>
          <w:sz w:val="20"/>
          <w:szCs w:val="20"/>
        </w:rPr>
        <w:t>[ </w:t>
      </w:r>
      <w:r w:rsidRPr="00841AE6">
        <w:rPr>
          <w:rFonts w:ascii="Times New Roman" w:hAnsi="Times New Roman"/>
          <w:noProof/>
          <w:sz w:val="20"/>
          <w:szCs w:val="20"/>
          <w:lang w:eastAsia="ko-KR"/>
        </w:rPr>
        <w:t>Clip3( 0, refWC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1), yPosRL ]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r w:rsidR="00EB0647">
        <w:rPr>
          <w:rFonts w:ascii="Times New Roman" w:hAnsi="Times New Roman"/>
          <w:noProof/>
          <w:sz w:val="20"/>
          <w:szCs w:val="20"/>
          <w:highlight w:val="yellow"/>
        </w:rPr>
        <w:t>35</w:t>
      </w:r>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C</w:t>
      </w:r>
      <w:r w:rsidRPr="00841AE6">
        <w:rPr>
          <w:rFonts w:ascii="Times New Roman" w:hAnsi="Times New Roman"/>
          <w:sz w:val="20"/>
          <w:szCs w:val="20"/>
        </w:rPr>
        <w:t>[ xPhase, 3 ] * </w:t>
      </w:r>
      <w:r w:rsidRPr="00841AE6">
        <w:rPr>
          <w:rFonts w:ascii="Times New Roman" w:hAnsi="Times New Roman"/>
          <w:noProof/>
          <w:sz w:val="20"/>
          <w:szCs w:val="20"/>
          <w:lang w:eastAsia="ko-KR"/>
        </w:rPr>
        <w:t>rlPicSample</w:t>
      </w:r>
      <w:r w:rsidRPr="00841AE6">
        <w:rPr>
          <w:rFonts w:ascii="Times New Roman" w:hAnsi="Times New Roman"/>
          <w:noProof/>
          <w:sz w:val="20"/>
          <w:szCs w:val="20"/>
          <w:vertAlign w:val="subscript"/>
          <w:lang w:eastAsia="ko-KR"/>
        </w:rPr>
        <w:t>C</w:t>
      </w:r>
      <w:r w:rsidRPr="00841AE6">
        <w:rPr>
          <w:rFonts w:ascii="Times New Roman" w:hAnsi="Times New Roman"/>
          <w:sz w:val="20"/>
          <w:szCs w:val="20"/>
        </w:rPr>
        <w:t>[ </w:t>
      </w:r>
      <w:r w:rsidRPr="00841AE6">
        <w:rPr>
          <w:rFonts w:ascii="Times New Roman" w:hAnsi="Times New Roman"/>
          <w:noProof/>
          <w:sz w:val="20"/>
          <w:szCs w:val="20"/>
          <w:lang w:eastAsia="ko-KR"/>
        </w:rPr>
        <w:t>Clip3( 0,</w:t>
      </w:r>
      <w:r w:rsidRPr="00841AE6">
        <w:rPr>
          <w:rFonts w:ascii="Times New Roman" w:hAnsi="Times New Roman"/>
          <w:noProof/>
          <w:sz w:val="20"/>
          <w:szCs w:val="20"/>
        </w:rPr>
        <w:t> </w:t>
      </w:r>
      <w:r w:rsidRPr="00841AE6">
        <w:rPr>
          <w:rFonts w:ascii="Times New Roman" w:hAnsi="Times New Roman"/>
          <w:noProof/>
          <w:sz w:val="20"/>
          <w:szCs w:val="20"/>
          <w:lang w:eastAsia="ko-KR"/>
        </w:rPr>
        <w:t>refWC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2), yPosRL ]</w:t>
      </w:r>
    </w:p>
    <w:p w:rsidR="00EA1617" w:rsidRPr="00841AE6" w:rsidRDefault="00EA1617" w:rsidP="00CA066A">
      <w:pPr>
        <w:numPr>
          <w:ilvl w:val="0"/>
          <w:numId w:val="39"/>
        </w:numPr>
        <w:tabs>
          <w:tab w:val="clear" w:pos="794"/>
          <w:tab w:val="clear" w:pos="1191"/>
          <w:tab w:val="clear" w:pos="1588"/>
          <w:tab w:val="clear" w:pos="1985"/>
        </w:tabs>
      </w:pPr>
      <w:r w:rsidRPr="00841AE6">
        <w:rPr>
          <w:noProof/>
          <w:lang w:eastAsia="ko-KR"/>
        </w:rPr>
        <w:t xml:space="preserve">The interpolated chroma sample value </w:t>
      </w:r>
      <w:r w:rsidRPr="00841AE6">
        <w:rPr>
          <w:noProof/>
        </w:rPr>
        <w:t>intChromaSample</w:t>
      </w:r>
      <w:r w:rsidRPr="00841AE6">
        <w:t xml:space="preserve"> is derived as follows.</w:t>
      </w:r>
    </w:p>
    <w:p w:rsidR="00EA1617" w:rsidRPr="00841AE6"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841AE6">
        <w:rPr>
          <w:rFonts w:ascii="Times New Roman" w:hAnsi="Times New Roman"/>
          <w:noProof/>
          <w:sz w:val="20"/>
          <w:szCs w:val="20"/>
        </w:rPr>
        <w:t>intChromaSa3mple</w:t>
      </w:r>
      <w:r w:rsidRPr="00841AE6">
        <w:rPr>
          <w:rFonts w:ascii="Times New Roman" w:hAnsi="Times New Roman"/>
        </w:rPr>
        <w:t xml:space="preserve"> </w:t>
      </w:r>
      <w:r w:rsidRPr="00841AE6">
        <w:rPr>
          <w:rFonts w:ascii="Times New Roman" w:hAnsi="Times New Roman"/>
          <w:sz w:val="20"/>
          <w:szCs w:val="20"/>
        </w:rPr>
        <w:t>= (f</w:t>
      </w:r>
      <w:r w:rsidRPr="00841AE6">
        <w:rPr>
          <w:rFonts w:ascii="Times New Roman" w:hAnsi="Times New Roman"/>
          <w:sz w:val="20"/>
          <w:szCs w:val="20"/>
          <w:vertAlign w:val="subscript"/>
        </w:rPr>
        <w:t>C</w:t>
      </w:r>
      <w:r w:rsidRPr="00841AE6">
        <w:rPr>
          <w:rFonts w:ascii="Times New Roman" w:hAnsi="Times New Roman"/>
          <w:sz w:val="20"/>
          <w:szCs w:val="20"/>
        </w:rPr>
        <w:t>[ yPhase, 0 ] * tempArray [ 0 ]</w:t>
      </w:r>
      <w:r w:rsidRPr="00841AE6">
        <w:rPr>
          <w:rFonts w:ascii="Times New Roman" w:hAnsi="Times New Roman"/>
          <w:noProof/>
          <w:lang w:eastAsia="ko-KR"/>
        </w:rPr>
        <w:t> </w:t>
      </w:r>
      <w:r w:rsidRPr="00841AE6">
        <w:rPr>
          <w:rFonts w:ascii="Times New Roman" w:hAnsi="Times New Roman"/>
          <w:sz w:val="20"/>
          <w:szCs w:val="20"/>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C</w:t>
      </w:r>
      <w:r w:rsidRPr="00841AE6">
        <w:rPr>
          <w:rFonts w:ascii="Times New Roman" w:hAnsi="Times New Roman"/>
          <w:sz w:val="20"/>
          <w:szCs w:val="20"/>
        </w:rPr>
        <w:t>[ yPhase, 1 ] * tempArray [ 1 ]</w:t>
      </w:r>
      <w:r w:rsidRPr="00841AE6">
        <w:rPr>
          <w:rFonts w:ascii="Times New Roman" w:hAnsi="Times New Roman"/>
          <w:noProof/>
          <w:lang w:eastAsia="ko-KR"/>
        </w:rPr>
        <w:t> </w:t>
      </w:r>
      <w:r w:rsidRPr="00841AE6">
        <w:rPr>
          <w:rFonts w:ascii="Times New Roman" w:hAnsi="Times New Roman"/>
          <w:sz w:val="20"/>
          <w:szCs w:val="20"/>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C</w:t>
      </w:r>
      <w:r w:rsidRPr="00841AE6">
        <w:rPr>
          <w:rFonts w:ascii="Times New Roman" w:hAnsi="Times New Roman"/>
          <w:sz w:val="20"/>
          <w:szCs w:val="20"/>
        </w:rPr>
        <w:t>[ yPhase, 2 ] * tempArray [ 2 ]</w:t>
      </w:r>
      <w:r w:rsidRPr="00841AE6">
        <w:rPr>
          <w:rFonts w:ascii="Times New Roman" w:hAnsi="Times New Roman"/>
          <w:noProof/>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r w:rsidR="00EB0647">
        <w:rPr>
          <w:rFonts w:ascii="Times New Roman" w:hAnsi="Times New Roman"/>
          <w:noProof/>
          <w:sz w:val="20"/>
          <w:szCs w:val="20"/>
          <w:highlight w:val="yellow"/>
        </w:rPr>
        <w:t>36</w:t>
      </w:r>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C</w:t>
      </w:r>
      <w:r w:rsidRPr="00841AE6">
        <w:rPr>
          <w:rFonts w:ascii="Times New Roman" w:hAnsi="Times New Roman"/>
          <w:sz w:val="20"/>
          <w:szCs w:val="20"/>
        </w:rPr>
        <w:t>[ yPhase, 3 ] * tempArray [ 3 ]</w:t>
      </w:r>
      <w:r w:rsidRPr="00841AE6">
        <w:rPr>
          <w:rFonts w:ascii="Times New Roman" w:hAnsi="Times New Roman"/>
          <w:noProof/>
          <w:lang w:eastAsia="ko-KR"/>
        </w:rPr>
        <w:t> </w:t>
      </w:r>
      <w:r w:rsidRPr="00841AE6">
        <w:rPr>
          <w:rFonts w:ascii="Times New Roman" w:hAnsi="Times New Roman"/>
          <w:sz w:val="20"/>
          <w:szCs w:val="20"/>
        </w:rPr>
        <w:t>+</w:t>
      </w:r>
      <w:r w:rsidRPr="00841AE6">
        <w:rPr>
          <w:rFonts w:ascii="Times New Roman" w:hAnsi="Times New Roman"/>
          <w:noProof/>
          <w:lang w:eastAsia="ko-KR"/>
        </w:rPr>
        <w:t> </w:t>
      </w:r>
      <w:r w:rsidRPr="00841AE6">
        <w:rPr>
          <w:rFonts w:ascii="Times New Roman" w:hAnsi="Times New Roman"/>
          <w:sz w:val="20"/>
          <w:szCs w:val="20"/>
        </w:rPr>
        <w:t>(1&lt;&lt;11))</w:t>
      </w:r>
      <w:r w:rsidRPr="00841AE6">
        <w:rPr>
          <w:rFonts w:ascii="Times New Roman" w:hAnsi="Times New Roman"/>
          <w:noProof/>
          <w:lang w:eastAsia="ko-KR"/>
        </w:rPr>
        <w:t> </w:t>
      </w:r>
      <w:r w:rsidRPr="00841AE6">
        <w:rPr>
          <w:rFonts w:ascii="Times New Roman" w:hAnsi="Times New Roman"/>
          <w:sz w:val="20"/>
          <w:szCs w:val="20"/>
        </w:rPr>
        <w:t>&gt;&gt;</w:t>
      </w:r>
      <w:r w:rsidRPr="00841AE6">
        <w:rPr>
          <w:rFonts w:ascii="Times New Roman" w:hAnsi="Times New Roman"/>
          <w:noProof/>
          <w:lang w:eastAsia="ko-KR"/>
        </w:rPr>
        <w:t> </w:t>
      </w:r>
      <w:r w:rsidRPr="00841AE6">
        <w:rPr>
          <w:rFonts w:ascii="Times New Roman" w:hAnsi="Times New Roman"/>
          <w:sz w:val="20"/>
          <w:szCs w:val="20"/>
        </w:rPr>
        <w:t>12</w:t>
      </w:r>
    </w:p>
    <w:p w:rsidR="00EA1617" w:rsidRPr="00841AE6"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841AE6">
        <w:rPr>
          <w:rFonts w:ascii="Times New Roman" w:hAnsi="Times New Roman"/>
          <w:noProof/>
          <w:sz w:val="20"/>
          <w:szCs w:val="20"/>
        </w:rPr>
        <w:t>intChromaSample</w:t>
      </w:r>
      <w:r w:rsidRPr="00841AE6">
        <w:rPr>
          <w:rFonts w:ascii="Times New Roman" w:hAnsi="Times New Roman"/>
          <w:noProof/>
          <w:lang w:eastAsia="ko-KR"/>
        </w:rPr>
        <w:t xml:space="preserve"> </w:t>
      </w:r>
      <w:r w:rsidRPr="00841AE6">
        <w:rPr>
          <w:rFonts w:ascii="Times New Roman" w:hAnsi="Times New Roman"/>
          <w:sz w:val="20"/>
          <w:szCs w:val="20"/>
        </w:rPr>
        <w:t>=</w:t>
      </w:r>
      <w:r w:rsidRPr="00841AE6">
        <w:rPr>
          <w:rFonts w:ascii="Times New Roman" w:hAnsi="Times New Roman"/>
          <w:noProof/>
          <w:lang w:eastAsia="ko-KR"/>
        </w:rPr>
        <w:t xml:space="preserve"> </w:t>
      </w:r>
      <w:r w:rsidRPr="00841AE6">
        <w:rPr>
          <w:rFonts w:ascii="Times New Roman" w:hAnsi="Times New Roman"/>
          <w:noProof/>
          <w:sz w:val="20"/>
          <w:lang w:eastAsia="ko-KR"/>
        </w:rPr>
        <w:t>Clip3( 0, ( 1 &lt;&lt; </w:t>
      </w:r>
      <w:proofErr w:type="gramStart"/>
      <w:r w:rsidRPr="00841AE6">
        <w:rPr>
          <w:rFonts w:ascii="Times New Roman" w:hAnsi="Times New Roman"/>
          <w:sz w:val="20"/>
          <w:szCs w:val="20"/>
        </w:rPr>
        <w:t>BitDepth</w:t>
      </w:r>
      <w:r w:rsidRPr="00841AE6">
        <w:rPr>
          <w:rFonts w:ascii="Times New Roman" w:hAnsi="Times New Roman"/>
          <w:sz w:val="20"/>
          <w:szCs w:val="20"/>
          <w:vertAlign w:val="subscript"/>
        </w:rPr>
        <w:t>C</w:t>
      </w:r>
      <w:r w:rsidRPr="00841AE6">
        <w:rPr>
          <w:rFonts w:ascii="Times New Roman" w:hAnsi="Times New Roman"/>
          <w:sz w:val="20"/>
          <w:szCs w:val="20"/>
        </w:rPr>
        <w:t> </w:t>
      </w:r>
      <w:r w:rsidRPr="00841AE6">
        <w:rPr>
          <w:rFonts w:ascii="Times New Roman" w:hAnsi="Times New Roman"/>
          <w:noProof/>
          <w:sz w:val="20"/>
          <w:lang w:eastAsia="ko-KR"/>
        </w:rPr>
        <w:t>)</w:t>
      </w:r>
      <w:proofErr w:type="gramEnd"/>
      <w:r w:rsidRPr="00841AE6">
        <w:rPr>
          <w:rFonts w:ascii="Times New Roman" w:hAnsi="Times New Roman"/>
          <w:noProof/>
          <w:sz w:val="20"/>
          <w:lang w:eastAsia="ko-KR"/>
        </w:rPr>
        <w:t> – 1 ,</w:t>
      </w:r>
      <w:r w:rsidRPr="00841AE6">
        <w:rPr>
          <w:rFonts w:ascii="Times New Roman" w:hAnsi="Times New Roman"/>
          <w:noProof/>
          <w:lang w:eastAsia="ko-KR"/>
        </w:rPr>
        <w:t> </w:t>
      </w:r>
      <w:r w:rsidRPr="00841AE6">
        <w:rPr>
          <w:rFonts w:ascii="Times New Roman" w:hAnsi="Times New Roman"/>
          <w:noProof/>
          <w:sz w:val="20"/>
          <w:szCs w:val="20"/>
        </w:rPr>
        <w:t>intChromaSample</w:t>
      </w:r>
      <w:r w:rsidRPr="00841AE6">
        <w:rPr>
          <w:rFonts w:ascii="Times New Roman" w:hAnsi="Times New Roman"/>
          <w:noProof/>
          <w:lang w:eastAsia="ko-KR"/>
        </w:rPr>
        <w:t> </w:t>
      </w:r>
      <w:r w:rsidRPr="00841AE6">
        <w:rPr>
          <w:rFonts w:ascii="Times New Roman" w:hAnsi="Times New Roman"/>
          <w:noProof/>
          <w:sz w:val="20"/>
          <w:lang w:eastAsia="ko-KR"/>
        </w:rPr>
        <w:t>)</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r w:rsidR="00EB0647">
        <w:rPr>
          <w:rFonts w:ascii="Times New Roman" w:hAnsi="Times New Roman"/>
          <w:noProof/>
          <w:sz w:val="20"/>
          <w:szCs w:val="20"/>
          <w:highlight w:val="yellow"/>
        </w:rPr>
        <w:t>37</w:t>
      </w:r>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Default="00EA1617" w:rsidP="00EA1617">
      <w:pPr>
        <w:pStyle w:val="Annex5"/>
        <w:ind w:left="2232"/>
      </w:pPr>
      <w:r w:rsidRPr="00665644">
        <w:t xml:space="preserve">Resampling process of  picture motion field </w:t>
      </w:r>
    </w:p>
    <w:p w:rsidR="00EA1617" w:rsidRPr="00943A5F" w:rsidRDefault="00EA1617" w:rsidP="00EA1617">
      <w:pPr>
        <w:rPr>
          <w:noProof/>
        </w:rPr>
      </w:pPr>
      <w:r w:rsidRPr="00943A5F">
        <w:rPr>
          <w:noProof/>
          <w:lang w:eastAsia="ko-KR"/>
        </w:rPr>
        <w:t xml:space="preserve">Input </w:t>
      </w:r>
      <w:r>
        <w:rPr>
          <w:noProof/>
          <w:lang w:eastAsia="ko-KR"/>
        </w:rPr>
        <w:t>to</w:t>
      </w:r>
      <w:r w:rsidRPr="00943A5F">
        <w:rPr>
          <w:noProof/>
          <w:lang w:eastAsia="ko-KR"/>
        </w:rPr>
        <w:t xml:space="preserve"> this process </w:t>
      </w:r>
      <w:r>
        <w:rPr>
          <w:noProof/>
          <w:lang w:eastAsia="ko-KR"/>
        </w:rPr>
        <w:t>is</w:t>
      </w:r>
      <w:r>
        <w:rPr>
          <w:noProof/>
        </w:rPr>
        <w:t xml:space="preserve"> rlPicMotion specifying the motion field of the picture rlPic</w:t>
      </w:r>
      <w:r>
        <w:rPr>
          <w:noProof/>
          <w:szCs w:val="22"/>
        </w:rPr>
        <w:t>.</w:t>
      </w:r>
      <w:r w:rsidRPr="00EE7C7D">
        <w:rPr>
          <w:noProof/>
          <w:szCs w:val="22"/>
        </w:rPr>
        <w:t> </w:t>
      </w:r>
    </w:p>
    <w:p w:rsidR="00EA1617" w:rsidRDefault="00EA1617" w:rsidP="00EA1617">
      <w:pPr>
        <w:rPr>
          <w:noProof/>
        </w:rPr>
      </w:pPr>
      <w:r w:rsidRPr="00943A5F">
        <w:rPr>
          <w:noProof/>
          <w:lang w:eastAsia="ko-KR"/>
        </w:rPr>
        <w:t xml:space="preserve">Output of this process </w:t>
      </w:r>
      <w:r>
        <w:rPr>
          <w:noProof/>
          <w:lang w:eastAsia="ko-KR"/>
        </w:rPr>
        <w:t>is</w:t>
      </w:r>
      <w:r>
        <w:rPr>
          <w:noProof/>
        </w:rPr>
        <w:t xml:space="preserve"> rsPicMotion specifying the resampled</w:t>
      </w:r>
      <w:r w:rsidRPr="00943A5F">
        <w:rPr>
          <w:noProof/>
        </w:rPr>
        <w:t xml:space="preserve"> </w:t>
      </w:r>
      <w:r>
        <w:rPr>
          <w:noProof/>
        </w:rPr>
        <w:t>motion field of the resampled picture.</w:t>
      </w:r>
    </w:p>
    <w:p w:rsidR="00EA1617" w:rsidRDefault="00EA1617" w:rsidP="00EA1617">
      <w:pPr>
        <w:tabs>
          <w:tab w:val="left" w:pos="400"/>
        </w:tabs>
        <w:rPr>
          <w:noProof/>
        </w:rPr>
      </w:pPr>
      <w:r>
        <w:rPr>
          <w:noProof/>
        </w:rPr>
        <w:t>The motion field of rlPic specified by rlPicMotion consists of:</w:t>
      </w:r>
    </w:p>
    <w:p w:rsidR="00EA1617" w:rsidRDefault="00EA1617" w:rsidP="00CA066A">
      <w:pPr>
        <w:numPr>
          <w:ilvl w:val="0"/>
          <w:numId w:val="15"/>
        </w:numPr>
        <w:rPr>
          <w:noProof/>
        </w:rPr>
      </w:pPr>
      <w:r>
        <w:rPr>
          <w:noProof/>
        </w:rPr>
        <w:t xml:space="preserve">a </w:t>
      </w:r>
      <w:r w:rsidRPr="00943A5F">
        <w:rPr>
          <w:noProof/>
        </w:rPr>
        <w:t>(</w:t>
      </w:r>
      <w:r>
        <w:rPr>
          <w:noProof/>
        </w:rPr>
        <w:t> </w:t>
      </w:r>
      <w:r w:rsidRPr="003B70E0">
        <w:rPr>
          <w:noProof/>
          <w:lang w:eastAsia="ko-KR"/>
        </w:rPr>
        <w:t>RefLayerPicWidthInSamplesL</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Pr="003B70E0">
        <w:rPr>
          <w:noProof/>
          <w:lang w:eastAsia="ko-KR"/>
        </w:rPr>
        <w:t>InSamplesL</w:t>
      </w:r>
      <w:r>
        <w:rPr>
          <w:noProof/>
        </w:rPr>
        <w:t> </w:t>
      </w:r>
      <w:r w:rsidRPr="00943A5F">
        <w:rPr>
          <w:noProof/>
        </w:rPr>
        <w:t xml:space="preserve">) </w:t>
      </w:r>
      <w:r>
        <w:rPr>
          <w:noProof/>
        </w:rPr>
        <w:t>array predModeRL specifies the prediction modes of the reference layer picture rlPic,</w:t>
      </w:r>
    </w:p>
    <w:p w:rsidR="00EA1617" w:rsidRDefault="00EA1617" w:rsidP="00CA066A">
      <w:pPr>
        <w:numPr>
          <w:ilvl w:val="0"/>
          <w:numId w:val="15"/>
        </w:numPr>
        <w:rPr>
          <w:noProof/>
          <w:lang w:eastAsia="ko-KR"/>
        </w:rPr>
      </w:pPr>
      <w:r>
        <w:rPr>
          <w:noProof/>
          <w:lang w:eastAsia="ko-KR"/>
        </w:rPr>
        <w:t xml:space="preserve">two </w:t>
      </w:r>
      <w:r w:rsidRPr="00943A5F">
        <w:rPr>
          <w:noProof/>
        </w:rPr>
        <w:t>(</w:t>
      </w:r>
      <w:r>
        <w:rPr>
          <w:noProof/>
        </w:rPr>
        <w:t> </w:t>
      </w:r>
      <w:r w:rsidRPr="003B70E0">
        <w:rPr>
          <w:noProof/>
          <w:lang w:eastAsia="ko-KR"/>
        </w:rPr>
        <w:t>RefLayerPicWidthInSamplesL</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Pr="003B70E0">
        <w:rPr>
          <w:noProof/>
          <w:lang w:eastAsia="ko-KR"/>
        </w:rPr>
        <w:t>InSamplesL</w:t>
      </w:r>
      <w:r>
        <w:rPr>
          <w:noProof/>
        </w:rPr>
        <w:t> </w:t>
      </w:r>
      <w:r w:rsidRPr="00943A5F">
        <w:rPr>
          <w:noProof/>
        </w:rPr>
        <w:t>)</w:t>
      </w:r>
      <w:r>
        <w:rPr>
          <w:noProof/>
        </w:rPr>
        <w:t xml:space="preserve"> </w:t>
      </w:r>
      <w:r>
        <w:rPr>
          <w:noProof/>
          <w:lang w:eastAsia="ko-KR"/>
        </w:rPr>
        <w:t xml:space="preserve">arrays </w:t>
      </w:r>
      <w:r w:rsidRPr="00943A5F">
        <w:rPr>
          <w:noProof/>
          <w:lang w:eastAsia="ko-KR"/>
        </w:rPr>
        <w:t>refIdxLX</w:t>
      </w:r>
      <w:r>
        <w:rPr>
          <w:noProof/>
          <w:lang w:eastAsia="ko-KR"/>
        </w:rPr>
        <w:t>RL specify the reference indices of the reference layer picture rlPic</w:t>
      </w:r>
      <w:r>
        <w:rPr>
          <w:noProof/>
        </w:rPr>
        <w:t xml:space="preserve">, </w:t>
      </w:r>
      <w:r>
        <w:rPr>
          <w:noProof/>
          <w:lang w:eastAsia="ko-KR"/>
        </w:rPr>
        <w:t>with X = 0,1,</w:t>
      </w:r>
    </w:p>
    <w:p w:rsidR="00EA1617" w:rsidRDefault="00EA1617" w:rsidP="00CA066A">
      <w:pPr>
        <w:numPr>
          <w:ilvl w:val="0"/>
          <w:numId w:val="15"/>
        </w:numPr>
        <w:rPr>
          <w:noProof/>
          <w:lang w:eastAsia="ko-KR"/>
        </w:rPr>
      </w:pPr>
      <w:r>
        <w:rPr>
          <w:noProof/>
          <w:lang w:eastAsia="ko-KR"/>
        </w:rPr>
        <w:t xml:space="preserve">two </w:t>
      </w:r>
      <w:r w:rsidRPr="00943A5F">
        <w:rPr>
          <w:noProof/>
        </w:rPr>
        <w:t>(</w:t>
      </w:r>
      <w:r>
        <w:rPr>
          <w:noProof/>
        </w:rPr>
        <w:t> </w:t>
      </w:r>
      <w:r w:rsidRPr="003B70E0">
        <w:rPr>
          <w:noProof/>
          <w:lang w:eastAsia="ko-KR"/>
        </w:rPr>
        <w:t>RefLayerPicWidthInSamplesL</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Pr="003B70E0">
        <w:rPr>
          <w:noProof/>
          <w:lang w:eastAsia="ko-KR"/>
        </w:rPr>
        <w:t>InSamplesL</w:t>
      </w:r>
      <w:r>
        <w:rPr>
          <w:noProof/>
        </w:rPr>
        <w:t> </w:t>
      </w:r>
      <w:r w:rsidRPr="00943A5F">
        <w:rPr>
          <w:noProof/>
        </w:rPr>
        <w:t>)</w:t>
      </w:r>
      <w:r>
        <w:rPr>
          <w:noProof/>
        </w:rPr>
        <w:t xml:space="preserve"> </w:t>
      </w:r>
      <w:r>
        <w:rPr>
          <w:noProof/>
          <w:lang w:eastAsia="ko-KR"/>
        </w:rPr>
        <w:t xml:space="preserve">arrays mvLXRL specify the luma motion vectors of the reference layer picture </w:t>
      </w:r>
      <w:r>
        <w:rPr>
          <w:noProof/>
        </w:rPr>
        <w:t xml:space="preserve">rlPic, </w:t>
      </w:r>
      <w:r>
        <w:rPr>
          <w:noProof/>
          <w:lang w:eastAsia="ko-KR"/>
        </w:rPr>
        <w:t>with X = 0,1,</w:t>
      </w:r>
    </w:p>
    <w:p w:rsidR="00EA1617" w:rsidDel="00CE64EB" w:rsidRDefault="00EA1617" w:rsidP="00CA066A">
      <w:pPr>
        <w:numPr>
          <w:ilvl w:val="0"/>
          <w:numId w:val="15"/>
        </w:numPr>
        <w:rPr>
          <w:del w:id="1906" w:author="Jianle" w:date="2013-07-20T23:15:00Z"/>
          <w:noProof/>
          <w:lang w:eastAsia="ko-KR"/>
        </w:rPr>
      </w:pPr>
      <w:del w:id="1907" w:author="Jianle" w:date="2013-07-20T23:15:00Z">
        <w:r w:rsidDel="00CE64EB">
          <w:rPr>
            <w:noProof/>
            <w:lang w:eastAsia="ko-KR"/>
          </w:rPr>
          <w:delText xml:space="preserve">two </w:delText>
        </w:r>
        <w:r w:rsidRPr="00943A5F" w:rsidDel="00CE64EB">
          <w:rPr>
            <w:noProof/>
          </w:rPr>
          <w:delText>(</w:delText>
        </w:r>
        <w:r w:rsidDel="00CE64EB">
          <w:rPr>
            <w:noProof/>
          </w:rPr>
          <w:delText> </w:delText>
        </w:r>
        <w:r w:rsidRPr="003B70E0" w:rsidDel="00CE64EB">
          <w:rPr>
            <w:noProof/>
            <w:lang w:eastAsia="ko-KR"/>
          </w:rPr>
          <w:delText>RefLayerPicWidthInSamplesL</w:delText>
        </w:r>
        <w:r w:rsidDel="00CE64EB">
          <w:rPr>
            <w:noProof/>
          </w:rPr>
          <w:delText> </w:delText>
        </w:r>
        <w:r w:rsidRPr="00943A5F" w:rsidDel="00CE64EB">
          <w:rPr>
            <w:noProof/>
          </w:rPr>
          <w:delText>)</w:delText>
        </w:r>
        <w:r w:rsidDel="00CE64EB">
          <w:rPr>
            <w:noProof/>
          </w:rPr>
          <w:delText> </w:delText>
        </w:r>
        <w:r w:rsidRPr="00943A5F" w:rsidDel="00CE64EB">
          <w:rPr>
            <w:noProof/>
          </w:rPr>
          <w:delText>x</w:delText>
        </w:r>
        <w:r w:rsidDel="00CE64EB">
          <w:rPr>
            <w:noProof/>
          </w:rPr>
          <w:delText> </w:delText>
        </w:r>
        <w:r w:rsidRPr="00943A5F" w:rsidDel="00CE64EB">
          <w:rPr>
            <w:noProof/>
          </w:rPr>
          <w:delText>(</w:delText>
        </w:r>
        <w:r w:rsidDel="00CE64EB">
          <w:rPr>
            <w:noProof/>
          </w:rPr>
          <w:delText> </w:delText>
        </w:r>
        <w:r w:rsidRPr="003B70E0" w:rsidDel="00CE64EB">
          <w:rPr>
            <w:noProof/>
            <w:lang w:eastAsia="ko-KR"/>
          </w:rPr>
          <w:delText>RefLayerPic</w:delText>
        </w:r>
        <w:r w:rsidDel="00CE64EB">
          <w:rPr>
            <w:noProof/>
            <w:lang w:eastAsia="ko-KR"/>
          </w:rPr>
          <w:delText>Height</w:delText>
        </w:r>
        <w:r w:rsidRPr="003B70E0" w:rsidDel="00CE64EB">
          <w:rPr>
            <w:noProof/>
            <w:lang w:eastAsia="ko-KR"/>
          </w:rPr>
          <w:delText>InSamplesL</w:delText>
        </w:r>
        <w:r w:rsidDel="00CE64EB">
          <w:rPr>
            <w:noProof/>
          </w:rPr>
          <w:delText> </w:delText>
        </w:r>
        <w:r w:rsidRPr="00943A5F" w:rsidDel="00CE64EB">
          <w:rPr>
            <w:noProof/>
          </w:rPr>
          <w:delText>)</w:delText>
        </w:r>
        <w:r w:rsidDel="00CE64EB">
          <w:rPr>
            <w:noProof/>
          </w:rPr>
          <w:delText xml:space="preserve"> </w:delText>
        </w:r>
        <w:r w:rsidDel="00CE64EB">
          <w:rPr>
            <w:noProof/>
            <w:lang w:eastAsia="ko-KR"/>
          </w:rPr>
          <w:delText>arrays r</w:delText>
        </w:r>
        <w:r w:rsidRPr="00943A5F" w:rsidDel="00CE64EB">
          <w:rPr>
            <w:noProof/>
            <w:lang w:eastAsia="ko-KR"/>
          </w:rPr>
          <w:delText>efPicOrderCnt</w:delText>
        </w:r>
        <w:r w:rsidDel="00CE64EB">
          <w:rPr>
            <w:noProof/>
            <w:lang w:eastAsia="ko-KR"/>
          </w:rPr>
          <w:delText>LXRL specify the reference picture order counts of the reference layer picture</w:delText>
        </w:r>
        <w:r w:rsidDel="00CE64EB">
          <w:rPr>
            <w:noProof/>
          </w:rPr>
          <w:delText xml:space="preserve"> rlPic, </w:delText>
        </w:r>
        <w:r w:rsidDel="00CE64EB">
          <w:rPr>
            <w:noProof/>
            <w:lang w:eastAsia="ko-KR"/>
          </w:rPr>
          <w:delText>with X = 0, 1,</w:delText>
        </w:r>
      </w:del>
    </w:p>
    <w:p w:rsidR="00EA1617" w:rsidRDefault="00EA1617" w:rsidP="00CA066A">
      <w:pPr>
        <w:numPr>
          <w:ilvl w:val="0"/>
          <w:numId w:val="15"/>
        </w:numPr>
        <w:rPr>
          <w:noProof/>
          <w:lang w:eastAsia="ko-KR"/>
        </w:rPr>
      </w:pPr>
      <w:r>
        <w:rPr>
          <w:noProof/>
          <w:lang w:eastAsia="ko-KR"/>
        </w:rPr>
        <w:t xml:space="preserve">two </w:t>
      </w:r>
      <w:r w:rsidRPr="00943A5F">
        <w:rPr>
          <w:noProof/>
        </w:rPr>
        <w:t>(</w:t>
      </w:r>
      <w:r>
        <w:rPr>
          <w:noProof/>
        </w:rPr>
        <w:t> </w:t>
      </w:r>
      <w:r w:rsidRPr="003B70E0">
        <w:rPr>
          <w:noProof/>
          <w:lang w:eastAsia="ko-KR"/>
        </w:rPr>
        <w:t>RefLayerPicWidthInSamplesL</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Pr="003B70E0">
        <w:rPr>
          <w:noProof/>
          <w:lang w:eastAsia="ko-KR"/>
        </w:rPr>
        <w:t>InSamplesL</w:t>
      </w:r>
      <w:r>
        <w:rPr>
          <w:noProof/>
        </w:rPr>
        <w:t> </w:t>
      </w:r>
      <w:r w:rsidRPr="00943A5F">
        <w:rPr>
          <w:noProof/>
        </w:rPr>
        <w:t>)</w:t>
      </w:r>
      <w:r>
        <w:rPr>
          <w:noProof/>
        </w:rPr>
        <w:t xml:space="preserve"> </w:t>
      </w:r>
      <w:r>
        <w:rPr>
          <w:noProof/>
          <w:lang w:eastAsia="ko-KR"/>
        </w:rPr>
        <w:t xml:space="preserve">arrays predFlagLXRL specify the </w:t>
      </w:r>
      <w:r w:rsidRPr="00F121B6">
        <w:rPr>
          <w:noProof/>
          <w:lang w:eastAsia="ko-KR"/>
        </w:rPr>
        <w:t xml:space="preserve">prediction list utilization flags </w:t>
      </w:r>
      <w:r>
        <w:rPr>
          <w:noProof/>
          <w:lang w:eastAsia="ko-KR"/>
        </w:rPr>
        <w:t xml:space="preserve">of the reference layer picture </w:t>
      </w:r>
      <w:r>
        <w:rPr>
          <w:noProof/>
        </w:rPr>
        <w:t xml:space="preserve">rlPic, </w:t>
      </w:r>
      <w:r>
        <w:rPr>
          <w:noProof/>
          <w:lang w:eastAsia="ko-KR"/>
        </w:rPr>
        <w:t>with X = 0,1.</w:t>
      </w:r>
    </w:p>
    <w:p w:rsidR="00EA1617" w:rsidRDefault="00EA1617" w:rsidP="00EA1617">
      <w:pPr>
        <w:tabs>
          <w:tab w:val="left" w:pos="400"/>
        </w:tabs>
        <w:rPr>
          <w:noProof/>
        </w:rPr>
      </w:pPr>
      <w:r>
        <w:rPr>
          <w:noProof/>
        </w:rPr>
        <w:t>The resampled motion field specified by rsPicMotion consists of:</w:t>
      </w:r>
    </w:p>
    <w:p w:rsidR="00EA1617" w:rsidRDefault="00EA1617" w:rsidP="00EA1617">
      <w:pPr>
        <w:tabs>
          <w:tab w:val="left" w:pos="400"/>
        </w:tabs>
        <w:rPr>
          <w:noProof/>
        </w:rPr>
      </w:pPr>
      <w:r w:rsidRPr="00943A5F">
        <w:rPr>
          <w:noProof/>
        </w:rPr>
        <w:t>–</w:t>
      </w:r>
      <w:r w:rsidRPr="00943A5F">
        <w:rPr>
          <w:noProof/>
        </w:rPr>
        <w:tab/>
      </w:r>
      <w:r>
        <w:rPr>
          <w:noProof/>
        </w:rPr>
        <w:t xml:space="preserve">a </w:t>
      </w:r>
      <w:r w:rsidRPr="00943A5F">
        <w:rPr>
          <w:noProof/>
        </w:rPr>
        <w:t>(</w:t>
      </w:r>
      <w:r>
        <w:rPr>
          <w:noProof/>
        </w:rPr>
        <w:t> PicWidthInSamplesL </w:t>
      </w:r>
      <w:r w:rsidRPr="00943A5F">
        <w:rPr>
          <w:noProof/>
        </w:rPr>
        <w:t>)</w:t>
      </w:r>
      <w:r>
        <w:rPr>
          <w:noProof/>
        </w:rPr>
        <w:t> </w:t>
      </w:r>
      <w:r w:rsidRPr="00943A5F">
        <w:rPr>
          <w:noProof/>
        </w:rPr>
        <w:t>x</w:t>
      </w:r>
      <w:r>
        <w:rPr>
          <w:noProof/>
        </w:rPr>
        <w:t> </w:t>
      </w:r>
      <w:r w:rsidRPr="00943A5F">
        <w:rPr>
          <w:noProof/>
        </w:rPr>
        <w:t>(</w:t>
      </w:r>
      <w:r>
        <w:rPr>
          <w:noProof/>
        </w:rPr>
        <w:t> PicHeightInSamplesL </w:t>
      </w:r>
      <w:r w:rsidRPr="00943A5F">
        <w:rPr>
          <w:noProof/>
        </w:rPr>
        <w:t xml:space="preserve">) </w:t>
      </w:r>
      <w:r>
        <w:rPr>
          <w:noProof/>
        </w:rPr>
        <w:t>array predMode specifies the prediction modes of the resampled picture,</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PicWidthInSamplesL </w:t>
      </w:r>
      <w:r w:rsidRPr="00943A5F">
        <w:rPr>
          <w:noProof/>
        </w:rPr>
        <w:t>)</w:t>
      </w:r>
      <w:r>
        <w:rPr>
          <w:noProof/>
        </w:rPr>
        <w:t> </w:t>
      </w:r>
      <w:r w:rsidRPr="00943A5F">
        <w:rPr>
          <w:noProof/>
        </w:rPr>
        <w:t>x</w:t>
      </w:r>
      <w:r>
        <w:rPr>
          <w:noProof/>
        </w:rPr>
        <w:t> </w:t>
      </w:r>
      <w:r w:rsidRPr="00943A5F">
        <w:rPr>
          <w:noProof/>
        </w:rPr>
        <w:t>(</w:t>
      </w:r>
      <w:r>
        <w:rPr>
          <w:noProof/>
        </w:rPr>
        <w:t> PicHeightInSamplesL </w:t>
      </w:r>
      <w:r w:rsidRPr="00943A5F">
        <w:rPr>
          <w:noProof/>
        </w:rPr>
        <w:t xml:space="preserve">) </w:t>
      </w:r>
      <w:r>
        <w:rPr>
          <w:noProof/>
        </w:rPr>
        <w:t xml:space="preserve">arrays </w:t>
      </w:r>
      <w:r w:rsidRPr="00943A5F">
        <w:rPr>
          <w:noProof/>
          <w:lang w:eastAsia="ko-KR"/>
        </w:rPr>
        <w:t>refIdxLX </w:t>
      </w:r>
      <w:r>
        <w:rPr>
          <w:noProof/>
        </w:rPr>
        <w:t>specify the reference indexes of the resampled picture, with X = 0,1,</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PicWidthInSamplesL </w:t>
      </w:r>
      <w:r w:rsidRPr="00943A5F">
        <w:rPr>
          <w:noProof/>
        </w:rPr>
        <w:t>)</w:t>
      </w:r>
      <w:r>
        <w:rPr>
          <w:noProof/>
        </w:rPr>
        <w:t> </w:t>
      </w:r>
      <w:r w:rsidRPr="00943A5F">
        <w:rPr>
          <w:noProof/>
        </w:rPr>
        <w:t>x</w:t>
      </w:r>
      <w:r>
        <w:rPr>
          <w:noProof/>
        </w:rPr>
        <w:t> </w:t>
      </w:r>
      <w:r w:rsidRPr="00943A5F">
        <w:rPr>
          <w:noProof/>
        </w:rPr>
        <w:t>(</w:t>
      </w:r>
      <w:r>
        <w:rPr>
          <w:noProof/>
        </w:rPr>
        <w:t> PicHeightInSamplesL </w:t>
      </w:r>
      <w:r w:rsidRPr="00943A5F">
        <w:rPr>
          <w:noProof/>
        </w:rPr>
        <w:t>)</w:t>
      </w:r>
      <w:r>
        <w:rPr>
          <w:noProof/>
        </w:rPr>
        <w:t xml:space="preserve"> arrays </w:t>
      </w:r>
      <w:r>
        <w:rPr>
          <w:noProof/>
          <w:lang w:eastAsia="ko-KR"/>
        </w:rPr>
        <w:t>mv</w:t>
      </w:r>
      <w:r w:rsidRPr="00943A5F">
        <w:rPr>
          <w:noProof/>
          <w:lang w:eastAsia="ko-KR"/>
        </w:rPr>
        <w:t>LX </w:t>
      </w:r>
      <w:r>
        <w:rPr>
          <w:noProof/>
        </w:rPr>
        <w:t xml:space="preserve"> specify the luma motion vectors of the resampled picture, with X = 0,1,</w:t>
      </w:r>
    </w:p>
    <w:p w:rsidR="00EA1617" w:rsidDel="00CE64EB" w:rsidRDefault="00EA1617" w:rsidP="00EA1617">
      <w:pPr>
        <w:tabs>
          <w:tab w:val="left" w:pos="400"/>
        </w:tabs>
        <w:rPr>
          <w:del w:id="1908" w:author="Jianle" w:date="2013-07-20T23:15:00Z"/>
          <w:noProof/>
        </w:rPr>
      </w:pPr>
      <w:del w:id="1909" w:author="Jianle" w:date="2013-07-20T23:15:00Z">
        <w:r w:rsidRPr="00943A5F" w:rsidDel="00CE64EB">
          <w:rPr>
            <w:noProof/>
          </w:rPr>
          <w:delText>–</w:delText>
        </w:r>
        <w:r w:rsidRPr="00943A5F" w:rsidDel="00CE64EB">
          <w:rPr>
            <w:noProof/>
          </w:rPr>
          <w:tab/>
        </w:r>
        <w:r w:rsidDel="00CE64EB">
          <w:rPr>
            <w:noProof/>
          </w:rPr>
          <w:delText xml:space="preserve">two </w:delText>
        </w:r>
        <w:r w:rsidRPr="00943A5F" w:rsidDel="00CE64EB">
          <w:rPr>
            <w:noProof/>
          </w:rPr>
          <w:delText>(</w:delText>
        </w:r>
        <w:r w:rsidDel="00CE64EB">
          <w:rPr>
            <w:noProof/>
          </w:rPr>
          <w:delText> PicWidthInSamplesL </w:delText>
        </w:r>
        <w:r w:rsidRPr="00943A5F" w:rsidDel="00CE64EB">
          <w:rPr>
            <w:noProof/>
          </w:rPr>
          <w:delText>)</w:delText>
        </w:r>
        <w:r w:rsidDel="00CE64EB">
          <w:rPr>
            <w:noProof/>
          </w:rPr>
          <w:delText> </w:delText>
        </w:r>
        <w:r w:rsidRPr="00943A5F" w:rsidDel="00CE64EB">
          <w:rPr>
            <w:noProof/>
          </w:rPr>
          <w:delText>x</w:delText>
        </w:r>
        <w:r w:rsidDel="00CE64EB">
          <w:rPr>
            <w:noProof/>
          </w:rPr>
          <w:delText> </w:delText>
        </w:r>
        <w:r w:rsidRPr="00943A5F" w:rsidDel="00CE64EB">
          <w:rPr>
            <w:noProof/>
          </w:rPr>
          <w:delText>(</w:delText>
        </w:r>
        <w:r w:rsidDel="00CE64EB">
          <w:rPr>
            <w:noProof/>
          </w:rPr>
          <w:delText xml:space="preserve"> PicHeightInSamplesL ) arrays </w:delText>
        </w:r>
        <w:r w:rsidDel="00CE64EB">
          <w:rPr>
            <w:noProof/>
            <w:lang w:eastAsia="ko-KR"/>
          </w:rPr>
          <w:delText>r</w:delText>
        </w:r>
        <w:r w:rsidRPr="00943A5F" w:rsidDel="00CE64EB">
          <w:rPr>
            <w:noProof/>
            <w:lang w:eastAsia="ko-KR"/>
          </w:rPr>
          <w:delText>efPicOrderCnt</w:delText>
        </w:r>
        <w:r w:rsidDel="00CE64EB">
          <w:rPr>
            <w:noProof/>
            <w:lang w:eastAsia="ko-KR"/>
          </w:rPr>
          <w:delText>LX</w:delText>
        </w:r>
        <w:r w:rsidDel="00CE64EB">
          <w:rPr>
            <w:noProof/>
          </w:rPr>
          <w:delText xml:space="preserve"> specify the reference picture order counts of the resampled picture, with X = 0, 1</w:delText>
        </w:r>
      </w:del>
    </w:p>
    <w:p w:rsidR="00EA1617" w:rsidRDefault="00EA1617" w:rsidP="00CA066A">
      <w:pPr>
        <w:numPr>
          <w:ilvl w:val="0"/>
          <w:numId w:val="15"/>
        </w:numPr>
        <w:rPr>
          <w:noProof/>
          <w:lang w:eastAsia="ko-KR"/>
        </w:rPr>
      </w:pPr>
      <w:r>
        <w:rPr>
          <w:noProof/>
          <w:lang w:eastAsia="ko-KR"/>
        </w:rPr>
        <w:lastRenderedPageBreak/>
        <w:t xml:space="preserve">two </w:t>
      </w:r>
      <w:r w:rsidRPr="00943A5F">
        <w:rPr>
          <w:noProof/>
        </w:rPr>
        <w:t>(</w:t>
      </w:r>
      <w:r>
        <w:rPr>
          <w:noProof/>
        </w:rPr>
        <w:t> PicWidthInSamplesL </w:t>
      </w:r>
      <w:r w:rsidRPr="00943A5F">
        <w:rPr>
          <w:noProof/>
        </w:rPr>
        <w:t>)</w:t>
      </w:r>
      <w:r>
        <w:rPr>
          <w:noProof/>
        </w:rPr>
        <w:t xml:space="preserve"> </w:t>
      </w:r>
      <w:r w:rsidRPr="00943A5F">
        <w:rPr>
          <w:noProof/>
        </w:rPr>
        <w:t>x</w:t>
      </w:r>
      <w:r>
        <w:rPr>
          <w:noProof/>
        </w:rPr>
        <w:t xml:space="preserve"> </w:t>
      </w:r>
      <w:r w:rsidRPr="00943A5F">
        <w:rPr>
          <w:noProof/>
        </w:rPr>
        <w:t>(</w:t>
      </w:r>
      <w:r>
        <w:rPr>
          <w:noProof/>
        </w:rPr>
        <w:t> PicHeightInSamplesL </w:t>
      </w:r>
      <w:r w:rsidRPr="00943A5F">
        <w:rPr>
          <w:noProof/>
        </w:rPr>
        <w:t>)</w:t>
      </w:r>
      <w:r>
        <w:rPr>
          <w:noProof/>
        </w:rPr>
        <w:t xml:space="preserve"> arrays </w:t>
      </w:r>
      <w:r>
        <w:rPr>
          <w:noProof/>
          <w:lang w:eastAsia="ko-KR"/>
        </w:rPr>
        <w:t xml:space="preserve">predFlagLX specify the </w:t>
      </w:r>
      <w:r w:rsidRPr="00F121B6">
        <w:rPr>
          <w:noProof/>
          <w:lang w:eastAsia="ko-KR"/>
        </w:rPr>
        <w:t xml:space="preserve">prediction list utilization flags </w:t>
      </w:r>
      <w:r>
        <w:rPr>
          <w:noProof/>
          <w:lang w:eastAsia="ko-KR"/>
        </w:rPr>
        <w:t>of the resampled picture</w:t>
      </w:r>
      <w:r>
        <w:rPr>
          <w:noProof/>
        </w:rPr>
        <w:t xml:space="preserve">, </w:t>
      </w:r>
      <w:r>
        <w:rPr>
          <w:noProof/>
          <w:lang w:eastAsia="ko-KR"/>
        </w:rPr>
        <w:t>with X = 0,1</w:t>
      </w:r>
      <w:r>
        <w:rPr>
          <w:noProof/>
        </w:rPr>
        <w:t>.</w:t>
      </w:r>
    </w:p>
    <w:p w:rsidR="00EA1617" w:rsidRDefault="00EA1617" w:rsidP="00EA1617">
      <w:pPr>
        <w:tabs>
          <w:tab w:val="left" w:pos="284"/>
        </w:tabs>
      </w:pPr>
      <w:r>
        <w:t>For each luma sample location xPb = 0 ... </w:t>
      </w:r>
      <w:proofErr w:type="gramStart"/>
      <w:r>
        <w:t>( (</w:t>
      </w:r>
      <w:proofErr w:type="gramEnd"/>
      <w:r>
        <w:t> </w:t>
      </w:r>
      <w:r>
        <w:rPr>
          <w:noProof/>
        </w:rPr>
        <w:t>PicWidthInSamplesL + 15 ) &gt;&gt; 4 ) − 1</w:t>
      </w:r>
      <w:r>
        <w:t xml:space="preserve"> and yPb = 0 … ( (</w:t>
      </w:r>
      <w:r>
        <w:rPr>
          <w:noProof/>
        </w:rPr>
        <w:t> PicHeightInSamplesL + 15 ) &gt;&gt; 4) − 1</w:t>
      </w:r>
      <w:r>
        <w:t xml:space="preserve">, </w:t>
      </w:r>
    </w:p>
    <w:p w:rsidR="00EA1617" w:rsidRDefault="00EA1617" w:rsidP="00EA1617">
      <w:pPr>
        <w:ind w:left="1228" w:hanging="434"/>
        <w:rPr>
          <w:noProof/>
          <w:lang w:eastAsia="ko-KR"/>
        </w:rPr>
      </w:pPr>
      <w:r w:rsidRPr="00EE7C7D">
        <w:rPr>
          <w:noProof/>
        </w:rPr>
        <w:t>–</w:t>
      </w:r>
      <w:r w:rsidRPr="00EE7C7D">
        <w:rPr>
          <w:noProof/>
        </w:rPr>
        <w:tab/>
      </w:r>
      <w:r>
        <w:rPr>
          <w:noProof/>
        </w:rPr>
        <w:t xml:space="preserve">The variables </w:t>
      </w:r>
      <w:r w:rsidRPr="00943A5F">
        <w:rPr>
          <w:noProof/>
          <w:lang w:eastAsia="ko-KR"/>
        </w:rPr>
        <w:t>x</w:t>
      </w:r>
      <w:r>
        <w:rPr>
          <w:noProof/>
          <w:lang w:eastAsia="ko-KR"/>
        </w:rPr>
        <w:t>P and yP are set to ( xPb  &lt;&lt; 4 ) and ( yPb  &lt;&lt; 4 ), respectively,</w:t>
      </w:r>
    </w:p>
    <w:p w:rsidR="00EA1617" w:rsidRPr="00943A5F" w:rsidRDefault="00EA1617" w:rsidP="00EA1617">
      <w:pPr>
        <w:ind w:left="1228" w:hanging="434"/>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Pr>
          <w:noProof/>
        </w:rPr>
        <w:t xml:space="preserve">predMode[xP][yP], </w:t>
      </w:r>
      <w:r w:rsidRPr="00943A5F">
        <w:rPr>
          <w:noProof/>
          <w:lang w:eastAsia="ko-KR"/>
        </w:rPr>
        <w:t>refIdxLX</w:t>
      </w:r>
      <w:r>
        <w:rPr>
          <w:noProof/>
        </w:rPr>
        <w:t>[xP][yP],</w:t>
      </w:r>
      <w:r w:rsidRPr="00943A5F">
        <w:rPr>
          <w:noProof/>
          <w:lang w:eastAsia="ko-KR"/>
        </w:rPr>
        <w:t> </w:t>
      </w:r>
      <w:r>
        <w:rPr>
          <w:noProof/>
          <w:lang w:eastAsia="ko-KR"/>
        </w:rPr>
        <w:t>mv</w:t>
      </w:r>
      <w:r w:rsidRPr="00943A5F">
        <w:rPr>
          <w:noProof/>
          <w:lang w:eastAsia="ko-KR"/>
        </w:rPr>
        <w:t>LX</w:t>
      </w:r>
      <w:r>
        <w:rPr>
          <w:noProof/>
        </w:rPr>
        <w:t>[xP][yP] and</w:t>
      </w:r>
      <w:r>
        <w:rPr>
          <w:noProof/>
          <w:lang w:eastAsia="ko-KR"/>
        </w:rPr>
        <w:t xml:space="preserve"> r</w:t>
      </w:r>
      <w:r w:rsidRPr="00943A5F">
        <w:rPr>
          <w:noProof/>
          <w:lang w:eastAsia="ko-KR"/>
        </w:rPr>
        <w:t>efPicOrderCnt</w:t>
      </w:r>
      <w:r>
        <w:rPr>
          <w:noProof/>
          <w:lang w:eastAsia="ko-KR"/>
        </w:rPr>
        <w:t>LX</w:t>
      </w:r>
      <w:r>
        <w:rPr>
          <w:noProof/>
        </w:rPr>
        <w:t>[xP][yP], and predFlagLX[xP][yP], with X = 0,1,</w:t>
      </w:r>
      <w:r w:rsidRPr="00943A5F">
        <w:rPr>
          <w:noProof/>
          <w:lang w:eastAsia="ko-KR"/>
        </w:rPr>
        <w:t xml:space="preserve"> of the </w:t>
      </w:r>
      <w:r>
        <w:rPr>
          <w:noProof/>
          <w:lang w:eastAsia="ko-KR"/>
        </w:rPr>
        <w:t xml:space="preserve">resampled picture are derived by </w:t>
      </w:r>
      <w:r w:rsidRPr="00943A5F">
        <w:rPr>
          <w:noProof/>
          <w:lang w:eastAsia="ko-KR"/>
        </w:rPr>
        <w:t xml:space="preserve">invoking </w:t>
      </w:r>
      <w:r>
        <w:rPr>
          <w:noProof/>
          <w:lang w:eastAsia="ko-KR"/>
        </w:rPr>
        <w:t xml:space="preserve">inter layer motion derivation process </w:t>
      </w:r>
      <w:r w:rsidRPr="00943A5F">
        <w:rPr>
          <w:noProof/>
        </w:rPr>
        <w:t>specified in subclause</w:t>
      </w:r>
      <w:r>
        <w:rPr>
          <w:noProof/>
        </w:rPr>
        <w:t xml:space="preserve"> </w:t>
      </w:r>
      <w:r w:rsidR="00AB6740">
        <w:fldChar w:fldCharType="begin"/>
      </w:r>
      <w:r w:rsidR="00AB6740">
        <w:instrText xml:space="preserve"> REF _Ref348599073 \r \h  \* MERGEFORMAT </w:instrText>
      </w:r>
      <w:r w:rsidR="00AB6740">
        <w:fldChar w:fldCharType="separate"/>
      </w:r>
      <w:r w:rsidR="00E907A9" w:rsidRPr="00E907A9">
        <w:rPr>
          <w:noProof/>
          <w:highlight w:val="yellow"/>
        </w:rPr>
        <w:t>H.8.1.4.2.1</w:t>
      </w:r>
      <w:r w:rsidR="00AB6740">
        <w:fldChar w:fldCharType="end"/>
      </w:r>
      <w:r>
        <w:rPr>
          <w:noProof/>
        </w:rPr>
        <w:t xml:space="preserve"> </w:t>
      </w:r>
      <w:r>
        <w:rPr>
          <w:noProof/>
          <w:lang w:eastAsia="ko-KR"/>
        </w:rPr>
        <w:t xml:space="preserve">with </w:t>
      </w:r>
      <w:r w:rsidRPr="00943A5F">
        <w:rPr>
          <w:noProof/>
          <w:lang w:eastAsia="ko-KR"/>
        </w:rPr>
        <w:t>the luma 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predModeRL, refIdxLXRL, mvLXRL</w:t>
      </w:r>
      <w:del w:id="1910" w:author="Jianle" w:date="2013-07-20T23:16:00Z">
        <w:r w:rsidDel="00E133C9">
          <w:rPr>
            <w:noProof/>
            <w:lang w:eastAsia="ko-KR"/>
          </w:rPr>
          <w:delText>,   refPicOrderCntLXRL</w:delText>
        </w:r>
      </w:del>
      <w:r>
        <w:rPr>
          <w:noProof/>
          <w:lang w:eastAsia="ko-KR"/>
        </w:rPr>
        <w:t xml:space="preserve">, and predFlagLXRL, with X = 0,1, </w:t>
      </w:r>
      <w:r w:rsidRPr="00943A5F">
        <w:rPr>
          <w:noProof/>
          <w:lang w:eastAsia="ko-KR"/>
        </w:rPr>
        <w:t>given as input.</w:t>
      </w:r>
    </w:p>
    <w:p w:rsidR="00EA1617" w:rsidRDefault="00EA1617" w:rsidP="00EA1617">
      <w:pPr>
        <w:pStyle w:val="Annex6"/>
      </w:pPr>
      <w:bookmarkStart w:id="1911" w:name="_Ref348599073"/>
      <w:r w:rsidRPr="00665644">
        <w:rPr>
          <w:noProof/>
        </w:rPr>
        <w:t xml:space="preserve">Derivation process </w:t>
      </w:r>
      <w:r>
        <w:rPr>
          <w:noProof/>
        </w:rPr>
        <w:t>for</w:t>
      </w:r>
      <w:r w:rsidRPr="00665644">
        <w:rPr>
          <w:noProof/>
        </w:rPr>
        <w:t xml:space="preserve"> inter layer motion</w:t>
      </w:r>
      <w:bookmarkEnd w:id="1911"/>
    </w:p>
    <w:p w:rsidR="00EA1617" w:rsidRPr="00943A5F" w:rsidRDefault="00EA1617" w:rsidP="00EA1617">
      <w:pPr>
        <w:rPr>
          <w:noProof/>
          <w:lang w:eastAsia="ko-KR"/>
        </w:rPr>
      </w:pPr>
      <w:r w:rsidRPr="00943A5F">
        <w:rPr>
          <w:noProof/>
          <w:lang w:eastAsia="ko-KR"/>
        </w:rPr>
        <w:t>Inputs to this process are</w:t>
      </w:r>
    </w:p>
    <w:p w:rsidR="00EA1617" w:rsidRDefault="00EA1617" w:rsidP="00CA066A">
      <w:pPr>
        <w:numPr>
          <w:ilvl w:val="0"/>
          <w:numId w:val="15"/>
        </w:numPr>
        <w:rPr>
          <w:noProof/>
          <w:lang w:eastAsia="ko-KR"/>
        </w:rPr>
      </w:pPr>
      <w:r w:rsidRPr="00943A5F">
        <w:rPr>
          <w:noProof/>
          <w:lang w:eastAsia="ko-KR"/>
        </w:rPr>
        <w:t>a luma location ( x</w:t>
      </w:r>
      <w:r>
        <w:rPr>
          <w:noProof/>
          <w:lang w:eastAsia="ko-KR"/>
        </w:rPr>
        <w:t>P</w:t>
      </w:r>
      <w:r w:rsidRPr="00943A5F">
        <w:rPr>
          <w:noProof/>
          <w:lang w:eastAsia="ko-KR"/>
        </w:rPr>
        <w:t>, y</w:t>
      </w:r>
      <w:r>
        <w:rPr>
          <w:noProof/>
          <w:lang w:eastAsia="ko-KR"/>
        </w:rPr>
        <w:t>P</w:t>
      </w:r>
      <w:r w:rsidRPr="00943A5F">
        <w:rPr>
          <w:noProof/>
          <w:lang w:eastAsia="ko-KR"/>
        </w:rPr>
        <w:t> ) specifying the top-left sample of the current luma prediction block relative to the top-left luma sample of the current picture,</w:t>
      </w:r>
      <w:r w:rsidRPr="007E2823">
        <w:t xml:space="preserve"> </w:t>
      </w:r>
    </w:p>
    <w:p w:rsidR="00EA1617" w:rsidRDefault="00EA1617" w:rsidP="00CA066A">
      <w:pPr>
        <w:numPr>
          <w:ilvl w:val="0"/>
          <w:numId w:val="15"/>
        </w:numPr>
        <w:rPr>
          <w:noProof/>
        </w:rPr>
      </w:pPr>
      <w:r>
        <w:rPr>
          <w:noProof/>
        </w:rPr>
        <w:t>the reference layer prediction modearray predModeRL,</w:t>
      </w:r>
    </w:p>
    <w:p w:rsidR="00EA1617" w:rsidRDefault="00EA1617" w:rsidP="00CA066A">
      <w:pPr>
        <w:numPr>
          <w:ilvl w:val="0"/>
          <w:numId w:val="15"/>
        </w:numPr>
        <w:rPr>
          <w:noProof/>
          <w:lang w:eastAsia="ko-KR"/>
        </w:rPr>
      </w:pPr>
      <w:r>
        <w:rPr>
          <w:noProof/>
        </w:rPr>
        <w:t xml:space="preserve">the reference layer reference index </w:t>
      </w:r>
      <w:r>
        <w:rPr>
          <w:noProof/>
          <w:lang w:eastAsia="ko-KR"/>
        </w:rPr>
        <w:t xml:space="preserve">arrays </w:t>
      </w:r>
      <w:r w:rsidRPr="00943A5F">
        <w:rPr>
          <w:noProof/>
          <w:lang w:eastAsia="ko-KR"/>
        </w:rPr>
        <w:t>refIdxL</w:t>
      </w:r>
      <w:r>
        <w:rPr>
          <w:noProof/>
          <w:lang w:eastAsia="ko-KR"/>
        </w:rPr>
        <w:t>0RL and refIdxL1RL</w:t>
      </w:r>
    </w:p>
    <w:p w:rsidR="00EA1617" w:rsidRDefault="00EA1617" w:rsidP="00CA066A">
      <w:pPr>
        <w:numPr>
          <w:ilvl w:val="0"/>
          <w:numId w:val="15"/>
        </w:numPr>
        <w:rPr>
          <w:noProof/>
          <w:lang w:eastAsia="ko-KR"/>
        </w:rPr>
      </w:pPr>
      <w:r>
        <w:rPr>
          <w:noProof/>
        </w:rPr>
        <w:t xml:space="preserve">the reference layer motion vector </w:t>
      </w:r>
      <w:r>
        <w:rPr>
          <w:noProof/>
          <w:lang w:eastAsia="ko-KR"/>
        </w:rPr>
        <w:t>arrays mvL0RL and mvL1RL</w:t>
      </w:r>
    </w:p>
    <w:p w:rsidR="00EA1617" w:rsidDel="00CE64EB" w:rsidRDefault="00EA1617" w:rsidP="00CA066A">
      <w:pPr>
        <w:numPr>
          <w:ilvl w:val="0"/>
          <w:numId w:val="15"/>
        </w:numPr>
        <w:rPr>
          <w:del w:id="1912" w:author="Jianle" w:date="2013-07-20T23:14:00Z"/>
          <w:noProof/>
          <w:lang w:eastAsia="ko-KR"/>
        </w:rPr>
      </w:pPr>
      <w:del w:id="1913" w:author="Jianle" w:date="2013-07-20T23:14:00Z">
        <w:r w:rsidDel="00CE64EB">
          <w:rPr>
            <w:noProof/>
            <w:lang w:eastAsia="ko-KR"/>
          </w:rPr>
          <w:delText>the reference layer</w:delText>
        </w:r>
        <w:r w:rsidRPr="00065B1E" w:rsidDel="00CE64EB">
          <w:rPr>
            <w:noProof/>
          </w:rPr>
          <w:delText xml:space="preserve"> </w:delText>
        </w:r>
        <w:r w:rsidDel="00CE64EB">
          <w:rPr>
            <w:noProof/>
          </w:rPr>
          <w:delText xml:space="preserve">reference picture order counts </w:delText>
        </w:r>
        <w:r w:rsidDel="00CE64EB">
          <w:rPr>
            <w:noProof/>
            <w:lang w:eastAsia="ko-KR"/>
          </w:rPr>
          <w:delText>arrays r</w:delText>
        </w:r>
        <w:r w:rsidRPr="00943A5F" w:rsidDel="00CE64EB">
          <w:rPr>
            <w:noProof/>
            <w:lang w:eastAsia="ko-KR"/>
          </w:rPr>
          <w:delText>efPicOrderCnt</w:delText>
        </w:r>
        <w:r w:rsidDel="00CE64EB">
          <w:rPr>
            <w:noProof/>
            <w:lang w:eastAsia="ko-KR"/>
          </w:rPr>
          <w:delText>L0RL and refPicOrderCntL1RL</w:delText>
        </w:r>
      </w:del>
    </w:p>
    <w:p w:rsidR="00EA1617" w:rsidRDefault="00EA1617" w:rsidP="00CA066A">
      <w:pPr>
        <w:numPr>
          <w:ilvl w:val="0"/>
          <w:numId w:val="15"/>
        </w:numPr>
        <w:rPr>
          <w:noProof/>
          <w:lang w:eastAsia="ko-KR"/>
        </w:rPr>
      </w:pPr>
      <w:r>
        <w:rPr>
          <w:noProof/>
        </w:rPr>
        <w:t xml:space="preserve">the reference layer </w:t>
      </w:r>
      <w:r w:rsidRPr="00F121B6">
        <w:rPr>
          <w:noProof/>
          <w:lang w:eastAsia="ko-KR"/>
        </w:rPr>
        <w:t>p</w:t>
      </w:r>
      <w:r>
        <w:rPr>
          <w:noProof/>
          <w:lang w:eastAsia="ko-KR"/>
        </w:rPr>
        <w:t>rediction list utilization flag</w:t>
      </w:r>
      <w:r w:rsidRPr="00F121B6">
        <w:rPr>
          <w:noProof/>
          <w:lang w:eastAsia="ko-KR"/>
        </w:rPr>
        <w:t xml:space="preserve"> </w:t>
      </w:r>
      <w:r>
        <w:rPr>
          <w:noProof/>
          <w:lang w:eastAsia="ko-KR"/>
        </w:rPr>
        <w:t>arrays predFlagL0RL and predFlagL1RL.</w:t>
      </w:r>
    </w:p>
    <w:p w:rsidR="00EA1617" w:rsidRPr="00943A5F" w:rsidRDefault="00EA1617" w:rsidP="00EA1617">
      <w:pPr>
        <w:rPr>
          <w:noProof/>
          <w:lang w:eastAsia="ko-KR"/>
        </w:rPr>
      </w:pPr>
      <w:r w:rsidRPr="00943A5F">
        <w:rPr>
          <w:noProof/>
          <w:lang w:eastAsia="ko-KR"/>
        </w:rPr>
        <w:t>Outputs of this process are</w:t>
      </w:r>
    </w:p>
    <w:p w:rsidR="00EA1617" w:rsidRPr="00943A5F" w:rsidRDefault="00EA1617" w:rsidP="00CA066A">
      <w:pPr>
        <w:numPr>
          <w:ilvl w:val="0"/>
          <w:numId w:val="15"/>
        </w:numPr>
        <w:rPr>
          <w:noProof/>
          <w:lang w:eastAsia="ko-KR"/>
        </w:rPr>
      </w:pPr>
      <w:r>
        <w:rPr>
          <w:noProof/>
          <w:lang w:eastAsia="ko-KR"/>
        </w:rPr>
        <w:t>a derived prediction mode predMode,</w:t>
      </w:r>
    </w:p>
    <w:p w:rsidR="00EA1617" w:rsidRDefault="00EA1617" w:rsidP="00CA066A">
      <w:pPr>
        <w:numPr>
          <w:ilvl w:val="0"/>
          <w:numId w:val="15"/>
        </w:numPr>
        <w:tabs>
          <w:tab w:val="clear" w:pos="794"/>
        </w:tabs>
        <w:rPr>
          <w:noProof/>
          <w:lang w:eastAsia="ko-KR"/>
        </w:rPr>
      </w:pPr>
      <w:r>
        <w:rPr>
          <w:noProof/>
          <w:lang w:eastAsia="ko-KR"/>
        </w:rPr>
        <w:t>two</w:t>
      </w:r>
      <w:r w:rsidRPr="00943A5F">
        <w:rPr>
          <w:noProof/>
          <w:lang w:eastAsia="ko-KR"/>
        </w:rPr>
        <w:t xml:space="preserve"> </w:t>
      </w:r>
      <w:r>
        <w:rPr>
          <w:noProof/>
          <w:lang w:eastAsia="ko-KR"/>
        </w:rPr>
        <w:t xml:space="preserve">derived </w:t>
      </w:r>
      <w:r w:rsidRPr="00943A5F">
        <w:rPr>
          <w:noProof/>
          <w:lang w:eastAsia="ko-KR"/>
        </w:rPr>
        <w:t>motion vector</w:t>
      </w:r>
      <w:r>
        <w:rPr>
          <w:noProof/>
          <w:lang w:eastAsia="ko-KR"/>
        </w:rPr>
        <w:t>s</w:t>
      </w:r>
      <w:r w:rsidRPr="00943A5F">
        <w:rPr>
          <w:noProof/>
          <w:lang w:eastAsia="ko-KR"/>
        </w:rPr>
        <w:t xml:space="preserve"> mvL</w:t>
      </w:r>
      <w:r>
        <w:rPr>
          <w:noProof/>
          <w:lang w:eastAsia="ko-KR"/>
        </w:rPr>
        <w:t>0 and mvL1</w:t>
      </w:r>
    </w:p>
    <w:p w:rsidR="00EA1617" w:rsidRDefault="00EA1617" w:rsidP="00CA066A">
      <w:pPr>
        <w:numPr>
          <w:ilvl w:val="0"/>
          <w:numId w:val="15"/>
        </w:numPr>
        <w:tabs>
          <w:tab w:val="clear" w:pos="794"/>
        </w:tabs>
        <w:rPr>
          <w:noProof/>
          <w:lang w:eastAsia="ko-KR"/>
        </w:rPr>
      </w:pPr>
      <w:r>
        <w:rPr>
          <w:noProof/>
          <w:lang w:eastAsia="ko-KR"/>
        </w:rPr>
        <w:t xml:space="preserve">two derived reference indices refIdxL0 and refIdxL1 </w:t>
      </w:r>
    </w:p>
    <w:p w:rsidR="00EA1617" w:rsidRDefault="00EA1617" w:rsidP="00CA066A">
      <w:pPr>
        <w:numPr>
          <w:ilvl w:val="0"/>
          <w:numId w:val="15"/>
        </w:numPr>
        <w:tabs>
          <w:tab w:val="clear" w:pos="794"/>
        </w:tabs>
        <w:rPr>
          <w:noProof/>
          <w:lang w:eastAsia="ko-KR"/>
        </w:rPr>
      </w:pPr>
      <w:del w:id="1914" w:author="Jianle" w:date="2013-07-20T23:15:00Z">
        <w:r w:rsidDel="00CE64EB">
          <w:rPr>
            <w:noProof/>
          </w:rPr>
          <w:delText xml:space="preserve">two </w:delText>
        </w:r>
        <w:r w:rsidDel="00CE64EB">
          <w:rPr>
            <w:noProof/>
            <w:lang w:eastAsia="ko-KR"/>
          </w:rPr>
          <w:delText xml:space="preserve">derived </w:delText>
        </w:r>
        <w:r w:rsidDel="00CE64EB">
          <w:rPr>
            <w:noProof/>
          </w:rPr>
          <w:delText>reference picture order counts</w:delText>
        </w:r>
        <w:r w:rsidDel="00CE64EB">
          <w:rPr>
            <w:noProof/>
            <w:lang w:eastAsia="ko-KR"/>
          </w:rPr>
          <w:delText xml:space="preserve"> r</w:delText>
        </w:r>
        <w:r w:rsidRPr="00943A5F" w:rsidDel="00CE64EB">
          <w:rPr>
            <w:noProof/>
            <w:lang w:eastAsia="ko-KR"/>
          </w:rPr>
          <w:delText>efPicOrderCnt</w:delText>
        </w:r>
        <w:r w:rsidDel="00CE64EB">
          <w:rPr>
            <w:noProof/>
            <w:lang w:eastAsia="ko-KR"/>
          </w:rPr>
          <w:delText>L0 and refPicOrderCntL1</w:delText>
        </w:r>
      </w:del>
    </w:p>
    <w:p w:rsidR="00EA1617" w:rsidRDefault="00EA1617" w:rsidP="00CA066A">
      <w:pPr>
        <w:numPr>
          <w:ilvl w:val="0"/>
          <w:numId w:val="15"/>
        </w:numPr>
        <w:rPr>
          <w:noProof/>
          <w:lang w:eastAsia="ko-KR"/>
        </w:rPr>
      </w:pPr>
      <w:r>
        <w:rPr>
          <w:noProof/>
        </w:rPr>
        <w:t xml:space="preserve">two </w:t>
      </w:r>
      <w:r>
        <w:rPr>
          <w:noProof/>
          <w:lang w:eastAsia="ko-KR"/>
        </w:rPr>
        <w:t>derived</w:t>
      </w:r>
      <w:r>
        <w:rPr>
          <w:noProof/>
        </w:rPr>
        <w:t xml:space="preserve"> prediction list </w:t>
      </w:r>
      <w:r w:rsidRPr="00F121B6">
        <w:rPr>
          <w:noProof/>
          <w:lang w:eastAsia="ko-KR"/>
        </w:rPr>
        <w:t xml:space="preserve">utilization </w:t>
      </w:r>
      <w:r>
        <w:rPr>
          <w:noProof/>
        </w:rPr>
        <w:t xml:space="preserve">flags </w:t>
      </w:r>
      <w:r>
        <w:rPr>
          <w:noProof/>
          <w:lang w:eastAsia="ko-KR"/>
        </w:rPr>
        <w:t>predFlagL0 and predFlagL1.</w:t>
      </w:r>
    </w:p>
    <w:p w:rsidR="00EA1617" w:rsidRPr="00374B74" w:rsidRDefault="00EA1617" w:rsidP="00EA1617">
      <w:pPr>
        <w:rPr>
          <w:rFonts w:eastAsia="MS Mincho"/>
          <w:noProof/>
          <w:lang w:eastAsia="ja-JP"/>
        </w:rPr>
      </w:pPr>
      <w:r>
        <w:rPr>
          <w:rFonts w:eastAsia="MS Mincho"/>
          <w:noProof/>
          <w:lang w:eastAsia="ja-JP"/>
        </w:rPr>
        <w:t>T</w:t>
      </w:r>
      <w:r w:rsidRPr="00374B74">
        <w:rPr>
          <w:noProof/>
          <w:lang w:eastAsia="ko-KR"/>
        </w:rPr>
        <w:t xml:space="preserve">he variables </w:t>
      </w:r>
      <w:r>
        <w:rPr>
          <w:noProof/>
          <w:lang w:eastAsia="ko-KR"/>
        </w:rPr>
        <w:t xml:space="preserve">predMode, </w:t>
      </w:r>
      <w:r w:rsidRPr="00943A5F">
        <w:rPr>
          <w:noProof/>
          <w:lang w:eastAsia="ko-KR"/>
        </w:rPr>
        <w:t>mvLX</w:t>
      </w:r>
      <w:r>
        <w:rPr>
          <w:noProof/>
          <w:lang w:eastAsia="ko-KR"/>
        </w:rPr>
        <w:t>, refIdxLX,</w:t>
      </w:r>
      <w:r w:rsidRPr="00374B74">
        <w:rPr>
          <w:noProof/>
          <w:lang w:eastAsia="ko-KR"/>
        </w:rPr>
        <w:t xml:space="preserve"> </w:t>
      </w:r>
      <w:r>
        <w:rPr>
          <w:noProof/>
          <w:lang w:eastAsia="ko-KR"/>
        </w:rPr>
        <w:t>r</w:t>
      </w:r>
      <w:r w:rsidRPr="00943A5F">
        <w:rPr>
          <w:noProof/>
          <w:lang w:eastAsia="ko-KR"/>
        </w:rPr>
        <w:t>efPicOrderCnt</w:t>
      </w:r>
      <w:r>
        <w:rPr>
          <w:noProof/>
          <w:lang w:eastAsia="ko-KR"/>
        </w:rPr>
        <w:t xml:space="preserve">LX, and predFlagLX are </w:t>
      </w:r>
      <w:r w:rsidRPr="00374B74">
        <w:rPr>
          <w:noProof/>
          <w:lang w:eastAsia="ko-KR"/>
        </w:rPr>
        <w:t>derived</w:t>
      </w:r>
      <w:r>
        <w:rPr>
          <w:noProof/>
          <w:lang w:eastAsia="ko-KR"/>
        </w:rPr>
        <w:t xml:space="preserve"> as follows.</w:t>
      </w:r>
    </w:p>
    <w:p w:rsidR="00EA1617" w:rsidRPr="00841AE6" w:rsidRDefault="00EA1617" w:rsidP="00EB0647">
      <w:pPr>
        <w:numPr>
          <w:ilvl w:val="0"/>
          <w:numId w:val="47"/>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 xml:space="preserve">location (xPCtr, yPCtr) of the luma prediction block is derived as follows </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bookmarkStart w:id="1915" w:name="OLE_LINK6"/>
      <w:bookmarkStart w:id="1916" w:name="OLE_LINK7"/>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B0647">
        <w:rPr>
          <w:noProof/>
          <w:sz w:val="20"/>
          <w:szCs w:val="20"/>
          <w:highlight w:val="yellow"/>
        </w:rPr>
        <w:t>38</w:t>
      </w:r>
      <w:r w:rsidR="000C4DDD" w:rsidRPr="00841AE6">
        <w:rPr>
          <w:noProof/>
          <w:sz w:val="20"/>
          <w:szCs w:val="20"/>
          <w:highlight w:val="yellow"/>
        </w:rPr>
        <w:fldChar w:fldCharType="end"/>
      </w:r>
      <w:r w:rsidRPr="00841AE6">
        <w:rPr>
          <w:noProof/>
          <w:sz w:val="20"/>
          <w:szCs w:val="20"/>
          <w:highlight w:val="yellow"/>
          <w:lang w:eastAsia="ko-KR"/>
        </w:rPr>
        <w:t>)</w:t>
      </w:r>
      <w:bookmarkEnd w:id="1915"/>
      <w:bookmarkEnd w:id="1916"/>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yPCtr = yP + 8</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B0647">
        <w:rPr>
          <w:noProof/>
          <w:sz w:val="20"/>
          <w:szCs w:val="20"/>
          <w:highlight w:val="yellow"/>
        </w:rPr>
        <w:t>39</w:t>
      </w:r>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B0647">
      <w:pPr>
        <w:numPr>
          <w:ilvl w:val="0"/>
          <w:numId w:val="47"/>
        </w:numPr>
        <w:tabs>
          <w:tab w:val="clear" w:pos="1191"/>
          <w:tab w:val="left" w:pos="9090"/>
        </w:tabs>
        <w:ind w:right="500"/>
        <w:rPr>
          <w:noProof/>
          <w:lang w:eastAsia="ko-KR"/>
        </w:rPr>
      </w:pPr>
      <w:r w:rsidRPr="00841AE6">
        <w:t xml:space="preserve">The derivation process for reference layer luma sample location specified in subclause </w:t>
      </w:r>
      <w:r w:rsidR="00E907A9">
        <w:rPr>
          <w:highlight w:val="yellow"/>
        </w:rPr>
        <w:t>H</w:t>
      </w:r>
      <w:r w:rsidRPr="00841AE6">
        <w:rPr>
          <w:highlight w:val="yellow"/>
        </w:rPr>
        <w:t>.6.1</w:t>
      </w:r>
      <w:r w:rsidR="00AB6740">
        <w:fldChar w:fldCharType="begin"/>
      </w:r>
      <w:r w:rsidR="00AB6740">
        <w:instrText xml:space="preserve"> REF _Ref347130519 \r \h  \* MERGEFORMAT </w:instrText>
      </w:r>
      <w:r w:rsidR="00AB6740">
        <w:fldChar w:fldCharType="end"/>
      </w:r>
      <w:r w:rsidRPr="00841AE6">
        <w:t xml:space="preserve"> is invoked with luma location </w:t>
      </w:r>
      <w:proofErr w:type="gramStart"/>
      <w:r w:rsidRPr="00841AE6">
        <w:t>(</w:t>
      </w:r>
      <w:r w:rsidRPr="00841AE6">
        <w:rPr>
          <w:noProof/>
          <w:lang w:eastAsia="ko-KR"/>
        </w:rPr>
        <w:t> xPCtr</w:t>
      </w:r>
      <w:proofErr w:type="gramEnd"/>
      <w:r w:rsidRPr="00841AE6">
        <w:rPr>
          <w:noProof/>
          <w:lang w:eastAsia="ko-KR"/>
        </w:rPr>
        <w:t> , yPCtr </w:t>
      </w:r>
      <w:r w:rsidRPr="00841AE6">
        <w:t>) given as the inputs and ( </w:t>
      </w:r>
      <w:r w:rsidRPr="00841AE6">
        <w:rPr>
          <w:noProof/>
          <w:lang w:eastAsia="ko-KR"/>
        </w:rPr>
        <w:t>xRef </w:t>
      </w:r>
      <w:r w:rsidRPr="00841AE6">
        <w:t>, </w:t>
      </w:r>
      <w:r w:rsidRPr="00841AE6">
        <w:rPr>
          <w:noProof/>
          <w:lang w:eastAsia="ko-KR"/>
        </w:rPr>
        <w:t>yRef </w:t>
      </w:r>
      <w:r w:rsidRPr="00841AE6">
        <w:t>) as output.</w:t>
      </w:r>
    </w:p>
    <w:p w:rsidR="00EA1617" w:rsidRPr="00841AE6" w:rsidRDefault="00EA1617" w:rsidP="00EB0647">
      <w:pPr>
        <w:numPr>
          <w:ilvl w:val="0"/>
          <w:numId w:val="47"/>
        </w:numPr>
        <w:tabs>
          <w:tab w:val="clear" w:pos="1191"/>
          <w:tab w:val="left" w:pos="9090"/>
        </w:tabs>
        <w:ind w:right="500"/>
        <w:rPr>
          <w:noProof/>
          <w:lang w:eastAsia="ko-KR"/>
        </w:rPr>
      </w:pPr>
      <w:r w:rsidRPr="00841AE6">
        <w:rPr>
          <w:noProof/>
          <w:lang w:eastAsia="ko-KR"/>
        </w:rPr>
        <w:t>The collocated position (xRL, yRL) is derived as follows</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xRL = ( xRef &gt;&gt;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B0647">
        <w:rPr>
          <w:noProof/>
          <w:sz w:val="20"/>
          <w:szCs w:val="20"/>
          <w:highlight w:val="yellow"/>
        </w:rPr>
        <w:t>40</w:t>
      </w:r>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yRL = ( yRef &gt;&gt;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B0647">
        <w:rPr>
          <w:noProof/>
          <w:sz w:val="20"/>
          <w:szCs w:val="20"/>
          <w:highlight w:val="yellow"/>
        </w:rPr>
        <w:t>41</w:t>
      </w:r>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B0647">
      <w:pPr>
        <w:numPr>
          <w:ilvl w:val="0"/>
          <w:numId w:val="47"/>
        </w:numPr>
        <w:tabs>
          <w:tab w:val="clear" w:pos="1191"/>
          <w:tab w:val="left" w:pos="9090"/>
        </w:tabs>
        <w:ind w:right="500"/>
        <w:rPr>
          <w:noProof/>
          <w:lang w:eastAsia="ko-KR"/>
        </w:rPr>
      </w:pPr>
      <w:r w:rsidRPr="00841AE6">
        <w:rPr>
          <w:noProof/>
          <w:lang w:eastAsia="ko-KR"/>
        </w:rPr>
        <w:t xml:space="preserve">The reference layer motion vector is derived as follows </w:t>
      </w:r>
    </w:p>
    <w:p w:rsidR="00EA1617" w:rsidRPr="00841AE6" w:rsidRDefault="00EA1617" w:rsidP="00CA066A">
      <w:pPr>
        <w:numPr>
          <w:ilvl w:val="0"/>
          <w:numId w:val="16"/>
        </w:numPr>
        <w:tabs>
          <w:tab w:val="clear" w:pos="805"/>
          <w:tab w:val="clear" w:pos="1191"/>
          <w:tab w:val="clear" w:pos="1588"/>
          <w:tab w:val="left" w:pos="1620"/>
        </w:tabs>
        <w:ind w:left="1620" w:hanging="360"/>
        <w:rPr>
          <w:noProof/>
          <w:lang w:eastAsia="ko-KR"/>
        </w:rPr>
      </w:pPr>
      <w:r w:rsidRPr="00841AE6">
        <w:rPr>
          <w:noProof/>
          <w:lang w:eastAsia="ko-KR"/>
        </w:rPr>
        <w:t>If ( xRL &lt; 0 ) or ( xRL &gt;= RefLayerPicWidthInSamplesL ) or ( yRL &lt; 0 ) or ( yRL &gt;= RefLayerPicHeightInSamplesL ), predMode[ xP ][ yP ] is set to MODE_INTRA.</w:t>
      </w:r>
    </w:p>
    <w:p w:rsidR="00EA1617" w:rsidRPr="00841AE6" w:rsidRDefault="00EA1617" w:rsidP="00CA066A">
      <w:pPr>
        <w:numPr>
          <w:ilvl w:val="0"/>
          <w:numId w:val="16"/>
        </w:numPr>
        <w:tabs>
          <w:tab w:val="clear" w:pos="805"/>
          <w:tab w:val="clear" w:pos="1191"/>
          <w:tab w:val="clear" w:pos="1588"/>
          <w:tab w:val="left" w:pos="1620"/>
        </w:tabs>
        <w:ind w:left="1620" w:hanging="360"/>
        <w:rPr>
          <w:noProof/>
          <w:lang w:eastAsia="ko-KR"/>
        </w:rPr>
      </w:pPr>
      <w:r w:rsidRPr="00841AE6">
        <w:rPr>
          <w:noProof/>
          <w:lang w:eastAsia="ko-KR"/>
        </w:rPr>
        <w:t>Otherwise, predMode[ xP ][ yP ] is derived as follows</w:t>
      </w:r>
    </w:p>
    <w:p w:rsidR="00EA1617" w:rsidRPr="00841AE6"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predMode[ xP ][ yP ] = predModeRL[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B0647">
        <w:rPr>
          <w:noProof/>
          <w:sz w:val="20"/>
          <w:szCs w:val="20"/>
          <w:highlight w:val="yellow"/>
        </w:rPr>
        <w:t>42</w:t>
      </w:r>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CA066A">
      <w:pPr>
        <w:numPr>
          <w:ilvl w:val="0"/>
          <w:numId w:val="16"/>
        </w:numPr>
        <w:tabs>
          <w:tab w:val="clear" w:pos="805"/>
          <w:tab w:val="clear" w:pos="1191"/>
          <w:tab w:val="clear" w:pos="1588"/>
          <w:tab w:val="left" w:pos="1620"/>
        </w:tabs>
        <w:ind w:left="1620" w:hanging="360"/>
        <w:rPr>
          <w:noProof/>
          <w:lang w:eastAsia="ko-KR"/>
        </w:rPr>
      </w:pPr>
      <w:r w:rsidRPr="00841AE6">
        <w:rPr>
          <w:noProof/>
          <w:lang w:eastAsia="ko-KR"/>
        </w:rPr>
        <w:t>If predMode[ xP ][ yP ] is equal to MODE_INTER, for each X = 0, 1, the following applies</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refIdxLX[ xP ][ yP ] = refIdxLXRL[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B0647">
        <w:rPr>
          <w:noProof/>
          <w:sz w:val="20"/>
          <w:szCs w:val="20"/>
          <w:highlight w:val="yellow"/>
        </w:rPr>
        <w:t>43</w:t>
      </w:r>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Del="00CE64EB" w:rsidRDefault="00EA1617" w:rsidP="00EA1617">
      <w:pPr>
        <w:pStyle w:val="Equation"/>
        <w:tabs>
          <w:tab w:val="clear" w:pos="794"/>
          <w:tab w:val="left" w:pos="360"/>
          <w:tab w:val="left" w:pos="1170"/>
          <w:tab w:val="left" w:pos="2070"/>
          <w:tab w:val="left" w:pos="2160"/>
          <w:tab w:val="left" w:pos="2700"/>
        </w:tabs>
        <w:spacing w:before="136" w:after="0"/>
        <w:ind w:left="2160" w:hanging="270"/>
        <w:rPr>
          <w:del w:id="1917" w:author="Jianle" w:date="2013-07-20T23:14:00Z"/>
          <w:noProof/>
          <w:sz w:val="20"/>
          <w:szCs w:val="20"/>
          <w:lang w:eastAsia="ko-KR"/>
        </w:rPr>
      </w:pPr>
      <w:del w:id="1918" w:author="Jianle" w:date="2013-07-20T23:14:00Z">
        <w:r w:rsidRPr="00841AE6" w:rsidDel="00CE64EB">
          <w:rPr>
            <w:noProof/>
            <w:sz w:val="20"/>
            <w:szCs w:val="20"/>
            <w:lang w:eastAsia="ko-KR"/>
          </w:rPr>
          <w:delText>refPicOrderCntLX[ xP ][ yP ] = refPicOrderCntLXRL[ xRL ][ yRL ]</w:delText>
        </w:r>
        <w:r w:rsidRPr="00841AE6" w:rsidDel="00CE64EB">
          <w:rPr>
            <w:noProof/>
            <w:sz w:val="20"/>
            <w:szCs w:val="20"/>
            <w:lang w:eastAsia="ko-KR"/>
          </w:rPr>
          <w:tab/>
        </w:r>
        <w:r w:rsidRPr="00841AE6" w:rsidDel="00CE64EB">
          <w:rPr>
            <w:noProof/>
            <w:sz w:val="20"/>
            <w:szCs w:val="20"/>
            <w:highlight w:val="yellow"/>
            <w:lang w:eastAsia="ko-KR"/>
          </w:rPr>
          <w:delText>(</w:delText>
        </w:r>
        <w:r w:rsidR="00E907A9" w:rsidDel="00CE64EB">
          <w:rPr>
            <w:noProof/>
            <w:sz w:val="20"/>
            <w:szCs w:val="20"/>
            <w:highlight w:val="yellow"/>
            <w:lang w:eastAsia="ko-KR"/>
          </w:rPr>
          <w:delText>H</w:delText>
        </w:r>
        <w:r w:rsidRPr="00841AE6" w:rsidDel="00CE64EB">
          <w:rPr>
            <w:noProof/>
            <w:sz w:val="20"/>
            <w:szCs w:val="20"/>
            <w:highlight w:val="yellow"/>
            <w:lang w:eastAsia="ko-KR"/>
          </w:rPr>
          <w:noBreakHyphen/>
        </w:r>
        <w:r w:rsidR="000C4DDD" w:rsidRPr="00841AE6" w:rsidDel="00CE64EB">
          <w:rPr>
            <w:noProof/>
            <w:highlight w:val="yellow"/>
          </w:rPr>
          <w:fldChar w:fldCharType="begin"/>
        </w:r>
        <w:r w:rsidR="00841AE6" w:rsidRPr="00841AE6" w:rsidDel="00CE64EB">
          <w:rPr>
            <w:noProof/>
            <w:sz w:val="20"/>
            <w:szCs w:val="20"/>
            <w:highlight w:val="yellow"/>
          </w:rPr>
          <w:delInstrText xml:space="preserve"> SEQ Equation \* ARABIC </w:delInstrText>
        </w:r>
        <w:r w:rsidR="000C4DDD" w:rsidRPr="00841AE6" w:rsidDel="00CE64EB">
          <w:rPr>
            <w:noProof/>
            <w:highlight w:val="yellow"/>
          </w:rPr>
          <w:fldChar w:fldCharType="separate"/>
        </w:r>
        <w:r w:rsidR="00EB0647" w:rsidDel="00CE64EB">
          <w:rPr>
            <w:noProof/>
            <w:sz w:val="20"/>
            <w:szCs w:val="20"/>
            <w:highlight w:val="yellow"/>
          </w:rPr>
          <w:delText>44</w:delText>
        </w:r>
        <w:r w:rsidR="000C4DDD" w:rsidRPr="00841AE6" w:rsidDel="00CE64EB">
          <w:rPr>
            <w:noProof/>
            <w:highlight w:val="yellow"/>
          </w:rPr>
          <w:fldChar w:fldCharType="end"/>
        </w:r>
        <w:r w:rsidRPr="00841AE6" w:rsidDel="00CE64EB">
          <w:rPr>
            <w:noProof/>
            <w:sz w:val="20"/>
            <w:szCs w:val="20"/>
            <w:highlight w:val="yellow"/>
            <w:lang w:eastAsia="ko-KR"/>
          </w:rPr>
          <w:delText>)</w:delText>
        </w:r>
      </w:del>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predFlagLX[ xP ][ yP ] = predFlagLXRL[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B0647">
        <w:rPr>
          <w:noProof/>
          <w:sz w:val="20"/>
          <w:szCs w:val="20"/>
          <w:highlight w:val="yellow"/>
        </w:rPr>
        <w:t>45</w:t>
      </w:r>
      <w:r w:rsidR="000C4DDD" w:rsidRPr="00841AE6">
        <w:rPr>
          <w:noProof/>
          <w:sz w:val="20"/>
          <w:szCs w:val="20"/>
          <w:highlight w:val="yellow"/>
        </w:rPr>
        <w:fldChar w:fldCharType="end"/>
      </w:r>
      <w:r w:rsidRPr="00841AE6">
        <w:rPr>
          <w:noProof/>
          <w:sz w:val="20"/>
          <w:szCs w:val="20"/>
          <w:highlight w:val="yellow"/>
          <w:lang w:eastAsia="ko-KR"/>
        </w:rPr>
        <w:t>)</w:t>
      </w:r>
    </w:p>
    <w:p w:rsidR="00AF41EB" w:rsidRDefault="00AF41EB" w:rsidP="00CA066A">
      <w:pPr>
        <w:numPr>
          <w:ilvl w:val="4"/>
          <w:numId w:val="16"/>
        </w:numPr>
        <w:tabs>
          <w:tab w:val="clear" w:pos="794"/>
          <w:tab w:val="clear" w:pos="1191"/>
          <w:tab w:val="clear" w:pos="1588"/>
          <w:tab w:val="clear" w:pos="2000"/>
          <w:tab w:val="left" w:pos="1620"/>
          <w:tab w:val="left" w:pos="1985"/>
        </w:tabs>
        <w:rPr>
          <w:noProof/>
          <w:lang w:eastAsia="ko-KR"/>
        </w:rPr>
      </w:pPr>
      <w:bookmarkStart w:id="1919" w:name="OLE_LINK469"/>
      <w:bookmarkStart w:id="1920" w:name="OLE_LINK470"/>
      <w:bookmarkStart w:id="1921" w:name="OLE_LINK461"/>
      <w:bookmarkStart w:id="1922" w:name="OLE_LINK462"/>
      <w:bookmarkStart w:id="1923" w:name="OLE_LINK82"/>
      <w:bookmarkStart w:id="1924" w:name="OLE_LINK439"/>
      <w:bookmarkStart w:id="1925" w:name="OLE_LINK440"/>
      <w:r>
        <w:rPr>
          <w:noProof/>
          <w:lang w:eastAsia="ko-KR"/>
        </w:rPr>
        <w:lastRenderedPageBreak/>
        <w:t xml:space="preserve">If </w:t>
      </w:r>
      <w:r w:rsidRPr="00841AE6">
        <w:rPr>
          <w:noProof/>
          <w:lang w:eastAsia="ko-KR"/>
        </w:rPr>
        <w:t>ScaledRefLayerPicWidthInSamplesL</w:t>
      </w:r>
      <w:r>
        <w:rPr>
          <w:noProof/>
          <w:lang w:eastAsia="ko-KR"/>
        </w:rPr>
        <w:t xml:space="preserve"> is not equal to </w:t>
      </w:r>
      <w:r w:rsidRPr="00841AE6">
        <w:rPr>
          <w:noProof/>
          <w:lang w:eastAsia="ko-KR"/>
        </w:rPr>
        <w:t>RefLayerPicWidthInSamplesL</w:t>
      </w:r>
      <w:r>
        <w:rPr>
          <w:noProof/>
          <w:lang w:eastAsia="ko-KR"/>
        </w:rPr>
        <w:t>, mvLX[ xP ][ yP ][ 0 ] is derived as follows:</w:t>
      </w:r>
    </w:p>
    <w:p w:rsidR="00EA1617" w:rsidRPr="00841AE6"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scaleFactor</w:t>
      </w:r>
      <w:bookmarkEnd w:id="1919"/>
      <w:bookmarkEnd w:id="1920"/>
      <w:r w:rsidRPr="00841AE6">
        <w:rPr>
          <w:noProof/>
          <w:sz w:val="20"/>
          <w:szCs w:val="20"/>
          <w:lang w:eastAsia="ko-KR"/>
        </w:rPr>
        <w:t>MV</w:t>
      </w:r>
      <w:r w:rsidRPr="00841AE6">
        <w:rPr>
          <w:rFonts w:hint="eastAsia"/>
          <w:noProof/>
          <w:sz w:val="20"/>
          <w:szCs w:val="20"/>
        </w:rPr>
        <w:t>X</w:t>
      </w:r>
      <w:r w:rsidRPr="00841AE6">
        <w:rPr>
          <w:noProof/>
          <w:sz w:val="20"/>
          <w:szCs w:val="20"/>
          <w:lang w:eastAsia="ko-KR"/>
        </w:rPr>
        <w:t xml:space="preserve"> </w:t>
      </w:r>
      <w:bookmarkEnd w:id="1921"/>
      <w:bookmarkEnd w:id="1922"/>
      <w:bookmarkEnd w:id="1923"/>
      <w:r w:rsidRPr="00841AE6">
        <w:rPr>
          <w:noProof/>
          <w:sz w:val="20"/>
          <w:szCs w:val="20"/>
          <w:lang w:eastAsia="ko-KR"/>
        </w:rPr>
        <w:t xml:space="preserve">= </w:t>
      </w:r>
      <w:bookmarkStart w:id="1926" w:name="OLE_LINK463"/>
      <w:bookmarkStart w:id="1927" w:name="OLE_LINK464"/>
      <w:bookmarkStart w:id="1928" w:name="OLE_LINK465"/>
      <w:bookmarkStart w:id="1929" w:name="OLE_LINK466"/>
      <w:bookmarkStart w:id="1930" w:name="OLE_LINK74"/>
      <w:bookmarkStart w:id="1931" w:name="OLE_LINK75"/>
      <w:r w:rsidRPr="00841AE6">
        <w:rPr>
          <w:noProof/>
          <w:sz w:val="20"/>
          <w:szCs w:val="20"/>
          <w:lang w:eastAsia="ko-KR"/>
        </w:rPr>
        <w:t>Clip3(</w:t>
      </w:r>
      <w:bookmarkEnd w:id="1926"/>
      <w:bookmarkEnd w:id="1927"/>
      <w:r w:rsidRPr="00841AE6">
        <w:rPr>
          <w:noProof/>
          <w:sz w:val="20"/>
          <w:szCs w:val="20"/>
          <w:lang w:eastAsia="ko-KR"/>
        </w:rPr>
        <w:t> −4096, 4095,</w:t>
      </w:r>
      <w:bookmarkEnd w:id="1928"/>
      <w:bookmarkEnd w:id="1929"/>
      <w:r w:rsidRPr="00841AE6">
        <w:rPr>
          <w:noProof/>
          <w:sz w:val="20"/>
          <w:szCs w:val="20"/>
          <w:lang w:eastAsia="ko-KR"/>
        </w:rPr>
        <w:t> ( ( ScaledRefLayerPicWidthInSamplesL</w:t>
      </w:r>
      <w:r w:rsidRPr="00841AE6">
        <w:rPr>
          <w:noProof/>
          <w:sz w:val="20"/>
          <w:szCs w:val="20"/>
        </w:rPr>
        <w:t xml:space="preserve"> </w:t>
      </w:r>
      <w:r w:rsidRPr="00841AE6">
        <w:rPr>
          <w:noProof/>
          <w:sz w:val="20"/>
          <w:szCs w:val="20"/>
          <w:lang w:eastAsia="ko-KR"/>
        </w:rPr>
        <w:t>&lt;&lt; 8 ) </w:t>
      </w:r>
      <w:bookmarkStart w:id="1932" w:name="OLE_LINK447"/>
      <w:bookmarkStart w:id="1933" w:name="OLE_LINK448"/>
      <w:r w:rsidRPr="00841AE6">
        <w:rPr>
          <w:noProof/>
          <w:sz w:val="20"/>
          <w:szCs w:val="20"/>
          <w:lang w:eastAsia="ko-KR"/>
        </w:rPr>
        <w:t>+ (</w:t>
      </w:r>
      <w:bookmarkStart w:id="1934" w:name="OLE_LINK72"/>
      <w:bookmarkStart w:id="1935" w:name="OLE_LINK73"/>
      <w:r w:rsidRPr="00841AE6">
        <w:rPr>
          <w:noProof/>
          <w:sz w:val="20"/>
          <w:szCs w:val="20"/>
          <w:lang w:eastAsia="ko-KR"/>
        </w:rPr>
        <w:t> </w:t>
      </w:r>
      <w:bookmarkEnd w:id="1934"/>
      <w:bookmarkEnd w:id="1935"/>
      <w:r w:rsidRPr="00841AE6">
        <w:rPr>
          <w:noProof/>
          <w:sz w:val="20"/>
          <w:szCs w:val="20"/>
          <w:lang w:eastAsia="ko-KR"/>
        </w:rPr>
        <w:t>RefLayerPicWidthInSamplesL &gt;&gt; 1 )</w:t>
      </w:r>
      <w:bookmarkEnd w:id="1932"/>
      <w:bookmarkEnd w:id="1933"/>
      <w:r w:rsidRPr="00841AE6">
        <w:rPr>
          <w:noProof/>
          <w:sz w:val="20"/>
          <w:szCs w:val="20"/>
          <w:lang w:eastAsia="ko-KR"/>
        </w:rPr>
        <w:t> ) / RefLayerPicWidthInSamplesL)</w:t>
      </w:r>
      <w:bookmarkEnd w:id="1930"/>
      <w:bookmarkEnd w:id="1931"/>
      <w:r w:rsidRPr="00841AE6">
        <w:rPr>
          <w:rFonts w:hint="eastAsia"/>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B0647">
        <w:rPr>
          <w:noProof/>
          <w:sz w:val="20"/>
          <w:szCs w:val="20"/>
          <w:highlight w:val="yellow"/>
        </w:rPr>
        <w:t>46</w:t>
      </w:r>
      <w:r w:rsidR="000C4DDD" w:rsidRPr="00841AE6">
        <w:rPr>
          <w:noProof/>
          <w:sz w:val="20"/>
          <w:szCs w:val="20"/>
          <w:highlight w:val="yellow"/>
        </w:rPr>
        <w:fldChar w:fldCharType="end"/>
      </w:r>
      <w:r w:rsidRPr="00841AE6">
        <w:rPr>
          <w:noProof/>
          <w:sz w:val="20"/>
          <w:szCs w:val="20"/>
          <w:highlight w:val="yellow"/>
          <w:lang w:eastAsia="ko-KR"/>
        </w:rPr>
        <w:t>)</w:t>
      </w:r>
      <w:bookmarkEnd w:id="1924"/>
      <w:bookmarkEnd w:id="1925"/>
    </w:p>
    <w:p w:rsidR="00EA1617"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mvLX[ xP ][ yP ][0] = Clip3( −32768, 32767, Sign(</w:t>
      </w:r>
      <w:bookmarkStart w:id="1936" w:name="OLE_LINK87"/>
      <w:bookmarkStart w:id="1937" w:name="OLE_LINK88"/>
      <w:r w:rsidRPr="00841AE6">
        <w:rPr>
          <w:noProof/>
          <w:sz w:val="20"/>
          <w:szCs w:val="20"/>
          <w:lang w:eastAsia="ko-KR"/>
        </w:rPr>
        <w:t>scaleFactorMV</w:t>
      </w:r>
      <w:r w:rsidRPr="00841AE6">
        <w:rPr>
          <w:noProof/>
          <w:sz w:val="20"/>
          <w:szCs w:val="20"/>
        </w:rPr>
        <w:t>X</w:t>
      </w:r>
      <w:r w:rsidRPr="00841AE6">
        <w:rPr>
          <w:noProof/>
          <w:sz w:val="20"/>
          <w:szCs w:val="20"/>
          <w:lang w:eastAsia="ko-KR"/>
        </w:rPr>
        <w:t xml:space="preserve"> * </w:t>
      </w:r>
      <w:r w:rsidRPr="00841AE6">
        <w:rPr>
          <w:rFonts w:hint="eastAsia"/>
          <w:noProof/>
          <w:sz w:val="20"/>
          <w:szCs w:val="20"/>
        </w:rPr>
        <w:br/>
      </w:r>
      <w:r w:rsidRPr="00841AE6">
        <w:rPr>
          <w:noProof/>
          <w:sz w:val="20"/>
          <w:szCs w:val="20"/>
          <w:lang w:eastAsia="ko-KR"/>
        </w:rPr>
        <w:t>mvLXRL[ xRL ][ yRL ][ 0 ]</w:t>
      </w:r>
      <w:bookmarkEnd w:id="1936"/>
      <w:bookmarkEnd w:id="1937"/>
      <w:r w:rsidRPr="00841AE6">
        <w:rPr>
          <w:noProof/>
          <w:sz w:val="20"/>
          <w:szCs w:val="20"/>
          <w:lang w:eastAsia="ko-KR"/>
        </w:rPr>
        <w:t> ) * </w:t>
      </w:r>
      <w:r w:rsidRPr="00841AE6">
        <w:rPr>
          <w:noProof/>
          <w:sz w:val="20"/>
          <w:szCs w:val="20"/>
          <w:lang w:eastAsia="ko-KR"/>
        </w:rPr>
        <w:tab/>
        <w:t>( ( Abs ( scaleFactorMV</w:t>
      </w:r>
      <w:r w:rsidRPr="00841AE6">
        <w:rPr>
          <w:noProof/>
          <w:sz w:val="20"/>
          <w:szCs w:val="20"/>
        </w:rPr>
        <w:t>X</w:t>
      </w:r>
      <w:r w:rsidRPr="00841AE6">
        <w:rPr>
          <w:noProof/>
          <w:sz w:val="20"/>
          <w:szCs w:val="20"/>
          <w:lang w:eastAsia="ko-KR"/>
        </w:rPr>
        <w:t> * mvLXRL[ xRL ][ yRL ][ 0 ] )</w:t>
      </w:r>
      <w:r w:rsidRPr="00841AE6">
        <w:rPr>
          <w:rFonts w:hint="eastAsia"/>
          <w:noProof/>
          <w:sz w:val="20"/>
          <w:szCs w:val="20"/>
        </w:rPr>
        <w:br/>
      </w:r>
      <w:r w:rsidRPr="00841AE6">
        <w:rPr>
          <w:noProof/>
          <w:sz w:val="20"/>
          <w:szCs w:val="20"/>
          <w:lang w:eastAsia="ko-KR"/>
        </w:rPr>
        <w:t xml:space="preserve"> + 127 ) &gt;&gt; 8 ) ) </w:t>
      </w:r>
      <w:r w:rsidRPr="00841AE6">
        <w:rPr>
          <w:rFonts w:hint="eastAsia"/>
          <w:noProof/>
          <w:sz w:val="20"/>
          <w:szCs w:val="20"/>
        </w:rPr>
        <w:tab/>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B0647">
        <w:rPr>
          <w:noProof/>
          <w:sz w:val="20"/>
          <w:szCs w:val="20"/>
          <w:highlight w:val="yellow"/>
        </w:rPr>
        <w:t>47</w:t>
      </w:r>
      <w:r w:rsidR="000C4DDD" w:rsidRPr="00841AE6">
        <w:rPr>
          <w:noProof/>
          <w:sz w:val="20"/>
          <w:szCs w:val="20"/>
          <w:highlight w:val="yellow"/>
        </w:rPr>
        <w:fldChar w:fldCharType="end"/>
      </w:r>
      <w:r w:rsidRPr="00841AE6">
        <w:rPr>
          <w:noProof/>
          <w:sz w:val="20"/>
          <w:szCs w:val="20"/>
          <w:lang w:eastAsia="ko-KR"/>
        </w:rPr>
        <w:t>)</w:t>
      </w:r>
    </w:p>
    <w:p w:rsidR="00AF41EB" w:rsidRDefault="00AF41EB" w:rsidP="00CA066A">
      <w:pPr>
        <w:numPr>
          <w:ilvl w:val="4"/>
          <w:numId w:val="16"/>
        </w:numPr>
        <w:tabs>
          <w:tab w:val="clear" w:pos="794"/>
          <w:tab w:val="clear" w:pos="1191"/>
          <w:tab w:val="clear" w:pos="1588"/>
          <w:tab w:val="clear" w:pos="2000"/>
          <w:tab w:val="left" w:pos="1620"/>
          <w:tab w:val="left" w:pos="1985"/>
        </w:tabs>
        <w:rPr>
          <w:noProof/>
          <w:lang w:eastAsia="ko-KR"/>
        </w:rPr>
      </w:pPr>
      <w:r>
        <w:rPr>
          <w:noProof/>
          <w:lang w:eastAsia="ko-KR"/>
        </w:rPr>
        <w:t xml:space="preserve">Otherwise, </w:t>
      </w:r>
    </w:p>
    <w:p w:rsidR="00AF41EB" w:rsidRDefault="00AF41EB" w:rsidP="00AF41EB">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mvLX[ xP ][ yP ][</w:t>
      </w:r>
      <w:r>
        <w:rPr>
          <w:noProof/>
          <w:sz w:val="20"/>
          <w:szCs w:val="20"/>
          <w:lang w:eastAsia="ko-KR"/>
        </w:rPr>
        <w:t> </w:t>
      </w:r>
      <w:r w:rsidRPr="00841AE6">
        <w:rPr>
          <w:noProof/>
          <w:sz w:val="20"/>
          <w:szCs w:val="20"/>
          <w:lang w:eastAsia="ko-KR"/>
        </w:rPr>
        <w:t>0</w:t>
      </w:r>
      <w:r>
        <w:rPr>
          <w:noProof/>
          <w:sz w:val="20"/>
          <w:szCs w:val="20"/>
          <w:lang w:eastAsia="ko-KR"/>
        </w:rPr>
        <w:t> </w:t>
      </w:r>
      <w:r w:rsidRPr="00841AE6">
        <w:rPr>
          <w:noProof/>
          <w:sz w:val="20"/>
          <w:szCs w:val="20"/>
          <w:lang w:eastAsia="ko-KR"/>
        </w:rPr>
        <w:t xml:space="preserve">] = </w:t>
      </w:r>
      <w:r>
        <w:rPr>
          <w:noProof/>
          <w:sz w:val="20"/>
          <w:szCs w:val="20"/>
          <w:lang w:eastAsia="ko-KR"/>
        </w:rPr>
        <w:t>mvLXRL[ xRL ][ yRL ][ 0 ]</w:t>
      </w:r>
      <w:r w:rsidRPr="00AF41EB">
        <w:rPr>
          <w:rFonts w:hint="eastAsia"/>
          <w:noProof/>
          <w:sz w:val="20"/>
          <w:szCs w:val="20"/>
        </w:rPr>
        <w:t xml:space="preserve"> </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0C4DDD" w:rsidRPr="00841AE6">
        <w:rPr>
          <w:noProof/>
          <w:sz w:val="20"/>
          <w:szCs w:val="20"/>
          <w:highlight w:val="yellow"/>
        </w:rPr>
        <w:fldChar w:fldCharType="begin"/>
      </w:r>
      <w:r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B0647">
        <w:rPr>
          <w:noProof/>
          <w:sz w:val="20"/>
          <w:szCs w:val="20"/>
          <w:highlight w:val="yellow"/>
        </w:rPr>
        <w:t>48</w:t>
      </w:r>
      <w:r w:rsidR="000C4DDD" w:rsidRPr="00841AE6">
        <w:rPr>
          <w:noProof/>
          <w:sz w:val="20"/>
          <w:szCs w:val="20"/>
          <w:highlight w:val="yellow"/>
        </w:rPr>
        <w:fldChar w:fldCharType="end"/>
      </w:r>
      <w:r w:rsidRPr="00841AE6">
        <w:rPr>
          <w:noProof/>
          <w:sz w:val="20"/>
          <w:szCs w:val="20"/>
          <w:lang w:eastAsia="ko-KR"/>
        </w:rPr>
        <w:t>)</w:t>
      </w:r>
    </w:p>
    <w:p w:rsidR="00AF41EB" w:rsidRDefault="00AF41EB" w:rsidP="00CA066A">
      <w:pPr>
        <w:numPr>
          <w:ilvl w:val="4"/>
          <w:numId w:val="16"/>
        </w:numPr>
        <w:tabs>
          <w:tab w:val="clear" w:pos="794"/>
          <w:tab w:val="clear" w:pos="1191"/>
          <w:tab w:val="clear" w:pos="1588"/>
          <w:tab w:val="clear" w:pos="2000"/>
          <w:tab w:val="left" w:pos="1620"/>
          <w:tab w:val="left" w:pos="1985"/>
        </w:tabs>
        <w:rPr>
          <w:noProof/>
          <w:lang w:eastAsia="ko-KR"/>
        </w:rPr>
      </w:pPr>
      <w:r>
        <w:rPr>
          <w:noProof/>
          <w:lang w:eastAsia="ko-KR"/>
        </w:rPr>
        <w:t xml:space="preserve">If </w:t>
      </w:r>
      <w:r w:rsidRPr="00841AE6">
        <w:rPr>
          <w:noProof/>
          <w:lang w:eastAsia="ko-KR"/>
        </w:rPr>
        <w:t>ScaledRefLayerPic</w:t>
      </w:r>
      <w:r>
        <w:rPr>
          <w:noProof/>
          <w:lang w:eastAsia="ko-KR"/>
        </w:rPr>
        <w:t>Height</w:t>
      </w:r>
      <w:r w:rsidRPr="00841AE6">
        <w:rPr>
          <w:noProof/>
          <w:lang w:eastAsia="ko-KR"/>
        </w:rPr>
        <w:t>InSamplesL</w:t>
      </w:r>
      <w:r>
        <w:rPr>
          <w:noProof/>
          <w:lang w:eastAsia="ko-KR"/>
        </w:rPr>
        <w:t xml:space="preserve"> is not equal to </w:t>
      </w:r>
      <w:r w:rsidRPr="00841AE6">
        <w:rPr>
          <w:noProof/>
          <w:lang w:eastAsia="ko-KR"/>
        </w:rPr>
        <w:t>RefLayerPic</w:t>
      </w:r>
      <w:r>
        <w:rPr>
          <w:noProof/>
          <w:lang w:eastAsia="ko-KR"/>
        </w:rPr>
        <w:t>Height</w:t>
      </w:r>
      <w:r w:rsidRPr="00841AE6">
        <w:rPr>
          <w:noProof/>
          <w:lang w:eastAsia="ko-KR"/>
        </w:rPr>
        <w:t>InSamplesL</w:t>
      </w:r>
      <w:r>
        <w:rPr>
          <w:noProof/>
          <w:lang w:eastAsia="ko-KR"/>
        </w:rPr>
        <w:t>, mvLX[ xP ][ yP ][ 1 ] is derived as follows:</w:t>
      </w:r>
    </w:p>
    <w:p w:rsidR="00AF41EB" w:rsidRPr="00841AE6" w:rsidRDefault="00AF41EB" w:rsidP="00920F0C">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ScaledRefLayerPicHeightInSamplesL</w:t>
      </w:r>
      <w:r w:rsidRPr="00841AE6">
        <w:rPr>
          <w:noProof/>
          <w:sz w:val="20"/>
          <w:szCs w:val="20"/>
        </w:rPr>
        <w:t xml:space="preserve"> </w:t>
      </w:r>
      <w:r w:rsidRPr="00841AE6">
        <w:rPr>
          <w:noProof/>
          <w:sz w:val="20"/>
          <w:szCs w:val="20"/>
          <w:lang w:eastAsia="ko-KR"/>
        </w:rPr>
        <w:t>&lt;&lt; 8 ) + ( RefLayerPicHeightInSamplesL &gt;&gt; 1 ) ) / RefLayerPicHeightInSamplesL)</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0C4DDD" w:rsidRPr="00841AE6">
        <w:rPr>
          <w:noProof/>
          <w:sz w:val="20"/>
          <w:szCs w:val="20"/>
          <w:highlight w:val="yellow"/>
        </w:rPr>
        <w:fldChar w:fldCharType="begin"/>
      </w:r>
      <w:r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B0647">
        <w:rPr>
          <w:noProof/>
          <w:sz w:val="20"/>
          <w:szCs w:val="20"/>
          <w:highlight w:val="yellow"/>
        </w:rPr>
        <w:t>49</w:t>
      </w:r>
      <w:r w:rsidR="000C4DDD" w:rsidRPr="00841AE6">
        <w:rPr>
          <w:noProof/>
          <w:sz w:val="20"/>
          <w:szCs w:val="20"/>
          <w:highlight w:val="yellow"/>
        </w:rPr>
        <w:fldChar w:fldCharType="end"/>
      </w:r>
      <w:r w:rsidRPr="00841AE6">
        <w:rPr>
          <w:noProof/>
          <w:sz w:val="20"/>
          <w:szCs w:val="20"/>
          <w:highlight w:val="yellow"/>
          <w:lang w:eastAsia="ko-KR"/>
        </w:rPr>
        <w:t>)</w:t>
      </w:r>
    </w:p>
    <w:p w:rsidR="00EA1617"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mvLX[ xP ][ yP ][ </w:t>
      </w:r>
      <w:r w:rsidRPr="00841AE6">
        <w:rPr>
          <w:rFonts w:hint="eastAsia"/>
          <w:noProof/>
          <w:sz w:val="20"/>
          <w:szCs w:val="20"/>
        </w:rPr>
        <w:t>1</w:t>
      </w:r>
      <w:r w:rsidRPr="00841AE6">
        <w:rPr>
          <w:noProof/>
          <w:sz w:val="20"/>
          <w:szCs w:val="20"/>
          <w:lang w:eastAsia="ko-KR"/>
        </w:rPr>
        <w:t> ] = Clip3( −32768, 32767, Sign(scaleFactorMV</w:t>
      </w:r>
      <w:r w:rsidRPr="00841AE6">
        <w:rPr>
          <w:rFonts w:hint="eastAsia"/>
          <w:noProof/>
          <w:sz w:val="20"/>
          <w:szCs w:val="20"/>
        </w:rPr>
        <w:t>Y</w:t>
      </w:r>
      <w:r w:rsidRPr="00841AE6">
        <w:rPr>
          <w:noProof/>
          <w:sz w:val="20"/>
          <w:szCs w:val="20"/>
          <w:lang w:eastAsia="ko-KR"/>
        </w:rPr>
        <w:t> * </w:t>
      </w:r>
      <w:r w:rsidRPr="00841AE6">
        <w:rPr>
          <w:noProof/>
          <w:sz w:val="20"/>
          <w:szCs w:val="20"/>
        </w:rPr>
        <w:br/>
      </w:r>
      <w:r w:rsidRPr="00841AE6">
        <w:rPr>
          <w:noProof/>
          <w:sz w:val="20"/>
          <w:szCs w:val="20"/>
          <w:lang w:eastAsia="ko-KR"/>
        </w:rPr>
        <w:t>mvLXRL[ xRL ][ yRL ][ </w:t>
      </w:r>
      <w:r w:rsidRPr="00841AE6">
        <w:rPr>
          <w:rFonts w:hint="eastAsia"/>
          <w:noProof/>
          <w:sz w:val="20"/>
          <w:szCs w:val="20"/>
        </w:rPr>
        <w:t>1</w:t>
      </w:r>
      <w:r w:rsidRPr="00841AE6">
        <w:rPr>
          <w:noProof/>
          <w:sz w:val="20"/>
          <w:szCs w:val="20"/>
          <w:lang w:eastAsia="ko-KR"/>
        </w:rPr>
        <w:t> ] ) * </w:t>
      </w:r>
      <w:r w:rsidRPr="00841AE6">
        <w:rPr>
          <w:noProof/>
          <w:sz w:val="20"/>
          <w:szCs w:val="20"/>
          <w:lang w:eastAsia="ko-KR"/>
        </w:rPr>
        <w:tab/>
        <w:t>( ( Abs  ( scaleFactorMV</w:t>
      </w:r>
      <w:r w:rsidRPr="00841AE6">
        <w:rPr>
          <w:rFonts w:hint="eastAsia"/>
          <w:noProof/>
          <w:sz w:val="20"/>
          <w:szCs w:val="20"/>
        </w:rPr>
        <w:t>Y</w:t>
      </w:r>
      <w:r w:rsidRPr="00841AE6">
        <w:rPr>
          <w:noProof/>
          <w:sz w:val="20"/>
          <w:szCs w:val="20"/>
          <w:lang w:eastAsia="ko-KR"/>
        </w:rPr>
        <w:t> * mvLXRL[ xRL ][ yRL ][ </w:t>
      </w:r>
      <w:r w:rsidRPr="00841AE6">
        <w:rPr>
          <w:rFonts w:hint="eastAsia"/>
          <w:noProof/>
          <w:sz w:val="20"/>
          <w:szCs w:val="20"/>
        </w:rPr>
        <w:t>1</w:t>
      </w:r>
      <w:r w:rsidRPr="00841AE6">
        <w:rPr>
          <w:noProof/>
          <w:sz w:val="20"/>
          <w:szCs w:val="20"/>
          <w:lang w:eastAsia="ko-KR"/>
        </w:rPr>
        <w:t> ] )</w:t>
      </w:r>
      <w:r w:rsidRPr="00841AE6">
        <w:rPr>
          <w:noProof/>
          <w:sz w:val="20"/>
          <w:szCs w:val="20"/>
        </w:rPr>
        <w:br/>
      </w:r>
      <w:r w:rsidRPr="00841AE6">
        <w:rPr>
          <w:noProof/>
          <w:sz w:val="20"/>
          <w:szCs w:val="20"/>
          <w:lang w:eastAsia="ko-KR"/>
        </w:rPr>
        <w:t> + 127 ) &gt;&gt; 8 ) )</w:t>
      </w:r>
      <w:r w:rsidRPr="00841AE6">
        <w:rPr>
          <w:noProof/>
          <w:sz w:val="20"/>
          <w:szCs w:val="20"/>
        </w:rPr>
        <w:tab/>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B0647">
        <w:rPr>
          <w:noProof/>
          <w:sz w:val="20"/>
          <w:szCs w:val="20"/>
          <w:highlight w:val="yellow"/>
        </w:rPr>
        <w:t>50</w:t>
      </w:r>
      <w:r w:rsidR="000C4DDD" w:rsidRPr="00841AE6">
        <w:rPr>
          <w:noProof/>
          <w:sz w:val="20"/>
          <w:szCs w:val="20"/>
          <w:highlight w:val="yellow"/>
        </w:rPr>
        <w:fldChar w:fldCharType="end"/>
      </w:r>
      <w:r w:rsidRPr="00841AE6">
        <w:rPr>
          <w:noProof/>
          <w:sz w:val="20"/>
          <w:szCs w:val="20"/>
          <w:lang w:eastAsia="ko-KR"/>
        </w:rPr>
        <w:t>)</w:t>
      </w:r>
    </w:p>
    <w:p w:rsidR="00AF41EB" w:rsidRDefault="00AF41EB" w:rsidP="00CA066A">
      <w:pPr>
        <w:numPr>
          <w:ilvl w:val="4"/>
          <w:numId w:val="16"/>
        </w:numPr>
        <w:tabs>
          <w:tab w:val="clear" w:pos="794"/>
          <w:tab w:val="clear" w:pos="1191"/>
          <w:tab w:val="clear" w:pos="1588"/>
          <w:tab w:val="clear" w:pos="2000"/>
          <w:tab w:val="left" w:pos="1620"/>
          <w:tab w:val="left" w:pos="1985"/>
        </w:tabs>
        <w:rPr>
          <w:noProof/>
          <w:lang w:eastAsia="ko-KR"/>
        </w:rPr>
      </w:pPr>
      <w:r>
        <w:rPr>
          <w:noProof/>
          <w:lang w:eastAsia="ko-KR"/>
        </w:rPr>
        <w:t xml:space="preserve">Otherwise, </w:t>
      </w:r>
    </w:p>
    <w:p w:rsidR="00AF41EB" w:rsidRPr="00841AE6" w:rsidRDefault="00AF41EB" w:rsidP="00AF41EB">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Pr>
          <w:noProof/>
          <w:sz w:val="20"/>
          <w:szCs w:val="20"/>
          <w:lang w:eastAsia="ko-KR"/>
        </w:rPr>
        <w:tab/>
        <w:t>mvLX[ xP ][ yP ][ 1 </w:t>
      </w:r>
      <w:r w:rsidRPr="00841AE6">
        <w:rPr>
          <w:noProof/>
          <w:sz w:val="20"/>
          <w:szCs w:val="20"/>
          <w:lang w:eastAsia="ko-KR"/>
        </w:rPr>
        <w:t xml:space="preserve">] = </w:t>
      </w:r>
      <w:r>
        <w:rPr>
          <w:noProof/>
          <w:sz w:val="20"/>
          <w:szCs w:val="20"/>
          <w:lang w:eastAsia="ko-KR"/>
        </w:rPr>
        <w:t>mvLXRL[ xRL ][ yRL ][ 1 ]</w:t>
      </w:r>
      <w:r w:rsidRPr="00AF41EB">
        <w:rPr>
          <w:noProof/>
          <w:sz w:val="20"/>
          <w:szCs w:val="20"/>
        </w:rPr>
        <w:t xml:space="preserve"> </w:t>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0C4DDD" w:rsidRPr="00841AE6">
        <w:rPr>
          <w:noProof/>
          <w:sz w:val="20"/>
          <w:szCs w:val="20"/>
          <w:highlight w:val="yellow"/>
        </w:rPr>
        <w:fldChar w:fldCharType="begin"/>
      </w:r>
      <w:r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r w:rsidR="00EB0647">
        <w:rPr>
          <w:noProof/>
          <w:sz w:val="20"/>
          <w:szCs w:val="20"/>
          <w:highlight w:val="yellow"/>
        </w:rPr>
        <w:t>51</w:t>
      </w:r>
      <w:r w:rsidR="000C4DDD" w:rsidRPr="00841AE6">
        <w:rPr>
          <w:noProof/>
          <w:sz w:val="20"/>
          <w:szCs w:val="20"/>
          <w:highlight w:val="yellow"/>
        </w:rPr>
        <w:fldChar w:fldCharType="end"/>
      </w:r>
      <w:r w:rsidRPr="00841AE6">
        <w:rPr>
          <w:noProof/>
          <w:sz w:val="20"/>
          <w:szCs w:val="20"/>
          <w:lang w:eastAsia="ko-KR"/>
        </w:rPr>
        <w:t>)</w:t>
      </w:r>
    </w:p>
    <w:p w:rsidR="00EA1617" w:rsidRPr="00841AE6" w:rsidRDefault="00EA1617" w:rsidP="00CA066A">
      <w:pPr>
        <w:numPr>
          <w:ilvl w:val="0"/>
          <w:numId w:val="16"/>
        </w:numPr>
        <w:tabs>
          <w:tab w:val="clear" w:pos="805"/>
          <w:tab w:val="clear" w:pos="1191"/>
          <w:tab w:val="clear" w:pos="1588"/>
          <w:tab w:val="left" w:pos="1620"/>
        </w:tabs>
        <w:ind w:left="1620" w:hanging="360"/>
        <w:rPr>
          <w:noProof/>
          <w:lang w:eastAsia="ko-KR"/>
        </w:rPr>
      </w:pPr>
      <w:r w:rsidRPr="00841AE6">
        <w:rPr>
          <w:noProof/>
          <w:lang w:eastAsia="ko-KR"/>
        </w:rPr>
        <w:t>Otherwise, if predMode[ xP ][ yP ] is equal to MODE_INTRA</w:t>
      </w:r>
    </w:p>
    <w:p w:rsidR="00EA1617" w:rsidRDefault="00EA1617" w:rsidP="00CA066A">
      <w:pPr>
        <w:numPr>
          <w:ilvl w:val="4"/>
          <w:numId w:val="16"/>
        </w:numPr>
        <w:tabs>
          <w:tab w:val="clear" w:pos="794"/>
          <w:tab w:val="clear" w:pos="1191"/>
          <w:tab w:val="clear" w:pos="1588"/>
          <w:tab w:val="clear" w:pos="2000"/>
          <w:tab w:val="left" w:pos="1620"/>
          <w:tab w:val="left" w:pos="1985"/>
        </w:tabs>
        <w:rPr>
          <w:noProof/>
          <w:lang w:eastAsia="ko-KR"/>
        </w:rPr>
      </w:pPr>
      <w:r w:rsidRPr="00841AE6">
        <w:rPr>
          <w:noProof/>
          <w:lang w:eastAsia="ko-KR"/>
        </w:rPr>
        <w:t xml:space="preserve">both components of mvL0[ xP ][ yP ] and mvL1[ xP ][ yP ] are set to 0, refIdxL0[ xP ][ yP ] and refIdxL1[ xP ][ yP ] are set to </w:t>
      </w:r>
      <w:r w:rsidRPr="00841AE6">
        <w:t>–</w:t>
      </w:r>
      <w:r w:rsidRPr="00841AE6">
        <w:rPr>
          <w:noProof/>
          <w:lang w:eastAsia="ko-KR"/>
        </w:rPr>
        <w:t xml:space="preserve">1, </w:t>
      </w:r>
      <w:del w:id="1938" w:author="Jianle" w:date="2013-07-20T23:15:00Z">
        <w:r w:rsidRPr="00841AE6" w:rsidDel="00CE64EB">
          <w:rPr>
            <w:noProof/>
            <w:lang w:eastAsia="ko-KR"/>
          </w:rPr>
          <w:delText xml:space="preserve">refPicOrderCntL0[ xP ][ yP ] and refPicOrderCntL1[ xP ][ yP ] are set to </w:delText>
        </w:r>
        <w:r w:rsidRPr="00841AE6" w:rsidDel="00CE64EB">
          <w:delText>–</w:delText>
        </w:r>
        <w:r w:rsidRPr="00841AE6" w:rsidDel="00CE64EB">
          <w:rPr>
            <w:noProof/>
            <w:lang w:eastAsia="ko-KR"/>
          </w:rPr>
          <w:delText xml:space="preserve">1, </w:delText>
        </w:r>
      </w:del>
      <w:r w:rsidRPr="00841AE6">
        <w:rPr>
          <w:noProof/>
          <w:lang w:eastAsia="ko-KR"/>
        </w:rPr>
        <w:t>predFlagL0[ xP ][ yP ] and predFlagL1[ xP ][ yP ]</w:t>
      </w:r>
      <w:r>
        <w:rPr>
          <w:noProof/>
          <w:lang w:eastAsia="ko-KR"/>
        </w:rPr>
        <w:t xml:space="preserve"> are set to 0.</w:t>
      </w:r>
    </w:p>
    <w:p w:rsidR="00EA1617" w:rsidRPr="00EA1617" w:rsidRDefault="00EA1617" w:rsidP="00C107D5">
      <w:pPr>
        <w:pStyle w:val="3N"/>
      </w:pPr>
    </w:p>
    <w:p w:rsidR="00F50FE3" w:rsidRPr="00920F0C" w:rsidRDefault="00F50FE3" w:rsidP="00CA066A">
      <w:pPr>
        <w:pStyle w:val="Annex3"/>
        <w:numPr>
          <w:ilvl w:val="2"/>
          <w:numId w:val="41"/>
        </w:numPr>
        <w:tabs>
          <w:tab w:val="clear" w:pos="1440"/>
        </w:tabs>
        <w:textAlignment w:val="auto"/>
        <w:rPr>
          <w:lang w:val="en-CA"/>
        </w:rPr>
      </w:pPr>
      <w:bookmarkStart w:id="1939" w:name="_Toc356148147"/>
      <w:bookmarkStart w:id="1940" w:name="_Toc348629464"/>
      <w:bookmarkStart w:id="1941" w:name="_Toc351367695"/>
      <w:bookmarkStart w:id="1942" w:name="_Toc361327494"/>
      <w:r w:rsidRPr="00920F0C">
        <w:rPr>
          <w:lang w:val="en-CA"/>
        </w:rPr>
        <w:t>NAL unit decoding process</w:t>
      </w:r>
      <w:bookmarkEnd w:id="1862"/>
      <w:bookmarkEnd w:id="1863"/>
      <w:bookmarkEnd w:id="1939"/>
      <w:bookmarkEnd w:id="1940"/>
      <w:bookmarkEnd w:id="1941"/>
      <w:bookmarkEnd w:id="1942"/>
    </w:p>
    <w:p w:rsidR="000D0D3F" w:rsidRDefault="000D0D3F" w:rsidP="000D0D3F">
      <w:pPr>
        <w:rPr>
          <w:lang w:val="en-CA"/>
        </w:rPr>
      </w:pPr>
      <w:bookmarkStart w:id="1943" w:name="_Ref351062409"/>
      <w:bookmarkStart w:id="1944" w:name="_Toc357439321"/>
      <w:bookmarkStart w:id="1945" w:name="_Toc356824347"/>
      <w:bookmarkStart w:id="1946" w:name="_Toc356148148"/>
      <w:bookmarkStart w:id="1947" w:name="_Toc348629466"/>
      <w:bookmarkStart w:id="1948" w:name="_Toc351367696"/>
      <w:bookmarkEnd w:id="1850"/>
      <w:bookmarkEnd w:id="1852"/>
      <w:r w:rsidRPr="000D0D3F">
        <w:rPr>
          <w:lang w:val="en-CA"/>
        </w:rPr>
        <w:t xml:space="preserve">The </w:t>
      </w:r>
      <w:proofErr w:type="gramStart"/>
      <w:r w:rsidRPr="000D0D3F">
        <w:rPr>
          <w:lang w:val="en-CA"/>
        </w:rPr>
        <w:t xml:space="preserve">specification in subclause </w:t>
      </w:r>
      <w:r w:rsidRPr="000D0D3F">
        <w:rPr>
          <w:lang w:val="en-CA"/>
        </w:rPr>
        <w:fldChar w:fldCharType="begin"/>
      </w:r>
      <w:r w:rsidRPr="000D0D3F">
        <w:rPr>
          <w:lang w:val="en-CA"/>
        </w:rPr>
        <w:instrText xml:space="preserve"> REF _Ref360895033 \r \h </w:instrText>
      </w:r>
      <w:r>
        <w:rPr>
          <w:lang w:val="en-CA"/>
        </w:rPr>
        <w:instrText xml:space="preserve"> \* MERGEFORMAT </w:instrText>
      </w:r>
      <w:r w:rsidRPr="000D0D3F">
        <w:rPr>
          <w:lang w:val="en-CA"/>
        </w:rPr>
      </w:r>
      <w:r w:rsidRPr="000D0D3F">
        <w:rPr>
          <w:lang w:val="en-CA"/>
        </w:rPr>
        <w:fldChar w:fldCharType="separate"/>
      </w:r>
      <w:r w:rsidRPr="000D0D3F">
        <w:rPr>
          <w:lang w:val="en-CA"/>
        </w:rPr>
        <w:t>8.2</w:t>
      </w:r>
      <w:r w:rsidRPr="000D0D3F">
        <w:rPr>
          <w:lang w:val="en-CA"/>
        </w:rPr>
        <w:fldChar w:fldCharType="end"/>
      </w:r>
      <w:r w:rsidRPr="000D0D3F">
        <w:rPr>
          <w:lang w:val="en-CA"/>
        </w:rPr>
        <w:t xml:space="preserve"> apply</w:t>
      </w:r>
      <w:proofErr w:type="gramEnd"/>
      <w:r w:rsidRPr="000D0D3F">
        <w:rPr>
          <w:lang w:val="en-CA"/>
        </w:rPr>
        <w:t>.</w:t>
      </w:r>
    </w:p>
    <w:p w:rsidR="00944988" w:rsidRPr="00920F0C" w:rsidRDefault="00F50FE3" w:rsidP="000D0D3F">
      <w:pPr>
        <w:pStyle w:val="Annex3"/>
        <w:numPr>
          <w:ilvl w:val="2"/>
          <w:numId w:val="41"/>
        </w:numPr>
        <w:tabs>
          <w:tab w:val="clear" w:pos="1440"/>
        </w:tabs>
        <w:textAlignment w:val="auto"/>
        <w:rPr>
          <w:lang w:val="en-CA"/>
        </w:rPr>
      </w:pPr>
      <w:bookmarkStart w:id="1949" w:name="_Toc361327495"/>
      <w:r w:rsidRPr="00920F0C">
        <w:rPr>
          <w:lang w:val="en-CA"/>
        </w:rPr>
        <w:t>S</w:t>
      </w:r>
      <w:r w:rsidR="00944988" w:rsidRPr="00920F0C">
        <w:rPr>
          <w:lang w:val="en-CA"/>
        </w:rPr>
        <w:t>lice decoding processes</w:t>
      </w:r>
      <w:bookmarkEnd w:id="1943"/>
      <w:bookmarkEnd w:id="1944"/>
      <w:bookmarkEnd w:id="1945"/>
      <w:bookmarkEnd w:id="1946"/>
      <w:bookmarkEnd w:id="1947"/>
      <w:bookmarkEnd w:id="1948"/>
      <w:bookmarkEnd w:id="1949"/>
    </w:p>
    <w:p w:rsidR="007F1537" w:rsidRDefault="007F1537" w:rsidP="007F1537">
      <w:pPr>
        <w:rPr>
          <w:lang w:val="en-CA"/>
        </w:rPr>
      </w:pPr>
      <w:r w:rsidRPr="000D0D3F">
        <w:rPr>
          <w:lang w:val="en-CA"/>
        </w:rPr>
        <w:t xml:space="preserve">The specification in subclause </w:t>
      </w:r>
      <w:r>
        <w:rPr>
          <w:lang w:val="en-CA"/>
        </w:rPr>
        <w:t>F.8.3 and all</w:t>
      </w:r>
      <w:r w:rsidR="003C6523">
        <w:rPr>
          <w:lang w:val="en-CA"/>
        </w:rPr>
        <w:t xml:space="preserve"> of</w:t>
      </w:r>
      <w:r>
        <w:rPr>
          <w:lang w:val="en-CA"/>
        </w:rPr>
        <w:t xml:space="preserve"> its subclause</w:t>
      </w:r>
      <w:r w:rsidR="003C6523">
        <w:rPr>
          <w:lang w:val="en-CA"/>
        </w:rPr>
        <w:t>s</w:t>
      </w:r>
      <w:r>
        <w:rPr>
          <w:lang w:val="en-CA"/>
        </w:rPr>
        <w:t xml:space="preserve"> </w:t>
      </w:r>
      <w:r w:rsidRPr="000D0D3F">
        <w:rPr>
          <w:lang w:val="en-CA"/>
        </w:rPr>
        <w:t>apply.</w:t>
      </w:r>
    </w:p>
    <w:p w:rsidR="00944988" w:rsidRPr="00920F0C" w:rsidRDefault="00944988" w:rsidP="00CA066A">
      <w:pPr>
        <w:pStyle w:val="Annex3"/>
        <w:numPr>
          <w:ilvl w:val="2"/>
          <w:numId w:val="41"/>
        </w:numPr>
        <w:tabs>
          <w:tab w:val="clear" w:pos="1440"/>
        </w:tabs>
        <w:textAlignment w:val="auto"/>
        <w:rPr>
          <w:lang w:val="en-CA"/>
        </w:rPr>
      </w:pPr>
      <w:bookmarkStart w:id="1950" w:name="_Toc357439326"/>
      <w:bookmarkStart w:id="1951" w:name="_Toc356824352"/>
      <w:bookmarkStart w:id="1952" w:name="_Toc356148153"/>
      <w:bookmarkStart w:id="1953" w:name="_Toc348629471"/>
      <w:bookmarkStart w:id="1954" w:name="_Toc351367701"/>
      <w:bookmarkStart w:id="1955" w:name="_Toc361327500"/>
      <w:r w:rsidRPr="00920F0C">
        <w:rPr>
          <w:lang w:val="en-CA"/>
        </w:rPr>
        <w:t>Decoding process for coding units coded in intra prediction mode</w:t>
      </w:r>
      <w:bookmarkEnd w:id="1950"/>
      <w:bookmarkEnd w:id="1951"/>
      <w:bookmarkEnd w:id="1952"/>
      <w:bookmarkEnd w:id="1953"/>
      <w:bookmarkEnd w:id="1954"/>
      <w:bookmarkEnd w:id="1955"/>
    </w:p>
    <w:p w:rsidR="00944988" w:rsidRPr="00920F0C" w:rsidRDefault="00944988" w:rsidP="00944988">
      <w:pPr>
        <w:pStyle w:val="3N"/>
        <w:rPr>
          <w:lang w:val="en-CA"/>
        </w:rPr>
      </w:pPr>
      <w:r w:rsidRPr="00920F0C">
        <w:rPr>
          <w:lang w:val="en-CA"/>
        </w:rPr>
        <w:t xml:space="preserve">The specifications in subclause </w:t>
      </w:r>
      <w:r w:rsidRPr="00920F0C">
        <w:rPr>
          <w:highlight w:val="yellow"/>
          <w:lang w:val="en-CA"/>
        </w:rPr>
        <w:t>8.4</w:t>
      </w:r>
      <w:r w:rsidRPr="00920F0C">
        <w:rPr>
          <w:lang w:val="en-CA"/>
        </w:rPr>
        <w:t xml:space="preserve"> apply.</w:t>
      </w:r>
    </w:p>
    <w:p w:rsidR="00944988" w:rsidRPr="00920F0C" w:rsidRDefault="00944988" w:rsidP="00CA066A">
      <w:pPr>
        <w:pStyle w:val="Annex3"/>
        <w:numPr>
          <w:ilvl w:val="2"/>
          <w:numId w:val="41"/>
        </w:numPr>
        <w:tabs>
          <w:tab w:val="clear" w:pos="1440"/>
        </w:tabs>
        <w:textAlignment w:val="auto"/>
        <w:rPr>
          <w:lang w:val="en-CA"/>
        </w:rPr>
      </w:pPr>
      <w:bookmarkStart w:id="1956" w:name="_Toc357439327"/>
      <w:bookmarkStart w:id="1957" w:name="_Toc356824353"/>
      <w:bookmarkStart w:id="1958" w:name="_Toc356148154"/>
      <w:bookmarkStart w:id="1959" w:name="_Toc348629472"/>
      <w:bookmarkStart w:id="1960" w:name="_Toc351367702"/>
      <w:bookmarkStart w:id="1961" w:name="_Toc361327501"/>
      <w:r w:rsidRPr="00920F0C">
        <w:rPr>
          <w:lang w:val="en-CA"/>
        </w:rPr>
        <w:t>Decoding process for coding units coded in inter prediction mode</w:t>
      </w:r>
      <w:bookmarkEnd w:id="1956"/>
      <w:bookmarkEnd w:id="1957"/>
      <w:bookmarkEnd w:id="1958"/>
      <w:bookmarkEnd w:id="1959"/>
      <w:bookmarkEnd w:id="1960"/>
      <w:bookmarkEnd w:id="1961"/>
    </w:p>
    <w:p w:rsidR="009B4CC8" w:rsidRPr="00920F0C" w:rsidRDefault="00944988" w:rsidP="00944988">
      <w:pPr>
        <w:pStyle w:val="3N"/>
        <w:rPr>
          <w:lang w:val="en-CA"/>
        </w:rPr>
      </w:pPr>
      <w:r w:rsidRPr="00920F0C">
        <w:rPr>
          <w:lang w:val="en-CA"/>
        </w:rPr>
        <w:t xml:space="preserve">The specifications in subclause </w:t>
      </w:r>
      <w:r w:rsidR="00C9677C" w:rsidRPr="00C9677C">
        <w:rPr>
          <w:highlight w:val="yellow"/>
          <w:lang w:val="en-CA"/>
        </w:rPr>
        <w:t>F.</w:t>
      </w:r>
      <w:r w:rsidRPr="00C9677C">
        <w:rPr>
          <w:highlight w:val="yellow"/>
          <w:lang w:val="en-CA"/>
        </w:rPr>
        <w:t>8.5</w:t>
      </w:r>
      <w:r w:rsidRPr="00920F0C">
        <w:rPr>
          <w:lang w:val="en-CA"/>
        </w:rPr>
        <w:t xml:space="preserve"> apply</w:t>
      </w:r>
      <w:r w:rsidR="009B4CC8" w:rsidRPr="00920F0C">
        <w:rPr>
          <w:lang w:val="en-CA"/>
        </w:rPr>
        <w:t xml:space="preserve"> with the following </w:t>
      </w:r>
      <w:r w:rsidR="00C9677C">
        <w:rPr>
          <w:lang w:val="en-CA"/>
        </w:rPr>
        <w:t>addtions.</w:t>
      </w:r>
    </w:p>
    <w:p w:rsidR="003864FE" w:rsidRPr="005C58C6" w:rsidRDefault="003864FE" w:rsidP="003864FE">
      <w:pPr>
        <w:ind w:left="3"/>
        <w:rPr>
          <w:noProof/>
          <w:lang w:eastAsia="ko-KR"/>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[0] and mvLX[1]</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 </w:t>
      </w:r>
      <w:r>
        <w:rPr>
          <w:noProof/>
          <w:lang w:eastAsia="ko-KR"/>
        </w:rPr>
        <w:t>inter-layer</w:t>
      </w:r>
      <w:r w:rsidRPr="008E7CD1">
        <w:rPr>
          <w:noProof/>
          <w:lang w:eastAsia="ko-KR"/>
        </w:rPr>
        <w:t xml:space="preserve"> reference layer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[0] and mvLX[1]</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 </w:t>
      </w:r>
      <w:r>
        <w:rPr>
          <w:noProof/>
          <w:lang w:eastAsia="ja-JP"/>
        </w:rPr>
        <w:t xml:space="preserve">resampled </w:t>
      </w:r>
      <w:r w:rsidRPr="008E7CD1">
        <w:rPr>
          <w:noProof/>
          <w:lang w:eastAsia="ja-JP"/>
        </w:rPr>
        <w:t xml:space="preserve">reference layer picture. </w:t>
      </w:r>
    </w:p>
    <w:p w:rsidR="00944988" w:rsidRPr="00920F0C" w:rsidRDefault="00944988" w:rsidP="00CA066A">
      <w:pPr>
        <w:pStyle w:val="Annex3"/>
        <w:numPr>
          <w:ilvl w:val="2"/>
          <w:numId w:val="41"/>
        </w:numPr>
        <w:tabs>
          <w:tab w:val="clear" w:pos="1440"/>
        </w:tabs>
        <w:textAlignment w:val="auto"/>
        <w:rPr>
          <w:lang w:val="en-CA"/>
        </w:rPr>
      </w:pPr>
      <w:bookmarkStart w:id="1962" w:name="_Toc357439328"/>
      <w:bookmarkStart w:id="1963" w:name="_Toc356824354"/>
      <w:bookmarkStart w:id="1964" w:name="_Toc356148155"/>
      <w:bookmarkStart w:id="1965" w:name="_Toc348629473"/>
      <w:bookmarkStart w:id="1966" w:name="_Toc351367703"/>
      <w:bookmarkStart w:id="1967" w:name="_Toc361327505"/>
      <w:r w:rsidRPr="00920F0C">
        <w:rPr>
          <w:lang w:val="en-CA"/>
        </w:rPr>
        <w:t>Scaling, transformation and array construction process prior to deblocking filter process</w:t>
      </w:r>
      <w:bookmarkEnd w:id="1962"/>
      <w:bookmarkEnd w:id="1963"/>
      <w:bookmarkEnd w:id="1964"/>
      <w:bookmarkEnd w:id="1965"/>
      <w:bookmarkEnd w:id="1966"/>
      <w:bookmarkEnd w:id="1967"/>
    </w:p>
    <w:p w:rsidR="00944988" w:rsidRPr="00920F0C" w:rsidRDefault="00944988" w:rsidP="00944988">
      <w:pPr>
        <w:pStyle w:val="3N"/>
        <w:rPr>
          <w:lang w:val="en-CA"/>
        </w:rPr>
      </w:pPr>
      <w:r w:rsidRPr="00920F0C">
        <w:rPr>
          <w:lang w:val="en-CA"/>
        </w:rPr>
        <w:t xml:space="preserve">The specifications in subclause </w:t>
      </w:r>
      <w:r w:rsidRPr="00920F0C">
        <w:rPr>
          <w:highlight w:val="yellow"/>
          <w:lang w:val="en-CA"/>
        </w:rPr>
        <w:t>8.6</w:t>
      </w:r>
      <w:r w:rsidRPr="00920F0C">
        <w:rPr>
          <w:lang w:val="en-CA"/>
        </w:rPr>
        <w:t xml:space="preserve"> apply.</w:t>
      </w:r>
    </w:p>
    <w:p w:rsidR="00944988" w:rsidRPr="00920F0C" w:rsidRDefault="00944988" w:rsidP="00CA066A">
      <w:pPr>
        <w:pStyle w:val="Annex3"/>
        <w:numPr>
          <w:ilvl w:val="2"/>
          <w:numId w:val="41"/>
        </w:numPr>
        <w:tabs>
          <w:tab w:val="clear" w:pos="1440"/>
        </w:tabs>
        <w:textAlignment w:val="auto"/>
        <w:rPr>
          <w:lang w:val="en-CA"/>
        </w:rPr>
      </w:pPr>
      <w:bookmarkStart w:id="1968" w:name="_Toc357439329"/>
      <w:bookmarkStart w:id="1969" w:name="_Toc356824355"/>
      <w:bookmarkStart w:id="1970" w:name="_Toc356148156"/>
      <w:bookmarkStart w:id="1971" w:name="_Toc348629474"/>
      <w:bookmarkStart w:id="1972" w:name="_Toc351367704"/>
      <w:bookmarkStart w:id="1973" w:name="_Toc361327506"/>
      <w:r w:rsidRPr="00920F0C">
        <w:rPr>
          <w:lang w:val="en-CA"/>
        </w:rPr>
        <w:t>In-loop filter process</w:t>
      </w:r>
      <w:bookmarkEnd w:id="1968"/>
      <w:bookmarkEnd w:id="1969"/>
      <w:bookmarkEnd w:id="1970"/>
      <w:bookmarkEnd w:id="1971"/>
      <w:bookmarkEnd w:id="1972"/>
      <w:bookmarkEnd w:id="1973"/>
    </w:p>
    <w:p w:rsidR="00944988" w:rsidRPr="00920F0C" w:rsidRDefault="00944988" w:rsidP="00944988">
      <w:pPr>
        <w:pStyle w:val="3N"/>
        <w:rPr>
          <w:lang w:val="en-CA"/>
        </w:rPr>
      </w:pPr>
      <w:r w:rsidRPr="00920F0C">
        <w:rPr>
          <w:lang w:val="en-CA"/>
        </w:rPr>
        <w:t xml:space="preserve">The specifications in subclause </w:t>
      </w:r>
      <w:r w:rsidRPr="00920F0C">
        <w:rPr>
          <w:highlight w:val="yellow"/>
          <w:lang w:val="en-CA"/>
        </w:rPr>
        <w:t>8.7</w:t>
      </w:r>
      <w:r w:rsidRPr="00920F0C">
        <w:rPr>
          <w:lang w:val="en-CA"/>
        </w:rPr>
        <w:t xml:space="preserve"> apply.</w:t>
      </w:r>
    </w:p>
    <w:p w:rsidR="00944988" w:rsidRPr="00920F0C" w:rsidRDefault="00944988" w:rsidP="00CA066A">
      <w:pPr>
        <w:pStyle w:val="Annex2"/>
        <w:numPr>
          <w:ilvl w:val="1"/>
          <w:numId w:val="41"/>
        </w:numPr>
        <w:rPr>
          <w:lang w:val="en-CA"/>
        </w:rPr>
      </w:pPr>
      <w:bookmarkStart w:id="1974" w:name="_Toc357439330"/>
      <w:bookmarkStart w:id="1975" w:name="_Toc356824356"/>
      <w:bookmarkStart w:id="1976" w:name="_Toc356148157"/>
      <w:bookmarkStart w:id="1977" w:name="_Toc348629475"/>
      <w:bookmarkStart w:id="1978" w:name="_Toc351367705"/>
      <w:bookmarkStart w:id="1979" w:name="_Toc361327507"/>
      <w:r w:rsidRPr="00920F0C">
        <w:rPr>
          <w:lang w:val="en-CA"/>
        </w:rPr>
        <w:t>Parsing process</w:t>
      </w:r>
      <w:bookmarkEnd w:id="1974"/>
      <w:bookmarkEnd w:id="1975"/>
      <w:bookmarkEnd w:id="1976"/>
      <w:bookmarkEnd w:id="1977"/>
      <w:bookmarkEnd w:id="1978"/>
      <w:bookmarkEnd w:id="1979"/>
    </w:p>
    <w:p w:rsidR="00944988" w:rsidRPr="00920F0C" w:rsidRDefault="00944988" w:rsidP="00944988">
      <w:pPr>
        <w:pStyle w:val="3N"/>
        <w:rPr>
          <w:lang w:val="en-CA"/>
        </w:rPr>
      </w:pPr>
      <w:r w:rsidRPr="00920F0C">
        <w:rPr>
          <w:lang w:val="en-CA"/>
        </w:rPr>
        <w:t xml:space="preserve">The specifications in clause </w:t>
      </w:r>
      <w:r w:rsidRPr="00920F0C">
        <w:rPr>
          <w:highlight w:val="yellow"/>
          <w:lang w:val="en-CA"/>
        </w:rPr>
        <w:t>9</w:t>
      </w:r>
      <w:r w:rsidRPr="00920F0C">
        <w:rPr>
          <w:lang w:val="en-CA"/>
        </w:rPr>
        <w:t xml:space="preserve"> apply.</w:t>
      </w:r>
    </w:p>
    <w:p w:rsidR="00944988" w:rsidRPr="00920F0C" w:rsidRDefault="00944988" w:rsidP="00CA066A">
      <w:pPr>
        <w:pStyle w:val="Annex2"/>
        <w:numPr>
          <w:ilvl w:val="1"/>
          <w:numId w:val="41"/>
        </w:numPr>
        <w:rPr>
          <w:lang w:val="en-CA"/>
        </w:rPr>
      </w:pPr>
      <w:bookmarkStart w:id="1980" w:name="_Toc357439331"/>
      <w:bookmarkStart w:id="1981" w:name="_Toc356824357"/>
      <w:bookmarkStart w:id="1982" w:name="_Toc356148158"/>
      <w:bookmarkStart w:id="1983" w:name="_Toc348629476"/>
      <w:bookmarkStart w:id="1984" w:name="_Toc351367706"/>
      <w:bookmarkStart w:id="1985" w:name="_Toc361327508"/>
      <w:r w:rsidRPr="00920F0C">
        <w:rPr>
          <w:lang w:val="en-CA"/>
        </w:rPr>
        <w:lastRenderedPageBreak/>
        <w:t>Specification of bitstream subsets</w:t>
      </w:r>
      <w:bookmarkEnd w:id="1980"/>
      <w:bookmarkEnd w:id="1981"/>
      <w:bookmarkEnd w:id="1982"/>
      <w:bookmarkEnd w:id="1983"/>
      <w:bookmarkEnd w:id="1984"/>
      <w:bookmarkEnd w:id="1985"/>
      <w:r w:rsidRPr="00920F0C">
        <w:rPr>
          <w:lang w:val="en-CA"/>
        </w:rPr>
        <w:t xml:space="preserve"> </w:t>
      </w:r>
    </w:p>
    <w:p w:rsidR="00944988" w:rsidRPr="00920F0C" w:rsidRDefault="00944988" w:rsidP="00944988">
      <w:pPr>
        <w:pStyle w:val="3N"/>
        <w:rPr>
          <w:lang w:val="en-CA"/>
        </w:rPr>
      </w:pPr>
      <w:r w:rsidRPr="00920F0C">
        <w:rPr>
          <w:lang w:val="en-CA"/>
        </w:rPr>
        <w:t xml:space="preserve">The specifications in clause </w:t>
      </w:r>
      <w:r w:rsidRPr="00920F0C">
        <w:rPr>
          <w:highlight w:val="yellow"/>
          <w:lang w:val="en-CA"/>
        </w:rPr>
        <w:t>10</w:t>
      </w:r>
      <w:r w:rsidRPr="00920F0C">
        <w:rPr>
          <w:lang w:val="en-CA"/>
        </w:rPr>
        <w:t xml:space="preserve"> apply.</w:t>
      </w:r>
    </w:p>
    <w:p w:rsidR="00944988" w:rsidRPr="00920F0C" w:rsidRDefault="00944988" w:rsidP="00CA066A">
      <w:pPr>
        <w:pStyle w:val="Annex2"/>
        <w:numPr>
          <w:ilvl w:val="1"/>
          <w:numId w:val="41"/>
        </w:numPr>
        <w:rPr>
          <w:lang w:val="en-CA"/>
        </w:rPr>
      </w:pPr>
      <w:bookmarkStart w:id="1986" w:name="_Ref348007252"/>
      <w:bookmarkStart w:id="1987" w:name="_Toc357439332"/>
      <w:bookmarkStart w:id="1988" w:name="_Toc356824358"/>
      <w:bookmarkStart w:id="1989" w:name="_Toc356148159"/>
      <w:bookmarkStart w:id="1990" w:name="_Toc348629477"/>
      <w:bookmarkStart w:id="1991" w:name="_Toc351367707"/>
      <w:bookmarkStart w:id="1992" w:name="_Toc361327509"/>
      <w:r w:rsidRPr="00920F0C">
        <w:rPr>
          <w:lang w:val="en-CA"/>
        </w:rPr>
        <w:t>Profile</w:t>
      </w:r>
      <w:r w:rsidR="007A4CD0" w:rsidRPr="00920F0C">
        <w:rPr>
          <w:lang w:val="en-CA"/>
        </w:rPr>
        <w:t>s, tiers,</w:t>
      </w:r>
      <w:r w:rsidRPr="00920F0C">
        <w:rPr>
          <w:lang w:val="en-CA"/>
        </w:rPr>
        <w:t xml:space="preserve"> and levels</w:t>
      </w:r>
      <w:bookmarkEnd w:id="1986"/>
      <w:bookmarkEnd w:id="1987"/>
      <w:bookmarkEnd w:id="1988"/>
      <w:bookmarkEnd w:id="1989"/>
      <w:bookmarkEnd w:id="1990"/>
      <w:bookmarkEnd w:id="1991"/>
      <w:bookmarkEnd w:id="1992"/>
    </w:p>
    <w:p w:rsidR="007A4CD0" w:rsidRPr="00920F0C" w:rsidRDefault="007A4CD0" w:rsidP="00CA066A">
      <w:pPr>
        <w:pStyle w:val="Annex3"/>
        <w:numPr>
          <w:ilvl w:val="2"/>
          <w:numId w:val="41"/>
        </w:numPr>
        <w:tabs>
          <w:tab w:val="clear" w:pos="1440"/>
        </w:tabs>
        <w:textAlignment w:val="auto"/>
        <w:rPr>
          <w:lang w:val="en-CA"/>
        </w:rPr>
      </w:pPr>
      <w:bookmarkStart w:id="1993" w:name="_Toc357439333"/>
      <w:bookmarkStart w:id="1994" w:name="_Toc356824359"/>
      <w:bookmarkStart w:id="1995" w:name="_Toc356148160"/>
      <w:bookmarkStart w:id="1996" w:name="_Toc348629478"/>
      <w:bookmarkStart w:id="1997" w:name="_Toc351367708"/>
      <w:bookmarkStart w:id="1998" w:name="_Toc361327510"/>
      <w:r w:rsidRPr="00920F0C">
        <w:rPr>
          <w:lang w:val="en-CA"/>
        </w:rPr>
        <w:t>Profiles</w:t>
      </w:r>
      <w:bookmarkEnd w:id="1993"/>
      <w:bookmarkEnd w:id="1994"/>
      <w:bookmarkEnd w:id="1995"/>
      <w:bookmarkEnd w:id="1996"/>
      <w:bookmarkEnd w:id="1997"/>
      <w:bookmarkEnd w:id="1998"/>
    </w:p>
    <w:p w:rsidR="00944988" w:rsidRPr="008E14A4" w:rsidRDefault="00944988" w:rsidP="00920F0C">
      <w:pPr>
        <w:pStyle w:val="Annex4"/>
      </w:pPr>
      <w:bookmarkStart w:id="1999" w:name="_Toc357439334"/>
      <w:bookmarkStart w:id="2000" w:name="_Toc356824360"/>
      <w:bookmarkStart w:id="2001" w:name="_Toc356148161"/>
      <w:bookmarkStart w:id="2002" w:name="_Toc348629479"/>
      <w:bookmarkStart w:id="2003" w:name="_Toc351367709"/>
      <w:bookmarkStart w:id="2004" w:name="_Toc361327511"/>
      <w:r w:rsidRPr="001533A7">
        <w:t>General</w:t>
      </w:r>
      <w:bookmarkEnd w:id="1999"/>
      <w:bookmarkEnd w:id="2000"/>
      <w:bookmarkEnd w:id="2001"/>
      <w:bookmarkEnd w:id="2002"/>
      <w:bookmarkEnd w:id="2003"/>
      <w:bookmarkEnd w:id="2004"/>
    </w:p>
    <w:p w:rsidR="007A4CD0" w:rsidRPr="00920F0C" w:rsidRDefault="0090496B" w:rsidP="007A4CD0">
      <w:pPr>
        <w:pStyle w:val="3N"/>
        <w:rPr>
          <w:lang w:val="en-CA"/>
        </w:rPr>
      </w:pPr>
      <w:proofErr w:type="gramStart"/>
      <w:r w:rsidRPr="00920F0C">
        <w:rPr>
          <w:highlight w:val="yellow"/>
          <w:lang w:val="en-CA"/>
        </w:rPr>
        <w:t>TBD</w:t>
      </w:r>
      <w:r w:rsidRPr="00920F0C">
        <w:rPr>
          <w:lang w:val="en-CA"/>
        </w:rPr>
        <w:t>.</w:t>
      </w:r>
      <w:proofErr w:type="gramEnd"/>
      <w:r w:rsidR="007A4CD0" w:rsidRPr="00920F0C">
        <w:rPr>
          <w:lang w:val="en-CA"/>
        </w:rPr>
        <w:t xml:space="preserve"> </w:t>
      </w:r>
    </w:p>
    <w:p w:rsidR="00C6730C" w:rsidRPr="00D93C4B" w:rsidRDefault="00157FE5" w:rsidP="00C6730C">
      <w:pPr>
        <w:pStyle w:val="Annex4"/>
      </w:pPr>
      <w:bookmarkStart w:id="2005" w:name="_Toc361327513"/>
      <w:bookmarkStart w:id="2006" w:name="_Toc356824362"/>
      <w:r>
        <w:t>Scalable</w:t>
      </w:r>
      <w:r w:rsidRPr="00D93C4B">
        <w:t xml:space="preserve"> Main profile</w:t>
      </w:r>
      <w:bookmarkStart w:id="2007" w:name="_Toc356148163"/>
      <w:bookmarkEnd w:id="2005"/>
    </w:p>
    <w:p w:rsidR="00A13D98" w:rsidRPr="00920F0C" w:rsidRDefault="00C449F3" w:rsidP="00920F0C">
      <w:pPr>
        <w:rPr>
          <w:lang w:val="en-CA"/>
        </w:rPr>
      </w:pPr>
      <w:r>
        <w:rPr>
          <w:lang w:val="en-CA"/>
        </w:rPr>
        <w:t>Bitstreams conforming to the scalable main profile shall obey</w:t>
      </w:r>
      <w:r w:rsidR="00A13D98" w:rsidRPr="00920F0C">
        <w:rPr>
          <w:lang w:val="en-CA"/>
        </w:rPr>
        <w:t xml:space="preserve"> the following </w:t>
      </w:r>
      <w:r>
        <w:rPr>
          <w:lang w:val="en-CA"/>
        </w:rPr>
        <w:t>constraints:</w:t>
      </w:r>
    </w:p>
    <w:p w:rsidR="00C449F3" w:rsidRPr="00C9677C" w:rsidRDefault="00C449F3" w:rsidP="00E34296">
      <w:pPr>
        <w:numPr>
          <w:ilvl w:val="0"/>
          <w:numId w:val="7"/>
        </w:numPr>
        <w:tabs>
          <w:tab w:val="clear" w:pos="794"/>
          <w:tab w:val="left" w:pos="400"/>
        </w:tabs>
        <w:ind w:left="403" w:hanging="403"/>
        <w:rPr>
          <w:lang w:val="en-CA" w:eastAsia="zh-CN"/>
        </w:rPr>
      </w:pPr>
      <w:bookmarkStart w:id="2008" w:name="_Toc357439336"/>
      <w:r w:rsidRPr="00C9677C">
        <w:rPr>
          <w:lang w:val="en-CA" w:eastAsia="zh-CN"/>
        </w:rPr>
        <w:t xml:space="preserve">The picture resampling process as specified in subclause </w:t>
      </w:r>
      <w:r w:rsidR="00AB6740">
        <w:fldChar w:fldCharType="begin"/>
      </w:r>
      <w:r w:rsidR="00AB6740">
        <w:instrText xml:space="preserve"> REF _Ref348598889 \r \h  \* MERGEFORMAT </w:instrText>
      </w:r>
      <w:r w:rsidR="00AB6740">
        <w:fldChar w:fldCharType="separate"/>
      </w:r>
      <w:ins w:id="2009" w:author="Jianle" w:date="2013-07-21T19:34:00Z">
        <w:r w:rsidR="007365F3" w:rsidRPr="007365F3">
          <w:rPr>
            <w:lang w:val="en-CA" w:eastAsia="zh-CN"/>
          </w:rPr>
          <w:t>H.8.1.4.1</w:t>
        </w:r>
      </w:ins>
      <w:del w:id="2010" w:author="Jianle" w:date="2013-07-21T19:34:00Z">
        <w:r w:rsidRPr="00C9677C" w:rsidDel="007365F3">
          <w:rPr>
            <w:lang w:val="en-CA" w:eastAsia="zh-CN"/>
          </w:rPr>
          <w:delText>G.8.1.4.1</w:delText>
        </w:r>
      </w:del>
      <w:r w:rsidR="00AB6740">
        <w:fldChar w:fldCharType="end"/>
      </w:r>
      <w:r w:rsidRPr="00C9677C">
        <w:rPr>
          <w:lang w:val="en-CA" w:eastAsia="zh-CN"/>
        </w:rPr>
        <w:t xml:space="preserve"> shall not be invoked more than once for decoding of each particular picture.</w:t>
      </w:r>
    </w:p>
    <w:p w:rsidR="00E35662" w:rsidRPr="00C9677C" w:rsidRDefault="00E35662" w:rsidP="00920F0C">
      <w:pPr>
        <w:numPr>
          <w:ilvl w:val="0"/>
          <w:numId w:val="7"/>
        </w:numPr>
        <w:tabs>
          <w:tab w:val="clear" w:pos="794"/>
          <w:tab w:val="left" w:pos="400"/>
        </w:tabs>
        <w:ind w:left="403" w:hanging="403"/>
        <w:rPr>
          <w:sz w:val="21"/>
        </w:rPr>
      </w:pPr>
      <w:r w:rsidRPr="00C9677C">
        <w:rPr>
          <w:lang w:val="en-CA" w:eastAsia="ko-KR"/>
        </w:rPr>
        <w:t>When avc_base_layer_flag equal to 1, it is a requirement of bitstream conformance that MotionPredRefLayerId[ iNuhLId ][ mIdx ] shall not be equal to 0 for iNuhLId equal to any value of nuh_layer_id present in the bitstream and any value of mIdx in the range of 0 to NumMotionPredRefLayers[ iNuhLId ] – 1, inclusive.</w:t>
      </w:r>
    </w:p>
    <w:p w:rsidR="007A4CD0" w:rsidRPr="00920F0C" w:rsidRDefault="00A21EA9" w:rsidP="00CA066A">
      <w:pPr>
        <w:pStyle w:val="Annex3"/>
        <w:numPr>
          <w:ilvl w:val="2"/>
          <w:numId w:val="41"/>
        </w:numPr>
        <w:tabs>
          <w:tab w:val="clear" w:pos="1440"/>
        </w:tabs>
        <w:textAlignment w:val="auto"/>
        <w:rPr>
          <w:lang w:val="en-CA"/>
        </w:rPr>
      </w:pPr>
      <w:bookmarkStart w:id="2011" w:name="_Toc348629482"/>
      <w:bookmarkStart w:id="2012" w:name="_Toc351367712"/>
      <w:bookmarkStart w:id="2013" w:name="_Toc361327514"/>
      <w:r w:rsidRPr="00920F0C">
        <w:rPr>
          <w:lang w:val="en-CA"/>
        </w:rPr>
        <w:t>Tiers and levels</w:t>
      </w:r>
      <w:bookmarkEnd w:id="2006"/>
      <w:bookmarkEnd w:id="2007"/>
      <w:bookmarkEnd w:id="2008"/>
      <w:bookmarkEnd w:id="2011"/>
      <w:bookmarkEnd w:id="2012"/>
      <w:bookmarkEnd w:id="2013"/>
    </w:p>
    <w:p w:rsidR="00A21EA9" w:rsidRPr="00920F0C" w:rsidRDefault="00A21EA9" w:rsidP="00A21EA9">
      <w:pPr>
        <w:pStyle w:val="3N"/>
        <w:rPr>
          <w:highlight w:val="yellow"/>
          <w:lang w:val="en-CA"/>
        </w:rPr>
      </w:pPr>
      <w:r w:rsidRPr="00920F0C">
        <w:rPr>
          <w:highlight w:val="yellow"/>
          <w:lang w:val="en-CA"/>
        </w:rPr>
        <w:t>TBD</w:t>
      </w:r>
    </w:p>
    <w:p w:rsidR="00944988" w:rsidRPr="00920F0C" w:rsidRDefault="00944988" w:rsidP="00CA066A">
      <w:pPr>
        <w:pStyle w:val="Annex2"/>
        <w:numPr>
          <w:ilvl w:val="1"/>
          <w:numId w:val="41"/>
        </w:numPr>
        <w:rPr>
          <w:lang w:val="en-CA"/>
        </w:rPr>
      </w:pPr>
      <w:bookmarkStart w:id="2014" w:name="_Toc357439337"/>
      <w:bookmarkStart w:id="2015" w:name="_Toc356824363"/>
      <w:bookmarkStart w:id="2016" w:name="_Toc356148164"/>
      <w:bookmarkStart w:id="2017" w:name="_Toc348629483"/>
      <w:bookmarkStart w:id="2018" w:name="_Toc351367713"/>
      <w:bookmarkStart w:id="2019" w:name="_Toc361327515"/>
      <w:r w:rsidRPr="00920F0C">
        <w:rPr>
          <w:lang w:val="en-CA"/>
        </w:rPr>
        <w:t>Byte stream format</w:t>
      </w:r>
      <w:bookmarkEnd w:id="2014"/>
      <w:bookmarkEnd w:id="2015"/>
      <w:bookmarkEnd w:id="2016"/>
      <w:bookmarkEnd w:id="2017"/>
      <w:bookmarkEnd w:id="2018"/>
      <w:bookmarkEnd w:id="2019"/>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AB6740">
        <w:fldChar w:fldCharType="begin" w:fldLock="1"/>
      </w:r>
      <w:r w:rsidR="00AB6740">
        <w:instrText xml:space="preserve"> REF _Ref348357790 \r \h  \* MERGEFORMAT </w:instrText>
      </w:r>
      <w:r w:rsidR="00AB6740">
        <w:fldChar w:fldCharType="separate"/>
      </w:r>
      <w:r w:rsidR="00C6730C" w:rsidRPr="00C95AD3">
        <w:rPr>
          <w:highlight w:val="yellow"/>
          <w:lang w:val="en-CA"/>
        </w:rPr>
        <w:t>F.12</w:t>
      </w:r>
      <w:r w:rsidR="00AB6740">
        <w:fldChar w:fldCharType="end"/>
      </w:r>
      <w:r w:rsidR="008917A6" w:rsidRPr="00920F0C">
        <w:rPr>
          <w:lang w:val="en-CA"/>
        </w:rPr>
        <w:t xml:space="preserve"> </w:t>
      </w:r>
      <w:r w:rsidR="00944988" w:rsidRPr="00920F0C">
        <w:rPr>
          <w:lang w:val="en-CA"/>
        </w:rPr>
        <w:t>apply.</w:t>
      </w:r>
    </w:p>
    <w:p w:rsidR="00944988" w:rsidRPr="00920F0C" w:rsidRDefault="00944988" w:rsidP="00CA066A">
      <w:pPr>
        <w:pStyle w:val="Annex2"/>
        <w:numPr>
          <w:ilvl w:val="1"/>
          <w:numId w:val="41"/>
        </w:numPr>
        <w:rPr>
          <w:lang w:val="en-CA"/>
        </w:rPr>
      </w:pPr>
      <w:bookmarkStart w:id="2020" w:name="_Toc357439338"/>
      <w:bookmarkStart w:id="2021" w:name="_Toc356824364"/>
      <w:bookmarkStart w:id="2022" w:name="_Toc356148165"/>
      <w:bookmarkStart w:id="2023" w:name="_Toc348629484"/>
      <w:bookmarkStart w:id="2024" w:name="_Toc351367714"/>
      <w:bookmarkStart w:id="2025" w:name="_Toc361327516"/>
      <w:r w:rsidRPr="00920F0C">
        <w:rPr>
          <w:lang w:val="en-CA"/>
        </w:rPr>
        <w:t>Hypothetical reference decoder</w:t>
      </w:r>
      <w:bookmarkEnd w:id="2020"/>
      <w:bookmarkEnd w:id="2021"/>
      <w:bookmarkEnd w:id="2022"/>
      <w:bookmarkEnd w:id="2023"/>
      <w:bookmarkEnd w:id="2024"/>
      <w:bookmarkEnd w:id="2025"/>
    </w:p>
    <w:p w:rsidR="006D0CA7" w:rsidRPr="00920F0C" w:rsidRDefault="006D0CA7" w:rsidP="006D0CA7">
      <w:pPr>
        <w:pStyle w:val="3N"/>
        <w:rPr>
          <w:lang w:val="en-CA"/>
        </w:rPr>
      </w:pPr>
      <w:r w:rsidRPr="00920F0C">
        <w:rPr>
          <w:lang w:val="en-CA"/>
        </w:rPr>
        <w:t xml:space="preserve">The specifications in subclause </w:t>
      </w:r>
      <w:r w:rsidR="00AF41EB" w:rsidRPr="00AF41EB">
        <w:rPr>
          <w:highlight w:val="yellow"/>
          <w:lang w:val="en-CA"/>
        </w:rPr>
        <w:t>F.13</w:t>
      </w:r>
      <w:r w:rsidRPr="00920F0C">
        <w:rPr>
          <w:lang w:val="en-CA"/>
        </w:rPr>
        <w:t xml:space="preserve"> and its subclauses apply.</w:t>
      </w:r>
    </w:p>
    <w:p w:rsidR="00944988" w:rsidRPr="00920F0C" w:rsidRDefault="00944988" w:rsidP="00CA066A">
      <w:pPr>
        <w:pStyle w:val="Annex2"/>
        <w:numPr>
          <w:ilvl w:val="1"/>
          <w:numId w:val="41"/>
        </w:numPr>
        <w:rPr>
          <w:lang w:val="en-CA"/>
        </w:rPr>
      </w:pPr>
      <w:bookmarkStart w:id="2026" w:name="_Toc357439339"/>
      <w:bookmarkStart w:id="2027" w:name="_Toc356824365"/>
      <w:bookmarkStart w:id="2028" w:name="_Toc356148166"/>
      <w:bookmarkStart w:id="2029" w:name="_Toc348629485"/>
      <w:bookmarkStart w:id="2030" w:name="_Toc351367715"/>
      <w:bookmarkStart w:id="2031" w:name="_Toc361327517"/>
      <w:r w:rsidRPr="00920F0C">
        <w:rPr>
          <w:lang w:val="en-CA"/>
        </w:rPr>
        <w:t>SEI messages</w:t>
      </w:r>
      <w:bookmarkEnd w:id="2026"/>
      <w:bookmarkEnd w:id="2027"/>
      <w:bookmarkEnd w:id="2028"/>
      <w:bookmarkEnd w:id="2029"/>
      <w:bookmarkEnd w:id="2030"/>
      <w:bookmarkEnd w:id="2031"/>
    </w:p>
    <w:p w:rsidR="0045419A" w:rsidRPr="00920F0C" w:rsidRDefault="0045419A" w:rsidP="0045419A">
      <w:pPr>
        <w:pStyle w:val="3N"/>
        <w:rPr>
          <w:lang w:val="en-CA"/>
        </w:rPr>
      </w:pPr>
      <w:r w:rsidRPr="00920F0C">
        <w:rPr>
          <w:lang w:val="en-CA"/>
        </w:rPr>
        <w:t xml:space="preserve">The specifications in Annex D and subclause </w:t>
      </w:r>
      <w:r w:rsidR="00AB6740">
        <w:fldChar w:fldCharType="begin" w:fldLock="1"/>
      </w:r>
      <w:r w:rsidR="00AB6740">
        <w:instrText xml:space="preserve"> REF _Ref348357799 \r \h  \* MERGEFORMAT </w:instrText>
      </w:r>
      <w:r w:rsidR="00AB6740">
        <w:fldChar w:fldCharType="separate"/>
      </w:r>
      <w:r w:rsidR="00C6730C" w:rsidRPr="00C95AD3">
        <w:rPr>
          <w:highlight w:val="yellow"/>
          <w:lang w:val="en-CA"/>
        </w:rPr>
        <w:t>F.14</w:t>
      </w:r>
      <w:r w:rsidR="00AB6740">
        <w:fldChar w:fldCharType="end"/>
      </w:r>
      <w:r w:rsidR="00C6730C" w:rsidRPr="00D93C4B">
        <w:rPr>
          <w:lang w:val="en-CA"/>
        </w:rPr>
        <w:t xml:space="preserve"> and its subclauses</w:t>
      </w:r>
      <w:r w:rsidRPr="00920F0C">
        <w:rPr>
          <w:lang w:val="en-CA"/>
        </w:rPr>
        <w:t xml:space="preserve"> apply.</w:t>
      </w:r>
    </w:p>
    <w:p w:rsidR="00944988" w:rsidRPr="00920F0C" w:rsidRDefault="00944988" w:rsidP="00CA066A">
      <w:pPr>
        <w:pStyle w:val="Annex2"/>
        <w:numPr>
          <w:ilvl w:val="1"/>
          <w:numId w:val="41"/>
        </w:numPr>
        <w:rPr>
          <w:lang w:val="en-CA"/>
        </w:rPr>
      </w:pPr>
      <w:bookmarkStart w:id="2032" w:name="_Toc356148169"/>
      <w:bookmarkStart w:id="2033" w:name="_Toc357439344"/>
      <w:bookmarkStart w:id="2034" w:name="_Toc356824370"/>
      <w:bookmarkStart w:id="2035" w:name="_Toc356148173"/>
      <w:bookmarkStart w:id="2036" w:name="_Toc348629486"/>
      <w:bookmarkStart w:id="2037" w:name="_Toc351367716"/>
      <w:bookmarkStart w:id="2038" w:name="_Toc361327518"/>
      <w:bookmarkEnd w:id="2032"/>
      <w:r w:rsidRPr="00920F0C">
        <w:rPr>
          <w:lang w:val="en-CA"/>
        </w:rPr>
        <w:t>Video usability information</w:t>
      </w:r>
      <w:bookmarkEnd w:id="2033"/>
      <w:bookmarkEnd w:id="2034"/>
      <w:bookmarkEnd w:id="2035"/>
      <w:bookmarkEnd w:id="2036"/>
      <w:bookmarkEnd w:id="2037"/>
      <w:bookmarkEnd w:id="2038"/>
    </w:p>
    <w:p w:rsidR="00825811" w:rsidRPr="008E14A4" w:rsidRDefault="00825811" w:rsidP="00825811">
      <w:r w:rsidRPr="008E14A4">
        <w:t xml:space="preserve">The specifications in </w:t>
      </w:r>
      <w:r w:rsidRPr="0043228D">
        <w:t xml:space="preserve">Annex </w:t>
      </w:r>
      <w:r w:rsidR="00AB6740">
        <w:fldChar w:fldCharType="begin" w:fldLock="1"/>
      </w:r>
      <w:r w:rsidR="00AB6740">
        <w:instrText xml:space="preserve"> REF _Ref357276482 \r \h  \* MERGEFORMAT </w:instrText>
      </w:r>
      <w:r w:rsidR="00AB6740">
        <w:fldChar w:fldCharType="separate"/>
      </w:r>
      <w:r w:rsidR="00280FDB" w:rsidRPr="0043228D">
        <w:rPr>
          <w:highlight w:val="yellow"/>
        </w:rPr>
        <w:t>F.15</w:t>
      </w:r>
      <w:r w:rsidR="00AB6740">
        <w:fldChar w:fldCharType="end"/>
      </w:r>
      <w:r w:rsidRPr="008E14A4">
        <w:t xml:space="preserve"> apply.</w:t>
      </w:r>
    </w:p>
    <w:p w:rsidR="008D66D2" w:rsidRPr="00920F0C" w:rsidRDefault="008D66D2" w:rsidP="00074F68">
      <w:pPr>
        <w:rPr>
          <w:lang w:val="en-CA"/>
        </w:rPr>
      </w:pPr>
    </w:p>
    <w:sectPr w:rsidR="008D66D2" w:rsidRPr="00920F0C" w:rsidSect="001533A7">
      <w:headerReference w:type="even" r:id="rId26"/>
      <w:headerReference w:type="default" r:id="rId27"/>
      <w:footerReference w:type="even" r:id="rId28"/>
      <w:footerReference w:type="default" r:id="rId29"/>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3FA" w:rsidRDefault="005E33FA">
      <w:r>
        <w:separator/>
      </w:r>
    </w:p>
  </w:endnote>
  <w:endnote w:type="continuationSeparator" w:id="0">
    <w:p w:rsidR="005E33FA" w:rsidRDefault="005E33FA">
      <w:r>
        <w:continuationSeparator/>
      </w:r>
    </w:p>
  </w:endnote>
  <w:endnote w:type="continuationNotice" w:id="1">
    <w:p w:rsidR="005E33FA" w:rsidRDefault="005E33F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auto"/>
    <w:pitch w:val="variable"/>
    <w:sig w:usb0="E0002AF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r ??’c">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1EA" w:rsidRPr="00CB04EC" w:rsidRDefault="000061EA"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E0446D">
      <w:rPr>
        <w:bCs/>
        <w:noProof/>
        <w:lang w:val="fr-CH"/>
      </w:rPr>
      <w:t>iv</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1EA" w:rsidRPr="00C37EDE" w:rsidRDefault="000061EA" w:rsidP="00A46EF8">
    <w:pPr>
      <w:rPr>
        <w:b/>
        <w:bCs/>
      </w:rPr>
    </w:pPr>
    <w:r w:rsidRPr="00C37EDE">
      <w:tab/>
    </w: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E0446D">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1EA" w:rsidRDefault="000061E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1EA" w:rsidRPr="00CB04EC" w:rsidRDefault="000061EA" w:rsidP="003512F1">
    <w:pPr>
      <w:tabs>
        <w:tab w:val="clear" w:pos="794"/>
        <w:tab w:val="clear" w:pos="1191"/>
        <w:tab w:val="clear" w:pos="1588"/>
        <w:tab w:val="clear" w:pos="1985"/>
        <w:tab w:val="right" w:pos="7938"/>
        <w:tab w:val="right" w:pos="9639"/>
      </w:tabs>
    </w:pP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E0446D">
      <w:rPr>
        <w:b/>
        <w:bCs/>
        <w:noProof/>
      </w:rPr>
      <w:t>50</w:t>
    </w:r>
    <w:r w:rsidRPr="00C37EDE">
      <w:rPr>
        <w:b/>
        <w:bC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1EA" w:rsidRPr="00CB04EC" w:rsidRDefault="000061EA"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E0446D">
      <w:rPr>
        <w:bCs/>
        <w:noProof/>
        <w:lang w:val="fr-CH"/>
      </w:rPr>
      <w:t>55</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3FA" w:rsidRDefault="005E33FA">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5E33FA" w:rsidRDefault="005E33FA"/>
  </w:footnote>
  <w:footnote w:type="continuationSeparator" w:id="0">
    <w:p w:rsidR="005E33FA" w:rsidRDefault="005E33FA">
      <w:r>
        <w:continuationSeparator/>
      </w:r>
    </w:p>
  </w:footnote>
  <w:footnote w:type="continuationNotice" w:id="1">
    <w:p w:rsidR="005E33FA" w:rsidRDefault="005E33FA">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1EA" w:rsidRDefault="000061EA"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1EA" w:rsidRDefault="000061EA"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1EA" w:rsidRDefault="000061E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1EA" w:rsidRPr="00256CBF" w:rsidRDefault="000061EA"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1EA" w:rsidRPr="00563383" w:rsidRDefault="000061EA"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0">
    <w:nsid w:val="0E9803D4"/>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4F541F0C"/>
    <w:multiLevelType w:val="hybridMultilevel"/>
    <w:tmpl w:val="7A78DB26"/>
    <w:lvl w:ilvl="0" w:tplc="8D4656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7">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8">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0">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1">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3">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5">
    <w:nsid w:val="6E4C1C3B"/>
    <w:multiLevelType w:val="multilevel"/>
    <w:tmpl w:val="CEB69DB8"/>
    <w:lvl w:ilvl="0">
      <w:start w:val="6"/>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6">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7">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8">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1">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6"/>
  </w:num>
  <w:num w:numId="5">
    <w:abstractNumId w:val="20"/>
  </w:num>
  <w:num w:numId="6">
    <w:abstractNumId w:val="36"/>
  </w:num>
  <w:num w:numId="7">
    <w:abstractNumId w:val="33"/>
  </w:num>
  <w:num w:numId="8">
    <w:abstractNumId w:val="32"/>
  </w:num>
  <w:num w:numId="9">
    <w:abstractNumId w:val="11"/>
  </w:num>
  <w:num w:numId="10">
    <w:abstractNumId w:val="29"/>
  </w:num>
  <w:num w:numId="11">
    <w:abstractNumId w:val="13"/>
  </w:num>
  <w:num w:numId="12">
    <w:abstractNumId w:val="25"/>
  </w:num>
  <w:num w:numId="13">
    <w:abstractNumId w:val="3"/>
  </w:num>
  <w:num w:numId="14">
    <w:abstractNumId w:val="32"/>
  </w:num>
  <w:num w:numId="15">
    <w:abstractNumId w:val="30"/>
  </w:num>
  <w:num w:numId="16">
    <w:abstractNumId w:val="17"/>
  </w:num>
  <w:num w:numId="17">
    <w:abstractNumId w:val="10"/>
  </w:num>
  <w:num w:numId="18">
    <w:abstractNumId w:val="19"/>
  </w:num>
  <w:num w:numId="19">
    <w:abstractNumId w:val="14"/>
  </w:num>
  <w:num w:numId="20">
    <w:abstractNumId w:val="38"/>
  </w:num>
  <w:num w:numId="21">
    <w:abstractNumId w:val="40"/>
  </w:num>
  <w:num w:numId="22">
    <w:abstractNumId w:val="37"/>
  </w:num>
  <w:num w:numId="23">
    <w:abstractNumId w:val="23"/>
  </w:num>
  <w:num w:numId="24">
    <w:abstractNumId w:val="27"/>
  </w:num>
  <w:num w:numId="25">
    <w:abstractNumId w:val="28"/>
  </w:num>
  <w:num w:numId="26">
    <w:abstractNumId w:val="7"/>
  </w:num>
  <w:num w:numId="27">
    <w:abstractNumId w:val="12"/>
  </w:num>
  <w:num w:numId="28">
    <w:abstractNumId w:val="24"/>
  </w:num>
  <w:num w:numId="29">
    <w:abstractNumId w:val="15"/>
  </w:num>
  <w:num w:numId="30">
    <w:abstractNumId w:val="16"/>
  </w:num>
  <w:num w:numId="31">
    <w:abstractNumId w:val="5"/>
  </w:num>
  <w:num w:numId="32">
    <w:abstractNumId w:val="39"/>
  </w:num>
  <w:num w:numId="33">
    <w:abstractNumId w:val="41"/>
  </w:num>
  <w:num w:numId="34">
    <w:abstractNumId w:val="21"/>
  </w:num>
  <w:num w:numId="35">
    <w:abstractNumId w:val="4"/>
  </w:num>
  <w:num w:numId="36">
    <w:abstractNumId w:val="6"/>
  </w:num>
  <w:num w:numId="37">
    <w:abstractNumId w:val="22"/>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8">
    <w:abstractNumId w:val="18"/>
  </w:num>
  <w:num w:numId="39">
    <w:abstractNumId w:val="9"/>
  </w:num>
  <w:num w:numId="40">
    <w:abstractNumId w:val="34"/>
  </w:num>
  <w:num w:numId="41">
    <w:abstractNumId w:val="35"/>
  </w:num>
  <w:num w:numId="42">
    <w:abstractNumId w:val="11"/>
  </w:num>
  <w:num w:numId="43">
    <w:abstractNumId w:val="32"/>
  </w:num>
  <w:num w:numId="44">
    <w:abstractNumId w:val="35"/>
  </w:num>
  <w:num w:numId="45">
    <w:abstractNumId w:val="35"/>
  </w:num>
  <w:num w:numId="46">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printFractionalCharacterWidth/>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1EA"/>
    <w:rsid w:val="00006689"/>
    <w:rsid w:val="00006DD2"/>
    <w:rsid w:val="00006E6B"/>
    <w:rsid w:val="00006EA1"/>
    <w:rsid w:val="00007117"/>
    <w:rsid w:val="00007257"/>
    <w:rsid w:val="0000730A"/>
    <w:rsid w:val="0000730D"/>
    <w:rsid w:val="0000799A"/>
    <w:rsid w:val="00007B90"/>
    <w:rsid w:val="00007D76"/>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528"/>
    <w:rsid w:val="00040568"/>
    <w:rsid w:val="0004057F"/>
    <w:rsid w:val="000409A1"/>
    <w:rsid w:val="00040B8B"/>
    <w:rsid w:val="00040B94"/>
    <w:rsid w:val="00040CB9"/>
    <w:rsid w:val="00040D38"/>
    <w:rsid w:val="00041138"/>
    <w:rsid w:val="000414E9"/>
    <w:rsid w:val="0004152C"/>
    <w:rsid w:val="00041AAE"/>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EAF"/>
    <w:rsid w:val="000570B3"/>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F68"/>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1FC7"/>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4C5"/>
    <w:rsid w:val="000A08C7"/>
    <w:rsid w:val="000A09D0"/>
    <w:rsid w:val="000A0D56"/>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807"/>
    <w:rsid w:val="000B78AD"/>
    <w:rsid w:val="000B7A4B"/>
    <w:rsid w:val="000B7AF3"/>
    <w:rsid w:val="000B7CF7"/>
    <w:rsid w:val="000C01F4"/>
    <w:rsid w:val="000C0202"/>
    <w:rsid w:val="000C024E"/>
    <w:rsid w:val="000C025A"/>
    <w:rsid w:val="000C0333"/>
    <w:rsid w:val="000C060C"/>
    <w:rsid w:val="000C087A"/>
    <w:rsid w:val="000C08D7"/>
    <w:rsid w:val="000C0A2B"/>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C2C"/>
    <w:rsid w:val="000D0D3F"/>
    <w:rsid w:val="000D0F2D"/>
    <w:rsid w:val="000D1A3D"/>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17"/>
    <w:rsid w:val="000E341B"/>
    <w:rsid w:val="000E39D8"/>
    <w:rsid w:val="000E3B2E"/>
    <w:rsid w:val="000E3DD3"/>
    <w:rsid w:val="000E3E8A"/>
    <w:rsid w:val="000E3FD9"/>
    <w:rsid w:val="000E4701"/>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E7D"/>
    <w:rsid w:val="0016527E"/>
    <w:rsid w:val="001652FD"/>
    <w:rsid w:val="001653B3"/>
    <w:rsid w:val="001655A1"/>
    <w:rsid w:val="00165B7C"/>
    <w:rsid w:val="001663C0"/>
    <w:rsid w:val="00166506"/>
    <w:rsid w:val="0016656F"/>
    <w:rsid w:val="001665F6"/>
    <w:rsid w:val="00166A9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3002"/>
    <w:rsid w:val="001B3091"/>
    <w:rsid w:val="001B3194"/>
    <w:rsid w:val="001B329F"/>
    <w:rsid w:val="001B34B8"/>
    <w:rsid w:val="001B353A"/>
    <w:rsid w:val="001B35C6"/>
    <w:rsid w:val="001B386E"/>
    <w:rsid w:val="001B395A"/>
    <w:rsid w:val="001B3CE3"/>
    <w:rsid w:val="001B3F61"/>
    <w:rsid w:val="001B4175"/>
    <w:rsid w:val="001B47B9"/>
    <w:rsid w:val="001B47F7"/>
    <w:rsid w:val="001B48D0"/>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A4"/>
    <w:rsid w:val="001C1F70"/>
    <w:rsid w:val="001C22C0"/>
    <w:rsid w:val="001C2433"/>
    <w:rsid w:val="001C27A5"/>
    <w:rsid w:val="001C2E52"/>
    <w:rsid w:val="001C2FC3"/>
    <w:rsid w:val="001C3023"/>
    <w:rsid w:val="001C3159"/>
    <w:rsid w:val="001C32B2"/>
    <w:rsid w:val="001C3319"/>
    <w:rsid w:val="001C37F2"/>
    <w:rsid w:val="001C39EE"/>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113C"/>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BD9"/>
    <w:rsid w:val="00262DEA"/>
    <w:rsid w:val="00262E0C"/>
    <w:rsid w:val="0026316E"/>
    <w:rsid w:val="00263204"/>
    <w:rsid w:val="002633E2"/>
    <w:rsid w:val="002639A2"/>
    <w:rsid w:val="00263B39"/>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C3E"/>
    <w:rsid w:val="00267480"/>
    <w:rsid w:val="002675D5"/>
    <w:rsid w:val="002676C6"/>
    <w:rsid w:val="00267D2D"/>
    <w:rsid w:val="00267F17"/>
    <w:rsid w:val="0027000B"/>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BF6"/>
    <w:rsid w:val="002B4108"/>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B3B"/>
    <w:rsid w:val="002D514A"/>
    <w:rsid w:val="002D517C"/>
    <w:rsid w:val="002D5653"/>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D09"/>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14E8"/>
    <w:rsid w:val="003114ED"/>
    <w:rsid w:val="003116C8"/>
    <w:rsid w:val="00311807"/>
    <w:rsid w:val="00311838"/>
    <w:rsid w:val="003119C5"/>
    <w:rsid w:val="00311BE9"/>
    <w:rsid w:val="00312404"/>
    <w:rsid w:val="00312471"/>
    <w:rsid w:val="003132D1"/>
    <w:rsid w:val="0031335F"/>
    <w:rsid w:val="00313635"/>
    <w:rsid w:val="003136D2"/>
    <w:rsid w:val="00313C9F"/>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2F5"/>
    <w:rsid w:val="0034259D"/>
    <w:rsid w:val="00342AD6"/>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35B"/>
    <w:rsid w:val="003859C4"/>
    <w:rsid w:val="00385C5D"/>
    <w:rsid w:val="00385D37"/>
    <w:rsid w:val="003861E4"/>
    <w:rsid w:val="0038623E"/>
    <w:rsid w:val="003864FE"/>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545"/>
    <w:rsid w:val="003C0829"/>
    <w:rsid w:val="003C0ADF"/>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F20"/>
    <w:rsid w:val="003E60C1"/>
    <w:rsid w:val="003E6114"/>
    <w:rsid w:val="003E6220"/>
    <w:rsid w:val="003E6405"/>
    <w:rsid w:val="003E6479"/>
    <w:rsid w:val="003E6559"/>
    <w:rsid w:val="003E6655"/>
    <w:rsid w:val="003E66D5"/>
    <w:rsid w:val="003E6DFB"/>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879"/>
    <w:rsid w:val="003F7009"/>
    <w:rsid w:val="003F71FF"/>
    <w:rsid w:val="003F7201"/>
    <w:rsid w:val="003F7211"/>
    <w:rsid w:val="003F7525"/>
    <w:rsid w:val="003F7568"/>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A5C"/>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962"/>
    <w:rsid w:val="00467BB9"/>
    <w:rsid w:val="00467BD5"/>
    <w:rsid w:val="0047003E"/>
    <w:rsid w:val="0047011F"/>
    <w:rsid w:val="0047017C"/>
    <w:rsid w:val="0047047F"/>
    <w:rsid w:val="0047068B"/>
    <w:rsid w:val="004706F3"/>
    <w:rsid w:val="004707A8"/>
    <w:rsid w:val="004708F8"/>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35D"/>
    <w:rsid w:val="004935C5"/>
    <w:rsid w:val="00493AE2"/>
    <w:rsid w:val="00493E30"/>
    <w:rsid w:val="0049421B"/>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9A0"/>
    <w:rsid w:val="004C2AEE"/>
    <w:rsid w:val="004C2C7C"/>
    <w:rsid w:val="004C305F"/>
    <w:rsid w:val="004C3322"/>
    <w:rsid w:val="004C33A9"/>
    <w:rsid w:val="004C33D5"/>
    <w:rsid w:val="004C3425"/>
    <w:rsid w:val="004C36FD"/>
    <w:rsid w:val="004C3986"/>
    <w:rsid w:val="004C3EFF"/>
    <w:rsid w:val="004C3FD0"/>
    <w:rsid w:val="004C40C0"/>
    <w:rsid w:val="004C43EB"/>
    <w:rsid w:val="004C440F"/>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5388"/>
    <w:rsid w:val="004E55AC"/>
    <w:rsid w:val="004E570A"/>
    <w:rsid w:val="004E6329"/>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9F4"/>
    <w:rsid w:val="00535A11"/>
    <w:rsid w:val="00535A8D"/>
    <w:rsid w:val="00535D0F"/>
    <w:rsid w:val="00535EE8"/>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F96"/>
    <w:rsid w:val="005E2099"/>
    <w:rsid w:val="005E2720"/>
    <w:rsid w:val="005E28A5"/>
    <w:rsid w:val="005E2992"/>
    <w:rsid w:val="005E2C8E"/>
    <w:rsid w:val="005E30D2"/>
    <w:rsid w:val="005E314C"/>
    <w:rsid w:val="005E32AC"/>
    <w:rsid w:val="005E33FA"/>
    <w:rsid w:val="005E3705"/>
    <w:rsid w:val="005E374F"/>
    <w:rsid w:val="005E3B04"/>
    <w:rsid w:val="005E3E18"/>
    <w:rsid w:val="005E3FCE"/>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27B"/>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A64"/>
    <w:rsid w:val="00612D23"/>
    <w:rsid w:val="006130C5"/>
    <w:rsid w:val="006136D2"/>
    <w:rsid w:val="0061377E"/>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8C"/>
    <w:rsid w:val="006167F7"/>
    <w:rsid w:val="00616A21"/>
    <w:rsid w:val="00616C35"/>
    <w:rsid w:val="00616C48"/>
    <w:rsid w:val="00617134"/>
    <w:rsid w:val="0061733A"/>
    <w:rsid w:val="006173BB"/>
    <w:rsid w:val="006177B7"/>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834"/>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7B0"/>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A6F"/>
    <w:rsid w:val="00672B10"/>
    <w:rsid w:val="00672CD8"/>
    <w:rsid w:val="00672DF7"/>
    <w:rsid w:val="00672E3C"/>
    <w:rsid w:val="00672EAC"/>
    <w:rsid w:val="00672F6C"/>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D50"/>
    <w:rsid w:val="006A1403"/>
    <w:rsid w:val="006A177A"/>
    <w:rsid w:val="006A1B97"/>
    <w:rsid w:val="006A1BB7"/>
    <w:rsid w:val="006A1D84"/>
    <w:rsid w:val="006A215F"/>
    <w:rsid w:val="006A253A"/>
    <w:rsid w:val="006A2CEB"/>
    <w:rsid w:val="006A2FED"/>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64"/>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B5"/>
    <w:rsid w:val="006C15AB"/>
    <w:rsid w:val="006C1654"/>
    <w:rsid w:val="006C1E0F"/>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A17"/>
    <w:rsid w:val="006D7B0E"/>
    <w:rsid w:val="006D7CD2"/>
    <w:rsid w:val="006D7E28"/>
    <w:rsid w:val="006D7E6D"/>
    <w:rsid w:val="006D7EF1"/>
    <w:rsid w:val="006E0040"/>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6B3"/>
    <w:rsid w:val="006E77D5"/>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9CA"/>
    <w:rsid w:val="00703D9A"/>
    <w:rsid w:val="00703F80"/>
    <w:rsid w:val="00703F9E"/>
    <w:rsid w:val="007041C9"/>
    <w:rsid w:val="00704211"/>
    <w:rsid w:val="00704322"/>
    <w:rsid w:val="0070443A"/>
    <w:rsid w:val="00704472"/>
    <w:rsid w:val="007045F8"/>
    <w:rsid w:val="00704C7E"/>
    <w:rsid w:val="00704EAF"/>
    <w:rsid w:val="007059AE"/>
    <w:rsid w:val="00705A94"/>
    <w:rsid w:val="00705AE1"/>
    <w:rsid w:val="00705CAE"/>
    <w:rsid w:val="0070656E"/>
    <w:rsid w:val="007069FE"/>
    <w:rsid w:val="00706B85"/>
    <w:rsid w:val="00706BEF"/>
    <w:rsid w:val="007075BA"/>
    <w:rsid w:val="00707F8B"/>
    <w:rsid w:val="00710156"/>
    <w:rsid w:val="007101E4"/>
    <w:rsid w:val="0071046A"/>
    <w:rsid w:val="007107B7"/>
    <w:rsid w:val="007107CB"/>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507"/>
    <w:rsid w:val="007165CB"/>
    <w:rsid w:val="007166F5"/>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BF8"/>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5F3"/>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570"/>
    <w:rsid w:val="00744743"/>
    <w:rsid w:val="007447B3"/>
    <w:rsid w:val="007449AA"/>
    <w:rsid w:val="00744F89"/>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1BF"/>
    <w:rsid w:val="00752691"/>
    <w:rsid w:val="00752738"/>
    <w:rsid w:val="00752DAE"/>
    <w:rsid w:val="00752EAB"/>
    <w:rsid w:val="0075310D"/>
    <w:rsid w:val="00753291"/>
    <w:rsid w:val="007533F7"/>
    <w:rsid w:val="007535DB"/>
    <w:rsid w:val="007535DE"/>
    <w:rsid w:val="00753681"/>
    <w:rsid w:val="00753810"/>
    <w:rsid w:val="00753944"/>
    <w:rsid w:val="00753F8B"/>
    <w:rsid w:val="00754073"/>
    <w:rsid w:val="007541DC"/>
    <w:rsid w:val="00754B42"/>
    <w:rsid w:val="00754BBD"/>
    <w:rsid w:val="00754C01"/>
    <w:rsid w:val="00754F38"/>
    <w:rsid w:val="0075509A"/>
    <w:rsid w:val="007555CC"/>
    <w:rsid w:val="0075576B"/>
    <w:rsid w:val="007557A1"/>
    <w:rsid w:val="00755903"/>
    <w:rsid w:val="00755C49"/>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337"/>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935"/>
    <w:rsid w:val="007A7966"/>
    <w:rsid w:val="007A7A90"/>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FDF"/>
    <w:rsid w:val="007B70AD"/>
    <w:rsid w:val="007B7239"/>
    <w:rsid w:val="007B73BC"/>
    <w:rsid w:val="007B7A5D"/>
    <w:rsid w:val="007B7BE8"/>
    <w:rsid w:val="007B7C57"/>
    <w:rsid w:val="007B7E86"/>
    <w:rsid w:val="007B7EE7"/>
    <w:rsid w:val="007C02D5"/>
    <w:rsid w:val="007C09E8"/>
    <w:rsid w:val="007C0A79"/>
    <w:rsid w:val="007C0AF2"/>
    <w:rsid w:val="007C0D10"/>
    <w:rsid w:val="007C13EF"/>
    <w:rsid w:val="007C15BC"/>
    <w:rsid w:val="007C15E5"/>
    <w:rsid w:val="007C1668"/>
    <w:rsid w:val="007C1992"/>
    <w:rsid w:val="007C2780"/>
    <w:rsid w:val="007C2CD5"/>
    <w:rsid w:val="007C2F7C"/>
    <w:rsid w:val="007C2FDF"/>
    <w:rsid w:val="007C3181"/>
    <w:rsid w:val="007C335F"/>
    <w:rsid w:val="007C371E"/>
    <w:rsid w:val="007C3815"/>
    <w:rsid w:val="007C3C89"/>
    <w:rsid w:val="007C3CDC"/>
    <w:rsid w:val="007C3EB9"/>
    <w:rsid w:val="007C409D"/>
    <w:rsid w:val="007C45F1"/>
    <w:rsid w:val="007C48FD"/>
    <w:rsid w:val="007C4A57"/>
    <w:rsid w:val="007C4BA1"/>
    <w:rsid w:val="007C4DFB"/>
    <w:rsid w:val="007C4FF2"/>
    <w:rsid w:val="007C52B2"/>
    <w:rsid w:val="007C53EE"/>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8DA"/>
    <w:rsid w:val="0083192D"/>
    <w:rsid w:val="00831CEA"/>
    <w:rsid w:val="00831D7E"/>
    <w:rsid w:val="00831DC4"/>
    <w:rsid w:val="00831E01"/>
    <w:rsid w:val="00831E02"/>
    <w:rsid w:val="008320DA"/>
    <w:rsid w:val="008324AA"/>
    <w:rsid w:val="008327FE"/>
    <w:rsid w:val="008328BD"/>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83"/>
    <w:rsid w:val="008639C8"/>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DCC"/>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288"/>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C1"/>
    <w:rsid w:val="00910E6C"/>
    <w:rsid w:val="0091139C"/>
    <w:rsid w:val="00911479"/>
    <w:rsid w:val="009114F3"/>
    <w:rsid w:val="00911519"/>
    <w:rsid w:val="00911918"/>
    <w:rsid w:val="00911929"/>
    <w:rsid w:val="0091193D"/>
    <w:rsid w:val="00911B71"/>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5A8"/>
    <w:rsid w:val="009166BC"/>
    <w:rsid w:val="0091696C"/>
    <w:rsid w:val="00916CA5"/>
    <w:rsid w:val="00916CCC"/>
    <w:rsid w:val="0091709E"/>
    <w:rsid w:val="0091716A"/>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D0B"/>
    <w:rsid w:val="00935F09"/>
    <w:rsid w:val="00936061"/>
    <w:rsid w:val="00936177"/>
    <w:rsid w:val="0093632A"/>
    <w:rsid w:val="00936432"/>
    <w:rsid w:val="0093648B"/>
    <w:rsid w:val="00936581"/>
    <w:rsid w:val="0093663F"/>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8CA"/>
    <w:rsid w:val="00954AA6"/>
    <w:rsid w:val="00954D46"/>
    <w:rsid w:val="00954D62"/>
    <w:rsid w:val="00954E51"/>
    <w:rsid w:val="009555D6"/>
    <w:rsid w:val="009558E1"/>
    <w:rsid w:val="00955DD1"/>
    <w:rsid w:val="0095612C"/>
    <w:rsid w:val="009561DF"/>
    <w:rsid w:val="00956237"/>
    <w:rsid w:val="00956566"/>
    <w:rsid w:val="009567E2"/>
    <w:rsid w:val="00956833"/>
    <w:rsid w:val="0095690A"/>
    <w:rsid w:val="00956974"/>
    <w:rsid w:val="00956A95"/>
    <w:rsid w:val="00956B2A"/>
    <w:rsid w:val="00956BC0"/>
    <w:rsid w:val="00956C49"/>
    <w:rsid w:val="00956D18"/>
    <w:rsid w:val="0095716D"/>
    <w:rsid w:val="00957203"/>
    <w:rsid w:val="009573D1"/>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A2E"/>
    <w:rsid w:val="00977102"/>
    <w:rsid w:val="0097710D"/>
    <w:rsid w:val="0097727A"/>
    <w:rsid w:val="00977280"/>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BF4"/>
    <w:rsid w:val="00996444"/>
    <w:rsid w:val="009965A9"/>
    <w:rsid w:val="009969BB"/>
    <w:rsid w:val="00996EF4"/>
    <w:rsid w:val="0099711C"/>
    <w:rsid w:val="0099737A"/>
    <w:rsid w:val="00997E1D"/>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3681"/>
    <w:rsid w:val="009A3764"/>
    <w:rsid w:val="009A3786"/>
    <w:rsid w:val="009A38EF"/>
    <w:rsid w:val="009A39A9"/>
    <w:rsid w:val="009A3AFE"/>
    <w:rsid w:val="009A3BF2"/>
    <w:rsid w:val="009A3F1F"/>
    <w:rsid w:val="009A47D4"/>
    <w:rsid w:val="009A4859"/>
    <w:rsid w:val="009A4890"/>
    <w:rsid w:val="009A4C0B"/>
    <w:rsid w:val="009A4C66"/>
    <w:rsid w:val="009A4E85"/>
    <w:rsid w:val="009A549B"/>
    <w:rsid w:val="009A569B"/>
    <w:rsid w:val="009A56EF"/>
    <w:rsid w:val="009A5AE4"/>
    <w:rsid w:val="009A5D03"/>
    <w:rsid w:val="009A5DC7"/>
    <w:rsid w:val="009A5EAB"/>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B0D"/>
    <w:rsid w:val="009B1C28"/>
    <w:rsid w:val="009B1D52"/>
    <w:rsid w:val="009B206A"/>
    <w:rsid w:val="009B23D8"/>
    <w:rsid w:val="009B299E"/>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07"/>
    <w:rsid w:val="009C145A"/>
    <w:rsid w:val="009C15BA"/>
    <w:rsid w:val="009C1749"/>
    <w:rsid w:val="009C1776"/>
    <w:rsid w:val="009C17FF"/>
    <w:rsid w:val="009C2017"/>
    <w:rsid w:val="009C248F"/>
    <w:rsid w:val="009C2607"/>
    <w:rsid w:val="009C27AF"/>
    <w:rsid w:val="009C28DE"/>
    <w:rsid w:val="009C2E13"/>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4FB"/>
    <w:rsid w:val="009C5C71"/>
    <w:rsid w:val="009C5E87"/>
    <w:rsid w:val="009C607D"/>
    <w:rsid w:val="009C659A"/>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3DA"/>
    <w:rsid w:val="009E6470"/>
    <w:rsid w:val="009E65D9"/>
    <w:rsid w:val="009E66ED"/>
    <w:rsid w:val="009E67BB"/>
    <w:rsid w:val="009E6D04"/>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95"/>
    <w:rsid w:val="009F69B4"/>
    <w:rsid w:val="009F6D62"/>
    <w:rsid w:val="009F6EA8"/>
    <w:rsid w:val="009F714A"/>
    <w:rsid w:val="009F7540"/>
    <w:rsid w:val="009F795E"/>
    <w:rsid w:val="009F7AC4"/>
    <w:rsid w:val="009F7D8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8C7"/>
    <w:rsid w:val="00AC69D4"/>
    <w:rsid w:val="00AC6BD3"/>
    <w:rsid w:val="00AC6C27"/>
    <w:rsid w:val="00AC6C49"/>
    <w:rsid w:val="00AC6F25"/>
    <w:rsid w:val="00AC7244"/>
    <w:rsid w:val="00AC72F0"/>
    <w:rsid w:val="00AC744C"/>
    <w:rsid w:val="00AC7758"/>
    <w:rsid w:val="00AC77D0"/>
    <w:rsid w:val="00AC7CA9"/>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0AC"/>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16"/>
    <w:rsid w:val="00B2711C"/>
    <w:rsid w:val="00B272F2"/>
    <w:rsid w:val="00B275AD"/>
    <w:rsid w:val="00B27788"/>
    <w:rsid w:val="00B27998"/>
    <w:rsid w:val="00B27F09"/>
    <w:rsid w:val="00B27F7D"/>
    <w:rsid w:val="00B30581"/>
    <w:rsid w:val="00B30BAB"/>
    <w:rsid w:val="00B31560"/>
    <w:rsid w:val="00B316B0"/>
    <w:rsid w:val="00B317E9"/>
    <w:rsid w:val="00B319CC"/>
    <w:rsid w:val="00B32252"/>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A4"/>
    <w:rsid w:val="00B4461C"/>
    <w:rsid w:val="00B446AB"/>
    <w:rsid w:val="00B44966"/>
    <w:rsid w:val="00B449FE"/>
    <w:rsid w:val="00B44BFE"/>
    <w:rsid w:val="00B44D07"/>
    <w:rsid w:val="00B457EF"/>
    <w:rsid w:val="00B45FE6"/>
    <w:rsid w:val="00B46082"/>
    <w:rsid w:val="00B460A7"/>
    <w:rsid w:val="00B46418"/>
    <w:rsid w:val="00B465AC"/>
    <w:rsid w:val="00B465D1"/>
    <w:rsid w:val="00B4675F"/>
    <w:rsid w:val="00B467D1"/>
    <w:rsid w:val="00B46B8C"/>
    <w:rsid w:val="00B4737F"/>
    <w:rsid w:val="00B4738C"/>
    <w:rsid w:val="00B47C11"/>
    <w:rsid w:val="00B47C87"/>
    <w:rsid w:val="00B47E5F"/>
    <w:rsid w:val="00B47EBB"/>
    <w:rsid w:val="00B50575"/>
    <w:rsid w:val="00B512FF"/>
    <w:rsid w:val="00B51447"/>
    <w:rsid w:val="00B515E3"/>
    <w:rsid w:val="00B51991"/>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88B"/>
    <w:rsid w:val="00B54913"/>
    <w:rsid w:val="00B54DFF"/>
    <w:rsid w:val="00B54EAA"/>
    <w:rsid w:val="00B54FCA"/>
    <w:rsid w:val="00B55482"/>
    <w:rsid w:val="00B5562D"/>
    <w:rsid w:val="00B55C6D"/>
    <w:rsid w:val="00B56193"/>
    <w:rsid w:val="00B56323"/>
    <w:rsid w:val="00B5672D"/>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FB8"/>
    <w:rsid w:val="00B84415"/>
    <w:rsid w:val="00B84430"/>
    <w:rsid w:val="00B84437"/>
    <w:rsid w:val="00B84517"/>
    <w:rsid w:val="00B84699"/>
    <w:rsid w:val="00B84768"/>
    <w:rsid w:val="00B849C4"/>
    <w:rsid w:val="00B84A04"/>
    <w:rsid w:val="00B84CCC"/>
    <w:rsid w:val="00B85333"/>
    <w:rsid w:val="00B85457"/>
    <w:rsid w:val="00B85511"/>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806"/>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7B5"/>
    <w:rsid w:val="00BC0CA7"/>
    <w:rsid w:val="00BC0E4A"/>
    <w:rsid w:val="00BC0F09"/>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59E"/>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72C"/>
    <w:rsid w:val="00C237CB"/>
    <w:rsid w:val="00C23973"/>
    <w:rsid w:val="00C23A7A"/>
    <w:rsid w:val="00C23AD9"/>
    <w:rsid w:val="00C23EB2"/>
    <w:rsid w:val="00C23F1B"/>
    <w:rsid w:val="00C23FD4"/>
    <w:rsid w:val="00C23FFF"/>
    <w:rsid w:val="00C2433D"/>
    <w:rsid w:val="00C243A0"/>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B8"/>
    <w:rsid w:val="00C539A5"/>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E84"/>
    <w:rsid w:val="00CA3F2D"/>
    <w:rsid w:val="00CA40FB"/>
    <w:rsid w:val="00CA427E"/>
    <w:rsid w:val="00CA48D3"/>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3A2"/>
    <w:rsid w:val="00CD67AC"/>
    <w:rsid w:val="00CD690F"/>
    <w:rsid w:val="00CD695A"/>
    <w:rsid w:val="00CD6A9E"/>
    <w:rsid w:val="00CD6AE2"/>
    <w:rsid w:val="00CD7056"/>
    <w:rsid w:val="00CD7098"/>
    <w:rsid w:val="00CD73F3"/>
    <w:rsid w:val="00CD78FF"/>
    <w:rsid w:val="00CD7DDD"/>
    <w:rsid w:val="00CE048C"/>
    <w:rsid w:val="00CE052A"/>
    <w:rsid w:val="00CE0814"/>
    <w:rsid w:val="00CE0CB0"/>
    <w:rsid w:val="00CE0DF4"/>
    <w:rsid w:val="00CE1200"/>
    <w:rsid w:val="00CE1686"/>
    <w:rsid w:val="00CE1768"/>
    <w:rsid w:val="00CE17A3"/>
    <w:rsid w:val="00CE1842"/>
    <w:rsid w:val="00CE1956"/>
    <w:rsid w:val="00CE19CF"/>
    <w:rsid w:val="00CE1AEB"/>
    <w:rsid w:val="00CE1B2F"/>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4EB"/>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707"/>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DEF"/>
    <w:rsid w:val="00D061D1"/>
    <w:rsid w:val="00D0665A"/>
    <w:rsid w:val="00D066D1"/>
    <w:rsid w:val="00D06983"/>
    <w:rsid w:val="00D06D38"/>
    <w:rsid w:val="00D06E2E"/>
    <w:rsid w:val="00D06E79"/>
    <w:rsid w:val="00D072E9"/>
    <w:rsid w:val="00D074F3"/>
    <w:rsid w:val="00D07CBF"/>
    <w:rsid w:val="00D07FE5"/>
    <w:rsid w:val="00D10114"/>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6"/>
    <w:rsid w:val="00D22A64"/>
    <w:rsid w:val="00D22ED2"/>
    <w:rsid w:val="00D23092"/>
    <w:rsid w:val="00D2337F"/>
    <w:rsid w:val="00D23410"/>
    <w:rsid w:val="00D2363F"/>
    <w:rsid w:val="00D238C6"/>
    <w:rsid w:val="00D239D0"/>
    <w:rsid w:val="00D23C5D"/>
    <w:rsid w:val="00D23F78"/>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3C"/>
    <w:rsid w:val="00D42C95"/>
    <w:rsid w:val="00D42F39"/>
    <w:rsid w:val="00D43264"/>
    <w:rsid w:val="00D43475"/>
    <w:rsid w:val="00D437C0"/>
    <w:rsid w:val="00D43E8E"/>
    <w:rsid w:val="00D440DF"/>
    <w:rsid w:val="00D44115"/>
    <w:rsid w:val="00D44695"/>
    <w:rsid w:val="00D4486A"/>
    <w:rsid w:val="00D44BB4"/>
    <w:rsid w:val="00D44D96"/>
    <w:rsid w:val="00D451F6"/>
    <w:rsid w:val="00D4575E"/>
    <w:rsid w:val="00D45810"/>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B9"/>
    <w:rsid w:val="00D755F7"/>
    <w:rsid w:val="00D75947"/>
    <w:rsid w:val="00D7594A"/>
    <w:rsid w:val="00D7598F"/>
    <w:rsid w:val="00D75A8A"/>
    <w:rsid w:val="00D75B7B"/>
    <w:rsid w:val="00D75E56"/>
    <w:rsid w:val="00D75EB9"/>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DD"/>
    <w:rsid w:val="00DA2B7F"/>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77"/>
    <w:rsid w:val="00DC2497"/>
    <w:rsid w:val="00DC25BD"/>
    <w:rsid w:val="00DC26B8"/>
    <w:rsid w:val="00DC26E7"/>
    <w:rsid w:val="00DC27FC"/>
    <w:rsid w:val="00DC289B"/>
    <w:rsid w:val="00DC2D39"/>
    <w:rsid w:val="00DC2DB6"/>
    <w:rsid w:val="00DC3081"/>
    <w:rsid w:val="00DC31F9"/>
    <w:rsid w:val="00DC3418"/>
    <w:rsid w:val="00DC36C5"/>
    <w:rsid w:val="00DC3963"/>
    <w:rsid w:val="00DC3B8E"/>
    <w:rsid w:val="00DC3EC4"/>
    <w:rsid w:val="00DC4272"/>
    <w:rsid w:val="00DC4322"/>
    <w:rsid w:val="00DC46AD"/>
    <w:rsid w:val="00DC4ACA"/>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5B3"/>
    <w:rsid w:val="00DE68FE"/>
    <w:rsid w:val="00DE6945"/>
    <w:rsid w:val="00DE6A76"/>
    <w:rsid w:val="00DE6D3F"/>
    <w:rsid w:val="00DE6E52"/>
    <w:rsid w:val="00DE701A"/>
    <w:rsid w:val="00DE7283"/>
    <w:rsid w:val="00DE7385"/>
    <w:rsid w:val="00DE76B0"/>
    <w:rsid w:val="00DE78F6"/>
    <w:rsid w:val="00DE7EAA"/>
    <w:rsid w:val="00DF0182"/>
    <w:rsid w:val="00DF032F"/>
    <w:rsid w:val="00DF033B"/>
    <w:rsid w:val="00DF0435"/>
    <w:rsid w:val="00DF0545"/>
    <w:rsid w:val="00DF0BAF"/>
    <w:rsid w:val="00DF0C70"/>
    <w:rsid w:val="00DF12BB"/>
    <w:rsid w:val="00DF12D1"/>
    <w:rsid w:val="00DF163A"/>
    <w:rsid w:val="00DF1FB6"/>
    <w:rsid w:val="00DF2303"/>
    <w:rsid w:val="00DF26F5"/>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6D"/>
    <w:rsid w:val="00E044EC"/>
    <w:rsid w:val="00E04741"/>
    <w:rsid w:val="00E04E1F"/>
    <w:rsid w:val="00E04E98"/>
    <w:rsid w:val="00E05560"/>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C9"/>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137"/>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232"/>
    <w:rsid w:val="00EB641B"/>
    <w:rsid w:val="00EB6617"/>
    <w:rsid w:val="00EB6D48"/>
    <w:rsid w:val="00EB726B"/>
    <w:rsid w:val="00EB75AC"/>
    <w:rsid w:val="00EB7622"/>
    <w:rsid w:val="00EB7796"/>
    <w:rsid w:val="00EB77AB"/>
    <w:rsid w:val="00EB7882"/>
    <w:rsid w:val="00EC0258"/>
    <w:rsid w:val="00EC0339"/>
    <w:rsid w:val="00EC03E0"/>
    <w:rsid w:val="00EC091B"/>
    <w:rsid w:val="00EC0997"/>
    <w:rsid w:val="00EC0BD0"/>
    <w:rsid w:val="00EC1082"/>
    <w:rsid w:val="00EC1569"/>
    <w:rsid w:val="00EC15D9"/>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4E69"/>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045"/>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B25"/>
    <w:rsid w:val="00F56B4C"/>
    <w:rsid w:val="00F56C12"/>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5C7"/>
    <w:rsid w:val="00F63815"/>
    <w:rsid w:val="00F63E75"/>
    <w:rsid w:val="00F63F10"/>
    <w:rsid w:val="00F64062"/>
    <w:rsid w:val="00F6429D"/>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3DC"/>
    <w:rsid w:val="00F763FE"/>
    <w:rsid w:val="00F76701"/>
    <w:rsid w:val="00F76AA5"/>
    <w:rsid w:val="00F76B1F"/>
    <w:rsid w:val="00F76BD3"/>
    <w:rsid w:val="00F76EA1"/>
    <w:rsid w:val="00F76FB1"/>
    <w:rsid w:val="00F772C3"/>
    <w:rsid w:val="00F774D3"/>
    <w:rsid w:val="00F7751C"/>
    <w:rsid w:val="00F77E1A"/>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9AD"/>
    <w:rsid w:val="00F93ABF"/>
    <w:rsid w:val="00F9417B"/>
    <w:rsid w:val="00F943F1"/>
    <w:rsid w:val="00F945AD"/>
    <w:rsid w:val="00F9460E"/>
    <w:rsid w:val="00F9469C"/>
    <w:rsid w:val="00F94728"/>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872"/>
    <w:rsid w:val="00FA48A8"/>
    <w:rsid w:val="00FA497B"/>
    <w:rsid w:val="00FA4B80"/>
    <w:rsid w:val="00FA4EA7"/>
    <w:rsid w:val="00FA5E8E"/>
    <w:rsid w:val="00FA5F41"/>
    <w:rsid w:val="00FA5FF3"/>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4BB"/>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2329"/>
    <w:rsid w:val="00FC251E"/>
    <w:rsid w:val="00FC2D62"/>
    <w:rsid w:val="00FC31E2"/>
    <w:rsid w:val="00FC332E"/>
    <w:rsid w:val="00FC348F"/>
    <w:rsid w:val="00FC34B7"/>
    <w:rsid w:val="00FC353F"/>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638A"/>
    <w:rsid w:val="00FE6394"/>
    <w:rsid w:val="00FE6407"/>
    <w:rsid w:val="00FE6725"/>
    <w:rsid w:val="00FE6A79"/>
    <w:rsid w:val="00FE6BA1"/>
    <w:rsid w:val="00FE6CD1"/>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eastAsia="en-US"/>
    </w:rPr>
  </w:style>
  <w:style w:type="character" w:customStyle="1" w:styleId="Heading2Char">
    <w:name w:val="Heading 2 Char"/>
    <w:link w:val="Heading2"/>
    <w:uiPriority w:val="99"/>
    <w:locked/>
    <w:rsid w:val="0056241E"/>
    <w:rPr>
      <w:rFonts w:ascii="Times New Roman" w:hAnsi="Times New Roman"/>
      <w:b/>
      <w:bCs/>
      <w:sz w:val="22"/>
      <w:szCs w:val="22"/>
      <w:lang w:val="en-GB" w:eastAsia="en-US"/>
    </w:rPr>
  </w:style>
  <w:style w:type="character" w:customStyle="1" w:styleId="Heading3Char">
    <w:name w:val="Heading 3 Char"/>
    <w:link w:val="Heading3"/>
    <w:uiPriority w:val="99"/>
    <w:locked/>
    <w:rsid w:val="00F75C43"/>
    <w:rPr>
      <w:rFonts w:ascii="Times New Roman" w:hAnsi="Times New Roman"/>
      <w:b/>
      <w:bCs/>
      <w:lang w:val="en-GB" w:eastAsia="en-US"/>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eastAsia="en-US"/>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eastAsia="en-US"/>
    </w:rPr>
  </w:style>
  <w:style w:type="character" w:customStyle="1" w:styleId="Heading7Char">
    <w:name w:val="Heading 7 Char"/>
    <w:link w:val="Heading7"/>
    <w:locked/>
    <w:rsid w:val="0056241E"/>
    <w:rPr>
      <w:rFonts w:ascii="Times New Roman" w:hAnsi="Times New Roman"/>
      <w:b/>
      <w:bCs/>
      <w:lang w:val="en-GB" w:eastAsia="en-US"/>
    </w:rPr>
  </w:style>
  <w:style w:type="character" w:customStyle="1" w:styleId="Heading8Char">
    <w:name w:val="Heading 8 Char"/>
    <w:link w:val="Heading8"/>
    <w:locked/>
    <w:rsid w:val="00F75C43"/>
    <w:rPr>
      <w:rFonts w:ascii="Times New Roman" w:hAnsi="Times New Roman"/>
      <w:b/>
      <w:bCs/>
      <w:sz w:val="24"/>
      <w:szCs w:val="24"/>
      <w:lang w:val="en-GB" w:eastAsia="en-US"/>
    </w:rPr>
  </w:style>
  <w:style w:type="character" w:customStyle="1" w:styleId="Heading9Char">
    <w:name w:val="Heading 9 Char"/>
    <w:link w:val="Heading9"/>
    <w:uiPriority w:val="99"/>
    <w:locked/>
    <w:rsid w:val="00F75C43"/>
    <w:rPr>
      <w:rFonts w:ascii="Times New Roman" w:hAnsi="Times New Roman"/>
      <w:b/>
      <w:bCs/>
      <w:sz w:val="24"/>
      <w:szCs w:val="24"/>
      <w:lang w:val="en-GB" w:eastAsia="en-US"/>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7"/>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41"/>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3"/>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eastAsia="en-US"/>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7"/>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8"/>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5"/>
      </w:numPr>
      <w:tabs>
        <w:tab w:val="num" w:pos="720"/>
      </w:tabs>
      <w:ind w:left="1598" w:hanging="403"/>
    </w:pPr>
  </w:style>
  <w:style w:type="paragraph" w:customStyle="1" w:styleId="AVCBulletlevel5">
    <w:name w:val="AVC Bullet level 5"/>
    <w:basedOn w:val="AVCBulletlevel1CharChar"/>
    <w:uiPriority w:val="99"/>
    <w:rsid w:val="001533A7"/>
    <w:pPr>
      <w:numPr>
        <w:numId w:val="26"/>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9"/>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eastAsia="en-US"/>
    </w:rPr>
  </w:style>
  <w:style w:type="character" w:customStyle="1" w:styleId="AVCBulletlevel3CharCharCharCharChar">
    <w:name w:val="AVC Bullet level 3 Char Char Char Char Char"/>
    <w:link w:val="AVCBulletlevel3CharCharCharChar"/>
    <w:uiPriority w:val="99"/>
    <w:locked/>
    <w:rsid w:val="001533A7"/>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30"/>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31"/>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31"/>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eastAsia="en-US"/>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3"/>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4"/>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5"/>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6"/>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6"/>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6"/>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6"/>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6"/>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6"/>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31"/>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4"/>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2"/>
      </w:numPr>
    </w:pPr>
  </w:style>
  <w:style w:type="numbering" w:customStyle="1" w:styleId="SVCIndent">
    <w:name w:val="SVC Indent"/>
    <w:rsid w:val="001533A7"/>
    <w:pPr>
      <w:numPr>
        <w:numId w:val="32"/>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7"/>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eastAsia="en-US"/>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bidi="ar-SA"/>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8"/>
      </w:numPr>
      <w:tabs>
        <w:tab w:val="left" w:pos="794"/>
      </w:tabs>
    </w:pPr>
  </w:style>
  <w:style w:type="paragraph" w:customStyle="1" w:styleId="4H1">
    <w:name w:val="4H1"/>
    <w:basedOn w:val="3N"/>
    <w:link w:val="4H1Char"/>
    <w:qFormat/>
    <w:rsid w:val="001533A7"/>
    <w:pPr>
      <w:numPr>
        <w:ilvl w:val="1"/>
        <w:numId w:val="38"/>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8"/>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eastAsia="en-US"/>
    </w:rPr>
  </w:style>
  <w:style w:type="character" w:customStyle="1" w:styleId="Heading2Char">
    <w:name w:val="Heading 2 Char"/>
    <w:link w:val="Heading2"/>
    <w:uiPriority w:val="99"/>
    <w:locked/>
    <w:rsid w:val="0056241E"/>
    <w:rPr>
      <w:rFonts w:ascii="Times New Roman" w:hAnsi="Times New Roman"/>
      <w:b/>
      <w:bCs/>
      <w:sz w:val="22"/>
      <w:szCs w:val="22"/>
      <w:lang w:val="en-GB" w:eastAsia="en-US"/>
    </w:rPr>
  </w:style>
  <w:style w:type="character" w:customStyle="1" w:styleId="Heading3Char">
    <w:name w:val="Heading 3 Char"/>
    <w:link w:val="Heading3"/>
    <w:uiPriority w:val="99"/>
    <w:locked/>
    <w:rsid w:val="00F75C43"/>
    <w:rPr>
      <w:rFonts w:ascii="Times New Roman" w:hAnsi="Times New Roman"/>
      <w:b/>
      <w:bCs/>
      <w:lang w:val="en-GB" w:eastAsia="en-US"/>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eastAsia="en-US"/>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eastAsia="en-US"/>
    </w:rPr>
  </w:style>
  <w:style w:type="character" w:customStyle="1" w:styleId="Heading7Char">
    <w:name w:val="Heading 7 Char"/>
    <w:link w:val="Heading7"/>
    <w:locked/>
    <w:rsid w:val="0056241E"/>
    <w:rPr>
      <w:rFonts w:ascii="Times New Roman" w:hAnsi="Times New Roman"/>
      <w:b/>
      <w:bCs/>
      <w:lang w:val="en-GB" w:eastAsia="en-US"/>
    </w:rPr>
  </w:style>
  <w:style w:type="character" w:customStyle="1" w:styleId="Heading8Char">
    <w:name w:val="Heading 8 Char"/>
    <w:link w:val="Heading8"/>
    <w:locked/>
    <w:rsid w:val="00F75C43"/>
    <w:rPr>
      <w:rFonts w:ascii="Times New Roman" w:hAnsi="Times New Roman"/>
      <w:b/>
      <w:bCs/>
      <w:sz w:val="24"/>
      <w:szCs w:val="24"/>
      <w:lang w:val="en-GB" w:eastAsia="en-US"/>
    </w:rPr>
  </w:style>
  <w:style w:type="character" w:customStyle="1" w:styleId="Heading9Char">
    <w:name w:val="Heading 9 Char"/>
    <w:link w:val="Heading9"/>
    <w:uiPriority w:val="99"/>
    <w:locked/>
    <w:rsid w:val="00F75C43"/>
    <w:rPr>
      <w:rFonts w:ascii="Times New Roman" w:hAnsi="Times New Roman"/>
      <w:b/>
      <w:bCs/>
      <w:sz w:val="24"/>
      <w:szCs w:val="24"/>
      <w:lang w:val="en-GB" w:eastAsia="en-US"/>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7"/>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41"/>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3"/>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eastAsia="en-US"/>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7"/>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8"/>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5"/>
      </w:numPr>
      <w:tabs>
        <w:tab w:val="num" w:pos="720"/>
      </w:tabs>
      <w:ind w:left="1598" w:hanging="403"/>
    </w:pPr>
  </w:style>
  <w:style w:type="paragraph" w:customStyle="1" w:styleId="AVCBulletlevel5">
    <w:name w:val="AVC Bullet level 5"/>
    <w:basedOn w:val="AVCBulletlevel1CharChar"/>
    <w:uiPriority w:val="99"/>
    <w:rsid w:val="001533A7"/>
    <w:pPr>
      <w:numPr>
        <w:numId w:val="26"/>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9"/>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eastAsia="en-US"/>
    </w:rPr>
  </w:style>
  <w:style w:type="character" w:customStyle="1" w:styleId="AVCBulletlevel3CharCharCharCharChar">
    <w:name w:val="AVC Bullet level 3 Char Char Char Char Char"/>
    <w:link w:val="AVCBulletlevel3CharCharCharChar"/>
    <w:uiPriority w:val="99"/>
    <w:locked/>
    <w:rsid w:val="001533A7"/>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30"/>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31"/>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31"/>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eastAsia="en-US"/>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3"/>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4"/>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5"/>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6"/>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6"/>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6"/>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6"/>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6"/>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6"/>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31"/>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4"/>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2"/>
      </w:numPr>
    </w:pPr>
  </w:style>
  <w:style w:type="numbering" w:customStyle="1" w:styleId="SVCIndent">
    <w:name w:val="SVC Indent"/>
    <w:rsid w:val="001533A7"/>
    <w:pPr>
      <w:numPr>
        <w:numId w:val="32"/>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7"/>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eastAsia="en-US"/>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bidi="ar-SA"/>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8"/>
      </w:numPr>
      <w:tabs>
        <w:tab w:val="left" w:pos="794"/>
      </w:tabs>
    </w:pPr>
  </w:style>
  <w:style w:type="paragraph" w:customStyle="1" w:styleId="4H1">
    <w:name w:val="4H1"/>
    <w:basedOn w:val="3N"/>
    <w:link w:val="4H1Char"/>
    <w:qFormat/>
    <w:rsid w:val="001533A7"/>
    <w:pPr>
      <w:numPr>
        <w:ilvl w:val="1"/>
        <w:numId w:val="38"/>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8"/>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footer" Target="foot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wmf"/><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footer" Target="footer3.xml"/><Relationship Id="rId28"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header" Target="header3.xml"/><Relationship Id="rId27" Type="http://schemas.openxmlformats.org/officeDocument/2006/relationships/header" Target="header5.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5A2C5-5D8C-4376-B74C-79B3808174CA}">
  <ds:schemaRefs>
    <ds:schemaRef ds:uri="http://schemas.openxmlformats.org/officeDocument/2006/bibliography"/>
  </ds:schemaRefs>
</ds:datastoreItem>
</file>

<file path=customXml/itemProps2.xml><?xml version="1.0" encoding="utf-8"?>
<ds:datastoreItem xmlns:ds="http://schemas.openxmlformats.org/officeDocument/2006/customXml" ds:itemID="{109C76AD-EE82-43F1-8F8E-3EB1050E3E17}">
  <ds:schemaRefs>
    <ds:schemaRef ds:uri="http://schemas.openxmlformats.org/officeDocument/2006/bibliography"/>
  </ds:schemaRefs>
</ds:datastoreItem>
</file>

<file path=customXml/itemProps3.xml><?xml version="1.0" encoding="utf-8"?>
<ds:datastoreItem xmlns:ds="http://schemas.openxmlformats.org/officeDocument/2006/customXml" ds:itemID="{A28DFFA9-1683-45B7-9AC3-F9ECDF36D82D}">
  <ds:schemaRefs>
    <ds:schemaRef ds:uri="http://schemas.openxmlformats.org/officeDocument/2006/bibliography"/>
  </ds:schemaRefs>
</ds:datastoreItem>
</file>

<file path=customXml/itemProps4.xml><?xml version="1.0" encoding="utf-8"?>
<ds:datastoreItem xmlns:ds="http://schemas.openxmlformats.org/officeDocument/2006/customXml" ds:itemID="{671D431A-7DD6-42FC-9142-90E5B4196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Pages>
  <Words>28265</Words>
  <Characters>161116</Characters>
  <Application>Microsoft Office Word</Application>
  <DocSecurity>0</DocSecurity>
  <Lines>1342</Lines>
  <Paragraphs>378</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189003</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Jianle</cp:lastModifiedBy>
  <cp:revision>17</cp:revision>
  <cp:lastPrinted>2013-02-13T05:52:00Z</cp:lastPrinted>
  <dcterms:created xsi:type="dcterms:W3CDTF">2013-07-19T07:05:00Z</dcterms:created>
  <dcterms:modified xsi:type="dcterms:W3CDTF">2013-07-23T10:14:00Z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