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907F9F"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5F4EF7">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8D3DCE">
              <w:rPr>
                <w:lang w:val="en-CA"/>
              </w:rPr>
              <w:t>N</w:t>
            </w:r>
            <w:r w:rsidR="008D3DCE" w:rsidRPr="008D3DCE">
              <w:rPr>
                <w:lang w:val="en-CA"/>
              </w:rPr>
              <w:t>0229</w:t>
            </w:r>
            <w:ins w:id="0" w:author="Xiang Li" w:date="2013-07-16T09:28:00Z">
              <w:r w:rsidR="00272277">
                <w:rPr>
                  <w:lang w:val="en-CA"/>
                </w:rPr>
                <w:t>_r</w:t>
              </w:r>
            </w:ins>
            <w:ins w:id="1" w:author="Xiang Li" w:date="2013-07-23T19:46:00Z">
              <w:r w:rsidR="005F4EF7">
                <w:rPr>
                  <w:lang w:val="en-CA"/>
                </w:rPr>
                <w:t>2</w:t>
              </w:r>
            </w:ins>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F2C2E" w:rsidP="00D81428">
            <w:pPr>
              <w:spacing w:before="60" w:after="60"/>
              <w:rPr>
                <w:b/>
                <w:szCs w:val="22"/>
                <w:lang w:val="en-CA"/>
              </w:rPr>
            </w:pPr>
            <w:r>
              <w:rPr>
                <w:b/>
                <w:szCs w:val="22"/>
                <w:lang w:val="en-CA"/>
              </w:rPr>
              <w:t xml:space="preserve">Non-SCE3: Region based </w:t>
            </w:r>
            <w:r w:rsidR="00D81428">
              <w:rPr>
                <w:b/>
                <w:szCs w:val="22"/>
                <w:lang w:val="en-CA"/>
              </w:rPr>
              <w:t>Inter-layer Cross-Color</w:t>
            </w:r>
            <w:r>
              <w:rPr>
                <w:b/>
                <w:szCs w:val="22"/>
                <w:lang w:val="en-CA"/>
              </w:rPr>
              <w:t xml:space="preserve"> Filtering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1D1B54">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1D1B54">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Default="001D1B54" w:rsidP="001F2C2E">
            <w:pPr>
              <w:spacing w:before="60" w:after="60"/>
              <w:rPr>
                <w:szCs w:val="22"/>
                <w:lang w:val="en-CA"/>
              </w:rPr>
            </w:pPr>
            <w:r>
              <w:rPr>
                <w:szCs w:val="22"/>
                <w:lang w:val="en-CA"/>
              </w:rPr>
              <w:t>Xiang Li</w:t>
            </w:r>
            <w:r w:rsidR="001F2C2E">
              <w:rPr>
                <w:szCs w:val="22"/>
                <w:lang w:val="en-CA"/>
              </w:rPr>
              <w:t xml:space="preserve">, Wei Pu, </w:t>
            </w:r>
            <w:r>
              <w:rPr>
                <w:szCs w:val="22"/>
                <w:lang w:val="en-CA"/>
              </w:rPr>
              <w:t>Jianle Chen</w:t>
            </w:r>
            <w:r w:rsidR="001F2C2E">
              <w:rPr>
                <w:szCs w:val="22"/>
                <w:lang w:val="en-CA"/>
              </w:rPr>
              <w:t xml:space="preserve">, </w:t>
            </w:r>
            <w:r>
              <w:rPr>
                <w:szCs w:val="22"/>
                <w:lang w:val="en-CA"/>
              </w:rPr>
              <w:t>Marta Karczewicz</w:t>
            </w:r>
          </w:p>
          <w:p w:rsidR="001F2C2E" w:rsidRPr="005B217D" w:rsidRDefault="001F2C2E" w:rsidP="001F2C2E">
            <w:pPr>
              <w:spacing w:before="0" w:after="120"/>
              <w:rPr>
                <w:szCs w:val="22"/>
                <w:lang w:val="en-CA"/>
              </w:rPr>
            </w:pPr>
            <w:r>
              <w:rPr>
                <w:szCs w:val="22"/>
                <w:lang w:val="en-CA"/>
              </w:rPr>
              <w:t xml:space="preserve">Elena </w:t>
            </w:r>
            <w:proofErr w:type="spellStart"/>
            <w:r>
              <w:rPr>
                <w:szCs w:val="22"/>
                <w:lang w:val="en-CA"/>
              </w:rPr>
              <w:t>Alshina</w:t>
            </w:r>
            <w:proofErr w:type="spellEnd"/>
            <w:r>
              <w:rPr>
                <w:szCs w:val="22"/>
                <w:lang w:val="en-CA"/>
              </w:rPr>
              <w:t xml:space="preserve">, Alexander Alshin, </w:t>
            </w:r>
            <w:proofErr w:type="spellStart"/>
            <w:r>
              <w:rPr>
                <w:szCs w:val="22"/>
                <w:lang w:val="en-CA"/>
              </w:rPr>
              <w:t>YongJin</w:t>
            </w:r>
            <w:proofErr w:type="spellEnd"/>
            <w:r>
              <w:rPr>
                <w:szCs w:val="22"/>
                <w:lang w:val="en-CA"/>
              </w:rPr>
              <w:t xml:space="preserve"> Cho </w:t>
            </w:r>
          </w:p>
        </w:tc>
        <w:tc>
          <w:tcPr>
            <w:tcW w:w="900" w:type="dxa"/>
          </w:tcPr>
          <w:p w:rsidR="00E61DAC" w:rsidRPr="005B217D" w:rsidRDefault="00E61DAC">
            <w:pPr>
              <w:spacing w:before="60" w:after="60"/>
              <w:rPr>
                <w:szCs w:val="22"/>
                <w:lang w:val="en-CA"/>
              </w:rPr>
            </w:pPr>
            <w:r w:rsidRPr="005B217D">
              <w:rPr>
                <w:szCs w:val="22"/>
                <w:lang w:val="en-CA"/>
              </w:rPr>
              <w:t>Tel:</w:t>
            </w:r>
            <w:r w:rsidRPr="005B217D">
              <w:rPr>
                <w:szCs w:val="22"/>
                <w:lang w:val="en-CA"/>
              </w:rPr>
              <w:br/>
              <w:t>Email:</w:t>
            </w:r>
          </w:p>
        </w:tc>
        <w:tc>
          <w:tcPr>
            <w:tcW w:w="3168" w:type="dxa"/>
          </w:tcPr>
          <w:p w:rsidR="001F2C2E" w:rsidRDefault="001F2C2E" w:rsidP="001D1B54">
            <w:pPr>
              <w:spacing w:before="60" w:after="60"/>
            </w:pPr>
            <w:r>
              <w:t>+1 858 658 3923</w:t>
            </w:r>
          </w:p>
          <w:p w:rsidR="001D1B54" w:rsidRDefault="000046FE" w:rsidP="001D1B54">
            <w:pPr>
              <w:spacing w:before="60" w:after="60"/>
              <w:rPr>
                <w:rStyle w:val="Hyperlink"/>
                <w:szCs w:val="22"/>
                <w:lang w:val="en-CA"/>
              </w:rPr>
            </w:pPr>
            <w:hyperlink r:id="rId10" w:history="1">
              <w:r w:rsidR="001D1B54" w:rsidRPr="00DB605D">
                <w:rPr>
                  <w:rStyle w:val="Hyperlink"/>
                  <w:szCs w:val="22"/>
                  <w:lang w:val="en-CA"/>
                </w:rPr>
                <w:t>lxiang@qti.qualcomm.com</w:t>
              </w:r>
            </w:hyperlink>
          </w:p>
          <w:p w:rsidR="00E61DAC" w:rsidRPr="005B217D" w:rsidRDefault="001F2C2E" w:rsidP="001F2C2E">
            <w:pPr>
              <w:spacing w:before="60" w:after="60"/>
              <w:rPr>
                <w:szCs w:val="22"/>
                <w:lang w:val="en-CA"/>
              </w:rPr>
            </w:pPr>
            <w:r>
              <w:rPr>
                <w:szCs w:val="22"/>
                <w:lang w:val="en-CA"/>
              </w:rPr>
              <w:t>+82 10 3026 1305</w:t>
            </w:r>
            <w:r>
              <w:rPr>
                <w:szCs w:val="22"/>
                <w:lang w:val="en-CA"/>
              </w:rPr>
              <w:br/>
            </w:r>
            <w:hyperlink r:id="rId11" w:history="1">
              <w:r w:rsidRPr="00C35198">
                <w:rPr>
                  <w:rStyle w:val="Hyperlink"/>
                  <w:szCs w:val="22"/>
                  <w:lang w:val="en-CA"/>
                </w:rPr>
                <w:t>elena_a.alshin@samsung.com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1D1B54">
            <w:pPr>
              <w:spacing w:before="60" w:after="60"/>
              <w:rPr>
                <w:szCs w:val="22"/>
                <w:lang w:val="en-CA"/>
              </w:rPr>
            </w:pPr>
            <w:r>
              <w:rPr>
                <w:szCs w:val="22"/>
                <w:lang w:val="en-CA"/>
              </w:rPr>
              <w:t>Qualcomm Incorporated</w:t>
            </w:r>
            <w:r w:rsidR="001F2C2E">
              <w:rPr>
                <w:szCs w:val="22"/>
                <w:lang w:val="en-CA"/>
              </w:rPr>
              <w:t xml:space="preserve">, </w:t>
            </w:r>
            <w:bookmarkStart w:id="2" w:name="_GoBack"/>
            <w:r w:rsidR="001F2C2E">
              <w:rPr>
                <w:szCs w:val="22"/>
                <w:lang w:val="en-CA"/>
              </w:rPr>
              <w:t xml:space="preserve">Samsung </w:t>
            </w:r>
            <w:proofErr w:type="spellStart"/>
            <w:r w:rsidR="001F2C2E">
              <w:rPr>
                <w:szCs w:val="22"/>
                <w:lang w:val="en-CA"/>
              </w:rPr>
              <w:t>Eletronics</w:t>
            </w:r>
            <w:proofErr w:type="spellEnd"/>
            <w:r w:rsidR="001F2C2E">
              <w:rPr>
                <w:szCs w:val="22"/>
                <w:lang w:val="en-CA"/>
              </w:rPr>
              <w:t>, Ltd</w:t>
            </w:r>
            <w:bookmarkEnd w:id="2"/>
            <w:r w:rsidR="001F2C2E">
              <w:rPr>
                <w:szCs w:val="22"/>
                <w:lang w:val="en-CA"/>
              </w:rPr>
              <w:t>.</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593A3B" w:rsidP="00593A3B">
      <w:pPr>
        <w:jc w:val="both"/>
        <w:rPr>
          <w:szCs w:val="22"/>
          <w:lang w:val="en-CA"/>
        </w:rPr>
      </w:pPr>
      <w:r>
        <w:rPr>
          <w:lang w:val="en-CA"/>
        </w:rPr>
        <w:t xml:space="preserve">In this proposal, a region based </w:t>
      </w:r>
      <w:r w:rsidR="00D81428">
        <w:rPr>
          <w:lang w:val="en-CA"/>
        </w:rPr>
        <w:t>inter-layer cross-color</w:t>
      </w:r>
      <w:r>
        <w:rPr>
          <w:lang w:val="en-CA"/>
        </w:rPr>
        <w:t xml:space="preserve"> filtering is proposed. </w:t>
      </w:r>
      <w:r w:rsidR="00227D38">
        <w:rPr>
          <w:lang w:val="en-CA"/>
        </w:rPr>
        <w:t>With</w:t>
      </w:r>
      <w:r w:rsidR="00141CF0">
        <w:rPr>
          <w:lang w:val="en-CA"/>
        </w:rPr>
        <w:t xml:space="preserve"> this method</w:t>
      </w:r>
      <w:r>
        <w:rPr>
          <w:lang w:val="en-CA"/>
        </w:rPr>
        <w:t xml:space="preserve">, </w:t>
      </w:r>
      <w:r w:rsidR="00141CF0">
        <w:rPr>
          <w:lang w:val="en-CA"/>
        </w:rPr>
        <w:t xml:space="preserve">each </w:t>
      </w:r>
      <w:proofErr w:type="spellStart"/>
      <w:r w:rsidR="00141CF0">
        <w:rPr>
          <w:lang w:val="en-CA"/>
        </w:rPr>
        <w:t>chroma</w:t>
      </w:r>
      <w:proofErr w:type="spellEnd"/>
      <w:r w:rsidR="00141CF0">
        <w:rPr>
          <w:lang w:val="en-CA"/>
        </w:rPr>
        <w:t xml:space="preserve"> component in an enhancement picture is equally </w:t>
      </w:r>
      <w:r w:rsidR="00A22FDB">
        <w:rPr>
          <w:lang w:val="en-CA"/>
        </w:rPr>
        <w:t>split</w:t>
      </w:r>
      <w:r w:rsidR="00141CF0">
        <w:rPr>
          <w:lang w:val="en-CA"/>
        </w:rPr>
        <w:t xml:space="preserve"> into 1, 4, 16 region</w:t>
      </w:r>
      <w:r w:rsidR="00DD403E">
        <w:rPr>
          <w:lang w:val="en-CA"/>
        </w:rPr>
        <w:t>s</w:t>
      </w:r>
      <w:r w:rsidR="00141CF0">
        <w:rPr>
          <w:lang w:val="en-CA"/>
        </w:rPr>
        <w:t xml:space="preserve"> and</w:t>
      </w:r>
      <w:r w:rsidR="004E44B9">
        <w:rPr>
          <w:lang w:val="en-CA"/>
        </w:rPr>
        <w:t xml:space="preserve"> </w:t>
      </w:r>
      <w:r w:rsidR="00141CF0">
        <w:rPr>
          <w:lang w:val="en-CA"/>
        </w:rPr>
        <w:t xml:space="preserve">one </w:t>
      </w:r>
      <w:r w:rsidR="004E44B9">
        <w:rPr>
          <w:lang w:val="en-CA"/>
        </w:rPr>
        <w:t xml:space="preserve">set of </w:t>
      </w:r>
      <w:r w:rsidR="00141CF0">
        <w:rPr>
          <w:lang w:val="en-CA"/>
        </w:rPr>
        <w:t xml:space="preserve">cross-color </w:t>
      </w:r>
      <w:r w:rsidR="004E44B9">
        <w:rPr>
          <w:lang w:val="en-CA"/>
        </w:rPr>
        <w:t xml:space="preserve">filter parameters </w:t>
      </w:r>
      <w:r w:rsidR="00141CF0">
        <w:rPr>
          <w:lang w:val="en-CA"/>
        </w:rPr>
        <w:t xml:space="preserve">is </w:t>
      </w:r>
      <w:r w:rsidR="005E5871">
        <w:rPr>
          <w:lang w:val="en-CA"/>
        </w:rPr>
        <w:t xml:space="preserve">signaled </w:t>
      </w:r>
      <w:r w:rsidR="004E44B9">
        <w:rPr>
          <w:lang w:val="en-CA"/>
        </w:rPr>
        <w:t xml:space="preserve">for each </w:t>
      </w:r>
      <w:r w:rsidR="005E5871">
        <w:rPr>
          <w:lang w:val="en-CA"/>
        </w:rPr>
        <w:t>region</w:t>
      </w:r>
      <w:r>
        <w:rPr>
          <w:lang w:val="en-CA"/>
        </w:rPr>
        <w:t xml:space="preserve">. </w:t>
      </w:r>
      <w:r w:rsidR="00227D38">
        <w:rPr>
          <w:lang w:val="en-CA"/>
        </w:rPr>
        <w:t>It is asserted that t</w:t>
      </w:r>
      <w:r w:rsidR="004E44B9">
        <w:rPr>
          <w:lang w:val="en-CA"/>
        </w:rPr>
        <w:t xml:space="preserve">he proposed region </w:t>
      </w:r>
      <w:r w:rsidR="005E5871">
        <w:rPr>
          <w:lang w:val="en-CA"/>
        </w:rPr>
        <w:t xml:space="preserve">based filtering significantly </w:t>
      </w:r>
      <w:r w:rsidR="004E44B9">
        <w:rPr>
          <w:lang w:val="en-CA"/>
        </w:rPr>
        <w:t xml:space="preserve">improves the coding performance by </w:t>
      </w:r>
      <w:r w:rsidR="005E5871">
        <w:rPr>
          <w:lang w:val="en-CA"/>
        </w:rPr>
        <w:t xml:space="preserve">providing </w:t>
      </w:r>
      <w:r w:rsidR="004E44B9">
        <w:rPr>
          <w:lang w:val="en-CA"/>
        </w:rPr>
        <w:t xml:space="preserve">better local adaptation. </w:t>
      </w:r>
      <w:r>
        <w:rPr>
          <w:lang w:val="en-CA"/>
        </w:rPr>
        <w:t xml:space="preserve">It is reported that </w:t>
      </w:r>
      <w:r w:rsidR="00670CBF">
        <w:rPr>
          <w:lang w:val="en-CA"/>
        </w:rPr>
        <w:t>1.</w:t>
      </w:r>
      <w:r w:rsidR="00971E28">
        <w:rPr>
          <w:lang w:val="en-CA"/>
        </w:rPr>
        <w:t>4</w:t>
      </w:r>
      <w:r w:rsidR="00670CBF">
        <w:rPr>
          <w:lang w:val="en-CA"/>
        </w:rPr>
        <w:t>%, 11.</w:t>
      </w:r>
      <w:r w:rsidR="00971E28">
        <w:rPr>
          <w:lang w:val="en-CA"/>
        </w:rPr>
        <w:t>1</w:t>
      </w:r>
      <w:r w:rsidR="00670CBF">
        <w:rPr>
          <w:lang w:val="en-CA"/>
        </w:rPr>
        <w:t>%, and 22.</w:t>
      </w:r>
      <w:r w:rsidR="00971E28">
        <w:rPr>
          <w:lang w:val="en-CA"/>
        </w:rPr>
        <w:t>0</w:t>
      </w:r>
      <w:r w:rsidR="00670CBF">
        <w:rPr>
          <w:lang w:val="en-CA"/>
        </w:rPr>
        <w:t>%</w:t>
      </w:r>
      <w:r>
        <w:rPr>
          <w:lang w:val="en-CA"/>
        </w:rPr>
        <w:t xml:space="preserve"> </w:t>
      </w:r>
      <w:r w:rsidR="00670CBF">
        <w:rPr>
          <w:lang w:val="en-CA"/>
        </w:rPr>
        <w:t>BD-</w:t>
      </w:r>
      <w:r>
        <w:rPr>
          <w:lang w:val="en-CA"/>
        </w:rPr>
        <w:t>rate reduction</w:t>
      </w:r>
      <w:r w:rsidR="00AE5018">
        <w:rPr>
          <w:lang w:val="en-CA"/>
        </w:rPr>
        <w:t xml:space="preserve"> </w:t>
      </w:r>
      <w:r w:rsidR="00670CBF">
        <w:rPr>
          <w:lang w:val="en-CA"/>
        </w:rPr>
        <w:t>of Y, U, and V components were</w:t>
      </w:r>
      <w:r w:rsidR="00AE5018">
        <w:rPr>
          <w:lang w:val="en-CA"/>
        </w:rPr>
        <w:t xml:space="preserve"> obtained on average for </w:t>
      </w:r>
      <w:r>
        <w:rPr>
          <w:lang w:val="en-CA"/>
        </w:rPr>
        <w:t>AI cases. For inter cases (</w:t>
      </w:r>
      <w:r w:rsidR="00AE5018">
        <w:rPr>
          <w:lang w:val="en-CA"/>
        </w:rPr>
        <w:t>RA, LD-B and LD-P</w:t>
      </w:r>
      <w:r>
        <w:rPr>
          <w:lang w:val="en-CA"/>
        </w:rPr>
        <w:t xml:space="preserve">), </w:t>
      </w:r>
      <w:r w:rsidR="00670CBF">
        <w:rPr>
          <w:lang w:val="en-CA"/>
        </w:rPr>
        <w:t>0.4%, 11.</w:t>
      </w:r>
      <w:r w:rsidR="00971E28">
        <w:rPr>
          <w:lang w:val="en-CA"/>
        </w:rPr>
        <w:t>0</w:t>
      </w:r>
      <w:r w:rsidR="00670CBF">
        <w:rPr>
          <w:lang w:val="en-CA"/>
        </w:rPr>
        <w:t>%, and 20.</w:t>
      </w:r>
      <w:r w:rsidR="00971E28">
        <w:rPr>
          <w:lang w:val="en-CA"/>
        </w:rPr>
        <w:t>1</w:t>
      </w:r>
      <w:r w:rsidR="00670CBF">
        <w:rPr>
          <w:lang w:val="en-CA"/>
        </w:rPr>
        <w:t xml:space="preserve">% </w:t>
      </w:r>
      <w:r>
        <w:rPr>
          <w:lang w:val="en-CA"/>
        </w:rPr>
        <w:t xml:space="preserve">BD-rate reduction </w:t>
      </w:r>
      <w:r w:rsidR="00670CBF">
        <w:rPr>
          <w:lang w:val="en-CA"/>
        </w:rPr>
        <w:t xml:space="preserve">of Y, U, and V components </w:t>
      </w:r>
      <w:r>
        <w:rPr>
          <w:lang w:val="en-CA"/>
        </w:rPr>
        <w:t xml:space="preserve">were </w:t>
      </w:r>
      <w:r w:rsidR="00670CBF">
        <w:rPr>
          <w:lang w:val="en-CA"/>
        </w:rPr>
        <w:t xml:space="preserve">achieved </w:t>
      </w:r>
      <w:r>
        <w:rPr>
          <w:lang w:val="en-CA"/>
        </w:rPr>
        <w:t>on average</w:t>
      </w:r>
      <w:r w:rsidR="00AE5018">
        <w:rPr>
          <w:lang w:val="en-CA"/>
        </w:rPr>
        <w:t>.</w:t>
      </w:r>
    </w:p>
    <w:p w:rsidR="00745F6B" w:rsidRDefault="00745F6B" w:rsidP="00E11923">
      <w:pPr>
        <w:pStyle w:val="Heading1"/>
        <w:rPr>
          <w:lang w:val="en-CA"/>
        </w:rPr>
      </w:pPr>
      <w:r w:rsidRPr="005B217D">
        <w:rPr>
          <w:lang w:val="en-CA"/>
        </w:rPr>
        <w:t xml:space="preserve">Introduction </w:t>
      </w:r>
    </w:p>
    <w:p w:rsidR="00276FEC" w:rsidRPr="00227D38" w:rsidRDefault="004E44B9" w:rsidP="00276FEC">
      <w:pPr>
        <w:jc w:val="both"/>
      </w:pPr>
      <w:r>
        <w:rPr>
          <w:lang w:val="en-CA"/>
        </w:rPr>
        <w:t>Inter-layer c</w:t>
      </w:r>
      <w:r w:rsidR="00865440">
        <w:rPr>
          <w:lang w:val="en-CA"/>
        </w:rPr>
        <w:t xml:space="preserve">ross-color filtering was proposed in </w:t>
      </w:r>
      <w:r w:rsidR="00865440">
        <w:rPr>
          <w:lang w:val="en-CA"/>
        </w:rPr>
        <w:fldChar w:fldCharType="begin"/>
      </w:r>
      <w:r w:rsidR="00865440">
        <w:rPr>
          <w:lang w:val="en-CA"/>
        </w:rPr>
        <w:instrText xml:space="preserve"> REF _Ref361154499 \r \h  \* MERGEFORMAT </w:instrText>
      </w:r>
      <w:r w:rsidR="00865440">
        <w:rPr>
          <w:lang w:val="en-CA"/>
        </w:rPr>
      </w:r>
      <w:r w:rsidR="00865440">
        <w:rPr>
          <w:lang w:val="en-CA"/>
        </w:rPr>
        <w:fldChar w:fldCharType="separate"/>
      </w:r>
      <w:r w:rsidR="00865440">
        <w:rPr>
          <w:lang w:val="en-CA"/>
        </w:rPr>
        <w:t>[1</w:t>
      </w:r>
      <w:proofErr w:type="gramStart"/>
      <w:r w:rsidR="00865440">
        <w:rPr>
          <w:lang w:val="en-CA"/>
        </w:rPr>
        <w:t>]</w:t>
      </w:r>
      <w:proofErr w:type="gramEnd"/>
      <w:r w:rsidR="00865440">
        <w:rPr>
          <w:lang w:val="en-CA"/>
        </w:rPr>
        <w:fldChar w:fldCharType="end"/>
      </w:r>
      <w:r w:rsidR="00865440">
        <w:rPr>
          <w:lang w:val="en-CA"/>
        </w:rPr>
        <w:fldChar w:fldCharType="begin"/>
      </w:r>
      <w:r w:rsidR="00865440">
        <w:rPr>
          <w:lang w:val="en-CA"/>
        </w:rPr>
        <w:instrText xml:space="preserve"> REF _Ref361154502 \r \h  \* MERGEFORMAT </w:instrText>
      </w:r>
      <w:r w:rsidR="00865440">
        <w:rPr>
          <w:lang w:val="en-CA"/>
        </w:rPr>
      </w:r>
      <w:r w:rsidR="00865440">
        <w:rPr>
          <w:lang w:val="en-CA"/>
        </w:rPr>
        <w:fldChar w:fldCharType="separate"/>
      </w:r>
      <w:r w:rsidR="00865440">
        <w:rPr>
          <w:lang w:val="en-CA"/>
        </w:rPr>
        <w:t>[2]</w:t>
      </w:r>
      <w:r w:rsidR="00865440">
        <w:rPr>
          <w:lang w:val="en-CA"/>
        </w:rPr>
        <w:fldChar w:fldCharType="end"/>
      </w:r>
      <w:r w:rsidR="00865440">
        <w:rPr>
          <w:lang w:val="en-CA"/>
        </w:rPr>
        <w:t xml:space="preserve"> to improve </w:t>
      </w:r>
      <w:proofErr w:type="spellStart"/>
      <w:r w:rsidR="00865440">
        <w:rPr>
          <w:lang w:val="en-CA"/>
        </w:rPr>
        <w:t>chroma</w:t>
      </w:r>
      <w:proofErr w:type="spellEnd"/>
      <w:r w:rsidR="00865440">
        <w:rPr>
          <w:lang w:val="en-CA"/>
        </w:rPr>
        <w:t xml:space="preserve"> quality of inter-layer reference picture. </w:t>
      </w:r>
      <w:r w:rsidR="005E5871">
        <w:rPr>
          <w:lang w:val="en-CA"/>
        </w:rPr>
        <w:t>H</w:t>
      </w:r>
      <w:r w:rsidR="00865440">
        <w:rPr>
          <w:lang w:val="en-CA"/>
        </w:rPr>
        <w:t xml:space="preserve">igh-frequency information </w:t>
      </w:r>
      <w:r w:rsidR="00276FEC">
        <w:rPr>
          <w:lang w:val="en-CA"/>
        </w:rPr>
        <w:t>is</w:t>
      </w:r>
      <w:r w:rsidR="00865440">
        <w:rPr>
          <w:lang w:val="en-CA"/>
        </w:rPr>
        <w:t xml:space="preserve"> extract</w:t>
      </w:r>
      <w:r w:rsidR="00276FEC">
        <w:rPr>
          <w:lang w:val="en-CA"/>
        </w:rPr>
        <w:t>ed</w:t>
      </w:r>
      <w:r w:rsidR="00865440">
        <w:rPr>
          <w:lang w:val="en-CA"/>
        </w:rPr>
        <w:t xml:space="preserve"> from </w:t>
      </w:r>
      <w:r w:rsidR="005E5871">
        <w:rPr>
          <w:lang w:val="en-CA"/>
        </w:rPr>
        <w:t xml:space="preserve">corresponding </w:t>
      </w:r>
      <w:r w:rsidR="00276FEC">
        <w:rPr>
          <w:lang w:val="en-CA"/>
        </w:rPr>
        <w:t xml:space="preserve">up-sampled </w:t>
      </w:r>
      <w:proofErr w:type="spellStart"/>
      <w:r w:rsidR="00865440">
        <w:rPr>
          <w:lang w:val="en-CA"/>
        </w:rPr>
        <w:t>luma</w:t>
      </w:r>
      <w:proofErr w:type="spellEnd"/>
      <w:r w:rsidR="00865440">
        <w:rPr>
          <w:lang w:val="en-CA"/>
        </w:rPr>
        <w:t xml:space="preserve"> component and is </w:t>
      </w:r>
      <w:r w:rsidR="00276FEC">
        <w:rPr>
          <w:lang w:val="en-CA"/>
        </w:rPr>
        <w:t xml:space="preserve">used to enhance up-sampled </w:t>
      </w:r>
      <w:proofErr w:type="spellStart"/>
      <w:r w:rsidR="00276FEC">
        <w:rPr>
          <w:lang w:val="en-CA"/>
        </w:rPr>
        <w:t>chroma</w:t>
      </w:r>
      <w:proofErr w:type="spellEnd"/>
      <w:r w:rsidR="00276FEC">
        <w:rPr>
          <w:lang w:val="en-CA"/>
        </w:rPr>
        <w:t xml:space="preserve"> components</w:t>
      </w:r>
      <w:r w:rsidR="00865440">
        <w:rPr>
          <w:lang w:val="en-CA"/>
        </w:rPr>
        <w:t>.</w:t>
      </w:r>
      <w:r w:rsidR="00276FEC">
        <w:rPr>
          <w:lang w:val="en-CA"/>
        </w:rPr>
        <w:t xml:space="preserve"> </w:t>
      </w:r>
      <w:r w:rsidR="00865440">
        <w:rPr>
          <w:lang w:val="en-CA"/>
        </w:rPr>
        <w:t xml:space="preserve">In [3], reconstructed base layer </w:t>
      </w:r>
      <w:proofErr w:type="spellStart"/>
      <w:r w:rsidR="00865440">
        <w:rPr>
          <w:lang w:val="en-CA"/>
        </w:rPr>
        <w:t>luma</w:t>
      </w:r>
      <w:proofErr w:type="spellEnd"/>
      <w:r w:rsidR="00865440">
        <w:rPr>
          <w:lang w:val="en-CA"/>
        </w:rPr>
        <w:t xml:space="preserve"> component instead of up-sampled </w:t>
      </w:r>
      <w:proofErr w:type="spellStart"/>
      <w:r w:rsidR="00865440">
        <w:rPr>
          <w:lang w:val="en-CA"/>
        </w:rPr>
        <w:t>luma</w:t>
      </w:r>
      <w:proofErr w:type="spellEnd"/>
      <w:r w:rsidR="00865440">
        <w:rPr>
          <w:lang w:val="en-CA"/>
        </w:rPr>
        <w:t xml:space="preserve"> signal was used to </w:t>
      </w:r>
      <w:r w:rsidR="0065296F">
        <w:rPr>
          <w:lang w:val="en-CA"/>
        </w:rPr>
        <w:t xml:space="preserve">extract the high-frequency information to reduce </w:t>
      </w:r>
      <w:r w:rsidR="00227D38">
        <w:rPr>
          <w:lang w:val="en-CA"/>
        </w:rPr>
        <w:t xml:space="preserve">coding </w:t>
      </w:r>
      <w:r w:rsidR="0065296F">
        <w:rPr>
          <w:lang w:val="en-CA"/>
        </w:rPr>
        <w:t>delay</w:t>
      </w:r>
      <w:r w:rsidR="00865440">
        <w:rPr>
          <w:lang w:val="en-CA"/>
        </w:rPr>
        <w:t>.</w:t>
      </w:r>
      <w:r w:rsidR="00276FEC">
        <w:rPr>
          <w:lang w:val="en-CA"/>
        </w:rPr>
        <w:t xml:space="preserve"> </w:t>
      </w:r>
      <w:r w:rsidR="0065296F">
        <w:rPr>
          <w:lang w:val="en-CA"/>
        </w:rPr>
        <w:t xml:space="preserve">In both </w:t>
      </w:r>
      <w:r w:rsidR="005E5871">
        <w:rPr>
          <w:lang w:val="en-CA"/>
        </w:rPr>
        <w:t>method</w:t>
      </w:r>
      <w:r w:rsidR="0065296F">
        <w:rPr>
          <w:lang w:val="en-CA"/>
        </w:rPr>
        <w:t>s</w:t>
      </w:r>
      <w:r w:rsidR="005E5871">
        <w:rPr>
          <w:lang w:val="en-CA"/>
        </w:rPr>
        <w:t>,</w:t>
      </w:r>
      <w:r w:rsidR="0065296F">
        <w:rPr>
          <w:lang w:val="en-CA"/>
        </w:rPr>
        <w:t xml:space="preserve"> only</w:t>
      </w:r>
      <w:r w:rsidR="005E5871">
        <w:rPr>
          <w:lang w:val="en-CA"/>
        </w:rPr>
        <w:t xml:space="preserve"> </w:t>
      </w:r>
      <w:r w:rsidR="0065296F">
        <w:rPr>
          <w:lang w:val="en-CA"/>
        </w:rPr>
        <w:t>one</w:t>
      </w:r>
      <w:r w:rsidR="005E5871">
        <w:rPr>
          <w:lang w:val="en-CA"/>
        </w:rPr>
        <w:t xml:space="preserve"> set of filter parameters is signaled for each </w:t>
      </w:r>
      <w:proofErr w:type="spellStart"/>
      <w:r w:rsidR="005E5871">
        <w:rPr>
          <w:lang w:val="en-CA"/>
        </w:rPr>
        <w:t>chroma</w:t>
      </w:r>
      <w:proofErr w:type="spellEnd"/>
      <w:r w:rsidR="005E5871">
        <w:rPr>
          <w:lang w:val="en-CA"/>
        </w:rPr>
        <w:t xml:space="preserve"> component in an enhancement picture </w:t>
      </w:r>
      <w:r w:rsidR="00A22FDB">
        <w:rPr>
          <w:lang w:val="en-CA"/>
        </w:rPr>
        <w:t xml:space="preserve">so that all samples of one component in a whole picture share </w:t>
      </w:r>
      <w:r w:rsidR="00227D38">
        <w:rPr>
          <w:lang w:val="en-CA"/>
        </w:rPr>
        <w:t>the same</w:t>
      </w:r>
      <w:r w:rsidR="00A22FDB">
        <w:rPr>
          <w:lang w:val="en-CA"/>
        </w:rPr>
        <w:t xml:space="preserve"> high-pass filter.</w:t>
      </w:r>
    </w:p>
    <w:p w:rsidR="00466C6A" w:rsidRPr="00466C6A" w:rsidRDefault="00276FEC" w:rsidP="00276FEC">
      <w:pPr>
        <w:jc w:val="both"/>
        <w:rPr>
          <w:lang w:val="en-CA"/>
        </w:rPr>
      </w:pPr>
      <w:r>
        <w:rPr>
          <w:lang w:val="en-CA"/>
        </w:rPr>
        <w:t xml:space="preserve">Given the nature of high-pass filter, one set of filter parameters for one </w:t>
      </w:r>
      <w:proofErr w:type="spellStart"/>
      <w:r>
        <w:rPr>
          <w:lang w:val="en-CA"/>
        </w:rPr>
        <w:t>chroma</w:t>
      </w:r>
      <w:proofErr w:type="spellEnd"/>
      <w:r>
        <w:rPr>
          <w:lang w:val="en-CA"/>
        </w:rPr>
        <w:t xml:space="preserve"> component may not be able to efficiently adapt to video content, especially when picture resolution is high. Therefore, region based </w:t>
      </w:r>
      <w:r w:rsidR="00D81428">
        <w:rPr>
          <w:lang w:val="en-CA"/>
        </w:rPr>
        <w:t>inter-layer cross-color</w:t>
      </w:r>
      <w:r>
        <w:rPr>
          <w:lang w:val="en-CA"/>
        </w:rPr>
        <w:t xml:space="preserve"> filtering is proposed </w:t>
      </w:r>
      <w:r w:rsidR="006E0C55">
        <w:rPr>
          <w:lang w:val="en-CA"/>
        </w:rPr>
        <w:t xml:space="preserve">on top of [3] </w:t>
      </w:r>
      <w:r>
        <w:rPr>
          <w:lang w:val="en-CA"/>
        </w:rPr>
        <w:t>in this document</w:t>
      </w:r>
      <w:ins w:id="3" w:author="Xiang Li" w:date="2013-07-23T19:39:00Z">
        <w:r w:rsidR="00A12B89">
          <w:rPr>
            <w:lang w:val="en-CA"/>
          </w:rPr>
          <w:t xml:space="preserve"> except that the fixed</w:t>
        </w:r>
      </w:ins>
      <w:ins w:id="4" w:author="Xiang Li" w:date="2013-07-23T19:41:00Z">
        <w:r w:rsidR="00A12B89">
          <w:rPr>
            <w:lang w:val="en-CA"/>
          </w:rPr>
          <w:t xml:space="preserve"> 16-bit shift </w:t>
        </w:r>
      </w:ins>
      <w:ins w:id="5" w:author="Xiang Li" w:date="2013-07-23T19:42:00Z">
        <w:r w:rsidR="00A12B89">
          <w:rPr>
            <w:lang w:val="en-CA"/>
          </w:rPr>
          <w:t>in filter coefficient scaling is replaced by 14-bit shift</w:t>
        </w:r>
      </w:ins>
      <w:r>
        <w:rPr>
          <w:lang w:val="en-CA"/>
        </w:rPr>
        <w:t xml:space="preserve">. </w:t>
      </w:r>
      <w:r w:rsidR="009C6A82">
        <w:rPr>
          <w:lang w:val="en-CA"/>
        </w:rPr>
        <w:t xml:space="preserve">For each region of a </w:t>
      </w:r>
      <w:proofErr w:type="spellStart"/>
      <w:r w:rsidR="009C6A82">
        <w:rPr>
          <w:lang w:val="en-CA"/>
        </w:rPr>
        <w:t>chroma</w:t>
      </w:r>
      <w:proofErr w:type="spellEnd"/>
      <w:r w:rsidR="009C6A82">
        <w:rPr>
          <w:lang w:val="en-CA"/>
        </w:rPr>
        <w:t xml:space="preserve"> component, one set of filter parameters is signaled</w:t>
      </w:r>
      <w:r w:rsidR="00A22FDB">
        <w:rPr>
          <w:lang w:val="en-CA"/>
        </w:rPr>
        <w:t>. T</w:t>
      </w:r>
      <w:r w:rsidR="009C6A82">
        <w:rPr>
          <w:lang w:val="en-CA"/>
        </w:rPr>
        <w:t>he region partitioning is adaptively determined by the encoder.</w:t>
      </w:r>
    </w:p>
    <w:p w:rsidR="001D1B54" w:rsidRDefault="001D1B54" w:rsidP="001D1B54">
      <w:pPr>
        <w:pStyle w:val="Heading1"/>
        <w:rPr>
          <w:lang w:val="en-CA"/>
        </w:rPr>
      </w:pPr>
      <w:r>
        <w:rPr>
          <w:lang w:val="en-CA"/>
        </w:rPr>
        <w:t>Technical details</w:t>
      </w:r>
      <w:r w:rsidRPr="005B217D">
        <w:rPr>
          <w:lang w:val="en-CA"/>
        </w:rPr>
        <w:t xml:space="preserve"> </w:t>
      </w:r>
    </w:p>
    <w:p w:rsidR="001D1B54" w:rsidRDefault="001563BE" w:rsidP="001D1B54">
      <w:pPr>
        <w:pStyle w:val="Heading2"/>
        <w:rPr>
          <w:lang w:val="en-CA"/>
        </w:rPr>
      </w:pPr>
      <w:r>
        <w:rPr>
          <w:lang w:val="en-CA"/>
        </w:rPr>
        <w:t xml:space="preserve">Region based </w:t>
      </w:r>
      <w:r w:rsidR="00D81428">
        <w:rPr>
          <w:lang w:val="en-CA"/>
        </w:rPr>
        <w:t>inter-layer cross-color</w:t>
      </w:r>
      <w:r>
        <w:rPr>
          <w:lang w:val="en-CA"/>
        </w:rPr>
        <w:t xml:space="preserve"> filtering</w:t>
      </w:r>
    </w:p>
    <w:p w:rsidR="006E0C55" w:rsidRDefault="006E0C55" w:rsidP="00F61B00">
      <w:pPr>
        <w:jc w:val="both"/>
        <w:rPr>
          <w:lang w:val="en-CA"/>
        </w:rPr>
      </w:pPr>
      <w:r>
        <w:rPr>
          <w:lang w:val="en-CA"/>
        </w:rPr>
        <w:t xml:space="preserve">To obtain good adaptation to video content, an enhancement picture is split into </w:t>
      </w:r>
      <w:r w:rsidR="00F61B00">
        <w:rPr>
          <w:lang w:val="en-CA"/>
        </w:rPr>
        <w:t xml:space="preserve">equal-size </w:t>
      </w:r>
      <w:r>
        <w:rPr>
          <w:lang w:val="en-CA"/>
        </w:rPr>
        <w:t>regions.</w:t>
      </w:r>
      <w:r w:rsidR="00F61B00">
        <w:rPr>
          <w:lang w:val="en-CA"/>
        </w:rPr>
        <w:t xml:space="preserve"> With a manner of </w:t>
      </w:r>
      <w:proofErr w:type="spellStart"/>
      <w:r w:rsidR="00F61B00">
        <w:rPr>
          <w:lang w:val="en-CA"/>
        </w:rPr>
        <w:t>quadtree</w:t>
      </w:r>
      <w:proofErr w:type="spellEnd"/>
      <w:r w:rsidR="00F61B00">
        <w:rPr>
          <w:lang w:val="en-CA"/>
        </w:rPr>
        <w:t xml:space="preserve"> partitioning, up to 64 regions are supported in the current implementation. For each </w:t>
      </w:r>
      <w:proofErr w:type="spellStart"/>
      <w:r w:rsidR="00F61B00">
        <w:rPr>
          <w:lang w:val="en-CA"/>
        </w:rPr>
        <w:t>chroma</w:t>
      </w:r>
      <w:proofErr w:type="spellEnd"/>
      <w:r w:rsidR="00F61B00">
        <w:rPr>
          <w:lang w:val="en-CA"/>
        </w:rPr>
        <w:t xml:space="preserve"> component of an enhancement picture, region number </w:t>
      </w:r>
      <m:oMath>
        <m:r>
          <w:rPr>
            <w:rFonts w:ascii="Cambria Math" w:hAnsi="Cambria Math"/>
            <w:lang w:val="en-CA"/>
          </w:rPr>
          <m:t>N</m:t>
        </m:r>
      </m:oMath>
      <w:r w:rsidR="00F61B00">
        <w:rPr>
          <w:lang w:val="en-CA"/>
        </w:rPr>
        <w:t xml:space="preserve"> is indicated by partition depth </w:t>
      </w:r>
      <m:oMath>
        <m:r>
          <w:rPr>
            <w:rFonts w:ascii="Cambria Math" w:hAnsi="Cambria Math"/>
            <w:lang w:val="en-CA"/>
          </w:rPr>
          <m:t>D</m:t>
        </m:r>
      </m:oMath>
      <w:r w:rsidR="00F61B00">
        <w:rPr>
          <w:i/>
          <w:lang w:val="en-CA"/>
        </w:rPr>
        <w:t xml:space="preserve"> </w:t>
      </w:r>
      <w:proofErr w:type="gramStart"/>
      <w:r w:rsidR="00F61B00">
        <w:rPr>
          <w:lang w:val="en-CA"/>
        </w:rPr>
        <w:t>where</w:t>
      </w:r>
      <w:r w:rsidR="00237B9B">
        <w:rPr>
          <w:lang w:val="en-CA"/>
        </w:rPr>
        <w:t xml:space="preserve"> </w:t>
      </w:r>
      <w:proofErr w:type="gramEnd"/>
      <m:oMath>
        <m:r>
          <w:rPr>
            <w:rFonts w:ascii="Cambria Math" w:hAnsi="Cambria Math"/>
            <w:lang w:val="en-CA"/>
          </w:rPr>
          <m:t>N=</m:t>
        </m:r>
        <m:sSup>
          <m:sSupPr>
            <m:ctrlPr>
              <w:rPr>
                <w:rFonts w:ascii="Cambria Math" w:hAnsi="Cambria Math"/>
                <w:i/>
                <w:lang w:val="en-CA"/>
              </w:rPr>
            </m:ctrlPr>
          </m:sSupPr>
          <m:e>
            <m:r>
              <w:rPr>
                <w:rFonts w:ascii="Cambria Math" w:hAnsi="Cambria Math"/>
                <w:lang w:val="en-CA"/>
              </w:rPr>
              <m:t>4</m:t>
            </m:r>
          </m:e>
          <m:sup>
            <m:r>
              <w:rPr>
                <w:rFonts w:ascii="Cambria Math" w:hAnsi="Cambria Math"/>
                <w:lang w:val="en-CA"/>
              </w:rPr>
              <m:t>D</m:t>
            </m:r>
          </m:sup>
        </m:sSup>
      </m:oMath>
      <w:r w:rsidR="00F61B00">
        <w:rPr>
          <w:lang w:val="en-CA"/>
        </w:rPr>
        <w:t xml:space="preserve">. For example,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cb</m:t>
            </m:r>
          </m:sub>
        </m:sSub>
        <m:r>
          <w:rPr>
            <w:rFonts w:ascii="Cambria Math" w:hAnsi="Cambria Math"/>
            <w:lang w:val="en-CA"/>
          </w:rPr>
          <m:t>=1</m:t>
        </m:r>
      </m:oMath>
      <w:r w:rsidR="00F61B00">
        <w:rPr>
          <w:lang w:val="en-CA"/>
        </w:rPr>
        <w:t xml:space="preserve"> and </w:t>
      </w:r>
      <m:oMath>
        <m:sSub>
          <m:sSubPr>
            <m:ctrlPr>
              <w:rPr>
                <w:rFonts w:ascii="Cambria Math" w:hAnsi="Cambria Math"/>
                <w:i/>
                <w:lang w:val="en-CA"/>
              </w:rPr>
            </m:ctrlPr>
          </m:sSubPr>
          <m:e>
            <m:r>
              <w:rPr>
                <w:rFonts w:ascii="Cambria Math" w:hAnsi="Cambria Math"/>
                <w:lang w:val="en-CA"/>
              </w:rPr>
              <m:t>D</m:t>
            </m:r>
          </m:e>
          <m:sub>
            <m:r>
              <w:rPr>
                <w:rFonts w:ascii="Cambria Math" w:hAnsi="Cambria Math"/>
                <w:lang w:val="en-CA"/>
              </w:rPr>
              <m:t>cr</m:t>
            </m:r>
          </m:sub>
        </m:sSub>
        <m:r>
          <w:rPr>
            <w:rFonts w:ascii="Cambria Math" w:hAnsi="Cambria Math"/>
            <w:lang w:val="en-CA"/>
          </w:rPr>
          <m:t>=2</m:t>
        </m:r>
      </m:oMath>
      <w:r w:rsidR="00F61B00">
        <w:rPr>
          <w:lang w:val="en-CA"/>
        </w:rPr>
        <w:t xml:space="preserve"> indicate that </w:t>
      </w:r>
      <w:proofErr w:type="spellStart"/>
      <w:r w:rsidR="00A22FDB">
        <w:rPr>
          <w:lang w:val="en-CA"/>
        </w:rPr>
        <w:t>Cb</w:t>
      </w:r>
      <w:proofErr w:type="spellEnd"/>
      <w:r w:rsidR="00A22FDB">
        <w:rPr>
          <w:lang w:val="en-CA"/>
        </w:rPr>
        <w:t xml:space="preserve"> component</w:t>
      </w:r>
      <w:r w:rsidR="00F61B00">
        <w:rPr>
          <w:lang w:val="en-CA"/>
        </w:rPr>
        <w:t xml:space="preserve"> is split into 4 </w:t>
      </w:r>
      <w:r w:rsidR="00A22FDB">
        <w:rPr>
          <w:lang w:val="en-CA"/>
        </w:rPr>
        <w:t xml:space="preserve">region and Cr component is split into </w:t>
      </w:r>
      <m:oMath>
        <m:r>
          <w:rPr>
            <w:rFonts w:ascii="Cambria Math" w:hAnsi="Cambria Math"/>
            <w:lang w:val="en-CA"/>
          </w:rPr>
          <m:t>16</m:t>
        </m:r>
      </m:oMath>
      <w:r w:rsidR="00F61B00">
        <w:rPr>
          <w:lang w:val="en-CA"/>
        </w:rPr>
        <w:t xml:space="preserve"> regions. For each region, a set of </w:t>
      </w:r>
      <w:r w:rsidR="00D81428">
        <w:rPr>
          <w:lang w:val="en-CA"/>
        </w:rPr>
        <w:t>inter-layer cross-color</w:t>
      </w:r>
      <w:r w:rsidR="00F61B00">
        <w:rPr>
          <w:lang w:val="en-CA"/>
        </w:rPr>
        <w:t xml:space="preserve"> filter parameters is signaled in </w:t>
      </w:r>
      <w:proofErr w:type="spellStart"/>
      <w:r w:rsidR="00F61B00">
        <w:rPr>
          <w:lang w:val="en-CA"/>
        </w:rPr>
        <w:t>bitstream</w:t>
      </w:r>
      <w:proofErr w:type="spellEnd"/>
      <w:r w:rsidR="00F61B00">
        <w:rPr>
          <w:lang w:val="en-CA"/>
        </w:rPr>
        <w:t>.</w:t>
      </w:r>
      <w:r w:rsidR="000116FF">
        <w:rPr>
          <w:lang w:val="en-CA"/>
        </w:rPr>
        <w:t xml:space="preserve"> The scan order of </w:t>
      </w:r>
      <w:r w:rsidR="00237B9B">
        <w:rPr>
          <w:lang w:val="en-CA"/>
        </w:rPr>
        <w:t>regions</w:t>
      </w:r>
      <w:r w:rsidR="000116FF">
        <w:rPr>
          <w:lang w:val="en-CA"/>
        </w:rPr>
        <w:t xml:space="preserve"> is the same as the z-order in CU.</w:t>
      </w:r>
    </w:p>
    <w:p w:rsidR="007705BD" w:rsidRPr="00F61B00" w:rsidRDefault="007705BD" w:rsidP="00F61B00">
      <w:pPr>
        <w:jc w:val="both"/>
        <w:rPr>
          <w:lang w:val="en-CA"/>
        </w:rPr>
      </w:pPr>
      <w:r>
        <w:rPr>
          <w:lang w:val="en-CA"/>
        </w:rPr>
        <w:t xml:space="preserve">In the current implementation, the </w:t>
      </w:r>
      <w:r w:rsidR="00686DEE">
        <w:rPr>
          <w:lang w:val="en-CA"/>
        </w:rPr>
        <w:t>partitioning depth</w:t>
      </w:r>
      <w:r>
        <w:rPr>
          <w:lang w:val="en-CA"/>
        </w:rPr>
        <w:t xml:space="preserve"> of </w:t>
      </w:r>
      <w:r w:rsidR="00686DEE">
        <w:rPr>
          <w:lang w:val="en-CA"/>
        </w:rPr>
        <w:t xml:space="preserve">each </w:t>
      </w:r>
      <w:proofErr w:type="spellStart"/>
      <w:r>
        <w:rPr>
          <w:lang w:val="en-CA"/>
        </w:rPr>
        <w:t>chroma</w:t>
      </w:r>
      <w:proofErr w:type="spellEnd"/>
      <w:r>
        <w:rPr>
          <w:lang w:val="en-CA"/>
        </w:rPr>
        <w:t xml:space="preserve"> component is adaptively determined by the encoder before coding</w:t>
      </w:r>
      <w:r w:rsidR="00237B9B">
        <w:rPr>
          <w:lang w:val="en-CA"/>
        </w:rPr>
        <w:t xml:space="preserve"> an enhancement picture</w:t>
      </w:r>
      <w:r>
        <w:rPr>
          <w:lang w:val="en-CA"/>
        </w:rPr>
        <w:t>.</w:t>
      </w:r>
    </w:p>
    <w:p w:rsidR="001563BE" w:rsidRDefault="001563BE" w:rsidP="001563BE">
      <w:pPr>
        <w:pStyle w:val="Heading2"/>
        <w:rPr>
          <w:lang w:val="en-CA"/>
        </w:rPr>
      </w:pPr>
      <w:r>
        <w:rPr>
          <w:lang w:val="en-CA"/>
        </w:rPr>
        <w:lastRenderedPageBreak/>
        <w:t>8-point cross-shaped filter</w:t>
      </w:r>
    </w:p>
    <w:p w:rsidR="00905408" w:rsidRDefault="00905408" w:rsidP="00905408">
      <w:pPr>
        <w:jc w:val="both"/>
        <w:rPr>
          <w:lang w:val="en-CA"/>
        </w:rPr>
      </w:pPr>
      <w:r>
        <w:rPr>
          <w:lang w:val="en-CA"/>
        </w:rPr>
        <w:t xml:space="preserve">In </w:t>
      </w:r>
      <w:r>
        <w:rPr>
          <w:lang w:val="en-CA"/>
        </w:rPr>
        <w:fldChar w:fldCharType="begin"/>
      </w:r>
      <w:r>
        <w:rPr>
          <w:lang w:val="en-CA"/>
        </w:rPr>
        <w:instrText xml:space="preserve"> REF _Ref361154499 \r \h  \* MERGEFORMAT </w:instrText>
      </w:r>
      <w:r>
        <w:rPr>
          <w:lang w:val="en-CA"/>
        </w:rPr>
      </w:r>
      <w:r>
        <w:rPr>
          <w:lang w:val="en-CA"/>
        </w:rPr>
        <w:fldChar w:fldCharType="separate"/>
      </w:r>
      <w:r>
        <w:rPr>
          <w:lang w:val="en-CA"/>
        </w:rPr>
        <w:t>[1</w:t>
      </w:r>
      <w:proofErr w:type="gramStart"/>
      <w:r>
        <w:rPr>
          <w:lang w:val="en-CA"/>
        </w:rPr>
        <w:t>]</w:t>
      </w:r>
      <w:proofErr w:type="gramEnd"/>
      <w:r>
        <w:rPr>
          <w:lang w:val="en-CA"/>
        </w:rPr>
        <w:fldChar w:fldCharType="end"/>
      </w:r>
      <w:r>
        <w:rPr>
          <w:lang w:val="en-CA"/>
        </w:rPr>
        <w:fldChar w:fldCharType="begin"/>
      </w:r>
      <w:r>
        <w:rPr>
          <w:lang w:val="en-CA"/>
        </w:rPr>
        <w:instrText xml:space="preserve"> REF _Ref361154502 \r \h  \* MERGEFORMAT </w:instrText>
      </w:r>
      <w:r>
        <w:rPr>
          <w:lang w:val="en-CA"/>
        </w:rPr>
      </w:r>
      <w:r>
        <w:rPr>
          <w:lang w:val="en-CA"/>
        </w:rPr>
        <w:fldChar w:fldCharType="separate"/>
      </w:r>
      <w:r>
        <w:rPr>
          <w:lang w:val="en-CA"/>
        </w:rPr>
        <w:t>[2]</w:t>
      </w:r>
      <w:r>
        <w:rPr>
          <w:lang w:val="en-CA"/>
        </w:rPr>
        <w:fldChar w:fldCharType="end"/>
      </w:r>
      <w:r>
        <w:rPr>
          <w:lang w:val="en-CA"/>
        </w:rPr>
        <w:fldChar w:fldCharType="begin"/>
      </w:r>
      <w:r>
        <w:rPr>
          <w:lang w:val="en-CA"/>
        </w:rPr>
        <w:instrText xml:space="preserve"> REF _Ref361163847 \r \h </w:instrText>
      </w:r>
      <w:r>
        <w:rPr>
          <w:lang w:val="en-CA"/>
        </w:rPr>
      </w:r>
      <w:r>
        <w:rPr>
          <w:lang w:val="en-CA"/>
        </w:rPr>
        <w:fldChar w:fldCharType="separate"/>
      </w:r>
      <w:r>
        <w:rPr>
          <w:lang w:val="en-CA"/>
        </w:rPr>
        <w:t>[3]</w:t>
      </w:r>
      <w:r>
        <w:rPr>
          <w:lang w:val="en-CA"/>
        </w:rPr>
        <w:fldChar w:fldCharType="end"/>
      </w:r>
      <w:r>
        <w:rPr>
          <w:lang w:val="en-CA"/>
        </w:rPr>
        <w:t xml:space="preserve">, </w:t>
      </w:r>
      <w:r w:rsidR="009B0BC1">
        <w:rPr>
          <w:lang w:val="en-CA"/>
        </w:rPr>
        <w:t>inter-layer cross-color filter with 3x4 shape</w:t>
      </w:r>
      <w:r>
        <w:rPr>
          <w:lang w:val="en-CA"/>
        </w:rPr>
        <w:t xml:space="preserve"> is used. To save computational and signaling cost, filter</w:t>
      </w:r>
      <w:r w:rsidR="009B0BC1">
        <w:rPr>
          <w:lang w:val="en-CA"/>
        </w:rPr>
        <w:t xml:space="preserve"> with 8-point cross-shape</w:t>
      </w:r>
      <w:r>
        <w:rPr>
          <w:lang w:val="en-CA"/>
        </w:rPr>
        <w:t xml:space="preserve"> was proposed in </w:t>
      </w:r>
      <w:r>
        <w:rPr>
          <w:lang w:val="en-CA"/>
        </w:rPr>
        <w:fldChar w:fldCharType="begin"/>
      </w:r>
      <w:r>
        <w:rPr>
          <w:lang w:val="en-CA"/>
        </w:rPr>
        <w:instrText xml:space="preserve"> REF _Ref361164126 \r \h </w:instrText>
      </w:r>
      <w:r>
        <w:rPr>
          <w:lang w:val="en-CA"/>
        </w:rPr>
      </w:r>
      <w:r>
        <w:rPr>
          <w:lang w:val="en-CA"/>
        </w:rPr>
        <w:fldChar w:fldCharType="separate"/>
      </w:r>
      <w:r>
        <w:rPr>
          <w:lang w:val="en-CA"/>
        </w:rPr>
        <w:t>[4]</w:t>
      </w:r>
      <w:r>
        <w:rPr>
          <w:lang w:val="en-CA"/>
        </w:rPr>
        <w:fldChar w:fldCharType="end"/>
      </w:r>
      <w:r w:rsidR="0044177A">
        <w:rPr>
          <w:lang w:val="en-CA"/>
        </w:rPr>
        <w:t xml:space="preserve"> as shown in </w:t>
      </w:r>
      <w:r w:rsidR="0044177A">
        <w:rPr>
          <w:lang w:val="en-CA"/>
        </w:rPr>
        <w:fldChar w:fldCharType="begin"/>
      </w:r>
      <w:r w:rsidR="0044177A">
        <w:rPr>
          <w:lang w:val="en-CA"/>
        </w:rPr>
        <w:instrText xml:space="preserve"> REF _Ref361313307 \h </w:instrText>
      </w:r>
      <w:r w:rsidR="0044177A">
        <w:rPr>
          <w:lang w:val="en-CA"/>
        </w:rPr>
      </w:r>
      <w:r w:rsidR="0044177A">
        <w:rPr>
          <w:lang w:val="en-CA"/>
        </w:rPr>
        <w:fldChar w:fldCharType="separate"/>
      </w:r>
      <w:r w:rsidR="0044177A">
        <w:t xml:space="preserve">Figure </w:t>
      </w:r>
      <w:r w:rsidR="0044177A">
        <w:rPr>
          <w:noProof/>
        </w:rPr>
        <w:t>1</w:t>
      </w:r>
      <w:r w:rsidR="0044177A">
        <w:rPr>
          <w:lang w:val="en-CA"/>
        </w:rPr>
        <w:fldChar w:fldCharType="end"/>
      </w:r>
      <w:r>
        <w:rPr>
          <w:lang w:val="en-CA"/>
        </w:rPr>
        <w:t xml:space="preserve">. Compared to the 3x4 </w:t>
      </w:r>
      <w:r w:rsidR="009B0BC1">
        <w:rPr>
          <w:lang w:val="en-CA"/>
        </w:rPr>
        <w:t xml:space="preserve">shaped </w:t>
      </w:r>
      <w:proofErr w:type="gramStart"/>
      <w:r>
        <w:rPr>
          <w:lang w:val="en-CA"/>
        </w:rPr>
        <w:t>filter</w:t>
      </w:r>
      <w:proofErr w:type="gramEnd"/>
      <w:r>
        <w:rPr>
          <w:lang w:val="en-CA"/>
        </w:rPr>
        <w:t xml:space="preserve">, the 8-point cross-shaped filter leads to 0.5% </w:t>
      </w:r>
      <w:proofErr w:type="spellStart"/>
      <w:r>
        <w:rPr>
          <w:lang w:val="en-CA"/>
        </w:rPr>
        <w:t>chroma</w:t>
      </w:r>
      <w:proofErr w:type="spellEnd"/>
      <w:r>
        <w:rPr>
          <w:lang w:val="en-CA"/>
        </w:rPr>
        <w:t xml:space="preserve"> BD-rate loss on average </w:t>
      </w:r>
      <w:r w:rsidR="00174EB1">
        <w:rPr>
          <w:lang w:val="en-CA"/>
        </w:rPr>
        <w:t xml:space="preserve">when only one partition is used for each </w:t>
      </w:r>
      <w:proofErr w:type="spellStart"/>
      <w:r w:rsidR="00174EB1">
        <w:rPr>
          <w:lang w:val="en-CA"/>
        </w:rPr>
        <w:t>chroma</w:t>
      </w:r>
      <w:proofErr w:type="spellEnd"/>
      <w:r w:rsidR="00174EB1">
        <w:rPr>
          <w:lang w:val="en-CA"/>
        </w:rPr>
        <w:t xml:space="preserve"> component </w:t>
      </w:r>
      <w:r>
        <w:rPr>
          <w:lang w:val="en-CA"/>
        </w:rPr>
        <w:fldChar w:fldCharType="begin"/>
      </w:r>
      <w:r>
        <w:rPr>
          <w:lang w:val="en-CA"/>
        </w:rPr>
        <w:instrText xml:space="preserve"> REF _Ref361164126 \r \h </w:instrText>
      </w:r>
      <w:r>
        <w:rPr>
          <w:lang w:val="en-CA"/>
        </w:rPr>
      </w:r>
      <w:r>
        <w:rPr>
          <w:lang w:val="en-CA"/>
        </w:rPr>
        <w:fldChar w:fldCharType="separate"/>
      </w:r>
      <w:r>
        <w:rPr>
          <w:lang w:val="en-CA"/>
        </w:rPr>
        <w:t>[4]</w:t>
      </w:r>
      <w:r>
        <w:rPr>
          <w:lang w:val="en-CA"/>
        </w:rPr>
        <w:fldChar w:fldCharType="end"/>
      </w:r>
      <w:r>
        <w:rPr>
          <w:lang w:val="en-CA"/>
        </w:rPr>
        <w:t xml:space="preserve">. </w:t>
      </w:r>
    </w:p>
    <w:p w:rsidR="0044177A" w:rsidRDefault="0044177A" w:rsidP="00174EB1">
      <w:pPr>
        <w:keepNext/>
        <w:jc w:val="center"/>
      </w:pPr>
      <w:r w:rsidRPr="00152655">
        <w:rPr>
          <w:sz w:val="20"/>
        </w:rPr>
        <w:object w:dxaOrig="8154" w:dyaOrig="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9.7pt;height:133.85pt" o:ole="">
            <v:imagedata r:id="rId12" o:title=""/>
          </v:shape>
          <o:OLEObject Type="Embed" ProgID="Visio.Drawing.11" ShapeID="_x0000_i1025" DrawAspect="Content" ObjectID="_1436114896" r:id="rId13"/>
        </w:object>
      </w:r>
    </w:p>
    <w:p w:rsidR="0044177A" w:rsidRDefault="0044177A" w:rsidP="00174EB1">
      <w:pPr>
        <w:pStyle w:val="Caption"/>
        <w:jc w:val="center"/>
        <w:rPr>
          <w:lang w:val="en-CA"/>
        </w:rPr>
      </w:pPr>
      <w:bookmarkStart w:id="6" w:name="_Ref361313307"/>
      <w:r>
        <w:t xml:space="preserve">Figure </w:t>
      </w:r>
      <w:fldSimple w:instr=" SEQ Figure \* ARABIC ">
        <w:r>
          <w:rPr>
            <w:noProof/>
          </w:rPr>
          <w:t>1</w:t>
        </w:r>
      </w:fldSimple>
      <w:bookmarkEnd w:id="6"/>
      <w:r>
        <w:t xml:space="preserve"> </w:t>
      </w:r>
      <w:r w:rsidRPr="00174EB1">
        <w:rPr>
          <w:b w:val="0"/>
        </w:rPr>
        <w:t xml:space="preserve">8-point cross-shaped filter proposed in </w:t>
      </w:r>
      <w:r w:rsidRPr="00174EB1">
        <w:rPr>
          <w:b w:val="0"/>
          <w:lang w:val="en-CA"/>
        </w:rPr>
        <w:fldChar w:fldCharType="begin"/>
      </w:r>
      <w:r w:rsidRPr="00174EB1">
        <w:rPr>
          <w:b w:val="0"/>
          <w:lang w:val="en-CA"/>
        </w:rPr>
        <w:instrText xml:space="preserve"> REF _Ref361164126 \r \h </w:instrText>
      </w:r>
      <w:r>
        <w:rPr>
          <w:b w:val="0"/>
          <w:lang w:val="en-CA"/>
        </w:rPr>
        <w:instrText xml:space="preserve"> \* MERGEFORMAT </w:instrText>
      </w:r>
      <w:r w:rsidRPr="00174EB1">
        <w:rPr>
          <w:b w:val="0"/>
          <w:lang w:val="en-CA"/>
        </w:rPr>
      </w:r>
      <w:r w:rsidRPr="00174EB1">
        <w:rPr>
          <w:b w:val="0"/>
          <w:lang w:val="en-CA"/>
        </w:rPr>
        <w:fldChar w:fldCharType="separate"/>
      </w:r>
      <w:r w:rsidRPr="00174EB1">
        <w:rPr>
          <w:b w:val="0"/>
          <w:lang w:val="en-CA"/>
        </w:rPr>
        <w:t>[4]</w:t>
      </w:r>
      <w:r w:rsidRPr="00174EB1">
        <w:rPr>
          <w:b w:val="0"/>
          <w:lang w:val="en-CA"/>
        </w:rPr>
        <w:fldChar w:fldCharType="end"/>
      </w:r>
    </w:p>
    <w:p w:rsidR="00905408" w:rsidRDefault="00905408" w:rsidP="00905408">
      <w:pPr>
        <w:jc w:val="both"/>
        <w:rPr>
          <w:lang w:val="en-CA"/>
        </w:rPr>
      </w:pPr>
      <w:r>
        <w:rPr>
          <w:lang w:val="en-CA"/>
        </w:rPr>
        <w:t xml:space="preserve">In region based scheme, the signaling cost of filter </w:t>
      </w:r>
      <w:r w:rsidR="009B0BC1">
        <w:rPr>
          <w:lang w:val="en-CA"/>
        </w:rPr>
        <w:t>parameters</w:t>
      </w:r>
      <w:r>
        <w:rPr>
          <w:lang w:val="en-CA"/>
        </w:rPr>
        <w:t xml:space="preserve"> is increased a lot</w:t>
      </w:r>
      <w:r w:rsidR="00EE13E4">
        <w:rPr>
          <w:lang w:val="en-CA"/>
        </w:rPr>
        <w:t xml:space="preserve"> when more than 4 regions are used. In this case, it is very important to keep signaling cost as low as possible. </w:t>
      </w:r>
      <w:r w:rsidR="00DC175C">
        <w:rPr>
          <w:lang w:val="en-CA"/>
        </w:rPr>
        <w:t>Moreover, the computational complexity of generating 8-point Wiener-</w:t>
      </w:r>
      <w:proofErr w:type="spellStart"/>
      <w:r w:rsidR="00DC175C">
        <w:rPr>
          <w:lang w:val="en-CA"/>
        </w:rPr>
        <w:t>Hopf</w:t>
      </w:r>
      <w:proofErr w:type="spellEnd"/>
      <w:r w:rsidR="00DC175C">
        <w:rPr>
          <w:lang w:val="en-CA"/>
        </w:rPr>
        <w:t xml:space="preserve"> equation and solving it is much lower than that of 12-point. </w:t>
      </w:r>
      <w:r w:rsidR="00EE13E4">
        <w:rPr>
          <w:lang w:val="en-CA"/>
        </w:rPr>
        <w:t>Therefore, the 8-point cross shaped filter is used in this proposal.</w:t>
      </w:r>
    </w:p>
    <w:p w:rsidR="00223EC2" w:rsidRDefault="00223EC2" w:rsidP="00223EC2">
      <w:pPr>
        <w:pStyle w:val="Heading1"/>
        <w:rPr>
          <w:lang w:val="en-CA"/>
        </w:rPr>
      </w:pPr>
      <w:r>
        <w:rPr>
          <w:lang w:val="en-CA"/>
        </w:rPr>
        <w:t>Complexity analysis</w:t>
      </w:r>
    </w:p>
    <w:p w:rsidR="00223EC2" w:rsidRDefault="00223EC2" w:rsidP="00223EC2">
      <w:pPr>
        <w:pStyle w:val="Heading2"/>
        <w:rPr>
          <w:lang w:val="en-CA"/>
        </w:rPr>
      </w:pPr>
      <w:r>
        <w:rPr>
          <w:lang w:val="en-CA"/>
        </w:rPr>
        <w:t>Decoding complexity</w:t>
      </w:r>
    </w:p>
    <w:p w:rsidR="003344A8" w:rsidRPr="00152655" w:rsidRDefault="003344A8" w:rsidP="003344A8">
      <w:pPr>
        <w:rPr>
          <w:sz w:val="20"/>
          <w:lang w:val="en-CA" w:eastAsia="zh-TW"/>
        </w:rPr>
      </w:pPr>
      <w:r w:rsidRPr="00152655">
        <w:rPr>
          <w:sz w:val="20"/>
          <w:lang w:val="en-CA" w:eastAsia="zh-TW"/>
        </w:rPr>
        <w:t xml:space="preserve">To </w:t>
      </w:r>
      <w:r>
        <w:rPr>
          <w:sz w:val="20"/>
          <w:lang w:val="en-CA" w:eastAsia="zh-TW"/>
        </w:rPr>
        <w:t>filter</w:t>
      </w:r>
      <w:r w:rsidRPr="00152655">
        <w:rPr>
          <w:sz w:val="20"/>
          <w:lang w:val="en-CA" w:eastAsia="zh-TW"/>
        </w:rPr>
        <w:t xml:space="preserve"> </w:t>
      </w:r>
      <w:r>
        <w:rPr>
          <w:sz w:val="20"/>
          <w:lang w:val="en-CA" w:eastAsia="zh-TW"/>
        </w:rPr>
        <w:t>one</w:t>
      </w:r>
      <w:r w:rsidRPr="00152655">
        <w:rPr>
          <w:sz w:val="20"/>
          <w:lang w:val="en-CA" w:eastAsia="zh-TW"/>
        </w:rPr>
        <w:t xml:space="preserve"> </w:t>
      </w:r>
      <w:proofErr w:type="spellStart"/>
      <w:r w:rsidRPr="00152655">
        <w:rPr>
          <w:sz w:val="20"/>
          <w:lang w:val="en-CA" w:eastAsia="zh-TW"/>
        </w:rPr>
        <w:t>chroma</w:t>
      </w:r>
      <w:proofErr w:type="spellEnd"/>
      <w:r w:rsidRPr="00152655">
        <w:rPr>
          <w:sz w:val="20"/>
          <w:lang w:val="en-CA" w:eastAsia="zh-TW"/>
        </w:rPr>
        <w:t xml:space="preserve"> pixel, the following operations are needed. </w:t>
      </w:r>
    </w:p>
    <w:p w:rsidR="003344A8" w:rsidRPr="00152655" w:rsidRDefault="003344A8" w:rsidP="003344A8">
      <w:pPr>
        <w:numPr>
          <w:ilvl w:val="0"/>
          <w:numId w:val="15"/>
        </w:numPr>
        <w:rPr>
          <w:sz w:val="20"/>
          <w:lang w:val="en-CA" w:eastAsia="zh-TW"/>
        </w:rPr>
      </w:pPr>
      <w:r>
        <w:rPr>
          <w:sz w:val="20"/>
          <w:lang w:val="en-CA" w:eastAsia="zh-TW"/>
        </w:rPr>
        <w:t>8</w:t>
      </w:r>
      <w:r w:rsidRPr="00152655">
        <w:rPr>
          <w:sz w:val="20"/>
          <w:lang w:val="en-CA" w:eastAsia="zh-TW"/>
        </w:rPr>
        <w:t xml:space="preserve"> multiplications and </w:t>
      </w:r>
      <w:r>
        <w:rPr>
          <w:sz w:val="20"/>
          <w:lang w:val="en-CA" w:eastAsia="zh-TW"/>
        </w:rPr>
        <w:t>7</w:t>
      </w:r>
      <w:r w:rsidRPr="00152655">
        <w:rPr>
          <w:sz w:val="20"/>
          <w:lang w:val="en-CA" w:eastAsia="zh-TW"/>
        </w:rPr>
        <w:t xml:space="preserve"> additions used for </w:t>
      </w:r>
      <w:r>
        <w:rPr>
          <w:rFonts w:cs="Arial"/>
          <w:sz w:val="20"/>
          <w:lang w:val="en-CA" w:eastAsia="zh-TW"/>
        </w:rPr>
        <w:t>the 8-point cross shaped filter</w:t>
      </w:r>
      <w:r w:rsidRPr="00152655">
        <w:rPr>
          <w:rFonts w:cs="Arial"/>
          <w:sz w:val="20"/>
          <w:lang w:val="en-CA" w:eastAsia="zh-TW"/>
        </w:rPr>
        <w:t>.</w:t>
      </w:r>
    </w:p>
    <w:p w:rsidR="003344A8" w:rsidRPr="00152655" w:rsidRDefault="003344A8" w:rsidP="003344A8">
      <w:pPr>
        <w:numPr>
          <w:ilvl w:val="0"/>
          <w:numId w:val="15"/>
        </w:numPr>
        <w:rPr>
          <w:sz w:val="20"/>
          <w:lang w:val="en-CA" w:eastAsia="zh-TW"/>
        </w:rPr>
      </w:pPr>
      <w:r w:rsidRPr="00152655">
        <w:rPr>
          <w:rFonts w:cs="Arial"/>
          <w:sz w:val="20"/>
          <w:lang w:val="en-CA" w:eastAsia="zh-TW"/>
        </w:rPr>
        <w:t xml:space="preserve">1 multiplication </w:t>
      </w:r>
      <w:r>
        <w:rPr>
          <w:rFonts w:cs="Arial"/>
          <w:sz w:val="20"/>
          <w:lang w:val="en-CA" w:eastAsia="zh-TW"/>
        </w:rPr>
        <w:t>for</w:t>
      </w:r>
      <w:r w:rsidRPr="00152655">
        <w:rPr>
          <w:rFonts w:cs="Arial"/>
          <w:sz w:val="20"/>
          <w:lang w:val="en-CA" w:eastAsia="zh-TW"/>
        </w:rPr>
        <w:t xml:space="preserve"> the scaling factor</w:t>
      </w:r>
    </w:p>
    <w:p w:rsidR="003344A8" w:rsidRPr="00152655" w:rsidRDefault="003344A8" w:rsidP="003344A8">
      <w:pPr>
        <w:numPr>
          <w:ilvl w:val="0"/>
          <w:numId w:val="15"/>
        </w:numPr>
        <w:rPr>
          <w:sz w:val="20"/>
          <w:lang w:val="en-CA" w:eastAsia="zh-TW"/>
        </w:rPr>
      </w:pPr>
      <w:r w:rsidRPr="00152655">
        <w:rPr>
          <w:sz w:val="20"/>
        </w:rPr>
        <w:t xml:space="preserve">1 addition to add the </w:t>
      </w:r>
      <w:r w:rsidR="00FE107B">
        <w:rPr>
          <w:sz w:val="20"/>
        </w:rPr>
        <w:t xml:space="preserve">calculated </w:t>
      </w:r>
      <w:r w:rsidRPr="00152655">
        <w:rPr>
          <w:sz w:val="20"/>
        </w:rPr>
        <w:t xml:space="preserve">offset to the </w:t>
      </w:r>
      <w:proofErr w:type="spellStart"/>
      <w:r w:rsidRPr="00152655">
        <w:rPr>
          <w:sz w:val="20"/>
        </w:rPr>
        <w:t>chroma</w:t>
      </w:r>
      <w:proofErr w:type="spellEnd"/>
      <w:r w:rsidRPr="00152655">
        <w:rPr>
          <w:sz w:val="20"/>
        </w:rPr>
        <w:t xml:space="preserve"> pixel to be enhanced. </w:t>
      </w:r>
    </w:p>
    <w:p w:rsidR="003344A8" w:rsidRPr="00152655" w:rsidRDefault="003344A8" w:rsidP="003344A8">
      <w:pPr>
        <w:jc w:val="both"/>
        <w:rPr>
          <w:sz w:val="20"/>
          <w:lang w:val="en-CA" w:eastAsia="zh-TW"/>
        </w:rPr>
      </w:pPr>
      <w:r w:rsidRPr="00152655">
        <w:rPr>
          <w:sz w:val="20"/>
        </w:rPr>
        <w:t xml:space="preserve">In total, </w:t>
      </w:r>
      <w:r w:rsidR="005A4661">
        <w:rPr>
          <w:sz w:val="20"/>
        </w:rPr>
        <w:t>9</w:t>
      </w:r>
      <w:r w:rsidR="005A4661" w:rsidRPr="00152655">
        <w:rPr>
          <w:sz w:val="20"/>
        </w:rPr>
        <w:t xml:space="preserve"> </w:t>
      </w:r>
      <w:r w:rsidRPr="00152655">
        <w:rPr>
          <w:sz w:val="20"/>
        </w:rPr>
        <w:t xml:space="preserve">multiplications and </w:t>
      </w:r>
      <w:r w:rsidR="00FE107B">
        <w:rPr>
          <w:sz w:val="20"/>
        </w:rPr>
        <w:t>8</w:t>
      </w:r>
      <w:r w:rsidRPr="00152655">
        <w:rPr>
          <w:sz w:val="20"/>
        </w:rPr>
        <w:t xml:space="preserve"> additions are required to </w:t>
      </w:r>
      <w:r w:rsidR="00FE107B">
        <w:rPr>
          <w:sz w:val="20"/>
        </w:rPr>
        <w:t>filter</w:t>
      </w:r>
      <w:r w:rsidRPr="00152655">
        <w:rPr>
          <w:sz w:val="20"/>
        </w:rPr>
        <w:t xml:space="preserve"> one </w:t>
      </w:r>
      <w:proofErr w:type="spellStart"/>
      <w:r w:rsidRPr="00152655">
        <w:rPr>
          <w:sz w:val="20"/>
        </w:rPr>
        <w:t>chroma</w:t>
      </w:r>
      <w:proofErr w:type="spellEnd"/>
      <w:r w:rsidRPr="00152655">
        <w:rPr>
          <w:sz w:val="20"/>
        </w:rPr>
        <w:t xml:space="preserve"> pixel.</w:t>
      </w:r>
      <w:r w:rsidRPr="00152655">
        <w:rPr>
          <w:sz w:val="20"/>
          <w:lang w:val="en-CA" w:eastAsia="zh-TW"/>
        </w:rPr>
        <w:t xml:space="preserve"> </w:t>
      </w:r>
      <w:r w:rsidR="00FE107B">
        <w:rPr>
          <w:sz w:val="20"/>
          <w:lang w:val="en-CA" w:eastAsia="zh-TW"/>
        </w:rPr>
        <w:t xml:space="preserve">Compared to the 3x4 shaped filter used in </w:t>
      </w:r>
      <w:r w:rsidR="00FE107B">
        <w:rPr>
          <w:sz w:val="20"/>
          <w:lang w:val="en-CA" w:eastAsia="zh-TW"/>
        </w:rPr>
        <w:fldChar w:fldCharType="begin"/>
      </w:r>
      <w:r w:rsidR="00FE107B">
        <w:rPr>
          <w:sz w:val="20"/>
          <w:lang w:val="en-CA" w:eastAsia="zh-TW"/>
        </w:rPr>
        <w:instrText xml:space="preserve"> REF _Ref361154499 \r \h </w:instrText>
      </w:r>
      <w:r w:rsidR="00FE107B">
        <w:rPr>
          <w:sz w:val="20"/>
          <w:lang w:val="en-CA" w:eastAsia="zh-TW"/>
        </w:rPr>
      </w:r>
      <w:r w:rsidR="00FE107B">
        <w:rPr>
          <w:sz w:val="20"/>
          <w:lang w:val="en-CA" w:eastAsia="zh-TW"/>
        </w:rPr>
        <w:fldChar w:fldCharType="separate"/>
      </w:r>
      <w:r w:rsidR="00FE107B">
        <w:rPr>
          <w:sz w:val="20"/>
          <w:lang w:val="en-CA" w:eastAsia="zh-TW"/>
        </w:rPr>
        <w:t>[1</w:t>
      </w:r>
      <w:proofErr w:type="gramStart"/>
      <w:r w:rsidR="00FE107B">
        <w:rPr>
          <w:sz w:val="20"/>
          <w:lang w:val="en-CA" w:eastAsia="zh-TW"/>
        </w:rPr>
        <w:t>]</w:t>
      </w:r>
      <w:proofErr w:type="gramEnd"/>
      <w:r w:rsidR="00FE107B">
        <w:rPr>
          <w:sz w:val="20"/>
          <w:lang w:val="en-CA" w:eastAsia="zh-TW"/>
        </w:rPr>
        <w:fldChar w:fldCharType="end"/>
      </w:r>
      <w:r w:rsidR="00FE107B">
        <w:rPr>
          <w:sz w:val="20"/>
          <w:lang w:val="en-CA" w:eastAsia="zh-TW"/>
        </w:rPr>
        <w:fldChar w:fldCharType="begin"/>
      </w:r>
      <w:r w:rsidR="00FE107B">
        <w:rPr>
          <w:sz w:val="20"/>
          <w:lang w:val="en-CA" w:eastAsia="zh-TW"/>
        </w:rPr>
        <w:instrText xml:space="preserve"> REF _Ref361154502 \r \h </w:instrText>
      </w:r>
      <w:r w:rsidR="00FE107B">
        <w:rPr>
          <w:sz w:val="20"/>
          <w:lang w:val="en-CA" w:eastAsia="zh-TW"/>
        </w:rPr>
      </w:r>
      <w:r w:rsidR="00FE107B">
        <w:rPr>
          <w:sz w:val="20"/>
          <w:lang w:val="en-CA" w:eastAsia="zh-TW"/>
        </w:rPr>
        <w:fldChar w:fldCharType="separate"/>
      </w:r>
      <w:r w:rsidR="00FE107B">
        <w:rPr>
          <w:sz w:val="20"/>
          <w:lang w:val="en-CA" w:eastAsia="zh-TW"/>
        </w:rPr>
        <w:t>[2]</w:t>
      </w:r>
      <w:r w:rsidR="00FE107B">
        <w:rPr>
          <w:sz w:val="20"/>
          <w:lang w:val="en-CA" w:eastAsia="zh-TW"/>
        </w:rPr>
        <w:fldChar w:fldCharType="end"/>
      </w:r>
      <w:r w:rsidR="00FE107B">
        <w:rPr>
          <w:sz w:val="20"/>
          <w:lang w:val="en-CA" w:eastAsia="zh-TW"/>
        </w:rPr>
        <w:fldChar w:fldCharType="begin"/>
      </w:r>
      <w:r w:rsidR="00FE107B">
        <w:rPr>
          <w:sz w:val="20"/>
          <w:lang w:val="en-CA" w:eastAsia="zh-TW"/>
        </w:rPr>
        <w:instrText xml:space="preserve"> REF _Ref361163847 \r \h </w:instrText>
      </w:r>
      <w:r w:rsidR="00FE107B">
        <w:rPr>
          <w:sz w:val="20"/>
          <w:lang w:val="en-CA" w:eastAsia="zh-TW"/>
        </w:rPr>
      </w:r>
      <w:r w:rsidR="00FE107B">
        <w:rPr>
          <w:sz w:val="20"/>
          <w:lang w:val="en-CA" w:eastAsia="zh-TW"/>
        </w:rPr>
        <w:fldChar w:fldCharType="separate"/>
      </w:r>
      <w:r w:rsidR="00FE107B">
        <w:rPr>
          <w:sz w:val="20"/>
          <w:lang w:val="en-CA" w:eastAsia="zh-TW"/>
        </w:rPr>
        <w:t>[3]</w:t>
      </w:r>
      <w:r w:rsidR="00FE107B">
        <w:rPr>
          <w:sz w:val="20"/>
          <w:lang w:val="en-CA" w:eastAsia="zh-TW"/>
        </w:rPr>
        <w:fldChar w:fldCharType="end"/>
      </w:r>
      <w:r w:rsidR="00FE107B">
        <w:rPr>
          <w:sz w:val="20"/>
          <w:lang w:val="en-CA" w:eastAsia="zh-TW"/>
        </w:rPr>
        <w:t>,</w:t>
      </w:r>
      <w:r w:rsidR="00FE107B" w:rsidRPr="00FE107B">
        <w:rPr>
          <w:sz w:val="20"/>
          <w:lang w:val="en-CA" w:eastAsia="zh-TW"/>
        </w:rPr>
        <w:t xml:space="preserve"> </w:t>
      </w:r>
      <w:r w:rsidR="005A4661">
        <w:rPr>
          <w:sz w:val="20"/>
          <w:lang w:val="en-CA" w:eastAsia="zh-TW"/>
        </w:rPr>
        <w:t xml:space="preserve">4 </w:t>
      </w:r>
      <w:r w:rsidR="00FE107B">
        <w:rPr>
          <w:sz w:val="20"/>
          <w:lang w:val="en-CA" w:eastAsia="zh-TW"/>
        </w:rPr>
        <w:t xml:space="preserve">multiplications and </w:t>
      </w:r>
      <w:r w:rsidR="005A4661">
        <w:rPr>
          <w:sz w:val="20"/>
          <w:lang w:val="en-CA" w:eastAsia="zh-TW"/>
        </w:rPr>
        <w:t xml:space="preserve">4 </w:t>
      </w:r>
      <w:r w:rsidR="00FE107B">
        <w:rPr>
          <w:sz w:val="20"/>
          <w:lang w:val="en-CA" w:eastAsia="zh-TW"/>
        </w:rPr>
        <w:t xml:space="preserve">additions are saved for each </w:t>
      </w:r>
      <w:proofErr w:type="spellStart"/>
      <w:r w:rsidR="00FE107B">
        <w:rPr>
          <w:sz w:val="20"/>
          <w:lang w:val="en-CA" w:eastAsia="zh-TW"/>
        </w:rPr>
        <w:t>chroma</w:t>
      </w:r>
      <w:proofErr w:type="spellEnd"/>
      <w:r w:rsidR="00FE107B">
        <w:rPr>
          <w:sz w:val="20"/>
          <w:lang w:val="en-CA" w:eastAsia="zh-TW"/>
        </w:rPr>
        <w:t xml:space="preserve"> pixel. That is the number of operations is roughly reduced by </w:t>
      </w:r>
      <w:r w:rsidR="005A4661">
        <w:rPr>
          <w:sz w:val="20"/>
          <w:lang w:val="en-CA" w:eastAsia="zh-TW"/>
        </w:rPr>
        <w:t xml:space="preserve">more than </w:t>
      </w:r>
      <w:r w:rsidR="00FE107B">
        <w:rPr>
          <w:sz w:val="20"/>
          <w:lang w:val="en-CA" w:eastAsia="zh-TW"/>
        </w:rPr>
        <w:t>30%.</w:t>
      </w:r>
    </w:p>
    <w:p w:rsidR="008E0B33" w:rsidRPr="00152655" w:rsidRDefault="008E0B33" w:rsidP="008E0B33">
      <w:pPr>
        <w:jc w:val="both"/>
        <w:rPr>
          <w:sz w:val="20"/>
          <w:lang w:val="en-CA" w:eastAsia="zh-TW"/>
        </w:rPr>
      </w:pPr>
      <w:r>
        <w:rPr>
          <w:sz w:val="20"/>
          <w:lang w:val="en-CA" w:eastAsia="zh-TW"/>
        </w:rPr>
        <w:t xml:space="preserve">In the worst case (SNR scalability), to filter a </w:t>
      </w:r>
      <w:proofErr w:type="spellStart"/>
      <w:r>
        <w:rPr>
          <w:sz w:val="20"/>
          <w:lang w:val="en-CA" w:eastAsia="zh-TW"/>
        </w:rPr>
        <w:t>chroma</w:t>
      </w:r>
      <w:proofErr w:type="spellEnd"/>
      <w:r>
        <w:rPr>
          <w:sz w:val="20"/>
          <w:lang w:val="en-CA" w:eastAsia="zh-TW"/>
        </w:rPr>
        <w:t xml:space="preserve"> W</w:t>
      </w:r>
      <w:r w:rsidRPr="00152655">
        <w:rPr>
          <w:sz w:val="20"/>
          <w:lang w:val="en-CA" w:eastAsia="zh-TW"/>
        </w:rPr>
        <w:t>×</w:t>
      </w:r>
      <w:r>
        <w:rPr>
          <w:sz w:val="20"/>
          <w:lang w:val="en-CA" w:eastAsia="zh-TW"/>
        </w:rPr>
        <w:t xml:space="preserve">H </w:t>
      </w:r>
      <w:proofErr w:type="spellStart"/>
      <w:r>
        <w:rPr>
          <w:sz w:val="20"/>
          <w:lang w:val="en-CA" w:eastAsia="zh-TW"/>
        </w:rPr>
        <w:t>chroma</w:t>
      </w:r>
      <w:proofErr w:type="spellEnd"/>
      <w:r>
        <w:rPr>
          <w:sz w:val="20"/>
          <w:lang w:val="en-CA" w:eastAsia="zh-TW"/>
        </w:rPr>
        <w:t xml:space="preserve"> block in an inter-layer reference picture</w:t>
      </w:r>
      <w:r w:rsidRPr="00152655">
        <w:rPr>
          <w:sz w:val="20"/>
          <w:lang w:val="en-CA" w:eastAsia="zh-TW"/>
        </w:rPr>
        <w:t>, a (</w:t>
      </w:r>
      <w:r>
        <w:rPr>
          <w:sz w:val="20"/>
        </w:rPr>
        <w:t>W</w:t>
      </w:r>
      <w:r w:rsidRPr="00152655">
        <w:rPr>
          <w:sz w:val="20"/>
        </w:rPr>
        <w:t>+1)</w:t>
      </w:r>
      <w:r w:rsidRPr="00152655">
        <w:rPr>
          <w:sz w:val="20"/>
          <w:lang w:val="en-CA" w:eastAsia="zh-TW"/>
        </w:rPr>
        <w:t>×(</w:t>
      </w:r>
      <w:r>
        <w:rPr>
          <w:sz w:val="20"/>
          <w:lang w:val="en-CA" w:eastAsia="zh-TW"/>
        </w:rPr>
        <w:t>H</w:t>
      </w:r>
      <w:r w:rsidRPr="00152655">
        <w:rPr>
          <w:sz w:val="20"/>
          <w:lang w:val="en-CA" w:eastAsia="zh-TW"/>
        </w:rPr>
        <w:t xml:space="preserve">+2) </w:t>
      </w:r>
      <w:proofErr w:type="spellStart"/>
      <w:r w:rsidRPr="00152655">
        <w:rPr>
          <w:sz w:val="20"/>
          <w:lang w:val="en-CA" w:eastAsia="zh-TW"/>
        </w:rPr>
        <w:t>luma</w:t>
      </w:r>
      <w:proofErr w:type="spellEnd"/>
      <w:r w:rsidRPr="00152655">
        <w:rPr>
          <w:sz w:val="20"/>
          <w:lang w:val="en-CA" w:eastAsia="zh-TW"/>
        </w:rPr>
        <w:t xml:space="preserve"> block </w:t>
      </w:r>
      <w:r>
        <w:rPr>
          <w:sz w:val="20"/>
          <w:lang w:val="en-CA" w:eastAsia="zh-TW"/>
        </w:rPr>
        <w:t>in collocated base layer picture needs to be a</w:t>
      </w:r>
      <w:r w:rsidR="00C6377E">
        <w:rPr>
          <w:sz w:val="20"/>
          <w:lang w:val="en-CA" w:eastAsia="zh-TW"/>
        </w:rPr>
        <w:t>cc</w:t>
      </w:r>
      <w:r>
        <w:rPr>
          <w:sz w:val="20"/>
          <w:lang w:val="en-CA" w:eastAsia="zh-TW"/>
        </w:rPr>
        <w:t>essed, which may increase memory bandwidth.</w:t>
      </w:r>
      <w:r w:rsidRPr="00152655">
        <w:rPr>
          <w:sz w:val="20"/>
          <w:lang w:val="en-CA" w:eastAsia="zh-TW"/>
        </w:rPr>
        <w:t xml:space="preserve"> </w:t>
      </w:r>
      <w:r>
        <w:rPr>
          <w:sz w:val="20"/>
          <w:lang w:val="en-CA" w:eastAsia="zh-TW"/>
        </w:rPr>
        <w:t xml:space="preserve">However in an efficient implementation, </w:t>
      </w:r>
      <w:r w:rsidR="00C6377E">
        <w:rPr>
          <w:sz w:val="20"/>
          <w:lang w:val="en-CA" w:eastAsia="zh-TW"/>
        </w:rPr>
        <w:t xml:space="preserve">the </w:t>
      </w:r>
      <w:proofErr w:type="spellStart"/>
      <w:r w:rsidR="00C6377E">
        <w:rPr>
          <w:sz w:val="20"/>
          <w:lang w:val="en-CA" w:eastAsia="zh-TW"/>
        </w:rPr>
        <w:t>luma</w:t>
      </w:r>
      <w:proofErr w:type="spellEnd"/>
      <w:r w:rsidR="00C6377E">
        <w:rPr>
          <w:sz w:val="20"/>
          <w:lang w:val="en-CA" w:eastAsia="zh-TW"/>
        </w:rPr>
        <w:t xml:space="preserve"> block may be reused for both </w:t>
      </w:r>
      <w:proofErr w:type="spellStart"/>
      <w:r w:rsidR="00C6377E">
        <w:rPr>
          <w:sz w:val="20"/>
          <w:lang w:val="en-CA" w:eastAsia="zh-TW"/>
        </w:rPr>
        <w:t>luma</w:t>
      </w:r>
      <w:proofErr w:type="spellEnd"/>
      <w:r w:rsidR="00C6377E">
        <w:rPr>
          <w:sz w:val="20"/>
          <w:lang w:val="en-CA" w:eastAsia="zh-TW"/>
        </w:rPr>
        <w:t xml:space="preserve"> up-sampling and </w:t>
      </w:r>
      <w:proofErr w:type="spellStart"/>
      <w:r w:rsidR="00C6377E">
        <w:rPr>
          <w:sz w:val="20"/>
          <w:lang w:val="en-CA" w:eastAsia="zh-TW"/>
        </w:rPr>
        <w:t>chroma</w:t>
      </w:r>
      <w:proofErr w:type="spellEnd"/>
      <w:r w:rsidR="00C6377E">
        <w:rPr>
          <w:sz w:val="20"/>
          <w:lang w:val="en-CA" w:eastAsia="zh-TW"/>
        </w:rPr>
        <w:t xml:space="preserve"> filtering. Consequently, the actual increased memory access is quite limited.</w:t>
      </w:r>
    </w:p>
    <w:p w:rsidR="003344A8" w:rsidRDefault="003344A8" w:rsidP="003344A8">
      <w:pPr>
        <w:pStyle w:val="Heading2"/>
        <w:rPr>
          <w:lang w:val="en-CA"/>
        </w:rPr>
      </w:pPr>
      <w:r>
        <w:rPr>
          <w:lang w:val="en-CA"/>
        </w:rPr>
        <w:t>Encoding complexity</w:t>
      </w:r>
    </w:p>
    <w:p w:rsidR="001563BE" w:rsidRDefault="00C6377E" w:rsidP="00CA1C41">
      <w:pPr>
        <w:jc w:val="both"/>
        <w:rPr>
          <w:lang w:val="en-CA"/>
        </w:rPr>
      </w:pPr>
      <w:r>
        <w:rPr>
          <w:lang w:val="en-CA"/>
        </w:rPr>
        <w:t xml:space="preserve">In addition to filter </w:t>
      </w:r>
      <w:proofErr w:type="spellStart"/>
      <w:r>
        <w:rPr>
          <w:lang w:val="en-CA"/>
        </w:rPr>
        <w:t>chroma</w:t>
      </w:r>
      <w:proofErr w:type="spellEnd"/>
      <w:r>
        <w:rPr>
          <w:lang w:val="en-CA"/>
        </w:rPr>
        <w:t xml:space="preserve"> components in inter-layer reference picture, filter parameters for each </w:t>
      </w:r>
      <w:proofErr w:type="spellStart"/>
      <w:r>
        <w:rPr>
          <w:lang w:val="en-CA"/>
        </w:rPr>
        <w:t>chroma</w:t>
      </w:r>
      <w:proofErr w:type="spellEnd"/>
      <w:r>
        <w:rPr>
          <w:lang w:val="en-CA"/>
        </w:rPr>
        <w:t xml:space="preserve"> region need to be determined at encoder side. To obtain coefficients of 8-point cross-shaped filter, Wiener-</w:t>
      </w:r>
      <w:proofErr w:type="spellStart"/>
      <w:r>
        <w:rPr>
          <w:lang w:val="en-CA"/>
        </w:rPr>
        <w:t>Hopf</w:t>
      </w:r>
      <w:proofErr w:type="spellEnd"/>
      <w:r>
        <w:rPr>
          <w:lang w:val="en-CA"/>
        </w:rPr>
        <w:t xml:space="preserve"> equation is to be solved. On one hand, more equations need to be solved when a </w:t>
      </w:r>
      <w:proofErr w:type="spellStart"/>
      <w:r>
        <w:rPr>
          <w:lang w:val="en-CA"/>
        </w:rPr>
        <w:t>chroma</w:t>
      </w:r>
      <w:proofErr w:type="spellEnd"/>
      <w:r>
        <w:rPr>
          <w:lang w:val="en-CA"/>
        </w:rPr>
        <w:t xml:space="preserve"> plane is split into more regions. On the other hand, more regions </w:t>
      </w:r>
      <w:r w:rsidR="0058476E">
        <w:rPr>
          <w:lang w:val="en-CA"/>
        </w:rPr>
        <w:t>lead to</w:t>
      </w:r>
      <w:r>
        <w:rPr>
          <w:lang w:val="en-CA"/>
        </w:rPr>
        <w:t xml:space="preserve"> better adaptation to video content </w:t>
      </w:r>
      <w:r w:rsidR="0058476E">
        <w:rPr>
          <w:lang w:val="en-CA"/>
        </w:rPr>
        <w:t xml:space="preserve">and a potential better coding performance. How to achieve a good </w:t>
      </w:r>
      <w:proofErr w:type="spellStart"/>
      <w:r w:rsidR="0058476E">
        <w:rPr>
          <w:lang w:val="en-CA"/>
        </w:rPr>
        <w:t>tradeoff</w:t>
      </w:r>
      <w:proofErr w:type="spellEnd"/>
      <w:r w:rsidR="0058476E">
        <w:rPr>
          <w:lang w:val="en-CA"/>
        </w:rPr>
        <w:t xml:space="preserve"> is a task of smart encoders. In the current implementation, encoder adaptively determines the region number for each </w:t>
      </w:r>
      <w:proofErr w:type="spellStart"/>
      <w:r w:rsidR="0058476E">
        <w:rPr>
          <w:lang w:val="en-CA"/>
        </w:rPr>
        <w:t>chroma</w:t>
      </w:r>
      <w:proofErr w:type="spellEnd"/>
      <w:r w:rsidR="0058476E">
        <w:rPr>
          <w:lang w:val="en-CA"/>
        </w:rPr>
        <w:t xml:space="preserve"> component in inter-layer reference picture. </w:t>
      </w:r>
      <w:r w:rsidR="006E34C0">
        <w:rPr>
          <w:lang w:val="en-CA"/>
        </w:rPr>
        <w:t xml:space="preserve">Proposed </w:t>
      </w:r>
      <w:r w:rsidR="001563BE">
        <w:rPr>
          <w:lang w:val="en-CA"/>
        </w:rPr>
        <w:t>syntax tables</w:t>
      </w:r>
      <w:r w:rsidR="009520C7">
        <w:rPr>
          <w:lang w:val="en-CA"/>
        </w:rPr>
        <w:t xml:space="preserve"> and semantics</w:t>
      </w:r>
    </w:p>
    <w:p w:rsidR="005073C7" w:rsidRPr="00685E67" w:rsidRDefault="005073C7" w:rsidP="005A4661">
      <w:pPr>
        <w:pStyle w:val="Heading2"/>
      </w:pPr>
      <w:bookmarkStart w:id="7" w:name="_Toc351408723"/>
      <w:r>
        <w:t xml:space="preserve">Sequence parameter set </w:t>
      </w:r>
      <w:r w:rsidRPr="00D93C4B">
        <w:t>extension synta</w:t>
      </w:r>
      <w:r>
        <w:t>x and semantics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96"/>
        <w:gridCol w:w="1475"/>
      </w:tblGrid>
      <w:tr w:rsidR="005073C7" w:rsidRPr="00D93C4B" w:rsidTr="00A76D07">
        <w:trPr>
          <w:jc w:val="center"/>
        </w:trPr>
        <w:tc>
          <w:tcPr>
            <w:tcW w:w="7596" w:type="dxa"/>
          </w:tcPr>
          <w:p w:rsidR="005073C7" w:rsidRPr="00D93C4B" w:rsidRDefault="005073C7" w:rsidP="00A76D07">
            <w:pPr>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proofErr w:type="spellStart"/>
            <w:r>
              <w:rPr>
                <w:rFonts w:eastAsia="MS Mincho"/>
                <w:lang w:val="en-CA"/>
              </w:rPr>
              <w:t>s</w:t>
            </w:r>
            <w:r w:rsidRPr="00D93C4B">
              <w:rPr>
                <w:rFonts w:eastAsia="MS Mincho"/>
                <w:lang w:val="en-CA"/>
              </w:rPr>
              <w:t>ps_extension</w:t>
            </w:r>
            <w:proofErr w:type="spellEnd"/>
            <w:r w:rsidRPr="00D93C4B">
              <w:rPr>
                <w:rFonts w:eastAsia="MS Mincho"/>
                <w:lang w:val="en-CA"/>
              </w:rPr>
              <w:t>( ) {</w:t>
            </w:r>
          </w:p>
        </w:tc>
        <w:tc>
          <w:tcPr>
            <w:tcW w:w="1475" w:type="dxa"/>
          </w:tcPr>
          <w:p w:rsidR="005073C7" w:rsidRPr="00ED4F01" w:rsidRDefault="005073C7" w:rsidP="00A76D07">
            <w:pPr>
              <w:spacing w:before="0" w:after="60"/>
              <w:rPr>
                <w:rFonts w:eastAsia="MS Mincho"/>
                <w:b/>
                <w:bCs/>
                <w:lang w:val="en-CA"/>
              </w:rPr>
            </w:pPr>
            <w:r w:rsidRPr="00ED4F01">
              <w:rPr>
                <w:rFonts w:eastAsia="MS Mincho"/>
                <w:b/>
                <w:bCs/>
                <w:lang w:val="en-CA"/>
              </w:rPr>
              <w:t>Descriptor</w:t>
            </w:r>
          </w:p>
        </w:tc>
      </w:tr>
      <w:tr w:rsidR="005073C7" w:rsidRPr="00D93C4B" w:rsidTr="00A76D07">
        <w:trPr>
          <w:jc w:val="center"/>
        </w:trPr>
        <w:tc>
          <w:tcPr>
            <w:tcW w:w="7596" w:type="dxa"/>
          </w:tcPr>
          <w:p w:rsidR="005073C7" w:rsidRPr="00D93C4B" w:rsidRDefault="005073C7" w:rsidP="00A76D07">
            <w:pPr>
              <w:tabs>
                <w:tab w:val="left" w:pos="216"/>
                <w:tab w:val="left" w:pos="432"/>
                <w:tab w:val="left" w:pos="648"/>
                <w:tab w:val="left" w:pos="864"/>
                <w:tab w:val="left" w:pos="1296"/>
                <w:tab w:val="left" w:pos="1512"/>
                <w:tab w:val="left" w:pos="1728"/>
                <w:tab w:val="left" w:pos="1944"/>
                <w:tab w:val="left" w:pos="2160"/>
              </w:tabs>
              <w:spacing w:before="0"/>
              <w:rPr>
                <w:rFonts w:eastAsia="MS Mincho"/>
                <w:lang w:val="en-CA"/>
              </w:rPr>
            </w:pPr>
            <w:r>
              <w:rPr>
                <w:rFonts w:eastAsia="MS Mincho"/>
                <w:lang w:val="en-CA"/>
              </w:rPr>
              <w:t>…</w:t>
            </w:r>
          </w:p>
        </w:tc>
        <w:tc>
          <w:tcPr>
            <w:tcW w:w="1475" w:type="dxa"/>
          </w:tcPr>
          <w:p w:rsidR="005073C7" w:rsidRPr="00D93C4B" w:rsidRDefault="005073C7" w:rsidP="00A76D07">
            <w:pPr>
              <w:spacing w:before="0" w:after="60"/>
              <w:rPr>
                <w:rFonts w:eastAsia="MS Mincho"/>
                <w:bCs/>
                <w:lang w:val="en-CA"/>
              </w:rPr>
            </w:pPr>
          </w:p>
        </w:tc>
      </w:tr>
      <w:tr w:rsidR="005073C7" w:rsidRPr="00D93C4B" w:rsidTr="00A76D07">
        <w:trPr>
          <w:jc w:val="center"/>
        </w:trPr>
        <w:tc>
          <w:tcPr>
            <w:tcW w:w="7596" w:type="dxa"/>
          </w:tcPr>
          <w:p w:rsidR="005073C7" w:rsidRPr="00ED0CCE" w:rsidRDefault="005073C7" w:rsidP="00A76D07">
            <w:pPr>
              <w:tabs>
                <w:tab w:val="left" w:pos="216"/>
                <w:tab w:val="left" w:pos="432"/>
                <w:tab w:val="left" w:pos="648"/>
                <w:tab w:val="left" w:pos="864"/>
                <w:tab w:val="left" w:pos="1296"/>
                <w:tab w:val="left" w:pos="1512"/>
                <w:tab w:val="left" w:pos="1728"/>
                <w:tab w:val="left" w:pos="1944"/>
                <w:tab w:val="left" w:pos="2160"/>
              </w:tabs>
              <w:spacing w:before="0"/>
              <w:rPr>
                <w:rFonts w:eastAsia="Batang"/>
                <w:b/>
                <w:bCs/>
                <w:lang w:eastAsia="ko-KR"/>
              </w:rPr>
            </w:pPr>
            <w:r w:rsidRPr="007276A8">
              <w:rPr>
                <w:noProof/>
                <w:lang w:eastAsia="ko-KR"/>
              </w:rPr>
              <w:lastRenderedPageBreak/>
              <w:tab/>
            </w:r>
            <w:proofErr w:type="spellStart"/>
            <w:r>
              <w:rPr>
                <w:rFonts w:eastAsia="Batang"/>
                <w:b/>
                <w:bCs/>
                <w:lang w:eastAsia="ko-KR"/>
              </w:rPr>
              <w:t>sps_inter_layer_cross_color_enable_flag</w:t>
            </w:r>
            <w:proofErr w:type="spellEnd"/>
          </w:p>
        </w:tc>
        <w:tc>
          <w:tcPr>
            <w:tcW w:w="1475" w:type="dxa"/>
          </w:tcPr>
          <w:p w:rsidR="005073C7" w:rsidRPr="00D93C4B" w:rsidRDefault="005073C7" w:rsidP="00A76D07">
            <w:pPr>
              <w:spacing w:before="0" w:after="60"/>
              <w:rPr>
                <w:rFonts w:eastAsia="Batang"/>
                <w:bCs/>
                <w:lang w:val="en-CA"/>
              </w:rPr>
            </w:pPr>
            <w:r>
              <w:rPr>
                <w:rFonts w:eastAsia="Batang"/>
                <w:bCs/>
                <w:lang w:val="en-CA"/>
              </w:rPr>
              <w:t>u(1)</w:t>
            </w:r>
          </w:p>
        </w:tc>
      </w:tr>
      <w:tr w:rsidR="005073C7" w:rsidRPr="00D93C4B" w:rsidTr="00A76D07">
        <w:trPr>
          <w:jc w:val="center"/>
        </w:trPr>
        <w:tc>
          <w:tcPr>
            <w:tcW w:w="7596" w:type="dxa"/>
          </w:tcPr>
          <w:p w:rsidR="005073C7" w:rsidRDefault="005073C7" w:rsidP="008A19F1">
            <w:pPr>
              <w:tabs>
                <w:tab w:val="left" w:pos="216"/>
                <w:tab w:val="left" w:pos="432"/>
                <w:tab w:val="left" w:pos="648"/>
                <w:tab w:val="left" w:pos="864"/>
                <w:tab w:val="left" w:pos="1296"/>
                <w:tab w:val="left" w:pos="1512"/>
                <w:tab w:val="left" w:pos="1728"/>
                <w:tab w:val="left" w:pos="1944"/>
                <w:tab w:val="left" w:pos="2160"/>
              </w:tabs>
              <w:spacing w:before="0"/>
              <w:rPr>
                <w:rFonts w:eastAsia="Batang"/>
                <w:b/>
                <w:bCs/>
                <w:lang w:eastAsia="ko-KR"/>
              </w:rPr>
            </w:pPr>
            <w:r w:rsidRPr="007276A8">
              <w:rPr>
                <w:noProof/>
                <w:lang w:eastAsia="ko-KR"/>
              </w:rPr>
              <w:tab/>
            </w:r>
            <w:r>
              <w:rPr>
                <w:noProof/>
                <w:lang w:eastAsia="ko-KR"/>
              </w:rPr>
              <w:t>if(</w:t>
            </w:r>
            <w:proofErr w:type="spellStart"/>
            <w:r w:rsidRPr="009B0BC1">
              <w:rPr>
                <w:rFonts w:eastAsia="Batang"/>
                <w:bCs/>
                <w:lang w:eastAsia="ko-KR"/>
              </w:rPr>
              <w:t>sps_inter_layer_cross_color_enable_flag</w:t>
            </w:r>
            <w:proofErr w:type="spellEnd"/>
            <w:r w:rsidRPr="008A19F1">
              <w:rPr>
                <w:rFonts w:eastAsia="Batang"/>
                <w:bCs/>
                <w:lang w:eastAsia="ko-KR"/>
              </w:rPr>
              <w:t>)</w:t>
            </w:r>
            <w:r>
              <w:rPr>
                <w:rFonts w:eastAsia="Batang"/>
                <w:b/>
                <w:bCs/>
                <w:lang w:eastAsia="ko-KR"/>
              </w:rPr>
              <w:t>{</w:t>
            </w:r>
          </w:p>
        </w:tc>
        <w:tc>
          <w:tcPr>
            <w:tcW w:w="1475" w:type="dxa"/>
          </w:tcPr>
          <w:p w:rsidR="005073C7" w:rsidRDefault="005073C7" w:rsidP="00A76D07">
            <w:pPr>
              <w:spacing w:before="0" w:after="60"/>
              <w:rPr>
                <w:rFonts w:eastAsia="Batang"/>
                <w:bCs/>
                <w:lang w:val="en-CA"/>
              </w:rPr>
            </w:pPr>
          </w:p>
        </w:tc>
      </w:tr>
      <w:tr w:rsidR="005073C7" w:rsidRPr="00D93C4B" w:rsidTr="00A76D07">
        <w:trPr>
          <w:jc w:val="center"/>
        </w:trPr>
        <w:tc>
          <w:tcPr>
            <w:tcW w:w="7596" w:type="dxa"/>
          </w:tcPr>
          <w:p w:rsidR="005073C7" w:rsidRPr="005073C7" w:rsidRDefault="005073C7" w:rsidP="009E2AAA">
            <w:pPr>
              <w:tabs>
                <w:tab w:val="left" w:pos="216"/>
                <w:tab w:val="left" w:pos="432"/>
                <w:tab w:val="left" w:pos="648"/>
                <w:tab w:val="left" w:pos="864"/>
                <w:tab w:val="left" w:pos="1296"/>
                <w:tab w:val="left" w:pos="1512"/>
                <w:tab w:val="left" w:pos="1728"/>
                <w:tab w:val="left" w:pos="1944"/>
                <w:tab w:val="left" w:pos="2160"/>
              </w:tabs>
              <w:spacing w:before="0"/>
              <w:rPr>
                <w:b/>
                <w:noProof/>
                <w:lang w:eastAsia="ko-KR"/>
              </w:rPr>
            </w:pPr>
            <w:r w:rsidRPr="007276A8">
              <w:rPr>
                <w:noProof/>
                <w:lang w:eastAsia="ko-KR"/>
              </w:rPr>
              <w:tab/>
            </w:r>
            <w:r w:rsidRPr="007276A8">
              <w:rPr>
                <w:noProof/>
                <w:lang w:eastAsia="ko-KR"/>
              </w:rPr>
              <w:tab/>
            </w:r>
            <w:r w:rsidR="008A19F1" w:rsidRPr="008A19F1">
              <w:rPr>
                <w:b/>
                <w:noProof/>
                <w:lang w:eastAsia="ko-KR"/>
              </w:rPr>
              <w:t>sps_</w:t>
            </w:r>
            <w:r w:rsidRPr="005073C7">
              <w:rPr>
                <w:b/>
                <w:noProof/>
                <w:lang w:eastAsia="ko-KR"/>
              </w:rPr>
              <w:t>max_inter_layer_cross_color_part</w:t>
            </w:r>
            <w:r w:rsidR="009E2AAA" w:rsidRPr="005073C7">
              <w:rPr>
                <w:b/>
                <w:noProof/>
                <w:lang w:eastAsia="ko-KR"/>
              </w:rPr>
              <w:t>_log4</w:t>
            </w:r>
          </w:p>
        </w:tc>
        <w:tc>
          <w:tcPr>
            <w:tcW w:w="1475" w:type="dxa"/>
          </w:tcPr>
          <w:p w:rsidR="005073C7" w:rsidRDefault="005073C7" w:rsidP="00A76D07">
            <w:pPr>
              <w:spacing w:before="0" w:after="60"/>
              <w:rPr>
                <w:rFonts w:eastAsia="Batang"/>
                <w:bCs/>
                <w:lang w:val="en-CA"/>
              </w:rPr>
            </w:pPr>
            <w:proofErr w:type="spellStart"/>
            <w:r>
              <w:rPr>
                <w:rFonts w:eastAsia="Batang"/>
                <w:bCs/>
                <w:lang w:val="en-CA"/>
              </w:rPr>
              <w:t>ue</w:t>
            </w:r>
            <w:proofErr w:type="spellEnd"/>
            <w:r>
              <w:rPr>
                <w:rFonts w:eastAsia="Batang"/>
                <w:bCs/>
                <w:lang w:val="en-CA"/>
              </w:rPr>
              <w:t>(v)</w:t>
            </w:r>
          </w:p>
        </w:tc>
      </w:tr>
      <w:tr w:rsidR="005073C7" w:rsidRPr="00D93C4B" w:rsidTr="00A76D07">
        <w:trPr>
          <w:jc w:val="center"/>
        </w:trPr>
        <w:tc>
          <w:tcPr>
            <w:tcW w:w="7596" w:type="dxa"/>
          </w:tcPr>
          <w:p w:rsidR="005073C7" w:rsidRPr="007276A8" w:rsidRDefault="005073C7" w:rsidP="00A76D07">
            <w:pPr>
              <w:tabs>
                <w:tab w:val="left" w:pos="216"/>
                <w:tab w:val="left" w:pos="432"/>
                <w:tab w:val="left" w:pos="648"/>
                <w:tab w:val="left" w:pos="864"/>
                <w:tab w:val="left" w:pos="1296"/>
                <w:tab w:val="left" w:pos="1512"/>
                <w:tab w:val="left" w:pos="1728"/>
                <w:tab w:val="left" w:pos="1944"/>
                <w:tab w:val="left" w:pos="2160"/>
              </w:tabs>
              <w:spacing w:before="0"/>
              <w:rPr>
                <w:noProof/>
                <w:lang w:eastAsia="ko-KR"/>
              </w:rPr>
            </w:pPr>
            <w:r w:rsidRPr="007276A8">
              <w:rPr>
                <w:noProof/>
                <w:lang w:eastAsia="ko-KR"/>
              </w:rPr>
              <w:tab/>
            </w:r>
            <w:r>
              <w:rPr>
                <w:noProof/>
                <w:lang w:eastAsia="ko-KR"/>
              </w:rPr>
              <w:t>}</w:t>
            </w:r>
          </w:p>
        </w:tc>
        <w:tc>
          <w:tcPr>
            <w:tcW w:w="1475" w:type="dxa"/>
          </w:tcPr>
          <w:p w:rsidR="005073C7" w:rsidRDefault="005073C7" w:rsidP="00A76D07">
            <w:pPr>
              <w:spacing w:before="0" w:after="60"/>
              <w:rPr>
                <w:rFonts w:eastAsia="Batang"/>
                <w:bCs/>
                <w:lang w:val="en-CA"/>
              </w:rPr>
            </w:pPr>
          </w:p>
        </w:tc>
      </w:tr>
      <w:tr w:rsidR="005073C7" w:rsidRPr="00D93C4B" w:rsidTr="00A76D07">
        <w:trPr>
          <w:jc w:val="center"/>
        </w:trPr>
        <w:tc>
          <w:tcPr>
            <w:tcW w:w="7596" w:type="dxa"/>
            <w:tcBorders>
              <w:top w:val="single" w:sz="4" w:space="0" w:color="auto"/>
              <w:left w:val="single" w:sz="4" w:space="0" w:color="auto"/>
              <w:bottom w:val="single" w:sz="4" w:space="0" w:color="auto"/>
              <w:right w:val="single" w:sz="4" w:space="0" w:color="auto"/>
            </w:tcBorders>
          </w:tcPr>
          <w:p w:rsidR="005073C7" w:rsidRPr="00D93C4B" w:rsidRDefault="005073C7" w:rsidP="00A76D07">
            <w:pPr>
              <w:tabs>
                <w:tab w:val="left" w:pos="216"/>
                <w:tab w:val="left" w:pos="432"/>
                <w:tab w:val="left" w:pos="648"/>
                <w:tab w:val="left" w:pos="864"/>
                <w:tab w:val="left" w:pos="1296"/>
                <w:tab w:val="left" w:pos="1512"/>
                <w:tab w:val="left" w:pos="1728"/>
                <w:tab w:val="left" w:pos="1944"/>
                <w:tab w:val="left" w:pos="2160"/>
              </w:tabs>
              <w:spacing w:before="0"/>
              <w:rPr>
                <w:rFonts w:eastAsia="Batang"/>
                <w:bCs/>
                <w:lang w:val="en-CA" w:eastAsia="ko-KR"/>
              </w:rPr>
            </w:pPr>
            <w:r w:rsidRPr="00D93C4B">
              <w:rPr>
                <w:rFonts w:eastAsia="Batang"/>
                <w:bCs/>
                <w:lang w:val="en-CA" w:eastAsia="ko-KR"/>
              </w:rPr>
              <w:t>}</w:t>
            </w:r>
          </w:p>
        </w:tc>
        <w:tc>
          <w:tcPr>
            <w:tcW w:w="1475" w:type="dxa"/>
            <w:tcBorders>
              <w:top w:val="single" w:sz="4" w:space="0" w:color="auto"/>
              <w:left w:val="single" w:sz="4" w:space="0" w:color="auto"/>
              <w:bottom w:val="single" w:sz="4" w:space="0" w:color="auto"/>
              <w:right w:val="single" w:sz="4" w:space="0" w:color="auto"/>
            </w:tcBorders>
          </w:tcPr>
          <w:p w:rsidR="005073C7" w:rsidRPr="00D93C4B" w:rsidRDefault="005073C7" w:rsidP="00A76D07">
            <w:pPr>
              <w:spacing w:before="0" w:after="60"/>
              <w:rPr>
                <w:rFonts w:eastAsia="MS Mincho"/>
                <w:bCs/>
                <w:lang w:val="en-CA"/>
              </w:rPr>
            </w:pPr>
          </w:p>
        </w:tc>
      </w:tr>
    </w:tbl>
    <w:p w:rsidR="005073C7" w:rsidRDefault="005073C7" w:rsidP="005073C7">
      <w:pPr>
        <w:jc w:val="both"/>
        <w:rPr>
          <w:rFonts w:eastAsia="MS Mincho"/>
          <w:noProof/>
          <w:lang w:eastAsia="zh-CN"/>
        </w:rPr>
      </w:pPr>
      <w:proofErr w:type="spellStart"/>
      <w:proofErr w:type="gramStart"/>
      <w:r>
        <w:rPr>
          <w:rFonts w:eastAsia="Batang"/>
          <w:b/>
          <w:lang w:eastAsia="ko-KR"/>
        </w:rPr>
        <w:t>sps_inter_layer_cross_color</w:t>
      </w:r>
      <w:r w:rsidRPr="003A4203">
        <w:rPr>
          <w:rFonts w:eastAsia="Batang"/>
          <w:b/>
          <w:lang w:eastAsia="ko-KR"/>
        </w:rPr>
        <w:t>_enable_flag</w:t>
      </w:r>
      <w:proofErr w:type="spellEnd"/>
      <w:proofErr w:type="gramEnd"/>
      <w:r>
        <w:rPr>
          <w:rFonts w:eastAsia="Batang"/>
          <w:lang w:eastAsia="ko-KR"/>
        </w:rPr>
        <w:t xml:space="preserve"> </w:t>
      </w:r>
      <w:r w:rsidRPr="00943A5F">
        <w:rPr>
          <w:rFonts w:eastAsia="MS Mincho"/>
          <w:noProof/>
          <w:lang w:eastAsia="zh-CN"/>
        </w:rPr>
        <w:t>equal to</w:t>
      </w:r>
      <w:r>
        <w:rPr>
          <w:rFonts w:eastAsia="MS Mincho"/>
          <w:noProof/>
          <w:lang w:eastAsia="zh-CN"/>
        </w:rPr>
        <w:t xml:space="preserve"> </w:t>
      </w:r>
      <w:r w:rsidRPr="00943A5F">
        <w:rPr>
          <w:rFonts w:eastAsia="MS Mincho"/>
          <w:noProof/>
          <w:lang w:eastAsia="zh-CN"/>
        </w:rPr>
        <w:t xml:space="preserve">1 specifies that </w:t>
      </w:r>
      <w:r w:rsidR="001D729F">
        <w:rPr>
          <w:rFonts w:eastAsia="MS Mincho"/>
          <w:noProof/>
          <w:lang w:eastAsia="ja-JP"/>
        </w:rPr>
        <w:t>inter-layer cross-color filtering</w:t>
      </w:r>
      <w:r>
        <w:rPr>
          <w:rFonts w:eastAsia="MS Mincho"/>
          <w:noProof/>
          <w:lang w:eastAsia="ja-JP"/>
        </w:rPr>
        <w:t xml:space="preserve"> </w:t>
      </w:r>
      <w:r>
        <w:rPr>
          <w:rFonts w:eastAsia="MS Mincho"/>
          <w:noProof/>
          <w:lang w:eastAsia="zh-CN"/>
        </w:rPr>
        <w:t>is enabled</w:t>
      </w:r>
      <w:r w:rsidRPr="00943A5F">
        <w:rPr>
          <w:rFonts w:eastAsia="MS Mincho"/>
          <w:noProof/>
          <w:lang w:eastAsia="zh-CN"/>
        </w:rPr>
        <w:t xml:space="preserve">. </w:t>
      </w:r>
      <w:proofErr w:type="gramStart"/>
      <w:r>
        <w:rPr>
          <w:rFonts w:eastAsia="MS Mincho"/>
          <w:noProof/>
          <w:lang w:eastAsia="zh-CN"/>
        </w:rPr>
        <w:t>sps_inter_layer_</w:t>
      </w:r>
      <w:proofErr w:type="spellStart"/>
      <w:r>
        <w:rPr>
          <w:rFonts w:eastAsia="Batang"/>
          <w:lang w:eastAsia="ko-KR"/>
        </w:rPr>
        <w:t>cross_color</w:t>
      </w:r>
      <w:r w:rsidRPr="00D45E0A">
        <w:rPr>
          <w:rFonts w:eastAsia="Batang"/>
          <w:lang w:eastAsia="ko-KR"/>
        </w:rPr>
        <w:t>_enable_flag</w:t>
      </w:r>
      <w:proofErr w:type="spellEnd"/>
      <w:proofErr w:type="gramEnd"/>
      <w:r>
        <w:rPr>
          <w:rFonts w:eastAsia="Batang"/>
          <w:lang w:eastAsia="ko-KR"/>
        </w:rPr>
        <w:t xml:space="preserve"> </w:t>
      </w:r>
      <w:r w:rsidRPr="00943A5F">
        <w:rPr>
          <w:rFonts w:eastAsia="MS Mincho"/>
          <w:noProof/>
          <w:lang w:eastAsia="zh-CN"/>
        </w:rPr>
        <w:t>equal to</w:t>
      </w:r>
      <w:r>
        <w:rPr>
          <w:rFonts w:eastAsia="MS Mincho"/>
          <w:noProof/>
          <w:lang w:eastAsia="zh-CN"/>
        </w:rPr>
        <w:t xml:space="preserve"> </w:t>
      </w:r>
      <w:r w:rsidRPr="00943A5F">
        <w:rPr>
          <w:rFonts w:eastAsia="MS Mincho"/>
          <w:noProof/>
          <w:lang w:eastAsia="zh-CN"/>
        </w:rPr>
        <w:t xml:space="preserve">0 specifies that </w:t>
      </w:r>
      <w:r w:rsidR="001D729F">
        <w:rPr>
          <w:rFonts w:eastAsia="MS Mincho"/>
          <w:noProof/>
          <w:lang w:eastAsia="ja-JP"/>
        </w:rPr>
        <w:t xml:space="preserve">inter-layer cross-color filtering </w:t>
      </w:r>
      <w:r>
        <w:rPr>
          <w:rFonts w:eastAsia="MS Mincho"/>
          <w:noProof/>
          <w:lang w:eastAsia="zh-CN"/>
        </w:rPr>
        <w:t>is disabled</w:t>
      </w:r>
      <w:r w:rsidRPr="00943A5F">
        <w:rPr>
          <w:rFonts w:eastAsia="MS Mincho"/>
          <w:noProof/>
          <w:lang w:eastAsia="zh-CN"/>
        </w:rPr>
        <w:t xml:space="preserve">. When not present, </w:t>
      </w:r>
      <w:r>
        <w:rPr>
          <w:rFonts w:eastAsia="MS Mincho"/>
          <w:noProof/>
          <w:lang w:eastAsia="zh-CN"/>
        </w:rPr>
        <w:t>sps_inter_layer_</w:t>
      </w:r>
      <w:proofErr w:type="spellStart"/>
      <w:r>
        <w:rPr>
          <w:rFonts w:eastAsia="Batang"/>
          <w:lang w:eastAsia="ko-KR"/>
        </w:rPr>
        <w:t>cross_color</w:t>
      </w:r>
      <w:r w:rsidRPr="00D45E0A">
        <w:rPr>
          <w:rFonts w:eastAsia="Batang"/>
          <w:lang w:eastAsia="ko-KR"/>
        </w:rPr>
        <w:t>_enable_flag</w:t>
      </w:r>
      <w:proofErr w:type="spellEnd"/>
      <w:r>
        <w:rPr>
          <w:rFonts w:eastAsia="Batang"/>
          <w:lang w:eastAsia="ko-KR"/>
        </w:rPr>
        <w:t xml:space="preserve"> </w:t>
      </w:r>
      <w:r w:rsidRPr="00943A5F">
        <w:rPr>
          <w:rFonts w:eastAsia="MS Mincho"/>
          <w:noProof/>
          <w:lang w:eastAsia="zh-CN"/>
        </w:rPr>
        <w:t>is inferred to be</w:t>
      </w:r>
      <w:r>
        <w:rPr>
          <w:rFonts w:eastAsia="MS Mincho"/>
          <w:noProof/>
          <w:lang w:eastAsia="zh-CN"/>
        </w:rPr>
        <w:t xml:space="preserve"> equal to </w:t>
      </w:r>
      <w:r w:rsidRPr="00943A5F">
        <w:rPr>
          <w:rFonts w:eastAsia="MS Mincho"/>
          <w:noProof/>
          <w:lang w:eastAsia="zh-CN"/>
        </w:rPr>
        <w:t>0.</w:t>
      </w:r>
    </w:p>
    <w:p w:rsidR="005073C7" w:rsidRPr="008A19F1" w:rsidRDefault="008A19F1" w:rsidP="005073C7">
      <w:pPr>
        <w:jc w:val="both"/>
        <w:rPr>
          <w:noProof/>
        </w:rPr>
      </w:pPr>
      <w:r>
        <w:rPr>
          <w:b/>
          <w:noProof/>
          <w:lang w:eastAsia="ko-KR"/>
        </w:rPr>
        <w:t>sps_</w:t>
      </w:r>
      <w:r w:rsidR="005073C7" w:rsidRPr="005073C7">
        <w:rPr>
          <w:b/>
          <w:noProof/>
          <w:lang w:eastAsia="ko-KR"/>
        </w:rPr>
        <w:t>max_inter_layer_cross_color_part</w:t>
      </w:r>
      <w:r w:rsidR="009E2AAA" w:rsidRPr="005073C7">
        <w:rPr>
          <w:b/>
          <w:noProof/>
          <w:lang w:eastAsia="ko-KR"/>
        </w:rPr>
        <w:t>_log4</w:t>
      </w:r>
      <w:r w:rsidR="005073C7">
        <w:rPr>
          <w:b/>
          <w:noProof/>
          <w:lang w:eastAsia="ko-KR"/>
        </w:rPr>
        <w:t xml:space="preserve"> </w:t>
      </w:r>
      <w:r w:rsidR="005073C7" w:rsidRPr="005073C7">
        <w:rPr>
          <w:noProof/>
          <w:lang w:eastAsia="ko-KR"/>
        </w:rPr>
        <w:t>s</w:t>
      </w:r>
      <w:r w:rsidR="005073C7">
        <w:rPr>
          <w:noProof/>
          <w:lang w:eastAsia="ko-KR"/>
        </w:rPr>
        <w:t>pecifies the maxi</w:t>
      </w:r>
      <w:r>
        <w:rPr>
          <w:noProof/>
          <w:lang w:eastAsia="ko-KR"/>
        </w:rPr>
        <w:t xml:space="preserve">mal number of paritions used in inter-layer cross-color filtering. When not present, </w:t>
      </w:r>
      <w:r w:rsidRPr="008A19F1">
        <w:rPr>
          <w:noProof/>
          <w:lang w:eastAsia="ko-KR"/>
        </w:rPr>
        <w:t>sps_max_inter_layer_cross_color_part</w:t>
      </w:r>
      <w:r w:rsidR="009E2AAA" w:rsidRPr="008A19F1">
        <w:rPr>
          <w:noProof/>
          <w:lang w:eastAsia="ko-KR"/>
        </w:rPr>
        <w:t>_log4</w:t>
      </w:r>
      <w:r w:rsidRPr="008A19F1">
        <w:rPr>
          <w:noProof/>
          <w:lang w:eastAsia="ko-KR"/>
        </w:rPr>
        <w:t xml:space="preserve"> is inferred to be equal to 0.</w:t>
      </w:r>
    </w:p>
    <w:p w:rsidR="005073C7" w:rsidRPr="00943A5F" w:rsidRDefault="005073C7" w:rsidP="005A4661">
      <w:pPr>
        <w:pStyle w:val="Heading2"/>
      </w:pPr>
      <w:r w:rsidRPr="00943A5F">
        <w:t xml:space="preserve">General slice </w:t>
      </w:r>
      <w:r>
        <w:t xml:space="preserve">segment </w:t>
      </w:r>
      <w:r w:rsidRPr="00943A5F">
        <w:t>header syntax</w:t>
      </w:r>
      <w:bookmarkEnd w:id="7"/>
      <w:r w:rsidRPr="00F20166">
        <w:t xml:space="preserve"> and semantics</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5073C7" w:rsidRPr="007276A8" w:rsidTr="00A76D07">
        <w:trPr>
          <w:jc w:val="center"/>
        </w:trPr>
        <w:tc>
          <w:tcPr>
            <w:tcW w:w="7920" w:type="dxa"/>
          </w:tcPr>
          <w:p w:rsidR="005073C7" w:rsidRPr="007276A8" w:rsidRDefault="005073C7" w:rsidP="00A76D07">
            <w:pPr>
              <w:pStyle w:val="tablesyntax"/>
              <w:rPr>
                <w:rFonts w:ascii="Times New Roman" w:hAnsi="Times New Roman"/>
                <w:noProof/>
              </w:rPr>
            </w:pPr>
            <w:r w:rsidRPr="007276A8">
              <w:rPr>
                <w:rFonts w:ascii="Times New Roman" w:hAnsi="Times New Roman"/>
                <w:noProof/>
                <w:lang w:eastAsia="en-US"/>
              </w:rPr>
              <w:t>slice_segment_header( ) {</w:t>
            </w:r>
          </w:p>
        </w:tc>
        <w:tc>
          <w:tcPr>
            <w:tcW w:w="1152" w:type="dxa"/>
          </w:tcPr>
          <w:p w:rsidR="005073C7" w:rsidRPr="007276A8" w:rsidRDefault="005073C7" w:rsidP="00A76D07">
            <w:pPr>
              <w:pStyle w:val="tableheading"/>
              <w:rPr>
                <w:noProof/>
              </w:rPr>
            </w:pPr>
            <w:r w:rsidRPr="007276A8">
              <w:rPr>
                <w:noProof/>
              </w:rPr>
              <w:t>Descriptor</w:t>
            </w:r>
          </w:p>
        </w:tc>
      </w:tr>
      <w:tr w:rsidR="005073C7" w:rsidRPr="007276A8" w:rsidTr="00A76D07">
        <w:trPr>
          <w:jc w:val="center"/>
        </w:trPr>
        <w:tc>
          <w:tcPr>
            <w:tcW w:w="7920" w:type="dxa"/>
          </w:tcPr>
          <w:p w:rsidR="005073C7" w:rsidRPr="007276A8" w:rsidRDefault="005073C7" w:rsidP="00A76D07">
            <w:pPr>
              <w:pStyle w:val="tablesyntax"/>
              <w:rPr>
                <w:rFonts w:ascii="Times New Roman" w:hAnsi="Times New Roman"/>
                <w:noProof/>
              </w:rPr>
            </w:pPr>
            <w:r w:rsidRPr="007276A8">
              <w:rPr>
                <w:rFonts w:ascii="Times New Roman" w:hAnsi="Times New Roman"/>
                <w:noProof/>
                <w:lang w:eastAsia="ko-KR"/>
              </w:rPr>
              <w:tab/>
            </w:r>
            <w:r w:rsidRPr="007276A8">
              <w:rPr>
                <w:rFonts w:ascii="Times New Roman" w:hAnsi="Times New Roman"/>
                <w:b/>
                <w:noProof/>
                <w:lang w:eastAsia="ko-KR"/>
              </w:rPr>
              <w:t>first_slice_segment_in_pic_flag</w:t>
            </w:r>
          </w:p>
        </w:tc>
        <w:tc>
          <w:tcPr>
            <w:tcW w:w="1152" w:type="dxa"/>
          </w:tcPr>
          <w:p w:rsidR="005073C7" w:rsidRPr="007276A8" w:rsidRDefault="005073C7" w:rsidP="00A76D07">
            <w:pPr>
              <w:pStyle w:val="tableheading"/>
              <w:rPr>
                <w:b w:val="0"/>
                <w:noProof/>
              </w:rPr>
            </w:pPr>
            <w:r w:rsidRPr="007276A8">
              <w:rPr>
                <w:b w:val="0"/>
                <w:noProof/>
                <w:lang w:eastAsia="ko-KR"/>
              </w:rPr>
              <w:t>u(1)</w:t>
            </w:r>
          </w:p>
        </w:tc>
      </w:tr>
      <w:tr w:rsidR="005073C7" w:rsidRPr="007276A8" w:rsidTr="00A76D07">
        <w:trPr>
          <w:jc w:val="center"/>
        </w:trPr>
        <w:tc>
          <w:tcPr>
            <w:tcW w:w="7920" w:type="dxa"/>
          </w:tcPr>
          <w:p w:rsidR="005073C7" w:rsidRPr="007276A8" w:rsidRDefault="009E2AAA" w:rsidP="00A76D07">
            <w:pPr>
              <w:pStyle w:val="tablesyntax"/>
              <w:rPr>
                <w:rFonts w:ascii="Times New Roman" w:hAnsi="Times New Roman"/>
                <w:noProof/>
                <w:lang w:eastAsia="ko-KR"/>
              </w:rPr>
            </w:pPr>
            <w:r>
              <w:rPr>
                <w:rFonts w:ascii="Times New Roman" w:hAnsi="Times New Roman"/>
                <w:noProof/>
                <w:lang w:eastAsia="ko-KR"/>
              </w:rPr>
              <w:t>……</w:t>
            </w:r>
          </w:p>
        </w:tc>
        <w:tc>
          <w:tcPr>
            <w:tcW w:w="1152" w:type="dxa"/>
          </w:tcPr>
          <w:p w:rsidR="005073C7" w:rsidRPr="007276A8" w:rsidRDefault="005073C7" w:rsidP="00A76D07">
            <w:pPr>
              <w:pStyle w:val="tableheading"/>
              <w:rPr>
                <w:b w:val="0"/>
                <w:noProof/>
                <w:lang w:eastAsia="ko-KR"/>
              </w:rPr>
            </w:pPr>
          </w:p>
        </w:tc>
      </w:tr>
      <w:tr w:rsidR="005073C7" w:rsidRPr="007276A8" w:rsidTr="00A76D07">
        <w:trPr>
          <w:jc w:val="center"/>
        </w:trPr>
        <w:tc>
          <w:tcPr>
            <w:tcW w:w="7920" w:type="dxa"/>
          </w:tcPr>
          <w:p w:rsidR="005073C7" w:rsidRPr="007276A8" w:rsidRDefault="008A19F1" w:rsidP="008A19F1">
            <w:pPr>
              <w:pStyle w:val="tablesyntax"/>
              <w:rPr>
                <w:rFonts w:ascii="Times New Roman" w:hAnsi="Times New Roman"/>
                <w:noProof/>
                <w:lang w:eastAsia="ko-KR"/>
              </w:rPr>
            </w:pPr>
            <w:r w:rsidRPr="007276A8">
              <w:rPr>
                <w:rFonts w:ascii="Times New Roman" w:hAnsi="Times New Roman"/>
                <w:noProof/>
                <w:lang w:eastAsia="ko-KR"/>
              </w:rPr>
              <w:tab/>
            </w:r>
            <w:r>
              <w:rPr>
                <w:rFonts w:ascii="Times New Roman" w:hAnsi="Times New Roman"/>
                <w:noProof/>
                <w:lang w:eastAsia="ko-KR"/>
              </w:rPr>
              <w:t>if</w:t>
            </w:r>
            <w:r w:rsidR="005073C7">
              <w:rPr>
                <w:rFonts w:ascii="Times New Roman" w:hAnsi="Times New Roman"/>
                <w:noProof/>
                <w:lang w:eastAsia="ko-KR"/>
              </w:rPr>
              <w:t>(sps_inter_layer_</w:t>
            </w:r>
            <w:proofErr w:type="spellStart"/>
            <w:r w:rsidR="005073C7">
              <w:rPr>
                <w:rFonts w:eastAsia="Batang"/>
                <w:bCs/>
                <w:lang w:eastAsia="ko-KR"/>
              </w:rPr>
              <w:t>cross_color</w:t>
            </w:r>
            <w:r w:rsidR="005073C7" w:rsidRPr="00E26AE0">
              <w:rPr>
                <w:rFonts w:eastAsia="Batang"/>
                <w:bCs/>
                <w:lang w:eastAsia="ko-KR"/>
              </w:rPr>
              <w:t>_enable_flag</w:t>
            </w:r>
            <w:proofErr w:type="spellEnd"/>
            <w:r w:rsidR="005073C7">
              <w:rPr>
                <w:rFonts w:ascii="Times New Roman" w:hAnsi="Times New Roman"/>
                <w:noProof/>
                <w:lang w:eastAsia="ko-KR"/>
              </w:rPr>
              <w:t>){</w:t>
            </w:r>
          </w:p>
        </w:tc>
        <w:tc>
          <w:tcPr>
            <w:tcW w:w="1152" w:type="dxa"/>
          </w:tcPr>
          <w:p w:rsidR="005073C7" w:rsidRPr="007276A8" w:rsidRDefault="005073C7" w:rsidP="00A76D07">
            <w:pPr>
              <w:pStyle w:val="tablecell"/>
              <w:rPr>
                <w:noProof/>
                <w:lang w:eastAsia="ko-KR"/>
              </w:rPr>
            </w:pPr>
          </w:p>
        </w:tc>
      </w:tr>
      <w:tr w:rsidR="009E2AAA" w:rsidRPr="007276A8" w:rsidTr="00A76D07">
        <w:trPr>
          <w:jc w:val="center"/>
        </w:trPr>
        <w:tc>
          <w:tcPr>
            <w:tcW w:w="7920" w:type="dxa"/>
          </w:tcPr>
          <w:p w:rsidR="009E2AAA" w:rsidRPr="007276A8" w:rsidRDefault="009E2AAA" w:rsidP="00A76D07">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for(uv=0;uv&lt;2;uv++){</w:t>
            </w:r>
          </w:p>
        </w:tc>
        <w:tc>
          <w:tcPr>
            <w:tcW w:w="1152" w:type="dxa"/>
          </w:tcPr>
          <w:p w:rsidR="009E2AAA" w:rsidRDefault="009E2AAA" w:rsidP="00A76D07">
            <w:pPr>
              <w:pStyle w:val="tablecell"/>
              <w:rPr>
                <w:noProof/>
                <w:lang w:eastAsia="ko-KR"/>
              </w:rPr>
            </w:pPr>
          </w:p>
        </w:tc>
      </w:tr>
      <w:tr w:rsidR="008A19F1" w:rsidRPr="007276A8" w:rsidTr="00A76D07">
        <w:trPr>
          <w:jc w:val="center"/>
        </w:trPr>
        <w:tc>
          <w:tcPr>
            <w:tcW w:w="7920" w:type="dxa"/>
          </w:tcPr>
          <w:p w:rsidR="008A19F1" w:rsidRPr="007276A8" w:rsidRDefault="008A19F1" w:rsidP="009E2AAA">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sidR="009E2AAA" w:rsidRPr="007276A8">
              <w:rPr>
                <w:rFonts w:ascii="Times New Roman" w:hAnsi="Times New Roman"/>
                <w:noProof/>
                <w:lang w:eastAsia="ko-KR"/>
              </w:rPr>
              <w:tab/>
            </w:r>
            <w:r>
              <w:rPr>
                <w:b/>
                <w:noProof/>
                <w:lang w:eastAsia="ko-KR"/>
              </w:rPr>
              <w:t>pic_</w:t>
            </w:r>
            <w:r w:rsidRPr="005073C7">
              <w:rPr>
                <w:b/>
                <w:noProof/>
                <w:lang w:eastAsia="ko-KR"/>
              </w:rPr>
              <w:t>inter_layer_cross_color_part</w:t>
            </w:r>
            <w:r w:rsidR="009E2AAA">
              <w:rPr>
                <w:b/>
                <w:noProof/>
                <w:lang w:eastAsia="ko-KR"/>
              </w:rPr>
              <w:t>_log4</w:t>
            </w:r>
            <w:r w:rsidR="009E2AAA" w:rsidRPr="009E2AAA">
              <w:rPr>
                <w:noProof/>
                <w:lang w:eastAsia="ko-KR"/>
              </w:rPr>
              <w:t>[uv]</w:t>
            </w:r>
          </w:p>
        </w:tc>
        <w:tc>
          <w:tcPr>
            <w:tcW w:w="1152" w:type="dxa"/>
          </w:tcPr>
          <w:p w:rsidR="008A19F1" w:rsidRPr="007276A8" w:rsidRDefault="008A19F1" w:rsidP="00A76D07">
            <w:pPr>
              <w:pStyle w:val="tablecell"/>
              <w:rPr>
                <w:noProof/>
                <w:lang w:eastAsia="ko-KR"/>
              </w:rPr>
            </w:pPr>
            <w:r>
              <w:rPr>
                <w:noProof/>
                <w:lang w:eastAsia="ko-KR"/>
              </w:rPr>
              <w:t>ue(v)</w:t>
            </w:r>
          </w:p>
        </w:tc>
      </w:tr>
      <w:tr w:rsidR="009E2AAA" w:rsidRPr="009E2AAA" w:rsidTr="00A76D07">
        <w:trPr>
          <w:jc w:val="center"/>
        </w:trPr>
        <w:tc>
          <w:tcPr>
            <w:tcW w:w="7920" w:type="dxa"/>
          </w:tcPr>
          <w:p w:rsidR="009E2AAA" w:rsidRPr="007276A8" w:rsidRDefault="009E2AAA" w:rsidP="00A76D07">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for(i=0;i&lt;PicInterLayerCrossColorPart[uv];i++)</w:t>
            </w:r>
          </w:p>
        </w:tc>
        <w:tc>
          <w:tcPr>
            <w:tcW w:w="1152" w:type="dxa"/>
          </w:tcPr>
          <w:p w:rsidR="009E2AAA" w:rsidRDefault="009E2AAA" w:rsidP="00A76D07">
            <w:pPr>
              <w:pStyle w:val="tablecell"/>
              <w:rPr>
                <w:noProof/>
                <w:lang w:eastAsia="ko-KR"/>
              </w:rPr>
            </w:pPr>
          </w:p>
        </w:tc>
      </w:tr>
      <w:tr w:rsidR="009E2AAA" w:rsidRPr="009E2AAA" w:rsidTr="00A76D07">
        <w:trPr>
          <w:jc w:val="center"/>
        </w:trPr>
        <w:tc>
          <w:tcPr>
            <w:tcW w:w="7920" w:type="dxa"/>
          </w:tcPr>
          <w:p w:rsidR="009E2AAA" w:rsidRPr="007276A8" w:rsidRDefault="009E2AAA" w:rsidP="00A76D07">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sidRPr="007276A8">
              <w:rPr>
                <w:rFonts w:ascii="Times New Roman" w:hAnsi="Times New Roman"/>
                <w:noProof/>
                <w:lang w:eastAsia="ko-KR"/>
              </w:rPr>
              <w:tab/>
            </w:r>
            <w:r w:rsidRPr="007276A8">
              <w:rPr>
                <w:rFonts w:ascii="Times New Roman" w:hAnsi="Times New Roman"/>
                <w:noProof/>
                <w:lang w:eastAsia="ko-KR"/>
              </w:rPr>
              <w:tab/>
            </w:r>
            <w:r w:rsidR="001D729F">
              <w:rPr>
                <w:rFonts w:ascii="Times New Roman" w:hAnsi="Times New Roman"/>
                <w:noProof/>
                <w:lang w:eastAsia="ko-KR"/>
              </w:rPr>
              <w:t>inter_layer_cross_color_filter_param</w:t>
            </w:r>
            <w:r>
              <w:rPr>
                <w:rFonts w:ascii="Times New Roman" w:hAnsi="Times New Roman"/>
                <w:noProof/>
                <w:lang w:eastAsia="ko-KR"/>
              </w:rPr>
              <w:t>(uv,i)</w:t>
            </w:r>
          </w:p>
        </w:tc>
        <w:tc>
          <w:tcPr>
            <w:tcW w:w="1152" w:type="dxa"/>
          </w:tcPr>
          <w:p w:rsidR="009E2AAA" w:rsidRDefault="009E2AAA" w:rsidP="00A76D07">
            <w:pPr>
              <w:pStyle w:val="tablecell"/>
              <w:rPr>
                <w:noProof/>
                <w:lang w:eastAsia="ko-KR"/>
              </w:rPr>
            </w:pPr>
          </w:p>
        </w:tc>
      </w:tr>
      <w:tr w:rsidR="009E2AAA" w:rsidRPr="007276A8" w:rsidTr="00A76D07">
        <w:trPr>
          <w:jc w:val="center"/>
        </w:trPr>
        <w:tc>
          <w:tcPr>
            <w:tcW w:w="7920" w:type="dxa"/>
          </w:tcPr>
          <w:p w:rsidR="009E2AAA" w:rsidRPr="007276A8" w:rsidRDefault="009E2AAA" w:rsidP="00A76D07">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r w:rsidR="009E2AAA" w:rsidRPr="007276A8" w:rsidTr="00A76D07">
        <w:trPr>
          <w:jc w:val="center"/>
        </w:trPr>
        <w:tc>
          <w:tcPr>
            <w:tcW w:w="7920" w:type="dxa"/>
          </w:tcPr>
          <w:p w:rsidR="009E2AAA" w:rsidRPr="007276A8" w:rsidRDefault="009E2AAA" w:rsidP="00A76D07">
            <w:pPr>
              <w:pStyle w:val="tablesyntax"/>
              <w:rPr>
                <w:rFonts w:ascii="Times New Roman" w:hAnsi="Times New Roman"/>
                <w:noProof/>
                <w:lang w:eastAsia="ko-KR"/>
              </w:rPr>
            </w:pPr>
            <w:r w:rsidRPr="007276A8">
              <w:rPr>
                <w:rFonts w:ascii="Times New Roman" w:hAnsi="Times New Roman"/>
                <w:noProof/>
                <w:lang w:eastAsia="ko-KR"/>
              </w:rPr>
              <w:tab/>
            </w:r>
            <w:r>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r w:rsidR="009E2AAA" w:rsidRPr="007276A8" w:rsidTr="00A76D07">
        <w:trPr>
          <w:jc w:val="center"/>
        </w:trPr>
        <w:tc>
          <w:tcPr>
            <w:tcW w:w="7920" w:type="dxa"/>
          </w:tcPr>
          <w:p w:rsidR="009E2AAA" w:rsidRPr="007276A8" w:rsidRDefault="009E2AAA" w:rsidP="00A76D07">
            <w:pPr>
              <w:pStyle w:val="tablesyntax"/>
              <w:rPr>
                <w:rFonts w:ascii="Times New Roman" w:hAnsi="Times New Roman"/>
                <w:noProof/>
                <w:lang w:eastAsia="ko-KR"/>
              </w:rPr>
            </w:pPr>
            <w:r>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r w:rsidR="009E2AAA" w:rsidRPr="007276A8" w:rsidTr="00A76D07">
        <w:trPr>
          <w:jc w:val="center"/>
        </w:trPr>
        <w:tc>
          <w:tcPr>
            <w:tcW w:w="7920" w:type="dxa"/>
          </w:tcPr>
          <w:p w:rsidR="009E2AAA" w:rsidRDefault="009E2AAA" w:rsidP="00A76D07">
            <w:pPr>
              <w:pStyle w:val="tablesyntax"/>
              <w:rPr>
                <w:rFonts w:ascii="Times New Roman" w:hAnsi="Times New Roman"/>
                <w:noProof/>
                <w:lang w:eastAsia="ko-KR"/>
              </w:rPr>
            </w:pPr>
            <w:r>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bl>
    <w:p w:rsidR="00DD495F" w:rsidRDefault="00DB024D" w:rsidP="00DD495F">
      <w:pPr>
        <w:jc w:val="both"/>
        <w:rPr>
          <w:noProof/>
          <w:lang w:eastAsia="ko-KR"/>
        </w:rPr>
      </w:pPr>
      <w:r>
        <w:rPr>
          <w:b/>
          <w:noProof/>
          <w:lang w:eastAsia="ko-KR"/>
        </w:rPr>
        <w:t>pic_</w:t>
      </w:r>
      <w:r w:rsidRPr="005073C7">
        <w:rPr>
          <w:b/>
          <w:noProof/>
          <w:lang w:eastAsia="ko-KR"/>
        </w:rPr>
        <w:t>inter_layer_cross_color_part</w:t>
      </w:r>
      <w:r>
        <w:rPr>
          <w:b/>
          <w:noProof/>
          <w:lang w:eastAsia="ko-KR"/>
        </w:rPr>
        <w:t>_log4</w:t>
      </w:r>
      <w:r w:rsidRPr="009E2AAA">
        <w:rPr>
          <w:noProof/>
          <w:lang w:eastAsia="ko-KR"/>
        </w:rPr>
        <w:t>[</w:t>
      </w:r>
      <w:r>
        <w:rPr>
          <w:noProof/>
          <w:lang w:eastAsia="ko-KR"/>
        </w:rPr>
        <w:t>uv</w:t>
      </w:r>
      <w:r w:rsidRPr="009E2AAA">
        <w:rPr>
          <w:noProof/>
          <w:lang w:eastAsia="ko-KR"/>
        </w:rPr>
        <w:t>]</w:t>
      </w:r>
      <w:r>
        <w:rPr>
          <w:noProof/>
          <w:lang w:eastAsia="ko-KR"/>
        </w:rPr>
        <w:t xml:space="preserve"> specifies </w:t>
      </w:r>
      <w:r w:rsidR="001D729F">
        <w:rPr>
          <w:noProof/>
          <w:lang w:eastAsia="ko-KR"/>
        </w:rPr>
        <w:t xml:space="preserve">variable PicInterLayerCrossColorPart[uv] which is </w:t>
      </w:r>
      <w:r>
        <w:rPr>
          <w:noProof/>
          <w:lang w:eastAsia="ko-KR"/>
        </w:rPr>
        <w:t xml:space="preserve">the number of partitions used in inter-layer corss-color filtering for the chroma component in the current picture. </w:t>
      </w:r>
      <w:r w:rsidRPr="00DB024D">
        <w:rPr>
          <w:noProof/>
          <w:lang w:eastAsia="ko-KR"/>
        </w:rPr>
        <w:t>pic_inter_layer_cross_color_part_log4[uv]</w:t>
      </w:r>
      <w:r>
        <w:rPr>
          <w:noProof/>
          <w:lang w:eastAsia="ko-KR"/>
        </w:rPr>
        <w:t xml:space="preserve"> shall be between 0 and </w:t>
      </w:r>
      <w:r w:rsidRPr="00DB024D">
        <w:rPr>
          <w:noProof/>
          <w:lang w:eastAsia="ko-KR"/>
        </w:rPr>
        <w:t>sps_max_inter_layer_cross_color_part_log4</w:t>
      </w:r>
      <w:r>
        <w:rPr>
          <w:noProof/>
          <w:lang w:eastAsia="ko-KR"/>
        </w:rPr>
        <w:t xml:space="preserve">, inclusively. When not present, </w:t>
      </w:r>
      <w:r w:rsidRPr="00DB024D">
        <w:rPr>
          <w:noProof/>
          <w:lang w:eastAsia="ko-KR"/>
        </w:rPr>
        <w:t>pic_inter_layer_cross_color_part_log4</w:t>
      </w:r>
      <w:r w:rsidRPr="009E2AAA">
        <w:rPr>
          <w:noProof/>
          <w:lang w:eastAsia="ko-KR"/>
        </w:rPr>
        <w:t>[</w:t>
      </w:r>
      <w:r>
        <w:rPr>
          <w:noProof/>
          <w:lang w:eastAsia="ko-KR"/>
        </w:rPr>
        <w:t>uv</w:t>
      </w:r>
      <w:r w:rsidRPr="009E2AAA">
        <w:rPr>
          <w:noProof/>
          <w:lang w:eastAsia="ko-KR"/>
        </w:rPr>
        <w:t>]</w:t>
      </w:r>
      <w:r>
        <w:rPr>
          <w:noProof/>
          <w:lang w:eastAsia="ko-KR"/>
        </w:rPr>
        <w:t xml:space="preserve"> is inferred to be equal to 0.</w:t>
      </w:r>
    </w:p>
    <w:p w:rsidR="00DB024D" w:rsidRPr="00943A5F" w:rsidRDefault="001D729F" w:rsidP="00B52D60">
      <w:pPr>
        <w:pStyle w:val="Heading2"/>
      </w:pPr>
      <w:r>
        <w:rPr>
          <w:noProof/>
          <w:lang w:eastAsia="ko-KR"/>
        </w:rPr>
        <w:t>inter_layer_cross_color_filter_param</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2"/>
      </w:tblGrid>
      <w:tr w:rsidR="009E2AAA" w:rsidRPr="009E2AAA" w:rsidTr="00A76D07">
        <w:trPr>
          <w:jc w:val="center"/>
        </w:trPr>
        <w:tc>
          <w:tcPr>
            <w:tcW w:w="7920" w:type="dxa"/>
          </w:tcPr>
          <w:p w:rsidR="009E2AAA" w:rsidRPr="007276A8" w:rsidRDefault="001D729F" w:rsidP="00A76D07">
            <w:pPr>
              <w:pStyle w:val="tablesyntax"/>
              <w:rPr>
                <w:rFonts w:ascii="Times New Roman" w:hAnsi="Times New Roman"/>
                <w:noProof/>
                <w:lang w:eastAsia="ko-KR"/>
              </w:rPr>
            </w:pPr>
            <w:r>
              <w:rPr>
                <w:rFonts w:ascii="Times New Roman" w:hAnsi="Times New Roman"/>
                <w:noProof/>
                <w:lang w:eastAsia="ko-KR"/>
              </w:rPr>
              <w:t>inter_layer_cross_color_filter_param</w:t>
            </w:r>
            <w:r w:rsidR="009E2AAA">
              <w:rPr>
                <w:rFonts w:ascii="Times New Roman" w:hAnsi="Times New Roman"/>
                <w:noProof/>
                <w:lang w:eastAsia="ko-KR"/>
              </w:rPr>
              <w:t>(uv,i)</w:t>
            </w:r>
            <w:r w:rsidR="00DB024D">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r w:rsidR="009E2AAA" w:rsidRPr="007276A8" w:rsidTr="00A76D07">
        <w:trPr>
          <w:jc w:val="center"/>
        </w:trPr>
        <w:tc>
          <w:tcPr>
            <w:tcW w:w="7920" w:type="dxa"/>
          </w:tcPr>
          <w:p w:rsidR="009E2AAA" w:rsidRPr="00E26AE0" w:rsidRDefault="00DB024D" w:rsidP="00DB024D">
            <w:pPr>
              <w:pStyle w:val="tablesyntax"/>
              <w:rPr>
                <w:rFonts w:ascii="Times New Roman" w:hAnsi="Times New Roman"/>
                <w:b/>
                <w:noProof/>
                <w:lang w:eastAsia="ko-KR"/>
              </w:rPr>
            </w:pPr>
            <w:r w:rsidRPr="007276A8">
              <w:rPr>
                <w:rFonts w:ascii="Times New Roman" w:hAnsi="Times New Roman"/>
                <w:noProof/>
                <w:lang w:eastAsia="ko-KR"/>
              </w:rPr>
              <w:tab/>
            </w:r>
            <w:r>
              <w:rPr>
                <w:rFonts w:ascii="Times New Roman" w:hAnsi="Times New Roman"/>
                <w:b/>
                <w:noProof/>
                <w:lang w:eastAsia="ko-KR"/>
              </w:rPr>
              <w:t>inter_layer</w:t>
            </w:r>
            <w:r w:rsidR="009E2AAA" w:rsidRPr="00E26AE0">
              <w:rPr>
                <w:rFonts w:ascii="Times New Roman" w:hAnsi="Times New Roman"/>
                <w:b/>
                <w:noProof/>
                <w:lang w:eastAsia="ko-KR"/>
              </w:rPr>
              <w:t>_</w:t>
            </w:r>
            <w:proofErr w:type="spellStart"/>
            <w:r w:rsidR="009E2AAA">
              <w:rPr>
                <w:rFonts w:eastAsia="Batang"/>
                <w:b/>
                <w:bCs/>
                <w:lang w:eastAsia="ko-KR"/>
              </w:rPr>
              <w:t>cross_color</w:t>
            </w:r>
            <w:r w:rsidR="009E2AAA" w:rsidRPr="00E26AE0">
              <w:rPr>
                <w:rFonts w:ascii="Times New Roman" w:hAnsi="Times New Roman"/>
                <w:b/>
                <w:noProof/>
                <w:lang w:eastAsia="ko-KR"/>
              </w:rPr>
              <w:t>_flag</w:t>
            </w:r>
            <w:proofErr w:type="spellEnd"/>
            <w:r w:rsidRPr="00DB024D">
              <w:rPr>
                <w:rFonts w:ascii="Times New Roman" w:hAnsi="Times New Roman"/>
                <w:noProof/>
                <w:lang w:eastAsia="ko-KR"/>
              </w:rPr>
              <w:t>[uv][i]</w:t>
            </w:r>
          </w:p>
        </w:tc>
        <w:tc>
          <w:tcPr>
            <w:tcW w:w="1152" w:type="dxa"/>
          </w:tcPr>
          <w:p w:rsidR="009E2AAA" w:rsidRPr="007276A8" w:rsidRDefault="009E2AAA" w:rsidP="00A76D07">
            <w:pPr>
              <w:pStyle w:val="tablecell"/>
              <w:rPr>
                <w:noProof/>
                <w:lang w:eastAsia="ko-KR"/>
              </w:rPr>
            </w:pPr>
            <w:r>
              <w:rPr>
                <w:noProof/>
                <w:lang w:eastAsia="ko-KR"/>
              </w:rPr>
              <w:t>u(1)</w:t>
            </w:r>
          </w:p>
        </w:tc>
      </w:tr>
      <w:tr w:rsidR="009E2AAA" w:rsidTr="00A76D07">
        <w:trPr>
          <w:jc w:val="center"/>
        </w:trPr>
        <w:tc>
          <w:tcPr>
            <w:tcW w:w="7920" w:type="dxa"/>
          </w:tcPr>
          <w:p w:rsidR="009E2AAA" w:rsidRPr="00E26AE0" w:rsidRDefault="00DB024D" w:rsidP="00DB024D">
            <w:pPr>
              <w:pStyle w:val="tablesyntax"/>
              <w:rPr>
                <w:rFonts w:ascii="Times New Roman" w:hAnsi="Times New Roman"/>
                <w:noProof/>
                <w:lang w:eastAsia="ko-KR"/>
              </w:rPr>
            </w:pPr>
            <w:r w:rsidRPr="007276A8">
              <w:rPr>
                <w:rFonts w:ascii="Times New Roman" w:hAnsi="Times New Roman"/>
                <w:noProof/>
                <w:lang w:eastAsia="ko-KR"/>
              </w:rPr>
              <w:tab/>
            </w:r>
            <w:r w:rsidR="009E2AAA">
              <w:rPr>
                <w:rFonts w:ascii="Times New Roman" w:hAnsi="Times New Roman"/>
                <w:noProof/>
                <w:lang w:eastAsia="ko-KR"/>
              </w:rPr>
              <w:t>if (</w:t>
            </w:r>
            <w:r w:rsidRPr="001D729F">
              <w:rPr>
                <w:rFonts w:ascii="Times New Roman" w:hAnsi="Times New Roman"/>
                <w:noProof/>
                <w:lang w:eastAsia="ko-KR"/>
              </w:rPr>
              <w:t>inter_layer_</w:t>
            </w:r>
            <w:proofErr w:type="spellStart"/>
            <w:r w:rsidRPr="001D729F">
              <w:rPr>
                <w:rFonts w:eastAsia="Batang"/>
                <w:bCs/>
                <w:lang w:eastAsia="ko-KR"/>
              </w:rPr>
              <w:t>cross_color</w:t>
            </w:r>
            <w:r w:rsidRPr="001D729F">
              <w:rPr>
                <w:rFonts w:ascii="Times New Roman" w:hAnsi="Times New Roman"/>
                <w:noProof/>
                <w:lang w:eastAsia="ko-KR"/>
              </w:rPr>
              <w:t>_flag</w:t>
            </w:r>
            <w:proofErr w:type="spellEnd"/>
            <w:r w:rsidRPr="00DB024D">
              <w:rPr>
                <w:rFonts w:ascii="Times New Roman" w:hAnsi="Times New Roman"/>
                <w:noProof/>
                <w:lang w:eastAsia="ko-KR"/>
              </w:rPr>
              <w:t>[uv][i]</w:t>
            </w:r>
            <w:r w:rsidR="009E2AAA">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r w:rsidR="009E2AAA" w:rsidTr="00A76D07">
        <w:trPr>
          <w:jc w:val="center"/>
        </w:trPr>
        <w:tc>
          <w:tcPr>
            <w:tcW w:w="7920" w:type="dxa"/>
          </w:tcPr>
          <w:p w:rsidR="009E2AAA" w:rsidRPr="00E26AE0" w:rsidRDefault="00DB024D" w:rsidP="001D729F">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sidR="009E2AAA">
              <w:rPr>
                <w:rFonts w:ascii="Times New Roman" w:hAnsi="Times New Roman"/>
                <w:noProof/>
                <w:lang w:eastAsia="ko-KR"/>
              </w:rPr>
              <w:t>for(</w:t>
            </w:r>
            <w:r w:rsidR="003F3892">
              <w:rPr>
                <w:rFonts w:ascii="Times New Roman" w:hAnsi="Times New Roman"/>
                <w:noProof/>
                <w:lang w:eastAsia="ko-KR"/>
              </w:rPr>
              <w:t>j</w:t>
            </w:r>
            <w:r w:rsidR="009E2AAA">
              <w:rPr>
                <w:rFonts w:ascii="Times New Roman" w:hAnsi="Times New Roman"/>
                <w:noProof/>
                <w:lang w:eastAsia="ko-KR"/>
              </w:rPr>
              <w:t xml:space="preserve">=0; </w:t>
            </w:r>
            <w:r w:rsidR="003F3892">
              <w:rPr>
                <w:rFonts w:ascii="Times New Roman" w:hAnsi="Times New Roman"/>
                <w:noProof/>
                <w:lang w:eastAsia="ko-KR"/>
              </w:rPr>
              <w:t>j</w:t>
            </w:r>
            <w:r w:rsidR="009E2AAA">
              <w:rPr>
                <w:rFonts w:ascii="Times New Roman" w:hAnsi="Times New Roman"/>
                <w:noProof/>
                <w:lang w:eastAsia="ko-KR"/>
              </w:rPr>
              <w:t>&lt;</w:t>
            </w:r>
            <w:r>
              <w:rPr>
                <w:rFonts w:ascii="Times New Roman" w:hAnsi="Times New Roman"/>
                <w:noProof/>
                <w:lang w:eastAsia="ko-KR"/>
              </w:rPr>
              <w:t>7</w:t>
            </w:r>
            <w:r w:rsidR="009E2AAA">
              <w:rPr>
                <w:rFonts w:ascii="Times New Roman" w:hAnsi="Times New Roman"/>
                <w:noProof/>
                <w:lang w:eastAsia="ko-KR"/>
              </w:rPr>
              <w:t xml:space="preserve">; </w:t>
            </w:r>
            <w:r w:rsidR="003F3892">
              <w:rPr>
                <w:rFonts w:ascii="Times New Roman" w:hAnsi="Times New Roman"/>
                <w:noProof/>
                <w:lang w:eastAsia="ko-KR"/>
              </w:rPr>
              <w:t>j</w:t>
            </w:r>
            <w:r w:rsidR="001D729F">
              <w:rPr>
                <w:rFonts w:ascii="Times New Roman" w:hAnsi="Times New Roman"/>
                <w:noProof/>
                <w:lang w:eastAsia="ko-KR"/>
              </w:rPr>
              <w:t>++</w:t>
            </w:r>
            <w:r w:rsidR="009E2AAA">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r w:rsidR="009E2AAA" w:rsidTr="00A76D07">
        <w:trPr>
          <w:jc w:val="center"/>
        </w:trPr>
        <w:tc>
          <w:tcPr>
            <w:tcW w:w="7920" w:type="dxa"/>
          </w:tcPr>
          <w:p w:rsidR="009E2AAA" w:rsidRDefault="00DB024D" w:rsidP="003F3892">
            <w:pPr>
              <w:pStyle w:val="tablesyntax"/>
              <w:rPr>
                <w:rFonts w:ascii="Times New Roman" w:hAnsi="Times New Roman"/>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sidRPr="007276A8">
              <w:rPr>
                <w:rFonts w:ascii="Times New Roman" w:hAnsi="Times New Roman"/>
                <w:noProof/>
                <w:lang w:eastAsia="ko-KR"/>
              </w:rPr>
              <w:tab/>
            </w:r>
            <w:r w:rsidR="003F3892">
              <w:rPr>
                <w:rFonts w:ascii="Times New Roman" w:hAnsi="Times New Roman"/>
                <w:b/>
                <w:noProof/>
                <w:lang w:eastAsia="ko-KR"/>
              </w:rPr>
              <w:t>inter_layer</w:t>
            </w:r>
            <w:r w:rsidR="003F3892" w:rsidRPr="00E26AE0">
              <w:rPr>
                <w:rFonts w:ascii="Times New Roman" w:hAnsi="Times New Roman"/>
                <w:b/>
                <w:noProof/>
                <w:lang w:eastAsia="ko-KR"/>
              </w:rPr>
              <w:t>_</w:t>
            </w:r>
            <w:proofErr w:type="spellStart"/>
            <w:r w:rsidR="003F3892">
              <w:rPr>
                <w:rFonts w:eastAsia="Batang"/>
                <w:b/>
                <w:bCs/>
                <w:lang w:eastAsia="ko-KR"/>
              </w:rPr>
              <w:t>cross_color</w:t>
            </w:r>
            <w:r w:rsidR="003F3892">
              <w:rPr>
                <w:rFonts w:ascii="Times New Roman" w:hAnsi="Times New Roman"/>
                <w:b/>
                <w:noProof/>
                <w:lang w:eastAsia="ko-KR"/>
              </w:rPr>
              <w:t>_</w:t>
            </w:r>
            <w:r w:rsidR="009E2AAA" w:rsidRPr="00360267">
              <w:rPr>
                <w:rFonts w:ascii="Times New Roman" w:hAnsi="Times New Roman"/>
                <w:b/>
                <w:noProof/>
                <w:lang w:eastAsia="ko-KR"/>
              </w:rPr>
              <w:t>filter_coeff</w:t>
            </w:r>
            <w:proofErr w:type="spellEnd"/>
            <w:r w:rsidR="009E2AAA" w:rsidRPr="00360267">
              <w:rPr>
                <w:rFonts w:ascii="Times New Roman" w:hAnsi="Times New Roman"/>
                <w:b/>
                <w:noProof/>
                <w:lang w:eastAsia="ko-KR"/>
              </w:rPr>
              <w:t>_ plus8</w:t>
            </w:r>
            <w:r w:rsidR="003F3892" w:rsidRPr="00DB024D">
              <w:rPr>
                <w:rFonts w:ascii="Times New Roman" w:hAnsi="Times New Roman"/>
                <w:noProof/>
                <w:lang w:eastAsia="ko-KR"/>
              </w:rPr>
              <w:t>[uv][i]</w:t>
            </w:r>
            <w:r w:rsidR="009E2AAA">
              <w:rPr>
                <w:rFonts w:ascii="Times New Roman" w:hAnsi="Times New Roman"/>
                <w:noProof/>
                <w:lang w:eastAsia="ko-KR"/>
              </w:rPr>
              <w:t>[</w:t>
            </w:r>
            <w:r w:rsidR="003F3892">
              <w:rPr>
                <w:rFonts w:ascii="Times New Roman" w:hAnsi="Times New Roman"/>
                <w:noProof/>
                <w:lang w:eastAsia="ko-KR"/>
              </w:rPr>
              <w:t>j</w:t>
            </w:r>
            <w:r w:rsidR="009E2AAA">
              <w:rPr>
                <w:rFonts w:ascii="Times New Roman" w:hAnsi="Times New Roman"/>
                <w:noProof/>
                <w:lang w:eastAsia="ko-KR"/>
              </w:rPr>
              <w:t>]</w:t>
            </w:r>
          </w:p>
        </w:tc>
        <w:tc>
          <w:tcPr>
            <w:tcW w:w="1152" w:type="dxa"/>
          </w:tcPr>
          <w:p w:rsidR="009E2AAA" w:rsidRDefault="009E2AAA" w:rsidP="00A76D07">
            <w:pPr>
              <w:pStyle w:val="tablecell"/>
              <w:rPr>
                <w:noProof/>
                <w:lang w:eastAsia="ko-KR"/>
              </w:rPr>
            </w:pPr>
            <w:r>
              <w:rPr>
                <w:noProof/>
                <w:lang w:eastAsia="ko-KR"/>
              </w:rPr>
              <w:t>u(4)</w:t>
            </w:r>
          </w:p>
        </w:tc>
      </w:tr>
      <w:tr w:rsidR="009E2AAA" w:rsidTr="00A76D07">
        <w:trPr>
          <w:jc w:val="center"/>
        </w:trPr>
        <w:tc>
          <w:tcPr>
            <w:tcW w:w="7920" w:type="dxa"/>
          </w:tcPr>
          <w:p w:rsidR="009E2AAA" w:rsidRPr="00360267" w:rsidRDefault="003F3892" w:rsidP="003F3892">
            <w:pPr>
              <w:pStyle w:val="tablesyntax"/>
              <w:rPr>
                <w:rFonts w:ascii="Times New Roman" w:hAnsi="Times New Roman"/>
                <w:b/>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b/>
                <w:noProof/>
                <w:lang w:eastAsia="ko-KR"/>
              </w:rPr>
              <w:t>inter_layer</w:t>
            </w:r>
            <w:r w:rsidRPr="00E26AE0">
              <w:rPr>
                <w:rFonts w:ascii="Times New Roman" w:hAnsi="Times New Roman"/>
                <w:b/>
                <w:noProof/>
                <w:lang w:eastAsia="ko-KR"/>
              </w:rPr>
              <w:t>_</w:t>
            </w:r>
            <w:r>
              <w:rPr>
                <w:rFonts w:eastAsia="Batang"/>
                <w:b/>
                <w:bCs/>
                <w:lang w:eastAsia="ko-KR"/>
              </w:rPr>
              <w:t>cross_color</w:t>
            </w:r>
            <w:r>
              <w:rPr>
                <w:rFonts w:ascii="Times New Roman" w:hAnsi="Times New Roman"/>
                <w:b/>
                <w:noProof/>
                <w:lang w:eastAsia="ko-KR"/>
              </w:rPr>
              <w:t>_</w:t>
            </w:r>
            <w:r w:rsidRPr="00360267">
              <w:rPr>
                <w:rFonts w:ascii="Times New Roman" w:hAnsi="Times New Roman"/>
                <w:b/>
                <w:noProof/>
                <w:lang w:eastAsia="ko-KR"/>
              </w:rPr>
              <w:t>filter</w:t>
            </w:r>
            <w:r w:rsidR="009E2AAA" w:rsidRPr="00360267">
              <w:rPr>
                <w:rFonts w:ascii="Times New Roman" w:hAnsi="Times New Roman"/>
                <w:b/>
                <w:noProof/>
                <w:lang w:eastAsia="ko-KR"/>
              </w:rPr>
              <w:t>_scaling_factor_abs</w:t>
            </w:r>
            <w:r w:rsidR="009E2AAA">
              <w:rPr>
                <w:rFonts w:ascii="Times New Roman" w:hAnsi="Times New Roman"/>
                <w:b/>
                <w:noProof/>
                <w:lang w:eastAsia="ko-KR"/>
              </w:rPr>
              <w:t>_minus1</w:t>
            </w:r>
            <w:r w:rsidRPr="00DB024D">
              <w:rPr>
                <w:rFonts w:ascii="Times New Roman" w:hAnsi="Times New Roman"/>
                <w:noProof/>
                <w:lang w:eastAsia="ko-KR"/>
              </w:rPr>
              <w:t>[</w:t>
            </w:r>
            <w:proofErr w:type="spellStart"/>
            <w:r w:rsidRPr="00DB024D">
              <w:rPr>
                <w:rFonts w:ascii="Times New Roman" w:hAnsi="Times New Roman"/>
                <w:noProof/>
                <w:lang w:eastAsia="ko-KR"/>
              </w:rPr>
              <w:t>uv</w:t>
            </w:r>
            <w:proofErr w:type="spellEnd"/>
            <w:r w:rsidRPr="00DB024D">
              <w:rPr>
                <w:rFonts w:ascii="Times New Roman" w:hAnsi="Times New Roman"/>
                <w:noProof/>
                <w:lang w:eastAsia="ko-KR"/>
              </w:rPr>
              <w:t>][i]</w:t>
            </w:r>
          </w:p>
        </w:tc>
        <w:tc>
          <w:tcPr>
            <w:tcW w:w="1152" w:type="dxa"/>
          </w:tcPr>
          <w:p w:rsidR="009E2AAA" w:rsidRDefault="009E2AAA" w:rsidP="00A76D07">
            <w:pPr>
              <w:pStyle w:val="tablecell"/>
              <w:rPr>
                <w:noProof/>
                <w:lang w:eastAsia="ko-KR"/>
              </w:rPr>
            </w:pPr>
            <w:r>
              <w:rPr>
                <w:noProof/>
                <w:lang w:eastAsia="ko-KR"/>
              </w:rPr>
              <w:t>u(10)</w:t>
            </w:r>
          </w:p>
        </w:tc>
      </w:tr>
      <w:tr w:rsidR="009E2AAA" w:rsidTr="00A76D07">
        <w:trPr>
          <w:jc w:val="center"/>
        </w:trPr>
        <w:tc>
          <w:tcPr>
            <w:tcW w:w="7920" w:type="dxa"/>
          </w:tcPr>
          <w:p w:rsidR="009E2AAA" w:rsidRPr="00360267" w:rsidRDefault="003F3892" w:rsidP="003F3892">
            <w:pPr>
              <w:pStyle w:val="tablesyntax"/>
              <w:rPr>
                <w:rFonts w:ascii="Times New Roman" w:hAnsi="Times New Roman"/>
                <w:b/>
                <w:noProof/>
                <w:lang w:eastAsia="ko-KR"/>
              </w:rPr>
            </w:pPr>
            <w:r w:rsidRPr="007276A8">
              <w:rPr>
                <w:rFonts w:ascii="Times New Roman" w:hAnsi="Times New Roman"/>
                <w:noProof/>
                <w:lang w:eastAsia="ko-KR"/>
              </w:rPr>
              <w:tab/>
            </w:r>
            <w:r w:rsidRPr="007276A8">
              <w:rPr>
                <w:rFonts w:ascii="Times New Roman" w:hAnsi="Times New Roman"/>
                <w:noProof/>
                <w:lang w:eastAsia="ko-KR"/>
              </w:rPr>
              <w:tab/>
            </w:r>
            <w:r>
              <w:rPr>
                <w:rFonts w:ascii="Times New Roman" w:hAnsi="Times New Roman"/>
                <w:b/>
                <w:noProof/>
                <w:lang w:eastAsia="ko-KR"/>
              </w:rPr>
              <w:t>inter_layer</w:t>
            </w:r>
            <w:r w:rsidRPr="00E26AE0">
              <w:rPr>
                <w:rFonts w:ascii="Times New Roman" w:hAnsi="Times New Roman"/>
                <w:b/>
                <w:noProof/>
                <w:lang w:eastAsia="ko-KR"/>
              </w:rPr>
              <w:t>_</w:t>
            </w:r>
            <w:proofErr w:type="spellStart"/>
            <w:r>
              <w:rPr>
                <w:rFonts w:eastAsia="Batang"/>
                <w:b/>
                <w:bCs/>
                <w:lang w:eastAsia="ko-KR"/>
              </w:rPr>
              <w:t>cross_color</w:t>
            </w:r>
            <w:r>
              <w:rPr>
                <w:rFonts w:ascii="Times New Roman" w:hAnsi="Times New Roman"/>
                <w:b/>
                <w:noProof/>
                <w:lang w:eastAsia="ko-KR"/>
              </w:rPr>
              <w:t>_</w:t>
            </w:r>
            <w:r w:rsidRPr="00360267">
              <w:rPr>
                <w:rFonts w:ascii="Times New Roman" w:hAnsi="Times New Roman"/>
                <w:b/>
                <w:noProof/>
                <w:lang w:eastAsia="ko-KR"/>
              </w:rPr>
              <w:t>filter</w:t>
            </w:r>
            <w:r w:rsidR="009E2AAA" w:rsidRPr="00360267">
              <w:rPr>
                <w:rFonts w:ascii="Times New Roman" w:hAnsi="Times New Roman"/>
                <w:b/>
                <w:noProof/>
                <w:lang w:eastAsia="ko-KR"/>
              </w:rPr>
              <w:t>_scaling_factor_sign</w:t>
            </w:r>
            <w:proofErr w:type="spellEnd"/>
            <w:r w:rsidRPr="00DB024D">
              <w:rPr>
                <w:rFonts w:ascii="Times New Roman" w:hAnsi="Times New Roman"/>
                <w:noProof/>
                <w:lang w:eastAsia="ko-KR"/>
              </w:rPr>
              <w:t>[uv][i]</w:t>
            </w:r>
          </w:p>
        </w:tc>
        <w:tc>
          <w:tcPr>
            <w:tcW w:w="1152" w:type="dxa"/>
          </w:tcPr>
          <w:p w:rsidR="009E2AAA" w:rsidRDefault="009E2AAA" w:rsidP="00A76D07">
            <w:pPr>
              <w:pStyle w:val="tablecell"/>
              <w:rPr>
                <w:noProof/>
                <w:lang w:eastAsia="ko-KR"/>
              </w:rPr>
            </w:pPr>
            <w:r>
              <w:rPr>
                <w:noProof/>
                <w:lang w:eastAsia="ko-KR"/>
              </w:rPr>
              <w:t>u(1)</w:t>
            </w:r>
          </w:p>
        </w:tc>
      </w:tr>
      <w:tr w:rsidR="009E2AAA" w:rsidTr="00A76D07">
        <w:trPr>
          <w:jc w:val="center"/>
        </w:trPr>
        <w:tc>
          <w:tcPr>
            <w:tcW w:w="7920" w:type="dxa"/>
          </w:tcPr>
          <w:p w:rsidR="009E2AAA" w:rsidRPr="00E26AE0" w:rsidRDefault="003F3892" w:rsidP="00A76D07">
            <w:pPr>
              <w:pStyle w:val="tablesyntax"/>
              <w:rPr>
                <w:rFonts w:ascii="Times New Roman" w:hAnsi="Times New Roman"/>
                <w:noProof/>
                <w:lang w:eastAsia="ko-KR"/>
              </w:rPr>
            </w:pPr>
            <w:r w:rsidRPr="007276A8">
              <w:rPr>
                <w:rFonts w:ascii="Times New Roman" w:hAnsi="Times New Roman"/>
                <w:noProof/>
                <w:lang w:eastAsia="ko-KR"/>
              </w:rPr>
              <w:tab/>
            </w:r>
            <w:r w:rsidR="009E2AAA">
              <w:rPr>
                <w:rFonts w:ascii="Times New Roman" w:hAnsi="Times New Roman"/>
                <w:noProof/>
                <w:lang w:eastAsia="ko-KR"/>
              </w:rPr>
              <w:t>}</w:t>
            </w:r>
          </w:p>
        </w:tc>
        <w:tc>
          <w:tcPr>
            <w:tcW w:w="1152" w:type="dxa"/>
          </w:tcPr>
          <w:p w:rsidR="009E2AAA" w:rsidRDefault="009E2AAA" w:rsidP="00A76D07">
            <w:pPr>
              <w:pStyle w:val="tablecell"/>
              <w:rPr>
                <w:noProof/>
                <w:lang w:eastAsia="ko-KR"/>
              </w:rPr>
            </w:pPr>
          </w:p>
        </w:tc>
      </w:tr>
      <w:tr w:rsidR="003F3892" w:rsidTr="00A76D07">
        <w:trPr>
          <w:jc w:val="center"/>
        </w:trPr>
        <w:tc>
          <w:tcPr>
            <w:tcW w:w="7920" w:type="dxa"/>
          </w:tcPr>
          <w:p w:rsidR="003F3892" w:rsidRPr="007276A8" w:rsidRDefault="003F3892" w:rsidP="00A76D07">
            <w:pPr>
              <w:pStyle w:val="tablesyntax"/>
              <w:rPr>
                <w:rFonts w:ascii="Times New Roman" w:hAnsi="Times New Roman"/>
                <w:noProof/>
                <w:lang w:eastAsia="ko-KR"/>
              </w:rPr>
            </w:pPr>
            <w:r>
              <w:rPr>
                <w:rFonts w:ascii="Times New Roman" w:hAnsi="Times New Roman"/>
                <w:noProof/>
                <w:lang w:eastAsia="ko-KR"/>
              </w:rPr>
              <w:t>}</w:t>
            </w:r>
          </w:p>
        </w:tc>
        <w:tc>
          <w:tcPr>
            <w:tcW w:w="1152" w:type="dxa"/>
          </w:tcPr>
          <w:p w:rsidR="003F3892" w:rsidRDefault="003F3892" w:rsidP="00A76D07">
            <w:pPr>
              <w:pStyle w:val="tablecell"/>
              <w:rPr>
                <w:noProof/>
                <w:lang w:eastAsia="ko-KR"/>
              </w:rPr>
            </w:pPr>
          </w:p>
        </w:tc>
      </w:tr>
    </w:tbl>
    <w:p w:rsidR="009E2AAA" w:rsidRPr="00D74C35" w:rsidRDefault="007705BD" w:rsidP="009E2AAA">
      <w:pPr>
        <w:jc w:val="both"/>
        <w:rPr>
          <w:noProof/>
          <w:lang w:eastAsia="ko-KR"/>
        </w:rPr>
      </w:pPr>
      <w:r>
        <w:rPr>
          <w:b/>
          <w:noProof/>
          <w:lang w:eastAsia="ko-KR"/>
        </w:rPr>
        <w:t>inter_layer</w:t>
      </w:r>
      <w:r w:rsidRPr="00E26AE0">
        <w:rPr>
          <w:b/>
          <w:noProof/>
          <w:lang w:eastAsia="ko-KR"/>
        </w:rPr>
        <w:t>_</w:t>
      </w:r>
      <w:proofErr w:type="spellStart"/>
      <w:r>
        <w:rPr>
          <w:rFonts w:eastAsia="Batang"/>
          <w:b/>
          <w:bCs/>
          <w:lang w:eastAsia="ko-KR"/>
        </w:rPr>
        <w:t>cross_color</w:t>
      </w:r>
      <w:r w:rsidRPr="00E26AE0">
        <w:rPr>
          <w:b/>
          <w:noProof/>
          <w:lang w:eastAsia="ko-KR"/>
        </w:rPr>
        <w:t>_flag</w:t>
      </w:r>
      <w:proofErr w:type="spellEnd"/>
      <w:r w:rsidRPr="00DB024D">
        <w:rPr>
          <w:noProof/>
          <w:lang w:eastAsia="ko-KR"/>
        </w:rPr>
        <w:t>[uv][i]</w:t>
      </w:r>
      <w:r w:rsidR="009E2AAA">
        <w:rPr>
          <w:noProof/>
          <w:lang w:eastAsia="ko-KR"/>
        </w:rPr>
        <w:t xml:space="preserve"> equal to 1 specifies </w:t>
      </w:r>
      <w:r>
        <w:rPr>
          <w:noProof/>
          <w:lang w:eastAsia="ko-KR"/>
        </w:rPr>
        <w:t xml:space="preserve">that inter-layer cross-color filtering will be applied to the </w:t>
      </w:r>
      <w:r w:rsidR="001D729F">
        <w:rPr>
          <w:noProof/>
          <w:lang w:eastAsia="ko-KR"/>
        </w:rPr>
        <w:t>i</w:t>
      </w:r>
      <w:r w:rsidR="001D729F" w:rsidRPr="001D729F">
        <w:rPr>
          <w:noProof/>
          <w:vertAlign w:val="superscript"/>
          <w:lang w:eastAsia="ko-KR"/>
        </w:rPr>
        <w:t>th</w:t>
      </w:r>
      <w:r w:rsidR="001D729F">
        <w:rPr>
          <w:noProof/>
          <w:lang w:eastAsia="ko-KR"/>
        </w:rPr>
        <w:t xml:space="preserve"> region</w:t>
      </w:r>
      <w:r>
        <w:rPr>
          <w:noProof/>
          <w:lang w:eastAsia="ko-KR"/>
        </w:rPr>
        <w:t xml:space="preserve"> of the chroma component</w:t>
      </w:r>
      <w:r w:rsidR="001D729F">
        <w:rPr>
          <w:noProof/>
          <w:lang w:eastAsia="ko-KR"/>
        </w:rPr>
        <w:t xml:space="preserve"> uv</w:t>
      </w:r>
      <w:r w:rsidR="009E2AAA">
        <w:rPr>
          <w:noProof/>
          <w:lang w:eastAsia="ko-KR"/>
        </w:rPr>
        <w:t xml:space="preserve">. </w:t>
      </w:r>
      <w:r w:rsidRPr="007705BD">
        <w:rPr>
          <w:noProof/>
          <w:lang w:eastAsia="ko-KR"/>
        </w:rPr>
        <w:t>inter_layer_</w:t>
      </w:r>
      <w:proofErr w:type="spellStart"/>
      <w:r w:rsidRPr="007705BD">
        <w:rPr>
          <w:rFonts w:eastAsia="Batang"/>
          <w:bCs/>
          <w:lang w:eastAsia="ko-KR"/>
        </w:rPr>
        <w:t>cross_color</w:t>
      </w:r>
      <w:r w:rsidRPr="007705BD">
        <w:rPr>
          <w:noProof/>
          <w:lang w:eastAsia="ko-KR"/>
        </w:rPr>
        <w:t>_flag</w:t>
      </w:r>
      <w:proofErr w:type="spellEnd"/>
      <w:r w:rsidRPr="00DB024D">
        <w:rPr>
          <w:noProof/>
          <w:lang w:eastAsia="ko-KR"/>
        </w:rPr>
        <w:t>[uv][i]</w:t>
      </w:r>
      <w:r>
        <w:rPr>
          <w:noProof/>
          <w:lang w:eastAsia="ko-KR"/>
        </w:rPr>
        <w:t xml:space="preserve"> equal to 0 specifies that inter-layer cross-color filtering will not be applied to the </w:t>
      </w:r>
      <w:r w:rsidR="001D729F">
        <w:rPr>
          <w:noProof/>
          <w:lang w:eastAsia="ko-KR"/>
        </w:rPr>
        <w:t>i</w:t>
      </w:r>
      <w:r w:rsidR="001D729F" w:rsidRPr="001D729F">
        <w:rPr>
          <w:noProof/>
          <w:vertAlign w:val="superscript"/>
          <w:lang w:eastAsia="ko-KR"/>
        </w:rPr>
        <w:t>th</w:t>
      </w:r>
      <w:r w:rsidR="001D729F">
        <w:rPr>
          <w:noProof/>
          <w:lang w:eastAsia="ko-KR"/>
        </w:rPr>
        <w:t xml:space="preserve"> region of the chroma component uv</w:t>
      </w:r>
      <w:r>
        <w:rPr>
          <w:noProof/>
          <w:lang w:eastAsia="ko-KR"/>
        </w:rPr>
        <w:t xml:space="preserve">. </w:t>
      </w:r>
      <w:r w:rsidR="009E2AAA">
        <w:rPr>
          <w:noProof/>
          <w:lang w:eastAsia="ko-KR"/>
        </w:rPr>
        <w:t xml:space="preserve">When not present, </w:t>
      </w:r>
      <w:r w:rsidRPr="007705BD">
        <w:rPr>
          <w:noProof/>
          <w:lang w:eastAsia="ko-KR"/>
        </w:rPr>
        <w:t>inter_layer_</w:t>
      </w:r>
      <w:proofErr w:type="spellStart"/>
      <w:r w:rsidRPr="007705BD">
        <w:rPr>
          <w:rFonts w:eastAsia="Batang"/>
          <w:bCs/>
          <w:lang w:eastAsia="ko-KR"/>
        </w:rPr>
        <w:t>cross_color</w:t>
      </w:r>
      <w:r w:rsidRPr="007705BD">
        <w:rPr>
          <w:noProof/>
          <w:lang w:eastAsia="ko-KR"/>
        </w:rPr>
        <w:t>_flag</w:t>
      </w:r>
      <w:proofErr w:type="spellEnd"/>
      <w:r w:rsidR="009E2AAA">
        <w:rPr>
          <w:noProof/>
          <w:lang w:eastAsia="ko-KR"/>
        </w:rPr>
        <w:t xml:space="preserve"> is inferred to be equal to 0.</w:t>
      </w:r>
    </w:p>
    <w:p w:rsidR="009E2AAA" w:rsidRDefault="007705BD" w:rsidP="009E2AAA">
      <w:pPr>
        <w:jc w:val="both"/>
        <w:rPr>
          <w:noProof/>
          <w:lang w:eastAsia="ko-KR"/>
        </w:rPr>
      </w:pPr>
      <w:r>
        <w:rPr>
          <w:b/>
          <w:noProof/>
          <w:lang w:eastAsia="ko-KR"/>
        </w:rPr>
        <w:lastRenderedPageBreak/>
        <w:t>inter_layer</w:t>
      </w:r>
      <w:r w:rsidRPr="00E26AE0">
        <w:rPr>
          <w:b/>
          <w:noProof/>
          <w:lang w:eastAsia="ko-KR"/>
        </w:rPr>
        <w:t>_</w:t>
      </w:r>
      <w:r>
        <w:rPr>
          <w:rFonts w:eastAsia="Batang"/>
          <w:b/>
          <w:bCs/>
          <w:lang w:eastAsia="ko-KR"/>
        </w:rPr>
        <w:t>cross_color</w:t>
      </w:r>
      <w:r>
        <w:rPr>
          <w:b/>
          <w:noProof/>
          <w:lang w:eastAsia="ko-KR"/>
        </w:rPr>
        <w:t>_</w:t>
      </w:r>
      <w:r w:rsidR="009E2AAA" w:rsidRPr="00360267">
        <w:rPr>
          <w:b/>
          <w:noProof/>
          <w:lang w:eastAsia="ko-KR"/>
        </w:rPr>
        <w:t>filter_coeff_plus8</w:t>
      </w:r>
      <w:r w:rsidRPr="00DB024D">
        <w:rPr>
          <w:noProof/>
          <w:lang w:eastAsia="ko-KR"/>
        </w:rPr>
        <w:t>[</w:t>
      </w:r>
      <w:proofErr w:type="spellStart"/>
      <w:r w:rsidRPr="00DB024D">
        <w:rPr>
          <w:noProof/>
          <w:lang w:eastAsia="ko-KR"/>
        </w:rPr>
        <w:t>uv</w:t>
      </w:r>
      <w:proofErr w:type="spellEnd"/>
      <w:r w:rsidRPr="00DB024D">
        <w:rPr>
          <w:noProof/>
          <w:lang w:eastAsia="ko-KR"/>
        </w:rPr>
        <w:t>][i]</w:t>
      </w:r>
      <w:r w:rsidR="009E2AAA">
        <w:rPr>
          <w:noProof/>
          <w:lang w:eastAsia="ko-KR"/>
        </w:rPr>
        <w:t>[</w:t>
      </w:r>
      <w:r>
        <w:rPr>
          <w:noProof/>
          <w:lang w:eastAsia="ko-KR"/>
        </w:rPr>
        <w:t>j</w:t>
      </w:r>
      <w:r w:rsidR="009E2AAA">
        <w:rPr>
          <w:noProof/>
          <w:lang w:eastAsia="ko-KR"/>
        </w:rPr>
        <w:t xml:space="preserve">] minus 8 specifies the </w:t>
      </w:r>
      <w:r>
        <w:rPr>
          <w:noProof/>
          <w:lang w:eastAsia="ko-KR"/>
        </w:rPr>
        <w:t>j</w:t>
      </w:r>
      <w:r w:rsidR="00E24375" w:rsidRPr="00E24375">
        <w:rPr>
          <w:noProof/>
          <w:vertAlign w:val="superscript"/>
          <w:lang w:eastAsia="ko-KR"/>
        </w:rPr>
        <w:t>th</w:t>
      </w:r>
      <w:r w:rsidR="009E2AAA">
        <w:rPr>
          <w:noProof/>
          <w:lang w:eastAsia="ko-KR"/>
        </w:rPr>
        <w:t xml:space="preserve"> filter coefficient of the </w:t>
      </w:r>
      <w:r w:rsidR="00B52D60">
        <w:rPr>
          <w:noProof/>
          <w:lang w:eastAsia="ko-KR"/>
        </w:rPr>
        <w:t>inter-layer cross-color</w:t>
      </w:r>
      <w:r w:rsidR="009E2AAA">
        <w:rPr>
          <w:noProof/>
          <w:lang w:eastAsia="ko-KR"/>
        </w:rPr>
        <w:t xml:space="preserve"> filter for</w:t>
      </w:r>
      <w:r>
        <w:rPr>
          <w:noProof/>
          <w:lang w:eastAsia="ko-KR"/>
        </w:rPr>
        <w:t xml:space="preserve"> the </w:t>
      </w:r>
      <w:r w:rsidR="00E24375">
        <w:rPr>
          <w:noProof/>
          <w:lang w:eastAsia="ko-KR"/>
        </w:rPr>
        <w:t>i</w:t>
      </w:r>
      <w:r w:rsidR="00E24375" w:rsidRPr="001D729F">
        <w:rPr>
          <w:noProof/>
          <w:vertAlign w:val="superscript"/>
          <w:lang w:eastAsia="ko-KR"/>
        </w:rPr>
        <w:t>th</w:t>
      </w:r>
      <w:r w:rsidR="00E24375">
        <w:rPr>
          <w:noProof/>
          <w:lang w:eastAsia="ko-KR"/>
        </w:rPr>
        <w:t xml:space="preserve"> region of the chroma component uv</w:t>
      </w:r>
      <w:r w:rsidR="009E2AAA">
        <w:rPr>
          <w:noProof/>
          <w:lang w:eastAsia="ko-KR"/>
        </w:rPr>
        <w:t xml:space="preserve">. The value of </w:t>
      </w:r>
      <w:r w:rsidRPr="007705BD">
        <w:rPr>
          <w:noProof/>
          <w:lang w:eastAsia="ko-KR"/>
        </w:rPr>
        <w:t>inter_layer_</w:t>
      </w:r>
      <w:proofErr w:type="spellStart"/>
      <w:r w:rsidRPr="007705BD">
        <w:rPr>
          <w:rFonts w:eastAsia="Batang"/>
          <w:bCs/>
          <w:lang w:eastAsia="ko-KR"/>
        </w:rPr>
        <w:t>cross_color</w:t>
      </w:r>
      <w:r w:rsidRPr="007705BD">
        <w:rPr>
          <w:noProof/>
          <w:lang w:eastAsia="ko-KR"/>
        </w:rPr>
        <w:t>_</w:t>
      </w:r>
      <w:r w:rsidR="009E2AAA" w:rsidRPr="009763E9">
        <w:rPr>
          <w:noProof/>
          <w:lang w:eastAsia="ko-KR"/>
        </w:rPr>
        <w:t>filter_coeff</w:t>
      </w:r>
      <w:proofErr w:type="spellEnd"/>
      <w:r w:rsidR="009E2AAA" w:rsidRPr="009763E9">
        <w:rPr>
          <w:noProof/>
          <w:lang w:eastAsia="ko-KR"/>
        </w:rPr>
        <w:t>_ plus8</w:t>
      </w:r>
      <w:r w:rsidRPr="00DB024D">
        <w:rPr>
          <w:noProof/>
          <w:lang w:eastAsia="ko-KR"/>
        </w:rPr>
        <w:t>[uv][i]</w:t>
      </w:r>
      <w:r w:rsidR="009E2AAA">
        <w:rPr>
          <w:noProof/>
          <w:lang w:eastAsia="ko-KR"/>
        </w:rPr>
        <w:t>[</w:t>
      </w:r>
      <w:r>
        <w:rPr>
          <w:noProof/>
          <w:lang w:eastAsia="ko-KR"/>
        </w:rPr>
        <w:t>j</w:t>
      </w:r>
      <w:r w:rsidR="009E2AAA">
        <w:rPr>
          <w:noProof/>
          <w:lang w:eastAsia="ko-KR"/>
        </w:rPr>
        <w:t>] shall be in the range of</w:t>
      </w:r>
      <w:r w:rsidR="00E24375">
        <w:rPr>
          <w:noProof/>
          <w:lang w:eastAsia="ko-KR"/>
        </w:rPr>
        <w:t xml:space="preserve"> 0 to 15, inclusivly</w:t>
      </w:r>
      <w:r w:rsidR="009E2AAA">
        <w:rPr>
          <w:noProof/>
          <w:lang w:eastAsia="ko-KR"/>
        </w:rPr>
        <w:t>.</w:t>
      </w:r>
    </w:p>
    <w:p w:rsidR="009E2AAA" w:rsidRDefault="007705BD" w:rsidP="009E2AAA">
      <w:pPr>
        <w:jc w:val="both"/>
        <w:rPr>
          <w:noProof/>
          <w:lang w:eastAsia="ko-KR"/>
        </w:rPr>
      </w:pPr>
      <w:r>
        <w:rPr>
          <w:b/>
          <w:noProof/>
          <w:lang w:eastAsia="ko-KR"/>
        </w:rPr>
        <w:t>inter_layer</w:t>
      </w:r>
      <w:r w:rsidRPr="00E26AE0">
        <w:rPr>
          <w:b/>
          <w:noProof/>
          <w:lang w:eastAsia="ko-KR"/>
        </w:rPr>
        <w:t>_</w:t>
      </w:r>
      <w:r>
        <w:rPr>
          <w:rFonts w:eastAsia="Batang"/>
          <w:b/>
          <w:bCs/>
          <w:lang w:eastAsia="ko-KR"/>
        </w:rPr>
        <w:t>cross_color</w:t>
      </w:r>
      <w:r>
        <w:rPr>
          <w:b/>
          <w:noProof/>
          <w:lang w:eastAsia="ko-KR"/>
        </w:rPr>
        <w:t>_filter</w:t>
      </w:r>
      <w:r w:rsidR="009E2AAA" w:rsidRPr="00360267">
        <w:rPr>
          <w:b/>
          <w:noProof/>
          <w:lang w:eastAsia="ko-KR"/>
        </w:rPr>
        <w:t>_scaling_factor_abs</w:t>
      </w:r>
      <w:r w:rsidR="009E2AAA">
        <w:rPr>
          <w:b/>
          <w:noProof/>
          <w:lang w:eastAsia="ko-KR"/>
        </w:rPr>
        <w:t>_minus1</w:t>
      </w:r>
      <w:r w:rsidRPr="007705BD">
        <w:rPr>
          <w:noProof/>
          <w:lang w:eastAsia="ko-KR"/>
        </w:rPr>
        <w:t>[</w:t>
      </w:r>
      <w:proofErr w:type="spellStart"/>
      <w:r w:rsidRPr="007705BD">
        <w:rPr>
          <w:noProof/>
          <w:lang w:eastAsia="ko-KR"/>
        </w:rPr>
        <w:t>uv</w:t>
      </w:r>
      <w:proofErr w:type="spellEnd"/>
      <w:r w:rsidRPr="007705BD">
        <w:rPr>
          <w:noProof/>
          <w:lang w:eastAsia="ko-KR"/>
        </w:rPr>
        <w:t>][i]</w:t>
      </w:r>
      <w:r w:rsidR="009E2AAA" w:rsidRPr="00BE276D">
        <w:rPr>
          <w:noProof/>
          <w:lang w:eastAsia="ko-KR"/>
        </w:rPr>
        <w:t xml:space="preserve"> </w:t>
      </w:r>
      <w:r w:rsidR="009E2AAA">
        <w:rPr>
          <w:noProof/>
          <w:lang w:eastAsia="ko-KR"/>
        </w:rPr>
        <w:t xml:space="preserve">and </w:t>
      </w:r>
      <w:proofErr w:type="spellStart"/>
      <w:r>
        <w:rPr>
          <w:b/>
          <w:noProof/>
          <w:lang w:eastAsia="ko-KR"/>
        </w:rPr>
        <w:t>inter_layer</w:t>
      </w:r>
      <w:r w:rsidRPr="00E26AE0">
        <w:rPr>
          <w:b/>
          <w:noProof/>
          <w:lang w:eastAsia="ko-KR"/>
        </w:rPr>
        <w:t>_</w:t>
      </w:r>
      <w:r>
        <w:rPr>
          <w:rFonts w:eastAsia="Batang"/>
          <w:b/>
          <w:bCs/>
          <w:lang w:eastAsia="ko-KR"/>
        </w:rPr>
        <w:t>cross_color</w:t>
      </w:r>
      <w:r>
        <w:rPr>
          <w:b/>
          <w:noProof/>
          <w:lang w:eastAsia="ko-KR"/>
        </w:rPr>
        <w:t>_filter</w:t>
      </w:r>
      <w:r w:rsidR="009E2AAA" w:rsidRPr="00360267">
        <w:rPr>
          <w:b/>
          <w:noProof/>
          <w:lang w:eastAsia="ko-KR"/>
        </w:rPr>
        <w:t>_scaling_factor_sign</w:t>
      </w:r>
      <w:proofErr w:type="spellEnd"/>
      <w:r w:rsidRPr="007705BD">
        <w:rPr>
          <w:noProof/>
          <w:lang w:eastAsia="ko-KR"/>
        </w:rPr>
        <w:t>[uv][i]</w:t>
      </w:r>
      <w:r w:rsidR="009E2AAA" w:rsidRPr="00BE276D">
        <w:rPr>
          <w:noProof/>
          <w:lang w:eastAsia="ko-KR"/>
        </w:rPr>
        <w:t xml:space="preserve"> </w:t>
      </w:r>
      <w:r w:rsidR="009E2AAA">
        <w:rPr>
          <w:noProof/>
          <w:lang w:eastAsia="ko-KR"/>
        </w:rPr>
        <w:t xml:space="preserve">together </w:t>
      </w:r>
      <w:r>
        <w:rPr>
          <w:noProof/>
          <w:lang w:eastAsia="ko-KR"/>
        </w:rPr>
        <w:t>specify the value of variable InterLayerCrossColorFilter</w:t>
      </w:r>
      <w:r w:rsidR="009E2AAA">
        <w:rPr>
          <w:noProof/>
          <w:lang w:eastAsia="ko-KR"/>
        </w:rPr>
        <w:t>ScalingFactor</w:t>
      </w:r>
      <w:r w:rsidRPr="007705BD">
        <w:rPr>
          <w:noProof/>
          <w:lang w:eastAsia="ko-KR"/>
        </w:rPr>
        <w:t>[uv][i]</w:t>
      </w:r>
      <w:r w:rsidR="009E2AAA">
        <w:rPr>
          <w:noProof/>
          <w:lang w:eastAsia="ko-KR"/>
        </w:rPr>
        <w:t xml:space="preserve"> </w:t>
      </w:r>
      <w:r w:rsidR="00E24375">
        <w:rPr>
          <w:noProof/>
          <w:lang w:eastAsia="ko-KR"/>
        </w:rPr>
        <w:t>for the i</w:t>
      </w:r>
      <w:r w:rsidR="00E24375" w:rsidRPr="001D729F">
        <w:rPr>
          <w:noProof/>
          <w:vertAlign w:val="superscript"/>
          <w:lang w:eastAsia="ko-KR"/>
        </w:rPr>
        <w:t>th</w:t>
      </w:r>
      <w:r w:rsidR="00E24375">
        <w:rPr>
          <w:noProof/>
          <w:lang w:eastAsia="ko-KR"/>
        </w:rPr>
        <w:t xml:space="preserve"> region of the chroma component uv </w:t>
      </w:r>
      <w:r w:rsidR="009E2AAA">
        <w:rPr>
          <w:noProof/>
          <w:lang w:eastAsia="ko-KR"/>
        </w:rPr>
        <w:t>as follows:</w:t>
      </w:r>
    </w:p>
    <w:p w:rsidR="009E2AAA" w:rsidRDefault="007705BD" w:rsidP="009E2AAA">
      <w:pPr>
        <w:jc w:val="center"/>
        <w:rPr>
          <w:noProof/>
          <w:lang w:eastAsia="ko-KR"/>
        </w:rPr>
      </w:pPr>
      <w:r>
        <w:rPr>
          <w:noProof/>
          <w:lang w:eastAsia="ko-KR"/>
        </w:rPr>
        <w:t>InterLayerCrossColorFilterScalingFactor</w:t>
      </w:r>
      <w:r w:rsidRPr="007705BD">
        <w:rPr>
          <w:noProof/>
          <w:lang w:eastAsia="ko-KR"/>
        </w:rPr>
        <w:t>[uv][i]</w:t>
      </w:r>
      <w:r>
        <w:rPr>
          <w:noProof/>
          <w:lang w:eastAsia="ko-KR"/>
        </w:rPr>
        <w:t xml:space="preserve"> </w:t>
      </w:r>
      <w:r w:rsidR="009E2AAA">
        <w:rPr>
          <w:noProof/>
          <w:lang w:eastAsia="ko-KR"/>
        </w:rPr>
        <w:t>= (1 – 2 *</w:t>
      </w:r>
      <w:r w:rsidR="009E2AAA" w:rsidRPr="007E031A">
        <w:rPr>
          <w:b/>
          <w:noProof/>
          <w:lang w:eastAsia="ko-KR"/>
        </w:rPr>
        <w:t xml:space="preserve"> </w:t>
      </w:r>
      <w:r w:rsidRPr="007705BD">
        <w:rPr>
          <w:noProof/>
          <w:lang w:eastAsia="ko-KR"/>
        </w:rPr>
        <w:t>inter_layer_</w:t>
      </w:r>
      <w:proofErr w:type="spellStart"/>
      <w:r w:rsidRPr="007705BD">
        <w:rPr>
          <w:rFonts w:eastAsia="Batang"/>
          <w:bCs/>
          <w:lang w:eastAsia="ko-KR"/>
        </w:rPr>
        <w:t>cross_color</w:t>
      </w:r>
      <w:r w:rsidRPr="007705BD">
        <w:rPr>
          <w:noProof/>
          <w:lang w:eastAsia="ko-KR"/>
        </w:rPr>
        <w:t>_filter</w:t>
      </w:r>
      <w:r w:rsidR="009E2AAA" w:rsidRPr="007E031A">
        <w:rPr>
          <w:noProof/>
          <w:lang w:eastAsia="ko-KR"/>
        </w:rPr>
        <w:t>_scaling_factor_sign</w:t>
      </w:r>
      <w:proofErr w:type="spellEnd"/>
      <w:r w:rsidRPr="007705BD">
        <w:rPr>
          <w:noProof/>
          <w:lang w:eastAsia="ko-KR"/>
        </w:rPr>
        <w:t>[uv][i]</w:t>
      </w:r>
      <w:r w:rsidR="009E2AAA">
        <w:rPr>
          <w:noProof/>
          <w:lang w:eastAsia="ko-KR"/>
        </w:rPr>
        <w:t>) * (</w:t>
      </w:r>
      <w:r>
        <w:rPr>
          <w:noProof/>
          <w:lang w:eastAsia="ko-KR"/>
        </w:rPr>
        <w:t>inter_layer_cross_color_filter</w:t>
      </w:r>
      <w:r w:rsidR="009E2AAA" w:rsidRPr="007E031A">
        <w:rPr>
          <w:noProof/>
          <w:lang w:eastAsia="ko-KR"/>
        </w:rPr>
        <w:t>_scaling_factor_abs</w:t>
      </w:r>
      <w:r w:rsidR="009E2AAA">
        <w:rPr>
          <w:noProof/>
          <w:lang w:eastAsia="ko-KR"/>
        </w:rPr>
        <w:t>_minus1</w:t>
      </w:r>
      <w:r w:rsidRPr="007705BD">
        <w:rPr>
          <w:noProof/>
          <w:lang w:eastAsia="ko-KR"/>
        </w:rPr>
        <w:t>[uv][i]</w:t>
      </w:r>
      <w:r w:rsidR="009E2AAA">
        <w:rPr>
          <w:noProof/>
          <w:lang w:eastAsia="ko-KR"/>
        </w:rPr>
        <w:t>+1)</w:t>
      </w:r>
    </w:p>
    <w:p w:rsidR="009E2AAA" w:rsidRPr="00BE276D" w:rsidRDefault="009E2AAA" w:rsidP="009E2AAA">
      <w:pPr>
        <w:jc w:val="both"/>
        <w:rPr>
          <w:noProof/>
          <w:lang w:eastAsia="ko-KR"/>
        </w:rPr>
      </w:pPr>
      <w:r>
        <w:rPr>
          <w:noProof/>
          <w:lang w:eastAsia="ko-KR"/>
        </w:rPr>
        <w:t xml:space="preserve">The value of </w:t>
      </w:r>
      <w:r w:rsidR="007705BD">
        <w:rPr>
          <w:noProof/>
          <w:lang w:eastAsia="ko-KR"/>
        </w:rPr>
        <w:t>inter_layer_cross_color_filter</w:t>
      </w:r>
      <w:r w:rsidRPr="00F65642">
        <w:rPr>
          <w:noProof/>
          <w:lang w:eastAsia="ko-KR"/>
        </w:rPr>
        <w:t>_scaling_factor_abs</w:t>
      </w:r>
      <w:r>
        <w:rPr>
          <w:noProof/>
          <w:lang w:eastAsia="ko-KR"/>
        </w:rPr>
        <w:t>_minus1 shall be in the range of 1 to 1023, inclusive</w:t>
      </w:r>
      <w:r w:rsidR="007705BD">
        <w:rPr>
          <w:noProof/>
          <w:lang w:eastAsia="ko-KR"/>
        </w:rPr>
        <w:t>ly</w:t>
      </w:r>
      <w:r>
        <w:rPr>
          <w:noProof/>
          <w:lang w:eastAsia="ko-KR"/>
        </w:rPr>
        <w:t>.</w:t>
      </w:r>
    </w:p>
    <w:p w:rsidR="009E2AAA" w:rsidRPr="002775D8" w:rsidRDefault="009E2AAA" w:rsidP="00DD495F">
      <w:pPr>
        <w:jc w:val="both"/>
      </w:pPr>
    </w:p>
    <w:p w:rsidR="001D1B54" w:rsidRDefault="001D1B54" w:rsidP="001D1B54">
      <w:pPr>
        <w:pStyle w:val="Heading1"/>
        <w:rPr>
          <w:lang w:val="en-CA"/>
        </w:rPr>
      </w:pPr>
      <w:r>
        <w:rPr>
          <w:lang w:val="en-CA"/>
        </w:rPr>
        <w:t>Test Results</w:t>
      </w:r>
    </w:p>
    <w:p w:rsidR="001D1B54" w:rsidRDefault="001D1B54" w:rsidP="001D1B54">
      <w:pPr>
        <w:jc w:val="both"/>
        <w:rPr>
          <w:lang w:val="en-CA"/>
        </w:rPr>
      </w:pPr>
      <w:r>
        <w:rPr>
          <w:lang w:val="en-CA"/>
        </w:rPr>
        <w:t>In this section, the proposed method is experimentally verified under SHVC common test conditions defined in</w:t>
      </w:r>
      <w:r w:rsidR="00DD495F">
        <w:rPr>
          <w:lang w:val="en-CA"/>
        </w:rPr>
        <w:t xml:space="preserve"> </w:t>
      </w:r>
      <w:r w:rsidR="00DD495F">
        <w:rPr>
          <w:lang w:val="en-CA"/>
        </w:rPr>
        <w:fldChar w:fldCharType="begin"/>
      </w:r>
      <w:r w:rsidR="00DD495F">
        <w:rPr>
          <w:lang w:val="en-CA"/>
        </w:rPr>
        <w:instrText xml:space="preserve"> REF _Ref350366153 \r \h </w:instrText>
      </w:r>
      <w:r w:rsidR="00DD495F">
        <w:rPr>
          <w:lang w:val="en-CA"/>
        </w:rPr>
      </w:r>
      <w:r w:rsidR="00DD495F">
        <w:rPr>
          <w:lang w:val="en-CA"/>
        </w:rPr>
        <w:fldChar w:fldCharType="separate"/>
      </w:r>
      <w:r w:rsidR="00DD495F">
        <w:rPr>
          <w:lang w:val="en-CA"/>
        </w:rPr>
        <w:t>[9]</w:t>
      </w:r>
      <w:r w:rsidR="00DD495F">
        <w:rPr>
          <w:lang w:val="en-CA"/>
        </w:rPr>
        <w:fldChar w:fldCharType="end"/>
      </w:r>
      <w:r>
        <w:rPr>
          <w:lang w:val="en-CA"/>
        </w:rPr>
        <w:t>.</w:t>
      </w:r>
    </w:p>
    <w:p w:rsidR="00223EC2" w:rsidRDefault="00223EC2" w:rsidP="00B52D60">
      <w:pPr>
        <w:pStyle w:val="Heading2"/>
        <w:rPr>
          <w:lang w:val="en-CA"/>
        </w:rPr>
      </w:pPr>
      <w:r>
        <w:rPr>
          <w:lang w:val="en-CA"/>
        </w:rPr>
        <w:t>R-D performance</w:t>
      </w:r>
    </w:p>
    <w:p w:rsidR="00670CBF" w:rsidRPr="00317C62" w:rsidRDefault="00670CBF" w:rsidP="00CA1C41">
      <w:pPr>
        <w:jc w:val="both"/>
        <w:rPr>
          <w:lang w:val="en-CA"/>
        </w:rPr>
      </w:pPr>
      <w:r>
        <w:rPr>
          <w:lang w:val="en-CA"/>
        </w:rPr>
        <w:t xml:space="preserve">The R-D performance of the proposed method is provided as follows. </w:t>
      </w:r>
      <w:r w:rsidR="00EB345D">
        <w:rPr>
          <w:lang w:val="en-CA"/>
        </w:rPr>
        <w:t>Results with</w:t>
      </w:r>
      <w:r>
        <w:rPr>
          <w:lang w:val="en-CA"/>
        </w:rPr>
        <w:t xml:space="preserve"> </w:t>
      </w:r>
      <w:r w:rsidR="00EB345D">
        <w:rPr>
          <w:lang w:val="en-CA"/>
        </w:rPr>
        <w:t>up to</w:t>
      </w:r>
      <w:r>
        <w:rPr>
          <w:lang w:val="en-CA"/>
        </w:rPr>
        <w:t xml:space="preserve"> 64 regions (QTC=3)</w:t>
      </w:r>
      <w:r w:rsidR="00EB345D">
        <w:rPr>
          <w:lang w:val="en-CA"/>
        </w:rPr>
        <w:t xml:space="preserve">, </w:t>
      </w:r>
      <w:r>
        <w:rPr>
          <w:lang w:val="en-CA"/>
        </w:rPr>
        <w:t>up to 16 regions (QTC=2)</w:t>
      </w:r>
      <w:r w:rsidR="00EB345D">
        <w:rPr>
          <w:lang w:val="en-CA"/>
        </w:rPr>
        <w:t>,</w:t>
      </w:r>
      <w:r>
        <w:rPr>
          <w:lang w:val="en-CA"/>
        </w:rPr>
        <w:t xml:space="preserve"> and up to 4 regions (QTC=1) are </w:t>
      </w:r>
      <w:r w:rsidR="00EB345D">
        <w:rPr>
          <w:lang w:val="en-CA"/>
        </w:rPr>
        <w:t>presented</w:t>
      </w:r>
      <w:r>
        <w:rPr>
          <w:lang w:val="en-CA"/>
        </w:rPr>
        <w:t xml:space="preserve">. In general, more regions lead to better local adaption and hence higher potential gain, especially for </w:t>
      </w:r>
      <w:r w:rsidR="00317C62">
        <w:rPr>
          <w:lang w:val="en-CA"/>
        </w:rPr>
        <w:t xml:space="preserve">sequences with </w:t>
      </w:r>
      <w:r>
        <w:rPr>
          <w:lang w:val="en-CA"/>
        </w:rPr>
        <w:t xml:space="preserve">high resolutions. However, more regions also lead to higher signaling cost and encoding complexity. </w:t>
      </w:r>
      <w:r w:rsidR="000F6BA9">
        <w:rPr>
          <w:lang w:val="en-CA"/>
        </w:rPr>
        <w:t>Under the current common test conditions</w:t>
      </w:r>
      <w:r>
        <w:rPr>
          <w:lang w:val="en-CA"/>
        </w:rPr>
        <w:t xml:space="preserve">, the </w:t>
      </w:r>
      <w:r w:rsidR="00317C62">
        <w:rPr>
          <w:lang w:val="en-CA"/>
        </w:rPr>
        <w:t xml:space="preserve">proposed </w:t>
      </w:r>
      <w:r>
        <w:rPr>
          <w:lang w:val="en-CA"/>
        </w:rPr>
        <w:t xml:space="preserve">method </w:t>
      </w:r>
      <w:r w:rsidR="000F6BA9">
        <w:rPr>
          <w:lang w:val="en-CA"/>
        </w:rPr>
        <w:t xml:space="preserve">with </w:t>
      </w:r>
      <w:r>
        <w:rPr>
          <w:lang w:val="en-CA"/>
        </w:rPr>
        <w:t xml:space="preserve">up to 16 regions </w:t>
      </w:r>
      <w:r w:rsidR="000F6BA9">
        <w:rPr>
          <w:lang w:val="en-CA"/>
        </w:rPr>
        <w:t xml:space="preserve">shows the best </w:t>
      </w:r>
      <w:proofErr w:type="spellStart"/>
      <w:r w:rsidR="000F6BA9">
        <w:rPr>
          <w:lang w:val="en-CA"/>
        </w:rPr>
        <w:t>tradeoff</w:t>
      </w:r>
      <w:proofErr w:type="spellEnd"/>
      <w:r w:rsidR="000F6BA9">
        <w:rPr>
          <w:lang w:val="en-CA"/>
        </w:rPr>
        <w:t xml:space="preserve"> between coding performance and complexity, though the maximum region number may be a level related constraint.</w:t>
      </w:r>
    </w:p>
    <w:p w:rsidR="00223EC2" w:rsidRDefault="00223EC2" w:rsidP="00B52D60">
      <w:pPr>
        <w:pStyle w:val="Heading3"/>
        <w:rPr>
          <w:lang w:val="en-CA"/>
        </w:rPr>
      </w:pPr>
      <w:r>
        <w:rPr>
          <w:lang w:val="en-CA"/>
        </w:rPr>
        <w:lastRenderedPageBreak/>
        <w:t>R-D results of up to 64 regions</w:t>
      </w:r>
      <w:r w:rsidR="00616947">
        <w:rPr>
          <w:lang w:val="en-CA"/>
        </w:rPr>
        <w:t xml:space="preserve"> (QTC=3)</w:t>
      </w:r>
    </w:p>
    <w:p w:rsidR="001D1B54" w:rsidRDefault="003365EF" w:rsidP="001D1B54">
      <w:pPr>
        <w:jc w:val="both"/>
        <w:rPr>
          <w:lang w:val="en-CA"/>
        </w:rPr>
      </w:pPr>
      <w:r>
        <w:rPr>
          <w:noProof/>
          <w:lang w:eastAsia="zh-CN"/>
        </w:rPr>
        <w:drawing>
          <wp:inline distT="0" distB="0" distL="0" distR="0" wp14:anchorId="34525419" wp14:editId="55710026">
            <wp:extent cx="5943600" cy="5406321"/>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5406321"/>
                    </a:xfrm>
                    <a:prstGeom prst="rect">
                      <a:avLst/>
                    </a:prstGeom>
                    <a:noFill/>
                    <a:ln>
                      <a:noFill/>
                    </a:ln>
                  </pic:spPr>
                </pic:pic>
              </a:graphicData>
            </a:graphic>
          </wp:inline>
        </w:drawing>
      </w:r>
    </w:p>
    <w:p w:rsidR="001D1B54" w:rsidRDefault="00223EC2" w:rsidP="00B52D60">
      <w:pPr>
        <w:pStyle w:val="Heading3"/>
        <w:rPr>
          <w:lang w:val="en-CA"/>
        </w:rPr>
      </w:pPr>
      <w:r>
        <w:rPr>
          <w:lang w:val="en-CA"/>
        </w:rPr>
        <w:lastRenderedPageBreak/>
        <w:t>R-D results of up to 16 regions</w:t>
      </w:r>
      <w:r w:rsidR="00616947">
        <w:rPr>
          <w:lang w:val="en-CA"/>
        </w:rPr>
        <w:t xml:space="preserve"> (QTC=2)</w:t>
      </w:r>
    </w:p>
    <w:p w:rsidR="004B5A4B" w:rsidRPr="004B5A4B" w:rsidRDefault="003365EF" w:rsidP="00CA1C41">
      <w:pPr>
        <w:rPr>
          <w:lang w:val="en-CA"/>
        </w:rPr>
      </w:pPr>
      <w:r>
        <w:rPr>
          <w:noProof/>
          <w:lang w:eastAsia="zh-CN"/>
        </w:rPr>
        <w:drawing>
          <wp:inline distT="0" distB="0" distL="0" distR="0" wp14:anchorId="7541D5A9" wp14:editId="79AEA562">
            <wp:extent cx="5943600" cy="5406321"/>
            <wp:effectExtent l="0" t="0" r="0" b="44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5406321"/>
                    </a:xfrm>
                    <a:prstGeom prst="rect">
                      <a:avLst/>
                    </a:prstGeom>
                    <a:noFill/>
                    <a:ln>
                      <a:noFill/>
                    </a:ln>
                  </pic:spPr>
                </pic:pic>
              </a:graphicData>
            </a:graphic>
          </wp:inline>
        </w:drawing>
      </w:r>
    </w:p>
    <w:p w:rsidR="00223EC2" w:rsidRDefault="00223EC2" w:rsidP="00B52D60">
      <w:pPr>
        <w:pStyle w:val="Heading3"/>
        <w:rPr>
          <w:lang w:val="en-CA"/>
        </w:rPr>
      </w:pPr>
      <w:r>
        <w:rPr>
          <w:lang w:val="en-CA"/>
        </w:rPr>
        <w:lastRenderedPageBreak/>
        <w:t>R-D results of up to 4 regions</w:t>
      </w:r>
      <w:r w:rsidR="00616947">
        <w:rPr>
          <w:lang w:val="en-CA"/>
        </w:rPr>
        <w:t xml:space="preserve"> (QTC=1)</w:t>
      </w:r>
    </w:p>
    <w:p w:rsidR="004B5A4B" w:rsidRDefault="004B5A4B" w:rsidP="00CA1C41">
      <w:pPr>
        <w:rPr>
          <w:ins w:id="8" w:author="Xiang Li" w:date="2013-07-16T09:32:00Z"/>
          <w:lang w:val="en-CA"/>
        </w:rPr>
      </w:pPr>
      <w:del w:id="9" w:author="Xiang Li" w:date="2013-07-16T09:32:00Z">
        <w:r w:rsidRPr="003365EF" w:rsidDel="00272277">
          <w:rPr>
            <w:noProof/>
            <w:lang w:eastAsia="zh-CN"/>
          </w:rPr>
          <w:drawing>
            <wp:inline distT="0" distB="0" distL="0" distR="0" wp14:anchorId="74C4BD8F" wp14:editId="3AA8FB5B">
              <wp:extent cx="5943600" cy="5411028"/>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411028"/>
                      </a:xfrm>
                      <a:prstGeom prst="rect">
                        <a:avLst/>
                      </a:prstGeom>
                      <a:noFill/>
                      <a:ln>
                        <a:noFill/>
                      </a:ln>
                    </pic:spPr>
                  </pic:pic>
                </a:graphicData>
              </a:graphic>
            </wp:inline>
          </w:drawing>
        </w:r>
      </w:del>
    </w:p>
    <w:p w:rsidR="00272277" w:rsidRPr="004B5A4B" w:rsidRDefault="00272277" w:rsidP="00CA1C41">
      <w:pPr>
        <w:rPr>
          <w:lang w:val="en-CA"/>
        </w:rPr>
      </w:pPr>
      <w:ins w:id="10" w:author="Xiang Li" w:date="2013-07-16T09:32:00Z">
        <w:r>
          <w:rPr>
            <w:noProof/>
            <w:lang w:eastAsia="zh-CN"/>
          </w:rPr>
          <w:lastRenderedPageBreak/>
          <w:drawing>
            <wp:inline distT="0" distB="0" distL="0" distR="0">
              <wp:extent cx="5943600" cy="5408995"/>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5408995"/>
                      </a:xfrm>
                      <a:prstGeom prst="rect">
                        <a:avLst/>
                      </a:prstGeom>
                      <a:noFill/>
                      <a:ln>
                        <a:noFill/>
                      </a:ln>
                    </pic:spPr>
                  </pic:pic>
                </a:graphicData>
              </a:graphic>
            </wp:inline>
          </w:drawing>
        </w:r>
      </w:ins>
    </w:p>
    <w:p w:rsidR="00223EC2" w:rsidRDefault="00223EC2" w:rsidP="00B52D60">
      <w:pPr>
        <w:pStyle w:val="Heading2"/>
        <w:rPr>
          <w:lang w:val="en-CA"/>
        </w:rPr>
      </w:pPr>
      <w:r>
        <w:rPr>
          <w:lang w:val="en-CA"/>
        </w:rPr>
        <w:t>Memory access evaluation</w:t>
      </w:r>
    </w:p>
    <w:p w:rsidR="00616947" w:rsidRPr="00317C62" w:rsidRDefault="00616947" w:rsidP="00CA1C41">
      <w:pPr>
        <w:rPr>
          <w:lang w:val="en-CA"/>
        </w:rPr>
      </w:pPr>
      <w:r>
        <w:rPr>
          <w:lang w:val="en-CA"/>
        </w:rPr>
        <w:t>The memory access evaluation is based on the most recent version of JCTVC-M0455.</w:t>
      </w:r>
      <w:r w:rsidR="00317C62">
        <w:rPr>
          <w:lang w:val="en-CA"/>
        </w:rPr>
        <w:t xml:space="preserve"> In general, the proposed method slightly increases decoding memory access.</w:t>
      </w:r>
    </w:p>
    <w:p w:rsidR="00223EC2" w:rsidRDefault="00223EC2" w:rsidP="00B52D60">
      <w:pPr>
        <w:pStyle w:val="Heading3"/>
        <w:rPr>
          <w:lang w:val="en-CA"/>
        </w:rPr>
      </w:pPr>
      <w:r>
        <w:rPr>
          <w:lang w:val="en-CA"/>
        </w:rPr>
        <w:lastRenderedPageBreak/>
        <w:t>Memory access of up to 64 regions</w:t>
      </w:r>
      <w:r w:rsidR="00616947">
        <w:rPr>
          <w:lang w:val="en-CA"/>
        </w:rPr>
        <w:t xml:space="preserve"> (QTC=3)</w:t>
      </w:r>
    </w:p>
    <w:p w:rsidR="00FF364D" w:rsidRDefault="00FF364D" w:rsidP="00CA1C41">
      <w:pPr>
        <w:pStyle w:val="Heading4"/>
        <w:rPr>
          <w:lang w:val="en-CA"/>
        </w:rPr>
      </w:pPr>
      <w:r>
        <w:rPr>
          <w:lang w:val="en-CA"/>
        </w:rPr>
        <w:t>PU level</w:t>
      </w:r>
    </w:p>
    <w:p w:rsidR="00FF364D" w:rsidRPr="00317C62" w:rsidRDefault="00FF364D" w:rsidP="00CA1C41">
      <w:pPr>
        <w:rPr>
          <w:lang w:val="en-CA"/>
        </w:rPr>
      </w:pPr>
      <w:del w:id="11" w:author="Xiang Li" w:date="2013-07-22T13:53:00Z">
        <w:r w:rsidRPr="003365EF" w:rsidDel="00303D45">
          <w:rPr>
            <w:noProof/>
            <w:lang w:eastAsia="zh-CN"/>
          </w:rPr>
          <w:lastRenderedPageBreak/>
          <w:drawing>
            <wp:inline distT="0" distB="0" distL="0" distR="0" wp14:anchorId="50951827" wp14:editId="02CC6118">
              <wp:extent cx="5779135" cy="772350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9135" cy="7723505"/>
                      </a:xfrm>
                      <a:prstGeom prst="rect">
                        <a:avLst/>
                      </a:prstGeom>
                      <a:noFill/>
                      <a:ln>
                        <a:noFill/>
                      </a:ln>
                    </pic:spPr>
                  </pic:pic>
                </a:graphicData>
              </a:graphic>
            </wp:inline>
          </w:drawing>
        </w:r>
      </w:del>
      <w:ins w:id="12" w:author="Xiang Li" w:date="2013-07-22T13:53:00Z">
        <w:r w:rsidR="00303D45">
          <w:rPr>
            <w:noProof/>
            <w:lang w:eastAsia="zh-CN"/>
          </w:rPr>
          <w:lastRenderedPageBreak/>
          <w:drawing>
            <wp:inline distT="0" distB="0" distL="0" distR="0">
              <wp:extent cx="5782310" cy="7727315"/>
              <wp:effectExtent l="0" t="0" r="8890" b="698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82310" cy="7727315"/>
                      </a:xfrm>
                      <a:prstGeom prst="rect">
                        <a:avLst/>
                      </a:prstGeom>
                      <a:noFill/>
                      <a:ln>
                        <a:noFill/>
                      </a:ln>
                    </pic:spPr>
                  </pic:pic>
                </a:graphicData>
              </a:graphic>
            </wp:inline>
          </w:drawing>
        </w:r>
      </w:ins>
    </w:p>
    <w:p w:rsidR="00FF364D" w:rsidRPr="00317C62" w:rsidRDefault="00FF364D" w:rsidP="00CA1C41">
      <w:pPr>
        <w:pStyle w:val="Heading4"/>
        <w:rPr>
          <w:lang w:val="en-CA"/>
        </w:rPr>
      </w:pPr>
      <w:r>
        <w:rPr>
          <w:lang w:val="en-CA"/>
        </w:rPr>
        <w:lastRenderedPageBreak/>
        <w:t>Picture level</w:t>
      </w:r>
    </w:p>
    <w:p w:rsidR="00FF364D" w:rsidRPr="00FF364D" w:rsidRDefault="00FF364D" w:rsidP="00CA1C41">
      <w:pPr>
        <w:rPr>
          <w:lang w:val="en-CA"/>
        </w:rPr>
      </w:pPr>
      <w:del w:id="13" w:author="Xiang Li" w:date="2013-07-22T13:51:00Z">
        <w:r w:rsidRPr="003365EF" w:rsidDel="00303D45">
          <w:rPr>
            <w:noProof/>
            <w:lang w:eastAsia="zh-CN"/>
          </w:rPr>
          <w:lastRenderedPageBreak/>
          <w:drawing>
            <wp:inline distT="0" distB="0" distL="0" distR="0" wp14:anchorId="7575FF03" wp14:editId="4AC5141E">
              <wp:extent cx="5779135" cy="772350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79135" cy="7723505"/>
                      </a:xfrm>
                      <a:prstGeom prst="rect">
                        <a:avLst/>
                      </a:prstGeom>
                      <a:noFill/>
                      <a:ln>
                        <a:noFill/>
                      </a:ln>
                    </pic:spPr>
                  </pic:pic>
                </a:graphicData>
              </a:graphic>
            </wp:inline>
          </w:drawing>
        </w:r>
      </w:del>
      <w:ins w:id="14" w:author="Xiang Li" w:date="2013-07-22T13:51:00Z">
        <w:r w:rsidR="00303D45">
          <w:rPr>
            <w:noProof/>
            <w:lang w:eastAsia="zh-CN"/>
          </w:rPr>
          <w:lastRenderedPageBreak/>
          <w:drawing>
            <wp:inline distT="0" distB="0" distL="0" distR="0">
              <wp:extent cx="5782310" cy="7727315"/>
              <wp:effectExtent l="0" t="0" r="889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82310" cy="7727315"/>
                      </a:xfrm>
                      <a:prstGeom prst="rect">
                        <a:avLst/>
                      </a:prstGeom>
                      <a:noFill/>
                      <a:ln>
                        <a:noFill/>
                      </a:ln>
                    </pic:spPr>
                  </pic:pic>
                </a:graphicData>
              </a:graphic>
            </wp:inline>
          </w:drawing>
        </w:r>
      </w:ins>
    </w:p>
    <w:p w:rsidR="00223EC2" w:rsidRDefault="00223EC2" w:rsidP="00B52D60">
      <w:pPr>
        <w:pStyle w:val="Heading3"/>
        <w:rPr>
          <w:lang w:val="en-CA"/>
        </w:rPr>
      </w:pPr>
      <w:r>
        <w:rPr>
          <w:lang w:val="en-CA"/>
        </w:rPr>
        <w:lastRenderedPageBreak/>
        <w:t>Memory access of up to 16 regions</w:t>
      </w:r>
    </w:p>
    <w:p w:rsidR="00616947" w:rsidRPr="002F15E7" w:rsidRDefault="00616947" w:rsidP="00616947">
      <w:pPr>
        <w:pStyle w:val="Heading4"/>
        <w:rPr>
          <w:lang w:val="en-CA"/>
        </w:rPr>
      </w:pPr>
      <w:r>
        <w:rPr>
          <w:lang w:val="en-CA"/>
        </w:rPr>
        <w:t>PU level</w:t>
      </w:r>
    </w:p>
    <w:p w:rsidR="00616947" w:rsidRPr="00317C62" w:rsidRDefault="00303D45" w:rsidP="00CA1C41">
      <w:pPr>
        <w:rPr>
          <w:lang w:val="en-CA"/>
        </w:rPr>
      </w:pPr>
      <w:ins w:id="15" w:author="Xiang Li" w:date="2013-07-22T13:50:00Z">
        <w:r>
          <w:rPr>
            <w:noProof/>
            <w:lang w:eastAsia="zh-CN"/>
          </w:rPr>
          <w:drawing>
            <wp:inline distT="0" distB="0" distL="0" distR="0">
              <wp:extent cx="5782310" cy="7727315"/>
              <wp:effectExtent l="0" t="0" r="8890" b="698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82310" cy="7727315"/>
                      </a:xfrm>
                      <a:prstGeom prst="rect">
                        <a:avLst/>
                      </a:prstGeom>
                      <a:noFill/>
                      <a:ln>
                        <a:noFill/>
                      </a:ln>
                    </pic:spPr>
                  </pic:pic>
                </a:graphicData>
              </a:graphic>
            </wp:inline>
          </w:drawing>
        </w:r>
      </w:ins>
    </w:p>
    <w:p w:rsidR="00616947" w:rsidRDefault="00616947" w:rsidP="00CA1C41">
      <w:pPr>
        <w:rPr>
          <w:lang w:val="en-CA"/>
        </w:rPr>
      </w:pPr>
      <w:del w:id="16" w:author="Xiang Li" w:date="2013-07-22T13:50:00Z">
        <w:r w:rsidRPr="003365EF" w:rsidDel="00303D45">
          <w:rPr>
            <w:noProof/>
            <w:lang w:eastAsia="zh-CN"/>
          </w:rPr>
          <w:lastRenderedPageBreak/>
          <w:drawing>
            <wp:inline distT="0" distB="0" distL="0" distR="0" wp14:anchorId="5B54810C" wp14:editId="53E788F8">
              <wp:extent cx="5781040" cy="77247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81040" cy="7724775"/>
                      </a:xfrm>
                      <a:prstGeom prst="rect">
                        <a:avLst/>
                      </a:prstGeom>
                      <a:noFill/>
                      <a:ln>
                        <a:noFill/>
                      </a:ln>
                    </pic:spPr>
                  </pic:pic>
                </a:graphicData>
              </a:graphic>
            </wp:inline>
          </w:drawing>
        </w:r>
      </w:del>
    </w:p>
    <w:p w:rsidR="00616947" w:rsidRPr="002F15E7" w:rsidRDefault="00616947" w:rsidP="00616947">
      <w:pPr>
        <w:pStyle w:val="Heading4"/>
        <w:rPr>
          <w:lang w:val="en-CA"/>
        </w:rPr>
      </w:pPr>
      <w:r>
        <w:rPr>
          <w:lang w:val="en-CA"/>
        </w:rPr>
        <w:lastRenderedPageBreak/>
        <w:t>Picture level</w:t>
      </w:r>
    </w:p>
    <w:p w:rsidR="00616947" w:rsidRPr="00317C62" w:rsidRDefault="00090E1D" w:rsidP="00CA1C41">
      <w:pPr>
        <w:rPr>
          <w:lang w:val="en-CA"/>
        </w:rPr>
      </w:pPr>
      <w:del w:id="17" w:author="Xiang Li" w:date="2013-07-22T13:50:00Z">
        <w:r w:rsidRPr="003365EF" w:rsidDel="00303D45">
          <w:rPr>
            <w:noProof/>
            <w:lang w:eastAsia="zh-CN"/>
          </w:rPr>
          <w:lastRenderedPageBreak/>
          <w:drawing>
            <wp:inline distT="0" distB="0" distL="0" distR="0" wp14:anchorId="0B73855A" wp14:editId="69CF734F">
              <wp:extent cx="5781040" cy="772477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81040" cy="7724775"/>
                      </a:xfrm>
                      <a:prstGeom prst="rect">
                        <a:avLst/>
                      </a:prstGeom>
                      <a:noFill/>
                      <a:ln>
                        <a:noFill/>
                      </a:ln>
                    </pic:spPr>
                  </pic:pic>
                </a:graphicData>
              </a:graphic>
            </wp:inline>
          </w:drawing>
        </w:r>
      </w:del>
      <w:ins w:id="18" w:author="Xiang Li" w:date="2013-07-22T13:50:00Z">
        <w:r w:rsidR="00303D45">
          <w:rPr>
            <w:noProof/>
            <w:lang w:eastAsia="zh-CN"/>
          </w:rPr>
          <w:lastRenderedPageBreak/>
          <w:drawing>
            <wp:inline distT="0" distB="0" distL="0" distR="0">
              <wp:extent cx="5782310" cy="7727315"/>
              <wp:effectExtent l="0" t="0" r="8890" b="698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82310" cy="7727315"/>
                      </a:xfrm>
                      <a:prstGeom prst="rect">
                        <a:avLst/>
                      </a:prstGeom>
                      <a:noFill/>
                      <a:ln>
                        <a:noFill/>
                      </a:ln>
                    </pic:spPr>
                  </pic:pic>
                </a:graphicData>
              </a:graphic>
            </wp:inline>
          </w:drawing>
        </w:r>
      </w:ins>
    </w:p>
    <w:p w:rsidR="00223EC2" w:rsidRDefault="00223EC2" w:rsidP="00B52D60">
      <w:pPr>
        <w:pStyle w:val="Heading3"/>
        <w:rPr>
          <w:lang w:val="en-CA"/>
        </w:rPr>
      </w:pPr>
      <w:r>
        <w:rPr>
          <w:lang w:val="en-CA"/>
        </w:rPr>
        <w:lastRenderedPageBreak/>
        <w:t>Memory access of up to 4 regions</w:t>
      </w:r>
    </w:p>
    <w:p w:rsidR="004D7AAB" w:rsidRDefault="004D7AAB" w:rsidP="004D7AAB">
      <w:pPr>
        <w:pStyle w:val="Heading4"/>
        <w:rPr>
          <w:ins w:id="19" w:author="Xiang Li" w:date="2013-07-16T10:10:00Z"/>
          <w:lang w:val="en-CA"/>
        </w:rPr>
      </w:pPr>
      <w:r>
        <w:rPr>
          <w:lang w:val="en-CA"/>
        </w:rPr>
        <w:t>PU level</w:t>
      </w:r>
    </w:p>
    <w:p w:rsidR="00791437" w:rsidRPr="00303D45" w:rsidRDefault="00303D45">
      <w:pPr>
        <w:rPr>
          <w:lang w:val="en-CA"/>
        </w:rPr>
        <w:pPrChange w:id="20" w:author="Xiang Li" w:date="2013-07-16T10:10:00Z">
          <w:pPr>
            <w:pStyle w:val="Heading4"/>
          </w:pPr>
        </w:pPrChange>
      </w:pPr>
      <w:ins w:id="21" w:author="Xiang Li" w:date="2013-07-22T13:49:00Z">
        <w:r w:rsidRPr="005F4EF7">
          <w:rPr>
            <w:noProof/>
            <w:lang w:eastAsia="zh-CN"/>
          </w:rPr>
          <w:drawing>
            <wp:inline distT="0" distB="0" distL="0" distR="0">
              <wp:extent cx="5782310" cy="7727315"/>
              <wp:effectExtent l="0" t="0" r="8890" b="698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82310" cy="7727315"/>
                      </a:xfrm>
                      <a:prstGeom prst="rect">
                        <a:avLst/>
                      </a:prstGeom>
                      <a:noFill/>
                      <a:ln>
                        <a:noFill/>
                      </a:ln>
                    </pic:spPr>
                  </pic:pic>
                </a:graphicData>
              </a:graphic>
            </wp:inline>
          </w:drawing>
        </w:r>
      </w:ins>
    </w:p>
    <w:p w:rsidR="004D7AAB" w:rsidRDefault="004D7AAB" w:rsidP="004D7AAB">
      <w:pPr>
        <w:pStyle w:val="Heading4"/>
        <w:rPr>
          <w:ins w:id="22" w:author="Xiang Li" w:date="2013-07-16T10:10:00Z"/>
          <w:lang w:val="en-CA"/>
        </w:rPr>
      </w:pPr>
      <w:r>
        <w:rPr>
          <w:lang w:val="en-CA"/>
        </w:rPr>
        <w:lastRenderedPageBreak/>
        <w:t>Picture level</w:t>
      </w:r>
    </w:p>
    <w:p w:rsidR="00791437" w:rsidRPr="00303D45" w:rsidRDefault="00303D45">
      <w:pPr>
        <w:rPr>
          <w:lang w:val="en-CA"/>
        </w:rPr>
        <w:pPrChange w:id="23" w:author="Xiang Li" w:date="2013-07-16T10:10:00Z">
          <w:pPr>
            <w:pStyle w:val="Heading4"/>
          </w:pPr>
        </w:pPrChange>
      </w:pPr>
      <w:ins w:id="24" w:author="Xiang Li" w:date="2013-07-22T13:49:00Z">
        <w:r w:rsidRPr="005F4EF7">
          <w:rPr>
            <w:noProof/>
            <w:lang w:eastAsia="zh-CN"/>
          </w:rPr>
          <w:drawing>
            <wp:inline distT="0" distB="0" distL="0" distR="0">
              <wp:extent cx="5782310" cy="7727315"/>
              <wp:effectExtent l="0" t="0" r="8890" b="698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82310" cy="7727315"/>
                      </a:xfrm>
                      <a:prstGeom prst="rect">
                        <a:avLst/>
                      </a:prstGeom>
                      <a:noFill/>
                      <a:ln>
                        <a:noFill/>
                      </a:ln>
                    </pic:spPr>
                  </pic:pic>
                </a:graphicData>
              </a:graphic>
            </wp:inline>
          </w:drawing>
        </w:r>
      </w:ins>
    </w:p>
    <w:p w:rsidR="004D7AAB" w:rsidRPr="00317C62" w:rsidRDefault="004D7AAB" w:rsidP="00CA1C41">
      <w:pPr>
        <w:rPr>
          <w:lang w:val="en-CA"/>
        </w:rPr>
      </w:pPr>
    </w:p>
    <w:p w:rsidR="001D1B54" w:rsidRPr="005B217D" w:rsidRDefault="001D1B54" w:rsidP="001D1B54">
      <w:pPr>
        <w:pStyle w:val="Heading1"/>
        <w:rPr>
          <w:lang w:val="en-CA"/>
        </w:rPr>
      </w:pPr>
      <w:r>
        <w:rPr>
          <w:lang w:val="en-CA"/>
        </w:rPr>
        <w:lastRenderedPageBreak/>
        <w:t>Conclusions</w:t>
      </w:r>
    </w:p>
    <w:p w:rsidR="001D1B54" w:rsidRPr="005B217D" w:rsidRDefault="006730B1" w:rsidP="001D1B54">
      <w:pPr>
        <w:jc w:val="both"/>
        <w:rPr>
          <w:szCs w:val="22"/>
          <w:lang w:val="en-CA"/>
        </w:rPr>
      </w:pPr>
      <w:r>
        <w:rPr>
          <w:lang w:val="en-CA"/>
        </w:rPr>
        <w:t xml:space="preserve">In this proposal, a </w:t>
      </w:r>
      <w:r w:rsidR="00E24375">
        <w:rPr>
          <w:lang w:val="en-CA"/>
        </w:rPr>
        <w:t xml:space="preserve">region based inter-layer cross-color filtering method is proposed. </w:t>
      </w:r>
      <w:r w:rsidR="005652F1">
        <w:rPr>
          <w:lang w:val="en-CA"/>
        </w:rPr>
        <w:t>In general, the decoding complexity of region based inter-layer cross-color filtering is lower or similar to that of the original design</w:t>
      </w:r>
      <w:r w:rsidR="000F6BA9">
        <w:rPr>
          <w:lang w:val="en-CA"/>
        </w:rPr>
        <w:t xml:space="preserve"> (without local adaptation)</w:t>
      </w:r>
      <w:r w:rsidR="005652F1">
        <w:rPr>
          <w:lang w:val="en-CA"/>
        </w:rPr>
        <w:t xml:space="preserve"> </w:t>
      </w:r>
      <w:r w:rsidR="00B52D60">
        <w:rPr>
          <w:lang w:val="en-CA"/>
        </w:rPr>
        <w:t>while</w:t>
      </w:r>
      <w:r w:rsidR="005652F1">
        <w:rPr>
          <w:lang w:val="en-CA"/>
        </w:rPr>
        <w:t xml:space="preserve"> the coding performance </w:t>
      </w:r>
      <w:r w:rsidR="00B52D60">
        <w:rPr>
          <w:lang w:val="en-CA"/>
        </w:rPr>
        <w:t>is significantly improved</w:t>
      </w:r>
      <w:r w:rsidR="005652F1">
        <w:rPr>
          <w:lang w:val="en-CA"/>
        </w:rPr>
        <w:t>.</w:t>
      </w:r>
      <w:r w:rsidR="000F6BA9">
        <w:rPr>
          <w:lang w:val="en-CA"/>
        </w:rPr>
        <w:t xml:space="preserve"> It is proposed to adopt the method and enable up to 16 regions in common test conditions.</w:t>
      </w:r>
    </w:p>
    <w:p w:rsidR="001D1B54" w:rsidRDefault="001D1B54" w:rsidP="001D1B54">
      <w:pPr>
        <w:pStyle w:val="Heading1"/>
        <w:rPr>
          <w:lang w:val="en-CA"/>
        </w:rPr>
      </w:pPr>
      <w:r>
        <w:rPr>
          <w:lang w:val="en-CA"/>
        </w:rPr>
        <w:t>References</w:t>
      </w:r>
    </w:p>
    <w:p w:rsidR="00466C6A" w:rsidRDefault="00466C6A" w:rsidP="00466C6A">
      <w:pPr>
        <w:numPr>
          <w:ilvl w:val="0"/>
          <w:numId w:val="13"/>
        </w:numPr>
        <w:tabs>
          <w:tab w:val="left" w:pos="360"/>
        </w:tabs>
        <w:jc w:val="both"/>
        <w:textAlignment w:val="auto"/>
        <w:rPr>
          <w:szCs w:val="22"/>
        </w:rPr>
      </w:pPr>
      <w:bookmarkStart w:id="25" w:name="_Ref361154499"/>
      <w:bookmarkStart w:id="26" w:name="_Ref347833434"/>
      <w:bookmarkStart w:id="27" w:name="_Ref350366153"/>
      <w:r w:rsidRPr="00466C6A">
        <w:rPr>
          <w:szCs w:val="22"/>
        </w:rPr>
        <w:t xml:space="preserve">J. Dong, Y. He, Y. </w:t>
      </w:r>
      <w:proofErr w:type="spellStart"/>
      <w:r w:rsidRPr="00466C6A">
        <w:rPr>
          <w:szCs w:val="22"/>
        </w:rPr>
        <w:t>Ye</w:t>
      </w:r>
      <w:proofErr w:type="spellEnd"/>
      <w:r w:rsidRPr="00466C6A">
        <w:rPr>
          <w:szCs w:val="22"/>
        </w:rPr>
        <w:t>, “Chroma enhancement for ILR picture”, JCTVC-L0059</w:t>
      </w:r>
      <w:r>
        <w:rPr>
          <w:szCs w:val="22"/>
        </w:rPr>
        <w:t xml:space="preserve">, Geneva, Switzerland, </w:t>
      </w:r>
      <w:r>
        <w:rPr>
          <w:szCs w:val="22"/>
          <w:lang w:eastAsia="zh-TW"/>
        </w:rPr>
        <w:t>Jan. 2013.</w:t>
      </w:r>
      <w:bookmarkEnd w:id="25"/>
      <w:r w:rsidRPr="00466C6A">
        <w:rPr>
          <w:szCs w:val="22"/>
        </w:rPr>
        <w:t xml:space="preserve"> </w:t>
      </w:r>
    </w:p>
    <w:p w:rsidR="00466C6A" w:rsidRPr="00466C6A" w:rsidRDefault="00466C6A" w:rsidP="00466C6A">
      <w:pPr>
        <w:numPr>
          <w:ilvl w:val="0"/>
          <w:numId w:val="13"/>
        </w:numPr>
        <w:tabs>
          <w:tab w:val="left" w:pos="360"/>
        </w:tabs>
        <w:jc w:val="both"/>
        <w:textAlignment w:val="auto"/>
        <w:rPr>
          <w:szCs w:val="22"/>
        </w:rPr>
      </w:pPr>
      <w:bookmarkStart w:id="28" w:name="_Ref361154502"/>
      <w:r w:rsidRPr="00466C6A">
        <w:rPr>
          <w:szCs w:val="22"/>
        </w:rPr>
        <w:t xml:space="preserve">J. Dong, Y. Ye, Y. He, “Chroma enhancement for ILR picture,” JCTVC-M0183, </w:t>
      </w:r>
      <w:r w:rsidRPr="00466C6A">
        <w:rPr>
          <w:szCs w:val="22"/>
          <w:lang w:val="en-CA"/>
        </w:rPr>
        <w:t>Incheon, Korean, 18–26 Apr. 2013</w:t>
      </w:r>
      <w:bookmarkEnd w:id="28"/>
    </w:p>
    <w:p w:rsidR="00466C6A" w:rsidRPr="00466C6A" w:rsidRDefault="00466C6A" w:rsidP="00717E7A">
      <w:pPr>
        <w:numPr>
          <w:ilvl w:val="0"/>
          <w:numId w:val="13"/>
        </w:numPr>
        <w:tabs>
          <w:tab w:val="left" w:pos="360"/>
        </w:tabs>
        <w:jc w:val="both"/>
        <w:textAlignment w:val="auto"/>
        <w:rPr>
          <w:szCs w:val="22"/>
          <w:lang w:val="en-CA"/>
        </w:rPr>
      </w:pPr>
      <w:bookmarkStart w:id="29" w:name="_Ref361163847"/>
      <w:r w:rsidRPr="00466C6A">
        <w:rPr>
          <w:szCs w:val="22"/>
        </w:rPr>
        <w:t xml:space="preserve">E. </w:t>
      </w:r>
      <w:proofErr w:type="spellStart"/>
      <w:r w:rsidRPr="00466C6A">
        <w:rPr>
          <w:szCs w:val="22"/>
        </w:rPr>
        <w:t>Alshina</w:t>
      </w:r>
      <w:proofErr w:type="spellEnd"/>
      <w:r w:rsidRPr="00466C6A">
        <w:rPr>
          <w:szCs w:val="22"/>
        </w:rPr>
        <w:t>, A.</w:t>
      </w:r>
      <w:r w:rsidR="004E44B9">
        <w:rPr>
          <w:szCs w:val="22"/>
        </w:rPr>
        <w:t xml:space="preserve"> </w:t>
      </w:r>
      <w:proofErr w:type="spellStart"/>
      <w:r w:rsidRPr="00466C6A">
        <w:rPr>
          <w:szCs w:val="22"/>
        </w:rPr>
        <w:t>Alshina</w:t>
      </w:r>
      <w:proofErr w:type="spellEnd"/>
      <w:r w:rsidRPr="00466C6A">
        <w:rPr>
          <w:szCs w:val="22"/>
        </w:rPr>
        <w:t xml:space="preserve">, </w:t>
      </w:r>
      <w:proofErr w:type="spellStart"/>
      <w:r w:rsidRPr="00466C6A">
        <w:rPr>
          <w:szCs w:val="22"/>
        </w:rPr>
        <w:t>Y.Cho</w:t>
      </w:r>
      <w:proofErr w:type="spellEnd"/>
      <w:r w:rsidRPr="00466C6A">
        <w:rPr>
          <w:szCs w:val="22"/>
        </w:rPr>
        <w:t xml:space="preserve">, “Non SCE4: simplified design of cross-color inter-layer </w:t>
      </w:r>
      <w:r w:rsidRPr="00466C6A">
        <w:rPr>
          <w:rFonts w:hint="eastAsia"/>
          <w:szCs w:val="22"/>
        </w:rPr>
        <w:t>(</w:t>
      </w:r>
      <w:r w:rsidRPr="00466C6A">
        <w:rPr>
          <w:szCs w:val="22"/>
        </w:rPr>
        <w:t>test 4.2.4</w:t>
      </w:r>
      <w:r w:rsidRPr="00466C6A">
        <w:rPr>
          <w:rFonts w:hint="eastAsia"/>
          <w:szCs w:val="22"/>
        </w:rPr>
        <w:t>)</w:t>
      </w:r>
      <w:r w:rsidRPr="00466C6A">
        <w:rPr>
          <w:szCs w:val="22"/>
        </w:rPr>
        <w:t xml:space="preserve">,” JCTVC-M0089, </w:t>
      </w:r>
      <w:r w:rsidRPr="00466C6A">
        <w:rPr>
          <w:szCs w:val="22"/>
          <w:lang w:val="en-CA"/>
        </w:rPr>
        <w:t>Incheon, Korean, 18–26 Apr. 2013</w:t>
      </w:r>
      <w:r w:rsidRPr="00466C6A">
        <w:rPr>
          <w:szCs w:val="22"/>
        </w:rPr>
        <w:t>.</w:t>
      </w:r>
      <w:bookmarkEnd w:id="29"/>
    </w:p>
    <w:p w:rsidR="00466C6A" w:rsidRPr="00466C6A" w:rsidRDefault="00466C6A" w:rsidP="00466C6A">
      <w:pPr>
        <w:numPr>
          <w:ilvl w:val="0"/>
          <w:numId w:val="13"/>
        </w:numPr>
        <w:tabs>
          <w:tab w:val="left" w:pos="360"/>
        </w:tabs>
        <w:jc w:val="both"/>
        <w:textAlignment w:val="auto"/>
        <w:rPr>
          <w:szCs w:val="22"/>
          <w:lang w:val="en-CA"/>
        </w:rPr>
      </w:pPr>
      <w:bookmarkStart w:id="30" w:name="_Ref361164126"/>
      <w:r w:rsidRPr="00466C6A">
        <w:rPr>
          <w:szCs w:val="22"/>
          <w:lang w:val="en-CA"/>
        </w:rPr>
        <w:t xml:space="preserve">X. Li, J. Chen, W. Pu, M. Karczewicz, </w:t>
      </w:r>
      <w:r w:rsidR="00865440">
        <w:rPr>
          <w:szCs w:val="22"/>
          <w:lang w:val="en-CA"/>
        </w:rPr>
        <w:t>“</w:t>
      </w:r>
      <w:r w:rsidRPr="00466C6A">
        <w:rPr>
          <w:szCs w:val="22"/>
          <w:lang w:val="en-CA"/>
        </w:rPr>
        <w:t xml:space="preserve">Non-SCE4: Simplification of </w:t>
      </w:r>
      <w:proofErr w:type="spellStart"/>
      <w:r w:rsidRPr="00466C6A">
        <w:rPr>
          <w:szCs w:val="22"/>
          <w:lang w:val="en-CA"/>
        </w:rPr>
        <w:t>chroma</w:t>
      </w:r>
      <w:proofErr w:type="spellEnd"/>
      <w:r w:rsidRPr="00466C6A">
        <w:rPr>
          <w:szCs w:val="22"/>
          <w:lang w:val="en-CA"/>
        </w:rPr>
        <w:t xml:space="preserve"> enhancement for inter layer reference picture generation</w:t>
      </w:r>
      <w:r w:rsidR="00865440">
        <w:rPr>
          <w:szCs w:val="22"/>
          <w:lang w:val="en-CA"/>
        </w:rPr>
        <w:t xml:space="preserve">”, JCTVC-M0253, </w:t>
      </w:r>
      <w:r w:rsidR="00865440" w:rsidRPr="00466C6A">
        <w:rPr>
          <w:szCs w:val="22"/>
          <w:lang w:val="en-CA"/>
        </w:rPr>
        <w:t>Incheon, Korean, 18–26 Apr. 2013</w:t>
      </w:r>
      <w:r w:rsidR="00865440" w:rsidRPr="00466C6A">
        <w:rPr>
          <w:szCs w:val="22"/>
        </w:rPr>
        <w:t>.</w:t>
      </w:r>
      <w:bookmarkEnd w:id="30"/>
    </w:p>
    <w:p w:rsidR="00717E7A" w:rsidRPr="00C75200" w:rsidRDefault="000046FE" w:rsidP="00717E7A">
      <w:pPr>
        <w:numPr>
          <w:ilvl w:val="0"/>
          <w:numId w:val="13"/>
        </w:numPr>
        <w:tabs>
          <w:tab w:val="left" w:pos="360"/>
        </w:tabs>
        <w:jc w:val="both"/>
        <w:textAlignment w:val="auto"/>
        <w:rPr>
          <w:szCs w:val="22"/>
          <w:lang w:val="en-CA"/>
        </w:rPr>
      </w:pPr>
      <w:hyperlink r:id="rId27" w:history="1">
        <w:r w:rsidR="00717E7A" w:rsidRPr="009E6EFE">
          <w:rPr>
            <w:szCs w:val="22"/>
          </w:rPr>
          <w:t>X. Li</w:t>
        </w:r>
      </w:hyperlink>
      <w:r w:rsidR="00717E7A" w:rsidRPr="009E6EFE">
        <w:rPr>
          <w:szCs w:val="22"/>
        </w:rPr>
        <w:t xml:space="preserve">, </w:t>
      </w:r>
      <w:hyperlink r:id="rId28" w:history="1">
        <w:r w:rsidR="00717E7A" w:rsidRPr="009E6EFE">
          <w:rPr>
            <w:szCs w:val="22"/>
          </w:rPr>
          <w:t>J. Boyce</w:t>
        </w:r>
      </w:hyperlink>
      <w:r w:rsidR="00717E7A" w:rsidRPr="009E6EFE">
        <w:rPr>
          <w:szCs w:val="22"/>
        </w:rPr>
        <w:t xml:space="preserve">, </w:t>
      </w:r>
      <w:hyperlink r:id="rId29" w:history="1">
        <w:r w:rsidR="00717E7A" w:rsidRPr="009E6EFE">
          <w:rPr>
            <w:szCs w:val="22"/>
          </w:rPr>
          <w:t xml:space="preserve">P. </w:t>
        </w:r>
        <w:proofErr w:type="spellStart"/>
        <w:r w:rsidR="00717E7A" w:rsidRPr="009E6EFE">
          <w:rPr>
            <w:szCs w:val="22"/>
          </w:rPr>
          <w:t>Onno</w:t>
        </w:r>
        <w:proofErr w:type="spellEnd"/>
      </w:hyperlink>
      <w:r w:rsidR="00717E7A" w:rsidRPr="009E6EFE">
        <w:rPr>
          <w:szCs w:val="22"/>
        </w:rPr>
        <w:t xml:space="preserve">, </w:t>
      </w:r>
      <w:hyperlink r:id="rId30" w:history="1">
        <w:r w:rsidR="00717E7A" w:rsidRPr="009E6EFE">
          <w:rPr>
            <w:szCs w:val="22"/>
          </w:rPr>
          <w:t xml:space="preserve">Y. </w:t>
        </w:r>
        <w:proofErr w:type="spellStart"/>
        <w:r w:rsidR="00717E7A" w:rsidRPr="009E6EFE">
          <w:rPr>
            <w:szCs w:val="22"/>
          </w:rPr>
          <w:t>Ye</w:t>
        </w:r>
        <w:proofErr w:type="spellEnd"/>
      </w:hyperlink>
      <w:r w:rsidR="00717E7A" w:rsidRPr="009E6EFE">
        <w:rPr>
          <w:szCs w:val="22"/>
        </w:rPr>
        <w:t>, “Co</w:t>
      </w:r>
      <w:r w:rsidR="00717E7A">
        <w:t xml:space="preserve">mmon SHM test conditions and software reference configurations”, </w:t>
      </w:r>
      <w:r w:rsidR="00717E7A" w:rsidRPr="00F56AE0">
        <w:rPr>
          <w:szCs w:val="22"/>
        </w:rPr>
        <w:t>JCTVC-</w:t>
      </w:r>
      <w:r w:rsidR="00DD495F">
        <w:rPr>
          <w:szCs w:val="22"/>
        </w:rPr>
        <w:t>M</w:t>
      </w:r>
      <w:r w:rsidR="00717E7A">
        <w:rPr>
          <w:szCs w:val="22"/>
        </w:rPr>
        <w:t>1009</w:t>
      </w:r>
      <w:r w:rsidR="00717E7A" w:rsidRPr="00F56AE0">
        <w:rPr>
          <w:szCs w:val="22"/>
        </w:rPr>
        <w:t xml:space="preserve">, </w:t>
      </w:r>
      <w:bookmarkEnd w:id="26"/>
      <w:r w:rsidR="00DD495F" w:rsidRPr="00B4194A">
        <w:rPr>
          <w:szCs w:val="22"/>
          <w:lang w:val="en-CA"/>
        </w:rPr>
        <w:t xml:space="preserve">Incheon, </w:t>
      </w:r>
      <w:r w:rsidR="00DD495F">
        <w:rPr>
          <w:szCs w:val="22"/>
          <w:lang w:val="en-CA"/>
        </w:rPr>
        <w:t>Korean</w:t>
      </w:r>
      <w:r w:rsidR="00DD495F" w:rsidRPr="00B4194A">
        <w:rPr>
          <w:szCs w:val="22"/>
          <w:lang w:val="en-CA"/>
        </w:rPr>
        <w:t>, 18–26 Apr. 2013</w:t>
      </w:r>
      <w:r w:rsidR="00717E7A">
        <w:rPr>
          <w:szCs w:val="22"/>
        </w:rPr>
        <w:t>.</w:t>
      </w:r>
      <w:bookmarkEnd w:id="27"/>
    </w:p>
    <w:p w:rsidR="00717E7A" w:rsidRDefault="00717E7A" w:rsidP="00717E7A">
      <w:pPr>
        <w:tabs>
          <w:tab w:val="clear" w:pos="360"/>
        </w:tabs>
        <w:jc w:val="both"/>
        <w:textAlignment w:val="auto"/>
        <w:rPr>
          <w:szCs w:val="22"/>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1D1B54" w:rsidRDefault="001D1B54" w:rsidP="001D1B54">
      <w:pPr>
        <w:jc w:val="both"/>
        <w:rPr>
          <w:b/>
          <w:szCs w:val="22"/>
          <w:lang w:val="en-CA"/>
        </w:rPr>
      </w:pPr>
      <w:r>
        <w:rPr>
          <w:b/>
          <w:szCs w:val="22"/>
          <w:lang w:val="en-CA"/>
        </w:rPr>
        <w:t>Qualcomm Inc.</w:t>
      </w:r>
      <w:r w:rsidRPr="0022239C">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Default="007F1F8B" w:rsidP="009234A5">
      <w:pPr>
        <w:jc w:val="both"/>
        <w:rPr>
          <w:szCs w:val="22"/>
          <w:lang w:val="en-CA"/>
        </w:rPr>
      </w:pPr>
    </w:p>
    <w:p w:rsidR="00CC7094" w:rsidRPr="00EE13E4" w:rsidRDefault="00CC7094" w:rsidP="009234A5">
      <w:pPr>
        <w:jc w:val="both"/>
        <w:rPr>
          <w:b/>
          <w:lang w:val="en-CA"/>
        </w:rPr>
      </w:pPr>
      <w:r>
        <w:rPr>
          <w:b/>
          <w:lang w:val="en-CA"/>
        </w:rPr>
        <w:t>Samsung Electronics, Ltd.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CC7094" w:rsidRPr="00EE13E4" w:rsidSect="00A01439">
      <w:footerReference w:type="default" r:id="rId3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6FE" w:rsidRDefault="000046FE">
      <w:r>
        <w:separator/>
      </w:r>
    </w:p>
  </w:endnote>
  <w:endnote w:type="continuationSeparator" w:id="0">
    <w:p w:rsidR="000046FE" w:rsidRDefault="0000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8C" w:rsidRDefault="00874F8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F4EF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31" w:author="Xiang Li" w:date="2013-07-23T19:45:00Z">
      <w:r w:rsidR="005F4EF7">
        <w:rPr>
          <w:rStyle w:val="PageNumber"/>
          <w:noProof/>
        </w:rPr>
        <w:t>2013-07-23</w:t>
      </w:r>
    </w:ins>
    <w:del w:id="32" w:author="Xiang Li" w:date="2013-07-22T13:45:00Z">
      <w:r w:rsidR="00272277" w:rsidDel="00303D45">
        <w:rPr>
          <w:rStyle w:val="PageNumber"/>
          <w:noProof/>
        </w:rPr>
        <w:delText>2013-07-15</w:delText>
      </w:r>
    </w:del>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6FE" w:rsidRDefault="000046FE">
      <w:r>
        <w:separator/>
      </w:r>
    </w:p>
  </w:footnote>
  <w:footnote w:type="continuationSeparator" w:id="0">
    <w:p w:rsidR="000046FE" w:rsidRDefault="000046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050DE"/>
    <w:multiLevelType w:val="hybridMultilevel"/>
    <w:tmpl w:val="3D229E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B51A68"/>
    <w:multiLevelType w:val="hybridMultilevel"/>
    <w:tmpl w:val="7890C1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7F67E3"/>
    <w:multiLevelType w:val="hybridMultilevel"/>
    <w:tmpl w:val="81CAB968"/>
    <w:lvl w:ilvl="0" w:tplc="B66A713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AA215E"/>
    <w:multiLevelType w:val="hybridMultilevel"/>
    <w:tmpl w:val="B8CAA852"/>
    <w:lvl w:ilvl="0" w:tplc="4D6690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1"/>
  </w:num>
  <w:num w:numId="4">
    <w:abstractNumId w:val="8"/>
  </w:num>
  <w:num w:numId="5">
    <w:abstractNumId w:val="9"/>
  </w:num>
  <w:num w:numId="6">
    <w:abstractNumId w:val="5"/>
  </w:num>
  <w:num w:numId="7">
    <w:abstractNumId w:val="6"/>
  </w:num>
  <w:num w:numId="8">
    <w:abstractNumId w:val="5"/>
  </w:num>
  <w:num w:numId="9">
    <w:abstractNumId w:val="1"/>
  </w:num>
  <w:num w:numId="10">
    <w:abstractNumId w:val="4"/>
  </w:num>
  <w:num w:numId="11">
    <w:abstractNumId w:val="3"/>
  </w:num>
  <w:num w:numId="12">
    <w:abstractNumId w:val="1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7"/>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386"/>
    <w:rsid w:val="000046FE"/>
    <w:rsid w:val="000116FF"/>
    <w:rsid w:val="000278E9"/>
    <w:rsid w:val="000458BC"/>
    <w:rsid w:val="00045C41"/>
    <w:rsid w:val="00046C03"/>
    <w:rsid w:val="00056FD1"/>
    <w:rsid w:val="000624E9"/>
    <w:rsid w:val="0007614F"/>
    <w:rsid w:val="00082116"/>
    <w:rsid w:val="00082294"/>
    <w:rsid w:val="00090E1D"/>
    <w:rsid w:val="000B1C6B"/>
    <w:rsid w:val="000B4FF9"/>
    <w:rsid w:val="000C09AC"/>
    <w:rsid w:val="000E00F3"/>
    <w:rsid w:val="000F158C"/>
    <w:rsid w:val="000F6BA9"/>
    <w:rsid w:val="00102F3D"/>
    <w:rsid w:val="00106DDE"/>
    <w:rsid w:val="00124E38"/>
    <w:rsid w:val="0012580B"/>
    <w:rsid w:val="00131F90"/>
    <w:rsid w:val="0013526E"/>
    <w:rsid w:val="00141CF0"/>
    <w:rsid w:val="001563BE"/>
    <w:rsid w:val="00171371"/>
    <w:rsid w:val="00174EB1"/>
    <w:rsid w:val="00175A24"/>
    <w:rsid w:val="00187E58"/>
    <w:rsid w:val="001A297E"/>
    <w:rsid w:val="001A368E"/>
    <w:rsid w:val="001A6CA0"/>
    <w:rsid w:val="001A7329"/>
    <w:rsid w:val="001B4E28"/>
    <w:rsid w:val="001B74DB"/>
    <w:rsid w:val="001C3525"/>
    <w:rsid w:val="001D1B54"/>
    <w:rsid w:val="001D1BD2"/>
    <w:rsid w:val="001D729F"/>
    <w:rsid w:val="001E02BE"/>
    <w:rsid w:val="001E3B37"/>
    <w:rsid w:val="001F2594"/>
    <w:rsid w:val="001F2C2E"/>
    <w:rsid w:val="002055A6"/>
    <w:rsid w:val="00206460"/>
    <w:rsid w:val="002069B4"/>
    <w:rsid w:val="00215DFC"/>
    <w:rsid w:val="002212DF"/>
    <w:rsid w:val="00222CD4"/>
    <w:rsid w:val="00223EC2"/>
    <w:rsid w:val="002264A6"/>
    <w:rsid w:val="00227BA7"/>
    <w:rsid w:val="00227D38"/>
    <w:rsid w:val="0023011C"/>
    <w:rsid w:val="00237B9B"/>
    <w:rsid w:val="00263398"/>
    <w:rsid w:val="00272277"/>
    <w:rsid w:val="00275BCF"/>
    <w:rsid w:val="00276FEC"/>
    <w:rsid w:val="00292257"/>
    <w:rsid w:val="002A54E0"/>
    <w:rsid w:val="002B1595"/>
    <w:rsid w:val="002B191D"/>
    <w:rsid w:val="002D0AF6"/>
    <w:rsid w:val="002E5C49"/>
    <w:rsid w:val="002F164D"/>
    <w:rsid w:val="00303D45"/>
    <w:rsid w:val="00306206"/>
    <w:rsid w:val="00317C62"/>
    <w:rsid w:val="00317D85"/>
    <w:rsid w:val="00327C56"/>
    <w:rsid w:val="003315A1"/>
    <w:rsid w:val="003344A8"/>
    <w:rsid w:val="003365EF"/>
    <w:rsid w:val="003373EC"/>
    <w:rsid w:val="00342FF4"/>
    <w:rsid w:val="003669EA"/>
    <w:rsid w:val="003706CC"/>
    <w:rsid w:val="00377710"/>
    <w:rsid w:val="003A2D8E"/>
    <w:rsid w:val="003C1513"/>
    <w:rsid w:val="003C20E4"/>
    <w:rsid w:val="003E6F90"/>
    <w:rsid w:val="003F3892"/>
    <w:rsid w:val="003F4725"/>
    <w:rsid w:val="003F5D0F"/>
    <w:rsid w:val="00414101"/>
    <w:rsid w:val="00433DDB"/>
    <w:rsid w:val="00437619"/>
    <w:rsid w:val="0044177A"/>
    <w:rsid w:val="004543A4"/>
    <w:rsid w:val="00466C6A"/>
    <w:rsid w:val="004A2A63"/>
    <w:rsid w:val="004A45B9"/>
    <w:rsid w:val="004B210C"/>
    <w:rsid w:val="004B5A4B"/>
    <w:rsid w:val="004D405F"/>
    <w:rsid w:val="004D7AAB"/>
    <w:rsid w:val="004E44B9"/>
    <w:rsid w:val="004E4F4F"/>
    <w:rsid w:val="004E51BD"/>
    <w:rsid w:val="004E54C1"/>
    <w:rsid w:val="004E6789"/>
    <w:rsid w:val="004F27CB"/>
    <w:rsid w:val="004F61E3"/>
    <w:rsid w:val="00502E10"/>
    <w:rsid w:val="005073C7"/>
    <w:rsid w:val="0051015C"/>
    <w:rsid w:val="00516CF1"/>
    <w:rsid w:val="00531AE9"/>
    <w:rsid w:val="00550A66"/>
    <w:rsid w:val="005652F1"/>
    <w:rsid w:val="00567EC7"/>
    <w:rsid w:val="00570013"/>
    <w:rsid w:val="00570E26"/>
    <w:rsid w:val="005801A2"/>
    <w:rsid w:val="0058476E"/>
    <w:rsid w:val="00593A3B"/>
    <w:rsid w:val="005952A5"/>
    <w:rsid w:val="005A33A1"/>
    <w:rsid w:val="005A4661"/>
    <w:rsid w:val="005B217D"/>
    <w:rsid w:val="005C385F"/>
    <w:rsid w:val="005E1AC6"/>
    <w:rsid w:val="005E5871"/>
    <w:rsid w:val="005F4EF7"/>
    <w:rsid w:val="005F6F1B"/>
    <w:rsid w:val="00616947"/>
    <w:rsid w:val="00624B33"/>
    <w:rsid w:val="00630AA2"/>
    <w:rsid w:val="00646707"/>
    <w:rsid w:val="0065296F"/>
    <w:rsid w:val="00661CE3"/>
    <w:rsid w:val="00662E58"/>
    <w:rsid w:val="00664DCF"/>
    <w:rsid w:val="00670CBF"/>
    <w:rsid w:val="006730B1"/>
    <w:rsid w:val="00686DEE"/>
    <w:rsid w:val="006C2569"/>
    <w:rsid w:val="006C5D39"/>
    <w:rsid w:val="006E0C55"/>
    <w:rsid w:val="006E2810"/>
    <w:rsid w:val="006E34C0"/>
    <w:rsid w:val="006E5417"/>
    <w:rsid w:val="00712F60"/>
    <w:rsid w:val="00717E7A"/>
    <w:rsid w:val="00720E3B"/>
    <w:rsid w:val="00745F6B"/>
    <w:rsid w:val="0075585E"/>
    <w:rsid w:val="00770571"/>
    <w:rsid w:val="007705BD"/>
    <w:rsid w:val="007768FF"/>
    <w:rsid w:val="007824D3"/>
    <w:rsid w:val="00791437"/>
    <w:rsid w:val="00795D7F"/>
    <w:rsid w:val="00796EE3"/>
    <w:rsid w:val="007A7D29"/>
    <w:rsid w:val="007B4AB8"/>
    <w:rsid w:val="007F1F8B"/>
    <w:rsid w:val="007F67A1"/>
    <w:rsid w:val="00811C05"/>
    <w:rsid w:val="008206C8"/>
    <w:rsid w:val="0082735F"/>
    <w:rsid w:val="0086387C"/>
    <w:rsid w:val="00865440"/>
    <w:rsid w:val="00874A6C"/>
    <w:rsid w:val="00874AFE"/>
    <w:rsid w:val="00874F8C"/>
    <w:rsid w:val="00876C65"/>
    <w:rsid w:val="0088331B"/>
    <w:rsid w:val="008A19F1"/>
    <w:rsid w:val="008A4B4C"/>
    <w:rsid w:val="008C239F"/>
    <w:rsid w:val="008D3DCE"/>
    <w:rsid w:val="008E0B33"/>
    <w:rsid w:val="008E480C"/>
    <w:rsid w:val="00905408"/>
    <w:rsid w:val="00907757"/>
    <w:rsid w:val="00907F9F"/>
    <w:rsid w:val="009212B0"/>
    <w:rsid w:val="009234A5"/>
    <w:rsid w:val="009336F7"/>
    <w:rsid w:val="009374A7"/>
    <w:rsid w:val="009520C7"/>
    <w:rsid w:val="00971E28"/>
    <w:rsid w:val="0097273F"/>
    <w:rsid w:val="0098551D"/>
    <w:rsid w:val="0099518F"/>
    <w:rsid w:val="009A0010"/>
    <w:rsid w:val="009A523D"/>
    <w:rsid w:val="009B0BC1"/>
    <w:rsid w:val="009C398D"/>
    <w:rsid w:val="009C6A82"/>
    <w:rsid w:val="009E2AAA"/>
    <w:rsid w:val="009F496B"/>
    <w:rsid w:val="00A01439"/>
    <w:rsid w:val="00A02E61"/>
    <w:rsid w:val="00A05CFF"/>
    <w:rsid w:val="00A12B89"/>
    <w:rsid w:val="00A22FDB"/>
    <w:rsid w:val="00A56B97"/>
    <w:rsid w:val="00A6093D"/>
    <w:rsid w:val="00A76A6D"/>
    <w:rsid w:val="00A83253"/>
    <w:rsid w:val="00AA6E84"/>
    <w:rsid w:val="00AC43F3"/>
    <w:rsid w:val="00AC6147"/>
    <w:rsid w:val="00AE2117"/>
    <w:rsid w:val="00AE341B"/>
    <w:rsid w:val="00AE5018"/>
    <w:rsid w:val="00B07CA7"/>
    <w:rsid w:val="00B1279A"/>
    <w:rsid w:val="00B375ED"/>
    <w:rsid w:val="00B4194A"/>
    <w:rsid w:val="00B5222E"/>
    <w:rsid w:val="00B52D60"/>
    <w:rsid w:val="00B53179"/>
    <w:rsid w:val="00B61C96"/>
    <w:rsid w:val="00B73A2A"/>
    <w:rsid w:val="00B94B06"/>
    <w:rsid w:val="00B94C28"/>
    <w:rsid w:val="00BC10BA"/>
    <w:rsid w:val="00BC5AFD"/>
    <w:rsid w:val="00BF0132"/>
    <w:rsid w:val="00C04F43"/>
    <w:rsid w:val="00C0609D"/>
    <w:rsid w:val="00C115AB"/>
    <w:rsid w:val="00C30249"/>
    <w:rsid w:val="00C3723B"/>
    <w:rsid w:val="00C47E65"/>
    <w:rsid w:val="00C606C9"/>
    <w:rsid w:val="00C6377E"/>
    <w:rsid w:val="00C80288"/>
    <w:rsid w:val="00C84003"/>
    <w:rsid w:val="00C90650"/>
    <w:rsid w:val="00C94A70"/>
    <w:rsid w:val="00C97D78"/>
    <w:rsid w:val="00CA1C41"/>
    <w:rsid w:val="00CB2469"/>
    <w:rsid w:val="00CC2AAE"/>
    <w:rsid w:val="00CC5A42"/>
    <w:rsid w:val="00CC7094"/>
    <w:rsid w:val="00CD0EAB"/>
    <w:rsid w:val="00CF34DB"/>
    <w:rsid w:val="00CF558F"/>
    <w:rsid w:val="00CF6487"/>
    <w:rsid w:val="00D073E2"/>
    <w:rsid w:val="00D26D27"/>
    <w:rsid w:val="00D446EC"/>
    <w:rsid w:val="00D51BF0"/>
    <w:rsid w:val="00D55942"/>
    <w:rsid w:val="00D625D2"/>
    <w:rsid w:val="00D807BF"/>
    <w:rsid w:val="00D81428"/>
    <w:rsid w:val="00D82FCC"/>
    <w:rsid w:val="00DA17FC"/>
    <w:rsid w:val="00DA7887"/>
    <w:rsid w:val="00DB024D"/>
    <w:rsid w:val="00DB2C26"/>
    <w:rsid w:val="00DC175C"/>
    <w:rsid w:val="00DD403E"/>
    <w:rsid w:val="00DD495F"/>
    <w:rsid w:val="00DE6B43"/>
    <w:rsid w:val="00E11923"/>
    <w:rsid w:val="00E24375"/>
    <w:rsid w:val="00E262D4"/>
    <w:rsid w:val="00E36250"/>
    <w:rsid w:val="00E54511"/>
    <w:rsid w:val="00E61DAC"/>
    <w:rsid w:val="00E72B80"/>
    <w:rsid w:val="00E75FE3"/>
    <w:rsid w:val="00E86C4C"/>
    <w:rsid w:val="00EB345D"/>
    <w:rsid w:val="00EB7AB1"/>
    <w:rsid w:val="00ED190B"/>
    <w:rsid w:val="00EE13E4"/>
    <w:rsid w:val="00EF48CC"/>
    <w:rsid w:val="00F61B00"/>
    <w:rsid w:val="00F73032"/>
    <w:rsid w:val="00F848FC"/>
    <w:rsid w:val="00F9282A"/>
    <w:rsid w:val="00F96BAD"/>
    <w:rsid w:val="00FA139D"/>
    <w:rsid w:val="00FB0E84"/>
    <w:rsid w:val="00FC7AB0"/>
    <w:rsid w:val="00FD01C2"/>
    <w:rsid w:val="00FE107B"/>
    <w:rsid w:val="00FF0CE3"/>
    <w:rsid w:val="00FF3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1D1B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1B5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styleId="CommentReference">
    <w:name w:val="annotation reference"/>
    <w:rsid w:val="001D1B54"/>
    <w:rPr>
      <w:sz w:val="16"/>
      <w:szCs w:val="16"/>
    </w:rPr>
  </w:style>
  <w:style w:type="paragraph" w:styleId="CommentText">
    <w:name w:val="annotation text"/>
    <w:basedOn w:val="Normal"/>
    <w:link w:val="CommentTextChar"/>
    <w:rsid w:val="001D1B54"/>
    <w:rPr>
      <w:sz w:val="20"/>
    </w:rPr>
  </w:style>
  <w:style w:type="character" w:customStyle="1" w:styleId="CommentTextChar">
    <w:name w:val="Comment Text Char"/>
    <w:basedOn w:val="DefaultParagraphFont"/>
    <w:link w:val="CommentText"/>
    <w:rsid w:val="001D1B54"/>
    <w:rPr>
      <w:lang w:eastAsia="en-US"/>
    </w:rPr>
  </w:style>
  <w:style w:type="character" w:styleId="PlaceholderText">
    <w:name w:val="Placeholder Text"/>
    <w:basedOn w:val="DefaultParagraphFont"/>
    <w:uiPriority w:val="99"/>
    <w:semiHidden/>
    <w:rsid w:val="000624E9"/>
    <w:rPr>
      <w:color w:val="808080"/>
    </w:rPr>
  </w:style>
  <w:style w:type="paragraph" w:customStyle="1" w:styleId="tableheading">
    <w:name w:val="table heading"/>
    <w:basedOn w:val="Normal"/>
    <w:rsid w:val="005073C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5073C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5073C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5073C7"/>
    <w:rPr>
      <w:rFonts w:ascii="Times" w:eastAsia="Malgun Gothic" w:hAnsi="Times"/>
      <w:lang w:val="en-GB" w:eastAsia="x-none"/>
    </w:rPr>
  </w:style>
  <w:style w:type="paragraph" w:styleId="CommentSubject">
    <w:name w:val="annotation subject"/>
    <w:basedOn w:val="CommentText"/>
    <w:next w:val="CommentText"/>
    <w:link w:val="CommentSubjectChar"/>
    <w:rsid w:val="00E24375"/>
    <w:rPr>
      <w:b/>
      <w:bCs/>
    </w:rPr>
  </w:style>
  <w:style w:type="character" w:customStyle="1" w:styleId="CommentSubjectChar">
    <w:name w:val="Comment Subject Char"/>
    <w:basedOn w:val="CommentTextChar"/>
    <w:link w:val="CommentSubject"/>
    <w:rsid w:val="00E24375"/>
    <w:rPr>
      <w:b/>
      <w:bCs/>
      <w:lang w:eastAsia="en-US"/>
    </w:rPr>
  </w:style>
  <w:style w:type="paragraph" w:styleId="Revision">
    <w:name w:val="Revision"/>
    <w:hidden/>
    <w:uiPriority w:val="99"/>
    <w:semiHidden/>
    <w:rsid w:val="00223EC2"/>
    <w:rPr>
      <w:sz w:val="22"/>
      <w:lang w:eastAsia="en-US"/>
    </w:rPr>
  </w:style>
  <w:style w:type="paragraph" w:styleId="Caption">
    <w:name w:val="caption"/>
    <w:basedOn w:val="Normal"/>
    <w:next w:val="Normal"/>
    <w:unhideWhenUsed/>
    <w:qFormat/>
    <w:rsid w:val="003344A8"/>
    <w:rPr>
      <w:b/>
      <w:b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uiPriority w:val="59"/>
    <w:rsid w:val="001D1B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D1B5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宋体" w:hAnsi="Calibri"/>
      <w:szCs w:val="22"/>
      <w:lang w:eastAsia="zh-CN"/>
    </w:rPr>
  </w:style>
  <w:style w:type="character" w:styleId="CommentReference">
    <w:name w:val="annotation reference"/>
    <w:rsid w:val="001D1B54"/>
    <w:rPr>
      <w:sz w:val="16"/>
      <w:szCs w:val="16"/>
    </w:rPr>
  </w:style>
  <w:style w:type="paragraph" w:styleId="CommentText">
    <w:name w:val="annotation text"/>
    <w:basedOn w:val="Normal"/>
    <w:link w:val="CommentTextChar"/>
    <w:rsid w:val="001D1B54"/>
    <w:rPr>
      <w:sz w:val="20"/>
    </w:rPr>
  </w:style>
  <w:style w:type="character" w:customStyle="1" w:styleId="CommentTextChar">
    <w:name w:val="Comment Text Char"/>
    <w:basedOn w:val="DefaultParagraphFont"/>
    <w:link w:val="CommentText"/>
    <w:rsid w:val="001D1B54"/>
    <w:rPr>
      <w:lang w:eastAsia="en-US"/>
    </w:rPr>
  </w:style>
  <w:style w:type="character" w:styleId="PlaceholderText">
    <w:name w:val="Placeholder Text"/>
    <w:basedOn w:val="DefaultParagraphFont"/>
    <w:uiPriority w:val="99"/>
    <w:semiHidden/>
    <w:rsid w:val="000624E9"/>
    <w:rPr>
      <w:color w:val="808080"/>
    </w:rPr>
  </w:style>
  <w:style w:type="paragraph" w:customStyle="1" w:styleId="tableheading">
    <w:name w:val="table heading"/>
    <w:basedOn w:val="Normal"/>
    <w:rsid w:val="005073C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5073C7"/>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5073C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eastAsia="x-none"/>
    </w:rPr>
  </w:style>
  <w:style w:type="character" w:customStyle="1" w:styleId="tablesyntaxChar">
    <w:name w:val="table syntax Char"/>
    <w:link w:val="tablesyntax"/>
    <w:locked/>
    <w:rsid w:val="005073C7"/>
    <w:rPr>
      <w:rFonts w:ascii="Times" w:eastAsia="Malgun Gothic" w:hAnsi="Times"/>
      <w:lang w:val="en-GB" w:eastAsia="x-none"/>
    </w:rPr>
  </w:style>
  <w:style w:type="paragraph" w:styleId="CommentSubject">
    <w:name w:val="annotation subject"/>
    <w:basedOn w:val="CommentText"/>
    <w:next w:val="CommentText"/>
    <w:link w:val="CommentSubjectChar"/>
    <w:rsid w:val="00E24375"/>
    <w:rPr>
      <w:b/>
      <w:bCs/>
    </w:rPr>
  </w:style>
  <w:style w:type="character" w:customStyle="1" w:styleId="CommentSubjectChar">
    <w:name w:val="Comment Subject Char"/>
    <w:basedOn w:val="CommentTextChar"/>
    <w:link w:val="CommentSubject"/>
    <w:rsid w:val="00E24375"/>
    <w:rPr>
      <w:b/>
      <w:bCs/>
      <w:lang w:eastAsia="en-US"/>
    </w:rPr>
  </w:style>
  <w:style w:type="paragraph" w:styleId="Revision">
    <w:name w:val="Revision"/>
    <w:hidden/>
    <w:uiPriority w:val="99"/>
    <w:semiHidden/>
    <w:rsid w:val="00223EC2"/>
    <w:rPr>
      <w:sz w:val="22"/>
      <w:lang w:eastAsia="en-US"/>
    </w:rPr>
  </w:style>
  <w:style w:type="paragraph" w:styleId="Caption">
    <w:name w:val="caption"/>
    <w:basedOn w:val="Normal"/>
    <w:next w:val="Normal"/>
    <w:unhideWhenUsed/>
    <w:qFormat/>
    <w:rsid w:val="003344A8"/>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190624">
      <w:bodyDiv w:val="1"/>
      <w:marLeft w:val="0"/>
      <w:marRight w:val="0"/>
      <w:marTop w:val="0"/>
      <w:marBottom w:val="0"/>
      <w:divBdr>
        <w:top w:val="none" w:sz="0" w:space="0" w:color="auto"/>
        <w:left w:val="none" w:sz="0" w:space="0" w:color="auto"/>
        <w:bottom w:val="none" w:sz="0" w:space="0" w:color="auto"/>
        <w:right w:val="none" w:sz="0" w:space="0" w:color="auto"/>
      </w:divBdr>
    </w:div>
    <w:div w:id="1426462244">
      <w:bodyDiv w:val="1"/>
      <w:marLeft w:val="0"/>
      <w:marRight w:val="0"/>
      <w:marTop w:val="0"/>
      <w:marBottom w:val="0"/>
      <w:divBdr>
        <w:top w:val="none" w:sz="0" w:space="0" w:color="auto"/>
        <w:left w:val="none" w:sz="0" w:space="0" w:color="auto"/>
        <w:bottom w:val="none" w:sz="0" w:space="0" w:color="auto"/>
        <w:right w:val="none" w:sz="0" w:space="0" w:color="auto"/>
      </w:divBdr>
    </w:div>
    <w:div w:id="147016944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0668373">
      <w:bodyDiv w:val="1"/>
      <w:marLeft w:val="0"/>
      <w:marRight w:val="0"/>
      <w:marTop w:val="0"/>
      <w:marBottom w:val="0"/>
      <w:divBdr>
        <w:top w:val="none" w:sz="0" w:space="0" w:color="auto"/>
        <w:left w:val="none" w:sz="0" w:space="0" w:color="auto"/>
        <w:bottom w:val="none" w:sz="0" w:space="0" w:color="auto"/>
        <w:right w:val="none" w:sz="0" w:space="0" w:color="auto"/>
      </w:divBdr>
    </w:div>
    <w:div w:id="184531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emf"/><Relationship Id="rId26" Type="http://schemas.openxmlformats.org/officeDocument/2006/relationships/image" Target="media/image16.emf"/><Relationship Id="rId3" Type="http://schemas.microsoft.com/office/2007/relationships/stylesWithEffects" Target="stylesWithEffect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hyperlink" Target="mailto:patrice.onno@crf.canon.f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elena_a.alshin@samsung.com" TargetMode="External"/><Relationship Id="rId24" Type="http://schemas.openxmlformats.org/officeDocument/2006/relationships/image" Target="media/image14.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hyperlink" Target="mailto:jill@vidyo.com" TargetMode="External"/><Relationship Id="rId10" Type="http://schemas.openxmlformats.org/officeDocument/2006/relationships/hyperlink" Target="mailto:lxiang@qti.qualcomm.com" TargetMode="External"/><Relationship Id="rId19" Type="http://schemas.openxmlformats.org/officeDocument/2006/relationships/image" Target="media/image9.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hyperlink" Target="mailto:lxiang@qti.qualcomm.com" TargetMode="External"/><Relationship Id="rId30" Type="http://schemas.openxmlformats.org/officeDocument/2006/relationships/hyperlink" Target="mailto:yan.ye@interdigi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1</Pages>
  <Words>1952</Words>
  <Characters>11133</Characters>
  <Application>Microsoft Office Word</Application>
  <DocSecurity>0</DocSecurity>
  <Lines>92</Lines>
  <Paragraphs>26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13059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Xiang Li</cp:lastModifiedBy>
  <cp:revision>27</cp:revision>
  <cp:lastPrinted>2013-07-09T23:09:00Z</cp:lastPrinted>
  <dcterms:created xsi:type="dcterms:W3CDTF">2013-07-11T20:39:00Z</dcterms:created>
  <dcterms:modified xsi:type="dcterms:W3CDTF">2013-07-24T03:02:00Z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1475924729</vt:i4>
  </property>
  <property fmtid="{D5CDD505-2E9C-101B-9397-08002B2CF9AE}" pid="3" name="_NewReviewCycle">
    <vt:lpwstr/>
  </property>
  <property fmtid="{D5CDD505-2E9C-101B-9397-08002B2CF9AE}" pid="4" name="_EmailSubject">
    <vt:lpwstr>Draft proposal on region based inter-layer cross-layer filtering</vt:lpwstr>
  </property>
  <property fmtid="{D5CDD505-2E9C-101B-9397-08002B2CF9AE}" pid="5" name="_AuthorEmail">
    <vt:lpwstr>cjianle@qti.qualcomm.com</vt:lpwstr>
  </property>
  <property fmtid="{D5CDD505-2E9C-101B-9397-08002B2CF9AE}" pid="6" name="_AuthorEmailDisplayName">
    <vt:lpwstr>Chen, Jianle</vt:lpwstr>
  </property>
  <property fmtid="{D5CDD505-2E9C-101B-9397-08002B2CF9AE}" pid="7" name="_PreviousAdHocReviewCycleID">
    <vt:i4>-479045379</vt:i4>
  </property>
</Properties>
</file>