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2728F1" w:rsidP="00C97D78">
            <w:pPr>
              <w:tabs>
                <w:tab w:val="left" w:pos="7200"/>
              </w:tabs>
              <w:spacing w:before="0"/>
              <w:rPr>
                <w:b/>
                <w:szCs w:val="22"/>
                <w:lang w:val="en-CA"/>
              </w:rPr>
            </w:pPr>
            <w:r w:rsidRPr="002728F1">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65440">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65440">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FA139D">
            <w:pPr>
              <w:tabs>
                <w:tab w:val="left" w:pos="7200"/>
              </w:tabs>
              <w:spacing w:before="0"/>
              <w:rPr>
                <w:b/>
                <w:szCs w:val="22"/>
                <w:lang w:val="en-CA"/>
              </w:rPr>
            </w:pPr>
            <w:r>
              <w:rPr>
                <w:szCs w:val="22"/>
                <w:lang w:val="en-CA"/>
              </w:rPr>
              <w:t>1</w:t>
            </w:r>
            <w:r w:rsidR="00FA139D">
              <w:rPr>
                <w:szCs w:val="22"/>
                <w:lang w:val="en-CA"/>
              </w:rPr>
              <w:t>4</w:t>
            </w:r>
            <w:r w:rsidR="00630AA2" w:rsidRPr="005B217D">
              <w:rPr>
                <w:szCs w:val="22"/>
                <w:lang w:val="en-CA"/>
              </w:rPr>
              <w:t>th</w:t>
            </w:r>
            <w:r w:rsidR="00E61DAC" w:rsidRPr="005B217D">
              <w:rPr>
                <w:szCs w:val="22"/>
                <w:lang w:val="en-CA"/>
              </w:rPr>
              <w:t xml:space="preserve"> Meeting: </w:t>
            </w:r>
            <w:r w:rsidR="00FA139D">
              <w:rPr>
                <w:szCs w:val="22"/>
                <w:lang w:val="en-CA"/>
              </w:rPr>
              <w:t>Vienna</w:t>
            </w:r>
            <w:r w:rsidR="00B4194A" w:rsidRPr="00B4194A">
              <w:rPr>
                <w:szCs w:val="22"/>
                <w:lang w:val="en-CA"/>
              </w:rPr>
              <w:t xml:space="preserve">, </w:t>
            </w:r>
            <w:r w:rsidR="00FA139D">
              <w:rPr>
                <w:szCs w:val="22"/>
                <w:lang w:val="en-CA"/>
              </w:rPr>
              <w:t>AT</w:t>
            </w:r>
            <w:r w:rsidR="00B4194A" w:rsidRPr="00B4194A">
              <w:rPr>
                <w:szCs w:val="22"/>
                <w:lang w:val="en-CA"/>
              </w:rPr>
              <w:t xml:space="preserve">, </w:t>
            </w:r>
            <w:r w:rsidR="00FA139D">
              <w:rPr>
                <w:szCs w:val="22"/>
                <w:lang w:val="en-CA"/>
              </w:rPr>
              <w:t>25 July – 2</w:t>
            </w:r>
            <w:r w:rsidR="00FA139D" w:rsidRPr="005E1AC6">
              <w:rPr>
                <w:szCs w:val="22"/>
                <w:lang w:val="en-CA"/>
              </w:rPr>
              <w:t xml:space="preserve"> </w:t>
            </w:r>
            <w:r w:rsidR="00FA139D">
              <w:rPr>
                <w:szCs w:val="22"/>
                <w:lang w:val="en-CA"/>
              </w:rPr>
              <w:t>Aug.</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4B537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A139D">
              <w:rPr>
                <w:lang w:val="en-CA"/>
              </w:rPr>
              <w:t>N</w:t>
            </w:r>
            <w:r w:rsidR="009E671A">
              <w:rPr>
                <w:u w:val="single"/>
                <w:lang w:val="en-CA"/>
              </w:rPr>
              <w:t>0216</w:t>
            </w:r>
            <w:ins w:id="0" w:author="heyo" w:date="2013-07-20T14:25:00Z">
              <w:r w:rsidR="00ED410A">
                <w:rPr>
                  <w:u w:val="single"/>
                  <w:lang w:val="en-CA"/>
                </w:rPr>
                <w:t>r1</w:t>
              </w:r>
            </w:ins>
          </w:p>
        </w:tc>
      </w:tr>
    </w:tbl>
    <w:p w:rsidR="00E61DAC" w:rsidRDefault="00E61DAC" w:rsidP="00531AE9">
      <w:pPr>
        <w:spacing w:before="0"/>
        <w:rPr>
          <w:lang w:val="en-CA"/>
        </w:rPr>
      </w:pPr>
    </w:p>
    <w:tbl>
      <w:tblPr>
        <w:tblW w:w="0" w:type="auto"/>
        <w:tblLayout w:type="fixed"/>
        <w:tblLook w:val="0000"/>
      </w:tblPr>
      <w:tblGrid>
        <w:gridCol w:w="6408"/>
        <w:gridCol w:w="3168"/>
      </w:tblGrid>
      <w:tr w:rsidR="002F628F" w:rsidRPr="005B217D" w:rsidTr="002A303E">
        <w:tc>
          <w:tcPr>
            <w:tcW w:w="6408" w:type="dxa"/>
          </w:tcPr>
          <w:p w:rsidR="002F628F" w:rsidRPr="005B217D" w:rsidRDefault="002F628F" w:rsidP="002A303E">
            <w:pPr>
              <w:tabs>
                <w:tab w:val="left" w:pos="7200"/>
              </w:tabs>
              <w:spacing w:before="0"/>
              <w:rPr>
                <w:b/>
                <w:szCs w:val="22"/>
                <w:lang w:val="en-CA"/>
              </w:rPr>
            </w:pPr>
            <w:r w:rsidRPr="005B217D">
              <w:rPr>
                <w:b/>
                <w:szCs w:val="22"/>
                <w:lang w:val="en-CA"/>
              </w:rPr>
              <w:t xml:space="preserve">Joint Collaborative Team on </w:t>
            </w:r>
            <w:r>
              <w:rPr>
                <w:b/>
                <w:szCs w:val="22"/>
                <w:lang w:val="en-CA"/>
              </w:rPr>
              <w:t>3D Video Coding Extensions</w:t>
            </w:r>
          </w:p>
          <w:p w:rsidR="002F628F" w:rsidRPr="005B217D" w:rsidRDefault="002F628F" w:rsidP="002A303E">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F628F" w:rsidRPr="005B217D" w:rsidRDefault="002F628F" w:rsidP="002A303E">
            <w:pPr>
              <w:tabs>
                <w:tab w:val="left" w:pos="7200"/>
              </w:tabs>
              <w:spacing w:before="0"/>
              <w:rPr>
                <w:b/>
                <w:szCs w:val="22"/>
                <w:lang w:val="en-CA"/>
              </w:rPr>
            </w:pPr>
            <w:r>
              <w:rPr>
                <w:szCs w:val="22"/>
                <w:lang w:val="en-CA"/>
              </w:rPr>
              <w:t>5th</w:t>
            </w:r>
            <w:r w:rsidRPr="005B217D">
              <w:rPr>
                <w:szCs w:val="22"/>
                <w:lang w:val="en-CA"/>
              </w:rPr>
              <w:t xml:space="preserve"> Meeting: </w:t>
            </w:r>
            <w:r>
              <w:rPr>
                <w:szCs w:val="22"/>
                <w:lang w:val="en-CA"/>
              </w:rPr>
              <w:t>Vienna</w:t>
            </w:r>
            <w:r w:rsidRPr="00150997">
              <w:rPr>
                <w:szCs w:val="22"/>
                <w:lang w:val="en-CA"/>
              </w:rPr>
              <w:t xml:space="preserve">, </w:t>
            </w:r>
            <w:r>
              <w:rPr>
                <w:szCs w:val="22"/>
                <w:lang w:val="en-CA"/>
              </w:rPr>
              <w:t>AT</w:t>
            </w:r>
            <w:r w:rsidRPr="00150997">
              <w:rPr>
                <w:szCs w:val="22"/>
                <w:lang w:val="en-CA"/>
              </w:rPr>
              <w:t xml:space="preserve">, </w:t>
            </w:r>
            <w:r>
              <w:rPr>
                <w:szCs w:val="22"/>
                <w:lang w:val="en-CA"/>
              </w:rPr>
              <w:t>27 July – 2</w:t>
            </w:r>
            <w:r w:rsidRPr="005E1AC6">
              <w:rPr>
                <w:szCs w:val="22"/>
                <w:lang w:val="en-CA"/>
              </w:rPr>
              <w:t xml:space="preserve"> </w:t>
            </w:r>
            <w:r>
              <w:rPr>
                <w:szCs w:val="22"/>
                <w:lang w:val="en-CA"/>
              </w:rPr>
              <w:t>Aug.</w:t>
            </w:r>
            <w:r w:rsidRPr="005E1AC6">
              <w:rPr>
                <w:szCs w:val="22"/>
                <w:lang w:val="en-CA"/>
              </w:rPr>
              <w:t xml:space="preserve"> 201</w:t>
            </w:r>
            <w:r>
              <w:rPr>
                <w:szCs w:val="22"/>
                <w:lang w:val="en-CA"/>
              </w:rPr>
              <w:t>3</w:t>
            </w:r>
          </w:p>
        </w:tc>
        <w:tc>
          <w:tcPr>
            <w:tcW w:w="3168" w:type="dxa"/>
          </w:tcPr>
          <w:p w:rsidR="002F628F" w:rsidRPr="005B217D" w:rsidRDefault="002F628F" w:rsidP="00495F30">
            <w:pPr>
              <w:tabs>
                <w:tab w:val="left" w:pos="7200"/>
              </w:tabs>
              <w:rPr>
                <w:u w:val="single"/>
                <w:lang w:val="en-CA"/>
              </w:rPr>
            </w:pPr>
            <w:r w:rsidRPr="005B217D">
              <w:rPr>
                <w:lang w:val="en-CA"/>
              </w:rPr>
              <w:t>Document: JCT</w:t>
            </w:r>
            <w:r>
              <w:rPr>
                <w:lang w:val="en-CA"/>
              </w:rPr>
              <w:t>3V</w:t>
            </w:r>
            <w:r w:rsidRPr="005B217D">
              <w:rPr>
                <w:lang w:val="en-CA"/>
              </w:rPr>
              <w:t>-</w:t>
            </w:r>
            <w:r>
              <w:rPr>
                <w:lang w:val="en-CA"/>
              </w:rPr>
              <w:t>E</w:t>
            </w:r>
            <w:r w:rsidR="00495F30">
              <w:rPr>
                <w:lang w:val="en-CA"/>
              </w:rPr>
              <w:t>0096</w:t>
            </w:r>
            <w:ins w:id="1" w:author="heyo" w:date="2013-07-20T14:25:00Z">
              <w:r w:rsidR="00ED410A">
                <w:rPr>
                  <w:lang w:val="en-CA"/>
                </w:rPr>
                <w:t>r1</w:t>
              </w:r>
            </w:ins>
          </w:p>
        </w:tc>
      </w:tr>
    </w:tbl>
    <w:p w:rsidR="002F628F" w:rsidRPr="005B217D" w:rsidRDefault="002F628F"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C86275" w:rsidP="002329E4">
            <w:pPr>
              <w:spacing w:before="60" w:after="60"/>
              <w:rPr>
                <w:b/>
                <w:szCs w:val="22"/>
                <w:lang w:val="en-CA"/>
              </w:rPr>
            </w:pPr>
            <w:r>
              <w:rPr>
                <w:b/>
                <w:szCs w:val="22"/>
                <w:lang w:val="en-CA"/>
              </w:rPr>
              <w:t>On reference picture list modification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690052">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r w:rsidR="00690052">
              <w:rPr>
                <w:szCs w:val="22"/>
                <w:lang w:val="en-CA"/>
              </w:rPr>
              <w:t>and JCT-3V</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C86275" w:rsidP="005E1AC6">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C86275" w:rsidRDefault="00C86275" w:rsidP="00C86275">
            <w:pPr>
              <w:spacing w:before="0"/>
              <w:rPr>
                <w:szCs w:val="22"/>
              </w:rPr>
            </w:pPr>
            <w:r>
              <w:rPr>
                <w:szCs w:val="22"/>
                <w:lang w:val="en-CA"/>
              </w:rPr>
              <w:t xml:space="preserve">Yong He, </w:t>
            </w:r>
            <w:r>
              <w:t>Xiaoyu Xiu,</w:t>
            </w:r>
            <w:r w:rsidRPr="005B217D">
              <w:rPr>
                <w:szCs w:val="22"/>
                <w:lang w:val="en-CA"/>
              </w:rPr>
              <w:t xml:space="preserve"> </w:t>
            </w:r>
            <w:r>
              <w:t>Yan Ye</w:t>
            </w:r>
            <w:r w:rsidR="00E61DAC" w:rsidRPr="005B217D">
              <w:rPr>
                <w:szCs w:val="22"/>
                <w:lang w:val="en-CA"/>
              </w:rPr>
              <w:br/>
            </w:r>
            <w:r>
              <w:rPr>
                <w:szCs w:val="22"/>
              </w:rPr>
              <w:t>9710 Scranton R-D, #250</w:t>
            </w:r>
          </w:p>
          <w:p w:rsidR="00C86275" w:rsidRDefault="00C86275" w:rsidP="00C86275">
            <w:pPr>
              <w:spacing w:before="0"/>
              <w:rPr>
                <w:szCs w:val="22"/>
              </w:rPr>
            </w:pPr>
            <w:r>
              <w:rPr>
                <w:szCs w:val="22"/>
              </w:rPr>
              <w:t>San Diego, CA 92121</w:t>
            </w:r>
          </w:p>
          <w:p w:rsidR="00E61DAC" w:rsidRPr="005B217D" w:rsidRDefault="00C86275" w:rsidP="00C86275">
            <w:pPr>
              <w:spacing w:before="60" w:after="60"/>
              <w:rPr>
                <w:szCs w:val="22"/>
                <w:lang w:val="en-CA"/>
              </w:rPr>
            </w:pP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952A5">
            <w:pPr>
              <w:spacing w:before="60" w:after="60"/>
              <w:rPr>
                <w:szCs w:val="22"/>
                <w:lang w:val="en-CA"/>
              </w:rPr>
            </w:pPr>
            <w:r w:rsidRPr="005B217D">
              <w:rPr>
                <w:szCs w:val="22"/>
                <w:lang w:val="en-CA"/>
              </w:rPr>
              <w:br/>
            </w:r>
            <w:r w:rsidR="00C86275">
              <w:rPr>
                <w:szCs w:val="22"/>
                <w:lang w:val="en-CA"/>
              </w:rPr>
              <w:t>1-858-210-4807</w:t>
            </w:r>
            <w:r w:rsidRPr="005B217D">
              <w:rPr>
                <w:szCs w:val="22"/>
                <w:lang w:val="en-CA"/>
              </w:rPr>
              <w:br/>
            </w:r>
            <w:r w:rsidR="00C86275">
              <w:rPr>
                <w:szCs w:val="22"/>
                <w:lang w:val="en-CA"/>
              </w:rPr>
              <w:t>Yong.He@InterDigital.com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C86275">
            <w:pPr>
              <w:spacing w:before="60" w:after="60"/>
              <w:rPr>
                <w:szCs w:val="22"/>
                <w:lang w:val="en-CA"/>
              </w:rPr>
            </w:pPr>
            <w:proofErr w:type="spellStart"/>
            <w:r>
              <w:rPr>
                <w:szCs w:val="22"/>
                <w:lang w:val="en-CA"/>
              </w:rPr>
              <w:t>InterDigital</w:t>
            </w:r>
            <w:proofErr w:type="spellEnd"/>
            <w:r>
              <w:rPr>
                <w:szCs w:val="22"/>
                <w:lang w:val="en-CA"/>
              </w:rPr>
              <w:t xml:space="preserve">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9D4E23" w:rsidRDefault="009D4E23" w:rsidP="009D4E23">
      <w:pPr>
        <w:pStyle w:val="Heading1"/>
        <w:numPr>
          <w:ilvl w:val="0"/>
          <w:numId w:val="0"/>
        </w:numPr>
        <w:ind w:left="432" w:hanging="432"/>
        <w:rPr>
          <w:lang w:val="en-CA"/>
        </w:rPr>
      </w:pPr>
      <w:r w:rsidRPr="005B217D">
        <w:rPr>
          <w:lang w:val="en-CA"/>
        </w:rPr>
        <w:t>Abstract</w:t>
      </w:r>
    </w:p>
    <w:p w:rsidR="009D4E23" w:rsidRDefault="009D4E23" w:rsidP="009D4E23">
      <w:r>
        <w:rPr>
          <w:lang w:val="en-CA"/>
        </w:rPr>
        <w:t>It is proposed to signal the position of inter-layer reference picture set in reference picture list modification (RPLM) to save the bits</w:t>
      </w:r>
      <w:r>
        <w:t xml:space="preserve">. In current common test condition, reference picture list modification is invoked to allocate </w:t>
      </w:r>
      <w:r>
        <w:rPr>
          <w:lang w:val="en-CA"/>
        </w:rPr>
        <w:t>inter-layer reference picture</w:t>
      </w:r>
      <w:r>
        <w:t xml:space="preserve"> (ILRP) to the end of the active reference lists when the number of active reference pictures is less than the total number of available reference pictures. To avoid signaling both temporal and ILRP reference picture one by one within current list modification framework, extra syntax elements in RPLM are proposed to signal the position of inter-layer reference picture set directly.  </w:t>
      </w:r>
      <w:r w:rsidR="009A7684">
        <w:t xml:space="preserve">The </w:t>
      </w:r>
      <w:r w:rsidR="006B2ED0">
        <w:t xml:space="preserve">average </w:t>
      </w:r>
      <w:r w:rsidR="009A7684">
        <w:t xml:space="preserve">bit </w:t>
      </w:r>
      <w:r w:rsidR="006B2ED0">
        <w:t>saving of RPLM is around 57% for SHVC RA cases</w:t>
      </w:r>
      <w:ins w:id="2" w:author="heyo" w:date="2013-07-20T14:53:00Z">
        <w:r w:rsidR="00A83A2D">
          <w:t>, and 51% for MV/3D-HEVC cases</w:t>
        </w:r>
      </w:ins>
      <w:r w:rsidR="009A7684">
        <w:t>.</w:t>
      </w:r>
    </w:p>
    <w:p w:rsidR="009D4E23" w:rsidRDefault="009D4E23" w:rsidP="009D4E23">
      <w:pPr>
        <w:pStyle w:val="Heading1"/>
        <w:rPr>
          <w:lang w:val="en-CA"/>
        </w:rPr>
      </w:pPr>
      <w:r>
        <w:rPr>
          <w:lang w:val="en-CA"/>
        </w:rPr>
        <w:t>Introduction</w:t>
      </w:r>
    </w:p>
    <w:p w:rsidR="009D4E23" w:rsidRDefault="009D4E23" w:rsidP="009D4E23">
      <w:pPr>
        <w:rPr>
          <w:lang w:val="en-GB"/>
        </w:rPr>
      </w:pPr>
      <w:r>
        <w:rPr>
          <w:lang w:val="en-GB"/>
        </w:rPr>
        <w:t>In the 13</w:t>
      </w:r>
      <w:r w:rsidRPr="00440A6D">
        <w:rPr>
          <w:vertAlign w:val="superscript"/>
          <w:lang w:val="en-GB"/>
        </w:rPr>
        <w:t>th</w:t>
      </w:r>
      <w:r>
        <w:rPr>
          <w:lang w:val="en-GB"/>
        </w:rPr>
        <w:t xml:space="preserve"> JCTVC meeting, a number of contributions (</w:t>
      </w:r>
      <w:r w:rsidR="002728F1">
        <w:rPr>
          <w:lang w:val="en-GB"/>
        </w:rPr>
        <w:fldChar w:fldCharType="begin"/>
      </w:r>
      <w:r>
        <w:rPr>
          <w:lang w:val="en-GB"/>
        </w:rPr>
        <w:instrText xml:space="preserve"> REF _Ref358297287 \r \h </w:instrText>
      </w:r>
      <w:r w:rsidR="002728F1">
        <w:rPr>
          <w:lang w:val="en-GB"/>
        </w:rPr>
      </w:r>
      <w:r w:rsidR="002728F1">
        <w:rPr>
          <w:lang w:val="en-GB"/>
        </w:rPr>
        <w:fldChar w:fldCharType="separate"/>
      </w:r>
      <w:r>
        <w:rPr>
          <w:lang w:val="en-GB"/>
        </w:rPr>
        <w:t>[1]</w:t>
      </w:r>
      <w:r w:rsidR="002728F1">
        <w:rPr>
          <w:lang w:val="en-GB"/>
        </w:rPr>
        <w:fldChar w:fldCharType="end"/>
      </w:r>
      <w:r w:rsidR="002728F1">
        <w:rPr>
          <w:lang w:val="en-GB"/>
        </w:rPr>
        <w:fldChar w:fldCharType="begin"/>
      </w:r>
      <w:r>
        <w:rPr>
          <w:lang w:val="en-GB"/>
        </w:rPr>
        <w:instrText xml:space="preserve"> REF _Ref361487351 \r \h </w:instrText>
      </w:r>
      <w:r w:rsidR="002728F1">
        <w:rPr>
          <w:lang w:val="en-GB"/>
        </w:rPr>
      </w:r>
      <w:r w:rsidR="002728F1">
        <w:rPr>
          <w:lang w:val="en-GB"/>
        </w:rPr>
        <w:fldChar w:fldCharType="separate"/>
      </w:r>
      <w:r>
        <w:rPr>
          <w:lang w:val="en-GB"/>
        </w:rPr>
        <w:t>[2]</w:t>
      </w:r>
      <w:r w:rsidR="002728F1">
        <w:rPr>
          <w:lang w:val="en-GB"/>
        </w:rPr>
        <w:fldChar w:fldCharType="end"/>
      </w:r>
      <w:r w:rsidR="002728F1">
        <w:rPr>
          <w:lang w:val="en-GB"/>
        </w:rPr>
        <w:fldChar w:fldCharType="begin"/>
      </w:r>
      <w:r>
        <w:rPr>
          <w:lang w:val="en-GB"/>
        </w:rPr>
        <w:instrText xml:space="preserve"> REF _Ref361487352 \r \h </w:instrText>
      </w:r>
      <w:r w:rsidR="002728F1">
        <w:rPr>
          <w:lang w:val="en-GB"/>
        </w:rPr>
      </w:r>
      <w:r w:rsidR="002728F1">
        <w:rPr>
          <w:lang w:val="en-GB"/>
        </w:rPr>
        <w:fldChar w:fldCharType="separate"/>
      </w:r>
      <w:r>
        <w:rPr>
          <w:lang w:val="en-GB"/>
        </w:rPr>
        <w:t>[3]</w:t>
      </w:r>
      <w:r w:rsidR="002728F1">
        <w:rPr>
          <w:lang w:val="en-GB"/>
        </w:rPr>
        <w:fldChar w:fldCharType="end"/>
      </w:r>
      <w:r w:rsidR="002728F1">
        <w:rPr>
          <w:lang w:val="en-GB"/>
        </w:rPr>
        <w:fldChar w:fldCharType="begin"/>
      </w:r>
      <w:r>
        <w:rPr>
          <w:lang w:val="en-GB"/>
        </w:rPr>
        <w:instrText xml:space="preserve"> REF _Ref361487354 \r \h </w:instrText>
      </w:r>
      <w:r w:rsidR="002728F1">
        <w:rPr>
          <w:lang w:val="en-GB"/>
        </w:rPr>
      </w:r>
      <w:r w:rsidR="002728F1">
        <w:rPr>
          <w:lang w:val="en-GB"/>
        </w:rPr>
        <w:fldChar w:fldCharType="separate"/>
      </w:r>
      <w:r>
        <w:rPr>
          <w:lang w:val="en-GB"/>
        </w:rPr>
        <w:t>[4]</w:t>
      </w:r>
      <w:r w:rsidR="002728F1">
        <w:rPr>
          <w:lang w:val="en-GB"/>
        </w:rPr>
        <w:fldChar w:fldCharType="end"/>
      </w:r>
      <w:r w:rsidR="002728F1">
        <w:rPr>
          <w:lang w:val="en-GB"/>
        </w:rPr>
        <w:fldChar w:fldCharType="begin"/>
      </w:r>
      <w:r>
        <w:rPr>
          <w:lang w:val="en-GB"/>
        </w:rPr>
        <w:instrText xml:space="preserve"> REF _Ref361487355 \r \h </w:instrText>
      </w:r>
      <w:r w:rsidR="002728F1">
        <w:rPr>
          <w:lang w:val="en-GB"/>
        </w:rPr>
      </w:r>
      <w:r w:rsidR="002728F1">
        <w:rPr>
          <w:lang w:val="en-GB"/>
        </w:rPr>
        <w:fldChar w:fldCharType="separate"/>
      </w:r>
      <w:r>
        <w:rPr>
          <w:lang w:val="en-GB"/>
        </w:rPr>
        <w:t>[5]</w:t>
      </w:r>
      <w:r w:rsidR="002728F1">
        <w:rPr>
          <w:lang w:val="en-GB"/>
        </w:rPr>
        <w:fldChar w:fldCharType="end"/>
      </w:r>
      <w:r w:rsidR="002728F1">
        <w:rPr>
          <w:lang w:val="en-GB"/>
        </w:rPr>
        <w:fldChar w:fldCharType="begin"/>
      </w:r>
      <w:r>
        <w:rPr>
          <w:lang w:val="en-GB"/>
        </w:rPr>
        <w:instrText xml:space="preserve"> REF _Ref361487356 \r \h </w:instrText>
      </w:r>
      <w:r w:rsidR="002728F1">
        <w:rPr>
          <w:lang w:val="en-GB"/>
        </w:rPr>
      </w:r>
      <w:r w:rsidR="002728F1">
        <w:rPr>
          <w:lang w:val="en-GB"/>
        </w:rPr>
        <w:fldChar w:fldCharType="separate"/>
      </w:r>
      <w:r>
        <w:rPr>
          <w:lang w:val="en-GB"/>
        </w:rPr>
        <w:t>[6]</w:t>
      </w:r>
      <w:r w:rsidR="002728F1">
        <w:rPr>
          <w:lang w:val="en-GB"/>
        </w:rPr>
        <w:fldChar w:fldCharType="end"/>
      </w:r>
      <w:r>
        <w:rPr>
          <w:lang w:val="en-GB"/>
        </w:rPr>
        <w:t xml:space="preserve">) were proposed to modify reference picture order of the reference picture list (RPL) or reference picture set (RPS) initialization so as to save bits used for reference picture list modification. For current common test conditions (CTC) test cases, reference list modifications (RPLM) are invoked to relocate the position of the inter-layer reference picture (ILRP) to the end of the lists when the number of active reference pictures is less than the number of available reference pictures. The relative positions of temporal reference pictures are not changed in those test cases. </w:t>
      </w:r>
    </w:p>
    <w:p w:rsidR="009D4E23" w:rsidRDefault="009D4E23" w:rsidP="009D4E23">
      <w:pPr>
        <w:rPr>
          <w:lang w:val="en-GB"/>
        </w:rPr>
      </w:pPr>
      <w:r>
        <w:rPr>
          <w:lang w:val="en-GB"/>
        </w:rPr>
        <w:t xml:space="preserve">In this contribution, we propose to add extra syntax elements in RPLM to achieve efficient signalling of inter-layer or inter-view reference picture positions in the RPL. </w:t>
      </w:r>
    </w:p>
    <w:p w:rsidR="009D4E23" w:rsidRDefault="009D4E23" w:rsidP="009D4E23">
      <w:pPr>
        <w:pStyle w:val="Heading1"/>
        <w:rPr>
          <w:lang w:val="en-GB"/>
        </w:rPr>
      </w:pPr>
      <w:r>
        <w:rPr>
          <w:lang w:val="en-GB"/>
        </w:rPr>
        <w:t>Proposed syntax and decoding process</w:t>
      </w:r>
    </w:p>
    <w:p w:rsidR="009D4E23" w:rsidRDefault="002728F1" w:rsidP="009D4E23">
      <w:pPr>
        <w:rPr>
          <w:lang w:val="en-GB"/>
        </w:rPr>
      </w:pPr>
      <w:r>
        <w:rPr>
          <w:lang w:val="en-GB"/>
        </w:rPr>
        <w:fldChar w:fldCharType="begin"/>
      </w:r>
      <w:r w:rsidR="009D4E23">
        <w:rPr>
          <w:lang w:val="en-GB"/>
        </w:rPr>
        <w:instrText xml:space="preserve"> REF _Ref361489183 \r \h </w:instrText>
      </w:r>
      <w:r>
        <w:rPr>
          <w:lang w:val="en-GB"/>
        </w:rPr>
      </w:r>
      <w:r>
        <w:rPr>
          <w:lang w:val="en-GB"/>
        </w:rPr>
        <w:fldChar w:fldCharType="separate"/>
      </w:r>
      <w:r w:rsidR="009D4E23">
        <w:rPr>
          <w:lang w:val="en-GB"/>
        </w:rPr>
        <w:t>Table 1</w:t>
      </w:r>
      <w:r>
        <w:rPr>
          <w:lang w:val="en-GB"/>
        </w:rPr>
        <w:fldChar w:fldCharType="end"/>
      </w:r>
      <w:r w:rsidR="009D4E23">
        <w:rPr>
          <w:lang w:val="en-GB"/>
        </w:rPr>
        <w:t xml:space="preserve"> shows the proposed RPLM syntax table. </w:t>
      </w:r>
    </w:p>
    <w:p w:rsidR="009D4E23" w:rsidRPr="00FF7C3D" w:rsidRDefault="009D4E23" w:rsidP="009D4E23">
      <w:pPr>
        <w:pStyle w:val="Heading4"/>
        <w:keepLines/>
        <w:numPr>
          <w:ilvl w:val="0"/>
          <w:numId w:val="13"/>
        </w:numPr>
        <w:tabs>
          <w:tab w:val="clear" w:pos="360"/>
          <w:tab w:val="clear" w:pos="720"/>
          <w:tab w:val="clear" w:pos="1080"/>
          <w:tab w:val="clear" w:pos="1440"/>
          <w:tab w:val="left" w:pos="794"/>
          <w:tab w:val="left" w:pos="1191"/>
          <w:tab w:val="left" w:pos="1588"/>
          <w:tab w:val="left" w:pos="1985"/>
        </w:tabs>
        <w:spacing w:before="181" w:after="0"/>
        <w:rPr>
          <w:noProof/>
          <w:sz w:val="22"/>
          <w:szCs w:val="22"/>
          <w:lang w:val="en-GB"/>
        </w:rPr>
      </w:pPr>
      <w:bookmarkStart w:id="3" w:name="_Toc317198722"/>
      <w:bookmarkStart w:id="4" w:name="_Toc351408724"/>
      <w:bookmarkStart w:id="5" w:name="_Ref361489183"/>
      <w:r w:rsidRPr="00FF7C3D">
        <w:rPr>
          <w:noProof/>
          <w:sz w:val="22"/>
          <w:szCs w:val="22"/>
          <w:lang w:val="en-GB"/>
        </w:rPr>
        <w:lastRenderedPageBreak/>
        <w:t>Reference picture list modification syntax</w:t>
      </w:r>
      <w:bookmarkEnd w:id="3"/>
      <w:bookmarkEnd w:id="4"/>
      <w:bookmarkEnd w:id="5"/>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Pr>
                <w:rFonts w:ascii="Times New Roman" w:hAnsi="Times New Roman"/>
                <w:noProof/>
              </w:rPr>
              <w:t>ref_pic_lists_modification</w:t>
            </w:r>
            <w:r w:rsidRPr="00943A5F">
              <w:rPr>
                <w:rFonts w:ascii="Times New Roman" w:hAnsi="Times New Roman"/>
                <w:noProof/>
              </w:rPr>
              <w:t>( ) {</w:t>
            </w:r>
          </w:p>
        </w:tc>
        <w:tc>
          <w:tcPr>
            <w:tcW w:w="1157" w:type="dxa"/>
          </w:tcPr>
          <w:p w:rsidR="009D4E23" w:rsidRPr="00943A5F" w:rsidRDefault="009D4E23" w:rsidP="00AB29F0">
            <w:pPr>
              <w:pStyle w:val="tableheading"/>
              <w:spacing w:after="0"/>
              <w:rPr>
                <w:noProof/>
              </w:rPr>
            </w:pPr>
            <w:r w:rsidRPr="00943A5F">
              <w:rPr>
                <w:noProof/>
              </w:rPr>
              <w:t>Descriptor</w:t>
            </w: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b/>
                <w:bCs/>
                <w:noProof/>
              </w:rPr>
              <w:t>ref_pic_list_modification_flag_l0</w:t>
            </w:r>
          </w:p>
        </w:tc>
        <w:tc>
          <w:tcPr>
            <w:tcW w:w="1157" w:type="dxa"/>
          </w:tcPr>
          <w:p w:rsidR="009D4E23" w:rsidRPr="00943A5F" w:rsidRDefault="009D4E23" w:rsidP="00AB29F0">
            <w:pPr>
              <w:pStyle w:val="tablecell"/>
              <w:spacing w:after="0"/>
              <w:rPr>
                <w:noProof/>
              </w:rPr>
            </w:pPr>
            <w:r w:rsidRPr="00943A5F">
              <w:rPr>
                <w:noProof/>
              </w:rPr>
              <w:t>u(1)</w:t>
            </w: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t>if( ref_pic_list_modification_flag_l0 )</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if (</w:t>
            </w:r>
            <w:r>
              <w:rPr>
                <w:rFonts w:ascii="Times New Roman" w:hAnsi="Times New Roman"/>
                <w:noProof/>
                <w:highlight w:val="yellow"/>
              </w:rPr>
              <w:t>nuh_</w:t>
            </w:r>
            <w:r w:rsidRPr="00C23202">
              <w:rPr>
                <w:rFonts w:ascii="Times New Roman" w:hAnsi="Times New Roman"/>
                <w:noProof/>
                <w:highlight w:val="yellow"/>
              </w:rPr>
              <w:t>layer_id &gt; 0</w:t>
            </w:r>
            <w:r>
              <w:rPr>
                <w:rFonts w:ascii="Times New Roman" w:hAnsi="Times New Roman"/>
                <w:noProof/>
                <w:highlight w:val="yellow"/>
              </w:rPr>
              <w:t xml:space="preserve"> &amp;&amp; </w:t>
            </w:r>
            <w:proofErr w:type="spellStart"/>
            <w:r w:rsidRPr="00C23202">
              <w:rPr>
                <w:highlight w:val="yellow"/>
                <w:lang w:val="en-CA"/>
              </w:rPr>
              <w:t>InterRefEnabledInRPLFlag</w:t>
            </w:r>
            <w:proofErr w:type="spellEnd"/>
            <w:r w:rsidRPr="00C23202">
              <w:rPr>
                <w:rFonts w:ascii="Times New Roman" w:hAnsi="Times New Roman"/>
                <w:noProof/>
                <w:highlight w:val="yellow"/>
              </w:rPr>
              <w:t>) {</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A71BEB" w:rsidRDefault="009D4E23" w:rsidP="00AB29F0">
            <w:pPr>
              <w:pStyle w:val="tablesyntax"/>
              <w:rPr>
                <w:rFonts w:ascii="Times New Roman" w:hAnsi="Times New Roman"/>
                <w:b/>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b/>
                <w:noProof/>
                <w:highlight w:val="yellow"/>
              </w:rPr>
              <w:t>ilrps</w:t>
            </w:r>
            <w:r w:rsidRPr="00A71BEB">
              <w:rPr>
                <w:rFonts w:ascii="Times New Roman" w:hAnsi="Times New Roman"/>
                <w:b/>
                <w:noProof/>
                <w:highlight w:val="yellow"/>
              </w:rPr>
              <w:t>_l0_</w:t>
            </w:r>
            <w:r>
              <w:rPr>
                <w:rFonts w:ascii="Times New Roman" w:hAnsi="Times New Roman"/>
                <w:b/>
                <w:noProof/>
                <w:highlight w:val="yellow"/>
              </w:rPr>
              <w:t>modification_only_</w:t>
            </w:r>
            <w:r w:rsidRPr="00A71BEB">
              <w:rPr>
                <w:rFonts w:ascii="Times New Roman" w:hAnsi="Times New Roman"/>
                <w:b/>
                <w:noProof/>
                <w:highlight w:val="yellow"/>
              </w:rPr>
              <w:t>flag</w:t>
            </w:r>
          </w:p>
        </w:tc>
        <w:tc>
          <w:tcPr>
            <w:tcW w:w="1157" w:type="dxa"/>
          </w:tcPr>
          <w:p w:rsidR="009D4E23" w:rsidRPr="00943A5F" w:rsidRDefault="009D4E23" w:rsidP="00AB29F0">
            <w:pPr>
              <w:pStyle w:val="tablecell"/>
              <w:spacing w:after="0"/>
              <w:rPr>
                <w:noProof/>
              </w:rPr>
            </w:pPr>
            <w:r>
              <w:rPr>
                <w:noProof/>
              </w:rPr>
              <w:t>u(1)</w:t>
            </w: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highlight w:val="yellow"/>
              </w:rPr>
              <w:t>i</w:t>
            </w:r>
            <w:r w:rsidRPr="00A71BEB">
              <w:rPr>
                <w:rFonts w:ascii="Times New Roman" w:hAnsi="Times New Roman"/>
                <w:noProof/>
                <w:highlight w:val="yellow"/>
              </w:rPr>
              <w:t>f (</w:t>
            </w:r>
            <w:r>
              <w:rPr>
                <w:rFonts w:ascii="Times New Roman" w:hAnsi="Times New Roman"/>
                <w:noProof/>
                <w:highlight w:val="yellow"/>
              </w:rPr>
              <w:t>ilrps_l0_modification_only_flag</w:t>
            </w:r>
            <w:r w:rsidRPr="00A71BEB">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A71BEB" w:rsidRDefault="009D4E23" w:rsidP="00AB29F0">
            <w:pPr>
              <w:pStyle w:val="tablesyntax"/>
              <w:rPr>
                <w:rFonts w:ascii="Times New Roman" w:hAnsi="Times New Roman"/>
                <w:b/>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sidRPr="006265D4">
              <w:rPr>
                <w:rFonts w:ascii="Times New Roman" w:hAnsi="Times New Roman"/>
                <w:b/>
                <w:noProof/>
                <w:highlight w:val="yellow"/>
              </w:rPr>
              <w:t>list_l0_</w:t>
            </w:r>
            <w:r>
              <w:rPr>
                <w:rFonts w:ascii="Times New Roman" w:hAnsi="Times New Roman"/>
                <w:b/>
                <w:noProof/>
                <w:highlight w:val="yellow"/>
              </w:rPr>
              <w:t>ilrps</w:t>
            </w:r>
            <w:r w:rsidRPr="00A71BEB">
              <w:rPr>
                <w:rFonts w:ascii="Times New Roman" w:hAnsi="Times New Roman"/>
                <w:b/>
                <w:noProof/>
                <w:highlight w:val="yellow"/>
              </w:rPr>
              <w:t>_position</w:t>
            </w:r>
          </w:p>
        </w:tc>
        <w:tc>
          <w:tcPr>
            <w:tcW w:w="1157" w:type="dxa"/>
          </w:tcPr>
          <w:p w:rsidR="009D4E23" w:rsidRDefault="009D4E23" w:rsidP="00AB29F0">
            <w:pPr>
              <w:pStyle w:val="tablecell"/>
              <w:spacing w:after="0"/>
              <w:rPr>
                <w:noProof/>
              </w:rPr>
            </w:pPr>
            <w:r>
              <w:rPr>
                <w:noProof/>
              </w:rPr>
              <w:t>u(v)</w:t>
            </w: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if (ilrp_</w:t>
            </w:r>
            <w:r>
              <w:rPr>
                <w:rFonts w:ascii="Times New Roman" w:hAnsi="Times New Roman"/>
                <w:noProof/>
                <w:highlight w:val="yellow"/>
              </w:rPr>
              <w:t>l0_modification_only_flag == 0</w:t>
            </w:r>
            <w:r w:rsidRPr="00C23202">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Pr>
                <w:rFonts w:ascii="Times New Roman" w:hAnsi="Times New Roman"/>
                <w:noProof/>
              </w:rPr>
              <w:tab/>
            </w:r>
            <w:r w:rsidRPr="00943A5F">
              <w:rPr>
                <w:rFonts w:ascii="Times New Roman" w:hAnsi="Times New Roman"/>
                <w:noProof/>
              </w:rPr>
              <w:t xml:space="preserve">for( i = 0; i </w:t>
            </w:r>
            <w:r>
              <w:rPr>
                <w:rFonts w:ascii="Times New Roman" w:hAnsi="Times New Roman"/>
                <w:noProof/>
              </w:rPr>
              <w:t xml:space="preserve"> </w:t>
            </w:r>
            <w:r w:rsidRPr="00943A5F">
              <w:rPr>
                <w:rFonts w:ascii="Times New Roman" w:hAnsi="Times New Roman"/>
                <w:noProof/>
              </w:rPr>
              <w:t>&lt;=</w:t>
            </w:r>
            <w:r>
              <w:rPr>
                <w:rFonts w:ascii="Times New Roman" w:hAnsi="Times New Roman"/>
                <w:noProof/>
              </w:rPr>
              <w:t xml:space="preserve"> </w:t>
            </w:r>
            <w:r w:rsidRPr="00943A5F">
              <w:rPr>
                <w:rFonts w:ascii="Times New Roman" w:hAnsi="Times New Roman"/>
                <w:noProof/>
              </w:rPr>
              <w:t xml:space="preserve"> num_ref_idx_l0_active_minus1; i++ )</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b/>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Pr>
                <w:rFonts w:ascii="Times New Roman" w:hAnsi="Times New Roman"/>
                <w:noProof/>
              </w:rPr>
              <w:tab/>
            </w:r>
            <w:r w:rsidRPr="00943A5F">
              <w:rPr>
                <w:rFonts w:ascii="Times New Roman" w:hAnsi="Times New Roman"/>
                <w:b/>
                <w:noProof/>
              </w:rPr>
              <w:t>list_entry_l0</w:t>
            </w:r>
            <w:r w:rsidRPr="00943A5F">
              <w:rPr>
                <w:rFonts w:ascii="Times New Roman" w:hAnsi="Times New Roman"/>
                <w:noProof/>
              </w:rPr>
              <w:t>[ i ]</w:t>
            </w:r>
          </w:p>
        </w:tc>
        <w:tc>
          <w:tcPr>
            <w:tcW w:w="1157" w:type="dxa"/>
          </w:tcPr>
          <w:p w:rsidR="009D4E23" w:rsidRPr="00943A5F" w:rsidRDefault="009D4E23" w:rsidP="00AB29F0">
            <w:pPr>
              <w:pStyle w:val="tableheading"/>
              <w:spacing w:after="0"/>
              <w:rPr>
                <w:b w:val="0"/>
                <w:noProof/>
              </w:rPr>
            </w:pPr>
            <w:r w:rsidRPr="00943A5F">
              <w:rPr>
                <w:b w:val="0"/>
                <w:noProof/>
              </w:rPr>
              <w:t>u(v)</w:t>
            </w: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t xml:space="preserve">if( slice_type  = =  B ) { </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b/>
                <w:bCs/>
                <w:noProof/>
              </w:rPr>
              <w:t>ref_pic_list_modification_flag_l1</w:t>
            </w:r>
          </w:p>
        </w:tc>
        <w:tc>
          <w:tcPr>
            <w:tcW w:w="1157" w:type="dxa"/>
          </w:tcPr>
          <w:p w:rsidR="009D4E23" w:rsidRPr="00943A5F" w:rsidRDefault="009D4E23" w:rsidP="00AB29F0">
            <w:pPr>
              <w:pStyle w:val="tablecell"/>
              <w:spacing w:after="0"/>
              <w:rPr>
                <w:noProof/>
              </w:rPr>
            </w:pPr>
            <w:r w:rsidRPr="00943A5F">
              <w:rPr>
                <w:noProof/>
              </w:rPr>
              <w:t>u(1)</w:t>
            </w: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t>if( ref_pic_list_modification_flag_l1 )</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if (</w:t>
            </w:r>
            <w:r>
              <w:rPr>
                <w:rFonts w:ascii="Times New Roman" w:hAnsi="Times New Roman"/>
                <w:noProof/>
                <w:highlight w:val="yellow"/>
              </w:rPr>
              <w:t>nuh_</w:t>
            </w:r>
            <w:r w:rsidRPr="00C23202">
              <w:rPr>
                <w:rFonts w:ascii="Times New Roman" w:hAnsi="Times New Roman"/>
                <w:noProof/>
                <w:highlight w:val="yellow"/>
              </w:rPr>
              <w:t>layer_id &gt; 0</w:t>
            </w:r>
            <w:r>
              <w:rPr>
                <w:rFonts w:ascii="Times New Roman" w:hAnsi="Times New Roman"/>
                <w:noProof/>
                <w:highlight w:val="yellow"/>
              </w:rPr>
              <w:t xml:space="preserve"> &amp;&amp; </w:t>
            </w:r>
            <w:proofErr w:type="spellStart"/>
            <w:r w:rsidRPr="00C23202">
              <w:rPr>
                <w:highlight w:val="yellow"/>
                <w:lang w:val="en-CA"/>
              </w:rPr>
              <w:t>InterRefEnabledInRPLFlag</w:t>
            </w:r>
            <w:proofErr w:type="spellEnd"/>
            <w:r w:rsidRPr="00C23202">
              <w:rPr>
                <w:rFonts w:ascii="Times New Roman" w:hAnsi="Times New Roman"/>
                <w:noProof/>
                <w:highlight w:val="yellow"/>
              </w:rPr>
              <w:t>) {</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A71BEB" w:rsidRDefault="009D4E23" w:rsidP="00AB29F0">
            <w:pPr>
              <w:pStyle w:val="tablesyntax"/>
              <w:rPr>
                <w:rFonts w:ascii="Times New Roman" w:hAnsi="Times New Roman"/>
                <w:b/>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b/>
                <w:noProof/>
                <w:highlight w:val="yellow"/>
              </w:rPr>
              <w:t>ilrps</w:t>
            </w:r>
            <w:r w:rsidRPr="00A71BEB">
              <w:rPr>
                <w:rFonts w:ascii="Times New Roman" w:hAnsi="Times New Roman"/>
                <w:b/>
                <w:noProof/>
                <w:highlight w:val="yellow"/>
              </w:rPr>
              <w:t>_l</w:t>
            </w:r>
            <w:r>
              <w:rPr>
                <w:rFonts w:ascii="Times New Roman" w:hAnsi="Times New Roman"/>
                <w:b/>
                <w:noProof/>
                <w:highlight w:val="yellow"/>
              </w:rPr>
              <w:t>1</w:t>
            </w:r>
            <w:r w:rsidRPr="00A71BEB">
              <w:rPr>
                <w:rFonts w:ascii="Times New Roman" w:hAnsi="Times New Roman"/>
                <w:b/>
                <w:noProof/>
                <w:highlight w:val="yellow"/>
              </w:rPr>
              <w:t>_</w:t>
            </w:r>
            <w:r>
              <w:rPr>
                <w:rFonts w:ascii="Times New Roman" w:hAnsi="Times New Roman"/>
                <w:b/>
                <w:noProof/>
                <w:highlight w:val="yellow"/>
              </w:rPr>
              <w:t>modification_only_</w:t>
            </w:r>
            <w:r w:rsidRPr="00A71BEB">
              <w:rPr>
                <w:rFonts w:ascii="Times New Roman" w:hAnsi="Times New Roman"/>
                <w:b/>
                <w:noProof/>
                <w:highlight w:val="yellow"/>
              </w:rPr>
              <w:t>flag</w:t>
            </w:r>
          </w:p>
        </w:tc>
        <w:tc>
          <w:tcPr>
            <w:tcW w:w="1157" w:type="dxa"/>
          </w:tcPr>
          <w:p w:rsidR="009D4E23" w:rsidRPr="00943A5F" w:rsidRDefault="009D4E23" w:rsidP="00AB29F0">
            <w:pPr>
              <w:pStyle w:val="tablecell"/>
              <w:spacing w:after="0"/>
              <w:rPr>
                <w:noProof/>
              </w:rPr>
            </w:pPr>
            <w:r>
              <w:rPr>
                <w:noProof/>
              </w:rPr>
              <w:t>u(1)</w:t>
            </w: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highlight w:val="yellow"/>
              </w:rPr>
              <w:t>i</w:t>
            </w:r>
            <w:r w:rsidRPr="00A71BEB">
              <w:rPr>
                <w:rFonts w:ascii="Times New Roman" w:hAnsi="Times New Roman"/>
                <w:noProof/>
                <w:highlight w:val="yellow"/>
              </w:rPr>
              <w:t>f (</w:t>
            </w:r>
            <w:r>
              <w:rPr>
                <w:rFonts w:ascii="Times New Roman" w:hAnsi="Times New Roman"/>
                <w:noProof/>
                <w:highlight w:val="yellow"/>
              </w:rPr>
              <w:t>ilrps_l1_modification_only_flag</w:t>
            </w:r>
            <w:r w:rsidRPr="00A71BEB">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A71BEB" w:rsidRDefault="009D4E23" w:rsidP="00AB29F0">
            <w:pPr>
              <w:pStyle w:val="tablesyntax"/>
              <w:rPr>
                <w:rFonts w:ascii="Times New Roman" w:hAnsi="Times New Roman"/>
                <w:b/>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sidRPr="006265D4">
              <w:rPr>
                <w:rFonts w:ascii="Times New Roman" w:hAnsi="Times New Roman"/>
                <w:b/>
                <w:noProof/>
                <w:highlight w:val="yellow"/>
              </w:rPr>
              <w:t>list_l</w:t>
            </w:r>
            <w:r>
              <w:rPr>
                <w:rFonts w:ascii="Times New Roman" w:hAnsi="Times New Roman"/>
                <w:b/>
                <w:noProof/>
                <w:highlight w:val="yellow"/>
              </w:rPr>
              <w:t>1</w:t>
            </w:r>
            <w:r w:rsidRPr="006265D4">
              <w:rPr>
                <w:rFonts w:ascii="Times New Roman" w:hAnsi="Times New Roman"/>
                <w:b/>
                <w:noProof/>
                <w:highlight w:val="yellow"/>
              </w:rPr>
              <w:t>_</w:t>
            </w:r>
            <w:r>
              <w:rPr>
                <w:rFonts w:ascii="Times New Roman" w:hAnsi="Times New Roman"/>
                <w:b/>
                <w:noProof/>
                <w:highlight w:val="yellow"/>
              </w:rPr>
              <w:t>ilrps</w:t>
            </w:r>
            <w:r w:rsidRPr="00A71BEB">
              <w:rPr>
                <w:rFonts w:ascii="Times New Roman" w:hAnsi="Times New Roman"/>
                <w:b/>
                <w:noProof/>
                <w:highlight w:val="yellow"/>
              </w:rPr>
              <w:t>_position</w:t>
            </w:r>
          </w:p>
        </w:tc>
        <w:tc>
          <w:tcPr>
            <w:tcW w:w="1157" w:type="dxa"/>
          </w:tcPr>
          <w:p w:rsidR="009D4E23" w:rsidRDefault="009D4E23" w:rsidP="00AB29F0">
            <w:pPr>
              <w:pStyle w:val="tablecell"/>
              <w:spacing w:after="0"/>
              <w:rPr>
                <w:noProof/>
              </w:rPr>
            </w:pPr>
            <w:r>
              <w:rPr>
                <w:noProof/>
              </w:rPr>
              <w:t>u(v)</w:t>
            </w: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Default="009D4E23" w:rsidP="00AB29F0">
            <w:pPr>
              <w:pStyle w:val="tablesyntax"/>
              <w:rPr>
                <w:rFonts w:ascii="Times New Roman" w:hAnsi="Times New Roman"/>
                <w:noProof/>
              </w:rPr>
            </w:pPr>
            <w:r>
              <w:rPr>
                <w:rFonts w:ascii="Times New Roman" w:hAnsi="Times New Roman"/>
                <w:noProof/>
              </w:rPr>
              <w:tab/>
            </w:r>
            <w:r>
              <w:rPr>
                <w:rFonts w:ascii="Times New Roman" w:hAnsi="Times New Roman"/>
                <w:noProof/>
              </w:rPr>
              <w:tab/>
            </w:r>
            <w:r w:rsidRPr="00C23202">
              <w:rPr>
                <w:rFonts w:ascii="Times New Roman" w:hAnsi="Times New Roman"/>
                <w:noProof/>
                <w:highlight w:val="yellow"/>
              </w:rPr>
              <w:t>if (ilrp</w:t>
            </w:r>
            <w:r>
              <w:rPr>
                <w:rFonts w:ascii="Times New Roman" w:hAnsi="Times New Roman"/>
                <w:noProof/>
                <w:highlight w:val="yellow"/>
              </w:rPr>
              <w:t>s</w:t>
            </w:r>
            <w:r w:rsidRPr="00C23202">
              <w:rPr>
                <w:rFonts w:ascii="Times New Roman" w:hAnsi="Times New Roman"/>
                <w:noProof/>
                <w:highlight w:val="yellow"/>
              </w:rPr>
              <w:t>_l</w:t>
            </w:r>
            <w:r>
              <w:rPr>
                <w:rFonts w:ascii="Times New Roman" w:hAnsi="Times New Roman"/>
                <w:noProof/>
                <w:highlight w:val="yellow"/>
              </w:rPr>
              <w:t>1_modification_only_flag == 0</w:t>
            </w:r>
            <w:r w:rsidRPr="00C23202">
              <w:rPr>
                <w:rFonts w:ascii="Times New Roman" w:hAnsi="Times New Roman"/>
                <w:noProof/>
                <w:highlight w:val="yellow"/>
              </w:rPr>
              <w:t>)</w:t>
            </w:r>
          </w:p>
        </w:tc>
        <w:tc>
          <w:tcPr>
            <w:tcW w:w="1157" w:type="dxa"/>
          </w:tcPr>
          <w:p w:rsidR="009D4E23"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Pr>
                <w:rFonts w:ascii="Times New Roman" w:hAnsi="Times New Roman"/>
                <w:noProof/>
              </w:rPr>
              <w:tab/>
            </w:r>
            <w:r w:rsidRPr="00943A5F">
              <w:rPr>
                <w:rFonts w:ascii="Times New Roman" w:hAnsi="Times New Roman"/>
                <w:noProof/>
              </w:rPr>
              <w:t xml:space="preserve">for( i = 0; i </w:t>
            </w:r>
            <w:r>
              <w:rPr>
                <w:rFonts w:ascii="Times New Roman" w:hAnsi="Times New Roman"/>
                <w:noProof/>
              </w:rPr>
              <w:t xml:space="preserve"> </w:t>
            </w:r>
            <w:r w:rsidRPr="00943A5F">
              <w:rPr>
                <w:rFonts w:ascii="Times New Roman" w:hAnsi="Times New Roman"/>
                <w:noProof/>
              </w:rPr>
              <w:t>&lt;=</w:t>
            </w:r>
            <w:r>
              <w:rPr>
                <w:rFonts w:ascii="Times New Roman" w:hAnsi="Times New Roman"/>
                <w:noProof/>
              </w:rPr>
              <w:t xml:space="preserve"> </w:t>
            </w:r>
            <w:r w:rsidRPr="00943A5F">
              <w:rPr>
                <w:rFonts w:ascii="Times New Roman" w:hAnsi="Times New Roman"/>
                <w:noProof/>
              </w:rPr>
              <w:t xml:space="preserve"> num_ref_idx_l1_active_minus1; i++ )</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b/>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Pr>
                <w:rFonts w:ascii="Times New Roman" w:hAnsi="Times New Roman"/>
                <w:noProof/>
              </w:rPr>
              <w:tab/>
            </w:r>
            <w:r w:rsidRPr="00943A5F">
              <w:rPr>
                <w:rFonts w:ascii="Times New Roman" w:hAnsi="Times New Roman"/>
                <w:b/>
                <w:noProof/>
              </w:rPr>
              <w:t>list_entry_l1</w:t>
            </w:r>
            <w:r w:rsidRPr="00943A5F">
              <w:rPr>
                <w:rFonts w:ascii="Times New Roman" w:hAnsi="Times New Roman"/>
                <w:noProof/>
              </w:rPr>
              <w:t>[ i ]</w:t>
            </w:r>
          </w:p>
        </w:tc>
        <w:tc>
          <w:tcPr>
            <w:tcW w:w="1157" w:type="dxa"/>
          </w:tcPr>
          <w:p w:rsidR="009D4E23" w:rsidRPr="00943A5F" w:rsidRDefault="009D4E23" w:rsidP="00AB29F0">
            <w:pPr>
              <w:pStyle w:val="tableheading"/>
              <w:spacing w:after="0"/>
              <w:rPr>
                <w:b w:val="0"/>
                <w:noProof/>
              </w:rPr>
            </w:pPr>
            <w:r w:rsidRPr="00943A5F">
              <w:rPr>
                <w:b w:val="0"/>
                <w:noProof/>
              </w:rPr>
              <w:t>u(v)</w:t>
            </w:r>
          </w:p>
        </w:tc>
      </w:tr>
      <w:tr w:rsidR="009D4E23" w:rsidRPr="00943A5F" w:rsidTr="00AB29F0">
        <w:trPr>
          <w:cantSplit/>
          <w:jc w:val="center"/>
        </w:trPr>
        <w:tc>
          <w:tcPr>
            <w:tcW w:w="7920" w:type="dxa"/>
          </w:tcPr>
          <w:p w:rsidR="009D4E23" w:rsidRPr="00943A5F" w:rsidRDefault="009D4E23" w:rsidP="00AB29F0">
            <w:pPr>
              <w:pStyle w:val="tablesyntax"/>
              <w:rPr>
                <w:rFonts w:ascii="Times New Roman" w:hAnsi="Times New Roman"/>
                <w:noProof/>
              </w:rPr>
            </w:pPr>
            <w:r w:rsidRPr="00943A5F">
              <w:rPr>
                <w:rFonts w:ascii="Times New Roman" w:hAnsi="Times New Roman"/>
                <w:noProof/>
              </w:rPr>
              <w:tab/>
              <w:t>}</w:t>
            </w:r>
          </w:p>
        </w:tc>
        <w:tc>
          <w:tcPr>
            <w:tcW w:w="1157" w:type="dxa"/>
          </w:tcPr>
          <w:p w:rsidR="009D4E23" w:rsidRPr="00943A5F" w:rsidRDefault="009D4E23" w:rsidP="00AB29F0">
            <w:pPr>
              <w:pStyle w:val="tablecell"/>
              <w:spacing w:after="0"/>
              <w:rPr>
                <w:noProof/>
              </w:rPr>
            </w:pPr>
          </w:p>
        </w:tc>
      </w:tr>
      <w:tr w:rsidR="009D4E23" w:rsidRPr="00943A5F" w:rsidTr="00AB29F0">
        <w:trPr>
          <w:cantSplit/>
          <w:jc w:val="center"/>
        </w:trPr>
        <w:tc>
          <w:tcPr>
            <w:tcW w:w="7920" w:type="dxa"/>
          </w:tcPr>
          <w:p w:rsidR="009D4E23" w:rsidRPr="00943A5F" w:rsidRDefault="009D4E23" w:rsidP="00AB29F0">
            <w:pPr>
              <w:pStyle w:val="tablesyntax"/>
              <w:keepNext w:val="0"/>
              <w:rPr>
                <w:rFonts w:ascii="Times New Roman" w:hAnsi="Times New Roman"/>
                <w:noProof/>
              </w:rPr>
            </w:pPr>
            <w:r w:rsidRPr="00943A5F">
              <w:rPr>
                <w:rFonts w:ascii="Times New Roman" w:hAnsi="Times New Roman"/>
                <w:noProof/>
              </w:rPr>
              <w:t>}</w:t>
            </w:r>
          </w:p>
        </w:tc>
        <w:tc>
          <w:tcPr>
            <w:tcW w:w="1157" w:type="dxa"/>
          </w:tcPr>
          <w:p w:rsidR="009D4E23" w:rsidRPr="00943A5F" w:rsidRDefault="009D4E23" w:rsidP="00AB29F0">
            <w:pPr>
              <w:pStyle w:val="tablecell"/>
              <w:spacing w:after="0"/>
              <w:rPr>
                <w:noProof/>
              </w:rPr>
            </w:pPr>
          </w:p>
        </w:tc>
      </w:tr>
    </w:tbl>
    <w:p w:rsidR="009D4E23" w:rsidRDefault="009D4E23" w:rsidP="009D4E23">
      <w:pPr>
        <w:rPr>
          <w:noProof/>
        </w:rPr>
      </w:pPr>
      <w:bookmarkStart w:id="6" w:name="_Toc287363765"/>
      <w:bookmarkStart w:id="7" w:name="_Toc311216756"/>
      <w:r w:rsidRPr="006265D4">
        <w:rPr>
          <w:b/>
          <w:noProof/>
        </w:rPr>
        <w:t>ilrp</w:t>
      </w:r>
      <w:r>
        <w:rPr>
          <w:b/>
          <w:noProof/>
        </w:rPr>
        <w:t>s</w:t>
      </w:r>
      <w:r w:rsidRPr="006265D4">
        <w:rPr>
          <w:b/>
          <w:noProof/>
        </w:rPr>
        <w:t>_l0_modification_only_flag</w:t>
      </w:r>
      <w:r w:rsidRPr="006265D4">
        <w:rPr>
          <w:noProof/>
        </w:rPr>
        <w:t xml:space="preserve"> equal </w:t>
      </w:r>
      <w:r>
        <w:rPr>
          <w:noProof/>
        </w:rPr>
        <w:t xml:space="preserve">to </w:t>
      </w:r>
      <w:r w:rsidRPr="006265D4">
        <w:rPr>
          <w:noProof/>
        </w:rPr>
        <w:t xml:space="preserve">1 </w:t>
      </w:r>
      <w:r>
        <w:rPr>
          <w:noProof/>
        </w:rPr>
        <w:t xml:space="preserve">indicates that refernce picture list 0 is specified explicitly by list_l0_ilrps_position values. ilrps_l0_modification_only_flag equal to 0 indicates that </w:t>
      </w:r>
      <w:r w:rsidRPr="00EA1571">
        <w:rPr>
          <w:noProof/>
        </w:rPr>
        <w:t xml:space="preserve">reference picture list 0 is specified explicitly </w:t>
      </w:r>
      <w:r>
        <w:rPr>
          <w:noProof/>
        </w:rPr>
        <w:t>by</w:t>
      </w:r>
      <w:r w:rsidRPr="00EA1571">
        <w:rPr>
          <w:noProof/>
        </w:rPr>
        <w:t xml:space="preserve"> a list of list_entry_l0[ i ] values</w:t>
      </w:r>
      <w:r>
        <w:rPr>
          <w:noProof/>
        </w:rPr>
        <w:t>. When ilrps_l0_modification_only_flag is not present in the slice header, it is inferred to be equal to 0.</w:t>
      </w:r>
    </w:p>
    <w:p w:rsidR="009D4E23" w:rsidRPr="006265D4" w:rsidRDefault="009D4E23" w:rsidP="009D4E23">
      <w:pPr>
        <w:rPr>
          <w:b/>
          <w:noProof/>
        </w:rPr>
      </w:pPr>
      <w:r>
        <w:rPr>
          <w:b/>
          <w:noProof/>
        </w:rPr>
        <w:t>list_l0_ilrps</w:t>
      </w:r>
      <w:r w:rsidRPr="006265D4">
        <w:rPr>
          <w:b/>
          <w:noProof/>
        </w:rPr>
        <w:t>_position</w:t>
      </w:r>
      <w:r>
        <w:rPr>
          <w:noProof/>
        </w:rPr>
        <w:t xml:space="preserve"> specifies the beginning position of the inter-layer reference picture set in refPicListTemp0. The length of the list_l0_</w:t>
      </w:r>
      <w:r w:rsidR="00B96339">
        <w:rPr>
          <w:noProof/>
        </w:rPr>
        <w:t>ilrps</w:t>
      </w:r>
      <w:r>
        <w:rPr>
          <w:noProof/>
        </w:rPr>
        <w:t>_position syntax element is Ceil(Log2(</w:t>
      </w:r>
      <w:r w:rsidRPr="006265D4">
        <w:rPr>
          <w:noProof/>
        </w:rPr>
        <w:t>num_ref_idx_l0_active_minus1+1</w:t>
      </w:r>
      <w:r>
        <w:rPr>
          <w:noProof/>
        </w:rPr>
        <w:t xml:space="preserve">)) bits. </w:t>
      </w:r>
      <w:r w:rsidRPr="00EA1571">
        <w:rPr>
          <w:noProof/>
        </w:rPr>
        <w:t xml:space="preserve">The value of </w:t>
      </w:r>
      <w:r>
        <w:rPr>
          <w:noProof/>
        </w:rPr>
        <w:t xml:space="preserve">list_l0_ilrps_position </w:t>
      </w:r>
      <w:r w:rsidRPr="00EA1571">
        <w:rPr>
          <w:noProof/>
        </w:rPr>
        <w:t xml:space="preserve">shall be in the range of 0 to </w:t>
      </w:r>
      <w:r w:rsidRPr="006265D4">
        <w:rPr>
          <w:noProof/>
        </w:rPr>
        <w:t>num_ref_idx_l0_active_minus1</w:t>
      </w:r>
      <w:r w:rsidRPr="00EA1571">
        <w:rPr>
          <w:noProof/>
        </w:rPr>
        <w:t xml:space="preserve">, inclusive. </w:t>
      </w:r>
      <w:r>
        <w:rPr>
          <w:noProof/>
        </w:rPr>
        <w:t>When</w:t>
      </w:r>
      <w:r w:rsidRPr="00EA1571">
        <w:rPr>
          <w:noProof/>
        </w:rPr>
        <w:t xml:space="preserve"> the syntax element </w:t>
      </w:r>
      <w:r>
        <w:rPr>
          <w:noProof/>
        </w:rPr>
        <w:t xml:space="preserve">list_l0_ilrps_position </w:t>
      </w:r>
      <w:r w:rsidRPr="00EA1571">
        <w:rPr>
          <w:noProof/>
        </w:rPr>
        <w:t>is not present</w:t>
      </w:r>
      <w:r>
        <w:rPr>
          <w:noProof/>
        </w:rPr>
        <w:t xml:space="preserve"> in the slice header</w:t>
      </w:r>
      <w:r w:rsidRPr="00EA1571">
        <w:rPr>
          <w:noProof/>
        </w:rPr>
        <w:t>, it is inferred to be equal to 0</w:t>
      </w:r>
      <w:r w:rsidRPr="00EA1571">
        <w:rPr>
          <w:bCs/>
          <w:noProof/>
        </w:rPr>
        <w:t>.</w:t>
      </w:r>
    </w:p>
    <w:bookmarkEnd w:id="6"/>
    <w:bookmarkEnd w:id="7"/>
    <w:p w:rsidR="009D4E23" w:rsidRDefault="009D4E23" w:rsidP="009D4E23">
      <w:pPr>
        <w:rPr>
          <w:noProof/>
        </w:rPr>
      </w:pPr>
      <w:r>
        <w:rPr>
          <w:lang w:val="en-GB"/>
        </w:rPr>
        <w:t xml:space="preserve"> </w:t>
      </w:r>
      <w:r w:rsidRPr="006265D4">
        <w:rPr>
          <w:b/>
          <w:noProof/>
        </w:rPr>
        <w:t>ilrp</w:t>
      </w:r>
      <w:r>
        <w:rPr>
          <w:b/>
          <w:noProof/>
        </w:rPr>
        <w:t>s</w:t>
      </w:r>
      <w:r w:rsidRPr="006265D4">
        <w:rPr>
          <w:b/>
          <w:noProof/>
        </w:rPr>
        <w:t>_l</w:t>
      </w:r>
      <w:r>
        <w:rPr>
          <w:b/>
          <w:noProof/>
        </w:rPr>
        <w:t>1</w:t>
      </w:r>
      <w:r w:rsidRPr="006265D4">
        <w:rPr>
          <w:b/>
          <w:noProof/>
        </w:rPr>
        <w:t>_modification_only_flag</w:t>
      </w:r>
      <w:r w:rsidRPr="006265D4">
        <w:rPr>
          <w:noProof/>
        </w:rPr>
        <w:t xml:space="preserve"> equal </w:t>
      </w:r>
      <w:r>
        <w:rPr>
          <w:noProof/>
        </w:rPr>
        <w:t xml:space="preserve">to </w:t>
      </w:r>
      <w:r w:rsidRPr="006265D4">
        <w:rPr>
          <w:noProof/>
        </w:rPr>
        <w:t xml:space="preserve">1 </w:t>
      </w:r>
      <w:r>
        <w:rPr>
          <w:noProof/>
        </w:rPr>
        <w:t xml:space="preserve">indicates that refernce picture list 1 is specified explicitly by list_l1_ilrps_position values. ilrps_l1_modification_only_flag equal to 0 indicates that </w:t>
      </w:r>
      <w:r w:rsidRPr="00EA1571">
        <w:rPr>
          <w:noProof/>
        </w:rPr>
        <w:t xml:space="preserve">reference picture list 0 is specified explicitly </w:t>
      </w:r>
      <w:r>
        <w:rPr>
          <w:noProof/>
        </w:rPr>
        <w:t>by</w:t>
      </w:r>
      <w:r w:rsidRPr="00EA1571">
        <w:rPr>
          <w:noProof/>
        </w:rPr>
        <w:t xml:space="preserve"> a list of list_entry_l</w:t>
      </w:r>
      <w:r>
        <w:rPr>
          <w:noProof/>
        </w:rPr>
        <w:t>1</w:t>
      </w:r>
      <w:r w:rsidRPr="00EA1571">
        <w:rPr>
          <w:noProof/>
        </w:rPr>
        <w:t>[ i ] values</w:t>
      </w:r>
      <w:r>
        <w:rPr>
          <w:noProof/>
        </w:rPr>
        <w:t>. When ilrps_l1_modification_only_flag is not present in the slice header, it is inferred to be equal to 0.</w:t>
      </w:r>
    </w:p>
    <w:p w:rsidR="009D4E23" w:rsidRPr="006265D4" w:rsidRDefault="009D4E23" w:rsidP="009D4E23">
      <w:pPr>
        <w:rPr>
          <w:b/>
          <w:noProof/>
        </w:rPr>
      </w:pPr>
      <w:r w:rsidRPr="006265D4">
        <w:rPr>
          <w:b/>
          <w:noProof/>
        </w:rPr>
        <w:t>list_l</w:t>
      </w:r>
      <w:r>
        <w:rPr>
          <w:b/>
          <w:noProof/>
        </w:rPr>
        <w:t>1</w:t>
      </w:r>
      <w:r w:rsidRPr="006265D4">
        <w:rPr>
          <w:b/>
          <w:noProof/>
        </w:rPr>
        <w:t>_</w:t>
      </w:r>
      <w:r>
        <w:rPr>
          <w:b/>
          <w:noProof/>
        </w:rPr>
        <w:t>ilrps</w:t>
      </w:r>
      <w:r w:rsidRPr="006265D4">
        <w:rPr>
          <w:b/>
          <w:noProof/>
        </w:rPr>
        <w:t>_position</w:t>
      </w:r>
      <w:r>
        <w:rPr>
          <w:noProof/>
        </w:rPr>
        <w:t xml:space="preserve"> specifies the beginning position of the inter-layer reference picture set in refPicListTemp0. The length of the list_l1_ilrps_position syntax element is Ceil(Log2(</w:t>
      </w:r>
      <w:r w:rsidRPr="006265D4">
        <w:rPr>
          <w:noProof/>
        </w:rPr>
        <w:t>num_ref_idx_l</w:t>
      </w:r>
      <w:r>
        <w:rPr>
          <w:noProof/>
        </w:rPr>
        <w:t>1</w:t>
      </w:r>
      <w:r w:rsidRPr="006265D4">
        <w:rPr>
          <w:noProof/>
        </w:rPr>
        <w:t>_active_minus1+1</w:t>
      </w:r>
      <w:r>
        <w:rPr>
          <w:noProof/>
        </w:rPr>
        <w:t xml:space="preserve">)) bits. </w:t>
      </w:r>
      <w:r w:rsidRPr="00EA1571">
        <w:rPr>
          <w:noProof/>
        </w:rPr>
        <w:t xml:space="preserve">The value of </w:t>
      </w:r>
      <w:r>
        <w:rPr>
          <w:noProof/>
        </w:rPr>
        <w:t xml:space="preserve">list_l1_ilrps_position </w:t>
      </w:r>
      <w:r w:rsidRPr="00EA1571">
        <w:rPr>
          <w:noProof/>
        </w:rPr>
        <w:t xml:space="preserve">shall be in the range of 0 to </w:t>
      </w:r>
      <w:r w:rsidRPr="006265D4">
        <w:rPr>
          <w:noProof/>
        </w:rPr>
        <w:t>num_ref_idx_l</w:t>
      </w:r>
      <w:r>
        <w:rPr>
          <w:noProof/>
        </w:rPr>
        <w:t>1</w:t>
      </w:r>
      <w:r w:rsidRPr="006265D4">
        <w:rPr>
          <w:noProof/>
        </w:rPr>
        <w:t>_active_minus1</w:t>
      </w:r>
      <w:r w:rsidRPr="00EA1571">
        <w:rPr>
          <w:noProof/>
        </w:rPr>
        <w:t xml:space="preserve">, inclusive. </w:t>
      </w:r>
      <w:r>
        <w:rPr>
          <w:noProof/>
        </w:rPr>
        <w:t>When</w:t>
      </w:r>
      <w:r w:rsidRPr="00EA1571">
        <w:rPr>
          <w:noProof/>
        </w:rPr>
        <w:t xml:space="preserve"> the syntax element </w:t>
      </w:r>
      <w:r>
        <w:rPr>
          <w:noProof/>
        </w:rPr>
        <w:t xml:space="preserve">list_l1_ilrps_position </w:t>
      </w:r>
      <w:r w:rsidRPr="00EA1571">
        <w:rPr>
          <w:noProof/>
        </w:rPr>
        <w:t>is not present</w:t>
      </w:r>
      <w:r>
        <w:rPr>
          <w:noProof/>
        </w:rPr>
        <w:t xml:space="preserve"> in the slice header</w:t>
      </w:r>
      <w:r w:rsidRPr="00EA1571">
        <w:rPr>
          <w:noProof/>
        </w:rPr>
        <w:t>, it is inferred to be equal to 0</w:t>
      </w:r>
      <w:r w:rsidRPr="00EA1571">
        <w:rPr>
          <w:bCs/>
          <w:noProof/>
        </w:rPr>
        <w:t>.</w:t>
      </w:r>
    </w:p>
    <w:p w:rsidR="009D4E23" w:rsidRDefault="009D4E23" w:rsidP="009D4E23">
      <w:pPr>
        <w:rPr>
          <w:noProof/>
          <w:lang w:val="en-GB"/>
        </w:rPr>
      </w:pPr>
      <w:r>
        <w:rPr>
          <w:lang w:val="en-GB"/>
        </w:rPr>
        <w:t xml:space="preserve">The decoding process </w:t>
      </w:r>
      <w:bookmarkStart w:id="8" w:name="_Toc317198785"/>
      <w:bookmarkStart w:id="9" w:name="_Ref327286745"/>
      <w:bookmarkStart w:id="10" w:name="_Toc351408788"/>
      <w:r w:rsidRPr="00943A5F">
        <w:rPr>
          <w:noProof/>
          <w:lang w:val="en-GB"/>
        </w:rPr>
        <w:t>for reference picture lists construction</w:t>
      </w:r>
      <w:bookmarkEnd w:id="8"/>
      <w:bookmarkEnd w:id="9"/>
      <w:bookmarkEnd w:id="10"/>
      <w:r>
        <w:rPr>
          <w:noProof/>
          <w:lang w:val="en-GB"/>
        </w:rPr>
        <w:t xml:space="preserve"> can be modified as follows:</w:t>
      </w:r>
    </w:p>
    <w:p w:rsidR="009D4E23" w:rsidRPr="00943A5F" w:rsidRDefault="009D4E23" w:rsidP="009D4E23">
      <w:pPr>
        <w:numPr>
          <w:ilvl w:val="12"/>
          <w:numId w:val="0"/>
        </w:numPr>
        <w:tabs>
          <w:tab w:val="left" w:pos="-720"/>
        </w:tabs>
        <w:rPr>
          <w:noProof/>
          <w:lang w:eastAsia="ko-KR"/>
        </w:rPr>
      </w:pPr>
      <w:r w:rsidRPr="00943A5F">
        <w:rPr>
          <w:noProof/>
        </w:rPr>
        <w:t>The variable NumRpsCurrTempList0 is set equal to Max( num_ref_idx_l0_active_minus1 + 1, NumPocTotalCurr ) and the list RefPicListTemp0 is constructed as follows:</w:t>
      </w:r>
    </w:p>
    <w:p w:rsidR="009D4E23" w:rsidRDefault="009D4E23" w:rsidP="009D4E23">
      <w:pPr>
        <w:pStyle w:val="Equation"/>
        <w:tabs>
          <w:tab w:val="clear" w:pos="794"/>
          <w:tab w:val="clear" w:pos="1588"/>
          <w:tab w:val="left" w:pos="851"/>
          <w:tab w:val="left" w:pos="1134"/>
          <w:tab w:val="left" w:pos="1418"/>
        </w:tabs>
        <w:spacing w:before="0"/>
        <w:ind w:left="567"/>
        <w:rPr>
          <w:lang w:val="en-CA"/>
        </w:rPr>
      </w:pPr>
      <w:proofErr w:type="spellStart"/>
      <w:r w:rsidRPr="00920F0C">
        <w:rPr>
          <w:lang w:val="en-CA"/>
        </w:rPr>
        <w:t>rIdx</w:t>
      </w:r>
      <w:proofErr w:type="spellEnd"/>
      <w:r w:rsidRPr="00920F0C">
        <w:rPr>
          <w:lang w:val="en-CA"/>
        </w:rPr>
        <w:t xml:space="preserve"> = 0</w:t>
      </w:r>
      <w:r w:rsidRPr="00920F0C">
        <w:rPr>
          <w:lang w:val="en-CA"/>
        </w:rPr>
        <w:br/>
        <w:t xml:space="preserve">while( </w:t>
      </w:r>
      <w:proofErr w:type="spellStart"/>
      <w:r w:rsidRPr="00920F0C">
        <w:rPr>
          <w:lang w:val="en-CA"/>
        </w:rPr>
        <w:t>rIdx</w:t>
      </w:r>
      <w:proofErr w:type="spellEnd"/>
      <w:r w:rsidRPr="00920F0C">
        <w:rPr>
          <w:lang w:val="en-CA"/>
        </w:rPr>
        <w:t xml:space="preserve"> &lt; NumRpsCurrTempList0</w:t>
      </w:r>
      <w:r>
        <w:rPr>
          <w:lang w:val="en-CA"/>
        </w:rPr>
        <w:t xml:space="preserve"> </w:t>
      </w:r>
      <w:r w:rsidRPr="008C201F">
        <w:rPr>
          <w:highlight w:val="yellow"/>
          <w:lang w:val="en-CA"/>
        </w:rPr>
        <w:t>–</w:t>
      </w:r>
      <w:proofErr w:type="spellStart"/>
      <w:r w:rsidRPr="008C201F">
        <w:rPr>
          <w:highlight w:val="yellow"/>
        </w:rPr>
        <w:t>NumActiveRefLayerPics</w:t>
      </w:r>
      <w:proofErr w:type="spellEnd"/>
      <w:r>
        <w:rPr>
          <w:lang w:val="en-CA"/>
        </w:rPr>
        <w:t xml:space="preserve"> </w:t>
      </w:r>
      <w:r w:rsidRPr="00920F0C">
        <w:rPr>
          <w:lang w:val="en-CA"/>
        </w:rPr>
        <w:t xml:space="preserve"> ) {</w:t>
      </w:r>
      <w:r w:rsidRPr="00920F0C">
        <w:rPr>
          <w:lang w:val="en-CA"/>
        </w:rPr>
        <w:br/>
      </w:r>
      <w:r w:rsidRPr="00920F0C">
        <w:rPr>
          <w:lang w:val="en-CA"/>
        </w:rPr>
        <w:tab/>
      </w:r>
      <w:r w:rsidRPr="00E05032">
        <w:t xml:space="preserve">if( </w:t>
      </w:r>
      <w:proofErr w:type="spellStart"/>
      <w:r w:rsidRPr="00E05032">
        <w:rPr>
          <w:lang w:val="en-CA"/>
        </w:rPr>
        <w:t>InterRefEnabledInRPLFlag</w:t>
      </w:r>
      <w:proofErr w:type="spellEnd"/>
      <w:r w:rsidRPr="00E05032">
        <w:rPr>
          <w:lang w:val="en-CA"/>
        </w:rPr>
        <w:t xml:space="preserve"> </w:t>
      </w:r>
      <w:r w:rsidRPr="00E05032">
        <w:t>) {</w:t>
      </w:r>
      <w:r w:rsidRPr="00E05032">
        <w:br/>
      </w:r>
      <w:r w:rsidRPr="00E05032">
        <w:rPr>
          <w:lang w:val="en-CA"/>
        </w:rPr>
        <w:tab/>
      </w:r>
      <w:r w:rsidRPr="00E05032">
        <w:rPr>
          <w:lang w:val="en-CA"/>
        </w:rPr>
        <w:tab/>
        <w:t xml:space="preserve">for( </w:t>
      </w:r>
      <w:proofErr w:type="spellStart"/>
      <w:r w:rsidRPr="00E05032">
        <w:rPr>
          <w:lang w:val="en-CA"/>
        </w:rPr>
        <w:t>i</w:t>
      </w:r>
      <w:proofErr w:type="spellEnd"/>
      <w:r w:rsidRPr="00E05032">
        <w:rPr>
          <w:lang w:val="en-CA"/>
        </w:rPr>
        <w:t xml:space="preserve"> = 0; </w:t>
      </w:r>
      <w:proofErr w:type="spellStart"/>
      <w:r w:rsidRPr="00E05032">
        <w:rPr>
          <w:lang w:val="en-CA"/>
        </w:rPr>
        <w:t>i</w:t>
      </w:r>
      <w:proofErr w:type="spellEnd"/>
      <w:r w:rsidRPr="00E05032">
        <w:rPr>
          <w:lang w:val="en-CA"/>
        </w:rPr>
        <w:t xml:space="preserve"> &lt; </w:t>
      </w:r>
      <w:proofErr w:type="spellStart"/>
      <w:r w:rsidRPr="00E05032">
        <w:rPr>
          <w:lang w:val="en-CA"/>
        </w:rPr>
        <w:t>NumPocStCurrBefore</w:t>
      </w:r>
      <w:proofErr w:type="spellEnd"/>
      <w:r w:rsidRPr="00E05032">
        <w:rPr>
          <w:lang w:val="en-CA"/>
        </w:rPr>
        <w:t xml:space="preserve">  &amp;&amp;  </w:t>
      </w:r>
      <w:proofErr w:type="spellStart"/>
      <w:r w:rsidRPr="00E05032">
        <w:rPr>
          <w:lang w:val="en-CA"/>
        </w:rPr>
        <w:t>rIdx</w:t>
      </w:r>
      <w:proofErr w:type="spellEnd"/>
      <w:r w:rsidRPr="00E05032">
        <w:rPr>
          <w:lang w:val="en-CA"/>
        </w:rPr>
        <w:t xml:space="preserve"> &lt; NumRpsCurrTempList0; </w:t>
      </w:r>
      <w:proofErr w:type="spellStart"/>
      <w:r w:rsidRPr="00E05032">
        <w:rPr>
          <w:lang w:val="en-CA"/>
        </w:rPr>
        <w:t>rIdx</w:t>
      </w:r>
      <w:proofErr w:type="spellEnd"/>
      <w:r w:rsidRPr="00E05032">
        <w:rPr>
          <w:lang w:val="en-CA"/>
        </w:rPr>
        <w:t xml:space="preserve">++, </w:t>
      </w:r>
      <w:proofErr w:type="spellStart"/>
      <w:r w:rsidRPr="00E05032">
        <w:rPr>
          <w:lang w:val="en-CA"/>
        </w:rPr>
        <w:t>i</w:t>
      </w:r>
      <w:proofErr w:type="spellEnd"/>
      <w:r w:rsidRPr="00E05032">
        <w:rPr>
          <w:lang w:val="en-CA"/>
        </w:rPr>
        <w:t>++ )</w:t>
      </w:r>
      <w:r w:rsidRPr="00E05032">
        <w:rPr>
          <w:lang w:val="en-CA"/>
        </w:rPr>
        <w:br/>
      </w:r>
      <w:r w:rsidRPr="00E05032">
        <w:rPr>
          <w:lang w:val="en-CA"/>
        </w:rPr>
        <w:tab/>
      </w:r>
      <w:r w:rsidRPr="00E05032">
        <w:rPr>
          <w:lang w:val="en-CA"/>
        </w:rPr>
        <w:tab/>
      </w:r>
      <w:r w:rsidRPr="00E05032">
        <w:rPr>
          <w:lang w:val="en-CA"/>
        </w:rPr>
        <w:tab/>
        <w:t>RefPicListTemp0[ </w:t>
      </w:r>
      <w:proofErr w:type="spellStart"/>
      <w:r w:rsidRPr="00E05032">
        <w:rPr>
          <w:lang w:val="en-CA"/>
        </w:rPr>
        <w:t>rIdx</w:t>
      </w:r>
      <w:proofErr w:type="spellEnd"/>
      <w:r w:rsidRPr="00E05032">
        <w:rPr>
          <w:lang w:val="en-CA"/>
        </w:rPr>
        <w:t xml:space="preserve"> ] = </w:t>
      </w:r>
      <w:proofErr w:type="spellStart"/>
      <w:r w:rsidRPr="00E05032">
        <w:rPr>
          <w:lang w:val="en-CA"/>
        </w:rPr>
        <w:t>RefPicSetStCurrBefore</w:t>
      </w:r>
      <w:proofErr w:type="spellEnd"/>
      <w:r w:rsidRPr="00E05032">
        <w:rPr>
          <w:lang w:val="en-CA"/>
        </w:rPr>
        <w:t>[ </w:t>
      </w:r>
      <w:proofErr w:type="spellStart"/>
      <w:r w:rsidRPr="00E05032">
        <w:rPr>
          <w:lang w:val="en-CA"/>
        </w:rPr>
        <w:t>i</w:t>
      </w:r>
      <w:proofErr w:type="spellEnd"/>
      <w:r w:rsidRPr="00E05032">
        <w:rPr>
          <w:lang w:val="en-CA"/>
        </w:rPr>
        <w:t> ]</w:t>
      </w:r>
      <w:r w:rsidRPr="00E05032">
        <w:rPr>
          <w:lang w:val="en-CA"/>
        </w:rPr>
        <w:br/>
      </w:r>
      <w:r w:rsidRPr="00E05032">
        <w:rPr>
          <w:lang w:val="en-CA"/>
        </w:rPr>
        <w:tab/>
      </w:r>
      <w:r w:rsidRPr="00E05032">
        <w:rPr>
          <w:lang w:val="en-CA"/>
        </w:rPr>
        <w:tab/>
        <w:t xml:space="preserve">for( </w:t>
      </w:r>
      <w:proofErr w:type="spellStart"/>
      <w:r w:rsidRPr="00E05032">
        <w:rPr>
          <w:lang w:val="en-CA"/>
        </w:rPr>
        <w:t>i</w:t>
      </w:r>
      <w:proofErr w:type="spellEnd"/>
      <w:r w:rsidRPr="00E05032">
        <w:rPr>
          <w:lang w:val="en-CA"/>
        </w:rPr>
        <w:t xml:space="preserve"> = 0;  </w:t>
      </w:r>
      <w:proofErr w:type="spellStart"/>
      <w:r w:rsidRPr="00E05032">
        <w:rPr>
          <w:lang w:val="en-CA"/>
        </w:rPr>
        <w:t>i</w:t>
      </w:r>
      <w:proofErr w:type="spellEnd"/>
      <w:r w:rsidRPr="00E05032">
        <w:rPr>
          <w:lang w:val="en-CA"/>
        </w:rPr>
        <w:t xml:space="preserve"> &lt; </w:t>
      </w:r>
      <w:proofErr w:type="spellStart"/>
      <w:r w:rsidRPr="00E05032">
        <w:rPr>
          <w:lang w:val="en-CA"/>
        </w:rPr>
        <w:t>NumPocStCurrAfter</w:t>
      </w:r>
      <w:proofErr w:type="spellEnd"/>
      <w:r w:rsidRPr="00E05032">
        <w:rPr>
          <w:lang w:val="en-CA"/>
        </w:rPr>
        <w:t xml:space="preserve">  &amp;&amp;  </w:t>
      </w:r>
      <w:proofErr w:type="spellStart"/>
      <w:r w:rsidRPr="00E05032">
        <w:rPr>
          <w:lang w:val="en-CA"/>
        </w:rPr>
        <w:t>rIdx</w:t>
      </w:r>
      <w:proofErr w:type="spellEnd"/>
      <w:r w:rsidRPr="00E05032">
        <w:rPr>
          <w:lang w:val="en-CA"/>
        </w:rPr>
        <w:t xml:space="preserve"> &lt; NumRpsCurrTempList0; </w:t>
      </w:r>
      <w:proofErr w:type="spellStart"/>
      <w:r w:rsidRPr="00E05032">
        <w:rPr>
          <w:lang w:val="en-CA"/>
        </w:rPr>
        <w:t>rIdx</w:t>
      </w:r>
      <w:proofErr w:type="spellEnd"/>
      <w:r w:rsidRPr="00E05032">
        <w:rPr>
          <w:lang w:val="en-CA"/>
        </w:rPr>
        <w:t xml:space="preserve">++, </w:t>
      </w:r>
      <w:proofErr w:type="spellStart"/>
      <w:r w:rsidRPr="00E05032">
        <w:rPr>
          <w:lang w:val="en-CA"/>
        </w:rPr>
        <w:t>i</w:t>
      </w:r>
      <w:proofErr w:type="spellEnd"/>
      <w:r w:rsidRPr="00E05032">
        <w:rPr>
          <w:lang w:val="en-CA"/>
        </w:rPr>
        <w:t xml:space="preserve">++ ) </w:t>
      </w:r>
      <w:r w:rsidRPr="00920F0C">
        <w:rPr>
          <w:lang w:val="en-CA"/>
        </w:rPr>
        <w:tab/>
      </w:r>
      <w:r w:rsidRPr="00B05877">
        <w:rPr>
          <w:lang w:val="en-CA"/>
        </w:rPr>
        <w:t>(</w:t>
      </w:r>
      <w:fldSimple w:instr=" REF G \h  \* MERGEFORMAT " w:fldLock="1">
        <w:r w:rsidRPr="00B05877">
          <w:t>G</w:t>
        </w:r>
      </w:fldSimple>
      <w:r w:rsidRPr="00B05877">
        <w:rPr>
          <w:szCs w:val="20"/>
          <w:lang w:val="en-CA"/>
        </w:rPr>
        <w:noBreakHyphen/>
      </w:r>
      <w:r w:rsidR="002728F1" w:rsidRPr="00B05877">
        <w:rPr>
          <w:szCs w:val="20"/>
        </w:rPr>
        <w:fldChar w:fldCharType="begin"/>
      </w:r>
      <w:r w:rsidRPr="00B05877">
        <w:rPr>
          <w:szCs w:val="20"/>
        </w:rPr>
        <w:instrText xml:space="preserve"> SEQ Equation \* ARABIC </w:instrText>
      </w:r>
      <w:r w:rsidR="002728F1" w:rsidRPr="00B05877">
        <w:rPr>
          <w:szCs w:val="20"/>
        </w:rPr>
        <w:fldChar w:fldCharType="separate"/>
      </w:r>
      <w:r w:rsidRPr="00B05877">
        <w:rPr>
          <w:noProof/>
          <w:szCs w:val="20"/>
        </w:rPr>
        <w:t>53</w:t>
      </w:r>
      <w:r w:rsidR="002728F1" w:rsidRPr="00B05877">
        <w:rPr>
          <w:szCs w:val="20"/>
        </w:rPr>
        <w:fldChar w:fldCharType="end"/>
      </w:r>
      <w:r w:rsidRPr="00B05877">
        <w:rPr>
          <w:lang w:val="en-CA"/>
        </w:rPr>
        <w:t>)</w:t>
      </w:r>
      <w:r w:rsidRPr="00E05032">
        <w:rPr>
          <w:lang w:val="en-CA"/>
        </w:rPr>
        <w:tab/>
      </w:r>
      <w:r w:rsidRPr="00E05032">
        <w:rPr>
          <w:lang w:val="en-CA"/>
        </w:rPr>
        <w:br/>
      </w:r>
      <w:r w:rsidRPr="00E05032">
        <w:rPr>
          <w:lang w:val="en-CA"/>
        </w:rPr>
        <w:tab/>
      </w:r>
      <w:r w:rsidRPr="00E05032">
        <w:rPr>
          <w:lang w:val="en-CA"/>
        </w:rPr>
        <w:tab/>
      </w:r>
      <w:r w:rsidRPr="00E05032">
        <w:rPr>
          <w:lang w:val="en-CA"/>
        </w:rPr>
        <w:tab/>
        <w:t>RefPicListTemp0[ </w:t>
      </w:r>
      <w:proofErr w:type="spellStart"/>
      <w:r w:rsidRPr="00E05032">
        <w:rPr>
          <w:lang w:val="en-CA"/>
        </w:rPr>
        <w:t>rIdx</w:t>
      </w:r>
      <w:proofErr w:type="spellEnd"/>
      <w:r w:rsidRPr="00E05032">
        <w:rPr>
          <w:lang w:val="en-CA"/>
        </w:rPr>
        <w:t xml:space="preserve"> ] = </w:t>
      </w:r>
      <w:proofErr w:type="spellStart"/>
      <w:r w:rsidRPr="00E05032">
        <w:rPr>
          <w:lang w:val="en-CA"/>
        </w:rPr>
        <w:t>RefPicSetStCurrAfter</w:t>
      </w:r>
      <w:proofErr w:type="spellEnd"/>
      <w:r w:rsidRPr="00E05032">
        <w:rPr>
          <w:lang w:val="en-CA"/>
        </w:rPr>
        <w:t>[ </w:t>
      </w:r>
      <w:proofErr w:type="spellStart"/>
      <w:r w:rsidRPr="00E05032">
        <w:rPr>
          <w:lang w:val="en-CA"/>
        </w:rPr>
        <w:t>i</w:t>
      </w:r>
      <w:proofErr w:type="spellEnd"/>
      <w:r w:rsidRPr="00E05032">
        <w:rPr>
          <w:lang w:val="en-CA"/>
        </w:rPr>
        <w:t> ]</w:t>
      </w:r>
      <w:r w:rsidRPr="00E05032">
        <w:rPr>
          <w:lang w:val="en-CA"/>
        </w:rPr>
        <w:br/>
      </w:r>
      <w:r w:rsidRPr="00E05032">
        <w:rPr>
          <w:lang w:val="en-CA"/>
        </w:rPr>
        <w:tab/>
      </w:r>
      <w:r w:rsidRPr="00E05032">
        <w:rPr>
          <w:lang w:val="en-CA"/>
        </w:rPr>
        <w:tab/>
        <w:t xml:space="preserve">for( </w:t>
      </w:r>
      <w:proofErr w:type="spellStart"/>
      <w:r w:rsidRPr="00E05032">
        <w:rPr>
          <w:lang w:val="en-CA"/>
        </w:rPr>
        <w:t>i</w:t>
      </w:r>
      <w:proofErr w:type="spellEnd"/>
      <w:r w:rsidRPr="00E05032">
        <w:rPr>
          <w:lang w:val="en-CA"/>
        </w:rPr>
        <w:t xml:space="preserve"> = 0; </w:t>
      </w:r>
      <w:proofErr w:type="spellStart"/>
      <w:r w:rsidRPr="00E05032">
        <w:rPr>
          <w:lang w:val="en-CA"/>
        </w:rPr>
        <w:t>i</w:t>
      </w:r>
      <w:proofErr w:type="spellEnd"/>
      <w:r w:rsidRPr="00E05032">
        <w:rPr>
          <w:lang w:val="en-CA"/>
        </w:rPr>
        <w:t xml:space="preserve"> &lt; </w:t>
      </w:r>
      <w:proofErr w:type="spellStart"/>
      <w:r w:rsidRPr="00E05032">
        <w:rPr>
          <w:lang w:val="en-CA"/>
        </w:rPr>
        <w:t>NumPocLtCurr</w:t>
      </w:r>
      <w:proofErr w:type="spellEnd"/>
      <w:r w:rsidRPr="00E05032">
        <w:rPr>
          <w:lang w:val="en-CA"/>
        </w:rPr>
        <w:t xml:space="preserve">  &amp;&amp;  </w:t>
      </w:r>
      <w:proofErr w:type="spellStart"/>
      <w:r w:rsidRPr="00E05032">
        <w:rPr>
          <w:lang w:val="en-CA"/>
        </w:rPr>
        <w:t>rIdx</w:t>
      </w:r>
      <w:proofErr w:type="spellEnd"/>
      <w:r w:rsidRPr="00E05032">
        <w:rPr>
          <w:lang w:val="en-CA"/>
        </w:rPr>
        <w:t xml:space="preserve"> &lt; NumRpsCurrTempList0; </w:t>
      </w:r>
      <w:proofErr w:type="spellStart"/>
      <w:r w:rsidRPr="00E05032">
        <w:rPr>
          <w:lang w:val="en-CA"/>
        </w:rPr>
        <w:t>rIdx</w:t>
      </w:r>
      <w:proofErr w:type="spellEnd"/>
      <w:r w:rsidRPr="00E05032">
        <w:rPr>
          <w:lang w:val="en-CA"/>
        </w:rPr>
        <w:t xml:space="preserve">++, </w:t>
      </w:r>
      <w:proofErr w:type="spellStart"/>
      <w:r w:rsidRPr="00E05032">
        <w:rPr>
          <w:lang w:val="en-CA"/>
        </w:rPr>
        <w:t>i</w:t>
      </w:r>
      <w:proofErr w:type="spellEnd"/>
      <w:r w:rsidRPr="00E05032">
        <w:rPr>
          <w:lang w:val="en-CA"/>
        </w:rPr>
        <w:t>++ )</w:t>
      </w:r>
      <w:r w:rsidRPr="00E05032">
        <w:rPr>
          <w:lang w:val="en-CA"/>
        </w:rPr>
        <w:br/>
      </w:r>
      <w:r w:rsidRPr="00E05032">
        <w:rPr>
          <w:lang w:val="en-CA"/>
        </w:rPr>
        <w:lastRenderedPageBreak/>
        <w:tab/>
      </w:r>
      <w:r w:rsidRPr="00E05032">
        <w:rPr>
          <w:lang w:val="en-CA"/>
        </w:rPr>
        <w:tab/>
      </w:r>
      <w:r w:rsidRPr="00E05032">
        <w:rPr>
          <w:lang w:val="en-CA"/>
        </w:rPr>
        <w:tab/>
        <w:t>RefPicListTemp0[ </w:t>
      </w:r>
      <w:proofErr w:type="spellStart"/>
      <w:r w:rsidRPr="00E05032">
        <w:rPr>
          <w:lang w:val="en-CA"/>
        </w:rPr>
        <w:t>rIdx</w:t>
      </w:r>
      <w:proofErr w:type="spellEnd"/>
      <w:r w:rsidRPr="00E05032">
        <w:rPr>
          <w:lang w:val="en-CA"/>
        </w:rPr>
        <w:t xml:space="preserve"> ] = </w:t>
      </w:r>
      <w:proofErr w:type="spellStart"/>
      <w:r w:rsidRPr="00E05032">
        <w:rPr>
          <w:lang w:val="en-CA"/>
        </w:rPr>
        <w:t>RefPicSetLtCurr</w:t>
      </w:r>
      <w:proofErr w:type="spellEnd"/>
      <w:r w:rsidRPr="00E05032">
        <w:rPr>
          <w:lang w:val="en-CA"/>
        </w:rPr>
        <w:t>[ </w:t>
      </w:r>
      <w:proofErr w:type="spellStart"/>
      <w:r w:rsidRPr="00E05032">
        <w:rPr>
          <w:lang w:val="en-CA"/>
        </w:rPr>
        <w:t>i</w:t>
      </w:r>
      <w:proofErr w:type="spellEnd"/>
      <w:r w:rsidRPr="00E05032">
        <w:rPr>
          <w:lang w:val="en-CA"/>
        </w:rPr>
        <w:t> ]</w:t>
      </w:r>
      <w:r w:rsidRPr="00E05032">
        <w:rPr>
          <w:lang w:val="en-CA"/>
        </w:rPr>
        <w:br/>
      </w:r>
      <w:r w:rsidRPr="00E05032">
        <w:rPr>
          <w:lang w:val="en-CA"/>
        </w:rPr>
        <w:tab/>
        <w:t>}</w:t>
      </w:r>
    </w:p>
    <w:p w:rsidR="009D4E23" w:rsidRPr="00B05877" w:rsidRDefault="009D4E23" w:rsidP="009D4E23">
      <w:pPr>
        <w:pStyle w:val="Equation"/>
        <w:tabs>
          <w:tab w:val="clear" w:pos="794"/>
          <w:tab w:val="clear" w:pos="1588"/>
          <w:tab w:val="left" w:pos="851"/>
          <w:tab w:val="left" w:pos="1134"/>
          <w:tab w:val="left" w:pos="1418"/>
        </w:tabs>
        <w:ind w:left="567"/>
        <w:rPr>
          <w:lang w:val="en-US"/>
        </w:rPr>
      </w:pPr>
      <w:r w:rsidRPr="00920F0C">
        <w:rPr>
          <w:lang w:val="en-CA"/>
        </w:rPr>
        <w:tab/>
      </w:r>
      <w:del w:id="11" w:author="heyo" w:date="2013-07-15T14:53:00Z">
        <w:r w:rsidRPr="00B05877" w:rsidDel="00B05877">
          <w:rPr>
            <w:lang w:val="en-CA"/>
          </w:rPr>
          <w:delText xml:space="preserve">for( i = 0; i &lt; </w:delText>
        </w:r>
        <w:r w:rsidRPr="00B05877" w:rsidDel="00B05877">
          <w:delText>NumActiveRefLayerPics</w:delText>
        </w:r>
        <w:r w:rsidRPr="00B05877" w:rsidDel="00B05877">
          <w:rPr>
            <w:lang w:val="en-CA"/>
          </w:rPr>
          <w:delText>; rIdx++, i++ )</w:delText>
        </w:r>
      </w:del>
      <w:r w:rsidRPr="00B05877">
        <w:rPr>
          <w:lang w:val="en-CA"/>
        </w:rPr>
        <w:br/>
      </w:r>
      <w:r w:rsidRPr="00B05877">
        <w:rPr>
          <w:lang w:val="en-CA"/>
        </w:rPr>
        <w:tab/>
      </w:r>
      <w:r w:rsidRPr="00B05877">
        <w:rPr>
          <w:lang w:val="en-CA"/>
        </w:rPr>
        <w:tab/>
      </w:r>
      <w:del w:id="12" w:author="heyo" w:date="2013-07-15T14:53:00Z">
        <w:r w:rsidRPr="00B05877" w:rsidDel="00B05877">
          <w:rPr>
            <w:lang w:val="en-CA"/>
          </w:rPr>
          <w:delText>RefPicListTemp0[ rIdx ] = RefPicSetInterLayer[ i ]</w:delText>
        </w:r>
        <w:r w:rsidRPr="00920F0C" w:rsidDel="00B05877">
          <w:rPr>
            <w:lang w:val="en-CA"/>
          </w:rPr>
          <w:delText xml:space="preserve"> </w:delText>
        </w:r>
      </w:del>
      <w:r w:rsidRPr="00920F0C">
        <w:rPr>
          <w:lang w:val="en-CA"/>
        </w:rPr>
        <w:b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proofErr w:type="gramStart"/>
      <w:r w:rsidRPr="008C201F">
        <w:rPr>
          <w:highlight w:val="yellow"/>
          <w:lang w:val="en-CA"/>
        </w:rPr>
        <w:t>if</w:t>
      </w:r>
      <w:proofErr w:type="gramEnd"/>
      <w:r w:rsidRPr="008C201F">
        <w:rPr>
          <w:highlight w:val="yellow"/>
          <w:lang w:val="en-CA"/>
        </w:rPr>
        <w:t xml:space="preserve"> (ilrps_l0_modification_only_flag)</w:t>
      </w:r>
      <w:r>
        <w:rPr>
          <w:lang w:val="en-CA"/>
        </w:rPr>
        <w:t xml:space="preserve">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sidRPr="008C201F">
        <w:rPr>
          <w:highlight w:val="yellow"/>
          <w:lang w:val="en-CA"/>
        </w:rP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proofErr w:type="gramStart"/>
      <w:r w:rsidRPr="008C201F">
        <w:rPr>
          <w:highlight w:val="yellow"/>
          <w:lang w:val="en-CA"/>
        </w:rPr>
        <w:t>for</w:t>
      </w:r>
      <w:proofErr w:type="gramEnd"/>
      <w:r w:rsidRPr="008C201F">
        <w:rPr>
          <w:highlight w:val="yellow"/>
          <w:lang w:val="en-CA"/>
        </w:rPr>
        <w:t xml:space="preserve"> ( </w:t>
      </w:r>
      <w:proofErr w:type="spellStart"/>
      <w:r w:rsidRPr="008C201F">
        <w:rPr>
          <w:highlight w:val="yellow"/>
          <w:lang w:val="en-CA"/>
        </w:rPr>
        <w:t>i</w:t>
      </w:r>
      <w:proofErr w:type="spellEnd"/>
      <w:r w:rsidRPr="008C201F">
        <w:rPr>
          <w:highlight w:val="yellow"/>
          <w:lang w:val="en-CA"/>
        </w:rPr>
        <w:t xml:space="preserve"> = NumRpsCurrTempList0 – 1; </w:t>
      </w:r>
      <w:proofErr w:type="spellStart"/>
      <w:r w:rsidRPr="008C201F">
        <w:rPr>
          <w:highlight w:val="yellow"/>
          <w:lang w:val="en-CA"/>
        </w:rPr>
        <w:t>i</w:t>
      </w:r>
      <w:proofErr w:type="spellEnd"/>
      <w:r w:rsidRPr="008C201F">
        <w:rPr>
          <w:highlight w:val="yellow"/>
          <w:lang w:val="en-CA"/>
        </w:rPr>
        <w:t xml:space="preserve"> &gt;= list_l0_ilrps_position + </w:t>
      </w:r>
      <w:proofErr w:type="spellStart"/>
      <w:r w:rsidRPr="008C201F">
        <w:rPr>
          <w:highlight w:val="yellow"/>
        </w:rPr>
        <w:t>NumActiveRefLayerPics</w:t>
      </w:r>
      <w:proofErr w:type="spellEnd"/>
      <w:r w:rsidRPr="008C201F">
        <w:rPr>
          <w:highlight w:val="yellow"/>
          <w:lang w:val="en-CA"/>
        </w:rPr>
        <w:t xml:space="preserve">; </w:t>
      </w:r>
      <w:proofErr w:type="spellStart"/>
      <w:r w:rsidRPr="008C201F">
        <w:rPr>
          <w:highlight w:val="yellow"/>
          <w:lang w:val="en-CA"/>
        </w:rPr>
        <w:t>i</w:t>
      </w:r>
      <w:proofErr w:type="spellEnd"/>
      <w:r w:rsidRPr="008C201F">
        <w:rPr>
          <w:highlight w:val="yellow"/>
          <w:lang w:val="en-CA"/>
        </w:rPr>
        <w:t xml:space="preserve">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r>
        <w:rPr>
          <w:lang w:val="en-CA"/>
        </w:rPr>
        <w:tab/>
      </w:r>
      <w:proofErr w:type="gramStart"/>
      <w:r w:rsidRPr="008C201F">
        <w:rPr>
          <w:highlight w:val="yellow"/>
          <w:lang w:val="en-CA"/>
        </w:rPr>
        <w:t>RefPicListTemp0[</w:t>
      </w:r>
      <w:proofErr w:type="spellStart"/>
      <w:proofErr w:type="gramEnd"/>
      <w:r w:rsidRPr="008C201F">
        <w:rPr>
          <w:highlight w:val="yellow"/>
          <w:lang w:val="en-CA"/>
        </w:rPr>
        <w:t>i</w:t>
      </w:r>
      <w:proofErr w:type="spellEnd"/>
      <w:r w:rsidRPr="008C201F">
        <w:rPr>
          <w:highlight w:val="yellow"/>
          <w:lang w:val="en-CA"/>
        </w:rPr>
        <w:t>] = RefPicListTemp0[</w:t>
      </w:r>
      <w:proofErr w:type="spellStart"/>
      <w:r w:rsidRPr="008C201F">
        <w:rPr>
          <w:highlight w:val="yellow"/>
          <w:lang w:val="en-CA"/>
        </w:rPr>
        <w:t>i</w:t>
      </w:r>
      <w:proofErr w:type="spellEnd"/>
      <w:r w:rsidRPr="008C201F">
        <w:rPr>
          <w:highlight w:val="yellow"/>
          <w:lang w:val="en-CA"/>
        </w:rPr>
        <w:t xml:space="preserve"> –</w:t>
      </w:r>
      <w:proofErr w:type="spellStart"/>
      <w:r w:rsidRPr="008C201F">
        <w:rPr>
          <w:highlight w:val="yellow"/>
        </w:rPr>
        <w:t>NumActiveRefLayerPics</w:t>
      </w:r>
      <w:proofErr w:type="spellEnd"/>
      <w:r w:rsidRPr="008C201F">
        <w:rPr>
          <w:highlight w:val="yellow"/>
        </w:rPr>
        <w:t xml:space="preserve"> </w:t>
      </w:r>
      <w:r w:rsidRPr="008C201F">
        <w:rPr>
          <w:highlight w:val="yellow"/>
          <w:lang w:val="en-CA"/>
        </w:rP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proofErr w:type="gramStart"/>
      <w:r w:rsidRPr="008C201F">
        <w:rPr>
          <w:highlight w:val="yellow"/>
          <w:lang w:val="en-CA"/>
        </w:rPr>
        <w:t>for</w:t>
      </w:r>
      <w:proofErr w:type="gramEnd"/>
      <w:r w:rsidRPr="008C201F">
        <w:rPr>
          <w:highlight w:val="yellow"/>
          <w:lang w:val="en-CA"/>
        </w:rPr>
        <w:t xml:space="preserve"> ( </w:t>
      </w:r>
      <w:proofErr w:type="spellStart"/>
      <w:r w:rsidRPr="008C201F">
        <w:rPr>
          <w:highlight w:val="yellow"/>
          <w:lang w:val="en-CA"/>
        </w:rPr>
        <w:t>i</w:t>
      </w:r>
      <w:proofErr w:type="spellEnd"/>
      <w:r w:rsidRPr="008C201F">
        <w:rPr>
          <w:highlight w:val="yellow"/>
          <w:lang w:val="en-CA"/>
        </w:rPr>
        <w:t xml:space="preserve"> = 0; </w:t>
      </w:r>
      <w:proofErr w:type="spellStart"/>
      <w:r w:rsidRPr="008C201F">
        <w:rPr>
          <w:highlight w:val="yellow"/>
          <w:lang w:val="en-CA"/>
        </w:rPr>
        <w:t>i</w:t>
      </w:r>
      <w:proofErr w:type="spellEnd"/>
      <w:r w:rsidRPr="008C201F">
        <w:rPr>
          <w:highlight w:val="yellow"/>
          <w:lang w:val="en-CA"/>
        </w:rPr>
        <w:t xml:space="preserve"> &lt; </w:t>
      </w:r>
      <w:proofErr w:type="spellStart"/>
      <w:r w:rsidRPr="008C201F">
        <w:rPr>
          <w:highlight w:val="yellow"/>
        </w:rPr>
        <w:t>NumActiveRefLayerPics</w:t>
      </w:r>
      <w:proofErr w:type="spellEnd"/>
      <w:r w:rsidRPr="008C201F">
        <w:rPr>
          <w:highlight w:val="yellow"/>
          <w:lang w:val="en-CA"/>
        </w:rPr>
        <w:t xml:space="preserve">; </w:t>
      </w:r>
      <w:proofErr w:type="spellStart"/>
      <w:r w:rsidRPr="008C201F">
        <w:rPr>
          <w:highlight w:val="yellow"/>
          <w:lang w:val="en-CA"/>
        </w:rPr>
        <w:t>i</w:t>
      </w:r>
      <w:proofErr w:type="spellEnd"/>
      <w:r w:rsidRPr="008C201F">
        <w:rPr>
          <w:highlight w:val="yellow"/>
          <w:lang w:val="en-CA"/>
        </w:rPr>
        <w:t>++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r>
        <w:rPr>
          <w:lang w:val="en-CA"/>
        </w:rPr>
        <w:tab/>
      </w:r>
      <w:proofErr w:type="gramStart"/>
      <w:r w:rsidRPr="008C201F">
        <w:rPr>
          <w:highlight w:val="yellow"/>
          <w:lang w:val="en-CA"/>
        </w:rPr>
        <w:t>RefPicListTemp0[</w:t>
      </w:r>
      <w:proofErr w:type="gramEnd"/>
      <w:r w:rsidRPr="008C201F">
        <w:rPr>
          <w:highlight w:val="yellow"/>
          <w:lang w:val="en-CA"/>
        </w:rPr>
        <w:t xml:space="preserve">list_l0_ilrps_position + </w:t>
      </w:r>
      <w:proofErr w:type="spellStart"/>
      <w:r w:rsidRPr="008C201F">
        <w:rPr>
          <w:highlight w:val="yellow"/>
          <w:lang w:val="en-CA"/>
        </w:rPr>
        <w:t>i</w:t>
      </w:r>
      <w:proofErr w:type="spellEnd"/>
      <w:r w:rsidRPr="008C201F">
        <w:rPr>
          <w:highlight w:val="yellow"/>
          <w:lang w:val="en-CA"/>
        </w:rPr>
        <w:t xml:space="preserve">] = </w:t>
      </w:r>
      <w:proofErr w:type="spellStart"/>
      <w:r w:rsidRPr="008C201F">
        <w:rPr>
          <w:highlight w:val="yellow"/>
          <w:lang w:val="en-CA"/>
        </w:rPr>
        <w:t>RefPicSetInterLayer</w:t>
      </w:r>
      <w:proofErr w:type="spellEnd"/>
      <w:r w:rsidRPr="008C201F">
        <w:rPr>
          <w:highlight w:val="yellow"/>
          <w:lang w:val="en-CA"/>
        </w:rPr>
        <w:t>[</w:t>
      </w:r>
      <w:proofErr w:type="spellStart"/>
      <w:r w:rsidRPr="008C201F">
        <w:rPr>
          <w:highlight w:val="yellow"/>
          <w:lang w:val="en-CA"/>
        </w:rPr>
        <w:t>i</w:t>
      </w:r>
      <w:proofErr w:type="spellEnd"/>
      <w:r w:rsidRPr="008C201F">
        <w:rPr>
          <w:highlight w:val="yellow"/>
          <w:lang w:val="en-CA"/>
        </w:rP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sidRPr="008C201F">
        <w:rPr>
          <w:highlight w:val="yellow"/>
          <w:lang w:val="en-CA"/>
        </w:rPr>
        <w:t>}</w:t>
      </w:r>
    </w:p>
    <w:p w:rsidR="009D4E23" w:rsidRPr="00920F0C" w:rsidRDefault="009D4E23" w:rsidP="009D4E23">
      <w:pPr>
        <w:keepNext/>
        <w:numPr>
          <w:ilvl w:val="12"/>
          <w:numId w:val="0"/>
        </w:numPr>
        <w:tabs>
          <w:tab w:val="left" w:pos="-720"/>
        </w:tabs>
        <w:rPr>
          <w:lang w:val="en-CA"/>
        </w:rPr>
      </w:pPr>
      <w:r w:rsidRPr="00920F0C">
        <w:rPr>
          <w:lang w:val="en-CA"/>
        </w:rPr>
        <w:t>The list RefPicList0 is constructed as follows:</w:t>
      </w:r>
    </w:p>
    <w:p w:rsidR="009D4E23" w:rsidRPr="00920F0C" w:rsidRDefault="009D4E23" w:rsidP="009D4E23">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lang w:val="en-CA"/>
        </w:rPr>
      </w:pPr>
      <w:r w:rsidRPr="00920F0C">
        <w:rPr>
          <w:lang w:val="en-CA"/>
        </w:rPr>
        <w:t xml:space="preserve">for( </w:t>
      </w:r>
      <w:proofErr w:type="spellStart"/>
      <w:r w:rsidRPr="00920F0C">
        <w:rPr>
          <w:lang w:val="en-CA"/>
        </w:rPr>
        <w:t>rIdx</w:t>
      </w:r>
      <w:proofErr w:type="spellEnd"/>
      <w:r w:rsidRPr="00920F0C">
        <w:rPr>
          <w:lang w:val="en-CA"/>
        </w:rPr>
        <w:t xml:space="preserve"> = 0; </w:t>
      </w:r>
      <w:proofErr w:type="spellStart"/>
      <w:r w:rsidRPr="00920F0C">
        <w:rPr>
          <w:lang w:val="en-CA"/>
        </w:rPr>
        <w:t>rIdx</w:t>
      </w:r>
      <w:proofErr w:type="spellEnd"/>
      <w:r w:rsidRPr="00920F0C">
        <w:rPr>
          <w:lang w:val="en-CA"/>
        </w:rPr>
        <w:t xml:space="preserve">  &lt;=  num_ref_idx_l0_active_minus1; </w:t>
      </w:r>
      <w:proofErr w:type="spellStart"/>
      <w:r w:rsidRPr="00920F0C">
        <w:rPr>
          <w:lang w:val="en-CA"/>
        </w:rPr>
        <w:t>rIdx</w:t>
      </w:r>
      <w:proofErr w:type="spellEnd"/>
      <w:r w:rsidRPr="00920F0C">
        <w:rPr>
          <w:lang w:val="en-CA"/>
        </w:rPr>
        <w:t>++)</w:t>
      </w:r>
      <w:r w:rsidRPr="00920F0C">
        <w:rPr>
          <w:lang w:val="en-CA"/>
        </w:rPr>
        <w:tab/>
      </w:r>
      <w:r w:rsidRPr="00920F0C">
        <w:rPr>
          <w:lang w:val="en-CA"/>
        </w:rPr>
        <w:tab/>
      </w:r>
      <w:r w:rsidRPr="00920F0C">
        <w:rPr>
          <w:lang w:val="en-CA"/>
        </w:rPr>
        <w:tab/>
        <w:t>(</w:t>
      </w:r>
      <w:fldSimple w:instr=" REF G \h  \* MERGEFORMAT " w:fldLock="1">
        <w:r w:rsidRPr="00736ED8">
          <w:t>G</w:t>
        </w:r>
      </w:fldSimple>
      <w:r w:rsidRPr="00736ED8">
        <w:rPr>
          <w:szCs w:val="20"/>
          <w:highlight w:val="yellow"/>
          <w:lang w:val="en-CA"/>
        </w:rPr>
        <w:noBreakHyphen/>
      </w:r>
      <w:r w:rsidR="002728F1" w:rsidRPr="00736ED8">
        <w:rPr>
          <w:szCs w:val="20"/>
          <w:highlight w:val="yellow"/>
        </w:rPr>
        <w:fldChar w:fldCharType="begin"/>
      </w:r>
      <w:r w:rsidRPr="00736ED8">
        <w:rPr>
          <w:szCs w:val="20"/>
          <w:highlight w:val="yellow"/>
        </w:rPr>
        <w:instrText xml:space="preserve"> SEQ Equation \* ARABIC </w:instrText>
      </w:r>
      <w:r w:rsidR="002728F1" w:rsidRPr="00736ED8">
        <w:rPr>
          <w:szCs w:val="20"/>
          <w:highlight w:val="yellow"/>
        </w:rPr>
        <w:fldChar w:fldCharType="separate"/>
      </w:r>
      <w:r>
        <w:rPr>
          <w:noProof/>
          <w:szCs w:val="20"/>
          <w:highlight w:val="yellow"/>
        </w:rPr>
        <w:t>54</w:t>
      </w:r>
      <w:r w:rsidR="002728F1" w:rsidRPr="00736ED8">
        <w:rPr>
          <w:szCs w:val="20"/>
          <w:highlight w:val="yellow"/>
        </w:rPr>
        <w:fldChar w:fldCharType="end"/>
      </w:r>
      <w:r w:rsidRPr="00920F0C">
        <w:rPr>
          <w:lang w:val="en-CA"/>
        </w:rPr>
        <w:t>)</w:t>
      </w:r>
      <w:r w:rsidRPr="00920F0C">
        <w:rPr>
          <w:lang w:val="en-CA"/>
        </w:rPr>
        <w:br/>
      </w:r>
      <w:r w:rsidRPr="00920F0C">
        <w:rPr>
          <w:lang w:val="en-CA"/>
        </w:rPr>
        <w:tab/>
      </w:r>
      <w:r w:rsidRPr="00920F0C">
        <w:rPr>
          <w:lang w:val="en-CA"/>
        </w:rPr>
        <w:tab/>
        <w:t>RefPicList0[ </w:t>
      </w:r>
      <w:proofErr w:type="spellStart"/>
      <w:r w:rsidRPr="00920F0C">
        <w:rPr>
          <w:lang w:val="en-CA"/>
        </w:rPr>
        <w:t>rIdx</w:t>
      </w:r>
      <w:proofErr w:type="spellEnd"/>
      <w:r w:rsidRPr="00920F0C">
        <w:rPr>
          <w:lang w:val="en-CA"/>
        </w:rPr>
        <w:t> ] = ref_pic_list_modification_flag_l0 ? RefPicListTemp0[ list_entry_l0[ </w:t>
      </w:r>
      <w:proofErr w:type="spellStart"/>
      <w:r w:rsidRPr="00920F0C">
        <w:rPr>
          <w:lang w:val="en-CA"/>
        </w:rPr>
        <w:t>rIdx</w:t>
      </w:r>
      <w:proofErr w:type="spellEnd"/>
      <w:r w:rsidRPr="00920F0C">
        <w:rPr>
          <w:lang w:val="en-CA"/>
        </w:rPr>
        <w:t> ] ] :</w:t>
      </w:r>
      <w:r w:rsidRPr="00920F0C">
        <w:rPr>
          <w:lang w:val="en-CA"/>
        </w:rPr>
        <w:br/>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t>RefPicListTemp0[ </w:t>
      </w:r>
      <w:proofErr w:type="spellStart"/>
      <w:r w:rsidRPr="00920F0C">
        <w:rPr>
          <w:lang w:val="en-CA"/>
        </w:rPr>
        <w:t>rIdx</w:t>
      </w:r>
      <w:proofErr w:type="spellEnd"/>
      <w:r w:rsidRPr="00920F0C">
        <w:rPr>
          <w:lang w:val="en-CA"/>
        </w:rPr>
        <w:t> ]</w:t>
      </w:r>
    </w:p>
    <w:p w:rsidR="009D4E23" w:rsidRPr="00920F0C" w:rsidRDefault="009D4E23" w:rsidP="009D4E23">
      <w:pPr>
        <w:numPr>
          <w:ilvl w:val="12"/>
          <w:numId w:val="0"/>
        </w:numPr>
        <w:tabs>
          <w:tab w:val="left" w:pos="-720"/>
        </w:tabs>
        <w:rPr>
          <w:lang w:val="en-CA"/>
        </w:rPr>
      </w:pPr>
      <w:r w:rsidRPr="00920F0C">
        <w:rPr>
          <w:lang w:val="en-CA"/>
        </w:rPr>
        <w:t xml:space="preserve">When the slice is a B slice, the variable NumRpsCurrTempList1 is set equal to </w:t>
      </w:r>
      <w:proofErr w:type="gramStart"/>
      <w:r w:rsidRPr="00920F0C">
        <w:rPr>
          <w:lang w:val="en-CA"/>
        </w:rPr>
        <w:t>Max(</w:t>
      </w:r>
      <w:proofErr w:type="gramEnd"/>
      <w:r w:rsidRPr="00920F0C">
        <w:rPr>
          <w:lang w:val="en-CA"/>
        </w:rPr>
        <w:t xml:space="preserve"> num_ref_idx_l1_active_minus1 + 1, </w:t>
      </w:r>
      <w:proofErr w:type="spellStart"/>
      <w:r w:rsidRPr="00920F0C">
        <w:rPr>
          <w:lang w:val="en-CA"/>
        </w:rPr>
        <w:t>NumPocTotalCurr</w:t>
      </w:r>
      <w:proofErr w:type="spellEnd"/>
      <w:r w:rsidRPr="00920F0C">
        <w:rPr>
          <w:lang w:val="en-CA"/>
        </w:rPr>
        <w:t xml:space="preserve"> ) and the list RefPicListTemp1 is constructed as follows:</w:t>
      </w:r>
    </w:p>
    <w:p w:rsidR="009D4E23" w:rsidRPr="00920F0C" w:rsidRDefault="009D4E23" w:rsidP="009D4E23">
      <w:pPr>
        <w:pStyle w:val="Equation"/>
        <w:tabs>
          <w:tab w:val="clear" w:pos="794"/>
          <w:tab w:val="clear" w:pos="1588"/>
          <w:tab w:val="left" w:pos="851"/>
          <w:tab w:val="left" w:pos="1134"/>
          <w:tab w:val="left" w:pos="1418"/>
        </w:tabs>
        <w:ind w:left="567"/>
        <w:rPr>
          <w:lang w:val="en-CA"/>
        </w:rPr>
      </w:pPr>
      <w:proofErr w:type="spellStart"/>
      <w:r w:rsidRPr="00920F0C">
        <w:rPr>
          <w:lang w:val="en-CA"/>
        </w:rPr>
        <w:t>rIdx</w:t>
      </w:r>
      <w:proofErr w:type="spellEnd"/>
      <w:r w:rsidRPr="00920F0C">
        <w:rPr>
          <w:lang w:val="en-CA"/>
        </w:rPr>
        <w:t xml:space="preserve"> = 0</w:t>
      </w:r>
      <w:r w:rsidRPr="00920F0C">
        <w:rPr>
          <w:lang w:val="en-CA"/>
        </w:rPr>
        <w:br/>
        <w:t xml:space="preserve">while( </w:t>
      </w:r>
      <w:proofErr w:type="spellStart"/>
      <w:r w:rsidRPr="00920F0C">
        <w:rPr>
          <w:lang w:val="en-CA"/>
        </w:rPr>
        <w:t>rIdx</w:t>
      </w:r>
      <w:proofErr w:type="spellEnd"/>
      <w:r w:rsidRPr="00920F0C">
        <w:rPr>
          <w:lang w:val="en-CA"/>
        </w:rPr>
        <w:t xml:space="preserve"> &lt; NumRpsCurrTempList1 </w:t>
      </w:r>
      <w:r w:rsidRPr="008C201F">
        <w:rPr>
          <w:highlight w:val="yellow"/>
          <w:lang w:val="en-CA"/>
        </w:rPr>
        <w:t>–</w:t>
      </w:r>
      <w:proofErr w:type="spellStart"/>
      <w:r w:rsidRPr="008C201F">
        <w:rPr>
          <w:highlight w:val="yellow"/>
        </w:rPr>
        <w:t>NumActiveRefLayerPics</w:t>
      </w:r>
      <w:proofErr w:type="spellEnd"/>
      <w:r>
        <w:rPr>
          <w:lang w:val="en-CA"/>
        </w:rPr>
        <w:t xml:space="preserve"> </w:t>
      </w:r>
      <w:r w:rsidRPr="00920F0C">
        <w:rPr>
          <w:lang w:val="en-CA"/>
        </w:rPr>
        <w:t xml:space="preserve"> ) {</w:t>
      </w:r>
      <w:r w:rsidRPr="00920F0C">
        <w:rPr>
          <w:lang w:val="en-CA"/>
        </w:rPr>
        <w:br/>
      </w:r>
      <w:r w:rsidRPr="00920F0C">
        <w:rPr>
          <w:lang w:val="en-CA"/>
        </w:rPr>
        <w:tab/>
      </w:r>
      <w:r w:rsidRPr="00B05877">
        <w:t xml:space="preserve">if( </w:t>
      </w:r>
      <w:proofErr w:type="spellStart"/>
      <w:r w:rsidRPr="00B05877">
        <w:rPr>
          <w:lang w:val="en-CA"/>
        </w:rPr>
        <w:t>InterRefEnabledInRPLFlag</w:t>
      </w:r>
      <w:proofErr w:type="spellEnd"/>
      <w:r w:rsidRPr="00B05877">
        <w:rPr>
          <w:lang w:val="en-CA"/>
        </w:rPr>
        <w:t xml:space="preserve"> </w:t>
      </w:r>
      <w:r w:rsidRPr="00B05877">
        <w:t>) {</w:t>
      </w:r>
      <w:r w:rsidRPr="008E14A4">
        <w:br/>
      </w:r>
      <w:r w:rsidRPr="00920F0C">
        <w:rPr>
          <w:lang w:val="en-CA"/>
        </w:rPr>
        <w:tab/>
      </w:r>
      <w:r w:rsidRPr="00920F0C">
        <w:rPr>
          <w:lang w:val="en-CA"/>
        </w:rPr>
        <w:tab/>
        <w:t xml:space="preserve">for( </w:t>
      </w:r>
      <w:proofErr w:type="spellStart"/>
      <w:r w:rsidRPr="00920F0C">
        <w:rPr>
          <w:lang w:val="en-CA"/>
        </w:rPr>
        <w:t>i</w:t>
      </w:r>
      <w:proofErr w:type="spellEnd"/>
      <w:r w:rsidRPr="00920F0C">
        <w:rPr>
          <w:lang w:val="en-CA"/>
        </w:rPr>
        <w:t xml:space="preserve"> = 0; </w:t>
      </w:r>
      <w:proofErr w:type="spellStart"/>
      <w:r w:rsidRPr="00920F0C">
        <w:rPr>
          <w:lang w:val="en-CA"/>
        </w:rPr>
        <w:t>i</w:t>
      </w:r>
      <w:proofErr w:type="spellEnd"/>
      <w:r w:rsidRPr="00920F0C">
        <w:rPr>
          <w:lang w:val="en-CA"/>
        </w:rPr>
        <w:t xml:space="preserve"> &lt; </w:t>
      </w:r>
      <w:proofErr w:type="spellStart"/>
      <w:r w:rsidRPr="00920F0C">
        <w:rPr>
          <w:lang w:val="en-CA"/>
        </w:rPr>
        <w:t>NumPocStCurrAfter</w:t>
      </w:r>
      <w:proofErr w:type="spellEnd"/>
      <w:r w:rsidRPr="00920F0C">
        <w:rPr>
          <w:lang w:val="en-CA"/>
        </w:rPr>
        <w:t xml:space="preserve">  &amp;&amp;  </w:t>
      </w:r>
      <w:proofErr w:type="spellStart"/>
      <w:r w:rsidRPr="00920F0C">
        <w:rPr>
          <w:lang w:val="en-CA"/>
        </w:rPr>
        <w:t>rIdx</w:t>
      </w:r>
      <w:proofErr w:type="spellEnd"/>
      <w:r w:rsidRPr="00920F0C">
        <w:rPr>
          <w:lang w:val="en-CA"/>
        </w:rPr>
        <w:t xml:space="preserve"> &lt; NumRpsCurrTempList1; </w:t>
      </w:r>
      <w:proofErr w:type="spellStart"/>
      <w:r w:rsidRPr="00920F0C">
        <w:rPr>
          <w:lang w:val="en-CA"/>
        </w:rPr>
        <w:t>rIdx</w:t>
      </w:r>
      <w:proofErr w:type="spellEnd"/>
      <w:r w:rsidRPr="00920F0C">
        <w:rPr>
          <w:lang w:val="en-CA"/>
        </w:rPr>
        <w:t xml:space="preserve">++, </w:t>
      </w:r>
      <w:proofErr w:type="spellStart"/>
      <w:r w:rsidRPr="00920F0C">
        <w:rPr>
          <w:lang w:val="en-CA"/>
        </w:rPr>
        <w:t>i</w:t>
      </w:r>
      <w:proofErr w:type="spellEnd"/>
      <w:r w:rsidRPr="00920F0C">
        <w:rPr>
          <w:lang w:val="en-CA"/>
        </w:rPr>
        <w:t>++ )</w:t>
      </w:r>
      <w:r w:rsidRPr="00920F0C">
        <w:rPr>
          <w:lang w:val="en-CA"/>
        </w:rPr>
        <w:br/>
      </w:r>
      <w:r w:rsidRPr="00920F0C">
        <w:rPr>
          <w:lang w:val="en-CA"/>
        </w:rPr>
        <w:tab/>
      </w:r>
      <w:r w:rsidRPr="00920F0C">
        <w:rPr>
          <w:lang w:val="en-CA"/>
        </w:rPr>
        <w:tab/>
      </w:r>
      <w:r w:rsidRPr="00920F0C">
        <w:rPr>
          <w:lang w:val="en-CA"/>
        </w:rPr>
        <w:tab/>
        <w:t>RefPicListTemp1[ </w:t>
      </w:r>
      <w:proofErr w:type="spellStart"/>
      <w:r w:rsidRPr="00920F0C">
        <w:rPr>
          <w:lang w:val="en-CA"/>
        </w:rPr>
        <w:t>rIdx</w:t>
      </w:r>
      <w:proofErr w:type="spellEnd"/>
      <w:r w:rsidRPr="00920F0C">
        <w:rPr>
          <w:lang w:val="en-CA"/>
        </w:rPr>
        <w:t xml:space="preserve"> ] = </w:t>
      </w:r>
      <w:proofErr w:type="spellStart"/>
      <w:r w:rsidRPr="00920F0C">
        <w:rPr>
          <w:lang w:val="en-CA"/>
        </w:rPr>
        <w:t>RefPicSetStCurrAfter</w:t>
      </w:r>
      <w:proofErr w:type="spellEnd"/>
      <w:r w:rsidRPr="00920F0C">
        <w:rPr>
          <w:lang w:val="en-CA"/>
        </w:rPr>
        <w:t>[ </w:t>
      </w:r>
      <w:proofErr w:type="spellStart"/>
      <w:r w:rsidRPr="00920F0C">
        <w:rPr>
          <w:lang w:val="en-CA"/>
        </w:rPr>
        <w:t>i</w:t>
      </w:r>
      <w:proofErr w:type="spellEnd"/>
      <w:r w:rsidRPr="00920F0C">
        <w:rPr>
          <w:lang w:val="en-CA"/>
        </w:rPr>
        <w:t> ]</w:t>
      </w:r>
      <w:r w:rsidRPr="00920F0C">
        <w:rPr>
          <w:lang w:val="en-CA"/>
        </w:rPr>
        <w:br/>
      </w:r>
      <w:r w:rsidRPr="00920F0C">
        <w:rPr>
          <w:lang w:val="en-CA"/>
        </w:rPr>
        <w:tab/>
      </w:r>
      <w:r w:rsidRPr="00920F0C">
        <w:rPr>
          <w:lang w:val="en-CA"/>
        </w:rPr>
        <w:tab/>
        <w:t xml:space="preserve">for( </w:t>
      </w:r>
      <w:proofErr w:type="spellStart"/>
      <w:r w:rsidRPr="00920F0C">
        <w:rPr>
          <w:lang w:val="en-CA"/>
        </w:rPr>
        <w:t>i</w:t>
      </w:r>
      <w:proofErr w:type="spellEnd"/>
      <w:r w:rsidRPr="00920F0C">
        <w:rPr>
          <w:lang w:val="en-CA"/>
        </w:rPr>
        <w:t xml:space="preserve"> = 0;  </w:t>
      </w:r>
      <w:proofErr w:type="spellStart"/>
      <w:r w:rsidRPr="00920F0C">
        <w:rPr>
          <w:lang w:val="en-CA"/>
        </w:rPr>
        <w:t>i</w:t>
      </w:r>
      <w:proofErr w:type="spellEnd"/>
      <w:r w:rsidRPr="00920F0C">
        <w:rPr>
          <w:lang w:val="en-CA"/>
        </w:rPr>
        <w:t xml:space="preserve"> &lt; </w:t>
      </w:r>
      <w:proofErr w:type="spellStart"/>
      <w:r w:rsidRPr="00920F0C">
        <w:rPr>
          <w:lang w:val="en-CA"/>
        </w:rPr>
        <w:t>NumPocStCurrBefore</w:t>
      </w:r>
      <w:proofErr w:type="spellEnd"/>
      <w:r w:rsidRPr="00920F0C">
        <w:rPr>
          <w:lang w:val="en-CA"/>
        </w:rPr>
        <w:t xml:space="preserve">  &amp;&amp;  </w:t>
      </w:r>
      <w:proofErr w:type="spellStart"/>
      <w:r w:rsidRPr="00920F0C">
        <w:rPr>
          <w:lang w:val="en-CA"/>
        </w:rPr>
        <w:t>rIdx</w:t>
      </w:r>
      <w:proofErr w:type="spellEnd"/>
      <w:r w:rsidRPr="00920F0C">
        <w:rPr>
          <w:lang w:val="en-CA"/>
        </w:rPr>
        <w:t xml:space="preserve"> &lt; NumRpsCurrTempList1; </w:t>
      </w:r>
      <w:proofErr w:type="spellStart"/>
      <w:r w:rsidRPr="00920F0C">
        <w:rPr>
          <w:lang w:val="en-CA"/>
        </w:rPr>
        <w:t>rIdx</w:t>
      </w:r>
      <w:proofErr w:type="spellEnd"/>
      <w:r w:rsidRPr="00920F0C">
        <w:rPr>
          <w:lang w:val="en-CA"/>
        </w:rPr>
        <w:t xml:space="preserve">++, </w:t>
      </w:r>
      <w:proofErr w:type="spellStart"/>
      <w:r w:rsidRPr="00920F0C">
        <w:rPr>
          <w:lang w:val="en-CA"/>
        </w:rPr>
        <w:t>i</w:t>
      </w:r>
      <w:proofErr w:type="spellEnd"/>
      <w:r w:rsidRPr="00920F0C">
        <w:rPr>
          <w:lang w:val="en-CA"/>
        </w:rPr>
        <w:t xml:space="preserve">++ ) </w:t>
      </w:r>
      <w:r w:rsidRPr="00920F0C">
        <w:rPr>
          <w:lang w:val="en-CA"/>
        </w:rPr>
        <w:tab/>
        <w:t>(</w:t>
      </w:r>
      <w:fldSimple w:instr=" REF G \h  \* MERGEFORMAT " w:fldLock="1">
        <w:r w:rsidRPr="00736ED8">
          <w:t>G</w:t>
        </w:r>
      </w:fldSimple>
      <w:r w:rsidRPr="00736ED8">
        <w:rPr>
          <w:szCs w:val="20"/>
          <w:highlight w:val="yellow"/>
          <w:lang w:val="en-CA"/>
        </w:rPr>
        <w:noBreakHyphen/>
      </w:r>
      <w:r w:rsidR="002728F1" w:rsidRPr="00736ED8">
        <w:rPr>
          <w:szCs w:val="20"/>
          <w:highlight w:val="yellow"/>
        </w:rPr>
        <w:fldChar w:fldCharType="begin"/>
      </w:r>
      <w:r w:rsidRPr="00736ED8">
        <w:rPr>
          <w:szCs w:val="20"/>
          <w:highlight w:val="yellow"/>
        </w:rPr>
        <w:instrText xml:space="preserve"> SEQ Equation \* ARABIC </w:instrText>
      </w:r>
      <w:r w:rsidR="002728F1" w:rsidRPr="00736ED8">
        <w:rPr>
          <w:szCs w:val="20"/>
          <w:highlight w:val="yellow"/>
        </w:rPr>
        <w:fldChar w:fldCharType="separate"/>
      </w:r>
      <w:r>
        <w:rPr>
          <w:noProof/>
          <w:szCs w:val="20"/>
          <w:highlight w:val="yellow"/>
        </w:rPr>
        <w:t>55</w:t>
      </w:r>
      <w:r w:rsidR="002728F1" w:rsidRPr="00736ED8">
        <w:rPr>
          <w:szCs w:val="20"/>
          <w:highlight w:val="yellow"/>
        </w:rPr>
        <w:fldChar w:fldCharType="end"/>
      </w:r>
      <w:r w:rsidRPr="00920F0C">
        <w:rPr>
          <w:lang w:val="en-CA"/>
        </w:rPr>
        <w:t>)</w:t>
      </w:r>
      <w:r w:rsidRPr="00920F0C">
        <w:rPr>
          <w:lang w:val="en-CA"/>
        </w:rPr>
        <w:br/>
      </w:r>
      <w:r w:rsidRPr="00920F0C">
        <w:rPr>
          <w:lang w:val="en-CA"/>
        </w:rPr>
        <w:tab/>
      </w:r>
      <w:r w:rsidRPr="00920F0C">
        <w:rPr>
          <w:lang w:val="en-CA"/>
        </w:rPr>
        <w:tab/>
      </w:r>
      <w:r w:rsidRPr="00920F0C">
        <w:rPr>
          <w:lang w:val="en-CA"/>
        </w:rPr>
        <w:tab/>
        <w:t>RefPicListTemp1[ </w:t>
      </w:r>
      <w:proofErr w:type="spellStart"/>
      <w:r w:rsidRPr="00920F0C">
        <w:rPr>
          <w:lang w:val="en-CA"/>
        </w:rPr>
        <w:t>rIdx</w:t>
      </w:r>
      <w:proofErr w:type="spellEnd"/>
      <w:r w:rsidRPr="00920F0C">
        <w:rPr>
          <w:lang w:val="en-CA"/>
        </w:rPr>
        <w:t xml:space="preserve"> ] = </w:t>
      </w:r>
      <w:proofErr w:type="spellStart"/>
      <w:r w:rsidRPr="00920F0C">
        <w:rPr>
          <w:lang w:val="en-CA"/>
        </w:rPr>
        <w:t>RefPicSetStCurrBefore</w:t>
      </w:r>
      <w:proofErr w:type="spellEnd"/>
      <w:r w:rsidRPr="00920F0C">
        <w:rPr>
          <w:lang w:val="en-CA"/>
        </w:rPr>
        <w:t>[ </w:t>
      </w:r>
      <w:proofErr w:type="spellStart"/>
      <w:r w:rsidRPr="00920F0C">
        <w:rPr>
          <w:lang w:val="en-CA"/>
        </w:rPr>
        <w:t>i</w:t>
      </w:r>
      <w:proofErr w:type="spellEnd"/>
      <w:r w:rsidRPr="00920F0C">
        <w:rPr>
          <w:lang w:val="en-CA"/>
        </w:rPr>
        <w:t> ]</w:t>
      </w:r>
      <w:r w:rsidRPr="00920F0C">
        <w:rPr>
          <w:lang w:val="en-CA"/>
        </w:rPr>
        <w:br/>
      </w:r>
      <w:r w:rsidRPr="00920F0C">
        <w:rPr>
          <w:lang w:val="en-CA"/>
        </w:rPr>
        <w:tab/>
      </w:r>
      <w:r w:rsidRPr="00920F0C">
        <w:rPr>
          <w:lang w:val="en-CA"/>
        </w:rPr>
        <w:tab/>
        <w:t xml:space="preserve">for( </w:t>
      </w:r>
      <w:proofErr w:type="spellStart"/>
      <w:r w:rsidRPr="00920F0C">
        <w:rPr>
          <w:lang w:val="en-CA"/>
        </w:rPr>
        <w:t>i</w:t>
      </w:r>
      <w:proofErr w:type="spellEnd"/>
      <w:r w:rsidRPr="00920F0C">
        <w:rPr>
          <w:lang w:val="en-CA"/>
        </w:rPr>
        <w:t xml:space="preserve"> = 0; </w:t>
      </w:r>
      <w:proofErr w:type="spellStart"/>
      <w:r w:rsidRPr="00920F0C">
        <w:rPr>
          <w:lang w:val="en-CA"/>
        </w:rPr>
        <w:t>i</w:t>
      </w:r>
      <w:proofErr w:type="spellEnd"/>
      <w:r w:rsidRPr="00920F0C">
        <w:rPr>
          <w:lang w:val="en-CA"/>
        </w:rPr>
        <w:t xml:space="preserve"> &lt; </w:t>
      </w:r>
      <w:proofErr w:type="spellStart"/>
      <w:r w:rsidRPr="00920F0C">
        <w:rPr>
          <w:lang w:val="en-CA"/>
        </w:rPr>
        <w:t>NumPocLtCurr</w:t>
      </w:r>
      <w:proofErr w:type="spellEnd"/>
      <w:r w:rsidRPr="00920F0C">
        <w:rPr>
          <w:lang w:val="en-CA"/>
        </w:rPr>
        <w:t xml:space="preserve">  &amp;&amp;  </w:t>
      </w:r>
      <w:proofErr w:type="spellStart"/>
      <w:r w:rsidRPr="00920F0C">
        <w:rPr>
          <w:lang w:val="en-CA"/>
        </w:rPr>
        <w:t>rIdx</w:t>
      </w:r>
      <w:proofErr w:type="spellEnd"/>
      <w:r w:rsidRPr="00920F0C">
        <w:rPr>
          <w:lang w:val="en-CA"/>
        </w:rPr>
        <w:t xml:space="preserve"> &lt; NumRpsCurrTempList1; </w:t>
      </w:r>
      <w:proofErr w:type="spellStart"/>
      <w:r w:rsidRPr="00920F0C">
        <w:rPr>
          <w:lang w:val="en-CA"/>
        </w:rPr>
        <w:t>rIdx</w:t>
      </w:r>
      <w:proofErr w:type="spellEnd"/>
      <w:r w:rsidRPr="00920F0C">
        <w:rPr>
          <w:lang w:val="en-CA"/>
        </w:rPr>
        <w:t xml:space="preserve">++, </w:t>
      </w:r>
      <w:proofErr w:type="spellStart"/>
      <w:r w:rsidRPr="00920F0C">
        <w:rPr>
          <w:lang w:val="en-CA"/>
        </w:rPr>
        <w:t>i</w:t>
      </w:r>
      <w:proofErr w:type="spellEnd"/>
      <w:r w:rsidRPr="00920F0C">
        <w:rPr>
          <w:lang w:val="en-CA"/>
        </w:rPr>
        <w:t>++ )</w:t>
      </w:r>
      <w:r w:rsidRPr="00920F0C">
        <w:rPr>
          <w:lang w:val="en-CA"/>
        </w:rPr>
        <w:br/>
      </w:r>
      <w:r w:rsidRPr="00920F0C">
        <w:rPr>
          <w:lang w:val="en-CA"/>
        </w:rPr>
        <w:tab/>
      </w:r>
      <w:r w:rsidRPr="00920F0C">
        <w:rPr>
          <w:lang w:val="en-CA"/>
        </w:rPr>
        <w:tab/>
      </w:r>
      <w:r w:rsidRPr="00920F0C">
        <w:rPr>
          <w:lang w:val="en-CA"/>
        </w:rPr>
        <w:tab/>
        <w:t>RefPicListTemp1[ </w:t>
      </w:r>
      <w:proofErr w:type="spellStart"/>
      <w:r w:rsidRPr="00920F0C">
        <w:rPr>
          <w:lang w:val="en-CA"/>
        </w:rPr>
        <w:t>rIdx</w:t>
      </w:r>
      <w:proofErr w:type="spellEnd"/>
      <w:r w:rsidRPr="00920F0C">
        <w:rPr>
          <w:lang w:val="en-CA"/>
        </w:rPr>
        <w:t xml:space="preserve"> ] = </w:t>
      </w:r>
      <w:proofErr w:type="spellStart"/>
      <w:r w:rsidRPr="00920F0C">
        <w:rPr>
          <w:lang w:val="en-CA"/>
        </w:rPr>
        <w:t>RefPicSetLtCurr</w:t>
      </w:r>
      <w:proofErr w:type="spellEnd"/>
      <w:r w:rsidRPr="00920F0C">
        <w:rPr>
          <w:lang w:val="en-CA"/>
        </w:rPr>
        <w:t>[ </w:t>
      </w:r>
      <w:proofErr w:type="spellStart"/>
      <w:r w:rsidRPr="00920F0C">
        <w:rPr>
          <w:lang w:val="en-CA"/>
        </w:rPr>
        <w:t>i</w:t>
      </w:r>
      <w:proofErr w:type="spellEnd"/>
      <w:r w:rsidRPr="00920F0C">
        <w:rPr>
          <w:lang w:val="en-CA"/>
        </w:rPr>
        <w:t> ]</w:t>
      </w:r>
      <w:r w:rsidRPr="00920F0C">
        <w:rPr>
          <w:lang w:val="en-CA"/>
        </w:rPr>
        <w:br/>
      </w:r>
      <w:r w:rsidRPr="00920F0C">
        <w:rPr>
          <w:lang w:val="en-CA"/>
        </w:rPr>
        <w:tab/>
      </w:r>
      <w:r w:rsidRPr="00B05877">
        <w:rPr>
          <w:lang w:val="en-CA"/>
        </w:rPr>
        <w:t>}</w:t>
      </w:r>
      <w:r w:rsidRPr="00B05877">
        <w:rPr>
          <w:lang w:val="en-CA"/>
        </w:rPr>
        <w:br/>
      </w:r>
      <w:r w:rsidRPr="00B05877">
        <w:rPr>
          <w:lang w:val="en-CA"/>
        </w:rPr>
        <w:tab/>
      </w:r>
      <w:del w:id="13" w:author="heyo" w:date="2013-07-15T14:55:00Z">
        <w:r w:rsidRPr="00B05877" w:rsidDel="00B05877">
          <w:rPr>
            <w:lang w:val="en-CA"/>
          </w:rPr>
          <w:delText>for( i = 0; i&lt;</w:delText>
        </w:r>
        <w:r w:rsidRPr="00B05877" w:rsidDel="00B05877">
          <w:delText xml:space="preserve"> NumActiveRefLayerPics</w:delText>
        </w:r>
        <w:r w:rsidRPr="00B05877" w:rsidDel="00B05877">
          <w:rPr>
            <w:lang w:val="en-CA"/>
          </w:rPr>
          <w:delText>; rIdx++, i++ )</w:delText>
        </w:r>
      </w:del>
      <w:r w:rsidRPr="00B05877">
        <w:rPr>
          <w:lang w:val="en-CA"/>
        </w:rPr>
        <w:br/>
      </w:r>
      <w:r w:rsidRPr="00B05877">
        <w:rPr>
          <w:lang w:val="en-CA"/>
        </w:rPr>
        <w:tab/>
      </w:r>
      <w:r w:rsidRPr="00B05877">
        <w:rPr>
          <w:lang w:val="en-CA"/>
        </w:rPr>
        <w:tab/>
      </w:r>
      <w:del w:id="14" w:author="heyo" w:date="2013-07-15T14:55:00Z">
        <w:r w:rsidRPr="00B05877" w:rsidDel="00B05877">
          <w:rPr>
            <w:lang w:val="en-CA"/>
          </w:rPr>
          <w:delText>RefPicListTemp1[ rIdx ] = RefPicSetInterLayer[ i ]</w:delText>
        </w:r>
      </w:del>
      <w:r w:rsidRPr="00920F0C">
        <w:rPr>
          <w:lang w:val="en-CA"/>
        </w:rPr>
        <w:b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proofErr w:type="gramStart"/>
      <w:r w:rsidRPr="008C201F">
        <w:rPr>
          <w:highlight w:val="yellow"/>
          <w:lang w:val="en-CA"/>
        </w:rPr>
        <w:t>if</w:t>
      </w:r>
      <w:proofErr w:type="gramEnd"/>
      <w:r w:rsidRPr="008C201F">
        <w:rPr>
          <w:highlight w:val="yellow"/>
          <w:lang w:val="en-CA"/>
        </w:rPr>
        <w:t xml:space="preserve"> (ilrps_l</w:t>
      </w:r>
      <w:r>
        <w:rPr>
          <w:highlight w:val="yellow"/>
          <w:lang w:val="en-CA"/>
        </w:rPr>
        <w:t>1</w:t>
      </w:r>
      <w:r w:rsidRPr="008C201F">
        <w:rPr>
          <w:highlight w:val="yellow"/>
          <w:lang w:val="en-CA"/>
        </w:rPr>
        <w:t>_modification_only_flag)</w:t>
      </w:r>
      <w:r>
        <w:rPr>
          <w:lang w:val="en-CA"/>
        </w:rPr>
        <w:t xml:space="preserve">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sidRPr="008C201F">
        <w:rPr>
          <w:highlight w:val="yellow"/>
          <w:lang w:val="en-CA"/>
        </w:rP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proofErr w:type="gramStart"/>
      <w:r w:rsidRPr="008C201F">
        <w:rPr>
          <w:highlight w:val="yellow"/>
          <w:lang w:val="en-CA"/>
        </w:rPr>
        <w:t>for</w:t>
      </w:r>
      <w:proofErr w:type="gramEnd"/>
      <w:r w:rsidRPr="008C201F">
        <w:rPr>
          <w:highlight w:val="yellow"/>
          <w:lang w:val="en-CA"/>
        </w:rPr>
        <w:t xml:space="preserve"> ( </w:t>
      </w:r>
      <w:proofErr w:type="spellStart"/>
      <w:r w:rsidRPr="008C201F">
        <w:rPr>
          <w:highlight w:val="yellow"/>
          <w:lang w:val="en-CA"/>
        </w:rPr>
        <w:t>i</w:t>
      </w:r>
      <w:proofErr w:type="spellEnd"/>
      <w:r w:rsidRPr="008C201F">
        <w:rPr>
          <w:highlight w:val="yellow"/>
          <w:lang w:val="en-CA"/>
        </w:rPr>
        <w:t xml:space="preserve"> = NumRpsCurrTempList</w:t>
      </w:r>
      <w:r>
        <w:rPr>
          <w:highlight w:val="yellow"/>
          <w:lang w:val="en-CA"/>
        </w:rPr>
        <w:t>1</w:t>
      </w:r>
      <w:r w:rsidRPr="008C201F">
        <w:rPr>
          <w:highlight w:val="yellow"/>
          <w:lang w:val="en-CA"/>
        </w:rPr>
        <w:t xml:space="preserve"> – 1; </w:t>
      </w:r>
      <w:proofErr w:type="spellStart"/>
      <w:r w:rsidRPr="008C201F">
        <w:rPr>
          <w:highlight w:val="yellow"/>
          <w:lang w:val="en-CA"/>
        </w:rPr>
        <w:t>i</w:t>
      </w:r>
      <w:proofErr w:type="spellEnd"/>
      <w:r w:rsidRPr="008C201F">
        <w:rPr>
          <w:highlight w:val="yellow"/>
          <w:lang w:val="en-CA"/>
        </w:rPr>
        <w:t xml:space="preserve"> &gt;= list_l</w:t>
      </w:r>
      <w:r>
        <w:rPr>
          <w:highlight w:val="yellow"/>
          <w:lang w:val="en-CA"/>
        </w:rPr>
        <w:t>1</w:t>
      </w:r>
      <w:r w:rsidRPr="008C201F">
        <w:rPr>
          <w:highlight w:val="yellow"/>
          <w:lang w:val="en-CA"/>
        </w:rPr>
        <w:t xml:space="preserve">_ilrps_position + </w:t>
      </w:r>
      <w:proofErr w:type="spellStart"/>
      <w:r w:rsidRPr="008C201F">
        <w:rPr>
          <w:highlight w:val="yellow"/>
        </w:rPr>
        <w:t>NumActiveRefLayerPics</w:t>
      </w:r>
      <w:proofErr w:type="spellEnd"/>
      <w:r w:rsidRPr="008C201F">
        <w:rPr>
          <w:highlight w:val="yellow"/>
          <w:lang w:val="en-CA"/>
        </w:rPr>
        <w:t xml:space="preserve">; </w:t>
      </w:r>
      <w:proofErr w:type="spellStart"/>
      <w:r w:rsidRPr="008C201F">
        <w:rPr>
          <w:highlight w:val="yellow"/>
          <w:lang w:val="en-CA"/>
        </w:rPr>
        <w:t>i</w:t>
      </w:r>
      <w:proofErr w:type="spellEnd"/>
      <w:r w:rsidRPr="008C201F">
        <w:rPr>
          <w:highlight w:val="yellow"/>
          <w:lang w:val="en-CA"/>
        </w:rPr>
        <w:t xml:space="preserve">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r>
        <w:rPr>
          <w:lang w:val="en-CA"/>
        </w:rPr>
        <w:tab/>
      </w:r>
      <w:proofErr w:type="gramStart"/>
      <w:r w:rsidRPr="008C201F">
        <w:rPr>
          <w:highlight w:val="yellow"/>
          <w:lang w:val="en-CA"/>
        </w:rPr>
        <w:t>RefPicListTemp</w:t>
      </w:r>
      <w:r>
        <w:rPr>
          <w:highlight w:val="yellow"/>
          <w:lang w:val="en-CA"/>
        </w:rPr>
        <w:t>1</w:t>
      </w:r>
      <w:r w:rsidRPr="008C201F">
        <w:rPr>
          <w:highlight w:val="yellow"/>
          <w:lang w:val="en-CA"/>
        </w:rPr>
        <w:t>[</w:t>
      </w:r>
      <w:proofErr w:type="spellStart"/>
      <w:proofErr w:type="gramEnd"/>
      <w:r w:rsidRPr="008C201F">
        <w:rPr>
          <w:highlight w:val="yellow"/>
          <w:lang w:val="en-CA"/>
        </w:rPr>
        <w:t>i</w:t>
      </w:r>
      <w:proofErr w:type="spellEnd"/>
      <w:r w:rsidRPr="008C201F">
        <w:rPr>
          <w:highlight w:val="yellow"/>
          <w:lang w:val="en-CA"/>
        </w:rPr>
        <w:t>] = RefPicListTemp</w:t>
      </w:r>
      <w:r>
        <w:rPr>
          <w:highlight w:val="yellow"/>
          <w:lang w:val="en-CA"/>
        </w:rPr>
        <w:t>1</w:t>
      </w:r>
      <w:r w:rsidRPr="008C201F">
        <w:rPr>
          <w:highlight w:val="yellow"/>
          <w:lang w:val="en-CA"/>
        </w:rPr>
        <w:t>[</w:t>
      </w:r>
      <w:proofErr w:type="spellStart"/>
      <w:r w:rsidRPr="008C201F">
        <w:rPr>
          <w:highlight w:val="yellow"/>
          <w:lang w:val="en-CA"/>
        </w:rPr>
        <w:t>i</w:t>
      </w:r>
      <w:proofErr w:type="spellEnd"/>
      <w:r w:rsidRPr="008C201F">
        <w:rPr>
          <w:highlight w:val="yellow"/>
          <w:lang w:val="en-CA"/>
        </w:rPr>
        <w:t xml:space="preserve"> –</w:t>
      </w:r>
      <w:proofErr w:type="spellStart"/>
      <w:r w:rsidRPr="008C201F">
        <w:rPr>
          <w:highlight w:val="yellow"/>
        </w:rPr>
        <w:t>NumActiveRefLayerPics</w:t>
      </w:r>
      <w:proofErr w:type="spellEnd"/>
      <w:r w:rsidRPr="008C201F">
        <w:rPr>
          <w:highlight w:val="yellow"/>
        </w:rPr>
        <w:t xml:space="preserve"> </w:t>
      </w:r>
      <w:r w:rsidRPr="008C201F">
        <w:rPr>
          <w:highlight w:val="yellow"/>
          <w:lang w:val="en-CA"/>
        </w:rP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proofErr w:type="gramStart"/>
      <w:r w:rsidRPr="008C201F">
        <w:rPr>
          <w:highlight w:val="yellow"/>
          <w:lang w:val="en-CA"/>
        </w:rPr>
        <w:t>for</w:t>
      </w:r>
      <w:proofErr w:type="gramEnd"/>
      <w:r w:rsidRPr="008C201F">
        <w:rPr>
          <w:highlight w:val="yellow"/>
          <w:lang w:val="en-CA"/>
        </w:rPr>
        <w:t xml:space="preserve"> ( </w:t>
      </w:r>
      <w:proofErr w:type="spellStart"/>
      <w:r w:rsidRPr="008C201F">
        <w:rPr>
          <w:highlight w:val="yellow"/>
          <w:lang w:val="en-CA"/>
        </w:rPr>
        <w:t>i</w:t>
      </w:r>
      <w:proofErr w:type="spellEnd"/>
      <w:r w:rsidRPr="008C201F">
        <w:rPr>
          <w:highlight w:val="yellow"/>
          <w:lang w:val="en-CA"/>
        </w:rPr>
        <w:t xml:space="preserve"> = 0; </w:t>
      </w:r>
      <w:proofErr w:type="spellStart"/>
      <w:r w:rsidRPr="008C201F">
        <w:rPr>
          <w:highlight w:val="yellow"/>
          <w:lang w:val="en-CA"/>
        </w:rPr>
        <w:t>i</w:t>
      </w:r>
      <w:proofErr w:type="spellEnd"/>
      <w:r w:rsidRPr="008C201F">
        <w:rPr>
          <w:highlight w:val="yellow"/>
          <w:lang w:val="en-CA"/>
        </w:rPr>
        <w:t xml:space="preserve"> &lt; </w:t>
      </w:r>
      <w:proofErr w:type="spellStart"/>
      <w:r w:rsidRPr="008C201F">
        <w:rPr>
          <w:highlight w:val="yellow"/>
        </w:rPr>
        <w:t>NumActiveRefLayerPics</w:t>
      </w:r>
      <w:proofErr w:type="spellEnd"/>
      <w:r w:rsidRPr="008C201F">
        <w:rPr>
          <w:highlight w:val="yellow"/>
          <w:lang w:val="en-CA"/>
        </w:rPr>
        <w:t xml:space="preserve">; </w:t>
      </w:r>
      <w:proofErr w:type="spellStart"/>
      <w:r w:rsidRPr="008C201F">
        <w:rPr>
          <w:highlight w:val="yellow"/>
          <w:lang w:val="en-CA"/>
        </w:rPr>
        <w:t>i</w:t>
      </w:r>
      <w:proofErr w:type="spellEnd"/>
      <w:r w:rsidRPr="008C201F">
        <w:rPr>
          <w:highlight w:val="yellow"/>
          <w:lang w:val="en-CA"/>
        </w:rPr>
        <w:t>++ )</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Pr>
          <w:lang w:val="en-CA"/>
        </w:rPr>
        <w:tab/>
      </w:r>
      <w:r>
        <w:rPr>
          <w:lang w:val="en-CA"/>
        </w:rPr>
        <w:tab/>
      </w:r>
      <w:proofErr w:type="gramStart"/>
      <w:r w:rsidRPr="008C201F">
        <w:rPr>
          <w:highlight w:val="yellow"/>
          <w:lang w:val="en-CA"/>
        </w:rPr>
        <w:t>RefPicListTemp</w:t>
      </w:r>
      <w:r>
        <w:rPr>
          <w:highlight w:val="yellow"/>
          <w:lang w:val="en-CA"/>
        </w:rPr>
        <w:t>1</w:t>
      </w:r>
      <w:r w:rsidRPr="008C201F">
        <w:rPr>
          <w:highlight w:val="yellow"/>
          <w:lang w:val="en-CA"/>
        </w:rPr>
        <w:t>[</w:t>
      </w:r>
      <w:proofErr w:type="gramEnd"/>
      <w:r w:rsidRPr="008C201F">
        <w:rPr>
          <w:highlight w:val="yellow"/>
          <w:lang w:val="en-CA"/>
        </w:rPr>
        <w:t>list_l</w:t>
      </w:r>
      <w:r>
        <w:rPr>
          <w:highlight w:val="yellow"/>
          <w:lang w:val="en-CA"/>
        </w:rPr>
        <w:t>1</w:t>
      </w:r>
      <w:r w:rsidRPr="008C201F">
        <w:rPr>
          <w:highlight w:val="yellow"/>
          <w:lang w:val="en-CA"/>
        </w:rPr>
        <w:t xml:space="preserve">_ilrps_position + </w:t>
      </w:r>
      <w:proofErr w:type="spellStart"/>
      <w:r w:rsidRPr="008C201F">
        <w:rPr>
          <w:highlight w:val="yellow"/>
          <w:lang w:val="en-CA"/>
        </w:rPr>
        <w:t>i</w:t>
      </w:r>
      <w:proofErr w:type="spellEnd"/>
      <w:r w:rsidRPr="008C201F">
        <w:rPr>
          <w:highlight w:val="yellow"/>
          <w:lang w:val="en-CA"/>
        </w:rPr>
        <w:t xml:space="preserve">] = </w:t>
      </w:r>
      <w:proofErr w:type="spellStart"/>
      <w:r w:rsidRPr="008C201F">
        <w:rPr>
          <w:highlight w:val="yellow"/>
          <w:lang w:val="en-CA"/>
        </w:rPr>
        <w:t>RefPicSetInterLayer</w:t>
      </w:r>
      <w:proofErr w:type="spellEnd"/>
      <w:r w:rsidRPr="008C201F">
        <w:rPr>
          <w:highlight w:val="yellow"/>
          <w:lang w:val="en-CA"/>
        </w:rPr>
        <w:t>[</w:t>
      </w:r>
      <w:proofErr w:type="spellStart"/>
      <w:r w:rsidRPr="008C201F">
        <w:rPr>
          <w:highlight w:val="yellow"/>
          <w:lang w:val="en-CA"/>
        </w:rPr>
        <w:t>i</w:t>
      </w:r>
      <w:proofErr w:type="spellEnd"/>
      <w:r w:rsidRPr="008C201F">
        <w:rPr>
          <w:highlight w:val="yellow"/>
          <w:lang w:val="en-CA"/>
        </w:rPr>
        <w:t>]</w:t>
      </w:r>
    </w:p>
    <w:p w:rsidR="009D4E23" w:rsidRDefault="009D4E23" w:rsidP="009D4E23">
      <w:pPr>
        <w:pStyle w:val="Equation"/>
        <w:tabs>
          <w:tab w:val="clear" w:pos="794"/>
          <w:tab w:val="clear" w:pos="1588"/>
          <w:tab w:val="left" w:pos="851"/>
          <w:tab w:val="left" w:pos="1134"/>
          <w:tab w:val="left" w:pos="1418"/>
        </w:tabs>
        <w:spacing w:before="0"/>
        <w:ind w:left="562"/>
        <w:rPr>
          <w:lang w:val="en-CA"/>
        </w:rPr>
      </w:pPr>
      <w:r w:rsidRPr="008C201F">
        <w:rPr>
          <w:highlight w:val="yellow"/>
          <w:lang w:val="en-CA"/>
        </w:rPr>
        <w:t>}</w:t>
      </w:r>
    </w:p>
    <w:p w:rsidR="009D4E23" w:rsidRPr="00920F0C" w:rsidRDefault="009D4E23" w:rsidP="009D4E23">
      <w:pPr>
        <w:keepNext/>
        <w:numPr>
          <w:ilvl w:val="12"/>
          <w:numId w:val="0"/>
        </w:numPr>
        <w:tabs>
          <w:tab w:val="left" w:pos="-720"/>
        </w:tabs>
        <w:rPr>
          <w:lang w:val="en-CA"/>
        </w:rPr>
      </w:pPr>
      <w:r w:rsidRPr="00920F0C">
        <w:rPr>
          <w:lang w:val="en-CA"/>
        </w:rPr>
        <w:t>When the slice is a B slice, the list RefPicList1 is constructed as follows:</w:t>
      </w:r>
    </w:p>
    <w:p w:rsidR="009D4E23" w:rsidRPr="00920F0C" w:rsidRDefault="009D4E23" w:rsidP="009D4E23">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lang w:val="en-CA"/>
        </w:rPr>
      </w:pPr>
      <w:proofErr w:type="gramStart"/>
      <w:r w:rsidRPr="00920F0C">
        <w:rPr>
          <w:lang w:val="en-CA"/>
        </w:rPr>
        <w:t>for(</w:t>
      </w:r>
      <w:proofErr w:type="gramEnd"/>
      <w:r w:rsidRPr="00920F0C">
        <w:rPr>
          <w:lang w:val="en-CA"/>
        </w:rPr>
        <w:t xml:space="preserve"> </w:t>
      </w:r>
      <w:proofErr w:type="spellStart"/>
      <w:r w:rsidRPr="00920F0C">
        <w:rPr>
          <w:lang w:val="en-CA"/>
        </w:rPr>
        <w:t>rIdx</w:t>
      </w:r>
      <w:proofErr w:type="spellEnd"/>
      <w:r w:rsidRPr="00920F0C">
        <w:rPr>
          <w:lang w:val="en-CA"/>
        </w:rPr>
        <w:t xml:space="preserve"> = 0; </w:t>
      </w:r>
      <w:proofErr w:type="spellStart"/>
      <w:r w:rsidRPr="00920F0C">
        <w:rPr>
          <w:lang w:val="en-CA"/>
        </w:rPr>
        <w:t>rIdx</w:t>
      </w:r>
      <w:proofErr w:type="spellEnd"/>
      <w:r w:rsidRPr="00920F0C">
        <w:rPr>
          <w:lang w:val="en-CA"/>
        </w:rPr>
        <w:t xml:space="preserve"> &lt;= num_ref_idx_l1_active_minus1; </w:t>
      </w:r>
      <w:proofErr w:type="spellStart"/>
      <w:r w:rsidRPr="00920F0C">
        <w:rPr>
          <w:lang w:val="en-CA"/>
        </w:rPr>
        <w:t>rIdx</w:t>
      </w:r>
      <w:proofErr w:type="spellEnd"/>
      <w:r w:rsidRPr="00920F0C">
        <w:rPr>
          <w:lang w:val="en-CA"/>
        </w:rPr>
        <w:t>++)</w:t>
      </w:r>
      <w:r w:rsidRPr="00920F0C">
        <w:rPr>
          <w:lang w:val="en-CA"/>
        </w:rPr>
        <w:tab/>
      </w:r>
      <w:r w:rsidRPr="00920F0C">
        <w:rPr>
          <w:lang w:val="en-CA"/>
        </w:rPr>
        <w:tab/>
      </w:r>
      <w:r w:rsidRPr="00920F0C">
        <w:rPr>
          <w:lang w:val="en-CA"/>
        </w:rPr>
        <w:tab/>
        <w:t>(</w:t>
      </w:r>
      <w:fldSimple w:instr=" REF G \h  \* MERGEFORMAT " w:fldLock="1">
        <w:r w:rsidRPr="00736ED8">
          <w:t>G</w:t>
        </w:r>
      </w:fldSimple>
      <w:r w:rsidRPr="00736ED8">
        <w:rPr>
          <w:szCs w:val="20"/>
          <w:highlight w:val="yellow"/>
          <w:lang w:val="en-CA"/>
        </w:rPr>
        <w:noBreakHyphen/>
      </w:r>
      <w:r w:rsidR="002728F1" w:rsidRPr="00736ED8">
        <w:rPr>
          <w:szCs w:val="20"/>
          <w:highlight w:val="yellow"/>
        </w:rPr>
        <w:fldChar w:fldCharType="begin"/>
      </w:r>
      <w:r w:rsidRPr="00736ED8">
        <w:rPr>
          <w:szCs w:val="20"/>
          <w:highlight w:val="yellow"/>
        </w:rPr>
        <w:instrText xml:space="preserve"> SEQ Equation \* ARABIC </w:instrText>
      </w:r>
      <w:r w:rsidR="002728F1" w:rsidRPr="00736ED8">
        <w:rPr>
          <w:szCs w:val="20"/>
          <w:highlight w:val="yellow"/>
        </w:rPr>
        <w:fldChar w:fldCharType="separate"/>
      </w:r>
      <w:r>
        <w:rPr>
          <w:noProof/>
          <w:szCs w:val="20"/>
          <w:highlight w:val="yellow"/>
        </w:rPr>
        <w:t>56</w:t>
      </w:r>
      <w:r w:rsidR="002728F1" w:rsidRPr="00736ED8">
        <w:rPr>
          <w:szCs w:val="20"/>
          <w:highlight w:val="yellow"/>
        </w:rPr>
        <w:fldChar w:fldCharType="end"/>
      </w:r>
      <w:r w:rsidRPr="00920F0C">
        <w:rPr>
          <w:lang w:val="en-CA"/>
        </w:rPr>
        <w:t>)</w:t>
      </w:r>
      <w:r w:rsidRPr="00920F0C">
        <w:rPr>
          <w:lang w:val="en-CA"/>
        </w:rPr>
        <w:br/>
      </w:r>
      <w:r w:rsidRPr="00920F0C">
        <w:rPr>
          <w:lang w:val="en-CA"/>
        </w:rPr>
        <w:tab/>
      </w:r>
      <w:r w:rsidRPr="00920F0C">
        <w:rPr>
          <w:lang w:val="en-CA"/>
        </w:rPr>
        <w:tab/>
        <w:t>RefPicList1[ </w:t>
      </w:r>
      <w:proofErr w:type="spellStart"/>
      <w:r w:rsidRPr="00920F0C">
        <w:rPr>
          <w:lang w:val="en-CA"/>
        </w:rPr>
        <w:t>rIdx</w:t>
      </w:r>
      <w:proofErr w:type="spellEnd"/>
      <w:r w:rsidRPr="00920F0C">
        <w:rPr>
          <w:lang w:val="en-CA"/>
        </w:rPr>
        <w:t> ] = ref_pic_list_modification_flag_l1 ? RefPicListTemp1[ list_entry_l1[ </w:t>
      </w:r>
      <w:proofErr w:type="spellStart"/>
      <w:r w:rsidRPr="00920F0C">
        <w:rPr>
          <w:lang w:val="en-CA"/>
        </w:rPr>
        <w:t>rIdx</w:t>
      </w:r>
      <w:proofErr w:type="spellEnd"/>
      <w:r w:rsidRPr="00920F0C">
        <w:rPr>
          <w:lang w:val="en-CA"/>
        </w:rPr>
        <w:t> ] ] :</w:t>
      </w:r>
      <w:r w:rsidRPr="00920F0C">
        <w:rPr>
          <w:lang w:val="en-CA"/>
        </w:rPr>
        <w:br/>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r>
      <w:r w:rsidRPr="00920F0C">
        <w:rPr>
          <w:lang w:val="en-CA"/>
        </w:rPr>
        <w:tab/>
        <w:t>RefPicListTemp1[ </w:t>
      </w:r>
      <w:proofErr w:type="spellStart"/>
      <w:r w:rsidRPr="00920F0C">
        <w:rPr>
          <w:lang w:val="en-CA"/>
        </w:rPr>
        <w:t>rIdx</w:t>
      </w:r>
      <w:proofErr w:type="spellEnd"/>
      <w:r w:rsidRPr="00920F0C">
        <w:rPr>
          <w:lang w:val="en-CA"/>
        </w:rPr>
        <w:t> ]</w:t>
      </w:r>
    </w:p>
    <w:p w:rsidR="00495F30" w:rsidRDefault="00495F30" w:rsidP="00495F30">
      <w:pPr>
        <w:pStyle w:val="Heading1"/>
        <w:rPr>
          <w:lang w:val="en-CA"/>
        </w:rPr>
      </w:pPr>
      <w:r>
        <w:rPr>
          <w:lang w:val="en-CA"/>
        </w:rPr>
        <w:t>Results</w:t>
      </w:r>
    </w:p>
    <w:p w:rsidR="00495F30" w:rsidRDefault="00495F30" w:rsidP="00495F30">
      <w:pPr>
        <w:rPr>
          <w:noProof/>
        </w:rPr>
      </w:pPr>
      <w:r>
        <w:rPr>
          <w:lang w:val="en-CA"/>
        </w:rPr>
        <w:t xml:space="preserve">The results for the bit saving on </w:t>
      </w:r>
      <w:r w:rsidR="00631597">
        <w:rPr>
          <w:lang w:val="en-CA"/>
        </w:rPr>
        <w:t xml:space="preserve">enhancement layer </w:t>
      </w:r>
      <w:r>
        <w:rPr>
          <w:lang w:val="en-CA"/>
        </w:rPr>
        <w:t xml:space="preserve">reference picture list modification (RPLM) with proposed method are presented in </w:t>
      </w:r>
      <w:r w:rsidR="002728F1">
        <w:rPr>
          <w:lang w:val="en-CA"/>
        </w:rPr>
        <w:fldChar w:fldCharType="begin"/>
      </w:r>
      <w:r w:rsidR="00631597">
        <w:rPr>
          <w:lang w:val="en-CA"/>
        </w:rPr>
        <w:instrText xml:space="preserve"> REF _Ref361754148 \r \h </w:instrText>
      </w:r>
      <w:r w:rsidR="002728F1">
        <w:rPr>
          <w:lang w:val="en-CA"/>
        </w:rPr>
      </w:r>
      <w:r w:rsidR="002728F1">
        <w:rPr>
          <w:lang w:val="en-CA"/>
        </w:rPr>
        <w:fldChar w:fldCharType="separate"/>
      </w:r>
      <w:r w:rsidR="00631597">
        <w:rPr>
          <w:lang w:val="en-CA"/>
        </w:rPr>
        <w:t>Table 2</w:t>
      </w:r>
      <w:r w:rsidR="002728F1">
        <w:rPr>
          <w:lang w:val="en-CA"/>
        </w:rPr>
        <w:fldChar w:fldCharType="end"/>
      </w:r>
      <w:r>
        <w:rPr>
          <w:lang w:val="en-CA"/>
        </w:rPr>
        <w:t>. The anchor is SHM2.0 software with existing RPLM method under common test condition</w:t>
      </w:r>
      <w:r w:rsidR="009901A5">
        <w:rPr>
          <w:lang w:val="en-CA"/>
        </w:rPr>
        <w:t>. The bit count include</w:t>
      </w:r>
      <w:r w:rsidR="00B76E0F">
        <w:rPr>
          <w:lang w:val="en-CA"/>
        </w:rPr>
        <w:t>s</w:t>
      </w:r>
      <w:r w:rsidR="009901A5">
        <w:rPr>
          <w:lang w:val="en-CA"/>
        </w:rPr>
        <w:t xml:space="preserve"> all bits </w:t>
      </w:r>
      <w:r w:rsidR="000E7111">
        <w:rPr>
          <w:lang w:val="en-CA"/>
        </w:rPr>
        <w:t>of</w:t>
      </w:r>
      <w:r w:rsidR="009901A5">
        <w:rPr>
          <w:lang w:val="en-CA"/>
        </w:rPr>
        <w:t xml:space="preserve"> RPLM syntax structure</w:t>
      </w:r>
      <w:r w:rsidR="00B96339">
        <w:rPr>
          <w:noProof/>
        </w:rPr>
        <w:t>.</w:t>
      </w:r>
      <w:r w:rsidR="00B76E0F">
        <w:rPr>
          <w:noProof/>
        </w:rPr>
        <w:t xml:space="preserve"> The overall </w:t>
      </w:r>
      <w:r w:rsidR="006B2ED0">
        <w:rPr>
          <w:noProof/>
        </w:rPr>
        <w:t xml:space="preserve">bit </w:t>
      </w:r>
      <w:r w:rsidR="00B76E0F">
        <w:rPr>
          <w:noProof/>
        </w:rPr>
        <w:t xml:space="preserve">saving is around 57% </w:t>
      </w:r>
      <w:r w:rsidR="00270ED4">
        <w:rPr>
          <w:noProof/>
        </w:rPr>
        <w:t xml:space="preserve">in CTC </w:t>
      </w:r>
      <w:r w:rsidR="00BF159B">
        <w:rPr>
          <w:noProof/>
        </w:rPr>
        <w:t xml:space="preserve">RA </w:t>
      </w:r>
      <w:r w:rsidR="00270ED4">
        <w:rPr>
          <w:noProof/>
        </w:rPr>
        <w:t>cases.</w:t>
      </w:r>
      <w:ins w:id="15" w:author="heyo" w:date="2013-07-20T14:51:00Z">
        <w:r w:rsidR="00A83A2D">
          <w:rPr>
            <w:noProof/>
          </w:rPr>
          <w:t xml:space="preserve"> </w:t>
        </w:r>
        <w:r w:rsidR="002728F1">
          <w:rPr>
            <w:noProof/>
          </w:rPr>
          <w:fldChar w:fldCharType="begin"/>
        </w:r>
        <w:r w:rsidR="00A83A2D">
          <w:rPr>
            <w:noProof/>
          </w:rPr>
          <w:instrText xml:space="preserve"> REF _Ref362095219 \r \h </w:instrText>
        </w:r>
      </w:ins>
      <w:r w:rsidR="002728F1">
        <w:rPr>
          <w:noProof/>
        </w:rPr>
      </w:r>
      <w:r w:rsidR="002728F1">
        <w:rPr>
          <w:noProof/>
        </w:rPr>
        <w:fldChar w:fldCharType="separate"/>
      </w:r>
      <w:ins w:id="16" w:author="heyo" w:date="2013-07-20T14:51:00Z">
        <w:r w:rsidR="00A83A2D">
          <w:rPr>
            <w:noProof/>
          </w:rPr>
          <w:t>Table 3</w:t>
        </w:r>
        <w:r w:rsidR="002728F1">
          <w:rPr>
            <w:noProof/>
          </w:rPr>
          <w:fldChar w:fldCharType="end"/>
        </w:r>
        <w:r w:rsidR="00A83A2D">
          <w:rPr>
            <w:noProof/>
          </w:rPr>
          <w:t xml:space="preserve"> shows the RPLM bits comparison for MV/3D-HEVC with HTM-</w:t>
        </w:r>
      </w:ins>
      <w:ins w:id="17" w:author="heyo" w:date="2013-07-20T14:52:00Z">
        <w:r w:rsidR="00A83A2D">
          <w:rPr>
            <w:noProof/>
          </w:rPr>
          <w:t>DEV-0.1 as anchor, an average bit saving is 51.76% over 250 frames.</w:t>
        </w:r>
      </w:ins>
    </w:p>
    <w:p w:rsidR="00B96339" w:rsidRDefault="00ED410A" w:rsidP="00631597">
      <w:pPr>
        <w:pStyle w:val="Heading4"/>
        <w:keepLines/>
        <w:numPr>
          <w:ilvl w:val="0"/>
          <w:numId w:val="13"/>
        </w:numPr>
        <w:tabs>
          <w:tab w:val="clear" w:pos="360"/>
          <w:tab w:val="clear" w:pos="720"/>
          <w:tab w:val="clear" w:pos="1080"/>
          <w:tab w:val="clear" w:pos="1440"/>
          <w:tab w:val="left" w:pos="794"/>
          <w:tab w:val="left" w:pos="1191"/>
          <w:tab w:val="left" w:pos="1588"/>
          <w:tab w:val="left" w:pos="1985"/>
        </w:tabs>
        <w:spacing w:before="181" w:after="240"/>
        <w:rPr>
          <w:noProof/>
          <w:sz w:val="22"/>
          <w:szCs w:val="22"/>
          <w:lang w:val="en-GB"/>
        </w:rPr>
      </w:pPr>
      <w:bookmarkStart w:id="18" w:name="_Ref361754148"/>
      <w:ins w:id="19" w:author="heyo" w:date="2013-07-20T14:26:00Z">
        <w:r>
          <w:rPr>
            <w:noProof/>
            <w:sz w:val="22"/>
            <w:szCs w:val="22"/>
            <w:lang w:val="en-GB"/>
          </w:rPr>
          <w:t xml:space="preserve">SHVC </w:t>
        </w:r>
      </w:ins>
      <w:r w:rsidR="009901A5">
        <w:rPr>
          <w:noProof/>
          <w:sz w:val="22"/>
          <w:szCs w:val="22"/>
          <w:lang w:val="en-GB"/>
        </w:rPr>
        <w:t xml:space="preserve">RPLM </w:t>
      </w:r>
      <w:r w:rsidR="00B96339">
        <w:rPr>
          <w:noProof/>
          <w:sz w:val="22"/>
          <w:szCs w:val="22"/>
          <w:lang w:val="en-GB"/>
        </w:rPr>
        <w:t>Bit</w:t>
      </w:r>
      <w:r w:rsidR="00631597">
        <w:rPr>
          <w:noProof/>
          <w:sz w:val="22"/>
          <w:szCs w:val="22"/>
          <w:lang w:val="en-GB"/>
        </w:rPr>
        <w:t>s</w:t>
      </w:r>
      <w:r w:rsidR="00B96339">
        <w:rPr>
          <w:noProof/>
          <w:sz w:val="22"/>
          <w:szCs w:val="22"/>
          <w:lang w:val="en-GB"/>
        </w:rPr>
        <w:t xml:space="preserve"> comparison</w:t>
      </w:r>
      <w:bookmarkEnd w:id="18"/>
      <w:r w:rsidR="00BF159B">
        <w:rPr>
          <w:noProof/>
          <w:sz w:val="22"/>
          <w:szCs w:val="22"/>
          <w:lang w:val="en-GB"/>
        </w:rPr>
        <w:t xml:space="preserve"> (RA)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8"/>
        <w:gridCol w:w="1293"/>
        <w:gridCol w:w="1497"/>
        <w:gridCol w:w="1670"/>
        <w:gridCol w:w="1514"/>
        <w:gridCol w:w="1514"/>
      </w:tblGrid>
      <w:tr w:rsidR="00631597" w:rsidRPr="00B1437D" w:rsidTr="00B1437D">
        <w:tc>
          <w:tcPr>
            <w:tcW w:w="2088" w:type="dxa"/>
          </w:tcPr>
          <w:p w:rsidR="00631597" w:rsidRPr="00B1437D" w:rsidRDefault="00631597" w:rsidP="00B1437D">
            <w:pPr>
              <w:spacing w:before="120"/>
              <w:rPr>
                <w:lang w:val="en-GB"/>
              </w:rPr>
            </w:pPr>
            <w:r w:rsidRPr="00B1437D">
              <w:rPr>
                <w:lang w:val="en-GB"/>
              </w:rPr>
              <w:t>Sequences</w:t>
            </w:r>
          </w:p>
        </w:tc>
        <w:tc>
          <w:tcPr>
            <w:tcW w:w="1293" w:type="dxa"/>
          </w:tcPr>
          <w:p w:rsidR="00631597" w:rsidRPr="00B1437D" w:rsidRDefault="00631597" w:rsidP="00B1437D">
            <w:pPr>
              <w:spacing w:before="120"/>
              <w:rPr>
                <w:lang w:val="en-GB"/>
              </w:rPr>
            </w:pPr>
            <w:r w:rsidRPr="00B1437D">
              <w:rPr>
                <w:lang w:val="en-GB"/>
              </w:rPr>
              <w:t>Intra Period</w:t>
            </w:r>
          </w:p>
        </w:tc>
        <w:tc>
          <w:tcPr>
            <w:tcW w:w="1497" w:type="dxa"/>
          </w:tcPr>
          <w:p w:rsidR="00631597" w:rsidRPr="00B1437D" w:rsidRDefault="00631597" w:rsidP="00B1437D">
            <w:pPr>
              <w:spacing w:before="120"/>
              <w:rPr>
                <w:lang w:val="en-GB"/>
              </w:rPr>
            </w:pPr>
            <w:r w:rsidRPr="00B1437D">
              <w:rPr>
                <w:lang w:val="en-GB"/>
              </w:rPr>
              <w:t>Total frames</w:t>
            </w:r>
          </w:p>
        </w:tc>
        <w:tc>
          <w:tcPr>
            <w:tcW w:w="1670" w:type="dxa"/>
          </w:tcPr>
          <w:p w:rsidR="00631597" w:rsidRPr="00B1437D" w:rsidRDefault="006B2ED0" w:rsidP="00B1437D">
            <w:pPr>
              <w:spacing w:before="120"/>
              <w:rPr>
                <w:lang w:val="en-GB"/>
              </w:rPr>
            </w:pPr>
            <w:r>
              <w:rPr>
                <w:lang w:val="en-GB"/>
              </w:rPr>
              <w:t>Anchor (bit)</w:t>
            </w:r>
          </w:p>
        </w:tc>
        <w:tc>
          <w:tcPr>
            <w:tcW w:w="1514" w:type="dxa"/>
          </w:tcPr>
          <w:p w:rsidR="00631597" w:rsidRPr="00B1437D" w:rsidRDefault="00631597" w:rsidP="006B2ED0">
            <w:pPr>
              <w:spacing w:before="120"/>
              <w:rPr>
                <w:lang w:val="en-GB"/>
              </w:rPr>
            </w:pPr>
            <w:r w:rsidRPr="00B1437D">
              <w:rPr>
                <w:lang w:val="en-GB"/>
              </w:rPr>
              <w:t>N0216</w:t>
            </w:r>
            <w:r w:rsidR="006B2ED0">
              <w:rPr>
                <w:lang w:val="en-GB"/>
              </w:rPr>
              <w:t xml:space="preserve"> (bit)</w:t>
            </w:r>
          </w:p>
        </w:tc>
        <w:tc>
          <w:tcPr>
            <w:tcW w:w="1514" w:type="dxa"/>
          </w:tcPr>
          <w:p w:rsidR="00631597" w:rsidRPr="00B1437D" w:rsidRDefault="006B2ED0" w:rsidP="00B1437D">
            <w:pPr>
              <w:spacing w:before="120"/>
              <w:rPr>
                <w:lang w:val="en-GB"/>
              </w:rPr>
            </w:pPr>
            <w:r>
              <w:rPr>
                <w:lang w:val="en-GB"/>
              </w:rPr>
              <w:t xml:space="preserve">Bit saving </w:t>
            </w:r>
            <w:r w:rsidR="00631597" w:rsidRPr="00B1437D">
              <w:rPr>
                <w:lang w:val="en-GB"/>
              </w:rPr>
              <w:lastRenderedPageBreak/>
              <w:t>percentage</w:t>
            </w:r>
          </w:p>
        </w:tc>
      </w:tr>
      <w:tr w:rsidR="00631597" w:rsidRPr="00B1437D" w:rsidTr="00B1437D">
        <w:tc>
          <w:tcPr>
            <w:tcW w:w="2088" w:type="dxa"/>
          </w:tcPr>
          <w:p w:rsidR="00631597" w:rsidRPr="00B1437D" w:rsidRDefault="00631597" w:rsidP="00B1437D">
            <w:pPr>
              <w:spacing w:before="60"/>
              <w:rPr>
                <w:lang w:val="en-GB"/>
              </w:rPr>
            </w:pPr>
            <w:r w:rsidRPr="00B1437D">
              <w:rPr>
                <w:lang w:val="en-GB"/>
              </w:rPr>
              <w:lastRenderedPageBreak/>
              <w:t>Kimono1</w:t>
            </w:r>
          </w:p>
          <w:p w:rsidR="00631597" w:rsidRPr="00B1437D" w:rsidRDefault="00631597" w:rsidP="00B1437D">
            <w:pPr>
              <w:spacing w:before="60"/>
              <w:rPr>
                <w:lang w:val="en-GB"/>
              </w:rPr>
            </w:pPr>
            <w:proofErr w:type="spellStart"/>
            <w:r w:rsidRPr="00B1437D">
              <w:rPr>
                <w:lang w:val="en-GB"/>
              </w:rPr>
              <w:t>ParkScene</w:t>
            </w:r>
            <w:proofErr w:type="spellEnd"/>
          </w:p>
        </w:tc>
        <w:tc>
          <w:tcPr>
            <w:tcW w:w="1293" w:type="dxa"/>
          </w:tcPr>
          <w:p w:rsidR="00631597" w:rsidRPr="00B1437D" w:rsidRDefault="00631597" w:rsidP="00B1437D">
            <w:pPr>
              <w:spacing w:before="60"/>
              <w:rPr>
                <w:lang w:val="en-GB"/>
              </w:rPr>
            </w:pPr>
            <w:r w:rsidRPr="00B1437D">
              <w:rPr>
                <w:lang w:val="en-GB"/>
              </w:rPr>
              <w:t>24</w:t>
            </w:r>
          </w:p>
        </w:tc>
        <w:tc>
          <w:tcPr>
            <w:tcW w:w="1497" w:type="dxa"/>
          </w:tcPr>
          <w:p w:rsidR="00631597" w:rsidRPr="00B1437D" w:rsidRDefault="00631597" w:rsidP="00B1437D">
            <w:pPr>
              <w:spacing w:before="60"/>
              <w:rPr>
                <w:lang w:val="en-GB"/>
              </w:rPr>
            </w:pPr>
            <w:r w:rsidRPr="00B1437D">
              <w:rPr>
                <w:lang w:val="en-GB"/>
              </w:rPr>
              <w:t>240</w:t>
            </w:r>
          </w:p>
        </w:tc>
        <w:tc>
          <w:tcPr>
            <w:tcW w:w="1670" w:type="dxa"/>
          </w:tcPr>
          <w:p w:rsidR="00631597" w:rsidRPr="00B1437D" w:rsidRDefault="00631597" w:rsidP="00B76E0F">
            <w:pPr>
              <w:spacing w:before="60"/>
              <w:rPr>
                <w:lang w:val="en-GB"/>
              </w:rPr>
            </w:pPr>
            <w:r w:rsidRPr="00B1437D">
              <w:rPr>
                <w:lang w:val="en-GB"/>
              </w:rPr>
              <w:t>3</w:t>
            </w:r>
            <w:r w:rsidR="00B76E0F">
              <w:rPr>
                <w:lang w:val="en-GB"/>
              </w:rPr>
              <w:t>832</w:t>
            </w:r>
          </w:p>
        </w:tc>
        <w:tc>
          <w:tcPr>
            <w:tcW w:w="1514" w:type="dxa"/>
          </w:tcPr>
          <w:p w:rsidR="00631597" w:rsidRPr="00B1437D" w:rsidRDefault="00631597" w:rsidP="00B76E0F">
            <w:pPr>
              <w:spacing w:before="60"/>
              <w:rPr>
                <w:lang w:val="en-GB"/>
              </w:rPr>
            </w:pPr>
            <w:r w:rsidRPr="00B1437D">
              <w:rPr>
                <w:lang w:val="en-GB"/>
              </w:rPr>
              <w:t>1</w:t>
            </w:r>
            <w:r w:rsidR="00B76E0F">
              <w:rPr>
                <w:lang w:val="en-GB"/>
              </w:rPr>
              <w:t>654</w:t>
            </w:r>
          </w:p>
        </w:tc>
        <w:tc>
          <w:tcPr>
            <w:tcW w:w="1514" w:type="dxa"/>
          </w:tcPr>
          <w:p w:rsidR="00631597" w:rsidRPr="00B1437D" w:rsidRDefault="00B76E0F" w:rsidP="00B76E0F">
            <w:pPr>
              <w:spacing w:before="60"/>
              <w:rPr>
                <w:lang w:val="en-GB"/>
              </w:rPr>
            </w:pPr>
            <w:r>
              <w:rPr>
                <w:lang w:val="en-GB"/>
              </w:rPr>
              <w:t>56.84</w:t>
            </w:r>
            <w:r w:rsidR="00631597" w:rsidRPr="00B1437D">
              <w:rPr>
                <w:lang w:val="en-GB"/>
              </w:rPr>
              <w:t>%</w:t>
            </w:r>
          </w:p>
        </w:tc>
      </w:tr>
      <w:tr w:rsidR="00631597" w:rsidRPr="00B1437D" w:rsidTr="00B1437D">
        <w:tc>
          <w:tcPr>
            <w:tcW w:w="2088" w:type="dxa"/>
          </w:tcPr>
          <w:p w:rsidR="00631597" w:rsidRPr="00B1437D" w:rsidRDefault="00631597" w:rsidP="00B1437D">
            <w:pPr>
              <w:spacing w:before="60"/>
              <w:rPr>
                <w:lang w:val="en-GB"/>
              </w:rPr>
            </w:pPr>
            <w:proofErr w:type="spellStart"/>
            <w:r w:rsidRPr="00B1437D">
              <w:rPr>
                <w:lang w:val="en-GB"/>
              </w:rPr>
              <w:t>PeopleOnStreet</w:t>
            </w:r>
            <w:proofErr w:type="spellEnd"/>
          </w:p>
          <w:p w:rsidR="00631597" w:rsidRPr="00B1437D" w:rsidRDefault="00631597" w:rsidP="00B1437D">
            <w:pPr>
              <w:spacing w:before="60"/>
              <w:rPr>
                <w:lang w:val="en-GB"/>
              </w:rPr>
            </w:pPr>
            <w:r w:rsidRPr="00B1437D">
              <w:rPr>
                <w:lang w:val="en-GB"/>
              </w:rPr>
              <w:t>Traffic</w:t>
            </w:r>
          </w:p>
        </w:tc>
        <w:tc>
          <w:tcPr>
            <w:tcW w:w="1293" w:type="dxa"/>
          </w:tcPr>
          <w:p w:rsidR="00631597" w:rsidRPr="00B1437D" w:rsidRDefault="00631597" w:rsidP="00B1437D">
            <w:pPr>
              <w:spacing w:before="60"/>
              <w:rPr>
                <w:lang w:val="en-GB"/>
              </w:rPr>
            </w:pPr>
            <w:r w:rsidRPr="00B1437D">
              <w:rPr>
                <w:lang w:val="en-GB"/>
              </w:rPr>
              <w:t>32</w:t>
            </w:r>
          </w:p>
        </w:tc>
        <w:tc>
          <w:tcPr>
            <w:tcW w:w="1497" w:type="dxa"/>
          </w:tcPr>
          <w:p w:rsidR="00631597" w:rsidRPr="00B1437D" w:rsidRDefault="00631597" w:rsidP="00B1437D">
            <w:pPr>
              <w:spacing w:before="60"/>
              <w:rPr>
                <w:lang w:val="en-GB"/>
              </w:rPr>
            </w:pPr>
            <w:r w:rsidRPr="00B1437D">
              <w:rPr>
                <w:lang w:val="en-GB"/>
              </w:rPr>
              <w:t>150</w:t>
            </w:r>
          </w:p>
        </w:tc>
        <w:tc>
          <w:tcPr>
            <w:tcW w:w="1670" w:type="dxa"/>
          </w:tcPr>
          <w:p w:rsidR="00631597" w:rsidRPr="00B1437D" w:rsidRDefault="00B76E0F" w:rsidP="00B1437D">
            <w:pPr>
              <w:spacing w:before="60"/>
              <w:rPr>
                <w:lang w:val="en-GB"/>
              </w:rPr>
            </w:pPr>
            <w:r>
              <w:rPr>
                <w:lang w:val="en-GB"/>
              </w:rPr>
              <w:t>2394</w:t>
            </w:r>
          </w:p>
        </w:tc>
        <w:tc>
          <w:tcPr>
            <w:tcW w:w="1514" w:type="dxa"/>
          </w:tcPr>
          <w:p w:rsidR="00631597" w:rsidRPr="00B1437D" w:rsidRDefault="00B76E0F" w:rsidP="00B1437D">
            <w:pPr>
              <w:spacing w:before="60"/>
              <w:rPr>
                <w:lang w:val="en-GB"/>
              </w:rPr>
            </w:pPr>
            <w:r>
              <w:rPr>
                <w:lang w:val="en-GB"/>
              </w:rPr>
              <w:t>1032</w:t>
            </w:r>
          </w:p>
        </w:tc>
        <w:tc>
          <w:tcPr>
            <w:tcW w:w="1514" w:type="dxa"/>
          </w:tcPr>
          <w:p w:rsidR="00631597" w:rsidRPr="00B1437D" w:rsidRDefault="00B76E0F" w:rsidP="00B76E0F">
            <w:pPr>
              <w:spacing w:before="60"/>
              <w:rPr>
                <w:lang w:val="en-GB"/>
              </w:rPr>
            </w:pPr>
            <w:r>
              <w:rPr>
                <w:lang w:val="en-GB"/>
              </w:rPr>
              <w:t>56.89</w:t>
            </w:r>
            <w:r w:rsidR="00631597" w:rsidRPr="00B1437D">
              <w:rPr>
                <w:lang w:val="en-GB"/>
              </w:rPr>
              <w:t>%</w:t>
            </w:r>
          </w:p>
        </w:tc>
      </w:tr>
      <w:tr w:rsidR="00631597" w:rsidRPr="00B1437D" w:rsidTr="00B1437D">
        <w:tc>
          <w:tcPr>
            <w:tcW w:w="2088" w:type="dxa"/>
          </w:tcPr>
          <w:p w:rsidR="00631597" w:rsidRPr="00B1437D" w:rsidRDefault="00631597" w:rsidP="00B1437D">
            <w:pPr>
              <w:spacing w:before="60"/>
              <w:rPr>
                <w:lang w:val="en-GB"/>
              </w:rPr>
            </w:pPr>
            <w:proofErr w:type="spellStart"/>
            <w:r w:rsidRPr="00B1437D">
              <w:rPr>
                <w:lang w:val="en-GB"/>
              </w:rPr>
              <w:t>BasketballDrive</w:t>
            </w:r>
            <w:proofErr w:type="spellEnd"/>
          </w:p>
          <w:p w:rsidR="00631597" w:rsidRPr="00B1437D" w:rsidRDefault="00631597" w:rsidP="00B1437D">
            <w:pPr>
              <w:spacing w:before="60"/>
              <w:rPr>
                <w:lang w:val="en-GB"/>
              </w:rPr>
            </w:pPr>
            <w:r w:rsidRPr="00B1437D">
              <w:rPr>
                <w:lang w:val="en-GB"/>
              </w:rPr>
              <w:t>Cactus</w:t>
            </w:r>
          </w:p>
        </w:tc>
        <w:tc>
          <w:tcPr>
            <w:tcW w:w="1293" w:type="dxa"/>
          </w:tcPr>
          <w:p w:rsidR="00631597" w:rsidRPr="00B1437D" w:rsidRDefault="00631597" w:rsidP="00B1437D">
            <w:pPr>
              <w:spacing w:before="60"/>
              <w:rPr>
                <w:lang w:val="en-GB"/>
              </w:rPr>
            </w:pPr>
            <w:r w:rsidRPr="00B1437D">
              <w:rPr>
                <w:lang w:val="en-GB"/>
              </w:rPr>
              <w:t>48</w:t>
            </w:r>
          </w:p>
        </w:tc>
        <w:tc>
          <w:tcPr>
            <w:tcW w:w="1497" w:type="dxa"/>
          </w:tcPr>
          <w:p w:rsidR="00631597" w:rsidRPr="00B1437D" w:rsidRDefault="00631597" w:rsidP="00B1437D">
            <w:pPr>
              <w:spacing w:before="60"/>
              <w:rPr>
                <w:lang w:val="en-GB"/>
              </w:rPr>
            </w:pPr>
            <w:r w:rsidRPr="00B1437D">
              <w:rPr>
                <w:lang w:val="en-GB"/>
              </w:rPr>
              <w:t>500</w:t>
            </w:r>
          </w:p>
        </w:tc>
        <w:tc>
          <w:tcPr>
            <w:tcW w:w="1670" w:type="dxa"/>
          </w:tcPr>
          <w:p w:rsidR="00631597" w:rsidRPr="00B1437D" w:rsidRDefault="00B76E0F" w:rsidP="00B1437D">
            <w:pPr>
              <w:spacing w:before="60"/>
              <w:rPr>
                <w:lang w:val="en-GB"/>
              </w:rPr>
            </w:pPr>
            <w:r>
              <w:rPr>
                <w:lang w:val="en-GB"/>
              </w:rPr>
              <w:t>8214</w:t>
            </w:r>
          </w:p>
        </w:tc>
        <w:tc>
          <w:tcPr>
            <w:tcW w:w="1514" w:type="dxa"/>
          </w:tcPr>
          <w:p w:rsidR="00631597" w:rsidRPr="00B1437D" w:rsidRDefault="00B76E0F" w:rsidP="00B1437D">
            <w:pPr>
              <w:spacing w:before="60"/>
              <w:rPr>
                <w:lang w:val="en-GB"/>
              </w:rPr>
            </w:pPr>
            <w:r>
              <w:rPr>
                <w:lang w:val="en-GB"/>
              </w:rPr>
              <w:t>3510</w:t>
            </w:r>
          </w:p>
        </w:tc>
        <w:tc>
          <w:tcPr>
            <w:tcW w:w="1514" w:type="dxa"/>
          </w:tcPr>
          <w:p w:rsidR="00631597" w:rsidRPr="00B1437D" w:rsidRDefault="00B76E0F" w:rsidP="00B76E0F">
            <w:pPr>
              <w:spacing w:before="60"/>
              <w:rPr>
                <w:lang w:val="en-GB"/>
              </w:rPr>
            </w:pPr>
            <w:r>
              <w:rPr>
                <w:lang w:val="en-GB"/>
              </w:rPr>
              <w:t>57.27</w:t>
            </w:r>
            <w:r w:rsidR="00631597" w:rsidRPr="00B1437D">
              <w:rPr>
                <w:lang w:val="en-GB"/>
              </w:rPr>
              <w:t>%</w:t>
            </w:r>
          </w:p>
        </w:tc>
      </w:tr>
      <w:tr w:rsidR="00631597" w:rsidRPr="00B1437D" w:rsidTr="00B1437D">
        <w:tc>
          <w:tcPr>
            <w:tcW w:w="2088" w:type="dxa"/>
          </w:tcPr>
          <w:p w:rsidR="00631597" w:rsidRPr="00B1437D" w:rsidRDefault="00631597" w:rsidP="00B1437D">
            <w:pPr>
              <w:spacing w:before="60"/>
              <w:rPr>
                <w:lang w:val="en-GB"/>
              </w:rPr>
            </w:pPr>
            <w:proofErr w:type="spellStart"/>
            <w:r w:rsidRPr="00B1437D">
              <w:rPr>
                <w:lang w:val="en-GB"/>
              </w:rPr>
              <w:t>BQTerrace</w:t>
            </w:r>
            <w:proofErr w:type="spellEnd"/>
          </w:p>
        </w:tc>
        <w:tc>
          <w:tcPr>
            <w:tcW w:w="1293" w:type="dxa"/>
          </w:tcPr>
          <w:p w:rsidR="00631597" w:rsidRPr="00B1437D" w:rsidRDefault="00631597" w:rsidP="00B1437D">
            <w:pPr>
              <w:spacing w:before="60"/>
              <w:rPr>
                <w:lang w:val="en-GB"/>
              </w:rPr>
            </w:pPr>
            <w:r w:rsidRPr="00B1437D">
              <w:rPr>
                <w:lang w:val="en-GB"/>
              </w:rPr>
              <w:t>64</w:t>
            </w:r>
          </w:p>
        </w:tc>
        <w:tc>
          <w:tcPr>
            <w:tcW w:w="1497" w:type="dxa"/>
          </w:tcPr>
          <w:p w:rsidR="00631597" w:rsidRPr="00B1437D" w:rsidRDefault="00631597" w:rsidP="00B1437D">
            <w:pPr>
              <w:spacing w:before="60"/>
              <w:rPr>
                <w:lang w:val="en-GB"/>
              </w:rPr>
            </w:pPr>
            <w:r w:rsidRPr="00B1437D">
              <w:rPr>
                <w:lang w:val="en-GB"/>
              </w:rPr>
              <w:t>600</w:t>
            </w:r>
          </w:p>
        </w:tc>
        <w:tc>
          <w:tcPr>
            <w:tcW w:w="1670" w:type="dxa"/>
          </w:tcPr>
          <w:p w:rsidR="00631597" w:rsidRPr="00B1437D" w:rsidRDefault="00B76E0F" w:rsidP="00B76E0F">
            <w:pPr>
              <w:spacing w:before="60"/>
              <w:rPr>
                <w:lang w:val="en-GB"/>
              </w:rPr>
            </w:pPr>
            <w:r>
              <w:rPr>
                <w:lang w:val="en-GB"/>
              </w:rPr>
              <w:t>9952</w:t>
            </w:r>
          </w:p>
        </w:tc>
        <w:tc>
          <w:tcPr>
            <w:tcW w:w="1514" w:type="dxa"/>
          </w:tcPr>
          <w:p w:rsidR="00631597" w:rsidRPr="00B1437D" w:rsidRDefault="00B76E0F" w:rsidP="00B1437D">
            <w:pPr>
              <w:spacing w:before="60"/>
              <w:rPr>
                <w:lang w:val="en-GB"/>
              </w:rPr>
            </w:pPr>
            <w:r>
              <w:rPr>
                <w:lang w:val="en-GB"/>
              </w:rPr>
              <w:t>4264</w:t>
            </w:r>
          </w:p>
        </w:tc>
        <w:tc>
          <w:tcPr>
            <w:tcW w:w="1514" w:type="dxa"/>
          </w:tcPr>
          <w:p w:rsidR="00631597" w:rsidRPr="00B1437D" w:rsidRDefault="00B76E0F" w:rsidP="00B76E0F">
            <w:pPr>
              <w:spacing w:before="60"/>
              <w:rPr>
                <w:lang w:val="en-GB"/>
              </w:rPr>
            </w:pPr>
            <w:r>
              <w:rPr>
                <w:lang w:val="en-GB"/>
              </w:rPr>
              <w:t>57.15</w:t>
            </w:r>
            <w:r w:rsidR="00631597" w:rsidRPr="00B1437D">
              <w:rPr>
                <w:lang w:val="en-GB"/>
              </w:rPr>
              <w:t>%</w:t>
            </w:r>
          </w:p>
        </w:tc>
      </w:tr>
    </w:tbl>
    <w:p w:rsidR="00B96339" w:rsidRDefault="00B96339" w:rsidP="00495F30">
      <w:pPr>
        <w:rPr>
          <w:ins w:id="20" w:author="heyo" w:date="2013-07-20T14:26:00Z"/>
          <w:lang w:val="en-CA"/>
        </w:rPr>
      </w:pPr>
    </w:p>
    <w:p w:rsidR="00ED410A" w:rsidRDefault="00626397" w:rsidP="00A83A2D">
      <w:pPr>
        <w:pStyle w:val="Heading4"/>
        <w:keepLines/>
        <w:numPr>
          <w:ilvl w:val="0"/>
          <w:numId w:val="13"/>
        </w:numPr>
        <w:tabs>
          <w:tab w:val="clear" w:pos="360"/>
          <w:tab w:val="clear" w:pos="720"/>
          <w:tab w:val="clear" w:pos="1080"/>
          <w:tab w:val="clear" w:pos="1440"/>
          <w:tab w:val="left" w:pos="794"/>
          <w:tab w:val="left" w:pos="1191"/>
          <w:tab w:val="left" w:pos="1588"/>
          <w:tab w:val="left" w:pos="1985"/>
        </w:tabs>
        <w:spacing w:before="181" w:after="240"/>
        <w:rPr>
          <w:ins w:id="21" w:author="heyo" w:date="2013-07-20T14:26:00Z"/>
          <w:noProof/>
          <w:sz w:val="22"/>
          <w:szCs w:val="22"/>
          <w:lang w:val="en-GB"/>
        </w:rPr>
      </w:pPr>
      <w:bookmarkStart w:id="22" w:name="_Ref362095219"/>
      <w:ins w:id="23" w:author="heyo" w:date="2013-07-20T14:55:00Z">
        <w:r>
          <w:rPr>
            <w:noProof/>
            <w:sz w:val="22"/>
            <w:szCs w:val="22"/>
            <w:lang w:val="en-GB"/>
          </w:rPr>
          <w:t>MV/3D-HEVC</w:t>
        </w:r>
      </w:ins>
      <w:ins w:id="24" w:author="heyo" w:date="2013-07-20T14:26:00Z">
        <w:r w:rsidR="00ED410A">
          <w:rPr>
            <w:noProof/>
            <w:sz w:val="22"/>
            <w:szCs w:val="22"/>
            <w:lang w:val="en-GB"/>
          </w:rPr>
          <w:t xml:space="preserve"> RPLM Bits comparison (</w:t>
        </w:r>
        <w:r w:rsidR="00A83A2D">
          <w:rPr>
            <w:noProof/>
            <w:sz w:val="22"/>
            <w:szCs w:val="22"/>
            <w:lang w:val="en-GB"/>
          </w:rPr>
          <w:t>HTM-DE</w:t>
        </w:r>
      </w:ins>
      <w:ins w:id="25" w:author="heyo" w:date="2013-07-20T14:52:00Z">
        <w:r w:rsidR="00A83A2D">
          <w:rPr>
            <w:noProof/>
            <w:sz w:val="22"/>
            <w:szCs w:val="22"/>
            <w:lang w:val="en-GB"/>
          </w:rPr>
          <w:t>V</w:t>
        </w:r>
      </w:ins>
      <w:ins w:id="26" w:author="heyo" w:date="2013-07-20T14:26:00Z">
        <w:r w:rsidR="00ED410A">
          <w:rPr>
            <w:noProof/>
            <w:sz w:val="22"/>
            <w:szCs w:val="22"/>
            <w:lang w:val="en-GB"/>
          </w:rPr>
          <w:t>-0.1)</w:t>
        </w:r>
        <w:bookmarkEnd w:id="22"/>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7"/>
        <w:gridCol w:w="911"/>
        <w:gridCol w:w="1440"/>
        <w:gridCol w:w="1440"/>
        <w:gridCol w:w="1343"/>
        <w:gridCol w:w="1311"/>
        <w:gridCol w:w="1414"/>
      </w:tblGrid>
      <w:tr w:rsidR="00ED410A" w:rsidRPr="00B1437D" w:rsidTr="00ED410A">
        <w:trPr>
          <w:ins w:id="27" w:author="heyo" w:date="2013-07-20T14:26:00Z"/>
        </w:trPr>
        <w:tc>
          <w:tcPr>
            <w:tcW w:w="1717" w:type="dxa"/>
          </w:tcPr>
          <w:p w:rsidR="00ED410A" w:rsidRPr="00B1437D" w:rsidRDefault="00ED410A" w:rsidP="00A8708A">
            <w:pPr>
              <w:spacing w:before="120"/>
              <w:rPr>
                <w:ins w:id="28" w:author="heyo" w:date="2013-07-20T14:26:00Z"/>
                <w:lang w:val="en-GB"/>
              </w:rPr>
            </w:pPr>
          </w:p>
        </w:tc>
        <w:tc>
          <w:tcPr>
            <w:tcW w:w="911" w:type="dxa"/>
          </w:tcPr>
          <w:p w:rsidR="00ED410A" w:rsidRPr="00B1437D" w:rsidRDefault="00ED410A" w:rsidP="00A8708A">
            <w:pPr>
              <w:spacing w:before="120"/>
              <w:rPr>
                <w:ins w:id="29" w:author="heyo" w:date="2013-07-20T14:26:00Z"/>
                <w:lang w:val="en-GB"/>
              </w:rPr>
            </w:pPr>
            <w:ins w:id="30" w:author="heyo" w:date="2013-07-20T14:26:00Z">
              <w:r w:rsidRPr="00B1437D">
                <w:rPr>
                  <w:lang w:val="en-GB"/>
                </w:rPr>
                <w:t>Intra Period</w:t>
              </w:r>
            </w:ins>
          </w:p>
        </w:tc>
        <w:tc>
          <w:tcPr>
            <w:tcW w:w="1440" w:type="dxa"/>
          </w:tcPr>
          <w:p w:rsidR="00ED410A" w:rsidRPr="00B1437D" w:rsidRDefault="00ED410A" w:rsidP="00A8708A">
            <w:pPr>
              <w:spacing w:before="120"/>
              <w:rPr>
                <w:ins w:id="31" w:author="heyo" w:date="2013-07-20T14:26:00Z"/>
                <w:lang w:val="en-GB"/>
              </w:rPr>
            </w:pPr>
            <w:ins w:id="32" w:author="heyo" w:date="2013-07-20T14:26:00Z">
              <w:r w:rsidRPr="00B1437D">
                <w:rPr>
                  <w:lang w:val="en-GB"/>
                </w:rPr>
                <w:t>Total frames</w:t>
              </w:r>
            </w:ins>
          </w:p>
        </w:tc>
        <w:tc>
          <w:tcPr>
            <w:tcW w:w="1440" w:type="dxa"/>
          </w:tcPr>
          <w:p w:rsidR="00ED410A" w:rsidRDefault="00ED410A" w:rsidP="00A8708A">
            <w:pPr>
              <w:spacing w:before="120"/>
              <w:rPr>
                <w:ins w:id="33" w:author="heyo" w:date="2013-07-20T14:28:00Z"/>
                <w:lang w:val="en-GB"/>
              </w:rPr>
            </w:pPr>
            <w:ins w:id="34" w:author="heyo" w:date="2013-07-20T14:28:00Z">
              <w:r>
                <w:rPr>
                  <w:lang w:val="en-GB"/>
                </w:rPr>
                <w:t>Coding structure</w:t>
              </w:r>
            </w:ins>
          </w:p>
        </w:tc>
        <w:tc>
          <w:tcPr>
            <w:tcW w:w="1343" w:type="dxa"/>
          </w:tcPr>
          <w:p w:rsidR="00ED410A" w:rsidRPr="00B1437D" w:rsidRDefault="00ED410A" w:rsidP="00A8708A">
            <w:pPr>
              <w:spacing w:before="120"/>
              <w:rPr>
                <w:ins w:id="35" w:author="heyo" w:date="2013-07-20T14:26:00Z"/>
                <w:lang w:val="en-GB"/>
              </w:rPr>
            </w:pPr>
            <w:ins w:id="36" w:author="heyo" w:date="2013-07-20T14:26:00Z">
              <w:r>
                <w:rPr>
                  <w:lang w:val="en-GB"/>
                </w:rPr>
                <w:t>Anchor (bit)</w:t>
              </w:r>
            </w:ins>
          </w:p>
        </w:tc>
        <w:tc>
          <w:tcPr>
            <w:tcW w:w="1311" w:type="dxa"/>
          </w:tcPr>
          <w:p w:rsidR="00ED410A" w:rsidRPr="00B1437D" w:rsidRDefault="00ED410A" w:rsidP="00A8708A">
            <w:pPr>
              <w:spacing w:before="120"/>
              <w:rPr>
                <w:ins w:id="37" w:author="heyo" w:date="2013-07-20T14:26:00Z"/>
                <w:lang w:val="en-GB"/>
              </w:rPr>
            </w:pPr>
            <w:ins w:id="38" w:author="heyo" w:date="2013-07-20T14:26:00Z">
              <w:r w:rsidRPr="00B1437D">
                <w:rPr>
                  <w:lang w:val="en-GB"/>
                </w:rPr>
                <w:t>N0216</w:t>
              </w:r>
              <w:r>
                <w:rPr>
                  <w:lang w:val="en-GB"/>
                </w:rPr>
                <w:t xml:space="preserve"> (bit)</w:t>
              </w:r>
            </w:ins>
          </w:p>
        </w:tc>
        <w:tc>
          <w:tcPr>
            <w:tcW w:w="1414" w:type="dxa"/>
          </w:tcPr>
          <w:p w:rsidR="00ED410A" w:rsidRPr="00B1437D" w:rsidRDefault="00ED410A" w:rsidP="00A8708A">
            <w:pPr>
              <w:spacing w:before="120"/>
              <w:rPr>
                <w:ins w:id="39" w:author="heyo" w:date="2013-07-20T14:26:00Z"/>
                <w:lang w:val="en-GB"/>
              </w:rPr>
            </w:pPr>
            <w:ins w:id="40" w:author="heyo" w:date="2013-07-20T14:26:00Z">
              <w:r>
                <w:rPr>
                  <w:lang w:val="en-GB"/>
                </w:rPr>
                <w:t xml:space="preserve">Bit saving </w:t>
              </w:r>
              <w:r w:rsidRPr="00B1437D">
                <w:rPr>
                  <w:lang w:val="en-GB"/>
                </w:rPr>
                <w:t>percentage</w:t>
              </w:r>
            </w:ins>
          </w:p>
        </w:tc>
      </w:tr>
      <w:tr w:rsidR="00ED410A" w:rsidRPr="00B1437D" w:rsidTr="00ED410A">
        <w:trPr>
          <w:ins w:id="41" w:author="heyo" w:date="2013-07-20T14:26:00Z"/>
        </w:trPr>
        <w:tc>
          <w:tcPr>
            <w:tcW w:w="1717" w:type="dxa"/>
          </w:tcPr>
          <w:p w:rsidR="00ED410A" w:rsidRPr="00B1437D" w:rsidRDefault="00ED410A" w:rsidP="00A8708A">
            <w:pPr>
              <w:spacing w:before="60"/>
              <w:rPr>
                <w:ins w:id="42" w:author="heyo" w:date="2013-07-20T14:26:00Z"/>
                <w:lang w:val="en-GB"/>
              </w:rPr>
            </w:pPr>
            <w:ins w:id="43" w:author="heyo" w:date="2013-07-20T14:26:00Z">
              <w:r>
                <w:rPr>
                  <w:lang w:val="en-GB"/>
                </w:rPr>
                <w:t>MV-HEVC</w:t>
              </w:r>
            </w:ins>
          </w:p>
        </w:tc>
        <w:tc>
          <w:tcPr>
            <w:tcW w:w="911" w:type="dxa"/>
          </w:tcPr>
          <w:p w:rsidR="00ED410A" w:rsidRPr="00B1437D" w:rsidRDefault="00ED410A" w:rsidP="00A8708A">
            <w:pPr>
              <w:spacing w:before="60"/>
              <w:rPr>
                <w:ins w:id="44" w:author="heyo" w:date="2013-07-20T14:26:00Z"/>
                <w:lang w:val="en-GB"/>
              </w:rPr>
            </w:pPr>
            <w:ins w:id="45" w:author="heyo" w:date="2013-07-20T14:27:00Z">
              <w:r>
                <w:rPr>
                  <w:lang w:val="en-GB"/>
                </w:rPr>
                <w:t>25</w:t>
              </w:r>
            </w:ins>
          </w:p>
        </w:tc>
        <w:tc>
          <w:tcPr>
            <w:tcW w:w="1440" w:type="dxa"/>
          </w:tcPr>
          <w:p w:rsidR="00ED410A" w:rsidRPr="00B1437D" w:rsidRDefault="00ED410A" w:rsidP="00A8708A">
            <w:pPr>
              <w:spacing w:before="60"/>
              <w:rPr>
                <w:ins w:id="46" w:author="heyo" w:date="2013-07-20T14:26:00Z"/>
                <w:lang w:val="en-GB"/>
              </w:rPr>
            </w:pPr>
            <w:ins w:id="47" w:author="heyo" w:date="2013-07-20T14:27:00Z">
              <w:r>
                <w:rPr>
                  <w:lang w:val="en-GB"/>
                </w:rPr>
                <w:t>250</w:t>
              </w:r>
            </w:ins>
          </w:p>
        </w:tc>
        <w:tc>
          <w:tcPr>
            <w:tcW w:w="1440" w:type="dxa"/>
          </w:tcPr>
          <w:p w:rsidR="00ED410A" w:rsidRPr="00B1437D" w:rsidRDefault="00ED410A" w:rsidP="00A8708A">
            <w:pPr>
              <w:spacing w:before="60"/>
              <w:rPr>
                <w:ins w:id="48" w:author="heyo" w:date="2013-07-20T14:28:00Z"/>
                <w:lang w:val="en-GB"/>
              </w:rPr>
            </w:pPr>
            <w:ins w:id="49" w:author="heyo" w:date="2013-07-20T14:28:00Z">
              <w:r>
                <w:rPr>
                  <w:lang w:val="en-GB"/>
                </w:rPr>
                <w:t>PIP (3t)</w:t>
              </w:r>
            </w:ins>
          </w:p>
        </w:tc>
        <w:tc>
          <w:tcPr>
            <w:tcW w:w="1343" w:type="dxa"/>
          </w:tcPr>
          <w:p w:rsidR="00ED410A" w:rsidRPr="00B1437D" w:rsidRDefault="00167DE8" w:rsidP="00A8708A">
            <w:pPr>
              <w:spacing w:before="60"/>
              <w:rPr>
                <w:ins w:id="50" w:author="heyo" w:date="2013-07-20T14:26:00Z"/>
                <w:lang w:val="en-GB"/>
              </w:rPr>
            </w:pPr>
            <w:ins w:id="51" w:author="heyo" w:date="2013-07-20T14:31:00Z">
              <w:r>
                <w:rPr>
                  <w:lang w:val="en-GB"/>
                </w:rPr>
                <w:t>4930</w:t>
              </w:r>
            </w:ins>
          </w:p>
        </w:tc>
        <w:tc>
          <w:tcPr>
            <w:tcW w:w="1311" w:type="dxa"/>
          </w:tcPr>
          <w:p w:rsidR="00ED410A" w:rsidRPr="00B1437D" w:rsidRDefault="00167DE8" w:rsidP="00A8708A">
            <w:pPr>
              <w:spacing w:before="60"/>
              <w:rPr>
                <w:ins w:id="52" w:author="heyo" w:date="2013-07-20T14:26:00Z"/>
                <w:lang w:val="en-GB"/>
              </w:rPr>
            </w:pPr>
            <w:ins w:id="53" w:author="heyo" w:date="2013-07-20T14:31:00Z">
              <w:r>
                <w:rPr>
                  <w:lang w:val="en-GB"/>
                </w:rPr>
                <w:t>2378</w:t>
              </w:r>
            </w:ins>
          </w:p>
        </w:tc>
        <w:tc>
          <w:tcPr>
            <w:tcW w:w="1414" w:type="dxa"/>
          </w:tcPr>
          <w:p w:rsidR="00ED410A" w:rsidRPr="00B1437D" w:rsidRDefault="00167DE8" w:rsidP="00A8708A">
            <w:pPr>
              <w:spacing w:before="60"/>
              <w:rPr>
                <w:ins w:id="54" w:author="heyo" w:date="2013-07-20T14:26:00Z"/>
                <w:lang w:val="en-GB"/>
              </w:rPr>
            </w:pPr>
            <w:ins w:id="55" w:author="heyo" w:date="2013-07-20T14:31:00Z">
              <w:r>
                <w:rPr>
                  <w:lang w:val="en-GB"/>
                </w:rPr>
                <w:t>51.76</w:t>
              </w:r>
            </w:ins>
            <w:ins w:id="56" w:author="heyo" w:date="2013-07-20T14:26:00Z">
              <w:r w:rsidR="00ED410A" w:rsidRPr="00B1437D">
                <w:rPr>
                  <w:lang w:val="en-GB"/>
                </w:rPr>
                <w:t>%</w:t>
              </w:r>
            </w:ins>
          </w:p>
        </w:tc>
      </w:tr>
      <w:tr w:rsidR="00ED410A" w:rsidRPr="00B1437D" w:rsidTr="00ED410A">
        <w:trPr>
          <w:ins w:id="57" w:author="heyo" w:date="2013-07-20T14:26:00Z"/>
        </w:trPr>
        <w:tc>
          <w:tcPr>
            <w:tcW w:w="1717" w:type="dxa"/>
          </w:tcPr>
          <w:p w:rsidR="00ED410A" w:rsidRPr="00B1437D" w:rsidRDefault="00ED410A" w:rsidP="00A8708A">
            <w:pPr>
              <w:spacing w:before="60"/>
              <w:rPr>
                <w:ins w:id="58" w:author="heyo" w:date="2013-07-20T14:26:00Z"/>
                <w:lang w:val="en-GB"/>
              </w:rPr>
            </w:pPr>
            <w:ins w:id="59" w:author="heyo" w:date="2013-07-20T14:26:00Z">
              <w:r>
                <w:rPr>
                  <w:lang w:val="en-GB"/>
                </w:rPr>
                <w:t>3D-HEVC</w:t>
              </w:r>
            </w:ins>
          </w:p>
        </w:tc>
        <w:tc>
          <w:tcPr>
            <w:tcW w:w="911" w:type="dxa"/>
          </w:tcPr>
          <w:p w:rsidR="00ED410A" w:rsidRPr="00B1437D" w:rsidRDefault="00ED410A" w:rsidP="00A8708A">
            <w:pPr>
              <w:spacing w:before="60"/>
              <w:rPr>
                <w:ins w:id="60" w:author="heyo" w:date="2013-07-20T14:26:00Z"/>
                <w:lang w:val="en-GB"/>
              </w:rPr>
            </w:pPr>
            <w:ins w:id="61" w:author="heyo" w:date="2013-07-20T14:27:00Z">
              <w:r>
                <w:rPr>
                  <w:lang w:val="en-GB"/>
                </w:rPr>
                <w:t>25</w:t>
              </w:r>
            </w:ins>
          </w:p>
        </w:tc>
        <w:tc>
          <w:tcPr>
            <w:tcW w:w="1440" w:type="dxa"/>
          </w:tcPr>
          <w:p w:rsidR="00ED410A" w:rsidRPr="00B1437D" w:rsidRDefault="00ED410A" w:rsidP="00A8708A">
            <w:pPr>
              <w:spacing w:before="60"/>
              <w:rPr>
                <w:ins w:id="62" w:author="heyo" w:date="2013-07-20T14:26:00Z"/>
                <w:lang w:val="en-GB"/>
              </w:rPr>
            </w:pPr>
            <w:ins w:id="63" w:author="heyo" w:date="2013-07-20T14:27:00Z">
              <w:r>
                <w:rPr>
                  <w:lang w:val="en-GB"/>
                </w:rPr>
                <w:t>250</w:t>
              </w:r>
            </w:ins>
          </w:p>
        </w:tc>
        <w:tc>
          <w:tcPr>
            <w:tcW w:w="1440" w:type="dxa"/>
          </w:tcPr>
          <w:p w:rsidR="00ED410A" w:rsidRDefault="00ED410A" w:rsidP="00A8708A">
            <w:pPr>
              <w:spacing w:before="60"/>
              <w:rPr>
                <w:ins w:id="64" w:author="heyo" w:date="2013-07-20T14:28:00Z"/>
                <w:lang w:val="en-GB"/>
              </w:rPr>
            </w:pPr>
            <w:ins w:id="65" w:author="heyo" w:date="2013-07-20T14:28:00Z">
              <w:r>
                <w:rPr>
                  <w:lang w:val="en-GB"/>
                </w:rPr>
                <w:t>PIP (3t + 3d)</w:t>
              </w:r>
            </w:ins>
          </w:p>
        </w:tc>
        <w:tc>
          <w:tcPr>
            <w:tcW w:w="1343" w:type="dxa"/>
          </w:tcPr>
          <w:p w:rsidR="00ED410A" w:rsidRPr="00B1437D" w:rsidRDefault="00B20C49" w:rsidP="00A8708A">
            <w:pPr>
              <w:spacing w:before="60"/>
              <w:rPr>
                <w:ins w:id="66" w:author="heyo" w:date="2013-07-20T14:26:00Z"/>
                <w:lang w:val="en-GB"/>
              </w:rPr>
            </w:pPr>
            <w:ins w:id="67" w:author="heyo" w:date="2013-07-20T14:50:00Z">
              <w:r>
                <w:rPr>
                  <w:lang w:val="en-GB"/>
                </w:rPr>
                <w:t>9860</w:t>
              </w:r>
            </w:ins>
          </w:p>
        </w:tc>
        <w:tc>
          <w:tcPr>
            <w:tcW w:w="1311" w:type="dxa"/>
          </w:tcPr>
          <w:p w:rsidR="00ED410A" w:rsidRPr="00B1437D" w:rsidRDefault="00B20C49" w:rsidP="00A8708A">
            <w:pPr>
              <w:spacing w:before="60"/>
              <w:rPr>
                <w:ins w:id="68" w:author="heyo" w:date="2013-07-20T14:26:00Z"/>
                <w:lang w:val="en-GB"/>
              </w:rPr>
            </w:pPr>
            <w:ins w:id="69" w:author="heyo" w:date="2013-07-20T14:50:00Z">
              <w:r>
                <w:rPr>
                  <w:lang w:val="en-GB"/>
                </w:rPr>
                <w:t>4756</w:t>
              </w:r>
            </w:ins>
          </w:p>
        </w:tc>
        <w:tc>
          <w:tcPr>
            <w:tcW w:w="1414" w:type="dxa"/>
          </w:tcPr>
          <w:p w:rsidR="00ED410A" w:rsidRPr="00B1437D" w:rsidRDefault="00B20C49" w:rsidP="00A8708A">
            <w:pPr>
              <w:spacing w:before="60"/>
              <w:rPr>
                <w:ins w:id="70" w:author="heyo" w:date="2013-07-20T14:26:00Z"/>
                <w:lang w:val="en-GB"/>
              </w:rPr>
            </w:pPr>
            <w:ins w:id="71" w:author="heyo" w:date="2013-07-20T14:50:00Z">
              <w:r>
                <w:rPr>
                  <w:lang w:val="en-GB"/>
                </w:rPr>
                <w:t>51.76</w:t>
              </w:r>
            </w:ins>
            <w:ins w:id="72" w:author="heyo" w:date="2013-07-20T14:26:00Z">
              <w:r w:rsidR="00ED410A" w:rsidRPr="00B1437D">
                <w:rPr>
                  <w:lang w:val="en-GB"/>
                </w:rPr>
                <w:t>%</w:t>
              </w:r>
            </w:ins>
          </w:p>
        </w:tc>
      </w:tr>
    </w:tbl>
    <w:p w:rsidR="00ED410A" w:rsidRPr="00495F30" w:rsidRDefault="00ED410A" w:rsidP="00495F30">
      <w:pPr>
        <w:rPr>
          <w:lang w:val="en-CA"/>
        </w:rPr>
      </w:pPr>
    </w:p>
    <w:p w:rsidR="009D4E23" w:rsidRDefault="009D4E23" w:rsidP="009D4E23">
      <w:pPr>
        <w:pStyle w:val="Heading1"/>
        <w:rPr>
          <w:lang w:val="en-CA"/>
        </w:rPr>
      </w:pPr>
      <w:r>
        <w:rPr>
          <w:lang w:val="en-CA"/>
        </w:rPr>
        <w:t>Reference</w:t>
      </w:r>
    </w:p>
    <w:p w:rsidR="009D4E23" w:rsidRPr="00DF7580" w:rsidRDefault="009D4E23" w:rsidP="009D4E23">
      <w:pPr>
        <w:pStyle w:val="References"/>
        <w:jc w:val="both"/>
        <w:rPr>
          <w:sz w:val="22"/>
          <w:szCs w:val="22"/>
        </w:rPr>
      </w:pPr>
      <w:bookmarkStart w:id="73" w:name="_Ref358297287"/>
      <w:r w:rsidRPr="00DF7580">
        <w:rPr>
          <w:sz w:val="22"/>
          <w:szCs w:val="22"/>
        </w:rPr>
        <w:t xml:space="preserve">JCTVC-M0081, </w:t>
      </w:r>
      <w:r w:rsidRPr="00DF7580">
        <w:rPr>
          <w:sz w:val="22"/>
          <w:szCs w:val="22"/>
          <w:lang w:val="en-CA" w:eastAsia="de-DE"/>
        </w:rPr>
        <w:t>AHG9: On initialization process of reference picture lists for HEVC extensions</w:t>
      </w:r>
      <w:r w:rsidRPr="00DF7580">
        <w:rPr>
          <w:sz w:val="22"/>
          <w:szCs w:val="22"/>
        </w:rPr>
        <w:t xml:space="preserve">, </w:t>
      </w:r>
      <w:r w:rsidRPr="00DF7580">
        <w:rPr>
          <w:sz w:val="22"/>
          <w:szCs w:val="22"/>
          <w:lang w:val="en-CA"/>
        </w:rPr>
        <w:t>April</w:t>
      </w:r>
      <w:r w:rsidRPr="00DF7580">
        <w:rPr>
          <w:sz w:val="22"/>
          <w:szCs w:val="22"/>
        </w:rPr>
        <w:t xml:space="preserve"> 2013</w:t>
      </w:r>
      <w:bookmarkEnd w:id="73"/>
      <w:r w:rsidRPr="00DF7580">
        <w:rPr>
          <w:sz w:val="22"/>
          <w:szCs w:val="22"/>
        </w:rPr>
        <w:t xml:space="preserve"> </w:t>
      </w:r>
    </w:p>
    <w:p w:rsidR="009D4E23" w:rsidRPr="00DF7580" w:rsidRDefault="009D4E23" w:rsidP="009D4E23">
      <w:pPr>
        <w:pStyle w:val="References"/>
        <w:jc w:val="both"/>
        <w:rPr>
          <w:sz w:val="22"/>
          <w:szCs w:val="22"/>
        </w:rPr>
      </w:pPr>
      <w:bookmarkStart w:id="74" w:name="_Ref361487351"/>
      <w:r w:rsidRPr="00DF7580">
        <w:rPr>
          <w:sz w:val="22"/>
          <w:szCs w:val="22"/>
        </w:rPr>
        <w:t xml:space="preserve">JCTVC-M0104, </w:t>
      </w:r>
      <w:r w:rsidRPr="00DF7580">
        <w:rPr>
          <w:sz w:val="22"/>
          <w:szCs w:val="22"/>
          <w:lang w:val="en-CA" w:eastAsia="de-DE"/>
        </w:rPr>
        <w:t>AHG 9: On order of inter-layer reference pictures in reference picture lists, April 2013</w:t>
      </w:r>
      <w:bookmarkEnd w:id="74"/>
    </w:p>
    <w:p w:rsidR="009D4E23" w:rsidRPr="00DF7580" w:rsidRDefault="009D4E23" w:rsidP="009D4E23">
      <w:pPr>
        <w:pStyle w:val="References"/>
        <w:jc w:val="both"/>
        <w:rPr>
          <w:sz w:val="22"/>
          <w:szCs w:val="22"/>
        </w:rPr>
      </w:pPr>
      <w:bookmarkStart w:id="75" w:name="_Ref361487352"/>
      <w:r w:rsidRPr="00DF7580">
        <w:rPr>
          <w:sz w:val="22"/>
          <w:szCs w:val="22"/>
        </w:rPr>
        <w:t xml:space="preserve">JCTVC-M0105, </w:t>
      </w:r>
      <w:r w:rsidRPr="00DF7580">
        <w:rPr>
          <w:sz w:val="22"/>
          <w:szCs w:val="22"/>
          <w:lang w:val="en-CA" w:eastAsia="de-DE"/>
        </w:rPr>
        <w:t>AHG 9: On position of inter-layer reference pictures in reference picture lists, April 2013</w:t>
      </w:r>
      <w:bookmarkEnd w:id="75"/>
    </w:p>
    <w:p w:rsidR="009D4E23" w:rsidRPr="00DF7580" w:rsidRDefault="009D4E23" w:rsidP="009D4E23">
      <w:pPr>
        <w:pStyle w:val="References"/>
        <w:jc w:val="both"/>
        <w:rPr>
          <w:sz w:val="22"/>
          <w:szCs w:val="22"/>
        </w:rPr>
      </w:pPr>
      <w:bookmarkStart w:id="76" w:name="_Ref361487354"/>
      <w:r w:rsidRPr="00DF7580">
        <w:rPr>
          <w:sz w:val="22"/>
          <w:szCs w:val="22"/>
        </w:rPr>
        <w:t>JCTVC-M0148, Signaling inter-layer reference picture positions, April 2013</w:t>
      </w:r>
      <w:bookmarkEnd w:id="76"/>
    </w:p>
    <w:p w:rsidR="009D4E23" w:rsidRPr="00DF7580" w:rsidRDefault="009D4E23" w:rsidP="009D4E23">
      <w:pPr>
        <w:pStyle w:val="References"/>
        <w:jc w:val="both"/>
        <w:rPr>
          <w:sz w:val="22"/>
          <w:szCs w:val="22"/>
        </w:rPr>
      </w:pPr>
      <w:bookmarkStart w:id="77" w:name="_Ref361487355"/>
      <w:r w:rsidRPr="00DF7580">
        <w:rPr>
          <w:sz w:val="22"/>
          <w:szCs w:val="22"/>
        </w:rPr>
        <w:t>JCTVC-M0150, Inter-layer reference picture set initialization, April 2013</w:t>
      </w:r>
      <w:bookmarkEnd w:id="77"/>
    </w:p>
    <w:p w:rsidR="009D4E23" w:rsidRPr="00DF7580" w:rsidRDefault="009D4E23" w:rsidP="009D4E23">
      <w:pPr>
        <w:pStyle w:val="References"/>
        <w:jc w:val="both"/>
        <w:rPr>
          <w:sz w:val="22"/>
          <w:szCs w:val="22"/>
        </w:rPr>
      </w:pPr>
      <w:bookmarkStart w:id="78" w:name="_Ref361487356"/>
      <w:r w:rsidRPr="00DF7580">
        <w:rPr>
          <w:sz w:val="22"/>
          <w:szCs w:val="22"/>
        </w:rPr>
        <w:t xml:space="preserve">JCTVC3V-D0198, </w:t>
      </w:r>
      <w:r w:rsidRPr="00DF7580">
        <w:rPr>
          <w:sz w:val="22"/>
          <w:szCs w:val="22"/>
          <w:lang w:val="en-CA" w:eastAsia="de-DE"/>
        </w:rPr>
        <w:t>AHG7: Inter-layer reference pictures in reference picture list initialization, April 2013</w:t>
      </w:r>
      <w:bookmarkEnd w:id="78"/>
    </w:p>
    <w:p w:rsidR="009D4E23" w:rsidRPr="005B217D" w:rsidRDefault="009D4E23" w:rsidP="009D4E23">
      <w:pPr>
        <w:pStyle w:val="Heading1"/>
        <w:rPr>
          <w:lang w:val="en-CA"/>
        </w:rPr>
      </w:pPr>
      <w:r w:rsidRPr="005B217D">
        <w:rPr>
          <w:lang w:val="en-CA"/>
        </w:rPr>
        <w:t>Patent rights declaration(s)</w:t>
      </w:r>
    </w:p>
    <w:p w:rsidR="009D4E23" w:rsidRPr="005B217D" w:rsidRDefault="009D4E23" w:rsidP="009D4E23">
      <w:pPr>
        <w:jc w:val="both"/>
        <w:rPr>
          <w:szCs w:val="22"/>
          <w:lang w:val="en-CA"/>
        </w:rPr>
      </w:pPr>
      <w:proofErr w:type="spellStart"/>
      <w:r w:rsidRPr="001B4945">
        <w:rPr>
          <w:b/>
          <w:szCs w:val="22"/>
          <w:lang w:val="en-CA"/>
        </w:rPr>
        <w:t>InterDigital</w:t>
      </w:r>
      <w:proofErr w:type="spellEnd"/>
      <w:r w:rsidRPr="001B4945">
        <w:rPr>
          <w:b/>
          <w:szCs w:val="22"/>
          <w:lang w:val="en-CA"/>
        </w:rPr>
        <w:t xml:space="preserve"> Communications,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D4E23">
      <w:pPr>
        <w:pStyle w:val="Heading1"/>
        <w:numPr>
          <w:ilvl w:val="0"/>
          <w:numId w:val="0"/>
        </w:numPr>
        <w:ind w:left="432" w:hanging="432"/>
        <w:rPr>
          <w:szCs w:val="22"/>
          <w:lang w:val="en-CA"/>
        </w:rPr>
      </w:pPr>
    </w:p>
    <w:sectPr w:rsidR="007F1F8B"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8CD" w:rsidRDefault="005338CD">
      <w:r>
        <w:separator/>
      </w:r>
    </w:p>
  </w:endnote>
  <w:endnote w:type="continuationSeparator" w:id="0">
    <w:p w:rsidR="005338CD" w:rsidRDefault="005338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728F1">
      <w:rPr>
        <w:rStyle w:val="PageNumber"/>
      </w:rPr>
      <w:fldChar w:fldCharType="begin"/>
    </w:r>
    <w:r>
      <w:rPr>
        <w:rStyle w:val="PageNumber"/>
      </w:rPr>
      <w:instrText xml:space="preserve"> PAGE </w:instrText>
    </w:r>
    <w:r w:rsidR="002728F1">
      <w:rPr>
        <w:rStyle w:val="PageNumber"/>
      </w:rPr>
      <w:fldChar w:fldCharType="separate"/>
    </w:r>
    <w:r w:rsidR="005D72DF">
      <w:rPr>
        <w:rStyle w:val="PageNumber"/>
        <w:noProof/>
      </w:rPr>
      <w:t>1</w:t>
    </w:r>
    <w:r w:rsidR="002728F1">
      <w:rPr>
        <w:rStyle w:val="PageNumber"/>
      </w:rPr>
      <w:fldChar w:fldCharType="end"/>
    </w:r>
    <w:r>
      <w:rPr>
        <w:rStyle w:val="PageNumber"/>
      </w:rPr>
      <w:tab/>
      <w:t xml:space="preserve">Date Saved: </w:t>
    </w:r>
    <w:r w:rsidR="002728F1">
      <w:rPr>
        <w:rStyle w:val="PageNumber"/>
      </w:rPr>
      <w:fldChar w:fldCharType="begin"/>
    </w:r>
    <w:r>
      <w:rPr>
        <w:rStyle w:val="PageNumber"/>
      </w:rPr>
      <w:instrText xml:space="preserve"> SAVEDATE  \@ "yyyy-MM-dd"  \* MERGEFORMAT </w:instrText>
    </w:r>
    <w:r w:rsidR="002728F1">
      <w:rPr>
        <w:rStyle w:val="PageNumber"/>
      </w:rPr>
      <w:fldChar w:fldCharType="separate"/>
    </w:r>
    <w:r w:rsidR="005D72DF">
      <w:rPr>
        <w:rStyle w:val="PageNumber"/>
        <w:noProof/>
      </w:rPr>
      <w:t>2013-07-20</w:t>
    </w:r>
    <w:r w:rsidR="002728F1">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8CD" w:rsidRDefault="005338CD">
      <w:r>
        <w:separator/>
      </w:r>
    </w:p>
  </w:footnote>
  <w:footnote w:type="continuationSeparator" w:id="0">
    <w:p w:rsidR="005338CD" w:rsidRDefault="005338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99E4162"/>
    <w:multiLevelType w:val="hybridMultilevel"/>
    <w:tmpl w:val="73F877E0"/>
    <w:lvl w:ilvl="0" w:tplc="B1D0EF0A">
      <w:start w:val="1"/>
      <w:numFmt w:val="decimal"/>
      <w:lvlText w:val="Table %1."/>
      <w:lvlJc w:val="left"/>
      <w:pPr>
        <w:ind w:left="2448" w:hanging="360"/>
      </w:pPr>
      <w:rPr>
        <w:rFonts w:hint="default"/>
      </w:r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6">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73F1AA4"/>
    <w:multiLevelType w:val="hybridMultilevel"/>
    <w:tmpl w:val="2E40924E"/>
    <w:lvl w:ilvl="0" w:tplc="B1D0EF0A">
      <w:start w:val="1"/>
      <w:numFmt w:val="decimal"/>
      <w:lvlText w:val="Table %1."/>
      <w:lvlJc w:val="left"/>
      <w:pPr>
        <w:ind w:left="2448" w:hanging="360"/>
      </w:pPr>
      <w:rPr>
        <w:rFonts w:hint="default"/>
      </w:r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B70A13"/>
    <w:multiLevelType w:val="hybridMultilevel"/>
    <w:tmpl w:val="D88ABB80"/>
    <w:lvl w:ilvl="0" w:tplc="B1D0EF0A">
      <w:start w:val="1"/>
      <w:numFmt w:val="decimal"/>
      <w:lvlText w:val="Table %1."/>
      <w:lvlJc w:val="left"/>
      <w:pPr>
        <w:ind w:left="2448" w:hanging="360"/>
      </w:pPr>
      <w:rPr>
        <w:rFonts w:hint="default"/>
      </w:r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4"/>
  </w:num>
  <w:num w:numId="7">
    <w:abstractNumId w:val="8"/>
  </w:num>
  <w:num w:numId="8">
    <w:abstractNumId w:val="4"/>
  </w:num>
  <w:num w:numId="9">
    <w:abstractNumId w:val="1"/>
  </w:num>
  <w:num w:numId="10">
    <w:abstractNumId w:val="3"/>
  </w:num>
  <w:num w:numId="11">
    <w:abstractNumId w:val="2"/>
  </w:num>
  <w:num w:numId="12">
    <w:abstractNumId w:val="6"/>
  </w:num>
  <w:num w:numId="13">
    <w:abstractNumId w:val="7"/>
  </w:num>
  <w:num w:numId="14">
    <w:abstractNumId w:val="5"/>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458BC"/>
    <w:rsid w:val="00045C41"/>
    <w:rsid w:val="00046C03"/>
    <w:rsid w:val="0007614F"/>
    <w:rsid w:val="000942C4"/>
    <w:rsid w:val="000B17DD"/>
    <w:rsid w:val="000B1C6B"/>
    <w:rsid w:val="000B4FF9"/>
    <w:rsid w:val="000C09AC"/>
    <w:rsid w:val="000C0D2D"/>
    <w:rsid w:val="000E00F3"/>
    <w:rsid w:val="000E7111"/>
    <w:rsid w:val="000F158C"/>
    <w:rsid w:val="00102F3D"/>
    <w:rsid w:val="00124E38"/>
    <w:rsid w:val="0012580B"/>
    <w:rsid w:val="00131F90"/>
    <w:rsid w:val="0013526E"/>
    <w:rsid w:val="00145B30"/>
    <w:rsid w:val="00165440"/>
    <w:rsid w:val="00167DE8"/>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2CD4"/>
    <w:rsid w:val="002264A6"/>
    <w:rsid w:val="00227BA7"/>
    <w:rsid w:val="0023011C"/>
    <w:rsid w:val="002329E4"/>
    <w:rsid w:val="00263398"/>
    <w:rsid w:val="00270ED4"/>
    <w:rsid w:val="002728F1"/>
    <w:rsid w:val="00275BCF"/>
    <w:rsid w:val="002863D4"/>
    <w:rsid w:val="00292257"/>
    <w:rsid w:val="002A303E"/>
    <w:rsid w:val="002A54E0"/>
    <w:rsid w:val="002B1595"/>
    <w:rsid w:val="002B191D"/>
    <w:rsid w:val="002D0AF6"/>
    <w:rsid w:val="002F164D"/>
    <w:rsid w:val="002F628F"/>
    <w:rsid w:val="00306206"/>
    <w:rsid w:val="00317D85"/>
    <w:rsid w:val="00327C56"/>
    <w:rsid w:val="003315A1"/>
    <w:rsid w:val="003373EC"/>
    <w:rsid w:val="00342FF4"/>
    <w:rsid w:val="003669EA"/>
    <w:rsid w:val="003706CC"/>
    <w:rsid w:val="00377710"/>
    <w:rsid w:val="003A2D8E"/>
    <w:rsid w:val="003C20E4"/>
    <w:rsid w:val="003E6F90"/>
    <w:rsid w:val="003F5D0F"/>
    <w:rsid w:val="00414101"/>
    <w:rsid w:val="00433603"/>
    <w:rsid w:val="00433DDB"/>
    <w:rsid w:val="00437619"/>
    <w:rsid w:val="00456452"/>
    <w:rsid w:val="00495F30"/>
    <w:rsid w:val="004A2A63"/>
    <w:rsid w:val="004B210C"/>
    <w:rsid w:val="004B537F"/>
    <w:rsid w:val="004D405F"/>
    <w:rsid w:val="004E4F4F"/>
    <w:rsid w:val="004E6789"/>
    <w:rsid w:val="004F61E3"/>
    <w:rsid w:val="00502E10"/>
    <w:rsid w:val="0051015C"/>
    <w:rsid w:val="00516CF1"/>
    <w:rsid w:val="00531AE9"/>
    <w:rsid w:val="005338CD"/>
    <w:rsid w:val="00550A66"/>
    <w:rsid w:val="00567EC7"/>
    <w:rsid w:val="00570013"/>
    <w:rsid w:val="005801A2"/>
    <w:rsid w:val="005952A5"/>
    <w:rsid w:val="005A33A1"/>
    <w:rsid w:val="005B217D"/>
    <w:rsid w:val="005C0C53"/>
    <w:rsid w:val="005C385F"/>
    <w:rsid w:val="005D72DF"/>
    <w:rsid w:val="005E1AC6"/>
    <w:rsid w:val="005F6F1B"/>
    <w:rsid w:val="006176E3"/>
    <w:rsid w:val="00624B33"/>
    <w:rsid w:val="00626397"/>
    <w:rsid w:val="00630AA2"/>
    <w:rsid w:val="00631597"/>
    <w:rsid w:val="00646707"/>
    <w:rsid w:val="00662E58"/>
    <w:rsid w:val="00664DCF"/>
    <w:rsid w:val="00690052"/>
    <w:rsid w:val="006B2ED0"/>
    <w:rsid w:val="006C5D39"/>
    <w:rsid w:val="006E2810"/>
    <w:rsid w:val="006E5417"/>
    <w:rsid w:val="00712F60"/>
    <w:rsid w:val="00720E3B"/>
    <w:rsid w:val="00745F6B"/>
    <w:rsid w:val="0075585E"/>
    <w:rsid w:val="00770571"/>
    <w:rsid w:val="007768FF"/>
    <w:rsid w:val="007824D3"/>
    <w:rsid w:val="00796EE3"/>
    <w:rsid w:val="007A7D29"/>
    <w:rsid w:val="007B4AB8"/>
    <w:rsid w:val="007D3D56"/>
    <w:rsid w:val="007F1F8B"/>
    <w:rsid w:val="007F67A1"/>
    <w:rsid w:val="0080512B"/>
    <w:rsid w:val="00811C05"/>
    <w:rsid w:val="008206C8"/>
    <w:rsid w:val="0086387C"/>
    <w:rsid w:val="00874A6C"/>
    <w:rsid w:val="00876C65"/>
    <w:rsid w:val="008A4B4C"/>
    <w:rsid w:val="008C239F"/>
    <w:rsid w:val="008E480C"/>
    <w:rsid w:val="00907757"/>
    <w:rsid w:val="009212B0"/>
    <w:rsid w:val="009234A5"/>
    <w:rsid w:val="009336F7"/>
    <w:rsid w:val="009374A7"/>
    <w:rsid w:val="0098551D"/>
    <w:rsid w:val="009901A5"/>
    <w:rsid w:val="0099518F"/>
    <w:rsid w:val="009A523D"/>
    <w:rsid w:val="009A7684"/>
    <w:rsid w:val="009D4E23"/>
    <w:rsid w:val="009E671A"/>
    <w:rsid w:val="009F496B"/>
    <w:rsid w:val="00A01439"/>
    <w:rsid w:val="00A02E61"/>
    <w:rsid w:val="00A05CFF"/>
    <w:rsid w:val="00A56B97"/>
    <w:rsid w:val="00A6093D"/>
    <w:rsid w:val="00A76A6D"/>
    <w:rsid w:val="00A83253"/>
    <w:rsid w:val="00A83A2D"/>
    <w:rsid w:val="00AA6E84"/>
    <w:rsid w:val="00AB29F0"/>
    <w:rsid w:val="00AE341B"/>
    <w:rsid w:val="00B07CA7"/>
    <w:rsid w:val="00B1279A"/>
    <w:rsid w:val="00B1437D"/>
    <w:rsid w:val="00B20C49"/>
    <w:rsid w:val="00B4194A"/>
    <w:rsid w:val="00B5222E"/>
    <w:rsid w:val="00B53179"/>
    <w:rsid w:val="00B61C96"/>
    <w:rsid w:val="00B73A2A"/>
    <w:rsid w:val="00B76E0F"/>
    <w:rsid w:val="00B84B5C"/>
    <w:rsid w:val="00B94B06"/>
    <w:rsid w:val="00B94C28"/>
    <w:rsid w:val="00B96339"/>
    <w:rsid w:val="00BC10BA"/>
    <w:rsid w:val="00BC5AFD"/>
    <w:rsid w:val="00BF085D"/>
    <w:rsid w:val="00BF159B"/>
    <w:rsid w:val="00C04F43"/>
    <w:rsid w:val="00C0609D"/>
    <w:rsid w:val="00C115AB"/>
    <w:rsid w:val="00C30249"/>
    <w:rsid w:val="00C3723B"/>
    <w:rsid w:val="00C606C9"/>
    <w:rsid w:val="00C80288"/>
    <w:rsid w:val="00C84003"/>
    <w:rsid w:val="00C86275"/>
    <w:rsid w:val="00C90650"/>
    <w:rsid w:val="00C97D78"/>
    <w:rsid w:val="00CA272B"/>
    <w:rsid w:val="00CB62F7"/>
    <w:rsid w:val="00CC2AAE"/>
    <w:rsid w:val="00CC5A42"/>
    <w:rsid w:val="00CD0BCE"/>
    <w:rsid w:val="00CD0EAB"/>
    <w:rsid w:val="00CF34DB"/>
    <w:rsid w:val="00CF558F"/>
    <w:rsid w:val="00D073E2"/>
    <w:rsid w:val="00D262C4"/>
    <w:rsid w:val="00D446EC"/>
    <w:rsid w:val="00D51BF0"/>
    <w:rsid w:val="00D55942"/>
    <w:rsid w:val="00D807BF"/>
    <w:rsid w:val="00D82FCC"/>
    <w:rsid w:val="00DA17FC"/>
    <w:rsid w:val="00DA7887"/>
    <w:rsid w:val="00DB2C26"/>
    <w:rsid w:val="00DE6B43"/>
    <w:rsid w:val="00DF5B39"/>
    <w:rsid w:val="00E11923"/>
    <w:rsid w:val="00E262D4"/>
    <w:rsid w:val="00E36250"/>
    <w:rsid w:val="00E54511"/>
    <w:rsid w:val="00E61DAC"/>
    <w:rsid w:val="00E72B80"/>
    <w:rsid w:val="00E75FE3"/>
    <w:rsid w:val="00E86C4C"/>
    <w:rsid w:val="00EA16FC"/>
    <w:rsid w:val="00EB7AB1"/>
    <w:rsid w:val="00ED410A"/>
    <w:rsid w:val="00EF48CC"/>
    <w:rsid w:val="00F304DC"/>
    <w:rsid w:val="00F73032"/>
    <w:rsid w:val="00F848FC"/>
    <w:rsid w:val="00F9282A"/>
    <w:rsid w:val="00F96BAD"/>
    <w:rsid w:val="00FA139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728F1"/>
    <w:pPr>
      <w:tabs>
        <w:tab w:val="center" w:pos="4320"/>
        <w:tab w:val="right" w:pos="8640"/>
      </w:tabs>
    </w:pPr>
  </w:style>
  <w:style w:type="paragraph" w:styleId="Footer">
    <w:name w:val="footer"/>
    <w:basedOn w:val="Normal"/>
    <w:rsid w:val="002728F1"/>
    <w:pPr>
      <w:tabs>
        <w:tab w:val="center" w:pos="4320"/>
        <w:tab w:val="right" w:pos="8640"/>
      </w:tabs>
    </w:pPr>
  </w:style>
  <w:style w:type="character" w:styleId="PageNumber">
    <w:name w:val="page number"/>
    <w:basedOn w:val="DefaultParagraphFont"/>
    <w:rsid w:val="002728F1"/>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9D4E23"/>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9D4E23"/>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9D4E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9D4E23"/>
    <w:rPr>
      <w:rFonts w:ascii="Times" w:eastAsia="Malgun Gothic" w:hAnsi="Times"/>
      <w:lang w:val="en-GB"/>
    </w:rPr>
  </w:style>
  <w:style w:type="paragraph" w:customStyle="1" w:styleId="References">
    <w:name w:val="References"/>
    <w:basedOn w:val="Normal"/>
    <w:rsid w:val="009D4E23"/>
    <w:pPr>
      <w:numPr>
        <w:numId w:val="12"/>
      </w:numPr>
      <w:tabs>
        <w:tab w:val="clear" w:pos="360"/>
        <w:tab w:val="clear" w:pos="720"/>
        <w:tab w:val="clear" w:pos="1080"/>
        <w:tab w:val="clear" w:pos="1440"/>
      </w:tabs>
      <w:overflowPunct/>
      <w:autoSpaceDE/>
      <w:autoSpaceDN/>
      <w:adjustRightInd/>
      <w:spacing w:before="0"/>
      <w:textAlignment w:val="auto"/>
    </w:pPr>
    <w:rPr>
      <w:sz w:val="24"/>
      <w:szCs w:val="24"/>
    </w:rPr>
  </w:style>
  <w:style w:type="paragraph" w:customStyle="1" w:styleId="Equation">
    <w:name w:val="Equation"/>
    <w:basedOn w:val="Normal"/>
    <w:rsid w:val="009D4E23"/>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table" w:styleId="TableGrid">
    <w:name w:val="Table Grid"/>
    <w:basedOn w:val="TableNormal"/>
    <w:rsid w:val="006315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1554</Words>
  <Characters>8860</Characters>
  <Application>Microsoft Office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 He</dc:creator>
  <cp:keywords>JCT-VC, MPEG, VCEG</cp:keywords>
  <cp:lastModifiedBy>heyo</cp:lastModifiedBy>
  <cp:revision>3</cp:revision>
  <cp:lastPrinted>2013-07-20T21:56:00Z</cp:lastPrinted>
  <dcterms:created xsi:type="dcterms:W3CDTF">2013-07-20T21:56:00Z</dcterms:created>
  <dcterms:modified xsi:type="dcterms:W3CDTF">2013-07-24T18:45:00Z</dcterms:modified>
</cp:coreProperties>
</file>