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FA4AB6" w:rsidP="00C97D78">
            <w:pPr>
              <w:tabs>
                <w:tab w:val="left" w:pos="7200"/>
              </w:tabs>
              <w:spacing w:before="0"/>
              <w:rPr>
                <w:b/>
                <w:szCs w:val="22"/>
                <w:lang w:val="en-CA"/>
              </w:rPr>
            </w:pPr>
            <w:r w:rsidRPr="00FA4AB6">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52924">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52924">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9C450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9C4502">
              <w:rPr>
                <w:u w:val="single"/>
                <w:lang w:val="en-CA"/>
              </w:rPr>
              <w:t>0215</w:t>
            </w:r>
            <w:ins w:id="0" w:author="heyo" w:date="2013-07-18T15:46:00Z">
              <w:r w:rsidR="007D2425">
                <w:rPr>
                  <w:u w:val="single"/>
                  <w:lang w:val="en-CA"/>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E6261" w:rsidP="00E60C12">
            <w:pPr>
              <w:spacing w:before="60" w:after="60"/>
              <w:rPr>
                <w:b/>
                <w:szCs w:val="22"/>
                <w:lang w:val="en-CA"/>
              </w:rPr>
            </w:pPr>
            <w:r>
              <w:rPr>
                <w:b/>
                <w:szCs w:val="22"/>
                <w:lang w:val="en-CA"/>
              </w:rPr>
              <w:t xml:space="preserve">On </w:t>
            </w:r>
            <w:r w:rsidR="00605BE4">
              <w:rPr>
                <w:b/>
                <w:szCs w:val="22"/>
                <w:lang w:val="en-CA"/>
              </w:rPr>
              <w:t xml:space="preserve">SNR Scalability </w:t>
            </w:r>
            <w:r w:rsidR="00E60C12">
              <w:rPr>
                <w:b/>
                <w:szCs w:val="22"/>
                <w:lang w:val="en-CA"/>
              </w:rPr>
              <w:t>Indication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E6261">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E6261">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6261" w:rsidRDefault="00AE6261" w:rsidP="00AE6261">
            <w:pPr>
              <w:spacing w:before="0"/>
              <w:rPr>
                <w:szCs w:val="22"/>
              </w:rPr>
            </w:pPr>
            <w:r>
              <w:rPr>
                <w:szCs w:val="22"/>
                <w:lang w:val="en-CA"/>
              </w:rPr>
              <w:t xml:space="preserve">Yong He, </w:t>
            </w:r>
            <w:r>
              <w:t>Yan Ye</w:t>
            </w:r>
            <w:r w:rsidR="00BD17DE" w:rsidRPr="005B217D">
              <w:rPr>
                <w:szCs w:val="22"/>
                <w:lang w:val="en-CA"/>
              </w:rPr>
              <w:t xml:space="preserve"> </w:t>
            </w:r>
            <w:r w:rsidR="00E61DAC" w:rsidRPr="005B217D">
              <w:rPr>
                <w:szCs w:val="22"/>
                <w:lang w:val="en-CA"/>
              </w:rPr>
              <w:br/>
            </w:r>
            <w:r>
              <w:rPr>
                <w:szCs w:val="22"/>
              </w:rPr>
              <w:t>9710 Scranton R-D, #250</w:t>
            </w:r>
          </w:p>
          <w:p w:rsidR="00AE6261" w:rsidRDefault="00AE6261" w:rsidP="00AE6261">
            <w:pPr>
              <w:spacing w:before="0"/>
              <w:rPr>
                <w:szCs w:val="22"/>
              </w:rPr>
            </w:pPr>
            <w:r>
              <w:rPr>
                <w:szCs w:val="22"/>
              </w:rPr>
              <w:t>San Diego, CA 92121</w:t>
            </w:r>
          </w:p>
          <w:p w:rsidR="00E61DAC" w:rsidRPr="005B217D" w:rsidRDefault="00AE6261" w:rsidP="00AE6261">
            <w:pPr>
              <w:spacing w:before="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AE6261">
            <w:pPr>
              <w:spacing w:before="60" w:after="60"/>
              <w:rPr>
                <w:szCs w:val="22"/>
                <w:lang w:val="en-CA"/>
              </w:rPr>
            </w:pPr>
            <w:r w:rsidRPr="005B217D">
              <w:rPr>
                <w:szCs w:val="22"/>
                <w:lang w:val="en-CA"/>
              </w:rPr>
              <w:br/>
            </w:r>
            <w:r w:rsidR="00AE6261">
              <w:rPr>
                <w:szCs w:val="22"/>
                <w:lang w:val="en-CA"/>
              </w:rPr>
              <w:t>1-858-210-4807</w:t>
            </w:r>
            <w:r w:rsidRPr="005B217D">
              <w:rPr>
                <w:szCs w:val="22"/>
                <w:lang w:val="en-CA"/>
              </w:rPr>
              <w:br/>
            </w:r>
            <w:r w:rsidR="00AE6261">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E6261">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D6D19" w:rsidRDefault="001B4945" w:rsidP="009876A2">
      <w:r>
        <w:rPr>
          <w:lang w:val="en-CA"/>
        </w:rPr>
        <w:t xml:space="preserve">This contribution proposes </w:t>
      </w:r>
      <w:r w:rsidR="009876A2">
        <w:rPr>
          <w:lang w:val="en-CA"/>
        </w:rPr>
        <w:t>to signal SNR scalability for the needs of re-sampling process, inter-layer filters and certain applications</w:t>
      </w:r>
      <w:r w:rsidR="00087CBC">
        <w:rPr>
          <w:lang w:val="en-CA"/>
        </w:rPr>
        <w:t>.</w:t>
      </w:r>
      <w:r w:rsidR="009876A2">
        <w:rPr>
          <w:lang w:val="en-CA"/>
        </w:rPr>
        <w:t xml:space="preserve"> It would be beneficial to differentiate SNR scalability from spatial scalability in high level syntax so that </w:t>
      </w:r>
      <w:r w:rsidR="009876A2">
        <w:t>the encoder and decoder operations can be configured and/or initialized according to the relevant coding tools to be supported.</w:t>
      </w:r>
    </w:p>
    <w:p w:rsidR="009876A2" w:rsidRDefault="009876A2" w:rsidP="009876A2">
      <w:pPr>
        <w:pStyle w:val="Heading1"/>
        <w:rPr>
          <w:lang w:val="en-CA"/>
        </w:rPr>
      </w:pPr>
      <w:r>
        <w:rPr>
          <w:lang w:val="en-CA"/>
        </w:rPr>
        <w:t>Introduction</w:t>
      </w:r>
    </w:p>
    <w:p w:rsidR="009876A2" w:rsidRDefault="009876A2" w:rsidP="009876A2">
      <w:r>
        <w:t xml:space="preserve">Scalable video coding supports multiple layers, and each layer could be designed to support spatial scalability, temporal scalability, SNR (Signal-to-Noise Ratio) scalability, or any other type of scalability.  </w:t>
      </w:r>
    </w:p>
    <w:p w:rsidR="009876A2" w:rsidRDefault="009876A2" w:rsidP="009876A2">
      <w:r>
        <w:t xml:space="preserve">Spatial scalability and SNR scalability are two major scalable cases being evaluated </w:t>
      </w:r>
      <w:r w:rsidR="00106C8B">
        <w:t xml:space="preserve">in SHVC </w:t>
      </w:r>
      <w:r>
        <w:t xml:space="preserve">common test conditions. For spatial scalability, the video is coded at different resolutions at different layers. For example, the base layer video may have 720p resolution and the enhancement layer may have 1080p resolution. For SNR scalability, the video resolution is the same across multiple layers but different layers may be coded at different quality. For example the base layer may be coded at 33dB, whereas the enhancement layer may be coded at 36dB. In the current SHVC WD 2, a syntax element, </w:t>
      </w:r>
      <w:proofErr w:type="spellStart"/>
      <w:r>
        <w:t>scalability_mask</w:t>
      </w:r>
      <w:proofErr w:type="spellEnd"/>
      <w:r>
        <w:t xml:space="preserve">, is included in Video Parameter Set (VPS) to differentiate </w:t>
      </w:r>
      <w:proofErr w:type="spellStart"/>
      <w:r>
        <w:t>multiview</w:t>
      </w:r>
      <w:proofErr w:type="spellEnd"/>
      <w:r>
        <w:t xml:space="preserve"> scalability and spatial/SNR scalability (as shown in </w:t>
      </w:r>
      <w:r w:rsidR="00FA4AB6">
        <w:fldChar w:fldCharType="begin"/>
      </w:r>
      <w:r>
        <w:instrText xml:space="preserve"> REF _Ref357762780 \r \h </w:instrText>
      </w:r>
      <w:r w:rsidR="00FA4AB6">
        <w:fldChar w:fldCharType="separate"/>
      </w:r>
      <w:r>
        <w:t>Table 1</w:t>
      </w:r>
      <w:r w:rsidR="00FA4AB6">
        <w:fldChar w:fldCharType="end"/>
      </w:r>
      <w:r>
        <w:t>).</w:t>
      </w:r>
    </w:p>
    <w:p w:rsidR="00ED3C16" w:rsidRDefault="00ED3C16" w:rsidP="009876A2"/>
    <w:p w:rsidR="009876A2" w:rsidRPr="00ED3C16" w:rsidRDefault="009876A2" w:rsidP="009876A2">
      <w:pPr>
        <w:pStyle w:val="ListParagraph"/>
        <w:numPr>
          <w:ilvl w:val="0"/>
          <w:numId w:val="21"/>
        </w:numPr>
        <w:jc w:val="center"/>
        <w:rPr>
          <w:rFonts w:ascii="Times New Roman" w:hAnsi="Times New Roman"/>
          <w:szCs w:val="22"/>
        </w:rPr>
      </w:pPr>
      <w:bookmarkStart w:id="1" w:name="_Ref357762780"/>
      <w:r w:rsidRPr="00ED3C16">
        <w:rPr>
          <w:rFonts w:ascii="Times New Roman" w:hAnsi="Times New Roman"/>
          <w:szCs w:val="22"/>
        </w:rPr>
        <w:t xml:space="preserve">Mapping of </w:t>
      </w:r>
      <w:proofErr w:type="spellStart"/>
      <w:r w:rsidRPr="00ED3C16">
        <w:rPr>
          <w:rFonts w:ascii="Times New Roman" w:hAnsi="Times New Roman"/>
          <w:szCs w:val="22"/>
        </w:rPr>
        <w:t>ScalabiltyId</w:t>
      </w:r>
      <w:proofErr w:type="spellEnd"/>
      <w:r w:rsidRPr="00ED3C16">
        <w:rPr>
          <w:rFonts w:ascii="Times New Roman" w:hAnsi="Times New Roman"/>
          <w:szCs w:val="22"/>
        </w:rPr>
        <w:t xml:space="preserve"> to scalability dimensions</w:t>
      </w:r>
      <w:bookmarkEnd w:id="1"/>
    </w:p>
    <w:tbl>
      <w:tblPr>
        <w:tblW w:w="0" w:type="auto"/>
        <w:jc w:val="center"/>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63"/>
        <w:gridCol w:w="2497"/>
        <w:gridCol w:w="2543"/>
      </w:tblGrid>
      <w:tr w:rsidR="009876A2" w:rsidRPr="00D93C4B" w:rsidTr="00BA73FF">
        <w:trPr>
          <w:jc w:val="center"/>
        </w:trPr>
        <w:tc>
          <w:tcPr>
            <w:tcW w:w="2563" w:type="dxa"/>
          </w:tcPr>
          <w:p w:rsidR="009876A2" w:rsidRPr="00D93C4B" w:rsidRDefault="009876A2" w:rsidP="009C2652">
            <w:pPr>
              <w:keepNext/>
              <w:keepLines/>
              <w:spacing w:beforeLines="25" w:afterLines="25"/>
              <w:jc w:val="center"/>
              <w:rPr>
                <w:b/>
                <w:bCs/>
                <w:lang w:val="en-CA"/>
              </w:rPr>
            </w:pPr>
            <w:proofErr w:type="spellStart"/>
            <w:r w:rsidRPr="00D93C4B">
              <w:rPr>
                <w:rFonts w:eastAsia="Batang"/>
                <w:b/>
                <w:bCs/>
                <w:lang w:val="en-CA" w:eastAsia="ko-KR"/>
              </w:rPr>
              <w:t>scalability_mask</w:t>
            </w:r>
            <w:proofErr w:type="spellEnd"/>
            <w:r>
              <w:rPr>
                <w:rFonts w:eastAsia="Batang"/>
                <w:b/>
                <w:bCs/>
                <w:lang w:val="en-CA" w:eastAsia="ko-KR"/>
              </w:rPr>
              <w:t xml:space="preserve"> </w:t>
            </w:r>
            <w:r w:rsidRPr="00D93C4B">
              <w:rPr>
                <w:rFonts w:eastAsia="Batang"/>
                <w:b/>
                <w:bCs/>
                <w:lang w:val="en-CA" w:eastAsia="ko-KR"/>
              </w:rPr>
              <w:t>index</w:t>
            </w:r>
          </w:p>
        </w:tc>
        <w:tc>
          <w:tcPr>
            <w:tcW w:w="2497" w:type="dxa"/>
          </w:tcPr>
          <w:p w:rsidR="009876A2" w:rsidRDefault="009876A2" w:rsidP="009C2652">
            <w:pPr>
              <w:keepNext/>
              <w:keepLines/>
              <w:spacing w:beforeLines="25" w:afterLines="25"/>
              <w:jc w:val="center"/>
              <w:rPr>
                <w:b/>
                <w:bCs/>
                <w:lang w:val="en-CA"/>
              </w:rPr>
              <w:pPrChange w:id="2" w:author="heyo" w:date="2013-07-24T11:31:00Z">
                <w:pPr>
                  <w:keepNext/>
                  <w:keepLines/>
                  <w:spacing w:beforeLines="25" w:afterLines="25"/>
                  <w:jc w:val="center"/>
                </w:pPr>
              </w:pPrChange>
            </w:pPr>
            <w:r w:rsidRPr="00D93C4B">
              <w:rPr>
                <w:b/>
                <w:bCs/>
                <w:lang w:val="en-CA"/>
              </w:rPr>
              <w:t>Scalability dimension</w:t>
            </w:r>
          </w:p>
        </w:tc>
        <w:tc>
          <w:tcPr>
            <w:tcW w:w="2543" w:type="dxa"/>
          </w:tcPr>
          <w:p w:rsidR="009876A2" w:rsidRDefault="009876A2" w:rsidP="009C2652">
            <w:pPr>
              <w:keepNext/>
              <w:keepLines/>
              <w:spacing w:beforeLines="25" w:afterLines="25"/>
              <w:jc w:val="center"/>
              <w:rPr>
                <w:b/>
                <w:bCs/>
                <w:lang w:val="en-CA"/>
              </w:rPr>
              <w:pPrChange w:id="3" w:author="heyo" w:date="2013-07-24T11:31:00Z">
                <w:pPr>
                  <w:keepNext/>
                  <w:keepLines/>
                  <w:spacing w:beforeLines="25" w:afterLines="25"/>
                  <w:jc w:val="center"/>
                </w:pPr>
              </w:pPrChange>
            </w:pPr>
            <w:proofErr w:type="spellStart"/>
            <w:r w:rsidRPr="00D93C4B">
              <w:rPr>
                <w:b/>
                <w:bCs/>
                <w:lang w:val="en-CA"/>
              </w:rPr>
              <w:t>ScalabilityId</w:t>
            </w:r>
            <w:proofErr w:type="spellEnd"/>
            <w:r w:rsidRPr="00D93C4B">
              <w:rPr>
                <w:b/>
                <w:bCs/>
                <w:lang w:val="en-CA"/>
              </w:rPr>
              <w:t xml:space="preserve"> mapping</w:t>
            </w:r>
          </w:p>
        </w:tc>
      </w:tr>
      <w:tr w:rsidR="009876A2" w:rsidRPr="00BA3F8D" w:rsidTr="00BA73FF">
        <w:trPr>
          <w:jc w:val="center"/>
        </w:trPr>
        <w:tc>
          <w:tcPr>
            <w:tcW w:w="2563" w:type="dxa"/>
          </w:tcPr>
          <w:p w:rsidR="009876A2" w:rsidRPr="00BA3F8D" w:rsidRDefault="009876A2" w:rsidP="009C2652">
            <w:pPr>
              <w:keepNext/>
              <w:keepLines/>
              <w:spacing w:beforeLines="25" w:afterLines="25"/>
              <w:jc w:val="center"/>
              <w:rPr>
                <w:rFonts w:ascii="Times" w:hAnsi="Times" w:cs="Times"/>
                <w:sz w:val="18"/>
                <w:lang w:val="en-CA"/>
              </w:rPr>
            </w:pPr>
            <w:r w:rsidRPr="00BA3F8D">
              <w:rPr>
                <w:rFonts w:ascii="Times" w:hAnsi="Times" w:cs="Times"/>
                <w:sz w:val="18"/>
                <w:lang w:val="en-CA"/>
              </w:rPr>
              <w:t>0</w:t>
            </w:r>
          </w:p>
        </w:tc>
        <w:tc>
          <w:tcPr>
            <w:tcW w:w="2497" w:type="dxa"/>
          </w:tcPr>
          <w:p w:rsidR="009876A2" w:rsidRDefault="009876A2" w:rsidP="009C2652">
            <w:pPr>
              <w:keepNext/>
              <w:keepLines/>
              <w:spacing w:beforeLines="25" w:afterLines="25"/>
              <w:jc w:val="center"/>
              <w:rPr>
                <w:rFonts w:ascii="Times" w:hAnsi="Times" w:cs="Times"/>
                <w:sz w:val="18"/>
                <w:lang w:val="en-CA"/>
              </w:rPr>
              <w:pPrChange w:id="4" w:author="heyo" w:date="2013-07-24T11:31:00Z">
                <w:pPr>
                  <w:keepNext/>
                  <w:keepLines/>
                  <w:spacing w:beforeLines="25" w:afterLines="25"/>
                  <w:jc w:val="center"/>
                </w:pPr>
              </w:pPrChange>
            </w:pPr>
            <w:proofErr w:type="spellStart"/>
            <w:r w:rsidRPr="00BA3F8D">
              <w:rPr>
                <w:rFonts w:ascii="Times" w:hAnsi="Times" w:cs="Times"/>
                <w:sz w:val="18"/>
                <w:lang w:val="en-CA"/>
              </w:rPr>
              <w:t>Multiview</w:t>
            </w:r>
            <w:proofErr w:type="spellEnd"/>
          </w:p>
        </w:tc>
        <w:tc>
          <w:tcPr>
            <w:tcW w:w="2543" w:type="dxa"/>
          </w:tcPr>
          <w:p w:rsidR="009876A2" w:rsidRDefault="009876A2" w:rsidP="009C2652">
            <w:pPr>
              <w:keepNext/>
              <w:keepLines/>
              <w:spacing w:beforeLines="25" w:afterLines="25"/>
              <w:jc w:val="center"/>
              <w:rPr>
                <w:rFonts w:ascii="Times" w:hAnsi="Times" w:cs="Times"/>
                <w:sz w:val="18"/>
                <w:lang w:val="en-CA"/>
              </w:rPr>
              <w:pPrChange w:id="5" w:author="heyo" w:date="2013-07-24T11:31:00Z">
                <w:pPr>
                  <w:keepNext/>
                  <w:keepLines/>
                  <w:spacing w:beforeLines="25" w:afterLines="25"/>
                  <w:jc w:val="center"/>
                </w:pPr>
              </w:pPrChange>
            </w:pPr>
            <w:proofErr w:type="spellStart"/>
            <w:r w:rsidRPr="00BA3F8D">
              <w:rPr>
                <w:rFonts w:ascii="Times" w:hAnsi="Times" w:cs="Times"/>
                <w:sz w:val="18"/>
                <w:lang w:val="en-CA"/>
              </w:rPr>
              <w:t>ViewId</w:t>
            </w:r>
            <w:proofErr w:type="spellEnd"/>
          </w:p>
        </w:tc>
      </w:tr>
      <w:tr w:rsidR="009876A2" w:rsidRPr="00BA3F8D" w:rsidTr="00BA73FF">
        <w:trPr>
          <w:jc w:val="center"/>
        </w:trPr>
        <w:tc>
          <w:tcPr>
            <w:tcW w:w="2563" w:type="dxa"/>
          </w:tcPr>
          <w:p w:rsidR="009876A2" w:rsidRPr="00BA3F8D" w:rsidRDefault="009876A2" w:rsidP="009C2652">
            <w:pPr>
              <w:keepNext/>
              <w:keepLines/>
              <w:spacing w:beforeLines="25" w:afterLines="25"/>
              <w:jc w:val="center"/>
              <w:rPr>
                <w:rFonts w:ascii="Times" w:hAnsi="Times" w:cs="Times"/>
                <w:sz w:val="18"/>
                <w:lang w:val="en-CA"/>
              </w:rPr>
            </w:pPr>
            <w:r w:rsidRPr="00BA3F8D">
              <w:rPr>
                <w:rFonts w:ascii="Times" w:hAnsi="Times" w:cs="Times"/>
                <w:sz w:val="18"/>
                <w:lang w:val="en-CA"/>
              </w:rPr>
              <w:t>1</w:t>
            </w:r>
          </w:p>
        </w:tc>
        <w:tc>
          <w:tcPr>
            <w:tcW w:w="2497" w:type="dxa"/>
          </w:tcPr>
          <w:p w:rsidR="009876A2" w:rsidRDefault="009876A2" w:rsidP="009C2652">
            <w:pPr>
              <w:keepNext/>
              <w:keepLines/>
              <w:spacing w:beforeLines="25" w:afterLines="25"/>
              <w:jc w:val="center"/>
              <w:rPr>
                <w:rFonts w:ascii="Times" w:hAnsi="Times" w:cs="Times"/>
                <w:sz w:val="18"/>
                <w:lang w:val="en-CA"/>
              </w:rPr>
              <w:pPrChange w:id="6" w:author="heyo" w:date="2013-07-24T11:31:00Z">
                <w:pPr>
                  <w:keepNext/>
                  <w:keepLines/>
                  <w:spacing w:beforeLines="25" w:afterLines="25"/>
                  <w:jc w:val="center"/>
                </w:pPr>
              </w:pPrChange>
            </w:pPr>
            <w:r w:rsidRPr="00BA3F8D">
              <w:rPr>
                <w:rFonts w:ascii="Times" w:hAnsi="Times" w:cs="Times"/>
                <w:sz w:val="18"/>
              </w:rPr>
              <w:t>spatial/SNR scalability</w:t>
            </w:r>
          </w:p>
        </w:tc>
        <w:tc>
          <w:tcPr>
            <w:tcW w:w="2543" w:type="dxa"/>
          </w:tcPr>
          <w:p w:rsidR="009876A2" w:rsidRDefault="009876A2" w:rsidP="009C2652">
            <w:pPr>
              <w:keepNext/>
              <w:keepLines/>
              <w:spacing w:beforeLines="25" w:afterLines="25"/>
              <w:jc w:val="center"/>
              <w:rPr>
                <w:rFonts w:ascii="Times" w:hAnsi="Times" w:cs="Times"/>
                <w:sz w:val="18"/>
                <w:lang w:val="en-CA"/>
              </w:rPr>
              <w:pPrChange w:id="7" w:author="heyo" w:date="2013-07-24T11:31:00Z">
                <w:pPr>
                  <w:keepNext/>
                  <w:keepLines/>
                  <w:spacing w:beforeLines="25" w:afterLines="25"/>
                  <w:jc w:val="center"/>
                </w:pPr>
              </w:pPrChange>
            </w:pPr>
            <w:proofErr w:type="spellStart"/>
            <w:r w:rsidRPr="00BA3F8D">
              <w:rPr>
                <w:rFonts w:ascii="Times" w:hAnsi="Times" w:cs="Times"/>
                <w:sz w:val="18"/>
                <w:lang w:val="en-CA"/>
              </w:rPr>
              <w:t>DependencyId</w:t>
            </w:r>
            <w:proofErr w:type="spellEnd"/>
          </w:p>
        </w:tc>
      </w:tr>
      <w:tr w:rsidR="009876A2" w:rsidRPr="00D93C4B" w:rsidTr="00BA73FF">
        <w:trPr>
          <w:jc w:val="center"/>
        </w:trPr>
        <w:tc>
          <w:tcPr>
            <w:tcW w:w="2563" w:type="dxa"/>
          </w:tcPr>
          <w:p w:rsidR="009876A2" w:rsidRPr="00BA3F8D" w:rsidRDefault="009876A2" w:rsidP="009C2652">
            <w:pPr>
              <w:keepNext/>
              <w:keepLines/>
              <w:spacing w:beforeLines="25" w:afterLines="25"/>
              <w:jc w:val="center"/>
              <w:rPr>
                <w:rFonts w:ascii="Times" w:hAnsi="Times" w:cs="Times"/>
                <w:sz w:val="18"/>
                <w:lang w:val="en-CA"/>
              </w:rPr>
            </w:pPr>
            <w:r w:rsidRPr="00BA3F8D">
              <w:rPr>
                <w:rFonts w:ascii="Times" w:hAnsi="Times" w:cs="Times"/>
                <w:sz w:val="18"/>
                <w:lang w:val="en-CA"/>
              </w:rPr>
              <w:t>2-15</w:t>
            </w:r>
          </w:p>
        </w:tc>
        <w:tc>
          <w:tcPr>
            <w:tcW w:w="2497" w:type="dxa"/>
          </w:tcPr>
          <w:p w:rsidR="009876A2" w:rsidRDefault="009876A2" w:rsidP="009C2652">
            <w:pPr>
              <w:keepNext/>
              <w:keepLines/>
              <w:spacing w:beforeLines="25" w:afterLines="25"/>
              <w:jc w:val="center"/>
              <w:rPr>
                <w:rFonts w:ascii="Times" w:hAnsi="Times" w:cs="Times"/>
                <w:sz w:val="18"/>
                <w:lang w:val="en-CA"/>
              </w:rPr>
              <w:pPrChange w:id="8" w:author="heyo" w:date="2013-07-24T11:33:00Z">
                <w:pPr>
                  <w:keepNext/>
                  <w:keepLines/>
                  <w:spacing w:beforeLines="25" w:afterLines="25"/>
                  <w:jc w:val="center"/>
                </w:pPr>
              </w:pPrChange>
            </w:pPr>
            <w:r w:rsidRPr="00BA3F8D">
              <w:rPr>
                <w:rFonts w:ascii="Times" w:hAnsi="Times" w:cs="Times"/>
                <w:sz w:val="18"/>
                <w:lang w:val="en-CA"/>
              </w:rPr>
              <w:t>Reserved</w:t>
            </w:r>
          </w:p>
        </w:tc>
        <w:tc>
          <w:tcPr>
            <w:tcW w:w="2543" w:type="dxa"/>
          </w:tcPr>
          <w:p w:rsidR="009876A2" w:rsidRDefault="009876A2" w:rsidP="009C2652">
            <w:pPr>
              <w:keepNext/>
              <w:keepLines/>
              <w:spacing w:beforeLines="25" w:afterLines="25"/>
              <w:jc w:val="center"/>
              <w:rPr>
                <w:rFonts w:ascii="Times" w:hAnsi="Times" w:cs="Times"/>
                <w:sz w:val="18"/>
                <w:lang w:val="en-CA"/>
              </w:rPr>
              <w:pPrChange w:id="9" w:author="heyo" w:date="2013-07-24T11:31:00Z">
                <w:pPr>
                  <w:keepNext/>
                  <w:keepLines/>
                  <w:spacing w:beforeLines="25" w:afterLines="25"/>
                  <w:jc w:val="center"/>
                </w:pPr>
              </w:pPrChange>
            </w:pPr>
          </w:p>
        </w:tc>
      </w:tr>
    </w:tbl>
    <w:p w:rsidR="009876A2" w:rsidRDefault="009876A2" w:rsidP="009876A2">
      <w:pPr>
        <w:spacing w:before="240"/>
      </w:pPr>
      <w:r>
        <w:t xml:space="preserve">However, in the current SHVC working draft, the </w:t>
      </w:r>
      <w:proofErr w:type="spellStart"/>
      <w:r>
        <w:t>scalability_mask</w:t>
      </w:r>
      <w:proofErr w:type="spellEnd"/>
      <w:r>
        <w:t xml:space="preserve"> syntax does not differentiate spatial and SNR scalability. The spatial scalability and SNR scalability are two different kinds of scalability requiring different codec operations and memory allocation. Some examples are given below:</w:t>
      </w:r>
    </w:p>
    <w:p w:rsidR="009876A2" w:rsidRPr="009876A2" w:rsidRDefault="009876A2" w:rsidP="009876A2">
      <w:pPr>
        <w:pStyle w:val="ListParagraph"/>
        <w:numPr>
          <w:ilvl w:val="0"/>
          <w:numId w:val="22"/>
        </w:numPr>
        <w:spacing w:before="240"/>
        <w:rPr>
          <w:rFonts w:ascii="Times New Roman" w:hAnsi="Times New Roman"/>
        </w:rPr>
      </w:pPr>
      <w:r w:rsidRPr="009876A2">
        <w:rPr>
          <w:rFonts w:ascii="Times New Roman" w:hAnsi="Times New Roman"/>
        </w:rPr>
        <w:t xml:space="preserve">The re-sampling process for reference layer picture samples and reference layer motion field are necessary for spatial scalability but </w:t>
      </w:r>
      <w:r w:rsidR="00106C8B">
        <w:rPr>
          <w:rFonts w:ascii="Times New Roman" w:hAnsi="Times New Roman"/>
        </w:rPr>
        <w:t>they are unnecessary</w:t>
      </w:r>
      <w:r w:rsidRPr="009876A2">
        <w:rPr>
          <w:rFonts w:ascii="Times New Roman" w:hAnsi="Times New Roman"/>
        </w:rPr>
        <w:t xml:space="preserve"> for SNR scalability. </w:t>
      </w:r>
    </w:p>
    <w:p w:rsidR="009876A2" w:rsidRPr="009876A2" w:rsidRDefault="009876A2" w:rsidP="009876A2">
      <w:pPr>
        <w:pStyle w:val="ListParagraph"/>
        <w:numPr>
          <w:ilvl w:val="0"/>
          <w:numId w:val="22"/>
        </w:numPr>
        <w:spacing w:before="240"/>
        <w:rPr>
          <w:rFonts w:ascii="Times New Roman" w:hAnsi="Times New Roman"/>
        </w:rPr>
      </w:pPr>
      <w:r w:rsidRPr="009876A2">
        <w:rPr>
          <w:rFonts w:ascii="Times New Roman" w:hAnsi="Times New Roman"/>
        </w:rPr>
        <w:t xml:space="preserve">Some inter-layer filters, such as fixed alternative </w:t>
      </w:r>
      <w:proofErr w:type="spellStart"/>
      <w:r w:rsidRPr="009876A2">
        <w:rPr>
          <w:rFonts w:ascii="Times New Roman" w:hAnsi="Times New Roman"/>
        </w:rPr>
        <w:t>resampling</w:t>
      </w:r>
      <w:proofErr w:type="spellEnd"/>
      <w:r w:rsidRPr="009876A2">
        <w:rPr>
          <w:rFonts w:ascii="Times New Roman" w:hAnsi="Times New Roman"/>
        </w:rPr>
        <w:t xml:space="preserve"> filter being evaluated in core experiment SCE3, may achieve significant performance gain </w:t>
      </w:r>
      <w:r w:rsidR="00106C8B">
        <w:rPr>
          <w:rFonts w:ascii="Times New Roman" w:hAnsi="Times New Roman"/>
        </w:rPr>
        <w:t>in</w:t>
      </w:r>
      <w:r w:rsidR="00106C8B" w:rsidRPr="009876A2">
        <w:rPr>
          <w:rFonts w:ascii="Times New Roman" w:hAnsi="Times New Roman"/>
        </w:rPr>
        <w:t xml:space="preserve"> </w:t>
      </w:r>
      <w:r w:rsidRPr="009876A2">
        <w:rPr>
          <w:rFonts w:ascii="Times New Roman" w:hAnsi="Times New Roman"/>
        </w:rPr>
        <w:t xml:space="preserve">SNR scalability scenario but are not applicable to spatial scalability. </w:t>
      </w:r>
    </w:p>
    <w:p w:rsidR="009876A2" w:rsidRPr="009876A2" w:rsidRDefault="009876A2" w:rsidP="009876A2">
      <w:pPr>
        <w:pStyle w:val="ListParagraph"/>
        <w:numPr>
          <w:ilvl w:val="0"/>
          <w:numId w:val="22"/>
        </w:numPr>
        <w:spacing w:before="240"/>
        <w:rPr>
          <w:rFonts w:ascii="Times New Roman" w:hAnsi="Times New Roman"/>
        </w:rPr>
      </w:pPr>
      <w:r w:rsidRPr="009876A2">
        <w:rPr>
          <w:rFonts w:ascii="Times New Roman" w:hAnsi="Times New Roman"/>
        </w:rPr>
        <w:lastRenderedPageBreak/>
        <w:t xml:space="preserve">Certain applications may prefer single-loop design (which was supported by SVC, the scalable extension of H.264) for SNR scalability only. </w:t>
      </w:r>
    </w:p>
    <w:p w:rsidR="009876A2" w:rsidRPr="009876A2" w:rsidRDefault="009876A2" w:rsidP="009876A2">
      <w:pPr>
        <w:pStyle w:val="ListParagraph"/>
        <w:numPr>
          <w:ilvl w:val="0"/>
          <w:numId w:val="22"/>
        </w:numPr>
        <w:spacing w:before="240" w:after="0"/>
        <w:ind w:left="763"/>
        <w:rPr>
          <w:rFonts w:ascii="Times New Roman" w:hAnsi="Times New Roman"/>
        </w:rPr>
      </w:pPr>
      <w:r w:rsidRPr="009876A2">
        <w:rPr>
          <w:rFonts w:ascii="Times New Roman" w:hAnsi="Times New Roman"/>
        </w:rPr>
        <w:t xml:space="preserve">The sampling grid work currently undergoing in core experiment SCE1 addresses the particular issues related to spatial scalability, not SNR scalability. </w:t>
      </w:r>
    </w:p>
    <w:p w:rsidR="009876A2" w:rsidRPr="009876A2" w:rsidRDefault="00106C8B" w:rsidP="009876A2">
      <w:pPr>
        <w:spacing w:before="120"/>
      </w:pPr>
      <w:r>
        <w:t>Therefore</w:t>
      </w:r>
      <w:r w:rsidR="009876A2" w:rsidRPr="009876A2">
        <w:t xml:space="preserve">, it would be beneficial to differentiate </w:t>
      </w:r>
      <w:r>
        <w:t>SNR</w:t>
      </w:r>
      <w:r w:rsidRPr="009876A2">
        <w:t xml:space="preserve"> </w:t>
      </w:r>
      <w:r>
        <w:t xml:space="preserve">and spatial </w:t>
      </w:r>
      <w:r w:rsidR="009876A2" w:rsidRPr="009876A2">
        <w:t xml:space="preserve">scalability in the high level syntax so that the encoder and decoder operations can be configured and/or initialized according to the relevant coding tools to be supported.  </w:t>
      </w:r>
    </w:p>
    <w:p w:rsidR="009876A2" w:rsidRDefault="009876A2" w:rsidP="009876A2">
      <w:pPr>
        <w:rPr>
          <w:lang w:val="en-CA"/>
        </w:rPr>
      </w:pPr>
      <w:r>
        <w:rPr>
          <w:lang w:val="en-CA"/>
        </w:rPr>
        <w:t xml:space="preserve">Here we propose </w:t>
      </w:r>
      <w:r w:rsidR="00106C8B">
        <w:rPr>
          <w:lang w:val="en-CA"/>
        </w:rPr>
        <w:t xml:space="preserve">a </w:t>
      </w:r>
      <w:r>
        <w:rPr>
          <w:lang w:val="en-CA"/>
        </w:rPr>
        <w:t xml:space="preserve">couple </w:t>
      </w:r>
      <w:r w:rsidR="00106C8B">
        <w:rPr>
          <w:lang w:val="en-CA"/>
        </w:rPr>
        <w:t xml:space="preserve">of </w:t>
      </w:r>
      <w:r w:rsidR="00C459DE">
        <w:rPr>
          <w:lang w:val="en-CA"/>
        </w:rPr>
        <w:t>options</w:t>
      </w:r>
      <w:r>
        <w:rPr>
          <w:lang w:val="en-CA"/>
        </w:rPr>
        <w:t xml:space="preserve"> to </w:t>
      </w:r>
      <w:r w:rsidR="00C459DE">
        <w:rPr>
          <w:lang w:val="en-CA"/>
        </w:rPr>
        <w:t>signal SNR scalability.</w:t>
      </w:r>
    </w:p>
    <w:p w:rsidR="008501B8" w:rsidRDefault="008501B8" w:rsidP="008501B8">
      <w:pPr>
        <w:pStyle w:val="Heading1"/>
        <w:rPr>
          <w:lang w:val="en-CA"/>
        </w:rPr>
      </w:pPr>
      <w:r>
        <w:rPr>
          <w:lang w:val="en-CA"/>
        </w:rPr>
        <w:t>SNR scalability signaling</w:t>
      </w:r>
    </w:p>
    <w:p w:rsidR="00C459DE" w:rsidRDefault="00106C8B" w:rsidP="00C459DE">
      <w:pPr>
        <w:pStyle w:val="Heading2"/>
      </w:pPr>
      <w:r>
        <w:t xml:space="preserve">Option 1: </w:t>
      </w:r>
      <w:r w:rsidR="00C459DE">
        <w:t>Scalability dimension</w:t>
      </w:r>
    </w:p>
    <w:p w:rsidR="00C459DE" w:rsidRDefault="00C459DE" w:rsidP="00C459DE">
      <w:pPr>
        <w:spacing w:before="240"/>
      </w:pPr>
      <w:r>
        <w:t>One straightforward way is to assign spatial scalability and SNR scalability separate scalability dimension</w:t>
      </w:r>
      <w:r w:rsidR="003320C2">
        <w:t>s</w:t>
      </w:r>
      <w:r>
        <w:t xml:space="preserve">. </w:t>
      </w:r>
      <w:r w:rsidR="00FA4AB6">
        <w:fldChar w:fldCharType="begin"/>
      </w:r>
      <w:r>
        <w:instrText xml:space="preserve"> REF _Ref358101420 \r \h </w:instrText>
      </w:r>
      <w:r w:rsidR="00FA4AB6">
        <w:fldChar w:fldCharType="separate"/>
      </w:r>
      <w:r w:rsidR="00497F9E">
        <w:t>Table 2</w:t>
      </w:r>
      <w:r w:rsidR="00FA4AB6">
        <w:fldChar w:fldCharType="end"/>
      </w:r>
      <w:r>
        <w:t xml:space="preserve"> is the modified scalability dimension table where spatial and SNR scalability has their distinct values. </w:t>
      </w:r>
    </w:p>
    <w:p w:rsidR="00C459DE" w:rsidRPr="00ED3C16" w:rsidRDefault="00C459DE" w:rsidP="00497F9E">
      <w:pPr>
        <w:pStyle w:val="Caption"/>
        <w:numPr>
          <w:ilvl w:val="0"/>
          <w:numId w:val="21"/>
        </w:numPr>
        <w:spacing w:after="120"/>
        <w:rPr>
          <w:rFonts w:ascii="Times New Roman" w:hAnsi="Times New Roman"/>
          <w:b w:val="0"/>
          <w:sz w:val="22"/>
          <w:szCs w:val="22"/>
        </w:rPr>
      </w:pPr>
      <w:bookmarkStart w:id="10" w:name="_Ref358101420"/>
      <w:r w:rsidRPr="00ED3C16">
        <w:rPr>
          <w:rFonts w:ascii="Times New Roman" w:hAnsi="Times New Roman"/>
          <w:b w:val="0"/>
          <w:sz w:val="22"/>
          <w:szCs w:val="22"/>
        </w:rPr>
        <w:t xml:space="preserve">Proposed Mapping of </w:t>
      </w:r>
      <w:proofErr w:type="spellStart"/>
      <w:r w:rsidRPr="00ED3C16">
        <w:rPr>
          <w:rFonts w:ascii="Times New Roman" w:hAnsi="Times New Roman"/>
          <w:b w:val="0"/>
          <w:sz w:val="22"/>
          <w:szCs w:val="22"/>
        </w:rPr>
        <w:t>ScalabiltyId</w:t>
      </w:r>
      <w:proofErr w:type="spellEnd"/>
      <w:r w:rsidRPr="00ED3C16">
        <w:rPr>
          <w:rFonts w:ascii="Times New Roman" w:hAnsi="Times New Roman"/>
          <w:b w:val="0"/>
          <w:sz w:val="22"/>
          <w:szCs w:val="22"/>
        </w:rPr>
        <w:t xml:space="preserve"> to scalability dimensions</w:t>
      </w:r>
      <w:bookmarkEnd w:id="10"/>
    </w:p>
    <w:tbl>
      <w:tblPr>
        <w:tblW w:w="0" w:type="auto"/>
        <w:jc w:val="center"/>
        <w:tblInd w:w="-2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1"/>
        <w:gridCol w:w="2806"/>
        <w:gridCol w:w="2664"/>
      </w:tblGrid>
      <w:tr w:rsidR="00C459DE" w:rsidRPr="00D93C4B" w:rsidTr="00BA73FF">
        <w:trPr>
          <w:jc w:val="center"/>
        </w:trPr>
        <w:tc>
          <w:tcPr>
            <w:tcW w:w="2951" w:type="dxa"/>
          </w:tcPr>
          <w:p w:rsidR="00C459DE" w:rsidRPr="00D93C4B" w:rsidRDefault="00C459DE" w:rsidP="00BA73FF">
            <w:pPr>
              <w:keepNext/>
              <w:keepLines/>
              <w:spacing w:line="360" w:lineRule="auto"/>
              <w:jc w:val="center"/>
              <w:rPr>
                <w:b/>
                <w:bCs/>
                <w:lang w:val="en-CA"/>
              </w:rPr>
            </w:pPr>
            <w:proofErr w:type="spellStart"/>
            <w:r w:rsidRPr="00D93C4B">
              <w:rPr>
                <w:rFonts w:eastAsia="Batang"/>
                <w:b/>
                <w:bCs/>
                <w:lang w:val="en-CA" w:eastAsia="ko-KR"/>
              </w:rPr>
              <w:t>scalability_mask</w:t>
            </w:r>
            <w:proofErr w:type="spellEnd"/>
            <w:r>
              <w:rPr>
                <w:rFonts w:eastAsia="Batang"/>
                <w:b/>
                <w:bCs/>
                <w:lang w:val="en-CA" w:eastAsia="ko-KR"/>
              </w:rPr>
              <w:t xml:space="preserve"> </w:t>
            </w:r>
            <w:r w:rsidRPr="00D93C4B">
              <w:rPr>
                <w:rFonts w:eastAsia="Batang"/>
                <w:b/>
                <w:bCs/>
                <w:lang w:val="en-CA" w:eastAsia="ko-KR"/>
              </w:rPr>
              <w:t>index</w:t>
            </w:r>
          </w:p>
        </w:tc>
        <w:tc>
          <w:tcPr>
            <w:tcW w:w="2806" w:type="dxa"/>
          </w:tcPr>
          <w:p w:rsidR="00C459DE" w:rsidRPr="00D93C4B" w:rsidRDefault="00C459DE" w:rsidP="00BA73FF">
            <w:pPr>
              <w:keepNext/>
              <w:keepLines/>
              <w:spacing w:line="360" w:lineRule="auto"/>
              <w:jc w:val="center"/>
              <w:rPr>
                <w:b/>
                <w:bCs/>
                <w:lang w:val="en-CA"/>
              </w:rPr>
            </w:pPr>
            <w:r w:rsidRPr="00D93C4B">
              <w:rPr>
                <w:b/>
                <w:bCs/>
                <w:lang w:val="en-CA"/>
              </w:rPr>
              <w:t>Scalability dimension</w:t>
            </w:r>
          </w:p>
        </w:tc>
        <w:tc>
          <w:tcPr>
            <w:tcW w:w="2664" w:type="dxa"/>
          </w:tcPr>
          <w:p w:rsidR="00C459DE" w:rsidRPr="00D93C4B" w:rsidRDefault="00C459DE" w:rsidP="00BA73FF">
            <w:pPr>
              <w:keepNext/>
              <w:keepLines/>
              <w:spacing w:line="360" w:lineRule="auto"/>
              <w:jc w:val="center"/>
              <w:rPr>
                <w:b/>
                <w:bCs/>
                <w:lang w:val="en-CA"/>
              </w:rPr>
            </w:pPr>
            <w:proofErr w:type="spellStart"/>
            <w:r w:rsidRPr="00D93C4B">
              <w:rPr>
                <w:b/>
                <w:bCs/>
                <w:lang w:val="en-CA"/>
              </w:rPr>
              <w:t>ScalabilityId</w:t>
            </w:r>
            <w:proofErr w:type="spellEnd"/>
            <w:r w:rsidRPr="00D93C4B">
              <w:rPr>
                <w:b/>
                <w:bCs/>
                <w:lang w:val="en-CA"/>
              </w:rPr>
              <w:t xml:space="preserve"> mapping</w:t>
            </w:r>
          </w:p>
        </w:tc>
      </w:tr>
      <w:tr w:rsidR="00C459DE" w:rsidRPr="00D93C4B" w:rsidTr="00BA73FF">
        <w:trPr>
          <w:jc w:val="center"/>
        </w:trPr>
        <w:tc>
          <w:tcPr>
            <w:tcW w:w="2951" w:type="dxa"/>
          </w:tcPr>
          <w:p w:rsidR="00C459DE" w:rsidRPr="00D93C4B" w:rsidRDefault="00C459DE" w:rsidP="00BA73FF">
            <w:pPr>
              <w:keepNext/>
              <w:keepLines/>
              <w:spacing w:line="360" w:lineRule="auto"/>
              <w:jc w:val="center"/>
              <w:rPr>
                <w:rFonts w:ascii="Times" w:hAnsi="Times" w:cs="Times"/>
                <w:sz w:val="18"/>
                <w:lang w:val="en-CA"/>
              </w:rPr>
            </w:pPr>
            <w:r w:rsidRPr="00D93C4B">
              <w:rPr>
                <w:rFonts w:ascii="Times" w:hAnsi="Times" w:cs="Times"/>
                <w:sz w:val="18"/>
                <w:lang w:val="en-CA"/>
              </w:rPr>
              <w:t>0</w:t>
            </w:r>
          </w:p>
        </w:tc>
        <w:tc>
          <w:tcPr>
            <w:tcW w:w="2806" w:type="dxa"/>
          </w:tcPr>
          <w:p w:rsidR="00C459DE" w:rsidRPr="00D93C4B" w:rsidRDefault="00C459DE" w:rsidP="00BA73FF">
            <w:pPr>
              <w:keepNext/>
              <w:keepLines/>
              <w:spacing w:line="360" w:lineRule="auto"/>
              <w:jc w:val="center"/>
              <w:rPr>
                <w:rFonts w:ascii="Times" w:hAnsi="Times" w:cs="Times"/>
                <w:sz w:val="18"/>
                <w:lang w:val="en-CA"/>
              </w:rPr>
            </w:pPr>
            <w:proofErr w:type="spellStart"/>
            <w:r w:rsidRPr="00D93C4B">
              <w:rPr>
                <w:rFonts w:ascii="Times" w:hAnsi="Times" w:cs="Times"/>
                <w:sz w:val="18"/>
                <w:lang w:val="en-CA"/>
              </w:rPr>
              <w:t>multiview</w:t>
            </w:r>
            <w:proofErr w:type="spellEnd"/>
          </w:p>
        </w:tc>
        <w:tc>
          <w:tcPr>
            <w:tcW w:w="2664" w:type="dxa"/>
          </w:tcPr>
          <w:p w:rsidR="00C459DE" w:rsidRPr="00D93C4B" w:rsidRDefault="00C459DE" w:rsidP="00BA73FF">
            <w:pPr>
              <w:keepNext/>
              <w:keepLines/>
              <w:spacing w:line="360" w:lineRule="auto"/>
              <w:jc w:val="center"/>
              <w:rPr>
                <w:rFonts w:ascii="Times" w:hAnsi="Times" w:cs="Times"/>
                <w:sz w:val="18"/>
                <w:lang w:val="en-CA"/>
              </w:rPr>
            </w:pPr>
            <w:proofErr w:type="spellStart"/>
            <w:r w:rsidRPr="00D93C4B">
              <w:rPr>
                <w:rFonts w:ascii="Times" w:hAnsi="Times" w:cs="Times"/>
                <w:sz w:val="18"/>
                <w:lang w:val="en-CA"/>
              </w:rPr>
              <w:t>ViewId</w:t>
            </w:r>
            <w:proofErr w:type="spellEnd"/>
          </w:p>
        </w:tc>
      </w:tr>
      <w:tr w:rsidR="00C459DE" w:rsidRPr="0084000A" w:rsidTr="00BA73FF">
        <w:trPr>
          <w:jc w:val="center"/>
        </w:trPr>
        <w:tc>
          <w:tcPr>
            <w:tcW w:w="2951" w:type="dxa"/>
          </w:tcPr>
          <w:p w:rsidR="00C459DE" w:rsidRPr="0084000A" w:rsidRDefault="00C459DE" w:rsidP="00BA73FF">
            <w:pPr>
              <w:keepNext/>
              <w:keepLines/>
              <w:spacing w:line="360" w:lineRule="auto"/>
              <w:jc w:val="center"/>
              <w:rPr>
                <w:rFonts w:ascii="Times" w:hAnsi="Times" w:cs="Times"/>
                <w:sz w:val="18"/>
                <w:highlight w:val="yellow"/>
                <w:lang w:val="en-CA"/>
              </w:rPr>
            </w:pPr>
            <w:r w:rsidRPr="00EF2381">
              <w:rPr>
                <w:rFonts w:ascii="Times" w:hAnsi="Times" w:cs="Times"/>
                <w:sz w:val="18"/>
                <w:highlight w:val="yellow"/>
                <w:lang w:val="en-CA"/>
              </w:rPr>
              <w:t>1</w:t>
            </w:r>
          </w:p>
        </w:tc>
        <w:tc>
          <w:tcPr>
            <w:tcW w:w="2806" w:type="dxa"/>
          </w:tcPr>
          <w:p w:rsidR="00C459DE" w:rsidRPr="0084000A" w:rsidRDefault="00C459DE" w:rsidP="00BA73FF">
            <w:pPr>
              <w:keepNext/>
              <w:keepLines/>
              <w:spacing w:line="360" w:lineRule="auto"/>
              <w:jc w:val="center"/>
              <w:rPr>
                <w:rFonts w:ascii="Times" w:hAnsi="Times" w:cs="Times"/>
                <w:sz w:val="18"/>
                <w:highlight w:val="yellow"/>
                <w:lang w:val="en-CA"/>
              </w:rPr>
            </w:pPr>
            <w:r w:rsidRPr="00EF2381">
              <w:rPr>
                <w:rFonts w:ascii="Times" w:hAnsi="Times" w:cs="Times"/>
                <w:sz w:val="18"/>
                <w:highlight w:val="yellow"/>
              </w:rPr>
              <w:t>Spatial scalability</w:t>
            </w:r>
          </w:p>
        </w:tc>
        <w:tc>
          <w:tcPr>
            <w:tcW w:w="2664" w:type="dxa"/>
          </w:tcPr>
          <w:p w:rsidR="00C459DE" w:rsidRPr="0084000A" w:rsidRDefault="00C459DE" w:rsidP="00BA73FF">
            <w:pPr>
              <w:keepNext/>
              <w:keepLines/>
              <w:spacing w:line="360" w:lineRule="auto"/>
              <w:jc w:val="center"/>
              <w:rPr>
                <w:rFonts w:ascii="Times" w:hAnsi="Times" w:cs="Times"/>
                <w:sz w:val="18"/>
                <w:highlight w:val="yellow"/>
                <w:lang w:val="en-CA"/>
              </w:rPr>
            </w:pPr>
            <w:proofErr w:type="spellStart"/>
            <w:r w:rsidRPr="00EF2381">
              <w:rPr>
                <w:rFonts w:ascii="Times" w:hAnsi="Times" w:cs="Times"/>
                <w:sz w:val="18"/>
                <w:highlight w:val="yellow"/>
                <w:lang w:val="en-CA"/>
              </w:rPr>
              <w:t>DependencyId</w:t>
            </w:r>
            <w:proofErr w:type="spellEnd"/>
          </w:p>
        </w:tc>
      </w:tr>
      <w:tr w:rsidR="00C459DE" w:rsidRPr="0084000A" w:rsidTr="00BA73FF">
        <w:trPr>
          <w:jc w:val="center"/>
        </w:trPr>
        <w:tc>
          <w:tcPr>
            <w:tcW w:w="2951" w:type="dxa"/>
          </w:tcPr>
          <w:p w:rsidR="00C459DE" w:rsidRPr="0084000A" w:rsidRDefault="00C459DE" w:rsidP="00BA73FF">
            <w:pPr>
              <w:keepNext/>
              <w:keepLines/>
              <w:spacing w:line="360" w:lineRule="auto"/>
              <w:jc w:val="center"/>
              <w:rPr>
                <w:rFonts w:ascii="Times" w:hAnsi="Times" w:cs="Times"/>
                <w:sz w:val="18"/>
                <w:highlight w:val="yellow"/>
                <w:lang w:val="en-CA"/>
              </w:rPr>
            </w:pPr>
            <w:r w:rsidRPr="00EF2381">
              <w:rPr>
                <w:rFonts w:ascii="Times" w:hAnsi="Times" w:cs="Times"/>
                <w:sz w:val="18"/>
                <w:highlight w:val="yellow"/>
                <w:lang w:val="en-CA"/>
              </w:rPr>
              <w:t>2</w:t>
            </w:r>
          </w:p>
        </w:tc>
        <w:tc>
          <w:tcPr>
            <w:tcW w:w="2806" w:type="dxa"/>
          </w:tcPr>
          <w:p w:rsidR="00C459DE" w:rsidRPr="0084000A" w:rsidRDefault="00C459DE" w:rsidP="00BA73FF">
            <w:pPr>
              <w:keepNext/>
              <w:keepLines/>
              <w:spacing w:line="360" w:lineRule="auto"/>
              <w:jc w:val="center"/>
              <w:rPr>
                <w:rFonts w:ascii="Times" w:hAnsi="Times" w:cs="Times"/>
                <w:sz w:val="18"/>
                <w:highlight w:val="yellow"/>
              </w:rPr>
            </w:pPr>
            <w:r w:rsidRPr="00EF2381">
              <w:rPr>
                <w:rFonts w:ascii="Times" w:hAnsi="Times" w:cs="Times"/>
                <w:sz w:val="18"/>
                <w:highlight w:val="yellow"/>
              </w:rPr>
              <w:t>SNR scalability</w:t>
            </w:r>
          </w:p>
        </w:tc>
        <w:tc>
          <w:tcPr>
            <w:tcW w:w="2664" w:type="dxa"/>
          </w:tcPr>
          <w:p w:rsidR="00C459DE" w:rsidRPr="0084000A" w:rsidRDefault="00C459DE" w:rsidP="00BA73FF">
            <w:pPr>
              <w:keepNext/>
              <w:keepLines/>
              <w:spacing w:line="360" w:lineRule="auto"/>
              <w:jc w:val="center"/>
              <w:rPr>
                <w:rFonts w:ascii="Times" w:hAnsi="Times" w:cs="Times"/>
                <w:sz w:val="18"/>
                <w:highlight w:val="yellow"/>
                <w:lang w:val="en-CA"/>
              </w:rPr>
            </w:pPr>
            <w:proofErr w:type="spellStart"/>
            <w:r>
              <w:rPr>
                <w:rFonts w:ascii="Times" w:hAnsi="Times" w:cs="Times"/>
                <w:sz w:val="18"/>
                <w:highlight w:val="yellow"/>
                <w:lang w:val="en-CA"/>
              </w:rPr>
              <w:t>SnrI</w:t>
            </w:r>
            <w:r w:rsidRPr="00EF2381">
              <w:rPr>
                <w:rFonts w:ascii="Times" w:hAnsi="Times" w:cs="Times"/>
                <w:sz w:val="18"/>
                <w:highlight w:val="yellow"/>
                <w:lang w:val="en-CA"/>
              </w:rPr>
              <w:t>d</w:t>
            </w:r>
            <w:proofErr w:type="spellEnd"/>
          </w:p>
        </w:tc>
      </w:tr>
      <w:tr w:rsidR="00C459DE" w:rsidRPr="00D93C4B" w:rsidTr="00BA73FF">
        <w:trPr>
          <w:jc w:val="center"/>
        </w:trPr>
        <w:tc>
          <w:tcPr>
            <w:tcW w:w="2951" w:type="dxa"/>
          </w:tcPr>
          <w:p w:rsidR="00C459DE" w:rsidRPr="00D93C4B" w:rsidRDefault="00C459DE" w:rsidP="00BA73FF">
            <w:pPr>
              <w:keepNext/>
              <w:keepLines/>
              <w:spacing w:line="360" w:lineRule="auto"/>
              <w:jc w:val="center"/>
              <w:rPr>
                <w:rFonts w:ascii="Times" w:hAnsi="Times" w:cs="Times"/>
                <w:sz w:val="18"/>
                <w:lang w:val="en-CA"/>
              </w:rPr>
            </w:pPr>
            <w:r>
              <w:rPr>
                <w:rFonts w:ascii="Times" w:hAnsi="Times" w:cs="Times"/>
                <w:sz w:val="18"/>
                <w:lang w:val="en-CA"/>
              </w:rPr>
              <w:t>3</w:t>
            </w:r>
            <w:r w:rsidRPr="00D93C4B">
              <w:rPr>
                <w:rFonts w:ascii="Times" w:hAnsi="Times" w:cs="Times"/>
                <w:sz w:val="18"/>
                <w:lang w:val="en-CA"/>
              </w:rPr>
              <w:t>-15</w:t>
            </w:r>
          </w:p>
        </w:tc>
        <w:tc>
          <w:tcPr>
            <w:tcW w:w="2806" w:type="dxa"/>
          </w:tcPr>
          <w:p w:rsidR="00C459DE" w:rsidRPr="00D93C4B" w:rsidRDefault="00C459DE" w:rsidP="00BA73FF">
            <w:pPr>
              <w:keepNext/>
              <w:keepLines/>
              <w:spacing w:line="360" w:lineRule="auto"/>
              <w:jc w:val="center"/>
              <w:rPr>
                <w:rFonts w:ascii="Times" w:hAnsi="Times" w:cs="Times"/>
                <w:sz w:val="18"/>
                <w:lang w:val="en-CA"/>
              </w:rPr>
            </w:pPr>
            <w:r w:rsidRPr="00D93C4B">
              <w:rPr>
                <w:rFonts w:ascii="Times" w:hAnsi="Times" w:cs="Times"/>
                <w:sz w:val="18"/>
                <w:lang w:val="en-CA"/>
              </w:rPr>
              <w:t>Reserved</w:t>
            </w:r>
          </w:p>
        </w:tc>
        <w:tc>
          <w:tcPr>
            <w:tcW w:w="2664" w:type="dxa"/>
          </w:tcPr>
          <w:p w:rsidR="00C459DE" w:rsidRPr="00D93C4B" w:rsidRDefault="00C459DE" w:rsidP="00BA73FF">
            <w:pPr>
              <w:keepNext/>
              <w:keepLines/>
              <w:spacing w:line="360" w:lineRule="auto"/>
              <w:jc w:val="center"/>
              <w:rPr>
                <w:rFonts w:ascii="Times" w:hAnsi="Times" w:cs="Times"/>
                <w:sz w:val="18"/>
                <w:lang w:val="en-CA"/>
              </w:rPr>
            </w:pPr>
          </w:p>
        </w:tc>
      </w:tr>
    </w:tbl>
    <w:p w:rsidR="00C459DE" w:rsidRDefault="00C459DE" w:rsidP="00C459DE">
      <w:pPr>
        <w:spacing w:before="240" w:after="240"/>
      </w:pPr>
      <w:r>
        <w:t xml:space="preserve">Besides </w:t>
      </w:r>
      <w:proofErr w:type="spellStart"/>
      <w:r>
        <w:t>ViewId</w:t>
      </w:r>
      <w:proofErr w:type="spellEnd"/>
      <w:r>
        <w:t xml:space="preserve"> and </w:t>
      </w:r>
      <w:proofErr w:type="spellStart"/>
      <w:r>
        <w:t>DependencyId</w:t>
      </w:r>
      <w:proofErr w:type="spellEnd"/>
      <w:r>
        <w:t xml:space="preserve"> specified in SHVC WD 2 section F.7.4.3.1.1, variable </w:t>
      </w:r>
      <w:proofErr w:type="spellStart"/>
      <w:proofErr w:type="gramStart"/>
      <w:r>
        <w:t>SnrId</w:t>
      </w:r>
      <w:proofErr w:type="spellEnd"/>
      <w:r>
        <w:t>[</w:t>
      </w:r>
      <w:proofErr w:type="spellStart"/>
      <w:proofErr w:type="gramEnd"/>
      <w:r>
        <w:t>layer_id_in_nuh</w:t>
      </w:r>
      <w:proofErr w:type="spellEnd"/>
      <w:r>
        <w:t>[</w:t>
      </w:r>
      <w:proofErr w:type="spellStart"/>
      <w:r>
        <w:t>i</w:t>
      </w:r>
      <w:proofErr w:type="spellEnd"/>
      <w:r>
        <w:t xml:space="preserve">]] is proposed here  as the SNR identifier of the </w:t>
      </w:r>
      <w:proofErr w:type="spellStart"/>
      <w:r>
        <w:t>i-th</w:t>
      </w:r>
      <w:proofErr w:type="spellEnd"/>
      <w:r>
        <w:t xml:space="preserve"> layer. </w:t>
      </w:r>
      <w:proofErr w:type="spellStart"/>
      <w:r>
        <w:t>SnrId</w:t>
      </w:r>
      <w:proofErr w:type="spellEnd"/>
      <w:r>
        <w:t xml:space="preserve"> can be derived as follows:</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8"/>
      </w:tblGrid>
      <w:tr w:rsidR="00C459DE" w:rsidRPr="00BA73FF" w:rsidTr="00BA73FF">
        <w:trPr>
          <w:trHeight w:val="2474"/>
          <w:jc w:val="center"/>
        </w:trPr>
        <w:tc>
          <w:tcPr>
            <w:tcW w:w="6318" w:type="dxa"/>
          </w:tcPr>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for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xml:space="preserve"> = 0;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xml:space="preserve"> &lt;= vps_max_layers_minus1;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w:t>
            </w:r>
          </w:p>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ab/>
              <w:t xml:space="preserve">for( </w:t>
            </w:r>
            <w:proofErr w:type="spellStart"/>
            <w:r w:rsidRPr="00BA73FF">
              <w:rPr>
                <w:rFonts w:ascii="Calibri" w:eastAsia="Batang" w:hAnsi="Calibri"/>
                <w:bCs/>
                <w:sz w:val="20"/>
                <w:lang w:val="en-CA" w:eastAsia="ko-KR"/>
              </w:rPr>
              <w:t>smIdx</w:t>
            </w:r>
            <w:proofErr w:type="spellEnd"/>
            <w:r w:rsidRPr="00BA73FF">
              <w:rPr>
                <w:rFonts w:ascii="Calibri" w:eastAsia="Batang" w:hAnsi="Calibri"/>
                <w:bCs/>
                <w:sz w:val="20"/>
                <w:lang w:val="en-CA" w:eastAsia="ko-KR"/>
              </w:rPr>
              <w:t xml:space="preserve">= 0, j =0; </w:t>
            </w:r>
            <w:proofErr w:type="spellStart"/>
            <w:r w:rsidRPr="00BA73FF">
              <w:rPr>
                <w:rFonts w:ascii="Calibri" w:eastAsia="Batang" w:hAnsi="Calibri"/>
                <w:bCs/>
                <w:sz w:val="20"/>
                <w:lang w:val="en-CA" w:eastAsia="ko-KR"/>
              </w:rPr>
              <w:t>smIdx</w:t>
            </w:r>
            <w:proofErr w:type="spellEnd"/>
            <w:r w:rsidRPr="00BA73FF">
              <w:rPr>
                <w:rFonts w:ascii="Calibri" w:eastAsia="Batang" w:hAnsi="Calibri"/>
                <w:bCs/>
                <w:sz w:val="20"/>
                <w:lang w:val="en-CA" w:eastAsia="ko-KR"/>
              </w:rPr>
              <w:t xml:space="preserve">&lt; 16; </w:t>
            </w:r>
            <w:proofErr w:type="spellStart"/>
            <w:r w:rsidRPr="00BA73FF">
              <w:rPr>
                <w:rFonts w:ascii="Calibri" w:eastAsia="Batang" w:hAnsi="Calibri"/>
                <w:bCs/>
                <w:sz w:val="20"/>
                <w:lang w:val="en-CA" w:eastAsia="ko-KR"/>
              </w:rPr>
              <w:t>smIdx</w:t>
            </w:r>
            <w:proofErr w:type="spellEnd"/>
            <w:r w:rsidRPr="00BA73FF">
              <w:rPr>
                <w:rFonts w:ascii="Calibri" w:eastAsia="Batang" w:hAnsi="Calibri"/>
                <w:bCs/>
                <w:sz w:val="20"/>
                <w:lang w:val="en-CA" w:eastAsia="ko-KR"/>
              </w:rPr>
              <w:t xml:space="preserve"> ++ ) </w:t>
            </w:r>
          </w:p>
          <w:p w:rsidR="00C459DE" w:rsidRPr="00BA73FF" w:rsidRDefault="00C459DE" w:rsidP="00BA73FF">
            <w:pPr>
              <w:spacing w:before="0"/>
              <w:rPr>
                <w:rFonts w:ascii="Calibri" w:hAnsi="Calibri"/>
                <w:bCs/>
                <w:sz w:val="20"/>
                <w:lang w:val="en-CA" w:eastAsia="ko-KR"/>
              </w:rPr>
            </w:pPr>
            <w:r w:rsidRPr="00BA73FF">
              <w:rPr>
                <w:rFonts w:ascii="Calibri" w:hAnsi="Calibri"/>
                <w:bCs/>
                <w:sz w:val="20"/>
                <w:lang w:val="en-CA" w:eastAsia="ko-KR"/>
              </w:rPr>
              <w:tab/>
            </w:r>
            <w:r w:rsidRPr="00BA73FF">
              <w:rPr>
                <w:rFonts w:ascii="Calibri" w:hAnsi="Calibri"/>
                <w:bCs/>
                <w:sz w:val="20"/>
                <w:lang w:val="en-CA" w:eastAsia="ko-KR"/>
              </w:rPr>
              <w:tab/>
            </w:r>
            <w:proofErr w:type="gramStart"/>
            <w:r w:rsidRPr="00BA73FF">
              <w:rPr>
                <w:rFonts w:ascii="Calibri" w:hAnsi="Calibri"/>
                <w:bCs/>
                <w:sz w:val="20"/>
                <w:lang w:val="en-CA" w:eastAsia="ko-KR"/>
              </w:rPr>
              <w:t>if(</w:t>
            </w:r>
            <w:proofErr w:type="gramEnd"/>
            <w:r w:rsidRPr="00BA73FF">
              <w:rPr>
                <w:rFonts w:ascii="Calibri" w:hAnsi="Calibri"/>
                <w:bCs/>
                <w:sz w:val="20"/>
                <w:lang w:val="en-CA" w:eastAsia="ko-KR"/>
              </w:rPr>
              <w:t xml:space="preserve"> ( </w:t>
            </w:r>
            <w:proofErr w:type="spellStart"/>
            <w:r w:rsidRPr="00BA73FF">
              <w:rPr>
                <w:rFonts w:ascii="Calibri" w:hAnsi="Calibri"/>
                <w:bCs/>
                <w:sz w:val="20"/>
                <w:lang w:val="en-CA" w:eastAsia="ko-KR"/>
              </w:rPr>
              <w:t>i</w:t>
            </w:r>
            <w:proofErr w:type="spellEnd"/>
            <w:r w:rsidRPr="00BA73FF">
              <w:rPr>
                <w:rFonts w:ascii="Calibri" w:hAnsi="Calibri"/>
                <w:bCs/>
                <w:sz w:val="20"/>
                <w:lang w:val="en-CA" w:eastAsia="ko-KR"/>
              </w:rPr>
              <w:t xml:space="preserve">  ! =  0 )  &amp;&amp;  </w:t>
            </w:r>
            <w:proofErr w:type="spellStart"/>
            <w:r w:rsidRPr="00BA73FF">
              <w:rPr>
                <w:rFonts w:ascii="Calibri" w:hAnsi="Calibri"/>
                <w:bCs/>
                <w:sz w:val="20"/>
                <w:lang w:val="en-CA" w:eastAsia="ko-KR"/>
              </w:rPr>
              <w:t>scalability_mask</w:t>
            </w:r>
            <w:proofErr w:type="spellEnd"/>
            <w:r w:rsidRPr="00BA73FF">
              <w:rPr>
                <w:rFonts w:ascii="Calibri" w:hAnsi="Calibri"/>
                <w:bCs/>
                <w:sz w:val="20"/>
                <w:lang w:val="en-CA" w:eastAsia="ko-KR"/>
              </w:rPr>
              <w:t>[ </w:t>
            </w:r>
            <w:proofErr w:type="spellStart"/>
            <w:r w:rsidRPr="00BA73FF">
              <w:rPr>
                <w:rFonts w:ascii="Calibri" w:hAnsi="Calibri"/>
                <w:bCs/>
                <w:sz w:val="20"/>
                <w:lang w:val="en-CA" w:eastAsia="ko-KR"/>
              </w:rPr>
              <w:t>smIdx</w:t>
            </w:r>
            <w:proofErr w:type="spellEnd"/>
            <w:r w:rsidRPr="00BA73FF">
              <w:rPr>
                <w:rFonts w:ascii="Calibri" w:hAnsi="Calibri"/>
                <w:bCs/>
                <w:sz w:val="20"/>
                <w:lang w:val="en-CA" w:eastAsia="ko-KR"/>
              </w:rPr>
              <w:t xml:space="preserve"> ] ) </w:t>
            </w:r>
          </w:p>
          <w:p w:rsidR="00C459DE" w:rsidRPr="00BA73FF" w:rsidRDefault="00C459DE" w:rsidP="00BA73FF">
            <w:pPr>
              <w:spacing w:before="0"/>
              <w:rPr>
                <w:rFonts w:ascii="Calibri" w:hAnsi="Calibri"/>
                <w:bCs/>
                <w:sz w:val="20"/>
                <w:lang w:val="en-CA" w:eastAsia="ko-KR"/>
              </w:rPr>
            </w:pPr>
            <w:r w:rsidRPr="00BA73FF">
              <w:rPr>
                <w:rFonts w:ascii="Calibri" w:hAnsi="Calibri"/>
                <w:bCs/>
                <w:sz w:val="20"/>
                <w:lang w:val="en-CA" w:eastAsia="ko-KR"/>
              </w:rPr>
              <w:tab/>
            </w:r>
            <w:r w:rsidRPr="00BA73FF">
              <w:rPr>
                <w:rFonts w:ascii="Calibri" w:hAnsi="Calibri"/>
                <w:bCs/>
                <w:sz w:val="20"/>
                <w:lang w:val="en-CA" w:eastAsia="ko-KR"/>
              </w:rPr>
              <w:tab/>
            </w:r>
            <w:r w:rsidRPr="00BA73FF">
              <w:rPr>
                <w:rFonts w:ascii="Calibri" w:hAnsi="Calibri"/>
                <w:bCs/>
                <w:sz w:val="20"/>
                <w:lang w:val="en-CA" w:eastAsia="ko-KR"/>
              </w:rPr>
              <w:tab/>
            </w:r>
            <w:proofErr w:type="spellStart"/>
            <w:r w:rsidRPr="00BA73FF">
              <w:rPr>
                <w:rFonts w:ascii="Calibri" w:hAnsi="Calibri"/>
                <w:bCs/>
                <w:sz w:val="20"/>
                <w:lang w:val="en-CA" w:eastAsia="ko-KR"/>
              </w:rPr>
              <w:t>ScalabilityId</w:t>
            </w:r>
            <w:proofErr w:type="spellEnd"/>
            <w:r w:rsidRPr="00BA73FF">
              <w:rPr>
                <w:rFonts w:ascii="Calibri" w:hAnsi="Calibri"/>
                <w:bCs/>
                <w:sz w:val="20"/>
                <w:lang w:val="en-CA" w:eastAsia="ko-KR"/>
              </w:rPr>
              <w:t>[ </w:t>
            </w:r>
            <w:proofErr w:type="spellStart"/>
            <w:r w:rsidRPr="00BA73FF">
              <w:rPr>
                <w:rFonts w:ascii="Calibri" w:hAnsi="Calibri"/>
                <w:bCs/>
                <w:sz w:val="20"/>
                <w:lang w:val="en-CA" w:eastAsia="ko-KR"/>
              </w:rPr>
              <w:t>i</w:t>
            </w:r>
            <w:proofErr w:type="spellEnd"/>
            <w:r w:rsidRPr="00BA73FF">
              <w:rPr>
                <w:rFonts w:ascii="Calibri" w:hAnsi="Calibri"/>
                <w:bCs/>
                <w:sz w:val="20"/>
                <w:lang w:val="en-CA" w:eastAsia="ko-KR"/>
              </w:rPr>
              <w:t> ][ </w:t>
            </w:r>
            <w:proofErr w:type="spellStart"/>
            <w:r w:rsidRPr="00BA73FF">
              <w:rPr>
                <w:rFonts w:ascii="Calibri" w:hAnsi="Calibri"/>
                <w:bCs/>
                <w:sz w:val="20"/>
                <w:lang w:val="en-CA" w:eastAsia="ko-KR"/>
              </w:rPr>
              <w:t>smIdx</w:t>
            </w:r>
            <w:proofErr w:type="spellEnd"/>
            <w:r w:rsidRPr="00BA73FF">
              <w:rPr>
                <w:rFonts w:ascii="Calibri" w:hAnsi="Calibri"/>
                <w:bCs/>
                <w:sz w:val="20"/>
                <w:lang w:val="en-CA" w:eastAsia="ko-KR"/>
              </w:rPr>
              <w:t xml:space="preserve"> ] = </w:t>
            </w:r>
            <w:proofErr w:type="spellStart"/>
            <w:r w:rsidRPr="00BA73FF">
              <w:rPr>
                <w:rFonts w:ascii="Calibri" w:hAnsi="Calibri"/>
                <w:bCs/>
                <w:sz w:val="20"/>
                <w:lang w:val="en-CA" w:eastAsia="ko-KR"/>
              </w:rPr>
              <w:t>dimension_id</w:t>
            </w:r>
            <w:proofErr w:type="spellEnd"/>
            <w:r w:rsidRPr="00BA73FF">
              <w:rPr>
                <w:rFonts w:ascii="Calibri" w:hAnsi="Calibri"/>
                <w:bCs/>
                <w:sz w:val="20"/>
                <w:lang w:val="en-CA" w:eastAsia="ko-KR"/>
              </w:rPr>
              <w:t>[ </w:t>
            </w:r>
            <w:proofErr w:type="spellStart"/>
            <w:r w:rsidRPr="00BA73FF">
              <w:rPr>
                <w:rFonts w:ascii="Calibri" w:hAnsi="Calibri"/>
                <w:bCs/>
                <w:sz w:val="20"/>
                <w:lang w:val="en-CA" w:eastAsia="ko-KR"/>
              </w:rPr>
              <w:t>i</w:t>
            </w:r>
            <w:proofErr w:type="spellEnd"/>
            <w:r w:rsidRPr="00BA73FF">
              <w:rPr>
                <w:rFonts w:ascii="Calibri" w:hAnsi="Calibri"/>
                <w:bCs/>
                <w:sz w:val="20"/>
                <w:lang w:val="en-CA" w:eastAsia="ko-KR"/>
              </w:rPr>
              <w:t> ][ j++ ]</w:t>
            </w:r>
          </w:p>
          <w:p w:rsidR="00C459DE" w:rsidRPr="00BA73FF" w:rsidRDefault="00C459DE" w:rsidP="00BA73FF">
            <w:pPr>
              <w:spacing w:before="0"/>
              <w:rPr>
                <w:rFonts w:ascii="Calibri" w:hAnsi="Calibri"/>
                <w:bCs/>
                <w:sz w:val="20"/>
                <w:lang w:val="en-CA" w:eastAsia="ko-KR"/>
              </w:rPr>
            </w:pPr>
            <w:r w:rsidRPr="00BA73FF">
              <w:rPr>
                <w:rFonts w:ascii="Calibri" w:hAnsi="Calibri"/>
                <w:bCs/>
                <w:sz w:val="20"/>
                <w:lang w:val="en-CA" w:eastAsia="ko-KR"/>
              </w:rPr>
              <w:tab/>
            </w:r>
            <w:r w:rsidRPr="00BA73FF">
              <w:rPr>
                <w:rFonts w:ascii="Calibri" w:hAnsi="Calibri"/>
                <w:bCs/>
                <w:sz w:val="20"/>
                <w:lang w:val="en-CA" w:eastAsia="ko-KR"/>
              </w:rPr>
              <w:tab/>
              <w:t xml:space="preserve">else </w:t>
            </w:r>
          </w:p>
          <w:p w:rsidR="00C459DE" w:rsidRPr="00BA73FF" w:rsidRDefault="00C459DE" w:rsidP="00BA73FF">
            <w:pPr>
              <w:spacing w:before="0"/>
              <w:rPr>
                <w:rFonts w:ascii="Calibri" w:hAnsi="Calibri"/>
                <w:bCs/>
                <w:sz w:val="20"/>
                <w:lang w:val="en-CA" w:eastAsia="ko-KR"/>
              </w:rPr>
            </w:pPr>
            <w:r w:rsidRPr="00BA73FF">
              <w:rPr>
                <w:rFonts w:ascii="Calibri" w:hAnsi="Calibri"/>
                <w:bCs/>
                <w:sz w:val="20"/>
                <w:lang w:val="en-CA" w:eastAsia="ko-KR"/>
              </w:rPr>
              <w:tab/>
            </w:r>
            <w:r w:rsidRPr="00BA73FF">
              <w:rPr>
                <w:rFonts w:ascii="Calibri" w:hAnsi="Calibri"/>
                <w:bCs/>
                <w:sz w:val="20"/>
                <w:lang w:val="en-CA" w:eastAsia="ko-KR"/>
              </w:rPr>
              <w:tab/>
            </w:r>
            <w:r w:rsidRPr="00BA73FF">
              <w:rPr>
                <w:rFonts w:ascii="Calibri" w:hAnsi="Calibri"/>
                <w:bCs/>
                <w:sz w:val="20"/>
                <w:lang w:val="en-CA" w:eastAsia="ko-KR"/>
              </w:rPr>
              <w:tab/>
            </w:r>
            <w:proofErr w:type="spellStart"/>
            <w:r w:rsidRPr="00BA73FF">
              <w:rPr>
                <w:rFonts w:ascii="Calibri" w:hAnsi="Calibri"/>
                <w:bCs/>
                <w:sz w:val="20"/>
                <w:lang w:val="en-CA" w:eastAsia="ko-KR"/>
              </w:rPr>
              <w:t>ScalabilityId</w:t>
            </w:r>
            <w:proofErr w:type="spellEnd"/>
            <w:r w:rsidRPr="00BA73FF">
              <w:rPr>
                <w:rFonts w:ascii="Calibri" w:hAnsi="Calibri"/>
                <w:bCs/>
                <w:sz w:val="20"/>
                <w:lang w:val="en-CA" w:eastAsia="ko-KR"/>
              </w:rPr>
              <w:t>[ </w:t>
            </w:r>
            <w:proofErr w:type="spellStart"/>
            <w:r w:rsidRPr="00BA73FF">
              <w:rPr>
                <w:rFonts w:ascii="Calibri" w:hAnsi="Calibri"/>
                <w:bCs/>
                <w:sz w:val="20"/>
                <w:lang w:val="en-CA" w:eastAsia="ko-KR"/>
              </w:rPr>
              <w:t>i</w:t>
            </w:r>
            <w:proofErr w:type="spellEnd"/>
            <w:r w:rsidRPr="00BA73FF">
              <w:rPr>
                <w:rFonts w:ascii="Calibri" w:hAnsi="Calibri"/>
                <w:bCs/>
                <w:sz w:val="20"/>
                <w:lang w:val="en-CA" w:eastAsia="ko-KR"/>
              </w:rPr>
              <w:t> ][ </w:t>
            </w:r>
            <w:proofErr w:type="spellStart"/>
            <w:r w:rsidRPr="00BA73FF">
              <w:rPr>
                <w:rFonts w:ascii="Calibri" w:hAnsi="Calibri"/>
                <w:bCs/>
                <w:sz w:val="20"/>
                <w:lang w:val="en-CA" w:eastAsia="ko-KR"/>
              </w:rPr>
              <w:t>smIdx</w:t>
            </w:r>
            <w:proofErr w:type="spellEnd"/>
            <w:r w:rsidRPr="00BA73FF">
              <w:rPr>
                <w:rFonts w:ascii="Calibri" w:hAnsi="Calibri"/>
                <w:bCs/>
                <w:sz w:val="20"/>
                <w:lang w:val="en-CA" w:eastAsia="ko-KR"/>
              </w:rPr>
              <w:t xml:space="preserve"> ] = 0 </w:t>
            </w:r>
          </w:p>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ab/>
            </w:r>
            <w:proofErr w:type="spellStart"/>
            <w:r w:rsidRPr="00BA73FF">
              <w:rPr>
                <w:rFonts w:ascii="Calibri" w:eastAsia="Batang" w:hAnsi="Calibri"/>
                <w:bCs/>
                <w:sz w:val="20"/>
                <w:lang w:val="en-CA" w:eastAsia="ko-KR"/>
              </w:rPr>
              <w:t>ViewId</w:t>
            </w:r>
            <w:proofErr w:type="spellEnd"/>
            <w:r w:rsidRPr="00BA73FF">
              <w:rPr>
                <w:rFonts w:ascii="Calibri" w:eastAsia="Batang" w:hAnsi="Calibri"/>
                <w:bCs/>
                <w:sz w:val="20"/>
                <w:lang w:val="en-CA" w:eastAsia="ko-KR"/>
              </w:rPr>
              <w:t>[ </w:t>
            </w:r>
            <w:proofErr w:type="spellStart"/>
            <w:r w:rsidRPr="00BA73FF">
              <w:rPr>
                <w:rFonts w:ascii="Calibri" w:eastAsia="Batang" w:hAnsi="Calibri"/>
                <w:bCs/>
                <w:sz w:val="20"/>
                <w:lang w:val="en-CA" w:eastAsia="ko-KR"/>
              </w:rPr>
              <w:t>layer_id_in_nuh</w:t>
            </w:r>
            <w:proofErr w:type="spellEnd"/>
            <w:r w:rsidRPr="00BA73FF">
              <w:rPr>
                <w:rFonts w:ascii="Calibri" w:eastAsia="Batang" w:hAnsi="Calibri"/>
                <w:bCs/>
                <w:sz w:val="20"/>
                <w:lang w:val="en-CA" w:eastAsia="ko-KR"/>
              </w:rPr>
              <w:t>[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xml:space="preserve"> ] ] = </w:t>
            </w:r>
            <w:proofErr w:type="spellStart"/>
            <w:r w:rsidRPr="00BA73FF">
              <w:rPr>
                <w:rFonts w:ascii="Calibri" w:eastAsia="Batang" w:hAnsi="Calibri"/>
                <w:bCs/>
                <w:sz w:val="20"/>
                <w:lang w:val="en-CA" w:eastAsia="ko-KR"/>
              </w:rPr>
              <w:t>ScalabilityId</w:t>
            </w:r>
            <w:proofErr w:type="spellEnd"/>
            <w:r w:rsidRPr="00BA73FF">
              <w:rPr>
                <w:rFonts w:ascii="Calibri" w:eastAsia="Batang" w:hAnsi="Calibri"/>
                <w:bCs/>
                <w:sz w:val="20"/>
                <w:lang w:val="en-CA" w:eastAsia="ko-KR"/>
              </w:rPr>
              <w:t>[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][ 0 ]</w:t>
            </w:r>
          </w:p>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ab/>
            </w:r>
            <w:proofErr w:type="spellStart"/>
            <w:r w:rsidRPr="00BA73FF">
              <w:rPr>
                <w:rFonts w:ascii="Calibri" w:hAnsi="Calibri"/>
                <w:sz w:val="20"/>
                <w:lang w:val="en-CA"/>
              </w:rPr>
              <w:t>DependencyId</w:t>
            </w:r>
            <w:proofErr w:type="spellEnd"/>
            <w:r w:rsidRPr="00BA73FF">
              <w:rPr>
                <w:rFonts w:ascii="Calibri" w:eastAsia="Batang" w:hAnsi="Calibri"/>
                <w:bCs/>
                <w:sz w:val="20"/>
                <w:lang w:val="en-CA" w:eastAsia="ko-KR"/>
              </w:rPr>
              <w:t xml:space="preserve"> [ </w:t>
            </w:r>
            <w:proofErr w:type="spellStart"/>
            <w:r w:rsidRPr="00BA73FF">
              <w:rPr>
                <w:rFonts w:ascii="Calibri" w:eastAsia="Batang" w:hAnsi="Calibri"/>
                <w:bCs/>
                <w:sz w:val="20"/>
                <w:lang w:val="en-CA" w:eastAsia="ko-KR"/>
              </w:rPr>
              <w:t>layer_id_in_nuh</w:t>
            </w:r>
            <w:proofErr w:type="spellEnd"/>
            <w:r w:rsidRPr="00BA73FF">
              <w:rPr>
                <w:rFonts w:ascii="Calibri" w:eastAsia="Batang" w:hAnsi="Calibri"/>
                <w:bCs/>
                <w:sz w:val="20"/>
                <w:lang w:val="en-CA" w:eastAsia="ko-KR"/>
              </w:rPr>
              <w:t>[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xml:space="preserve"> ] ] = </w:t>
            </w:r>
            <w:proofErr w:type="spellStart"/>
            <w:r w:rsidRPr="00BA73FF">
              <w:rPr>
                <w:rFonts w:ascii="Calibri" w:eastAsia="Batang" w:hAnsi="Calibri"/>
                <w:bCs/>
                <w:sz w:val="20"/>
                <w:lang w:val="en-CA" w:eastAsia="ko-KR"/>
              </w:rPr>
              <w:t>ScalabilityId</w:t>
            </w:r>
            <w:proofErr w:type="spellEnd"/>
            <w:r w:rsidRPr="00BA73FF">
              <w:rPr>
                <w:rFonts w:ascii="Calibri" w:eastAsia="Batang" w:hAnsi="Calibri"/>
                <w:bCs/>
                <w:sz w:val="20"/>
                <w:lang w:val="en-CA" w:eastAsia="ko-KR"/>
              </w:rPr>
              <w:t>[ </w:t>
            </w:r>
            <w:proofErr w:type="spellStart"/>
            <w:r w:rsidRPr="00BA73FF">
              <w:rPr>
                <w:rFonts w:ascii="Calibri" w:eastAsia="Batang" w:hAnsi="Calibri"/>
                <w:bCs/>
                <w:sz w:val="20"/>
                <w:lang w:val="en-CA" w:eastAsia="ko-KR"/>
              </w:rPr>
              <w:t>i</w:t>
            </w:r>
            <w:proofErr w:type="spellEnd"/>
            <w:r w:rsidRPr="00BA73FF">
              <w:rPr>
                <w:rFonts w:ascii="Calibri" w:eastAsia="Batang" w:hAnsi="Calibri"/>
                <w:bCs/>
                <w:sz w:val="20"/>
                <w:lang w:val="en-CA" w:eastAsia="ko-KR"/>
              </w:rPr>
              <w:t> ][ 1 ]</w:t>
            </w:r>
          </w:p>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 xml:space="preserve">        </w:t>
            </w:r>
            <w:proofErr w:type="spellStart"/>
            <w:r w:rsidRPr="00BA73FF">
              <w:rPr>
                <w:rFonts w:ascii="Calibri" w:hAnsi="Calibri"/>
                <w:sz w:val="20"/>
                <w:highlight w:val="yellow"/>
                <w:lang w:val="en-CA"/>
              </w:rPr>
              <w:t>SnrId</w:t>
            </w:r>
            <w:proofErr w:type="spellEnd"/>
            <w:r w:rsidRPr="00BA73FF">
              <w:rPr>
                <w:rFonts w:ascii="Calibri" w:eastAsia="Batang" w:hAnsi="Calibri"/>
                <w:bCs/>
                <w:sz w:val="20"/>
                <w:highlight w:val="yellow"/>
                <w:lang w:val="en-CA" w:eastAsia="ko-KR"/>
              </w:rPr>
              <w:t xml:space="preserve"> [ </w:t>
            </w:r>
            <w:proofErr w:type="spellStart"/>
            <w:r w:rsidRPr="00BA73FF">
              <w:rPr>
                <w:rFonts w:ascii="Calibri" w:eastAsia="Batang" w:hAnsi="Calibri"/>
                <w:bCs/>
                <w:sz w:val="20"/>
                <w:highlight w:val="yellow"/>
                <w:lang w:val="en-CA" w:eastAsia="ko-KR"/>
              </w:rPr>
              <w:t>layer_id_in_nuh</w:t>
            </w:r>
            <w:proofErr w:type="spellEnd"/>
            <w:r w:rsidRPr="00BA73FF">
              <w:rPr>
                <w:rFonts w:ascii="Calibri" w:eastAsia="Batang" w:hAnsi="Calibri"/>
                <w:bCs/>
                <w:sz w:val="20"/>
                <w:highlight w:val="yellow"/>
                <w:lang w:val="en-CA" w:eastAsia="ko-KR"/>
              </w:rPr>
              <w:t>[ </w:t>
            </w:r>
            <w:proofErr w:type="spellStart"/>
            <w:r w:rsidRPr="00BA73FF">
              <w:rPr>
                <w:rFonts w:ascii="Calibri" w:eastAsia="Batang" w:hAnsi="Calibri"/>
                <w:bCs/>
                <w:sz w:val="20"/>
                <w:highlight w:val="yellow"/>
                <w:lang w:val="en-CA" w:eastAsia="ko-KR"/>
              </w:rPr>
              <w:t>i</w:t>
            </w:r>
            <w:proofErr w:type="spellEnd"/>
            <w:r w:rsidRPr="00BA73FF">
              <w:rPr>
                <w:rFonts w:ascii="Calibri" w:eastAsia="Batang" w:hAnsi="Calibri"/>
                <w:bCs/>
                <w:sz w:val="20"/>
                <w:highlight w:val="yellow"/>
                <w:lang w:val="en-CA" w:eastAsia="ko-KR"/>
              </w:rPr>
              <w:t xml:space="preserve"> ] ] = </w:t>
            </w:r>
            <w:proofErr w:type="spellStart"/>
            <w:r w:rsidRPr="00BA73FF">
              <w:rPr>
                <w:rFonts w:ascii="Calibri" w:eastAsia="Batang" w:hAnsi="Calibri"/>
                <w:bCs/>
                <w:sz w:val="20"/>
                <w:highlight w:val="yellow"/>
                <w:lang w:val="en-CA" w:eastAsia="ko-KR"/>
              </w:rPr>
              <w:t>ScalabilityId</w:t>
            </w:r>
            <w:proofErr w:type="spellEnd"/>
            <w:r w:rsidRPr="00BA73FF">
              <w:rPr>
                <w:rFonts w:ascii="Calibri" w:eastAsia="Batang" w:hAnsi="Calibri"/>
                <w:bCs/>
                <w:sz w:val="20"/>
                <w:highlight w:val="yellow"/>
                <w:lang w:val="en-CA" w:eastAsia="ko-KR"/>
              </w:rPr>
              <w:t>[ </w:t>
            </w:r>
            <w:proofErr w:type="spellStart"/>
            <w:r w:rsidRPr="00BA73FF">
              <w:rPr>
                <w:rFonts w:ascii="Calibri" w:eastAsia="Batang" w:hAnsi="Calibri"/>
                <w:bCs/>
                <w:sz w:val="20"/>
                <w:highlight w:val="yellow"/>
                <w:lang w:val="en-CA" w:eastAsia="ko-KR"/>
              </w:rPr>
              <w:t>i</w:t>
            </w:r>
            <w:proofErr w:type="spellEnd"/>
            <w:r w:rsidRPr="00BA73FF">
              <w:rPr>
                <w:rFonts w:ascii="Calibri" w:eastAsia="Batang" w:hAnsi="Calibri"/>
                <w:bCs/>
                <w:sz w:val="20"/>
                <w:highlight w:val="yellow"/>
                <w:lang w:val="en-CA" w:eastAsia="ko-KR"/>
              </w:rPr>
              <w:t> ][ 2 ]</w:t>
            </w:r>
          </w:p>
          <w:p w:rsidR="00C459DE" w:rsidRPr="00BA73FF" w:rsidRDefault="00C459DE" w:rsidP="00BA73FF">
            <w:pPr>
              <w:spacing w:before="0"/>
              <w:rPr>
                <w:rFonts w:ascii="Calibri" w:eastAsia="Batang" w:hAnsi="Calibri"/>
                <w:bCs/>
                <w:sz w:val="20"/>
                <w:lang w:val="en-CA" w:eastAsia="ko-KR"/>
              </w:rPr>
            </w:pPr>
            <w:r w:rsidRPr="00BA73FF">
              <w:rPr>
                <w:rFonts w:ascii="Calibri" w:eastAsia="Batang" w:hAnsi="Calibri"/>
                <w:bCs/>
                <w:sz w:val="20"/>
                <w:lang w:val="en-CA" w:eastAsia="ko-KR"/>
              </w:rPr>
              <w:t>}</w:t>
            </w:r>
          </w:p>
        </w:tc>
      </w:tr>
    </w:tbl>
    <w:p w:rsidR="00C459DE" w:rsidRDefault="00ED3C16" w:rsidP="00C459DE">
      <w:pPr>
        <w:pStyle w:val="Heading2"/>
      </w:pPr>
      <w:r>
        <w:t xml:space="preserve">Option 2: </w:t>
      </w:r>
      <w:r w:rsidR="00C459DE">
        <w:t>SNR scalability flag</w:t>
      </w:r>
    </w:p>
    <w:p w:rsidR="00C459DE" w:rsidRDefault="00C459DE" w:rsidP="00C459DE">
      <w:pPr>
        <w:spacing w:after="240"/>
      </w:pPr>
      <w:r>
        <w:t xml:space="preserve">Another way to signal the SNR scalability is to add a </w:t>
      </w:r>
      <w:proofErr w:type="spellStart"/>
      <w:r w:rsidRPr="000F43D7">
        <w:rPr>
          <w:i/>
        </w:rPr>
        <w:t>SNR_scalability_flag</w:t>
      </w:r>
      <w:proofErr w:type="spellEnd"/>
      <w:r>
        <w:t xml:space="preserve"> in VPS extension for each dependent reference layer. </w:t>
      </w:r>
      <w:r w:rsidR="00FA4AB6">
        <w:fldChar w:fldCharType="begin"/>
      </w:r>
      <w:r>
        <w:instrText xml:space="preserve"> REF _Ref358105473 \r \h </w:instrText>
      </w:r>
      <w:r w:rsidR="00FA4AB6">
        <w:fldChar w:fldCharType="separate"/>
      </w:r>
      <w:r w:rsidR="00497F9E">
        <w:t>Table 3</w:t>
      </w:r>
      <w:r w:rsidR="00FA4AB6">
        <w:fldChar w:fldCharType="end"/>
      </w:r>
      <w:r>
        <w:t xml:space="preserve"> shows </w:t>
      </w:r>
      <w:r w:rsidR="00ED3C16">
        <w:t xml:space="preserve">the </w:t>
      </w:r>
      <w:r>
        <w:t>proposed syntax element in the VPS extension.</w:t>
      </w:r>
    </w:p>
    <w:p w:rsidR="00C459DE" w:rsidRPr="00ED3C16" w:rsidRDefault="00C459DE" w:rsidP="00497F9E">
      <w:pPr>
        <w:pStyle w:val="ListParagraph"/>
        <w:numPr>
          <w:ilvl w:val="0"/>
          <w:numId w:val="21"/>
        </w:numPr>
        <w:jc w:val="center"/>
        <w:rPr>
          <w:rFonts w:ascii="Times New Roman" w:hAnsi="Times New Roman"/>
          <w:szCs w:val="22"/>
        </w:rPr>
      </w:pPr>
      <w:bookmarkStart w:id="11" w:name="_Ref358105473"/>
      <w:r w:rsidRPr="00ED3C16">
        <w:rPr>
          <w:rFonts w:ascii="Times New Roman" w:hAnsi="Times New Roman"/>
          <w:szCs w:val="22"/>
        </w:rPr>
        <w:t>Video parameter set extension syntax</w:t>
      </w:r>
      <w:bookmarkEnd w:id="11"/>
    </w:p>
    <w:tbl>
      <w:tblPr>
        <w:tblW w:w="0" w:type="auto"/>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0"/>
        <w:gridCol w:w="1560"/>
      </w:tblGrid>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CA"/>
              </w:rPr>
            </w:pPr>
            <w:proofErr w:type="spellStart"/>
            <w:r w:rsidRPr="00DD58AC">
              <w:rPr>
                <w:rFonts w:eastAsia="MS Mincho"/>
                <w:sz w:val="20"/>
                <w:lang w:val="en-CA"/>
              </w:rPr>
              <w:t>vps_extension</w:t>
            </w:r>
            <w:proofErr w:type="spellEnd"/>
            <w:r w:rsidRPr="00DD58AC">
              <w:rPr>
                <w:rFonts w:eastAsia="MS Mincho"/>
                <w:sz w:val="20"/>
                <w:lang w:val="en-CA"/>
              </w:rPr>
              <w:t>( ) {</w:t>
            </w:r>
          </w:p>
        </w:tc>
        <w:tc>
          <w:tcPr>
            <w:tcW w:w="1560" w:type="dxa"/>
          </w:tcPr>
          <w:p w:rsidR="00C459DE" w:rsidRPr="00DD58AC" w:rsidRDefault="00C459DE" w:rsidP="00C459DE">
            <w:pPr>
              <w:spacing w:before="0"/>
              <w:rPr>
                <w:rFonts w:eastAsia="MS Mincho"/>
                <w:bCs/>
                <w:sz w:val="20"/>
                <w:lang w:val="en-CA"/>
              </w:rPr>
            </w:pPr>
            <w:r w:rsidRPr="00DD58AC">
              <w:rPr>
                <w:rFonts w:eastAsia="MS Mincho"/>
                <w:bCs/>
                <w:sz w:val="20"/>
                <w:lang w:val="en-CA"/>
              </w:rPr>
              <w:t>Descriptor</w:t>
            </w: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CA"/>
              </w:rPr>
            </w:pPr>
            <w:r>
              <w:rPr>
                <w:rFonts w:eastAsia="Batang"/>
                <w:bCs/>
                <w:sz w:val="20"/>
                <w:lang w:val="en-CA" w:eastAsia="ko-KR"/>
              </w:rPr>
              <w:t>…</w:t>
            </w:r>
          </w:p>
        </w:tc>
        <w:tc>
          <w:tcPr>
            <w:tcW w:w="1560" w:type="dxa"/>
          </w:tcPr>
          <w:p w:rsidR="00C459DE" w:rsidRPr="00DD58AC" w:rsidRDefault="00C459DE" w:rsidP="00C459DE">
            <w:pPr>
              <w:spacing w:before="0"/>
              <w:rPr>
                <w:rFonts w:eastAsia="MS Mincho"/>
                <w:bCs/>
                <w:sz w:val="20"/>
                <w:lang w:val="en-CA"/>
              </w:rPr>
            </w:pP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b/>
                <w:bCs/>
                <w:sz w:val="20"/>
                <w:lang w:val="en-CA"/>
              </w:rPr>
            </w:pPr>
            <w:r w:rsidRPr="00DD58AC">
              <w:rPr>
                <w:rFonts w:eastAsia="Batang"/>
                <w:bCs/>
                <w:sz w:val="20"/>
                <w:lang w:val="en-CA" w:eastAsia="ko-KR"/>
              </w:rPr>
              <w:tab/>
            </w:r>
            <w:proofErr w:type="spellStart"/>
            <w:r w:rsidRPr="00DD58AC">
              <w:rPr>
                <w:rFonts w:eastAsia="Batang"/>
                <w:b/>
                <w:bCs/>
                <w:sz w:val="20"/>
                <w:lang w:eastAsia="ko-KR"/>
              </w:rPr>
              <w:t>max_one_active_ref_layer_flag</w:t>
            </w:r>
            <w:proofErr w:type="spellEnd"/>
          </w:p>
        </w:tc>
        <w:tc>
          <w:tcPr>
            <w:tcW w:w="1560" w:type="dxa"/>
          </w:tcPr>
          <w:p w:rsidR="00C459DE" w:rsidRPr="00DD58AC" w:rsidRDefault="00C459DE" w:rsidP="00C459DE">
            <w:pPr>
              <w:spacing w:before="0"/>
              <w:rPr>
                <w:rFonts w:eastAsia="MS Mincho"/>
                <w:bCs/>
                <w:sz w:val="20"/>
                <w:lang w:val="en-CA"/>
              </w:rPr>
            </w:pPr>
            <w:r w:rsidRPr="00DD58AC">
              <w:rPr>
                <w:rFonts w:eastAsia="MS Mincho"/>
                <w:bCs/>
                <w:sz w:val="20"/>
                <w:lang w:val="en-CA"/>
              </w:rPr>
              <w:t>u(1)</w:t>
            </w: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b/>
                <w:bCs/>
                <w:sz w:val="20"/>
                <w:lang w:val="en-CA"/>
              </w:rPr>
            </w:pPr>
            <w:r w:rsidRPr="00DD58AC">
              <w:rPr>
                <w:b/>
                <w:bCs/>
                <w:sz w:val="20"/>
                <w:lang w:val="en-CA"/>
              </w:rPr>
              <w:lastRenderedPageBreak/>
              <w:tab/>
              <w:t>direct_dep_type_len_minus2</w:t>
            </w:r>
          </w:p>
        </w:tc>
        <w:tc>
          <w:tcPr>
            <w:tcW w:w="1560" w:type="dxa"/>
          </w:tcPr>
          <w:p w:rsidR="00C459DE" w:rsidRPr="00DD58AC" w:rsidRDefault="00C459DE" w:rsidP="00C459DE">
            <w:pPr>
              <w:spacing w:before="0"/>
              <w:rPr>
                <w:rFonts w:eastAsia="MS Mincho"/>
                <w:bCs/>
                <w:sz w:val="20"/>
                <w:lang w:val="en-CA"/>
              </w:rPr>
            </w:pPr>
            <w:proofErr w:type="spellStart"/>
            <w:r w:rsidRPr="00DD58AC">
              <w:rPr>
                <w:rFonts w:eastAsia="MS Mincho"/>
                <w:bCs/>
                <w:sz w:val="20"/>
                <w:lang w:val="en-CA"/>
              </w:rPr>
              <w:t>ue</w:t>
            </w:r>
            <w:proofErr w:type="spellEnd"/>
            <w:r w:rsidRPr="00DD58AC">
              <w:rPr>
                <w:rFonts w:eastAsia="MS Mincho"/>
                <w:bCs/>
                <w:sz w:val="20"/>
                <w:lang w:val="en-CA"/>
              </w:rPr>
              <w:t>(v)</w:t>
            </w: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DD58AC">
              <w:rPr>
                <w:rFonts w:eastAsia="Batang"/>
                <w:bCs/>
                <w:sz w:val="20"/>
                <w:lang w:val="en-CA" w:eastAsia="ko-KR"/>
              </w:rPr>
              <w:tab/>
              <w:t xml:space="preserve">for( </w:t>
            </w:r>
            <w:proofErr w:type="spellStart"/>
            <w:r w:rsidRPr="00DD58AC">
              <w:rPr>
                <w:rFonts w:eastAsia="Batang"/>
                <w:bCs/>
                <w:sz w:val="20"/>
                <w:lang w:val="en-CA" w:eastAsia="ko-KR"/>
              </w:rPr>
              <w:t>i</w:t>
            </w:r>
            <w:proofErr w:type="spellEnd"/>
            <w:r w:rsidRPr="00DD58AC">
              <w:rPr>
                <w:rFonts w:eastAsia="Batang"/>
                <w:bCs/>
                <w:sz w:val="20"/>
                <w:lang w:val="en-CA" w:eastAsia="ko-KR"/>
              </w:rPr>
              <w:t xml:space="preserve"> = 1; </w:t>
            </w:r>
            <w:proofErr w:type="spellStart"/>
            <w:r w:rsidRPr="00DD58AC">
              <w:rPr>
                <w:rFonts w:eastAsia="Batang"/>
                <w:bCs/>
                <w:sz w:val="20"/>
                <w:lang w:val="en-CA" w:eastAsia="ko-KR"/>
              </w:rPr>
              <w:t>i</w:t>
            </w:r>
            <w:proofErr w:type="spellEnd"/>
            <w:r w:rsidRPr="00DD58AC">
              <w:rPr>
                <w:rFonts w:eastAsia="Batang"/>
                <w:bCs/>
                <w:sz w:val="20"/>
                <w:lang w:val="en-CA" w:eastAsia="ko-KR"/>
              </w:rPr>
              <w:t xml:space="preserve"> &lt;= vps_max_layers_minus1; </w:t>
            </w:r>
            <w:proofErr w:type="spellStart"/>
            <w:r w:rsidRPr="00DD58AC">
              <w:rPr>
                <w:rFonts w:eastAsia="Batang"/>
                <w:bCs/>
                <w:sz w:val="20"/>
                <w:lang w:val="en-CA" w:eastAsia="ko-KR"/>
              </w:rPr>
              <w:t>i</w:t>
            </w:r>
            <w:proofErr w:type="spellEnd"/>
            <w:r w:rsidRPr="00DD58AC">
              <w:rPr>
                <w:rFonts w:eastAsia="Batang"/>
                <w:bCs/>
                <w:sz w:val="20"/>
                <w:lang w:val="en-CA" w:eastAsia="ko-KR"/>
              </w:rPr>
              <w:t>++ )</w:t>
            </w:r>
          </w:p>
        </w:tc>
        <w:tc>
          <w:tcPr>
            <w:tcW w:w="1560" w:type="dxa"/>
          </w:tcPr>
          <w:p w:rsidR="00C459DE" w:rsidRPr="00DD58AC" w:rsidRDefault="00C459DE" w:rsidP="00C459DE">
            <w:pPr>
              <w:spacing w:before="0"/>
              <w:rPr>
                <w:rFonts w:eastAsia="MS Mincho"/>
                <w:bCs/>
                <w:sz w:val="20"/>
                <w:lang w:val="en-CA"/>
              </w:rPr>
            </w:pP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rPr>
                <w:sz w:val="20"/>
                <w:lang w:val="en-CA"/>
              </w:rPr>
            </w:pPr>
            <w:r w:rsidRPr="00DD58AC">
              <w:rPr>
                <w:rFonts w:eastAsia="Batang"/>
                <w:b/>
                <w:bCs/>
                <w:sz w:val="20"/>
                <w:lang w:val="en-CA" w:eastAsia="ko-KR"/>
              </w:rPr>
              <w:tab/>
            </w:r>
            <w:r w:rsidRPr="00DD58AC">
              <w:rPr>
                <w:rFonts w:eastAsia="Batang"/>
                <w:b/>
                <w:bCs/>
                <w:sz w:val="20"/>
                <w:lang w:val="en-CA" w:eastAsia="ko-KR"/>
              </w:rPr>
              <w:tab/>
            </w:r>
            <w:r w:rsidRPr="00DD58AC">
              <w:rPr>
                <w:rFonts w:eastAsia="Batang"/>
                <w:bCs/>
                <w:sz w:val="20"/>
                <w:lang w:val="en-CA" w:eastAsia="ko-KR"/>
              </w:rPr>
              <w:t xml:space="preserve">for( j = 0; j &lt; </w:t>
            </w:r>
            <w:proofErr w:type="spellStart"/>
            <w:r w:rsidRPr="00DD58AC">
              <w:rPr>
                <w:rFonts w:eastAsia="Batang"/>
                <w:bCs/>
                <w:sz w:val="20"/>
                <w:lang w:val="en-CA" w:eastAsia="ko-KR"/>
              </w:rPr>
              <w:t>i</w:t>
            </w:r>
            <w:proofErr w:type="spellEnd"/>
            <w:r w:rsidRPr="00DD58AC">
              <w:rPr>
                <w:rFonts w:eastAsia="Batang"/>
                <w:bCs/>
                <w:sz w:val="20"/>
                <w:lang w:val="en-CA" w:eastAsia="ko-KR"/>
              </w:rPr>
              <w:t xml:space="preserve">; j++ ) </w:t>
            </w:r>
          </w:p>
        </w:tc>
        <w:tc>
          <w:tcPr>
            <w:tcW w:w="1560" w:type="dxa"/>
          </w:tcPr>
          <w:p w:rsidR="00C459DE" w:rsidRPr="00DD58AC" w:rsidRDefault="00C459DE" w:rsidP="00C459DE">
            <w:pPr>
              <w:spacing w:before="0"/>
              <w:rPr>
                <w:rFonts w:eastAsia="MS Mincho"/>
                <w:bCs/>
                <w:sz w:val="20"/>
                <w:lang w:val="en-CA"/>
              </w:rPr>
            </w:pP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b/>
                <w:bCs/>
                <w:sz w:val="20"/>
                <w:lang w:val="en-CA"/>
              </w:rPr>
            </w:pPr>
            <w:r w:rsidRPr="00DD58AC">
              <w:rPr>
                <w:rFonts w:eastAsia="Batang"/>
                <w:b/>
                <w:bCs/>
                <w:sz w:val="20"/>
                <w:lang w:val="en-CA" w:eastAsia="ko-KR"/>
              </w:rPr>
              <w:tab/>
            </w:r>
            <w:r w:rsidRPr="00DD58AC">
              <w:rPr>
                <w:rFonts w:eastAsia="Batang"/>
                <w:b/>
                <w:bCs/>
                <w:sz w:val="20"/>
                <w:lang w:val="en-CA" w:eastAsia="ko-KR"/>
              </w:rPr>
              <w:tab/>
            </w:r>
            <w:r w:rsidRPr="00DD58AC">
              <w:rPr>
                <w:rFonts w:eastAsia="Batang"/>
                <w:b/>
                <w:bCs/>
                <w:sz w:val="20"/>
                <w:lang w:val="en-CA" w:eastAsia="ko-KR"/>
              </w:rPr>
              <w:tab/>
            </w:r>
            <w:r w:rsidRPr="00DD58AC">
              <w:rPr>
                <w:rFonts w:eastAsia="Batang"/>
                <w:bCs/>
                <w:sz w:val="20"/>
                <w:lang w:val="en-CA" w:eastAsia="ko-KR"/>
              </w:rPr>
              <w:t xml:space="preserve">if( </w:t>
            </w:r>
            <w:proofErr w:type="spellStart"/>
            <w:r w:rsidRPr="00DD58AC">
              <w:rPr>
                <w:rFonts w:eastAsia="Batang"/>
                <w:bCs/>
                <w:sz w:val="20"/>
                <w:lang w:val="en-CA" w:eastAsia="ko-KR"/>
              </w:rPr>
              <w:t>direct_dependency_flag</w:t>
            </w:r>
            <w:proofErr w:type="spellEnd"/>
            <w:r w:rsidRPr="00DD58AC">
              <w:rPr>
                <w:rFonts w:eastAsia="Batang"/>
                <w:bCs/>
                <w:sz w:val="20"/>
                <w:lang w:val="en-CA" w:eastAsia="ko-KR"/>
              </w:rPr>
              <w:t>[ </w:t>
            </w:r>
            <w:proofErr w:type="spellStart"/>
            <w:r w:rsidRPr="00DD58AC">
              <w:rPr>
                <w:rFonts w:eastAsia="Batang"/>
                <w:bCs/>
                <w:sz w:val="20"/>
                <w:lang w:val="en-CA" w:eastAsia="ko-KR"/>
              </w:rPr>
              <w:t>i</w:t>
            </w:r>
            <w:proofErr w:type="spellEnd"/>
            <w:r w:rsidRPr="00DD58AC">
              <w:rPr>
                <w:rFonts w:eastAsia="Batang"/>
                <w:bCs/>
                <w:sz w:val="20"/>
                <w:lang w:val="en-CA" w:eastAsia="ko-KR"/>
              </w:rPr>
              <w:t> ][ j ] )</w:t>
            </w:r>
            <w:r>
              <w:rPr>
                <w:rFonts w:eastAsia="Batang"/>
                <w:bCs/>
                <w:sz w:val="20"/>
                <w:lang w:val="en-CA" w:eastAsia="ko-KR"/>
              </w:rPr>
              <w:t xml:space="preserve">  </w:t>
            </w:r>
            <w:r w:rsidRPr="00DD58AC">
              <w:rPr>
                <w:rFonts w:eastAsia="Batang"/>
                <w:bCs/>
                <w:sz w:val="20"/>
                <w:shd w:val="clear" w:color="auto" w:fill="FFFF00"/>
                <w:lang w:val="en-CA" w:eastAsia="ko-KR"/>
              </w:rPr>
              <w:t>{</w:t>
            </w:r>
          </w:p>
        </w:tc>
        <w:tc>
          <w:tcPr>
            <w:tcW w:w="1560" w:type="dxa"/>
          </w:tcPr>
          <w:p w:rsidR="00C459DE" w:rsidRPr="00DD58AC" w:rsidRDefault="00C459DE" w:rsidP="00C459DE">
            <w:pPr>
              <w:spacing w:before="0"/>
              <w:rPr>
                <w:rFonts w:eastAsia="MS Mincho"/>
                <w:bCs/>
                <w:sz w:val="20"/>
                <w:lang w:val="en-CA"/>
              </w:rPr>
            </w:pP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rFonts w:eastAsia="Batang"/>
                <w:b/>
                <w:bCs/>
                <w:sz w:val="20"/>
                <w:lang w:val="en-CA" w:eastAsia="ko-KR"/>
              </w:rPr>
            </w:pPr>
            <w:r>
              <w:rPr>
                <w:rFonts w:eastAsia="Batang"/>
                <w:b/>
                <w:bCs/>
                <w:sz w:val="20"/>
                <w:lang w:val="en-CA" w:eastAsia="ko-KR"/>
              </w:rPr>
              <w:tab/>
            </w:r>
            <w:r>
              <w:rPr>
                <w:rFonts w:eastAsia="Batang"/>
                <w:b/>
                <w:bCs/>
                <w:sz w:val="20"/>
                <w:lang w:val="en-CA" w:eastAsia="ko-KR"/>
              </w:rPr>
              <w:tab/>
            </w:r>
            <w:r>
              <w:rPr>
                <w:rFonts w:eastAsia="Batang"/>
                <w:b/>
                <w:bCs/>
                <w:sz w:val="20"/>
                <w:lang w:val="en-CA" w:eastAsia="ko-KR"/>
              </w:rPr>
              <w:tab/>
            </w:r>
            <w:r>
              <w:rPr>
                <w:rFonts w:eastAsia="Batang"/>
                <w:b/>
                <w:bCs/>
                <w:sz w:val="20"/>
                <w:lang w:val="en-CA" w:eastAsia="ko-KR"/>
              </w:rPr>
              <w:tab/>
            </w:r>
            <w:proofErr w:type="spellStart"/>
            <w:r>
              <w:rPr>
                <w:rFonts w:eastAsia="Batang"/>
                <w:b/>
                <w:bCs/>
                <w:sz w:val="20"/>
                <w:highlight w:val="yellow"/>
                <w:lang w:val="en-CA" w:eastAsia="ko-KR"/>
              </w:rPr>
              <w:t>SNR_scalability_flag</w:t>
            </w:r>
            <w:proofErr w:type="spellEnd"/>
            <w:r w:rsidRPr="003C5650">
              <w:rPr>
                <w:rFonts w:eastAsia="Batang"/>
                <w:bCs/>
                <w:sz w:val="20"/>
                <w:highlight w:val="yellow"/>
                <w:lang w:val="en-CA" w:eastAsia="ko-KR"/>
              </w:rPr>
              <w:t>[</w:t>
            </w:r>
            <w:proofErr w:type="spellStart"/>
            <w:r w:rsidRPr="003C5650">
              <w:rPr>
                <w:rFonts w:eastAsia="Batang"/>
                <w:bCs/>
                <w:sz w:val="20"/>
                <w:highlight w:val="yellow"/>
                <w:lang w:val="en-CA" w:eastAsia="ko-KR"/>
              </w:rPr>
              <w:t>i</w:t>
            </w:r>
            <w:proofErr w:type="spellEnd"/>
            <w:r w:rsidRPr="003C5650">
              <w:rPr>
                <w:rFonts w:eastAsia="Batang"/>
                <w:bCs/>
                <w:sz w:val="20"/>
                <w:highlight w:val="yellow"/>
                <w:lang w:val="en-CA" w:eastAsia="ko-KR"/>
              </w:rPr>
              <w:t>][j]</w:t>
            </w:r>
          </w:p>
        </w:tc>
        <w:tc>
          <w:tcPr>
            <w:tcW w:w="1560" w:type="dxa"/>
          </w:tcPr>
          <w:p w:rsidR="00C459DE" w:rsidRPr="00DD58AC" w:rsidRDefault="00C459DE" w:rsidP="00C459DE">
            <w:pPr>
              <w:spacing w:before="0"/>
              <w:rPr>
                <w:rFonts w:eastAsia="MS Mincho"/>
                <w:bCs/>
                <w:sz w:val="20"/>
                <w:lang w:val="en-CA"/>
              </w:rPr>
            </w:pPr>
            <w:r w:rsidRPr="00591A06">
              <w:rPr>
                <w:rFonts w:eastAsia="MS Mincho"/>
                <w:bCs/>
                <w:sz w:val="20"/>
                <w:highlight w:val="yellow"/>
                <w:lang w:val="en-CA"/>
              </w:rPr>
              <w:t>u(1)</w:t>
            </w: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rPr>
                <w:b/>
                <w:sz w:val="20"/>
                <w:lang w:val="en-CA"/>
              </w:rPr>
            </w:pPr>
            <w:r w:rsidRPr="00DD58AC">
              <w:rPr>
                <w:rFonts w:eastAsia="Batang"/>
                <w:b/>
                <w:bCs/>
                <w:sz w:val="20"/>
                <w:lang w:val="en-CA" w:eastAsia="ko-KR"/>
              </w:rPr>
              <w:tab/>
            </w:r>
            <w:r w:rsidRPr="00DD58AC">
              <w:rPr>
                <w:rFonts w:eastAsia="Batang"/>
                <w:b/>
                <w:bCs/>
                <w:sz w:val="20"/>
                <w:lang w:val="en-CA" w:eastAsia="ko-KR"/>
              </w:rPr>
              <w:tab/>
            </w:r>
            <w:r w:rsidRPr="00DD58AC">
              <w:rPr>
                <w:rFonts w:eastAsia="Batang"/>
                <w:b/>
                <w:bCs/>
                <w:sz w:val="20"/>
                <w:lang w:val="en-CA" w:eastAsia="ko-KR"/>
              </w:rPr>
              <w:tab/>
            </w:r>
            <w:r w:rsidRPr="00DD58AC">
              <w:rPr>
                <w:rFonts w:eastAsia="Batang"/>
                <w:b/>
                <w:bCs/>
                <w:sz w:val="20"/>
                <w:lang w:val="en-CA" w:eastAsia="ko-KR"/>
              </w:rPr>
              <w:tab/>
            </w:r>
            <w:proofErr w:type="spellStart"/>
            <w:r w:rsidRPr="00DD58AC">
              <w:rPr>
                <w:rFonts w:eastAsia="Batang"/>
                <w:b/>
                <w:bCs/>
                <w:sz w:val="20"/>
                <w:lang w:val="en-CA" w:eastAsia="ko-KR"/>
              </w:rPr>
              <w:t>direct_dependency_type</w:t>
            </w:r>
            <w:proofErr w:type="spellEnd"/>
            <w:r w:rsidRPr="00DD58AC">
              <w:rPr>
                <w:rFonts w:eastAsia="Batang"/>
                <w:bCs/>
                <w:sz w:val="20"/>
                <w:lang w:val="en-CA" w:eastAsia="ko-KR"/>
              </w:rPr>
              <w:t>[ </w:t>
            </w:r>
            <w:proofErr w:type="spellStart"/>
            <w:r w:rsidRPr="00DD58AC">
              <w:rPr>
                <w:rFonts w:eastAsia="Batang"/>
                <w:bCs/>
                <w:sz w:val="20"/>
                <w:lang w:val="en-CA" w:eastAsia="ko-KR"/>
              </w:rPr>
              <w:t>i</w:t>
            </w:r>
            <w:proofErr w:type="spellEnd"/>
            <w:r w:rsidRPr="00DD58AC">
              <w:rPr>
                <w:rFonts w:eastAsia="Batang"/>
                <w:bCs/>
                <w:sz w:val="20"/>
                <w:lang w:val="en-CA" w:eastAsia="ko-KR"/>
              </w:rPr>
              <w:t> ][ j ]</w:t>
            </w:r>
          </w:p>
        </w:tc>
        <w:tc>
          <w:tcPr>
            <w:tcW w:w="1560" w:type="dxa"/>
          </w:tcPr>
          <w:p w:rsidR="00C459DE" w:rsidRPr="00DD58AC" w:rsidRDefault="00C459DE" w:rsidP="00C459DE">
            <w:pPr>
              <w:spacing w:before="0"/>
              <w:rPr>
                <w:rFonts w:eastAsia="MS Mincho"/>
                <w:bCs/>
                <w:sz w:val="20"/>
                <w:lang w:val="en-CA"/>
              </w:rPr>
            </w:pPr>
            <w:r w:rsidRPr="00DD58AC">
              <w:rPr>
                <w:rFonts w:eastAsia="Batang"/>
                <w:bCs/>
                <w:sz w:val="20"/>
                <w:lang w:val="en-CA"/>
              </w:rPr>
              <w:t>u(v)</w:t>
            </w:r>
          </w:p>
        </w:tc>
      </w:tr>
      <w:tr w:rsidR="00C459DE" w:rsidRPr="00D93C4B" w:rsidTr="00C459DE">
        <w:trPr>
          <w:trHeight w:val="283"/>
          <w:jc w:val="center"/>
        </w:trPr>
        <w:tc>
          <w:tcPr>
            <w:tcW w:w="7500" w:type="dxa"/>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rPr>
                <w:rFonts w:eastAsia="Batang"/>
                <w:bCs/>
                <w:sz w:val="20"/>
                <w:lang w:val="en-CA" w:eastAsia="ko-KR"/>
              </w:rPr>
            </w:pPr>
            <w:r w:rsidRPr="00DD58AC">
              <w:rPr>
                <w:rFonts w:eastAsia="Batang"/>
                <w:bCs/>
                <w:sz w:val="20"/>
                <w:lang w:val="en-CA" w:eastAsia="ko-KR"/>
              </w:rPr>
              <w:tab/>
            </w:r>
            <w:r w:rsidRPr="00DD58AC">
              <w:rPr>
                <w:rFonts w:eastAsia="Batang"/>
                <w:bCs/>
                <w:sz w:val="20"/>
                <w:shd w:val="clear" w:color="auto" w:fill="FFFF00"/>
                <w:lang w:val="en-CA" w:eastAsia="ko-KR"/>
              </w:rPr>
              <w:t>}</w:t>
            </w:r>
          </w:p>
        </w:tc>
        <w:tc>
          <w:tcPr>
            <w:tcW w:w="1560" w:type="dxa"/>
          </w:tcPr>
          <w:p w:rsidR="00C459DE" w:rsidRPr="00DD58AC" w:rsidRDefault="00C459DE" w:rsidP="00C459DE">
            <w:pPr>
              <w:spacing w:before="0"/>
              <w:rPr>
                <w:rFonts w:eastAsia="Batang"/>
                <w:bCs/>
                <w:sz w:val="20"/>
                <w:lang w:val="en-CA"/>
              </w:rPr>
            </w:pPr>
          </w:p>
        </w:tc>
      </w:tr>
      <w:tr w:rsidR="007D2425" w:rsidRPr="00D93C4B" w:rsidTr="00C459DE">
        <w:trPr>
          <w:trHeight w:val="283"/>
          <w:jc w:val="center"/>
        </w:trPr>
        <w:tc>
          <w:tcPr>
            <w:tcW w:w="7500" w:type="dxa"/>
          </w:tcPr>
          <w:p w:rsidR="007D2425" w:rsidRPr="00DD58AC" w:rsidRDefault="007D2425" w:rsidP="00C459DE">
            <w:pPr>
              <w:tabs>
                <w:tab w:val="left" w:pos="216"/>
                <w:tab w:val="left" w:pos="432"/>
                <w:tab w:val="left" w:pos="648"/>
                <w:tab w:val="left" w:pos="864"/>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rPr>
                <w:rFonts w:eastAsia="Batang"/>
                <w:bCs/>
                <w:sz w:val="20"/>
                <w:lang w:val="en-CA" w:eastAsia="ko-KR"/>
              </w:rPr>
            </w:pPr>
            <w:r>
              <w:rPr>
                <w:rFonts w:eastAsia="Batang"/>
                <w:bCs/>
                <w:sz w:val="20"/>
                <w:lang w:val="en-CA" w:eastAsia="ko-KR"/>
              </w:rPr>
              <w:tab/>
            </w:r>
            <w:proofErr w:type="spellStart"/>
            <w:r w:rsidRPr="00BB34D5">
              <w:rPr>
                <w:rFonts w:eastAsia="Batang"/>
                <w:b/>
                <w:bCs/>
                <w:lang w:eastAsia="ko-KR"/>
              </w:rPr>
              <w:t>single_layer_for_non_irap</w:t>
            </w:r>
            <w:r w:rsidRPr="008E14A4">
              <w:rPr>
                <w:b/>
              </w:rPr>
              <w:t>_flag</w:t>
            </w:r>
            <w:proofErr w:type="spellEnd"/>
          </w:p>
        </w:tc>
        <w:tc>
          <w:tcPr>
            <w:tcW w:w="1560" w:type="dxa"/>
          </w:tcPr>
          <w:p w:rsidR="007D2425" w:rsidRPr="00DD58AC" w:rsidRDefault="007D2425" w:rsidP="00C459DE">
            <w:pPr>
              <w:spacing w:before="0"/>
              <w:rPr>
                <w:rFonts w:eastAsia="Batang"/>
                <w:bCs/>
                <w:sz w:val="20"/>
                <w:lang w:val="en-CA"/>
              </w:rPr>
            </w:pPr>
            <w:r>
              <w:rPr>
                <w:rFonts w:eastAsia="Batang"/>
                <w:bCs/>
                <w:sz w:val="20"/>
                <w:lang w:val="en-CA"/>
              </w:rPr>
              <w:t>u(1)</w:t>
            </w:r>
          </w:p>
        </w:tc>
      </w:tr>
      <w:tr w:rsidR="00C459DE" w:rsidRPr="00D93C4B" w:rsidTr="00C459DE">
        <w:trPr>
          <w:trHeight w:val="283"/>
          <w:jc w:val="center"/>
        </w:trPr>
        <w:tc>
          <w:tcPr>
            <w:tcW w:w="7500" w:type="dxa"/>
            <w:tcBorders>
              <w:top w:val="single" w:sz="4" w:space="0" w:color="auto"/>
              <w:left w:val="single" w:sz="4" w:space="0" w:color="auto"/>
              <w:bottom w:val="single" w:sz="4" w:space="0" w:color="auto"/>
              <w:right w:val="single" w:sz="4" w:space="0" w:color="auto"/>
            </w:tcBorders>
          </w:tcPr>
          <w:p w:rsidR="00C459DE" w:rsidRPr="00DD58AC" w:rsidRDefault="00C459DE" w:rsidP="00C459DE">
            <w:pPr>
              <w:tabs>
                <w:tab w:val="left" w:pos="216"/>
                <w:tab w:val="left" w:pos="432"/>
                <w:tab w:val="left" w:pos="648"/>
                <w:tab w:val="left" w:pos="864"/>
                <w:tab w:val="left" w:pos="1296"/>
                <w:tab w:val="left" w:pos="1512"/>
                <w:tab w:val="left" w:pos="1728"/>
                <w:tab w:val="left" w:pos="1944"/>
                <w:tab w:val="left" w:pos="2160"/>
              </w:tabs>
              <w:spacing w:before="0"/>
              <w:rPr>
                <w:sz w:val="20"/>
                <w:lang w:val="en-CA"/>
              </w:rPr>
            </w:pPr>
            <w:r w:rsidRPr="00DD58AC">
              <w:rPr>
                <w:rFonts w:eastAsia="Batang"/>
                <w:bCs/>
                <w:sz w:val="20"/>
                <w:lang w:val="en-CA" w:eastAsia="ko-KR"/>
              </w:rPr>
              <w:t>}</w:t>
            </w:r>
          </w:p>
        </w:tc>
        <w:tc>
          <w:tcPr>
            <w:tcW w:w="1560" w:type="dxa"/>
            <w:tcBorders>
              <w:top w:val="single" w:sz="4" w:space="0" w:color="auto"/>
              <w:left w:val="single" w:sz="4" w:space="0" w:color="auto"/>
              <w:bottom w:val="single" w:sz="4" w:space="0" w:color="auto"/>
              <w:right w:val="single" w:sz="4" w:space="0" w:color="auto"/>
            </w:tcBorders>
          </w:tcPr>
          <w:p w:rsidR="00C459DE" w:rsidRPr="00DD58AC" w:rsidRDefault="00C459DE" w:rsidP="00C459DE">
            <w:pPr>
              <w:spacing w:before="0"/>
              <w:rPr>
                <w:rFonts w:eastAsia="MS Mincho"/>
                <w:bCs/>
                <w:sz w:val="20"/>
                <w:lang w:val="en-CA"/>
              </w:rPr>
            </w:pPr>
          </w:p>
        </w:tc>
      </w:tr>
    </w:tbl>
    <w:p w:rsidR="00C459DE" w:rsidRDefault="00C459DE" w:rsidP="00C459DE">
      <w:proofErr w:type="spellStart"/>
      <w:r w:rsidRPr="00F043BD">
        <w:rPr>
          <w:b/>
        </w:rPr>
        <w:t>SNR_scalability_flag</w:t>
      </w:r>
      <w:proofErr w:type="spellEnd"/>
      <w:r>
        <w:t xml:space="preserve"> equal to 1 specifies the scalability between layers with </w:t>
      </w:r>
      <w:proofErr w:type="spellStart"/>
      <w:r>
        <w:t>nuh_layer_id</w:t>
      </w:r>
      <w:proofErr w:type="spellEnd"/>
      <w:r>
        <w:t xml:space="preserve"> equal to </w:t>
      </w:r>
      <w:proofErr w:type="spellStart"/>
      <w:r w:rsidRPr="00710156">
        <w:rPr>
          <w:rFonts w:eastAsia="Batang"/>
          <w:bCs/>
          <w:lang w:val="en-CA" w:eastAsia="ko-KR"/>
        </w:rPr>
        <w:t>layer_id_in_nuh</w:t>
      </w:r>
      <w:proofErr w:type="spellEnd"/>
      <w:proofErr w:type="gramStart"/>
      <w:r w:rsidRPr="00710156">
        <w:rPr>
          <w:rFonts w:eastAsia="Batang"/>
          <w:bCs/>
          <w:lang w:val="en-CA" w:eastAsia="ko-KR"/>
        </w:rPr>
        <w:t>[ </w:t>
      </w:r>
      <w:proofErr w:type="spellStart"/>
      <w:r w:rsidRPr="00710156">
        <w:rPr>
          <w:rFonts w:eastAsia="Batang"/>
          <w:bCs/>
          <w:lang w:val="en-CA" w:eastAsia="ko-KR"/>
        </w:rPr>
        <w:t>i</w:t>
      </w:r>
      <w:proofErr w:type="spellEnd"/>
      <w:proofErr w:type="gramEnd"/>
      <w:r w:rsidRPr="00710156">
        <w:rPr>
          <w:rFonts w:eastAsia="Batang"/>
          <w:bCs/>
          <w:lang w:val="en-CA" w:eastAsia="ko-KR"/>
        </w:rPr>
        <w:t> ]</w:t>
      </w:r>
      <w:r>
        <w:t xml:space="preserve"> and </w:t>
      </w:r>
      <w:proofErr w:type="spellStart"/>
      <w:r>
        <w:t>nuh_layer_id</w:t>
      </w:r>
      <w:proofErr w:type="spellEnd"/>
      <w:r>
        <w:t xml:space="preserve"> equal to </w:t>
      </w:r>
      <w:proofErr w:type="spellStart"/>
      <w:r>
        <w:rPr>
          <w:rFonts w:eastAsia="Batang"/>
          <w:bCs/>
          <w:lang w:val="en-CA" w:eastAsia="ko-KR"/>
        </w:rPr>
        <w:t>layer_id_in_nuh</w:t>
      </w:r>
      <w:proofErr w:type="spellEnd"/>
      <w:r>
        <w:rPr>
          <w:rFonts w:eastAsia="Batang"/>
          <w:bCs/>
          <w:lang w:val="en-CA" w:eastAsia="ko-KR"/>
        </w:rPr>
        <w:t>[ j</w:t>
      </w:r>
      <w:r w:rsidRPr="00710156">
        <w:rPr>
          <w:rFonts w:eastAsia="Batang"/>
          <w:bCs/>
          <w:lang w:val="en-CA" w:eastAsia="ko-KR"/>
        </w:rPr>
        <w:t> ]</w:t>
      </w:r>
      <w:r>
        <w:t xml:space="preserve"> is SNR scalability. </w:t>
      </w:r>
      <w:proofErr w:type="spellStart"/>
      <w:r>
        <w:t>SNR_scalability_flag</w:t>
      </w:r>
      <w:proofErr w:type="spellEnd"/>
      <w:r>
        <w:t xml:space="preserve"> equal to 0 specifies the scalability between layers with </w:t>
      </w:r>
      <w:proofErr w:type="spellStart"/>
      <w:r>
        <w:t>nuh_layer_id</w:t>
      </w:r>
      <w:proofErr w:type="spellEnd"/>
      <w:r>
        <w:t xml:space="preserve"> equal to </w:t>
      </w:r>
      <w:proofErr w:type="spellStart"/>
      <w:r w:rsidRPr="00710156">
        <w:rPr>
          <w:rFonts w:eastAsia="Batang"/>
          <w:bCs/>
          <w:lang w:val="en-CA" w:eastAsia="ko-KR"/>
        </w:rPr>
        <w:t>layer_id_in_nuh</w:t>
      </w:r>
      <w:proofErr w:type="spellEnd"/>
      <w:r w:rsidRPr="00710156">
        <w:rPr>
          <w:rFonts w:eastAsia="Batang"/>
          <w:bCs/>
          <w:lang w:val="en-CA" w:eastAsia="ko-KR"/>
        </w:rPr>
        <w:t>[</w:t>
      </w:r>
      <w:proofErr w:type="spellStart"/>
      <w:r>
        <w:rPr>
          <w:rFonts w:eastAsia="Batang"/>
          <w:bCs/>
          <w:lang w:val="en-CA" w:eastAsia="ko-KR"/>
        </w:rPr>
        <w:t>i</w:t>
      </w:r>
      <w:proofErr w:type="spellEnd"/>
      <w:r w:rsidRPr="00710156">
        <w:rPr>
          <w:rFonts w:eastAsia="Batang"/>
          <w:bCs/>
          <w:lang w:val="en-CA" w:eastAsia="ko-KR"/>
        </w:rPr>
        <w:t>]</w:t>
      </w:r>
      <w:r>
        <w:t xml:space="preserve"> and </w:t>
      </w:r>
      <w:proofErr w:type="spellStart"/>
      <w:r>
        <w:t>nuh_layer_id</w:t>
      </w:r>
      <w:proofErr w:type="spellEnd"/>
      <w:r>
        <w:t xml:space="preserve"> equal to </w:t>
      </w:r>
      <w:proofErr w:type="spellStart"/>
      <w:r w:rsidRPr="00710156">
        <w:rPr>
          <w:rFonts w:eastAsia="Batang"/>
          <w:bCs/>
          <w:lang w:val="en-CA" w:eastAsia="ko-KR"/>
        </w:rPr>
        <w:t>layer_id_in_nuh</w:t>
      </w:r>
      <w:proofErr w:type="spellEnd"/>
      <w:r w:rsidRPr="00710156">
        <w:rPr>
          <w:rFonts w:eastAsia="Batang"/>
          <w:bCs/>
          <w:lang w:val="en-CA" w:eastAsia="ko-KR"/>
        </w:rPr>
        <w:t>[</w:t>
      </w:r>
      <w:r>
        <w:rPr>
          <w:rFonts w:eastAsia="Batang"/>
          <w:bCs/>
          <w:lang w:val="en-CA" w:eastAsia="ko-KR"/>
        </w:rPr>
        <w:t>j</w:t>
      </w:r>
      <w:r w:rsidRPr="00710156">
        <w:rPr>
          <w:rFonts w:eastAsia="Batang"/>
          <w:bCs/>
          <w:lang w:val="en-CA" w:eastAsia="ko-KR"/>
        </w:rPr>
        <w:t>]</w:t>
      </w:r>
      <w:r>
        <w:t xml:space="preserve"> is not SNR scalability. When </w:t>
      </w:r>
      <w:proofErr w:type="spellStart"/>
      <w:r>
        <w:t>SNR_scalability_flag</w:t>
      </w:r>
      <w:proofErr w:type="spellEnd"/>
      <w:r>
        <w:t xml:space="preserve"> is not present, it is inferred to be equal to 0.</w:t>
      </w:r>
    </w:p>
    <w:p w:rsidR="00350FFA" w:rsidRDefault="00350FFA" w:rsidP="00350FFA">
      <w:pPr>
        <w:spacing w:before="240"/>
      </w:pPr>
      <w:r>
        <w:t xml:space="preserve">With </w:t>
      </w:r>
      <w:r w:rsidR="00ED3C16">
        <w:t xml:space="preserve">the </w:t>
      </w:r>
      <w:r>
        <w:t xml:space="preserve">proposed </w:t>
      </w:r>
      <w:proofErr w:type="spellStart"/>
      <w:r w:rsidRPr="000F43D7">
        <w:rPr>
          <w:i/>
        </w:rPr>
        <w:t>SNR_scalability_flag</w:t>
      </w:r>
      <w:proofErr w:type="spellEnd"/>
      <w:r>
        <w:t xml:space="preserve">, the </w:t>
      </w:r>
      <w:proofErr w:type="spellStart"/>
      <w:r>
        <w:t>resampling</w:t>
      </w:r>
      <w:proofErr w:type="spellEnd"/>
      <w:r>
        <w:t xml:space="preserve"> process specified in SHVC WD2 G.8.1.4 can be simplified as below:</w:t>
      </w:r>
    </w:p>
    <w:p w:rsidR="00350FFA" w:rsidRPr="00934246" w:rsidRDefault="00350FFA" w:rsidP="00350FFA">
      <w:pPr>
        <w:ind w:left="434" w:hanging="434"/>
        <w:rPr>
          <w:noProof/>
        </w:rPr>
      </w:pPr>
      <w:r w:rsidRPr="00281953">
        <w:rPr>
          <w:noProof/>
        </w:rPr>
        <w:t>–</w:t>
      </w:r>
      <w:r w:rsidRPr="00281953">
        <w:rPr>
          <w:noProof/>
        </w:rPr>
        <w:tab/>
      </w:r>
      <w:r w:rsidRPr="007C5B0C">
        <w:rPr>
          <w:noProof/>
          <w:color w:val="FF0000"/>
        </w:rPr>
        <w:t>i</w:t>
      </w:r>
      <w:r w:rsidRPr="007C5B0C">
        <w:rPr>
          <w:dstrike/>
          <w:noProof/>
          <w:color w:val="FF0000"/>
        </w:rPr>
        <w:t xml:space="preserve">f </w:t>
      </w:r>
      <w:r w:rsidRPr="007C5B0C">
        <w:rPr>
          <w:dstrike/>
          <w:noProof/>
          <w:color w:val="FF0000"/>
          <w:lang w:eastAsia="ko-KR"/>
        </w:rPr>
        <w:t>PicWidthInSamplesL</w:t>
      </w:r>
      <w:r w:rsidRPr="007C5B0C">
        <w:rPr>
          <w:dstrike/>
          <w:noProof/>
          <w:color w:val="FF0000"/>
        </w:rPr>
        <w:t xml:space="preserve"> is equal to </w:t>
      </w:r>
      <w:r w:rsidRPr="007C5B0C">
        <w:rPr>
          <w:dstrike/>
          <w:noProof/>
          <w:color w:val="FF0000"/>
          <w:lang w:eastAsia="ko-KR"/>
        </w:rPr>
        <w:t>RefLayerPicWidthInSamplesL and PicHeightInSamplesL</w:t>
      </w:r>
      <w:r w:rsidRPr="007C5B0C">
        <w:rPr>
          <w:dstrike/>
          <w:noProof/>
          <w:color w:val="FF0000"/>
        </w:rPr>
        <w:t xml:space="preserve"> is equal to </w:t>
      </w:r>
      <w:r w:rsidRPr="007C5B0C">
        <w:rPr>
          <w:dstrike/>
          <w:noProof/>
          <w:color w:val="FF0000"/>
          <w:lang w:eastAsia="ko-KR"/>
        </w:rPr>
        <w:t xml:space="preserve">RefLayerPicHeightInSamplesL and the values of </w:t>
      </w:r>
      <w:r w:rsidRPr="007C5B0C">
        <w:rPr>
          <w:dstrike/>
          <w:noProof/>
          <w:color w:val="FF0000"/>
        </w:rPr>
        <w:t xml:space="preserve">ScaledRefLayerLeftOffset, ScaledRefLayerTopOffset, ScaledRefLayerRightOffset and ScaledRefLayerBottomOffset are all equal to 0. </w:t>
      </w:r>
      <w:r w:rsidRPr="00F043BD">
        <w:rPr>
          <w:noProof/>
          <w:highlight w:val="yellow"/>
        </w:rPr>
        <w:t>if SNR_scalability_flag</w:t>
      </w:r>
      <w:ins w:id="12" w:author="heyo" w:date="2013-07-10T05:34:00Z">
        <w:r w:rsidR="00497F9E">
          <w:rPr>
            <w:noProof/>
            <w:highlight w:val="yellow"/>
          </w:rPr>
          <w:t>[nuh_layer_id][</w:t>
        </w:r>
      </w:ins>
      <w:proofErr w:type="spellStart"/>
      <w:ins w:id="13" w:author="heyo" w:date="2013-07-10T05:35:00Z">
        <w:r w:rsidR="00497F9E" w:rsidRPr="00AB2136">
          <w:rPr>
            <w:highlight w:val="yellow"/>
            <w:lang w:val="en-CA"/>
          </w:rPr>
          <w:t>dRlIdx</w:t>
        </w:r>
        <w:proofErr w:type="spellEnd"/>
        <w:r w:rsidR="00497F9E" w:rsidRPr="00AB2136">
          <w:rPr>
            <w:highlight w:val="yellow"/>
            <w:lang w:val="en-CA"/>
          </w:rPr>
          <w:t>]</w:t>
        </w:r>
      </w:ins>
      <w:r w:rsidRPr="00AB2136">
        <w:rPr>
          <w:noProof/>
          <w:highlight w:val="yellow"/>
        </w:rPr>
        <w:t xml:space="preserve"> </w:t>
      </w:r>
      <w:r w:rsidRPr="00F043BD">
        <w:rPr>
          <w:noProof/>
          <w:highlight w:val="yellow"/>
        </w:rPr>
        <w:t>is set to 1,</w:t>
      </w:r>
    </w:p>
    <w:p w:rsidR="00350FFA" w:rsidRPr="00934246" w:rsidRDefault="00350FFA" w:rsidP="00350FFA">
      <w:pPr>
        <w:numPr>
          <w:ilvl w:val="1"/>
          <w:numId w:val="25"/>
        </w:numPr>
        <w:tabs>
          <w:tab w:val="clear" w:pos="360"/>
          <w:tab w:val="clear" w:pos="720"/>
          <w:tab w:val="clear" w:pos="1080"/>
          <w:tab w:val="clear" w:pos="1440"/>
          <w:tab w:val="left" w:pos="1191"/>
          <w:tab w:val="left" w:pos="1588"/>
          <w:tab w:val="left" w:pos="1985"/>
        </w:tabs>
        <w:spacing w:before="0"/>
        <w:jc w:val="both"/>
        <w:rPr>
          <w:noProof/>
        </w:rPr>
      </w:pPr>
      <w:r w:rsidRPr="00934246">
        <w:rPr>
          <w:noProof/>
        </w:rPr>
        <w:t>rsPicSample is set equal to rlPicSample,</w:t>
      </w:r>
    </w:p>
    <w:p w:rsidR="00350FFA" w:rsidRDefault="00350FFA" w:rsidP="00350FFA">
      <w:pPr>
        <w:numPr>
          <w:ilvl w:val="1"/>
          <w:numId w:val="25"/>
        </w:numPr>
        <w:tabs>
          <w:tab w:val="clear" w:pos="360"/>
          <w:tab w:val="clear" w:pos="720"/>
          <w:tab w:val="clear" w:pos="1080"/>
          <w:tab w:val="clear" w:pos="1440"/>
          <w:tab w:val="left" w:pos="1191"/>
          <w:tab w:val="left" w:pos="1588"/>
          <w:tab w:val="left" w:pos="1985"/>
        </w:tabs>
        <w:spacing w:before="0"/>
        <w:ind w:left="806" w:hanging="403"/>
        <w:jc w:val="both"/>
        <w:rPr>
          <w:noProof/>
        </w:rPr>
      </w:pPr>
      <w:r w:rsidRPr="00934246">
        <w:rPr>
          <w:noProof/>
        </w:rPr>
        <w:t>When alt_collocated_indication_flag is equal to 1, rsPicMotion is set equal to rlPicMotion.</w:t>
      </w:r>
    </w:p>
    <w:p w:rsidR="00350FFA" w:rsidRPr="00934246" w:rsidRDefault="00350FFA" w:rsidP="00350FFA">
      <w:pPr>
        <w:ind w:left="434" w:hanging="434"/>
        <w:rPr>
          <w:noProof/>
        </w:rPr>
      </w:pPr>
      <w:r w:rsidRPr="00934246">
        <w:rPr>
          <w:noProof/>
        </w:rPr>
        <w:t>–</w:t>
      </w:r>
      <w:r w:rsidRPr="00934246">
        <w:rPr>
          <w:noProof/>
        </w:rPr>
        <w:tab/>
        <w:t>otherwise, rsPic is derived as follows:</w:t>
      </w:r>
    </w:p>
    <w:p w:rsidR="00350FFA" w:rsidRPr="00ED3C16" w:rsidRDefault="00350FFA" w:rsidP="00350FFA">
      <w:pPr>
        <w:pStyle w:val="ListParagraph"/>
        <w:numPr>
          <w:ilvl w:val="1"/>
          <w:numId w:val="25"/>
        </w:numPr>
        <w:tabs>
          <w:tab w:val="left" w:pos="1588"/>
          <w:tab w:val="left" w:pos="1985"/>
        </w:tabs>
        <w:overflowPunct w:val="0"/>
        <w:autoSpaceDE w:val="0"/>
        <w:autoSpaceDN w:val="0"/>
        <w:adjustRightInd w:val="0"/>
        <w:spacing w:after="0" w:line="240" w:lineRule="auto"/>
        <w:contextualSpacing w:val="0"/>
        <w:jc w:val="both"/>
        <w:textAlignment w:val="baseline"/>
        <w:rPr>
          <w:rFonts w:ascii="Times New Roman" w:hAnsi="Times New Roman"/>
          <w:noProof/>
        </w:rPr>
      </w:pPr>
      <w:r w:rsidRPr="00ED3C16">
        <w:rPr>
          <w:rFonts w:ascii="Times New Roman" w:hAnsi="Times New Roman"/>
          <w:noProof/>
        </w:rPr>
        <w:t>The picture sample resampling process as specified in subclause G.8.1.4.1 is invoked with the sample values of rlPicSample as input, and with the resampled sample values of  rsPicSample as output.</w:t>
      </w:r>
    </w:p>
    <w:p w:rsidR="00350FFA" w:rsidRPr="00ED3C16" w:rsidRDefault="00350FFA" w:rsidP="00350FFA">
      <w:pPr>
        <w:pStyle w:val="ListParagraph"/>
        <w:numPr>
          <w:ilvl w:val="1"/>
          <w:numId w:val="25"/>
        </w:numPr>
        <w:tabs>
          <w:tab w:val="left" w:pos="1588"/>
          <w:tab w:val="left" w:pos="1985"/>
        </w:tabs>
        <w:overflowPunct w:val="0"/>
        <w:autoSpaceDE w:val="0"/>
        <w:autoSpaceDN w:val="0"/>
        <w:adjustRightInd w:val="0"/>
        <w:spacing w:after="0" w:line="240" w:lineRule="auto"/>
        <w:contextualSpacing w:val="0"/>
        <w:jc w:val="both"/>
        <w:textAlignment w:val="baseline"/>
        <w:rPr>
          <w:rFonts w:ascii="Times New Roman" w:hAnsi="Times New Roman"/>
          <w:noProof/>
        </w:rPr>
      </w:pPr>
      <w:r w:rsidRPr="00ED3C16">
        <w:rPr>
          <w:rFonts w:ascii="Times New Roman" w:hAnsi="Times New Roman"/>
          <w:noProof/>
        </w:rPr>
        <w:t>When alt_collocated_indication_flag is equal to 1, the picture motion field resampling process as specified in subclause G.8.1.4.2 is invoked with rlPicMotion as input, and with the  resampled motion field of rsPicMotion as output.</w:t>
      </w:r>
    </w:p>
    <w:p w:rsidR="00C459DE" w:rsidRDefault="00ED3C16" w:rsidP="00350FFA">
      <w:pPr>
        <w:pStyle w:val="Heading2"/>
      </w:pPr>
      <w:r>
        <w:t xml:space="preserve">Option 3: </w:t>
      </w:r>
      <w:r w:rsidR="00350FFA">
        <w:t>SPS extensions</w:t>
      </w:r>
    </w:p>
    <w:p w:rsidR="00350FFA" w:rsidRDefault="00350FFA" w:rsidP="00350FFA">
      <w:r>
        <w:t xml:space="preserve">Another alternative is to signal the </w:t>
      </w:r>
      <w:proofErr w:type="spellStart"/>
      <w:r w:rsidRPr="000F43D7">
        <w:rPr>
          <w:i/>
        </w:rPr>
        <w:t>SNR_scalability_flag</w:t>
      </w:r>
      <w:proofErr w:type="spellEnd"/>
      <w:r>
        <w:t xml:space="preserve"> in SPS extension instead of</w:t>
      </w:r>
      <w:r w:rsidR="00ED3C16">
        <w:t xml:space="preserve"> in</w:t>
      </w:r>
      <w:r>
        <w:t xml:space="preserve"> VPS extension. </w:t>
      </w:r>
      <w:r w:rsidR="00FA4AB6">
        <w:fldChar w:fldCharType="begin"/>
      </w:r>
      <w:r>
        <w:instrText xml:space="preserve"> REF _Ref358639110 \r \h </w:instrText>
      </w:r>
      <w:r w:rsidR="00FA4AB6">
        <w:fldChar w:fldCharType="separate"/>
      </w:r>
      <w:r w:rsidR="00497F9E">
        <w:t>Table 4</w:t>
      </w:r>
      <w:r w:rsidR="00FA4AB6">
        <w:fldChar w:fldCharType="end"/>
      </w:r>
      <w:r>
        <w:t xml:space="preserve"> depicts an example to signal </w:t>
      </w:r>
      <w:proofErr w:type="spellStart"/>
      <w:r w:rsidRPr="000F43D7">
        <w:rPr>
          <w:i/>
        </w:rPr>
        <w:t>SNR_scalability</w:t>
      </w:r>
      <w:r w:rsidR="000F43D7" w:rsidRPr="000F43D7">
        <w:rPr>
          <w:i/>
        </w:rPr>
        <w:t>_</w:t>
      </w:r>
      <w:r w:rsidRPr="000F43D7">
        <w:rPr>
          <w:i/>
        </w:rPr>
        <w:t>flag</w:t>
      </w:r>
      <w:proofErr w:type="spellEnd"/>
      <w:r>
        <w:t xml:space="preserve"> in SPS extensions.</w:t>
      </w:r>
    </w:p>
    <w:p w:rsidR="00350FFA" w:rsidRPr="00ED3C16" w:rsidRDefault="00350FFA" w:rsidP="00497F9E">
      <w:pPr>
        <w:pStyle w:val="ListParagraph"/>
        <w:numPr>
          <w:ilvl w:val="0"/>
          <w:numId w:val="21"/>
        </w:numPr>
        <w:spacing w:before="120" w:after="120"/>
        <w:jc w:val="center"/>
        <w:rPr>
          <w:rFonts w:ascii="Times New Roman" w:hAnsi="Times New Roman"/>
        </w:rPr>
      </w:pPr>
      <w:bookmarkStart w:id="14" w:name="_Ref358639110"/>
      <w:r w:rsidRPr="00ED3C16">
        <w:rPr>
          <w:rFonts w:ascii="Times New Roman" w:hAnsi="Times New Roman"/>
        </w:rPr>
        <w:t>Sequence parameter set extension syntax</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86"/>
        <w:gridCol w:w="1385"/>
      </w:tblGrid>
      <w:tr w:rsidR="00350FFA" w:rsidRPr="00D93C4B" w:rsidTr="00BA73FF">
        <w:trPr>
          <w:jc w:val="center"/>
        </w:trPr>
        <w:tc>
          <w:tcPr>
            <w:tcW w:w="7686" w:type="dxa"/>
          </w:tcPr>
          <w:p w:rsidR="00350FFA" w:rsidRPr="00D93C4B"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proofErr w:type="spellStart"/>
            <w:r>
              <w:rPr>
                <w:rFonts w:eastAsia="MS Mincho"/>
                <w:lang w:val="en-CA"/>
              </w:rPr>
              <w:t>s</w:t>
            </w:r>
            <w:r w:rsidRPr="00D93C4B">
              <w:rPr>
                <w:rFonts w:eastAsia="MS Mincho"/>
                <w:lang w:val="en-CA"/>
              </w:rPr>
              <w:t>ps_extension</w:t>
            </w:r>
            <w:proofErr w:type="spellEnd"/>
            <w:r w:rsidRPr="00D93C4B">
              <w:rPr>
                <w:rFonts w:eastAsia="MS Mincho"/>
                <w:lang w:val="en-CA"/>
              </w:rPr>
              <w:t>( ) {</w:t>
            </w:r>
          </w:p>
        </w:tc>
        <w:tc>
          <w:tcPr>
            <w:tcW w:w="1385" w:type="dxa"/>
          </w:tcPr>
          <w:p w:rsidR="00350FFA" w:rsidRPr="00ED4F01" w:rsidRDefault="00350FFA" w:rsidP="00350FFA">
            <w:pPr>
              <w:spacing w:before="0"/>
              <w:rPr>
                <w:rFonts w:eastAsia="MS Mincho"/>
                <w:b/>
                <w:bCs/>
                <w:lang w:val="en-CA"/>
              </w:rPr>
            </w:pPr>
            <w:r w:rsidRPr="00ED4F01">
              <w:rPr>
                <w:rFonts w:eastAsia="MS Mincho"/>
                <w:b/>
                <w:bCs/>
                <w:lang w:val="en-CA"/>
              </w:rPr>
              <w:t>Descriptor</w:t>
            </w:r>
          </w:p>
        </w:tc>
      </w:tr>
      <w:tr w:rsidR="00350FFA" w:rsidRPr="00D93C4B" w:rsidTr="00BA73FF">
        <w:trPr>
          <w:jc w:val="center"/>
        </w:trPr>
        <w:tc>
          <w:tcPr>
            <w:tcW w:w="7686" w:type="dxa"/>
          </w:tcPr>
          <w:p w:rsidR="00350FFA" w:rsidRPr="00D93C4B"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D0CCE">
              <w:rPr>
                <w:rFonts w:eastAsia="Batang"/>
                <w:b/>
                <w:bCs/>
                <w:lang w:eastAsia="ko-KR"/>
              </w:rPr>
              <w:tab/>
            </w:r>
            <w:proofErr w:type="spellStart"/>
            <w:r>
              <w:rPr>
                <w:rFonts w:eastAsia="Batang"/>
                <w:b/>
                <w:bCs/>
                <w:lang w:eastAsia="ko-KR"/>
              </w:rPr>
              <w:t>inter_view_</w:t>
            </w:r>
            <w:r>
              <w:rPr>
                <w:b/>
                <w:bCs/>
                <w:lang w:eastAsia="ja-JP"/>
              </w:rPr>
              <w:t>mv_vert_constraint_flag</w:t>
            </w:r>
            <w:proofErr w:type="spellEnd"/>
          </w:p>
        </w:tc>
        <w:tc>
          <w:tcPr>
            <w:tcW w:w="1385" w:type="dxa"/>
          </w:tcPr>
          <w:p w:rsidR="00350FFA" w:rsidRPr="00D93C4B" w:rsidRDefault="00350FFA" w:rsidP="00350FFA">
            <w:pPr>
              <w:spacing w:before="0"/>
              <w:rPr>
                <w:rFonts w:eastAsia="MS Mincho"/>
                <w:bCs/>
                <w:lang w:val="en-CA"/>
              </w:rPr>
            </w:pPr>
            <w:r w:rsidRPr="00D93C4B">
              <w:rPr>
                <w:rFonts w:eastAsia="Batang"/>
                <w:bCs/>
                <w:lang w:val="en-CA"/>
              </w:rPr>
              <w:t>u(1)</w:t>
            </w:r>
          </w:p>
        </w:tc>
      </w:tr>
      <w:tr w:rsidR="007C5B0C" w:rsidRPr="00D93C4B" w:rsidTr="00BA73FF">
        <w:trPr>
          <w:jc w:val="center"/>
        </w:trPr>
        <w:tc>
          <w:tcPr>
            <w:tcW w:w="7686" w:type="dxa"/>
          </w:tcPr>
          <w:p w:rsidR="007C5B0C" w:rsidRPr="00ED0CCE" w:rsidRDefault="007C5B0C" w:rsidP="00350FFA">
            <w:pPr>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rPr>
                <w:rFonts w:eastAsia="Batang"/>
                <w:b/>
                <w:bCs/>
                <w:lang w:eastAsia="ko-KR"/>
              </w:rPr>
              <w:tab/>
            </w:r>
            <w:proofErr w:type="spellStart"/>
            <w:r w:rsidRPr="008E14A4">
              <w:t>sps_extension_vui_parameters</w:t>
            </w:r>
            <w:proofErr w:type="spellEnd"/>
            <w:r w:rsidRPr="008E14A4">
              <w:t>( )</w:t>
            </w:r>
          </w:p>
        </w:tc>
        <w:tc>
          <w:tcPr>
            <w:tcW w:w="1385" w:type="dxa"/>
          </w:tcPr>
          <w:p w:rsidR="007C5B0C" w:rsidRPr="00D93C4B" w:rsidRDefault="007C5B0C" w:rsidP="00350FFA">
            <w:pPr>
              <w:spacing w:before="0"/>
              <w:rPr>
                <w:rFonts w:eastAsia="Batang"/>
                <w:bCs/>
                <w:lang w:val="en-CA"/>
              </w:rPr>
            </w:pPr>
          </w:p>
        </w:tc>
      </w:tr>
      <w:tr w:rsidR="00350FFA" w:rsidRPr="00684F88" w:rsidDel="00AC5B7A"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DF4C69">
              <w:rPr>
                <w:bCs/>
                <w:noProof/>
              </w:rPr>
              <w:tab/>
            </w:r>
            <w:proofErr w:type="spellStart"/>
            <w:r w:rsidRPr="002934B7">
              <w:rPr>
                <w:b/>
                <w:bCs/>
                <w:highlight w:val="yellow"/>
              </w:rPr>
              <w:t>num_SNR_scalability_flags</w:t>
            </w:r>
            <w:proofErr w:type="spellEnd"/>
          </w:p>
        </w:tc>
        <w:tc>
          <w:tcPr>
            <w:tcW w:w="1385" w:type="dxa"/>
          </w:tcPr>
          <w:p w:rsidR="00350FFA" w:rsidRPr="00684F88" w:rsidDel="00AC5B7A" w:rsidRDefault="00350FFA" w:rsidP="00350FFA">
            <w:pPr>
              <w:spacing w:before="0"/>
              <w:rPr>
                <w:noProof/>
                <w:lang w:eastAsia="ko-KR"/>
              </w:rPr>
            </w:pPr>
            <w:r>
              <w:rPr>
                <w:noProof/>
                <w:lang w:eastAsia="ko-KR"/>
              </w:rPr>
              <w:t>ue(v)</w:t>
            </w:r>
          </w:p>
        </w:tc>
      </w:tr>
      <w:tr w:rsidR="00350FFA" w:rsidRPr="00D93C4B" w:rsidTr="00BA73FF">
        <w:trPr>
          <w:jc w:val="center"/>
        </w:trPr>
        <w:tc>
          <w:tcPr>
            <w:tcW w:w="7686" w:type="dxa"/>
          </w:tcPr>
          <w:p w:rsidR="00350FFA" w:rsidRPr="00AB3154"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rPr>
            </w:pPr>
            <w:r w:rsidRPr="00AB3154">
              <w:rPr>
                <w:bCs/>
              </w:rPr>
              <w:tab/>
            </w:r>
            <w:r w:rsidRPr="00040720">
              <w:rPr>
                <w:bCs/>
                <w:highlight w:val="yellow"/>
              </w:rPr>
              <w:t xml:space="preserve">for (j = 0; j &lt; </w:t>
            </w:r>
            <w:proofErr w:type="spellStart"/>
            <w:r w:rsidRPr="00040720">
              <w:rPr>
                <w:bCs/>
                <w:highlight w:val="yellow"/>
              </w:rPr>
              <w:t>num_SNR_scalability_flags</w:t>
            </w:r>
            <w:proofErr w:type="spellEnd"/>
            <w:r w:rsidRPr="00040720">
              <w:rPr>
                <w:bCs/>
                <w:highlight w:val="yellow"/>
              </w:rPr>
              <w:t>; j ++)</w:t>
            </w:r>
            <w:r w:rsidRPr="00AB3154">
              <w:rPr>
                <w:bCs/>
              </w:rPr>
              <w:t xml:space="preserve"> </w:t>
            </w:r>
          </w:p>
        </w:tc>
        <w:tc>
          <w:tcPr>
            <w:tcW w:w="1385" w:type="dxa"/>
          </w:tcPr>
          <w:p w:rsidR="00350FFA" w:rsidRPr="00684F88" w:rsidDel="00AC5B7A" w:rsidRDefault="00350FFA" w:rsidP="00350FFA">
            <w:pPr>
              <w:spacing w:before="0"/>
              <w:rPr>
                <w:noProof/>
                <w:lang w:eastAsia="ko-KR"/>
              </w:rPr>
            </w:pPr>
          </w:p>
        </w:tc>
      </w:tr>
      <w:tr w:rsidR="00350FFA" w:rsidRPr="00D93C4B" w:rsidTr="00BA73FF">
        <w:trPr>
          <w:jc w:val="center"/>
        </w:trPr>
        <w:tc>
          <w:tcPr>
            <w:tcW w:w="7686" w:type="dxa"/>
          </w:tcPr>
          <w:p w:rsidR="00350FFA" w:rsidRPr="00AB3154"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
                <w:bCs/>
              </w:rPr>
            </w:pPr>
            <w:r>
              <w:rPr>
                <w:bCs/>
              </w:rPr>
              <w:tab/>
            </w:r>
            <w:r>
              <w:rPr>
                <w:bCs/>
              </w:rPr>
              <w:tab/>
            </w:r>
            <w:proofErr w:type="spellStart"/>
            <w:r w:rsidRPr="00AB3154">
              <w:rPr>
                <w:b/>
                <w:bCs/>
                <w:highlight w:val="yellow"/>
              </w:rPr>
              <w:t>SNR_scalability_flag</w:t>
            </w:r>
            <w:proofErr w:type="spellEnd"/>
            <w:r w:rsidRPr="00AB3154">
              <w:rPr>
                <w:b/>
                <w:bCs/>
                <w:highlight w:val="yellow"/>
              </w:rPr>
              <w:t>[j]</w:t>
            </w:r>
          </w:p>
        </w:tc>
        <w:tc>
          <w:tcPr>
            <w:tcW w:w="1385" w:type="dxa"/>
          </w:tcPr>
          <w:p w:rsidR="00350FFA" w:rsidRPr="00684F88" w:rsidDel="00AC5B7A" w:rsidRDefault="00350FFA" w:rsidP="00350FFA">
            <w:pPr>
              <w:spacing w:before="0"/>
              <w:rPr>
                <w:noProof/>
                <w:lang w:eastAsia="ko-KR"/>
              </w:rPr>
            </w:pPr>
            <w:r>
              <w:rPr>
                <w:noProof/>
                <w:lang w:eastAsia="ko-KR"/>
              </w:rPr>
              <w:t>u(1)</w:t>
            </w:r>
          </w:p>
        </w:tc>
      </w:tr>
      <w:tr w:rsidR="00350FFA" w:rsidRPr="00D93C4B"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DF4C69">
              <w:rPr>
                <w:bCs/>
                <w:noProof/>
              </w:rPr>
              <w:tab/>
            </w:r>
            <w:proofErr w:type="spellStart"/>
            <w:r>
              <w:rPr>
                <w:b/>
                <w:bCs/>
              </w:rPr>
              <w:t>num_scaled_ref_layer_offsets</w:t>
            </w:r>
            <w:proofErr w:type="spellEnd"/>
          </w:p>
        </w:tc>
        <w:tc>
          <w:tcPr>
            <w:tcW w:w="1385" w:type="dxa"/>
          </w:tcPr>
          <w:p w:rsidR="00350FFA" w:rsidRPr="00684F88" w:rsidDel="00AC5B7A" w:rsidRDefault="00350FFA" w:rsidP="00350FFA">
            <w:pPr>
              <w:spacing w:before="0"/>
              <w:rPr>
                <w:noProof/>
                <w:lang w:eastAsia="ko-KR"/>
              </w:rPr>
            </w:pPr>
            <w:r>
              <w:rPr>
                <w:noProof/>
                <w:lang w:eastAsia="ko-KR"/>
              </w:rPr>
              <w:t>ue(v)</w:t>
            </w:r>
          </w:p>
        </w:tc>
      </w:tr>
      <w:tr w:rsidR="00350FFA" w:rsidRPr="00D93C4B" w:rsidTr="00BA73FF">
        <w:trPr>
          <w:jc w:val="center"/>
        </w:trPr>
        <w:tc>
          <w:tcPr>
            <w:tcW w:w="7686" w:type="dxa"/>
          </w:tcPr>
          <w:p w:rsidR="00350FFA" w:rsidRPr="00DF4C69"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Pr>
                <w:bCs/>
                <w:noProof/>
              </w:rPr>
              <w:tab/>
            </w:r>
            <w:r>
              <w:t>for</w:t>
            </w:r>
            <w:r w:rsidRPr="00DF4C69">
              <w:t>(</w:t>
            </w:r>
            <w:r>
              <w:t> </w:t>
            </w:r>
            <w:proofErr w:type="spellStart"/>
            <w:r>
              <w:t>i</w:t>
            </w:r>
            <w:proofErr w:type="spellEnd"/>
            <w:r>
              <w:t xml:space="preserve"> = 0; </w:t>
            </w:r>
            <w:proofErr w:type="spellStart"/>
            <w:r>
              <w:t>i</w:t>
            </w:r>
            <w:proofErr w:type="spellEnd"/>
            <w:r>
              <w:t> &lt; </w:t>
            </w:r>
            <w:proofErr w:type="spellStart"/>
            <w:r>
              <w:t>num_</w:t>
            </w:r>
            <w:r w:rsidRPr="00DF4C69">
              <w:t>scaled_ref_layer_offset</w:t>
            </w:r>
            <w:r>
              <w:t>s</w:t>
            </w:r>
            <w:proofErr w:type="spellEnd"/>
            <w:r>
              <w:t xml:space="preserve">; </w:t>
            </w:r>
            <w:proofErr w:type="spellStart"/>
            <w:r>
              <w:t>i</w:t>
            </w:r>
            <w:proofErr w:type="spellEnd"/>
            <w:r>
              <w:t>++</w:t>
            </w:r>
            <w:r w:rsidRPr="00DF4C69">
              <w:t>) {</w:t>
            </w:r>
          </w:p>
        </w:tc>
        <w:tc>
          <w:tcPr>
            <w:tcW w:w="1385" w:type="dxa"/>
          </w:tcPr>
          <w:p w:rsidR="00350FFA" w:rsidRDefault="00350FFA" w:rsidP="00350FFA">
            <w:pPr>
              <w:spacing w:before="0"/>
              <w:rPr>
                <w:noProof/>
                <w:lang w:eastAsia="ko-KR"/>
              </w:rPr>
            </w:pPr>
          </w:p>
        </w:tc>
      </w:tr>
      <w:tr w:rsidR="00350FFA" w:rsidRPr="00D93C4B"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proofErr w:type="spellStart"/>
            <w:r w:rsidRPr="00C96669">
              <w:rPr>
                <w:b/>
                <w:bCs/>
              </w:rPr>
              <w:t>scaled_ref_layer_left_offset</w:t>
            </w:r>
            <w:proofErr w:type="spellEnd"/>
            <w:r>
              <w:rPr>
                <w:b/>
                <w:bCs/>
              </w:rPr>
              <w:t>[</w:t>
            </w:r>
            <w:proofErr w:type="spellStart"/>
            <w:r>
              <w:rPr>
                <w:b/>
                <w:bCs/>
              </w:rPr>
              <w:t>i</w:t>
            </w:r>
            <w:proofErr w:type="spellEnd"/>
            <w:r>
              <w:rPr>
                <w:b/>
                <w:bCs/>
              </w:rPr>
              <w:t>]</w:t>
            </w:r>
          </w:p>
        </w:tc>
        <w:tc>
          <w:tcPr>
            <w:tcW w:w="1385" w:type="dxa"/>
          </w:tcPr>
          <w:p w:rsidR="00350FFA" w:rsidRPr="00684F88" w:rsidDel="00AC5B7A" w:rsidRDefault="00350FFA" w:rsidP="00350FFA">
            <w:pPr>
              <w:spacing w:before="0"/>
              <w:rPr>
                <w:noProof/>
                <w:lang w:eastAsia="ko-KR"/>
              </w:rPr>
            </w:pPr>
            <w:r w:rsidRPr="00C96669">
              <w:t>se(v)</w:t>
            </w:r>
          </w:p>
        </w:tc>
      </w:tr>
      <w:tr w:rsidR="00350FFA" w:rsidRPr="00D93C4B"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proofErr w:type="spellStart"/>
            <w:r w:rsidRPr="00C96669">
              <w:rPr>
                <w:b/>
                <w:bCs/>
              </w:rPr>
              <w:t>scaled_ref_layer_top_offset</w:t>
            </w:r>
            <w:proofErr w:type="spellEnd"/>
            <w:r>
              <w:rPr>
                <w:b/>
                <w:bCs/>
              </w:rPr>
              <w:t>[</w:t>
            </w:r>
            <w:proofErr w:type="spellStart"/>
            <w:r>
              <w:rPr>
                <w:b/>
                <w:bCs/>
              </w:rPr>
              <w:t>i</w:t>
            </w:r>
            <w:proofErr w:type="spellEnd"/>
            <w:r>
              <w:rPr>
                <w:b/>
                <w:bCs/>
              </w:rPr>
              <w:t>]</w:t>
            </w:r>
          </w:p>
        </w:tc>
        <w:tc>
          <w:tcPr>
            <w:tcW w:w="1385" w:type="dxa"/>
          </w:tcPr>
          <w:p w:rsidR="00350FFA" w:rsidRPr="00684F88" w:rsidDel="00AC5B7A" w:rsidRDefault="00350FFA" w:rsidP="00350FFA">
            <w:pPr>
              <w:spacing w:before="0"/>
              <w:rPr>
                <w:noProof/>
                <w:lang w:eastAsia="ko-KR"/>
              </w:rPr>
            </w:pPr>
            <w:r w:rsidRPr="00C96669">
              <w:t>se(v)</w:t>
            </w:r>
          </w:p>
        </w:tc>
      </w:tr>
      <w:tr w:rsidR="00350FFA" w:rsidRPr="00D93C4B"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proofErr w:type="spellStart"/>
            <w:r w:rsidRPr="00C96669">
              <w:rPr>
                <w:b/>
                <w:bCs/>
              </w:rPr>
              <w:t>scaled_ref_layer_right_offset</w:t>
            </w:r>
            <w:proofErr w:type="spellEnd"/>
            <w:r>
              <w:rPr>
                <w:b/>
                <w:bCs/>
              </w:rPr>
              <w:t>[</w:t>
            </w:r>
            <w:proofErr w:type="spellStart"/>
            <w:r>
              <w:rPr>
                <w:b/>
                <w:bCs/>
              </w:rPr>
              <w:t>i</w:t>
            </w:r>
            <w:proofErr w:type="spellEnd"/>
            <w:r>
              <w:rPr>
                <w:b/>
                <w:bCs/>
              </w:rPr>
              <w:t>]</w:t>
            </w:r>
          </w:p>
        </w:tc>
        <w:tc>
          <w:tcPr>
            <w:tcW w:w="1385" w:type="dxa"/>
          </w:tcPr>
          <w:p w:rsidR="00350FFA" w:rsidRPr="00684F88" w:rsidDel="00AC5B7A" w:rsidRDefault="00350FFA" w:rsidP="00350FFA">
            <w:pPr>
              <w:spacing w:before="0"/>
              <w:rPr>
                <w:noProof/>
                <w:lang w:eastAsia="ko-KR"/>
              </w:rPr>
            </w:pPr>
            <w:r w:rsidRPr="00C96669">
              <w:t>se(v)</w:t>
            </w:r>
          </w:p>
        </w:tc>
      </w:tr>
      <w:tr w:rsidR="00350FFA" w:rsidRPr="00D93C4B" w:rsidTr="00BA73FF">
        <w:trPr>
          <w:jc w:val="center"/>
        </w:trPr>
        <w:tc>
          <w:tcPr>
            <w:tcW w:w="7686" w:type="dxa"/>
          </w:tcPr>
          <w:p w:rsidR="00350FFA" w:rsidRPr="00684F88"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proofErr w:type="spellStart"/>
            <w:r w:rsidRPr="00C96669">
              <w:rPr>
                <w:b/>
                <w:bCs/>
              </w:rPr>
              <w:t>scaled_ref_layer_bottom_offset</w:t>
            </w:r>
            <w:proofErr w:type="spellEnd"/>
            <w:r>
              <w:rPr>
                <w:b/>
                <w:bCs/>
              </w:rPr>
              <w:t>[</w:t>
            </w:r>
            <w:proofErr w:type="spellStart"/>
            <w:r>
              <w:rPr>
                <w:b/>
                <w:bCs/>
              </w:rPr>
              <w:t>i</w:t>
            </w:r>
            <w:proofErr w:type="spellEnd"/>
            <w:r>
              <w:rPr>
                <w:b/>
                <w:bCs/>
              </w:rPr>
              <w:t>]</w:t>
            </w:r>
          </w:p>
        </w:tc>
        <w:tc>
          <w:tcPr>
            <w:tcW w:w="1385" w:type="dxa"/>
          </w:tcPr>
          <w:p w:rsidR="00350FFA" w:rsidRPr="00684F88" w:rsidDel="00AC5B7A" w:rsidRDefault="00350FFA" w:rsidP="00350FFA">
            <w:pPr>
              <w:spacing w:before="0"/>
              <w:rPr>
                <w:noProof/>
                <w:lang w:eastAsia="ko-KR"/>
              </w:rPr>
            </w:pPr>
            <w:r w:rsidRPr="00C96669">
              <w:t>se(v)</w:t>
            </w:r>
          </w:p>
        </w:tc>
      </w:tr>
      <w:tr w:rsidR="00350FFA" w:rsidRPr="00D93C4B" w:rsidTr="00BA73FF">
        <w:trPr>
          <w:jc w:val="center"/>
        </w:trPr>
        <w:tc>
          <w:tcPr>
            <w:tcW w:w="7686" w:type="dxa"/>
          </w:tcPr>
          <w:p w:rsidR="00350FFA" w:rsidRPr="00AB3154" w:rsidDel="00AC5B7A"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bCs/>
                <w:noProof/>
              </w:rPr>
            </w:pPr>
            <w:r>
              <w:rPr>
                <w:b/>
                <w:bCs/>
              </w:rPr>
              <w:tab/>
            </w:r>
            <w:r w:rsidRPr="00AB3154">
              <w:rPr>
                <w:bCs/>
              </w:rPr>
              <w:t>}</w:t>
            </w:r>
          </w:p>
        </w:tc>
        <w:tc>
          <w:tcPr>
            <w:tcW w:w="1385" w:type="dxa"/>
          </w:tcPr>
          <w:p w:rsidR="00350FFA" w:rsidRPr="00684F88" w:rsidDel="00AC5B7A" w:rsidRDefault="00350FFA" w:rsidP="00350FFA">
            <w:pPr>
              <w:spacing w:before="0"/>
              <w:rPr>
                <w:noProof/>
                <w:lang w:eastAsia="ko-KR"/>
              </w:rPr>
            </w:pPr>
          </w:p>
        </w:tc>
      </w:tr>
      <w:tr w:rsidR="00350FFA" w:rsidRPr="00D93C4B" w:rsidTr="00BA73FF">
        <w:trPr>
          <w:jc w:val="center"/>
        </w:trPr>
        <w:tc>
          <w:tcPr>
            <w:tcW w:w="7686" w:type="dxa"/>
            <w:tcBorders>
              <w:top w:val="single" w:sz="4" w:space="0" w:color="auto"/>
              <w:left w:val="single" w:sz="4" w:space="0" w:color="auto"/>
              <w:bottom w:val="single" w:sz="4" w:space="0" w:color="auto"/>
              <w:right w:val="single" w:sz="4" w:space="0" w:color="auto"/>
            </w:tcBorders>
          </w:tcPr>
          <w:p w:rsidR="00350FFA" w:rsidRPr="00D93C4B" w:rsidRDefault="00350FFA" w:rsidP="00350FFA">
            <w:pPr>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D93C4B">
              <w:rPr>
                <w:rFonts w:eastAsia="Batang"/>
                <w:bCs/>
                <w:lang w:val="en-CA" w:eastAsia="ko-KR"/>
              </w:rPr>
              <w:t>}</w:t>
            </w:r>
          </w:p>
        </w:tc>
        <w:tc>
          <w:tcPr>
            <w:tcW w:w="1385" w:type="dxa"/>
            <w:tcBorders>
              <w:top w:val="single" w:sz="4" w:space="0" w:color="auto"/>
              <w:left w:val="single" w:sz="4" w:space="0" w:color="auto"/>
              <w:bottom w:val="single" w:sz="4" w:space="0" w:color="auto"/>
              <w:right w:val="single" w:sz="4" w:space="0" w:color="auto"/>
            </w:tcBorders>
          </w:tcPr>
          <w:p w:rsidR="00350FFA" w:rsidRPr="00D93C4B" w:rsidRDefault="00350FFA" w:rsidP="00350FFA">
            <w:pPr>
              <w:spacing w:before="0"/>
              <w:rPr>
                <w:rFonts w:eastAsia="MS Mincho"/>
                <w:bCs/>
                <w:lang w:val="en-CA"/>
              </w:rPr>
            </w:pPr>
          </w:p>
        </w:tc>
      </w:tr>
    </w:tbl>
    <w:p w:rsidR="00782EF0" w:rsidRDefault="00782EF0" w:rsidP="00350FFA">
      <w:proofErr w:type="spellStart"/>
      <w:proofErr w:type="gramStart"/>
      <w:r>
        <w:rPr>
          <w:b/>
        </w:rPr>
        <w:lastRenderedPageBreak/>
        <w:t>n</w:t>
      </w:r>
      <w:r w:rsidRPr="00782EF0">
        <w:rPr>
          <w:b/>
        </w:rPr>
        <w:t>um_SNR_scalability_flags</w:t>
      </w:r>
      <w:proofErr w:type="spellEnd"/>
      <w:proofErr w:type="gramEnd"/>
      <w:r>
        <w:t xml:space="preserve"> specifies the number of </w:t>
      </w:r>
      <w:proofErr w:type="spellStart"/>
      <w:r>
        <w:t>SNR_scalability_flag</w:t>
      </w:r>
      <w:proofErr w:type="spellEnd"/>
      <w:r>
        <w:t xml:space="preserve"> signaled in SPS extension.</w:t>
      </w:r>
    </w:p>
    <w:p w:rsidR="00782EF0" w:rsidRDefault="00782EF0" w:rsidP="00782EF0">
      <w:proofErr w:type="spellStart"/>
      <w:r w:rsidRPr="00F043BD">
        <w:rPr>
          <w:b/>
        </w:rPr>
        <w:t>SNR_scalability_flag</w:t>
      </w:r>
      <w:proofErr w:type="spellEnd"/>
      <w:r>
        <w:rPr>
          <w:b/>
        </w:rPr>
        <w:t>[j]</w:t>
      </w:r>
      <w:r>
        <w:t xml:space="preserve"> equal to 1 specifies the scalability between current layer with layer ID equal to </w:t>
      </w:r>
      <w:proofErr w:type="spellStart"/>
      <w:r>
        <w:t>nuh_layer_id</w:t>
      </w:r>
      <w:proofErr w:type="spellEnd"/>
      <w:r>
        <w:t xml:space="preserve"> and its j-</w:t>
      </w:r>
      <w:proofErr w:type="spellStart"/>
      <w:r>
        <w:t>th</w:t>
      </w:r>
      <w:proofErr w:type="spellEnd"/>
      <w:r>
        <w:t xml:space="preserve"> direct reference layer is SNR scalability. </w:t>
      </w:r>
      <w:proofErr w:type="spellStart"/>
      <w:r>
        <w:t>SNR_scalability_flag</w:t>
      </w:r>
      <w:proofErr w:type="spellEnd"/>
      <w:r>
        <w:t>[j] equal to 0 specifies the scalability between current layer and j-</w:t>
      </w:r>
      <w:proofErr w:type="spellStart"/>
      <w:r>
        <w:t>th</w:t>
      </w:r>
      <w:proofErr w:type="spellEnd"/>
      <w:r>
        <w:t xml:space="preserve"> direct reference layer is not SNR scalability. When </w:t>
      </w:r>
      <w:proofErr w:type="spellStart"/>
      <w:r>
        <w:t>SNR_scalability_flag</w:t>
      </w:r>
      <w:proofErr w:type="spellEnd"/>
      <w:r>
        <w:t xml:space="preserve"> is not present, it is inferred to be equal to 0.</w:t>
      </w:r>
    </w:p>
    <w:p w:rsidR="00350FFA" w:rsidRDefault="005A70BB" w:rsidP="00350FFA">
      <w:r>
        <w:t xml:space="preserve">In general the value of </w:t>
      </w:r>
      <w:proofErr w:type="spellStart"/>
      <w:r w:rsidRPr="000F43D7">
        <w:rPr>
          <w:i/>
        </w:rPr>
        <w:t>num_SNR_scalability_flags</w:t>
      </w:r>
      <w:proofErr w:type="spellEnd"/>
      <w:r>
        <w:t xml:space="preserve"> should be equal to the number of direct reference layers of the current enhancement layer.</w:t>
      </w:r>
    </w:p>
    <w:p w:rsidR="000F43D7" w:rsidRDefault="000F43D7" w:rsidP="007D10DC">
      <w:r>
        <w:t xml:space="preserve">In addition, the scaled ref layer offset syntax elements signaled in SPS extension </w:t>
      </w:r>
      <w:r w:rsidR="001E7CBD">
        <w:t>can be used to condition whether the scaled offsets between layers are signaled</w:t>
      </w:r>
      <w:r>
        <w:t xml:space="preserve">. Because for SNR scalability, the scaled offsets are </w:t>
      </w:r>
      <w:r w:rsidR="001E7CBD">
        <w:t xml:space="preserve">inferred to be </w:t>
      </w:r>
      <w:r>
        <w:t xml:space="preserve">zero. </w:t>
      </w:r>
      <w:r w:rsidR="00FA4AB6">
        <w:fldChar w:fldCharType="begin"/>
      </w:r>
      <w:r>
        <w:instrText xml:space="preserve"> REF _Ref358802831 \r \h </w:instrText>
      </w:r>
      <w:r w:rsidR="00FA4AB6">
        <w:fldChar w:fldCharType="separate"/>
      </w:r>
      <w:r w:rsidR="00EA32F5">
        <w:t>Table 5</w:t>
      </w:r>
      <w:r w:rsidR="00FA4AB6">
        <w:fldChar w:fldCharType="end"/>
      </w:r>
      <w:r>
        <w:t xml:space="preserve"> shows an example of such signaling and two syntax elements, </w:t>
      </w:r>
      <w:proofErr w:type="spellStart"/>
      <w:r w:rsidRPr="000F43D7">
        <w:rPr>
          <w:i/>
        </w:rPr>
        <w:t>num_SNR_scalability_flags</w:t>
      </w:r>
      <w:proofErr w:type="spellEnd"/>
      <w:r>
        <w:t xml:space="preserve"> and </w:t>
      </w:r>
      <w:proofErr w:type="spellStart"/>
      <w:r w:rsidRPr="000F43D7">
        <w:rPr>
          <w:i/>
        </w:rPr>
        <w:t>num_scaled_ref_layer_offsets</w:t>
      </w:r>
      <w:proofErr w:type="spellEnd"/>
      <w:r>
        <w:t xml:space="preserve"> in </w:t>
      </w:r>
      <w:r w:rsidR="00FA4AB6">
        <w:fldChar w:fldCharType="begin"/>
      </w:r>
      <w:r>
        <w:instrText xml:space="preserve"> REF _Ref358802831 \r \h </w:instrText>
      </w:r>
      <w:r w:rsidR="00FA4AB6">
        <w:fldChar w:fldCharType="separate"/>
      </w:r>
      <w:r w:rsidR="00EA32F5">
        <w:t>Table 5</w:t>
      </w:r>
      <w:r w:rsidR="00FA4AB6">
        <w:fldChar w:fldCharType="end"/>
      </w:r>
      <w:r>
        <w:t xml:space="preserve"> are merged into a single </w:t>
      </w:r>
      <w:proofErr w:type="spellStart"/>
      <w:r w:rsidRPr="000F43D7">
        <w:rPr>
          <w:i/>
        </w:rPr>
        <w:t>num_ref_layers</w:t>
      </w:r>
      <w:proofErr w:type="spellEnd"/>
      <w:r w:rsidRPr="000F43D7">
        <w:t xml:space="preserve"> since the value</w:t>
      </w:r>
      <w:r w:rsidR="001E7CBD">
        <w:t>s</w:t>
      </w:r>
      <w:r w:rsidRPr="000F43D7">
        <w:t xml:space="preserve"> of two syntax elements are identical</w:t>
      </w:r>
      <w:r>
        <w:rPr>
          <w:i/>
        </w:rPr>
        <w:t>.</w:t>
      </w:r>
    </w:p>
    <w:p w:rsidR="000F43D7" w:rsidRPr="00ED3C16" w:rsidRDefault="000F43D7" w:rsidP="00497F9E">
      <w:pPr>
        <w:pStyle w:val="ListParagraph"/>
        <w:numPr>
          <w:ilvl w:val="0"/>
          <w:numId w:val="21"/>
        </w:numPr>
        <w:spacing w:before="120" w:after="120"/>
        <w:jc w:val="center"/>
        <w:rPr>
          <w:rFonts w:ascii="Times New Roman" w:hAnsi="Times New Roman"/>
        </w:rPr>
      </w:pPr>
      <w:bookmarkStart w:id="15" w:name="_Ref358802831"/>
      <w:r w:rsidRPr="00ED3C16">
        <w:rPr>
          <w:rFonts w:ascii="Times New Roman" w:hAnsi="Times New Roman"/>
        </w:rPr>
        <w:t>Proposed sequence parameter set extension syntax</w:t>
      </w:r>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86"/>
        <w:gridCol w:w="1385"/>
      </w:tblGrid>
      <w:tr w:rsidR="000F43D7" w:rsidRPr="00D93C4B" w:rsidTr="00BA73FF">
        <w:trPr>
          <w:jc w:val="center"/>
        </w:trPr>
        <w:tc>
          <w:tcPr>
            <w:tcW w:w="7686" w:type="dxa"/>
          </w:tcPr>
          <w:p w:rsidR="000F43D7" w:rsidRPr="00D93C4B"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proofErr w:type="spellStart"/>
            <w:r>
              <w:rPr>
                <w:rFonts w:eastAsia="MS Mincho"/>
                <w:lang w:val="en-CA"/>
              </w:rPr>
              <w:t>s</w:t>
            </w:r>
            <w:r w:rsidRPr="00D93C4B">
              <w:rPr>
                <w:rFonts w:eastAsia="MS Mincho"/>
                <w:lang w:val="en-CA"/>
              </w:rPr>
              <w:t>ps_extension</w:t>
            </w:r>
            <w:proofErr w:type="spellEnd"/>
            <w:r w:rsidRPr="00D93C4B">
              <w:rPr>
                <w:rFonts w:eastAsia="MS Mincho"/>
                <w:lang w:val="en-CA"/>
              </w:rPr>
              <w:t>( ) {</w:t>
            </w:r>
          </w:p>
        </w:tc>
        <w:tc>
          <w:tcPr>
            <w:tcW w:w="1385" w:type="dxa"/>
          </w:tcPr>
          <w:p w:rsidR="000F43D7" w:rsidRPr="00ED4F01" w:rsidRDefault="000F43D7" w:rsidP="000F43D7">
            <w:pPr>
              <w:spacing w:before="0"/>
              <w:rPr>
                <w:rFonts w:eastAsia="MS Mincho"/>
                <w:b/>
                <w:bCs/>
                <w:lang w:val="en-CA"/>
              </w:rPr>
            </w:pPr>
            <w:r w:rsidRPr="00ED4F01">
              <w:rPr>
                <w:rFonts w:eastAsia="MS Mincho"/>
                <w:b/>
                <w:bCs/>
                <w:lang w:val="en-CA"/>
              </w:rPr>
              <w:t>Descriptor</w:t>
            </w:r>
          </w:p>
        </w:tc>
      </w:tr>
      <w:tr w:rsidR="000F43D7" w:rsidRPr="00D93C4B" w:rsidTr="00BA73FF">
        <w:trPr>
          <w:jc w:val="center"/>
        </w:trPr>
        <w:tc>
          <w:tcPr>
            <w:tcW w:w="7686" w:type="dxa"/>
          </w:tcPr>
          <w:p w:rsidR="000F43D7" w:rsidRPr="00D93C4B"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sidRPr="00ED0CCE">
              <w:rPr>
                <w:rFonts w:eastAsia="Batang"/>
                <w:b/>
                <w:bCs/>
                <w:lang w:eastAsia="ko-KR"/>
              </w:rPr>
              <w:tab/>
            </w:r>
            <w:proofErr w:type="spellStart"/>
            <w:r>
              <w:rPr>
                <w:rFonts w:eastAsia="Batang"/>
                <w:b/>
                <w:bCs/>
                <w:lang w:eastAsia="ko-KR"/>
              </w:rPr>
              <w:t>inter_view_</w:t>
            </w:r>
            <w:r>
              <w:rPr>
                <w:b/>
                <w:bCs/>
                <w:lang w:eastAsia="ja-JP"/>
              </w:rPr>
              <w:t>mv_vert_constraint_flag</w:t>
            </w:r>
            <w:proofErr w:type="spellEnd"/>
          </w:p>
        </w:tc>
        <w:tc>
          <w:tcPr>
            <w:tcW w:w="1385" w:type="dxa"/>
          </w:tcPr>
          <w:p w:rsidR="000F43D7" w:rsidRPr="00D93C4B" w:rsidRDefault="000F43D7" w:rsidP="000F43D7">
            <w:pPr>
              <w:spacing w:before="0"/>
              <w:rPr>
                <w:rFonts w:eastAsia="MS Mincho"/>
                <w:bCs/>
                <w:lang w:val="en-CA"/>
              </w:rPr>
            </w:pPr>
            <w:r w:rsidRPr="00D93C4B">
              <w:rPr>
                <w:rFonts w:eastAsia="Batang"/>
                <w:bCs/>
                <w:lang w:val="en-CA"/>
              </w:rPr>
              <w:t>u(1)</w:t>
            </w:r>
          </w:p>
        </w:tc>
      </w:tr>
      <w:tr w:rsidR="000F43D7" w:rsidRPr="00D93C4B" w:rsidTr="00BA73FF">
        <w:trPr>
          <w:jc w:val="center"/>
        </w:trPr>
        <w:tc>
          <w:tcPr>
            <w:tcW w:w="7686" w:type="dxa"/>
          </w:tcPr>
          <w:p w:rsidR="000F43D7" w:rsidRPr="001E7CBD" w:rsidDel="00AC5B7A" w:rsidRDefault="000F43D7" w:rsidP="00ED3C16">
            <w:pPr>
              <w:tabs>
                <w:tab w:val="left" w:pos="216"/>
                <w:tab w:val="left" w:pos="432"/>
                <w:tab w:val="left" w:pos="648"/>
                <w:tab w:val="left" w:pos="864"/>
                <w:tab w:val="left" w:pos="1296"/>
                <w:tab w:val="left" w:pos="1512"/>
                <w:tab w:val="left" w:pos="1728"/>
                <w:tab w:val="left" w:pos="1944"/>
                <w:tab w:val="left" w:pos="2160"/>
              </w:tabs>
              <w:spacing w:before="0"/>
              <w:rPr>
                <w:bCs/>
                <w:noProof/>
                <w:highlight w:val="yellow"/>
              </w:rPr>
            </w:pPr>
            <w:r w:rsidRPr="001E7CBD">
              <w:rPr>
                <w:bCs/>
                <w:noProof/>
                <w:highlight w:val="yellow"/>
              </w:rPr>
              <w:tab/>
            </w:r>
            <w:proofErr w:type="spellStart"/>
            <w:r w:rsidRPr="00EA32F5">
              <w:rPr>
                <w:b/>
                <w:bCs/>
                <w:highlight w:val="yellow"/>
              </w:rPr>
              <w:t>num_ref_layers</w:t>
            </w:r>
            <w:proofErr w:type="spellEnd"/>
          </w:p>
        </w:tc>
        <w:tc>
          <w:tcPr>
            <w:tcW w:w="1385" w:type="dxa"/>
          </w:tcPr>
          <w:p w:rsidR="000F43D7" w:rsidRPr="00684F88" w:rsidDel="00AC5B7A" w:rsidRDefault="000F43D7" w:rsidP="000F43D7">
            <w:pPr>
              <w:spacing w:before="0"/>
              <w:rPr>
                <w:noProof/>
                <w:lang w:eastAsia="ko-KR"/>
              </w:rPr>
            </w:pPr>
            <w:r>
              <w:rPr>
                <w:noProof/>
                <w:lang w:eastAsia="ko-KR"/>
              </w:rPr>
              <w:t>ue(v)</w:t>
            </w:r>
          </w:p>
        </w:tc>
      </w:tr>
      <w:tr w:rsidR="000F43D7" w:rsidRPr="00D93C4B" w:rsidTr="00BA73FF">
        <w:trPr>
          <w:jc w:val="center"/>
        </w:trPr>
        <w:tc>
          <w:tcPr>
            <w:tcW w:w="7686" w:type="dxa"/>
          </w:tcPr>
          <w:p w:rsidR="000F43D7" w:rsidRPr="00DF4C69"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Pr>
                <w:bCs/>
                <w:noProof/>
              </w:rPr>
              <w:tab/>
            </w:r>
            <w:r>
              <w:t>for</w:t>
            </w:r>
            <w:r w:rsidRPr="00DF4C69">
              <w:t>(</w:t>
            </w:r>
            <w:r>
              <w:t> </w:t>
            </w:r>
            <w:proofErr w:type="spellStart"/>
            <w:r>
              <w:t>i</w:t>
            </w:r>
            <w:proofErr w:type="spellEnd"/>
            <w:r>
              <w:t xml:space="preserve"> = 0; </w:t>
            </w:r>
            <w:proofErr w:type="spellStart"/>
            <w:r>
              <w:t>i</w:t>
            </w:r>
            <w:proofErr w:type="spellEnd"/>
            <w:r>
              <w:t> &lt; </w:t>
            </w:r>
            <w:proofErr w:type="spellStart"/>
            <w:r>
              <w:t>num</w:t>
            </w:r>
            <w:r w:rsidRPr="00DF4C69">
              <w:t>_ref_layer</w:t>
            </w:r>
            <w:r>
              <w:t>s</w:t>
            </w:r>
            <w:proofErr w:type="spellEnd"/>
            <w:r>
              <w:t xml:space="preserve">; </w:t>
            </w:r>
            <w:proofErr w:type="spellStart"/>
            <w:r>
              <w:t>i</w:t>
            </w:r>
            <w:proofErr w:type="spellEnd"/>
            <w:r>
              <w:t>++</w:t>
            </w:r>
            <w:r w:rsidRPr="00DF4C69">
              <w:t>) {</w:t>
            </w:r>
          </w:p>
        </w:tc>
        <w:tc>
          <w:tcPr>
            <w:tcW w:w="1385" w:type="dxa"/>
          </w:tcPr>
          <w:p w:rsidR="000F43D7" w:rsidRDefault="000F43D7" w:rsidP="000F43D7">
            <w:pPr>
              <w:spacing w:before="0"/>
              <w:rPr>
                <w:noProof/>
                <w:lang w:eastAsia="ko-KR"/>
              </w:rPr>
            </w:pPr>
          </w:p>
        </w:tc>
      </w:tr>
      <w:tr w:rsidR="000F43D7" w:rsidRPr="00684F88" w:rsidDel="00AC5B7A" w:rsidTr="00BA73FF">
        <w:trPr>
          <w:jc w:val="center"/>
        </w:trPr>
        <w:tc>
          <w:tcPr>
            <w:tcW w:w="7686" w:type="dxa"/>
          </w:tcPr>
          <w:p w:rsidR="000F43D7" w:rsidRPr="00AB3154"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
                <w:bCs/>
              </w:rPr>
            </w:pPr>
            <w:r>
              <w:rPr>
                <w:bCs/>
              </w:rPr>
              <w:tab/>
            </w:r>
            <w:r>
              <w:rPr>
                <w:bCs/>
              </w:rPr>
              <w:tab/>
            </w:r>
            <w:proofErr w:type="spellStart"/>
            <w:r w:rsidRPr="00AB3154">
              <w:rPr>
                <w:b/>
                <w:bCs/>
                <w:highlight w:val="yellow"/>
              </w:rPr>
              <w:t>SNR_scalability_flag</w:t>
            </w:r>
            <w:proofErr w:type="spellEnd"/>
            <w:r w:rsidRPr="00AB3154">
              <w:rPr>
                <w:b/>
                <w:bCs/>
                <w:highlight w:val="yellow"/>
              </w:rPr>
              <w:t>[j]</w:t>
            </w:r>
          </w:p>
        </w:tc>
        <w:tc>
          <w:tcPr>
            <w:tcW w:w="1385" w:type="dxa"/>
          </w:tcPr>
          <w:p w:rsidR="000F43D7" w:rsidRPr="00684F88" w:rsidDel="00AC5B7A" w:rsidRDefault="000F43D7" w:rsidP="000F43D7">
            <w:pPr>
              <w:spacing w:before="0"/>
              <w:rPr>
                <w:noProof/>
                <w:lang w:eastAsia="ko-KR"/>
              </w:rPr>
            </w:pPr>
            <w:r>
              <w:rPr>
                <w:noProof/>
                <w:lang w:eastAsia="ko-KR"/>
              </w:rPr>
              <w:t>u(1)</w:t>
            </w:r>
          </w:p>
        </w:tc>
      </w:tr>
      <w:tr w:rsidR="000F43D7" w:rsidRPr="00D93C4B" w:rsidTr="00BA73FF">
        <w:trPr>
          <w:jc w:val="center"/>
        </w:trPr>
        <w:tc>
          <w:tcPr>
            <w:tcW w:w="7686" w:type="dxa"/>
          </w:tcPr>
          <w:p w:rsidR="000F43D7"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Pr>
                <w:bCs/>
                <w:noProof/>
              </w:rPr>
              <w:tab/>
            </w:r>
            <w:r>
              <w:rPr>
                <w:bCs/>
                <w:noProof/>
              </w:rPr>
              <w:tab/>
            </w:r>
            <w:r w:rsidRPr="000857F9">
              <w:rPr>
                <w:bCs/>
                <w:noProof/>
                <w:highlight w:val="yellow"/>
              </w:rPr>
              <w:t>if (SNR_scalability_flag[i] == 0)</w:t>
            </w:r>
            <w:r>
              <w:rPr>
                <w:bCs/>
                <w:noProof/>
              </w:rPr>
              <w:t xml:space="preserve"> {</w:t>
            </w:r>
          </w:p>
        </w:tc>
        <w:tc>
          <w:tcPr>
            <w:tcW w:w="1385" w:type="dxa"/>
          </w:tcPr>
          <w:p w:rsidR="000F43D7" w:rsidRDefault="000F43D7" w:rsidP="000F43D7">
            <w:pPr>
              <w:spacing w:before="0"/>
              <w:rPr>
                <w:noProof/>
                <w:lang w:eastAsia="ko-KR"/>
              </w:rPr>
            </w:pPr>
          </w:p>
        </w:tc>
      </w:tr>
      <w:tr w:rsidR="000F43D7" w:rsidRPr="00D93C4B" w:rsidTr="00BA73FF">
        <w:trPr>
          <w:jc w:val="center"/>
        </w:trPr>
        <w:tc>
          <w:tcPr>
            <w:tcW w:w="7686" w:type="dxa"/>
          </w:tcPr>
          <w:p w:rsidR="000F43D7" w:rsidRPr="00684F88" w:rsidDel="00AC5B7A"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r>
              <w:rPr>
                <w:b/>
                <w:bCs/>
              </w:rPr>
              <w:tab/>
            </w:r>
            <w:proofErr w:type="spellStart"/>
            <w:r w:rsidRPr="00C96669">
              <w:rPr>
                <w:b/>
                <w:bCs/>
              </w:rPr>
              <w:t>scaled_ref_layer_left_offset</w:t>
            </w:r>
            <w:proofErr w:type="spellEnd"/>
            <w:r>
              <w:rPr>
                <w:b/>
                <w:bCs/>
              </w:rPr>
              <w:t>[</w:t>
            </w:r>
            <w:proofErr w:type="spellStart"/>
            <w:r>
              <w:rPr>
                <w:b/>
                <w:bCs/>
              </w:rPr>
              <w:t>i</w:t>
            </w:r>
            <w:proofErr w:type="spellEnd"/>
            <w:r>
              <w:rPr>
                <w:b/>
                <w:bCs/>
              </w:rPr>
              <w:t>]</w:t>
            </w:r>
          </w:p>
        </w:tc>
        <w:tc>
          <w:tcPr>
            <w:tcW w:w="1385" w:type="dxa"/>
          </w:tcPr>
          <w:p w:rsidR="000F43D7" w:rsidRPr="00684F88" w:rsidDel="00AC5B7A" w:rsidRDefault="000F43D7" w:rsidP="000F43D7">
            <w:pPr>
              <w:spacing w:before="0"/>
              <w:rPr>
                <w:noProof/>
                <w:lang w:eastAsia="ko-KR"/>
              </w:rPr>
            </w:pPr>
            <w:r w:rsidRPr="00C96669">
              <w:t>se(v)</w:t>
            </w:r>
          </w:p>
        </w:tc>
      </w:tr>
      <w:tr w:rsidR="000F43D7" w:rsidRPr="00D93C4B" w:rsidTr="00BA73FF">
        <w:trPr>
          <w:jc w:val="center"/>
        </w:trPr>
        <w:tc>
          <w:tcPr>
            <w:tcW w:w="7686" w:type="dxa"/>
          </w:tcPr>
          <w:p w:rsidR="000F43D7" w:rsidRPr="00684F88" w:rsidDel="00AC5B7A"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r>
              <w:rPr>
                <w:b/>
                <w:bCs/>
              </w:rPr>
              <w:tab/>
            </w:r>
            <w:proofErr w:type="spellStart"/>
            <w:r w:rsidRPr="00C96669">
              <w:rPr>
                <w:b/>
                <w:bCs/>
              </w:rPr>
              <w:t>scaled_ref_layer_top_offset</w:t>
            </w:r>
            <w:proofErr w:type="spellEnd"/>
            <w:r>
              <w:rPr>
                <w:b/>
                <w:bCs/>
              </w:rPr>
              <w:t>[</w:t>
            </w:r>
            <w:proofErr w:type="spellStart"/>
            <w:r>
              <w:rPr>
                <w:b/>
                <w:bCs/>
              </w:rPr>
              <w:t>i</w:t>
            </w:r>
            <w:proofErr w:type="spellEnd"/>
            <w:r>
              <w:rPr>
                <w:b/>
                <w:bCs/>
              </w:rPr>
              <w:t>]</w:t>
            </w:r>
          </w:p>
        </w:tc>
        <w:tc>
          <w:tcPr>
            <w:tcW w:w="1385" w:type="dxa"/>
          </w:tcPr>
          <w:p w:rsidR="000F43D7" w:rsidRPr="00684F88" w:rsidDel="00AC5B7A" w:rsidRDefault="000F43D7" w:rsidP="000F43D7">
            <w:pPr>
              <w:spacing w:before="0"/>
              <w:rPr>
                <w:noProof/>
                <w:lang w:eastAsia="ko-KR"/>
              </w:rPr>
            </w:pPr>
            <w:r w:rsidRPr="00C96669">
              <w:t>se(v)</w:t>
            </w:r>
          </w:p>
        </w:tc>
      </w:tr>
      <w:tr w:rsidR="000F43D7" w:rsidRPr="00D93C4B" w:rsidTr="00BA73FF">
        <w:trPr>
          <w:jc w:val="center"/>
        </w:trPr>
        <w:tc>
          <w:tcPr>
            <w:tcW w:w="7686" w:type="dxa"/>
          </w:tcPr>
          <w:p w:rsidR="000F43D7" w:rsidRPr="00684F88" w:rsidDel="00AC5B7A"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r>
              <w:rPr>
                <w:b/>
                <w:bCs/>
              </w:rPr>
              <w:tab/>
            </w:r>
            <w:proofErr w:type="spellStart"/>
            <w:r w:rsidRPr="00C96669">
              <w:rPr>
                <w:b/>
                <w:bCs/>
              </w:rPr>
              <w:t>scaled_ref_layer_right_offset</w:t>
            </w:r>
            <w:proofErr w:type="spellEnd"/>
            <w:r>
              <w:rPr>
                <w:b/>
                <w:bCs/>
              </w:rPr>
              <w:t>[</w:t>
            </w:r>
            <w:proofErr w:type="spellStart"/>
            <w:r>
              <w:rPr>
                <w:b/>
                <w:bCs/>
              </w:rPr>
              <w:t>i</w:t>
            </w:r>
            <w:proofErr w:type="spellEnd"/>
            <w:r>
              <w:rPr>
                <w:b/>
                <w:bCs/>
              </w:rPr>
              <w:t>]</w:t>
            </w:r>
          </w:p>
        </w:tc>
        <w:tc>
          <w:tcPr>
            <w:tcW w:w="1385" w:type="dxa"/>
          </w:tcPr>
          <w:p w:rsidR="000F43D7" w:rsidRPr="00684F88" w:rsidDel="00AC5B7A" w:rsidRDefault="000F43D7" w:rsidP="000F43D7">
            <w:pPr>
              <w:spacing w:before="0"/>
              <w:rPr>
                <w:noProof/>
                <w:lang w:eastAsia="ko-KR"/>
              </w:rPr>
            </w:pPr>
            <w:r w:rsidRPr="00C96669">
              <w:t>se(v)</w:t>
            </w:r>
          </w:p>
        </w:tc>
      </w:tr>
      <w:tr w:rsidR="000F43D7" w:rsidRPr="00D93C4B" w:rsidTr="00BA73FF">
        <w:trPr>
          <w:jc w:val="center"/>
        </w:trPr>
        <w:tc>
          <w:tcPr>
            <w:tcW w:w="7686" w:type="dxa"/>
          </w:tcPr>
          <w:p w:rsidR="000F43D7" w:rsidRPr="00684F88" w:rsidDel="00AC5B7A"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C96669">
              <w:rPr>
                <w:b/>
                <w:bCs/>
              </w:rPr>
              <w:tab/>
            </w:r>
            <w:r>
              <w:rPr>
                <w:b/>
                <w:bCs/>
              </w:rPr>
              <w:tab/>
            </w:r>
            <w:r>
              <w:rPr>
                <w:b/>
                <w:bCs/>
              </w:rPr>
              <w:tab/>
            </w:r>
            <w:proofErr w:type="spellStart"/>
            <w:r w:rsidRPr="00C96669">
              <w:rPr>
                <w:b/>
                <w:bCs/>
              </w:rPr>
              <w:t>scaled_ref_layer_bottom_offset</w:t>
            </w:r>
            <w:proofErr w:type="spellEnd"/>
            <w:r>
              <w:rPr>
                <w:b/>
                <w:bCs/>
              </w:rPr>
              <w:t>[</w:t>
            </w:r>
            <w:proofErr w:type="spellStart"/>
            <w:r>
              <w:rPr>
                <w:b/>
                <w:bCs/>
              </w:rPr>
              <w:t>i</w:t>
            </w:r>
            <w:proofErr w:type="spellEnd"/>
            <w:r>
              <w:rPr>
                <w:b/>
                <w:bCs/>
              </w:rPr>
              <w:t>]</w:t>
            </w:r>
          </w:p>
        </w:tc>
        <w:tc>
          <w:tcPr>
            <w:tcW w:w="1385" w:type="dxa"/>
          </w:tcPr>
          <w:p w:rsidR="000F43D7" w:rsidRPr="00684F88" w:rsidDel="00AC5B7A" w:rsidRDefault="000F43D7" w:rsidP="000F43D7">
            <w:pPr>
              <w:spacing w:before="0"/>
              <w:rPr>
                <w:noProof/>
                <w:lang w:eastAsia="ko-KR"/>
              </w:rPr>
            </w:pPr>
            <w:r w:rsidRPr="00C96669">
              <w:t>se(v)</w:t>
            </w:r>
          </w:p>
        </w:tc>
      </w:tr>
      <w:tr w:rsidR="000F43D7" w:rsidRPr="00D93C4B" w:rsidTr="00BA73FF">
        <w:trPr>
          <w:jc w:val="center"/>
        </w:trPr>
        <w:tc>
          <w:tcPr>
            <w:tcW w:w="7686" w:type="dxa"/>
          </w:tcPr>
          <w:p w:rsidR="000F43D7" w:rsidRPr="00C96669"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
                <w:bCs/>
              </w:rPr>
            </w:pPr>
            <w:r>
              <w:rPr>
                <w:b/>
                <w:bCs/>
              </w:rPr>
              <w:tab/>
            </w:r>
            <w:r>
              <w:rPr>
                <w:b/>
                <w:bCs/>
              </w:rPr>
              <w:tab/>
              <w:t>}</w:t>
            </w:r>
          </w:p>
        </w:tc>
        <w:tc>
          <w:tcPr>
            <w:tcW w:w="1385" w:type="dxa"/>
          </w:tcPr>
          <w:p w:rsidR="000F43D7" w:rsidRPr="00C96669" w:rsidRDefault="000F43D7" w:rsidP="000F43D7">
            <w:pPr>
              <w:spacing w:before="0"/>
            </w:pPr>
          </w:p>
        </w:tc>
      </w:tr>
      <w:tr w:rsidR="000F43D7" w:rsidRPr="00D93C4B" w:rsidTr="00BA73FF">
        <w:trPr>
          <w:jc w:val="center"/>
        </w:trPr>
        <w:tc>
          <w:tcPr>
            <w:tcW w:w="7686" w:type="dxa"/>
          </w:tcPr>
          <w:p w:rsidR="000F43D7" w:rsidRPr="00AB3154" w:rsidDel="00AC5B7A"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bCs/>
                <w:noProof/>
              </w:rPr>
            </w:pPr>
            <w:r>
              <w:rPr>
                <w:b/>
                <w:bCs/>
              </w:rPr>
              <w:tab/>
            </w:r>
            <w:r w:rsidRPr="00AB3154">
              <w:rPr>
                <w:bCs/>
              </w:rPr>
              <w:t>}</w:t>
            </w:r>
          </w:p>
        </w:tc>
        <w:tc>
          <w:tcPr>
            <w:tcW w:w="1385" w:type="dxa"/>
          </w:tcPr>
          <w:p w:rsidR="000F43D7" w:rsidRPr="00684F88" w:rsidDel="00AC5B7A" w:rsidRDefault="000F43D7" w:rsidP="000F43D7">
            <w:pPr>
              <w:spacing w:before="0"/>
              <w:rPr>
                <w:noProof/>
                <w:lang w:eastAsia="ko-KR"/>
              </w:rPr>
            </w:pPr>
          </w:p>
        </w:tc>
      </w:tr>
      <w:tr w:rsidR="000F43D7" w:rsidRPr="00D93C4B" w:rsidTr="00BA73FF">
        <w:trPr>
          <w:jc w:val="center"/>
        </w:trPr>
        <w:tc>
          <w:tcPr>
            <w:tcW w:w="7686" w:type="dxa"/>
            <w:tcBorders>
              <w:top w:val="single" w:sz="4" w:space="0" w:color="auto"/>
              <w:left w:val="single" w:sz="4" w:space="0" w:color="auto"/>
              <w:bottom w:val="single" w:sz="4" w:space="0" w:color="auto"/>
              <w:right w:val="single" w:sz="4" w:space="0" w:color="auto"/>
            </w:tcBorders>
          </w:tcPr>
          <w:p w:rsidR="000F43D7" w:rsidRPr="00D93C4B" w:rsidRDefault="000F43D7" w:rsidP="000F43D7">
            <w:pPr>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D93C4B">
              <w:rPr>
                <w:rFonts w:eastAsia="Batang"/>
                <w:bCs/>
                <w:lang w:val="en-CA" w:eastAsia="ko-KR"/>
              </w:rPr>
              <w:t>}</w:t>
            </w:r>
          </w:p>
        </w:tc>
        <w:tc>
          <w:tcPr>
            <w:tcW w:w="1385" w:type="dxa"/>
            <w:tcBorders>
              <w:top w:val="single" w:sz="4" w:space="0" w:color="auto"/>
              <w:left w:val="single" w:sz="4" w:space="0" w:color="auto"/>
              <w:bottom w:val="single" w:sz="4" w:space="0" w:color="auto"/>
              <w:right w:val="single" w:sz="4" w:space="0" w:color="auto"/>
            </w:tcBorders>
          </w:tcPr>
          <w:p w:rsidR="000F43D7" w:rsidRPr="00D93C4B" w:rsidRDefault="000F43D7" w:rsidP="000F43D7">
            <w:pPr>
              <w:spacing w:before="0"/>
              <w:rPr>
                <w:rFonts w:eastAsia="MS Mincho"/>
                <w:bCs/>
                <w:lang w:val="en-CA"/>
              </w:rPr>
            </w:pPr>
          </w:p>
        </w:tc>
      </w:tr>
    </w:tbl>
    <w:p w:rsidR="00EA32F5" w:rsidRDefault="00EA32F5" w:rsidP="00EA32F5">
      <w:pPr>
        <w:rPr>
          <w:b/>
        </w:rPr>
      </w:pPr>
      <w:proofErr w:type="spellStart"/>
      <w:proofErr w:type="gramStart"/>
      <w:r>
        <w:rPr>
          <w:b/>
        </w:rPr>
        <w:t>num_ref_layers</w:t>
      </w:r>
      <w:proofErr w:type="spellEnd"/>
      <w:proofErr w:type="gramEnd"/>
      <w:r>
        <w:rPr>
          <w:b/>
        </w:rPr>
        <w:t xml:space="preserve"> </w:t>
      </w:r>
      <w:r w:rsidRPr="00EA32F5">
        <w:t xml:space="preserve">specifies the number of reference layers </w:t>
      </w:r>
      <w:r>
        <w:t>in the CVS</w:t>
      </w:r>
      <w:r w:rsidRPr="00EA32F5">
        <w:t>.</w:t>
      </w:r>
      <w:r>
        <w:t xml:space="preserve"> The value of </w:t>
      </w:r>
      <w:proofErr w:type="spellStart"/>
      <w:r>
        <w:t>num_ref_layers</w:t>
      </w:r>
      <w:proofErr w:type="spellEnd"/>
      <w:r>
        <w:t xml:space="preserve"> shall be the same as </w:t>
      </w:r>
      <w:proofErr w:type="spellStart"/>
      <w:proofErr w:type="gramStart"/>
      <w:r w:rsidRPr="00EA32F5">
        <w:rPr>
          <w:rFonts w:eastAsia="Batang"/>
          <w:bCs/>
          <w:lang w:val="en-CA" w:eastAsia="ko-KR"/>
        </w:rPr>
        <w:t>NumDirectRefLayers</w:t>
      </w:r>
      <w:proofErr w:type="spellEnd"/>
      <w:r>
        <w:rPr>
          <w:rFonts w:eastAsia="Batang"/>
          <w:bCs/>
          <w:lang w:val="en-CA" w:eastAsia="ko-KR"/>
        </w:rPr>
        <w:t>[</w:t>
      </w:r>
      <w:proofErr w:type="spellStart"/>
      <w:proofErr w:type="gramEnd"/>
      <w:r>
        <w:rPr>
          <w:rFonts w:eastAsia="Batang"/>
          <w:bCs/>
          <w:lang w:val="en-CA" w:eastAsia="ko-KR"/>
        </w:rPr>
        <w:t>nuh_layer_id</w:t>
      </w:r>
      <w:proofErr w:type="spellEnd"/>
      <w:r>
        <w:rPr>
          <w:rFonts w:eastAsia="Batang"/>
          <w:bCs/>
          <w:lang w:val="en-CA" w:eastAsia="ko-KR"/>
        </w:rPr>
        <w:t>] derived from VPS extension.</w:t>
      </w:r>
    </w:p>
    <w:p w:rsidR="00EA32F5" w:rsidRDefault="00EA32F5" w:rsidP="00EA32F5">
      <w:proofErr w:type="spellStart"/>
      <w:r w:rsidRPr="00F043BD">
        <w:rPr>
          <w:b/>
        </w:rPr>
        <w:t>SNR_scalability_flag</w:t>
      </w:r>
      <w:proofErr w:type="spellEnd"/>
      <w:r>
        <w:rPr>
          <w:b/>
        </w:rPr>
        <w:t>[j]</w:t>
      </w:r>
      <w:r>
        <w:t xml:space="preserve"> equal to 1 specifies the scalability between current layer with layer ID equal to </w:t>
      </w:r>
      <w:proofErr w:type="spellStart"/>
      <w:r>
        <w:t>nuh_layer_id</w:t>
      </w:r>
      <w:proofErr w:type="spellEnd"/>
      <w:r>
        <w:t xml:space="preserve"> and its j-</w:t>
      </w:r>
      <w:proofErr w:type="spellStart"/>
      <w:r>
        <w:t>th</w:t>
      </w:r>
      <w:proofErr w:type="spellEnd"/>
      <w:r>
        <w:t xml:space="preserve"> direct reference layer is SNR scalability. </w:t>
      </w:r>
      <w:proofErr w:type="spellStart"/>
      <w:r>
        <w:t>SNR_scalability_flag</w:t>
      </w:r>
      <w:proofErr w:type="spellEnd"/>
      <w:r>
        <w:t>[j] equal to 0 specifies the scalability between current layer and j-</w:t>
      </w:r>
      <w:proofErr w:type="spellStart"/>
      <w:r>
        <w:t>th</w:t>
      </w:r>
      <w:proofErr w:type="spellEnd"/>
      <w:r>
        <w:t xml:space="preserve"> direct reference layer is not SNR scalability. When </w:t>
      </w:r>
      <w:proofErr w:type="spellStart"/>
      <w:r>
        <w:t>SNR_scalability_flag</w:t>
      </w:r>
      <w:proofErr w:type="spellEnd"/>
      <w:r>
        <w:t xml:space="preserve"> is not present, it is inferred to be equal to 0.</w:t>
      </w:r>
    </w:p>
    <w:p w:rsidR="000F43D7" w:rsidRPr="00350FFA" w:rsidRDefault="000F43D7" w:rsidP="00350FFA"/>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1B4945" w:rsidP="009234A5">
      <w:pPr>
        <w:jc w:val="both"/>
        <w:rPr>
          <w:szCs w:val="22"/>
          <w:lang w:val="en-CA"/>
        </w:rPr>
      </w:pPr>
      <w:proofErr w:type="spellStart"/>
      <w:r w:rsidRPr="001B4945">
        <w:rPr>
          <w:b/>
          <w:szCs w:val="22"/>
          <w:lang w:val="en-CA"/>
        </w:rPr>
        <w:t>InterDigital</w:t>
      </w:r>
      <w:proofErr w:type="spellEnd"/>
      <w:r w:rsidRPr="001B4945">
        <w:rPr>
          <w:b/>
          <w:szCs w:val="22"/>
          <w:lang w:val="en-CA"/>
        </w:rPr>
        <w:t xml:space="preserve"> Communications,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headerReference w:type="even" r:id="rId9"/>
      <w:headerReference w:type="default" r:id="rId10"/>
      <w:footerReference w:type="even" r:id="rId11"/>
      <w:footerReference w:type="default" r:id="rId12"/>
      <w:headerReference w:type="first" r:id="rId13"/>
      <w:footerReference w:type="firs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576" w:rsidRDefault="00A67576">
      <w:r>
        <w:separator/>
      </w:r>
    </w:p>
  </w:endnote>
  <w:endnote w:type="continuationSeparator" w:id="0">
    <w:p w:rsidR="00A67576" w:rsidRDefault="00A675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52" w:rsidRDefault="009C26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005" w:rsidRDefault="003E300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A4AB6">
      <w:rPr>
        <w:rStyle w:val="PageNumber"/>
      </w:rPr>
      <w:fldChar w:fldCharType="begin"/>
    </w:r>
    <w:r>
      <w:rPr>
        <w:rStyle w:val="PageNumber"/>
      </w:rPr>
      <w:instrText xml:space="preserve"> PAGE </w:instrText>
    </w:r>
    <w:r w:rsidR="00FA4AB6">
      <w:rPr>
        <w:rStyle w:val="PageNumber"/>
      </w:rPr>
      <w:fldChar w:fldCharType="separate"/>
    </w:r>
    <w:r w:rsidR="009C2652">
      <w:rPr>
        <w:rStyle w:val="PageNumber"/>
        <w:noProof/>
      </w:rPr>
      <w:t>1</w:t>
    </w:r>
    <w:r w:rsidR="00FA4AB6">
      <w:rPr>
        <w:rStyle w:val="PageNumber"/>
      </w:rPr>
      <w:fldChar w:fldCharType="end"/>
    </w:r>
    <w:r>
      <w:rPr>
        <w:rStyle w:val="PageNumber"/>
      </w:rPr>
      <w:tab/>
      <w:t xml:space="preserve">Date Saved: </w:t>
    </w:r>
    <w:r w:rsidR="00FA4AB6">
      <w:rPr>
        <w:rStyle w:val="PageNumber"/>
      </w:rPr>
      <w:fldChar w:fldCharType="begin"/>
    </w:r>
    <w:r>
      <w:rPr>
        <w:rStyle w:val="PageNumber"/>
      </w:rPr>
      <w:instrText xml:space="preserve"> SAVEDATE  \@ "yyyy-MM-dd"  \* MERGEFORMAT </w:instrText>
    </w:r>
    <w:r w:rsidR="00FA4AB6">
      <w:rPr>
        <w:rStyle w:val="PageNumber"/>
      </w:rPr>
      <w:fldChar w:fldCharType="separate"/>
    </w:r>
    <w:r w:rsidR="009C2652">
      <w:rPr>
        <w:rStyle w:val="PageNumber"/>
        <w:noProof/>
      </w:rPr>
      <w:t>2013-07-18</w:t>
    </w:r>
    <w:r w:rsidR="00FA4AB6">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52" w:rsidRDefault="009C26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576" w:rsidRDefault="00A67576">
      <w:r>
        <w:separator/>
      </w:r>
    </w:p>
  </w:footnote>
  <w:footnote w:type="continuationSeparator" w:id="0">
    <w:p w:rsidR="00A67576" w:rsidRDefault="00A675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52" w:rsidRDefault="009C26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52" w:rsidRDefault="009C265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652" w:rsidRDefault="009C26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55476"/>
    <w:multiLevelType w:val="hybridMultilevel"/>
    <w:tmpl w:val="CEB6C2D6"/>
    <w:lvl w:ilvl="0" w:tplc="FFFFFFFF">
      <w:start w:val="5"/>
      <w:numFmt w:val="bullet"/>
      <w:lvlText w:val="–"/>
      <w:lvlJc w:val="left"/>
      <w:pPr>
        <w:ind w:left="762" w:hanging="360"/>
      </w:pPr>
      <w:rPr>
        <w:rFonts w:ascii="Times New Roman" w:eastAsia="Times New Roman" w:hAnsi="Times New Roman"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3">
    <w:nsid w:val="04AE47AF"/>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122FCC"/>
    <w:multiLevelType w:val="hybridMultilevel"/>
    <w:tmpl w:val="28905ED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6473B"/>
    <w:multiLevelType w:val="hybridMultilevel"/>
    <w:tmpl w:val="283E53E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FD46EEE0"/>
    <w:lvl w:ilvl="0">
      <w:start w:val="1"/>
      <w:numFmt w:val="decimal"/>
      <w:pStyle w:val="Heading1"/>
      <w:lvlText w:val="%1"/>
      <w:lvlJc w:val="left"/>
      <w:pPr>
        <w:ind w:left="52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F2B4BCB"/>
    <w:multiLevelType w:val="hybridMultilevel"/>
    <w:tmpl w:val="88E076E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086F77"/>
    <w:multiLevelType w:val="hybridMultilevel"/>
    <w:tmpl w:val="D3F4F37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F4269D"/>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642103"/>
    <w:multiLevelType w:val="hybridMultilevel"/>
    <w:tmpl w:val="AA923F8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1DD5054"/>
    <w:multiLevelType w:val="hybridMultilevel"/>
    <w:tmpl w:val="E0D043F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5AE55EB7"/>
    <w:multiLevelType w:val="hybridMultilevel"/>
    <w:tmpl w:val="988A869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A429A4"/>
    <w:multiLevelType w:val="hybridMultilevel"/>
    <w:tmpl w:val="2FC648B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4420F0"/>
    <w:multiLevelType w:val="hybridMultilevel"/>
    <w:tmpl w:val="D3120E9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6E4C1C3B"/>
    <w:multiLevelType w:val="multilevel"/>
    <w:tmpl w:val="C6BE0834"/>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4">
    <w:nsid w:val="6EE7643A"/>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0101A5"/>
    <w:multiLevelType w:val="hybridMultilevel"/>
    <w:tmpl w:val="F4EEE5E2"/>
    <w:lvl w:ilvl="0" w:tplc="01987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7"/>
  </w:num>
  <w:num w:numId="4">
    <w:abstractNumId w:val="14"/>
  </w:num>
  <w:num w:numId="5">
    <w:abstractNumId w:val="15"/>
  </w:num>
  <w:num w:numId="6">
    <w:abstractNumId w:val="8"/>
  </w:num>
  <w:num w:numId="7">
    <w:abstractNumId w:val="11"/>
  </w:num>
  <w:num w:numId="8">
    <w:abstractNumId w:val="8"/>
  </w:num>
  <w:num w:numId="9">
    <w:abstractNumId w:val="1"/>
  </w:num>
  <w:num w:numId="10">
    <w:abstractNumId w:val="7"/>
  </w:num>
  <w:num w:numId="11">
    <w:abstractNumId w:val="4"/>
  </w:num>
  <w:num w:numId="12">
    <w:abstractNumId w:val="23"/>
  </w:num>
  <w:num w:numId="13">
    <w:abstractNumId w:val="19"/>
  </w:num>
  <w:num w:numId="14">
    <w:abstractNumId w:val="16"/>
  </w:num>
  <w:num w:numId="15">
    <w:abstractNumId w:val="25"/>
  </w:num>
  <w:num w:numId="16">
    <w:abstractNumId w:val="13"/>
  </w:num>
  <w:num w:numId="17">
    <w:abstractNumId w:val="20"/>
  </w:num>
  <w:num w:numId="18">
    <w:abstractNumId w:val="9"/>
  </w:num>
  <w:num w:numId="19">
    <w:abstractNumId w:val="10"/>
  </w:num>
  <w:num w:numId="20">
    <w:abstractNumId w:val="21"/>
  </w:num>
  <w:num w:numId="21">
    <w:abstractNumId w:val="5"/>
  </w:num>
  <w:num w:numId="22">
    <w:abstractNumId w:val="2"/>
  </w:num>
  <w:num w:numId="23">
    <w:abstractNumId w:val="6"/>
  </w:num>
  <w:num w:numId="24">
    <w:abstractNumId w:val="3"/>
  </w:num>
  <w:num w:numId="25">
    <w:abstractNumId w:val="18"/>
  </w:num>
  <w:num w:numId="26">
    <w:abstractNumId w:val="24"/>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5"/>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0720"/>
    <w:rsid w:val="000458BC"/>
    <w:rsid w:val="00045C41"/>
    <w:rsid w:val="00046C03"/>
    <w:rsid w:val="0006226F"/>
    <w:rsid w:val="0007614F"/>
    <w:rsid w:val="00087CBC"/>
    <w:rsid w:val="000B1C6B"/>
    <w:rsid w:val="000B4FF9"/>
    <w:rsid w:val="000B7B17"/>
    <w:rsid w:val="000C09AC"/>
    <w:rsid w:val="000D6BA8"/>
    <w:rsid w:val="000E00F3"/>
    <w:rsid w:val="000F158C"/>
    <w:rsid w:val="000F43D7"/>
    <w:rsid w:val="0010074D"/>
    <w:rsid w:val="00102F3D"/>
    <w:rsid w:val="00106C8B"/>
    <w:rsid w:val="00124E38"/>
    <w:rsid w:val="0012580B"/>
    <w:rsid w:val="00127C7D"/>
    <w:rsid w:val="00131F90"/>
    <w:rsid w:val="0013526E"/>
    <w:rsid w:val="001378C8"/>
    <w:rsid w:val="00151F1B"/>
    <w:rsid w:val="00171371"/>
    <w:rsid w:val="00175A24"/>
    <w:rsid w:val="00176C11"/>
    <w:rsid w:val="00187E58"/>
    <w:rsid w:val="001A297E"/>
    <w:rsid w:val="001A368E"/>
    <w:rsid w:val="001A7329"/>
    <w:rsid w:val="001B4945"/>
    <w:rsid w:val="001B4E28"/>
    <w:rsid w:val="001C3525"/>
    <w:rsid w:val="001D1BD2"/>
    <w:rsid w:val="001E02BE"/>
    <w:rsid w:val="001E3B37"/>
    <w:rsid w:val="001E7CBD"/>
    <w:rsid w:val="001F2594"/>
    <w:rsid w:val="001F74E1"/>
    <w:rsid w:val="0020125D"/>
    <w:rsid w:val="002055A6"/>
    <w:rsid w:val="00206460"/>
    <w:rsid w:val="002069B4"/>
    <w:rsid w:val="00215DFC"/>
    <w:rsid w:val="002212DF"/>
    <w:rsid w:val="00222CD4"/>
    <w:rsid w:val="002264A6"/>
    <w:rsid w:val="00227BA7"/>
    <w:rsid w:val="0023011C"/>
    <w:rsid w:val="00263398"/>
    <w:rsid w:val="00275BCF"/>
    <w:rsid w:val="00292257"/>
    <w:rsid w:val="002A54E0"/>
    <w:rsid w:val="002B1595"/>
    <w:rsid w:val="002B191D"/>
    <w:rsid w:val="002D0AF6"/>
    <w:rsid w:val="002F164D"/>
    <w:rsid w:val="00306206"/>
    <w:rsid w:val="00317D85"/>
    <w:rsid w:val="00327C56"/>
    <w:rsid w:val="003315A1"/>
    <w:rsid w:val="003320C2"/>
    <w:rsid w:val="003373EC"/>
    <w:rsid w:val="00342FF4"/>
    <w:rsid w:val="00350FFA"/>
    <w:rsid w:val="00352924"/>
    <w:rsid w:val="003669EA"/>
    <w:rsid w:val="003706CC"/>
    <w:rsid w:val="00377710"/>
    <w:rsid w:val="003A2D8E"/>
    <w:rsid w:val="003C20E4"/>
    <w:rsid w:val="003E06D9"/>
    <w:rsid w:val="003E3005"/>
    <w:rsid w:val="003E6F90"/>
    <w:rsid w:val="003F5D0F"/>
    <w:rsid w:val="00414101"/>
    <w:rsid w:val="00433DDB"/>
    <w:rsid w:val="00437619"/>
    <w:rsid w:val="00497F9E"/>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85970"/>
    <w:rsid w:val="005952A5"/>
    <w:rsid w:val="005A33A1"/>
    <w:rsid w:val="005A5062"/>
    <w:rsid w:val="005A70BB"/>
    <w:rsid w:val="005B217D"/>
    <w:rsid w:val="005B54D8"/>
    <w:rsid w:val="005B584B"/>
    <w:rsid w:val="005C385F"/>
    <w:rsid w:val="005E1AC6"/>
    <w:rsid w:val="005F6F1B"/>
    <w:rsid w:val="00605BE4"/>
    <w:rsid w:val="00624B33"/>
    <w:rsid w:val="00630AA2"/>
    <w:rsid w:val="00637ED3"/>
    <w:rsid w:val="00646707"/>
    <w:rsid w:val="00662E58"/>
    <w:rsid w:val="00664DCF"/>
    <w:rsid w:val="006B068F"/>
    <w:rsid w:val="006C0339"/>
    <w:rsid w:val="006C5D39"/>
    <w:rsid w:val="006E2810"/>
    <w:rsid w:val="006E5417"/>
    <w:rsid w:val="006F342B"/>
    <w:rsid w:val="00712F60"/>
    <w:rsid w:val="00720913"/>
    <w:rsid w:val="00720E3B"/>
    <w:rsid w:val="00745F6B"/>
    <w:rsid w:val="00755457"/>
    <w:rsid w:val="0075585E"/>
    <w:rsid w:val="00764058"/>
    <w:rsid w:val="00770571"/>
    <w:rsid w:val="007768FF"/>
    <w:rsid w:val="007824D3"/>
    <w:rsid w:val="00782EF0"/>
    <w:rsid w:val="00795F31"/>
    <w:rsid w:val="00796EE3"/>
    <w:rsid w:val="007A7D29"/>
    <w:rsid w:val="007B4AB8"/>
    <w:rsid w:val="007C5B0C"/>
    <w:rsid w:val="007D10DC"/>
    <w:rsid w:val="007D2425"/>
    <w:rsid w:val="007F1F8B"/>
    <w:rsid w:val="007F67A1"/>
    <w:rsid w:val="00803908"/>
    <w:rsid w:val="00811C05"/>
    <w:rsid w:val="008206C8"/>
    <w:rsid w:val="008501B8"/>
    <w:rsid w:val="0086387C"/>
    <w:rsid w:val="00874A6C"/>
    <w:rsid w:val="00876C65"/>
    <w:rsid w:val="008A4B4C"/>
    <w:rsid w:val="008C239F"/>
    <w:rsid w:val="008E480C"/>
    <w:rsid w:val="008F61FE"/>
    <w:rsid w:val="00907757"/>
    <w:rsid w:val="009212B0"/>
    <w:rsid w:val="009234A5"/>
    <w:rsid w:val="00924507"/>
    <w:rsid w:val="009336F7"/>
    <w:rsid w:val="009374A7"/>
    <w:rsid w:val="00947616"/>
    <w:rsid w:val="0098551D"/>
    <w:rsid w:val="009876A2"/>
    <w:rsid w:val="0099220C"/>
    <w:rsid w:val="0099518F"/>
    <w:rsid w:val="009A523D"/>
    <w:rsid w:val="009C2652"/>
    <w:rsid w:val="009C4502"/>
    <w:rsid w:val="009D63B3"/>
    <w:rsid w:val="009F496B"/>
    <w:rsid w:val="00A01439"/>
    <w:rsid w:val="00A02E61"/>
    <w:rsid w:val="00A05CFF"/>
    <w:rsid w:val="00A33327"/>
    <w:rsid w:val="00A45A3F"/>
    <w:rsid w:val="00A56B97"/>
    <w:rsid w:val="00A6093D"/>
    <w:rsid w:val="00A67576"/>
    <w:rsid w:val="00A76A6D"/>
    <w:rsid w:val="00A83253"/>
    <w:rsid w:val="00AA6E84"/>
    <w:rsid w:val="00AB2136"/>
    <w:rsid w:val="00AC4A28"/>
    <w:rsid w:val="00AE341B"/>
    <w:rsid w:val="00AE6261"/>
    <w:rsid w:val="00B07CA7"/>
    <w:rsid w:val="00B1279A"/>
    <w:rsid w:val="00B4194A"/>
    <w:rsid w:val="00B5222E"/>
    <w:rsid w:val="00B53179"/>
    <w:rsid w:val="00B61C96"/>
    <w:rsid w:val="00B73A2A"/>
    <w:rsid w:val="00B94B06"/>
    <w:rsid w:val="00B94C28"/>
    <w:rsid w:val="00BA73FF"/>
    <w:rsid w:val="00BB07BB"/>
    <w:rsid w:val="00BC10BA"/>
    <w:rsid w:val="00BC4521"/>
    <w:rsid w:val="00BC5AFD"/>
    <w:rsid w:val="00BD17DE"/>
    <w:rsid w:val="00BD6D19"/>
    <w:rsid w:val="00C04F43"/>
    <w:rsid w:val="00C0609D"/>
    <w:rsid w:val="00C115AB"/>
    <w:rsid w:val="00C30249"/>
    <w:rsid w:val="00C3415D"/>
    <w:rsid w:val="00C3723B"/>
    <w:rsid w:val="00C459DE"/>
    <w:rsid w:val="00C606C9"/>
    <w:rsid w:val="00C66B4D"/>
    <w:rsid w:val="00C80288"/>
    <w:rsid w:val="00C84003"/>
    <w:rsid w:val="00C90650"/>
    <w:rsid w:val="00C97D78"/>
    <w:rsid w:val="00CC2AAE"/>
    <w:rsid w:val="00CC5A42"/>
    <w:rsid w:val="00CD0EAB"/>
    <w:rsid w:val="00CF34DB"/>
    <w:rsid w:val="00CF558F"/>
    <w:rsid w:val="00D073E2"/>
    <w:rsid w:val="00D446EC"/>
    <w:rsid w:val="00D51BF0"/>
    <w:rsid w:val="00D52C03"/>
    <w:rsid w:val="00D55942"/>
    <w:rsid w:val="00D66578"/>
    <w:rsid w:val="00D807BF"/>
    <w:rsid w:val="00D82FCC"/>
    <w:rsid w:val="00DA17FC"/>
    <w:rsid w:val="00DA7887"/>
    <w:rsid w:val="00DB2C26"/>
    <w:rsid w:val="00DE6B43"/>
    <w:rsid w:val="00E11923"/>
    <w:rsid w:val="00E262D4"/>
    <w:rsid w:val="00E36250"/>
    <w:rsid w:val="00E54511"/>
    <w:rsid w:val="00E60C12"/>
    <w:rsid w:val="00E61DAC"/>
    <w:rsid w:val="00E72B80"/>
    <w:rsid w:val="00E75FE3"/>
    <w:rsid w:val="00E86C4C"/>
    <w:rsid w:val="00EA32F5"/>
    <w:rsid w:val="00EB7AB1"/>
    <w:rsid w:val="00EC71C0"/>
    <w:rsid w:val="00ED3C16"/>
    <w:rsid w:val="00EF0A6C"/>
    <w:rsid w:val="00EF48CC"/>
    <w:rsid w:val="00F03B5F"/>
    <w:rsid w:val="00F247DA"/>
    <w:rsid w:val="00F37C6F"/>
    <w:rsid w:val="00F73032"/>
    <w:rsid w:val="00F848FC"/>
    <w:rsid w:val="00F9282A"/>
    <w:rsid w:val="00F96BAD"/>
    <w:rsid w:val="00FA139D"/>
    <w:rsid w:val="00FA4AB6"/>
    <w:rsid w:val="00FB0E84"/>
    <w:rsid w:val="00FD01C2"/>
    <w:rsid w:val="00FD57A0"/>
    <w:rsid w:val="00FF0CE3"/>
    <w:rsid w:val="00FF0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A4AB6"/>
    <w:pPr>
      <w:tabs>
        <w:tab w:val="center" w:pos="4320"/>
        <w:tab w:val="right" w:pos="8640"/>
      </w:tabs>
    </w:pPr>
  </w:style>
  <w:style w:type="paragraph" w:styleId="Footer">
    <w:name w:val="footer"/>
    <w:basedOn w:val="Normal"/>
    <w:rsid w:val="00FA4AB6"/>
    <w:pPr>
      <w:tabs>
        <w:tab w:val="center" w:pos="4320"/>
        <w:tab w:val="right" w:pos="8640"/>
      </w:tabs>
    </w:pPr>
  </w:style>
  <w:style w:type="character" w:styleId="PageNumber">
    <w:name w:val="page number"/>
    <w:basedOn w:val="DefaultParagraphFont"/>
    <w:rsid w:val="00FA4AB6"/>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4">
    <w:name w:val="Annex 4"/>
    <w:basedOn w:val="Normal"/>
    <w:next w:val="Normal"/>
    <w:rsid w:val="00C66B4D"/>
    <w:pPr>
      <w:keepNext/>
      <w:numPr>
        <w:ilvl w:val="3"/>
        <w:numId w:val="12"/>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C66B4D"/>
    <w:pPr>
      <w:numPr>
        <w:ilvl w:val="4"/>
      </w:numPr>
      <w:outlineLvl w:val="4"/>
    </w:pPr>
  </w:style>
  <w:style w:type="paragraph" w:customStyle="1" w:styleId="Annex6">
    <w:name w:val="Annex 6"/>
    <w:basedOn w:val="Annex5"/>
    <w:next w:val="Normal"/>
    <w:rsid w:val="00C66B4D"/>
    <w:pPr>
      <w:numPr>
        <w:ilvl w:val="5"/>
      </w:numPr>
      <w:outlineLvl w:val="5"/>
    </w:pPr>
  </w:style>
  <w:style w:type="paragraph" w:customStyle="1" w:styleId="tableheading">
    <w:name w:val="table heading"/>
    <w:basedOn w:val="Normal"/>
    <w:rsid w:val="00795F3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95F3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95F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95F31"/>
    <w:rPr>
      <w:rFonts w:ascii="Times" w:eastAsia="Malgun Gothic" w:hAnsi="Times"/>
      <w:lang w:val="en-GB"/>
    </w:rPr>
  </w:style>
  <w:style w:type="table" w:styleId="TableGrid">
    <w:name w:val="Table Grid"/>
    <w:basedOn w:val="TableNormal"/>
    <w:rsid w:val="007554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
    <w:name w:val="3N"/>
    <w:basedOn w:val="Normal"/>
    <w:link w:val="3NChar"/>
    <w:qFormat/>
    <w:rsid w:val="009D63B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D63B3"/>
    <w:rPr>
      <w:rFonts w:eastAsia="Malgun Gothic"/>
      <w:lang w:val="en-GB"/>
    </w:rPr>
  </w:style>
  <w:style w:type="paragraph" w:styleId="ListParagraph">
    <w:name w:val="List Paragraph"/>
    <w:basedOn w:val="Normal"/>
    <w:uiPriority w:val="34"/>
    <w:qFormat/>
    <w:rsid w:val="009876A2"/>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C459DE"/>
    <w:pPr>
      <w:tabs>
        <w:tab w:val="clear" w:pos="360"/>
        <w:tab w:val="clear" w:pos="720"/>
        <w:tab w:val="clear" w:pos="1080"/>
        <w:tab w:val="clear" w:pos="1440"/>
      </w:tabs>
      <w:overflowPunct/>
      <w:autoSpaceDE/>
      <w:autoSpaceDN/>
      <w:adjustRightInd/>
      <w:spacing w:before="120" w:after="240"/>
      <w:jc w:val="center"/>
      <w:textAlignment w:val="auto"/>
    </w:pPr>
    <w:rPr>
      <w:rFonts w:ascii="Arial" w:hAnsi="Arial"/>
      <w:b/>
      <w:sz w:val="19"/>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C459DE"/>
    <w:rPr>
      <w:rFonts w:ascii="Arial" w:hAnsi="Arial" w:cs="Arial"/>
      <w:b/>
      <w:sz w:val="19"/>
    </w:rPr>
  </w:style>
  <w:style w:type="character" w:styleId="CommentReference">
    <w:name w:val="annotation reference"/>
    <w:basedOn w:val="DefaultParagraphFont"/>
    <w:rsid w:val="00106C8B"/>
    <w:rPr>
      <w:sz w:val="16"/>
      <w:szCs w:val="16"/>
    </w:rPr>
  </w:style>
  <w:style w:type="paragraph" w:styleId="CommentText">
    <w:name w:val="annotation text"/>
    <w:basedOn w:val="Normal"/>
    <w:link w:val="CommentTextChar"/>
    <w:rsid w:val="00106C8B"/>
    <w:rPr>
      <w:sz w:val="20"/>
    </w:rPr>
  </w:style>
  <w:style w:type="character" w:customStyle="1" w:styleId="CommentTextChar">
    <w:name w:val="Comment Text Char"/>
    <w:basedOn w:val="DefaultParagraphFont"/>
    <w:link w:val="CommentText"/>
    <w:rsid w:val="00106C8B"/>
  </w:style>
  <w:style w:type="paragraph" w:styleId="CommentSubject">
    <w:name w:val="annotation subject"/>
    <w:basedOn w:val="CommentText"/>
    <w:next w:val="CommentText"/>
    <w:link w:val="CommentSubjectChar"/>
    <w:rsid w:val="00106C8B"/>
    <w:rPr>
      <w:b/>
      <w:bCs/>
    </w:rPr>
  </w:style>
  <w:style w:type="character" w:customStyle="1" w:styleId="CommentSubjectChar">
    <w:name w:val="Comment Subject Char"/>
    <w:basedOn w:val="CommentTextChar"/>
    <w:link w:val="CommentSubject"/>
    <w:rsid w:val="00106C8B"/>
    <w:rPr>
      <w:b/>
      <w:bCs/>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1506</Words>
  <Characters>8587</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heyo</cp:lastModifiedBy>
  <cp:revision>5</cp:revision>
  <cp:lastPrinted>2013-07-18T23:02:00Z</cp:lastPrinted>
  <dcterms:created xsi:type="dcterms:W3CDTF">2013-07-18T22:46:00Z</dcterms:created>
  <dcterms:modified xsi:type="dcterms:W3CDTF">2013-07-24T18:33:00Z</dcterms:modified>
</cp:coreProperties>
</file>