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E60ACC" w:rsidP="00C97D78">
            <w:pPr>
              <w:tabs>
                <w:tab w:val="left" w:pos="7200"/>
              </w:tabs>
              <w:spacing w:before="0"/>
              <w:rPr>
                <w:b/>
                <w:szCs w:val="22"/>
                <w:lang w:val="en-CA"/>
              </w:rPr>
            </w:pPr>
            <w:r w:rsidRPr="00E60ACC">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F46C4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F46C4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FA139D">
            <w:pPr>
              <w:tabs>
                <w:tab w:val="left" w:pos="7200"/>
              </w:tabs>
              <w:spacing w:before="0"/>
              <w:rPr>
                <w:b/>
                <w:szCs w:val="22"/>
                <w:lang w:val="en-CA"/>
              </w:rPr>
            </w:pPr>
            <w:r>
              <w:rPr>
                <w:szCs w:val="22"/>
                <w:lang w:val="en-CA"/>
              </w:rPr>
              <w:t>1</w:t>
            </w:r>
            <w:r w:rsidR="00FA139D">
              <w:rPr>
                <w:szCs w:val="22"/>
                <w:lang w:val="en-CA"/>
              </w:rPr>
              <w:t>4</w:t>
            </w:r>
            <w:r w:rsidR="00630AA2" w:rsidRPr="005B217D">
              <w:rPr>
                <w:szCs w:val="22"/>
                <w:lang w:val="en-CA"/>
              </w:rPr>
              <w:t>th</w:t>
            </w:r>
            <w:r w:rsidR="00E61DAC" w:rsidRPr="005B217D">
              <w:rPr>
                <w:szCs w:val="22"/>
                <w:lang w:val="en-CA"/>
              </w:rPr>
              <w:t xml:space="preserve"> Meeting: </w:t>
            </w:r>
            <w:r w:rsidR="00FA139D">
              <w:rPr>
                <w:szCs w:val="22"/>
                <w:lang w:val="en-CA"/>
              </w:rPr>
              <w:t>Vienna</w:t>
            </w:r>
            <w:r w:rsidR="00B4194A" w:rsidRPr="00B4194A">
              <w:rPr>
                <w:szCs w:val="22"/>
                <w:lang w:val="en-CA"/>
              </w:rPr>
              <w:t xml:space="preserve">, </w:t>
            </w:r>
            <w:r w:rsidR="00FA139D">
              <w:rPr>
                <w:szCs w:val="22"/>
                <w:lang w:val="en-CA"/>
              </w:rPr>
              <w:t>AT</w:t>
            </w:r>
            <w:r w:rsidR="00B4194A" w:rsidRPr="00B4194A">
              <w:rPr>
                <w:szCs w:val="22"/>
                <w:lang w:val="en-CA"/>
              </w:rPr>
              <w:t xml:space="preserve">, </w:t>
            </w:r>
            <w:r w:rsidR="00FA139D">
              <w:rPr>
                <w:szCs w:val="22"/>
                <w:lang w:val="en-CA"/>
              </w:rPr>
              <w:t>25 July – 2</w:t>
            </w:r>
            <w:r w:rsidR="00FA139D" w:rsidRPr="005E1AC6">
              <w:rPr>
                <w:szCs w:val="22"/>
                <w:lang w:val="en-CA"/>
              </w:rPr>
              <w:t xml:space="preserve"> </w:t>
            </w:r>
            <w:r w:rsidR="00FA139D">
              <w:rPr>
                <w:szCs w:val="22"/>
                <w:lang w:val="en-CA"/>
              </w:rPr>
              <w:t>Aug.</w:t>
            </w:r>
            <w:r w:rsidR="00FA139D" w:rsidRPr="005E1AC6">
              <w:rPr>
                <w:szCs w:val="22"/>
                <w:lang w:val="en-CA"/>
              </w:rPr>
              <w:t xml:space="preserve"> 201</w:t>
            </w:r>
            <w:r w:rsidR="00FA139D">
              <w:rPr>
                <w:szCs w:val="22"/>
                <w:lang w:val="en-CA"/>
              </w:rPr>
              <w:t>3</w:t>
            </w:r>
          </w:p>
        </w:tc>
        <w:tc>
          <w:tcPr>
            <w:tcW w:w="3168" w:type="dxa"/>
          </w:tcPr>
          <w:p w:rsidR="008A4B4C" w:rsidRPr="005B217D" w:rsidRDefault="00E61DAC" w:rsidP="00361B95">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FA139D">
              <w:rPr>
                <w:lang w:val="en-CA"/>
              </w:rPr>
              <w:t>N</w:t>
            </w:r>
            <w:r w:rsidR="00361B95">
              <w:rPr>
                <w:u w:val="single"/>
                <w:lang w:val="en-CA"/>
              </w:rPr>
              <w:t>0212</w:t>
            </w:r>
            <w:ins w:id="0" w:author="heyo" w:date="2013-07-17T11:34:00Z">
              <w:r w:rsidR="001A2BC8">
                <w:rPr>
                  <w:u w:val="single"/>
                  <w:lang w:val="en-CA"/>
                </w:rPr>
                <w:t>r1</w:t>
              </w:r>
            </w:ins>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AE6261" w:rsidP="000D2497">
            <w:pPr>
              <w:spacing w:before="60" w:after="60"/>
              <w:rPr>
                <w:b/>
                <w:szCs w:val="22"/>
                <w:lang w:val="en-CA"/>
              </w:rPr>
            </w:pPr>
            <w:r>
              <w:rPr>
                <w:b/>
                <w:szCs w:val="22"/>
                <w:lang w:val="en-CA"/>
              </w:rPr>
              <w:t xml:space="preserve">On </w:t>
            </w:r>
            <w:r w:rsidR="00CD1BC8">
              <w:rPr>
                <w:b/>
                <w:szCs w:val="22"/>
                <w:lang w:val="en-CA"/>
              </w:rPr>
              <w:t xml:space="preserve">inter-layer </w:t>
            </w:r>
            <w:r w:rsidR="00016737">
              <w:rPr>
                <w:b/>
                <w:szCs w:val="22"/>
                <w:lang w:val="en-CA"/>
              </w:rPr>
              <w:t>parameter set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E6261">
            <w:pPr>
              <w:spacing w:before="60" w:after="60"/>
              <w:rPr>
                <w:szCs w:val="22"/>
                <w:lang w:val="en-CA"/>
              </w:rPr>
            </w:pPr>
            <w:r w:rsidRPr="005B217D">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E6261">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E6261" w:rsidRDefault="00AE6261" w:rsidP="00AE6261">
            <w:pPr>
              <w:spacing w:before="0"/>
              <w:rPr>
                <w:szCs w:val="22"/>
              </w:rPr>
            </w:pPr>
            <w:r>
              <w:rPr>
                <w:szCs w:val="22"/>
                <w:lang w:val="en-CA"/>
              </w:rPr>
              <w:t xml:space="preserve">Yong He, </w:t>
            </w:r>
            <w:r>
              <w:t>Yan Ye</w:t>
            </w:r>
            <w:r w:rsidR="00432FA1">
              <w:t>, Yuwen He</w:t>
            </w:r>
            <w:r w:rsidR="00E61DAC" w:rsidRPr="005B217D">
              <w:rPr>
                <w:szCs w:val="22"/>
                <w:lang w:val="en-CA"/>
              </w:rPr>
              <w:br/>
            </w:r>
            <w:r>
              <w:rPr>
                <w:szCs w:val="22"/>
              </w:rPr>
              <w:t>9710 Scranton R-D, #250</w:t>
            </w:r>
          </w:p>
          <w:p w:rsidR="00AE6261" w:rsidRDefault="00AE6261" w:rsidP="00AE6261">
            <w:pPr>
              <w:spacing w:before="0"/>
              <w:rPr>
                <w:szCs w:val="22"/>
              </w:rPr>
            </w:pPr>
            <w:r>
              <w:rPr>
                <w:szCs w:val="22"/>
              </w:rPr>
              <w:t>San Diego, CA 92121</w:t>
            </w:r>
          </w:p>
          <w:p w:rsidR="00E61DAC" w:rsidRPr="005B217D" w:rsidRDefault="00AE6261" w:rsidP="00AE6261">
            <w:pPr>
              <w:spacing w:before="0"/>
              <w:rPr>
                <w:szCs w:val="22"/>
                <w:lang w:val="en-CA"/>
              </w:rPr>
            </w:pP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AE6261">
            <w:pPr>
              <w:spacing w:before="60" w:after="60"/>
              <w:rPr>
                <w:szCs w:val="22"/>
                <w:lang w:val="en-CA"/>
              </w:rPr>
            </w:pPr>
            <w:r w:rsidRPr="005B217D">
              <w:rPr>
                <w:szCs w:val="22"/>
                <w:lang w:val="en-CA"/>
              </w:rPr>
              <w:br/>
            </w:r>
            <w:r w:rsidR="00AE6261">
              <w:rPr>
                <w:szCs w:val="22"/>
                <w:lang w:val="en-CA"/>
              </w:rPr>
              <w:t>1-858-210-4807</w:t>
            </w:r>
            <w:r w:rsidRPr="005B217D">
              <w:rPr>
                <w:szCs w:val="22"/>
                <w:lang w:val="en-CA"/>
              </w:rPr>
              <w:br/>
            </w:r>
            <w:r w:rsidR="00AE6261">
              <w:rPr>
                <w:szCs w:val="22"/>
                <w:lang w:val="en-CA"/>
              </w:rPr>
              <w:t>Yong.He@InterDigital.com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E6261">
            <w:pPr>
              <w:spacing w:before="60" w:after="60"/>
              <w:rPr>
                <w:szCs w:val="22"/>
                <w:lang w:val="en-CA"/>
              </w:rPr>
            </w:pPr>
            <w:r>
              <w:rPr>
                <w:szCs w:val="22"/>
                <w:lang w:val="en-CA"/>
              </w:rPr>
              <w:t>InterDigital Communications,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BD6D19" w:rsidRDefault="00432FA1" w:rsidP="000D2497">
      <w:r>
        <w:rPr>
          <w:lang w:val="en-CA"/>
        </w:rPr>
        <w:t xml:space="preserve">This contribution document proposes a new parameter set, inter-layer parameter set (IPS), to </w:t>
      </w:r>
      <w:r w:rsidR="000F31F6">
        <w:rPr>
          <w:lang w:val="en-CA"/>
        </w:rPr>
        <w:t xml:space="preserve">address the redundant issue of SPS syntax elements across multiple layers. The proposed IPS </w:t>
      </w:r>
      <w:r w:rsidR="00D77C98">
        <w:rPr>
          <w:lang w:val="en-CA"/>
        </w:rPr>
        <w:t>aggregate</w:t>
      </w:r>
      <w:r w:rsidR="000F31F6">
        <w:rPr>
          <w:lang w:val="en-CA"/>
        </w:rPr>
        <w:t>s</w:t>
      </w:r>
      <w:r w:rsidR="00D77C98">
        <w:rPr>
          <w:lang w:val="en-CA"/>
        </w:rPr>
        <w:t xml:space="preserve"> groups of parameters shared by multiple layers</w:t>
      </w:r>
      <w:r w:rsidR="000F31F6">
        <w:rPr>
          <w:lang w:val="en-CA"/>
        </w:rPr>
        <w:t xml:space="preserve">, and </w:t>
      </w:r>
      <w:r w:rsidR="000F31F6">
        <w:t>e</w:t>
      </w:r>
      <w:r w:rsidR="00D77C98">
        <w:t>ach layer could refer to the IPS parameters</w:t>
      </w:r>
      <w:r w:rsidR="000F31F6">
        <w:t>. As a result,</w:t>
      </w:r>
      <w:r w:rsidR="00192382">
        <w:t xml:space="preserve"> the number of bits used for SPS would be significantly reduced</w:t>
      </w:r>
      <w:r w:rsidR="000F31F6">
        <w:t xml:space="preserve"> when multiple layers shares the identical parameter values</w:t>
      </w:r>
      <w:r w:rsidR="00192382">
        <w:t>.</w:t>
      </w:r>
      <w:r w:rsidR="00D77C98">
        <w:t xml:space="preserve"> </w:t>
      </w:r>
      <w:r w:rsidR="00192382">
        <w:rPr>
          <w:lang w:val="en-CA"/>
        </w:rPr>
        <w:t>The</w:t>
      </w:r>
      <w:r>
        <w:rPr>
          <w:lang w:val="en-CA"/>
        </w:rPr>
        <w:t xml:space="preserve"> </w:t>
      </w:r>
      <w:r w:rsidR="00D77C98">
        <w:rPr>
          <w:lang w:val="en-CA"/>
        </w:rPr>
        <w:t xml:space="preserve">IPS </w:t>
      </w:r>
      <w:r w:rsidR="00192382">
        <w:rPr>
          <w:lang w:val="en-CA"/>
        </w:rPr>
        <w:t xml:space="preserve">could </w:t>
      </w:r>
      <w:r w:rsidR="000A4858">
        <w:rPr>
          <w:lang w:val="en-CA"/>
        </w:rPr>
        <w:t>further</w:t>
      </w:r>
      <w:r w:rsidR="00D77C98">
        <w:t xml:space="preserve"> </w:t>
      </w:r>
      <w:r w:rsidR="00192382">
        <w:t>remove the parsing dependency</w:t>
      </w:r>
      <w:r w:rsidR="000A4858">
        <w:t xml:space="preserve"> </w:t>
      </w:r>
      <w:r w:rsidR="000F31F6">
        <w:t>when</w:t>
      </w:r>
      <w:r w:rsidR="000A4858">
        <w:t xml:space="preserve"> the parameters placed in different parameter sets </w:t>
      </w:r>
      <w:r w:rsidR="000F31F6">
        <w:t>could be</w:t>
      </w:r>
      <w:r w:rsidR="000A4858">
        <w:t xml:space="preserve"> included in the same IPS</w:t>
      </w:r>
      <w:r w:rsidR="00192382">
        <w:t xml:space="preserve">. In addition, </w:t>
      </w:r>
      <w:r w:rsidR="000A4858">
        <w:t>the proposed</w:t>
      </w:r>
      <w:r w:rsidR="00192382">
        <w:t xml:space="preserve"> new parameter set </w:t>
      </w:r>
      <w:r w:rsidR="000A4858">
        <w:t>also avoids the problems</w:t>
      </w:r>
      <w:r w:rsidR="00D77C98">
        <w:t xml:space="preserve"> caused by </w:t>
      </w:r>
      <w:r w:rsidR="000A4858">
        <w:t xml:space="preserve">SPS to SPS, or VPS to SPS </w:t>
      </w:r>
      <w:r w:rsidR="00D77C98">
        <w:t xml:space="preserve">parameter set prediction. </w:t>
      </w:r>
    </w:p>
    <w:p w:rsidR="009876A2" w:rsidRDefault="009876A2" w:rsidP="009876A2">
      <w:pPr>
        <w:pStyle w:val="Heading1"/>
        <w:rPr>
          <w:lang w:val="en-CA"/>
        </w:rPr>
      </w:pPr>
      <w:r>
        <w:rPr>
          <w:lang w:val="en-CA"/>
        </w:rPr>
        <w:t>Introduction</w:t>
      </w:r>
    </w:p>
    <w:p w:rsidR="000D2497" w:rsidRDefault="00783B04" w:rsidP="000D2497">
      <w:r>
        <w:t xml:space="preserve">Current high level syntax design allows multiple layers to refer to same SPS, which is typically used for multi-view and SNR scalability. While for spatial scalability, each layer may refer to different SPS due to different video resolutions. Given the fact that the majority parameters in SPS would be identical across multiple layers, it is desirable to save bitrate by removing such redundancy and sharing the same parameters among multiple layers. </w:t>
      </w:r>
    </w:p>
    <w:p w:rsidR="000D2497" w:rsidRDefault="00783B04" w:rsidP="000D2497">
      <w:r>
        <w:t xml:space="preserve">Various solutions were proposed in </w:t>
      </w:r>
      <w:r w:rsidR="00A3673F">
        <w:t>13th</w:t>
      </w:r>
      <w:r>
        <w:t xml:space="preserve"> JCTVC meetings to save the </w:t>
      </w:r>
      <w:proofErr w:type="spellStart"/>
      <w:r>
        <w:t>bitrate</w:t>
      </w:r>
      <w:proofErr w:type="spellEnd"/>
      <w:r>
        <w:t xml:space="preserve"> </w:t>
      </w:r>
      <w:r w:rsidR="00E60ACC">
        <w:fldChar w:fldCharType="begin"/>
      </w:r>
      <w:r>
        <w:instrText xml:space="preserve"> REF _Ref358297287 \r \h </w:instrText>
      </w:r>
      <w:r w:rsidR="00E60ACC">
        <w:fldChar w:fldCharType="separate"/>
      </w:r>
      <w:r>
        <w:t>[1</w:t>
      </w:r>
      <w:proofErr w:type="gramStart"/>
      <w:r>
        <w:t>]</w:t>
      </w:r>
      <w:proofErr w:type="gramEnd"/>
      <w:r w:rsidR="00E60ACC">
        <w:fldChar w:fldCharType="end"/>
      </w:r>
      <w:r w:rsidR="00E60ACC">
        <w:fldChar w:fldCharType="begin"/>
      </w:r>
      <w:r>
        <w:instrText xml:space="preserve"> REF _Ref358297290 \r \h </w:instrText>
      </w:r>
      <w:r w:rsidR="00E60ACC">
        <w:fldChar w:fldCharType="separate"/>
      </w:r>
      <w:r>
        <w:t>[2]</w:t>
      </w:r>
      <w:r w:rsidR="00E60ACC">
        <w:fldChar w:fldCharType="end"/>
      </w:r>
      <w:r w:rsidR="00E60ACC">
        <w:fldChar w:fldCharType="begin"/>
      </w:r>
      <w:r>
        <w:instrText xml:space="preserve"> REF _Ref358297291 \r \h </w:instrText>
      </w:r>
      <w:r w:rsidR="00E60ACC">
        <w:fldChar w:fldCharType="separate"/>
      </w:r>
      <w:r>
        <w:t>[3]</w:t>
      </w:r>
      <w:r w:rsidR="00E60ACC">
        <w:fldChar w:fldCharType="end"/>
      </w:r>
      <w:r w:rsidR="00E60ACC">
        <w:fldChar w:fldCharType="begin"/>
      </w:r>
      <w:r>
        <w:instrText xml:space="preserve"> REF _Ref358297292 \r \h </w:instrText>
      </w:r>
      <w:r w:rsidR="00E60ACC">
        <w:fldChar w:fldCharType="separate"/>
      </w:r>
      <w:r>
        <w:t>[4]</w:t>
      </w:r>
      <w:r w:rsidR="00E60ACC">
        <w:fldChar w:fldCharType="end"/>
      </w:r>
      <w:r>
        <w:t xml:space="preserve">. All these proposals can be grouped into two kinds of approaches, the first one is SPS to SPS prediction which predicts the enhancement layer SPS parameters such as scaling list, reference picture set (RPS), etc, from the SPS parameters of the base layer or another dependent layer; another approach is VPS to SPS prediction which relocates the shared parameters across layers to the VPS, and then predicts these shared SPS parameters of each layer in the VPS. </w:t>
      </w:r>
    </w:p>
    <w:p w:rsidR="000D2497" w:rsidRDefault="00783B04" w:rsidP="000D2497">
      <w:r>
        <w:t xml:space="preserve">Both approaches have pros and cons. The SPS to SPS prediction may introduce the parameter set dependency among different layers. The approach to use VPS to hold the shared parameters may not align with the design philosophy of VPS, which is for capability exchange and session negotiation. Another concern to use VPS as place holder is that VPS would be carried in a base layer and the base layer could be rather large after sub-bitstream extraction if all shared parameters are added into VPS. In addition, any change </w:t>
      </w:r>
      <w:r w:rsidR="00381F14">
        <w:t xml:space="preserve">of </w:t>
      </w:r>
      <w:r>
        <w:t xml:space="preserve">any parameter values in one layer </w:t>
      </w:r>
      <w:r w:rsidR="00381F14">
        <w:t xml:space="preserve">has to </w:t>
      </w:r>
      <w:r>
        <w:t xml:space="preserve">require a new VPS. </w:t>
      </w:r>
    </w:p>
    <w:p w:rsidR="00783B04" w:rsidRDefault="00783B04" w:rsidP="000D2497">
      <w:r>
        <w:t>In 13</w:t>
      </w:r>
      <w:r w:rsidRPr="0076006E">
        <w:rPr>
          <w:vertAlign w:val="superscript"/>
        </w:rPr>
        <w:t>th</w:t>
      </w:r>
      <w:r>
        <w:t xml:space="preserve"> JCTVC meeting</w:t>
      </w:r>
      <w:r w:rsidR="001D467D">
        <w:t>,</w:t>
      </w:r>
      <w:r>
        <w:t xml:space="preserve"> AHG suggested the following criteria for the design of VPS and SPS for HEVC extensions </w:t>
      </w:r>
      <w:fldSimple w:instr=" REF _Ref358297348 \r \h  \* MERGEFORMAT ">
        <w:r w:rsidR="000D2497">
          <w:t>[5]</w:t>
        </w:r>
      </w:fldSimple>
      <w:r>
        <w:t xml:space="preserve">: </w:t>
      </w:r>
    </w:p>
    <w:p w:rsidR="00783B04" w:rsidRPr="0076006E" w:rsidRDefault="00783B04" w:rsidP="000D2497">
      <w:pPr>
        <w:numPr>
          <w:ilvl w:val="0"/>
          <w:numId w:val="32"/>
        </w:numPr>
      </w:pPr>
      <w:r w:rsidRPr="0076006E">
        <w:t xml:space="preserve">the VPS should (per its primary design purpose) include parameters that are useful for bitstream extraction and/or capability exchange, </w:t>
      </w:r>
    </w:p>
    <w:p w:rsidR="00783B04" w:rsidRPr="0076006E" w:rsidRDefault="00783B04" w:rsidP="000D2497">
      <w:pPr>
        <w:numPr>
          <w:ilvl w:val="0"/>
          <w:numId w:val="32"/>
        </w:numPr>
      </w:pPr>
      <w:r w:rsidRPr="0076006E">
        <w:t xml:space="preserve">parameters that are not required for bitstream extraction and/or capability exchange should not be present in the VPS, </w:t>
      </w:r>
    </w:p>
    <w:p w:rsidR="00783B04" w:rsidRPr="00381F14" w:rsidRDefault="00783B04" w:rsidP="000D2497">
      <w:pPr>
        <w:pStyle w:val="ListParagraph"/>
        <w:numPr>
          <w:ilvl w:val="0"/>
          <w:numId w:val="32"/>
        </w:numPr>
        <w:spacing w:after="120"/>
        <w:jc w:val="both"/>
        <w:rPr>
          <w:rFonts w:ascii="Times New Roman" w:eastAsia="Times New Roman" w:hAnsi="Times New Roman"/>
        </w:rPr>
      </w:pPr>
      <w:r w:rsidRPr="00381F14">
        <w:rPr>
          <w:rFonts w:ascii="Times New Roman" w:eastAsia="Times New Roman" w:hAnsi="Times New Roman"/>
        </w:rPr>
        <w:lastRenderedPageBreak/>
        <w:t xml:space="preserve">Sequence-level parameters that may change in some layers while not affecting the general layer structure should not be present in the VPS. </w:t>
      </w:r>
    </w:p>
    <w:p w:rsidR="00783B04" w:rsidRPr="000D2497" w:rsidRDefault="00783B04" w:rsidP="000D2497">
      <w:pPr>
        <w:pStyle w:val="ListParagraph"/>
        <w:numPr>
          <w:ilvl w:val="0"/>
          <w:numId w:val="32"/>
        </w:numPr>
        <w:spacing w:after="120"/>
        <w:jc w:val="both"/>
        <w:rPr>
          <w:rFonts w:ascii="Times New Roman" w:hAnsi="Times New Roman"/>
        </w:rPr>
      </w:pPr>
      <w:r w:rsidRPr="000D2497">
        <w:rPr>
          <w:rFonts w:ascii="Times New Roman" w:hAnsi="Times New Roman"/>
        </w:rPr>
        <w:t>For the design of the SPS with nuh_layer_id great than 0, it is suggested that parameters present in the VPS should not be duplicated in the SPS (except for those parameters that are required for base layer decoding), and sequence-level parameters that are not present in the VPS should be included in the SPS.</w:t>
      </w:r>
    </w:p>
    <w:p w:rsidR="00783B04" w:rsidRPr="000D2497" w:rsidRDefault="00783B04" w:rsidP="000D2497">
      <w:pPr>
        <w:pStyle w:val="ListParagraph"/>
        <w:numPr>
          <w:ilvl w:val="0"/>
          <w:numId w:val="32"/>
        </w:numPr>
        <w:spacing w:after="120"/>
        <w:jc w:val="both"/>
        <w:rPr>
          <w:rFonts w:ascii="Times New Roman" w:hAnsi="Times New Roman"/>
        </w:rPr>
      </w:pPr>
      <w:r w:rsidRPr="000D2497">
        <w:rPr>
          <w:rFonts w:ascii="Times New Roman" w:hAnsi="Times New Roman"/>
        </w:rPr>
        <w:t>It is considered desirable for DPB related parameters to be present in the VPS extension.</w:t>
      </w:r>
    </w:p>
    <w:p w:rsidR="00783B04" w:rsidRDefault="00783B04" w:rsidP="00783B04">
      <w:r w:rsidRPr="000D2497">
        <w:t>Given the above restriction</w:t>
      </w:r>
      <w:r>
        <w:t>, majority parameters that might be shared among multiple layers could not be present in the VPS and its extensions to save the overhead bit.</w:t>
      </w:r>
    </w:p>
    <w:p w:rsidR="000D2497" w:rsidRDefault="000D2497" w:rsidP="000D2497">
      <w:pPr>
        <w:pStyle w:val="Heading1"/>
      </w:pPr>
      <w:r>
        <w:t>Inter-layer Parameter Set</w:t>
      </w:r>
    </w:p>
    <w:p w:rsidR="000D2497" w:rsidRDefault="000D2497" w:rsidP="000D2497">
      <w:pPr>
        <w:spacing w:after="120"/>
      </w:pPr>
      <w:r>
        <w:t xml:space="preserve">A new parameter set, inter-layer parameter set (IPS), is proposed here to aggregate these high level syntax elements that can be shared among multiple layers. Each layer could </w:t>
      </w:r>
      <w:r w:rsidR="00A3673F">
        <w:t xml:space="preserve">then </w:t>
      </w:r>
      <w:r>
        <w:t>refer to the IPS parameters to save the overhead bit. There are several benefits by introducing IPS:</w:t>
      </w:r>
    </w:p>
    <w:p w:rsidR="000D2497" w:rsidRPr="000D2497" w:rsidRDefault="000D2497" w:rsidP="000D2497">
      <w:pPr>
        <w:pStyle w:val="ListParagraph"/>
        <w:numPr>
          <w:ilvl w:val="0"/>
          <w:numId w:val="31"/>
        </w:numPr>
        <w:rPr>
          <w:rFonts w:ascii="Times New Roman" w:hAnsi="Times New Roman"/>
        </w:rPr>
      </w:pPr>
      <w:r w:rsidRPr="000D2497">
        <w:rPr>
          <w:rFonts w:ascii="Times New Roman" w:hAnsi="Times New Roman"/>
        </w:rPr>
        <w:t xml:space="preserve">Since IPS is not carried in the base layer, the size of IPS does not impact the base layer sub-stream. </w:t>
      </w:r>
    </w:p>
    <w:p w:rsidR="000D2497" w:rsidRPr="000D2497" w:rsidRDefault="000D2497" w:rsidP="000D2497">
      <w:pPr>
        <w:pStyle w:val="ListParagraph"/>
        <w:numPr>
          <w:ilvl w:val="0"/>
          <w:numId w:val="31"/>
        </w:numPr>
        <w:rPr>
          <w:rFonts w:ascii="Times New Roman" w:hAnsi="Times New Roman"/>
        </w:rPr>
      </w:pPr>
      <w:r w:rsidRPr="000D2497">
        <w:rPr>
          <w:rFonts w:ascii="Times New Roman" w:hAnsi="Times New Roman"/>
        </w:rPr>
        <w:t xml:space="preserve">To </w:t>
      </w:r>
      <w:r w:rsidR="00107579">
        <w:rPr>
          <w:rFonts w:ascii="Times New Roman" w:hAnsi="Times New Roman"/>
        </w:rPr>
        <w:t>k</w:t>
      </w:r>
      <w:r w:rsidR="00107579" w:rsidRPr="000D2497">
        <w:rPr>
          <w:rFonts w:ascii="Times New Roman" w:hAnsi="Times New Roman"/>
        </w:rPr>
        <w:t xml:space="preserve">eep </w:t>
      </w:r>
      <w:r w:rsidRPr="000D2497">
        <w:rPr>
          <w:rFonts w:ascii="Times New Roman" w:hAnsi="Times New Roman"/>
        </w:rPr>
        <w:t>VPS intact for the purpose of bitstream extraction, session negotiation and capability exchange.</w:t>
      </w:r>
    </w:p>
    <w:p w:rsidR="000D2497" w:rsidRPr="000D2497" w:rsidRDefault="000D2497" w:rsidP="000D2497">
      <w:pPr>
        <w:pStyle w:val="ListParagraph"/>
        <w:numPr>
          <w:ilvl w:val="0"/>
          <w:numId w:val="31"/>
        </w:numPr>
        <w:rPr>
          <w:rFonts w:ascii="Times New Roman" w:hAnsi="Times New Roman"/>
        </w:rPr>
      </w:pPr>
      <w:r w:rsidRPr="000D2497">
        <w:rPr>
          <w:rFonts w:ascii="Times New Roman" w:hAnsi="Times New Roman"/>
        </w:rPr>
        <w:t>To improve the high level signaling efficiency by facilitating the prediction of shared parameters across multiple layers.</w:t>
      </w:r>
    </w:p>
    <w:p w:rsidR="000D2497" w:rsidRPr="000D2497" w:rsidRDefault="000D2497" w:rsidP="000D2497">
      <w:pPr>
        <w:pStyle w:val="ListParagraph"/>
        <w:numPr>
          <w:ilvl w:val="0"/>
          <w:numId w:val="31"/>
        </w:numPr>
        <w:rPr>
          <w:rFonts w:ascii="Times New Roman" w:hAnsi="Times New Roman"/>
        </w:rPr>
      </w:pPr>
      <w:r w:rsidRPr="000D2497">
        <w:rPr>
          <w:rFonts w:ascii="Times New Roman" w:hAnsi="Times New Roman"/>
        </w:rPr>
        <w:t>To remove the parsing dependency because the parameters used to be placed in different parameter sets are now included in the same IPS and the parsing of each parameter does not rely on the parsing result from another different parameter set.</w:t>
      </w:r>
    </w:p>
    <w:p w:rsidR="00487630" w:rsidRDefault="00487630" w:rsidP="00487630">
      <w:pPr>
        <w:pStyle w:val="Heading2"/>
      </w:pPr>
      <w:r>
        <w:t>IPS Syntax structure</w:t>
      </w:r>
    </w:p>
    <w:p w:rsidR="00D6278E" w:rsidRDefault="00EC6120" w:rsidP="00EC6120">
      <w:pPr>
        <w:spacing w:after="240"/>
      </w:pPr>
      <w:r>
        <w:t>F</w:t>
      </w:r>
      <w:r w:rsidR="00D6278E">
        <w:t xml:space="preserve">or the parameters currently present in SPS, the parameters serving the similar purpose are grouped into one subset such as video format subset, coding parameter subset, scaling list subset, scaled offset subset, and VUI subset. In one IPS, each subset can have a plurality of parameter values; this allows a given enhancement layer to refer to a plurality of parameter values by indexing into IPS and the subset. In such way, the minimum number of syntax elements can be signaled to cover parameters used by multiple layers. </w:t>
      </w:r>
      <w:r w:rsidR="00E60ACC">
        <w:fldChar w:fldCharType="begin"/>
      </w:r>
      <w:r>
        <w:instrText xml:space="preserve"> REF _Ref358205952 \r \h </w:instrText>
      </w:r>
      <w:r w:rsidR="00E60ACC">
        <w:fldChar w:fldCharType="separate"/>
      </w:r>
      <w:r>
        <w:t>Table 1</w:t>
      </w:r>
      <w:r w:rsidR="00E60ACC">
        <w:fldChar w:fldCharType="end"/>
      </w:r>
      <w:r>
        <w:t xml:space="preserve"> is the syntax table showing the proposed IPS.</w:t>
      </w:r>
    </w:p>
    <w:p w:rsidR="00D6278E" w:rsidRPr="00D6278E" w:rsidRDefault="00D6278E" w:rsidP="00D6278E">
      <w:pPr>
        <w:pStyle w:val="ListParagraph"/>
        <w:numPr>
          <w:ilvl w:val="0"/>
          <w:numId w:val="33"/>
        </w:numPr>
        <w:spacing w:after="60" w:line="240" w:lineRule="auto"/>
        <w:jc w:val="center"/>
        <w:rPr>
          <w:rFonts w:ascii="Times New Roman" w:hAnsi="Times New Roman"/>
          <w:sz w:val="20"/>
        </w:rPr>
      </w:pPr>
      <w:bookmarkStart w:id="1" w:name="_Ref358205952"/>
      <w:bookmarkStart w:id="2" w:name="_Ref358380311"/>
      <w:r w:rsidRPr="00107579">
        <w:rPr>
          <w:rFonts w:ascii="Times New Roman" w:eastAsia="Times New Roman" w:hAnsi="Times New Roman"/>
        </w:rPr>
        <w:t>Proposed Inter-layer Parameter Set RBSP Syntax</w:t>
      </w:r>
      <w:bookmarkEnd w:id="1"/>
      <w:r w:rsidRPr="00107579">
        <w:rPr>
          <w:rFonts w:ascii="Times New Roman" w:eastAsia="Times New Roman" w:hAnsi="Times New Roman"/>
        </w:rPr>
        <w:t xml:space="preserve"> </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76"/>
        <w:gridCol w:w="1260"/>
      </w:tblGrid>
      <w:tr w:rsidR="00EC6120" w:rsidRPr="00D6278E" w:rsidTr="00F943CD">
        <w:trPr>
          <w:cantSplit/>
          <w:jc w:val="center"/>
        </w:trPr>
        <w:tc>
          <w:tcPr>
            <w:tcW w:w="7776" w:type="dxa"/>
          </w:tcPr>
          <w:p w:rsidR="00EC6120" w:rsidRPr="00D6278E" w:rsidRDefault="00EC6120" w:rsidP="00CE4FE7">
            <w:pPr>
              <w:pStyle w:val="tablesyntax"/>
              <w:spacing w:after="60"/>
              <w:rPr>
                <w:rFonts w:ascii="Times New Roman" w:hAnsi="Times New Roman"/>
                <w:noProof/>
              </w:rPr>
            </w:pPr>
            <w:r w:rsidRPr="00D6278E">
              <w:rPr>
                <w:rFonts w:ascii="Times New Roman" w:hAnsi="Times New Roman"/>
                <w:noProof/>
              </w:rPr>
              <w:lastRenderedPageBreak/>
              <w:t>Inter</w:t>
            </w:r>
            <w:r>
              <w:rPr>
                <w:rFonts w:ascii="Times New Roman" w:hAnsi="Times New Roman"/>
                <w:noProof/>
              </w:rPr>
              <w:t>_</w:t>
            </w:r>
            <w:r w:rsidRPr="00D6278E">
              <w:rPr>
                <w:rFonts w:ascii="Times New Roman" w:hAnsi="Times New Roman"/>
                <w:noProof/>
              </w:rPr>
              <w:t>layer_parameter_set_rbsp( ) {</w:t>
            </w:r>
          </w:p>
        </w:tc>
        <w:tc>
          <w:tcPr>
            <w:tcW w:w="1260" w:type="dxa"/>
          </w:tcPr>
          <w:p w:rsidR="00EC6120" w:rsidRPr="00D6278E" w:rsidRDefault="00EC6120" w:rsidP="00F943CD">
            <w:pPr>
              <w:pStyle w:val="tableheading"/>
              <w:rPr>
                <w:noProof/>
              </w:rPr>
            </w:pPr>
            <w:r w:rsidRPr="00D6278E">
              <w:rPr>
                <w:noProof/>
              </w:rPr>
              <w:t>Descriptor</w:t>
            </w: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b/>
                <w:noProof/>
              </w:rPr>
            </w:pPr>
            <w:r w:rsidRPr="00D6278E">
              <w:rPr>
                <w:rFonts w:ascii="Times New Roman" w:hAnsi="Times New Roman"/>
                <w:noProof/>
              </w:rPr>
              <w:tab/>
            </w:r>
            <w:r w:rsidR="000336D0">
              <w:rPr>
                <w:rFonts w:ascii="Times New Roman" w:hAnsi="Times New Roman"/>
                <w:b/>
                <w:noProof/>
              </w:rPr>
              <w:t>ips_inter_layer</w:t>
            </w:r>
            <w:r w:rsidRPr="00D6278E">
              <w:rPr>
                <w:rFonts w:ascii="Times New Roman" w:hAnsi="Times New Roman"/>
                <w:b/>
                <w:noProof/>
              </w:rPr>
              <w:t>_</w:t>
            </w:r>
            <w:r w:rsidRPr="00D6278E">
              <w:rPr>
                <w:rFonts w:ascii="Times New Roman" w:hAnsi="Times New Roman"/>
                <w:b/>
                <w:bCs/>
                <w:noProof/>
              </w:rPr>
              <w:t xml:space="preserve"> parameter_set_id</w:t>
            </w:r>
          </w:p>
        </w:tc>
        <w:tc>
          <w:tcPr>
            <w:tcW w:w="1260" w:type="dxa"/>
          </w:tcPr>
          <w:p w:rsidR="00EC6120" w:rsidRPr="00D6278E" w:rsidRDefault="00EC6120" w:rsidP="00F943CD">
            <w:pPr>
              <w:pStyle w:val="tablecell"/>
              <w:rPr>
                <w:noProof/>
              </w:rPr>
            </w:pPr>
            <w:r w:rsidRPr="00D6278E">
              <w:rPr>
                <w:noProof/>
              </w:rPr>
              <w:t>u(4)</w:t>
            </w: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b/>
                <w:bCs/>
                <w:noProof/>
                <w:lang w:eastAsia="ko-KR"/>
              </w:rPr>
            </w:pPr>
            <w:r w:rsidRPr="00D6278E">
              <w:rPr>
                <w:rFonts w:ascii="Times New Roman" w:hAnsi="Times New Roman"/>
                <w:b/>
                <w:bCs/>
                <w:noProof/>
              </w:rPr>
              <w:tab/>
              <w:t>num_video_format_subsets</w:t>
            </w:r>
          </w:p>
        </w:tc>
        <w:tc>
          <w:tcPr>
            <w:tcW w:w="1260" w:type="dxa"/>
          </w:tcPr>
          <w:p w:rsidR="00EC6120" w:rsidRPr="00D6278E" w:rsidRDefault="00EC6120" w:rsidP="00F943CD">
            <w:pPr>
              <w:pStyle w:val="tablecell"/>
              <w:rPr>
                <w:noProof/>
              </w:rPr>
            </w:pPr>
            <w:r w:rsidRPr="00D6278E">
              <w:rPr>
                <w:noProof/>
              </w:rPr>
              <w:t>ue(v)</w:t>
            </w: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bCs/>
                <w:noProof/>
              </w:rPr>
            </w:pPr>
            <w:r w:rsidRPr="00D6278E">
              <w:rPr>
                <w:rFonts w:ascii="Times New Roman" w:hAnsi="Times New Roman"/>
                <w:bCs/>
                <w:noProof/>
              </w:rPr>
              <w:tab/>
              <w:t xml:space="preserve">for ( idx = 0; idx &lt; num_video_format_subsets; idx++ ) </w:t>
            </w:r>
          </w:p>
        </w:tc>
        <w:tc>
          <w:tcPr>
            <w:tcW w:w="1260" w:type="dxa"/>
          </w:tcPr>
          <w:p w:rsidR="00EC6120" w:rsidRPr="00D6278E" w:rsidRDefault="00EC6120" w:rsidP="00F943CD">
            <w:pPr>
              <w:pStyle w:val="tablecell"/>
              <w:rPr>
                <w:noProof/>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bCs/>
                <w:noProof/>
              </w:rPr>
            </w:pPr>
            <w:r w:rsidRPr="00D6278E">
              <w:rPr>
                <w:rFonts w:ascii="Times New Roman" w:hAnsi="Times New Roman"/>
                <w:bCs/>
                <w:noProof/>
              </w:rPr>
              <w:tab/>
            </w:r>
            <w:r w:rsidRPr="00D6278E">
              <w:rPr>
                <w:rFonts w:ascii="Times New Roman" w:hAnsi="Times New Roman"/>
                <w:bCs/>
                <w:noProof/>
              </w:rPr>
              <w:tab/>
              <w:t>ips_video_format_subset(idx)</w:t>
            </w:r>
          </w:p>
        </w:tc>
        <w:tc>
          <w:tcPr>
            <w:tcW w:w="1260" w:type="dxa"/>
          </w:tcPr>
          <w:p w:rsidR="00EC6120" w:rsidRPr="00D6278E" w:rsidRDefault="00EC6120" w:rsidP="00F943CD">
            <w:pPr>
              <w:pStyle w:val="tablecell"/>
              <w:rPr>
                <w:noProof/>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b/>
                <w:bCs/>
                <w:noProof/>
              </w:rPr>
            </w:pPr>
            <w:r w:rsidRPr="00D6278E">
              <w:rPr>
                <w:rFonts w:ascii="Times New Roman" w:hAnsi="Times New Roman"/>
                <w:b/>
                <w:bCs/>
                <w:noProof/>
              </w:rPr>
              <w:tab/>
              <w:t>num_coding_param_subsets</w:t>
            </w:r>
          </w:p>
        </w:tc>
        <w:tc>
          <w:tcPr>
            <w:tcW w:w="1260" w:type="dxa"/>
          </w:tcPr>
          <w:p w:rsidR="00EC6120" w:rsidRPr="00D6278E" w:rsidRDefault="00EC6120" w:rsidP="00F943CD">
            <w:pPr>
              <w:pStyle w:val="tablecell"/>
              <w:rPr>
                <w:noProof/>
              </w:rPr>
            </w:pPr>
            <w:r w:rsidRPr="00D6278E">
              <w:rPr>
                <w:noProof/>
              </w:rPr>
              <w:t>ue(v)</w:t>
            </w: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bCs/>
                <w:noProof/>
              </w:rPr>
            </w:pPr>
            <w:r w:rsidRPr="00D6278E">
              <w:rPr>
                <w:rFonts w:ascii="Times New Roman" w:hAnsi="Times New Roman"/>
                <w:bCs/>
                <w:noProof/>
              </w:rPr>
              <w:tab/>
              <w:t xml:space="preserve">for ( idx = 0; idx &lt; num_coding_param_subsets; idx++) </w:t>
            </w:r>
          </w:p>
        </w:tc>
        <w:tc>
          <w:tcPr>
            <w:tcW w:w="1260" w:type="dxa"/>
          </w:tcPr>
          <w:p w:rsidR="00EC6120" w:rsidRPr="00D6278E" w:rsidRDefault="00EC6120" w:rsidP="00F943CD">
            <w:pPr>
              <w:pStyle w:val="tablecell"/>
              <w:rPr>
                <w:noProof/>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bCs/>
                <w:noProof/>
              </w:rPr>
            </w:pPr>
            <w:r w:rsidRPr="00D6278E">
              <w:rPr>
                <w:rFonts w:ascii="Times New Roman" w:hAnsi="Times New Roman"/>
                <w:bCs/>
                <w:noProof/>
              </w:rPr>
              <w:tab/>
            </w:r>
            <w:r w:rsidRPr="00D6278E">
              <w:rPr>
                <w:rFonts w:ascii="Times New Roman" w:hAnsi="Times New Roman"/>
                <w:bCs/>
                <w:noProof/>
              </w:rPr>
              <w:tab/>
              <w:t>ips_coding_param_subset(idx)</w:t>
            </w:r>
          </w:p>
        </w:tc>
        <w:tc>
          <w:tcPr>
            <w:tcW w:w="1260" w:type="dxa"/>
          </w:tcPr>
          <w:p w:rsidR="00EC6120" w:rsidRPr="00D6278E" w:rsidRDefault="00EC6120" w:rsidP="00F943CD">
            <w:pPr>
              <w:pStyle w:val="tablecell"/>
              <w:rPr>
                <w:noProof/>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b/>
                <w:noProof/>
              </w:rPr>
            </w:pPr>
            <w:r w:rsidRPr="00D6278E">
              <w:rPr>
                <w:rFonts w:ascii="Times New Roman" w:hAnsi="Times New Roman"/>
                <w:noProof/>
              </w:rPr>
              <w:tab/>
            </w:r>
            <w:r w:rsidRPr="00D6278E">
              <w:rPr>
                <w:rFonts w:ascii="Times New Roman" w:hAnsi="Times New Roman"/>
                <w:b/>
                <w:noProof/>
              </w:rPr>
              <w:t>num_pcm_param_</w:t>
            </w:r>
            <w:r w:rsidRPr="00D6278E">
              <w:rPr>
                <w:rFonts w:ascii="Times New Roman" w:hAnsi="Times New Roman"/>
                <w:b/>
                <w:bCs/>
                <w:noProof/>
              </w:rPr>
              <w:t>sub</w:t>
            </w:r>
            <w:r w:rsidRPr="00D6278E">
              <w:rPr>
                <w:rFonts w:ascii="Times New Roman" w:hAnsi="Times New Roman"/>
                <w:b/>
                <w:noProof/>
              </w:rPr>
              <w:t>sets</w:t>
            </w:r>
          </w:p>
        </w:tc>
        <w:tc>
          <w:tcPr>
            <w:tcW w:w="1260" w:type="dxa"/>
          </w:tcPr>
          <w:p w:rsidR="00EC6120" w:rsidRPr="00D6278E" w:rsidRDefault="00EC6120" w:rsidP="00F943CD">
            <w:pPr>
              <w:pStyle w:val="tablecell"/>
              <w:rPr>
                <w:noProof/>
              </w:rPr>
            </w:pPr>
            <w:r w:rsidRPr="00D6278E">
              <w:rPr>
                <w:noProof/>
              </w:rPr>
              <w:t>ue(v)</w:t>
            </w: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noProof/>
              </w:rPr>
            </w:pPr>
            <w:r w:rsidRPr="00D6278E">
              <w:rPr>
                <w:rFonts w:ascii="Times New Roman" w:hAnsi="Times New Roman"/>
                <w:noProof/>
              </w:rPr>
              <w:tab/>
              <w:t>for ( i = 0; i &lt; num_pcm_param_</w:t>
            </w:r>
            <w:r w:rsidRPr="00D6278E">
              <w:rPr>
                <w:rFonts w:ascii="Times New Roman" w:hAnsi="Times New Roman"/>
                <w:bCs/>
                <w:noProof/>
              </w:rPr>
              <w:t>sub</w:t>
            </w:r>
            <w:r w:rsidRPr="00D6278E">
              <w:rPr>
                <w:rFonts w:ascii="Times New Roman" w:hAnsi="Times New Roman"/>
                <w:noProof/>
              </w:rPr>
              <w:t xml:space="preserve">sets; idx ++) </w:t>
            </w:r>
          </w:p>
        </w:tc>
        <w:tc>
          <w:tcPr>
            <w:tcW w:w="1260" w:type="dxa"/>
          </w:tcPr>
          <w:p w:rsidR="00EC6120" w:rsidRPr="00D6278E" w:rsidRDefault="00EC6120" w:rsidP="00F943CD">
            <w:pPr>
              <w:pStyle w:val="tablecell"/>
              <w:rPr>
                <w:noProof/>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noProof/>
                <w:lang w:eastAsia="ko-KR"/>
              </w:rPr>
            </w:pPr>
            <w:r w:rsidRPr="00D6278E">
              <w:rPr>
                <w:rFonts w:ascii="Times New Roman" w:hAnsi="Times New Roman"/>
                <w:noProof/>
                <w:lang w:eastAsia="ko-KR"/>
              </w:rPr>
              <w:tab/>
            </w:r>
            <w:r w:rsidRPr="00D6278E">
              <w:rPr>
                <w:rFonts w:ascii="Times New Roman" w:hAnsi="Times New Roman"/>
                <w:noProof/>
                <w:lang w:eastAsia="ko-KR"/>
              </w:rPr>
              <w:tab/>
              <w:t>ips_pcm_param_subset(idx)</w:t>
            </w:r>
          </w:p>
        </w:tc>
        <w:tc>
          <w:tcPr>
            <w:tcW w:w="1260" w:type="dxa"/>
          </w:tcPr>
          <w:p w:rsidR="00EC6120" w:rsidRPr="00D6278E" w:rsidRDefault="00EC6120" w:rsidP="00F943CD">
            <w:pPr>
              <w:pStyle w:val="tablecell"/>
              <w:rPr>
                <w:noProof/>
                <w:lang w:eastAsia="ko-KR"/>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b/>
                <w:noProof/>
              </w:rPr>
            </w:pPr>
            <w:r w:rsidRPr="00D6278E">
              <w:rPr>
                <w:rFonts w:ascii="Times New Roman" w:hAnsi="Times New Roman"/>
                <w:noProof/>
              </w:rPr>
              <w:tab/>
            </w:r>
            <w:r w:rsidRPr="00D6278E">
              <w:rPr>
                <w:rFonts w:ascii="Times New Roman" w:hAnsi="Times New Roman"/>
                <w:b/>
                <w:noProof/>
              </w:rPr>
              <w:t>num_scaling_list_</w:t>
            </w:r>
            <w:r w:rsidRPr="00D6278E">
              <w:rPr>
                <w:rFonts w:ascii="Times New Roman" w:hAnsi="Times New Roman"/>
                <w:b/>
                <w:bCs/>
                <w:noProof/>
              </w:rPr>
              <w:t>sub</w:t>
            </w:r>
            <w:r w:rsidRPr="00D6278E">
              <w:rPr>
                <w:rFonts w:ascii="Times New Roman" w:hAnsi="Times New Roman"/>
                <w:b/>
                <w:noProof/>
              </w:rPr>
              <w:t>sets</w:t>
            </w:r>
          </w:p>
        </w:tc>
        <w:tc>
          <w:tcPr>
            <w:tcW w:w="1260" w:type="dxa"/>
          </w:tcPr>
          <w:p w:rsidR="00EC6120" w:rsidRPr="00D6278E" w:rsidRDefault="00EC6120" w:rsidP="00F943CD">
            <w:pPr>
              <w:pStyle w:val="tablecell"/>
              <w:rPr>
                <w:noProof/>
              </w:rPr>
            </w:pPr>
            <w:r w:rsidRPr="00D6278E">
              <w:rPr>
                <w:noProof/>
              </w:rPr>
              <w:t>ue(v)</w:t>
            </w: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noProof/>
              </w:rPr>
            </w:pPr>
            <w:r w:rsidRPr="00D6278E">
              <w:rPr>
                <w:rFonts w:ascii="Times New Roman" w:hAnsi="Times New Roman"/>
                <w:noProof/>
              </w:rPr>
              <w:tab/>
              <w:t>for ( idx = 0; idx &lt; num_scaling_list_</w:t>
            </w:r>
            <w:r w:rsidRPr="00D6278E">
              <w:rPr>
                <w:rFonts w:ascii="Times New Roman" w:hAnsi="Times New Roman"/>
                <w:bCs/>
                <w:noProof/>
              </w:rPr>
              <w:t>sub</w:t>
            </w:r>
            <w:r w:rsidRPr="00D6278E">
              <w:rPr>
                <w:rFonts w:ascii="Times New Roman" w:hAnsi="Times New Roman"/>
                <w:noProof/>
              </w:rPr>
              <w:t xml:space="preserve">sets; idx ++) </w:t>
            </w:r>
          </w:p>
        </w:tc>
        <w:tc>
          <w:tcPr>
            <w:tcW w:w="1260" w:type="dxa"/>
          </w:tcPr>
          <w:p w:rsidR="00EC6120" w:rsidRPr="00D6278E" w:rsidRDefault="00EC6120" w:rsidP="00F943CD">
            <w:pPr>
              <w:pStyle w:val="tablecell"/>
              <w:rPr>
                <w:noProof/>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eastAsia="MS Mincho" w:hAnsi="Times New Roman"/>
                <w:noProof/>
                <w:lang w:eastAsia="ja-JP"/>
              </w:rPr>
            </w:pPr>
            <w:r w:rsidRPr="00D6278E">
              <w:rPr>
                <w:rFonts w:ascii="Times New Roman" w:eastAsia="MS Mincho" w:hAnsi="Times New Roman"/>
                <w:noProof/>
                <w:lang w:eastAsia="ja-JP"/>
              </w:rPr>
              <w:tab/>
            </w:r>
            <w:r w:rsidRPr="00D6278E">
              <w:rPr>
                <w:rFonts w:ascii="Times New Roman" w:eastAsia="MS Mincho" w:hAnsi="Times New Roman"/>
                <w:noProof/>
                <w:lang w:eastAsia="ja-JP"/>
              </w:rPr>
              <w:tab/>
              <w:t>ips_scaling_list_</w:t>
            </w:r>
            <w:r w:rsidRPr="00D6278E">
              <w:rPr>
                <w:rFonts w:ascii="Times New Roman" w:hAnsi="Times New Roman"/>
                <w:bCs/>
                <w:noProof/>
              </w:rPr>
              <w:t>sub</w:t>
            </w:r>
            <w:r w:rsidRPr="00D6278E">
              <w:rPr>
                <w:rFonts w:ascii="Times New Roman" w:eastAsia="MS Mincho" w:hAnsi="Times New Roman"/>
                <w:noProof/>
                <w:lang w:eastAsia="ja-JP"/>
              </w:rPr>
              <w:t>set(idx)</w:t>
            </w:r>
          </w:p>
        </w:tc>
        <w:tc>
          <w:tcPr>
            <w:tcW w:w="1260" w:type="dxa"/>
          </w:tcPr>
          <w:p w:rsidR="00EC6120" w:rsidRPr="00D6278E" w:rsidRDefault="00EC6120" w:rsidP="00F943CD">
            <w:pPr>
              <w:pStyle w:val="tablecell"/>
              <w:rPr>
                <w:noProof/>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b/>
                <w:noProof/>
                <w:lang w:eastAsia="ko-KR"/>
              </w:rPr>
            </w:pPr>
            <w:r w:rsidRPr="00D6278E">
              <w:rPr>
                <w:rFonts w:ascii="Times New Roman" w:hAnsi="Times New Roman"/>
                <w:b/>
                <w:bCs/>
                <w:noProof/>
              </w:rPr>
              <w:tab/>
              <w:t>num_short_term_ref_pic_sets</w:t>
            </w:r>
          </w:p>
        </w:tc>
        <w:tc>
          <w:tcPr>
            <w:tcW w:w="1260" w:type="dxa"/>
          </w:tcPr>
          <w:p w:rsidR="00EC6120" w:rsidRPr="00D6278E" w:rsidRDefault="00EC6120" w:rsidP="00F943CD">
            <w:pPr>
              <w:pStyle w:val="tablecell"/>
              <w:rPr>
                <w:noProof/>
                <w:lang w:eastAsia="ko-KR"/>
              </w:rPr>
            </w:pPr>
            <w:r w:rsidRPr="00D6278E">
              <w:rPr>
                <w:noProof/>
              </w:rPr>
              <w:t>ue(v)</w:t>
            </w: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b/>
                <w:noProof/>
                <w:lang w:eastAsia="ko-KR"/>
              </w:rPr>
            </w:pPr>
            <w:r w:rsidRPr="00D6278E">
              <w:rPr>
                <w:rFonts w:ascii="Times New Roman" w:hAnsi="Times New Roman"/>
                <w:bCs/>
                <w:noProof/>
              </w:rPr>
              <w:tab/>
              <w:t>for( i = 0; i &lt; num_short_term_ref_pic_sets; i++)</w:t>
            </w:r>
          </w:p>
        </w:tc>
        <w:tc>
          <w:tcPr>
            <w:tcW w:w="1260" w:type="dxa"/>
          </w:tcPr>
          <w:p w:rsidR="00EC6120" w:rsidRPr="00D6278E" w:rsidRDefault="00EC6120" w:rsidP="00F943CD">
            <w:pPr>
              <w:pStyle w:val="tablecell"/>
              <w:rPr>
                <w:noProof/>
                <w:lang w:eastAsia="ko-KR"/>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b/>
                <w:noProof/>
                <w:lang w:eastAsia="ko-KR"/>
              </w:rPr>
            </w:pPr>
            <w:r w:rsidRPr="00D6278E">
              <w:rPr>
                <w:rFonts w:ascii="Times New Roman" w:hAnsi="Times New Roman"/>
                <w:b/>
                <w:noProof/>
              </w:rPr>
              <w:tab/>
            </w:r>
            <w:r w:rsidRPr="00D6278E">
              <w:rPr>
                <w:rFonts w:ascii="Times New Roman" w:hAnsi="Times New Roman"/>
                <w:b/>
                <w:noProof/>
              </w:rPr>
              <w:tab/>
            </w:r>
            <w:r w:rsidRPr="00D6278E">
              <w:rPr>
                <w:rFonts w:ascii="Times New Roman" w:hAnsi="Times New Roman"/>
                <w:noProof/>
              </w:rPr>
              <w:t>short_term_ref_pic_set( i )</w:t>
            </w:r>
          </w:p>
        </w:tc>
        <w:tc>
          <w:tcPr>
            <w:tcW w:w="1260" w:type="dxa"/>
          </w:tcPr>
          <w:p w:rsidR="00EC6120" w:rsidRPr="00D6278E" w:rsidRDefault="00EC6120" w:rsidP="00F943CD">
            <w:pPr>
              <w:pStyle w:val="tablecell"/>
              <w:rPr>
                <w:noProof/>
                <w:lang w:eastAsia="ko-KR"/>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noProof/>
                <w:lang w:eastAsia="ko-KR"/>
              </w:rPr>
            </w:pPr>
            <w:r>
              <w:rPr>
                <w:rFonts w:ascii="Times New Roman" w:hAnsi="Times New Roman"/>
                <w:noProof/>
                <w:lang w:eastAsia="ko-KR"/>
              </w:rPr>
              <w:tab/>
            </w:r>
            <w:r w:rsidRPr="00D6278E">
              <w:rPr>
                <w:rFonts w:ascii="Times New Roman" w:hAnsi="Times New Roman"/>
                <w:b/>
                <w:bCs/>
                <w:noProof/>
              </w:rPr>
              <w:t>num_</w:t>
            </w:r>
            <w:r>
              <w:rPr>
                <w:rFonts w:ascii="Times New Roman" w:hAnsi="Times New Roman"/>
                <w:b/>
                <w:bCs/>
                <w:noProof/>
              </w:rPr>
              <w:t>long</w:t>
            </w:r>
            <w:r w:rsidRPr="00D6278E">
              <w:rPr>
                <w:rFonts w:ascii="Times New Roman" w:hAnsi="Times New Roman"/>
                <w:b/>
                <w:bCs/>
                <w:noProof/>
              </w:rPr>
              <w:t>_term_ref_pic_sets</w:t>
            </w:r>
          </w:p>
        </w:tc>
        <w:tc>
          <w:tcPr>
            <w:tcW w:w="1260" w:type="dxa"/>
          </w:tcPr>
          <w:p w:rsidR="00EC6120" w:rsidRPr="00D6278E" w:rsidRDefault="00EC6120" w:rsidP="00F943CD">
            <w:pPr>
              <w:pStyle w:val="tablecell"/>
              <w:rPr>
                <w:noProof/>
                <w:lang w:eastAsia="ko-KR"/>
              </w:rPr>
            </w:pPr>
            <w:r>
              <w:rPr>
                <w:noProof/>
                <w:lang w:eastAsia="ko-KR"/>
              </w:rPr>
              <w:t>ue(v)</w:t>
            </w: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noProof/>
                <w:lang w:eastAsia="ko-KR"/>
              </w:rPr>
            </w:pPr>
            <w:r w:rsidRPr="00D6278E">
              <w:rPr>
                <w:rFonts w:ascii="Times New Roman" w:hAnsi="Times New Roman"/>
                <w:noProof/>
                <w:lang w:eastAsia="ko-KR"/>
              </w:rPr>
              <w:tab/>
            </w:r>
            <w:r w:rsidRPr="00D6278E">
              <w:rPr>
                <w:rFonts w:ascii="Times New Roman" w:hAnsi="Times New Roman"/>
                <w:bCs/>
                <w:noProof/>
              </w:rPr>
              <w:t>for( i = 0; i &lt; num_</w:t>
            </w:r>
            <w:r>
              <w:rPr>
                <w:rFonts w:ascii="Times New Roman" w:hAnsi="Times New Roman"/>
                <w:bCs/>
                <w:noProof/>
              </w:rPr>
              <w:t>long</w:t>
            </w:r>
            <w:r w:rsidRPr="00D6278E">
              <w:rPr>
                <w:rFonts w:ascii="Times New Roman" w:hAnsi="Times New Roman"/>
                <w:bCs/>
                <w:noProof/>
              </w:rPr>
              <w:t>_term_ref_pic_sets; i++)</w:t>
            </w:r>
            <w:r>
              <w:rPr>
                <w:rFonts w:ascii="Times New Roman" w:hAnsi="Times New Roman"/>
                <w:bCs/>
                <w:noProof/>
              </w:rPr>
              <w:t xml:space="preserve"> {</w:t>
            </w:r>
          </w:p>
        </w:tc>
        <w:tc>
          <w:tcPr>
            <w:tcW w:w="1260" w:type="dxa"/>
          </w:tcPr>
          <w:p w:rsidR="00EC6120" w:rsidRPr="00D6278E" w:rsidRDefault="00EC6120" w:rsidP="00F943CD">
            <w:pPr>
              <w:pStyle w:val="tablecell"/>
              <w:rPr>
                <w:noProof/>
                <w:lang w:eastAsia="ko-KR"/>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noProof/>
                <w:lang w:eastAsia="ko-KR"/>
              </w:rPr>
            </w:pPr>
            <w:r w:rsidRPr="00D6278E">
              <w:rPr>
                <w:rFonts w:ascii="Times New Roman" w:hAnsi="Times New Roman"/>
                <w:noProof/>
                <w:lang w:eastAsia="ko-KR"/>
              </w:rPr>
              <w:tab/>
            </w:r>
            <w:r w:rsidRPr="00D6278E">
              <w:rPr>
                <w:rFonts w:ascii="Times New Roman" w:hAnsi="Times New Roman"/>
                <w:noProof/>
                <w:lang w:eastAsia="ko-KR"/>
              </w:rPr>
              <w:tab/>
            </w:r>
            <w:r w:rsidRPr="00D6278E">
              <w:rPr>
                <w:rFonts w:ascii="Times New Roman" w:hAnsi="Times New Roman"/>
                <w:b/>
                <w:noProof/>
                <w:lang w:eastAsia="ko-KR"/>
              </w:rPr>
              <w:t>num_long_term_ref_pics_sps</w:t>
            </w:r>
            <w:r>
              <w:rPr>
                <w:rFonts w:ascii="Times New Roman" w:hAnsi="Times New Roman"/>
                <w:b/>
                <w:noProof/>
                <w:lang w:eastAsia="ko-KR"/>
              </w:rPr>
              <w:t>[i]</w:t>
            </w:r>
          </w:p>
        </w:tc>
        <w:tc>
          <w:tcPr>
            <w:tcW w:w="1260" w:type="dxa"/>
          </w:tcPr>
          <w:p w:rsidR="00EC6120" w:rsidRPr="00D6278E" w:rsidRDefault="00EC6120" w:rsidP="00F943CD">
            <w:pPr>
              <w:pStyle w:val="tablecell"/>
              <w:rPr>
                <w:noProof/>
                <w:lang w:eastAsia="ko-KR"/>
              </w:rPr>
            </w:pPr>
            <w:r w:rsidRPr="00D6278E">
              <w:rPr>
                <w:noProof/>
                <w:lang w:eastAsia="ko-KR"/>
              </w:rPr>
              <w:t>ue(v)</w:t>
            </w: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noProof/>
                <w:lang w:eastAsia="ko-KR"/>
              </w:rPr>
            </w:pPr>
            <w:r w:rsidRPr="00D6278E">
              <w:rPr>
                <w:rFonts w:ascii="Times New Roman" w:hAnsi="Times New Roman"/>
                <w:noProof/>
                <w:lang w:eastAsia="ko-KR"/>
              </w:rPr>
              <w:tab/>
            </w:r>
            <w:r w:rsidRPr="00D6278E">
              <w:rPr>
                <w:rFonts w:ascii="Times New Roman" w:hAnsi="Times New Roman"/>
                <w:noProof/>
                <w:lang w:eastAsia="ko-KR"/>
              </w:rPr>
              <w:tab/>
              <w:t xml:space="preserve">for( </w:t>
            </w:r>
            <w:r>
              <w:rPr>
                <w:rFonts w:ascii="Times New Roman" w:hAnsi="Times New Roman"/>
                <w:noProof/>
                <w:lang w:eastAsia="ko-KR"/>
              </w:rPr>
              <w:t>j</w:t>
            </w:r>
            <w:r w:rsidRPr="00D6278E">
              <w:rPr>
                <w:rFonts w:ascii="Times New Roman" w:hAnsi="Times New Roman"/>
                <w:noProof/>
                <w:lang w:eastAsia="ko-KR"/>
              </w:rPr>
              <w:t xml:space="preserve"> = 0; </w:t>
            </w:r>
            <w:r>
              <w:rPr>
                <w:rFonts w:ascii="Times New Roman" w:hAnsi="Times New Roman"/>
                <w:noProof/>
                <w:lang w:eastAsia="ko-KR"/>
              </w:rPr>
              <w:t>j</w:t>
            </w:r>
            <w:r w:rsidRPr="00D6278E">
              <w:rPr>
                <w:rFonts w:ascii="Times New Roman" w:hAnsi="Times New Roman"/>
                <w:noProof/>
                <w:lang w:eastAsia="ko-KR"/>
              </w:rPr>
              <w:t xml:space="preserve"> &lt; num_long_term_ref_pics_sps</w:t>
            </w:r>
            <w:r>
              <w:rPr>
                <w:rFonts w:ascii="Times New Roman" w:hAnsi="Times New Roman"/>
                <w:noProof/>
                <w:lang w:eastAsia="ko-KR"/>
              </w:rPr>
              <w:t>[i]</w:t>
            </w:r>
            <w:r w:rsidRPr="00D6278E">
              <w:rPr>
                <w:rFonts w:ascii="Times New Roman" w:hAnsi="Times New Roman"/>
                <w:noProof/>
                <w:lang w:eastAsia="ko-KR"/>
              </w:rPr>
              <w:t xml:space="preserve">; </w:t>
            </w:r>
            <w:r>
              <w:rPr>
                <w:rFonts w:ascii="Times New Roman" w:hAnsi="Times New Roman"/>
                <w:noProof/>
                <w:lang w:eastAsia="ko-KR"/>
              </w:rPr>
              <w:t>j</w:t>
            </w:r>
            <w:r w:rsidRPr="00D6278E">
              <w:rPr>
                <w:rFonts w:ascii="Times New Roman" w:hAnsi="Times New Roman"/>
                <w:noProof/>
                <w:lang w:eastAsia="ko-KR"/>
              </w:rPr>
              <w:t>++ ) {</w:t>
            </w:r>
          </w:p>
        </w:tc>
        <w:tc>
          <w:tcPr>
            <w:tcW w:w="1260" w:type="dxa"/>
          </w:tcPr>
          <w:p w:rsidR="00EC6120" w:rsidRPr="00D6278E" w:rsidRDefault="00EC6120" w:rsidP="00F943CD">
            <w:pPr>
              <w:pStyle w:val="tablecell"/>
              <w:rPr>
                <w:noProof/>
                <w:lang w:eastAsia="ko-KR"/>
              </w:rPr>
            </w:pPr>
          </w:p>
        </w:tc>
      </w:tr>
      <w:tr w:rsidR="00EC6120" w:rsidRPr="00CE4FE7" w:rsidTr="00F943CD">
        <w:trPr>
          <w:cantSplit/>
          <w:jc w:val="center"/>
        </w:trPr>
        <w:tc>
          <w:tcPr>
            <w:tcW w:w="7776" w:type="dxa"/>
          </w:tcPr>
          <w:p w:rsidR="00EC6120" w:rsidRPr="009638E2" w:rsidRDefault="00EC6120" w:rsidP="00F943CD">
            <w:pPr>
              <w:pStyle w:val="tablesyntax"/>
              <w:spacing w:after="60"/>
              <w:rPr>
                <w:rFonts w:ascii="Times New Roman" w:hAnsi="Times New Roman"/>
                <w:noProof/>
                <w:lang w:eastAsia="ko-KR"/>
              </w:rPr>
            </w:pPr>
            <w:r w:rsidRPr="009638E2">
              <w:rPr>
                <w:rFonts w:ascii="Times New Roman" w:hAnsi="Times New Roman"/>
                <w:noProof/>
                <w:lang w:eastAsia="ko-KR"/>
              </w:rPr>
              <w:tab/>
            </w:r>
            <w:r w:rsidRPr="009638E2">
              <w:rPr>
                <w:rFonts w:ascii="Times New Roman" w:hAnsi="Times New Roman"/>
                <w:noProof/>
                <w:lang w:eastAsia="ko-KR"/>
              </w:rPr>
              <w:tab/>
            </w:r>
            <w:r w:rsidRPr="009638E2">
              <w:rPr>
                <w:rFonts w:ascii="Times New Roman" w:hAnsi="Times New Roman"/>
                <w:noProof/>
                <w:lang w:eastAsia="ko-KR"/>
              </w:rPr>
              <w:tab/>
            </w:r>
            <w:r w:rsidRPr="009638E2">
              <w:rPr>
                <w:rFonts w:ascii="Times New Roman" w:hAnsi="Times New Roman"/>
                <w:b/>
                <w:noProof/>
                <w:lang w:eastAsia="ko-KR"/>
              </w:rPr>
              <w:t>lt_ref_pic_poc_lsb_sps</w:t>
            </w:r>
            <w:r w:rsidRPr="009638E2">
              <w:rPr>
                <w:rFonts w:ascii="Times New Roman" w:hAnsi="Times New Roman"/>
                <w:noProof/>
                <w:lang w:eastAsia="ko-KR"/>
              </w:rPr>
              <w:t>[i][j]</w:t>
            </w:r>
          </w:p>
        </w:tc>
        <w:tc>
          <w:tcPr>
            <w:tcW w:w="1260" w:type="dxa"/>
          </w:tcPr>
          <w:p w:rsidR="00EC6120" w:rsidRPr="009638E2" w:rsidRDefault="00EC6120" w:rsidP="00F943CD">
            <w:pPr>
              <w:pStyle w:val="tablecell"/>
              <w:rPr>
                <w:noProof/>
                <w:lang w:eastAsia="ko-KR"/>
              </w:rPr>
            </w:pPr>
            <w:r w:rsidRPr="009638E2">
              <w:rPr>
                <w:noProof/>
                <w:lang w:eastAsia="ko-KR"/>
              </w:rPr>
              <w:t>u(v)</w:t>
            </w:r>
          </w:p>
        </w:tc>
      </w:tr>
      <w:tr w:rsidR="00EC6120" w:rsidRPr="00CE4FE7" w:rsidTr="00F943CD">
        <w:trPr>
          <w:cantSplit/>
          <w:jc w:val="center"/>
        </w:trPr>
        <w:tc>
          <w:tcPr>
            <w:tcW w:w="7776" w:type="dxa"/>
          </w:tcPr>
          <w:p w:rsidR="00EC6120" w:rsidRPr="009638E2" w:rsidRDefault="00EC6120" w:rsidP="00F943CD">
            <w:pPr>
              <w:pStyle w:val="tablesyntax"/>
              <w:spacing w:after="60"/>
              <w:rPr>
                <w:rFonts w:ascii="Times New Roman" w:hAnsi="Times New Roman"/>
                <w:noProof/>
                <w:lang w:eastAsia="ko-KR"/>
              </w:rPr>
            </w:pPr>
            <w:r w:rsidRPr="009638E2">
              <w:rPr>
                <w:rFonts w:ascii="Times New Roman" w:hAnsi="Times New Roman"/>
                <w:noProof/>
                <w:lang w:eastAsia="ko-KR"/>
              </w:rPr>
              <w:tab/>
            </w:r>
            <w:r w:rsidRPr="009638E2">
              <w:rPr>
                <w:rFonts w:ascii="Times New Roman" w:hAnsi="Times New Roman"/>
                <w:noProof/>
                <w:lang w:eastAsia="ko-KR"/>
              </w:rPr>
              <w:tab/>
            </w:r>
            <w:r w:rsidRPr="009638E2">
              <w:rPr>
                <w:rFonts w:ascii="Times New Roman" w:hAnsi="Times New Roman"/>
                <w:noProof/>
                <w:lang w:eastAsia="ko-KR"/>
              </w:rPr>
              <w:tab/>
            </w:r>
            <w:r w:rsidRPr="009638E2">
              <w:rPr>
                <w:rFonts w:ascii="Times New Roman" w:hAnsi="Times New Roman"/>
                <w:b/>
                <w:noProof/>
                <w:lang w:eastAsia="ko-KR"/>
              </w:rPr>
              <w:t>used_by_curr_pic_lt_sps_flag</w:t>
            </w:r>
            <w:r w:rsidRPr="009638E2">
              <w:rPr>
                <w:rFonts w:ascii="Times New Roman" w:hAnsi="Times New Roman"/>
                <w:noProof/>
                <w:lang w:eastAsia="ko-KR"/>
              </w:rPr>
              <w:t>[i][j]</w:t>
            </w:r>
          </w:p>
        </w:tc>
        <w:tc>
          <w:tcPr>
            <w:tcW w:w="1260" w:type="dxa"/>
          </w:tcPr>
          <w:p w:rsidR="00EC6120" w:rsidRPr="009638E2" w:rsidRDefault="00EC6120" w:rsidP="00F943CD">
            <w:pPr>
              <w:pStyle w:val="tablecell"/>
              <w:rPr>
                <w:noProof/>
                <w:lang w:eastAsia="ko-KR"/>
              </w:rPr>
            </w:pPr>
            <w:r w:rsidRPr="009638E2">
              <w:rPr>
                <w:noProof/>
                <w:lang w:eastAsia="ko-KR"/>
              </w:rPr>
              <w:t>u(1)</w:t>
            </w: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noProof/>
                <w:lang w:eastAsia="ko-KR"/>
              </w:rPr>
            </w:pPr>
            <w:r w:rsidRPr="00D6278E">
              <w:rPr>
                <w:rFonts w:ascii="Times New Roman" w:hAnsi="Times New Roman"/>
                <w:noProof/>
                <w:lang w:eastAsia="ko-KR"/>
              </w:rPr>
              <w:tab/>
            </w:r>
            <w:r w:rsidRPr="00D6278E">
              <w:rPr>
                <w:rFonts w:ascii="Times New Roman" w:hAnsi="Times New Roman"/>
                <w:noProof/>
                <w:lang w:eastAsia="ko-KR"/>
              </w:rPr>
              <w:tab/>
              <w:t>}</w:t>
            </w:r>
          </w:p>
        </w:tc>
        <w:tc>
          <w:tcPr>
            <w:tcW w:w="1260" w:type="dxa"/>
          </w:tcPr>
          <w:p w:rsidR="00EC6120" w:rsidRPr="00D6278E" w:rsidRDefault="00EC6120" w:rsidP="00F943CD">
            <w:pPr>
              <w:pStyle w:val="tablecell"/>
              <w:rPr>
                <w:noProof/>
                <w:lang w:eastAsia="ko-KR"/>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noProof/>
                <w:lang w:eastAsia="ko-KR"/>
              </w:rPr>
            </w:pPr>
            <w:r w:rsidRPr="00D6278E">
              <w:rPr>
                <w:rFonts w:ascii="Times New Roman" w:hAnsi="Times New Roman"/>
                <w:noProof/>
                <w:lang w:eastAsia="ko-KR"/>
              </w:rPr>
              <w:tab/>
              <w:t>}</w:t>
            </w:r>
          </w:p>
        </w:tc>
        <w:tc>
          <w:tcPr>
            <w:tcW w:w="1260" w:type="dxa"/>
          </w:tcPr>
          <w:p w:rsidR="00EC6120" w:rsidRPr="00D6278E" w:rsidRDefault="00EC6120" w:rsidP="00F943CD">
            <w:pPr>
              <w:pStyle w:val="tablecell"/>
              <w:rPr>
                <w:noProof/>
                <w:lang w:eastAsia="ko-KR"/>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b/>
                <w:noProof/>
                <w:lang w:eastAsia="ko-KR"/>
              </w:rPr>
            </w:pPr>
            <w:r w:rsidRPr="00D6278E">
              <w:rPr>
                <w:rFonts w:ascii="Times New Roman" w:hAnsi="Times New Roman"/>
                <w:b/>
                <w:noProof/>
                <w:lang w:eastAsia="ko-KR"/>
              </w:rPr>
              <w:tab/>
              <w:t>num_scaled_ref_layer_offset_subsets</w:t>
            </w:r>
          </w:p>
        </w:tc>
        <w:tc>
          <w:tcPr>
            <w:tcW w:w="1260" w:type="dxa"/>
          </w:tcPr>
          <w:p w:rsidR="00EC6120" w:rsidRPr="00D6278E" w:rsidRDefault="00EC6120" w:rsidP="00F943CD">
            <w:pPr>
              <w:pStyle w:val="tablecell"/>
              <w:rPr>
                <w:noProof/>
                <w:lang w:eastAsia="ko-KR"/>
              </w:rPr>
            </w:pPr>
            <w:r w:rsidRPr="00D6278E">
              <w:rPr>
                <w:noProof/>
                <w:lang w:eastAsia="ko-KR"/>
              </w:rPr>
              <w:t>ue(v)</w:t>
            </w:r>
          </w:p>
        </w:tc>
      </w:tr>
      <w:tr w:rsidR="00EC6120" w:rsidRPr="00D6278E" w:rsidTr="00F943CD">
        <w:trPr>
          <w:cantSplit/>
          <w:jc w:val="center"/>
        </w:trPr>
        <w:tc>
          <w:tcPr>
            <w:tcW w:w="7776" w:type="dxa"/>
          </w:tcPr>
          <w:p w:rsidR="00EC6120" w:rsidRPr="00D6278E" w:rsidRDefault="00EC6120" w:rsidP="00CE4FE7">
            <w:pPr>
              <w:pStyle w:val="tablesyntax"/>
              <w:spacing w:after="60"/>
              <w:rPr>
                <w:rFonts w:ascii="Times New Roman" w:hAnsi="Times New Roman"/>
                <w:noProof/>
                <w:lang w:eastAsia="ko-KR"/>
              </w:rPr>
            </w:pPr>
            <w:r w:rsidRPr="00D6278E">
              <w:rPr>
                <w:rFonts w:ascii="Times New Roman" w:hAnsi="Times New Roman"/>
                <w:noProof/>
                <w:lang w:eastAsia="ko-KR"/>
              </w:rPr>
              <w:tab/>
              <w:t>for (idx = 0; idx &lt; num_scaled_ref_layer_offset_</w:t>
            </w:r>
            <w:r w:rsidR="00CE4FE7" w:rsidRPr="00D6278E">
              <w:rPr>
                <w:rFonts w:ascii="Times New Roman" w:hAnsi="Times New Roman"/>
                <w:bCs/>
                <w:noProof/>
              </w:rPr>
              <w:t>sub</w:t>
            </w:r>
            <w:r w:rsidRPr="00D6278E">
              <w:rPr>
                <w:rFonts w:ascii="Times New Roman" w:hAnsi="Times New Roman"/>
                <w:noProof/>
                <w:lang w:eastAsia="ko-KR"/>
              </w:rPr>
              <w:t>sets; idx ++)</w:t>
            </w:r>
          </w:p>
        </w:tc>
        <w:tc>
          <w:tcPr>
            <w:tcW w:w="1260" w:type="dxa"/>
          </w:tcPr>
          <w:p w:rsidR="00EC6120" w:rsidRPr="00D6278E" w:rsidRDefault="00EC6120" w:rsidP="00F943CD">
            <w:pPr>
              <w:pStyle w:val="tablecell"/>
              <w:rPr>
                <w:noProof/>
                <w:lang w:eastAsia="ko-KR"/>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noProof/>
                <w:lang w:eastAsia="ko-KR"/>
              </w:rPr>
            </w:pPr>
            <w:r w:rsidRPr="00D6278E">
              <w:rPr>
                <w:rFonts w:ascii="Times New Roman" w:hAnsi="Times New Roman"/>
                <w:noProof/>
                <w:lang w:eastAsia="ko-KR"/>
              </w:rPr>
              <w:tab/>
            </w:r>
            <w:r w:rsidRPr="00D6278E">
              <w:rPr>
                <w:rFonts w:ascii="Times New Roman" w:hAnsi="Times New Roman"/>
                <w:noProof/>
                <w:lang w:eastAsia="ko-KR"/>
              </w:rPr>
              <w:tab/>
              <w:t>ips_scaled_ref_layer_offset_subset(idx)</w:t>
            </w:r>
          </w:p>
        </w:tc>
        <w:tc>
          <w:tcPr>
            <w:tcW w:w="1260" w:type="dxa"/>
          </w:tcPr>
          <w:p w:rsidR="00EC6120" w:rsidRPr="00D6278E" w:rsidRDefault="00EC6120" w:rsidP="00F943CD">
            <w:pPr>
              <w:pStyle w:val="tablecell"/>
              <w:rPr>
                <w:noProof/>
                <w:lang w:eastAsia="ko-KR"/>
              </w:rPr>
            </w:pP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b/>
                <w:noProof/>
                <w:lang w:eastAsia="ko-KR"/>
              </w:rPr>
            </w:pPr>
            <w:r w:rsidRPr="00D6278E">
              <w:rPr>
                <w:rFonts w:ascii="Times New Roman" w:hAnsi="Times New Roman"/>
                <w:b/>
                <w:noProof/>
                <w:lang w:eastAsia="ko-KR"/>
              </w:rPr>
              <w:tab/>
              <w:t>num_vui_param_subsets</w:t>
            </w:r>
          </w:p>
        </w:tc>
        <w:tc>
          <w:tcPr>
            <w:tcW w:w="1260" w:type="dxa"/>
          </w:tcPr>
          <w:p w:rsidR="00EC6120" w:rsidRPr="00D6278E" w:rsidRDefault="00EC6120" w:rsidP="00F943CD">
            <w:pPr>
              <w:pStyle w:val="tablecell"/>
              <w:rPr>
                <w:noProof/>
                <w:lang w:eastAsia="ko-KR"/>
              </w:rPr>
            </w:pPr>
            <w:r w:rsidRPr="00D6278E">
              <w:rPr>
                <w:noProof/>
                <w:lang w:eastAsia="ko-KR"/>
              </w:rPr>
              <w:t>ue(v)</w:t>
            </w:r>
          </w:p>
        </w:tc>
      </w:tr>
      <w:tr w:rsidR="00EC6120" w:rsidRPr="00D6278E" w:rsidTr="00F943CD">
        <w:trPr>
          <w:cantSplit/>
          <w:jc w:val="center"/>
        </w:trPr>
        <w:tc>
          <w:tcPr>
            <w:tcW w:w="7776" w:type="dxa"/>
          </w:tcPr>
          <w:p w:rsidR="00EC6120" w:rsidRPr="00D6278E" w:rsidRDefault="00EC6120" w:rsidP="00F943CD">
            <w:pPr>
              <w:pStyle w:val="tablesyntax"/>
              <w:spacing w:after="60"/>
              <w:rPr>
                <w:rFonts w:ascii="Times New Roman" w:hAnsi="Times New Roman"/>
                <w:noProof/>
                <w:lang w:eastAsia="ko-KR"/>
              </w:rPr>
            </w:pPr>
            <w:r w:rsidRPr="00D6278E">
              <w:rPr>
                <w:rFonts w:ascii="Times New Roman" w:hAnsi="Times New Roman"/>
                <w:noProof/>
                <w:lang w:eastAsia="ko-KR"/>
              </w:rPr>
              <w:tab/>
              <w:t>for (i = 0; i &lt; num_vui_param_</w:t>
            </w:r>
            <w:r w:rsidRPr="00D6278E">
              <w:rPr>
                <w:rFonts w:ascii="Times New Roman" w:hAnsi="Times New Roman"/>
                <w:bCs/>
                <w:noProof/>
              </w:rPr>
              <w:t>sub</w:t>
            </w:r>
            <w:r w:rsidRPr="00D6278E">
              <w:rPr>
                <w:rFonts w:ascii="Times New Roman" w:hAnsi="Times New Roman"/>
                <w:noProof/>
                <w:lang w:eastAsia="ko-KR"/>
              </w:rPr>
              <w:t>sets; i++)</w:t>
            </w:r>
          </w:p>
        </w:tc>
        <w:tc>
          <w:tcPr>
            <w:tcW w:w="1260" w:type="dxa"/>
          </w:tcPr>
          <w:p w:rsidR="00EC6120" w:rsidRPr="00D6278E" w:rsidRDefault="00EC6120" w:rsidP="00F943CD">
            <w:pPr>
              <w:pStyle w:val="tablecell"/>
              <w:rPr>
                <w:noProof/>
                <w:lang w:eastAsia="ko-KR"/>
              </w:rPr>
            </w:pPr>
          </w:p>
        </w:tc>
      </w:tr>
      <w:tr w:rsidR="00EC6120" w:rsidRPr="00D6278E" w:rsidTr="00F943CD">
        <w:trPr>
          <w:jc w:val="center"/>
        </w:trPr>
        <w:tc>
          <w:tcPr>
            <w:tcW w:w="7776" w:type="dxa"/>
          </w:tcPr>
          <w:p w:rsidR="00EC6120" w:rsidRPr="00D6278E" w:rsidDel="00AC5B7A" w:rsidRDefault="00EC6120" w:rsidP="00F943CD">
            <w:pPr>
              <w:tabs>
                <w:tab w:val="left" w:pos="216"/>
                <w:tab w:val="left" w:pos="432"/>
                <w:tab w:val="left" w:pos="648"/>
                <w:tab w:val="left" w:pos="864"/>
                <w:tab w:val="left" w:pos="1296"/>
                <w:tab w:val="left" w:pos="1512"/>
                <w:tab w:val="left" w:pos="1728"/>
                <w:tab w:val="left" w:pos="1944"/>
                <w:tab w:val="left" w:pos="2160"/>
              </w:tabs>
              <w:spacing w:before="0" w:after="60"/>
              <w:rPr>
                <w:bCs/>
                <w:noProof/>
                <w:sz w:val="20"/>
              </w:rPr>
            </w:pPr>
            <w:r w:rsidRPr="00D6278E">
              <w:rPr>
                <w:b/>
                <w:bCs/>
                <w:sz w:val="20"/>
              </w:rPr>
              <w:tab/>
            </w:r>
            <w:r w:rsidRPr="00D6278E">
              <w:rPr>
                <w:b/>
                <w:bCs/>
                <w:sz w:val="20"/>
              </w:rPr>
              <w:tab/>
            </w:r>
            <w:r w:rsidRPr="00D6278E">
              <w:rPr>
                <w:bCs/>
                <w:sz w:val="20"/>
              </w:rPr>
              <w:t>ips_vui_param_subset(idx)</w:t>
            </w:r>
          </w:p>
        </w:tc>
        <w:tc>
          <w:tcPr>
            <w:tcW w:w="1260" w:type="dxa"/>
          </w:tcPr>
          <w:p w:rsidR="00EC6120" w:rsidRPr="00D6278E" w:rsidDel="00AC5B7A" w:rsidRDefault="00EC6120" w:rsidP="00F943CD">
            <w:pPr>
              <w:spacing w:before="0" w:after="60"/>
              <w:rPr>
                <w:noProof/>
                <w:sz w:val="20"/>
                <w:lang w:eastAsia="ko-KR"/>
              </w:rPr>
            </w:pPr>
          </w:p>
        </w:tc>
      </w:tr>
      <w:tr w:rsidR="006828FF" w:rsidRPr="00D6278E" w:rsidTr="006828FF">
        <w:trPr>
          <w:cantSplit/>
          <w:jc w:val="center"/>
        </w:trPr>
        <w:tc>
          <w:tcPr>
            <w:tcW w:w="7776" w:type="dxa"/>
          </w:tcPr>
          <w:p w:rsidR="006828FF" w:rsidRPr="00D6278E" w:rsidRDefault="006828FF" w:rsidP="006828FF">
            <w:pPr>
              <w:pStyle w:val="tablesyntax"/>
              <w:spacing w:after="60"/>
              <w:rPr>
                <w:rFonts w:ascii="Times New Roman" w:hAnsi="Times New Roman"/>
                <w:b/>
                <w:noProof/>
                <w:lang w:eastAsia="ko-KR"/>
              </w:rPr>
            </w:pPr>
            <w:r w:rsidRPr="00D6278E">
              <w:rPr>
                <w:rFonts w:ascii="Times New Roman" w:hAnsi="Times New Roman"/>
                <w:b/>
                <w:noProof/>
                <w:lang w:eastAsia="ko-KR"/>
              </w:rPr>
              <w:tab/>
              <w:t>num_vui_</w:t>
            </w:r>
            <w:r>
              <w:rPr>
                <w:rFonts w:ascii="Times New Roman" w:hAnsi="Times New Roman"/>
                <w:b/>
                <w:noProof/>
                <w:lang w:eastAsia="ko-KR"/>
              </w:rPr>
              <w:t>extension_</w:t>
            </w:r>
            <w:r w:rsidRPr="00D6278E">
              <w:rPr>
                <w:rFonts w:ascii="Times New Roman" w:hAnsi="Times New Roman"/>
                <w:b/>
                <w:noProof/>
                <w:lang w:eastAsia="ko-KR"/>
              </w:rPr>
              <w:t>param_subsets</w:t>
            </w:r>
          </w:p>
        </w:tc>
        <w:tc>
          <w:tcPr>
            <w:tcW w:w="1260" w:type="dxa"/>
          </w:tcPr>
          <w:p w:rsidR="006828FF" w:rsidRPr="00D6278E" w:rsidRDefault="006828FF" w:rsidP="006828FF">
            <w:pPr>
              <w:pStyle w:val="tablecell"/>
              <w:rPr>
                <w:noProof/>
                <w:lang w:eastAsia="ko-KR"/>
              </w:rPr>
            </w:pPr>
            <w:r w:rsidRPr="00D6278E">
              <w:rPr>
                <w:noProof/>
                <w:lang w:eastAsia="ko-KR"/>
              </w:rPr>
              <w:t>ue(v)</w:t>
            </w:r>
          </w:p>
        </w:tc>
      </w:tr>
      <w:tr w:rsidR="006828FF" w:rsidRPr="00D6278E" w:rsidTr="006828FF">
        <w:trPr>
          <w:cantSplit/>
          <w:jc w:val="center"/>
        </w:trPr>
        <w:tc>
          <w:tcPr>
            <w:tcW w:w="7776" w:type="dxa"/>
          </w:tcPr>
          <w:p w:rsidR="006828FF" w:rsidRPr="00D6278E" w:rsidRDefault="006828FF" w:rsidP="006828FF">
            <w:pPr>
              <w:pStyle w:val="tablesyntax"/>
              <w:spacing w:after="60"/>
              <w:rPr>
                <w:rFonts w:ascii="Times New Roman" w:hAnsi="Times New Roman"/>
                <w:noProof/>
                <w:lang w:eastAsia="ko-KR"/>
              </w:rPr>
            </w:pPr>
            <w:r w:rsidRPr="00D6278E">
              <w:rPr>
                <w:rFonts w:ascii="Times New Roman" w:hAnsi="Times New Roman"/>
                <w:noProof/>
                <w:lang w:eastAsia="ko-KR"/>
              </w:rPr>
              <w:tab/>
              <w:t>for (i = 0; i &lt; num_vui</w:t>
            </w:r>
            <w:r>
              <w:rPr>
                <w:rFonts w:ascii="Times New Roman" w:hAnsi="Times New Roman"/>
                <w:noProof/>
                <w:lang w:eastAsia="ko-KR"/>
              </w:rPr>
              <w:t>_extension</w:t>
            </w:r>
            <w:r w:rsidRPr="00D6278E">
              <w:rPr>
                <w:rFonts w:ascii="Times New Roman" w:hAnsi="Times New Roman"/>
                <w:noProof/>
                <w:lang w:eastAsia="ko-KR"/>
              </w:rPr>
              <w:t>_param_</w:t>
            </w:r>
            <w:r w:rsidRPr="00D6278E">
              <w:rPr>
                <w:rFonts w:ascii="Times New Roman" w:hAnsi="Times New Roman"/>
                <w:bCs/>
                <w:noProof/>
              </w:rPr>
              <w:t>sub</w:t>
            </w:r>
            <w:r w:rsidRPr="00D6278E">
              <w:rPr>
                <w:rFonts w:ascii="Times New Roman" w:hAnsi="Times New Roman"/>
                <w:noProof/>
                <w:lang w:eastAsia="ko-KR"/>
              </w:rPr>
              <w:t>sets; i++)</w:t>
            </w:r>
          </w:p>
        </w:tc>
        <w:tc>
          <w:tcPr>
            <w:tcW w:w="1260" w:type="dxa"/>
          </w:tcPr>
          <w:p w:rsidR="006828FF" w:rsidRPr="00D6278E" w:rsidRDefault="006828FF" w:rsidP="006828FF">
            <w:pPr>
              <w:pStyle w:val="tablecell"/>
              <w:rPr>
                <w:noProof/>
                <w:lang w:eastAsia="ko-KR"/>
              </w:rPr>
            </w:pPr>
          </w:p>
        </w:tc>
      </w:tr>
      <w:tr w:rsidR="006828FF" w:rsidRPr="00D6278E" w:rsidTr="006828FF">
        <w:trPr>
          <w:jc w:val="center"/>
        </w:trPr>
        <w:tc>
          <w:tcPr>
            <w:tcW w:w="7776" w:type="dxa"/>
          </w:tcPr>
          <w:p w:rsidR="006828FF" w:rsidRPr="00D6278E" w:rsidDel="00AC5B7A" w:rsidRDefault="006828FF" w:rsidP="006828FF">
            <w:pPr>
              <w:tabs>
                <w:tab w:val="left" w:pos="216"/>
                <w:tab w:val="left" w:pos="432"/>
                <w:tab w:val="left" w:pos="648"/>
                <w:tab w:val="left" w:pos="864"/>
                <w:tab w:val="left" w:pos="1296"/>
                <w:tab w:val="left" w:pos="1512"/>
                <w:tab w:val="left" w:pos="1728"/>
                <w:tab w:val="left" w:pos="1944"/>
                <w:tab w:val="left" w:pos="2160"/>
              </w:tabs>
              <w:spacing w:before="0" w:after="60"/>
              <w:rPr>
                <w:bCs/>
                <w:noProof/>
                <w:sz w:val="20"/>
              </w:rPr>
            </w:pPr>
            <w:r w:rsidRPr="00D6278E">
              <w:rPr>
                <w:b/>
                <w:bCs/>
                <w:sz w:val="20"/>
              </w:rPr>
              <w:tab/>
            </w:r>
            <w:r w:rsidRPr="00D6278E">
              <w:rPr>
                <w:b/>
                <w:bCs/>
                <w:sz w:val="20"/>
              </w:rPr>
              <w:tab/>
            </w:r>
            <w:proofErr w:type="spellStart"/>
            <w:r w:rsidRPr="00D6278E">
              <w:rPr>
                <w:bCs/>
                <w:sz w:val="20"/>
              </w:rPr>
              <w:t>ips_vui_</w:t>
            </w:r>
            <w:r>
              <w:rPr>
                <w:bCs/>
                <w:sz w:val="20"/>
              </w:rPr>
              <w:t>extension_</w:t>
            </w:r>
            <w:r w:rsidRPr="00D6278E">
              <w:rPr>
                <w:bCs/>
                <w:sz w:val="20"/>
              </w:rPr>
              <w:t>param_subset</w:t>
            </w:r>
            <w:proofErr w:type="spellEnd"/>
            <w:r w:rsidRPr="00D6278E">
              <w:rPr>
                <w:bCs/>
                <w:sz w:val="20"/>
              </w:rPr>
              <w:t>(</w:t>
            </w:r>
            <w:proofErr w:type="spellStart"/>
            <w:r w:rsidRPr="00D6278E">
              <w:rPr>
                <w:bCs/>
                <w:sz w:val="20"/>
              </w:rPr>
              <w:t>idx</w:t>
            </w:r>
            <w:proofErr w:type="spellEnd"/>
            <w:r w:rsidRPr="00D6278E">
              <w:rPr>
                <w:bCs/>
                <w:sz w:val="20"/>
              </w:rPr>
              <w:t>)</w:t>
            </w:r>
          </w:p>
        </w:tc>
        <w:tc>
          <w:tcPr>
            <w:tcW w:w="1260" w:type="dxa"/>
          </w:tcPr>
          <w:p w:rsidR="006828FF" w:rsidRPr="00D6278E" w:rsidDel="00AC5B7A" w:rsidRDefault="006828FF" w:rsidP="006828FF">
            <w:pPr>
              <w:spacing w:before="0" w:after="60"/>
              <w:rPr>
                <w:noProof/>
                <w:sz w:val="20"/>
                <w:lang w:eastAsia="ko-KR"/>
              </w:rPr>
            </w:pPr>
          </w:p>
        </w:tc>
      </w:tr>
      <w:tr w:rsidR="00EC6120" w:rsidRPr="00D6278E" w:rsidTr="00F943CD">
        <w:trPr>
          <w:cantSplit/>
          <w:jc w:val="center"/>
        </w:trPr>
        <w:tc>
          <w:tcPr>
            <w:tcW w:w="7776" w:type="dxa"/>
            <w:tcBorders>
              <w:top w:val="single" w:sz="4" w:space="0" w:color="auto"/>
              <w:left w:val="single" w:sz="4" w:space="0" w:color="auto"/>
              <w:bottom w:val="single" w:sz="4" w:space="0" w:color="auto"/>
              <w:right w:val="single" w:sz="4" w:space="0" w:color="auto"/>
            </w:tcBorders>
          </w:tcPr>
          <w:p w:rsidR="00EC6120" w:rsidRPr="00D6278E" w:rsidRDefault="00EC6120" w:rsidP="00F943CD">
            <w:pPr>
              <w:pStyle w:val="tablesyntax"/>
              <w:spacing w:after="60"/>
              <w:rPr>
                <w:rFonts w:ascii="Times New Roman" w:hAnsi="Times New Roman"/>
                <w:b/>
                <w:bCs/>
                <w:noProof/>
              </w:rPr>
            </w:pPr>
            <w:r w:rsidRPr="00D6278E">
              <w:rPr>
                <w:rFonts w:ascii="Times New Roman" w:hAnsi="Times New Roman"/>
                <w:bCs/>
                <w:noProof/>
              </w:rPr>
              <w:tab/>
              <w:t>rbsp_trailing_bits( )</w:t>
            </w:r>
          </w:p>
        </w:tc>
        <w:tc>
          <w:tcPr>
            <w:tcW w:w="1260" w:type="dxa"/>
            <w:tcBorders>
              <w:top w:val="single" w:sz="4" w:space="0" w:color="auto"/>
              <w:left w:val="single" w:sz="4" w:space="0" w:color="auto"/>
              <w:bottom w:val="single" w:sz="4" w:space="0" w:color="auto"/>
              <w:right w:val="single" w:sz="4" w:space="0" w:color="auto"/>
            </w:tcBorders>
          </w:tcPr>
          <w:p w:rsidR="00EC6120" w:rsidRPr="00D6278E" w:rsidRDefault="00EC6120" w:rsidP="00F943CD">
            <w:pPr>
              <w:pStyle w:val="tablecell"/>
              <w:rPr>
                <w:noProof/>
              </w:rPr>
            </w:pPr>
          </w:p>
        </w:tc>
      </w:tr>
      <w:tr w:rsidR="00EC6120" w:rsidRPr="00D6278E" w:rsidTr="00F943CD">
        <w:trPr>
          <w:cantSplit/>
          <w:jc w:val="center"/>
        </w:trPr>
        <w:tc>
          <w:tcPr>
            <w:tcW w:w="7776" w:type="dxa"/>
            <w:tcBorders>
              <w:top w:val="single" w:sz="4" w:space="0" w:color="auto"/>
              <w:left w:val="single" w:sz="4" w:space="0" w:color="auto"/>
              <w:bottom w:val="single" w:sz="4" w:space="0" w:color="auto"/>
              <w:right w:val="single" w:sz="4" w:space="0" w:color="auto"/>
            </w:tcBorders>
          </w:tcPr>
          <w:p w:rsidR="00EC6120" w:rsidRPr="00D6278E" w:rsidRDefault="00EC6120" w:rsidP="00F943CD">
            <w:pPr>
              <w:pStyle w:val="tablesyntax"/>
              <w:spacing w:after="60"/>
              <w:rPr>
                <w:rFonts w:ascii="Times New Roman" w:hAnsi="Times New Roman"/>
                <w:bCs/>
                <w:noProof/>
              </w:rPr>
            </w:pPr>
            <w:r w:rsidRPr="00D6278E">
              <w:rPr>
                <w:rFonts w:ascii="Times New Roman" w:hAnsi="Times New Roman"/>
                <w:bCs/>
                <w:noProof/>
              </w:rPr>
              <w:t>}</w:t>
            </w:r>
          </w:p>
        </w:tc>
        <w:tc>
          <w:tcPr>
            <w:tcW w:w="1260" w:type="dxa"/>
            <w:tcBorders>
              <w:top w:val="single" w:sz="4" w:space="0" w:color="auto"/>
              <w:left w:val="single" w:sz="4" w:space="0" w:color="auto"/>
              <w:bottom w:val="single" w:sz="4" w:space="0" w:color="auto"/>
              <w:right w:val="single" w:sz="4" w:space="0" w:color="auto"/>
            </w:tcBorders>
          </w:tcPr>
          <w:p w:rsidR="00EC6120" w:rsidRPr="00D6278E" w:rsidRDefault="00EC6120" w:rsidP="00F943CD">
            <w:pPr>
              <w:pStyle w:val="tablecell"/>
              <w:rPr>
                <w:noProof/>
              </w:rPr>
            </w:pPr>
          </w:p>
        </w:tc>
      </w:tr>
    </w:tbl>
    <w:p w:rsidR="00EC6120" w:rsidRDefault="00EC6120" w:rsidP="001D467D">
      <w:pPr>
        <w:spacing w:before="120"/>
      </w:pPr>
    </w:p>
    <w:p w:rsidR="001D467D" w:rsidRPr="001D467D" w:rsidRDefault="001D467D" w:rsidP="001D467D">
      <w:pPr>
        <w:spacing w:before="120"/>
      </w:pPr>
      <w:r w:rsidRPr="001D467D">
        <w:t xml:space="preserve">The semantics </w:t>
      </w:r>
      <w:r>
        <w:t>of the syntax elements in IPS are defined as follows:</w:t>
      </w:r>
    </w:p>
    <w:p w:rsidR="001D467D" w:rsidRDefault="001D467D" w:rsidP="001D467D">
      <w:pPr>
        <w:spacing w:before="120"/>
      </w:pPr>
      <w:r w:rsidRPr="00AE2A1E">
        <w:rPr>
          <w:b/>
        </w:rPr>
        <w:t>ips_inter_layer_parameter_set_id</w:t>
      </w:r>
      <w:r>
        <w:t xml:space="preserve"> identifies the IPS for reference by other syntax elements.</w:t>
      </w:r>
    </w:p>
    <w:p w:rsidR="001D467D" w:rsidRDefault="001D467D" w:rsidP="001D467D">
      <w:pPr>
        <w:spacing w:before="120"/>
      </w:pPr>
      <w:r w:rsidRPr="009E09E4">
        <w:rPr>
          <w:b/>
        </w:rPr>
        <w:t>num_video_format_</w:t>
      </w:r>
      <w:r>
        <w:rPr>
          <w:b/>
        </w:rPr>
        <w:t>sub</w:t>
      </w:r>
      <w:r w:rsidRPr="009E09E4">
        <w:rPr>
          <w:b/>
        </w:rPr>
        <w:t>sets</w:t>
      </w:r>
      <w:r>
        <w:t xml:space="preserve"> specifies the number of video format structure (ips_video_format_subset).</w:t>
      </w:r>
    </w:p>
    <w:p w:rsidR="001D467D" w:rsidRDefault="001D467D" w:rsidP="001D467D">
      <w:pPr>
        <w:spacing w:before="120"/>
      </w:pPr>
      <w:r w:rsidRPr="009E09E4">
        <w:rPr>
          <w:b/>
        </w:rPr>
        <w:t>num_coding_param_</w:t>
      </w:r>
      <w:r>
        <w:rPr>
          <w:b/>
        </w:rPr>
        <w:t>su</w:t>
      </w:r>
      <w:r w:rsidRPr="009E09E4">
        <w:rPr>
          <w:b/>
        </w:rPr>
        <w:t>sets</w:t>
      </w:r>
      <w:r>
        <w:t xml:space="preserve"> specifies the number of coding parameter structure (ips_coding_param_subset).</w:t>
      </w:r>
    </w:p>
    <w:p w:rsidR="001D467D" w:rsidRDefault="001D467D" w:rsidP="001D467D">
      <w:pPr>
        <w:spacing w:before="120"/>
      </w:pPr>
      <w:r w:rsidRPr="009E09E4">
        <w:rPr>
          <w:b/>
        </w:rPr>
        <w:t>num_</w:t>
      </w:r>
      <w:r>
        <w:rPr>
          <w:b/>
        </w:rPr>
        <w:t>pcm_param</w:t>
      </w:r>
      <w:r w:rsidRPr="009E09E4">
        <w:rPr>
          <w:b/>
        </w:rPr>
        <w:t>_</w:t>
      </w:r>
      <w:r>
        <w:rPr>
          <w:b/>
        </w:rPr>
        <w:t>sub</w:t>
      </w:r>
      <w:r w:rsidRPr="009E09E4">
        <w:rPr>
          <w:b/>
        </w:rPr>
        <w:t>sets</w:t>
      </w:r>
      <w:r>
        <w:t xml:space="preserve"> specifies the number of PCM coding parameter</w:t>
      </w:r>
      <w:r w:rsidR="007F7AC6">
        <w:t xml:space="preserve"> </w:t>
      </w:r>
      <w:r>
        <w:t>structure (ips_pcm_param_subset).</w:t>
      </w:r>
    </w:p>
    <w:p w:rsidR="001D467D" w:rsidRDefault="001D467D" w:rsidP="001D467D">
      <w:pPr>
        <w:spacing w:before="120"/>
      </w:pPr>
      <w:r w:rsidRPr="009E09E4">
        <w:rPr>
          <w:b/>
        </w:rPr>
        <w:t>num_scaling_list_</w:t>
      </w:r>
      <w:r>
        <w:rPr>
          <w:b/>
        </w:rPr>
        <w:t>sub</w:t>
      </w:r>
      <w:r w:rsidRPr="009E09E4">
        <w:rPr>
          <w:b/>
        </w:rPr>
        <w:t>sets</w:t>
      </w:r>
      <w:r>
        <w:t xml:space="preserve"> specifies the number of scaling list structure (ips_scaling_list_subset).</w:t>
      </w:r>
    </w:p>
    <w:p w:rsidR="001D467D" w:rsidRDefault="001D467D" w:rsidP="001D467D">
      <w:pPr>
        <w:spacing w:before="120"/>
      </w:pPr>
      <w:r w:rsidRPr="009E09E4">
        <w:rPr>
          <w:b/>
        </w:rPr>
        <w:lastRenderedPageBreak/>
        <w:t>num_scaled_ref_layer_offset</w:t>
      </w:r>
      <w:r>
        <w:rPr>
          <w:b/>
        </w:rPr>
        <w:t>_subset</w:t>
      </w:r>
      <w:r>
        <w:t xml:space="preserve"> specifies the number of scaled reference layer offset structures(ips_scaled_ref_layer_offset_subset).</w:t>
      </w:r>
    </w:p>
    <w:p w:rsidR="001D467D" w:rsidRDefault="001D467D" w:rsidP="001D467D">
      <w:pPr>
        <w:spacing w:before="120"/>
      </w:pPr>
      <w:proofErr w:type="gramStart"/>
      <w:r w:rsidRPr="009E09E4">
        <w:rPr>
          <w:b/>
        </w:rPr>
        <w:t>num_vui_param_</w:t>
      </w:r>
      <w:r>
        <w:rPr>
          <w:b/>
        </w:rPr>
        <w:t>sub</w:t>
      </w:r>
      <w:r w:rsidRPr="009E09E4">
        <w:rPr>
          <w:b/>
        </w:rPr>
        <w:t>sets</w:t>
      </w:r>
      <w:proofErr w:type="gramEnd"/>
      <w:r>
        <w:t xml:space="preserve"> specifies the VUI parameter structure (</w:t>
      </w:r>
      <w:proofErr w:type="spellStart"/>
      <w:r>
        <w:t>ips_vui_param_subset</w:t>
      </w:r>
      <w:proofErr w:type="spellEnd"/>
      <w:r>
        <w:t>).</w:t>
      </w:r>
    </w:p>
    <w:p w:rsidR="006828FF" w:rsidRDefault="006828FF" w:rsidP="001D467D">
      <w:pPr>
        <w:spacing w:before="120"/>
      </w:pPr>
      <w:proofErr w:type="spellStart"/>
      <w:proofErr w:type="gramStart"/>
      <w:r w:rsidRPr="009E09E4">
        <w:rPr>
          <w:b/>
        </w:rPr>
        <w:t>num_vui_param_</w:t>
      </w:r>
      <w:r>
        <w:rPr>
          <w:b/>
        </w:rPr>
        <w:t>sub</w:t>
      </w:r>
      <w:r w:rsidRPr="009E09E4">
        <w:rPr>
          <w:b/>
        </w:rPr>
        <w:t>sets</w:t>
      </w:r>
      <w:proofErr w:type="spellEnd"/>
      <w:proofErr w:type="gramEnd"/>
      <w:r>
        <w:t xml:space="preserve"> specifies the SPS extension VUI parameter structure (</w:t>
      </w:r>
      <w:proofErr w:type="spellStart"/>
      <w:r>
        <w:t>ips_vui_extension_param_subset</w:t>
      </w:r>
      <w:proofErr w:type="spellEnd"/>
      <w:r>
        <w:t>).</w:t>
      </w:r>
    </w:p>
    <w:p w:rsidR="001D467D" w:rsidRDefault="00E60ACC" w:rsidP="007F2132">
      <w:pPr>
        <w:spacing w:after="120"/>
      </w:pPr>
      <w:r>
        <w:fldChar w:fldCharType="begin"/>
      </w:r>
      <w:r w:rsidR="001D467D">
        <w:instrText xml:space="preserve"> REF _Ref361182215 \r \h </w:instrText>
      </w:r>
      <w:r>
        <w:fldChar w:fldCharType="separate"/>
      </w:r>
      <w:r w:rsidR="001D467D">
        <w:t>Table 2</w:t>
      </w:r>
      <w:r>
        <w:fldChar w:fldCharType="end"/>
      </w:r>
      <w:r w:rsidR="001D467D">
        <w:t xml:space="preserve"> is the parameter subsets specified within IPS. </w:t>
      </w:r>
      <w:r w:rsidR="007F2132">
        <w:t>Each</w:t>
      </w:r>
      <w:r w:rsidR="001D467D">
        <w:t xml:space="preserve"> subset </w:t>
      </w:r>
      <w:r w:rsidR="007F2132">
        <w:t>is</w:t>
      </w:r>
      <w:r w:rsidR="001D467D">
        <w:t xml:space="preserve"> </w:t>
      </w:r>
      <w:r w:rsidR="007F2132">
        <w:t>a</w:t>
      </w:r>
      <w:r w:rsidR="001D467D">
        <w:t xml:space="preserve"> group of parameters currently signaled in SPS </w:t>
      </w:r>
      <w:r w:rsidR="007F7AC6">
        <w:t>serving</w:t>
      </w:r>
      <w:r w:rsidR="007F2132">
        <w:t xml:space="preserve"> the similar purpose.</w:t>
      </w:r>
    </w:p>
    <w:p w:rsidR="001D467D" w:rsidRPr="00107579" w:rsidRDefault="001D467D" w:rsidP="000D2497">
      <w:pPr>
        <w:pStyle w:val="ListParagraph"/>
        <w:numPr>
          <w:ilvl w:val="0"/>
          <w:numId w:val="33"/>
        </w:numPr>
        <w:spacing w:after="60" w:line="240" w:lineRule="auto"/>
        <w:jc w:val="center"/>
        <w:rPr>
          <w:rFonts w:ascii="Times New Roman" w:eastAsia="Times New Roman" w:hAnsi="Times New Roman"/>
        </w:rPr>
      </w:pPr>
      <w:bookmarkStart w:id="3" w:name="_Ref361182215"/>
      <w:r w:rsidRPr="00107579">
        <w:rPr>
          <w:rFonts w:ascii="Times New Roman" w:eastAsia="Times New Roman" w:hAnsi="Times New Roman"/>
        </w:rPr>
        <w:t>Parameter subsets in IPS</w:t>
      </w:r>
      <w:bookmarkEnd w:id="3"/>
      <w:r w:rsidRPr="00107579">
        <w:rPr>
          <w:rFonts w:ascii="Times New Roman" w:eastAsia="Times New Roman" w:hAnsi="Times New Roman"/>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76"/>
        <w:gridCol w:w="1260"/>
      </w:tblGrid>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noProof/>
              </w:rPr>
            </w:pPr>
            <w:r>
              <w:rPr>
                <w:rFonts w:ascii="Times New Roman" w:hAnsi="Times New Roman"/>
                <w:noProof/>
              </w:rPr>
              <w:t>ips_video_format</w:t>
            </w:r>
            <w:r w:rsidRPr="0056241E">
              <w:rPr>
                <w:rFonts w:ascii="Times New Roman" w:hAnsi="Times New Roman"/>
                <w:noProof/>
              </w:rPr>
              <w:t>_</w:t>
            </w:r>
            <w:r>
              <w:rPr>
                <w:rFonts w:ascii="Times New Roman" w:hAnsi="Times New Roman"/>
                <w:noProof/>
              </w:rPr>
              <w:t>sub</w:t>
            </w:r>
            <w:r w:rsidRPr="0056241E">
              <w:rPr>
                <w:rFonts w:ascii="Times New Roman" w:hAnsi="Times New Roman"/>
                <w:noProof/>
              </w:rPr>
              <w:t>set( </w:t>
            </w:r>
            <w:r>
              <w:rPr>
                <w:rFonts w:ascii="Times New Roman" w:hAnsi="Times New Roman"/>
                <w:noProof/>
              </w:rPr>
              <w:t>idx</w:t>
            </w:r>
            <w:r w:rsidRPr="0056241E">
              <w:rPr>
                <w:rFonts w:ascii="Times New Roman" w:hAnsi="Times New Roman"/>
                <w:noProof/>
              </w:rPr>
              <w:t>) {</w:t>
            </w:r>
          </w:p>
        </w:tc>
        <w:tc>
          <w:tcPr>
            <w:tcW w:w="1260" w:type="dxa"/>
          </w:tcPr>
          <w:p w:rsidR="001D467D" w:rsidRPr="0056241E" w:rsidRDefault="001D467D" w:rsidP="001D467D">
            <w:pPr>
              <w:pStyle w:val="tableheading"/>
              <w:spacing w:after="0"/>
              <w:rPr>
                <w:noProof/>
              </w:rPr>
            </w:pPr>
            <w:r w:rsidRPr="0056241E">
              <w:rPr>
                <w:noProof/>
              </w:rPr>
              <w:t>Descriptor</w:t>
            </w:r>
          </w:p>
        </w:tc>
      </w:tr>
      <w:tr w:rsidR="001D467D" w:rsidRPr="0056241E" w:rsidTr="00891F83">
        <w:trPr>
          <w:cantSplit/>
          <w:jc w:val="center"/>
        </w:trPr>
        <w:tc>
          <w:tcPr>
            <w:tcW w:w="7776" w:type="dxa"/>
          </w:tcPr>
          <w:p w:rsidR="001D467D" w:rsidRPr="0056241E" w:rsidRDefault="001D467D" w:rsidP="001D467D">
            <w:pPr>
              <w:pStyle w:val="tablesyntax"/>
              <w:rPr>
                <w:b/>
                <w:noProof/>
              </w:rPr>
            </w:pPr>
            <w:r w:rsidRPr="0056241E">
              <w:rPr>
                <w:b/>
                <w:noProof/>
              </w:rPr>
              <w:tab/>
            </w:r>
            <w:r>
              <w:rPr>
                <w:b/>
                <w:noProof/>
              </w:rPr>
              <w:tab/>
            </w:r>
            <w:r w:rsidRPr="0056241E">
              <w:rPr>
                <w:b/>
                <w:noProof/>
              </w:rPr>
              <w:t>chroma_format_idc</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syntax"/>
              <w:rPr>
                <w:noProof/>
              </w:rPr>
            </w:pPr>
            <w:r w:rsidRPr="0056241E">
              <w:rPr>
                <w:noProof/>
              </w:rPr>
              <w:tab/>
            </w:r>
            <w:r>
              <w:rPr>
                <w:noProof/>
              </w:rPr>
              <w:tab/>
            </w:r>
            <w:r w:rsidRPr="0056241E">
              <w:rPr>
                <w:noProof/>
              </w:rPr>
              <w:t>if( chroma_format_idc  =</w:t>
            </w:r>
            <w:r>
              <w:rPr>
                <w:noProof/>
              </w:rPr>
              <w:t> </w:t>
            </w:r>
            <w:r w:rsidRPr="0056241E">
              <w:rPr>
                <w:noProof/>
              </w:rPr>
              <w:t>=  3 )</w:t>
            </w:r>
          </w:p>
        </w:tc>
        <w:tc>
          <w:tcPr>
            <w:tcW w:w="1260"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cell"/>
              <w:spacing w:after="0"/>
              <w:rPr>
                <w:noProof/>
              </w:rPr>
            </w:pPr>
          </w:p>
        </w:tc>
      </w:tr>
      <w:tr w:rsidR="001D467D" w:rsidRPr="0056241E" w:rsidTr="00891F83">
        <w:trPr>
          <w:cantSplit/>
          <w:jc w:val="center"/>
        </w:trPr>
        <w:tc>
          <w:tcPr>
            <w:tcW w:w="7776"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syntax"/>
              <w:rPr>
                <w:b/>
                <w:noProof/>
              </w:rPr>
            </w:pPr>
            <w:r w:rsidRPr="0056241E">
              <w:rPr>
                <w:b/>
                <w:noProof/>
              </w:rPr>
              <w:tab/>
            </w:r>
            <w:r w:rsidRPr="0056241E">
              <w:rPr>
                <w:b/>
                <w:noProof/>
              </w:rPr>
              <w:tab/>
            </w:r>
            <w:r>
              <w:rPr>
                <w:b/>
                <w:noProof/>
              </w:rPr>
              <w:tab/>
            </w:r>
            <w:r w:rsidRPr="0056241E">
              <w:rPr>
                <w:b/>
                <w:noProof/>
              </w:rPr>
              <w:t>separate_colour_plane_flag</w:t>
            </w:r>
          </w:p>
        </w:tc>
        <w:tc>
          <w:tcPr>
            <w:tcW w:w="1260"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cell"/>
              <w:spacing w:after="0"/>
              <w:rPr>
                <w:noProof/>
              </w:rPr>
            </w:pPr>
            <w:r w:rsidRPr="0056241E">
              <w:rPr>
                <w:noProof/>
              </w:rPr>
              <w:t>u(1)</w:t>
            </w:r>
          </w:p>
        </w:tc>
      </w:tr>
      <w:tr w:rsidR="001D467D" w:rsidRPr="0056241E" w:rsidTr="00891F83">
        <w:trPr>
          <w:cantSplit/>
          <w:jc w:val="center"/>
        </w:trPr>
        <w:tc>
          <w:tcPr>
            <w:tcW w:w="7776" w:type="dxa"/>
          </w:tcPr>
          <w:p w:rsidR="001D467D" w:rsidRPr="0056241E" w:rsidRDefault="001D467D" w:rsidP="001D467D">
            <w:pPr>
              <w:pStyle w:val="tablesyntax"/>
              <w:rPr>
                <w:b/>
                <w:bCs/>
                <w:noProof/>
              </w:rPr>
            </w:pPr>
            <w:r w:rsidRPr="0056241E">
              <w:rPr>
                <w:b/>
                <w:bCs/>
                <w:noProof/>
              </w:rPr>
              <w:tab/>
            </w:r>
            <w:r>
              <w:rPr>
                <w:b/>
                <w:bCs/>
                <w:noProof/>
              </w:rPr>
              <w:tab/>
            </w:r>
            <w:r w:rsidRPr="0056241E">
              <w:rPr>
                <w:b/>
                <w:bCs/>
                <w:noProof/>
              </w:rPr>
              <w:t>pic_width_in_luma_samples</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Pr>
          <w:p w:rsidR="001D467D" w:rsidRPr="0056241E" w:rsidRDefault="001D467D" w:rsidP="001D467D">
            <w:pPr>
              <w:pStyle w:val="tablesyntax"/>
              <w:rPr>
                <w:b/>
                <w:bCs/>
                <w:noProof/>
              </w:rPr>
            </w:pPr>
            <w:r w:rsidRPr="0056241E">
              <w:rPr>
                <w:b/>
                <w:bCs/>
                <w:noProof/>
              </w:rPr>
              <w:tab/>
            </w:r>
            <w:r>
              <w:rPr>
                <w:b/>
                <w:bCs/>
                <w:noProof/>
              </w:rPr>
              <w:tab/>
            </w:r>
            <w:r w:rsidRPr="0056241E">
              <w:rPr>
                <w:b/>
                <w:bCs/>
                <w:noProof/>
              </w:rPr>
              <w:t>pic_height_in_luma_samples</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syntax"/>
              <w:rPr>
                <w:b/>
                <w:bCs/>
                <w:noProof/>
              </w:rPr>
            </w:pPr>
            <w:r w:rsidRPr="0056241E">
              <w:rPr>
                <w:b/>
                <w:bCs/>
                <w:noProof/>
              </w:rPr>
              <w:tab/>
            </w:r>
            <w:r>
              <w:rPr>
                <w:b/>
                <w:bCs/>
                <w:noProof/>
              </w:rPr>
              <w:tab/>
              <w:t>conformance_window</w:t>
            </w:r>
            <w:r w:rsidRPr="0056241E">
              <w:rPr>
                <w:b/>
                <w:bCs/>
                <w:noProof/>
              </w:rPr>
              <w:t>_flag</w:t>
            </w:r>
          </w:p>
        </w:tc>
        <w:tc>
          <w:tcPr>
            <w:tcW w:w="1260"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cell"/>
              <w:spacing w:after="0"/>
              <w:rPr>
                <w:noProof/>
              </w:rPr>
            </w:pPr>
            <w:r w:rsidRPr="0056241E">
              <w:rPr>
                <w:noProof/>
              </w:rPr>
              <w:t>u(1)</w:t>
            </w:r>
          </w:p>
        </w:tc>
      </w:tr>
      <w:tr w:rsidR="001D467D" w:rsidRPr="0056241E" w:rsidTr="00891F83">
        <w:trPr>
          <w:cantSplit/>
          <w:jc w:val="center"/>
        </w:trPr>
        <w:tc>
          <w:tcPr>
            <w:tcW w:w="7776"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syntax"/>
              <w:rPr>
                <w:bCs/>
                <w:noProof/>
              </w:rPr>
            </w:pPr>
            <w:r w:rsidRPr="0056241E">
              <w:rPr>
                <w:bCs/>
                <w:noProof/>
              </w:rPr>
              <w:tab/>
            </w:r>
            <w:r>
              <w:rPr>
                <w:bCs/>
                <w:noProof/>
              </w:rPr>
              <w:tab/>
            </w:r>
            <w:r w:rsidRPr="0056241E">
              <w:rPr>
                <w:bCs/>
                <w:noProof/>
              </w:rPr>
              <w:t xml:space="preserve">if( </w:t>
            </w:r>
            <w:r>
              <w:rPr>
                <w:bCs/>
                <w:noProof/>
              </w:rPr>
              <w:t>conformance_window</w:t>
            </w:r>
            <w:r w:rsidRPr="0056241E">
              <w:rPr>
                <w:bCs/>
                <w:noProof/>
              </w:rPr>
              <w:t>_flag ) {</w:t>
            </w:r>
          </w:p>
        </w:tc>
        <w:tc>
          <w:tcPr>
            <w:tcW w:w="1260"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cell"/>
              <w:spacing w:after="0"/>
              <w:rPr>
                <w:noProof/>
              </w:rPr>
            </w:pPr>
          </w:p>
        </w:tc>
      </w:tr>
      <w:tr w:rsidR="001D467D" w:rsidRPr="0056241E" w:rsidTr="00891F83">
        <w:trPr>
          <w:cantSplit/>
          <w:jc w:val="center"/>
        </w:trPr>
        <w:tc>
          <w:tcPr>
            <w:tcW w:w="7776"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syntax"/>
              <w:rPr>
                <w:b/>
                <w:bCs/>
                <w:noProof/>
              </w:rPr>
            </w:pPr>
            <w:r w:rsidRPr="0056241E">
              <w:rPr>
                <w:b/>
                <w:bCs/>
                <w:noProof/>
              </w:rPr>
              <w:tab/>
            </w:r>
            <w:r w:rsidRPr="0056241E">
              <w:rPr>
                <w:b/>
                <w:bCs/>
                <w:noProof/>
              </w:rPr>
              <w:tab/>
            </w:r>
            <w:r>
              <w:rPr>
                <w:b/>
                <w:bCs/>
                <w:noProof/>
              </w:rPr>
              <w:tab/>
              <w:t>conf_win</w:t>
            </w:r>
            <w:r w:rsidRPr="0056241E">
              <w:rPr>
                <w:b/>
                <w:bCs/>
                <w:noProof/>
              </w:rPr>
              <w:t>_left_offset</w:t>
            </w:r>
          </w:p>
        </w:tc>
        <w:tc>
          <w:tcPr>
            <w:tcW w:w="1260"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syntax"/>
              <w:rPr>
                <w:b/>
                <w:bCs/>
                <w:noProof/>
              </w:rPr>
            </w:pPr>
            <w:r w:rsidRPr="0056241E">
              <w:rPr>
                <w:b/>
                <w:bCs/>
                <w:noProof/>
              </w:rPr>
              <w:tab/>
            </w:r>
            <w:r w:rsidRPr="0056241E">
              <w:rPr>
                <w:b/>
                <w:bCs/>
                <w:noProof/>
              </w:rPr>
              <w:tab/>
            </w:r>
            <w:r>
              <w:rPr>
                <w:b/>
                <w:bCs/>
                <w:noProof/>
              </w:rPr>
              <w:tab/>
              <w:t>conf_win</w:t>
            </w:r>
            <w:r w:rsidRPr="0056241E">
              <w:rPr>
                <w:b/>
                <w:bCs/>
                <w:noProof/>
              </w:rPr>
              <w:t>_right_offset</w:t>
            </w:r>
          </w:p>
        </w:tc>
        <w:tc>
          <w:tcPr>
            <w:tcW w:w="1260"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syntax"/>
              <w:rPr>
                <w:b/>
                <w:bCs/>
                <w:noProof/>
              </w:rPr>
            </w:pPr>
            <w:r w:rsidRPr="0056241E">
              <w:rPr>
                <w:b/>
                <w:bCs/>
                <w:noProof/>
              </w:rPr>
              <w:tab/>
            </w:r>
            <w:r w:rsidRPr="0056241E">
              <w:rPr>
                <w:b/>
                <w:bCs/>
                <w:noProof/>
              </w:rPr>
              <w:tab/>
            </w:r>
            <w:r>
              <w:rPr>
                <w:b/>
                <w:bCs/>
                <w:noProof/>
              </w:rPr>
              <w:tab/>
              <w:t>conf_win</w:t>
            </w:r>
            <w:r w:rsidRPr="0056241E">
              <w:rPr>
                <w:b/>
                <w:bCs/>
                <w:noProof/>
              </w:rPr>
              <w:t>_top_offset</w:t>
            </w:r>
          </w:p>
        </w:tc>
        <w:tc>
          <w:tcPr>
            <w:tcW w:w="1260"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syntax"/>
              <w:rPr>
                <w:b/>
                <w:bCs/>
                <w:noProof/>
              </w:rPr>
            </w:pPr>
            <w:r w:rsidRPr="0056241E">
              <w:rPr>
                <w:b/>
                <w:bCs/>
                <w:noProof/>
              </w:rPr>
              <w:tab/>
            </w:r>
            <w:r w:rsidRPr="0056241E">
              <w:rPr>
                <w:b/>
                <w:bCs/>
                <w:noProof/>
              </w:rPr>
              <w:tab/>
            </w:r>
            <w:r>
              <w:rPr>
                <w:b/>
                <w:bCs/>
                <w:noProof/>
              </w:rPr>
              <w:tab/>
              <w:t>conf_win</w:t>
            </w:r>
            <w:r w:rsidRPr="0056241E">
              <w:rPr>
                <w:b/>
                <w:bCs/>
                <w:noProof/>
              </w:rPr>
              <w:t>_bottom_offset</w:t>
            </w:r>
          </w:p>
        </w:tc>
        <w:tc>
          <w:tcPr>
            <w:tcW w:w="1260"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syntax"/>
              <w:rPr>
                <w:bCs/>
                <w:noProof/>
              </w:rPr>
            </w:pPr>
            <w:r w:rsidRPr="0056241E">
              <w:rPr>
                <w:bCs/>
                <w:noProof/>
              </w:rPr>
              <w:tab/>
            </w:r>
            <w:r>
              <w:rPr>
                <w:bCs/>
                <w:noProof/>
              </w:rPr>
              <w:tab/>
            </w:r>
            <w:r w:rsidRPr="0056241E">
              <w:rPr>
                <w:bCs/>
                <w:noProof/>
              </w:rPr>
              <w:t>}</w:t>
            </w:r>
          </w:p>
        </w:tc>
        <w:tc>
          <w:tcPr>
            <w:tcW w:w="1260" w:type="dxa"/>
            <w:tcBorders>
              <w:top w:val="single" w:sz="4" w:space="0" w:color="auto"/>
              <w:left w:val="single" w:sz="4" w:space="0" w:color="auto"/>
              <w:bottom w:val="single" w:sz="4" w:space="0" w:color="auto"/>
              <w:right w:val="single" w:sz="4" w:space="0" w:color="auto"/>
            </w:tcBorders>
          </w:tcPr>
          <w:p w:rsidR="001D467D" w:rsidRPr="0056241E" w:rsidRDefault="001D467D" w:rsidP="001D467D">
            <w:pPr>
              <w:pStyle w:val="tablecell"/>
              <w:spacing w:after="0"/>
              <w:rPr>
                <w:noProof/>
              </w:rPr>
            </w:pPr>
          </w:p>
        </w:tc>
      </w:tr>
      <w:tr w:rsidR="001D467D" w:rsidRPr="0056241E" w:rsidTr="00891F83">
        <w:trPr>
          <w:cantSplit/>
          <w:jc w:val="center"/>
        </w:trPr>
        <w:tc>
          <w:tcPr>
            <w:tcW w:w="7776" w:type="dxa"/>
          </w:tcPr>
          <w:p w:rsidR="001D467D" w:rsidRPr="0056241E" w:rsidRDefault="001D467D" w:rsidP="001D467D">
            <w:pPr>
              <w:pStyle w:val="tablesyntax"/>
              <w:rPr>
                <w:b/>
                <w:bCs/>
                <w:noProof/>
                <w:lang w:eastAsia="ko-KR"/>
              </w:rPr>
            </w:pPr>
            <w:r w:rsidRPr="0056241E">
              <w:rPr>
                <w:b/>
                <w:bCs/>
                <w:noProof/>
              </w:rPr>
              <w:tab/>
            </w:r>
            <w:r>
              <w:rPr>
                <w:b/>
                <w:bCs/>
                <w:noProof/>
              </w:rPr>
              <w:tab/>
            </w:r>
            <w:r w:rsidRPr="0056241E">
              <w:rPr>
                <w:b/>
                <w:bCs/>
                <w:noProof/>
              </w:rPr>
              <w:t>bit_depth_luma_minus8</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Pr>
          <w:p w:rsidR="001D467D" w:rsidRPr="0056241E" w:rsidRDefault="001D467D" w:rsidP="001D467D">
            <w:pPr>
              <w:pStyle w:val="tablesyntax"/>
              <w:rPr>
                <w:b/>
                <w:bCs/>
                <w:noProof/>
              </w:rPr>
            </w:pPr>
            <w:r w:rsidRPr="0056241E">
              <w:rPr>
                <w:b/>
                <w:bCs/>
                <w:noProof/>
              </w:rPr>
              <w:tab/>
            </w:r>
            <w:r>
              <w:rPr>
                <w:b/>
                <w:bCs/>
                <w:noProof/>
              </w:rPr>
              <w:tab/>
            </w:r>
            <w:r w:rsidRPr="0056241E">
              <w:rPr>
                <w:b/>
                <w:bCs/>
                <w:noProof/>
              </w:rPr>
              <w:t>bit_depth_chroma_minus8</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Pr>
          <w:p w:rsidR="001D467D" w:rsidRPr="00A611F3" w:rsidRDefault="001D467D" w:rsidP="001D467D">
            <w:pPr>
              <w:pStyle w:val="tablesyntax"/>
              <w:rPr>
                <w:rFonts w:ascii="Times New Roman" w:hAnsi="Times New Roman"/>
                <w:bCs/>
                <w:noProof/>
              </w:rPr>
            </w:pPr>
            <w:r w:rsidRPr="00A611F3">
              <w:rPr>
                <w:rFonts w:ascii="Times New Roman" w:hAnsi="Times New Roman"/>
                <w:bCs/>
                <w:noProof/>
              </w:rPr>
              <w:t>}</w:t>
            </w:r>
          </w:p>
        </w:tc>
        <w:tc>
          <w:tcPr>
            <w:tcW w:w="1260" w:type="dxa"/>
          </w:tcPr>
          <w:p w:rsidR="001D467D" w:rsidRPr="0056241E" w:rsidRDefault="001D467D" w:rsidP="001D467D">
            <w:pPr>
              <w:pStyle w:val="tablecell"/>
              <w:spacing w:after="0"/>
              <w:rPr>
                <w:noProof/>
              </w:rPr>
            </w:pPr>
          </w:p>
        </w:tc>
      </w:tr>
    </w:tbl>
    <w:p w:rsidR="001D467D" w:rsidRDefault="001D467D" w:rsidP="001D467D">
      <w:pPr>
        <w:pStyle w:val="ListParagraph"/>
        <w:ind w:left="76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76"/>
        <w:gridCol w:w="1260"/>
      </w:tblGrid>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noProof/>
              </w:rPr>
            </w:pPr>
            <w:r>
              <w:rPr>
                <w:rFonts w:ascii="Times New Roman" w:hAnsi="Times New Roman"/>
                <w:noProof/>
              </w:rPr>
              <w:t>ips_coding_param</w:t>
            </w:r>
            <w:r w:rsidRPr="0056241E">
              <w:rPr>
                <w:rFonts w:ascii="Times New Roman" w:hAnsi="Times New Roman"/>
                <w:noProof/>
              </w:rPr>
              <w:t>_</w:t>
            </w:r>
            <w:r>
              <w:rPr>
                <w:rFonts w:ascii="Times New Roman" w:hAnsi="Times New Roman"/>
                <w:noProof/>
              </w:rPr>
              <w:t>sub</w:t>
            </w:r>
            <w:r w:rsidRPr="0056241E">
              <w:rPr>
                <w:rFonts w:ascii="Times New Roman" w:hAnsi="Times New Roman"/>
                <w:noProof/>
              </w:rPr>
              <w:t>set( </w:t>
            </w:r>
            <w:r>
              <w:rPr>
                <w:rFonts w:ascii="Times New Roman" w:hAnsi="Times New Roman"/>
                <w:noProof/>
              </w:rPr>
              <w:t>idx</w:t>
            </w:r>
            <w:r w:rsidRPr="0056241E">
              <w:rPr>
                <w:rFonts w:ascii="Times New Roman" w:hAnsi="Times New Roman"/>
                <w:noProof/>
              </w:rPr>
              <w:t>) {</w:t>
            </w:r>
          </w:p>
        </w:tc>
        <w:tc>
          <w:tcPr>
            <w:tcW w:w="1260" w:type="dxa"/>
          </w:tcPr>
          <w:p w:rsidR="001D467D" w:rsidRPr="0056241E" w:rsidRDefault="001D467D" w:rsidP="001D467D">
            <w:pPr>
              <w:pStyle w:val="tableheading"/>
              <w:spacing w:after="0"/>
              <w:rPr>
                <w:noProof/>
              </w:rPr>
            </w:pPr>
            <w:r w:rsidRPr="0056241E">
              <w:rPr>
                <w:noProof/>
              </w:rPr>
              <w:t>Descriptor</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Cs/>
                <w:noProof/>
              </w:rPr>
            </w:pPr>
            <w:r w:rsidRPr="0056241E">
              <w:rPr>
                <w:rFonts w:ascii="Times New Roman" w:hAnsi="Times New Roman"/>
                <w:b/>
                <w:noProof/>
              </w:rPr>
              <w:tab/>
            </w:r>
            <w:r>
              <w:rPr>
                <w:rFonts w:ascii="Times New Roman" w:hAnsi="Times New Roman"/>
                <w:b/>
                <w:noProof/>
              </w:rPr>
              <w:tab/>
            </w:r>
            <w:r w:rsidRPr="0056241E">
              <w:rPr>
                <w:rFonts w:ascii="Times New Roman" w:hAnsi="Times New Roman"/>
                <w:b/>
                <w:noProof/>
              </w:rPr>
              <w:t>log2_max_pic_order_cnt_lsb_minus4</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rPr>
            </w:pPr>
            <w:r>
              <w:rPr>
                <w:rFonts w:ascii="Times New Roman" w:hAnsi="Times New Roman"/>
                <w:b/>
                <w:noProof/>
              </w:rPr>
              <w:tab/>
            </w:r>
            <w:r>
              <w:rPr>
                <w:rFonts w:ascii="Times New Roman" w:hAnsi="Times New Roman"/>
                <w:b/>
                <w:noProof/>
              </w:rPr>
              <w:tab/>
            </w:r>
            <w:r w:rsidRPr="00FF2DDA">
              <w:rPr>
                <w:rFonts w:ascii="Times New Roman" w:hAnsi="Times New Roman"/>
                <w:b/>
                <w:noProof/>
              </w:rPr>
              <w:t>sps_sub_layer_ordering_info_present_flag</w:t>
            </w:r>
          </w:p>
        </w:tc>
        <w:tc>
          <w:tcPr>
            <w:tcW w:w="1260" w:type="dxa"/>
          </w:tcPr>
          <w:p w:rsidR="001D467D" w:rsidRPr="0056241E" w:rsidRDefault="001D467D" w:rsidP="001D467D">
            <w:pPr>
              <w:pStyle w:val="tablecell"/>
              <w:spacing w:after="0"/>
              <w:rPr>
                <w:noProof/>
              </w:rPr>
            </w:pPr>
            <w:r>
              <w:rPr>
                <w:noProof/>
              </w:rPr>
              <w:t>u(1)</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rPr>
            </w:pPr>
            <w:r w:rsidRPr="0056241E">
              <w:rPr>
                <w:rFonts w:ascii="Times New Roman" w:hAnsi="Times New Roman"/>
                <w:noProof/>
              </w:rPr>
              <w:tab/>
            </w:r>
            <w:r>
              <w:rPr>
                <w:rFonts w:ascii="Times New Roman" w:hAnsi="Times New Roman"/>
                <w:noProof/>
              </w:rPr>
              <w:tab/>
            </w:r>
            <w:r w:rsidRPr="0056241E">
              <w:rPr>
                <w:rFonts w:ascii="Times New Roman" w:hAnsi="Times New Roman"/>
                <w:noProof/>
              </w:rPr>
              <w:t xml:space="preserve">for( i = </w:t>
            </w:r>
            <w:r>
              <w:rPr>
                <w:rFonts w:ascii="Times New Roman" w:hAnsi="Times New Roman"/>
                <w:noProof/>
              </w:rPr>
              <w:t xml:space="preserve">( </w:t>
            </w:r>
            <w:r w:rsidRPr="00FF2DDA">
              <w:rPr>
                <w:rFonts w:ascii="Times New Roman" w:hAnsi="Times New Roman"/>
                <w:noProof/>
              </w:rPr>
              <w:t>sps_sub_lay</w:t>
            </w:r>
            <w:r>
              <w:rPr>
                <w:rFonts w:ascii="Times New Roman" w:hAnsi="Times New Roman"/>
                <w:noProof/>
              </w:rPr>
              <w:t xml:space="preserve">er_ordering_info_present_flag ? 0 : </w:t>
            </w:r>
            <w:r w:rsidRPr="0056241E">
              <w:rPr>
                <w:rFonts w:ascii="Times New Roman" w:hAnsi="Times New Roman"/>
                <w:noProof/>
              </w:rPr>
              <w:t>sps_max_sub_layers_minus1</w:t>
            </w:r>
            <w:r>
              <w:rPr>
                <w:rFonts w:ascii="Times New Roman" w:hAnsi="Times New Roman"/>
                <w:noProof/>
              </w:rPr>
              <w:t xml:space="preserve"> )</w:t>
            </w:r>
            <w:r w:rsidRPr="0056241E">
              <w:rPr>
                <w:rFonts w:ascii="Times New Roman" w:hAnsi="Times New Roman"/>
                <w:noProof/>
              </w:rPr>
              <w:t>;</w:t>
            </w:r>
            <w:r>
              <w:rPr>
                <w:rFonts w:ascii="Times New Roman" w:hAnsi="Times New Roman"/>
                <w:noProof/>
              </w:rPr>
              <w:br/>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sidRPr="0056241E">
              <w:rPr>
                <w:rFonts w:ascii="Times New Roman" w:hAnsi="Times New Roman"/>
                <w:noProof/>
              </w:rPr>
              <w:t xml:space="preserve">i </w:t>
            </w:r>
            <w:r>
              <w:rPr>
                <w:rFonts w:ascii="Times New Roman" w:hAnsi="Times New Roman"/>
                <w:noProof/>
              </w:rPr>
              <w:t xml:space="preserve"> </w:t>
            </w:r>
            <w:r w:rsidRPr="0056241E">
              <w:rPr>
                <w:rFonts w:ascii="Times New Roman" w:hAnsi="Times New Roman"/>
                <w:noProof/>
              </w:rPr>
              <w:t>&lt;=</w:t>
            </w:r>
            <w:r>
              <w:rPr>
                <w:rFonts w:ascii="Times New Roman" w:hAnsi="Times New Roman"/>
                <w:noProof/>
              </w:rPr>
              <w:t xml:space="preserve"> </w:t>
            </w:r>
            <w:r w:rsidRPr="0056241E">
              <w:rPr>
                <w:rFonts w:ascii="Times New Roman" w:hAnsi="Times New Roman"/>
                <w:noProof/>
              </w:rPr>
              <w:t xml:space="preserve"> sps_max_sub_layers_minus1; i++ ) {</w:t>
            </w:r>
          </w:p>
        </w:tc>
        <w:tc>
          <w:tcPr>
            <w:tcW w:w="1260" w:type="dxa"/>
          </w:tcPr>
          <w:p w:rsidR="001D467D" w:rsidRPr="0056241E" w:rsidRDefault="001D467D" w:rsidP="001D467D">
            <w:pPr>
              <w:pStyle w:val="tablecell"/>
              <w:spacing w:after="0"/>
              <w:rPr>
                <w:noProof/>
              </w:rPr>
            </w:pP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r>
            <w:r>
              <w:rPr>
                <w:rFonts w:ascii="Times New Roman" w:hAnsi="Times New Roman"/>
                <w:b/>
                <w:noProof/>
              </w:rPr>
              <w:tab/>
            </w:r>
            <w:r w:rsidRPr="0056241E">
              <w:rPr>
                <w:rFonts w:ascii="Times New Roman" w:hAnsi="Times New Roman"/>
                <w:b/>
                <w:noProof/>
              </w:rPr>
              <w:t>sps_max_dec_pic_buffering</w:t>
            </w:r>
            <w:r>
              <w:rPr>
                <w:rFonts w:ascii="Times New Roman" w:hAnsi="Times New Roman"/>
                <w:b/>
                <w:noProof/>
              </w:rPr>
              <w:t>_minus1</w:t>
            </w:r>
            <w:r>
              <w:rPr>
                <w:noProof/>
              </w:rPr>
              <w:t>[i]</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r>
            <w:r>
              <w:rPr>
                <w:rFonts w:ascii="Times New Roman" w:hAnsi="Times New Roman"/>
                <w:b/>
                <w:noProof/>
              </w:rPr>
              <w:tab/>
            </w:r>
            <w:r w:rsidRPr="0056241E">
              <w:rPr>
                <w:rFonts w:ascii="Times New Roman" w:hAnsi="Times New Roman"/>
                <w:b/>
                <w:noProof/>
              </w:rPr>
              <w:t>sps_max_num_reorder_pics</w:t>
            </w:r>
            <w:r>
              <w:rPr>
                <w:noProof/>
              </w:rPr>
              <w:t>[i]</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rPr>
            </w:pPr>
            <w:r w:rsidRPr="0056241E">
              <w:rPr>
                <w:rFonts w:ascii="Times New Roman" w:hAnsi="Times New Roman"/>
                <w:b/>
                <w:noProof/>
              </w:rPr>
              <w:tab/>
            </w:r>
            <w:r w:rsidRPr="0056241E">
              <w:rPr>
                <w:rFonts w:ascii="Times New Roman" w:hAnsi="Times New Roman"/>
                <w:b/>
                <w:noProof/>
              </w:rPr>
              <w:tab/>
            </w:r>
            <w:r>
              <w:rPr>
                <w:rFonts w:ascii="Times New Roman" w:hAnsi="Times New Roman"/>
                <w:b/>
                <w:noProof/>
              </w:rPr>
              <w:tab/>
            </w:r>
            <w:r w:rsidRPr="0056241E">
              <w:rPr>
                <w:rFonts w:ascii="Times New Roman" w:hAnsi="Times New Roman"/>
                <w:b/>
                <w:noProof/>
              </w:rPr>
              <w:t>sps_max_latency_increase</w:t>
            </w:r>
            <w:r>
              <w:rPr>
                <w:rFonts w:ascii="Times New Roman" w:hAnsi="Times New Roman"/>
                <w:b/>
                <w:noProof/>
              </w:rPr>
              <w:t>_plus1</w:t>
            </w:r>
            <w:r w:rsidRPr="0056241E">
              <w:rPr>
                <w:rFonts w:ascii="Times New Roman" w:hAnsi="Times New Roman"/>
                <w:noProof/>
              </w:rPr>
              <w:t xml:space="preserve"> [ i ]</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noProof/>
              </w:rPr>
            </w:pPr>
            <w:r w:rsidRPr="0056241E">
              <w:rPr>
                <w:rFonts w:ascii="Times New Roman" w:hAnsi="Times New Roman"/>
                <w:noProof/>
              </w:rPr>
              <w:tab/>
            </w:r>
            <w:r>
              <w:rPr>
                <w:rFonts w:ascii="Times New Roman" w:hAnsi="Times New Roman"/>
                <w:noProof/>
              </w:rPr>
              <w:tab/>
            </w:r>
            <w:r w:rsidRPr="0056241E">
              <w:rPr>
                <w:rFonts w:ascii="Times New Roman" w:hAnsi="Times New Roman"/>
                <w:noProof/>
              </w:rPr>
              <w:t>}</w:t>
            </w:r>
          </w:p>
        </w:tc>
        <w:tc>
          <w:tcPr>
            <w:tcW w:w="1260" w:type="dxa"/>
          </w:tcPr>
          <w:p w:rsidR="001D467D" w:rsidRPr="0056241E" w:rsidRDefault="001D467D" w:rsidP="001D467D">
            <w:pPr>
              <w:pStyle w:val="tablecell"/>
              <w:spacing w:after="0"/>
              <w:rPr>
                <w:noProof/>
              </w:rPr>
            </w:pP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rPr>
            </w:pPr>
            <w:r w:rsidRPr="0056241E">
              <w:rPr>
                <w:rFonts w:ascii="Times New Roman" w:hAnsi="Times New Roman"/>
                <w:b/>
                <w:noProof/>
              </w:rPr>
              <w:tab/>
            </w:r>
            <w:r>
              <w:rPr>
                <w:rFonts w:ascii="Times New Roman" w:hAnsi="Times New Roman"/>
                <w:b/>
                <w:noProof/>
              </w:rPr>
              <w:tab/>
            </w:r>
            <w:r w:rsidRPr="0056241E">
              <w:rPr>
                <w:rFonts w:ascii="Times New Roman" w:hAnsi="Times New Roman"/>
                <w:b/>
                <w:noProof/>
              </w:rPr>
              <w:t>log2_min_</w:t>
            </w:r>
            <w:r>
              <w:rPr>
                <w:rFonts w:ascii="Times New Roman" w:hAnsi="Times New Roman"/>
                <w:b/>
                <w:noProof/>
              </w:rPr>
              <w:t>luma_</w:t>
            </w:r>
            <w:r w:rsidRPr="0056241E">
              <w:rPr>
                <w:rFonts w:ascii="Times New Roman" w:hAnsi="Times New Roman"/>
                <w:b/>
                <w:noProof/>
              </w:rPr>
              <w:t>coding_block_size_minus3</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rPr>
            </w:pPr>
            <w:r w:rsidRPr="0056241E">
              <w:rPr>
                <w:rFonts w:ascii="Times New Roman" w:hAnsi="Times New Roman"/>
                <w:b/>
                <w:noProof/>
              </w:rPr>
              <w:tab/>
            </w:r>
            <w:r>
              <w:rPr>
                <w:rFonts w:ascii="Times New Roman" w:hAnsi="Times New Roman"/>
                <w:b/>
                <w:noProof/>
              </w:rPr>
              <w:tab/>
              <w:t>log2_diff_max_min_luma_coding_block_size</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rPr>
            </w:pPr>
            <w:r w:rsidRPr="0056241E">
              <w:rPr>
                <w:rFonts w:ascii="Times New Roman" w:hAnsi="Times New Roman"/>
                <w:noProof/>
              </w:rPr>
              <w:tab/>
            </w:r>
            <w:r>
              <w:rPr>
                <w:rFonts w:ascii="Times New Roman" w:hAnsi="Times New Roman"/>
                <w:noProof/>
              </w:rPr>
              <w:tab/>
            </w:r>
            <w:r w:rsidRPr="0056241E">
              <w:rPr>
                <w:rFonts w:ascii="Times New Roman" w:hAnsi="Times New Roman"/>
                <w:b/>
                <w:noProof/>
              </w:rPr>
              <w:t>log2_min_transform_block_size_minus2</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rPr>
            </w:pPr>
            <w:r w:rsidRPr="0056241E">
              <w:rPr>
                <w:rFonts w:ascii="Times New Roman" w:hAnsi="Times New Roman"/>
                <w:b/>
                <w:noProof/>
              </w:rPr>
              <w:tab/>
            </w:r>
            <w:r>
              <w:rPr>
                <w:rFonts w:ascii="Times New Roman" w:hAnsi="Times New Roman"/>
                <w:b/>
                <w:noProof/>
              </w:rPr>
              <w:tab/>
            </w:r>
            <w:r w:rsidRPr="0056241E">
              <w:rPr>
                <w:rFonts w:ascii="Times New Roman" w:hAnsi="Times New Roman"/>
                <w:b/>
                <w:noProof/>
              </w:rPr>
              <w:t>log2_diff_max_min_transform_block_size</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rPr>
            </w:pPr>
            <w:r w:rsidRPr="0056241E">
              <w:rPr>
                <w:rFonts w:ascii="Times New Roman" w:hAnsi="Times New Roman"/>
                <w:b/>
                <w:noProof/>
              </w:rPr>
              <w:tab/>
            </w:r>
            <w:r>
              <w:rPr>
                <w:rFonts w:ascii="Times New Roman" w:hAnsi="Times New Roman"/>
                <w:b/>
                <w:noProof/>
              </w:rPr>
              <w:tab/>
            </w:r>
            <w:r w:rsidRPr="0056241E">
              <w:rPr>
                <w:rFonts w:ascii="Times New Roman" w:hAnsi="Times New Roman"/>
                <w:b/>
                <w:noProof/>
              </w:rPr>
              <w:t>max_transform_hierarchy_depth_inter</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rPr>
            </w:pPr>
            <w:r w:rsidRPr="0056241E">
              <w:rPr>
                <w:rFonts w:ascii="Times New Roman" w:hAnsi="Times New Roman"/>
                <w:b/>
                <w:noProof/>
              </w:rPr>
              <w:tab/>
            </w:r>
            <w:r>
              <w:rPr>
                <w:rFonts w:ascii="Times New Roman" w:hAnsi="Times New Roman"/>
                <w:b/>
                <w:noProof/>
              </w:rPr>
              <w:tab/>
            </w:r>
            <w:r w:rsidRPr="0056241E">
              <w:rPr>
                <w:rFonts w:ascii="Times New Roman" w:hAnsi="Times New Roman"/>
                <w:b/>
                <w:noProof/>
              </w:rPr>
              <w:t>max_transform_hierarchy_depth_intra</w:t>
            </w:r>
          </w:p>
        </w:tc>
        <w:tc>
          <w:tcPr>
            <w:tcW w:w="1260" w:type="dxa"/>
          </w:tcPr>
          <w:p w:rsidR="001D467D" w:rsidRPr="0056241E" w:rsidRDefault="001D467D" w:rsidP="001D467D">
            <w:pPr>
              <w:pStyle w:val="tablecell"/>
              <w:spacing w:after="0"/>
              <w:rPr>
                <w:noProof/>
              </w:rPr>
            </w:pPr>
            <w:r w:rsidRPr="0056241E">
              <w:rPr>
                <w:noProof/>
              </w:rPr>
              <w:t>ue(v)</w:t>
            </w:r>
          </w:p>
        </w:tc>
      </w:tr>
      <w:tr w:rsidR="001D467D" w:rsidRPr="0056241E" w:rsidTr="00891F83">
        <w:trPr>
          <w:cantSplit/>
          <w:jc w:val="center"/>
        </w:trPr>
        <w:tc>
          <w:tcPr>
            <w:tcW w:w="7776" w:type="dxa"/>
          </w:tcPr>
          <w:p w:rsidR="001D467D" w:rsidRPr="00A611F3" w:rsidRDefault="001D467D" w:rsidP="001D467D">
            <w:pPr>
              <w:pStyle w:val="tablesyntax"/>
              <w:rPr>
                <w:rFonts w:ascii="Times New Roman" w:hAnsi="Times New Roman"/>
                <w:bCs/>
                <w:noProof/>
              </w:rPr>
            </w:pPr>
            <w:r w:rsidRPr="00A611F3">
              <w:rPr>
                <w:rFonts w:ascii="Times New Roman" w:hAnsi="Times New Roman"/>
                <w:noProof/>
              </w:rPr>
              <w:t>}</w:t>
            </w:r>
          </w:p>
        </w:tc>
        <w:tc>
          <w:tcPr>
            <w:tcW w:w="1260" w:type="dxa"/>
          </w:tcPr>
          <w:p w:rsidR="001D467D" w:rsidRPr="0056241E" w:rsidRDefault="001D467D" w:rsidP="001D467D">
            <w:pPr>
              <w:pStyle w:val="tablecell"/>
              <w:spacing w:after="0"/>
              <w:rPr>
                <w:noProof/>
              </w:rPr>
            </w:pPr>
          </w:p>
        </w:tc>
      </w:tr>
    </w:tbl>
    <w:p w:rsidR="001D467D" w:rsidRDefault="001D467D" w:rsidP="001D467D">
      <w:pPr>
        <w:pStyle w:val="ListParagraph"/>
        <w:ind w:left="76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76"/>
        <w:gridCol w:w="1260"/>
      </w:tblGrid>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noProof/>
              </w:rPr>
            </w:pPr>
            <w:r>
              <w:rPr>
                <w:rFonts w:ascii="Times New Roman" w:hAnsi="Times New Roman"/>
                <w:noProof/>
              </w:rPr>
              <w:t>ips_pcm_param</w:t>
            </w:r>
            <w:r w:rsidRPr="0056241E">
              <w:rPr>
                <w:rFonts w:ascii="Times New Roman" w:hAnsi="Times New Roman"/>
                <w:noProof/>
              </w:rPr>
              <w:t>_</w:t>
            </w:r>
            <w:r>
              <w:rPr>
                <w:rFonts w:ascii="Times New Roman" w:hAnsi="Times New Roman"/>
                <w:noProof/>
              </w:rPr>
              <w:t>sub</w:t>
            </w:r>
            <w:r w:rsidRPr="0056241E">
              <w:rPr>
                <w:rFonts w:ascii="Times New Roman" w:hAnsi="Times New Roman"/>
                <w:noProof/>
              </w:rPr>
              <w:t>set( </w:t>
            </w:r>
            <w:r>
              <w:rPr>
                <w:rFonts w:ascii="Times New Roman" w:hAnsi="Times New Roman"/>
                <w:noProof/>
              </w:rPr>
              <w:t>idx</w:t>
            </w:r>
            <w:r w:rsidRPr="0056241E">
              <w:rPr>
                <w:rFonts w:ascii="Times New Roman" w:hAnsi="Times New Roman"/>
                <w:noProof/>
              </w:rPr>
              <w:t>) {</w:t>
            </w:r>
          </w:p>
        </w:tc>
        <w:tc>
          <w:tcPr>
            <w:tcW w:w="1260" w:type="dxa"/>
          </w:tcPr>
          <w:p w:rsidR="001D467D" w:rsidRPr="0056241E" w:rsidRDefault="001D467D" w:rsidP="001D467D">
            <w:pPr>
              <w:pStyle w:val="tableheading"/>
              <w:spacing w:after="0"/>
              <w:rPr>
                <w:noProof/>
              </w:rPr>
            </w:pPr>
            <w:r w:rsidRPr="0056241E">
              <w:rPr>
                <w:noProof/>
              </w:rPr>
              <w:t>Descriptor</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noProof/>
                <w:lang w:eastAsia="ko-KR"/>
              </w:rPr>
            </w:pPr>
            <w:r w:rsidRPr="00C95326">
              <w:rPr>
                <w:rFonts w:ascii="Times New Roman" w:hAnsi="Times New Roman"/>
                <w:b/>
                <w:noProof/>
                <w:lang w:eastAsia="ko-KR"/>
              </w:rPr>
              <w:tab/>
            </w:r>
            <w:r w:rsidRPr="00C95326">
              <w:rPr>
                <w:rFonts w:ascii="Times New Roman" w:hAnsi="Times New Roman"/>
                <w:b/>
                <w:noProof/>
                <w:lang w:eastAsia="ko-KR"/>
              </w:rPr>
              <w:tab/>
              <w:t>pcm_sample_bit_depth_luma_minus1</w:t>
            </w:r>
          </w:p>
        </w:tc>
        <w:tc>
          <w:tcPr>
            <w:tcW w:w="1260" w:type="dxa"/>
          </w:tcPr>
          <w:p w:rsidR="001D467D" w:rsidRPr="0056241E" w:rsidRDefault="001D467D" w:rsidP="001D467D">
            <w:pPr>
              <w:pStyle w:val="tablecell"/>
              <w:spacing w:after="0"/>
              <w:rPr>
                <w:noProof/>
                <w:lang w:eastAsia="ko-KR"/>
              </w:rPr>
            </w:pPr>
            <w:r w:rsidRPr="0056241E">
              <w:rPr>
                <w:noProof/>
                <w:lang w:eastAsia="ko-KR"/>
              </w:rPr>
              <w:t>u(4)</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noProof/>
                <w:lang w:eastAsia="ko-KR"/>
              </w:rPr>
            </w:pPr>
            <w:r w:rsidRPr="00C95326">
              <w:rPr>
                <w:rFonts w:ascii="Times New Roman" w:hAnsi="Times New Roman"/>
                <w:b/>
                <w:noProof/>
                <w:lang w:eastAsia="ko-KR"/>
              </w:rPr>
              <w:tab/>
            </w:r>
            <w:r w:rsidRPr="00C95326">
              <w:rPr>
                <w:rFonts w:ascii="Times New Roman" w:hAnsi="Times New Roman"/>
                <w:b/>
                <w:noProof/>
                <w:lang w:eastAsia="ko-KR"/>
              </w:rPr>
              <w:tab/>
              <w:t>pcm_sample_bit_depth_chroma_minus1</w:t>
            </w:r>
          </w:p>
        </w:tc>
        <w:tc>
          <w:tcPr>
            <w:tcW w:w="1260" w:type="dxa"/>
          </w:tcPr>
          <w:p w:rsidR="001D467D" w:rsidRPr="0056241E" w:rsidRDefault="001D467D" w:rsidP="001D467D">
            <w:pPr>
              <w:pStyle w:val="tablecell"/>
              <w:spacing w:after="0"/>
              <w:rPr>
                <w:noProof/>
                <w:lang w:eastAsia="ko-KR"/>
              </w:rPr>
            </w:pPr>
            <w:r w:rsidRPr="0056241E">
              <w:rPr>
                <w:noProof/>
                <w:lang w:eastAsia="ko-KR"/>
              </w:rPr>
              <w:t>u(4)</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noProof/>
                <w:lang w:eastAsia="ko-KR"/>
              </w:rPr>
            </w:pPr>
            <w:r w:rsidRPr="0056241E">
              <w:rPr>
                <w:rFonts w:ascii="Times New Roman" w:hAnsi="Times New Roman"/>
                <w:b/>
                <w:noProof/>
                <w:lang w:eastAsia="ko-KR"/>
              </w:rPr>
              <w:tab/>
            </w:r>
            <w:r w:rsidRPr="0056241E">
              <w:rPr>
                <w:rFonts w:ascii="Times New Roman" w:hAnsi="Times New Roman"/>
                <w:b/>
                <w:noProof/>
                <w:lang w:eastAsia="ko-KR"/>
              </w:rPr>
              <w:tab/>
            </w:r>
            <w:r>
              <w:rPr>
                <w:rFonts w:ascii="Times New Roman" w:hAnsi="Times New Roman"/>
                <w:b/>
                <w:noProof/>
                <w:lang w:eastAsia="ko-KR"/>
              </w:rPr>
              <w:t>log2_min_pcm_luma_coding_block_size_minus3</w:t>
            </w:r>
          </w:p>
        </w:tc>
        <w:tc>
          <w:tcPr>
            <w:tcW w:w="1260" w:type="dxa"/>
          </w:tcPr>
          <w:p w:rsidR="001D467D" w:rsidRPr="0056241E" w:rsidRDefault="001D467D" w:rsidP="001D467D">
            <w:pPr>
              <w:pStyle w:val="tablecell"/>
              <w:spacing w:after="0"/>
              <w:rPr>
                <w:noProof/>
                <w:lang w:eastAsia="ko-KR"/>
              </w:rPr>
            </w:pPr>
            <w:r w:rsidRPr="0056241E">
              <w:rPr>
                <w:noProof/>
                <w:lang w:eastAsia="ko-KR"/>
              </w:rPr>
              <w:t>ue(v)</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noProof/>
                <w:lang w:eastAsia="ko-KR"/>
              </w:rPr>
            </w:pPr>
            <w:r w:rsidRPr="0056241E">
              <w:rPr>
                <w:rFonts w:ascii="Times New Roman" w:hAnsi="Times New Roman"/>
                <w:noProof/>
                <w:lang w:eastAsia="ko-KR"/>
              </w:rPr>
              <w:tab/>
            </w:r>
            <w:r w:rsidRPr="0056241E">
              <w:rPr>
                <w:rFonts w:ascii="Times New Roman" w:hAnsi="Times New Roman"/>
                <w:noProof/>
                <w:lang w:eastAsia="ko-KR"/>
              </w:rPr>
              <w:tab/>
            </w:r>
            <w:r>
              <w:rPr>
                <w:rFonts w:ascii="Times New Roman" w:hAnsi="Times New Roman"/>
                <w:b/>
                <w:noProof/>
                <w:lang w:eastAsia="ko-KR"/>
              </w:rPr>
              <w:t>log2_diff_max_min_pcm_luma_coding_block_size</w:t>
            </w:r>
          </w:p>
        </w:tc>
        <w:tc>
          <w:tcPr>
            <w:tcW w:w="1260" w:type="dxa"/>
          </w:tcPr>
          <w:p w:rsidR="001D467D" w:rsidRPr="0056241E" w:rsidRDefault="001D467D" w:rsidP="001D467D">
            <w:pPr>
              <w:pStyle w:val="tablecell"/>
              <w:spacing w:after="0"/>
              <w:rPr>
                <w:noProof/>
                <w:lang w:eastAsia="ko-KR"/>
              </w:rPr>
            </w:pPr>
            <w:r w:rsidRPr="0056241E">
              <w:rPr>
                <w:noProof/>
                <w:lang w:eastAsia="ko-KR"/>
              </w:rPr>
              <w:t>ue(v)</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lang w:eastAsia="ko-KR"/>
              </w:rPr>
            </w:pPr>
            <w:r w:rsidRPr="0056241E">
              <w:rPr>
                <w:rFonts w:ascii="Times New Roman" w:hAnsi="Times New Roman"/>
                <w:b/>
                <w:noProof/>
                <w:lang w:eastAsia="ko-KR"/>
              </w:rPr>
              <w:tab/>
            </w:r>
            <w:r w:rsidRPr="0056241E">
              <w:rPr>
                <w:rFonts w:ascii="Times New Roman" w:hAnsi="Times New Roman"/>
                <w:b/>
                <w:noProof/>
                <w:lang w:eastAsia="ko-KR"/>
              </w:rPr>
              <w:tab/>
              <w:t>pcm_loop_filter_disable</w:t>
            </w:r>
            <w:r>
              <w:rPr>
                <w:rFonts w:ascii="Times New Roman" w:hAnsi="Times New Roman"/>
                <w:b/>
                <w:noProof/>
                <w:lang w:eastAsia="ko-KR"/>
              </w:rPr>
              <w:t>d</w:t>
            </w:r>
            <w:r w:rsidRPr="0056241E">
              <w:rPr>
                <w:rFonts w:ascii="Times New Roman" w:hAnsi="Times New Roman"/>
                <w:b/>
                <w:noProof/>
                <w:lang w:eastAsia="ko-KR"/>
              </w:rPr>
              <w:t>_flag</w:t>
            </w:r>
          </w:p>
        </w:tc>
        <w:tc>
          <w:tcPr>
            <w:tcW w:w="1260" w:type="dxa"/>
          </w:tcPr>
          <w:p w:rsidR="001D467D" w:rsidRPr="0056241E" w:rsidRDefault="001D467D" w:rsidP="001D467D">
            <w:pPr>
              <w:pStyle w:val="tablecell"/>
              <w:spacing w:after="0"/>
              <w:rPr>
                <w:noProof/>
                <w:lang w:eastAsia="ko-KR"/>
              </w:rPr>
            </w:pPr>
            <w:r w:rsidRPr="0056241E">
              <w:rPr>
                <w:noProof/>
                <w:lang w:eastAsia="ko-KR"/>
              </w:rPr>
              <w:t>u(1)</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lang w:eastAsia="ko-KR"/>
              </w:rPr>
            </w:pPr>
            <w:r>
              <w:rPr>
                <w:rFonts w:ascii="Times New Roman" w:hAnsi="Times New Roman"/>
                <w:b/>
                <w:noProof/>
                <w:lang w:eastAsia="ko-KR"/>
              </w:rPr>
              <w:t>}</w:t>
            </w:r>
          </w:p>
        </w:tc>
        <w:tc>
          <w:tcPr>
            <w:tcW w:w="1260" w:type="dxa"/>
          </w:tcPr>
          <w:p w:rsidR="001D467D" w:rsidRPr="0056241E" w:rsidRDefault="001D467D" w:rsidP="001D467D">
            <w:pPr>
              <w:pStyle w:val="tablecell"/>
              <w:spacing w:after="0"/>
              <w:rPr>
                <w:noProof/>
                <w:lang w:eastAsia="ko-KR"/>
              </w:rPr>
            </w:pPr>
          </w:p>
        </w:tc>
      </w:tr>
    </w:tbl>
    <w:p w:rsidR="001D467D" w:rsidRDefault="001D467D" w:rsidP="001D467D">
      <w:pPr>
        <w:pStyle w:val="ListParagraph"/>
        <w:ind w:left="76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76"/>
        <w:gridCol w:w="1260"/>
      </w:tblGrid>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noProof/>
              </w:rPr>
            </w:pPr>
            <w:r>
              <w:rPr>
                <w:rFonts w:ascii="Times New Roman" w:hAnsi="Times New Roman"/>
                <w:noProof/>
              </w:rPr>
              <w:lastRenderedPageBreak/>
              <w:t>ips_scaling_list</w:t>
            </w:r>
            <w:r w:rsidRPr="0056241E">
              <w:rPr>
                <w:rFonts w:ascii="Times New Roman" w:hAnsi="Times New Roman"/>
                <w:noProof/>
              </w:rPr>
              <w:t>_</w:t>
            </w:r>
            <w:r>
              <w:rPr>
                <w:rFonts w:ascii="Times New Roman" w:hAnsi="Times New Roman"/>
                <w:noProof/>
              </w:rPr>
              <w:t>sub</w:t>
            </w:r>
            <w:r w:rsidRPr="0056241E">
              <w:rPr>
                <w:rFonts w:ascii="Times New Roman" w:hAnsi="Times New Roman"/>
                <w:noProof/>
              </w:rPr>
              <w:t>set( </w:t>
            </w:r>
            <w:r>
              <w:rPr>
                <w:rFonts w:ascii="Times New Roman" w:hAnsi="Times New Roman"/>
                <w:noProof/>
              </w:rPr>
              <w:t>idx</w:t>
            </w:r>
            <w:r w:rsidRPr="0056241E">
              <w:rPr>
                <w:rFonts w:ascii="Times New Roman" w:hAnsi="Times New Roman"/>
                <w:noProof/>
              </w:rPr>
              <w:t>) {</w:t>
            </w:r>
          </w:p>
        </w:tc>
        <w:tc>
          <w:tcPr>
            <w:tcW w:w="1260" w:type="dxa"/>
          </w:tcPr>
          <w:p w:rsidR="001D467D" w:rsidRPr="0056241E" w:rsidRDefault="001D467D" w:rsidP="001D467D">
            <w:pPr>
              <w:pStyle w:val="tableheading"/>
              <w:spacing w:after="0"/>
              <w:rPr>
                <w:noProof/>
              </w:rPr>
            </w:pPr>
            <w:r w:rsidRPr="0056241E">
              <w:rPr>
                <w:noProof/>
              </w:rPr>
              <w:t>Descriptor</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rPr>
            </w:pPr>
            <w:r w:rsidRPr="0056241E">
              <w:rPr>
                <w:rFonts w:ascii="Times New Roman" w:hAnsi="Times New Roman"/>
                <w:b/>
                <w:noProof/>
              </w:rPr>
              <w:tab/>
            </w:r>
            <w:r>
              <w:rPr>
                <w:rFonts w:ascii="Times New Roman" w:hAnsi="Times New Roman"/>
                <w:b/>
                <w:noProof/>
              </w:rPr>
              <w:tab/>
            </w:r>
            <w:r w:rsidRPr="0056241E">
              <w:rPr>
                <w:rFonts w:ascii="Times New Roman" w:eastAsia="MS Mincho" w:hAnsi="Times New Roman"/>
                <w:b/>
                <w:bCs/>
                <w:noProof/>
                <w:lang w:eastAsia="ja-JP"/>
              </w:rPr>
              <w:t>scaling_list_enable</w:t>
            </w:r>
            <w:r>
              <w:rPr>
                <w:rFonts w:ascii="Times New Roman" w:eastAsia="MS Mincho" w:hAnsi="Times New Roman"/>
                <w:b/>
                <w:bCs/>
                <w:noProof/>
                <w:lang w:eastAsia="ja-JP"/>
              </w:rPr>
              <w:t>d</w:t>
            </w:r>
            <w:r w:rsidRPr="0056241E">
              <w:rPr>
                <w:rFonts w:ascii="Times New Roman" w:eastAsia="MS Mincho" w:hAnsi="Times New Roman"/>
                <w:b/>
                <w:bCs/>
                <w:noProof/>
                <w:lang w:eastAsia="ja-JP"/>
              </w:rPr>
              <w:t>_flag</w:t>
            </w:r>
          </w:p>
        </w:tc>
        <w:tc>
          <w:tcPr>
            <w:tcW w:w="1260" w:type="dxa"/>
          </w:tcPr>
          <w:p w:rsidR="001D467D" w:rsidRPr="0056241E" w:rsidRDefault="001D467D" w:rsidP="001D467D">
            <w:pPr>
              <w:pStyle w:val="tablecell"/>
              <w:spacing w:after="0"/>
              <w:rPr>
                <w:noProof/>
              </w:rPr>
            </w:pPr>
            <w:r w:rsidRPr="0056241E">
              <w:rPr>
                <w:noProof/>
                <w:lang w:eastAsia="ko-KR"/>
              </w:rPr>
              <w:t>u(1)</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eastAsia="MS Mincho" w:hAnsi="Times New Roman"/>
                <w:noProof/>
                <w:lang w:eastAsia="ja-JP"/>
              </w:rPr>
            </w:pPr>
            <w:r w:rsidRPr="0056241E">
              <w:rPr>
                <w:rFonts w:ascii="Times New Roman" w:eastAsia="MS Mincho" w:hAnsi="Times New Roman"/>
                <w:noProof/>
                <w:lang w:eastAsia="ja-JP"/>
              </w:rPr>
              <w:tab/>
            </w:r>
            <w:r>
              <w:rPr>
                <w:rFonts w:ascii="Times New Roman" w:eastAsia="MS Mincho" w:hAnsi="Times New Roman"/>
                <w:noProof/>
                <w:lang w:eastAsia="ja-JP"/>
              </w:rPr>
              <w:tab/>
            </w:r>
            <w:r w:rsidRPr="0056241E">
              <w:rPr>
                <w:rFonts w:ascii="Times New Roman" w:eastAsia="MS Mincho" w:hAnsi="Times New Roman"/>
                <w:noProof/>
                <w:lang w:eastAsia="ja-JP"/>
              </w:rPr>
              <w:t>if( scaling_list_enable</w:t>
            </w:r>
            <w:r>
              <w:rPr>
                <w:rFonts w:ascii="Times New Roman" w:eastAsia="MS Mincho" w:hAnsi="Times New Roman"/>
                <w:noProof/>
                <w:lang w:eastAsia="ja-JP"/>
              </w:rPr>
              <w:t>d</w:t>
            </w:r>
            <w:r w:rsidRPr="0056241E">
              <w:rPr>
                <w:rFonts w:ascii="Times New Roman" w:eastAsia="MS Mincho" w:hAnsi="Times New Roman"/>
                <w:noProof/>
                <w:lang w:eastAsia="ja-JP"/>
              </w:rPr>
              <w:t>_flag ) {</w:t>
            </w:r>
          </w:p>
        </w:tc>
        <w:tc>
          <w:tcPr>
            <w:tcW w:w="1260" w:type="dxa"/>
          </w:tcPr>
          <w:p w:rsidR="001D467D" w:rsidRPr="0056241E" w:rsidRDefault="001D467D" w:rsidP="001D467D">
            <w:pPr>
              <w:pStyle w:val="tablecell"/>
              <w:spacing w:after="0"/>
              <w:rPr>
                <w:noProof/>
              </w:rPr>
            </w:pPr>
          </w:p>
        </w:tc>
      </w:tr>
      <w:tr w:rsidR="001D467D" w:rsidRPr="0056241E" w:rsidTr="00891F83">
        <w:trPr>
          <w:cantSplit/>
          <w:jc w:val="center"/>
        </w:trPr>
        <w:tc>
          <w:tcPr>
            <w:tcW w:w="7776" w:type="dxa"/>
          </w:tcPr>
          <w:p w:rsidR="001D467D" w:rsidRPr="0056241E" w:rsidRDefault="001D467D" w:rsidP="001D467D">
            <w:pPr>
              <w:pStyle w:val="tablesyntax"/>
              <w:tabs>
                <w:tab w:val="clear" w:pos="432"/>
                <w:tab w:val="left" w:pos="415"/>
              </w:tabs>
              <w:rPr>
                <w:rFonts w:ascii="Times New Roman" w:hAnsi="Times New Roman"/>
                <w:b/>
                <w:noProof/>
              </w:rPr>
            </w:pPr>
            <w:r>
              <w:rPr>
                <w:rFonts w:ascii="Times New Roman" w:hAnsi="Times New Roman"/>
                <w:b/>
                <w:noProof/>
              </w:rPr>
              <w:tab/>
            </w:r>
            <w:r w:rsidRPr="0056241E">
              <w:rPr>
                <w:rFonts w:ascii="Times New Roman" w:hAnsi="Times New Roman"/>
                <w:b/>
                <w:noProof/>
              </w:rPr>
              <w:tab/>
            </w:r>
            <w:r>
              <w:rPr>
                <w:rFonts w:ascii="Times New Roman" w:hAnsi="Times New Roman"/>
                <w:b/>
                <w:noProof/>
              </w:rPr>
              <w:tab/>
            </w:r>
            <w:r w:rsidRPr="0056241E">
              <w:rPr>
                <w:rFonts w:ascii="Times New Roman" w:eastAsia="MS Mincho" w:hAnsi="Times New Roman"/>
                <w:b/>
                <w:bCs/>
                <w:noProof/>
                <w:lang w:eastAsia="ja-JP"/>
              </w:rPr>
              <w:t>sps_scaling_list_data_present_flag</w:t>
            </w:r>
          </w:p>
        </w:tc>
        <w:tc>
          <w:tcPr>
            <w:tcW w:w="1260" w:type="dxa"/>
          </w:tcPr>
          <w:p w:rsidR="001D467D" w:rsidRPr="0056241E" w:rsidRDefault="001D467D" w:rsidP="001D467D">
            <w:pPr>
              <w:pStyle w:val="tablecell"/>
              <w:spacing w:after="0"/>
              <w:rPr>
                <w:noProof/>
              </w:rPr>
            </w:pPr>
            <w:r w:rsidRPr="0056241E">
              <w:rPr>
                <w:rFonts w:eastAsia="MS Mincho"/>
                <w:noProof/>
                <w:lang w:eastAsia="ja-JP"/>
              </w:rPr>
              <w:t>u(1)</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rPr>
            </w:pPr>
            <w:r>
              <w:rPr>
                <w:rFonts w:ascii="Times New Roman" w:hAnsi="Times New Roman"/>
                <w:bCs/>
                <w:noProof/>
              </w:rPr>
              <w:tab/>
            </w:r>
            <w:r w:rsidRPr="0056241E">
              <w:rPr>
                <w:rFonts w:ascii="Times New Roman" w:hAnsi="Times New Roman"/>
                <w:bCs/>
                <w:noProof/>
              </w:rPr>
              <w:tab/>
            </w:r>
            <w:r>
              <w:rPr>
                <w:rFonts w:ascii="Times New Roman" w:hAnsi="Times New Roman"/>
                <w:bCs/>
                <w:noProof/>
              </w:rPr>
              <w:tab/>
            </w:r>
            <w:r w:rsidRPr="0056241E">
              <w:rPr>
                <w:rFonts w:ascii="Times New Roman" w:eastAsia="Times New Roman" w:hAnsi="Times New Roman"/>
                <w:bCs/>
                <w:noProof/>
                <w:lang w:eastAsia="zh-TW"/>
              </w:rPr>
              <w:t>if( sps_</w:t>
            </w:r>
            <w:r w:rsidRPr="0056241E">
              <w:rPr>
                <w:rFonts w:ascii="Times New Roman" w:eastAsia="MS Mincho" w:hAnsi="Times New Roman"/>
                <w:bCs/>
                <w:noProof/>
                <w:lang w:eastAsia="ja-JP"/>
              </w:rPr>
              <w:t>scaling_list_data_present</w:t>
            </w:r>
            <w:r w:rsidRPr="0056241E">
              <w:rPr>
                <w:rFonts w:ascii="Times New Roman" w:eastAsia="Times New Roman" w:hAnsi="Times New Roman"/>
                <w:bCs/>
                <w:noProof/>
                <w:lang w:eastAsia="zh-TW"/>
              </w:rPr>
              <w:t>_flag )</w:t>
            </w:r>
          </w:p>
        </w:tc>
        <w:tc>
          <w:tcPr>
            <w:tcW w:w="1260" w:type="dxa"/>
          </w:tcPr>
          <w:p w:rsidR="001D467D" w:rsidRPr="0056241E" w:rsidRDefault="001D467D" w:rsidP="001D467D">
            <w:pPr>
              <w:pStyle w:val="tablecell"/>
              <w:spacing w:after="0"/>
              <w:rPr>
                <w:noProof/>
              </w:rPr>
            </w:pPr>
          </w:p>
        </w:tc>
      </w:tr>
      <w:tr w:rsidR="001D467D" w:rsidRPr="0056241E" w:rsidTr="00891F83">
        <w:trPr>
          <w:cantSplit/>
          <w:jc w:val="center"/>
        </w:trPr>
        <w:tc>
          <w:tcPr>
            <w:tcW w:w="7776" w:type="dxa"/>
          </w:tcPr>
          <w:p w:rsidR="001D467D" w:rsidRPr="0056241E" w:rsidRDefault="001D467D" w:rsidP="001D467D">
            <w:pPr>
              <w:pStyle w:val="tablesyntax"/>
              <w:tabs>
                <w:tab w:val="clear" w:pos="648"/>
                <w:tab w:val="left" w:pos="640"/>
              </w:tabs>
              <w:rPr>
                <w:rFonts w:ascii="Times New Roman" w:hAnsi="Times New Roman"/>
                <w:b/>
                <w:noProof/>
              </w:rPr>
            </w:pPr>
            <w:r>
              <w:rPr>
                <w:rFonts w:ascii="Times New Roman" w:hAnsi="Times New Roman"/>
                <w:bCs/>
                <w:noProof/>
              </w:rPr>
              <w:tab/>
            </w:r>
            <w:r w:rsidRPr="0056241E">
              <w:rPr>
                <w:rFonts w:ascii="Times New Roman" w:hAnsi="Times New Roman"/>
                <w:bCs/>
                <w:noProof/>
              </w:rPr>
              <w:tab/>
            </w:r>
            <w:r w:rsidRPr="0056241E">
              <w:rPr>
                <w:rFonts w:ascii="Times New Roman" w:hAnsi="Times New Roman"/>
                <w:bCs/>
                <w:noProof/>
              </w:rPr>
              <w:tab/>
            </w:r>
            <w:r>
              <w:rPr>
                <w:rFonts w:ascii="Times New Roman" w:hAnsi="Times New Roman"/>
                <w:bCs/>
                <w:noProof/>
              </w:rPr>
              <w:tab/>
            </w:r>
            <w:r w:rsidRPr="0056241E">
              <w:rPr>
                <w:rFonts w:ascii="Times New Roman" w:eastAsia="MS Mincho" w:hAnsi="Times New Roman"/>
                <w:bCs/>
                <w:noProof/>
                <w:lang w:eastAsia="ja-JP"/>
              </w:rPr>
              <w:t>scaling_list</w:t>
            </w:r>
            <w:r w:rsidRPr="0056241E">
              <w:rPr>
                <w:rFonts w:ascii="Times New Roman" w:eastAsia="Times New Roman" w:hAnsi="Times New Roman"/>
                <w:bCs/>
                <w:noProof/>
                <w:lang w:eastAsia="zh-TW"/>
              </w:rPr>
              <w:t>_</w:t>
            </w:r>
            <w:r>
              <w:rPr>
                <w:rFonts w:ascii="Times New Roman" w:eastAsia="Times New Roman" w:hAnsi="Times New Roman"/>
                <w:bCs/>
                <w:noProof/>
                <w:lang w:eastAsia="zh-TW"/>
              </w:rPr>
              <w:t>data</w:t>
            </w:r>
            <w:r w:rsidRPr="0056241E">
              <w:rPr>
                <w:rFonts w:ascii="Times New Roman" w:eastAsia="Times New Roman" w:hAnsi="Times New Roman"/>
                <w:bCs/>
                <w:noProof/>
                <w:lang w:eastAsia="zh-TW"/>
              </w:rPr>
              <w:t>(</w:t>
            </w:r>
            <w:r>
              <w:rPr>
                <w:rFonts w:ascii="Times New Roman" w:eastAsia="Times New Roman" w:hAnsi="Times New Roman"/>
                <w:bCs/>
                <w:noProof/>
                <w:lang w:eastAsia="zh-TW"/>
              </w:rPr>
              <w:t>idx</w:t>
            </w:r>
            <w:r w:rsidRPr="0056241E">
              <w:rPr>
                <w:rFonts w:ascii="Times New Roman" w:eastAsia="Times New Roman" w:hAnsi="Times New Roman"/>
                <w:bCs/>
                <w:noProof/>
                <w:lang w:eastAsia="zh-TW"/>
              </w:rPr>
              <w:t> )</w:t>
            </w:r>
          </w:p>
        </w:tc>
        <w:tc>
          <w:tcPr>
            <w:tcW w:w="1260" w:type="dxa"/>
          </w:tcPr>
          <w:p w:rsidR="001D467D" w:rsidRPr="0056241E" w:rsidRDefault="001D467D" w:rsidP="001D467D">
            <w:pPr>
              <w:pStyle w:val="tablecell"/>
              <w:spacing w:after="0"/>
              <w:rPr>
                <w:noProof/>
              </w:rPr>
            </w:pPr>
          </w:p>
        </w:tc>
      </w:tr>
      <w:tr w:rsidR="001D467D" w:rsidRPr="0056241E" w:rsidTr="00891F83">
        <w:trPr>
          <w:cantSplit/>
          <w:jc w:val="center"/>
        </w:trPr>
        <w:tc>
          <w:tcPr>
            <w:tcW w:w="7776" w:type="dxa"/>
          </w:tcPr>
          <w:p w:rsidR="001D467D" w:rsidRPr="0056241E" w:rsidRDefault="001D467D" w:rsidP="001D467D">
            <w:pPr>
              <w:pStyle w:val="tablesyntax"/>
              <w:rPr>
                <w:rFonts w:ascii="Times New Roman" w:eastAsia="MS Mincho" w:hAnsi="Times New Roman"/>
                <w:noProof/>
                <w:lang w:eastAsia="ja-JP"/>
              </w:rPr>
            </w:pPr>
            <w:r w:rsidRPr="0056241E">
              <w:rPr>
                <w:rFonts w:ascii="Times New Roman" w:eastAsia="MS Mincho" w:hAnsi="Times New Roman"/>
                <w:noProof/>
                <w:lang w:eastAsia="ja-JP"/>
              </w:rPr>
              <w:t>}</w:t>
            </w:r>
          </w:p>
        </w:tc>
        <w:tc>
          <w:tcPr>
            <w:tcW w:w="1260" w:type="dxa"/>
          </w:tcPr>
          <w:p w:rsidR="001D467D" w:rsidRPr="0056241E" w:rsidRDefault="001D467D" w:rsidP="001D467D">
            <w:pPr>
              <w:pStyle w:val="tablecell"/>
              <w:spacing w:after="0"/>
              <w:rPr>
                <w:noProof/>
              </w:rPr>
            </w:pPr>
          </w:p>
        </w:tc>
      </w:tr>
    </w:tbl>
    <w:p w:rsidR="001D467D" w:rsidRDefault="001D467D" w:rsidP="001D467D">
      <w:pPr>
        <w:pStyle w:val="ListParagraph"/>
        <w:ind w:left="76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76"/>
        <w:gridCol w:w="1260"/>
      </w:tblGrid>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noProof/>
              </w:rPr>
            </w:pPr>
            <w:r>
              <w:rPr>
                <w:rFonts w:ascii="Times New Roman" w:hAnsi="Times New Roman"/>
                <w:noProof/>
              </w:rPr>
              <w:t>ips_scaled_ref_layer_offset</w:t>
            </w:r>
            <w:r w:rsidRPr="0056241E">
              <w:rPr>
                <w:rFonts w:ascii="Times New Roman" w:hAnsi="Times New Roman"/>
                <w:noProof/>
              </w:rPr>
              <w:t>_</w:t>
            </w:r>
            <w:r>
              <w:rPr>
                <w:rFonts w:ascii="Times New Roman" w:hAnsi="Times New Roman"/>
                <w:noProof/>
              </w:rPr>
              <w:t>sub</w:t>
            </w:r>
            <w:r w:rsidRPr="0056241E">
              <w:rPr>
                <w:rFonts w:ascii="Times New Roman" w:hAnsi="Times New Roman"/>
                <w:noProof/>
              </w:rPr>
              <w:t>set( </w:t>
            </w:r>
            <w:r>
              <w:rPr>
                <w:rFonts w:ascii="Times New Roman" w:hAnsi="Times New Roman"/>
                <w:noProof/>
              </w:rPr>
              <w:t>idx</w:t>
            </w:r>
            <w:r w:rsidRPr="0056241E">
              <w:rPr>
                <w:rFonts w:ascii="Times New Roman" w:hAnsi="Times New Roman"/>
                <w:noProof/>
              </w:rPr>
              <w:t>) {</w:t>
            </w:r>
          </w:p>
        </w:tc>
        <w:tc>
          <w:tcPr>
            <w:tcW w:w="1260" w:type="dxa"/>
          </w:tcPr>
          <w:p w:rsidR="001D467D" w:rsidRPr="0056241E" w:rsidRDefault="001D467D" w:rsidP="001D467D">
            <w:pPr>
              <w:pStyle w:val="tableheading"/>
              <w:spacing w:after="0"/>
              <w:rPr>
                <w:noProof/>
              </w:rPr>
            </w:pPr>
            <w:r w:rsidRPr="0056241E">
              <w:rPr>
                <w:noProof/>
              </w:rPr>
              <w:t>Descriptor</w:t>
            </w:r>
          </w:p>
        </w:tc>
      </w:tr>
      <w:tr w:rsidR="001D467D" w:rsidRPr="0022208D" w:rsidTr="00891F83">
        <w:trPr>
          <w:jc w:val="center"/>
        </w:trPr>
        <w:tc>
          <w:tcPr>
            <w:tcW w:w="7776" w:type="dxa"/>
          </w:tcPr>
          <w:p w:rsidR="001D467D" w:rsidRPr="0022208D" w:rsidDel="00AC5B7A" w:rsidRDefault="001D467D" w:rsidP="001D467D">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22208D">
              <w:rPr>
                <w:bCs/>
                <w:noProof/>
              </w:rPr>
              <w:tab/>
            </w:r>
            <w:r>
              <w:rPr>
                <w:bCs/>
                <w:noProof/>
              </w:rPr>
              <w:tab/>
            </w:r>
            <w:r w:rsidRPr="0022208D">
              <w:rPr>
                <w:b/>
                <w:bCs/>
              </w:rPr>
              <w:t>scaled_ref_layer_offset_present_flag</w:t>
            </w:r>
          </w:p>
        </w:tc>
        <w:tc>
          <w:tcPr>
            <w:tcW w:w="1260" w:type="dxa"/>
          </w:tcPr>
          <w:p w:rsidR="001D467D" w:rsidRPr="0022208D" w:rsidDel="00AC5B7A" w:rsidRDefault="001D467D" w:rsidP="001D467D">
            <w:pPr>
              <w:spacing w:before="0"/>
              <w:rPr>
                <w:noProof/>
                <w:lang w:eastAsia="ko-KR"/>
              </w:rPr>
            </w:pPr>
          </w:p>
        </w:tc>
      </w:tr>
      <w:tr w:rsidR="001D467D" w:rsidRPr="0022208D" w:rsidTr="00891F83">
        <w:trPr>
          <w:jc w:val="center"/>
        </w:trPr>
        <w:tc>
          <w:tcPr>
            <w:tcW w:w="7776" w:type="dxa"/>
          </w:tcPr>
          <w:p w:rsidR="001D467D" w:rsidRPr="0022208D" w:rsidDel="00AC5B7A" w:rsidRDefault="001D467D" w:rsidP="001D467D">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22208D">
              <w:tab/>
            </w:r>
            <w:r>
              <w:tab/>
            </w:r>
            <w:r w:rsidRPr="0022208D">
              <w:t>if (scaled_ref_layer_offset_present_flag{</w:t>
            </w:r>
          </w:p>
        </w:tc>
        <w:tc>
          <w:tcPr>
            <w:tcW w:w="1260" w:type="dxa"/>
          </w:tcPr>
          <w:p w:rsidR="001D467D" w:rsidRPr="0022208D" w:rsidDel="00AC5B7A" w:rsidRDefault="001D467D" w:rsidP="001D467D">
            <w:pPr>
              <w:spacing w:before="0"/>
              <w:rPr>
                <w:noProof/>
                <w:lang w:eastAsia="ko-KR"/>
              </w:rPr>
            </w:pPr>
          </w:p>
        </w:tc>
      </w:tr>
      <w:tr w:rsidR="001D467D" w:rsidRPr="0022208D" w:rsidTr="00891F83">
        <w:trPr>
          <w:jc w:val="center"/>
        </w:trPr>
        <w:tc>
          <w:tcPr>
            <w:tcW w:w="7776" w:type="dxa"/>
          </w:tcPr>
          <w:p w:rsidR="001D467D" w:rsidRPr="0022208D" w:rsidDel="00AC5B7A" w:rsidRDefault="001D467D" w:rsidP="001D467D">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22208D">
              <w:rPr>
                <w:b/>
                <w:bCs/>
              </w:rPr>
              <w:tab/>
            </w:r>
            <w:r w:rsidRPr="0022208D">
              <w:rPr>
                <w:b/>
                <w:bCs/>
              </w:rPr>
              <w:tab/>
            </w:r>
            <w:r>
              <w:rPr>
                <w:b/>
                <w:bCs/>
              </w:rPr>
              <w:tab/>
            </w:r>
            <w:r w:rsidRPr="0022208D">
              <w:rPr>
                <w:b/>
                <w:bCs/>
              </w:rPr>
              <w:t>scaled_ref_layer_left_offset</w:t>
            </w:r>
          </w:p>
        </w:tc>
        <w:tc>
          <w:tcPr>
            <w:tcW w:w="1260" w:type="dxa"/>
          </w:tcPr>
          <w:p w:rsidR="001D467D" w:rsidRPr="0022208D" w:rsidDel="00AC5B7A" w:rsidRDefault="001D467D" w:rsidP="001D467D">
            <w:pPr>
              <w:spacing w:before="0"/>
              <w:rPr>
                <w:noProof/>
                <w:lang w:eastAsia="ko-KR"/>
              </w:rPr>
            </w:pPr>
            <w:r w:rsidRPr="0022208D">
              <w:t>se(v)</w:t>
            </w:r>
          </w:p>
        </w:tc>
      </w:tr>
      <w:tr w:rsidR="001D467D" w:rsidRPr="0022208D" w:rsidTr="00891F83">
        <w:trPr>
          <w:jc w:val="center"/>
        </w:trPr>
        <w:tc>
          <w:tcPr>
            <w:tcW w:w="7776" w:type="dxa"/>
          </w:tcPr>
          <w:p w:rsidR="001D467D" w:rsidRPr="0022208D" w:rsidDel="00AC5B7A" w:rsidRDefault="001D467D" w:rsidP="001D467D">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22208D">
              <w:rPr>
                <w:b/>
                <w:bCs/>
              </w:rPr>
              <w:tab/>
            </w:r>
            <w:r w:rsidRPr="0022208D">
              <w:rPr>
                <w:b/>
                <w:bCs/>
              </w:rPr>
              <w:tab/>
            </w:r>
            <w:r>
              <w:rPr>
                <w:b/>
                <w:bCs/>
              </w:rPr>
              <w:tab/>
            </w:r>
            <w:r w:rsidRPr="0022208D">
              <w:rPr>
                <w:b/>
                <w:bCs/>
              </w:rPr>
              <w:t>scaled_ref_layer_top_offset</w:t>
            </w:r>
          </w:p>
        </w:tc>
        <w:tc>
          <w:tcPr>
            <w:tcW w:w="1260" w:type="dxa"/>
          </w:tcPr>
          <w:p w:rsidR="001D467D" w:rsidRPr="0022208D" w:rsidDel="00AC5B7A" w:rsidRDefault="001D467D" w:rsidP="001D467D">
            <w:pPr>
              <w:spacing w:before="0"/>
              <w:rPr>
                <w:noProof/>
                <w:lang w:eastAsia="ko-KR"/>
              </w:rPr>
            </w:pPr>
            <w:r w:rsidRPr="0022208D">
              <w:t>se(v)</w:t>
            </w:r>
          </w:p>
        </w:tc>
      </w:tr>
      <w:tr w:rsidR="001D467D" w:rsidRPr="0022208D" w:rsidTr="00891F83">
        <w:trPr>
          <w:jc w:val="center"/>
        </w:trPr>
        <w:tc>
          <w:tcPr>
            <w:tcW w:w="7776" w:type="dxa"/>
          </w:tcPr>
          <w:p w:rsidR="001D467D" w:rsidRPr="0022208D" w:rsidDel="00AC5B7A" w:rsidRDefault="001D467D" w:rsidP="001D467D">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22208D">
              <w:rPr>
                <w:b/>
                <w:bCs/>
              </w:rPr>
              <w:tab/>
            </w:r>
            <w:r w:rsidRPr="0022208D">
              <w:rPr>
                <w:b/>
                <w:bCs/>
              </w:rPr>
              <w:tab/>
            </w:r>
            <w:r>
              <w:rPr>
                <w:b/>
                <w:bCs/>
              </w:rPr>
              <w:tab/>
            </w:r>
            <w:r w:rsidRPr="0022208D">
              <w:rPr>
                <w:b/>
                <w:bCs/>
              </w:rPr>
              <w:t>scaled_ref_layer_right_offset</w:t>
            </w:r>
          </w:p>
        </w:tc>
        <w:tc>
          <w:tcPr>
            <w:tcW w:w="1260" w:type="dxa"/>
          </w:tcPr>
          <w:p w:rsidR="001D467D" w:rsidRPr="0022208D" w:rsidDel="00AC5B7A" w:rsidRDefault="001D467D" w:rsidP="001D467D">
            <w:pPr>
              <w:spacing w:before="0"/>
              <w:rPr>
                <w:noProof/>
                <w:lang w:eastAsia="ko-KR"/>
              </w:rPr>
            </w:pPr>
            <w:r w:rsidRPr="0022208D">
              <w:t>se(v)</w:t>
            </w:r>
          </w:p>
        </w:tc>
      </w:tr>
      <w:tr w:rsidR="001D467D" w:rsidRPr="0022208D" w:rsidTr="00891F83">
        <w:trPr>
          <w:jc w:val="center"/>
        </w:trPr>
        <w:tc>
          <w:tcPr>
            <w:tcW w:w="7776" w:type="dxa"/>
          </w:tcPr>
          <w:p w:rsidR="001D467D" w:rsidRPr="0022208D" w:rsidDel="00AC5B7A" w:rsidRDefault="001D467D" w:rsidP="001D467D">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22208D">
              <w:rPr>
                <w:b/>
                <w:bCs/>
              </w:rPr>
              <w:tab/>
            </w:r>
            <w:r w:rsidRPr="0022208D">
              <w:rPr>
                <w:b/>
                <w:bCs/>
              </w:rPr>
              <w:tab/>
            </w:r>
            <w:r>
              <w:rPr>
                <w:b/>
                <w:bCs/>
              </w:rPr>
              <w:tab/>
            </w:r>
            <w:r w:rsidRPr="0022208D">
              <w:rPr>
                <w:b/>
                <w:bCs/>
              </w:rPr>
              <w:t>scaled_ref_layer_bottom_offset</w:t>
            </w:r>
          </w:p>
        </w:tc>
        <w:tc>
          <w:tcPr>
            <w:tcW w:w="1260" w:type="dxa"/>
          </w:tcPr>
          <w:p w:rsidR="001D467D" w:rsidRPr="0022208D" w:rsidDel="00AC5B7A" w:rsidRDefault="001D467D" w:rsidP="001D467D">
            <w:pPr>
              <w:spacing w:before="0"/>
              <w:rPr>
                <w:noProof/>
                <w:lang w:eastAsia="ko-KR"/>
              </w:rPr>
            </w:pPr>
            <w:r w:rsidRPr="0022208D">
              <w:t>se(v)</w:t>
            </w:r>
          </w:p>
        </w:tc>
      </w:tr>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b/>
                <w:noProof/>
              </w:rPr>
            </w:pPr>
            <w:r>
              <w:rPr>
                <w:rFonts w:ascii="Times New Roman" w:eastAsia="MS Mincho" w:hAnsi="Times New Roman"/>
                <w:b/>
                <w:bCs/>
                <w:noProof/>
                <w:lang w:eastAsia="ja-JP"/>
              </w:rPr>
              <w:tab/>
            </w:r>
            <w:r>
              <w:rPr>
                <w:rFonts w:ascii="Times New Roman" w:eastAsia="MS Mincho" w:hAnsi="Times New Roman"/>
                <w:b/>
                <w:bCs/>
                <w:noProof/>
                <w:lang w:eastAsia="ja-JP"/>
              </w:rPr>
              <w:tab/>
              <w:t>}</w:t>
            </w:r>
          </w:p>
        </w:tc>
        <w:tc>
          <w:tcPr>
            <w:tcW w:w="1260" w:type="dxa"/>
          </w:tcPr>
          <w:p w:rsidR="001D467D" w:rsidRPr="0056241E" w:rsidRDefault="001D467D" w:rsidP="001D467D">
            <w:pPr>
              <w:pStyle w:val="tablecell"/>
              <w:spacing w:after="0"/>
              <w:rPr>
                <w:noProof/>
              </w:rPr>
            </w:pPr>
          </w:p>
        </w:tc>
      </w:tr>
      <w:tr w:rsidR="001D467D" w:rsidRPr="0056241E" w:rsidTr="00891F83">
        <w:trPr>
          <w:cantSplit/>
          <w:jc w:val="center"/>
        </w:trPr>
        <w:tc>
          <w:tcPr>
            <w:tcW w:w="7776" w:type="dxa"/>
          </w:tcPr>
          <w:p w:rsidR="001D467D" w:rsidRDefault="001D467D" w:rsidP="001D467D">
            <w:pPr>
              <w:pStyle w:val="tablesyntax"/>
              <w:rPr>
                <w:rFonts w:ascii="Times New Roman" w:eastAsia="MS Mincho" w:hAnsi="Times New Roman"/>
                <w:b/>
                <w:bCs/>
                <w:noProof/>
                <w:lang w:eastAsia="ja-JP"/>
              </w:rPr>
            </w:pPr>
            <w:r>
              <w:rPr>
                <w:rFonts w:ascii="Times New Roman" w:eastAsia="MS Mincho" w:hAnsi="Times New Roman"/>
                <w:b/>
                <w:bCs/>
                <w:noProof/>
                <w:lang w:eastAsia="ja-JP"/>
              </w:rPr>
              <w:t>}</w:t>
            </w:r>
          </w:p>
        </w:tc>
        <w:tc>
          <w:tcPr>
            <w:tcW w:w="1260" w:type="dxa"/>
          </w:tcPr>
          <w:p w:rsidR="001D467D" w:rsidRPr="0056241E" w:rsidRDefault="001D467D" w:rsidP="001D467D">
            <w:pPr>
              <w:pStyle w:val="tablecell"/>
              <w:spacing w:after="0"/>
              <w:rPr>
                <w:noProof/>
              </w:rPr>
            </w:pPr>
          </w:p>
        </w:tc>
      </w:tr>
    </w:tbl>
    <w:p w:rsidR="001D467D" w:rsidRDefault="001D467D" w:rsidP="001D467D">
      <w:pPr>
        <w:pStyle w:val="ListParagraph"/>
        <w:ind w:left="76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76"/>
        <w:gridCol w:w="1260"/>
      </w:tblGrid>
      <w:tr w:rsidR="001D467D" w:rsidRPr="0056241E" w:rsidTr="00891F83">
        <w:trPr>
          <w:cantSplit/>
          <w:jc w:val="center"/>
        </w:trPr>
        <w:tc>
          <w:tcPr>
            <w:tcW w:w="7776" w:type="dxa"/>
          </w:tcPr>
          <w:p w:rsidR="001D467D" w:rsidRPr="0056241E" w:rsidRDefault="001D467D" w:rsidP="001D467D">
            <w:pPr>
              <w:pStyle w:val="tablesyntax"/>
              <w:rPr>
                <w:rFonts w:ascii="Times New Roman" w:hAnsi="Times New Roman"/>
                <w:noProof/>
              </w:rPr>
            </w:pPr>
            <w:r>
              <w:rPr>
                <w:rFonts w:ascii="Times New Roman" w:hAnsi="Times New Roman"/>
                <w:noProof/>
              </w:rPr>
              <w:t>ips_vui_param_subset</w:t>
            </w:r>
            <w:r w:rsidRPr="0056241E">
              <w:rPr>
                <w:rFonts w:ascii="Times New Roman" w:hAnsi="Times New Roman"/>
                <w:noProof/>
              </w:rPr>
              <w:t>( </w:t>
            </w:r>
            <w:r>
              <w:rPr>
                <w:rFonts w:ascii="Times New Roman" w:hAnsi="Times New Roman"/>
                <w:noProof/>
              </w:rPr>
              <w:t>idx</w:t>
            </w:r>
            <w:r w:rsidRPr="0056241E">
              <w:rPr>
                <w:rFonts w:ascii="Times New Roman" w:hAnsi="Times New Roman"/>
                <w:noProof/>
              </w:rPr>
              <w:t>) {</w:t>
            </w:r>
          </w:p>
        </w:tc>
        <w:tc>
          <w:tcPr>
            <w:tcW w:w="1260" w:type="dxa"/>
          </w:tcPr>
          <w:p w:rsidR="001D467D" w:rsidRPr="0056241E" w:rsidRDefault="001D467D" w:rsidP="001D467D">
            <w:pPr>
              <w:pStyle w:val="tableheading"/>
              <w:spacing w:after="0"/>
              <w:rPr>
                <w:noProof/>
              </w:rPr>
            </w:pPr>
            <w:r w:rsidRPr="0056241E">
              <w:rPr>
                <w:noProof/>
              </w:rPr>
              <w:t>Descriptor</w:t>
            </w:r>
          </w:p>
        </w:tc>
      </w:tr>
      <w:tr w:rsidR="001D467D" w:rsidRPr="0022208D" w:rsidTr="00891F83">
        <w:trPr>
          <w:jc w:val="center"/>
        </w:trPr>
        <w:tc>
          <w:tcPr>
            <w:tcW w:w="7776" w:type="dxa"/>
          </w:tcPr>
          <w:p w:rsidR="001D467D" w:rsidRPr="0022208D" w:rsidDel="00AC5B7A" w:rsidRDefault="001D467D" w:rsidP="001D467D">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22208D">
              <w:rPr>
                <w:bCs/>
                <w:noProof/>
              </w:rPr>
              <w:tab/>
            </w:r>
            <w:r>
              <w:rPr>
                <w:bCs/>
                <w:noProof/>
              </w:rPr>
              <w:tab/>
            </w:r>
            <w:r>
              <w:rPr>
                <w:b/>
                <w:bCs/>
              </w:rPr>
              <w:t>vui_parameters_present</w:t>
            </w:r>
            <w:r w:rsidRPr="0022208D">
              <w:rPr>
                <w:b/>
                <w:bCs/>
              </w:rPr>
              <w:t>_flag</w:t>
            </w:r>
          </w:p>
        </w:tc>
        <w:tc>
          <w:tcPr>
            <w:tcW w:w="1260" w:type="dxa"/>
          </w:tcPr>
          <w:p w:rsidR="001D467D" w:rsidRPr="0022208D" w:rsidDel="00AC5B7A" w:rsidRDefault="001D467D" w:rsidP="001D467D">
            <w:pPr>
              <w:spacing w:before="0"/>
              <w:rPr>
                <w:noProof/>
                <w:lang w:eastAsia="ko-KR"/>
              </w:rPr>
            </w:pPr>
          </w:p>
        </w:tc>
      </w:tr>
      <w:tr w:rsidR="001D467D" w:rsidRPr="0022208D" w:rsidTr="00891F83">
        <w:trPr>
          <w:jc w:val="center"/>
        </w:trPr>
        <w:tc>
          <w:tcPr>
            <w:tcW w:w="7776" w:type="dxa"/>
          </w:tcPr>
          <w:p w:rsidR="001D467D" w:rsidRPr="0022208D" w:rsidDel="00AC5B7A" w:rsidRDefault="001D467D" w:rsidP="001D467D">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22208D">
              <w:tab/>
            </w:r>
            <w:r>
              <w:tab/>
            </w:r>
            <w:r w:rsidRPr="0022208D">
              <w:t>if (</w:t>
            </w:r>
            <w:r>
              <w:t>vui_parameters</w:t>
            </w:r>
            <w:r w:rsidRPr="0022208D">
              <w:t>_present_flag</w:t>
            </w:r>
            <w:r>
              <w:rPr>
                <w:bCs/>
              </w:rPr>
              <w:t>)</w:t>
            </w:r>
          </w:p>
        </w:tc>
        <w:tc>
          <w:tcPr>
            <w:tcW w:w="1260" w:type="dxa"/>
          </w:tcPr>
          <w:p w:rsidR="001D467D" w:rsidRPr="0022208D" w:rsidDel="00AC5B7A" w:rsidRDefault="001D467D" w:rsidP="001D467D">
            <w:pPr>
              <w:spacing w:before="0"/>
              <w:rPr>
                <w:noProof/>
                <w:lang w:eastAsia="ko-KR"/>
              </w:rPr>
            </w:pPr>
          </w:p>
        </w:tc>
      </w:tr>
      <w:tr w:rsidR="001D467D" w:rsidRPr="0022208D" w:rsidTr="00891F83">
        <w:trPr>
          <w:jc w:val="center"/>
        </w:trPr>
        <w:tc>
          <w:tcPr>
            <w:tcW w:w="7776" w:type="dxa"/>
          </w:tcPr>
          <w:p w:rsidR="001D467D" w:rsidRPr="0022208D" w:rsidDel="00AC5B7A" w:rsidRDefault="001D467D" w:rsidP="001D467D">
            <w:pPr>
              <w:tabs>
                <w:tab w:val="left" w:pos="216"/>
                <w:tab w:val="left" w:pos="432"/>
                <w:tab w:val="left" w:pos="648"/>
                <w:tab w:val="left" w:pos="864"/>
                <w:tab w:val="left" w:pos="1296"/>
                <w:tab w:val="left" w:pos="1512"/>
                <w:tab w:val="left" w:pos="1728"/>
                <w:tab w:val="left" w:pos="1944"/>
                <w:tab w:val="left" w:pos="2160"/>
              </w:tabs>
              <w:spacing w:before="0"/>
              <w:rPr>
                <w:bCs/>
                <w:noProof/>
              </w:rPr>
            </w:pPr>
            <w:r w:rsidRPr="0022208D">
              <w:rPr>
                <w:b/>
                <w:bCs/>
              </w:rPr>
              <w:tab/>
            </w:r>
            <w:r w:rsidRPr="0022208D">
              <w:rPr>
                <w:b/>
                <w:bCs/>
              </w:rPr>
              <w:tab/>
            </w:r>
            <w:r>
              <w:rPr>
                <w:b/>
                <w:bCs/>
              </w:rPr>
              <w:tab/>
            </w:r>
            <w:r>
              <w:rPr>
                <w:bCs/>
              </w:rPr>
              <w:t>vui_parameters()</w:t>
            </w:r>
          </w:p>
        </w:tc>
        <w:tc>
          <w:tcPr>
            <w:tcW w:w="1260" w:type="dxa"/>
          </w:tcPr>
          <w:p w:rsidR="001D467D" w:rsidRPr="0022208D" w:rsidDel="00AC5B7A" w:rsidRDefault="001D467D" w:rsidP="001D467D">
            <w:pPr>
              <w:spacing w:before="0"/>
              <w:rPr>
                <w:noProof/>
                <w:lang w:eastAsia="ko-KR"/>
              </w:rPr>
            </w:pPr>
          </w:p>
        </w:tc>
      </w:tr>
      <w:tr w:rsidR="001D467D" w:rsidRPr="0022208D" w:rsidTr="00891F83">
        <w:trPr>
          <w:cantSplit/>
          <w:jc w:val="center"/>
        </w:trPr>
        <w:tc>
          <w:tcPr>
            <w:tcW w:w="7776" w:type="dxa"/>
          </w:tcPr>
          <w:p w:rsidR="001D467D" w:rsidRPr="0022208D" w:rsidRDefault="001D467D" w:rsidP="001D467D">
            <w:pPr>
              <w:pStyle w:val="tablesyntax"/>
              <w:rPr>
                <w:rFonts w:ascii="Times New Roman" w:hAnsi="Times New Roman"/>
                <w:noProof/>
                <w:lang w:eastAsia="ko-KR"/>
              </w:rPr>
            </w:pPr>
            <w:r>
              <w:rPr>
                <w:rFonts w:ascii="Times New Roman" w:hAnsi="Times New Roman"/>
                <w:noProof/>
                <w:lang w:eastAsia="ko-KR"/>
              </w:rPr>
              <w:t>}</w:t>
            </w:r>
          </w:p>
        </w:tc>
        <w:tc>
          <w:tcPr>
            <w:tcW w:w="1260" w:type="dxa"/>
          </w:tcPr>
          <w:p w:rsidR="001D467D" w:rsidRPr="0022208D" w:rsidRDefault="001D467D" w:rsidP="001D467D">
            <w:pPr>
              <w:pStyle w:val="tablecell"/>
              <w:spacing w:after="0"/>
              <w:rPr>
                <w:noProof/>
                <w:lang w:eastAsia="ko-KR"/>
              </w:rPr>
            </w:pPr>
          </w:p>
        </w:tc>
      </w:tr>
    </w:tbl>
    <w:p w:rsidR="006828FF" w:rsidRDefault="006828FF" w:rsidP="007F2132">
      <w:pPr>
        <w:spacing w:after="120"/>
      </w:pPr>
    </w:p>
    <w:tbl>
      <w:tblPr>
        <w:tblW w:w="0" w:type="auto"/>
        <w:jc w:val="center"/>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
        <w:gridCol w:w="7754"/>
        <w:gridCol w:w="1260"/>
      </w:tblGrid>
      <w:tr w:rsidR="006828FF" w:rsidRPr="0056241E" w:rsidTr="006828FF">
        <w:trPr>
          <w:gridBefore w:val="1"/>
          <w:wBefore w:w="9" w:type="dxa"/>
          <w:cantSplit/>
          <w:jc w:val="center"/>
        </w:trPr>
        <w:tc>
          <w:tcPr>
            <w:tcW w:w="7754" w:type="dxa"/>
          </w:tcPr>
          <w:p w:rsidR="006828FF" w:rsidRPr="0056241E" w:rsidRDefault="006828FF" w:rsidP="006828FF">
            <w:pPr>
              <w:pStyle w:val="tablesyntax"/>
              <w:rPr>
                <w:rFonts w:ascii="Times New Roman" w:hAnsi="Times New Roman"/>
                <w:noProof/>
              </w:rPr>
            </w:pPr>
            <w:r>
              <w:rPr>
                <w:rFonts w:ascii="Times New Roman" w:hAnsi="Times New Roman"/>
                <w:noProof/>
              </w:rPr>
              <w:t>ips_vui_extension_param_subset</w:t>
            </w:r>
            <w:r w:rsidRPr="0056241E">
              <w:rPr>
                <w:rFonts w:ascii="Times New Roman" w:hAnsi="Times New Roman"/>
                <w:noProof/>
              </w:rPr>
              <w:t>( </w:t>
            </w:r>
            <w:r>
              <w:rPr>
                <w:rFonts w:ascii="Times New Roman" w:hAnsi="Times New Roman"/>
                <w:noProof/>
              </w:rPr>
              <w:t>idx</w:t>
            </w:r>
            <w:r w:rsidRPr="0056241E">
              <w:rPr>
                <w:rFonts w:ascii="Times New Roman" w:hAnsi="Times New Roman"/>
                <w:noProof/>
              </w:rPr>
              <w:t>) {</w:t>
            </w:r>
          </w:p>
        </w:tc>
        <w:tc>
          <w:tcPr>
            <w:tcW w:w="1260" w:type="dxa"/>
          </w:tcPr>
          <w:p w:rsidR="006828FF" w:rsidRPr="0056241E" w:rsidRDefault="006828FF" w:rsidP="006828FF">
            <w:pPr>
              <w:pStyle w:val="tableheading"/>
              <w:spacing w:after="0"/>
              <w:rPr>
                <w:noProof/>
              </w:rPr>
            </w:pPr>
            <w:r w:rsidRPr="0056241E">
              <w:rPr>
                <w:noProof/>
              </w:rPr>
              <w:t>Descriptor</w:t>
            </w:r>
          </w:p>
        </w:tc>
      </w:tr>
      <w:tr w:rsidR="006828FF" w:rsidRPr="008E14A4" w:rsidTr="006828FF">
        <w:trPr>
          <w:cantSplit/>
          <w:jc w:val="center"/>
        </w:trPr>
        <w:tc>
          <w:tcPr>
            <w:tcW w:w="7763" w:type="dxa"/>
            <w:gridSpan w:val="2"/>
          </w:tcPr>
          <w:p w:rsidR="006828FF" w:rsidRPr="008E14A4" w:rsidRDefault="006828FF" w:rsidP="006828FF">
            <w:pPr>
              <w:pStyle w:val="tablesyntax"/>
              <w:spacing w:line="276" w:lineRule="auto"/>
              <w:rPr>
                <w:rFonts w:ascii="Times New Roman" w:hAnsi="Times New Roman"/>
                <w:b/>
                <w:bCs/>
              </w:rPr>
            </w:pPr>
            <w:r w:rsidRPr="008E14A4">
              <w:rPr>
                <w:rFonts w:ascii="Times New Roman" w:hAnsi="Times New Roman"/>
                <w:b/>
                <w:bCs/>
              </w:rPr>
              <w:tab/>
            </w:r>
            <w:r w:rsidRPr="008E14A4">
              <w:rPr>
                <w:rFonts w:ascii="Times New Roman" w:hAnsi="Times New Roman"/>
                <w:b/>
                <w:bCs/>
              </w:rPr>
              <w:tab/>
            </w:r>
            <w:proofErr w:type="spellStart"/>
            <w:r w:rsidRPr="008E14A4">
              <w:rPr>
                <w:rFonts w:ascii="Times New Roman" w:hAnsi="Times New Roman"/>
                <w:b/>
                <w:bCs/>
              </w:rPr>
              <w:t>num_ilp_restricted_ref_layers</w:t>
            </w:r>
            <w:proofErr w:type="spellEnd"/>
          </w:p>
        </w:tc>
        <w:tc>
          <w:tcPr>
            <w:tcW w:w="1260" w:type="dxa"/>
          </w:tcPr>
          <w:p w:rsidR="006828FF" w:rsidRPr="008E14A4" w:rsidRDefault="006828FF" w:rsidP="006828FF">
            <w:pPr>
              <w:pStyle w:val="tableheading"/>
              <w:overflowPunct/>
              <w:autoSpaceDE/>
              <w:autoSpaceDN/>
              <w:adjustRightInd/>
              <w:spacing w:after="0" w:line="276" w:lineRule="auto"/>
              <w:jc w:val="left"/>
              <w:textAlignment w:val="auto"/>
              <w:rPr>
                <w:b w:val="0"/>
              </w:rPr>
            </w:pPr>
            <w:proofErr w:type="spellStart"/>
            <w:r w:rsidRPr="008E14A4">
              <w:rPr>
                <w:b w:val="0"/>
              </w:rPr>
              <w:t>ue</w:t>
            </w:r>
            <w:proofErr w:type="spellEnd"/>
            <w:r w:rsidRPr="008E14A4">
              <w:rPr>
                <w:b w:val="0"/>
              </w:rPr>
              <w:t>(v)</w:t>
            </w:r>
          </w:p>
        </w:tc>
      </w:tr>
      <w:tr w:rsidR="006828FF" w:rsidRPr="008E14A4" w:rsidTr="006828FF">
        <w:trPr>
          <w:cantSplit/>
          <w:jc w:val="center"/>
        </w:trPr>
        <w:tc>
          <w:tcPr>
            <w:tcW w:w="7763" w:type="dxa"/>
            <w:gridSpan w:val="2"/>
          </w:tcPr>
          <w:p w:rsidR="006828FF" w:rsidRPr="008E14A4" w:rsidRDefault="006828FF" w:rsidP="006828FF">
            <w:pPr>
              <w:pStyle w:val="tablesyntax"/>
              <w:spacing w:line="276" w:lineRule="auto"/>
              <w:rPr>
                <w:rFonts w:ascii="Times New Roman" w:hAnsi="Times New Roman"/>
                <w:bCs/>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Cs/>
              </w:rPr>
              <w:t xml:space="preserve">for( </w:t>
            </w:r>
            <w:proofErr w:type="spellStart"/>
            <w:r w:rsidRPr="008E14A4">
              <w:rPr>
                <w:rFonts w:ascii="Times New Roman" w:hAnsi="Times New Roman"/>
                <w:bCs/>
              </w:rPr>
              <w:t>i</w:t>
            </w:r>
            <w:proofErr w:type="spellEnd"/>
            <w:r w:rsidRPr="008E14A4">
              <w:rPr>
                <w:rFonts w:ascii="Times New Roman" w:hAnsi="Times New Roman"/>
                <w:bCs/>
              </w:rPr>
              <w:t xml:space="preserve"> = 0; </w:t>
            </w:r>
            <w:proofErr w:type="spellStart"/>
            <w:r w:rsidRPr="008E14A4">
              <w:rPr>
                <w:rFonts w:ascii="Times New Roman" w:hAnsi="Times New Roman"/>
                <w:bCs/>
              </w:rPr>
              <w:t>i</w:t>
            </w:r>
            <w:proofErr w:type="spellEnd"/>
            <w:r w:rsidRPr="008E14A4">
              <w:rPr>
                <w:rFonts w:ascii="Times New Roman" w:hAnsi="Times New Roman"/>
                <w:bCs/>
              </w:rPr>
              <w:t xml:space="preserve"> &lt; </w:t>
            </w:r>
            <w:proofErr w:type="spellStart"/>
            <w:r w:rsidRPr="008E14A4">
              <w:rPr>
                <w:rFonts w:ascii="Times New Roman" w:hAnsi="Times New Roman"/>
                <w:bCs/>
              </w:rPr>
              <w:t>num_ilp_restricted_ref_layers</w:t>
            </w:r>
            <w:proofErr w:type="spellEnd"/>
            <w:r w:rsidRPr="008E14A4">
              <w:rPr>
                <w:rFonts w:ascii="Times New Roman" w:hAnsi="Times New Roman"/>
                <w:bCs/>
              </w:rPr>
              <w:t xml:space="preserve">; </w:t>
            </w:r>
            <w:proofErr w:type="spellStart"/>
            <w:r w:rsidRPr="008E14A4">
              <w:rPr>
                <w:rFonts w:ascii="Times New Roman" w:hAnsi="Times New Roman"/>
                <w:bCs/>
              </w:rPr>
              <w:t>i</w:t>
            </w:r>
            <w:proofErr w:type="spellEnd"/>
            <w:r w:rsidRPr="008E14A4">
              <w:rPr>
                <w:rFonts w:ascii="Times New Roman" w:hAnsi="Times New Roman"/>
                <w:bCs/>
              </w:rPr>
              <w:t>++ ) {</w:t>
            </w:r>
          </w:p>
        </w:tc>
        <w:tc>
          <w:tcPr>
            <w:tcW w:w="1260" w:type="dxa"/>
          </w:tcPr>
          <w:p w:rsidR="006828FF" w:rsidRPr="008E14A4" w:rsidRDefault="006828FF" w:rsidP="006828FF">
            <w:pPr>
              <w:pStyle w:val="tableheading"/>
              <w:overflowPunct/>
              <w:autoSpaceDE/>
              <w:autoSpaceDN/>
              <w:adjustRightInd/>
              <w:spacing w:after="0" w:line="276" w:lineRule="auto"/>
              <w:jc w:val="left"/>
              <w:textAlignment w:val="auto"/>
              <w:rPr>
                <w:b w:val="0"/>
              </w:rPr>
            </w:pPr>
          </w:p>
        </w:tc>
      </w:tr>
      <w:tr w:rsidR="006828FF" w:rsidRPr="008E14A4" w:rsidTr="006828FF">
        <w:trPr>
          <w:cantSplit/>
          <w:jc w:val="center"/>
        </w:trPr>
        <w:tc>
          <w:tcPr>
            <w:tcW w:w="7763" w:type="dxa"/>
            <w:gridSpan w:val="2"/>
          </w:tcPr>
          <w:p w:rsidR="006828FF" w:rsidRPr="008E14A4" w:rsidRDefault="006828FF" w:rsidP="006828FF">
            <w:pPr>
              <w:pStyle w:val="tablesyntax"/>
              <w:spacing w:line="276" w:lineRule="auto"/>
              <w:rPr>
                <w:rFonts w:ascii="Times New Roman" w:hAnsi="Times New Roman"/>
                <w:b/>
                <w:bCs/>
              </w:rPr>
            </w:pP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
                <w:bCs/>
              </w:rPr>
              <w:t>min_spatial_segment_offset_plus1</w:t>
            </w:r>
            <w:r w:rsidRPr="008E14A4">
              <w:rPr>
                <w:rFonts w:ascii="Times New Roman" w:hAnsi="Times New Roman"/>
                <w:bCs/>
              </w:rPr>
              <w:t>[ </w:t>
            </w:r>
            <w:proofErr w:type="spellStart"/>
            <w:r w:rsidRPr="008E14A4">
              <w:rPr>
                <w:rFonts w:ascii="Times New Roman" w:hAnsi="Times New Roman"/>
                <w:bCs/>
              </w:rPr>
              <w:t>i</w:t>
            </w:r>
            <w:proofErr w:type="spellEnd"/>
            <w:r w:rsidRPr="008E14A4">
              <w:rPr>
                <w:rFonts w:ascii="Times New Roman" w:hAnsi="Times New Roman"/>
                <w:bCs/>
              </w:rPr>
              <w:t> ]</w:t>
            </w:r>
          </w:p>
        </w:tc>
        <w:tc>
          <w:tcPr>
            <w:tcW w:w="1260" w:type="dxa"/>
          </w:tcPr>
          <w:p w:rsidR="006828FF" w:rsidRPr="008E14A4" w:rsidRDefault="006828FF" w:rsidP="006828FF">
            <w:pPr>
              <w:pStyle w:val="tableheading"/>
              <w:overflowPunct/>
              <w:autoSpaceDE/>
              <w:autoSpaceDN/>
              <w:adjustRightInd/>
              <w:spacing w:after="0" w:line="276" w:lineRule="auto"/>
              <w:jc w:val="left"/>
              <w:textAlignment w:val="auto"/>
              <w:rPr>
                <w:b w:val="0"/>
              </w:rPr>
            </w:pPr>
            <w:proofErr w:type="spellStart"/>
            <w:r w:rsidRPr="008E14A4">
              <w:rPr>
                <w:b w:val="0"/>
              </w:rPr>
              <w:t>ue</w:t>
            </w:r>
            <w:proofErr w:type="spellEnd"/>
            <w:r w:rsidRPr="008E14A4">
              <w:rPr>
                <w:b w:val="0"/>
              </w:rPr>
              <w:t>(v)</w:t>
            </w:r>
          </w:p>
        </w:tc>
      </w:tr>
      <w:tr w:rsidR="006828FF" w:rsidRPr="008E14A4" w:rsidTr="006828FF">
        <w:trPr>
          <w:cantSplit/>
          <w:jc w:val="center"/>
        </w:trPr>
        <w:tc>
          <w:tcPr>
            <w:tcW w:w="7763" w:type="dxa"/>
            <w:gridSpan w:val="2"/>
          </w:tcPr>
          <w:p w:rsidR="006828FF" w:rsidRPr="008E14A4" w:rsidRDefault="006828FF" w:rsidP="006828FF">
            <w:pPr>
              <w:pStyle w:val="tablesyntax"/>
              <w:spacing w:line="276" w:lineRule="auto"/>
              <w:rPr>
                <w:rFonts w:ascii="Times New Roman" w:hAnsi="Times New Roman"/>
                <w:bCs/>
              </w:rPr>
            </w:pP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t xml:space="preserve">if( </w:t>
            </w:r>
            <w:proofErr w:type="spellStart"/>
            <w:r w:rsidRPr="008E14A4">
              <w:rPr>
                <w:rFonts w:ascii="Times New Roman" w:hAnsi="Times New Roman"/>
                <w:bCs/>
              </w:rPr>
              <w:t>min_spatial_segment_offset</w:t>
            </w:r>
            <w:proofErr w:type="spellEnd"/>
            <w:r w:rsidRPr="008E14A4">
              <w:rPr>
                <w:rFonts w:ascii="Times New Roman" w:hAnsi="Times New Roman"/>
                <w:bCs/>
              </w:rPr>
              <w:t>[ </w:t>
            </w:r>
            <w:proofErr w:type="spellStart"/>
            <w:r w:rsidRPr="008E14A4">
              <w:rPr>
                <w:rFonts w:ascii="Times New Roman" w:hAnsi="Times New Roman"/>
                <w:bCs/>
              </w:rPr>
              <w:t>i</w:t>
            </w:r>
            <w:proofErr w:type="spellEnd"/>
            <w:r w:rsidRPr="008E14A4">
              <w:rPr>
                <w:rFonts w:ascii="Times New Roman" w:hAnsi="Times New Roman"/>
                <w:bCs/>
              </w:rPr>
              <w:t> ] &gt; 0 ) {</w:t>
            </w:r>
          </w:p>
        </w:tc>
        <w:tc>
          <w:tcPr>
            <w:tcW w:w="1260" w:type="dxa"/>
          </w:tcPr>
          <w:p w:rsidR="006828FF" w:rsidRPr="008E14A4" w:rsidRDefault="006828FF" w:rsidP="006828FF">
            <w:pPr>
              <w:pStyle w:val="tableheading"/>
              <w:overflowPunct/>
              <w:autoSpaceDE/>
              <w:autoSpaceDN/>
              <w:adjustRightInd/>
              <w:spacing w:after="0" w:line="276" w:lineRule="auto"/>
              <w:jc w:val="left"/>
              <w:textAlignment w:val="auto"/>
              <w:rPr>
                <w:b w:val="0"/>
              </w:rPr>
            </w:pPr>
          </w:p>
        </w:tc>
      </w:tr>
      <w:tr w:rsidR="006828FF" w:rsidRPr="008E14A4" w:rsidTr="006828FF">
        <w:trPr>
          <w:cantSplit/>
          <w:jc w:val="center"/>
        </w:trPr>
        <w:tc>
          <w:tcPr>
            <w:tcW w:w="7763" w:type="dxa"/>
            <w:gridSpan w:val="2"/>
          </w:tcPr>
          <w:p w:rsidR="006828FF" w:rsidRPr="008E14A4" w:rsidRDefault="006828FF" w:rsidP="006828FF">
            <w:pPr>
              <w:pStyle w:val="tablesyntax"/>
              <w:spacing w:line="276" w:lineRule="auto"/>
              <w:rPr>
                <w:rFonts w:ascii="Times New Roman" w:hAnsi="Times New Roman"/>
                <w:bCs/>
              </w:rPr>
            </w:pP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proofErr w:type="spellStart"/>
            <w:r w:rsidRPr="008E14A4">
              <w:rPr>
                <w:rFonts w:ascii="Times New Roman" w:hAnsi="Times New Roman"/>
                <w:b/>
                <w:bCs/>
              </w:rPr>
              <w:t>ctu_based_offset_enabled_flag</w:t>
            </w:r>
            <w:proofErr w:type="spellEnd"/>
            <w:r w:rsidRPr="008E14A4">
              <w:rPr>
                <w:rFonts w:ascii="Times New Roman" w:hAnsi="Times New Roman"/>
                <w:bCs/>
              </w:rPr>
              <w:t>[ </w:t>
            </w:r>
            <w:proofErr w:type="spellStart"/>
            <w:r w:rsidRPr="008E14A4">
              <w:rPr>
                <w:rFonts w:ascii="Times New Roman" w:hAnsi="Times New Roman"/>
                <w:bCs/>
              </w:rPr>
              <w:t>i</w:t>
            </w:r>
            <w:proofErr w:type="spellEnd"/>
            <w:r w:rsidRPr="008E14A4">
              <w:rPr>
                <w:rFonts w:ascii="Times New Roman" w:hAnsi="Times New Roman"/>
                <w:bCs/>
              </w:rPr>
              <w:t> ]</w:t>
            </w:r>
          </w:p>
        </w:tc>
        <w:tc>
          <w:tcPr>
            <w:tcW w:w="1260" w:type="dxa"/>
          </w:tcPr>
          <w:p w:rsidR="006828FF" w:rsidRPr="008E14A4" w:rsidRDefault="006828FF" w:rsidP="006828FF">
            <w:pPr>
              <w:pStyle w:val="tableheading"/>
              <w:overflowPunct/>
              <w:autoSpaceDE/>
              <w:autoSpaceDN/>
              <w:adjustRightInd/>
              <w:spacing w:after="0" w:line="276" w:lineRule="auto"/>
              <w:jc w:val="left"/>
              <w:textAlignment w:val="auto"/>
              <w:rPr>
                <w:b w:val="0"/>
              </w:rPr>
            </w:pPr>
            <w:r w:rsidRPr="008E14A4">
              <w:rPr>
                <w:b w:val="0"/>
              </w:rPr>
              <w:t>u(1)</w:t>
            </w:r>
          </w:p>
        </w:tc>
      </w:tr>
      <w:tr w:rsidR="006828FF" w:rsidRPr="008E14A4" w:rsidTr="006828FF">
        <w:trPr>
          <w:cantSplit/>
          <w:jc w:val="center"/>
        </w:trPr>
        <w:tc>
          <w:tcPr>
            <w:tcW w:w="7763" w:type="dxa"/>
            <w:gridSpan w:val="2"/>
          </w:tcPr>
          <w:p w:rsidR="006828FF" w:rsidRPr="008E14A4" w:rsidRDefault="006828FF" w:rsidP="006828FF">
            <w:pPr>
              <w:pStyle w:val="tablesyntax"/>
              <w:spacing w:line="276" w:lineRule="auto"/>
              <w:rPr>
                <w:rFonts w:ascii="Times New Roman" w:hAnsi="Times New Roman"/>
                <w:bCs/>
              </w:rPr>
            </w:pP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t xml:space="preserve">if( </w:t>
            </w:r>
            <w:proofErr w:type="spellStart"/>
            <w:r w:rsidRPr="008E14A4">
              <w:rPr>
                <w:rFonts w:ascii="Times New Roman" w:hAnsi="Times New Roman"/>
                <w:bCs/>
              </w:rPr>
              <w:t>ctu_based_offset_enabled_flag</w:t>
            </w:r>
            <w:proofErr w:type="spellEnd"/>
            <w:r w:rsidRPr="008E14A4">
              <w:rPr>
                <w:rFonts w:ascii="Times New Roman" w:hAnsi="Times New Roman"/>
                <w:bCs/>
              </w:rPr>
              <w:t>[ </w:t>
            </w:r>
            <w:proofErr w:type="spellStart"/>
            <w:r w:rsidRPr="008E14A4">
              <w:rPr>
                <w:rFonts w:ascii="Times New Roman" w:hAnsi="Times New Roman"/>
                <w:bCs/>
              </w:rPr>
              <w:t>i</w:t>
            </w:r>
            <w:proofErr w:type="spellEnd"/>
            <w:r w:rsidRPr="008E14A4">
              <w:rPr>
                <w:rFonts w:ascii="Times New Roman" w:hAnsi="Times New Roman"/>
                <w:bCs/>
              </w:rPr>
              <w:t> ] )</w:t>
            </w:r>
          </w:p>
        </w:tc>
        <w:tc>
          <w:tcPr>
            <w:tcW w:w="1260" w:type="dxa"/>
          </w:tcPr>
          <w:p w:rsidR="006828FF" w:rsidRPr="008E14A4" w:rsidRDefault="006828FF" w:rsidP="006828FF">
            <w:pPr>
              <w:pStyle w:val="tableheading"/>
              <w:overflowPunct/>
              <w:autoSpaceDE/>
              <w:autoSpaceDN/>
              <w:adjustRightInd/>
              <w:spacing w:after="0" w:line="276" w:lineRule="auto"/>
              <w:jc w:val="left"/>
              <w:textAlignment w:val="auto"/>
              <w:rPr>
                <w:b w:val="0"/>
              </w:rPr>
            </w:pPr>
          </w:p>
        </w:tc>
      </w:tr>
      <w:tr w:rsidR="006828FF" w:rsidRPr="008E14A4" w:rsidTr="006828FF">
        <w:trPr>
          <w:cantSplit/>
          <w:jc w:val="center"/>
        </w:trPr>
        <w:tc>
          <w:tcPr>
            <w:tcW w:w="7763" w:type="dxa"/>
            <w:gridSpan w:val="2"/>
          </w:tcPr>
          <w:p w:rsidR="006828FF" w:rsidRPr="008E14A4" w:rsidRDefault="006828FF" w:rsidP="006828FF">
            <w:pPr>
              <w:pStyle w:val="tablesyntax"/>
              <w:spacing w:line="276" w:lineRule="auto"/>
              <w:rPr>
                <w:rFonts w:ascii="Times New Roman" w:hAnsi="Times New Roman"/>
                <w:bCs/>
              </w:rPr>
            </w:pP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
                <w:bCs/>
              </w:rPr>
              <w:t>min_horizontal_ctu_offset_plus1</w:t>
            </w:r>
            <w:r w:rsidRPr="008E14A4">
              <w:rPr>
                <w:rFonts w:ascii="Times New Roman" w:hAnsi="Times New Roman"/>
                <w:bCs/>
              </w:rPr>
              <w:t>[ </w:t>
            </w:r>
            <w:proofErr w:type="spellStart"/>
            <w:r w:rsidRPr="008E14A4">
              <w:rPr>
                <w:rFonts w:ascii="Times New Roman" w:hAnsi="Times New Roman"/>
                <w:bCs/>
              </w:rPr>
              <w:t>i</w:t>
            </w:r>
            <w:proofErr w:type="spellEnd"/>
            <w:r w:rsidRPr="008E14A4">
              <w:rPr>
                <w:rFonts w:ascii="Times New Roman" w:hAnsi="Times New Roman"/>
                <w:bCs/>
              </w:rPr>
              <w:t> ]</w:t>
            </w:r>
          </w:p>
        </w:tc>
        <w:tc>
          <w:tcPr>
            <w:tcW w:w="1260" w:type="dxa"/>
          </w:tcPr>
          <w:p w:rsidR="006828FF" w:rsidRPr="008E14A4" w:rsidRDefault="006828FF" w:rsidP="006828FF">
            <w:pPr>
              <w:pStyle w:val="tableheading"/>
              <w:overflowPunct/>
              <w:autoSpaceDE/>
              <w:autoSpaceDN/>
              <w:adjustRightInd/>
              <w:spacing w:after="0" w:line="276" w:lineRule="auto"/>
              <w:jc w:val="left"/>
              <w:textAlignment w:val="auto"/>
              <w:rPr>
                <w:b w:val="0"/>
              </w:rPr>
            </w:pPr>
            <w:proofErr w:type="spellStart"/>
            <w:r w:rsidRPr="008E14A4">
              <w:rPr>
                <w:b w:val="0"/>
              </w:rPr>
              <w:t>ue</w:t>
            </w:r>
            <w:proofErr w:type="spellEnd"/>
            <w:r w:rsidRPr="008E14A4">
              <w:rPr>
                <w:b w:val="0"/>
              </w:rPr>
              <w:t>(v)</w:t>
            </w:r>
          </w:p>
        </w:tc>
      </w:tr>
      <w:tr w:rsidR="006828FF" w:rsidRPr="008E14A4" w:rsidTr="006828FF">
        <w:trPr>
          <w:cantSplit/>
          <w:jc w:val="center"/>
        </w:trPr>
        <w:tc>
          <w:tcPr>
            <w:tcW w:w="7763" w:type="dxa"/>
            <w:gridSpan w:val="2"/>
          </w:tcPr>
          <w:p w:rsidR="006828FF" w:rsidRPr="008E14A4" w:rsidRDefault="006828FF" w:rsidP="006828FF">
            <w:pPr>
              <w:pStyle w:val="tablesyntax"/>
              <w:spacing w:line="276" w:lineRule="auto"/>
              <w:rPr>
                <w:rFonts w:ascii="Times New Roman" w:hAnsi="Times New Roman"/>
                <w:bCs/>
              </w:rPr>
            </w:pP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t>}</w:t>
            </w:r>
          </w:p>
        </w:tc>
        <w:tc>
          <w:tcPr>
            <w:tcW w:w="1260" w:type="dxa"/>
          </w:tcPr>
          <w:p w:rsidR="006828FF" w:rsidRPr="008E14A4" w:rsidRDefault="006828FF" w:rsidP="006828FF">
            <w:pPr>
              <w:pStyle w:val="tableheading"/>
              <w:overflowPunct/>
              <w:autoSpaceDE/>
              <w:autoSpaceDN/>
              <w:adjustRightInd/>
              <w:spacing w:after="0" w:line="276" w:lineRule="auto"/>
              <w:jc w:val="left"/>
              <w:textAlignment w:val="auto"/>
              <w:rPr>
                <w:b w:val="0"/>
              </w:rPr>
            </w:pPr>
          </w:p>
        </w:tc>
      </w:tr>
      <w:tr w:rsidR="006828FF" w:rsidRPr="008E14A4" w:rsidTr="006828FF">
        <w:trPr>
          <w:cantSplit/>
          <w:jc w:val="center"/>
        </w:trPr>
        <w:tc>
          <w:tcPr>
            <w:tcW w:w="7763" w:type="dxa"/>
            <w:gridSpan w:val="2"/>
          </w:tcPr>
          <w:p w:rsidR="006828FF" w:rsidRPr="008E14A4" w:rsidRDefault="006828FF" w:rsidP="006828FF">
            <w:pPr>
              <w:pStyle w:val="tablesyntax"/>
              <w:spacing w:line="276" w:lineRule="auto"/>
              <w:rPr>
                <w:rFonts w:ascii="Times New Roman" w:hAnsi="Times New Roman"/>
                <w:bCs/>
              </w:rPr>
            </w:pPr>
            <w:r w:rsidRPr="008E14A4">
              <w:rPr>
                <w:rFonts w:ascii="Times New Roman" w:hAnsi="Times New Roman"/>
                <w:bCs/>
              </w:rPr>
              <w:tab/>
            </w:r>
            <w:r w:rsidRPr="008E14A4">
              <w:rPr>
                <w:rFonts w:ascii="Times New Roman" w:hAnsi="Times New Roman"/>
                <w:bCs/>
              </w:rPr>
              <w:tab/>
              <w:t>}</w:t>
            </w:r>
          </w:p>
        </w:tc>
        <w:tc>
          <w:tcPr>
            <w:tcW w:w="1260" w:type="dxa"/>
          </w:tcPr>
          <w:p w:rsidR="006828FF" w:rsidRPr="008E14A4" w:rsidRDefault="006828FF" w:rsidP="006828FF">
            <w:pPr>
              <w:pStyle w:val="tableheading"/>
              <w:overflowPunct/>
              <w:autoSpaceDE/>
              <w:autoSpaceDN/>
              <w:adjustRightInd/>
              <w:spacing w:after="0" w:line="276" w:lineRule="auto"/>
              <w:jc w:val="left"/>
              <w:textAlignment w:val="auto"/>
              <w:rPr>
                <w:b w:val="0"/>
              </w:rPr>
            </w:pPr>
          </w:p>
        </w:tc>
      </w:tr>
      <w:tr w:rsidR="006828FF" w:rsidRPr="0022208D" w:rsidTr="006828FF">
        <w:trPr>
          <w:gridBefore w:val="1"/>
          <w:wBefore w:w="9" w:type="dxa"/>
          <w:cantSplit/>
          <w:jc w:val="center"/>
        </w:trPr>
        <w:tc>
          <w:tcPr>
            <w:tcW w:w="7754" w:type="dxa"/>
          </w:tcPr>
          <w:p w:rsidR="006828FF" w:rsidRPr="0022208D" w:rsidRDefault="006828FF" w:rsidP="006828FF">
            <w:pPr>
              <w:pStyle w:val="tablesyntax"/>
              <w:rPr>
                <w:rFonts w:ascii="Times New Roman" w:hAnsi="Times New Roman"/>
                <w:noProof/>
                <w:lang w:eastAsia="ko-KR"/>
              </w:rPr>
            </w:pPr>
            <w:r>
              <w:rPr>
                <w:rFonts w:ascii="Times New Roman" w:hAnsi="Times New Roman"/>
                <w:noProof/>
                <w:lang w:eastAsia="ko-KR"/>
              </w:rPr>
              <w:t>}</w:t>
            </w:r>
          </w:p>
        </w:tc>
        <w:tc>
          <w:tcPr>
            <w:tcW w:w="1260" w:type="dxa"/>
          </w:tcPr>
          <w:p w:rsidR="006828FF" w:rsidRPr="0022208D" w:rsidRDefault="006828FF" w:rsidP="006828FF">
            <w:pPr>
              <w:pStyle w:val="tablecell"/>
              <w:spacing w:after="0"/>
              <w:rPr>
                <w:noProof/>
                <w:lang w:eastAsia="ko-KR"/>
              </w:rPr>
            </w:pPr>
          </w:p>
        </w:tc>
      </w:tr>
    </w:tbl>
    <w:p w:rsidR="006828FF" w:rsidRDefault="006828FF" w:rsidP="007F2132">
      <w:pPr>
        <w:spacing w:after="120"/>
      </w:pPr>
    </w:p>
    <w:p w:rsidR="001D467D" w:rsidRDefault="007F2132" w:rsidP="007F2132">
      <w:pPr>
        <w:spacing w:after="120"/>
      </w:pPr>
      <w:r>
        <w:t xml:space="preserve">With </w:t>
      </w:r>
      <w:r w:rsidR="007F7AC6">
        <w:t xml:space="preserve">the </w:t>
      </w:r>
      <w:r>
        <w:t xml:space="preserve">proposed IPS, the SPS of each enhancement can refer the index of each parameter subset and the </w:t>
      </w:r>
      <w:proofErr w:type="gramStart"/>
      <w:r>
        <w:t>size</w:t>
      </w:r>
      <w:proofErr w:type="gramEnd"/>
      <w:r>
        <w:t xml:space="preserve"> of SPS would be significantly reduced. </w:t>
      </w:r>
      <w:r w:rsidR="00E60ACC">
        <w:fldChar w:fldCharType="begin"/>
      </w:r>
      <w:r>
        <w:instrText xml:space="preserve"> REF _Ref358211791 \r \h </w:instrText>
      </w:r>
      <w:r w:rsidR="00E60ACC">
        <w:fldChar w:fldCharType="separate"/>
      </w:r>
      <w:r>
        <w:t>Table 3</w:t>
      </w:r>
      <w:r w:rsidR="00E60ACC">
        <w:fldChar w:fldCharType="end"/>
      </w:r>
      <w:r>
        <w:t xml:space="preserve"> is the proposed SPS structure.</w:t>
      </w:r>
    </w:p>
    <w:p w:rsidR="007F2132" w:rsidRPr="00CE4FE7" w:rsidRDefault="007F2132" w:rsidP="007F2132">
      <w:pPr>
        <w:pStyle w:val="ListParagraph"/>
        <w:numPr>
          <w:ilvl w:val="0"/>
          <w:numId w:val="33"/>
        </w:numPr>
        <w:jc w:val="center"/>
        <w:rPr>
          <w:rFonts w:ascii="Times New Roman" w:eastAsia="Times New Roman" w:hAnsi="Times New Roman"/>
        </w:rPr>
      </w:pPr>
      <w:bookmarkStart w:id="4" w:name="_Ref358211791"/>
      <w:r w:rsidRPr="00CE4FE7">
        <w:rPr>
          <w:rFonts w:ascii="Times New Roman" w:eastAsia="Times New Roman" w:hAnsi="Times New Roman"/>
        </w:rPr>
        <w:t xml:space="preserve">Proposed Sequence Parameter Set </w:t>
      </w:r>
      <w:r w:rsidR="007F7AC6" w:rsidRPr="00CE4FE7">
        <w:rPr>
          <w:rFonts w:ascii="Times New Roman" w:eastAsia="Times New Roman" w:hAnsi="Times New Roman"/>
        </w:rPr>
        <w:t xml:space="preserve">and extension </w:t>
      </w:r>
      <w:r w:rsidRPr="00CE4FE7">
        <w:rPr>
          <w:rFonts w:ascii="Times New Roman" w:eastAsia="Times New Roman" w:hAnsi="Times New Roman"/>
        </w:rPr>
        <w:t>RBSP syntax</w:t>
      </w:r>
      <w:bookmarkEnd w:id="4"/>
      <w:r w:rsidRPr="00CE4FE7">
        <w:rPr>
          <w:rFonts w:ascii="Times New Roman" w:eastAsia="Times New Roman" w:hAnsi="Times New Roman"/>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06"/>
        <w:gridCol w:w="1565"/>
      </w:tblGrid>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noProof/>
              </w:rPr>
            </w:pPr>
            <w:r w:rsidRPr="0056241E">
              <w:rPr>
                <w:rFonts w:ascii="Times New Roman" w:hAnsi="Times New Roman"/>
                <w:noProof/>
              </w:rPr>
              <w:lastRenderedPageBreak/>
              <w:t>se</w:t>
            </w:r>
            <w:r w:rsidRPr="00C63AC1">
              <w:rPr>
                <w:rFonts w:ascii="Times New Roman" w:hAnsi="Times New Roman"/>
                <w:noProof/>
              </w:rPr>
              <w:t>q_p</w:t>
            </w:r>
            <w:r w:rsidRPr="0056241E">
              <w:rPr>
                <w:rFonts w:ascii="Times New Roman" w:hAnsi="Times New Roman"/>
                <w:noProof/>
              </w:rPr>
              <w:t>arameter_set_rbsp( ) {</w:t>
            </w:r>
          </w:p>
        </w:tc>
        <w:tc>
          <w:tcPr>
            <w:tcW w:w="1565" w:type="dxa"/>
            <w:shd w:val="clear" w:color="auto" w:fill="auto"/>
          </w:tcPr>
          <w:p w:rsidR="007F2132" w:rsidRPr="0056241E" w:rsidRDefault="007F2132" w:rsidP="007F2132">
            <w:pPr>
              <w:pStyle w:val="tableheading"/>
              <w:spacing w:after="0"/>
              <w:rPr>
                <w:noProof/>
              </w:rPr>
            </w:pPr>
            <w:r w:rsidRPr="0056241E">
              <w:rPr>
                <w:noProof/>
              </w:rPr>
              <w:t>Descriptor</w:t>
            </w: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b/>
                <w:noProof/>
              </w:rPr>
            </w:pPr>
            <w:r w:rsidRPr="0056241E">
              <w:rPr>
                <w:rFonts w:ascii="Times New Roman" w:hAnsi="Times New Roman"/>
                <w:b/>
                <w:noProof/>
              </w:rPr>
              <w:tab/>
            </w:r>
            <w:r>
              <w:rPr>
                <w:rFonts w:ascii="Times New Roman" w:hAnsi="Times New Roman"/>
                <w:b/>
                <w:noProof/>
              </w:rPr>
              <w:t>sps_</w:t>
            </w:r>
            <w:r w:rsidRPr="0056241E">
              <w:rPr>
                <w:rFonts w:ascii="Times New Roman" w:hAnsi="Times New Roman"/>
                <w:b/>
                <w:bCs/>
                <w:noProof/>
              </w:rPr>
              <w:t>video_parameter_set_id</w:t>
            </w:r>
          </w:p>
        </w:tc>
        <w:tc>
          <w:tcPr>
            <w:tcW w:w="1565" w:type="dxa"/>
            <w:shd w:val="clear" w:color="auto" w:fill="auto"/>
          </w:tcPr>
          <w:p w:rsidR="007F2132" w:rsidRPr="0056241E" w:rsidRDefault="007F2132" w:rsidP="007F2132">
            <w:pPr>
              <w:pStyle w:val="tablecell"/>
              <w:spacing w:after="0"/>
              <w:rPr>
                <w:noProof/>
              </w:rPr>
            </w:pPr>
            <w:r w:rsidRPr="0056241E">
              <w:rPr>
                <w:noProof/>
              </w:rPr>
              <w:t>u(4)</w:t>
            </w:r>
          </w:p>
        </w:tc>
      </w:tr>
      <w:tr w:rsidR="007F2132" w:rsidRPr="0056241E" w:rsidTr="00891F83">
        <w:trPr>
          <w:cantSplit/>
          <w:jc w:val="center"/>
        </w:trPr>
        <w:tc>
          <w:tcPr>
            <w:tcW w:w="7506" w:type="dxa"/>
            <w:shd w:val="clear" w:color="auto" w:fill="auto"/>
          </w:tcPr>
          <w:p w:rsidR="007F2132" w:rsidRPr="00F7064A" w:rsidRDefault="007F2132" w:rsidP="007F2132">
            <w:pPr>
              <w:pStyle w:val="tablesyntax"/>
              <w:rPr>
                <w:rFonts w:ascii="Times New Roman" w:hAnsi="Times New Roman"/>
                <w:noProof/>
              </w:rPr>
            </w:pPr>
            <w:r>
              <w:rPr>
                <w:rFonts w:ascii="Times New Roman" w:hAnsi="Times New Roman"/>
                <w:b/>
                <w:noProof/>
              </w:rPr>
              <w:tab/>
            </w:r>
            <w:r w:rsidRPr="000C115B">
              <w:rPr>
                <w:rFonts w:ascii="Times New Roman" w:hAnsi="Times New Roman"/>
                <w:noProof/>
                <w:highlight w:val="yellow"/>
              </w:rPr>
              <w:t>if (nuh_layer_id &gt; 0)</w:t>
            </w:r>
          </w:p>
        </w:tc>
        <w:tc>
          <w:tcPr>
            <w:tcW w:w="1565" w:type="dxa"/>
            <w:shd w:val="clear" w:color="auto" w:fill="auto"/>
          </w:tcPr>
          <w:p w:rsidR="007F2132" w:rsidRPr="0056241E" w:rsidRDefault="007F2132" w:rsidP="007F2132">
            <w:pPr>
              <w:pStyle w:val="tablecell"/>
              <w:spacing w:after="0"/>
              <w:rPr>
                <w:noProof/>
              </w:rPr>
            </w:pPr>
          </w:p>
        </w:tc>
      </w:tr>
      <w:tr w:rsidR="007F2132" w:rsidRPr="0056241E" w:rsidTr="00891F83">
        <w:trPr>
          <w:cantSplit/>
          <w:jc w:val="center"/>
        </w:trPr>
        <w:tc>
          <w:tcPr>
            <w:tcW w:w="7506" w:type="dxa"/>
            <w:shd w:val="clear" w:color="auto" w:fill="auto"/>
          </w:tcPr>
          <w:p w:rsidR="007F2132" w:rsidRPr="0056241E" w:rsidRDefault="007F2132" w:rsidP="000336D0">
            <w:pPr>
              <w:pStyle w:val="tablesyntax"/>
              <w:rPr>
                <w:rFonts w:ascii="Times New Roman" w:hAnsi="Times New Roman"/>
                <w:b/>
                <w:noProof/>
              </w:rPr>
            </w:pPr>
            <w:r>
              <w:rPr>
                <w:rFonts w:ascii="Times New Roman" w:hAnsi="Times New Roman"/>
                <w:b/>
                <w:noProof/>
              </w:rPr>
              <w:tab/>
            </w:r>
            <w:r>
              <w:rPr>
                <w:rFonts w:ascii="Times New Roman" w:hAnsi="Times New Roman"/>
                <w:b/>
                <w:noProof/>
              </w:rPr>
              <w:tab/>
            </w:r>
            <w:r w:rsidRPr="000F22FA">
              <w:rPr>
                <w:rFonts w:ascii="Times New Roman" w:hAnsi="Times New Roman"/>
                <w:b/>
                <w:noProof/>
                <w:highlight w:val="yellow"/>
              </w:rPr>
              <w:t>sps_inter_layer_parameter_set_id</w:t>
            </w:r>
          </w:p>
        </w:tc>
        <w:tc>
          <w:tcPr>
            <w:tcW w:w="1565" w:type="dxa"/>
            <w:shd w:val="clear" w:color="auto" w:fill="auto"/>
          </w:tcPr>
          <w:p w:rsidR="007F2132" w:rsidRPr="0056241E" w:rsidRDefault="007F2132" w:rsidP="007F2132">
            <w:pPr>
              <w:pStyle w:val="tablecell"/>
              <w:spacing w:after="0"/>
              <w:rPr>
                <w:noProof/>
              </w:rPr>
            </w:pPr>
            <w:r>
              <w:rPr>
                <w:noProof/>
              </w:rPr>
              <w:t>u(4)</w:t>
            </w:r>
          </w:p>
        </w:tc>
      </w:tr>
      <w:tr w:rsidR="007F2132" w:rsidRPr="0056241E" w:rsidTr="00891F83">
        <w:trPr>
          <w:cantSplit/>
          <w:jc w:val="center"/>
        </w:trPr>
        <w:tc>
          <w:tcPr>
            <w:tcW w:w="7506" w:type="dxa"/>
            <w:shd w:val="clear" w:color="auto" w:fill="auto"/>
          </w:tcPr>
          <w:p w:rsidR="007F2132" w:rsidRPr="00D23823" w:rsidRDefault="007F2132" w:rsidP="007F2132">
            <w:pPr>
              <w:pStyle w:val="tablesyntax"/>
              <w:rPr>
                <w:rFonts w:ascii="Times New Roman" w:hAnsi="Times New Roman"/>
                <w:noProof/>
              </w:rPr>
            </w:pPr>
            <w:r w:rsidRPr="00D23823">
              <w:rPr>
                <w:rFonts w:ascii="Times New Roman" w:hAnsi="Times New Roman"/>
                <w:noProof/>
              </w:rPr>
              <w:tab/>
              <w:t>if( nuh_layer_id  = =  0 ) {</w:t>
            </w:r>
          </w:p>
        </w:tc>
        <w:tc>
          <w:tcPr>
            <w:tcW w:w="1565" w:type="dxa"/>
            <w:shd w:val="clear" w:color="auto" w:fill="auto"/>
          </w:tcPr>
          <w:p w:rsidR="007F2132" w:rsidRDefault="007F2132" w:rsidP="007F2132">
            <w:pPr>
              <w:pStyle w:val="tablecell"/>
              <w:spacing w:after="0"/>
              <w:rPr>
                <w:noProof/>
                <w:lang w:eastAsia="ko-KR"/>
              </w:rPr>
            </w:pPr>
          </w:p>
        </w:tc>
      </w:tr>
      <w:tr w:rsidR="007F2132" w:rsidRPr="0056241E" w:rsidTr="00891F83">
        <w:trPr>
          <w:cantSplit/>
          <w:jc w:val="center"/>
        </w:trPr>
        <w:tc>
          <w:tcPr>
            <w:tcW w:w="7506" w:type="dxa"/>
            <w:shd w:val="clear" w:color="auto" w:fill="auto"/>
          </w:tcPr>
          <w:p w:rsidR="007F2132" w:rsidRPr="00D23823" w:rsidRDefault="007F2132" w:rsidP="007F2132">
            <w:pPr>
              <w:pStyle w:val="tablesyntax"/>
              <w:rPr>
                <w:rFonts w:ascii="Times New Roman" w:hAnsi="Times New Roman"/>
                <w:b/>
                <w:noProof/>
              </w:rPr>
            </w:pPr>
            <w:r w:rsidRPr="00D23823">
              <w:rPr>
                <w:rFonts w:ascii="Times New Roman" w:hAnsi="Times New Roman"/>
                <w:b/>
                <w:noProof/>
              </w:rPr>
              <w:tab/>
            </w:r>
            <w:r w:rsidRPr="00D23823">
              <w:rPr>
                <w:rFonts w:ascii="Times New Roman" w:hAnsi="Times New Roman"/>
                <w:b/>
                <w:noProof/>
              </w:rPr>
              <w:tab/>
              <w:t>sps_max_sub_layers_minus1</w:t>
            </w:r>
          </w:p>
        </w:tc>
        <w:tc>
          <w:tcPr>
            <w:tcW w:w="1565" w:type="dxa"/>
            <w:shd w:val="clear" w:color="auto" w:fill="auto"/>
          </w:tcPr>
          <w:p w:rsidR="007F2132" w:rsidRPr="0056241E" w:rsidRDefault="007F2132" w:rsidP="007F2132">
            <w:pPr>
              <w:pStyle w:val="tablecell"/>
              <w:spacing w:after="0"/>
              <w:rPr>
                <w:noProof/>
              </w:rPr>
            </w:pPr>
            <w:r w:rsidRPr="0056241E">
              <w:rPr>
                <w:noProof/>
                <w:lang w:eastAsia="ko-KR"/>
              </w:rPr>
              <w:t>u(3)</w:t>
            </w:r>
          </w:p>
        </w:tc>
      </w:tr>
      <w:tr w:rsidR="007F2132" w:rsidRPr="0056241E" w:rsidTr="00891F83">
        <w:trPr>
          <w:cantSplit/>
          <w:jc w:val="center"/>
        </w:trPr>
        <w:tc>
          <w:tcPr>
            <w:tcW w:w="7506" w:type="dxa"/>
            <w:shd w:val="clear" w:color="auto" w:fill="auto"/>
          </w:tcPr>
          <w:p w:rsidR="007F2132" w:rsidRPr="00D23823" w:rsidRDefault="007F2132" w:rsidP="007F2132">
            <w:pPr>
              <w:pStyle w:val="tablesyntax"/>
              <w:rPr>
                <w:rFonts w:ascii="Times New Roman" w:hAnsi="Times New Roman"/>
                <w:b/>
                <w:noProof/>
              </w:rPr>
            </w:pPr>
            <w:r w:rsidRPr="00D23823">
              <w:rPr>
                <w:rFonts w:ascii="Times New Roman" w:hAnsi="Times New Roman"/>
                <w:b/>
                <w:noProof/>
              </w:rPr>
              <w:tab/>
            </w:r>
            <w:r w:rsidRPr="00D23823">
              <w:rPr>
                <w:rFonts w:ascii="Times New Roman" w:hAnsi="Times New Roman"/>
                <w:b/>
                <w:noProof/>
              </w:rPr>
              <w:tab/>
              <w:t>sps_temporal_id_nesting_flag</w:t>
            </w:r>
          </w:p>
        </w:tc>
        <w:tc>
          <w:tcPr>
            <w:tcW w:w="1565" w:type="dxa"/>
            <w:shd w:val="clear" w:color="auto" w:fill="auto"/>
          </w:tcPr>
          <w:p w:rsidR="007F2132" w:rsidRPr="0056241E" w:rsidRDefault="007F2132" w:rsidP="007F2132">
            <w:pPr>
              <w:pStyle w:val="tablecell"/>
              <w:spacing w:after="0"/>
              <w:rPr>
                <w:noProof/>
                <w:lang w:eastAsia="ko-KR"/>
              </w:rPr>
            </w:pPr>
            <w:r>
              <w:rPr>
                <w:noProof/>
                <w:lang w:eastAsia="ko-KR"/>
              </w:rPr>
              <w:t>u(1)</w:t>
            </w:r>
          </w:p>
        </w:tc>
      </w:tr>
      <w:tr w:rsidR="007F2132" w:rsidRPr="0056241E" w:rsidTr="00891F83">
        <w:trPr>
          <w:cantSplit/>
          <w:jc w:val="center"/>
        </w:trPr>
        <w:tc>
          <w:tcPr>
            <w:tcW w:w="7506" w:type="dxa"/>
            <w:shd w:val="clear" w:color="auto" w:fill="auto"/>
          </w:tcPr>
          <w:p w:rsidR="007F2132" w:rsidRPr="00D23823" w:rsidRDefault="007F2132" w:rsidP="007F2132">
            <w:pPr>
              <w:pStyle w:val="tablesyntax"/>
              <w:rPr>
                <w:rFonts w:ascii="Times New Roman" w:hAnsi="Times New Roman"/>
                <w:b/>
                <w:noProof/>
              </w:rPr>
            </w:pPr>
            <w:r w:rsidRPr="00D23823">
              <w:rPr>
                <w:rFonts w:ascii="Times New Roman" w:hAnsi="Times New Roman"/>
                <w:b/>
                <w:noProof/>
              </w:rPr>
              <w:tab/>
            </w:r>
            <w:r w:rsidRPr="00D23823">
              <w:rPr>
                <w:rFonts w:ascii="Times New Roman" w:hAnsi="Times New Roman"/>
                <w:b/>
                <w:noProof/>
              </w:rPr>
              <w:tab/>
            </w:r>
            <w:r w:rsidRPr="00D23823">
              <w:rPr>
                <w:rFonts w:ascii="Times New Roman" w:hAnsi="Times New Roman"/>
                <w:noProof/>
              </w:rPr>
              <w:t>profile_tier_level( 1, sps_max_sub_layers_minus1 )</w:t>
            </w:r>
          </w:p>
        </w:tc>
        <w:tc>
          <w:tcPr>
            <w:tcW w:w="1565" w:type="dxa"/>
            <w:shd w:val="clear" w:color="auto" w:fill="auto"/>
          </w:tcPr>
          <w:p w:rsidR="007F2132" w:rsidRPr="0056241E" w:rsidRDefault="007F2132" w:rsidP="007F2132">
            <w:pPr>
              <w:pStyle w:val="tablecell"/>
              <w:spacing w:after="0"/>
              <w:rPr>
                <w:noProof/>
              </w:rPr>
            </w:pPr>
          </w:p>
        </w:tc>
      </w:tr>
      <w:tr w:rsidR="007F2132" w:rsidRPr="0056241E" w:rsidTr="00891F83">
        <w:trPr>
          <w:cantSplit/>
          <w:jc w:val="center"/>
        </w:trPr>
        <w:tc>
          <w:tcPr>
            <w:tcW w:w="7506" w:type="dxa"/>
            <w:shd w:val="clear" w:color="auto" w:fill="auto"/>
          </w:tcPr>
          <w:p w:rsidR="007F2132" w:rsidRPr="00F17CBA" w:rsidRDefault="007F2132" w:rsidP="007F2132">
            <w:pPr>
              <w:pStyle w:val="tablesyntax"/>
              <w:rPr>
                <w:rFonts w:ascii="Times New Roman" w:hAnsi="Times New Roman"/>
                <w:noProof/>
              </w:rPr>
            </w:pPr>
            <w:r>
              <w:rPr>
                <w:rFonts w:ascii="Times New Roman" w:hAnsi="Times New Roman"/>
                <w:b/>
                <w:noProof/>
              </w:rPr>
              <w:tab/>
            </w:r>
            <w:r w:rsidRPr="00F17CBA">
              <w:rPr>
                <w:rFonts w:ascii="Times New Roman" w:hAnsi="Times New Roman"/>
                <w:noProof/>
              </w:rPr>
              <w:t>}</w:t>
            </w:r>
          </w:p>
        </w:tc>
        <w:tc>
          <w:tcPr>
            <w:tcW w:w="1565" w:type="dxa"/>
            <w:shd w:val="clear" w:color="auto" w:fill="auto"/>
          </w:tcPr>
          <w:p w:rsidR="007F2132" w:rsidRPr="0056241E" w:rsidRDefault="007F2132" w:rsidP="007F2132">
            <w:pPr>
              <w:pStyle w:val="tablecell"/>
              <w:spacing w:after="0"/>
              <w:rPr>
                <w:noProof/>
              </w:rPr>
            </w:pP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b/>
                <w:bCs/>
                <w:noProof/>
                <w:szCs w:val="22"/>
              </w:rPr>
            </w:pPr>
            <w:r w:rsidRPr="0056241E">
              <w:rPr>
                <w:rFonts w:ascii="Times New Roman" w:hAnsi="Times New Roman"/>
                <w:b/>
                <w:noProof/>
              </w:rPr>
              <w:tab/>
            </w:r>
            <w:r>
              <w:rPr>
                <w:rFonts w:ascii="Times New Roman" w:hAnsi="Times New Roman"/>
                <w:b/>
                <w:noProof/>
              </w:rPr>
              <w:t>sps_</w:t>
            </w:r>
            <w:r w:rsidRPr="0056241E">
              <w:rPr>
                <w:rFonts w:ascii="Times New Roman" w:hAnsi="Times New Roman"/>
                <w:b/>
                <w:bCs/>
                <w:noProof/>
              </w:rPr>
              <w:t>seq_parameter_set_id</w:t>
            </w:r>
          </w:p>
        </w:tc>
        <w:tc>
          <w:tcPr>
            <w:tcW w:w="1565" w:type="dxa"/>
            <w:shd w:val="clear" w:color="auto" w:fill="auto"/>
          </w:tcPr>
          <w:p w:rsidR="007F2132" w:rsidRPr="0056241E" w:rsidRDefault="007F2132" w:rsidP="007F2132">
            <w:pPr>
              <w:pStyle w:val="tablecell"/>
              <w:spacing w:after="0"/>
              <w:rPr>
                <w:noProof/>
              </w:rPr>
            </w:pPr>
            <w:r w:rsidRPr="0056241E">
              <w:rPr>
                <w:noProof/>
              </w:rPr>
              <w:t>ue(v)</w:t>
            </w:r>
          </w:p>
        </w:tc>
      </w:tr>
      <w:tr w:rsidR="007F2132" w:rsidRPr="0056241E" w:rsidTr="00891F83">
        <w:trPr>
          <w:cantSplit/>
          <w:jc w:val="center"/>
        </w:trPr>
        <w:tc>
          <w:tcPr>
            <w:tcW w:w="7506" w:type="dxa"/>
            <w:shd w:val="clear" w:color="auto" w:fill="auto"/>
          </w:tcPr>
          <w:p w:rsidR="007F2132" w:rsidRPr="00F7064A" w:rsidRDefault="007F2132" w:rsidP="007F2132">
            <w:pPr>
              <w:pStyle w:val="tablesyntax"/>
              <w:rPr>
                <w:rFonts w:ascii="Times New Roman" w:hAnsi="Times New Roman"/>
                <w:noProof/>
              </w:rPr>
            </w:pPr>
            <w:r>
              <w:rPr>
                <w:rFonts w:ascii="Times New Roman" w:hAnsi="Times New Roman"/>
                <w:b/>
                <w:noProof/>
              </w:rPr>
              <w:tab/>
            </w:r>
            <w:r w:rsidRPr="00684243">
              <w:rPr>
                <w:rFonts w:ascii="Times New Roman" w:hAnsi="Times New Roman"/>
                <w:noProof/>
              </w:rPr>
              <w:t>if (nuh_layer_id == 0) {</w:t>
            </w:r>
          </w:p>
        </w:tc>
        <w:tc>
          <w:tcPr>
            <w:tcW w:w="1565" w:type="dxa"/>
            <w:shd w:val="clear" w:color="auto" w:fill="auto"/>
          </w:tcPr>
          <w:p w:rsidR="007F2132" w:rsidRPr="0056241E" w:rsidRDefault="007F2132" w:rsidP="007F2132">
            <w:pPr>
              <w:pStyle w:val="tablecell"/>
              <w:spacing w:after="0"/>
              <w:rPr>
                <w:noProof/>
              </w:rPr>
            </w:pP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b/>
                <w:noProof/>
              </w:rPr>
            </w:pPr>
            <w:r w:rsidRPr="0056241E">
              <w:rPr>
                <w:rFonts w:ascii="Times New Roman" w:hAnsi="Times New Roman"/>
                <w:b/>
                <w:noProof/>
              </w:rPr>
              <w:tab/>
            </w:r>
            <w:r>
              <w:rPr>
                <w:rFonts w:ascii="Times New Roman" w:hAnsi="Times New Roman"/>
                <w:b/>
                <w:noProof/>
              </w:rPr>
              <w:tab/>
              <w:t>...</w:t>
            </w:r>
          </w:p>
        </w:tc>
        <w:tc>
          <w:tcPr>
            <w:tcW w:w="1565" w:type="dxa"/>
            <w:shd w:val="clear" w:color="auto" w:fill="auto"/>
          </w:tcPr>
          <w:p w:rsidR="007F2132" w:rsidRPr="0056241E" w:rsidRDefault="007F2132" w:rsidP="007F2132">
            <w:pPr>
              <w:pStyle w:val="tablecell"/>
              <w:spacing w:after="0"/>
              <w:rPr>
                <w:noProof/>
              </w:rPr>
            </w:pPr>
          </w:p>
        </w:tc>
      </w:tr>
      <w:tr w:rsidR="007F2132" w:rsidRPr="0056241E" w:rsidTr="00891F83">
        <w:trPr>
          <w:cantSplit/>
          <w:jc w:val="center"/>
        </w:trPr>
        <w:tc>
          <w:tcPr>
            <w:tcW w:w="7506" w:type="dxa"/>
            <w:shd w:val="clear" w:color="auto" w:fill="auto"/>
          </w:tcPr>
          <w:p w:rsidR="007F2132" w:rsidRDefault="007F2132" w:rsidP="007F2132">
            <w:pPr>
              <w:pStyle w:val="tablesyntax"/>
              <w:rPr>
                <w:rFonts w:ascii="Times New Roman" w:hAnsi="Times New Roman"/>
                <w:b/>
                <w:noProof/>
              </w:rPr>
            </w:pPr>
            <w:r>
              <w:rPr>
                <w:rFonts w:ascii="Times New Roman" w:hAnsi="Times New Roman"/>
                <w:b/>
                <w:noProof/>
              </w:rPr>
              <w:tab/>
            </w:r>
            <w:r w:rsidRPr="00684243">
              <w:rPr>
                <w:rFonts w:ascii="Times New Roman" w:hAnsi="Times New Roman"/>
                <w:b/>
                <w:noProof/>
              </w:rPr>
              <w:t>}</w:t>
            </w:r>
          </w:p>
        </w:tc>
        <w:tc>
          <w:tcPr>
            <w:tcW w:w="1565" w:type="dxa"/>
            <w:shd w:val="clear" w:color="auto" w:fill="auto"/>
          </w:tcPr>
          <w:p w:rsidR="007F2132" w:rsidRPr="0056241E" w:rsidRDefault="007F2132" w:rsidP="007F2132">
            <w:pPr>
              <w:pStyle w:val="tablecell"/>
              <w:spacing w:after="0"/>
              <w:rPr>
                <w:noProof/>
              </w:rPr>
            </w:pPr>
          </w:p>
        </w:tc>
      </w:tr>
      <w:tr w:rsidR="007F2132" w:rsidRPr="0056241E" w:rsidTr="00891F83">
        <w:trPr>
          <w:cantSplit/>
          <w:jc w:val="center"/>
        </w:trPr>
        <w:tc>
          <w:tcPr>
            <w:tcW w:w="7506" w:type="dxa"/>
            <w:shd w:val="clear" w:color="auto" w:fill="auto"/>
          </w:tcPr>
          <w:p w:rsidR="007F2132" w:rsidRPr="00F7064A" w:rsidRDefault="007F2132" w:rsidP="007F2132">
            <w:pPr>
              <w:pStyle w:val="tablesyntax"/>
              <w:rPr>
                <w:rFonts w:ascii="Times New Roman" w:hAnsi="Times New Roman"/>
                <w:noProof/>
              </w:rPr>
            </w:pPr>
            <w:r w:rsidRPr="00F7064A">
              <w:rPr>
                <w:rFonts w:ascii="Times New Roman" w:hAnsi="Times New Roman"/>
                <w:noProof/>
              </w:rPr>
              <w:tab/>
            </w:r>
            <w:r w:rsidRPr="00684243">
              <w:rPr>
                <w:rFonts w:ascii="Times New Roman" w:hAnsi="Times New Roman"/>
                <w:noProof/>
              </w:rPr>
              <w:t>else {</w:t>
            </w:r>
          </w:p>
        </w:tc>
        <w:tc>
          <w:tcPr>
            <w:tcW w:w="1565" w:type="dxa"/>
            <w:shd w:val="clear" w:color="auto" w:fill="auto"/>
          </w:tcPr>
          <w:p w:rsidR="007F2132" w:rsidRPr="0056241E" w:rsidRDefault="007F2132" w:rsidP="007F2132">
            <w:pPr>
              <w:pStyle w:val="tablecell"/>
              <w:spacing w:after="0"/>
              <w:rPr>
                <w:noProof/>
              </w:rPr>
            </w:pP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b/>
                <w:noProof/>
              </w:rPr>
            </w:pPr>
            <w:r>
              <w:rPr>
                <w:rFonts w:ascii="Times New Roman" w:hAnsi="Times New Roman"/>
                <w:b/>
                <w:noProof/>
              </w:rPr>
              <w:tab/>
            </w:r>
            <w:r>
              <w:rPr>
                <w:rFonts w:ascii="Times New Roman" w:hAnsi="Times New Roman"/>
                <w:b/>
                <w:noProof/>
              </w:rPr>
              <w:tab/>
            </w:r>
            <w:r w:rsidRPr="00D23823">
              <w:rPr>
                <w:rFonts w:ascii="Times New Roman" w:hAnsi="Times New Roman"/>
                <w:b/>
                <w:noProof/>
                <w:highlight w:val="yellow"/>
              </w:rPr>
              <w:t>ips_video_format_</w:t>
            </w:r>
            <w:r>
              <w:rPr>
                <w:rFonts w:ascii="Times New Roman" w:hAnsi="Times New Roman"/>
                <w:b/>
                <w:noProof/>
                <w:highlight w:val="yellow"/>
              </w:rPr>
              <w:t>sub</w:t>
            </w:r>
            <w:r w:rsidRPr="00D23823">
              <w:rPr>
                <w:rFonts w:ascii="Times New Roman" w:hAnsi="Times New Roman"/>
                <w:b/>
                <w:noProof/>
                <w:highlight w:val="yellow"/>
              </w:rPr>
              <w:t>sets_index</w:t>
            </w:r>
          </w:p>
        </w:tc>
        <w:tc>
          <w:tcPr>
            <w:tcW w:w="1565" w:type="dxa"/>
            <w:shd w:val="clear" w:color="auto" w:fill="auto"/>
          </w:tcPr>
          <w:p w:rsidR="007F2132" w:rsidRPr="0056241E" w:rsidRDefault="007F2132" w:rsidP="007F2132">
            <w:pPr>
              <w:pStyle w:val="tablecell"/>
              <w:spacing w:after="0"/>
              <w:rPr>
                <w:noProof/>
              </w:rPr>
            </w:pPr>
            <w:r>
              <w:rPr>
                <w:noProof/>
              </w:rPr>
              <w:t>ue(v)</w:t>
            </w:r>
          </w:p>
        </w:tc>
      </w:tr>
      <w:tr w:rsidR="007F2132" w:rsidRPr="00D23823" w:rsidTr="00891F83">
        <w:trPr>
          <w:cantSplit/>
          <w:jc w:val="center"/>
        </w:trPr>
        <w:tc>
          <w:tcPr>
            <w:tcW w:w="7506" w:type="dxa"/>
            <w:shd w:val="clear" w:color="auto" w:fill="auto"/>
          </w:tcPr>
          <w:p w:rsidR="007F2132" w:rsidRPr="00D23823" w:rsidRDefault="007F2132" w:rsidP="007F2132">
            <w:pPr>
              <w:pStyle w:val="tablesyntax"/>
              <w:rPr>
                <w:rFonts w:ascii="Times New Roman" w:hAnsi="Times New Roman"/>
                <w:b/>
                <w:bCs/>
                <w:noProof/>
              </w:rPr>
            </w:pPr>
            <w:r w:rsidRPr="00D23823">
              <w:rPr>
                <w:rFonts w:ascii="Times New Roman" w:hAnsi="Times New Roman"/>
                <w:b/>
                <w:bCs/>
                <w:noProof/>
              </w:rPr>
              <w:tab/>
            </w:r>
            <w:r>
              <w:rPr>
                <w:rFonts w:ascii="Times New Roman" w:hAnsi="Times New Roman"/>
                <w:b/>
                <w:bCs/>
                <w:noProof/>
              </w:rPr>
              <w:tab/>
            </w:r>
            <w:r w:rsidRPr="00D23823">
              <w:rPr>
                <w:rFonts w:ascii="Times New Roman" w:hAnsi="Times New Roman"/>
                <w:b/>
                <w:bCs/>
                <w:noProof/>
                <w:highlight w:val="yellow"/>
              </w:rPr>
              <w:t>ips_coding_param_</w:t>
            </w:r>
            <w:r>
              <w:rPr>
                <w:rFonts w:ascii="Times New Roman" w:hAnsi="Times New Roman"/>
                <w:b/>
                <w:noProof/>
                <w:highlight w:val="yellow"/>
              </w:rPr>
              <w:t>sub</w:t>
            </w:r>
            <w:r w:rsidRPr="00D23823">
              <w:rPr>
                <w:rFonts w:ascii="Times New Roman" w:hAnsi="Times New Roman"/>
                <w:b/>
                <w:bCs/>
                <w:noProof/>
                <w:highlight w:val="yellow"/>
              </w:rPr>
              <w:t>sets_index</w:t>
            </w:r>
          </w:p>
        </w:tc>
        <w:tc>
          <w:tcPr>
            <w:tcW w:w="1565" w:type="dxa"/>
            <w:shd w:val="clear" w:color="auto" w:fill="auto"/>
          </w:tcPr>
          <w:p w:rsidR="007F2132" w:rsidRPr="00D23823" w:rsidRDefault="007F2132" w:rsidP="007F2132">
            <w:pPr>
              <w:pStyle w:val="tablecell"/>
              <w:spacing w:after="0"/>
              <w:rPr>
                <w:noProof/>
              </w:rPr>
            </w:pPr>
            <w:r>
              <w:rPr>
                <w:noProof/>
              </w:rPr>
              <w:t>ue(v)</w:t>
            </w: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b/>
                <w:noProof/>
              </w:rPr>
            </w:pPr>
            <w:r w:rsidRPr="0056241E">
              <w:rPr>
                <w:rFonts w:ascii="Times New Roman" w:hAnsi="Times New Roman"/>
                <w:b/>
                <w:noProof/>
              </w:rPr>
              <w:tab/>
            </w:r>
            <w:r>
              <w:rPr>
                <w:rFonts w:ascii="Times New Roman" w:hAnsi="Times New Roman"/>
                <w:b/>
                <w:noProof/>
              </w:rPr>
              <w:tab/>
            </w:r>
            <w:r w:rsidRPr="00D23823">
              <w:rPr>
                <w:rFonts w:ascii="Times New Roman" w:hAnsi="Times New Roman"/>
                <w:b/>
                <w:noProof/>
                <w:highlight w:val="yellow"/>
              </w:rPr>
              <w:t>ips_</w:t>
            </w:r>
            <w:r w:rsidRPr="00D23823">
              <w:rPr>
                <w:rFonts w:ascii="Times New Roman" w:eastAsia="MS Mincho" w:hAnsi="Times New Roman"/>
                <w:b/>
                <w:bCs/>
                <w:noProof/>
                <w:highlight w:val="yellow"/>
                <w:lang w:eastAsia="ja-JP"/>
              </w:rPr>
              <w:t>scaling_list_</w:t>
            </w:r>
            <w:r>
              <w:rPr>
                <w:rFonts w:ascii="Times New Roman" w:hAnsi="Times New Roman"/>
                <w:b/>
                <w:noProof/>
                <w:highlight w:val="yellow"/>
              </w:rPr>
              <w:t>sub</w:t>
            </w:r>
            <w:r w:rsidRPr="00D23823">
              <w:rPr>
                <w:rFonts w:ascii="Times New Roman" w:eastAsia="MS Mincho" w:hAnsi="Times New Roman"/>
                <w:b/>
                <w:bCs/>
                <w:noProof/>
                <w:highlight w:val="yellow"/>
                <w:lang w:eastAsia="ja-JP"/>
              </w:rPr>
              <w:t>sets_index</w:t>
            </w:r>
          </w:p>
        </w:tc>
        <w:tc>
          <w:tcPr>
            <w:tcW w:w="1565" w:type="dxa"/>
            <w:shd w:val="clear" w:color="auto" w:fill="auto"/>
          </w:tcPr>
          <w:p w:rsidR="007F2132" w:rsidRPr="0056241E" w:rsidRDefault="007F2132" w:rsidP="007F2132">
            <w:pPr>
              <w:pStyle w:val="tablecell"/>
              <w:spacing w:after="0"/>
              <w:rPr>
                <w:noProof/>
              </w:rPr>
            </w:pPr>
            <w:r w:rsidRPr="0056241E">
              <w:rPr>
                <w:noProof/>
                <w:lang w:eastAsia="ko-KR"/>
              </w:rPr>
              <w:t>u</w:t>
            </w:r>
            <w:r>
              <w:rPr>
                <w:noProof/>
                <w:lang w:eastAsia="ko-KR"/>
              </w:rPr>
              <w:t>e</w:t>
            </w:r>
            <w:r w:rsidRPr="0056241E">
              <w:rPr>
                <w:noProof/>
                <w:lang w:eastAsia="ko-KR"/>
              </w:rPr>
              <w:t>(</w:t>
            </w:r>
            <w:r>
              <w:rPr>
                <w:noProof/>
                <w:lang w:eastAsia="ko-KR"/>
              </w:rPr>
              <w:t>v</w:t>
            </w:r>
            <w:r w:rsidRPr="0056241E">
              <w:rPr>
                <w:noProof/>
                <w:lang w:eastAsia="ko-KR"/>
              </w:rPr>
              <w:t>)</w:t>
            </w: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b/>
                <w:noProof/>
                <w:lang w:eastAsia="ko-KR"/>
              </w:rPr>
            </w:pPr>
            <w:r w:rsidRPr="0056241E">
              <w:rPr>
                <w:rFonts w:ascii="Times New Roman" w:hAnsi="Times New Roman"/>
                <w:b/>
                <w:noProof/>
                <w:lang w:eastAsia="ko-KR"/>
              </w:rPr>
              <w:tab/>
            </w:r>
            <w:r>
              <w:rPr>
                <w:rFonts w:ascii="Times New Roman" w:hAnsi="Times New Roman"/>
                <w:b/>
                <w:noProof/>
                <w:lang w:eastAsia="ko-KR"/>
              </w:rPr>
              <w:tab/>
              <w:t>amp_enabled_flag</w:t>
            </w:r>
          </w:p>
        </w:tc>
        <w:tc>
          <w:tcPr>
            <w:tcW w:w="1565" w:type="dxa"/>
            <w:shd w:val="clear" w:color="auto" w:fill="auto"/>
          </w:tcPr>
          <w:p w:rsidR="007F2132" w:rsidRPr="0056241E" w:rsidRDefault="007F2132" w:rsidP="007F2132">
            <w:pPr>
              <w:pStyle w:val="tablecell"/>
              <w:spacing w:after="0"/>
              <w:rPr>
                <w:noProof/>
                <w:lang w:eastAsia="ko-KR"/>
              </w:rPr>
            </w:pPr>
            <w:r w:rsidRPr="0056241E">
              <w:rPr>
                <w:noProof/>
                <w:lang w:eastAsia="ko-KR"/>
              </w:rPr>
              <w:t>u(1)</w:t>
            </w: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b/>
                <w:noProof/>
                <w:lang w:eastAsia="ko-KR"/>
              </w:rPr>
            </w:pPr>
            <w:r w:rsidRPr="0056241E">
              <w:rPr>
                <w:rFonts w:ascii="Times New Roman" w:hAnsi="Times New Roman"/>
                <w:b/>
                <w:noProof/>
                <w:lang w:eastAsia="ko-KR"/>
              </w:rPr>
              <w:tab/>
            </w:r>
            <w:r>
              <w:rPr>
                <w:rFonts w:ascii="Times New Roman" w:hAnsi="Times New Roman"/>
                <w:b/>
                <w:noProof/>
                <w:lang w:eastAsia="ko-KR"/>
              </w:rPr>
              <w:tab/>
            </w:r>
            <w:r w:rsidRPr="0056241E">
              <w:rPr>
                <w:rFonts w:ascii="Times New Roman" w:hAnsi="Times New Roman"/>
                <w:b/>
                <w:noProof/>
                <w:lang w:eastAsia="ko-KR"/>
              </w:rPr>
              <w:t>sample_adaptive_offset_enabled_flag</w:t>
            </w:r>
          </w:p>
        </w:tc>
        <w:tc>
          <w:tcPr>
            <w:tcW w:w="1565" w:type="dxa"/>
            <w:shd w:val="clear" w:color="auto" w:fill="auto"/>
          </w:tcPr>
          <w:p w:rsidR="007F2132" w:rsidRPr="0056241E" w:rsidRDefault="007F2132" w:rsidP="007F2132">
            <w:pPr>
              <w:pStyle w:val="tablecell"/>
              <w:spacing w:after="0"/>
              <w:rPr>
                <w:noProof/>
                <w:lang w:eastAsia="ko-KR"/>
              </w:rPr>
            </w:pPr>
            <w:r w:rsidRPr="0056241E">
              <w:rPr>
                <w:noProof/>
                <w:lang w:eastAsia="ko-KR"/>
              </w:rPr>
              <w:t>u(1)</w:t>
            </w:r>
          </w:p>
        </w:tc>
      </w:tr>
      <w:tr w:rsidR="007F2132" w:rsidRPr="0056241E" w:rsidTr="00891F83">
        <w:trPr>
          <w:cantSplit/>
          <w:jc w:val="center"/>
        </w:trPr>
        <w:tc>
          <w:tcPr>
            <w:tcW w:w="7506" w:type="dxa"/>
            <w:tcBorders>
              <w:top w:val="single" w:sz="4" w:space="0" w:color="auto"/>
              <w:left w:val="single" w:sz="4" w:space="0" w:color="auto"/>
              <w:bottom w:val="single" w:sz="4" w:space="0" w:color="auto"/>
              <w:right w:val="single" w:sz="4" w:space="0" w:color="auto"/>
            </w:tcBorders>
            <w:shd w:val="clear" w:color="auto" w:fill="auto"/>
          </w:tcPr>
          <w:p w:rsidR="007F2132" w:rsidRPr="00C95326" w:rsidRDefault="007F2132" w:rsidP="007F2132">
            <w:pPr>
              <w:pStyle w:val="tablesyntax"/>
              <w:rPr>
                <w:rFonts w:ascii="Times New Roman" w:hAnsi="Times New Roman"/>
                <w:b/>
                <w:noProof/>
                <w:lang w:eastAsia="ko-KR"/>
              </w:rPr>
            </w:pPr>
            <w:r w:rsidRPr="00C95326">
              <w:rPr>
                <w:rFonts w:ascii="Times New Roman" w:hAnsi="Times New Roman"/>
                <w:b/>
                <w:noProof/>
                <w:lang w:eastAsia="ko-KR"/>
              </w:rPr>
              <w:tab/>
            </w:r>
            <w:r>
              <w:rPr>
                <w:rFonts w:ascii="Times New Roman" w:hAnsi="Times New Roman"/>
                <w:b/>
                <w:noProof/>
                <w:lang w:eastAsia="ko-KR"/>
              </w:rPr>
              <w:tab/>
            </w:r>
            <w:r w:rsidRPr="00C95326">
              <w:rPr>
                <w:rFonts w:ascii="Times New Roman" w:hAnsi="Times New Roman"/>
                <w:b/>
                <w:noProof/>
                <w:lang w:eastAsia="ko-KR"/>
              </w:rPr>
              <w:t>pcm_enabled_flag</w:t>
            </w: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7F2132" w:rsidRPr="0056241E" w:rsidRDefault="007F2132" w:rsidP="007F2132">
            <w:pPr>
              <w:pStyle w:val="tablecell"/>
              <w:spacing w:after="0"/>
              <w:rPr>
                <w:noProof/>
                <w:lang w:eastAsia="ko-KR"/>
              </w:rPr>
            </w:pPr>
            <w:r w:rsidRPr="0056241E">
              <w:rPr>
                <w:noProof/>
                <w:lang w:eastAsia="ko-KR"/>
              </w:rPr>
              <w:t>u(1)</w:t>
            </w: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noProof/>
                <w:lang w:eastAsia="ko-KR"/>
              </w:rPr>
            </w:pPr>
            <w:r w:rsidRPr="0056241E">
              <w:rPr>
                <w:rFonts w:ascii="Times New Roman" w:hAnsi="Times New Roman"/>
                <w:noProof/>
                <w:lang w:eastAsia="ko-KR"/>
              </w:rPr>
              <w:tab/>
            </w:r>
            <w:r>
              <w:rPr>
                <w:rFonts w:ascii="Times New Roman" w:hAnsi="Times New Roman"/>
                <w:noProof/>
                <w:lang w:eastAsia="ko-KR"/>
              </w:rPr>
              <w:tab/>
            </w:r>
            <w:r w:rsidRPr="0056241E">
              <w:rPr>
                <w:rFonts w:ascii="Times New Roman" w:hAnsi="Times New Roman"/>
                <w:noProof/>
                <w:lang w:eastAsia="ko-KR"/>
              </w:rPr>
              <w:t>if( pcm_enabled_flag )</w:t>
            </w:r>
          </w:p>
        </w:tc>
        <w:tc>
          <w:tcPr>
            <w:tcW w:w="1565" w:type="dxa"/>
            <w:shd w:val="clear" w:color="auto" w:fill="auto"/>
          </w:tcPr>
          <w:p w:rsidR="007F2132" w:rsidRPr="0056241E" w:rsidRDefault="007F2132" w:rsidP="007F2132">
            <w:pPr>
              <w:pStyle w:val="tablecell"/>
              <w:spacing w:after="0"/>
              <w:rPr>
                <w:noProof/>
                <w:lang w:eastAsia="ko-KR"/>
              </w:rPr>
            </w:pP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noProof/>
                <w:lang w:eastAsia="ko-KR"/>
              </w:rPr>
            </w:pPr>
            <w:r w:rsidRPr="00C95326">
              <w:rPr>
                <w:rFonts w:ascii="Times New Roman" w:hAnsi="Times New Roman"/>
                <w:b/>
                <w:noProof/>
                <w:lang w:eastAsia="ko-KR"/>
              </w:rPr>
              <w:tab/>
            </w:r>
            <w:r w:rsidRPr="00C95326">
              <w:rPr>
                <w:rFonts w:ascii="Times New Roman" w:hAnsi="Times New Roman"/>
                <w:b/>
                <w:noProof/>
                <w:lang w:eastAsia="ko-KR"/>
              </w:rPr>
              <w:tab/>
            </w:r>
            <w:r>
              <w:rPr>
                <w:rFonts w:ascii="Times New Roman" w:hAnsi="Times New Roman"/>
                <w:b/>
                <w:noProof/>
                <w:lang w:eastAsia="ko-KR"/>
              </w:rPr>
              <w:tab/>
            </w:r>
            <w:r w:rsidRPr="005C65A7">
              <w:rPr>
                <w:rFonts w:ascii="Times New Roman" w:hAnsi="Times New Roman"/>
                <w:b/>
                <w:noProof/>
                <w:highlight w:val="yellow"/>
                <w:lang w:eastAsia="ko-KR"/>
              </w:rPr>
              <w:t>ips_pcm_param_</w:t>
            </w:r>
            <w:r>
              <w:rPr>
                <w:rFonts w:ascii="Times New Roman" w:hAnsi="Times New Roman"/>
                <w:b/>
                <w:noProof/>
                <w:highlight w:val="yellow"/>
              </w:rPr>
              <w:t>sub</w:t>
            </w:r>
            <w:r w:rsidRPr="005C65A7">
              <w:rPr>
                <w:rFonts w:ascii="Times New Roman" w:hAnsi="Times New Roman"/>
                <w:b/>
                <w:noProof/>
                <w:highlight w:val="yellow"/>
                <w:lang w:eastAsia="ko-KR"/>
              </w:rPr>
              <w:t>sets_index</w:t>
            </w:r>
          </w:p>
        </w:tc>
        <w:tc>
          <w:tcPr>
            <w:tcW w:w="1565" w:type="dxa"/>
            <w:shd w:val="clear" w:color="auto" w:fill="auto"/>
          </w:tcPr>
          <w:p w:rsidR="007F2132" w:rsidRPr="0056241E" w:rsidRDefault="007F2132" w:rsidP="007F2132">
            <w:pPr>
              <w:pStyle w:val="tablecell"/>
              <w:spacing w:after="0"/>
              <w:rPr>
                <w:noProof/>
                <w:lang w:eastAsia="ko-KR"/>
              </w:rPr>
            </w:pPr>
            <w:r w:rsidRPr="0056241E">
              <w:rPr>
                <w:noProof/>
                <w:lang w:eastAsia="ko-KR"/>
              </w:rPr>
              <w:t>u</w:t>
            </w:r>
            <w:r>
              <w:rPr>
                <w:noProof/>
                <w:lang w:eastAsia="ko-KR"/>
              </w:rPr>
              <w:t>e</w:t>
            </w:r>
            <w:r w:rsidRPr="0056241E">
              <w:rPr>
                <w:noProof/>
                <w:lang w:eastAsia="ko-KR"/>
              </w:rPr>
              <w:t>(</w:t>
            </w:r>
            <w:r>
              <w:rPr>
                <w:noProof/>
                <w:lang w:eastAsia="ko-KR"/>
              </w:rPr>
              <w:t>v</w:t>
            </w:r>
            <w:r w:rsidRPr="0056241E">
              <w:rPr>
                <w:noProof/>
                <w:lang w:eastAsia="ko-KR"/>
              </w:rPr>
              <w:t>)</w:t>
            </w: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b/>
                <w:noProof/>
                <w:lang w:eastAsia="ko-KR"/>
              </w:rPr>
            </w:pPr>
            <w:r w:rsidRPr="0056241E">
              <w:rPr>
                <w:rFonts w:ascii="Times New Roman" w:hAnsi="Times New Roman"/>
                <w:b/>
                <w:noProof/>
                <w:lang w:eastAsia="ko-KR"/>
              </w:rPr>
              <w:tab/>
            </w:r>
            <w:r>
              <w:rPr>
                <w:rFonts w:ascii="Times New Roman" w:hAnsi="Times New Roman"/>
                <w:b/>
                <w:noProof/>
                <w:lang w:eastAsia="ko-KR"/>
              </w:rPr>
              <w:tab/>
            </w:r>
            <w:r w:rsidRPr="0056241E">
              <w:rPr>
                <w:rFonts w:ascii="Times New Roman" w:hAnsi="Times New Roman"/>
                <w:b/>
                <w:noProof/>
                <w:lang w:eastAsia="ko-KR"/>
              </w:rPr>
              <w:t>sps_temporal_mvp_enable</w:t>
            </w:r>
            <w:r>
              <w:rPr>
                <w:rFonts w:ascii="Times New Roman" w:hAnsi="Times New Roman"/>
                <w:b/>
                <w:noProof/>
                <w:lang w:eastAsia="ko-KR"/>
              </w:rPr>
              <w:t>d</w:t>
            </w:r>
            <w:r w:rsidRPr="0056241E">
              <w:rPr>
                <w:rFonts w:ascii="Times New Roman" w:hAnsi="Times New Roman"/>
                <w:b/>
                <w:noProof/>
                <w:lang w:eastAsia="ko-KR"/>
              </w:rPr>
              <w:t>_flag</w:t>
            </w:r>
          </w:p>
        </w:tc>
        <w:tc>
          <w:tcPr>
            <w:tcW w:w="1565" w:type="dxa"/>
            <w:shd w:val="clear" w:color="auto" w:fill="auto"/>
          </w:tcPr>
          <w:p w:rsidR="007F2132" w:rsidRPr="0056241E" w:rsidRDefault="007F2132" w:rsidP="007F2132">
            <w:pPr>
              <w:pStyle w:val="tablecell"/>
              <w:spacing w:after="0"/>
              <w:rPr>
                <w:noProof/>
                <w:lang w:eastAsia="ko-KR"/>
              </w:rPr>
            </w:pPr>
            <w:r w:rsidRPr="0056241E">
              <w:rPr>
                <w:noProof/>
                <w:lang w:eastAsia="ko-KR"/>
              </w:rPr>
              <w:t>u(1)</w:t>
            </w:r>
          </w:p>
        </w:tc>
      </w:tr>
      <w:tr w:rsidR="007F2132" w:rsidRPr="0056241E" w:rsidTr="00891F83">
        <w:trPr>
          <w:cantSplit/>
          <w:jc w:val="center"/>
        </w:trPr>
        <w:tc>
          <w:tcPr>
            <w:tcW w:w="7506" w:type="dxa"/>
            <w:tcBorders>
              <w:top w:val="single" w:sz="4" w:space="0" w:color="auto"/>
              <w:left w:val="single" w:sz="4" w:space="0" w:color="auto"/>
              <w:bottom w:val="single" w:sz="4" w:space="0" w:color="auto"/>
              <w:right w:val="single" w:sz="4" w:space="0" w:color="auto"/>
            </w:tcBorders>
            <w:shd w:val="clear" w:color="auto" w:fill="auto"/>
          </w:tcPr>
          <w:p w:rsidR="007F2132" w:rsidRPr="003801DD" w:rsidRDefault="007F2132" w:rsidP="007F2132">
            <w:pPr>
              <w:pStyle w:val="tablesyntax"/>
              <w:rPr>
                <w:rFonts w:ascii="Times New Roman" w:hAnsi="Times New Roman"/>
                <w:b/>
                <w:noProof/>
                <w:lang w:eastAsia="ko-KR"/>
              </w:rPr>
            </w:pPr>
            <w:r>
              <w:rPr>
                <w:rFonts w:ascii="Times New Roman" w:hAnsi="Times New Roman"/>
                <w:b/>
                <w:noProof/>
                <w:lang w:eastAsia="ko-KR"/>
              </w:rPr>
              <w:tab/>
            </w:r>
            <w:r>
              <w:rPr>
                <w:rFonts w:ascii="Times New Roman" w:hAnsi="Times New Roman"/>
                <w:b/>
                <w:noProof/>
                <w:lang w:eastAsia="ko-KR"/>
              </w:rPr>
              <w:tab/>
              <w:t>strong_intra_smoothing</w:t>
            </w:r>
            <w:r w:rsidRPr="0056241E">
              <w:rPr>
                <w:rFonts w:ascii="Times New Roman" w:hAnsi="Times New Roman"/>
                <w:b/>
                <w:noProof/>
                <w:lang w:eastAsia="ko-KR"/>
              </w:rPr>
              <w:t>_enable</w:t>
            </w:r>
            <w:r>
              <w:rPr>
                <w:rFonts w:ascii="Times New Roman" w:hAnsi="Times New Roman"/>
                <w:b/>
                <w:noProof/>
                <w:lang w:eastAsia="ko-KR"/>
              </w:rPr>
              <w:t>d</w:t>
            </w:r>
            <w:r w:rsidRPr="0056241E">
              <w:rPr>
                <w:rFonts w:ascii="Times New Roman" w:hAnsi="Times New Roman"/>
                <w:b/>
                <w:noProof/>
                <w:lang w:eastAsia="ko-KR"/>
              </w:rPr>
              <w:t>_flag</w:t>
            </w: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7F2132" w:rsidRPr="0056241E" w:rsidRDefault="007F2132" w:rsidP="007F2132">
            <w:pPr>
              <w:pStyle w:val="tablecell"/>
              <w:spacing w:after="0"/>
              <w:rPr>
                <w:noProof/>
                <w:lang w:eastAsia="ko-KR"/>
              </w:rPr>
            </w:pPr>
            <w:r w:rsidRPr="0056241E">
              <w:rPr>
                <w:noProof/>
                <w:lang w:eastAsia="ko-KR"/>
              </w:rPr>
              <w:t>u(1)</w:t>
            </w: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b/>
                <w:noProof/>
              </w:rPr>
            </w:pPr>
            <w:r w:rsidRPr="0056241E">
              <w:rPr>
                <w:rFonts w:ascii="Times New Roman" w:hAnsi="Times New Roman"/>
                <w:noProof/>
              </w:rPr>
              <w:tab/>
            </w:r>
            <w:r>
              <w:rPr>
                <w:rFonts w:ascii="Times New Roman" w:hAnsi="Times New Roman"/>
                <w:noProof/>
              </w:rPr>
              <w:tab/>
            </w:r>
            <w:r w:rsidRPr="00D23823">
              <w:rPr>
                <w:rFonts w:ascii="Times New Roman" w:hAnsi="Times New Roman"/>
                <w:b/>
                <w:noProof/>
                <w:highlight w:val="yellow"/>
              </w:rPr>
              <w:t>ips_vui_param_</w:t>
            </w:r>
            <w:r>
              <w:rPr>
                <w:rFonts w:ascii="Times New Roman" w:hAnsi="Times New Roman"/>
                <w:b/>
                <w:noProof/>
                <w:highlight w:val="yellow"/>
              </w:rPr>
              <w:t>sub</w:t>
            </w:r>
            <w:r w:rsidRPr="00D23823">
              <w:rPr>
                <w:rFonts w:ascii="Times New Roman" w:hAnsi="Times New Roman"/>
                <w:b/>
                <w:noProof/>
                <w:highlight w:val="yellow"/>
              </w:rPr>
              <w:t>sets_index</w:t>
            </w:r>
          </w:p>
        </w:tc>
        <w:tc>
          <w:tcPr>
            <w:tcW w:w="1565" w:type="dxa"/>
            <w:shd w:val="clear" w:color="auto" w:fill="auto"/>
          </w:tcPr>
          <w:p w:rsidR="007F2132" w:rsidRPr="0056241E" w:rsidRDefault="007F2132" w:rsidP="007F2132">
            <w:pPr>
              <w:pStyle w:val="tablecell"/>
              <w:spacing w:after="0"/>
              <w:rPr>
                <w:noProof/>
                <w:lang w:eastAsia="ko-KR"/>
              </w:rPr>
            </w:pPr>
            <w:r w:rsidRPr="0056241E">
              <w:rPr>
                <w:noProof/>
                <w:lang w:eastAsia="ko-KR"/>
              </w:rPr>
              <w:t>u</w:t>
            </w:r>
            <w:r>
              <w:rPr>
                <w:noProof/>
                <w:lang w:eastAsia="ko-KR"/>
              </w:rPr>
              <w:t>e</w:t>
            </w:r>
            <w:r w:rsidRPr="0056241E">
              <w:rPr>
                <w:noProof/>
                <w:lang w:eastAsia="ko-KR"/>
              </w:rPr>
              <w:t>(</w:t>
            </w:r>
            <w:r>
              <w:rPr>
                <w:noProof/>
                <w:lang w:eastAsia="ko-KR"/>
              </w:rPr>
              <w:t>v</w:t>
            </w:r>
            <w:r w:rsidRPr="0056241E">
              <w:rPr>
                <w:noProof/>
                <w:lang w:eastAsia="ko-KR"/>
              </w:rPr>
              <w:t>)</w:t>
            </w: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noProof/>
              </w:rPr>
            </w:pPr>
            <w:r>
              <w:rPr>
                <w:rFonts w:ascii="Times New Roman" w:hAnsi="Times New Roman"/>
                <w:noProof/>
              </w:rPr>
              <w:tab/>
            </w:r>
            <w:r w:rsidRPr="00684243">
              <w:rPr>
                <w:rFonts w:ascii="Times New Roman" w:hAnsi="Times New Roman"/>
                <w:noProof/>
              </w:rPr>
              <w:t>}</w:t>
            </w:r>
          </w:p>
        </w:tc>
        <w:tc>
          <w:tcPr>
            <w:tcW w:w="1565" w:type="dxa"/>
            <w:shd w:val="clear" w:color="auto" w:fill="auto"/>
          </w:tcPr>
          <w:p w:rsidR="007F2132" w:rsidRPr="0056241E" w:rsidRDefault="007F2132" w:rsidP="007F2132">
            <w:pPr>
              <w:pStyle w:val="tablecell"/>
              <w:spacing w:after="0"/>
              <w:rPr>
                <w:noProof/>
                <w:lang w:eastAsia="ko-KR"/>
              </w:rPr>
            </w:pP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noProof/>
              </w:rPr>
            </w:pPr>
            <w:r w:rsidRPr="0056241E">
              <w:rPr>
                <w:rFonts w:ascii="Times New Roman" w:hAnsi="Times New Roman"/>
                <w:b/>
                <w:bCs/>
                <w:noProof/>
              </w:rPr>
              <w:tab/>
              <w:t>sps_extension_flag</w:t>
            </w:r>
          </w:p>
        </w:tc>
        <w:tc>
          <w:tcPr>
            <w:tcW w:w="1565" w:type="dxa"/>
            <w:shd w:val="clear" w:color="auto" w:fill="auto"/>
          </w:tcPr>
          <w:p w:rsidR="007F2132" w:rsidRPr="0056241E" w:rsidRDefault="007F2132" w:rsidP="007F2132">
            <w:pPr>
              <w:pStyle w:val="tablecell"/>
              <w:spacing w:after="0"/>
              <w:rPr>
                <w:noProof/>
                <w:lang w:eastAsia="ko-KR"/>
              </w:rPr>
            </w:pPr>
            <w:r w:rsidRPr="0056241E">
              <w:rPr>
                <w:noProof/>
              </w:rPr>
              <w:t>u(1)</w:t>
            </w: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noProof/>
              </w:rPr>
            </w:pPr>
            <w:r w:rsidRPr="0056241E">
              <w:rPr>
                <w:rFonts w:ascii="Times New Roman" w:hAnsi="Times New Roman"/>
                <w:bCs/>
                <w:noProof/>
              </w:rPr>
              <w:tab/>
              <w:t>if( sps_extension_flag )</w:t>
            </w:r>
            <w:r>
              <w:rPr>
                <w:rFonts w:ascii="Times New Roman" w:hAnsi="Times New Roman"/>
                <w:bCs/>
                <w:noProof/>
              </w:rPr>
              <w:t xml:space="preserve"> {</w:t>
            </w:r>
          </w:p>
        </w:tc>
        <w:tc>
          <w:tcPr>
            <w:tcW w:w="1565" w:type="dxa"/>
            <w:shd w:val="clear" w:color="auto" w:fill="auto"/>
          </w:tcPr>
          <w:p w:rsidR="007F2132" w:rsidRPr="0056241E" w:rsidRDefault="007F2132" w:rsidP="007F2132">
            <w:pPr>
              <w:pStyle w:val="tablecell"/>
              <w:spacing w:after="0"/>
              <w:rPr>
                <w:noProof/>
                <w:lang w:eastAsia="ko-KR"/>
              </w:rPr>
            </w:pPr>
          </w:p>
        </w:tc>
      </w:tr>
      <w:tr w:rsidR="007F2132" w:rsidRPr="00D23823" w:rsidTr="00891F83">
        <w:trPr>
          <w:cantSplit/>
          <w:jc w:val="center"/>
        </w:trPr>
        <w:tc>
          <w:tcPr>
            <w:tcW w:w="7506" w:type="dxa"/>
            <w:shd w:val="clear" w:color="auto" w:fill="auto"/>
          </w:tcPr>
          <w:p w:rsidR="007F2132" w:rsidRPr="00D23823" w:rsidRDefault="007F2132" w:rsidP="007F2132">
            <w:pPr>
              <w:pStyle w:val="tablesyntax"/>
              <w:rPr>
                <w:rFonts w:ascii="Times New Roman" w:hAnsi="Times New Roman"/>
                <w:bCs/>
                <w:noProof/>
              </w:rPr>
            </w:pPr>
            <w:r w:rsidRPr="00D23823">
              <w:rPr>
                <w:rFonts w:ascii="Times New Roman" w:hAnsi="Times New Roman"/>
                <w:bCs/>
                <w:noProof/>
              </w:rPr>
              <w:tab/>
            </w:r>
            <w:r w:rsidRPr="00D23823">
              <w:rPr>
                <w:rFonts w:ascii="Times New Roman" w:hAnsi="Times New Roman"/>
                <w:bCs/>
                <w:noProof/>
              </w:rPr>
              <w:tab/>
              <w:t>sps_extension</w:t>
            </w:r>
            <w:r w:rsidRPr="00D23823">
              <w:rPr>
                <w:rFonts w:ascii="Times New Roman" w:hAnsi="Times New Roman"/>
                <w:bCs/>
                <w:lang w:val="en-CA"/>
              </w:rPr>
              <w:t>( )</w:t>
            </w:r>
          </w:p>
        </w:tc>
        <w:tc>
          <w:tcPr>
            <w:tcW w:w="1565" w:type="dxa"/>
            <w:shd w:val="clear" w:color="auto" w:fill="auto"/>
          </w:tcPr>
          <w:p w:rsidR="007F2132" w:rsidRPr="00D23823" w:rsidRDefault="007F2132" w:rsidP="007F2132">
            <w:pPr>
              <w:pStyle w:val="tablecell"/>
              <w:spacing w:after="0"/>
              <w:rPr>
                <w:noProof/>
                <w:lang w:eastAsia="ko-KR"/>
              </w:rPr>
            </w:pPr>
          </w:p>
        </w:tc>
      </w:tr>
      <w:tr w:rsidR="007F2132" w:rsidRPr="00D23823" w:rsidTr="00891F83">
        <w:trPr>
          <w:cantSplit/>
          <w:jc w:val="center"/>
        </w:trPr>
        <w:tc>
          <w:tcPr>
            <w:tcW w:w="7506" w:type="dxa"/>
            <w:shd w:val="clear" w:color="auto" w:fill="auto"/>
          </w:tcPr>
          <w:p w:rsidR="007F2132" w:rsidRPr="00D23823" w:rsidRDefault="007F2132" w:rsidP="007F2132">
            <w:pPr>
              <w:pStyle w:val="tablesyntax"/>
              <w:rPr>
                <w:rFonts w:ascii="Times New Roman" w:hAnsi="Times New Roman"/>
                <w:b/>
                <w:noProof/>
              </w:rPr>
            </w:pPr>
            <w:r w:rsidRPr="00D23823">
              <w:rPr>
                <w:rFonts w:ascii="Times New Roman" w:hAnsi="Times New Roman"/>
                <w:b/>
                <w:bCs/>
                <w:noProof/>
              </w:rPr>
              <w:tab/>
            </w:r>
            <w:r w:rsidRPr="00D23823">
              <w:rPr>
                <w:rFonts w:ascii="Times New Roman" w:hAnsi="Times New Roman"/>
                <w:b/>
                <w:bCs/>
                <w:noProof/>
              </w:rPr>
              <w:tab/>
              <w:t>sps_extension2_flag</w:t>
            </w:r>
          </w:p>
        </w:tc>
        <w:tc>
          <w:tcPr>
            <w:tcW w:w="1565" w:type="dxa"/>
            <w:shd w:val="clear" w:color="auto" w:fill="auto"/>
          </w:tcPr>
          <w:p w:rsidR="007F2132" w:rsidRPr="00D23823" w:rsidRDefault="007F2132" w:rsidP="007F2132">
            <w:pPr>
              <w:pStyle w:val="tablecell"/>
              <w:spacing w:after="0"/>
              <w:rPr>
                <w:noProof/>
                <w:lang w:eastAsia="ko-KR"/>
              </w:rPr>
            </w:pPr>
            <w:r w:rsidRPr="00D23823">
              <w:rPr>
                <w:noProof/>
                <w:lang w:eastAsia="ko-KR"/>
              </w:rPr>
              <w:t>u(1)</w:t>
            </w:r>
          </w:p>
        </w:tc>
      </w:tr>
      <w:tr w:rsidR="007F2132" w:rsidRPr="00037236" w:rsidTr="00891F83">
        <w:trPr>
          <w:cantSplit/>
          <w:jc w:val="center"/>
        </w:trPr>
        <w:tc>
          <w:tcPr>
            <w:tcW w:w="7506" w:type="dxa"/>
            <w:shd w:val="clear" w:color="auto" w:fill="auto"/>
          </w:tcPr>
          <w:p w:rsidR="007F2132" w:rsidRPr="00D23823" w:rsidRDefault="007F2132" w:rsidP="007F2132">
            <w:pPr>
              <w:pStyle w:val="tablesyntax"/>
              <w:rPr>
                <w:rFonts w:ascii="Times New Roman" w:hAnsi="Times New Roman"/>
                <w:b/>
                <w:noProof/>
              </w:rPr>
            </w:pPr>
            <w:r w:rsidRPr="00D23823">
              <w:rPr>
                <w:rFonts w:ascii="Times New Roman" w:hAnsi="Times New Roman"/>
                <w:bCs/>
                <w:noProof/>
              </w:rPr>
              <w:tab/>
            </w:r>
            <w:r w:rsidRPr="00D23823">
              <w:rPr>
                <w:rFonts w:ascii="Times New Roman" w:hAnsi="Times New Roman"/>
                <w:bCs/>
                <w:noProof/>
              </w:rPr>
              <w:tab/>
              <w:t>if( sps_extension2_flag )</w:t>
            </w:r>
          </w:p>
        </w:tc>
        <w:tc>
          <w:tcPr>
            <w:tcW w:w="1565" w:type="dxa"/>
            <w:shd w:val="clear" w:color="auto" w:fill="auto"/>
          </w:tcPr>
          <w:p w:rsidR="007F2132" w:rsidRPr="00D23823" w:rsidRDefault="007F2132" w:rsidP="007F2132">
            <w:pPr>
              <w:pStyle w:val="tablecell"/>
              <w:spacing w:after="0"/>
              <w:rPr>
                <w:noProof/>
                <w:lang w:eastAsia="ko-KR"/>
              </w:rPr>
            </w:pP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noProof/>
              </w:rPr>
            </w:pPr>
            <w:r w:rsidRPr="0056241E">
              <w:rPr>
                <w:rFonts w:ascii="Times New Roman" w:hAnsi="Times New Roman"/>
                <w:b/>
                <w:noProof/>
              </w:rPr>
              <w:tab/>
            </w:r>
            <w:r w:rsidRPr="0056241E">
              <w:rPr>
                <w:rFonts w:ascii="Times New Roman" w:hAnsi="Times New Roman"/>
                <w:b/>
                <w:noProof/>
              </w:rPr>
              <w:tab/>
            </w:r>
            <w:r>
              <w:rPr>
                <w:rFonts w:ascii="Times New Roman" w:hAnsi="Times New Roman"/>
                <w:b/>
                <w:noProof/>
              </w:rPr>
              <w:tab/>
            </w:r>
            <w:r w:rsidRPr="0056241E">
              <w:rPr>
                <w:rFonts w:ascii="Times New Roman" w:hAnsi="Times New Roman"/>
                <w:noProof/>
              </w:rPr>
              <w:t>while( more_rbsp_data( ) )</w:t>
            </w:r>
          </w:p>
        </w:tc>
        <w:tc>
          <w:tcPr>
            <w:tcW w:w="1565" w:type="dxa"/>
            <w:shd w:val="clear" w:color="auto" w:fill="auto"/>
          </w:tcPr>
          <w:p w:rsidR="007F2132" w:rsidRPr="0056241E" w:rsidRDefault="007F2132" w:rsidP="007F2132">
            <w:pPr>
              <w:pStyle w:val="tablecell"/>
              <w:spacing w:after="0"/>
              <w:rPr>
                <w:noProof/>
                <w:lang w:eastAsia="ko-KR"/>
              </w:rPr>
            </w:pP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noProof/>
              </w:rPr>
            </w:pPr>
            <w:r w:rsidRPr="0056241E">
              <w:rPr>
                <w:rFonts w:ascii="Times New Roman" w:hAnsi="Times New Roman"/>
                <w:b/>
                <w:noProof/>
              </w:rPr>
              <w:tab/>
            </w:r>
            <w:r w:rsidRPr="0056241E">
              <w:rPr>
                <w:rFonts w:ascii="Times New Roman" w:hAnsi="Times New Roman"/>
                <w:b/>
                <w:noProof/>
              </w:rPr>
              <w:tab/>
            </w:r>
            <w:r>
              <w:rPr>
                <w:rFonts w:ascii="Times New Roman" w:hAnsi="Times New Roman"/>
                <w:b/>
                <w:noProof/>
              </w:rPr>
              <w:tab/>
            </w:r>
            <w:r w:rsidRPr="0056241E">
              <w:rPr>
                <w:rFonts w:ascii="Times New Roman" w:hAnsi="Times New Roman"/>
                <w:b/>
                <w:noProof/>
              </w:rPr>
              <w:tab/>
              <w:t>sps_extension_data_flag</w:t>
            </w:r>
          </w:p>
        </w:tc>
        <w:tc>
          <w:tcPr>
            <w:tcW w:w="1565" w:type="dxa"/>
            <w:shd w:val="clear" w:color="auto" w:fill="auto"/>
          </w:tcPr>
          <w:p w:rsidR="007F2132" w:rsidRPr="0056241E" w:rsidRDefault="007F2132" w:rsidP="007F2132">
            <w:pPr>
              <w:pStyle w:val="tablecell"/>
              <w:spacing w:after="0"/>
              <w:rPr>
                <w:noProof/>
                <w:lang w:eastAsia="ko-KR"/>
              </w:rPr>
            </w:pPr>
            <w:r w:rsidRPr="0056241E">
              <w:rPr>
                <w:noProof/>
              </w:rPr>
              <w:t>u(1)</w:t>
            </w:r>
          </w:p>
        </w:tc>
      </w:tr>
      <w:tr w:rsidR="007F2132" w:rsidRPr="0056241E" w:rsidTr="00891F83">
        <w:trPr>
          <w:cantSplit/>
          <w:jc w:val="center"/>
        </w:trPr>
        <w:tc>
          <w:tcPr>
            <w:tcW w:w="7506" w:type="dxa"/>
            <w:shd w:val="clear" w:color="auto" w:fill="auto"/>
          </w:tcPr>
          <w:p w:rsidR="007F2132" w:rsidRPr="005E53FB" w:rsidRDefault="007F2132" w:rsidP="007F2132">
            <w:pPr>
              <w:pStyle w:val="tablesyntax"/>
              <w:rPr>
                <w:rFonts w:ascii="Times New Roman" w:hAnsi="Times New Roman"/>
                <w:b/>
                <w:noProof/>
              </w:rPr>
            </w:pPr>
            <w:r>
              <w:rPr>
                <w:rFonts w:ascii="Times New Roman" w:hAnsi="Times New Roman"/>
                <w:b/>
                <w:noProof/>
              </w:rPr>
              <w:tab/>
            </w:r>
            <w:r w:rsidRPr="005E53FB">
              <w:rPr>
                <w:rFonts w:ascii="Times New Roman" w:hAnsi="Times New Roman"/>
                <w:b/>
                <w:noProof/>
              </w:rPr>
              <w:t>}</w:t>
            </w:r>
          </w:p>
        </w:tc>
        <w:tc>
          <w:tcPr>
            <w:tcW w:w="1565" w:type="dxa"/>
            <w:shd w:val="clear" w:color="auto" w:fill="auto"/>
          </w:tcPr>
          <w:p w:rsidR="007F2132" w:rsidRPr="0056241E" w:rsidRDefault="007F2132" w:rsidP="007F2132">
            <w:pPr>
              <w:pStyle w:val="tablecell"/>
              <w:spacing w:after="0"/>
              <w:rPr>
                <w:noProof/>
              </w:rPr>
            </w:pPr>
          </w:p>
        </w:tc>
      </w:tr>
      <w:tr w:rsidR="007F2132" w:rsidRPr="0056241E" w:rsidTr="00891F83">
        <w:trPr>
          <w:cantSplit/>
          <w:jc w:val="center"/>
        </w:trPr>
        <w:tc>
          <w:tcPr>
            <w:tcW w:w="7506" w:type="dxa"/>
            <w:shd w:val="clear" w:color="auto" w:fill="auto"/>
          </w:tcPr>
          <w:p w:rsidR="007F2132" w:rsidRPr="0056241E" w:rsidRDefault="007F2132" w:rsidP="007F2132">
            <w:pPr>
              <w:pStyle w:val="tablesyntax"/>
              <w:rPr>
                <w:rFonts w:ascii="Times New Roman" w:hAnsi="Times New Roman"/>
                <w:bCs/>
                <w:noProof/>
              </w:rPr>
            </w:pPr>
            <w:r w:rsidRPr="0056241E">
              <w:rPr>
                <w:rFonts w:ascii="Times New Roman" w:hAnsi="Times New Roman"/>
                <w:bCs/>
                <w:noProof/>
              </w:rPr>
              <w:tab/>
              <w:t>rbsp_trailing_bits( )</w:t>
            </w:r>
          </w:p>
        </w:tc>
        <w:tc>
          <w:tcPr>
            <w:tcW w:w="1565" w:type="dxa"/>
            <w:shd w:val="clear" w:color="auto" w:fill="auto"/>
          </w:tcPr>
          <w:p w:rsidR="007F2132" w:rsidRPr="0056241E" w:rsidRDefault="007F2132" w:rsidP="007F2132">
            <w:pPr>
              <w:pStyle w:val="tablecell"/>
              <w:spacing w:after="0"/>
              <w:rPr>
                <w:noProof/>
              </w:rPr>
            </w:pPr>
          </w:p>
        </w:tc>
      </w:tr>
      <w:tr w:rsidR="007F2132" w:rsidRPr="0056241E" w:rsidTr="00891F83">
        <w:trPr>
          <w:cantSplit/>
          <w:jc w:val="center"/>
        </w:trPr>
        <w:tc>
          <w:tcPr>
            <w:tcW w:w="7506" w:type="dxa"/>
            <w:shd w:val="clear" w:color="auto" w:fill="auto"/>
          </w:tcPr>
          <w:p w:rsidR="007F2132" w:rsidRPr="0056241E" w:rsidRDefault="007F2132" w:rsidP="007F2132">
            <w:pPr>
              <w:pStyle w:val="tablesyntax"/>
              <w:keepNext w:val="0"/>
              <w:rPr>
                <w:rFonts w:ascii="Times New Roman" w:hAnsi="Times New Roman"/>
                <w:noProof/>
              </w:rPr>
            </w:pPr>
            <w:r w:rsidRPr="0056241E">
              <w:rPr>
                <w:rFonts w:ascii="Times New Roman" w:hAnsi="Times New Roman"/>
                <w:noProof/>
              </w:rPr>
              <w:t>}</w:t>
            </w:r>
          </w:p>
        </w:tc>
        <w:tc>
          <w:tcPr>
            <w:tcW w:w="1565" w:type="dxa"/>
            <w:shd w:val="clear" w:color="auto" w:fill="auto"/>
          </w:tcPr>
          <w:p w:rsidR="007F2132" w:rsidRPr="0056241E" w:rsidRDefault="007F2132" w:rsidP="007F2132">
            <w:pPr>
              <w:pStyle w:val="tablecell"/>
              <w:keepNext w:val="0"/>
              <w:spacing w:after="0"/>
              <w:rPr>
                <w:noProof/>
              </w:rPr>
            </w:pPr>
          </w:p>
        </w:tc>
      </w:tr>
    </w:tbl>
    <w:p w:rsidR="007F2132" w:rsidRDefault="007F2132" w:rsidP="000D249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06"/>
        <w:gridCol w:w="1565"/>
      </w:tblGrid>
      <w:tr w:rsidR="007F2132" w:rsidRPr="00D93C4B" w:rsidTr="007F2132">
        <w:trPr>
          <w:jc w:val="center"/>
        </w:trPr>
        <w:tc>
          <w:tcPr>
            <w:tcW w:w="7506" w:type="dxa"/>
          </w:tcPr>
          <w:p w:rsidR="007F2132" w:rsidRPr="006828FF" w:rsidRDefault="007F2132" w:rsidP="007F2132">
            <w:pPr>
              <w:tabs>
                <w:tab w:val="left" w:pos="216"/>
                <w:tab w:val="left" w:pos="432"/>
                <w:tab w:val="left" w:pos="648"/>
                <w:tab w:val="left" w:pos="864"/>
                <w:tab w:val="left" w:pos="1296"/>
                <w:tab w:val="left" w:pos="1512"/>
                <w:tab w:val="left" w:pos="1728"/>
                <w:tab w:val="left" w:pos="1944"/>
                <w:tab w:val="left" w:pos="2160"/>
              </w:tabs>
              <w:spacing w:before="0"/>
              <w:rPr>
                <w:rFonts w:eastAsia="MS Mincho"/>
                <w:sz w:val="20"/>
                <w:lang w:val="en-CA"/>
              </w:rPr>
            </w:pPr>
            <w:r w:rsidRPr="006828FF">
              <w:rPr>
                <w:rFonts w:eastAsia="MS Mincho"/>
                <w:sz w:val="20"/>
                <w:lang w:val="en-CA"/>
              </w:rPr>
              <w:t>sps_extension( ) {</w:t>
            </w:r>
          </w:p>
        </w:tc>
        <w:tc>
          <w:tcPr>
            <w:tcW w:w="1565" w:type="dxa"/>
          </w:tcPr>
          <w:p w:rsidR="007F2132" w:rsidRPr="006828FF" w:rsidRDefault="007F2132" w:rsidP="007F2132">
            <w:pPr>
              <w:spacing w:before="0"/>
              <w:rPr>
                <w:rFonts w:eastAsia="MS Mincho"/>
                <w:b/>
                <w:bCs/>
                <w:sz w:val="20"/>
                <w:lang w:val="en-CA"/>
              </w:rPr>
            </w:pPr>
            <w:r w:rsidRPr="006828FF">
              <w:rPr>
                <w:rFonts w:eastAsia="MS Mincho"/>
                <w:b/>
                <w:bCs/>
                <w:sz w:val="20"/>
                <w:lang w:val="en-CA"/>
              </w:rPr>
              <w:t>Descriptor</w:t>
            </w:r>
          </w:p>
        </w:tc>
      </w:tr>
      <w:tr w:rsidR="007F2132" w:rsidRPr="00D93C4B" w:rsidTr="007F2132">
        <w:trPr>
          <w:jc w:val="center"/>
        </w:trPr>
        <w:tc>
          <w:tcPr>
            <w:tcW w:w="7506" w:type="dxa"/>
          </w:tcPr>
          <w:p w:rsidR="007F2132" w:rsidRPr="006828FF" w:rsidRDefault="007F2132" w:rsidP="007F2132">
            <w:pPr>
              <w:tabs>
                <w:tab w:val="left" w:pos="216"/>
                <w:tab w:val="left" w:pos="432"/>
                <w:tab w:val="left" w:pos="648"/>
                <w:tab w:val="left" w:pos="864"/>
                <w:tab w:val="left" w:pos="1296"/>
                <w:tab w:val="left" w:pos="1512"/>
                <w:tab w:val="left" w:pos="1728"/>
                <w:tab w:val="left" w:pos="1944"/>
                <w:tab w:val="left" w:pos="2160"/>
              </w:tabs>
              <w:spacing w:before="0"/>
              <w:rPr>
                <w:rFonts w:eastAsia="MS Mincho"/>
                <w:sz w:val="20"/>
                <w:lang w:val="en-CA"/>
              </w:rPr>
            </w:pPr>
            <w:r w:rsidRPr="006828FF">
              <w:rPr>
                <w:rFonts w:eastAsia="Batang"/>
                <w:b/>
                <w:bCs/>
                <w:sz w:val="20"/>
                <w:lang w:eastAsia="ko-KR"/>
              </w:rPr>
              <w:tab/>
              <w:t>inter_view_</w:t>
            </w:r>
            <w:r w:rsidRPr="006828FF">
              <w:rPr>
                <w:b/>
                <w:bCs/>
                <w:sz w:val="20"/>
                <w:lang w:eastAsia="ja-JP"/>
              </w:rPr>
              <w:t>mv_vert_constraint_flag</w:t>
            </w:r>
          </w:p>
        </w:tc>
        <w:tc>
          <w:tcPr>
            <w:tcW w:w="1565" w:type="dxa"/>
          </w:tcPr>
          <w:p w:rsidR="007F2132" w:rsidRPr="006828FF" w:rsidRDefault="007F2132" w:rsidP="007F2132">
            <w:pPr>
              <w:spacing w:before="0"/>
              <w:rPr>
                <w:rFonts w:eastAsia="MS Mincho"/>
                <w:bCs/>
                <w:sz w:val="20"/>
                <w:lang w:val="en-CA"/>
              </w:rPr>
            </w:pPr>
            <w:r w:rsidRPr="006828FF">
              <w:rPr>
                <w:rFonts w:eastAsia="Batang"/>
                <w:bCs/>
                <w:sz w:val="20"/>
                <w:lang w:val="en-CA"/>
              </w:rPr>
              <w:t>u(1)</w:t>
            </w:r>
          </w:p>
        </w:tc>
      </w:tr>
      <w:tr w:rsidR="006828FF" w:rsidRPr="00D93C4B" w:rsidTr="007F2132">
        <w:trPr>
          <w:jc w:val="center"/>
        </w:trPr>
        <w:tc>
          <w:tcPr>
            <w:tcW w:w="7506" w:type="dxa"/>
          </w:tcPr>
          <w:p w:rsidR="006828FF" w:rsidRPr="006828FF" w:rsidRDefault="006828FF" w:rsidP="007F2132">
            <w:pPr>
              <w:tabs>
                <w:tab w:val="left" w:pos="216"/>
                <w:tab w:val="left" w:pos="432"/>
                <w:tab w:val="left" w:pos="648"/>
                <w:tab w:val="left" w:pos="864"/>
                <w:tab w:val="left" w:pos="1296"/>
                <w:tab w:val="left" w:pos="1512"/>
                <w:tab w:val="left" w:pos="1728"/>
                <w:tab w:val="left" w:pos="1944"/>
                <w:tab w:val="left" w:pos="2160"/>
              </w:tabs>
              <w:spacing w:before="0"/>
              <w:rPr>
                <w:rFonts w:eastAsia="Batang"/>
                <w:b/>
                <w:bCs/>
                <w:sz w:val="20"/>
                <w:lang w:eastAsia="ko-KR"/>
              </w:rPr>
            </w:pPr>
            <w:r w:rsidRPr="006828FF">
              <w:rPr>
                <w:rFonts w:eastAsia="Batang"/>
                <w:b/>
                <w:bCs/>
                <w:sz w:val="20"/>
                <w:lang w:eastAsia="ko-KR"/>
              </w:rPr>
              <w:tab/>
            </w:r>
            <w:r w:rsidRPr="006828FF">
              <w:rPr>
                <w:b/>
                <w:noProof/>
                <w:sz w:val="20"/>
                <w:highlight w:val="yellow"/>
              </w:rPr>
              <w:t>ips_vui_</w:t>
            </w:r>
            <w:r w:rsidR="00473484">
              <w:rPr>
                <w:b/>
                <w:noProof/>
                <w:sz w:val="20"/>
                <w:highlight w:val="yellow"/>
              </w:rPr>
              <w:t>extension_</w:t>
            </w:r>
            <w:r w:rsidRPr="006828FF">
              <w:rPr>
                <w:b/>
                <w:noProof/>
                <w:sz w:val="20"/>
                <w:highlight w:val="yellow"/>
              </w:rPr>
              <w:t>param_subsets_index</w:t>
            </w:r>
          </w:p>
        </w:tc>
        <w:tc>
          <w:tcPr>
            <w:tcW w:w="1565" w:type="dxa"/>
          </w:tcPr>
          <w:p w:rsidR="006828FF" w:rsidRPr="006828FF" w:rsidRDefault="00D310CC" w:rsidP="007F2132">
            <w:pPr>
              <w:spacing w:before="0"/>
              <w:rPr>
                <w:rFonts w:eastAsia="Batang"/>
                <w:bCs/>
                <w:sz w:val="20"/>
                <w:lang w:val="en-CA"/>
              </w:rPr>
            </w:pPr>
            <w:r w:rsidRPr="006828FF">
              <w:rPr>
                <w:noProof/>
                <w:sz w:val="20"/>
                <w:lang w:eastAsia="ko-KR"/>
              </w:rPr>
              <w:t>ue(v)</w:t>
            </w:r>
          </w:p>
        </w:tc>
      </w:tr>
      <w:tr w:rsidR="006828FF" w:rsidRPr="00D93C4B" w:rsidTr="007F2132">
        <w:trPr>
          <w:jc w:val="center"/>
        </w:trPr>
        <w:tc>
          <w:tcPr>
            <w:tcW w:w="7506" w:type="dxa"/>
          </w:tcPr>
          <w:p w:rsidR="006828FF" w:rsidRPr="00473484" w:rsidRDefault="006828FF" w:rsidP="007F2132">
            <w:pPr>
              <w:tabs>
                <w:tab w:val="left" w:pos="216"/>
                <w:tab w:val="left" w:pos="432"/>
                <w:tab w:val="left" w:pos="648"/>
                <w:tab w:val="left" w:pos="864"/>
                <w:tab w:val="left" w:pos="1296"/>
                <w:tab w:val="left" w:pos="1512"/>
                <w:tab w:val="left" w:pos="1728"/>
                <w:tab w:val="left" w:pos="1944"/>
                <w:tab w:val="left" w:pos="2160"/>
              </w:tabs>
              <w:spacing w:before="0"/>
              <w:rPr>
                <w:rFonts w:eastAsia="Batang"/>
                <w:b/>
                <w:bCs/>
                <w:dstrike/>
                <w:color w:val="FF0000"/>
                <w:sz w:val="20"/>
                <w:lang w:eastAsia="ko-KR"/>
              </w:rPr>
            </w:pPr>
            <w:r w:rsidRPr="00473484">
              <w:rPr>
                <w:rFonts w:eastAsia="Batang"/>
                <w:b/>
                <w:bCs/>
                <w:dstrike/>
                <w:color w:val="FF0000"/>
                <w:sz w:val="20"/>
                <w:lang w:eastAsia="ko-KR"/>
              </w:rPr>
              <w:tab/>
            </w:r>
            <w:proofErr w:type="spellStart"/>
            <w:r w:rsidRPr="00473484">
              <w:rPr>
                <w:dstrike/>
                <w:color w:val="FF0000"/>
                <w:sz w:val="20"/>
              </w:rPr>
              <w:t>sps_extension_vui_parameters</w:t>
            </w:r>
            <w:proofErr w:type="spellEnd"/>
            <w:r w:rsidRPr="00473484">
              <w:rPr>
                <w:dstrike/>
                <w:color w:val="FF0000"/>
                <w:sz w:val="20"/>
              </w:rPr>
              <w:t>( )</w:t>
            </w:r>
          </w:p>
        </w:tc>
        <w:tc>
          <w:tcPr>
            <w:tcW w:w="1565" w:type="dxa"/>
          </w:tcPr>
          <w:p w:rsidR="006828FF" w:rsidRPr="00473484" w:rsidRDefault="006828FF" w:rsidP="007F2132">
            <w:pPr>
              <w:spacing w:before="0"/>
              <w:rPr>
                <w:rFonts w:eastAsia="Batang"/>
                <w:bCs/>
                <w:dstrike/>
                <w:color w:val="FF0000"/>
                <w:sz w:val="20"/>
                <w:lang w:val="en-CA"/>
              </w:rPr>
            </w:pPr>
          </w:p>
        </w:tc>
      </w:tr>
      <w:tr w:rsidR="007F2132" w:rsidRPr="00D93C4B" w:rsidTr="007F2132">
        <w:trPr>
          <w:jc w:val="center"/>
        </w:trPr>
        <w:tc>
          <w:tcPr>
            <w:tcW w:w="7506" w:type="dxa"/>
          </w:tcPr>
          <w:p w:rsidR="007F2132" w:rsidRPr="006828FF" w:rsidDel="00AC5B7A" w:rsidRDefault="007F2132" w:rsidP="007F2132">
            <w:pPr>
              <w:tabs>
                <w:tab w:val="left" w:pos="216"/>
                <w:tab w:val="left" w:pos="432"/>
                <w:tab w:val="left" w:pos="648"/>
                <w:tab w:val="left" w:pos="864"/>
                <w:tab w:val="left" w:pos="1296"/>
                <w:tab w:val="left" w:pos="1512"/>
                <w:tab w:val="left" w:pos="1728"/>
                <w:tab w:val="left" w:pos="1944"/>
                <w:tab w:val="left" w:pos="2160"/>
              </w:tabs>
              <w:spacing w:before="0"/>
              <w:rPr>
                <w:bCs/>
                <w:noProof/>
                <w:sz w:val="20"/>
              </w:rPr>
            </w:pPr>
            <w:r w:rsidRPr="006828FF">
              <w:rPr>
                <w:bCs/>
                <w:noProof/>
                <w:sz w:val="20"/>
              </w:rPr>
              <w:tab/>
            </w:r>
            <w:r w:rsidRPr="006828FF">
              <w:rPr>
                <w:b/>
                <w:bCs/>
                <w:noProof/>
                <w:sz w:val="20"/>
                <w:highlight w:val="yellow"/>
              </w:rPr>
              <w:t>ips</w:t>
            </w:r>
            <w:r w:rsidRPr="006828FF">
              <w:rPr>
                <w:bCs/>
                <w:noProof/>
                <w:sz w:val="20"/>
                <w:highlight w:val="yellow"/>
              </w:rPr>
              <w:t>_</w:t>
            </w:r>
            <w:r w:rsidRPr="006828FF">
              <w:rPr>
                <w:b/>
                <w:bCs/>
                <w:sz w:val="20"/>
                <w:highlight w:val="yellow"/>
              </w:rPr>
              <w:t>scaled_ref_layer_offset_subsets_index</w:t>
            </w:r>
          </w:p>
        </w:tc>
        <w:tc>
          <w:tcPr>
            <w:tcW w:w="1565" w:type="dxa"/>
          </w:tcPr>
          <w:p w:rsidR="007F2132" w:rsidRPr="006828FF" w:rsidDel="00AC5B7A" w:rsidRDefault="007F2132" w:rsidP="007F2132">
            <w:pPr>
              <w:spacing w:before="0"/>
              <w:rPr>
                <w:noProof/>
                <w:sz w:val="20"/>
                <w:lang w:eastAsia="ko-KR"/>
              </w:rPr>
            </w:pPr>
            <w:r w:rsidRPr="006828FF">
              <w:rPr>
                <w:noProof/>
                <w:sz w:val="20"/>
                <w:lang w:eastAsia="ko-KR"/>
              </w:rPr>
              <w:t>ue(v)</w:t>
            </w:r>
          </w:p>
        </w:tc>
      </w:tr>
      <w:tr w:rsidR="006828FF" w:rsidRPr="008E14A4" w:rsidTr="006828FF">
        <w:trPr>
          <w:jc w:val="center"/>
        </w:trPr>
        <w:tc>
          <w:tcPr>
            <w:tcW w:w="7506" w:type="dxa"/>
          </w:tcPr>
          <w:p w:rsidR="006828FF" w:rsidRPr="00473484" w:rsidRDefault="006828FF" w:rsidP="006828FF">
            <w:pPr>
              <w:tabs>
                <w:tab w:val="left" w:pos="216"/>
                <w:tab w:val="left" w:pos="432"/>
                <w:tab w:val="left" w:pos="648"/>
                <w:tab w:val="left" w:pos="864"/>
                <w:tab w:val="left" w:pos="1296"/>
                <w:tab w:val="left" w:pos="1512"/>
                <w:tab w:val="left" w:pos="1728"/>
                <w:tab w:val="left" w:pos="1944"/>
                <w:tab w:val="left" w:pos="2160"/>
              </w:tabs>
              <w:spacing w:before="0"/>
              <w:rPr>
                <w:dstrike/>
                <w:color w:val="FF0000"/>
                <w:sz w:val="20"/>
              </w:rPr>
            </w:pPr>
            <w:r w:rsidRPr="00473484">
              <w:rPr>
                <w:bCs/>
                <w:dstrike/>
                <w:noProof/>
                <w:color w:val="FF0000"/>
                <w:sz w:val="20"/>
              </w:rPr>
              <w:tab/>
            </w:r>
            <w:r w:rsidRPr="00473484">
              <w:rPr>
                <w:b/>
                <w:bCs/>
                <w:dstrike/>
                <w:noProof/>
                <w:color w:val="FF0000"/>
                <w:sz w:val="20"/>
              </w:rPr>
              <w:t>num_</w:t>
            </w:r>
            <w:proofErr w:type="spellStart"/>
            <w:r w:rsidRPr="00473484">
              <w:rPr>
                <w:b/>
                <w:bCs/>
                <w:dstrike/>
                <w:color w:val="FF0000"/>
                <w:sz w:val="20"/>
              </w:rPr>
              <w:t>scaled_ref_layer_offsets</w:t>
            </w:r>
            <w:proofErr w:type="spellEnd"/>
          </w:p>
        </w:tc>
        <w:tc>
          <w:tcPr>
            <w:tcW w:w="1565" w:type="dxa"/>
          </w:tcPr>
          <w:p w:rsidR="006828FF" w:rsidRPr="00473484" w:rsidRDefault="006828FF" w:rsidP="006828FF">
            <w:pPr>
              <w:spacing w:before="0" w:after="60"/>
              <w:rPr>
                <w:rFonts w:eastAsia="Batang"/>
                <w:bCs/>
                <w:dstrike/>
                <w:color w:val="FF0000"/>
                <w:sz w:val="20"/>
              </w:rPr>
            </w:pPr>
            <w:proofErr w:type="spellStart"/>
            <w:r w:rsidRPr="00473484">
              <w:rPr>
                <w:rFonts w:eastAsia="Batang"/>
                <w:bCs/>
                <w:dstrike/>
                <w:color w:val="FF0000"/>
                <w:sz w:val="20"/>
              </w:rPr>
              <w:t>ue</w:t>
            </w:r>
            <w:proofErr w:type="spellEnd"/>
            <w:r w:rsidRPr="00473484">
              <w:rPr>
                <w:rFonts w:eastAsia="Batang"/>
                <w:bCs/>
                <w:dstrike/>
                <w:color w:val="FF0000"/>
                <w:sz w:val="20"/>
              </w:rPr>
              <w:t>(v)</w:t>
            </w:r>
          </w:p>
        </w:tc>
      </w:tr>
      <w:tr w:rsidR="006828FF" w:rsidRPr="00D93C4B" w:rsidTr="006828FF">
        <w:trPr>
          <w:jc w:val="center"/>
        </w:trPr>
        <w:tc>
          <w:tcPr>
            <w:tcW w:w="7506" w:type="dxa"/>
          </w:tcPr>
          <w:p w:rsidR="006828FF" w:rsidRPr="00473484" w:rsidRDefault="006828FF" w:rsidP="006828FF">
            <w:pPr>
              <w:tabs>
                <w:tab w:val="left" w:pos="216"/>
                <w:tab w:val="left" w:pos="432"/>
                <w:tab w:val="left" w:pos="648"/>
                <w:tab w:val="left" w:pos="864"/>
                <w:tab w:val="left" w:pos="1296"/>
                <w:tab w:val="left" w:pos="1512"/>
                <w:tab w:val="left" w:pos="1728"/>
                <w:tab w:val="left" w:pos="1944"/>
                <w:tab w:val="left" w:pos="2160"/>
              </w:tabs>
              <w:spacing w:before="0"/>
              <w:rPr>
                <w:dstrike/>
                <w:color w:val="FF0000"/>
                <w:sz w:val="20"/>
              </w:rPr>
            </w:pPr>
            <w:r w:rsidRPr="00473484">
              <w:rPr>
                <w:dstrike/>
                <w:color w:val="FF0000"/>
                <w:sz w:val="20"/>
              </w:rPr>
              <w:tab/>
              <w:t>for( </w:t>
            </w:r>
            <w:proofErr w:type="spellStart"/>
            <w:r w:rsidRPr="00473484">
              <w:rPr>
                <w:dstrike/>
                <w:color w:val="FF0000"/>
                <w:sz w:val="20"/>
              </w:rPr>
              <w:t>i</w:t>
            </w:r>
            <w:proofErr w:type="spellEnd"/>
            <w:r w:rsidRPr="00473484">
              <w:rPr>
                <w:dstrike/>
                <w:color w:val="FF0000"/>
                <w:sz w:val="20"/>
              </w:rPr>
              <w:t xml:space="preserve"> = 0; </w:t>
            </w:r>
            <w:proofErr w:type="spellStart"/>
            <w:r w:rsidRPr="00473484">
              <w:rPr>
                <w:dstrike/>
                <w:color w:val="FF0000"/>
                <w:sz w:val="20"/>
              </w:rPr>
              <w:t>i</w:t>
            </w:r>
            <w:proofErr w:type="spellEnd"/>
            <w:r w:rsidRPr="00473484">
              <w:rPr>
                <w:dstrike/>
                <w:color w:val="FF0000"/>
                <w:sz w:val="20"/>
              </w:rPr>
              <w:t> &lt; </w:t>
            </w:r>
            <w:proofErr w:type="spellStart"/>
            <w:r w:rsidRPr="00473484">
              <w:rPr>
                <w:dstrike/>
                <w:color w:val="FF0000"/>
                <w:sz w:val="20"/>
              </w:rPr>
              <w:t>num_scaled_ref_layer_offsets</w:t>
            </w:r>
            <w:proofErr w:type="spellEnd"/>
            <w:r w:rsidRPr="00473484">
              <w:rPr>
                <w:dstrike/>
                <w:color w:val="FF0000"/>
                <w:sz w:val="20"/>
              </w:rPr>
              <w:t xml:space="preserve">; </w:t>
            </w:r>
            <w:proofErr w:type="spellStart"/>
            <w:r w:rsidRPr="00473484">
              <w:rPr>
                <w:dstrike/>
                <w:color w:val="FF0000"/>
                <w:sz w:val="20"/>
              </w:rPr>
              <w:t>i</w:t>
            </w:r>
            <w:proofErr w:type="spellEnd"/>
            <w:r w:rsidRPr="00473484">
              <w:rPr>
                <w:dstrike/>
                <w:color w:val="FF0000"/>
                <w:sz w:val="20"/>
              </w:rPr>
              <w:t>++) {</w:t>
            </w:r>
          </w:p>
        </w:tc>
        <w:tc>
          <w:tcPr>
            <w:tcW w:w="1565" w:type="dxa"/>
          </w:tcPr>
          <w:p w:rsidR="006828FF" w:rsidRPr="00473484" w:rsidRDefault="006828FF" w:rsidP="006828FF">
            <w:pPr>
              <w:spacing w:before="0" w:after="60"/>
              <w:rPr>
                <w:dstrike/>
                <w:color w:val="FF0000"/>
                <w:sz w:val="20"/>
              </w:rPr>
            </w:pPr>
          </w:p>
        </w:tc>
      </w:tr>
      <w:tr w:rsidR="006828FF" w:rsidRPr="00D93C4B" w:rsidTr="006828FF">
        <w:trPr>
          <w:jc w:val="center"/>
        </w:trPr>
        <w:tc>
          <w:tcPr>
            <w:tcW w:w="7506" w:type="dxa"/>
          </w:tcPr>
          <w:p w:rsidR="006828FF" w:rsidRPr="00473484" w:rsidRDefault="006828FF" w:rsidP="006828FF">
            <w:pPr>
              <w:tabs>
                <w:tab w:val="left" w:pos="216"/>
                <w:tab w:val="left" w:pos="432"/>
                <w:tab w:val="left" w:pos="648"/>
                <w:tab w:val="left" w:pos="864"/>
                <w:tab w:val="left" w:pos="1296"/>
                <w:tab w:val="left" w:pos="1512"/>
                <w:tab w:val="left" w:pos="1728"/>
                <w:tab w:val="left" w:pos="1944"/>
                <w:tab w:val="left" w:pos="2160"/>
              </w:tabs>
              <w:spacing w:before="0"/>
              <w:rPr>
                <w:dstrike/>
                <w:color w:val="FF0000"/>
                <w:sz w:val="20"/>
              </w:rPr>
            </w:pPr>
            <w:r w:rsidRPr="00473484">
              <w:rPr>
                <w:b/>
                <w:bCs/>
                <w:dstrike/>
                <w:color w:val="FF0000"/>
                <w:sz w:val="20"/>
              </w:rPr>
              <w:tab/>
            </w:r>
            <w:r w:rsidRPr="00473484">
              <w:rPr>
                <w:b/>
                <w:bCs/>
                <w:dstrike/>
                <w:color w:val="FF0000"/>
                <w:sz w:val="20"/>
              </w:rPr>
              <w:tab/>
            </w:r>
            <w:proofErr w:type="spellStart"/>
            <w:r w:rsidRPr="00473484">
              <w:rPr>
                <w:b/>
                <w:bCs/>
                <w:dstrike/>
                <w:color w:val="FF0000"/>
                <w:sz w:val="20"/>
              </w:rPr>
              <w:t>scaled_ref_layer_left_offset</w:t>
            </w:r>
            <w:proofErr w:type="spellEnd"/>
            <w:r w:rsidRPr="00473484">
              <w:rPr>
                <w:bCs/>
                <w:dstrike/>
                <w:color w:val="FF0000"/>
                <w:sz w:val="20"/>
              </w:rPr>
              <w:t>[ </w:t>
            </w:r>
            <w:proofErr w:type="spellStart"/>
            <w:r w:rsidRPr="00473484">
              <w:rPr>
                <w:bCs/>
                <w:dstrike/>
                <w:color w:val="FF0000"/>
                <w:sz w:val="20"/>
              </w:rPr>
              <w:t>i</w:t>
            </w:r>
            <w:proofErr w:type="spellEnd"/>
            <w:r w:rsidRPr="00473484">
              <w:rPr>
                <w:bCs/>
                <w:dstrike/>
                <w:color w:val="FF0000"/>
                <w:sz w:val="20"/>
              </w:rPr>
              <w:t> ]</w:t>
            </w:r>
          </w:p>
        </w:tc>
        <w:tc>
          <w:tcPr>
            <w:tcW w:w="1565" w:type="dxa"/>
          </w:tcPr>
          <w:p w:rsidR="006828FF" w:rsidRPr="00473484" w:rsidRDefault="006828FF" w:rsidP="006828FF">
            <w:pPr>
              <w:spacing w:before="0" w:after="60"/>
              <w:rPr>
                <w:dstrike/>
                <w:color w:val="FF0000"/>
                <w:sz w:val="20"/>
              </w:rPr>
            </w:pPr>
            <w:r w:rsidRPr="00473484">
              <w:rPr>
                <w:dstrike/>
                <w:color w:val="FF0000"/>
                <w:sz w:val="20"/>
              </w:rPr>
              <w:t>se(v)</w:t>
            </w:r>
          </w:p>
        </w:tc>
      </w:tr>
      <w:tr w:rsidR="006828FF" w:rsidRPr="00D93C4B" w:rsidTr="006828FF">
        <w:trPr>
          <w:jc w:val="center"/>
        </w:trPr>
        <w:tc>
          <w:tcPr>
            <w:tcW w:w="7506" w:type="dxa"/>
          </w:tcPr>
          <w:p w:rsidR="006828FF" w:rsidRPr="00473484" w:rsidRDefault="006828FF" w:rsidP="006828FF">
            <w:pPr>
              <w:tabs>
                <w:tab w:val="left" w:pos="216"/>
                <w:tab w:val="left" w:pos="432"/>
                <w:tab w:val="left" w:pos="648"/>
                <w:tab w:val="left" w:pos="864"/>
                <w:tab w:val="left" w:pos="1296"/>
                <w:tab w:val="left" w:pos="1512"/>
                <w:tab w:val="left" w:pos="1728"/>
                <w:tab w:val="left" w:pos="1944"/>
                <w:tab w:val="left" w:pos="2160"/>
              </w:tabs>
              <w:spacing w:before="0"/>
              <w:rPr>
                <w:dstrike/>
                <w:color w:val="FF0000"/>
                <w:sz w:val="20"/>
              </w:rPr>
            </w:pPr>
            <w:r w:rsidRPr="00473484">
              <w:rPr>
                <w:b/>
                <w:bCs/>
                <w:dstrike/>
                <w:color w:val="FF0000"/>
                <w:sz w:val="20"/>
              </w:rPr>
              <w:tab/>
            </w:r>
            <w:r w:rsidRPr="00473484">
              <w:rPr>
                <w:b/>
                <w:bCs/>
                <w:dstrike/>
                <w:color w:val="FF0000"/>
                <w:sz w:val="20"/>
              </w:rPr>
              <w:tab/>
            </w:r>
            <w:proofErr w:type="spellStart"/>
            <w:r w:rsidRPr="00473484">
              <w:rPr>
                <w:b/>
                <w:bCs/>
                <w:dstrike/>
                <w:color w:val="FF0000"/>
                <w:sz w:val="20"/>
              </w:rPr>
              <w:t>scaled_ref_layer_top_offset</w:t>
            </w:r>
            <w:proofErr w:type="spellEnd"/>
            <w:r w:rsidRPr="00473484">
              <w:rPr>
                <w:bCs/>
                <w:dstrike/>
                <w:color w:val="FF0000"/>
                <w:sz w:val="20"/>
              </w:rPr>
              <w:t>[ </w:t>
            </w:r>
            <w:proofErr w:type="spellStart"/>
            <w:r w:rsidRPr="00473484">
              <w:rPr>
                <w:bCs/>
                <w:dstrike/>
                <w:color w:val="FF0000"/>
                <w:sz w:val="20"/>
              </w:rPr>
              <w:t>i</w:t>
            </w:r>
            <w:proofErr w:type="spellEnd"/>
            <w:r w:rsidRPr="00473484">
              <w:rPr>
                <w:bCs/>
                <w:dstrike/>
                <w:color w:val="FF0000"/>
                <w:sz w:val="20"/>
              </w:rPr>
              <w:t> ]</w:t>
            </w:r>
          </w:p>
        </w:tc>
        <w:tc>
          <w:tcPr>
            <w:tcW w:w="1565" w:type="dxa"/>
          </w:tcPr>
          <w:p w:rsidR="006828FF" w:rsidRPr="00473484" w:rsidRDefault="006828FF" w:rsidP="006828FF">
            <w:pPr>
              <w:spacing w:before="0" w:after="60"/>
              <w:rPr>
                <w:dstrike/>
                <w:color w:val="FF0000"/>
                <w:sz w:val="20"/>
              </w:rPr>
            </w:pPr>
            <w:r w:rsidRPr="00473484">
              <w:rPr>
                <w:dstrike/>
                <w:color w:val="FF0000"/>
                <w:sz w:val="20"/>
              </w:rPr>
              <w:t>se(v)</w:t>
            </w:r>
          </w:p>
        </w:tc>
      </w:tr>
      <w:tr w:rsidR="006828FF" w:rsidRPr="00D93C4B" w:rsidTr="006828FF">
        <w:trPr>
          <w:jc w:val="center"/>
        </w:trPr>
        <w:tc>
          <w:tcPr>
            <w:tcW w:w="7506" w:type="dxa"/>
          </w:tcPr>
          <w:p w:rsidR="006828FF" w:rsidRPr="00473484" w:rsidRDefault="006828FF" w:rsidP="006828FF">
            <w:pPr>
              <w:tabs>
                <w:tab w:val="left" w:pos="216"/>
                <w:tab w:val="left" w:pos="432"/>
                <w:tab w:val="left" w:pos="648"/>
                <w:tab w:val="left" w:pos="864"/>
                <w:tab w:val="left" w:pos="1296"/>
                <w:tab w:val="left" w:pos="1512"/>
                <w:tab w:val="left" w:pos="1728"/>
                <w:tab w:val="left" w:pos="1944"/>
                <w:tab w:val="left" w:pos="2160"/>
              </w:tabs>
              <w:spacing w:before="0"/>
              <w:rPr>
                <w:dstrike/>
                <w:color w:val="FF0000"/>
                <w:sz w:val="20"/>
              </w:rPr>
            </w:pPr>
            <w:r w:rsidRPr="00473484">
              <w:rPr>
                <w:b/>
                <w:bCs/>
                <w:dstrike/>
                <w:color w:val="FF0000"/>
                <w:sz w:val="20"/>
              </w:rPr>
              <w:tab/>
            </w:r>
            <w:r w:rsidRPr="00473484">
              <w:rPr>
                <w:b/>
                <w:bCs/>
                <w:dstrike/>
                <w:color w:val="FF0000"/>
                <w:sz w:val="20"/>
              </w:rPr>
              <w:tab/>
            </w:r>
            <w:proofErr w:type="spellStart"/>
            <w:r w:rsidRPr="00473484">
              <w:rPr>
                <w:b/>
                <w:bCs/>
                <w:dstrike/>
                <w:color w:val="FF0000"/>
                <w:sz w:val="20"/>
              </w:rPr>
              <w:t>scaled_ref_layer_right_offset</w:t>
            </w:r>
            <w:proofErr w:type="spellEnd"/>
            <w:r w:rsidRPr="00473484">
              <w:rPr>
                <w:bCs/>
                <w:dstrike/>
                <w:color w:val="FF0000"/>
                <w:sz w:val="20"/>
              </w:rPr>
              <w:t>[ </w:t>
            </w:r>
            <w:proofErr w:type="spellStart"/>
            <w:r w:rsidRPr="00473484">
              <w:rPr>
                <w:bCs/>
                <w:dstrike/>
                <w:color w:val="FF0000"/>
                <w:sz w:val="20"/>
              </w:rPr>
              <w:t>i</w:t>
            </w:r>
            <w:proofErr w:type="spellEnd"/>
            <w:r w:rsidRPr="00473484">
              <w:rPr>
                <w:bCs/>
                <w:dstrike/>
                <w:color w:val="FF0000"/>
                <w:sz w:val="20"/>
              </w:rPr>
              <w:t> ]</w:t>
            </w:r>
          </w:p>
        </w:tc>
        <w:tc>
          <w:tcPr>
            <w:tcW w:w="1565" w:type="dxa"/>
          </w:tcPr>
          <w:p w:rsidR="006828FF" w:rsidRPr="00473484" w:rsidRDefault="006828FF" w:rsidP="006828FF">
            <w:pPr>
              <w:spacing w:before="0" w:after="60"/>
              <w:rPr>
                <w:dstrike/>
                <w:color w:val="FF0000"/>
                <w:sz w:val="20"/>
              </w:rPr>
            </w:pPr>
            <w:r w:rsidRPr="00473484">
              <w:rPr>
                <w:dstrike/>
                <w:color w:val="FF0000"/>
                <w:sz w:val="20"/>
              </w:rPr>
              <w:t>se(v)</w:t>
            </w:r>
          </w:p>
        </w:tc>
      </w:tr>
      <w:tr w:rsidR="006828FF" w:rsidRPr="00D93C4B" w:rsidTr="006828FF">
        <w:trPr>
          <w:jc w:val="center"/>
        </w:trPr>
        <w:tc>
          <w:tcPr>
            <w:tcW w:w="7506" w:type="dxa"/>
          </w:tcPr>
          <w:p w:rsidR="006828FF" w:rsidRPr="00473484" w:rsidRDefault="006828FF" w:rsidP="006828FF">
            <w:pPr>
              <w:tabs>
                <w:tab w:val="left" w:pos="216"/>
                <w:tab w:val="left" w:pos="432"/>
                <w:tab w:val="left" w:pos="648"/>
                <w:tab w:val="left" w:pos="864"/>
                <w:tab w:val="left" w:pos="1296"/>
                <w:tab w:val="left" w:pos="1512"/>
                <w:tab w:val="left" w:pos="1728"/>
                <w:tab w:val="left" w:pos="1944"/>
                <w:tab w:val="left" w:pos="2160"/>
              </w:tabs>
              <w:spacing w:before="0"/>
              <w:rPr>
                <w:dstrike/>
                <w:color w:val="FF0000"/>
                <w:sz w:val="20"/>
              </w:rPr>
            </w:pPr>
            <w:r w:rsidRPr="00473484">
              <w:rPr>
                <w:b/>
                <w:bCs/>
                <w:dstrike/>
                <w:color w:val="FF0000"/>
                <w:sz w:val="20"/>
              </w:rPr>
              <w:tab/>
            </w:r>
            <w:r w:rsidRPr="00473484">
              <w:rPr>
                <w:b/>
                <w:bCs/>
                <w:dstrike/>
                <w:color w:val="FF0000"/>
                <w:sz w:val="20"/>
              </w:rPr>
              <w:tab/>
            </w:r>
            <w:proofErr w:type="spellStart"/>
            <w:r w:rsidRPr="00473484">
              <w:rPr>
                <w:b/>
                <w:bCs/>
                <w:dstrike/>
                <w:color w:val="FF0000"/>
                <w:sz w:val="20"/>
              </w:rPr>
              <w:t>scaled_ref_layer_bottom_offset</w:t>
            </w:r>
            <w:proofErr w:type="spellEnd"/>
            <w:r w:rsidRPr="00473484">
              <w:rPr>
                <w:bCs/>
                <w:dstrike/>
                <w:color w:val="FF0000"/>
                <w:sz w:val="20"/>
              </w:rPr>
              <w:t>[ </w:t>
            </w:r>
            <w:proofErr w:type="spellStart"/>
            <w:r w:rsidRPr="00473484">
              <w:rPr>
                <w:bCs/>
                <w:dstrike/>
                <w:color w:val="FF0000"/>
                <w:sz w:val="20"/>
              </w:rPr>
              <w:t>i</w:t>
            </w:r>
            <w:proofErr w:type="spellEnd"/>
            <w:r w:rsidRPr="00473484">
              <w:rPr>
                <w:bCs/>
                <w:dstrike/>
                <w:color w:val="FF0000"/>
                <w:sz w:val="20"/>
              </w:rPr>
              <w:t> ]</w:t>
            </w:r>
          </w:p>
        </w:tc>
        <w:tc>
          <w:tcPr>
            <w:tcW w:w="1565" w:type="dxa"/>
          </w:tcPr>
          <w:p w:rsidR="006828FF" w:rsidRPr="00473484" w:rsidRDefault="006828FF" w:rsidP="006828FF">
            <w:pPr>
              <w:spacing w:before="0" w:after="60"/>
              <w:rPr>
                <w:dstrike/>
                <w:color w:val="FF0000"/>
                <w:sz w:val="20"/>
              </w:rPr>
            </w:pPr>
            <w:r w:rsidRPr="00473484">
              <w:rPr>
                <w:dstrike/>
                <w:color w:val="FF0000"/>
                <w:sz w:val="20"/>
              </w:rPr>
              <w:t>se(v)</w:t>
            </w:r>
          </w:p>
        </w:tc>
      </w:tr>
      <w:tr w:rsidR="006828FF" w:rsidRPr="00D93C4B" w:rsidTr="006828FF">
        <w:trPr>
          <w:jc w:val="center"/>
        </w:trPr>
        <w:tc>
          <w:tcPr>
            <w:tcW w:w="7506" w:type="dxa"/>
          </w:tcPr>
          <w:p w:rsidR="006828FF" w:rsidRPr="00473484" w:rsidRDefault="006828FF" w:rsidP="006828FF">
            <w:pPr>
              <w:tabs>
                <w:tab w:val="left" w:pos="216"/>
                <w:tab w:val="left" w:pos="432"/>
                <w:tab w:val="left" w:pos="648"/>
                <w:tab w:val="left" w:pos="864"/>
                <w:tab w:val="left" w:pos="1296"/>
                <w:tab w:val="left" w:pos="1512"/>
                <w:tab w:val="left" w:pos="1728"/>
                <w:tab w:val="left" w:pos="1944"/>
                <w:tab w:val="left" w:pos="2160"/>
              </w:tabs>
              <w:spacing w:before="0"/>
              <w:rPr>
                <w:rFonts w:eastAsia="Batang"/>
                <w:bCs/>
                <w:dstrike/>
                <w:color w:val="FF0000"/>
                <w:sz w:val="20"/>
                <w:lang w:eastAsia="ko-KR"/>
              </w:rPr>
            </w:pPr>
            <w:r w:rsidRPr="00473484">
              <w:rPr>
                <w:b/>
                <w:bCs/>
                <w:dstrike/>
                <w:color w:val="FF0000"/>
                <w:sz w:val="20"/>
              </w:rPr>
              <w:tab/>
            </w:r>
            <w:r w:rsidRPr="00473484">
              <w:rPr>
                <w:b/>
                <w:dstrike/>
                <w:color w:val="FF0000"/>
                <w:sz w:val="20"/>
              </w:rPr>
              <w:t>}</w:t>
            </w:r>
          </w:p>
        </w:tc>
        <w:tc>
          <w:tcPr>
            <w:tcW w:w="1565" w:type="dxa"/>
          </w:tcPr>
          <w:p w:rsidR="006828FF" w:rsidRPr="00473484" w:rsidRDefault="006828FF" w:rsidP="006828FF">
            <w:pPr>
              <w:spacing w:before="0" w:after="60"/>
              <w:rPr>
                <w:dstrike/>
                <w:color w:val="FF0000"/>
                <w:sz w:val="20"/>
              </w:rPr>
            </w:pPr>
          </w:p>
        </w:tc>
      </w:tr>
      <w:tr w:rsidR="007F2132" w:rsidRPr="00D93C4B" w:rsidTr="007F2132">
        <w:trPr>
          <w:jc w:val="center"/>
        </w:trPr>
        <w:tc>
          <w:tcPr>
            <w:tcW w:w="7506" w:type="dxa"/>
            <w:tcBorders>
              <w:top w:val="single" w:sz="4" w:space="0" w:color="auto"/>
              <w:left w:val="single" w:sz="4" w:space="0" w:color="auto"/>
              <w:bottom w:val="single" w:sz="4" w:space="0" w:color="auto"/>
              <w:right w:val="single" w:sz="4" w:space="0" w:color="auto"/>
            </w:tcBorders>
          </w:tcPr>
          <w:p w:rsidR="007F2132" w:rsidRPr="006828FF" w:rsidRDefault="007F2132" w:rsidP="007F2132">
            <w:pPr>
              <w:tabs>
                <w:tab w:val="left" w:pos="216"/>
                <w:tab w:val="left" w:pos="432"/>
                <w:tab w:val="left" w:pos="648"/>
                <w:tab w:val="left" w:pos="864"/>
                <w:tab w:val="left" w:pos="1296"/>
                <w:tab w:val="left" w:pos="1512"/>
                <w:tab w:val="left" w:pos="1728"/>
                <w:tab w:val="left" w:pos="1944"/>
                <w:tab w:val="left" w:pos="2160"/>
              </w:tabs>
              <w:spacing w:before="0"/>
              <w:rPr>
                <w:rFonts w:eastAsia="Batang"/>
                <w:bCs/>
                <w:sz w:val="20"/>
                <w:lang w:val="en-CA" w:eastAsia="ko-KR"/>
              </w:rPr>
            </w:pPr>
            <w:r w:rsidRPr="006828FF">
              <w:rPr>
                <w:rFonts w:eastAsia="Batang"/>
                <w:bCs/>
                <w:sz w:val="20"/>
                <w:lang w:val="en-CA" w:eastAsia="ko-KR"/>
              </w:rPr>
              <w:t>}</w:t>
            </w:r>
          </w:p>
        </w:tc>
        <w:tc>
          <w:tcPr>
            <w:tcW w:w="1565" w:type="dxa"/>
            <w:tcBorders>
              <w:top w:val="single" w:sz="4" w:space="0" w:color="auto"/>
              <w:left w:val="single" w:sz="4" w:space="0" w:color="auto"/>
              <w:bottom w:val="single" w:sz="4" w:space="0" w:color="auto"/>
              <w:right w:val="single" w:sz="4" w:space="0" w:color="auto"/>
            </w:tcBorders>
          </w:tcPr>
          <w:p w:rsidR="007F2132" w:rsidRPr="006828FF" w:rsidRDefault="007F2132" w:rsidP="007F2132">
            <w:pPr>
              <w:spacing w:before="0"/>
              <w:rPr>
                <w:rFonts w:eastAsia="MS Mincho"/>
                <w:bCs/>
                <w:sz w:val="20"/>
                <w:lang w:val="en-CA"/>
              </w:rPr>
            </w:pPr>
          </w:p>
        </w:tc>
      </w:tr>
    </w:tbl>
    <w:p w:rsidR="007F7AC6" w:rsidRDefault="000336D0" w:rsidP="007F7AC6">
      <w:pPr>
        <w:spacing w:before="120"/>
        <w:rPr>
          <w:noProof/>
        </w:rPr>
      </w:pPr>
      <w:r>
        <w:rPr>
          <w:b/>
          <w:noProof/>
        </w:rPr>
        <w:t>sps_inter_layer</w:t>
      </w:r>
      <w:r w:rsidR="007F7AC6" w:rsidRPr="00FA5183">
        <w:rPr>
          <w:b/>
          <w:noProof/>
        </w:rPr>
        <w:t>_parameter_</w:t>
      </w:r>
      <w:r w:rsidR="007F7AC6">
        <w:rPr>
          <w:b/>
          <w:noProof/>
        </w:rPr>
        <w:t>sub</w:t>
      </w:r>
      <w:r w:rsidR="007F7AC6" w:rsidRPr="00FA5183">
        <w:rPr>
          <w:b/>
          <w:noProof/>
        </w:rPr>
        <w:t>set_id</w:t>
      </w:r>
      <w:r w:rsidR="007F7AC6">
        <w:rPr>
          <w:b/>
          <w:noProof/>
        </w:rPr>
        <w:t xml:space="preserve"> </w:t>
      </w:r>
      <w:r w:rsidR="007F7AC6" w:rsidRPr="00FA5183">
        <w:rPr>
          <w:noProof/>
        </w:rPr>
        <w:t>spe</w:t>
      </w:r>
      <w:r w:rsidR="007F7AC6">
        <w:rPr>
          <w:noProof/>
        </w:rPr>
        <w:t>cifies t</w:t>
      </w:r>
      <w:r>
        <w:rPr>
          <w:noProof/>
        </w:rPr>
        <w:t>he value of the ips_inter_layer</w:t>
      </w:r>
      <w:r w:rsidR="007F7AC6">
        <w:rPr>
          <w:noProof/>
        </w:rPr>
        <w:t xml:space="preserve">_parameter_set_id of the active IPS. </w:t>
      </w:r>
    </w:p>
    <w:p w:rsidR="007F7AC6" w:rsidRPr="00F27BC7" w:rsidRDefault="007F7AC6" w:rsidP="007F7AC6">
      <w:pPr>
        <w:spacing w:before="120"/>
        <w:rPr>
          <w:b/>
          <w:noProof/>
        </w:rPr>
      </w:pPr>
      <w:r w:rsidRPr="00F27BC7">
        <w:rPr>
          <w:b/>
          <w:noProof/>
        </w:rPr>
        <w:t>ips_video_format_</w:t>
      </w:r>
      <w:r>
        <w:rPr>
          <w:b/>
          <w:noProof/>
        </w:rPr>
        <w:t>sub</w:t>
      </w:r>
      <w:r w:rsidRPr="00F27BC7">
        <w:rPr>
          <w:b/>
          <w:noProof/>
        </w:rPr>
        <w:t>sets_index</w:t>
      </w:r>
      <w:r>
        <w:rPr>
          <w:b/>
          <w:noProof/>
        </w:rPr>
        <w:t xml:space="preserve"> </w:t>
      </w:r>
      <w:r w:rsidRPr="00F27BC7">
        <w:rPr>
          <w:noProof/>
        </w:rPr>
        <w:t xml:space="preserve">specifies </w:t>
      </w:r>
      <w:r>
        <w:rPr>
          <w:noProof/>
        </w:rPr>
        <w:t>the index, into the list of video format syntax structures included in the active IPS. The range of ips_video_format_subsets_index is from 0 to num_video_format_subsets_index, exclusive.</w:t>
      </w:r>
    </w:p>
    <w:p w:rsidR="007F7AC6" w:rsidRPr="00F27BC7" w:rsidRDefault="007F7AC6" w:rsidP="007F7AC6">
      <w:pPr>
        <w:spacing w:before="120"/>
        <w:rPr>
          <w:b/>
          <w:noProof/>
        </w:rPr>
      </w:pPr>
      <w:r w:rsidRPr="00F27BC7">
        <w:rPr>
          <w:b/>
          <w:bCs/>
          <w:noProof/>
        </w:rPr>
        <w:lastRenderedPageBreak/>
        <w:t>ips_coding_param_</w:t>
      </w:r>
      <w:r>
        <w:rPr>
          <w:b/>
          <w:bCs/>
          <w:noProof/>
        </w:rPr>
        <w:t>sub</w:t>
      </w:r>
      <w:r w:rsidRPr="00F27BC7">
        <w:rPr>
          <w:b/>
          <w:bCs/>
          <w:noProof/>
        </w:rPr>
        <w:t>sets_index</w:t>
      </w:r>
      <w:r>
        <w:rPr>
          <w:b/>
          <w:noProof/>
        </w:rPr>
        <w:t xml:space="preserve"> </w:t>
      </w:r>
      <w:r w:rsidRPr="00F27BC7">
        <w:rPr>
          <w:noProof/>
        </w:rPr>
        <w:t xml:space="preserve">specifies </w:t>
      </w:r>
      <w:r>
        <w:rPr>
          <w:noProof/>
        </w:rPr>
        <w:t>the index, into the list of coding parameter syntax structures included in the active IPS. The range of ips_coding_param_subsets_index is from 0 to num_coding_param_subsets_index, exclusive.</w:t>
      </w:r>
    </w:p>
    <w:p w:rsidR="007F7AC6" w:rsidRPr="00F27BC7" w:rsidRDefault="007F7AC6" w:rsidP="007F7AC6">
      <w:pPr>
        <w:spacing w:before="120"/>
        <w:rPr>
          <w:b/>
          <w:noProof/>
        </w:rPr>
      </w:pPr>
      <w:r w:rsidRPr="00F27BC7">
        <w:rPr>
          <w:b/>
          <w:noProof/>
        </w:rPr>
        <w:t>ips_</w:t>
      </w:r>
      <w:r w:rsidRPr="00F27BC7">
        <w:rPr>
          <w:rFonts w:eastAsia="MS Mincho"/>
          <w:b/>
          <w:bCs/>
          <w:noProof/>
          <w:lang w:eastAsia="ja-JP"/>
        </w:rPr>
        <w:t>scaling_list_</w:t>
      </w:r>
      <w:r>
        <w:rPr>
          <w:rFonts w:eastAsia="MS Mincho"/>
          <w:b/>
          <w:bCs/>
          <w:noProof/>
          <w:lang w:eastAsia="ja-JP"/>
        </w:rPr>
        <w:t>sub</w:t>
      </w:r>
      <w:r w:rsidRPr="00F27BC7">
        <w:rPr>
          <w:rFonts w:eastAsia="MS Mincho"/>
          <w:b/>
          <w:bCs/>
          <w:noProof/>
          <w:lang w:eastAsia="ja-JP"/>
        </w:rPr>
        <w:t>sets_index</w:t>
      </w:r>
      <w:r>
        <w:rPr>
          <w:b/>
          <w:noProof/>
        </w:rPr>
        <w:t xml:space="preserve"> </w:t>
      </w:r>
      <w:r w:rsidRPr="00F27BC7">
        <w:rPr>
          <w:noProof/>
        </w:rPr>
        <w:t xml:space="preserve">specifies </w:t>
      </w:r>
      <w:r>
        <w:rPr>
          <w:noProof/>
        </w:rPr>
        <w:t>the index, into the list of scaling list syntax structures included in the active IPS. The range of ips_scaling_list_subsets_index is from 0 to num_scaling_list_subsets_index, exclusive.</w:t>
      </w:r>
    </w:p>
    <w:p w:rsidR="007F7AC6" w:rsidRPr="00F27BC7" w:rsidRDefault="007F7AC6" w:rsidP="007F7AC6">
      <w:pPr>
        <w:spacing w:before="120"/>
        <w:rPr>
          <w:b/>
          <w:noProof/>
        </w:rPr>
      </w:pPr>
      <w:r w:rsidRPr="00F27BC7">
        <w:rPr>
          <w:b/>
          <w:noProof/>
          <w:lang w:eastAsia="ko-KR"/>
        </w:rPr>
        <w:t>ips_pcm_param_</w:t>
      </w:r>
      <w:r>
        <w:rPr>
          <w:b/>
          <w:noProof/>
          <w:lang w:eastAsia="ko-KR"/>
        </w:rPr>
        <w:t>sub</w:t>
      </w:r>
      <w:r w:rsidRPr="00F27BC7">
        <w:rPr>
          <w:b/>
          <w:noProof/>
          <w:lang w:eastAsia="ko-KR"/>
        </w:rPr>
        <w:t>sets_index</w:t>
      </w:r>
      <w:r>
        <w:rPr>
          <w:b/>
          <w:noProof/>
        </w:rPr>
        <w:t xml:space="preserve"> </w:t>
      </w:r>
      <w:r w:rsidRPr="00F27BC7">
        <w:rPr>
          <w:noProof/>
        </w:rPr>
        <w:t xml:space="preserve">specifies </w:t>
      </w:r>
      <w:r>
        <w:rPr>
          <w:noProof/>
        </w:rPr>
        <w:t>the index, into the list of PCM parameter syntax structures included in the active IPS. The range of ips_pcm_param_subsets_index is from 0 to num_pcm_param_subsets_index, exclusive.</w:t>
      </w:r>
    </w:p>
    <w:p w:rsidR="007F7AC6" w:rsidRDefault="007F7AC6" w:rsidP="007F7AC6">
      <w:pPr>
        <w:spacing w:before="120"/>
        <w:rPr>
          <w:noProof/>
        </w:rPr>
      </w:pPr>
      <w:r w:rsidRPr="00F27BC7">
        <w:rPr>
          <w:b/>
          <w:noProof/>
        </w:rPr>
        <w:t>ips_vui_param_</w:t>
      </w:r>
      <w:r>
        <w:rPr>
          <w:b/>
          <w:noProof/>
        </w:rPr>
        <w:t>sub</w:t>
      </w:r>
      <w:r w:rsidRPr="00F27BC7">
        <w:rPr>
          <w:b/>
          <w:noProof/>
        </w:rPr>
        <w:t>sets_index</w:t>
      </w:r>
      <w:r>
        <w:rPr>
          <w:b/>
          <w:noProof/>
        </w:rPr>
        <w:t xml:space="preserve"> </w:t>
      </w:r>
      <w:r w:rsidRPr="00F27BC7">
        <w:rPr>
          <w:noProof/>
        </w:rPr>
        <w:t xml:space="preserve">specifies </w:t>
      </w:r>
      <w:r>
        <w:rPr>
          <w:noProof/>
        </w:rPr>
        <w:t>the index, into the list of VUI syntax structures included in the active IPS. The range of ips_vui_param_subsets_index is from 0 to num_vui_param_subsets_index, exclusive.</w:t>
      </w:r>
    </w:p>
    <w:p w:rsidR="00473484" w:rsidRPr="00F27BC7" w:rsidRDefault="00473484" w:rsidP="007F7AC6">
      <w:pPr>
        <w:spacing w:before="120"/>
        <w:rPr>
          <w:b/>
          <w:noProof/>
        </w:rPr>
      </w:pPr>
      <w:r w:rsidRPr="00F27BC7">
        <w:rPr>
          <w:b/>
          <w:noProof/>
        </w:rPr>
        <w:t>ips_vui_</w:t>
      </w:r>
      <w:r>
        <w:rPr>
          <w:b/>
          <w:noProof/>
        </w:rPr>
        <w:t>extension_</w:t>
      </w:r>
      <w:r w:rsidRPr="00F27BC7">
        <w:rPr>
          <w:b/>
          <w:noProof/>
        </w:rPr>
        <w:t>param_</w:t>
      </w:r>
      <w:r>
        <w:rPr>
          <w:b/>
          <w:noProof/>
        </w:rPr>
        <w:t>sub</w:t>
      </w:r>
      <w:r w:rsidRPr="00F27BC7">
        <w:rPr>
          <w:b/>
          <w:noProof/>
        </w:rPr>
        <w:t>sets_index</w:t>
      </w:r>
      <w:r>
        <w:rPr>
          <w:b/>
          <w:noProof/>
        </w:rPr>
        <w:t xml:space="preserve"> </w:t>
      </w:r>
      <w:r w:rsidRPr="00F27BC7">
        <w:rPr>
          <w:noProof/>
        </w:rPr>
        <w:t xml:space="preserve">specifies </w:t>
      </w:r>
      <w:r>
        <w:rPr>
          <w:noProof/>
        </w:rPr>
        <w:t>the index, into the list of VUI extension syntax structures included in the active IPS. The range of ips_vui_param_subsets_index is from 0 to num_vui_extension_param_subsets_index, exclusive.</w:t>
      </w:r>
    </w:p>
    <w:p w:rsidR="007F7AC6" w:rsidRDefault="007F7AC6" w:rsidP="007F7AC6">
      <w:pPr>
        <w:spacing w:before="120"/>
        <w:rPr>
          <w:noProof/>
        </w:rPr>
      </w:pPr>
      <w:proofErr w:type="gramStart"/>
      <w:r w:rsidRPr="00F27BC7">
        <w:rPr>
          <w:b/>
          <w:bCs/>
          <w:noProof/>
        </w:rPr>
        <w:t>ips</w:t>
      </w:r>
      <w:r w:rsidRPr="00F27BC7">
        <w:rPr>
          <w:bCs/>
          <w:noProof/>
        </w:rPr>
        <w:t>_</w:t>
      </w:r>
      <w:r w:rsidRPr="00F27BC7">
        <w:rPr>
          <w:b/>
          <w:bCs/>
        </w:rPr>
        <w:t>scaled_ref_layer_offset_</w:t>
      </w:r>
      <w:r>
        <w:rPr>
          <w:b/>
          <w:bCs/>
        </w:rPr>
        <w:t>sub</w:t>
      </w:r>
      <w:r w:rsidRPr="00F27BC7">
        <w:rPr>
          <w:b/>
          <w:bCs/>
        </w:rPr>
        <w:t>set_index</w:t>
      </w:r>
      <w:proofErr w:type="gramEnd"/>
      <w:r>
        <w:rPr>
          <w:b/>
          <w:noProof/>
        </w:rPr>
        <w:t xml:space="preserve"> </w:t>
      </w:r>
      <w:r w:rsidRPr="00F27BC7">
        <w:rPr>
          <w:noProof/>
        </w:rPr>
        <w:t xml:space="preserve">specifies </w:t>
      </w:r>
      <w:r>
        <w:rPr>
          <w:noProof/>
        </w:rPr>
        <w:t>the index, into the list of video format syntax structures included in the active IPS. The range of ips_scaled_ref_layer_offset_subsets_index is from 0 to num_scaled_ref_layer_offset_subsets_index, exclusive.</w:t>
      </w:r>
    </w:p>
    <w:p w:rsidR="007F7AC6" w:rsidRDefault="007F7AC6" w:rsidP="000D2497">
      <w:r>
        <w:rPr>
          <w:noProof/>
        </w:rPr>
        <w:t xml:space="preserve">These syntax structure indexes allow </w:t>
      </w:r>
      <w:r>
        <w:t>a given enhancement layer to derive a plurality of parameter values by indexing into IPS and the particular subset.</w:t>
      </w:r>
    </w:p>
    <w:p w:rsidR="000D2497" w:rsidRDefault="000D2497" w:rsidP="000D2497">
      <w:r>
        <w:t xml:space="preserve">Because IPS is only applicable to the one or more enhancement layers in a scalable coding system, the nuh_layer_id value of an IPS NAL unit shall not be 0 for a conforming bitstream. For example, a conforming bitstream may have the nuh_layer_id of all IPS NAL units equal to 1. </w:t>
      </w:r>
    </w:p>
    <w:p w:rsidR="007F7AC6" w:rsidRDefault="007F7AC6" w:rsidP="007F7AC6">
      <w:pPr>
        <w:pStyle w:val="Heading2"/>
        <w:keepLines/>
        <w:tabs>
          <w:tab w:val="clear" w:pos="720"/>
          <w:tab w:val="clear" w:pos="1080"/>
          <w:tab w:val="clear" w:pos="1440"/>
        </w:tabs>
        <w:overflowPunct/>
        <w:autoSpaceDE/>
        <w:autoSpaceDN/>
        <w:adjustRightInd/>
        <w:ind w:left="576" w:hanging="576"/>
        <w:textAlignment w:val="auto"/>
      </w:pPr>
      <w:r>
        <w:t>The order of IPS RBSP and its activation</w:t>
      </w:r>
    </w:p>
    <w:p w:rsidR="007F7AC6" w:rsidRPr="00943A5F" w:rsidRDefault="007F7AC6" w:rsidP="007F7AC6">
      <w:pPr>
        <w:numPr>
          <w:ilvl w:val="12"/>
          <w:numId w:val="0"/>
        </w:numPr>
        <w:rPr>
          <w:noProof/>
        </w:rPr>
      </w:pPr>
      <w:r w:rsidRPr="00943A5F">
        <w:rPr>
          <w:noProof/>
        </w:rPr>
        <w:t>A</w:t>
      </w:r>
      <w:r>
        <w:rPr>
          <w:noProof/>
        </w:rPr>
        <w:t>n</w:t>
      </w:r>
      <w:r w:rsidRPr="00943A5F">
        <w:rPr>
          <w:noProof/>
        </w:rPr>
        <w:t xml:space="preserve"> </w:t>
      </w:r>
      <w:r>
        <w:rPr>
          <w:noProof/>
        </w:rPr>
        <w:t>IPS</w:t>
      </w:r>
      <w:r w:rsidRPr="00943A5F">
        <w:rPr>
          <w:noProof/>
        </w:rPr>
        <w:t xml:space="preserve"> RBSP includes parameters that can be referred to by one or more </w:t>
      </w:r>
      <w:r>
        <w:rPr>
          <w:noProof/>
        </w:rPr>
        <w:t>SPS</w:t>
      </w:r>
      <w:r w:rsidRPr="00943A5F">
        <w:rPr>
          <w:noProof/>
        </w:rPr>
        <w:t xml:space="preserve"> RBSPs. Each </w:t>
      </w:r>
      <w:r>
        <w:rPr>
          <w:noProof/>
        </w:rPr>
        <w:t>IPS</w:t>
      </w:r>
      <w:r w:rsidRPr="00943A5F">
        <w:rPr>
          <w:noProof/>
        </w:rPr>
        <w:t xml:space="preserve"> RBSP is initially considered not active at the start of the operation of the decoding process. At most one </w:t>
      </w:r>
      <w:r>
        <w:rPr>
          <w:noProof/>
        </w:rPr>
        <w:t>IPS</w:t>
      </w:r>
      <w:r w:rsidRPr="00943A5F">
        <w:rPr>
          <w:noProof/>
        </w:rPr>
        <w:t xml:space="preserve"> RBSP is considered active at any given moment during the operation of the decoding process, and the activation of any particular </w:t>
      </w:r>
      <w:r>
        <w:rPr>
          <w:noProof/>
        </w:rPr>
        <w:t>IPS</w:t>
      </w:r>
      <w:r w:rsidRPr="00943A5F">
        <w:rPr>
          <w:noProof/>
        </w:rPr>
        <w:t xml:space="preserve"> RBSP results in the deactivation of the previously</w:t>
      </w:r>
      <w:r w:rsidR="00086DD4">
        <w:rPr>
          <w:noProof/>
        </w:rPr>
        <w:t>-</w:t>
      </w:r>
      <w:r w:rsidRPr="00943A5F">
        <w:rPr>
          <w:noProof/>
        </w:rPr>
        <w:t>activ</w:t>
      </w:r>
      <w:r w:rsidR="00086DD4">
        <w:rPr>
          <w:noProof/>
        </w:rPr>
        <w:t>ated</w:t>
      </w:r>
      <w:r w:rsidRPr="00943A5F">
        <w:rPr>
          <w:noProof/>
        </w:rPr>
        <w:t xml:space="preserve"> </w:t>
      </w:r>
      <w:r>
        <w:rPr>
          <w:noProof/>
        </w:rPr>
        <w:t>IPS</w:t>
      </w:r>
      <w:r w:rsidRPr="00943A5F">
        <w:rPr>
          <w:noProof/>
        </w:rPr>
        <w:t xml:space="preserve"> RBSP (if any).</w:t>
      </w:r>
    </w:p>
    <w:p w:rsidR="000D2497" w:rsidRDefault="007F7AC6" w:rsidP="00783B04">
      <w:pPr>
        <w:rPr>
          <w:ins w:id="5" w:author="heyo" w:date="2013-07-17T11:35:00Z"/>
          <w:noProof/>
        </w:rPr>
      </w:pPr>
      <w:r w:rsidRPr="000E0EB0">
        <w:rPr>
          <w:noProof/>
        </w:rPr>
        <w:t>When a</w:t>
      </w:r>
      <w:r>
        <w:rPr>
          <w:noProof/>
        </w:rPr>
        <w:t>n</w:t>
      </w:r>
      <w:r w:rsidRPr="000E0EB0">
        <w:rPr>
          <w:noProof/>
        </w:rPr>
        <w:t xml:space="preserve"> </w:t>
      </w:r>
      <w:r>
        <w:rPr>
          <w:noProof/>
        </w:rPr>
        <w:t>I</w:t>
      </w:r>
      <w:r w:rsidRPr="000E0EB0">
        <w:rPr>
          <w:noProof/>
        </w:rPr>
        <w:t>PS RBSP is not already active and it is referred to by activation of an SPS RBSP (in which sps_</w:t>
      </w:r>
      <w:r w:rsidR="000336D0">
        <w:rPr>
          <w:noProof/>
        </w:rPr>
        <w:t>inter_layer</w:t>
      </w:r>
      <w:r w:rsidRPr="000E0EB0">
        <w:rPr>
          <w:noProof/>
        </w:rPr>
        <w:t xml:space="preserve">_parameter_set_id is equal to the </w:t>
      </w:r>
      <w:r>
        <w:rPr>
          <w:noProof/>
        </w:rPr>
        <w:t>ips</w:t>
      </w:r>
      <w:r w:rsidRPr="000E0EB0">
        <w:rPr>
          <w:noProof/>
        </w:rPr>
        <w:t>_</w:t>
      </w:r>
      <w:r w:rsidR="000336D0">
        <w:rPr>
          <w:noProof/>
        </w:rPr>
        <w:t>inter_layer</w:t>
      </w:r>
      <w:r w:rsidRPr="000E0EB0">
        <w:rPr>
          <w:noProof/>
        </w:rPr>
        <w:t>_parameter_set_id value), , it is</w:t>
      </w:r>
      <w:r w:rsidRPr="00943A5F">
        <w:rPr>
          <w:noProof/>
        </w:rPr>
        <w:t xml:space="preserve"> activated. This </w:t>
      </w:r>
      <w:r>
        <w:rPr>
          <w:noProof/>
        </w:rPr>
        <w:t>IPS</w:t>
      </w:r>
      <w:r w:rsidRPr="00943A5F">
        <w:rPr>
          <w:noProof/>
        </w:rPr>
        <w:t xml:space="preserve"> RBSP is called the active </w:t>
      </w:r>
      <w:r>
        <w:rPr>
          <w:noProof/>
        </w:rPr>
        <w:t>IPS</w:t>
      </w:r>
      <w:r w:rsidRPr="00943A5F">
        <w:rPr>
          <w:noProof/>
        </w:rPr>
        <w:t xml:space="preserve"> RBSP until it is deactivated by the activation of another </w:t>
      </w:r>
      <w:r>
        <w:rPr>
          <w:noProof/>
        </w:rPr>
        <w:t>IPS</w:t>
      </w:r>
      <w:r w:rsidRPr="00943A5F">
        <w:rPr>
          <w:noProof/>
        </w:rPr>
        <w:t xml:space="preserve"> RBSP. A</w:t>
      </w:r>
      <w:r>
        <w:rPr>
          <w:noProof/>
        </w:rPr>
        <w:t>n</w:t>
      </w:r>
      <w:r w:rsidRPr="00943A5F">
        <w:rPr>
          <w:noProof/>
        </w:rPr>
        <w:t xml:space="preserve"> </w:t>
      </w:r>
      <w:r>
        <w:rPr>
          <w:noProof/>
        </w:rPr>
        <w:t>IPS</w:t>
      </w:r>
      <w:r w:rsidRPr="00943A5F">
        <w:rPr>
          <w:noProof/>
        </w:rPr>
        <w:t xml:space="preserve"> RBSP, with that particular value of </w:t>
      </w:r>
      <w:r w:rsidR="000336D0">
        <w:rPr>
          <w:noProof/>
        </w:rPr>
        <w:t>ips_inter_layer</w:t>
      </w:r>
      <w:r w:rsidRPr="00943A5F">
        <w:rPr>
          <w:noProof/>
        </w:rPr>
        <w:t>_parameter_</w:t>
      </w:r>
      <w:r>
        <w:rPr>
          <w:noProof/>
        </w:rPr>
        <w:t>sub</w:t>
      </w:r>
      <w:r w:rsidRPr="00943A5F">
        <w:rPr>
          <w:noProof/>
        </w:rPr>
        <w:t>set_id</w:t>
      </w:r>
      <w:r>
        <w:rPr>
          <w:noProof/>
        </w:rPr>
        <w:t>,</w:t>
      </w:r>
      <w:r w:rsidRPr="00943A5F">
        <w:rPr>
          <w:noProof/>
        </w:rPr>
        <w:t xml:space="preserve"> shall be available to the decoding process prior to its activation</w:t>
      </w:r>
      <w:r>
        <w:rPr>
          <w:noProof/>
        </w:rPr>
        <w:t>.</w:t>
      </w:r>
    </w:p>
    <w:p w:rsidR="00BE0B57" w:rsidRDefault="00BE0B57" w:rsidP="00BE0B57">
      <w:pPr>
        <w:pStyle w:val="Heading1"/>
        <w:rPr>
          <w:ins w:id="6" w:author="heyo" w:date="2013-07-17T11:36:00Z"/>
        </w:rPr>
      </w:pPr>
      <w:ins w:id="7" w:author="heyo" w:date="2013-07-17T11:36:00Z">
        <w:r>
          <w:t>Results</w:t>
        </w:r>
      </w:ins>
    </w:p>
    <w:p w:rsidR="00BE0B57" w:rsidRDefault="00E60ACC" w:rsidP="00BE0B57">
      <w:pPr>
        <w:rPr>
          <w:ins w:id="8" w:author="heyo" w:date="2013-07-17T11:45:00Z"/>
        </w:rPr>
      </w:pPr>
      <w:ins w:id="9" w:author="heyo" w:date="2013-07-17T11:53:00Z">
        <w:r>
          <w:fldChar w:fldCharType="begin"/>
        </w:r>
        <w:r w:rsidR="00331B5C">
          <w:instrText xml:space="preserve"> REF _Ref361825358 \r \h </w:instrText>
        </w:r>
      </w:ins>
      <w:r>
        <w:fldChar w:fldCharType="separate"/>
      </w:r>
      <w:ins w:id="10" w:author="heyo" w:date="2013-07-17T11:53:00Z">
        <w:r w:rsidR="00331B5C">
          <w:t>Table 4</w:t>
        </w:r>
        <w:r>
          <w:fldChar w:fldCharType="end"/>
        </w:r>
        <w:r w:rsidR="00331B5C">
          <w:t xml:space="preserve"> s</w:t>
        </w:r>
      </w:ins>
      <w:ins w:id="11" w:author="heyo" w:date="2013-07-17T11:40:00Z">
        <w:r w:rsidR="00BE0B57">
          <w:t xml:space="preserve">hows the number of bits of each parameter subset </w:t>
        </w:r>
      </w:ins>
      <w:ins w:id="12" w:author="heyo" w:date="2013-07-18T10:39:00Z">
        <w:r w:rsidR="00F3795D">
          <w:t xml:space="preserve">and SPS </w:t>
        </w:r>
      </w:ins>
      <w:ins w:id="13" w:author="heyo" w:date="2013-07-17T11:40:00Z">
        <w:r w:rsidR="00BE0B57">
          <w:t xml:space="preserve">for </w:t>
        </w:r>
      </w:ins>
      <w:ins w:id="14" w:author="heyo" w:date="2013-07-18T10:55:00Z">
        <w:r w:rsidR="00A7585A">
          <w:t>spatial 2x</w:t>
        </w:r>
      </w:ins>
      <w:ins w:id="15" w:author="heyo" w:date="2013-07-18T10:40:00Z">
        <w:r w:rsidR="00F3795D">
          <w:t xml:space="preserve"> resolutions</w:t>
        </w:r>
      </w:ins>
      <w:ins w:id="16" w:author="heyo" w:date="2013-07-17T11:41:00Z">
        <w:r w:rsidR="00BE0B57">
          <w:t>.</w:t>
        </w:r>
      </w:ins>
      <w:ins w:id="17" w:author="heyo" w:date="2013-07-17T11:54:00Z">
        <w:r w:rsidR="00331B5C">
          <w:t xml:space="preserve"> Majority of parameter subsets</w:t>
        </w:r>
        <w:r w:rsidR="006F3ACC">
          <w:t>, such as coding parameters</w:t>
        </w:r>
      </w:ins>
      <w:ins w:id="18" w:author="heyo" w:date="2013-07-17T12:06:00Z">
        <w:r w:rsidR="006F3ACC">
          <w:t xml:space="preserve"> and</w:t>
        </w:r>
      </w:ins>
      <w:ins w:id="19" w:author="heyo" w:date="2013-07-17T11:54:00Z">
        <w:r w:rsidR="00331B5C">
          <w:t xml:space="preserve"> stRPS</w:t>
        </w:r>
      </w:ins>
      <w:ins w:id="20" w:author="heyo" w:date="2013-07-17T12:06:00Z">
        <w:r w:rsidR="006F3ACC">
          <w:t>,</w:t>
        </w:r>
      </w:ins>
      <w:ins w:id="21" w:author="heyo" w:date="2013-07-17T11:54:00Z">
        <w:r w:rsidR="00331B5C">
          <w:t xml:space="preserve"> </w:t>
        </w:r>
      </w:ins>
      <w:ins w:id="22" w:author="heyo" w:date="2013-07-17T12:18:00Z">
        <w:r w:rsidR="00EF40B3">
          <w:t>would be</w:t>
        </w:r>
      </w:ins>
      <w:ins w:id="23" w:author="heyo" w:date="2013-07-17T11:54:00Z">
        <w:r w:rsidR="00331B5C">
          <w:t xml:space="preserve"> identical among multiple layers. By allocating these parameters into IPS, the size of SPS </w:t>
        </w:r>
      </w:ins>
      <w:ins w:id="24" w:author="heyo" w:date="2013-07-17T12:18:00Z">
        <w:r w:rsidR="00EF40B3">
          <w:t>can</w:t>
        </w:r>
      </w:ins>
      <w:ins w:id="25" w:author="heyo" w:date="2013-07-17T11:55:00Z">
        <w:r w:rsidR="003749BE">
          <w:t xml:space="preserve"> be reduced significantly</w:t>
        </w:r>
      </w:ins>
      <w:ins w:id="26" w:author="heyo" w:date="2013-07-17T11:56:00Z">
        <w:r w:rsidR="003749BE">
          <w:t xml:space="preserve">. </w:t>
        </w:r>
      </w:ins>
    </w:p>
    <w:p w:rsidR="00331B5C" w:rsidRDefault="00331B5C" w:rsidP="00BE0B57">
      <w:pPr>
        <w:rPr>
          <w:ins w:id="27" w:author="heyo" w:date="2013-07-17T11:41:00Z"/>
        </w:rPr>
      </w:pPr>
    </w:p>
    <w:p w:rsidR="00BE0B57" w:rsidRDefault="00BE0B57" w:rsidP="00BE0B57">
      <w:pPr>
        <w:pStyle w:val="ListParagraph"/>
        <w:numPr>
          <w:ilvl w:val="0"/>
          <w:numId w:val="33"/>
        </w:numPr>
        <w:jc w:val="center"/>
        <w:rPr>
          <w:ins w:id="28" w:author="heyo" w:date="2013-07-17T11:41:00Z"/>
        </w:rPr>
      </w:pPr>
      <w:bookmarkStart w:id="29" w:name="_Ref361825358"/>
      <w:ins w:id="30" w:author="heyo" w:date="2013-07-17T11:41:00Z">
        <w:r>
          <w:t xml:space="preserve">Bit count of each parameter </w:t>
        </w:r>
      </w:ins>
      <w:bookmarkEnd w:id="29"/>
      <w:ins w:id="31" w:author="heyo" w:date="2013-07-17T12:04:00Z">
        <w:r w:rsidR="003749BE">
          <w:t>subset</w:t>
        </w:r>
      </w:ins>
      <w:ins w:id="32" w:author="heyo" w:date="2013-07-18T10:06:00Z">
        <w:r w:rsidR="00F10731">
          <w:t xml:space="preserve"> for CTC</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7"/>
        <w:gridCol w:w="902"/>
        <w:gridCol w:w="904"/>
        <w:gridCol w:w="670"/>
        <w:gridCol w:w="1011"/>
        <w:gridCol w:w="805"/>
        <w:gridCol w:w="738"/>
        <w:gridCol w:w="1301"/>
        <w:gridCol w:w="540"/>
        <w:gridCol w:w="1260"/>
      </w:tblGrid>
      <w:tr w:rsidR="00A7471B" w:rsidRPr="00E850A5" w:rsidTr="00A7471B">
        <w:tc>
          <w:tcPr>
            <w:tcW w:w="1337" w:type="dxa"/>
          </w:tcPr>
          <w:p w:rsidR="00A7471B" w:rsidRPr="00E850A5" w:rsidRDefault="00A7471B" w:rsidP="00E850A5">
            <w:pPr>
              <w:pStyle w:val="ListParagraph"/>
              <w:spacing w:before="60" w:after="60" w:line="240" w:lineRule="auto"/>
              <w:ind w:left="0"/>
              <w:jc w:val="center"/>
              <w:rPr>
                <w:sz w:val="20"/>
              </w:rPr>
            </w:pPr>
          </w:p>
        </w:tc>
        <w:tc>
          <w:tcPr>
            <w:tcW w:w="902" w:type="dxa"/>
          </w:tcPr>
          <w:p w:rsidR="00A7471B" w:rsidRPr="00E850A5" w:rsidRDefault="00A7471B" w:rsidP="00E850A5">
            <w:pPr>
              <w:pStyle w:val="ListParagraph"/>
              <w:spacing w:before="60" w:after="60" w:line="240" w:lineRule="auto"/>
              <w:ind w:left="0"/>
              <w:jc w:val="center"/>
              <w:rPr>
                <w:sz w:val="20"/>
              </w:rPr>
            </w:pPr>
            <w:ins w:id="33" w:author="heyo" w:date="2013-07-17T11:44:00Z">
              <w:r w:rsidRPr="00E850A5">
                <w:rPr>
                  <w:sz w:val="20"/>
                </w:rPr>
                <w:t xml:space="preserve">Video format </w:t>
              </w:r>
            </w:ins>
          </w:p>
        </w:tc>
        <w:tc>
          <w:tcPr>
            <w:tcW w:w="904" w:type="dxa"/>
          </w:tcPr>
          <w:p w:rsidR="00A7471B" w:rsidRPr="00E850A5" w:rsidRDefault="00A7471B" w:rsidP="00E850A5">
            <w:pPr>
              <w:pStyle w:val="ListParagraph"/>
              <w:spacing w:before="60" w:after="60" w:line="240" w:lineRule="auto"/>
              <w:ind w:left="0"/>
              <w:jc w:val="center"/>
              <w:rPr>
                <w:sz w:val="20"/>
              </w:rPr>
            </w:pPr>
            <w:ins w:id="34" w:author="heyo" w:date="2013-07-17T11:44:00Z">
              <w:r w:rsidRPr="00E850A5">
                <w:rPr>
                  <w:sz w:val="20"/>
                </w:rPr>
                <w:t xml:space="preserve">Coding </w:t>
              </w:r>
            </w:ins>
          </w:p>
        </w:tc>
        <w:tc>
          <w:tcPr>
            <w:tcW w:w="670" w:type="dxa"/>
          </w:tcPr>
          <w:p w:rsidR="00A7471B" w:rsidRPr="00E850A5" w:rsidRDefault="00A7471B" w:rsidP="00E850A5">
            <w:pPr>
              <w:pStyle w:val="ListParagraph"/>
              <w:spacing w:before="60" w:after="60" w:line="240" w:lineRule="auto"/>
              <w:ind w:left="0"/>
              <w:jc w:val="center"/>
              <w:rPr>
                <w:sz w:val="20"/>
              </w:rPr>
            </w:pPr>
            <w:ins w:id="35" w:author="heyo" w:date="2013-07-17T11:44:00Z">
              <w:r w:rsidRPr="00E850A5">
                <w:rPr>
                  <w:sz w:val="20"/>
                </w:rPr>
                <w:t xml:space="preserve">PCM </w:t>
              </w:r>
            </w:ins>
          </w:p>
        </w:tc>
        <w:tc>
          <w:tcPr>
            <w:tcW w:w="1011" w:type="dxa"/>
          </w:tcPr>
          <w:p w:rsidR="00A7471B" w:rsidRPr="00E850A5" w:rsidRDefault="00A7471B" w:rsidP="00E850A5">
            <w:pPr>
              <w:pStyle w:val="ListParagraph"/>
              <w:spacing w:before="60" w:after="60" w:line="240" w:lineRule="auto"/>
              <w:ind w:left="0"/>
              <w:jc w:val="center"/>
              <w:rPr>
                <w:sz w:val="20"/>
              </w:rPr>
            </w:pPr>
            <w:ins w:id="36" w:author="heyo" w:date="2013-07-17T11:44:00Z">
              <w:r w:rsidRPr="00E850A5">
                <w:rPr>
                  <w:sz w:val="20"/>
                </w:rPr>
                <w:t xml:space="preserve">Scaling list </w:t>
              </w:r>
            </w:ins>
          </w:p>
        </w:tc>
        <w:tc>
          <w:tcPr>
            <w:tcW w:w="805" w:type="dxa"/>
          </w:tcPr>
          <w:p w:rsidR="00A7471B" w:rsidRPr="00E850A5" w:rsidRDefault="00A7471B" w:rsidP="00E850A5">
            <w:pPr>
              <w:pStyle w:val="ListParagraph"/>
              <w:spacing w:before="60" w:after="60" w:line="240" w:lineRule="auto"/>
              <w:ind w:left="0"/>
              <w:jc w:val="center"/>
              <w:rPr>
                <w:sz w:val="20"/>
              </w:rPr>
            </w:pPr>
            <w:ins w:id="37" w:author="heyo" w:date="2013-07-17T11:45:00Z">
              <w:r w:rsidRPr="00E850A5">
                <w:rPr>
                  <w:sz w:val="20"/>
                </w:rPr>
                <w:t>stRPS</w:t>
              </w:r>
            </w:ins>
          </w:p>
        </w:tc>
        <w:tc>
          <w:tcPr>
            <w:tcW w:w="738" w:type="dxa"/>
          </w:tcPr>
          <w:p w:rsidR="00A7471B" w:rsidRPr="00E850A5" w:rsidRDefault="00A7471B" w:rsidP="00E850A5">
            <w:pPr>
              <w:pStyle w:val="ListParagraph"/>
              <w:spacing w:before="60" w:after="60" w:line="240" w:lineRule="auto"/>
              <w:ind w:left="0"/>
              <w:jc w:val="center"/>
              <w:rPr>
                <w:sz w:val="20"/>
              </w:rPr>
            </w:pPr>
            <w:ins w:id="38" w:author="heyo" w:date="2013-07-17T11:45:00Z">
              <w:r w:rsidRPr="00E850A5">
                <w:rPr>
                  <w:sz w:val="20"/>
                </w:rPr>
                <w:t>ltRPS</w:t>
              </w:r>
            </w:ins>
          </w:p>
        </w:tc>
        <w:tc>
          <w:tcPr>
            <w:tcW w:w="1301" w:type="dxa"/>
          </w:tcPr>
          <w:p w:rsidR="00A7471B" w:rsidRPr="00E850A5" w:rsidRDefault="00A7471B" w:rsidP="00E850A5">
            <w:pPr>
              <w:pStyle w:val="ListParagraph"/>
              <w:spacing w:before="60" w:after="60" w:line="240" w:lineRule="auto"/>
              <w:ind w:left="0"/>
              <w:jc w:val="center"/>
              <w:rPr>
                <w:sz w:val="20"/>
              </w:rPr>
            </w:pPr>
            <w:ins w:id="39" w:author="heyo" w:date="2013-07-17T11:45:00Z">
              <w:r w:rsidRPr="00E850A5">
                <w:rPr>
                  <w:sz w:val="20"/>
                </w:rPr>
                <w:t>Scaled ref layer offsets</w:t>
              </w:r>
            </w:ins>
          </w:p>
        </w:tc>
        <w:tc>
          <w:tcPr>
            <w:tcW w:w="540" w:type="dxa"/>
          </w:tcPr>
          <w:p w:rsidR="00A7471B" w:rsidRPr="00E850A5" w:rsidRDefault="00A7471B" w:rsidP="00E850A5">
            <w:pPr>
              <w:pStyle w:val="ListParagraph"/>
              <w:spacing w:before="60" w:after="60" w:line="240" w:lineRule="auto"/>
              <w:ind w:left="0"/>
              <w:jc w:val="center"/>
              <w:rPr>
                <w:sz w:val="20"/>
              </w:rPr>
            </w:pPr>
            <w:ins w:id="40" w:author="heyo" w:date="2013-07-17T11:45:00Z">
              <w:r w:rsidRPr="00E850A5">
                <w:rPr>
                  <w:sz w:val="20"/>
                </w:rPr>
                <w:t>VUI</w:t>
              </w:r>
            </w:ins>
          </w:p>
        </w:tc>
        <w:tc>
          <w:tcPr>
            <w:tcW w:w="1260" w:type="dxa"/>
          </w:tcPr>
          <w:p w:rsidR="00A7471B" w:rsidRPr="00E850A5" w:rsidRDefault="00A7471B" w:rsidP="00E850A5">
            <w:pPr>
              <w:pStyle w:val="ListParagraph"/>
              <w:spacing w:before="60" w:after="60" w:line="240" w:lineRule="auto"/>
              <w:ind w:left="0"/>
              <w:jc w:val="center"/>
              <w:rPr>
                <w:ins w:id="41" w:author="heyo" w:date="2013-07-17T11:49:00Z"/>
                <w:sz w:val="20"/>
              </w:rPr>
            </w:pPr>
            <w:ins w:id="42" w:author="heyo" w:date="2013-07-17T11:49:00Z">
              <w:r w:rsidRPr="00E850A5">
                <w:rPr>
                  <w:sz w:val="20"/>
                </w:rPr>
                <w:t>Total SPS</w:t>
              </w:r>
            </w:ins>
          </w:p>
          <w:p w:rsidR="00A7471B" w:rsidRPr="00E850A5" w:rsidRDefault="00A7471B" w:rsidP="00E850A5">
            <w:pPr>
              <w:pStyle w:val="ListParagraph"/>
              <w:spacing w:before="60" w:after="60" w:line="240" w:lineRule="auto"/>
              <w:ind w:left="0"/>
              <w:jc w:val="center"/>
              <w:rPr>
                <w:ins w:id="43" w:author="heyo" w:date="2013-07-17T11:49:00Z"/>
                <w:sz w:val="20"/>
              </w:rPr>
            </w:pPr>
            <w:ins w:id="44" w:author="heyo" w:date="2013-07-17T11:49:00Z">
              <w:r w:rsidRPr="00E850A5">
                <w:rPr>
                  <w:sz w:val="20"/>
                </w:rPr>
                <w:t>(bits)</w:t>
              </w:r>
            </w:ins>
          </w:p>
        </w:tc>
      </w:tr>
      <w:tr w:rsidR="00A7471B" w:rsidTr="00A7471B">
        <w:tc>
          <w:tcPr>
            <w:tcW w:w="1337" w:type="dxa"/>
          </w:tcPr>
          <w:p w:rsidR="00A7471B" w:rsidRDefault="00A7471B" w:rsidP="00E850A5">
            <w:pPr>
              <w:pStyle w:val="ListParagraph"/>
              <w:spacing w:before="60" w:after="60" w:line="240" w:lineRule="auto"/>
              <w:ind w:left="0"/>
              <w:jc w:val="center"/>
            </w:pPr>
            <w:ins w:id="45" w:author="heyo" w:date="2013-07-17T11:43:00Z">
              <w:r>
                <w:t>RA</w:t>
              </w:r>
            </w:ins>
            <w:ins w:id="46" w:author="heyo" w:date="2013-07-18T10:22:00Z">
              <w:r>
                <w:t xml:space="preserve"> (960x540)</w:t>
              </w:r>
            </w:ins>
          </w:p>
        </w:tc>
        <w:tc>
          <w:tcPr>
            <w:tcW w:w="902" w:type="dxa"/>
          </w:tcPr>
          <w:p w:rsidR="00A7471B" w:rsidRDefault="00A7471B" w:rsidP="00E850A5">
            <w:pPr>
              <w:pStyle w:val="ListParagraph"/>
              <w:spacing w:before="60" w:after="60" w:line="240" w:lineRule="auto"/>
              <w:ind w:left="0"/>
              <w:jc w:val="center"/>
            </w:pPr>
            <w:ins w:id="47" w:author="heyo" w:date="2013-07-18T10:23:00Z">
              <w:r>
                <w:t>50</w:t>
              </w:r>
            </w:ins>
          </w:p>
        </w:tc>
        <w:tc>
          <w:tcPr>
            <w:tcW w:w="904" w:type="dxa"/>
          </w:tcPr>
          <w:p w:rsidR="00A7471B" w:rsidRDefault="00A7471B" w:rsidP="00E850A5">
            <w:pPr>
              <w:pStyle w:val="ListParagraph"/>
              <w:spacing w:before="60" w:after="60" w:line="240" w:lineRule="auto"/>
              <w:ind w:left="0"/>
              <w:jc w:val="center"/>
            </w:pPr>
            <w:ins w:id="48" w:author="heyo" w:date="2013-07-17T11:47:00Z">
              <w:r>
                <w:t>35</w:t>
              </w:r>
            </w:ins>
          </w:p>
        </w:tc>
        <w:tc>
          <w:tcPr>
            <w:tcW w:w="670" w:type="dxa"/>
          </w:tcPr>
          <w:p w:rsidR="00A7471B" w:rsidRDefault="00A7471B" w:rsidP="00E850A5">
            <w:pPr>
              <w:pStyle w:val="ListParagraph"/>
              <w:spacing w:before="60" w:after="60" w:line="240" w:lineRule="auto"/>
              <w:ind w:left="0"/>
              <w:jc w:val="center"/>
            </w:pPr>
            <w:ins w:id="49" w:author="heyo" w:date="2013-07-17T12:06:00Z">
              <w:r>
                <w:t>1</w:t>
              </w:r>
            </w:ins>
          </w:p>
        </w:tc>
        <w:tc>
          <w:tcPr>
            <w:tcW w:w="1011" w:type="dxa"/>
          </w:tcPr>
          <w:p w:rsidR="00A7471B" w:rsidRDefault="00A7471B" w:rsidP="00E850A5">
            <w:pPr>
              <w:pStyle w:val="ListParagraph"/>
              <w:spacing w:before="60" w:after="60" w:line="240" w:lineRule="auto"/>
              <w:ind w:left="0"/>
              <w:jc w:val="center"/>
            </w:pPr>
            <w:ins w:id="50" w:author="heyo" w:date="2013-07-17T11:47:00Z">
              <w:r>
                <w:t>1</w:t>
              </w:r>
            </w:ins>
          </w:p>
        </w:tc>
        <w:tc>
          <w:tcPr>
            <w:tcW w:w="805" w:type="dxa"/>
          </w:tcPr>
          <w:p w:rsidR="00A7471B" w:rsidRDefault="00A7471B" w:rsidP="00E850A5">
            <w:pPr>
              <w:pStyle w:val="ListParagraph"/>
              <w:spacing w:before="60" w:after="60" w:line="240" w:lineRule="auto"/>
              <w:ind w:left="0"/>
              <w:jc w:val="center"/>
            </w:pPr>
            <w:ins w:id="51" w:author="heyo" w:date="2013-07-18T10:24:00Z">
              <w:r>
                <w:t>139</w:t>
              </w:r>
            </w:ins>
          </w:p>
        </w:tc>
        <w:tc>
          <w:tcPr>
            <w:tcW w:w="738" w:type="dxa"/>
          </w:tcPr>
          <w:p w:rsidR="00A7471B" w:rsidRDefault="00A7471B" w:rsidP="00E850A5">
            <w:pPr>
              <w:pStyle w:val="ListParagraph"/>
              <w:spacing w:before="60" w:after="60" w:line="240" w:lineRule="auto"/>
              <w:ind w:left="0"/>
              <w:jc w:val="center"/>
            </w:pPr>
            <w:ins w:id="52" w:author="heyo" w:date="2013-07-17T12:06:00Z">
              <w:r>
                <w:t>1</w:t>
              </w:r>
            </w:ins>
          </w:p>
        </w:tc>
        <w:tc>
          <w:tcPr>
            <w:tcW w:w="1301" w:type="dxa"/>
          </w:tcPr>
          <w:p w:rsidR="00A7471B" w:rsidRDefault="00A7471B" w:rsidP="00E850A5">
            <w:pPr>
              <w:pStyle w:val="ListParagraph"/>
              <w:spacing w:before="60" w:after="60" w:line="240" w:lineRule="auto"/>
              <w:ind w:left="0"/>
              <w:jc w:val="center"/>
            </w:pPr>
            <w:ins w:id="53" w:author="heyo" w:date="2013-07-18T10:28:00Z">
              <w:r>
                <w:t>0</w:t>
              </w:r>
            </w:ins>
          </w:p>
        </w:tc>
        <w:tc>
          <w:tcPr>
            <w:tcW w:w="540" w:type="dxa"/>
          </w:tcPr>
          <w:p w:rsidR="00A7471B" w:rsidRDefault="00A7471B" w:rsidP="00E850A5">
            <w:pPr>
              <w:pStyle w:val="ListParagraph"/>
              <w:spacing w:before="60" w:after="60" w:line="240" w:lineRule="auto"/>
              <w:ind w:left="0"/>
              <w:jc w:val="center"/>
              <w:rPr>
                <w:ins w:id="54" w:author="heyo" w:date="2013-07-17T11:45:00Z"/>
              </w:rPr>
            </w:pPr>
            <w:ins w:id="55" w:author="heyo" w:date="2013-07-17T11:59:00Z">
              <w:r>
                <w:t>1</w:t>
              </w:r>
            </w:ins>
          </w:p>
        </w:tc>
        <w:tc>
          <w:tcPr>
            <w:tcW w:w="1260" w:type="dxa"/>
          </w:tcPr>
          <w:p w:rsidR="00A7471B" w:rsidRDefault="008A00B3" w:rsidP="00F3795D">
            <w:pPr>
              <w:pStyle w:val="ListParagraph"/>
              <w:spacing w:before="60" w:after="60" w:line="240" w:lineRule="auto"/>
              <w:ind w:left="0"/>
              <w:jc w:val="center"/>
              <w:rPr>
                <w:ins w:id="56" w:author="heyo" w:date="2013-07-17T11:49:00Z"/>
              </w:rPr>
            </w:pPr>
            <w:ins w:id="57" w:author="heyo" w:date="2013-07-18T11:23:00Z">
              <w:r>
                <w:t>245</w:t>
              </w:r>
            </w:ins>
          </w:p>
        </w:tc>
      </w:tr>
      <w:tr w:rsidR="00A7471B" w:rsidTr="00A7471B">
        <w:trPr>
          <w:ins w:id="58" w:author="heyo" w:date="2013-07-18T10:22:00Z"/>
        </w:trPr>
        <w:tc>
          <w:tcPr>
            <w:tcW w:w="1337" w:type="dxa"/>
          </w:tcPr>
          <w:p w:rsidR="00A7471B" w:rsidRDefault="00A7471B" w:rsidP="00E850A5">
            <w:pPr>
              <w:pStyle w:val="ListParagraph"/>
              <w:spacing w:before="60" w:after="60" w:line="240" w:lineRule="auto"/>
              <w:ind w:left="0"/>
              <w:jc w:val="center"/>
              <w:rPr>
                <w:ins w:id="59" w:author="heyo" w:date="2013-07-18T10:22:00Z"/>
              </w:rPr>
            </w:pPr>
            <w:ins w:id="60" w:author="heyo" w:date="2013-07-18T10:22:00Z">
              <w:r>
                <w:t>RA (1920x1080)</w:t>
              </w:r>
            </w:ins>
          </w:p>
        </w:tc>
        <w:tc>
          <w:tcPr>
            <w:tcW w:w="902" w:type="dxa"/>
          </w:tcPr>
          <w:p w:rsidR="00A7471B" w:rsidRDefault="00A7471B" w:rsidP="00E850A5">
            <w:pPr>
              <w:pStyle w:val="ListParagraph"/>
              <w:spacing w:before="60" w:after="60" w:line="240" w:lineRule="auto"/>
              <w:ind w:left="0"/>
              <w:jc w:val="center"/>
              <w:rPr>
                <w:ins w:id="61" w:author="heyo" w:date="2013-07-18T10:22:00Z"/>
              </w:rPr>
            </w:pPr>
            <w:ins w:id="62" w:author="heyo" w:date="2013-07-18T10:29:00Z">
              <w:r>
                <w:t>52</w:t>
              </w:r>
            </w:ins>
          </w:p>
        </w:tc>
        <w:tc>
          <w:tcPr>
            <w:tcW w:w="904" w:type="dxa"/>
          </w:tcPr>
          <w:p w:rsidR="00A7471B" w:rsidRDefault="00A7471B" w:rsidP="00E850A5">
            <w:pPr>
              <w:pStyle w:val="ListParagraph"/>
              <w:spacing w:before="60" w:after="60" w:line="240" w:lineRule="auto"/>
              <w:ind w:left="0"/>
              <w:jc w:val="center"/>
              <w:rPr>
                <w:ins w:id="63" w:author="heyo" w:date="2013-07-18T10:22:00Z"/>
              </w:rPr>
            </w:pPr>
            <w:ins w:id="64" w:author="heyo" w:date="2013-07-18T10:29:00Z">
              <w:r>
                <w:t>35</w:t>
              </w:r>
            </w:ins>
          </w:p>
        </w:tc>
        <w:tc>
          <w:tcPr>
            <w:tcW w:w="670" w:type="dxa"/>
          </w:tcPr>
          <w:p w:rsidR="00A7471B" w:rsidRDefault="00A7471B" w:rsidP="00E850A5">
            <w:pPr>
              <w:pStyle w:val="ListParagraph"/>
              <w:spacing w:before="60" w:after="60" w:line="240" w:lineRule="auto"/>
              <w:ind w:left="0"/>
              <w:jc w:val="center"/>
              <w:rPr>
                <w:ins w:id="65" w:author="heyo" w:date="2013-07-18T10:22:00Z"/>
              </w:rPr>
            </w:pPr>
            <w:ins w:id="66" w:author="heyo" w:date="2013-07-18T10:29:00Z">
              <w:r>
                <w:t>1</w:t>
              </w:r>
            </w:ins>
          </w:p>
        </w:tc>
        <w:tc>
          <w:tcPr>
            <w:tcW w:w="1011" w:type="dxa"/>
          </w:tcPr>
          <w:p w:rsidR="00A7471B" w:rsidRDefault="00A7471B" w:rsidP="00E850A5">
            <w:pPr>
              <w:pStyle w:val="ListParagraph"/>
              <w:spacing w:before="60" w:after="60" w:line="240" w:lineRule="auto"/>
              <w:ind w:left="0"/>
              <w:jc w:val="center"/>
              <w:rPr>
                <w:ins w:id="67" w:author="heyo" w:date="2013-07-18T10:22:00Z"/>
              </w:rPr>
            </w:pPr>
            <w:ins w:id="68" w:author="heyo" w:date="2013-07-18T10:29:00Z">
              <w:r>
                <w:t>1</w:t>
              </w:r>
            </w:ins>
          </w:p>
        </w:tc>
        <w:tc>
          <w:tcPr>
            <w:tcW w:w="805" w:type="dxa"/>
          </w:tcPr>
          <w:p w:rsidR="00A7471B" w:rsidRDefault="00A7471B" w:rsidP="00E850A5">
            <w:pPr>
              <w:pStyle w:val="ListParagraph"/>
              <w:spacing w:before="60" w:after="60" w:line="240" w:lineRule="auto"/>
              <w:ind w:left="0"/>
              <w:jc w:val="center"/>
              <w:rPr>
                <w:ins w:id="69" w:author="heyo" w:date="2013-07-18T10:22:00Z"/>
              </w:rPr>
            </w:pPr>
            <w:ins w:id="70" w:author="heyo" w:date="2013-07-18T10:29:00Z">
              <w:r>
                <w:t>139</w:t>
              </w:r>
            </w:ins>
          </w:p>
        </w:tc>
        <w:tc>
          <w:tcPr>
            <w:tcW w:w="738" w:type="dxa"/>
          </w:tcPr>
          <w:p w:rsidR="00A7471B" w:rsidRDefault="00A7471B" w:rsidP="00E850A5">
            <w:pPr>
              <w:pStyle w:val="ListParagraph"/>
              <w:spacing w:before="60" w:after="60" w:line="240" w:lineRule="auto"/>
              <w:ind w:left="0"/>
              <w:jc w:val="center"/>
              <w:rPr>
                <w:ins w:id="71" w:author="heyo" w:date="2013-07-18T10:22:00Z"/>
              </w:rPr>
            </w:pPr>
            <w:ins w:id="72" w:author="heyo" w:date="2013-07-18T10:29:00Z">
              <w:r>
                <w:t>1</w:t>
              </w:r>
            </w:ins>
          </w:p>
        </w:tc>
        <w:tc>
          <w:tcPr>
            <w:tcW w:w="1301" w:type="dxa"/>
          </w:tcPr>
          <w:p w:rsidR="00A7471B" w:rsidRDefault="00A7471B" w:rsidP="00E850A5">
            <w:pPr>
              <w:pStyle w:val="ListParagraph"/>
              <w:spacing w:before="60" w:after="60" w:line="240" w:lineRule="auto"/>
              <w:ind w:left="0"/>
              <w:jc w:val="center"/>
              <w:rPr>
                <w:ins w:id="73" w:author="heyo" w:date="2013-07-18T10:22:00Z"/>
              </w:rPr>
            </w:pPr>
            <w:ins w:id="74" w:author="heyo" w:date="2013-07-18T10:29:00Z">
              <w:r>
                <w:t>10</w:t>
              </w:r>
            </w:ins>
          </w:p>
        </w:tc>
        <w:tc>
          <w:tcPr>
            <w:tcW w:w="540" w:type="dxa"/>
          </w:tcPr>
          <w:p w:rsidR="00A7471B" w:rsidRDefault="00A7471B" w:rsidP="00E850A5">
            <w:pPr>
              <w:pStyle w:val="ListParagraph"/>
              <w:spacing w:before="60" w:after="60" w:line="240" w:lineRule="auto"/>
              <w:ind w:left="0"/>
              <w:jc w:val="center"/>
              <w:rPr>
                <w:ins w:id="75" w:author="heyo" w:date="2013-07-18T10:22:00Z"/>
              </w:rPr>
            </w:pPr>
            <w:ins w:id="76" w:author="heyo" w:date="2013-07-18T10:29:00Z">
              <w:r>
                <w:t>1</w:t>
              </w:r>
            </w:ins>
          </w:p>
        </w:tc>
        <w:tc>
          <w:tcPr>
            <w:tcW w:w="1260" w:type="dxa"/>
          </w:tcPr>
          <w:p w:rsidR="00A7471B" w:rsidRDefault="008A00B3" w:rsidP="00E850A5">
            <w:pPr>
              <w:pStyle w:val="ListParagraph"/>
              <w:spacing w:before="60" w:after="60" w:line="240" w:lineRule="auto"/>
              <w:ind w:left="0"/>
              <w:jc w:val="center"/>
              <w:rPr>
                <w:ins w:id="77" w:author="heyo" w:date="2013-07-18T10:22:00Z"/>
              </w:rPr>
            </w:pPr>
            <w:ins w:id="78" w:author="heyo" w:date="2013-07-18T11:24:00Z">
              <w:r>
                <w:t>257</w:t>
              </w:r>
            </w:ins>
          </w:p>
        </w:tc>
      </w:tr>
      <w:tr w:rsidR="00A7471B" w:rsidTr="00A7471B">
        <w:tc>
          <w:tcPr>
            <w:tcW w:w="1337" w:type="dxa"/>
          </w:tcPr>
          <w:p w:rsidR="00A7471B" w:rsidRDefault="00A7471B" w:rsidP="00E850A5">
            <w:pPr>
              <w:pStyle w:val="ListParagraph"/>
              <w:spacing w:before="60" w:after="60" w:line="240" w:lineRule="auto"/>
              <w:ind w:left="0"/>
              <w:jc w:val="center"/>
              <w:rPr>
                <w:ins w:id="79" w:author="heyo" w:date="2013-07-18T10:22:00Z"/>
              </w:rPr>
            </w:pPr>
            <w:ins w:id="80" w:author="heyo" w:date="2013-07-17T11:43:00Z">
              <w:r>
                <w:lastRenderedPageBreak/>
                <w:t>LDB</w:t>
              </w:r>
            </w:ins>
            <w:ins w:id="81" w:author="heyo" w:date="2013-07-18T10:23:00Z">
              <w:r>
                <w:t>/LDP</w:t>
              </w:r>
            </w:ins>
          </w:p>
          <w:p w:rsidR="00A7471B" w:rsidRDefault="00A7471B" w:rsidP="00E850A5">
            <w:pPr>
              <w:pStyle w:val="ListParagraph"/>
              <w:spacing w:before="60" w:after="60" w:line="240" w:lineRule="auto"/>
              <w:ind w:left="0"/>
              <w:jc w:val="center"/>
            </w:pPr>
            <w:ins w:id="82" w:author="heyo" w:date="2013-07-18T10:22:00Z">
              <w:r>
                <w:t>(960x540)</w:t>
              </w:r>
            </w:ins>
          </w:p>
        </w:tc>
        <w:tc>
          <w:tcPr>
            <w:tcW w:w="902" w:type="dxa"/>
          </w:tcPr>
          <w:p w:rsidR="00A7471B" w:rsidRDefault="00A7471B" w:rsidP="00A7585A">
            <w:pPr>
              <w:pStyle w:val="ListParagraph"/>
              <w:spacing w:before="60" w:after="60" w:line="240" w:lineRule="auto"/>
              <w:ind w:left="0"/>
              <w:jc w:val="center"/>
            </w:pPr>
            <w:ins w:id="83" w:author="heyo" w:date="2013-07-17T13:25:00Z">
              <w:r>
                <w:t>5</w:t>
              </w:r>
            </w:ins>
            <w:ins w:id="84" w:author="heyo" w:date="2013-07-18T10:56:00Z">
              <w:r>
                <w:t>0</w:t>
              </w:r>
            </w:ins>
          </w:p>
        </w:tc>
        <w:tc>
          <w:tcPr>
            <w:tcW w:w="904" w:type="dxa"/>
          </w:tcPr>
          <w:p w:rsidR="00A7471B" w:rsidRDefault="00A7471B" w:rsidP="00E850A5">
            <w:pPr>
              <w:pStyle w:val="ListParagraph"/>
              <w:spacing w:before="60" w:after="60" w:line="240" w:lineRule="auto"/>
              <w:ind w:left="0"/>
              <w:jc w:val="center"/>
            </w:pPr>
            <w:ins w:id="85" w:author="heyo" w:date="2013-07-17T11:51:00Z">
              <w:r>
                <w:t>31</w:t>
              </w:r>
            </w:ins>
          </w:p>
        </w:tc>
        <w:tc>
          <w:tcPr>
            <w:tcW w:w="670" w:type="dxa"/>
          </w:tcPr>
          <w:p w:rsidR="00A7471B" w:rsidRDefault="00A7471B" w:rsidP="00E850A5">
            <w:pPr>
              <w:pStyle w:val="ListParagraph"/>
              <w:spacing w:before="60" w:after="60" w:line="240" w:lineRule="auto"/>
              <w:ind w:left="0"/>
              <w:jc w:val="center"/>
            </w:pPr>
            <w:ins w:id="86" w:author="heyo" w:date="2013-07-17T12:06:00Z">
              <w:r>
                <w:t>1</w:t>
              </w:r>
            </w:ins>
          </w:p>
        </w:tc>
        <w:tc>
          <w:tcPr>
            <w:tcW w:w="1011" w:type="dxa"/>
          </w:tcPr>
          <w:p w:rsidR="00A7471B" w:rsidRDefault="00A7471B" w:rsidP="00E850A5">
            <w:pPr>
              <w:pStyle w:val="ListParagraph"/>
              <w:spacing w:before="60" w:after="60" w:line="240" w:lineRule="auto"/>
              <w:ind w:left="0"/>
              <w:jc w:val="center"/>
            </w:pPr>
            <w:ins w:id="87" w:author="heyo" w:date="2013-07-17T11:51:00Z">
              <w:r>
                <w:t>1</w:t>
              </w:r>
            </w:ins>
          </w:p>
        </w:tc>
        <w:tc>
          <w:tcPr>
            <w:tcW w:w="805" w:type="dxa"/>
          </w:tcPr>
          <w:p w:rsidR="00A7471B" w:rsidRDefault="00A7471B" w:rsidP="00E850A5">
            <w:pPr>
              <w:pStyle w:val="ListParagraph"/>
              <w:spacing w:before="60" w:after="60" w:line="240" w:lineRule="auto"/>
              <w:ind w:left="0"/>
              <w:jc w:val="center"/>
            </w:pPr>
            <w:ins w:id="88" w:author="heyo" w:date="2013-07-18T10:56:00Z">
              <w:r>
                <w:t>130</w:t>
              </w:r>
            </w:ins>
          </w:p>
        </w:tc>
        <w:tc>
          <w:tcPr>
            <w:tcW w:w="738" w:type="dxa"/>
          </w:tcPr>
          <w:p w:rsidR="00A7471B" w:rsidRDefault="00A7471B" w:rsidP="00E850A5">
            <w:pPr>
              <w:pStyle w:val="ListParagraph"/>
              <w:spacing w:before="60" w:after="60" w:line="240" w:lineRule="auto"/>
              <w:ind w:left="0"/>
              <w:jc w:val="center"/>
            </w:pPr>
            <w:ins w:id="89" w:author="heyo" w:date="2013-07-17T12:06:00Z">
              <w:r>
                <w:t>1</w:t>
              </w:r>
            </w:ins>
          </w:p>
        </w:tc>
        <w:tc>
          <w:tcPr>
            <w:tcW w:w="1301" w:type="dxa"/>
          </w:tcPr>
          <w:p w:rsidR="00A7471B" w:rsidRDefault="00A7471B" w:rsidP="00E850A5">
            <w:pPr>
              <w:pStyle w:val="ListParagraph"/>
              <w:spacing w:before="60" w:after="60" w:line="240" w:lineRule="auto"/>
              <w:ind w:left="0"/>
              <w:jc w:val="center"/>
            </w:pPr>
            <w:ins w:id="90" w:author="heyo" w:date="2013-07-18T10:56:00Z">
              <w:r>
                <w:t>0</w:t>
              </w:r>
            </w:ins>
          </w:p>
        </w:tc>
        <w:tc>
          <w:tcPr>
            <w:tcW w:w="540" w:type="dxa"/>
          </w:tcPr>
          <w:p w:rsidR="00A7471B" w:rsidRDefault="00A7471B" w:rsidP="00E850A5">
            <w:pPr>
              <w:pStyle w:val="ListParagraph"/>
              <w:spacing w:before="60" w:after="60" w:line="240" w:lineRule="auto"/>
              <w:ind w:left="0"/>
              <w:jc w:val="center"/>
              <w:rPr>
                <w:ins w:id="91" w:author="heyo" w:date="2013-07-17T11:45:00Z"/>
              </w:rPr>
            </w:pPr>
            <w:ins w:id="92" w:author="heyo" w:date="2013-07-17T11:59:00Z">
              <w:r>
                <w:t>1</w:t>
              </w:r>
            </w:ins>
          </w:p>
        </w:tc>
        <w:tc>
          <w:tcPr>
            <w:tcW w:w="1260" w:type="dxa"/>
          </w:tcPr>
          <w:p w:rsidR="00A7471B" w:rsidRDefault="008A00B3" w:rsidP="00DB61AC">
            <w:pPr>
              <w:pStyle w:val="ListParagraph"/>
              <w:spacing w:before="60" w:after="60" w:line="240" w:lineRule="auto"/>
              <w:ind w:left="0"/>
              <w:jc w:val="center"/>
              <w:rPr>
                <w:ins w:id="93" w:author="heyo" w:date="2013-07-17T11:49:00Z"/>
              </w:rPr>
            </w:pPr>
            <w:ins w:id="94" w:author="heyo" w:date="2013-07-18T11:24:00Z">
              <w:r>
                <w:t>232</w:t>
              </w:r>
            </w:ins>
          </w:p>
        </w:tc>
      </w:tr>
      <w:tr w:rsidR="00A7471B" w:rsidTr="00A7471B">
        <w:trPr>
          <w:ins w:id="95" w:author="heyo" w:date="2013-07-18T10:22:00Z"/>
        </w:trPr>
        <w:tc>
          <w:tcPr>
            <w:tcW w:w="1337" w:type="dxa"/>
          </w:tcPr>
          <w:p w:rsidR="00A7471B" w:rsidRDefault="00A7471B" w:rsidP="00E850A5">
            <w:pPr>
              <w:pStyle w:val="ListParagraph"/>
              <w:spacing w:before="60" w:after="60" w:line="240" w:lineRule="auto"/>
              <w:ind w:left="0"/>
              <w:jc w:val="center"/>
              <w:rPr>
                <w:ins w:id="96" w:author="heyo" w:date="2013-07-18T10:23:00Z"/>
              </w:rPr>
            </w:pPr>
            <w:ins w:id="97" w:author="heyo" w:date="2013-07-18T10:23:00Z">
              <w:r>
                <w:t>LDB/LDP</w:t>
              </w:r>
            </w:ins>
          </w:p>
          <w:p w:rsidR="00A7471B" w:rsidRDefault="00A7471B" w:rsidP="00E850A5">
            <w:pPr>
              <w:pStyle w:val="ListParagraph"/>
              <w:spacing w:before="60" w:after="60" w:line="240" w:lineRule="auto"/>
              <w:ind w:left="0"/>
              <w:jc w:val="center"/>
              <w:rPr>
                <w:ins w:id="98" w:author="heyo" w:date="2013-07-18T10:22:00Z"/>
              </w:rPr>
            </w:pPr>
            <w:ins w:id="99" w:author="heyo" w:date="2013-07-18T10:23:00Z">
              <w:r>
                <w:t>(1920x1080)</w:t>
              </w:r>
            </w:ins>
          </w:p>
        </w:tc>
        <w:tc>
          <w:tcPr>
            <w:tcW w:w="902" w:type="dxa"/>
          </w:tcPr>
          <w:p w:rsidR="00A7471B" w:rsidRDefault="00A7471B" w:rsidP="00A7585A">
            <w:pPr>
              <w:pStyle w:val="ListParagraph"/>
              <w:spacing w:before="60" w:after="60" w:line="240" w:lineRule="auto"/>
              <w:ind w:left="0"/>
              <w:jc w:val="center"/>
              <w:rPr>
                <w:ins w:id="100" w:author="heyo" w:date="2013-07-18T10:22:00Z"/>
              </w:rPr>
            </w:pPr>
            <w:ins w:id="101" w:author="heyo" w:date="2013-07-18T10:56:00Z">
              <w:r>
                <w:t>5</w:t>
              </w:r>
            </w:ins>
            <w:ins w:id="102" w:author="heyo" w:date="2013-07-18T10:57:00Z">
              <w:r>
                <w:t>2</w:t>
              </w:r>
            </w:ins>
          </w:p>
        </w:tc>
        <w:tc>
          <w:tcPr>
            <w:tcW w:w="904" w:type="dxa"/>
          </w:tcPr>
          <w:p w:rsidR="00A7471B" w:rsidRDefault="00A7471B" w:rsidP="00E850A5">
            <w:pPr>
              <w:pStyle w:val="ListParagraph"/>
              <w:spacing w:before="60" w:after="60" w:line="240" w:lineRule="auto"/>
              <w:ind w:left="0"/>
              <w:jc w:val="center"/>
              <w:rPr>
                <w:ins w:id="103" w:author="heyo" w:date="2013-07-18T10:22:00Z"/>
              </w:rPr>
            </w:pPr>
            <w:ins w:id="104" w:author="heyo" w:date="2013-07-18T10:56:00Z">
              <w:r>
                <w:t>31</w:t>
              </w:r>
            </w:ins>
          </w:p>
        </w:tc>
        <w:tc>
          <w:tcPr>
            <w:tcW w:w="670" w:type="dxa"/>
          </w:tcPr>
          <w:p w:rsidR="00A7471B" w:rsidRDefault="00A7471B" w:rsidP="00E850A5">
            <w:pPr>
              <w:pStyle w:val="ListParagraph"/>
              <w:spacing w:before="60" w:after="60" w:line="240" w:lineRule="auto"/>
              <w:ind w:left="0"/>
              <w:jc w:val="center"/>
              <w:rPr>
                <w:ins w:id="105" w:author="heyo" w:date="2013-07-18T10:22:00Z"/>
              </w:rPr>
            </w:pPr>
            <w:ins w:id="106" w:author="heyo" w:date="2013-07-18T10:57:00Z">
              <w:r>
                <w:t>1</w:t>
              </w:r>
            </w:ins>
          </w:p>
        </w:tc>
        <w:tc>
          <w:tcPr>
            <w:tcW w:w="1011" w:type="dxa"/>
          </w:tcPr>
          <w:p w:rsidR="00A7471B" w:rsidRDefault="00A7471B" w:rsidP="00E850A5">
            <w:pPr>
              <w:pStyle w:val="ListParagraph"/>
              <w:spacing w:before="60" w:after="60" w:line="240" w:lineRule="auto"/>
              <w:ind w:left="0"/>
              <w:jc w:val="center"/>
              <w:rPr>
                <w:ins w:id="107" w:author="heyo" w:date="2013-07-18T10:22:00Z"/>
              </w:rPr>
            </w:pPr>
            <w:ins w:id="108" w:author="heyo" w:date="2013-07-18T10:57:00Z">
              <w:r>
                <w:t>1</w:t>
              </w:r>
            </w:ins>
          </w:p>
        </w:tc>
        <w:tc>
          <w:tcPr>
            <w:tcW w:w="805" w:type="dxa"/>
          </w:tcPr>
          <w:p w:rsidR="00A7471B" w:rsidRDefault="00A7471B" w:rsidP="00E850A5">
            <w:pPr>
              <w:pStyle w:val="ListParagraph"/>
              <w:spacing w:before="60" w:after="60" w:line="240" w:lineRule="auto"/>
              <w:ind w:left="0"/>
              <w:jc w:val="center"/>
              <w:rPr>
                <w:ins w:id="109" w:author="heyo" w:date="2013-07-18T10:22:00Z"/>
              </w:rPr>
            </w:pPr>
            <w:ins w:id="110" w:author="heyo" w:date="2013-07-18T10:57:00Z">
              <w:r>
                <w:t>130</w:t>
              </w:r>
            </w:ins>
          </w:p>
        </w:tc>
        <w:tc>
          <w:tcPr>
            <w:tcW w:w="738" w:type="dxa"/>
          </w:tcPr>
          <w:p w:rsidR="00A7471B" w:rsidRDefault="00A7471B" w:rsidP="00E850A5">
            <w:pPr>
              <w:pStyle w:val="ListParagraph"/>
              <w:spacing w:before="60" w:after="60" w:line="240" w:lineRule="auto"/>
              <w:ind w:left="0"/>
              <w:jc w:val="center"/>
              <w:rPr>
                <w:ins w:id="111" w:author="heyo" w:date="2013-07-18T10:22:00Z"/>
              </w:rPr>
            </w:pPr>
            <w:ins w:id="112" w:author="heyo" w:date="2013-07-18T10:57:00Z">
              <w:r>
                <w:t>1</w:t>
              </w:r>
            </w:ins>
          </w:p>
        </w:tc>
        <w:tc>
          <w:tcPr>
            <w:tcW w:w="1301" w:type="dxa"/>
          </w:tcPr>
          <w:p w:rsidR="00A7471B" w:rsidRDefault="00A7471B" w:rsidP="00E850A5">
            <w:pPr>
              <w:pStyle w:val="ListParagraph"/>
              <w:spacing w:before="60" w:after="60" w:line="240" w:lineRule="auto"/>
              <w:ind w:left="0"/>
              <w:jc w:val="center"/>
              <w:rPr>
                <w:ins w:id="113" w:author="heyo" w:date="2013-07-18T10:22:00Z"/>
              </w:rPr>
            </w:pPr>
            <w:ins w:id="114" w:author="heyo" w:date="2013-07-18T10:57:00Z">
              <w:r>
                <w:t>10</w:t>
              </w:r>
            </w:ins>
          </w:p>
        </w:tc>
        <w:tc>
          <w:tcPr>
            <w:tcW w:w="540" w:type="dxa"/>
          </w:tcPr>
          <w:p w:rsidR="00A7471B" w:rsidRDefault="00A7471B" w:rsidP="00E850A5">
            <w:pPr>
              <w:pStyle w:val="ListParagraph"/>
              <w:spacing w:before="60" w:after="60" w:line="240" w:lineRule="auto"/>
              <w:ind w:left="0"/>
              <w:jc w:val="center"/>
              <w:rPr>
                <w:ins w:id="115" w:author="heyo" w:date="2013-07-18T10:22:00Z"/>
              </w:rPr>
            </w:pPr>
            <w:ins w:id="116" w:author="heyo" w:date="2013-07-18T10:57:00Z">
              <w:r>
                <w:t>1</w:t>
              </w:r>
            </w:ins>
          </w:p>
        </w:tc>
        <w:tc>
          <w:tcPr>
            <w:tcW w:w="1260" w:type="dxa"/>
          </w:tcPr>
          <w:p w:rsidR="00A7471B" w:rsidRDefault="008A00B3" w:rsidP="00E850A5">
            <w:pPr>
              <w:pStyle w:val="ListParagraph"/>
              <w:spacing w:before="60" w:after="60" w:line="240" w:lineRule="auto"/>
              <w:ind w:left="0"/>
              <w:jc w:val="center"/>
              <w:rPr>
                <w:ins w:id="117" w:author="heyo" w:date="2013-07-18T10:22:00Z"/>
              </w:rPr>
            </w:pPr>
            <w:ins w:id="118" w:author="heyo" w:date="2013-07-18T11:24:00Z">
              <w:r>
                <w:t>244</w:t>
              </w:r>
            </w:ins>
          </w:p>
        </w:tc>
      </w:tr>
    </w:tbl>
    <w:p w:rsidR="00BE0B57" w:rsidRDefault="00E60ACC" w:rsidP="00BE0B57">
      <w:pPr>
        <w:rPr>
          <w:ins w:id="119" w:author="heyo" w:date="2013-07-17T12:26:00Z"/>
        </w:rPr>
      </w:pPr>
      <w:ins w:id="120" w:author="heyo" w:date="2013-07-17T13:46:00Z">
        <w:r>
          <w:fldChar w:fldCharType="begin"/>
        </w:r>
        <w:r w:rsidR="002E7EB4">
          <w:instrText xml:space="preserve"> REF _Ref361832114 \r \h </w:instrText>
        </w:r>
      </w:ins>
      <w:r>
        <w:fldChar w:fldCharType="separate"/>
      </w:r>
      <w:ins w:id="121" w:author="heyo" w:date="2013-07-17T13:46:00Z">
        <w:r w:rsidR="002E7EB4">
          <w:t>Table 5</w:t>
        </w:r>
        <w:r>
          <w:fldChar w:fldCharType="end"/>
        </w:r>
        <w:r w:rsidR="002E7EB4">
          <w:t xml:space="preserve"> s</w:t>
        </w:r>
      </w:ins>
      <w:ins w:id="122" w:author="heyo" w:date="2013-07-17T12:25:00Z">
        <w:r w:rsidR="004701B5">
          <w:t xml:space="preserve">hows the bits comparison between </w:t>
        </w:r>
      </w:ins>
      <w:ins w:id="123" w:author="heyo" w:date="2013-07-17T12:28:00Z">
        <w:r w:rsidR="004701B5">
          <w:t xml:space="preserve">current SPS </w:t>
        </w:r>
      </w:ins>
      <w:ins w:id="124" w:author="heyo" w:date="2013-07-17T12:25:00Z">
        <w:r w:rsidR="004701B5">
          <w:t xml:space="preserve">and the proposed IPS </w:t>
        </w:r>
      </w:ins>
      <w:ins w:id="125" w:author="heyo" w:date="2013-07-17T12:28:00Z">
        <w:r w:rsidR="004701B5">
          <w:t xml:space="preserve">approach </w:t>
        </w:r>
      </w:ins>
      <w:ins w:id="126" w:author="heyo" w:date="2013-07-17T13:25:00Z">
        <w:r w:rsidR="00FE3A83">
          <w:t>for</w:t>
        </w:r>
      </w:ins>
      <w:ins w:id="127" w:author="heyo" w:date="2013-07-17T12:26:00Z">
        <w:r w:rsidR="004701B5">
          <w:t xml:space="preserve"> </w:t>
        </w:r>
      </w:ins>
      <w:ins w:id="128" w:author="heyo" w:date="2013-07-17T15:22:00Z">
        <w:r w:rsidR="00FF4770">
          <w:t xml:space="preserve">different </w:t>
        </w:r>
      </w:ins>
      <w:ins w:id="129" w:author="heyo" w:date="2013-07-17T15:15:00Z">
        <w:r w:rsidR="00FF4770">
          <w:t xml:space="preserve">number of </w:t>
        </w:r>
      </w:ins>
      <w:ins w:id="130" w:author="heyo" w:date="2013-07-17T12:30:00Z">
        <w:r w:rsidR="004701B5">
          <w:t>spatial scalable</w:t>
        </w:r>
      </w:ins>
      <w:ins w:id="131" w:author="heyo" w:date="2013-07-17T12:26:00Z">
        <w:r w:rsidR="004701B5">
          <w:t xml:space="preserve"> enhancement layers.</w:t>
        </w:r>
      </w:ins>
      <w:ins w:id="132" w:author="heyo" w:date="2013-07-17T15:22:00Z">
        <w:r w:rsidR="00FF4770">
          <w:t xml:space="preserve"> </w:t>
        </w:r>
      </w:ins>
      <w:ins w:id="133" w:author="heyo" w:date="2013-07-17T15:25:00Z">
        <w:r w:rsidR="00077370">
          <w:t xml:space="preserve">Over </w:t>
        </w:r>
      </w:ins>
      <w:ins w:id="134" w:author="heyo" w:date="2013-07-17T15:26:00Z">
        <w:r w:rsidR="00077370">
          <w:t xml:space="preserve">40% bits could be saved </w:t>
        </w:r>
      </w:ins>
      <w:ins w:id="135" w:author="heyo" w:date="2013-07-17T15:27:00Z">
        <w:r w:rsidR="00077370">
          <w:t>when</w:t>
        </w:r>
      </w:ins>
      <w:ins w:id="136" w:author="heyo" w:date="2013-07-17T15:22:00Z">
        <w:r w:rsidR="00FF4770">
          <w:t xml:space="preserve"> 3 or more enhancement layers </w:t>
        </w:r>
      </w:ins>
      <w:ins w:id="137" w:author="heyo" w:date="2013-07-17T15:27:00Z">
        <w:r w:rsidR="00077370">
          <w:t>are available.</w:t>
        </w:r>
      </w:ins>
    </w:p>
    <w:p w:rsidR="004701B5" w:rsidRDefault="004701B5" w:rsidP="00BE0B57">
      <w:pPr>
        <w:rPr>
          <w:ins w:id="138" w:author="heyo" w:date="2013-07-17T12:25:00Z"/>
        </w:rPr>
      </w:pPr>
    </w:p>
    <w:p w:rsidR="004701B5" w:rsidRDefault="004701B5" w:rsidP="004701B5">
      <w:pPr>
        <w:pStyle w:val="ListParagraph"/>
        <w:numPr>
          <w:ilvl w:val="0"/>
          <w:numId w:val="33"/>
        </w:numPr>
        <w:jc w:val="center"/>
        <w:rPr>
          <w:ins w:id="139" w:author="heyo" w:date="2013-07-17T12:27:00Z"/>
        </w:rPr>
      </w:pPr>
      <w:bookmarkStart w:id="140" w:name="_Ref361832114"/>
      <w:ins w:id="141" w:author="heyo" w:date="2013-07-17T12:27:00Z">
        <w:r>
          <w:t xml:space="preserve">Bit count </w:t>
        </w:r>
      </w:ins>
      <w:bookmarkEnd w:id="140"/>
      <w:ins w:id="142" w:author="heyo" w:date="2013-07-17T13:46:00Z">
        <w:r w:rsidR="002E7EB4">
          <w:t>comparison</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
        <w:gridCol w:w="1133"/>
        <w:gridCol w:w="1341"/>
        <w:gridCol w:w="1508"/>
        <w:gridCol w:w="1655"/>
        <w:gridCol w:w="1459"/>
        <w:gridCol w:w="1548"/>
      </w:tblGrid>
      <w:tr w:rsidR="00FF4770" w:rsidTr="00A53D45">
        <w:trPr>
          <w:jc w:val="center"/>
          <w:ins w:id="143" w:author="heyo" w:date="2013-07-17T15:21:00Z"/>
        </w:trPr>
        <w:tc>
          <w:tcPr>
            <w:tcW w:w="932" w:type="dxa"/>
          </w:tcPr>
          <w:p w:rsidR="00FF4770" w:rsidRDefault="00FF4770" w:rsidP="00A53D45">
            <w:pPr>
              <w:rPr>
                <w:ins w:id="144" w:author="heyo" w:date="2013-07-17T15:21:00Z"/>
              </w:rPr>
            </w:pPr>
          </w:p>
        </w:tc>
        <w:tc>
          <w:tcPr>
            <w:tcW w:w="1133" w:type="dxa"/>
          </w:tcPr>
          <w:p w:rsidR="00FF4770" w:rsidRDefault="00FF4770" w:rsidP="00A53D45">
            <w:pPr>
              <w:rPr>
                <w:ins w:id="145" w:author="heyo" w:date="2013-07-17T15:21:00Z"/>
              </w:rPr>
            </w:pPr>
          </w:p>
        </w:tc>
        <w:tc>
          <w:tcPr>
            <w:tcW w:w="1341" w:type="dxa"/>
          </w:tcPr>
          <w:p w:rsidR="00FF4770" w:rsidRDefault="00FF4770" w:rsidP="00A53D45">
            <w:pPr>
              <w:jc w:val="center"/>
              <w:rPr>
                <w:ins w:id="146" w:author="heyo" w:date="2013-07-17T15:21:00Z"/>
              </w:rPr>
            </w:pPr>
            <w:ins w:id="147" w:author="heyo" w:date="2013-07-17T15:21:00Z">
              <w:r>
                <w:t>Anchor</w:t>
              </w:r>
            </w:ins>
          </w:p>
        </w:tc>
        <w:tc>
          <w:tcPr>
            <w:tcW w:w="4622" w:type="dxa"/>
            <w:gridSpan w:val="3"/>
          </w:tcPr>
          <w:p w:rsidR="00FF4770" w:rsidRDefault="00FF4770" w:rsidP="00A53D45">
            <w:pPr>
              <w:jc w:val="center"/>
              <w:rPr>
                <w:ins w:id="148" w:author="heyo" w:date="2013-07-17T15:21:00Z"/>
              </w:rPr>
            </w:pPr>
            <w:ins w:id="149" w:author="heyo" w:date="2013-07-17T15:21:00Z">
              <w:r>
                <w:t>N0212</w:t>
              </w:r>
            </w:ins>
          </w:p>
        </w:tc>
        <w:tc>
          <w:tcPr>
            <w:tcW w:w="1548" w:type="dxa"/>
          </w:tcPr>
          <w:p w:rsidR="00FF4770" w:rsidRDefault="003B2303" w:rsidP="00A53D45">
            <w:pPr>
              <w:rPr>
                <w:ins w:id="150" w:author="heyo" w:date="2013-07-17T15:21:00Z"/>
              </w:rPr>
            </w:pPr>
            <w:ins w:id="151" w:author="heyo" w:date="2013-07-18T11:10:00Z">
              <w:r>
                <w:t xml:space="preserve">Bit saving </w:t>
              </w:r>
            </w:ins>
            <w:ins w:id="152" w:author="heyo" w:date="2013-07-17T15:21:00Z">
              <w:r w:rsidR="00FF4770">
                <w:t>Percentage</w:t>
              </w:r>
            </w:ins>
          </w:p>
        </w:tc>
      </w:tr>
      <w:tr w:rsidR="00FF4770" w:rsidTr="00A53D45">
        <w:trPr>
          <w:jc w:val="center"/>
          <w:ins w:id="153" w:author="heyo" w:date="2013-07-17T15:21:00Z"/>
        </w:trPr>
        <w:tc>
          <w:tcPr>
            <w:tcW w:w="932" w:type="dxa"/>
          </w:tcPr>
          <w:p w:rsidR="00FF4770" w:rsidRDefault="00FF4770" w:rsidP="00C9552C">
            <w:pPr>
              <w:jc w:val="center"/>
              <w:rPr>
                <w:ins w:id="154" w:author="heyo" w:date="2013-07-17T15:21:00Z"/>
              </w:rPr>
            </w:pPr>
            <w:ins w:id="155" w:author="heyo" w:date="2013-07-17T15:21:00Z">
              <w:r>
                <w:t># ELs</w:t>
              </w:r>
            </w:ins>
          </w:p>
        </w:tc>
        <w:tc>
          <w:tcPr>
            <w:tcW w:w="1133" w:type="dxa"/>
          </w:tcPr>
          <w:p w:rsidR="00FF4770" w:rsidRDefault="00FF4770" w:rsidP="00A53D45">
            <w:pPr>
              <w:rPr>
                <w:ins w:id="156" w:author="heyo" w:date="2013-07-17T15:21:00Z"/>
              </w:rPr>
            </w:pPr>
          </w:p>
        </w:tc>
        <w:tc>
          <w:tcPr>
            <w:tcW w:w="1341" w:type="dxa"/>
          </w:tcPr>
          <w:p w:rsidR="00FF4770" w:rsidRDefault="00FF4770" w:rsidP="00A53D45">
            <w:pPr>
              <w:rPr>
                <w:ins w:id="157" w:author="heyo" w:date="2013-07-17T15:21:00Z"/>
              </w:rPr>
            </w:pPr>
            <w:ins w:id="158" w:author="heyo" w:date="2013-07-17T15:21:00Z">
              <w:r>
                <w:t>SPS (bit)</w:t>
              </w:r>
            </w:ins>
          </w:p>
        </w:tc>
        <w:tc>
          <w:tcPr>
            <w:tcW w:w="1508" w:type="dxa"/>
          </w:tcPr>
          <w:p w:rsidR="00FF4770" w:rsidRDefault="00FF4770" w:rsidP="00A53D45">
            <w:pPr>
              <w:rPr>
                <w:ins w:id="159" w:author="heyo" w:date="2013-07-17T15:21:00Z"/>
              </w:rPr>
            </w:pPr>
            <w:ins w:id="160" w:author="heyo" w:date="2013-07-17T15:21:00Z">
              <w:r>
                <w:t>SPS (bit)</w:t>
              </w:r>
            </w:ins>
          </w:p>
        </w:tc>
        <w:tc>
          <w:tcPr>
            <w:tcW w:w="1655" w:type="dxa"/>
          </w:tcPr>
          <w:p w:rsidR="00FF4770" w:rsidRDefault="00FF4770" w:rsidP="00A53D45">
            <w:pPr>
              <w:rPr>
                <w:ins w:id="161" w:author="heyo" w:date="2013-07-17T15:21:00Z"/>
              </w:rPr>
            </w:pPr>
            <w:ins w:id="162" w:author="heyo" w:date="2013-07-17T15:21:00Z">
              <w:r>
                <w:t>IPS(bit)</w:t>
              </w:r>
            </w:ins>
          </w:p>
        </w:tc>
        <w:tc>
          <w:tcPr>
            <w:tcW w:w="1459" w:type="dxa"/>
          </w:tcPr>
          <w:p w:rsidR="00FF4770" w:rsidRDefault="00FF4770" w:rsidP="00A53D45">
            <w:pPr>
              <w:rPr>
                <w:ins w:id="163" w:author="heyo" w:date="2013-07-17T15:21:00Z"/>
              </w:rPr>
            </w:pPr>
            <w:ins w:id="164" w:author="heyo" w:date="2013-07-17T15:21:00Z">
              <w:r>
                <w:t>Total (bit)</w:t>
              </w:r>
            </w:ins>
          </w:p>
        </w:tc>
        <w:tc>
          <w:tcPr>
            <w:tcW w:w="1548" w:type="dxa"/>
          </w:tcPr>
          <w:p w:rsidR="00FF4770" w:rsidRDefault="00FF4770" w:rsidP="00A53D45">
            <w:pPr>
              <w:rPr>
                <w:ins w:id="165" w:author="heyo" w:date="2013-07-17T15:21:00Z"/>
              </w:rPr>
            </w:pPr>
          </w:p>
        </w:tc>
      </w:tr>
      <w:tr w:rsidR="00FF4770" w:rsidTr="00A53D45">
        <w:trPr>
          <w:jc w:val="center"/>
          <w:ins w:id="166" w:author="heyo" w:date="2013-07-17T15:21:00Z"/>
        </w:trPr>
        <w:tc>
          <w:tcPr>
            <w:tcW w:w="932" w:type="dxa"/>
            <w:vMerge w:val="restart"/>
          </w:tcPr>
          <w:p w:rsidR="00FF4770" w:rsidRDefault="00FF4770" w:rsidP="00A53D45">
            <w:pPr>
              <w:jc w:val="center"/>
              <w:rPr>
                <w:ins w:id="167" w:author="heyo" w:date="2013-07-17T15:21:00Z"/>
              </w:rPr>
            </w:pPr>
            <w:ins w:id="168" w:author="heyo" w:date="2013-07-17T15:21:00Z">
              <w:r>
                <w:t>2</w:t>
              </w:r>
            </w:ins>
          </w:p>
        </w:tc>
        <w:tc>
          <w:tcPr>
            <w:tcW w:w="1133" w:type="dxa"/>
          </w:tcPr>
          <w:p w:rsidR="00FF4770" w:rsidRDefault="00FF4770" w:rsidP="00A53D45">
            <w:pPr>
              <w:rPr>
                <w:ins w:id="169" w:author="heyo" w:date="2013-07-17T15:21:00Z"/>
              </w:rPr>
            </w:pPr>
            <w:ins w:id="170" w:author="heyo" w:date="2013-07-17T15:21:00Z">
              <w:r>
                <w:t>RA</w:t>
              </w:r>
            </w:ins>
          </w:p>
        </w:tc>
        <w:tc>
          <w:tcPr>
            <w:tcW w:w="1341" w:type="dxa"/>
          </w:tcPr>
          <w:p w:rsidR="00FF4770" w:rsidRDefault="008A00B3" w:rsidP="00A53D45">
            <w:pPr>
              <w:rPr>
                <w:ins w:id="171" w:author="heyo" w:date="2013-07-17T15:21:00Z"/>
              </w:rPr>
            </w:pPr>
            <w:ins w:id="172" w:author="heyo" w:date="2013-07-18T11:24:00Z">
              <w:r>
                <w:t>502</w:t>
              </w:r>
            </w:ins>
          </w:p>
        </w:tc>
        <w:tc>
          <w:tcPr>
            <w:tcW w:w="1508" w:type="dxa"/>
          </w:tcPr>
          <w:p w:rsidR="00FF4770" w:rsidRDefault="008A00B3" w:rsidP="00DB61AC">
            <w:pPr>
              <w:rPr>
                <w:ins w:id="173" w:author="heyo" w:date="2013-07-17T15:21:00Z"/>
              </w:rPr>
            </w:pPr>
            <w:ins w:id="174" w:author="heyo" w:date="2013-07-18T11:26:00Z">
              <w:r>
                <w:t>56</w:t>
              </w:r>
            </w:ins>
          </w:p>
        </w:tc>
        <w:tc>
          <w:tcPr>
            <w:tcW w:w="1655" w:type="dxa"/>
          </w:tcPr>
          <w:p w:rsidR="00FF4770" w:rsidRDefault="00DB61AC" w:rsidP="00A53D45">
            <w:pPr>
              <w:rPr>
                <w:ins w:id="175" w:author="heyo" w:date="2013-07-17T15:21:00Z"/>
              </w:rPr>
            </w:pPr>
            <w:ins w:id="176" w:author="heyo" w:date="2013-07-18T11:04:00Z">
              <w:r>
                <w:t>302</w:t>
              </w:r>
            </w:ins>
          </w:p>
        </w:tc>
        <w:tc>
          <w:tcPr>
            <w:tcW w:w="1459" w:type="dxa"/>
          </w:tcPr>
          <w:p w:rsidR="00FF4770" w:rsidRDefault="008A00B3" w:rsidP="00A53D45">
            <w:pPr>
              <w:rPr>
                <w:ins w:id="177" w:author="heyo" w:date="2013-07-17T15:21:00Z"/>
              </w:rPr>
            </w:pPr>
            <w:ins w:id="178" w:author="heyo" w:date="2013-07-18T11:27:00Z">
              <w:r>
                <w:t>358</w:t>
              </w:r>
            </w:ins>
          </w:p>
        </w:tc>
        <w:tc>
          <w:tcPr>
            <w:tcW w:w="1548" w:type="dxa"/>
          </w:tcPr>
          <w:p w:rsidR="00FF4770" w:rsidRDefault="008A00B3" w:rsidP="00A53D45">
            <w:pPr>
              <w:rPr>
                <w:ins w:id="179" w:author="heyo" w:date="2013-07-17T15:21:00Z"/>
              </w:rPr>
            </w:pPr>
            <w:ins w:id="180" w:author="heyo" w:date="2013-07-18T11:28:00Z">
              <w:r>
                <w:t>28.7</w:t>
              </w:r>
            </w:ins>
            <w:ins w:id="181" w:author="heyo" w:date="2013-07-18T11:10:00Z">
              <w:r w:rsidR="003B2303">
                <w:t>%</w:t>
              </w:r>
            </w:ins>
          </w:p>
        </w:tc>
      </w:tr>
      <w:tr w:rsidR="00FF4770" w:rsidTr="00A53D45">
        <w:trPr>
          <w:jc w:val="center"/>
          <w:ins w:id="182" w:author="heyo" w:date="2013-07-17T15:21:00Z"/>
        </w:trPr>
        <w:tc>
          <w:tcPr>
            <w:tcW w:w="932" w:type="dxa"/>
            <w:vMerge/>
          </w:tcPr>
          <w:p w:rsidR="00FF4770" w:rsidRDefault="00FF4770" w:rsidP="00A53D45">
            <w:pPr>
              <w:jc w:val="center"/>
              <w:rPr>
                <w:ins w:id="183" w:author="heyo" w:date="2013-07-17T15:21:00Z"/>
              </w:rPr>
            </w:pPr>
          </w:p>
        </w:tc>
        <w:tc>
          <w:tcPr>
            <w:tcW w:w="1133" w:type="dxa"/>
          </w:tcPr>
          <w:p w:rsidR="00FF4770" w:rsidRDefault="00FF4770" w:rsidP="00A53D45">
            <w:pPr>
              <w:rPr>
                <w:ins w:id="184" w:author="heyo" w:date="2013-07-17T15:21:00Z"/>
              </w:rPr>
            </w:pPr>
            <w:ins w:id="185" w:author="heyo" w:date="2013-07-17T15:21:00Z">
              <w:r>
                <w:t>LDP/LDB</w:t>
              </w:r>
            </w:ins>
          </w:p>
        </w:tc>
        <w:tc>
          <w:tcPr>
            <w:tcW w:w="1341" w:type="dxa"/>
          </w:tcPr>
          <w:p w:rsidR="00FF4770" w:rsidRDefault="008A00B3" w:rsidP="00A53D45">
            <w:pPr>
              <w:rPr>
                <w:ins w:id="186" w:author="heyo" w:date="2013-07-17T15:21:00Z"/>
              </w:rPr>
            </w:pPr>
            <w:ins w:id="187" w:author="heyo" w:date="2013-07-18T11:24:00Z">
              <w:r>
                <w:t>476</w:t>
              </w:r>
            </w:ins>
          </w:p>
        </w:tc>
        <w:tc>
          <w:tcPr>
            <w:tcW w:w="1508" w:type="dxa"/>
          </w:tcPr>
          <w:p w:rsidR="00FF4770" w:rsidRDefault="008A00B3" w:rsidP="00A53D45">
            <w:pPr>
              <w:rPr>
                <w:ins w:id="188" w:author="heyo" w:date="2013-07-17T15:21:00Z"/>
              </w:rPr>
            </w:pPr>
            <w:ins w:id="189" w:author="heyo" w:date="2013-07-18T11:26:00Z">
              <w:r>
                <w:t>30</w:t>
              </w:r>
            </w:ins>
          </w:p>
        </w:tc>
        <w:tc>
          <w:tcPr>
            <w:tcW w:w="1655" w:type="dxa"/>
          </w:tcPr>
          <w:p w:rsidR="00FF4770" w:rsidRDefault="00DB61AC" w:rsidP="00A53D45">
            <w:pPr>
              <w:rPr>
                <w:ins w:id="190" w:author="heyo" w:date="2013-07-17T15:21:00Z"/>
              </w:rPr>
            </w:pPr>
            <w:ins w:id="191" w:author="heyo" w:date="2013-07-18T11:05:00Z">
              <w:r>
                <w:t>289</w:t>
              </w:r>
            </w:ins>
          </w:p>
        </w:tc>
        <w:tc>
          <w:tcPr>
            <w:tcW w:w="1459" w:type="dxa"/>
          </w:tcPr>
          <w:p w:rsidR="00FF4770" w:rsidRDefault="008A00B3" w:rsidP="00A53D45">
            <w:pPr>
              <w:rPr>
                <w:ins w:id="192" w:author="heyo" w:date="2013-07-17T15:21:00Z"/>
              </w:rPr>
            </w:pPr>
            <w:ins w:id="193" w:author="heyo" w:date="2013-07-18T11:27:00Z">
              <w:r>
                <w:t>319</w:t>
              </w:r>
            </w:ins>
          </w:p>
        </w:tc>
        <w:tc>
          <w:tcPr>
            <w:tcW w:w="1548" w:type="dxa"/>
          </w:tcPr>
          <w:p w:rsidR="00FF4770" w:rsidRDefault="008A00B3" w:rsidP="00A53D45">
            <w:pPr>
              <w:rPr>
                <w:ins w:id="194" w:author="heyo" w:date="2013-07-17T15:21:00Z"/>
              </w:rPr>
            </w:pPr>
            <w:ins w:id="195" w:author="heyo" w:date="2013-07-18T11:28:00Z">
              <w:r>
                <w:t>33</w:t>
              </w:r>
            </w:ins>
            <w:ins w:id="196" w:author="heyo" w:date="2013-07-18T11:12:00Z">
              <w:r w:rsidR="003B2303">
                <w:t>%</w:t>
              </w:r>
            </w:ins>
          </w:p>
        </w:tc>
      </w:tr>
      <w:tr w:rsidR="00FF4770" w:rsidTr="00A53D45">
        <w:trPr>
          <w:jc w:val="center"/>
          <w:ins w:id="197" w:author="heyo" w:date="2013-07-17T15:21:00Z"/>
        </w:trPr>
        <w:tc>
          <w:tcPr>
            <w:tcW w:w="932" w:type="dxa"/>
            <w:vMerge w:val="restart"/>
          </w:tcPr>
          <w:p w:rsidR="00FF4770" w:rsidRDefault="00FF4770" w:rsidP="00A53D45">
            <w:pPr>
              <w:jc w:val="center"/>
              <w:rPr>
                <w:ins w:id="198" w:author="heyo" w:date="2013-07-17T15:21:00Z"/>
              </w:rPr>
            </w:pPr>
            <w:ins w:id="199" w:author="heyo" w:date="2013-07-17T15:21:00Z">
              <w:r>
                <w:t>3</w:t>
              </w:r>
            </w:ins>
          </w:p>
        </w:tc>
        <w:tc>
          <w:tcPr>
            <w:tcW w:w="1133" w:type="dxa"/>
          </w:tcPr>
          <w:p w:rsidR="00FF4770" w:rsidRDefault="00FF4770" w:rsidP="00A53D45">
            <w:pPr>
              <w:rPr>
                <w:ins w:id="200" w:author="heyo" w:date="2013-07-17T15:21:00Z"/>
              </w:rPr>
            </w:pPr>
            <w:ins w:id="201" w:author="heyo" w:date="2013-07-17T15:21:00Z">
              <w:r>
                <w:t>RA</w:t>
              </w:r>
            </w:ins>
          </w:p>
        </w:tc>
        <w:tc>
          <w:tcPr>
            <w:tcW w:w="1341" w:type="dxa"/>
          </w:tcPr>
          <w:p w:rsidR="00FF4770" w:rsidRDefault="008A00B3" w:rsidP="00A53D45">
            <w:pPr>
              <w:rPr>
                <w:ins w:id="202" w:author="heyo" w:date="2013-07-17T15:21:00Z"/>
              </w:rPr>
            </w:pPr>
            <w:ins w:id="203" w:author="heyo" w:date="2013-07-18T11:25:00Z">
              <w:r>
                <w:t>761</w:t>
              </w:r>
            </w:ins>
          </w:p>
        </w:tc>
        <w:tc>
          <w:tcPr>
            <w:tcW w:w="1508" w:type="dxa"/>
          </w:tcPr>
          <w:p w:rsidR="00FF4770" w:rsidRDefault="008A00B3" w:rsidP="00A53D45">
            <w:pPr>
              <w:rPr>
                <w:ins w:id="204" w:author="heyo" w:date="2013-07-17T15:21:00Z"/>
              </w:rPr>
            </w:pPr>
            <w:ins w:id="205" w:author="heyo" w:date="2013-07-18T11:26:00Z">
              <w:r>
                <w:t>86</w:t>
              </w:r>
            </w:ins>
          </w:p>
        </w:tc>
        <w:tc>
          <w:tcPr>
            <w:tcW w:w="1655" w:type="dxa"/>
          </w:tcPr>
          <w:p w:rsidR="00FF4770" w:rsidRDefault="003B2303" w:rsidP="00A53D45">
            <w:pPr>
              <w:rPr>
                <w:ins w:id="206" w:author="heyo" w:date="2013-07-17T15:21:00Z"/>
              </w:rPr>
            </w:pPr>
            <w:ins w:id="207" w:author="heyo" w:date="2013-07-18T11:09:00Z">
              <w:r>
                <w:t>302</w:t>
              </w:r>
            </w:ins>
          </w:p>
        </w:tc>
        <w:tc>
          <w:tcPr>
            <w:tcW w:w="1459" w:type="dxa"/>
          </w:tcPr>
          <w:p w:rsidR="00FF4770" w:rsidRDefault="008A00B3" w:rsidP="00A53D45">
            <w:pPr>
              <w:rPr>
                <w:ins w:id="208" w:author="heyo" w:date="2013-07-17T15:21:00Z"/>
              </w:rPr>
            </w:pPr>
            <w:ins w:id="209" w:author="heyo" w:date="2013-07-18T11:27:00Z">
              <w:r>
                <w:t>388</w:t>
              </w:r>
            </w:ins>
          </w:p>
        </w:tc>
        <w:tc>
          <w:tcPr>
            <w:tcW w:w="1548" w:type="dxa"/>
          </w:tcPr>
          <w:p w:rsidR="00FF4770" w:rsidRDefault="008A00B3" w:rsidP="00077370">
            <w:pPr>
              <w:rPr>
                <w:ins w:id="210" w:author="heyo" w:date="2013-07-17T15:21:00Z"/>
              </w:rPr>
            </w:pPr>
            <w:ins w:id="211" w:author="heyo" w:date="2013-07-18T11:29:00Z">
              <w:r>
                <w:t>49</w:t>
              </w:r>
            </w:ins>
            <w:ins w:id="212" w:author="heyo" w:date="2013-07-18T11:12:00Z">
              <w:r w:rsidR="003B2303">
                <w:t>%</w:t>
              </w:r>
            </w:ins>
          </w:p>
        </w:tc>
      </w:tr>
      <w:tr w:rsidR="00FF4770" w:rsidTr="00A53D45">
        <w:trPr>
          <w:jc w:val="center"/>
          <w:ins w:id="213" w:author="heyo" w:date="2013-07-17T15:21:00Z"/>
        </w:trPr>
        <w:tc>
          <w:tcPr>
            <w:tcW w:w="932" w:type="dxa"/>
            <w:vMerge/>
          </w:tcPr>
          <w:p w:rsidR="00FF4770" w:rsidRDefault="00FF4770" w:rsidP="00A53D45">
            <w:pPr>
              <w:jc w:val="center"/>
              <w:rPr>
                <w:ins w:id="214" w:author="heyo" w:date="2013-07-17T15:21:00Z"/>
              </w:rPr>
            </w:pPr>
          </w:p>
        </w:tc>
        <w:tc>
          <w:tcPr>
            <w:tcW w:w="1133" w:type="dxa"/>
          </w:tcPr>
          <w:p w:rsidR="00FF4770" w:rsidRDefault="00FF4770" w:rsidP="00A53D45">
            <w:pPr>
              <w:rPr>
                <w:ins w:id="215" w:author="heyo" w:date="2013-07-17T15:21:00Z"/>
              </w:rPr>
            </w:pPr>
            <w:ins w:id="216" w:author="heyo" w:date="2013-07-17T15:21:00Z">
              <w:r>
                <w:t>LDP/LDB</w:t>
              </w:r>
            </w:ins>
          </w:p>
        </w:tc>
        <w:tc>
          <w:tcPr>
            <w:tcW w:w="1341" w:type="dxa"/>
          </w:tcPr>
          <w:p w:rsidR="00FF4770" w:rsidRDefault="008A00B3" w:rsidP="00A53D45">
            <w:pPr>
              <w:rPr>
                <w:ins w:id="217" w:author="heyo" w:date="2013-07-17T15:21:00Z"/>
              </w:rPr>
            </w:pPr>
            <w:ins w:id="218" w:author="heyo" w:date="2013-07-18T11:25:00Z">
              <w:r>
                <w:t>722</w:t>
              </w:r>
            </w:ins>
          </w:p>
        </w:tc>
        <w:tc>
          <w:tcPr>
            <w:tcW w:w="1508" w:type="dxa"/>
          </w:tcPr>
          <w:p w:rsidR="00FF4770" w:rsidRDefault="008A00B3" w:rsidP="00A53D45">
            <w:pPr>
              <w:rPr>
                <w:ins w:id="219" w:author="heyo" w:date="2013-07-17T15:21:00Z"/>
              </w:rPr>
            </w:pPr>
            <w:ins w:id="220" w:author="heyo" w:date="2013-07-18T11:27:00Z">
              <w:r>
                <w:t>47</w:t>
              </w:r>
            </w:ins>
          </w:p>
        </w:tc>
        <w:tc>
          <w:tcPr>
            <w:tcW w:w="1655" w:type="dxa"/>
          </w:tcPr>
          <w:p w:rsidR="00FF4770" w:rsidRDefault="003B2303" w:rsidP="00A53D45">
            <w:pPr>
              <w:rPr>
                <w:ins w:id="221" w:author="heyo" w:date="2013-07-17T15:21:00Z"/>
              </w:rPr>
            </w:pPr>
            <w:ins w:id="222" w:author="heyo" w:date="2013-07-18T11:09:00Z">
              <w:r>
                <w:t>289</w:t>
              </w:r>
            </w:ins>
          </w:p>
        </w:tc>
        <w:tc>
          <w:tcPr>
            <w:tcW w:w="1459" w:type="dxa"/>
          </w:tcPr>
          <w:p w:rsidR="00FF4770" w:rsidRDefault="008A00B3" w:rsidP="00A53D45">
            <w:pPr>
              <w:rPr>
                <w:ins w:id="223" w:author="heyo" w:date="2013-07-17T15:21:00Z"/>
              </w:rPr>
            </w:pPr>
            <w:ins w:id="224" w:author="heyo" w:date="2013-07-18T11:27:00Z">
              <w:r>
                <w:t>336</w:t>
              </w:r>
            </w:ins>
          </w:p>
        </w:tc>
        <w:tc>
          <w:tcPr>
            <w:tcW w:w="1548" w:type="dxa"/>
          </w:tcPr>
          <w:p w:rsidR="00FF4770" w:rsidRDefault="008A00B3" w:rsidP="00A53D45">
            <w:pPr>
              <w:rPr>
                <w:ins w:id="225" w:author="heyo" w:date="2013-07-17T15:21:00Z"/>
              </w:rPr>
            </w:pPr>
            <w:ins w:id="226" w:author="heyo" w:date="2013-07-18T11:29:00Z">
              <w:r>
                <w:t>53.5</w:t>
              </w:r>
            </w:ins>
            <w:ins w:id="227" w:author="heyo" w:date="2013-07-18T11:13:00Z">
              <w:r w:rsidR="003B2303">
                <w:t>%</w:t>
              </w:r>
            </w:ins>
          </w:p>
        </w:tc>
      </w:tr>
      <w:tr w:rsidR="00FF4770" w:rsidTr="00A53D45">
        <w:trPr>
          <w:jc w:val="center"/>
          <w:ins w:id="228" w:author="heyo" w:date="2013-07-17T15:21:00Z"/>
        </w:trPr>
        <w:tc>
          <w:tcPr>
            <w:tcW w:w="932" w:type="dxa"/>
            <w:vMerge w:val="restart"/>
          </w:tcPr>
          <w:p w:rsidR="00FF4770" w:rsidRDefault="00FF4770" w:rsidP="00A53D45">
            <w:pPr>
              <w:jc w:val="center"/>
              <w:rPr>
                <w:ins w:id="229" w:author="heyo" w:date="2013-07-17T15:21:00Z"/>
              </w:rPr>
            </w:pPr>
            <w:ins w:id="230" w:author="heyo" w:date="2013-07-17T15:21:00Z">
              <w:r>
                <w:t>4</w:t>
              </w:r>
            </w:ins>
          </w:p>
        </w:tc>
        <w:tc>
          <w:tcPr>
            <w:tcW w:w="1133" w:type="dxa"/>
          </w:tcPr>
          <w:p w:rsidR="00FF4770" w:rsidRDefault="00FF4770" w:rsidP="00A53D45">
            <w:pPr>
              <w:rPr>
                <w:ins w:id="231" w:author="heyo" w:date="2013-07-17T15:21:00Z"/>
              </w:rPr>
            </w:pPr>
            <w:ins w:id="232" w:author="heyo" w:date="2013-07-17T15:21:00Z">
              <w:r>
                <w:t>RA</w:t>
              </w:r>
            </w:ins>
          </w:p>
        </w:tc>
        <w:tc>
          <w:tcPr>
            <w:tcW w:w="1341" w:type="dxa"/>
          </w:tcPr>
          <w:p w:rsidR="00FF4770" w:rsidRDefault="008A00B3" w:rsidP="00A53D45">
            <w:pPr>
              <w:rPr>
                <w:ins w:id="233" w:author="heyo" w:date="2013-07-17T15:21:00Z"/>
              </w:rPr>
            </w:pPr>
            <w:ins w:id="234" w:author="heyo" w:date="2013-07-18T11:26:00Z">
              <w:r>
                <w:t>1020</w:t>
              </w:r>
            </w:ins>
          </w:p>
        </w:tc>
        <w:tc>
          <w:tcPr>
            <w:tcW w:w="1508" w:type="dxa"/>
          </w:tcPr>
          <w:p w:rsidR="00FF4770" w:rsidRDefault="008A00B3" w:rsidP="00A53D45">
            <w:pPr>
              <w:rPr>
                <w:ins w:id="235" w:author="heyo" w:date="2013-07-17T15:21:00Z"/>
              </w:rPr>
            </w:pPr>
            <w:ins w:id="236" w:author="heyo" w:date="2013-07-18T11:27:00Z">
              <w:r>
                <w:t>116</w:t>
              </w:r>
            </w:ins>
          </w:p>
        </w:tc>
        <w:tc>
          <w:tcPr>
            <w:tcW w:w="1655" w:type="dxa"/>
          </w:tcPr>
          <w:p w:rsidR="00FF4770" w:rsidRDefault="003B2303" w:rsidP="00A53D45">
            <w:pPr>
              <w:rPr>
                <w:ins w:id="237" w:author="heyo" w:date="2013-07-17T15:21:00Z"/>
              </w:rPr>
            </w:pPr>
            <w:ins w:id="238" w:author="heyo" w:date="2013-07-18T11:09:00Z">
              <w:r>
                <w:t>302</w:t>
              </w:r>
            </w:ins>
          </w:p>
        </w:tc>
        <w:tc>
          <w:tcPr>
            <w:tcW w:w="1459" w:type="dxa"/>
          </w:tcPr>
          <w:p w:rsidR="00FF4770" w:rsidRDefault="008A00B3" w:rsidP="00A53D45">
            <w:pPr>
              <w:rPr>
                <w:ins w:id="239" w:author="heyo" w:date="2013-07-17T15:21:00Z"/>
              </w:rPr>
            </w:pPr>
            <w:ins w:id="240" w:author="heyo" w:date="2013-07-18T11:28:00Z">
              <w:r>
                <w:t>418</w:t>
              </w:r>
            </w:ins>
          </w:p>
        </w:tc>
        <w:tc>
          <w:tcPr>
            <w:tcW w:w="1548" w:type="dxa"/>
          </w:tcPr>
          <w:p w:rsidR="00FF4770" w:rsidRDefault="008A00B3" w:rsidP="00A53D45">
            <w:pPr>
              <w:rPr>
                <w:ins w:id="241" w:author="heyo" w:date="2013-07-17T15:21:00Z"/>
              </w:rPr>
            </w:pPr>
            <w:ins w:id="242" w:author="heyo" w:date="2013-07-18T11:29:00Z">
              <w:r>
                <w:t>59</w:t>
              </w:r>
            </w:ins>
            <w:ins w:id="243" w:author="heyo" w:date="2013-07-18T11:13:00Z">
              <w:r w:rsidR="003B2303">
                <w:t>%</w:t>
              </w:r>
            </w:ins>
          </w:p>
        </w:tc>
      </w:tr>
      <w:tr w:rsidR="00FF4770" w:rsidTr="00A53D45">
        <w:trPr>
          <w:jc w:val="center"/>
          <w:ins w:id="244" w:author="heyo" w:date="2013-07-17T15:21:00Z"/>
        </w:trPr>
        <w:tc>
          <w:tcPr>
            <w:tcW w:w="932" w:type="dxa"/>
            <w:vMerge/>
          </w:tcPr>
          <w:p w:rsidR="00FF4770" w:rsidRDefault="00FF4770" w:rsidP="00A53D45">
            <w:pPr>
              <w:rPr>
                <w:ins w:id="245" w:author="heyo" w:date="2013-07-17T15:21:00Z"/>
              </w:rPr>
            </w:pPr>
          </w:p>
        </w:tc>
        <w:tc>
          <w:tcPr>
            <w:tcW w:w="1133" w:type="dxa"/>
          </w:tcPr>
          <w:p w:rsidR="00FF4770" w:rsidRDefault="00FF4770" w:rsidP="00A53D45">
            <w:pPr>
              <w:rPr>
                <w:ins w:id="246" w:author="heyo" w:date="2013-07-17T15:21:00Z"/>
              </w:rPr>
            </w:pPr>
            <w:ins w:id="247" w:author="heyo" w:date="2013-07-17T15:21:00Z">
              <w:r>
                <w:t>LDP/LDB</w:t>
              </w:r>
            </w:ins>
          </w:p>
        </w:tc>
        <w:tc>
          <w:tcPr>
            <w:tcW w:w="1341" w:type="dxa"/>
          </w:tcPr>
          <w:p w:rsidR="00FF4770" w:rsidRDefault="008A00B3" w:rsidP="00A53D45">
            <w:pPr>
              <w:rPr>
                <w:ins w:id="248" w:author="heyo" w:date="2013-07-17T15:21:00Z"/>
              </w:rPr>
            </w:pPr>
            <w:ins w:id="249" w:author="heyo" w:date="2013-07-18T11:26:00Z">
              <w:r>
                <w:t>968</w:t>
              </w:r>
            </w:ins>
          </w:p>
        </w:tc>
        <w:tc>
          <w:tcPr>
            <w:tcW w:w="1508" w:type="dxa"/>
          </w:tcPr>
          <w:p w:rsidR="00FF4770" w:rsidRDefault="008A00B3" w:rsidP="00A53D45">
            <w:pPr>
              <w:rPr>
                <w:ins w:id="250" w:author="heyo" w:date="2013-07-17T15:21:00Z"/>
              </w:rPr>
            </w:pPr>
            <w:ins w:id="251" w:author="heyo" w:date="2013-07-18T11:27:00Z">
              <w:r>
                <w:t>64</w:t>
              </w:r>
            </w:ins>
          </w:p>
        </w:tc>
        <w:tc>
          <w:tcPr>
            <w:tcW w:w="1655" w:type="dxa"/>
          </w:tcPr>
          <w:p w:rsidR="00FF4770" w:rsidRDefault="003B2303" w:rsidP="00A53D45">
            <w:pPr>
              <w:rPr>
                <w:ins w:id="252" w:author="heyo" w:date="2013-07-17T15:21:00Z"/>
              </w:rPr>
            </w:pPr>
            <w:ins w:id="253" w:author="heyo" w:date="2013-07-18T11:09:00Z">
              <w:r>
                <w:t>289</w:t>
              </w:r>
            </w:ins>
          </w:p>
        </w:tc>
        <w:tc>
          <w:tcPr>
            <w:tcW w:w="1459" w:type="dxa"/>
          </w:tcPr>
          <w:p w:rsidR="00FF4770" w:rsidRDefault="008A00B3" w:rsidP="00A53D45">
            <w:pPr>
              <w:rPr>
                <w:ins w:id="254" w:author="heyo" w:date="2013-07-17T15:21:00Z"/>
              </w:rPr>
            </w:pPr>
            <w:ins w:id="255" w:author="heyo" w:date="2013-07-18T11:28:00Z">
              <w:r>
                <w:t>353</w:t>
              </w:r>
            </w:ins>
          </w:p>
        </w:tc>
        <w:tc>
          <w:tcPr>
            <w:tcW w:w="1548" w:type="dxa"/>
          </w:tcPr>
          <w:p w:rsidR="00FF4770" w:rsidRDefault="008A00B3" w:rsidP="00A53D45">
            <w:pPr>
              <w:rPr>
                <w:ins w:id="256" w:author="heyo" w:date="2013-07-17T15:21:00Z"/>
              </w:rPr>
            </w:pPr>
            <w:ins w:id="257" w:author="heyo" w:date="2013-07-18T11:29:00Z">
              <w:r>
                <w:t>63.5</w:t>
              </w:r>
            </w:ins>
            <w:ins w:id="258" w:author="heyo" w:date="2013-07-18T11:13:00Z">
              <w:r w:rsidR="003B2303">
                <w:t>%</w:t>
              </w:r>
            </w:ins>
          </w:p>
        </w:tc>
      </w:tr>
    </w:tbl>
    <w:p w:rsidR="004701B5" w:rsidRPr="00BE0B57" w:rsidDel="004701B5" w:rsidRDefault="004701B5" w:rsidP="00BE0B57">
      <w:pPr>
        <w:rPr>
          <w:del w:id="259" w:author="heyo" w:date="2013-07-17T12:27:00Z"/>
        </w:rPr>
      </w:pPr>
    </w:p>
    <w:p w:rsidR="00783B04" w:rsidRDefault="00783B04" w:rsidP="00E11923">
      <w:pPr>
        <w:pStyle w:val="Heading1"/>
        <w:rPr>
          <w:lang w:val="en-CA"/>
        </w:rPr>
      </w:pPr>
      <w:r>
        <w:rPr>
          <w:lang w:val="en-CA"/>
        </w:rPr>
        <w:t>Reference</w:t>
      </w:r>
    </w:p>
    <w:p w:rsidR="00783B04" w:rsidRPr="00EC6120" w:rsidRDefault="00783B04" w:rsidP="00783B04">
      <w:pPr>
        <w:pStyle w:val="References"/>
        <w:jc w:val="both"/>
        <w:rPr>
          <w:sz w:val="22"/>
          <w:szCs w:val="22"/>
        </w:rPr>
      </w:pPr>
      <w:bookmarkStart w:id="260" w:name="_Ref358297287"/>
      <w:r w:rsidRPr="00EC6120">
        <w:rPr>
          <w:sz w:val="22"/>
          <w:szCs w:val="22"/>
        </w:rPr>
        <w:t>JCTVC-M0211, AHG9 On Scaling Signaling for SHVC, April 2013</w:t>
      </w:r>
      <w:bookmarkEnd w:id="260"/>
      <w:r w:rsidRPr="00EC6120">
        <w:rPr>
          <w:sz w:val="22"/>
          <w:szCs w:val="22"/>
        </w:rPr>
        <w:t xml:space="preserve"> </w:t>
      </w:r>
    </w:p>
    <w:p w:rsidR="00783B04" w:rsidRPr="00EC6120" w:rsidRDefault="00783B04" w:rsidP="00783B04">
      <w:pPr>
        <w:pStyle w:val="References"/>
        <w:jc w:val="both"/>
        <w:rPr>
          <w:sz w:val="22"/>
          <w:szCs w:val="22"/>
        </w:rPr>
      </w:pPr>
      <w:bookmarkStart w:id="261" w:name="_Ref358297290"/>
      <w:r w:rsidRPr="00EC6120">
        <w:rPr>
          <w:sz w:val="22"/>
          <w:szCs w:val="22"/>
        </w:rPr>
        <w:t>JCTVC-M0268, AHG9 VPS and SPS designs in HEVC 3DV and scalable extensions, April 2013</w:t>
      </w:r>
      <w:bookmarkEnd w:id="261"/>
    </w:p>
    <w:p w:rsidR="00783B04" w:rsidRPr="00EC6120" w:rsidRDefault="00783B04" w:rsidP="00783B04">
      <w:pPr>
        <w:pStyle w:val="References"/>
        <w:jc w:val="both"/>
        <w:rPr>
          <w:sz w:val="22"/>
          <w:szCs w:val="22"/>
        </w:rPr>
      </w:pPr>
      <w:bookmarkStart w:id="262" w:name="_Ref358297291"/>
      <w:r w:rsidRPr="00EC6120">
        <w:rPr>
          <w:sz w:val="22"/>
          <w:szCs w:val="22"/>
        </w:rPr>
        <w:t>JCTVC-M0134, AHG9 Inter-layer SPS prediction for HEVC extensions, April 2013</w:t>
      </w:r>
      <w:bookmarkEnd w:id="262"/>
    </w:p>
    <w:p w:rsidR="00783B04" w:rsidRPr="00EC6120" w:rsidRDefault="00783B04" w:rsidP="00783B04">
      <w:pPr>
        <w:pStyle w:val="References"/>
        <w:jc w:val="both"/>
        <w:rPr>
          <w:sz w:val="22"/>
          <w:szCs w:val="22"/>
        </w:rPr>
      </w:pPr>
      <w:bookmarkStart w:id="263" w:name="_Ref358297292"/>
      <w:r w:rsidRPr="00EC6120">
        <w:rPr>
          <w:sz w:val="22"/>
          <w:szCs w:val="22"/>
        </w:rPr>
        <w:t>JCTVC-M0140, AHG9 Interlayer RPS prediction, April 2013</w:t>
      </w:r>
      <w:bookmarkEnd w:id="263"/>
    </w:p>
    <w:p w:rsidR="000D2497" w:rsidRPr="00EC6120" w:rsidRDefault="000D2497" w:rsidP="000D2497">
      <w:pPr>
        <w:pStyle w:val="References"/>
        <w:spacing w:after="120"/>
        <w:jc w:val="both"/>
        <w:rPr>
          <w:sz w:val="22"/>
          <w:szCs w:val="22"/>
        </w:rPr>
      </w:pPr>
      <w:r w:rsidRPr="00EC6120">
        <w:rPr>
          <w:sz w:val="22"/>
          <w:szCs w:val="22"/>
        </w:rPr>
        <w:t>JCTVC-M0165, On parameter set prediction, April 2013</w:t>
      </w:r>
      <w:bookmarkStart w:id="264" w:name="_Ref358297348"/>
      <w:r w:rsidRPr="00EC6120">
        <w:rPr>
          <w:sz w:val="22"/>
          <w:szCs w:val="22"/>
        </w:rPr>
        <w:t>JCTVC-M0450, Report of the joint BoG on high level syntax, April 2013</w:t>
      </w:r>
      <w:bookmarkEnd w:id="264"/>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Pr="005B217D" w:rsidRDefault="001B4945" w:rsidP="009234A5">
      <w:pPr>
        <w:jc w:val="both"/>
        <w:rPr>
          <w:szCs w:val="22"/>
          <w:lang w:val="en-CA"/>
        </w:rPr>
      </w:pPr>
      <w:r w:rsidRPr="001B4945">
        <w:rPr>
          <w:b/>
          <w:szCs w:val="22"/>
          <w:lang w:val="en-CA"/>
        </w:rPr>
        <w:t xml:space="preserve">InterDigital Communications, Inc.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sectPr w:rsidR="007F1F8B" w:rsidRPr="005B217D"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E0A" w:rsidRDefault="00957E0A">
      <w:r>
        <w:separator/>
      </w:r>
    </w:p>
  </w:endnote>
  <w:endnote w:type="continuationSeparator" w:id="0">
    <w:p w:rsidR="00957E0A" w:rsidRDefault="00957E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8FF" w:rsidRDefault="006828F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22EE3">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2013-07-18</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E0A" w:rsidRDefault="00957E0A">
      <w:r>
        <w:separator/>
      </w:r>
    </w:p>
  </w:footnote>
  <w:footnote w:type="continuationSeparator" w:id="0">
    <w:p w:rsidR="00957E0A" w:rsidRDefault="00957E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055476"/>
    <w:multiLevelType w:val="hybridMultilevel"/>
    <w:tmpl w:val="CEB6C2D6"/>
    <w:lvl w:ilvl="0" w:tplc="FFFFFFFF">
      <w:start w:val="5"/>
      <w:numFmt w:val="bullet"/>
      <w:lvlText w:val="–"/>
      <w:lvlJc w:val="left"/>
      <w:pPr>
        <w:ind w:left="762" w:hanging="360"/>
      </w:pPr>
      <w:rPr>
        <w:rFonts w:ascii="Times New Roman" w:eastAsia="Times New Roman" w:hAnsi="Times New Roman" w:hint="default"/>
      </w:rPr>
    </w:lvl>
    <w:lvl w:ilvl="1" w:tplc="04090003" w:tentative="1">
      <w:start w:val="1"/>
      <w:numFmt w:val="bullet"/>
      <w:lvlText w:val="o"/>
      <w:lvlJc w:val="left"/>
      <w:pPr>
        <w:ind w:left="1482" w:hanging="360"/>
      </w:pPr>
      <w:rPr>
        <w:rFonts w:ascii="Courier New" w:hAnsi="Courier New" w:cs="Courier New" w:hint="default"/>
      </w:rPr>
    </w:lvl>
    <w:lvl w:ilvl="2" w:tplc="04090005" w:tentative="1">
      <w:start w:val="1"/>
      <w:numFmt w:val="bullet"/>
      <w:lvlText w:val=""/>
      <w:lvlJc w:val="left"/>
      <w:pPr>
        <w:ind w:left="2202" w:hanging="360"/>
      </w:pPr>
      <w:rPr>
        <w:rFonts w:ascii="Wingdings" w:hAnsi="Wingdings" w:hint="default"/>
      </w:rPr>
    </w:lvl>
    <w:lvl w:ilvl="3" w:tplc="04090001" w:tentative="1">
      <w:start w:val="1"/>
      <w:numFmt w:val="bullet"/>
      <w:lvlText w:val=""/>
      <w:lvlJc w:val="left"/>
      <w:pPr>
        <w:ind w:left="2922" w:hanging="360"/>
      </w:pPr>
      <w:rPr>
        <w:rFonts w:ascii="Symbol" w:hAnsi="Symbol" w:hint="default"/>
      </w:rPr>
    </w:lvl>
    <w:lvl w:ilvl="4" w:tplc="04090003" w:tentative="1">
      <w:start w:val="1"/>
      <w:numFmt w:val="bullet"/>
      <w:lvlText w:val="o"/>
      <w:lvlJc w:val="left"/>
      <w:pPr>
        <w:ind w:left="3642" w:hanging="360"/>
      </w:pPr>
      <w:rPr>
        <w:rFonts w:ascii="Courier New" w:hAnsi="Courier New" w:cs="Courier New" w:hint="default"/>
      </w:rPr>
    </w:lvl>
    <w:lvl w:ilvl="5" w:tplc="04090005" w:tentative="1">
      <w:start w:val="1"/>
      <w:numFmt w:val="bullet"/>
      <w:lvlText w:val=""/>
      <w:lvlJc w:val="left"/>
      <w:pPr>
        <w:ind w:left="4362" w:hanging="360"/>
      </w:pPr>
      <w:rPr>
        <w:rFonts w:ascii="Wingdings" w:hAnsi="Wingdings" w:hint="default"/>
      </w:rPr>
    </w:lvl>
    <w:lvl w:ilvl="6" w:tplc="04090001" w:tentative="1">
      <w:start w:val="1"/>
      <w:numFmt w:val="bullet"/>
      <w:lvlText w:val=""/>
      <w:lvlJc w:val="left"/>
      <w:pPr>
        <w:ind w:left="5082" w:hanging="360"/>
      </w:pPr>
      <w:rPr>
        <w:rFonts w:ascii="Symbol" w:hAnsi="Symbol" w:hint="default"/>
      </w:rPr>
    </w:lvl>
    <w:lvl w:ilvl="7" w:tplc="04090003" w:tentative="1">
      <w:start w:val="1"/>
      <w:numFmt w:val="bullet"/>
      <w:lvlText w:val="o"/>
      <w:lvlJc w:val="left"/>
      <w:pPr>
        <w:ind w:left="5802" w:hanging="360"/>
      </w:pPr>
      <w:rPr>
        <w:rFonts w:ascii="Courier New" w:hAnsi="Courier New" w:cs="Courier New" w:hint="default"/>
      </w:rPr>
    </w:lvl>
    <w:lvl w:ilvl="8" w:tplc="04090005" w:tentative="1">
      <w:start w:val="1"/>
      <w:numFmt w:val="bullet"/>
      <w:lvlText w:val=""/>
      <w:lvlJc w:val="left"/>
      <w:pPr>
        <w:ind w:left="6522" w:hanging="360"/>
      </w:pPr>
      <w:rPr>
        <w:rFonts w:ascii="Wingdings" w:hAnsi="Wingdings" w:hint="default"/>
      </w:rPr>
    </w:lvl>
  </w:abstractNum>
  <w:abstractNum w:abstractNumId="3">
    <w:nsid w:val="04AE47AF"/>
    <w:multiLevelType w:val="hybridMultilevel"/>
    <w:tmpl w:val="CD5865F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BC0018"/>
    <w:multiLevelType w:val="hybridMultilevel"/>
    <w:tmpl w:val="3086FD12"/>
    <w:lvl w:ilvl="0" w:tplc="B1D0EF0A">
      <w:start w:val="1"/>
      <w:numFmt w:val="decimal"/>
      <w:lvlText w:val="Table %1."/>
      <w:lvlJc w:val="left"/>
      <w:pPr>
        <w:ind w:left="761"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6">
    <w:nsid w:val="14122FCC"/>
    <w:multiLevelType w:val="hybridMultilevel"/>
    <w:tmpl w:val="CD5865F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26473B"/>
    <w:multiLevelType w:val="hybridMultilevel"/>
    <w:tmpl w:val="283E53E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FD46EEE0"/>
    <w:lvl w:ilvl="0">
      <w:start w:val="1"/>
      <w:numFmt w:val="decimal"/>
      <w:pStyle w:val="Heading1"/>
      <w:lvlText w:val="%1"/>
      <w:lvlJc w:val="left"/>
      <w:pPr>
        <w:ind w:left="522" w:hanging="432"/>
      </w:pPr>
      <w:rPr>
        <w:sz w:val="32"/>
        <w:szCs w:val="32"/>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nsid w:val="26CD40B0"/>
    <w:multiLevelType w:val="hybridMultilevel"/>
    <w:tmpl w:val="80F24C06"/>
    <w:lvl w:ilvl="0" w:tplc="B1D0EF0A">
      <w:start w:val="1"/>
      <w:numFmt w:val="decimal"/>
      <w:lvlText w:val="Table %1."/>
      <w:lvlJc w:val="left"/>
      <w:pPr>
        <w:ind w:left="761"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11">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83021A"/>
    <w:multiLevelType w:val="hybridMultilevel"/>
    <w:tmpl w:val="9D3EECA0"/>
    <w:lvl w:ilvl="0" w:tplc="B1D0EF0A">
      <w:start w:val="1"/>
      <w:numFmt w:val="decimal"/>
      <w:lvlText w:val="Table %1."/>
      <w:lvlJc w:val="left"/>
      <w:pPr>
        <w:ind w:left="761"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13">
    <w:nsid w:val="2E036739"/>
    <w:multiLevelType w:val="hybridMultilevel"/>
    <w:tmpl w:val="AD286250"/>
    <w:lvl w:ilvl="0" w:tplc="B1D0EF0A">
      <w:start w:val="1"/>
      <w:numFmt w:val="decimal"/>
      <w:lvlText w:val="Table %1."/>
      <w:lvlJc w:val="left"/>
      <w:pPr>
        <w:ind w:left="761"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14">
    <w:nsid w:val="2F2B4BCB"/>
    <w:multiLevelType w:val="hybridMultilevel"/>
    <w:tmpl w:val="88E076E8"/>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086F77"/>
    <w:multiLevelType w:val="hybridMultilevel"/>
    <w:tmpl w:val="D3F4F37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BC5C3E"/>
    <w:multiLevelType w:val="singleLevel"/>
    <w:tmpl w:val="34DE810A"/>
    <w:lvl w:ilvl="0">
      <w:start w:val="1"/>
      <w:numFmt w:val="decimal"/>
      <w:pStyle w:val="ReferenceList"/>
      <w:lvlText w:val="[%1]"/>
      <w:lvlJc w:val="left"/>
      <w:pPr>
        <w:tabs>
          <w:tab w:val="num" w:pos="864"/>
        </w:tabs>
        <w:ind w:left="864" w:hanging="720"/>
      </w:pPr>
      <w:rPr>
        <w:rFonts w:hint="default"/>
      </w:rPr>
    </w:lvl>
  </w:abstractNum>
  <w:abstractNum w:abstractNumId="18">
    <w:nsid w:val="452E2807"/>
    <w:multiLevelType w:val="hybridMultilevel"/>
    <w:tmpl w:val="A3F2E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5604A8"/>
    <w:multiLevelType w:val="hybridMultilevel"/>
    <w:tmpl w:val="7DD27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F4269D"/>
    <w:multiLevelType w:val="hybridMultilevel"/>
    <w:tmpl w:val="CD5865F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642103"/>
    <w:multiLevelType w:val="hybridMultilevel"/>
    <w:tmpl w:val="AA923F86"/>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F5A78DA"/>
    <w:multiLevelType w:val="hybridMultilevel"/>
    <w:tmpl w:val="335E179A"/>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1DD5054"/>
    <w:multiLevelType w:val="hybridMultilevel"/>
    <w:tmpl w:val="E0D043FA"/>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8">
    <w:nsid w:val="5AE55EB7"/>
    <w:multiLevelType w:val="hybridMultilevel"/>
    <w:tmpl w:val="988A869A"/>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2347D5"/>
    <w:multiLevelType w:val="hybridMultilevel"/>
    <w:tmpl w:val="DEAAB460"/>
    <w:lvl w:ilvl="0" w:tplc="B1D0EF0A">
      <w:start w:val="1"/>
      <w:numFmt w:val="decimal"/>
      <w:lvlText w:val="Table %1."/>
      <w:lvlJc w:val="left"/>
      <w:pPr>
        <w:ind w:left="761"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30">
    <w:nsid w:val="61A429A4"/>
    <w:multiLevelType w:val="hybridMultilevel"/>
    <w:tmpl w:val="2FC648B8"/>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4420F0"/>
    <w:multiLevelType w:val="hybridMultilevel"/>
    <w:tmpl w:val="D3120E98"/>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A4686C"/>
    <w:multiLevelType w:val="hybridMultilevel"/>
    <w:tmpl w:val="9320D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4">
    <w:nsid w:val="6E4C1C3B"/>
    <w:multiLevelType w:val="multilevel"/>
    <w:tmpl w:val="C6BE0834"/>
    <w:lvl w:ilvl="0">
      <w:start w:val="6"/>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5">
    <w:nsid w:val="6EE7643A"/>
    <w:multiLevelType w:val="hybridMultilevel"/>
    <w:tmpl w:val="CD5865F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0101A5"/>
    <w:multiLevelType w:val="hybridMultilevel"/>
    <w:tmpl w:val="F4EEE5E2"/>
    <w:lvl w:ilvl="0" w:tplc="019870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3"/>
  </w:num>
  <w:num w:numId="3">
    <w:abstractNumId w:val="26"/>
  </w:num>
  <w:num w:numId="4">
    <w:abstractNumId w:val="22"/>
  </w:num>
  <w:num w:numId="5">
    <w:abstractNumId w:val="24"/>
  </w:num>
  <w:num w:numId="6">
    <w:abstractNumId w:val="9"/>
  </w:num>
  <w:num w:numId="7">
    <w:abstractNumId w:val="16"/>
  </w:num>
  <w:num w:numId="8">
    <w:abstractNumId w:val="9"/>
  </w:num>
  <w:num w:numId="9">
    <w:abstractNumId w:val="1"/>
  </w:num>
  <w:num w:numId="10">
    <w:abstractNumId w:val="8"/>
  </w:num>
  <w:num w:numId="11">
    <w:abstractNumId w:val="4"/>
  </w:num>
  <w:num w:numId="12">
    <w:abstractNumId w:val="34"/>
  </w:num>
  <w:num w:numId="13">
    <w:abstractNumId w:val="28"/>
  </w:num>
  <w:num w:numId="14">
    <w:abstractNumId w:val="25"/>
  </w:num>
  <w:num w:numId="15">
    <w:abstractNumId w:val="36"/>
  </w:num>
  <w:num w:numId="16">
    <w:abstractNumId w:val="21"/>
  </w:num>
  <w:num w:numId="17">
    <w:abstractNumId w:val="30"/>
  </w:num>
  <w:num w:numId="18">
    <w:abstractNumId w:val="14"/>
  </w:num>
  <w:num w:numId="19">
    <w:abstractNumId w:val="15"/>
  </w:num>
  <w:num w:numId="20">
    <w:abstractNumId w:val="31"/>
  </w:num>
  <w:num w:numId="21">
    <w:abstractNumId w:val="6"/>
  </w:num>
  <w:num w:numId="22">
    <w:abstractNumId w:val="2"/>
  </w:num>
  <w:num w:numId="23">
    <w:abstractNumId w:val="7"/>
  </w:num>
  <w:num w:numId="24">
    <w:abstractNumId w:val="3"/>
  </w:num>
  <w:num w:numId="25">
    <w:abstractNumId w:val="27"/>
  </w:num>
  <w:num w:numId="26">
    <w:abstractNumId w:val="35"/>
  </w:num>
  <w:num w:numId="27">
    <w:abstractNumId w:val="20"/>
  </w:num>
  <w:num w:numId="28">
    <w:abstractNumId w:val="23"/>
  </w:num>
  <w:num w:numId="29">
    <w:abstractNumId w:val="18"/>
  </w:num>
  <w:num w:numId="30">
    <w:abstractNumId w:val="11"/>
  </w:num>
  <w:num w:numId="31">
    <w:abstractNumId w:val="19"/>
  </w:num>
  <w:num w:numId="32">
    <w:abstractNumId w:val="32"/>
  </w:num>
  <w:num w:numId="33">
    <w:abstractNumId w:val="29"/>
  </w:num>
  <w:num w:numId="34">
    <w:abstractNumId w:val="5"/>
  </w:num>
  <w:num w:numId="35">
    <w:abstractNumId w:val="13"/>
  </w:num>
  <w:num w:numId="36">
    <w:abstractNumId w:val="17"/>
  </w:num>
  <w:num w:numId="37">
    <w:abstractNumId w:val="12"/>
  </w:num>
  <w:num w:numId="3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7A01"/>
    <w:rsid w:val="00016737"/>
    <w:rsid w:val="000336D0"/>
    <w:rsid w:val="00040ECF"/>
    <w:rsid w:val="000458BC"/>
    <w:rsid w:val="00045C41"/>
    <w:rsid w:val="00046C03"/>
    <w:rsid w:val="000600E3"/>
    <w:rsid w:val="0006226F"/>
    <w:rsid w:val="0007614F"/>
    <w:rsid w:val="00077370"/>
    <w:rsid w:val="00086DD4"/>
    <w:rsid w:val="00087CBC"/>
    <w:rsid w:val="000A4858"/>
    <w:rsid w:val="000B1C6B"/>
    <w:rsid w:val="000B4FF9"/>
    <w:rsid w:val="000B7B17"/>
    <w:rsid w:val="000C09AC"/>
    <w:rsid w:val="000D2497"/>
    <w:rsid w:val="000D6BA8"/>
    <w:rsid w:val="000E00F3"/>
    <w:rsid w:val="000E17A6"/>
    <w:rsid w:val="000F158C"/>
    <w:rsid w:val="000F31F6"/>
    <w:rsid w:val="000F43D7"/>
    <w:rsid w:val="0010074D"/>
    <w:rsid w:val="00102F3D"/>
    <w:rsid w:val="00107579"/>
    <w:rsid w:val="00124E38"/>
    <w:rsid w:val="0012580B"/>
    <w:rsid w:val="00127C7D"/>
    <w:rsid w:val="00131F90"/>
    <w:rsid w:val="0013526E"/>
    <w:rsid w:val="00151F1B"/>
    <w:rsid w:val="00171371"/>
    <w:rsid w:val="00175A24"/>
    <w:rsid w:val="00176C11"/>
    <w:rsid w:val="00187E58"/>
    <w:rsid w:val="00192382"/>
    <w:rsid w:val="001A297E"/>
    <w:rsid w:val="001A2BC8"/>
    <w:rsid w:val="001A368E"/>
    <w:rsid w:val="001A7329"/>
    <w:rsid w:val="001B4945"/>
    <w:rsid w:val="001B4E28"/>
    <w:rsid w:val="001C3525"/>
    <w:rsid w:val="001D1BD2"/>
    <w:rsid w:val="001D467D"/>
    <w:rsid w:val="001E02BE"/>
    <w:rsid w:val="001E3B37"/>
    <w:rsid w:val="001F2594"/>
    <w:rsid w:val="00200DD2"/>
    <w:rsid w:val="0020125D"/>
    <w:rsid w:val="002049AE"/>
    <w:rsid w:val="002055A6"/>
    <w:rsid w:val="00206460"/>
    <w:rsid w:val="002069B4"/>
    <w:rsid w:val="00215DFC"/>
    <w:rsid w:val="00220957"/>
    <w:rsid w:val="002212DF"/>
    <w:rsid w:val="00222CD4"/>
    <w:rsid w:val="002264A6"/>
    <w:rsid w:val="00227BA7"/>
    <w:rsid w:val="0023011C"/>
    <w:rsid w:val="00241D8E"/>
    <w:rsid w:val="00263398"/>
    <w:rsid w:val="00263971"/>
    <w:rsid w:val="00275BCF"/>
    <w:rsid w:val="00292257"/>
    <w:rsid w:val="002A54E0"/>
    <w:rsid w:val="002B1595"/>
    <w:rsid w:val="002B191D"/>
    <w:rsid w:val="002D0AF6"/>
    <w:rsid w:val="002E7EB4"/>
    <w:rsid w:val="002F164D"/>
    <w:rsid w:val="00306206"/>
    <w:rsid w:val="00317D85"/>
    <w:rsid w:val="00327C56"/>
    <w:rsid w:val="003315A1"/>
    <w:rsid w:val="00331B5C"/>
    <w:rsid w:val="003373EC"/>
    <w:rsid w:val="00342FF4"/>
    <w:rsid w:val="00350FFA"/>
    <w:rsid w:val="00361B95"/>
    <w:rsid w:val="003654B2"/>
    <w:rsid w:val="003669EA"/>
    <w:rsid w:val="003706CC"/>
    <w:rsid w:val="003749BE"/>
    <w:rsid w:val="00377710"/>
    <w:rsid w:val="00381F14"/>
    <w:rsid w:val="003A2D8E"/>
    <w:rsid w:val="003B2303"/>
    <w:rsid w:val="003C20E4"/>
    <w:rsid w:val="003E06D9"/>
    <w:rsid w:val="003E3005"/>
    <w:rsid w:val="003E6F90"/>
    <w:rsid w:val="003F5D0F"/>
    <w:rsid w:val="00414101"/>
    <w:rsid w:val="00432FA1"/>
    <w:rsid w:val="00433DDB"/>
    <w:rsid w:val="00437619"/>
    <w:rsid w:val="004701B5"/>
    <w:rsid w:val="00473484"/>
    <w:rsid w:val="00487630"/>
    <w:rsid w:val="004A2A63"/>
    <w:rsid w:val="004B210C"/>
    <w:rsid w:val="004D405F"/>
    <w:rsid w:val="004E4F4F"/>
    <w:rsid w:val="004E6789"/>
    <w:rsid w:val="004F61E3"/>
    <w:rsid w:val="00502E10"/>
    <w:rsid w:val="0051015C"/>
    <w:rsid w:val="00516CF1"/>
    <w:rsid w:val="0052360A"/>
    <w:rsid w:val="00531AE9"/>
    <w:rsid w:val="00550A66"/>
    <w:rsid w:val="00567EC7"/>
    <w:rsid w:val="00570013"/>
    <w:rsid w:val="005801A2"/>
    <w:rsid w:val="00585970"/>
    <w:rsid w:val="005952A5"/>
    <w:rsid w:val="005A33A1"/>
    <w:rsid w:val="005A5062"/>
    <w:rsid w:val="005A70BB"/>
    <w:rsid w:val="005B217D"/>
    <w:rsid w:val="005B584B"/>
    <w:rsid w:val="005C385F"/>
    <w:rsid w:val="005E1AC6"/>
    <w:rsid w:val="005F6F1B"/>
    <w:rsid w:val="00605BE4"/>
    <w:rsid w:val="00624B33"/>
    <w:rsid w:val="00630AA2"/>
    <w:rsid w:val="00637ED3"/>
    <w:rsid w:val="00642AA5"/>
    <w:rsid w:val="00646707"/>
    <w:rsid w:val="00662E58"/>
    <w:rsid w:val="00664DCF"/>
    <w:rsid w:val="006828FF"/>
    <w:rsid w:val="00691B26"/>
    <w:rsid w:val="006B068F"/>
    <w:rsid w:val="006C5D39"/>
    <w:rsid w:val="006E2810"/>
    <w:rsid w:val="006E5417"/>
    <w:rsid w:val="006F342B"/>
    <w:rsid w:val="006F3ACC"/>
    <w:rsid w:val="00712F60"/>
    <w:rsid w:val="00720913"/>
    <w:rsid w:val="00720E3B"/>
    <w:rsid w:val="00745F6B"/>
    <w:rsid w:val="00755457"/>
    <w:rsid w:val="0075585E"/>
    <w:rsid w:val="00764058"/>
    <w:rsid w:val="00770571"/>
    <w:rsid w:val="007768FF"/>
    <w:rsid w:val="007824D3"/>
    <w:rsid w:val="00783B04"/>
    <w:rsid w:val="00795F31"/>
    <w:rsid w:val="00796EE3"/>
    <w:rsid w:val="007A7D29"/>
    <w:rsid w:val="007B4AB8"/>
    <w:rsid w:val="007D10DC"/>
    <w:rsid w:val="007F1F8B"/>
    <w:rsid w:val="007F2132"/>
    <w:rsid w:val="007F67A1"/>
    <w:rsid w:val="007F7AC6"/>
    <w:rsid w:val="00811C05"/>
    <w:rsid w:val="008206C8"/>
    <w:rsid w:val="008501B8"/>
    <w:rsid w:val="0086387C"/>
    <w:rsid w:val="00874A6C"/>
    <w:rsid w:val="00876C65"/>
    <w:rsid w:val="00891F83"/>
    <w:rsid w:val="008A00B3"/>
    <w:rsid w:val="008A4B4C"/>
    <w:rsid w:val="008C239F"/>
    <w:rsid w:val="008E480C"/>
    <w:rsid w:val="008F61FE"/>
    <w:rsid w:val="00907757"/>
    <w:rsid w:val="009212B0"/>
    <w:rsid w:val="009234A5"/>
    <w:rsid w:val="00924507"/>
    <w:rsid w:val="009336F7"/>
    <w:rsid w:val="009374A7"/>
    <w:rsid w:val="00947616"/>
    <w:rsid w:val="00957E0A"/>
    <w:rsid w:val="009638E2"/>
    <w:rsid w:val="0098551D"/>
    <w:rsid w:val="009876A2"/>
    <w:rsid w:val="0099518F"/>
    <w:rsid w:val="009A523D"/>
    <w:rsid w:val="009D63B3"/>
    <w:rsid w:val="009F496B"/>
    <w:rsid w:val="00A01439"/>
    <w:rsid w:val="00A02E61"/>
    <w:rsid w:val="00A05CFF"/>
    <w:rsid w:val="00A33289"/>
    <w:rsid w:val="00A3520D"/>
    <w:rsid w:val="00A3673F"/>
    <w:rsid w:val="00A45A3F"/>
    <w:rsid w:val="00A522D0"/>
    <w:rsid w:val="00A53D45"/>
    <w:rsid w:val="00A5548E"/>
    <w:rsid w:val="00A56B97"/>
    <w:rsid w:val="00A6093D"/>
    <w:rsid w:val="00A65C6A"/>
    <w:rsid w:val="00A7471B"/>
    <w:rsid w:val="00A7585A"/>
    <w:rsid w:val="00A76A6D"/>
    <w:rsid w:val="00A83253"/>
    <w:rsid w:val="00A84EA2"/>
    <w:rsid w:val="00AA6E84"/>
    <w:rsid w:val="00AC4A28"/>
    <w:rsid w:val="00AE341B"/>
    <w:rsid w:val="00AE6261"/>
    <w:rsid w:val="00B07CA7"/>
    <w:rsid w:val="00B1279A"/>
    <w:rsid w:val="00B167EB"/>
    <w:rsid w:val="00B22EE3"/>
    <w:rsid w:val="00B4194A"/>
    <w:rsid w:val="00B5222E"/>
    <w:rsid w:val="00B53179"/>
    <w:rsid w:val="00B61C96"/>
    <w:rsid w:val="00B73A2A"/>
    <w:rsid w:val="00B94B06"/>
    <w:rsid w:val="00B94C28"/>
    <w:rsid w:val="00BB07BB"/>
    <w:rsid w:val="00BC10BA"/>
    <w:rsid w:val="00BC4521"/>
    <w:rsid w:val="00BC5AFD"/>
    <w:rsid w:val="00BD17DE"/>
    <w:rsid w:val="00BD6D19"/>
    <w:rsid w:val="00BE0B57"/>
    <w:rsid w:val="00C04F43"/>
    <w:rsid w:val="00C0609D"/>
    <w:rsid w:val="00C115AB"/>
    <w:rsid w:val="00C30249"/>
    <w:rsid w:val="00C3415D"/>
    <w:rsid w:val="00C3723B"/>
    <w:rsid w:val="00C459DE"/>
    <w:rsid w:val="00C538B0"/>
    <w:rsid w:val="00C606C9"/>
    <w:rsid w:val="00C66B4D"/>
    <w:rsid w:val="00C80288"/>
    <w:rsid w:val="00C84003"/>
    <w:rsid w:val="00C90650"/>
    <w:rsid w:val="00C9552C"/>
    <w:rsid w:val="00C97D78"/>
    <w:rsid w:val="00CC2AAE"/>
    <w:rsid w:val="00CC3BF8"/>
    <w:rsid w:val="00CC5A42"/>
    <w:rsid w:val="00CD0EAB"/>
    <w:rsid w:val="00CD1BC8"/>
    <w:rsid w:val="00CE4FE7"/>
    <w:rsid w:val="00CF34DB"/>
    <w:rsid w:val="00CF558F"/>
    <w:rsid w:val="00D073E2"/>
    <w:rsid w:val="00D310CC"/>
    <w:rsid w:val="00D446EC"/>
    <w:rsid w:val="00D51BF0"/>
    <w:rsid w:val="00D55942"/>
    <w:rsid w:val="00D6278E"/>
    <w:rsid w:val="00D66578"/>
    <w:rsid w:val="00D768F8"/>
    <w:rsid w:val="00D77C98"/>
    <w:rsid w:val="00D807BF"/>
    <w:rsid w:val="00D82FCC"/>
    <w:rsid w:val="00DA17FC"/>
    <w:rsid w:val="00DA7887"/>
    <w:rsid w:val="00DB2C26"/>
    <w:rsid w:val="00DB61AC"/>
    <w:rsid w:val="00DE6B43"/>
    <w:rsid w:val="00E11923"/>
    <w:rsid w:val="00E12AC0"/>
    <w:rsid w:val="00E20EF2"/>
    <w:rsid w:val="00E262D4"/>
    <w:rsid w:val="00E36250"/>
    <w:rsid w:val="00E54511"/>
    <w:rsid w:val="00E60ACC"/>
    <w:rsid w:val="00E61DAC"/>
    <w:rsid w:val="00E63320"/>
    <w:rsid w:val="00E72B80"/>
    <w:rsid w:val="00E75FE3"/>
    <w:rsid w:val="00E850A5"/>
    <w:rsid w:val="00E86C4C"/>
    <w:rsid w:val="00EB7AB1"/>
    <w:rsid w:val="00EC6120"/>
    <w:rsid w:val="00EF0A6C"/>
    <w:rsid w:val="00EF27FD"/>
    <w:rsid w:val="00EF40B3"/>
    <w:rsid w:val="00EF48CC"/>
    <w:rsid w:val="00F10731"/>
    <w:rsid w:val="00F247DA"/>
    <w:rsid w:val="00F3795D"/>
    <w:rsid w:val="00F37C6F"/>
    <w:rsid w:val="00F46C45"/>
    <w:rsid w:val="00F73032"/>
    <w:rsid w:val="00F848FC"/>
    <w:rsid w:val="00F9282A"/>
    <w:rsid w:val="00F943CD"/>
    <w:rsid w:val="00F96BAD"/>
    <w:rsid w:val="00FA139D"/>
    <w:rsid w:val="00FB0E84"/>
    <w:rsid w:val="00FD01C2"/>
    <w:rsid w:val="00FD70FD"/>
    <w:rsid w:val="00FE3A83"/>
    <w:rsid w:val="00FF0CE3"/>
    <w:rsid w:val="00FF0F26"/>
    <w:rsid w:val="00FF47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2360A"/>
    <w:pPr>
      <w:tabs>
        <w:tab w:val="center" w:pos="4320"/>
        <w:tab w:val="right" w:pos="8640"/>
      </w:tabs>
    </w:pPr>
  </w:style>
  <w:style w:type="paragraph" w:styleId="Footer">
    <w:name w:val="footer"/>
    <w:basedOn w:val="Normal"/>
    <w:rsid w:val="0052360A"/>
    <w:pPr>
      <w:tabs>
        <w:tab w:val="center" w:pos="4320"/>
        <w:tab w:val="right" w:pos="8640"/>
      </w:tabs>
    </w:pPr>
  </w:style>
  <w:style w:type="character" w:styleId="PageNumber">
    <w:name w:val="page number"/>
    <w:basedOn w:val="DefaultParagraphFont"/>
    <w:rsid w:val="0052360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Annex4">
    <w:name w:val="Annex 4"/>
    <w:basedOn w:val="Normal"/>
    <w:next w:val="Normal"/>
    <w:rsid w:val="00C66B4D"/>
    <w:pPr>
      <w:keepNext/>
      <w:numPr>
        <w:ilvl w:val="3"/>
        <w:numId w:val="12"/>
      </w:numPr>
      <w:tabs>
        <w:tab w:val="clear" w:pos="360"/>
        <w:tab w:val="clear" w:pos="1080"/>
        <w:tab w:val="clear" w:pos="1440"/>
      </w:tabs>
      <w:overflowPunct/>
      <w:autoSpaceDE/>
      <w:autoSpaceDN/>
      <w:adjustRightInd/>
      <w:spacing w:before="181"/>
      <w:jc w:val="both"/>
      <w:textAlignment w:val="auto"/>
      <w:outlineLvl w:val="3"/>
    </w:pPr>
    <w:rPr>
      <w:rFonts w:eastAsia="Malgun Gothic"/>
      <w:b/>
      <w:bCs/>
      <w:sz w:val="20"/>
      <w:lang w:val="en-CA"/>
    </w:rPr>
  </w:style>
  <w:style w:type="paragraph" w:customStyle="1" w:styleId="Annex5">
    <w:name w:val="Annex 5"/>
    <w:basedOn w:val="Annex4"/>
    <w:next w:val="Normal"/>
    <w:rsid w:val="00C66B4D"/>
    <w:pPr>
      <w:numPr>
        <w:ilvl w:val="4"/>
      </w:numPr>
      <w:outlineLvl w:val="4"/>
    </w:pPr>
  </w:style>
  <w:style w:type="paragraph" w:customStyle="1" w:styleId="Annex6">
    <w:name w:val="Annex 6"/>
    <w:basedOn w:val="Annex5"/>
    <w:next w:val="Normal"/>
    <w:rsid w:val="00C66B4D"/>
    <w:pPr>
      <w:numPr>
        <w:ilvl w:val="5"/>
      </w:numPr>
      <w:outlineLvl w:val="5"/>
    </w:pPr>
  </w:style>
  <w:style w:type="paragraph" w:customStyle="1" w:styleId="tableheading">
    <w:name w:val="table heading"/>
    <w:basedOn w:val="Normal"/>
    <w:rsid w:val="00795F3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795F3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795F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95F31"/>
    <w:rPr>
      <w:rFonts w:ascii="Times" w:eastAsia="Malgun Gothic" w:hAnsi="Times"/>
      <w:lang w:val="en-GB"/>
    </w:rPr>
  </w:style>
  <w:style w:type="table" w:styleId="TableGrid">
    <w:name w:val="Table Grid"/>
    <w:basedOn w:val="TableNormal"/>
    <w:rsid w:val="007554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
    <w:name w:val="3N"/>
    <w:basedOn w:val="Normal"/>
    <w:link w:val="3NChar"/>
    <w:qFormat/>
    <w:rsid w:val="009D63B3"/>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9D63B3"/>
    <w:rPr>
      <w:rFonts w:eastAsia="Malgun Gothic"/>
      <w:lang w:val="en-GB"/>
    </w:rPr>
  </w:style>
  <w:style w:type="paragraph" w:styleId="ListParagraph">
    <w:name w:val="List Paragraph"/>
    <w:basedOn w:val="Normal"/>
    <w:uiPriority w:val="34"/>
    <w:qFormat/>
    <w:rsid w:val="009876A2"/>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C459DE"/>
    <w:pPr>
      <w:tabs>
        <w:tab w:val="clear" w:pos="360"/>
        <w:tab w:val="clear" w:pos="720"/>
        <w:tab w:val="clear" w:pos="1080"/>
        <w:tab w:val="clear" w:pos="1440"/>
      </w:tabs>
      <w:overflowPunct/>
      <w:autoSpaceDE/>
      <w:autoSpaceDN/>
      <w:adjustRightInd/>
      <w:spacing w:before="120" w:after="240"/>
      <w:jc w:val="center"/>
      <w:textAlignment w:val="auto"/>
    </w:pPr>
    <w:rPr>
      <w:rFonts w:ascii="Arial" w:hAnsi="Arial"/>
      <w:b/>
      <w:sz w:val="19"/>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C459DE"/>
    <w:rPr>
      <w:rFonts w:ascii="Arial" w:hAnsi="Arial" w:cs="Arial"/>
      <w:b/>
      <w:sz w:val="19"/>
    </w:rPr>
  </w:style>
  <w:style w:type="paragraph" w:customStyle="1" w:styleId="References">
    <w:name w:val="References"/>
    <w:basedOn w:val="Normal"/>
    <w:rsid w:val="00783B04"/>
    <w:pPr>
      <w:numPr>
        <w:numId w:val="30"/>
      </w:numPr>
      <w:tabs>
        <w:tab w:val="clear" w:pos="360"/>
        <w:tab w:val="clear" w:pos="720"/>
        <w:tab w:val="clear" w:pos="1080"/>
        <w:tab w:val="clear" w:pos="1440"/>
      </w:tabs>
      <w:overflowPunct/>
      <w:autoSpaceDE/>
      <w:autoSpaceDN/>
      <w:adjustRightInd/>
      <w:spacing w:before="0"/>
      <w:textAlignment w:val="auto"/>
    </w:pPr>
    <w:rPr>
      <w:sz w:val="24"/>
      <w:szCs w:val="24"/>
    </w:rPr>
  </w:style>
  <w:style w:type="character" w:styleId="CommentReference">
    <w:name w:val="annotation reference"/>
    <w:basedOn w:val="DefaultParagraphFont"/>
    <w:rsid w:val="00D6278E"/>
    <w:rPr>
      <w:sz w:val="16"/>
      <w:szCs w:val="16"/>
    </w:rPr>
  </w:style>
  <w:style w:type="paragraph" w:styleId="CommentText">
    <w:name w:val="annotation text"/>
    <w:basedOn w:val="Normal"/>
    <w:link w:val="CommentTextChar"/>
    <w:rsid w:val="00D6278E"/>
    <w:rPr>
      <w:sz w:val="20"/>
    </w:rPr>
  </w:style>
  <w:style w:type="character" w:customStyle="1" w:styleId="CommentTextChar">
    <w:name w:val="Comment Text Char"/>
    <w:basedOn w:val="DefaultParagraphFont"/>
    <w:link w:val="CommentText"/>
    <w:rsid w:val="00D6278E"/>
  </w:style>
  <w:style w:type="paragraph" w:styleId="CommentSubject">
    <w:name w:val="annotation subject"/>
    <w:basedOn w:val="CommentText"/>
    <w:next w:val="CommentText"/>
    <w:link w:val="CommentSubjectChar"/>
    <w:rsid w:val="00D6278E"/>
    <w:rPr>
      <w:b/>
      <w:bCs/>
    </w:rPr>
  </w:style>
  <w:style w:type="character" w:customStyle="1" w:styleId="CommentSubjectChar">
    <w:name w:val="Comment Subject Char"/>
    <w:basedOn w:val="CommentTextChar"/>
    <w:link w:val="CommentSubject"/>
    <w:rsid w:val="00D6278E"/>
    <w:rPr>
      <w:b/>
      <w:bCs/>
    </w:rPr>
  </w:style>
  <w:style w:type="paragraph" w:customStyle="1" w:styleId="ReferenceList">
    <w:name w:val="Reference List"/>
    <w:basedOn w:val="Normal"/>
    <w:autoRedefine/>
    <w:rsid w:val="007F7AC6"/>
    <w:pPr>
      <w:numPr>
        <w:numId w:val="36"/>
      </w:numPr>
      <w:tabs>
        <w:tab w:val="clear" w:pos="360"/>
        <w:tab w:val="clear" w:pos="720"/>
        <w:tab w:val="clear" w:pos="1080"/>
        <w:tab w:val="clear" w:pos="1440"/>
      </w:tabs>
      <w:overflowPunct/>
      <w:autoSpaceDE/>
      <w:autoSpaceDN/>
      <w:adjustRightInd/>
      <w:spacing w:before="0" w:after="120"/>
      <w:textAlignment w:val="auto"/>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8</Pages>
  <Words>2621</Words>
  <Characters>14943</Characters>
  <Application>Microsoft Office Word</Application>
  <DocSecurity>0</DocSecurity>
  <Lines>124</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17529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heyo</cp:lastModifiedBy>
  <cp:revision>11</cp:revision>
  <cp:lastPrinted>2013-07-18T18:20:00Z</cp:lastPrinted>
  <dcterms:created xsi:type="dcterms:W3CDTF">2013-07-18T17:28:00Z</dcterms:created>
  <dcterms:modified xsi:type="dcterms:W3CDTF">2013-07-18T22:24:00Z</dcterms:modified>
</cp:coreProperties>
</file>