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0449BA" w:rsidP="00C97D78">
            <w:pPr>
              <w:tabs>
                <w:tab w:val="left" w:pos="7200"/>
              </w:tabs>
              <w:spacing w:before="0"/>
              <w:rPr>
                <w:b/>
                <w:szCs w:val="22"/>
                <w:lang w:val="en-CA"/>
              </w:rPr>
            </w:pPr>
            <w:r w:rsidRPr="000449B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03328">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pic:spPr>
                      </pic:pic>
                    </a:graphicData>
                  </a:graphic>
                </wp:anchor>
              </w:drawing>
            </w:r>
            <w:r w:rsidR="00A03328">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FA139D">
            <w:pPr>
              <w:tabs>
                <w:tab w:val="left" w:pos="7200"/>
              </w:tabs>
              <w:spacing w:before="0"/>
              <w:rPr>
                <w:b/>
                <w:szCs w:val="22"/>
                <w:lang w:val="en-CA"/>
              </w:rPr>
            </w:pPr>
            <w:r>
              <w:rPr>
                <w:szCs w:val="22"/>
                <w:lang w:val="en-CA"/>
              </w:rPr>
              <w:t>1</w:t>
            </w:r>
            <w:r w:rsidR="00FA139D">
              <w:rPr>
                <w:szCs w:val="22"/>
                <w:lang w:val="en-CA"/>
              </w:rPr>
              <w:t>4</w:t>
            </w:r>
            <w:r w:rsidR="00630AA2" w:rsidRPr="005B217D">
              <w:rPr>
                <w:szCs w:val="22"/>
                <w:lang w:val="en-CA"/>
              </w:rPr>
              <w:t>th</w:t>
            </w:r>
            <w:r w:rsidR="00E61DAC" w:rsidRPr="005B217D">
              <w:rPr>
                <w:szCs w:val="22"/>
                <w:lang w:val="en-CA"/>
              </w:rPr>
              <w:t xml:space="preserve"> Meeting: </w:t>
            </w:r>
            <w:r w:rsidR="00FA139D">
              <w:rPr>
                <w:szCs w:val="22"/>
                <w:lang w:val="en-CA"/>
              </w:rPr>
              <w:t>Vienna</w:t>
            </w:r>
            <w:r w:rsidR="00B4194A" w:rsidRPr="00B4194A">
              <w:rPr>
                <w:szCs w:val="22"/>
                <w:lang w:val="en-CA"/>
              </w:rPr>
              <w:t xml:space="preserve">, </w:t>
            </w:r>
            <w:r w:rsidR="00FA139D">
              <w:rPr>
                <w:szCs w:val="22"/>
                <w:lang w:val="en-CA"/>
              </w:rPr>
              <w:t>AT</w:t>
            </w:r>
            <w:r w:rsidR="00B4194A" w:rsidRPr="00B4194A">
              <w:rPr>
                <w:szCs w:val="22"/>
                <w:lang w:val="en-CA"/>
              </w:rPr>
              <w:t xml:space="preserve">, </w:t>
            </w:r>
            <w:r w:rsidR="00FA139D">
              <w:rPr>
                <w:szCs w:val="22"/>
                <w:lang w:val="en-CA"/>
              </w:rPr>
              <w:t>25 July – 2</w:t>
            </w:r>
            <w:r w:rsidR="00FA139D" w:rsidRPr="005E1AC6">
              <w:rPr>
                <w:szCs w:val="22"/>
                <w:lang w:val="en-CA"/>
              </w:rPr>
              <w:t xml:space="preserve"> </w:t>
            </w:r>
            <w:r w:rsidR="00FA139D">
              <w:rPr>
                <w:szCs w:val="22"/>
                <w:lang w:val="en-CA"/>
              </w:rPr>
              <w:t>Aug.</w:t>
            </w:r>
            <w:r w:rsidR="00FA139D" w:rsidRPr="005E1AC6">
              <w:rPr>
                <w:szCs w:val="22"/>
                <w:lang w:val="en-CA"/>
              </w:rPr>
              <w:t xml:space="preserve"> 201</w:t>
            </w:r>
            <w:r w:rsidR="00FA139D">
              <w:rPr>
                <w:szCs w:val="22"/>
                <w:lang w:val="en-CA"/>
              </w:rPr>
              <w:t>3</w:t>
            </w:r>
          </w:p>
        </w:tc>
        <w:tc>
          <w:tcPr>
            <w:tcW w:w="3168" w:type="dxa"/>
          </w:tcPr>
          <w:p w:rsidR="008A4B4C" w:rsidRPr="005B217D" w:rsidRDefault="00E61DAC" w:rsidP="00D142D6">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FA139D">
              <w:rPr>
                <w:lang w:val="en-CA"/>
              </w:rPr>
              <w:t>N</w:t>
            </w:r>
            <w:r w:rsidR="00D142D6">
              <w:rPr>
                <w:u w:val="single"/>
                <w:lang w:val="en-CA"/>
              </w:rPr>
              <w:t>0211</w:t>
            </w:r>
            <w:ins w:id="0" w:author="heyo" w:date="2013-07-23T19:17:00Z">
              <w:r w:rsidR="00A03328">
                <w:rPr>
                  <w:u w:val="single"/>
                  <w:lang w:val="en-CA"/>
                </w:rPr>
                <w:t>r1</w:t>
              </w:r>
            </w:ins>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AE6261" w:rsidP="00FB2119">
            <w:pPr>
              <w:spacing w:before="60" w:after="60"/>
              <w:rPr>
                <w:b/>
                <w:szCs w:val="22"/>
                <w:lang w:val="en-CA"/>
              </w:rPr>
            </w:pPr>
            <w:r>
              <w:rPr>
                <w:b/>
                <w:szCs w:val="22"/>
                <w:lang w:val="en-CA"/>
              </w:rPr>
              <w:t xml:space="preserve">On </w:t>
            </w:r>
            <w:r w:rsidR="00FB2119">
              <w:rPr>
                <w:b/>
                <w:szCs w:val="22"/>
                <w:lang w:val="en-CA"/>
              </w:rPr>
              <w:t>AVC base layer coding structure indication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AE6261">
            <w:pPr>
              <w:spacing w:before="60" w:after="60"/>
              <w:rPr>
                <w:szCs w:val="22"/>
                <w:lang w:val="en-CA"/>
              </w:rPr>
            </w:pPr>
            <w:r w:rsidRPr="005B217D">
              <w:rPr>
                <w:szCs w:val="22"/>
                <w:lang w:val="en-CA"/>
              </w:rPr>
              <w:t>Input Document</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AE6261">
            <w:pPr>
              <w:spacing w:before="60" w:after="60"/>
              <w:rPr>
                <w:szCs w:val="22"/>
                <w:lang w:val="en-CA"/>
              </w:rPr>
            </w:pPr>
            <w:r w:rsidRPr="005B217D">
              <w:rPr>
                <w:szCs w:val="22"/>
                <w:lang w:val="en-CA"/>
              </w:rPr>
              <w:t>Proposal</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AE6261" w:rsidRDefault="00AE6261" w:rsidP="00AE6261">
            <w:pPr>
              <w:spacing w:before="0"/>
              <w:rPr>
                <w:szCs w:val="22"/>
              </w:rPr>
            </w:pPr>
            <w:r>
              <w:rPr>
                <w:szCs w:val="22"/>
                <w:lang w:val="en-CA"/>
              </w:rPr>
              <w:t xml:space="preserve">Yong He, </w:t>
            </w:r>
            <w:r>
              <w:t>Yan Ye</w:t>
            </w:r>
            <w:r w:rsidR="00146423">
              <w:t>, Yuwen He</w:t>
            </w:r>
            <w:r w:rsidR="00BD17DE" w:rsidRPr="005B217D">
              <w:rPr>
                <w:szCs w:val="22"/>
                <w:lang w:val="en-CA"/>
              </w:rPr>
              <w:t xml:space="preserve"> </w:t>
            </w:r>
            <w:r w:rsidR="00E61DAC" w:rsidRPr="005B217D">
              <w:rPr>
                <w:szCs w:val="22"/>
                <w:lang w:val="en-CA"/>
              </w:rPr>
              <w:br/>
            </w:r>
            <w:r>
              <w:rPr>
                <w:szCs w:val="22"/>
              </w:rPr>
              <w:t>9710 Scranton R-D, #250</w:t>
            </w:r>
          </w:p>
          <w:p w:rsidR="00AE6261" w:rsidRDefault="00AE6261" w:rsidP="00AE6261">
            <w:pPr>
              <w:spacing w:before="0"/>
              <w:rPr>
                <w:szCs w:val="22"/>
              </w:rPr>
            </w:pPr>
            <w:r>
              <w:rPr>
                <w:szCs w:val="22"/>
              </w:rPr>
              <w:t>San Diego, CA 92121</w:t>
            </w:r>
          </w:p>
          <w:p w:rsidR="00E61DAC" w:rsidRPr="005B217D" w:rsidRDefault="00AE6261" w:rsidP="00AE6261">
            <w:pPr>
              <w:spacing w:before="0"/>
              <w:rPr>
                <w:szCs w:val="22"/>
                <w:lang w:val="en-CA"/>
              </w:rPr>
            </w:pPr>
            <w:r>
              <w:rPr>
                <w:szCs w:val="22"/>
              </w:rPr>
              <w:t>USA</w:t>
            </w:r>
          </w:p>
        </w:tc>
        <w:tc>
          <w:tcPr>
            <w:tcW w:w="900" w:type="dxa"/>
          </w:tcPr>
          <w:p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rsidR="00E61DAC" w:rsidRPr="005B217D" w:rsidRDefault="00E61DAC" w:rsidP="00AE6261">
            <w:pPr>
              <w:spacing w:before="60" w:after="60"/>
              <w:rPr>
                <w:szCs w:val="22"/>
                <w:lang w:val="en-CA"/>
              </w:rPr>
            </w:pPr>
            <w:r w:rsidRPr="005B217D">
              <w:rPr>
                <w:szCs w:val="22"/>
                <w:lang w:val="en-CA"/>
              </w:rPr>
              <w:br/>
            </w:r>
            <w:r w:rsidR="00AE6261">
              <w:rPr>
                <w:szCs w:val="22"/>
                <w:lang w:val="en-CA"/>
              </w:rPr>
              <w:t>1-858-210-4807</w:t>
            </w:r>
            <w:r w:rsidRPr="005B217D">
              <w:rPr>
                <w:szCs w:val="22"/>
                <w:lang w:val="en-CA"/>
              </w:rPr>
              <w:br/>
            </w:r>
            <w:r w:rsidR="00AE6261">
              <w:rPr>
                <w:szCs w:val="22"/>
                <w:lang w:val="en-CA"/>
              </w:rPr>
              <w:t>Yong.He@InterDigital.com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AE6261">
            <w:pPr>
              <w:spacing w:before="60" w:after="60"/>
              <w:rPr>
                <w:szCs w:val="22"/>
                <w:lang w:val="en-CA"/>
              </w:rPr>
            </w:pPr>
            <w:proofErr w:type="spellStart"/>
            <w:r>
              <w:rPr>
                <w:szCs w:val="22"/>
                <w:lang w:val="en-CA"/>
              </w:rPr>
              <w:t>InterDigital</w:t>
            </w:r>
            <w:proofErr w:type="spellEnd"/>
            <w:r>
              <w:rPr>
                <w:szCs w:val="22"/>
                <w:lang w:val="en-CA"/>
              </w:rPr>
              <w:t xml:space="preserve"> Communications,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BD6D19" w:rsidRDefault="00FB2119" w:rsidP="009876A2">
      <w:r>
        <w:rPr>
          <w:lang w:val="en-CA"/>
        </w:rPr>
        <w:t xml:space="preserve">It is proposed to </w:t>
      </w:r>
      <w:r w:rsidR="00C640DE">
        <w:rPr>
          <w:lang w:val="en-CA"/>
        </w:rPr>
        <w:t xml:space="preserve">add an identical </w:t>
      </w:r>
      <w:r w:rsidR="00062A4D">
        <w:rPr>
          <w:lang w:val="en-CA"/>
        </w:rPr>
        <w:t>GOP</w:t>
      </w:r>
      <w:r w:rsidR="00C640DE">
        <w:rPr>
          <w:lang w:val="en-CA"/>
        </w:rPr>
        <w:t xml:space="preserve"> structure indicator for the AVC base</w:t>
      </w:r>
      <w:r w:rsidR="00062A4D">
        <w:rPr>
          <w:lang w:val="en-CA"/>
        </w:rPr>
        <w:t xml:space="preserve"> scalability to indicate if the AVC base layer GOP structure is the same as the GOP structure of the enhancement layers</w:t>
      </w:r>
      <w:r w:rsidR="002049AE">
        <w:t>.</w:t>
      </w:r>
      <w:r w:rsidR="00062A4D">
        <w:t xml:space="preserve"> The benefit of such indicator is to inform the decoder </w:t>
      </w:r>
      <w:r w:rsidR="001371DA">
        <w:t xml:space="preserve">if all the pictures associated with the same output time can be decoded </w:t>
      </w:r>
      <w:r w:rsidR="00146423">
        <w:t>consecutively</w:t>
      </w:r>
      <w:r w:rsidR="00DA2741">
        <w:t xml:space="preserve"> </w:t>
      </w:r>
      <w:r w:rsidR="001371DA">
        <w:t>or not, and further facilitate the decoding initialization and memory allocation</w:t>
      </w:r>
      <w:r w:rsidR="00062A4D">
        <w:t xml:space="preserve">. </w:t>
      </w:r>
    </w:p>
    <w:p w:rsidR="009876A2" w:rsidRDefault="009876A2" w:rsidP="009876A2">
      <w:pPr>
        <w:pStyle w:val="Heading1"/>
        <w:rPr>
          <w:lang w:val="en-CA"/>
        </w:rPr>
      </w:pPr>
      <w:r>
        <w:rPr>
          <w:lang w:val="en-CA"/>
        </w:rPr>
        <w:t>Introduction</w:t>
      </w:r>
    </w:p>
    <w:p w:rsidR="00062A4D" w:rsidRDefault="00DA2741" w:rsidP="00062A4D">
      <w:pPr>
        <w:rPr>
          <w:szCs w:val="24"/>
          <w:lang w:eastAsia="de-DE"/>
        </w:rPr>
      </w:pPr>
      <w:r>
        <w:rPr>
          <w:szCs w:val="24"/>
          <w:lang w:eastAsia="de-DE"/>
        </w:rPr>
        <w:t xml:space="preserve">HEVC specifies the reference picture set (RPS) to indicate the GOP prediction structure, and such RPS is signaled in sequence parameter set (SPS). However, AVC does not have such GOP structure indication and the GOP prediction structure can only be obtained after decoding one GOP of pictures. For AVC base standard scalability application, it would be benefit to indicate if the HEVC enhancement layers and AVC base layer share the same GOP prediction structure or not. If AVC base and HEVC enhancement layers share the same GOP structure, the decoder could decode all the pictures associated with the same output </w:t>
      </w:r>
      <w:r w:rsidR="00847B6C">
        <w:rPr>
          <w:szCs w:val="24"/>
          <w:lang w:eastAsia="de-DE"/>
        </w:rPr>
        <w:t xml:space="preserve">time synchronically and no extra memory are needed. If the GOP structure between AVC base and HEVC enhancement layers are different, the relative decoding initialization and memory allocation may be needed due to different decoding order. </w:t>
      </w:r>
    </w:p>
    <w:p w:rsidR="007039A6" w:rsidRPr="007039A6" w:rsidRDefault="000449BA" w:rsidP="00062A4D">
      <w:pPr>
        <w:rPr>
          <w:sz w:val="20"/>
        </w:rPr>
      </w:pPr>
      <w:r>
        <w:rPr>
          <w:szCs w:val="24"/>
          <w:lang w:eastAsia="de-DE"/>
        </w:rPr>
        <w:fldChar w:fldCharType="begin"/>
      </w:r>
      <w:r w:rsidR="00F96B5C">
        <w:rPr>
          <w:szCs w:val="24"/>
          <w:lang w:eastAsia="de-DE"/>
        </w:rPr>
        <w:instrText xml:space="preserve"> REF _Ref361315244 \r \h </w:instrText>
      </w:r>
      <w:r>
        <w:rPr>
          <w:szCs w:val="24"/>
          <w:lang w:eastAsia="de-DE"/>
        </w:rPr>
      </w:r>
      <w:r>
        <w:rPr>
          <w:szCs w:val="24"/>
          <w:lang w:eastAsia="de-DE"/>
        </w:rPr>
        <w:fldChar w:fldCharType="separate"/>
      </w:r>
      <w:r w:rsidR="00F96B5C">
        <w:rPr>
          <w:szCs w:val="24"/>
          <w:lang w:eastAsia="de-DE"/>
        </w:rPr>
        <w:t>Figure 1</w:t>
      </w:r>
      <w:r>
        <w:rPr>
          <w:szCs w:val="24"/>
          <w:lang w:eastAsia="de-DE"/>
        </w:rPr>
        <w:fldChar w:fldCharType="end"/>
      </w:r>
      <w:r w:rsidR="00F96B5C">
        <w:rPr>
          <w:szCs w:val="24"/>
          <w:lang w:eastAsia="de-DE"/>
        </w:rPr>
        <w:t xml:space="preserve"> shows </w:t>
      </w:r>
      <w:r w:rsidR="00146423">
        <w:rPr>
          <w:szCs w:val="24"/>
          <w:lang w:eastAsia="de-DE"/>
        </w:rPr>
        <w:t>an</w:t>
      </w:r>
      <w:r w:rsidR="00F96B5C">
        <w:rPr>
          <w:szCs w:val="24"/>
          <w:lang w:eastAsia="de-DE"/>
        </w:rPr>
        <w:t xml:space="preserve"> </w:t>
      </w:r>
      <w:r w:rsidR="007039A6">
        <w:rPr>
          <w:szCs w:val="24"/>
          <w:lang w:eastAsia="de-DE"/>
        </w:rPr>
        <w:t>unequal BL and EL GOP length</w:t>
      </w:r>
      <w:r w:rsidR="00F96B5C">
        <w:rPr>
          <w:szCs w:val="24"/>
          <w:lang w:eastAsia="de-DE"/>
        </w:rPr>
        <w:t xml:space="preserve"> example </w:t>
      </w:r>
      <w:r w:rsidR="00146423">
        <w:rPr>
          <w:szCs w:val="24"/>
          <w:lang w:eastAsia="de-DE"/>
        </w:rPr>
        <w:t xml:space="preserve">proposed in </w:t>
      </w:r>
      <w:r>
        <w:rPr>
          <w:szCs w:val="24"/>
          <w:lang w:eastAsia="de-DE"/>
        </w:rPr>
        <w:fldChar w:fldCharType="begin"/>
      </w:r>
      <w:r w:rsidR="00146423">
        <w:rPr>
          <w:szCs w:val="24"/>
          <w:lang w:eastAsia="de-DE"/>
        </w:rPr>
        <w:instrText xml:space="preserve"> REF _Ref358297287 \r \h </w:instrText>
      </w:r>
      <w:r>
        <w:rPr>
          <w:szCs w:val="24"/>
          <w:lang w:eastAsia="de-DE"/>
        </w:rPr>
      </w:r>
      <w:r>
        <w:rPr>
          <w:szCs w:val="24"/>
          <w:lang w:eastAsia="de-DE"/>
        </w:rPr>
        <w:fldChar w:fldCharType="separate"/>
      </w:r>
      <w:r w:rsidR="00146423">
        <w:rPr>
          <w:szCs w:val="24"/>
          <w:lang w:eastAsia="de-DE"/>
        </w:rPr>
        <w:t>[1]</w:t>
      </w:r>
      <w:r>
        <w:rPr>
          <w:szCs w:val="24"/>
          <w:lang w:eastAsia="de-DE"/>
        </w:rPr>
        <w:fldChar w:fldCharType="end"/>
      </w:r>
      <w:r w:rsidR="00146423">
        <w:rPr>
          <w:szCs w:val="24"/>
          <w:lang w:eastAsia="de-DE"/>
        </w:rPr>
        <w:t xml:space="preserve"> </w:t>
      </w:r>
      <w:r w:rsidR="00F96B5C">
        <w:rPr>
          <w:szCs w:val="24"/>
          <w:lang w:eastAsia="de-DE"/>
        </w:rPr>
        <w:t>where</w:t>
      </w:r>
      <w:r w:rsidR="007039A6">
        <w:rPr>
          <w:szCs w:val="24"/>
          <w:lang w:eastAsia="de-DE"/>
        </w:rPr>
        <w:t xml:space="preserve"> the decoding order of base layer and enhancement layers </w:t>
      </w:r>
      <w:r w:rsidR="00F96B5C">
        <w:rPr>
          <w:szCs w:val="24"/>
          <w:lang w:eastAsia="de-DE"/>
        </w:rPr>
        <w:t>is</w:t>
      </w:r>
      <w:r w:rsidR="007039A6">
        <w:rPr>
          <w:szCs w:val="24"/>
          <w:lang w:eastAsia="de-DE"/>
        </w:rPr>
        <w:t xml:space="preserve"> different. </w:t>
      </w:r>
      <w:r w:rsidR="00146423">
        <w:rPr>
          <w:szCs w:val="24"/>
          <w:lang w:eastAsia="de-DE"/>
        </w:rPr>
        <w:t xml:space="preserve">The </w:t>
      </w:r>
      <w:r w:rsidR="007039A6">
        <w:rPr>
          <w:szCs w:val="24"/>
          <w:lang w:eastAsia="de-DE"/>
        </w:rPr>
        <w:t xml:space="preserve">decoding order is </w:t>
      </w:r>
      <w:r w:rsidR="007039A6" w:rsidRPr="00172E0A">
        <w:rPr>
          <w:sz w:val="20"/>
        </w:rPr>
        <w:t>..., B4, B2, B1, B3, B8, E8, E4, E2, E1, E3, B6, E6, B5, E5, B7, E7, ...</w:t>
      </w:r>
      <w:r w:rsidR="007039A6">
        <w:rPr>
          <w:sz w:val="20"/>
        </w:rPr>
        <w:t xml:space="preserve"> The a</w:t>
      </w:r>
      <w:r w:rsidR="007039A6" w:rsidRPr="00172E0A">
        <w:rPr>
          <w:sz w:val="20"/>
        </w:rPr>
        <w:t>ddition</w:t>
      </w:r>
      <w:r w:rsidR="007039A6">
        <w:rPr>
          <w:sz w:val="20"/>
        </w:rPr>
        <w:t>al</w:t>
      </w:r>
      <w:r w:rsidR="007039A6" w:rsidRPr="00172E0A">
        <w:rPr>
          <w:sz w:val="20"/>
        </w:rPr>
        <w:t xml:space="preserve"> </w:t>
      </w:r>
      <w:r w:rsidR="007039A6">
        <w:rPr>
          <w:sz w:val="20"/>
        </w:rPr>
        <w:t xml:space="preserve">DPB </w:t>
      </w:r>
      <w:r w:rsidR="007039A6" w:rsidRPr="00172E0A">
        <w:rPr>
          <w:sz w:val="20"/>
        </w:rPr>
        <w:t>memory use</w:t>
      </w:r>
      <w:r w:rsidR="007039A6">
        <w:rPr>
          <w:sz w:val="20"/>
        </w:rPr>
        <w:t xml:space="preserve"> is equal to</w:t>
      </w:r>
      <w:r w:rsidR="007039A6" w:rsidRPr="00172E0A">
        <w:rPr>
          <w:sz w:val="20"/>
        </w:rPr>
        <w:t xml:space="preserve"> 2 BL pictures (B1, B3)</w:t>
      </w:r>
      <w:r w:rsidR="007039A6">
        <w:rPr>
          <w:sz w:val="20"/>
        </w:rPr>
        <w:t xml:space="preserve"> when compared to using the same GOP length (4) in both BL and EL.</w:t>
      </w:r>
      <w:r w:rsidR="00146423">
        <w:rPr>
          <w:sz w:val="20"/>
        </w:rPr>
        <w:t xml:space="preserve"> In addition, the pictures with the same POC value cannot be decoded consecutively in such scenario.</w:t>
      </w:r>
    </w:p>
    <w:p w:rsidR="007039A6" w:rsidRDefault="00F96B5C" w:rsidP="007039A6">
      <w:pPr>
        <w:jc w:val="center"/>
      </w:pPr>
      <w:r>
        <w:object w:dxaOrig="13800" w:dyaOrig="83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55pt;height:171.4pt" o:ole="">
            <v:imagedata r:id="rId9" o:title=""/>
          </v:shape>
          <o:OLEObject Type="Embed" ProgID="Visio.Drawing.11" ShapeID="_x0000_i1025" DrawAspect="Content" ObjectID="_1436169260" r:id="rId10"/>
        </w:object>
      </w:r>
    </w:p>
    <w:p w:rsidR="007039A6" w:rsidRPr="00305AD6" w:rsidRDefault="007039A6" w:rsidP="007039A6">
      <w:pPr>
        <w:numPr>
          <w:ilvl w:val="0"/>
          <w:numId w:val="30"/>
        </w:numPr>
        <w:jc w:val="center"/>
        <w:rPr>
          <w:lang w:val="en-CA"/>
        </w:rPr>
      </w:pPr>
      <w:bookmarkStart w:id="1" w:name="_Ref361315244"/>
      <w:r>
        <w:rPr>
          <w:lang w:val="en-CA"/>
        </w:rPr>
        <w:t>Unequal AVC BL and HEVC EL GOP length</w:t>
      </w:r>
      <w:bookmarkEnd w:id="1"/>
    </w:p>
    <w:p w:rsidR="00A3520D" w:rsidRDefault="00146423" w:rsidP="00007A01">
      <w:pPr>
        <w:rPr>
          <w:lang w:val="en-CA"/>
        </w:rPr>
      </w:pPr>
      <w:r>
        <w:rPr>
          <w:lang w:val="en-CA"/>
        </w:rPr>
        <w:lastRenderedPageBreak/>
        <w:t>To</w:t>
      </w:r>
      <w:r w:rsidR="007039A6">
        <w:rPr>
          <w:lang w:val="en-CA"/>
        </w:rPr>
        <w:t xml:space="preserve"> indicate if </w:t>
      </w:r>
      <w:r>
        <w:rPr>
          <w:lang w:val="en-CA"/>
        </w:rPr>
        <w:t xml:space="preserve">the GOP </w:t>
      </w:r>
      <w:r w:rsidR="003D7034">
        <w:rPr>
          <w:lang w:val="en-CA"/>
        </w:rPr>
        <w:t xml:space="preserve">coding </w:t>
      </w:r>
      <w:r>
        <w:rPr>
          <w:lang w:val="en-CA"/>
        </w:rPr>
        <w:t xml:space="preserve">structure is identical among all layers to facilitate the decoding </w:t>
      </w:r>
      <w:r w:rsidR="003D7034">
        <w:rPr>
          <w:lang w:val="en-CA"/>
        </w:rPr>
        <w:t>initialization,</w:t>
      </w:r>
      <w:r w:rsidR="007039A6">
        <w:rPr>
          <w:lang w:val="en-CA"/>
        </w:rPr>
        <w:t xml:space="preserve"> an identical GOP </w:t>
      </w:r>
      <w:r w:rsidR="003D7034">
        <w:rPr>
          <w:lang w:val="en-CA"/>
        </w:rPr>
        <w:t xml:space="preserve">coding </w:t>
      </w:r>
      <w:r w:rsidR="007039A6">
        <w:rPr>
          <w:lang w:val="en-CA"/>
        </w:rPr>
        <w:t>structure indicator is proposed to add in VPS extension.</w:t>
      </w:r>
    </w:p>
    <w:p w:rsidR="007039A6" w:rsidRDefault="000449BA" w:rsidP="007039A6">
      <w:r>
        <w:fldChar w:fldCharType="begin"/>
      </w:r>
      <w:r w:rsidR="00242B9C">
        <w:instrText xml:space="preserve"> REF _Ref361315617 \r \h </w:instrText>
      </w:r>
      <w:r>
        <w:fldChar w:fldCharType="separate"/>
      </w:r>
      <w:r w:rsidR="00242B9C">
        <w:t>Table 1</w:t>
      </w:r>
      <w:r>
        <w:fldChar w:fldCharType="end"/>
      </w:r>
      <w:r w:rsidR="00242B9C">
        <w:t xml:space="preserve"> shows the proposed indicator flag signaled in the VPS extension.</w:t>
      </w:r>
    </w:p>
    <w:p w:rsidR="00242B9C" w:rsidRDefault="00242B9C" w:rsidP="00242B9C">
      <w:pPr>
        <w:pStyle w:val="Annex6"/>
        <w:numPr>
          <w:ilvl w:val="0"/>
          <w:numId w:val="31"/>
        </w:numPr>
        <w:jc w:val="center"/>
        <w:rPr>
          <w:lang w:val="en-GB"/>
        </w:rPr>
      </w:pPr>
      <w:bookmarkStart w:id="2" w:name="_Ref361315617"/>
      <w:r>
        <w:rPr>
          <w:lang w:val="en-GB"/>
        </w:rPr>
        <w:t xml:space="preserve">Proposed </w:t>
      </w:r>
      <w:r w:rsidRPr="001533A7">
        <w:rPr>
          <w:lang w:val="en-GB"/>
        </w:rPr>
        <w:t>Video parameter set extension syntax</w:t>
      </w:r>
      <w:bookmarkEnd w:id="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70"/>
        <w:gridCol w:w="1290"/>
      </w:tblGrid>
      <w:tr w:rsidR="00242B9C" w:rsidRPr="008E14A4" w:rsidTr="00242B9C">
        <w:trPr>
          <w:trHeight w:val="283"/>
          <w:jc w:val="center"/>
        </w:trPr>
        <w:tc>
          <w:tcPr>
            <w:tcW w:w="7770" w:type="dxa"/>
          </w:tcPr>
          <w:p w:rsidR="00242B9C" w:rsidRPr="001533A7" w:rsidRDefault="00242B9C" w:rsidP="00A067B4">
            <w:pPr>
              <w:tabs>
                <w:tab w:val="left" w:pos="216"/>
                <w:tab w:val="left" w:pos="432"/>
                <w:tab w:val="left" w:pos="648"/>
                <w:tab w:val="left" w:pos="864"/>
                <w:tab w:val="left" w:pos="1296"/>
                <w:tab w:val="left" w:pos="1512"/>
                <w:tab w:val="left" w:pos="1728"/>
                <w:tab w:val="left" w:pos="1944"/>
                <w:tab w:val="left" w:pos="2160"/>
              </w:tabs>
              <w:spacing w:before="0"/>
              <w:rPr>
                <w:lang w:val="en-CA"/>
              </w:rPr>
            </w:pPr>
            <w:proofErr w:type="spellStart"/>
            <w:r w:rsidRPr="001533A7">
              <w:rPr>
                <w:lang w:val="en-CA"/>
              </w:rPr>
              <w:t>vps_extension</w:t>
            </w:r>
            <w:proofErr w:type="spellEnd"/>
            <w:r w:rsidRPr="001533A7">
              <w:rPr>
                <w:lang w:val="en-CA"/>
              </w:rPr>
              <w:t>( ) {</w:t>
            </w:r>
          </w:p>
        </w:tc>
        <w:tc>
          <w:tcPr>
            <w:tcW w:w="1290" w:type="dxa"/>
          </w:tcPr>
          <w:p w:rsidR="00242B9C" w:rsidRPr="001533A7" w:rsidRDefault="00242B9C" w:rsidP="00A067B4">
            <w:pPr>
              <w:spacing w:before="0" w:after="60"/>
              <w:rPr>
                <w:lang w:val="en-CA"/>
              </w:rPr>
            </w:pPr>
            <w:r w:rsidRPr="001533A7">
              <w:rPr>
                <w:lang w:val="en-CA"/>
              </w:rPr>
              <w:t>Descriptor</w:t>
            </w:r>
          </w:p>
        </w:tc>
      </w:tr>
      <w:tr w:rsidR="00242B9C" w:rsidRPr="008E14A4" w:rsidTr="00242B9C">
        <w:trPr>
          <w:trHeight w:val="283"/>
          <w:jc w:val="center"/>
        </w:trPr>
        <w:tc>
          <w:tcPr>
            <w:tcW w:w="7770" w:type="dxa"/>
          </w:tcPr>
          <w:p w:rsidR="00242B9C" w:rsidRPr="001533A7" w:rsidRDefault="00242B9C" w:rsidP="00A067B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1533A7">
              <w:rPr>
                <w:lang w:val="en-CA"/>
              </w:rPr>
              <w:tab/>
              <w:t>while( !</w:t>
            </w:r>
            <w:proofErr w:type="spellStart"/>
            <w:r w:rsidRPr="001533A7">
              <w:rPr>
                <w:lang w:val="en-CA"/>
              </w:rPr>
              <w:t>byte_aligned</w:t>
            </w:r>
            <w:proofErr w:type="spellEnd"/>
            <w:r w:rsidRPr="001533A7">
              <w:rPr>
                <w:lang w:val="en-CA"/>
              </w:rPr>
              <w:t>( ) )</w:t>
            </w:r>
          </w:p>
        </w:tc>
        <w:tc>
          <w:tcPr>
            <w:tcW w:w="1290" w:type="dxa"/>
          </w:tcPr>
          <w:p w:rsidR="00242B9C" w:rsidRPr="001533A7" w:rsidRDefault="00242B9C" w:rsidP="00A067B4">
            <w:pPr>
              <w:spacing w:before="0" w:after="60"/>
              <w:rPr>
                <w:lang w:val="en-CA"/>
              </w:rPr>
            </w:pPr>
          </w:p>
        </w:tc>
      </w:tr>
      <w:tr w:rsidR="00242B9C" w:rsidRPr="008E14A4" w:rsidTr="00242B9C">
        <w:trPr>
          <w:trHeight w:val="283"/>
          <w:jc w:val="center"/>
        </w:trPr>
        <w:tc>
          <w:tcPr>
            <w:tcW w:w="7770" w:type="dxa"/>
          </w:tcPr>
          <w:p w:rsidR="00242B9C" w:rsidRPr="001533A7" w:rsidRDefault="00242B9C" w:rsidP="00A067B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1533A7">
              <w:rPr>
                <w:lang w:val="en-CA"/>
              </w:rPr>
              <w:tab/>
            </w:r>
            <w:r w:rsidRPr="001533A7">
              <w:rPr>
                <w:lang w:val="en-CA"/>
              </w:rPr>
              <w:tab/>
            </w:r>
            <w:proofErr w:type="spellStart"/>
            <w:r w:rsidRPr="001533A7">
              <w:rPr>
                <w:b/>
                <w:lang w:val="en-CA"/>
              </w:rPr>
              <w:t>vps_extension_byte_alignment_reserved_one_bit</w:t>
            </w:r>
            <w:proofErr w:type="spellEnd"/>
          </w:p>
        </w:tc>
        <w:tc>
          <w:tcPr>
            <w:tcW w:w="1290" w:type="dxa"/>
          </w:tcPr>
          <w:p w:rsidR="00242B9C" w:rsidRPr="001533A7" w:rsidRDefault="00242B9C" w:rsidP="00A067B4">
            <w:pPr>
              <w:spacing w:before="0" w:after="60"/>
              <w:rPr>
                <w:lang w:val="en-CA"/>
              </w:rPr>
            </w:pPr>
            <w:r w:rsidRPr="001533A7">
              <w:rPr>
                <w:lang w:val="en-CA"/>
              </w:rPr>
              <w:t>u(1)</w:t>
            </w:r>
          </w:p>
        </w:tc>
      </w:tr>
      <w:tr w:rsidR="00242B9C" w:rsidRPr="008E14A4" w:rsidTr="00242B9C">
        <w:trPr>
          <w:trHeight w:val="283"/>
          <w:jc w:val="center"/>
        </w:trPr>
        <w:tc>
          <w:tcPr>
            <w:tcW w:w="7770" w:type="dxa"/>
          </w:tcPr>
          <w:p w:rsidR="00242B9C" w:rsidRPr="001533A7" w:rsidRDefault="00242B9C" w:rsidP="00A067B4">
            <w:pPr>
              <w:pStyle w:val="tablesyntax"/>
              <w:keepNext w:val="0"/>
              <w:keepLines w:val="0"/>
              <w:rPr>
                <w:b/>
                <w:lang w:val="en-CA"/>
              </w:rPr>
            </w:pPr>
            <w:r w:rsidRPr="001533A7">
              <w:rPr>
                <w:lang w:val="en-CA"/>
              </w:rPr>
              <w:tab/>
            </w:r>
            <w:proofErr w:type="spellStart"/>
            <w:r w:rsidRPr="001533A7">
              <w:rPr>
                <w:b/>
                <w:lang w:val="en-CA"/>
              </w:rPr>
              <w:t>avc_base_layer_flag</w:t>
            </w:r>
            <w:proofErr w:type="spellEnd"/>
          </w:p>
        </w:tc>
        <w:tc>
          <w:tcPr>
            <w:tcW w:w="1290" w:type="dxa"/>
          </w:tcPr>
          <w:p w:rsidR="00242B9C" w:rsidRPr="001533A7" w:rsidRDefault="00242B9C" w:rsidP="00A067B4">
            <w:pPr>
              <w:pStyle w:val="tableheading"/>
              <w:keepNext w:val="0"/>
              <w:keepLines w:val="0"/>
              <w:rPr>
                <w:b w:val="0"/>
                <w:lang w:val="en-CA"/>
              </w:rPr>
            </w:pPr>
            <w:r w:rsidRPr="001533A7">
              <w:rPr>
                <w:b w:val="0"/>
                <w:lang w:val="en-CA"/>
              </w:rPr>
              <w:t>u(1)</w:t>
            </w:r>
          </w:p>
        </w:tc>
      </w:tr>
      <w:tr w:rsidR="00242B9C" w:rsidRPr="008E14A4" w:rsidTr="00242B9C">
        <w:trPr>
          <w:trHeight w:val="283"/>
          <w:jc w:val="center"/>
        </w:trPr>
        <w:tc>
          <w:tcPr>
            <w:tcW w:w="7770" w:type="dxa"/>
          </w:tcPr>
          <w:p w:rsidR="00242B9C" w:rsidRPr="001533A7" w:rsidRDefault="00242B9C" w:rsidP="00242B9C">
            <w:pPr>
              <w:pStyle w:val="tablesyntax"/>
              <w:keepNext w:val="0"/>
              <w:keepLines w:val="0"/>
              <w:rPr>
                <w:lang w:val="en-CA"/>
              </w:rPr>
            </w:pPr>
            <w:r>
              <w:rPr>
                <w:lang w:val="en-CA"/>
              </w:rPr>
              <w:tab/>
            </w:r>
            <w:r w:rsidRPr="00242B9C">
              <w:rPr>
                <w:highlight w:val="yellow"/>
                <w:lang w:val="en-CA"/>
              </w:rPr>
              <w:t>if (</w:t>
            </w:r>
            <w:proofErr w:type="spellStart"/>
            <w:r w:rsidRPr="00242B9C">
              <w:rPr>
                <w:highlight w:val="yellow"/>
                <w:lang w:val="en-CA"/>
              </w:rPr>
              <w:t>avc_base_layer_flag</w:t>
            </w:r>
            <w:proofErr w:type="spellEnd"/>
            <w:r w:rsidRPr="00242B9C">
              <w:rPr>
                <w:highlight w:val="yellow"/>
                <w:lang w:val="en-CA"/>
              </w:rPr>
              <w:t>)</w:t>
            </w:r>
          </w:p>
        </w:tc>
        <w:tc>
          <w:tcPr>
            <w:tcW w:w="1290" w:type="dxa"/>
          </w:tcPr>
          <w:p w:rsidR="00242B9C" w:rsidRPr="001533A7" w:rsidRDefault="00242B9C" w:rsidP="00A067B4">
            <w:pPr>
              <w:pStyle w:val="tableheading"/>
              <w:keepNext w:val="0"/>
              <w:keepLines w:val="0"/>
              <w:rPr>
                <w:b w:val="0"/>
                <w:lang w:val="en-CA"/>
              </w:rPr>
            </w:pPr>
          </w:p>
        </w:tc>
      </w:tr>
      <w:tr w:rsidR="00242B9C" w:rsidRPr="008E14A4" w:rsidTr="00242B9C">
        <w:trPr>
          <w:trHeight w:val="283"/>
          <w:jc w:val="center"/>
        </w:trPr>
        <w:tc>
          <w:tcPr>
            <w:tcW w:w="7770" w:type="dxa"/>
          </w:tcPr>
          <w:p w:rsidR="00242B9C" w:rsidRDefault="00242B9C" w:rsidP="003D7034">
            <w:pPr>
              <w:pStyle w:val="tablesyntax"/>
              <w:keepNext w:val="0"/>
              <w:keepLines w:val="0"/>
              <w:rPr>
                <w:lang w:val="en-CA"/>
              </w:rPr>
            </w:pPr>
            <w:r>
              <w:rPr>
                <w:lang w:val="en-CA"/>
              </w:rPr>
              <w:tab/>
            </w:r>
            <w:r>
              <w:rPr>
                <w:lang w:val="en-CA"/>
              </w:rPr>
              <w:tab/>
            </w:r>
            <w:proofErr w:type="spellStart"/>
            <w:r w:rsidRPr="00242B9C">
              <w:rPr>
                <w:highlight w:val="yellow"/>
                <w:lang w:val="en-CA"/>
              </w:rPr>
              <w:t>avc_identical_</w:t>
            </w:r>
            <w:del w:id="3" w:author="heyo" w:date="2013-07-23T19:20:00Z">
              <w:r w:rsidRPr="00242B9C" w:rsidDel="003D7034">
                <w:rPr>
                  <w:highlight w:val="yellow"/>
                  <w:lang w:val="en-CA"/>
                </w:rPr>
                <w:delText>gop</w:delText>
              </w:r>
            </w:del>
            <w:ins w:id="4" w:author="heyo" w:date="2013-07-23T19:20:00Z">
              <w:r w:rsidR="003D7034">
                <w:rPr>
                  <w:highlight w:val="yellow"/>
                  <w:lang w:val="en-CA"/>
                </w:rPr>
                <w:t>coding</w:t>
              </w:r>
            </w:ins>
            <w:r w:rsidRPr="00242B9C">
              <w:rPr>
                <w:highlight w:val="yellow"/>
                <w:lang w:val="en-CA"/>
              </w:rPr>
              <w:t>_</w:t>
            </w:r>
            <w:r w:rsidR="00146423">
              <w:rPr>
                <w:highlight w:val="yellow"/>
                <w:lang w:val="en-CA"/>
              </w:rPr>
              <w:t>structure_</w:t>
            </w:r>
            <w:r w:rsidRPr="00242B9C">
              <w:rPr>
                <w:highlight w:val="yellow"/>
                <w:lang w:val="en-CA"/>
              </w:rPr>
              <w:t>flag</w:t>
            </w:r>
            <w:proofErr w:type="spellEnd"/>
          </w:p>
        </w:tc>
        <w:tc>
          <w:tcPr>
            <w:tcW w:w="1290" w:type="dxa"/>
          </w:tcPr>
          <w:p w:rsidR="00242B9C" w:rsidRPr="001533A7" w:rsidRDefault="00242B9C" w:rsidP="00A067B4">
            <w:pPr>
              <w:pStyle w:val="tableheading"/>
              <w:keepNext w:val="0"/>
              <w:keepLines w:val="0"/>
              <w:rPr>
                <w:b w:val="0"/>
                <w:lang w:val="en-CA"/>
              </w:rPr>
            </w:pPr>
            <w:r w:rsidRPr="00242B9C">
              <w:rPr>
                <w:b w:val="0"/>
                <w:highlight w:val="yellow"/>
                <w:lang w:val="en-CA"/>
              </w:rPr>
              <w:t>u(1)</w:t>
            </w:r>
          </w:p>
        </w:tc>
      </w:tr>
      <w:tr w:rsidR="00242B9C" w:rsidRPr="008E14A4" w:rsidTr="00242B9C">
        <w:trPr>
          <w:trHeight w:val="283"/>
          <w:jc w:val="center"/>
        </w:trPr>
        <w:tc>
          <w:tcPr>
            <w:tcW w:w="7770" w:type="dxa"/>
          </w:tcPr>
          <w:p w:rsidR="00242B9C" w:rsidRPr="001533A7" w:rsidRDefault="00242B9C" w:rsidP="00A067B4">
            <w:pPr>
              <w:pStyle w:val="tablesyntax"/>
              <w:keepNext w:val="0"/>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b/>
                <w:lang w:val="en-CA"/>
              </w:rPr>
            </w:pPr>
            <w:r w:rsidRPr="001533A7">
              <w:rPr>
                <w:lang w:val="en-CA"/>
              </w:rPr>
              <w:tab/>
            </w:r>
            <w:proofErr w:type="spellStart"/>
            <w:r w:rsidRPr="001533A7">
              <w:rPr>
                <w:b/>
                <w:lang w:val="en-CA"/>
              </w:rPr>
              <w:t>splitting_flag</w:t>
            </w:r>
            <w:proofErr w:type="spellEnd"/>
          </w:p>
        </w:tc>
        <w:tc>
          <w:tcPr>
            <w:tcW w:w="1290" w:type="dxa"/>
          </w:tcPr>
          <w:p w:rsidR="00242B9C" w:rsidRPr="001533A7" w:rsidRDefault="00242B9C" w:rsidP="00A067B4">
            <w:pPr>
              <w:pStyle w:val="tableheading"/>
              <w:keepNext w:val="0"/>
              <w:keepLines w:val="0"/>
              <w:rPr>
                <w:b w:val="0"/>
                <w:lang w:val="en-CA"/>
              </w:rPr>
            </w:pPr>
            <w:r w:rsidRPr="001533A7">
              <w:rPr>
                <w:b w:val="0"/>
                <w:lang w:val="en-CA"/>
              </w:rPr>
              <w:t>u(1)</w:t>
            </w:r>
          </w:p>
        </w:tc>
      </w:tr>
      <w:tr w:rsidR="00242B9C" w:rsidRPr="008E14A4" w:rsidTr="00242B9C">
        <w:trPr>
          <w:trHeight w:val="283"/>
          <w:jc w:val="center"/>
        </w:trPr>
        <w:tc>
          <w:tcPr>
            <w:tcW w:w="7770" w:type="dxa"/>
          </w:tcPr>
          <w:p w:rsidR="00242B9C" w:rsidRPr="001533A7" w:rsidRDefault="00242B9C" w:rsidP="00A067B4">
            <w:pPr>
              <w:pStyle w:val="tablesyntax"/>
              <w:keepNext w:val="0"/>
              <w:keepLines w:val="0"/>
              <w:tabs>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rPr>
                <w:lang w:val="en-CA"/>
              </w:rPr>
            </w:pPr>
            <w:r>
              <w:rPr>
                <w:lang w:val="en-CA"/>
              </w:rPr>
              <w:tab/>
              <w:t>...</w:t>
            </w:r>
          </w:p>
        </w:tc>
        <w:tc>
          <w:tcPr>
            <w:tcW w:w="1290" w:type="dxa"/>
          </w:tcPr>
          <w:p w:rsidR="00242B9C" w:rsidRPr="001533A7" w:rsidRDefault="00242B9C" w:rsidP="00A067B4">
            <w:pPr>
              <w:pStyle w:val="tableheading"/>
              <w:keepNext w:val="0"/>
              <w:keepLines w:val="0"/>
              <w:rPr>
                <w:b w:val="0"/>
                <w:lang w:val="en-CA"/>
              </w:rPr>
            </w:pPr>
          </w:p>
        </w:tc>
      </w:tr>
      <w:tr w:rsidR="00242B9C" w:rsidRPr="008E14A4" w:rsidTr="00242B9C">
        <w:trPr>
          <w:trHeight w:val="283"/>
          <w:jc w:val="center"/>
        </w:trPr>
        <w:tc>
          <w:tcPr>
            <w:tcW w:w="7770" w:type="dxa"/>
            <w:tcBorders>
              <w:top w:val="single" w:sz="4" w:space="0" w:color="auto"/>
              <w:left w:val="single" w:sz="4" w:space="0" w:color="auto"/>
              <w:bottom w:val="single" w:sz="4" w:space="0" w:color="auto"/>
              <w:right w:val="single" w:sz="4" w:space="0" w:color="auto"/>
            </w:tcBorders>
          </w:tcPr>
          <w:p w:rsidR="00242B9C" w:rsidRPr="00CF08FF" w:rsidRDefault="00242B9C" w:rsidP="00A067B4">
            <w:pPr>
              <w:tabs>
                <w:tab w:val="left" w:pos="216"/>
                <w:tab w:val="left" w:pos="432"/>
                <w:tab w:val="left" w:pos="648"/>
                <w:tab w:val="left" w:pos="864"/>
                <w:tab w:val="left" w:pos="1296"/>
                <w:tab w:val="left" w:pos="1512"/>
                <w:tab w:val="left" w:pos="1728"/>
                <w:tab w:val="left" w:pos="1944"/>
                <w:tab w:val="left" w:pos="2160"/>
              </w:tabs>
              <w:spacing w:before="0"/>
              <w:rPr>
                <w:lang w:val="en-CA"/>
              </w:rPr>
            </w:pPr>
            <w:r w:rsidRPr="00CF08FF">
              <w:rPr>
                <w:lang w:val="en-CA"/>
              </w:rPr>
              <w:t>}</w:t>
            </w:r>
          </w:p>
        </w:tc>
        <w:tc>
          <w:tcPr>
            <w:tcW w:w="1290" w:type="dxa"/>
            <w:tcBorders>
              <w:top w:val="single" w:sz="4" w:space="0" w:color="auto"/>
              <w:left w:val="single" w:sz="4" w:space="0" w:color="auto"/>
              <w:bottom w:val="single" w:sz="4" w:space="0" w:color="auto"/>
              <w:right w:val="single" w:sz="4" w:space="0" w:color="auto"/>
            </w:tcBorders>
          </w:tcPr>
          <w:p w:rsidR="00242B9C" w:rsidRPr="00CF08FF" w:rsidRDefault="00242B9C" w:rsidP="00A067B4">
            <w:pPr>
              <w:spacing w:before="0" w:after="60"/>
              <w:rPr>
                <w:lang w:val="en-CA"/>
              </w:rPr>
            </w:pPr>
          </w:p>
        </w:tc>
      </w:tr>
    </w:tbl>
    <w:p w:rsidR="00A03328" w:rsidRPr="00A03328" w:rsidRDefault="00A03328" w:rsidP="00A03328">
      <w:pPr>
        <w:rPr>
          <w:ins w:id="5" w:author="heyo" w:date="2013-07-23T19:18:00Z"/>
          <w:b/>
        </w:rPr>
      </w:pPr>
      <w:proofErr w:type="spellStart"/>
      <w:proofErr w:type="gramStart"/>
      <w:ins w:id="6" w:author="heyo" w:date="2013-07-23T19:18:00Z">
        <w:r>
          <w:rPr>
            <w:b/>
            <w:bCs/>
            <w:lang w:val="en-GB"/>
          </w:rPr>
          <w:t>avc_identical_coding_structure_flag</w:t>
        </w:r>
        <w:proofErr w:type="spellEnd"/>
        <w:proofErr w:type="gramEnd"/>
        <w:r>
          <w:rPr>
            <w:b/>
            <w:bCs/>
            <w:lang w:val="en-GB"/>
          </w:rPr>
          <w:t xml:space="preserve"> </w:t>
        </w:r>
        <w:r w:rsidRPr="00A03328">
          <w:rPr>
            <w:lang w:val="en-GB"/>
          </w:rPr>
          <w:t xml:space="preserve">equal to 1 specifies that the short and long term temporal reference pictures of all coded pictures in the base layer are co-located with all short term and long term reference pictures of all co-located pictures in the enhancement layers. </w:t>
        </w:r>
        <w:proofErr w:type="spellStart"/>
        <w:proofErr w:type="gramStart"/>
        <w:r w:rsidRPr="00A03328">
          <w:rPr>
            <w:lang w:val="en-GB"/>
          </w:rPr>
          <w:t>avc_identical_</w:t>
        </w:r>
      </w:ins>
      <w:ins w:id="7" w:author="heyo" w:date="2013-07-23T19:19:00Z">
        <w:r w:rsidR="003D7034">
          <w:rPr>
            <w:lang w:val="en-GB"/>
          </w:rPr>
          <w:t>coding</w:t>
        </w:r>
      </w:ins>
      <w:ins w:id="8" w:author="heyo" w:date="2013-07-23T19:18:00Z">
        <w:r w:rsidRPr="00A03328">
          <w:rPr>
            <w:lang w:val="en-GB"/>
          </w:rPr>
          <w:t>_structure_flag</w:t>
        </w:r>
        <w:proofErr w:type="spellEnd"/>
        <w:proofErr w:type="gramEnd"/>
        <w:r w:rsidRPr="00A03328">
          <w:rPr>
            <w:lang w:val="en-GB"/>
          </w:rPr>
          <w:t xml:space="preserve"> equal to 0 indicates that the short and long term temporal reference pictures of all coded pictures in the base layer are not co-located with all short term and long term reference pictures of all co-located pictures in the enhancement layers. </w:t>
        </w:r>
        <w:proofErr w:type="spellStart"/>
        <w:proofErr w:type="gramStart"/>
        <w:r w:rsidRPr="00A03328">
          <w:rPr>
            <w:lang w:val="en-GB"/>
          </w:rPr>
          <w:t>avc_identical_</w:t>
        </w:r>
      </w:ins>
      <w:ins w:id="9" w:author="heyo" w:date="2013-07-23T19:19:00Z">
        <w:r w:rsidR="003D7034">
          <w:rPr>
            <w:lang w:val="en-GB"/>
          </w:rPr>
          <w:t>coding</w:t>
        </w:r>
      </w:ins>
      <w:ins w:id="10" w:author="heyo" w:date="2013-07-23T19:18:00Z">
        <w:r w:rsidRPr="00A03328">
          <w:rPr>
            <w:lang w:val="en-GB"/>
          </w:rPr>
          <w:t>_structure_flag</w:t>
        </w:r>
        <w:proofErr w:type="spellEnd"/>
        <w:proofErr w:type="gramEnd"/>
        <w:r w:rsidRPr="00A03328">
          <w:rPr>
            <w:lang w:val="en-GB"/>
          </w:rPr>
          <w:t xml:space="preserve"> is inferred to 1 when it is not present.</w:t>
        </w:r>
        <w:r w:rsidRPr="00A03328">
          <w:t xml:space="preserve"> </w:t>
        </w:r>
      </w:ins>
    </w:p>
    <w:p w:rsidR="00242B9C" w:rsidRPr="00242B9C" w:rsidDel="00A03328" w:rsidRDefault="00242B9C" w:rsidP="00242B9C">
      <w:pPr>
        <w:rPr>
          <w:del w:id="11" w:author="heyo" w:date="2013-07-23T19:18:00Z"/>
          <w:lang w:val="en-GB"/>
        </w:rPr>
      </w:pPr>
      <w:del w:id="12" w:author="heyo" w:date="2013-07-23T19:18:00Z">
        <w:r w:rsidRPr="00242B9C" w:rsidDel="00A03328">
          <w:rPr>
            <w:b/>
            <w:lang w:val="en-GB"/>
          </w:rPr>
          <w:delText>avc_identical_gop_</w:delText>
        </w:r>
        <w:r w:rsidR="00146423" w:rsidDel="00A03328">
          <w:rPr>
            <w:b/>
            <w:lang w:val="en-GB"/>
          </w:rPr>
          <w:delText>structure_</w:delText>
        </w:r>
        <w:r w:rsidRPr="00242B9C" w:rsidDel="00A03328">
          <w:rPr>
            <w:b/>
            <w:lang w:val="en-GB"/>
          </w:rPr>
          <w:delText>flag</w:delText>
        </w:r>
        <w:r w:rsidDel="00A03328">
          <w:rPr>
            <w:lang w:val="en-GB"/>
          </w:rPr>
          <w:delText xml:space="preserve"> equal to 1 specifies that the GOP structure</w:delText>
        </w:r>
        <w:r w:rsidR="00146423" w:rsidDel="00A03328">
          <w:rPr>
            <w:lang w:val="en-GB"/>
          </w:rPr>
          <w:delText>, including GOP length and prediction structure,</w:delText>
        </w:r>
        <w:r w:rsidDel="00A03328">
          <w:rPr>
            <w:lang w:val="en-GB"/>
          </w:rPr>
          <w:delText xml:space="preserve"> of the AVC base is identical to </w:delText>
        </w:r>
        <w:r w:rsidR="00146423" w:rsidDel="00A03328">
          <w:rPr>
            <w:lang w:val="en-GB"/>
          </w:rPr>
          <w:delText>that</w:delText>
        </w:r>
        <w:r w:rsidR="002315AB" w:rsidDel="00A03328">
          <w:rPr>
            <w:lang w:val="en-GB"/>
          </w:rPr>
          <w:delText xml:space="preserve"> </w:delText>
        </w:r>
        <w:r w:rsidDel="00A03328">
          <w:rPr>
            <w:lang w:val="en-GB"/>
          </w:rPr>
          <w:delText>of the HEVC enhancement layers. avc_identical_gop_</w:delText>
        </w:r>
        <w:r w:rsidR="00146423" w:rsidDel="00A03328">
          <w:rPr>
            <w:lang w:val="en-GB"/>
          </w:rPr>
          <w:delText>structure_</w:delText>
        </w:r>
        <w:r w:rsidDel="00A03328">
          <w:rPr>
            <w:lang w:val="en-GB"/>
          </w:rPr>
          <w:delText xml:space="preserve">flag equal to 0 indicates that the AVC base may have different GOP structure from </w:delText>
        </w:r>
        <w:r w:rsidR="00146423" w:rsidDel="00A03328">
          <w:rPr>
            <w:lang w:val="en-GB"/>
          </w:rPr>
          <w:delText>that</w:delText>
        </w:r>
        <w:r w:rsidR="002315AB" w:rsidDel="00A03328">
          <w:rPr>
            <w:lang w:val="en-GB"/>
          </w:rPr>
          <w:delText xml:space="preserve"> </w:delText>
        </w:r>
        <w:r w:rsidDel="00A03328">
          <w:rPr>
            <w:lang w:val="en-GB"/>
          </w:rPr>
          <w:delText>of the HEVC enhancement layers. avc_identical_gop_</w:delText>
        </w:r>
        <w:r w:rsidR="00146423" w:rsidDel="00A03328">
          <w:rPr>
            <w:lang w:val="en-GB"/>
          </w:rPr>
          <w:delText>structure_</w:delText>
        </w:r>
        <w:r w:rsidDel="00A03328">
          <w:rPr>
            <w:lang w:val="en-GB"/>
          </w:rPr>
          <w:delText>flag is inferred to 1 when it is not present.</w:delText>
        </w:r>
      </w:del>
    </w:p>
    <w:p w:rsidR="00A3520D" w:rsidRDefault="007039A6" w:rsidP="00A3520D">
      <w:pPr>
        <w:pStyle w:val="Heading1"/>
        <w:rPr>
          <w:lang w:val="en-CA"/>
        </w:rPr>
      </w:pPr>
      <w:r>
        <w:rPr>
          <w:lang w:val="en-CA"/>
        </w:rPr>
        <w:t>Reference</w:t>
      </w:r>
    </w:p>
    <w:p w:rsidR="007039A6" w:rsidRPr="00EC6120" w:rsidRDefault="007039A6" w:rsidP="007039A6">
      <w:pPr>
        <w:pStyle w:val="References"/>
        <w:jc w:val="both"/>
        <w:rPr>
          <w:sz w:val="22"/>
          <w:szCs w:val="22"/>
        </w:rPr>
      </w:pPr>
      <w:bookmarkStart w:id="13" w:name="_Ref358297287"/>
      <w:r w:rsidRPr="00EC6120">
        <w:rPr>
          <w:sz w:val="22"/>
          <w:szCs w:val="22"/>
        </w:rPr>
        <w:t>JCTVC-</w:t>
      </w:r>
      <w:r>
        <w:rPr>
          <w:sz w:val="22"/>
          <w:szCs w:val="22"/>
        </w:rPr>
        <w:t>L0171</w:t>
      </w:r>
      <w:r w:rsidRPr="00EC6120">
        <w:rPr>
          <w:sz w:val="22"/>
          <w:szCs w:val="22"/>
        </w:rPr>
        <w:t xml:space="preserve">, </w:t>
      </w:r>
      <w:r w:rsidRPr="007039A6">
        <w:rPr>
          <w:sz w:val="22"/>
          <w:szCs w:val="22"/>
          <w:lang w:val="en-CA"/>
        </w:rPr>
        <w:t>SHVC HLS: support for unequal BL and EL GOP lengths</w:t>
      </w:r>
      <w:r w:rsidRPr="00EC6120">
        <w:rPr>
          <w:sz w:val="22"/>
          <w:szCs w:val="22"/>
        </w:rPr>
        <w:t xml:space="preserve">, </w:t>
      </w:r>
      <w:r>
        <w:rPr>
          <w:sz w:val="22"/>
          <w:szCs w:val="22"/>
        </w:rPr>
        <w:t>January</w:t>
      </w:r>
      <w:r w:rsidRPr="00EC6120">
        <w:rPr>
          <w:sz w:val="22"/>
          <w:szCs w:val="22"/>
        </w:rPr>
        <w:t xml:space="preserve"> 2013</w:t>
      </w:r>
      <w:bookmarkEnd w:id="13"/>
      <w:r w:rsidRPr="00EC6120">
        <w:rPr>
          <w:sz w:val="22"/>
          <w:szCs w:val="22"/>
        </w:rPr>
        <w:t xml:space="preserve"> </w:t>
      </w: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F1F8B" w:rsidRPr="005B217D" w:rsidRDefault="001B4945" w:rsidP="009234A5">
      <w:pPr>
        <w:jc w:val="both"/>
        <w:rPr>
          <w:szCs w:val="22"/>
          <w:lang w:val="en-CA"/>
        </w:rPr>
      </w:pPr>
      <w:proofErr w:type="spellStart"/>
      <w:r w:rsidRPr="001B4945">
        <w:rPr>
          <w:b/>
          <w:szCs w:val="22"/>
          <w:lang w:val="en-CA"/>
        </w:rPr>
        <w:t>InterDigital</w:t>
      </w:r>
      <w:proofErr w:type="spellEnd"/>
      <w:r w:rsidRPr="001B4945">
        <w:rPr>
          <w:b/>
          <w:szCs w:val="22"/>
          <w:lang w:val="en-CA"/>
        </w:rPr>
        <w:t xml:space="preserve"> Communications,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sectPr w:rsidR="007F1F8B" w:rsidRPr="005B217D" w:rsidSect="00A01439">
      <w:footerReference w:type="default" r:id="rId11"/>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1D6" w:rsidRDefault="00AC61D6">
      <w:r>
        <w:separator/>
      </w:r>
    </w:p>
  </w:endnote>
  <w:endnote w:type="continuationSeparator" w:id="0">
    <w:p w:rsidR="00AC61D6" w:rsidRDefault="00AC61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algun Gothic">
    <w:altName w:val="Arial Unicode MS"/>
    <w:charset w:val="81"/>
    <w:family w:val="swiss"/>
    <w:pitch w:val="variable"/>
    <w:sig w:usb0="00000000" w:usb1="09D77CFB" w:usb2="00000012" w:usb3="00000000" w:csb0="00080001"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3005" w:rsidRDefault="003E3005"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0449BA">
      <w:rPr>
        <w:rStyle w:val="PageNumber"/>
      </w:rPr>
      <w:fldChar w:fldCharType="begin"/>
    </w:r>
    <w:r>
      <w:rPr>
        <w:rStyle w:val="PageNumber"/>
      </w:rPr>
      <w:instrText xml:space="preserve"> PAGE </w:instrText>
    </w:r>
    <w:r w:rsidR="000449BA">
      <w:rPr>
        <w:rStyle w:val="PageNumber"/>
      </w:rPr>
      <w:fldChar w:fldCharType="separate"/>
    </w:r>
    <w:r w:rsidR="00942D9F">
      <w:rPr>
        <w:rStyle w:val="PageNumber"/>
        <w:noProof/>
      </w:rPr>
      <w:t>1</w:t>
    </w:r>
    <w:r w:rsidR="000449BA">
      <w:rPr>
        <w:rStyle w:val="PageNumber"/>
      </w:rPr>
      <w:fldChar w:fldCharType="end"/>
    </w:r>
    <w:r>
      <w:rPr>
        <w:rStyle w:val="PageNumber"/>
      </w:rPr>
      <w:tab/>
      <w:t xml:space="preserve">Date Saved: </w:t>
    </w:r>
    <w:r w:rsidR="000449BA">
      <w:rPr>
        <w:rStyle w:val="PageNumber"/>
      </w:rPr>
      <w:fldChar w:fldCharType="begin"/>
    </w:r>
    <w:r>
      <w:rPr>
        <w:rStyle w:val="PageNumber"/>
      </w:rPr>
      <w:instrText xml:space="preserve"> SAVEDATE  \@ "yyyy-MM-dd"  \* MERGEFORMAT </w:instrText>
    </w:r>
    <w:r w:rsidR="000449BA">
      <w:rPr>
        <w:rStyle w:val="PageNumber"/>
      </w:rPr>
      <w:fldChar w:fldCharType="separate"/>
    </w:r>
    <w:r w:rsidR="00914C75">
      <w:rPr>
        <w:rStyle w:val="PageNumber"/>
        <w:noProof/>
      </w:rPr>
      <w:t>2013-07-23</w:t>
    </w:r>
    <w:r w:rsidR="000449B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1D6" w:rsidRDefault="00AC61D6">
      <w:r>
        <w:separator/>
      </w:r>
    </w:p>
  </w:footnote>
  <w:footnote w:type="continuationSeparator" w:id="0">
    <w:p w:rsidR="00AC61D6" w:rsidRDefault="00AC61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055476"/>
    <w:multiLevelType w:val="hybridMultilevel"/>
    <w:tmpl w:val="CEB6C2D6"/>
    <w:lvl w:ilvl="0" w:tplc="FFFFFFFF">
      <w:start w:val="5"/>
      <w:numFmt w:val="bullet"/>
      <w:lvlText w:val="–"/>
      <w:lvlJc w:val="left"/>
      <w:pPr>
        <w:ind w:left="762" w:hanging="360"/>
      </w:pPr>
      <w:rPr>
        <w:rFonts w:ascii="Times New Roman" w:eastAsia="Times New Roman" w:hAnsi="Times New Roman" w:hint="default"/>
      </w:rPr>
    </w:lvl>
    <w:lvl w:ilvl="1" w:tplc="04090003" w:tentative="1">
      <w:start w:val="1"/>
      <w:numFmt w:val="bullet"/>
      <w:lvlText w:val="o"/>
      <w:lvlJc w:val="left"/>
      <w:pPr>
        <w:ind w:left="1482" w:hanging="360"/>
      </w:pPr>
      <w:rPr>
        <w:rFonts w:ascii="Courier New" w:hAnsi="Courier New" w:cs="Courier New" w:hint="default"/>
      </w:rPr>
    </w:lvl>
    <w:lvl w:ilvl="2" w:tplc="04090005" w:tentative="1">
      <w:start w:val="1"/>
      <w:numFmt w:val="bullet"/>
      <w:lvlText w:val=""/>
      <w:lvlJc w:val="left"/>
      <w:pPr>
        <w:ind w:left="2202" w:hanging="360"/>
      </w:pPr>
      <w:rPr>
        <w:rFonts w:ascii="Wingdings" w:hAnsi="Wingdings" w:hint="default"/>
      </w:rPr>
    </w:lvl>
    <w:lvl w:ilvl="3" w:tplc="04090001" w:tentative="1">
      <w:start w:val="1"/>
      <w:numFmt w:val="bullet"/>
      <w:lvlText w:val=""/>
      <w:lvlJc w:val="left"/>
      <w:pPr>
        <w:ind w:left="2922" w:hanging="360"/>
      </w:pPr>
      <w:rPr>
        <w:rFonts w:ascii="Symbol" w:hAnsi="Symbol" w:hint="default"/>
      </w:rPr>
    </w:lvl>
    <w:lvl w:ilvl="4" w:tplc="04090003" w:tentative="1">
      <w:start w:val="1"/>
      <w:numFmt w:val="bullet"/>
      <w:lvlText w:val="o"/>
      <w:lvlJc w:val="left"/>
      <w:pPr>
        <w:ind w:left="3642" w:hanging="360"/>
      </w:pPr>
      <w:rPr>
        <w:rFonts w:ascii="Courier New" w:hAnsi="Courier New" w:cs="Courier New" w:hint="default"/>
      </w:rPr>
    </w:lvl>
    <w:lvl w:ilvl="5" w:tplc="04090005" w:tentative="1">
      <w:start w:val="1"/>
      <w:numFmt w:val="bullet"/>
      <w:lvlText w:val=""/>
      <w:lvlJc w:val="left"/>
      <w:pPr>
        <w:ind w:left="4362" w:hanging="360"/>
      </w:pPr>
      <w:rPr>
        <w:rFonts w:ascii="Wingdings" w:hAnsi="Wingdings" w:hint="default"/>
      </w:rPr>
    </w:lvl>
    <w:lvl w:ilvl="6" w:tplc="04090001" w:tentative="1">
      <w:start w:val="1"/>
      <w:numFmt w:val="bullet"/>
      <w:lvlText w:val=""/>
      <w:lvlJc w:val="left"/>
      <w:pPr>
        <w:ind w:left="5082" w:hanging="360"/>
      </w:pPr>
      <w:rPr>
        <w:rFonts w:ascii="Symbol" w:hAnsi="Symbol" w:hint="default"/>
      </w:rPr>
    </w:lvl>
    <w:lvl w:ilvl="7" w:tplc="04090003" w:tentative="1">
      <w:start w:val="1"/>
      <w:numFmt w:val="bullet"/>
      <w:lvlText w:val="o"/>
      <w:lvlJc w:val="left"/>
      <w:pPr>
        <w:ind w:left="5802" w:hanging="360"/>
      </w:pPr>
      <w:rPr>
        <w:rFonts w:ascii="Courier New" w:hAnsi="Courier New" w:cs="Courier New" w:hint="default"/>
      </w:rPr>
    </w:lvl>
    <w:lvl w:ilvl="8" w:tplc="04090005" w:tentative="1">
      <w:start w:val="1"/>
      <w:numFmt w:val="bullet"/>
      <w:lvlText w:val=""/>
      <w:lvlJc w:val="left"/>
      <w:pPr>
        <w:ind w:left="6522" w:hanging="360"/>
      </w:pPr>
      <w:rPr>
        <w:rFonts w:ascii="Wingdings" w:hAnsi="Wingdings" w:hint="default"/>
      </w:rPr>
    </w:lvl>
  </w:abstractNum>
  <w:abstractNum w:abstractNumId="3">
    <w:nsid w:val="04AE47AF"/>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122FCC"/>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26473B"/>
    <w:multiLevelType w:val="hybridMultilevel"/>
    <w:tmpl w:val="283E53E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3B80C58"/>
    <w:multiLevelType w:val="multilevel"/>
    <w:tmpl w:val="FD46EEE0"/>
    <w:lvl w:ilvl="0">
      <w:start w:val="1"/>
      <w:numFmt w:val="decimal"/>
      <w:pStyle w:val="Heading1"/>
      <w:lvlText w:val="%1"/>
      <w:lvlJc w:val="left"/>
      <w:pPr>
        <w:ind w:left="522" w:hanging="432"/>
      </w:pPr>
      <w:rPr>
        <w:sz w:val="32"/>
        <w:szCs w:val="3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9">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C2C4DA5"/>
    <w:multiLevelType w:val="hybridMultilevel"/>
    <w:tmpl w:val="D28836C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F2B4BCB"/>
    <w:multiLevelType w:val="hybridMultilevel"/>
    <w:tmpl w:val="88E076E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086F77"/>
    <w:multiLevelType w:val="hybridMultilevel"/>
    <w:tmpl w:val="D3F4F37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7F4269D"/>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F50D08"/>
    <w:multiLevelType w:val="hybridMultilevel"/>
    <w:tmpl w:val="3CB09C22"/>
    <w:lvl w:ilvl="0" w:tplc="AFDAF58A">
      <w:start w:val="1"/>
      <w:numFmt w:val="decimal"/>
      <w:lvlText w:val="Figur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A642103"/>
    <w:multiLevelType w:val="hybridMultilevel"/>
    <w:tmpl w:val="AA923F86"/>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F5A78DA"/>
    <w:multiLevelType w:val="hybridMultilevel"/>
    <w:tmpl w:val="335E179A"/>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1DD5054"/>
    <w:multiLevelType w:val="hybridMultilevel"/>
    <w:tmpl w:val="E0D043F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FFFFFFFF">
      <w:start w:val="5"/>
      <w:numFmt w:val="bullet"/>
      <w:lvlText w:val="–"/>
      <w:lvlJc w:val="left"/>
      <w:pPr>
        <w:tabs>
          <w:tab w:val="num" w:pos="800"/>
        </w:tabs>
        <w:ind w:left="800" w:hanging="400"/>
      </w:pPr>
      <w:rPr>
        <w:rFonts w:ascii="Times New Roman" w:eastAsia="Times New Roman" w:hAnsi="Times New Roman" w:hint="default"/>
      </w:rPr>
    </w:lvl>
    <w:lvl w:ilvl="2" w:tplc="FFFFFFFF">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tentative="1">
      <w:start w:val="1"/>
      <w:numFmt w:val="bullet"/>
      <w:lvlText w:val=""/>
      <w:lvlJc w:val="left"/>
      <w:pPr>
        <w:tabs>
          <w:tab w:val="num" w:pos="2000"/>
        </w:tabs>
        <w:ind w:left="2000" w:hanging="400"/>
      </w:pPr>
      <w:rPr>
        <w:rFonts w:ascii="Wingdings" w:hAnsi="Wingdings" w:hint="default"/>
      </w:rPr>
    </w:lvl>
    <w:lvl w:ilvl="5" w:tplc="04090005" w:tentative="1">
      <w:start w:val="1"/>
      <w:numFmt w:val="bullet"/>
      <w:lvlText w:val=""/>
      <w:lvlJc w:val="left"/>
      <w:pPr>
        <w:tabs>
          <w:tab w:val="num" w:pos="2400"/>
        </w:tabs>
        <w:ind w:left="2400" w:hanging="400"/>
      </w:pPr>
      <w:rPr>
        <w:rFonts w:ascii="Wingdings" w:hAnsi="Wingdings" w:hint="default"/>
      </w:rPr>
    </w:lvl>
    <w:lvl w:ilvl="6" w:tplc="04090001" w:tentative="1">
      <w:start w:val="1"/>
      <w:numFmt w:val="bullet"/>
      <w:lvlText w:val=""/>
      <w:lvlJc w:val="left"/>
      <w:pPr>
        <w:tabs>
          <w:tab w:val="num" w:pos="2800"/>
        </w:tabs>
        <w:ind w:left="2800" w:hanging="400"/>
      </w:pPr>
      <w:rPr>
        <w:rFonts w:ascii="Wingdings" w:hAnsi="Wingdings" w:hint="default"/>
      </w:rPr>
    </w:lvl>
    <w:lvl w:ilvl="7" w:tplc="04090003" w:tentative="1">
      <w:start w:val="1"/>
      <w:numFmt w:val="bullet"/>
      <w:lvlText w:val=""/>
      <w:lvlJc w:val="left"/>
      <w:pPr>
        <w:tabs>
          <w:tab w:val="num" w:pos="3200"/>
        </w:tabs>
        <w:ind w:left="3200" w:hanging="400"/>
      </w:pPr>
      <w:rPr>
        <w:rFonts w:ascii="Wingdings" w:hAnsi="Wingdings" w:hint="default"/>
      </w:rPr>
    </w:lvl>
    <w:lvl w:ilvl="8" w:tplc="04090005" w:tentative="1">
      <w:start w:val="1"/>
      <w:numFmt w:val="bullet"/>
      <w:lvlText w:val=""/>
      <w:lvlJc w:val="left"/>
      <w:pPr>
        <w:tabs>
          <w:tab w:val="num" w:pos="3600"/>
        </w:tabs>
        <w:ind w:left="3600" w:hanging="400"/>
      </w:pPr>
      <w:rPr>
        <w:rFonts w:ascii="Wingdings" w:hAnsi="Wingdings" w:hint="default"/>
      </w:rPr>
    </w:lvl>
  </w:abstractNum>
  <w:abstractNum w:abstractNumId="23">
    <w:nsid w:val="5AE55EB7"/>
    <w:multiLevelType w:val="hybridMultilevel"/>
    <w:tmpl w:val="988A869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1A429A4"/>
    <w:multiLevelType w:val="hybridMultilevel"/>
    <w:tmpl w:val="2FC648B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24420F0"/>
    <w:multiLevelType w:val="hybridMultilevel"/>
    <w:tmpl w:val="D3120E98"/>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7">
    <w:nsid w:val="6E4C1C3B"/>
    <w:multiLevelType w:val="multilevel"/>
    <w:tmpl w:val="C6BE0834"/>
    <w:lvl w:ilvl="0">
      <w:start w:val="6"/>
      <w:numFmt w:val="upperLetter"/>
      <w:suff w:val="nothing"/>
      <w:lvlText w:val="%1"/>
      <w:lvlJc w:val="left"/>
      <w:pPr>
        <w:ind w:left="360" w:hanging="360"/>
      </w:pPr>
      <w:rPr>
        <w:rFonts w:ascii="Times New Roman Bold" w:hAnsi="Times New Roman Bold" w:cs="Times New Roman" w:hint="default"/>
        <w:vanish/>
        <w:color w:val="A6A6A6"/>
        <w:sz w:val="24"/>
        <w:szCs w:val="24"/>
      </w:rPr>
    </w:lvl>
    <w:lvl w:ilvl="1">
      <w:start w:val="1"/>
      <w:numFmt w:val="decimal"/>
      <w:lvlText w:val="%1.%2"/>
      <w:lvlJc w:val="left"/>
      <w:pPr>
        <w:tabs>
          <w:tab w:val="num" w:pos="10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b/>
        <w:i w:val="0"/>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1170"/>
        </w:tabs>
        <w:ind w:left="2682" w:hanging="2232"/>
      </w:pPr>
      <w:rPr>
        <w:rFonts w:cs="Times New Roman" w:hint="default"/>
      </w:rPr>
    </w:lvl>
    <w:lvl w:ilvl="5">
      <w:start w:val="1"/>
      <w:numFmt w:val="decimal"/>
      <w:pStyle w:val="Annex6"/>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28">
    <w:nsid w:val="6EE7643A"/>
    <w:multiLevelType w:val="hybridMultilevel"/>
    <w:tmpl w:val="CD5865F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0101A5"/>
    <w:multiLevelType w:val="hybridMultilevel"/>
    <w:tmpl w:val="F4EEE5E2"/>
    <w:lvl w:ilvl="0" w:tplc="019870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6"/>
  </w:num>
  <w:num w:numId="3">
    <w:abstractNumId w:val="21"/>
  </w:num>
  <w:num w:numId="4">
    <w:abstractNumId w:val="17"/>
  </w:num>
  <w:num w:numId="5">
    <w:abstractNumId w:val="19"/>
  </w:num>
  <w:num w:numId="6">
    <w:abstractNumId w:val="8"/>
  </w:num>
  <w:num w:numId="7">
    <w:abstractNumId w:val="13"/>
  </w:num>
  <w:num w:numId="8">
    <w:abstractNumId w:val="8"/>
  </w:num>
  <w:num w:numId="9">
    <w:abstractNumId w:val="1"/>
  </w:num>
  <w:num w:numId="10">
    <w:abstractNumId w:val="7"/>
  </w:num>
  <w:num w:numId="11">
    <w:abstractNumId w:val="4"/>
  </w:num>
  <w:num w:numId="12">
    <w:abstractNumId w:val="27"/>
  </w:num>
  <w:num w:numId="13">
    <w:abstractNumId w:val="23"/>
  </w:num>
  <w:num w:numId="14">
    <w:abstractNumId w:val="20"/>
  </w:num>
  <w:num w:numId="15">
    <w:abstractNumId w:val="29"/>
  </w:num>
  <w:num w:numId="16">
    <w:abstractNumId w:val="16"/>
  </w:num>
  <w:num w:numId="17">
    <w:abstractNumId w:val="24"/>
  </w:num>
  <w:num w:numId="18">
    <w:abstractNumId w:val="11"/>
  </w:num>
  <w:num w:numId="19">
    <w:abstractNumId w:val="12"/>
  </w:num>
  <w:num w:numId="20">
    <w:abstractNumId w:val="25"/>
  </w:num>
  <w:num w:numId="21">
    <w:abstractNumId w:val="5"/>
  </w:num>
  <w:num w:numId="22">
    <w:abstractNumId w:val="2"/>
  </w:num>
  <w:num w:numId="23">
    <w:abstractNumId w:val="6"/>
  </w:num>
  <w:num w:numId="24">
    <w:abstractNumId w:val="3"/>
  </w:num>
  <w:num w:numId="25">
    <w:abstractNumId w:val="22"/>
  </w:num>
  <w:num w:numId="26">
    <w:abstractNumId w:val="28"/>
  </w:num>
  <w:num w:numId="27">
    <w:abstractNumId w:val="14"/>
  </w:num>
  <w:num w:numId="28">
    <w:abstractNumId w:val="18"/>
  </w:num>
  <w:num w:numId="29">
    <w:abstractNumId w:val="9"/>
  </w:num>
  <w:num w:numId="30">
    <w:abstractNumId w:val="15"/>
  </w:num>
  <w:num w:numId="3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
  <w:rsids>
    <w:rsidRoot w:val="006C5D39"/>
    <w:rsid w:val="00007A01"/>
    <w:rsid w:val="000250B9"/>
    <w:rsid w:val="00027999"/>
    <w:rsid w:val="000449BA"/>
    <w:rsid w:val="000458BC"/>
    <w:rsid w:val="00045C41"/>
    <w:rsid w:val="00046C03"/>
    <w:rsid w:val="0006226F"/>
    <w:rsid w:val="00062A4D"/>
    <w:rsid w:val="0007614F"/>
    <w:rsid w:val="00087CBC"/>
    <w:rsid w:val="000B1C6B"/>
    <w:rsid w:val="000B4FF9"/>
    <w:rsid w:val="000B7B17"/>
    <w:rsid w:val="000C09AC"/>
    <w:rsid w:val="000C6D78"/>
    <w:rsid w:val="000D6BA8"/>
    <w:rsid w:val="000E00F3"/>
    <w:rsid w:val="000F158C"/>
    <w:rsid w:val="000F43D7"/>
    <w:rsid w:val="0010074D"/>
    <w:rsid w:val="00102F3D"/>
    <w:rsid w:val="00124E38"/>
    <w:rsid w:val="0012580B"/>
    <w:rsid w:val="00127C7D"/>
    <w:rsid w:val="00131F90"/>
    <w:rsid w:val="0013526E"/>
    <w:rsid w:val="001371DA"/>
    <w:rsid w:val="00146423"/>
    <w:rsid w:val="00151F1B"/>
    <w:rsid w:val="00171371"/>
    <w:rsid w:val="00175A24"/>
    <w:rsid w:val="00176C11"/>
    <w:rsid w:val="00187E58"/>
    <w:rsid w:val="001A297E"/>
    <w:rsid w:val="001A368E"/>
    <w:rsid w:val="001A7329"/>
    <w:rsid w:val="001B4945"/>
    <w:rsid w:val="001B4E28"/>
    <w:rsid w:val="001C3525"/>
    <w:rsid w:val="001D1BD2"/>
    <w:rsid w:val="001E02BE"/>
    <w:rsid w:val="001E3B37"/>
    <w:rsid w:val="001F2594"/>
    <w:rsid w:val="0020125D"/>
    <w:rsid w:val="002049AE"/>
    <w:rsid w:val="002055A6"/>
    <w:rsid w:val="00206460"/>
    <w:rsid w:val="002069B4"/>
    <w:rsid w:val="00215DFC"/>
    <w:rsid w:val="00220957"/>
    <w:rsid w:val="002212DF"/>
    <w:rsid w:val="00222CD4"/>
    <w:rsid w:val="002264A6"/>
    <w:rsid w:val="00227BA7"/>
    <w:rsid w:val="0023011C"/>
    <w:rsid w:val="002315AB"/>
    <w:rsid w:val="00241D8E"/>
    <w:rsid w:val="00242B9C"/>
    <w:rsid w:val="00263398"/>
    <w:rsid w:val="00275BCF"/>
    <w:rsid w:val="00292257"/>
    <w:rsid w:val="002A54E0"/>
    <w:rsid w:val="002B1595"/>
    <w:rsid w:val="002B191D"/>
    <w:rsid w:val="002D0AF6"/>
    <w:rsid w:val="002D72F6"/>
    <w:rsid w:val="002F164D"/>
    <w:rsid w:val="00305AD6"/>
    <w:rsid w:val="00306206"/>
    <w:rsid w:val="00317D85"/>
    <w:rsid w:val="00327C56"/>
    <w:rsid w:val="003315A1"/>
    <w:rsid w:val="003373EC"/>
    <w:rsid w:val="00342FF4"/>
    <w:rsid w:val="00350FFA"/>
    <w:rsid w:val="003654B2"/>
    <w:rsid w:val="003669EA"/>
    <w:rsid w:val="003706CC"/>
    <w:rsid w:val="00377710"/>
    <w:rsid w:val="003A2D8E"/>
    <w:rsid w:val="003C20E4"/>
    <w:rsid w:val="003D5FAD"/>
    <w:rsid w:val="003D7034"/>
    <w:rsid w:val="003E06D9"/>
    <w:rsid w:val="003E3005"/>
    <w:rsid w:val="003E6F90"/>
    <w:rsid w:val="003F5D0F"/>
    <w:rsid w:val="00414101"/>
    <w:rsid w:val="00433DDB"/>
    <w:rsid w:val="00437619"/>
    <w:rsid w:val="00496807"/>
    <w:rsid w:val="004A2A63"/>
    <w:rsid w:val="004B210C"/>
    <w:rsid w:val="004D405F"/>
    <w:rsid w:val="004E4F4F"/>
    <w:rsid w:val="004E6789"/>
    <w:rsid w:val="004F61E3"/>
    <w:rsid w:val="00502E10"/>
    <w:rsid w:val="0051015C"/>
    <w:rsid w:val="00516CF1"/>
    <w:rsid w:val="00531AE9"/>
    <w:rsid w:val="00550A66"/>
    <w:rsid w:val="00567EC7"/>
    <w:rsid w:val="00570013"/>
    <w:rsid w:val="005801A2"/>
    <w:rsid w:val="00585970"/>
    <w:rsid w:val="005952A5"/>
    <w:rsid w:val="005A33A1"/>
    <w:rsid w:val="005A5062"/>
    <w:rsid w:val="005A70BB"/>
    <w:rsid w:val="005B217D"/>
    <w:rsid w:val="005B584B"/>
    <w:rsid w:val="005C385F"/>
    <w:rsid w:val="005E1AC6"/>
    <w:rsid w:val="005F6F1B"/>
    <w:rsid w:val="00605BE4"/>
    <w:rsid w:val="00624B33"/>
    <w:rsid w:val="00630AA2"/>
    <w:rsid w:val="006334CE"/>
    <w:rsid w:val="00637ED3"/>
    <w:rsid w:val="00646707"/>
    <w:rsid w:val="00662E58"/>
    <w:rsid w:val="00664DCF"/>
    <w:rsid w:val="006B068F"/>
    <w:rsid w:val="006C5D39"/>
    <w:rsid w:val="006E2810"/>
    <w:rsid w:val="006E5417"/>
    <w:rsid w:val="006F342B"/>
    <w:rsid w:val="007039A6"/>
    <w:rsid w:val="00712F60"/>
    <w:rsid w:val="00720913"/>
    <w:rsid w:val="00720E3B"/>
    <w:rsid w:val="00745A07"/>
    <w:rsid w:val="00745F6B"/>
    <w:rsid w:val="00755457"/>
    <w:rsid w:val="0075585E"/>
    <w:rsid w:val="00764058"/>
    <w:rsid w:val="00770571"/>
    <w:rsid w:val="007768FF"/>
    <w:rsid w:val="007824D3"/>
    <w:rsid w:val="00795F31"/>
    <w:rsid w:val="00796EE3"/>
    <w:rsid w:val="007A7D29"/>
    <w:rsid w:val="007B4AB8"/>
    <w:rsid w:val="007D10DC"/>
    <w:rsid w:val="007F1F8B"/>
    <w:rsid w:val="007F67A1"/>
    <w:rsid w:val="00811C05"/>
    <w:rsid w:val="008206C8"/>
    <w:rsid w:val="00845AB7"/>
    <w:rsid w:val="00847B6C"/>
    <w:rsid w:val="008501B8"/>
    <w:rsid w:val="0086387C"/>
    <w:rsid w:val="00874A6C"/>
    <w:rsid w:val="00876C65"/>
    <w:rsid w:val="008A4B4C"/>
    <w:rsid w:val="008C239F"/>
    <w:rsid w:val="008E480C"/>
    <w:rsid w:val="008F61FE"/>
    <w:rsid w:val="00907757"/>
    <w:rsid w:val="00914C75"/>
    <w:rsid w:val="009212B0"/>
    <w:rsid w:val="009234A5"/>
    <w:rsid w:val="00924507"/>
    <w:rsid w:val="009336F7"/>
    <w:rsid w:val="009374A7"/>
    <w:rsid w:val="00942D9F"/>
    <w:rsid w:val="00947616"/>
    <w:rsid w:val="0098551D"/>
    <w:rsid w:val="009876A2"/>
    <w:rsid w:val="00993CC6"/>
    <w:rsid w:val="0099518F"/>
    <w:rsid w:val="009A523D"/>
    <w:rsid w:val="009D63B3"/>
    <w:rsid w:val="009E60CD"/>
    <w:rsid w:val="009F496B"/>
    <w:rsid w:val="00A01439"/>
    <w:rsid w:val="00A02E61"/>
    <w:rsid w:val="00A03328"/>
    <w:rsid w:val="00A0502E"/>
    <w:rsid w:val="00A05CFF"/>
    <w:rsid w:val="00A067B4"/>
    <w:rsid w:val="00A3520D"/>
    <w:rsid w:val="00A45A3F"/>
    <w:rsid w:val="00A56B97"/>
    <w:rsid w:val="00A6093D"/>
    <w:rsid w:val="00A76A6D"/>
    <w:rsid w:val="00A77AB7"/>
    <w:rsid w:val="00A83253"/>
    <w:rsid w:val="00AA6E84"/>
    <w:rsid w:val="00AC4A28"/>
    <w:rsid w:val="00AC61D6"/>
    <w:rsid w:val="00AE341B"/>
    <w:rsid w:val="00AE6261"/>
    <w:rsid w:val="00AF36C9"/>
    <w:rsid w:val="00B07CA7"/>
    <w:rsid w:val="00B1279A"/>
    <w:rsid w:val="00B167EB"/>
    <w:rsid w:val="00B4194A"/>
    <w:rsid w:val="00B5222E"/>
    <w:rsid w:val="00B53179"/>
    <w:rsid w:val="00B61C96"/>
    <w:rsid w:val="00B73A2A"/>
    <w:rsid w:val="00B94B06"/>
    <w:rsid w:val="00B94C28"/>
    <w:rsid w:val="00BB07BB"/>
    <w:rsid w:val="00BC10BA"/>
    <w:rsid w:val="00BC4521"/>
    <w:rsid w:val="00BC5AFD"/>
    <w:rsid w:val="00BD17DE"/>
    <w:rsid w:val="00BD6D19"/>
    <w:rsid w:val="00C04F43"/>
    <w:rsid w:val="00C0609D"/>
    <w:rsid w:val="00C115AB"/>
    <w:rsid w:val="00C30249"/>
    <w:rsid w:val="00C3415D"/>
    <w:rsid w:val="00C3723B"/>
    <w:rsid w:val="00C459DE"/>
    <w:rsid w:val="00C606C9"/>
    <w:rsid w:val="00C640DE"/>
    <w:rsid w:val="00C66B4D"/>
    <w:rsid w:val="00C80288"/>
    <w:rsid w:val="00C84003"/>
    <w:rsid w:val="00C90650"/>
    <w:rsid w:val="00C97D78"/>
    <w:rsid w:val="00CC2AAE"/>
    <w:rsid w:val="00CC3BF8"/>
    <w:rsid w:val="00CC5A42"/>
    <w:rsid w:val="00CD0EAB"/>
    <w:rsid w:val="00CD1BC8"/>
    <w:rsid w:val="00CE2038"/>
    <w:rsid w:val="00CF34DB"/>
    <w:rsid w:val="00CF558F"/>
    <w:rsid w:val="00D073E2"/>
    <w:rsid w:val="00D142D6"/>
    <w:rsid w:val="00D446EC"/>
    <w:rsid w:val="00D51BF0"/>
    <w:rsid w:val="00D55942"/>
    <w:rsid w:val="00D66578"/>
    <w:rsid w:val="00D807BF"/>
    <w:rsid w:val="00D82FCC"/>
    <w:rsid w:val="00DA17FC"/>
    <w:rsid w:val="00DA2741"/>
    <w:rsid w:val="00DA7887"/>
    <w:rsid w:val="00DB2C26"/>
    <w:rsid w:val="00DE6B43"/>
    <w:rsid w:val="00E11923"/>
    <w:rsid w:val="00E20EF2"/>
    <w:rsid w:val="00E262D4"/>
    <w:rsid w:val="00E36250"/>
    <w:rsid w:val="00E43E5C"/>
    <w:rsid w:val="00E54511"/>
    <w:rsid w:val="00E61DAC"/>
    <w:rsid w:val="00E72B80"/>
    <w:rsid w:val="00E75FE3"/>
    <w:rsid w:val="00E86C4C"/>
    <w:rsid w:val="00EB7AB1"/>
    <w:rsid w:val="00EF0A6C"/>
    <w:rsid w:val="00EF27FD"/>
    <w:rsid w:val="00EF48CC"/>
    <w:rsid w:val="00F247DA"/>
    <w:rsid w:val="00F37C6F"/>
    <w:rsid w:val="00F413AD"/>
    <w:rsid w:val="00F73032"/>
    <w:rsid w:val="00F848FC"/>
    <w:rsid w:val="00F9282A"/>
    <w:rsid w:val="00F96B5C"/>
    <w:rsid w:val="00F96BAD"/>
    <w:rsid w:val="00FA139D"/>
    <w:rsid w:val="00FB0E84"/>
    <w:rsid w:val="00FB2119"/>
    <w:rsid w:val="00FD01C2"/>
    <w:rsid w:val="00FF0CE3"/>
    <w:rsid w:val="00FF0F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5A07"/>
    <w:pPr>
      <w:tabs>
        <w:tab w:val="center" w:pos="4320"/>
        <w:tab w:val="right" w:pos="8640"/>
      </w:tabs>
    </w:pPr>
  </w:style>
  <w:style w:type="paragraph" w:styleId="Footer">
    <w:name w:val="footer"/>
    <w:basedOn w:val="Normal"/>
    <w:rsid w:val="00745A07"/>
    <w:pPr>
      <w:tabs>
        <w:tab w:val="center" w:pos="4320"/>
        <w:tab w:val="right" w:pos="8640"/>
      </w:tabs>
    </w:pPr>
  </w:style>
  <w:style w:type="character" w:styleId="PageNumber">
    <w:name w:val="page number"/>
    <w:basedOn w:val="DefaultParagraphFont"/>
    <w:rsid w:val="00745A0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4">
    <w:name w:val="Annex 4"/>
    <w:basedOn w:val="Normal"/>
    <w:next w:val="Normal"/>
    <w:rsid w:val="00C66B4D"/>
    <w:pPr>
      <w:keepNext/>
      <w:numPr>
        <w:ilvl w:val="3"/>
        <w:numId w:val="12"/>
      </w:numPr>
      <w:tabs>
        <w:tab w:val="clear" w:pos="360"/>
        <w:tab w:val="clear" w:pos="1080"/>
        <w:tab w:val="clear" w:pos="1440"/>
      </w:tabs>
      <w:overflowPunct/>
      <w:autoSpaceDE/>
      <w:autoSpaceDN/>
      <w:adjustRightInd/>
      <w:spacing w:before="181"/>
      <w:jc w:val="both"/>
      <w:textAlignment w:val="auto"/>
      <w:outlineLvl w:val="3"/>
    </w:pPr>
    <w:rPr>
      <w:rFonts w:eastAsia="Malgun Gothic"/>
      <w:b/>
      <w:bCs/>
      <w:sz w:val="20"/>
      <w:lang w:val="en-CA"/>
    </w:rPr>
  </w:style>
  <w:style w:type="paragraph" w:customStyle="1" w:styleId="Annex5">
    <w:name w:val="Annex 5"/>
    <w:basedOn w:val="Annex4"/>
    <w:next w:val="Normal"/>
    <w:rsid w:val="00C66B4D"/>
    <w:pPr>
      <w:numPr>
        <w:ilvl w:val="4"/>
      </w:numPr>
      <w:outlineLvl w:val="4"/>
    </w:pPr>
  </w:style>
  <w:style w:type="paragraph" w:customStyle="1" w:styleId="Annex6">
    <w:name w:val="Annex 6"/>
    <w:basedOn w:val="Annex5"/>
    <w:next w:val="Normal"/>
    <w:rsid w:val="00C66B4D"/>
    <w:pPr>
      <w:numPr>
        <w:ilvl w:val="5"/>
      </w:numPr>
      <w:outlineLvl w:val="5"/>
    </w:pPr>
  </w:style>
  <w:style w:type="paragraph" w:customStyle="1" w:styleId="tableheading">
    <w:name w:val="table heading"/>
    <w:basedOn w:val="Normal"/>
    <w:rsid w:val="00795F31"/>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795F31"/>
    <w:pPr>
      <w:keepNext/>
      <w:keepLines/>
      <w:tabs>
        <w:tab w:val="clear" w:pos="360"/>
        <w:tab w:val="clear" w:pos="720"/>
        <w:tab w:val="clear" w:pos="1080"/>
        <w:tab w:val="clear" w:pos="1440"/>
      </w:tabs>
      <w:spacing w:before="0" w:after="60"/>
      <w:jc w:val="both"/>
    </w:pPr>
    <w:rPr>
      <w:rFonts w:eastAsia="Malgun Gothic"/>
      <w:sz w:val="20"/>
      <w:lang w:val="en-GB"/>
    </w:rPr>
  </w:style>
  <w:style w:type="paragraph" w:customStyle="1" w:styleId="tablesyntax">
    <w:name w:val="table syntax"/>
    <w:basedOn w:val="Normal"/>
    <w:link w:val="tablesyntaxChar"/>
    <w:rsid w:val="00795F31"/>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character" w:customStyle="1" w:styleId="tablesyntaxChar">
    <w:name w:val="table syntax Char"/>
    <w:link w:val="tablesyntax"/>
    <w:locked/>
    <w:rsid w:val="00795F31"/>
    <w:rPr>
      <w:rFonts w:ascii="Times" w:eastAsia="Malgun Gothic" w:hAnsi="Times"/>
      <w:lang w:val="en-GB"/>
    </w:rPr>
  </w:style>
  <w:style w:type="table" w:styleId="TableGrid">
    <w:name w:val="Table Grid"/>
    <w:basedOn w:val="TableNormal"/>
    <w:rsid w:val="007554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N">
    <w:name w:val="3N"/>
    <w:basedOn w:val="Normal"/>
    <w:link w:val="3NChar"/>
    <w:qFormat/>
    <w:rsid w:val="009D63B3"/>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9D63B3"/>
    <w:rPr>
      <w:rFonts w:eastAsia="Malgun Gothic"/>
      <w:lang w:val="en-GB"/>
    </w:rPr>
  </w:style>
  <w:style w:type="paragraph" w:styleId="ListParagraph">
    <w:name w:val="List Paragraph"/>
    <w:basedOn w:val="Normal"/>
    <w:uiPriority w:val="34"/>
    <w:qFormat/>
    <w:rsid w:val="009876A2"/>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Calibri" w:hAnsi="Calibri"/>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qFormat/>
    <w:rsid w:val="00C459DE"/>
    <w:pPr>
      <w:tabs>
        <w:tab w:val="clear" w:pos="360"/>
        <w:tab w:val="clear" w:pos="720"/>
        <w:tab w:val="clear" w:pos="1080"/>
        <w:tab w:val="clear" w:pos="1440"/>
      </w:tabs>
      <w:overflowPunct/>
      <w:autoSpaceDE/>
      <w:autoSpaceDN/>
      <w:adjustRightInd/>
      <w:spacing w:before="120" w:after="240"/>
      <w:jc w:val="center"/>
      <w:textAlignment w:val="auto"/>
    </w:pPr>
    <w:rPr>
      <w:rFonts w:ascii="Arial" w:hAnsi="Arial"/>
      <w:b/>
      <w:sz w:val="19"/>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C459DE"/>
    <w:rPr>
      <w:rFonts w:ascii="Arial" w:hAnsi="Arial" w:cs="Arial"/>
      <w:b/>
      <w:sz w:val="19"/>
    </w:rPr>
  </w:style>
  <w:style w:type="character" w:styleId="CommentReference">
    <w:name w:val="annotation reference"/>
    <w:basedOn w:val="DefaultParagraphFont"/>
    <w:rsid w:val="00845AB7"/>
    <w:rPr>
      <w:sz w:val="16"/>
      <w:szCs w:val="16"/>
    </w:rPr>
  </w:style>
  <w:style w:type="paragraph" w:styleId="CommentText">
    <w:name w:val="annotation text"/>
    <w:basedOn w:val="Normal"/>
    <w:link w:val="CommentTextChar"/>
    <w:rsid w:val="00845AB7"/>
    <w:rPr>
      <w:sz w:val="20"/>
    </w:rPr>
  </w:style>
  <w:style w:type="character" w:customStyle="1" w:styleId="CommentTextChar">
    <w:name w:val="Comment Text Char"/>
    <w:basedOn w:val="DefaultParagraphFont"/>
    <w:link w:val="CommentText"/>
    <w:rsid w:val="00845AB7"/>
  </w:style>
  <w:style w:type="paragraph" w:styleId="CommentSubject">
    <w:name w:val="annotation subject"/>
    <w:basedOn w:val="CommentText"/>
    <w:next w:val="CommentText"/>
    <w:link w:val="CommentSubjectChar"/>
    <w:rsid w:val="00845AB7"/>
    <w:rPr>
      <w:b/>
      <w:bCs/>
    </w:rPr>
  </w:style>
  <w:style w:type="character" w:customStyle="1" w:styleId="CommentSubjectChar">
    <w:name w:val="Comment Subject Char"/>
    <w:basedOn w:val="CommentTextChar"/>
    <w:link w:val="CommentSubject"/>
    <w:rsid w:val="00845AB7"/>
    <w:rPr>
      <w:b/>
      <w:bCs/>
    </w:rPr>
  </w:style>
  <w:style w:type="paragraph" w:customStyle="1" w:styleId="References">
    <w:name w:val="References"/>
    <w:basedOn w:val="Normal"/>
    <w:rsid w:val="007039A6"/>
    <w:pPr>
      <w:numPr>
        <w:numId w:val="29"/>
      </w:numPr>
      <w:tabs>
        <w:tab w:val="clear" w:pos="360"/>
        <w:tab w:val="clear" w:pos="720"/>
        <w:tab w:val="clear" w:pos="1080"/>
        <w:tab w:val="clear" w:pos="1440"/>
      </w:tabs>
      <w:overflowPunct/>
      <w:autoSpaceDE/>
      <w:autoSpaceDN/>
      <w:adjustRightInd/>
      <w:spacing w:before="0"/>
      <w:textAlignment w:val="auto"/>
    </w:pPr>
    <w:rPr>
      <w:sz w:val="24"/>
      <w:szCs w:val="24"/>
    </w:rPr>
  </w:style>
</w:styles>
</file>

<file path=word/webSettings.xml><?xml version="1.0" encoding="utf-8"?>
<w:webSettings xmlns:r="http://schemas.openxmlformats.org/officeDocument/2006/relationships" xmlns:w="http://schemas.openxmlformats.org/wordprocessingml/2006/main">
  <w:divs>
    <w:div w:id="193351562">
      <w:bodyDiv w:val="1"/>
      <w:marLeft w:val="0"/>
      <w:marRight w:val="0"/>
      <w:marTop w:val="0"/>
      <w:marBottom w:val="0"/>
      <w:divBdr>
        <w:top w:val="none" w:sz="0" w:space="0" w:color="auto"/>
        <w:left w:val="none" w:sz="0" w:space="0" w:color="auto"/>
        <w:bottom w:val="none" w:sz="0" w:space="0" w:color="auto"/>
        <w:right w:val="none" w:sz="0" w:space="0" w:color="auto"/>
      </w:divBdr>
    </w:div>
    <w:div w:id="131845882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685</Words>
  <Characters>3905</Characters>
  <Application>Microsoft Office Word</Application>
  <DocSecurity>0</DocSecurity>
  <Lines>32</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heyo</cp:lastModifiedBy>
  <cp:revision>5</cp:revision>
  <cp:lastPrinted>2013-07-09T17:19:00Z</cp:lastPrinted>
  <dcterms:created xsi:type="dcterms:W3CDTF">2013-07-24T02:19:00Z</dcterms:created>
  <dcterms:modified xsi:type="dcterms:W3CDTF">2013-07-24T18:08:00Z</dcterms:modified>
</cp:coreProperties>
</file>